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06C8A" w14:textId="77777777" w:rsidR="003B3803" w:rsidRPr="00757CF5" w:rsidRDefault="003B3803" w:rsidP="000F7BBF">
      <w:pPr>
        <w:jc w:val="center"/>
        <w:rPr>
          <w:rFonts w:ascii="Arial" w:hAnsi="Arial" w:cs="Arial"/>
          <w:b/>
          <w:i/>
          <w:highlight w:val="white"/>
          <w:lang w:val="es-HN"/>
        </w:rPr>
      </w:pPr>
    </w:p>
    <w:p w14:paraId="5ED925E0" w14:textId="148E27A0" w:rsidR="003C1EC5" w:rsidRPr="0066045B" w:rsidRDefault="003C1EC5" w:rsidP="003C1EC5">
      <w:pPr>
        <w:autoSpaceDE w:val="0"/>
        <w:autoSpaceDN w:val="0"/>
        <w:adjustRightInd w:val="0"/>
        <w:jc w:val="center"/>
        <w:rPr>
          <w:rFonts w:ascii="Arial" w:hAnsi="Arial" w:cs="Arial"/>
          <w:b/>
          <w:bCs/>
          <w:sz w:val="22"/>
          <w:szCs w:val="22"/>
          <w:lang w:val="es-ES_tradnl"/>
        </w:rPr>
      </w:pPr>
      <w:r w:rsidRPr="0066045B">
        <w:rPr>
          <w:rFonts w:ascii="Arial" w:hAnsi="Arial" w:cs="Arial"/>
          <w:b/>
          <w:bCs/>
          <w:sz w:val="22"/>
          <w:szCs w:val="22"/>
          <w:lang w:val="es-ES_tradnl"/>
        </w:rPr>
        <w:t xml:space="preserve">Formularios de </w:t>
      </w:r>
      <w:r w:rsidR="00E75B44">
        <w:rPr>
          <w:rFonts w:ascii="Arial" w:hAnsi="Arial" w:cs="Arial"/>
          <w:b/>
          <w:bCs/>
          <w:sz w:val="22"/>
          <w:szCs w:val="22"/>
          <w:lang w:val="es-ES_tradnl"/>
        </w:rPr>
        <w:t>Oferta</w:t>
      </w:r>
      <w:r w:rsidRPr="0066045B">
        <w:rPr>
          <w:rFonts w:ascii="Arial" w:hAnsi="Arial" w:cs="Arial"/>
          <w:b/>
          <w:bCs/>
          <w:sz w:val="22"/>
          <w:szCs w:val="22"/>
          <w:lang w:val="es-ES_tradnl"/>
        </w:rPr>
        <w:t>s Entregables/Lista de Verificación</w:t>
      </w:r>
    </w:p>
    <w:p w14:paraId="38B0033B" w14:textId="79EDA157" w:rsidR="002B30AD" w:rsidRPr="0066045B" w:rsidRDefault="00CA00D2" w:rsidP="002B30AD">
      <w:pPr>
        <w:pStyle w:val="BankNormal"/>
        <w:spacing w:after="0"/>
        <w:jc w:val="both"/>
        <w:rPr>
          <w:rFonts w:ascii="Arial" w:hAnsi="Arial" w:cs="Arial"/>
          <w:b/>
          <w:color w:val="FF0000"/>
          <w:sz w:val="20"/>
          <w:lang w:val="es-ES"/>
        </w:rPr>
      </w:pPr>
      <w:r w:rsidRPr="0066045B">
        <w:rPr>
          <w:rFonts w:ascii="Arial" w:hAnsi="Arial" w:cs="Arial"/>
          <w:b/>
          <w:color w:val="FF0000"/>
          <w:sz w:val="20"/>
          <w:lang w:val="es-ES"/>
        </w:rPr>
        <w:t xml:space="preserve">Se requiere que el formulario se presente en papelería con el membrete de la empresa y número de </w:t>
      </w:r>
      <w:r w:rsidR="00737F06" w:rsidRPr="0066045B">
        <w:rPr>
          <w:rFonts w:ascii="Arial" w:hAnsi="Arial" w:cs="Arial"/>
          <w:b/>
          <w:color w:val="FF0000"/>
          <w:sz w:val="20"/>
          <w:lang w:val="es-ES"/>
        </w:rPr>
        <w:t>L</w:t>
      </w:r>
      <w:r w:rsidR="00D36726">
        <w:rPr>
          <w:rFonts w:ascii="Arial" w:hAnsi="Arial" w:cs="Arial"/>
          <w:b/>
          <w:color w:val="FF0000"/>
          <w:sz w:val="20"/>
          <w:lang w:val="es-ES"/>
        </w:rPr>
        <w:t>ITB</w:t>
      </w:r>
      <w:r w:rsidR="002B30AD" w:rsidRPr="0066045B">
        <w:rPr>
          <w:rFonts w:ascii="Arial" w:hAnsi="Arial" w:cs="Arial"/>
          <w:b/>
          <w:color w:val="FF0000"/>
          <w:sz w:val="20"/>
          <w:lang w:val="es-ES"/>
        </w:rPr>
        <w:t>.</w:t>
      </w:r>
    </w:p>
    <w:p w14:paraId="46E4829D" w14:textId="77777777" w:rsidR="00FA1671" w:rsidRPr="0066045B" w:rsidRDefault="00FA1671" w:rsidP="00FA1671">
      <w:pPr>
        <w:pStyle w:val="BankNormal"/>
        <w:spacing w:after="60"/>
        <w:jc w:val="both"/>
        <w:rPr>
          <w:rFonts w:ascii="Arial" w:hAnsi="Arial" w:cs="Arial"/>
          <w:iCs/>
          <w:sz w:val="20"/>
          <w:lang w:val="es-HN"/>
        </w:rPr>
      </w:pPr>
    </w:p>
    <w:p w14:paraId="47738FEF" w14:textId="0F4016F5" w:rsidR="00FA1671" w:rsidRPr="0066045B" w:rsidRDefault="00FA1671" w:rsidP="00FA1671">
      <w:pPr>
        <w:pStyle w:val="BankNormal"/>
        <w:spacing w:after="60"/>
        <w:jc w:val="both"/>
        <w:rPr>
          <w:rFonts w:ascii="Arial" w:hAnsi="Arial" w:cs="Arial"/>
          <w:iCs/>
          <w:color w:val="FF0000"/>
          <w:sz w:val="20"/>
          <w:lang w:val="es-HN"/>
        </w:rPr>
      </w:pPr>
      <w:r w:rsidRPr="0066045B">
        <w:rPr>
          <w:rFonts w:ascii="Arial" w:hAnsi="Arial" w:cs="Arial"/>
          <w:iCs/>
          <w:sz w:val="20"/>
          <w:lang w:val="es-HN"/>
        </w:rPr>
        <w:t xml:space="preserve">Núm. de referencia de la </w:t>
      </w:r>
      <w:r w:rsidR="00E75B44">
        <w:rPr>
          <w:rFonts w:ascii="Arial" w:hAnsi="Arial" w:cs="Arial"/>
          <w:iCs/>
          <w:sz w:val="20"/>
          <w:lang w:val="es-HN"/>
        </w:rPr>
        <w:t>Invitación a Licitar (LITB)</w:t>
      </w:r>
      <w:r w:rsidRPr="0066045B">
        <w:rPr>
          <w:rFonts w:ascii="Arial" w:hAnsi="Arial" w:cs="Arial"/>
          <w:iCs/>
          <w:sz w:val="20"/>
          <w:lang w:val="es-HN"/>
        </w:rPr>
        <w:t xml:space="preserve">: </w:t>
      </w:r>
      <w:r w:rsidRPr="0066045B">
        <w:rPr>
          <w:rFonts w:ascii="Arial" w:hAnsi="Arial" w:cs="Arial"/>
          <w:iCs/>
          <w:sz w:val="20"/>
          <w:highlight w:val="cyan"/>
          <w:lang w:val="es-HN"/>
        </w:rPr>
        <w:t>[inserte núm. de ref.]</w:t>
      </w:r>
    </w:p>
    <w:p w14:paraId="3765A7EE" w14:textId="4BF3ACFF" w:rsidR="00FA1671" w:rsidRPr="0066045B" w:rsidRDefault="00FA1671" w:rsidP="00FA1671">
      <w:pPr>
        <w:pStyle w:val="BankNormal"/>
        <w:spacing w:after="60"/>
        <w:jc w:val="both"/>
        <w:rPr>
          <w:rFonts w:ascii="Arial" w:hAnsi="Arial" w:cs="Arial"/>
          <w:iCs/>
          <w:sz w:val="20"/>
          <w:lang w:val="es-HN"/>
        </w:rPr>
      </w:pPr>
      <w:r w:rsidRPr="0066045B">
        <w:rPr>
          <w:rFonts w:ascii="Arial" w:hAnsi="Arial" w:cs="Arial"/>
          <w:iCs/>
          <w:sz w:val="20"/>
          <w:lang w:val="es-HN"/>
        </w:rPr>
        <w:t>Nombre del</w:t>
      </w:r>
      <w:r w:rsidR="009A437A">
        <w:rPr>
          <w:rFonts w:ascii="Arial" w:hAnsi="Arial" w:cs="Arial"/>
          <w:iCs/>
          <w:sz w:val="20"/>
          <w:lang w:val="es-HN"/>
        </w:rPr>
        <w:t xml:space="preserve"> Oferente</w:t>
      </w:r>
      <w:r w:rsidRPr="0066045B">
        <w:rPr>
          <w:rFonts w:ascii="Arial" w:hAnsi="Arial" w:cs="Arial"/>
          <w:iCs/>
          <w:sz w:val="20"/>
          <w:lang w:val="es-HN"/>
        </w:rPr>
        <w:t xml:space="preserve">: </w:t>
      </w:r>
      <w:r w:rsidRPr="0066045B">
        <w:rPr>
          <w:rFonts w:ascii="Arial" w:hAnsi="Arial" w:cs="Arial"/>
          <w:iCs/>
          <w:sz w:val="20"/>
          <w:highlight w:val="cyan"/>
          <w:lang w:val="es-HN"/>
        </w:rPr>
        <w:t xml:space="preserve">[Indique el nombre del </w:t>
      </w:r>
      <w:r w:rsidR="009A437A">
        <w:rPr>
          <w:rFonts w:ascii="Arial" w:hAnsi="Arial" w:cs="Arial"/>
          <w:iCs/>
          <w:sz w:val="20"/>
          <w:highlight w:val="cyan"/>
          <w:lang w:val="es-HN"/>
        </w:rPr>
        <w:t>Oferente</w:t>
      </w:r>
      <w:r w:rsidRPr="0066045B">
        <w:rPr>
          <w:rFonts w:ascii="Arial" w:hAnsi="Arial" w:cs="Arial"/>
          <w:iCs/>
          <w:sz w:val="20"/>
          <w:highlight w:val="cyan"/>
          <w:lang w:val="es-HN"/>
        </w:rPr>
        <w:t>]</w:t>
      </w:r>
    </w:p>
    <w:p w14:paraId="51E822B6" w14:textId="14BD75A7" w:rsidR="00FA1671" w:rsidRPr="0066045B" w:rsidRDefault="00FA1671" w:rsidP="00FA1671">
      <w:pPr>
        <w:pStyle w:val="BankNormal"/>
        <w:spacing w:after="60"/>
        <w:jc w:val="both"/>
        <w:rPr>
          <w:rFonts w:ascii="Arial" w:hAnsi="Arial" w:cs="Arial"/>
          <w:iCs/>
          <w:sz w:val="20"/>
          <w:lang w:val="es-HN"/>
        </w:rPr>
      </w:pPr>
      <w:r w:rsidRPr="0066045B">
        <w:rPr>
          <w:rFonts w:ascii="Arial" w:hAnsi="Arial" w:cs="Arial"/>
          <w:iCs/>
          <w:sz w:val="20"/>
          <w:lang w:val="es-HN"/>
        </w:rPr>
        <w:t xml:space="preserve">Fecha: </w:t>
      </w:r>
      <w:r w:rsidRPr="0066045B">
        <w:rPr>
          <w:rFonts w:ascii="Arial" w:hAnsi="Arial" w:cs="Arial"/>
          <w:iCs/>
          <w:sz w:val="20"/>
          <w:highlight w:val="cyan"/>
          <w:lang w:val="es-HN"/>
        </w:rPr>
        <w:t xml:space="preserve">[inserte la fecha de presentación de la </w:t>
      </w:r>
      <w:r w:rsidR="00075B71">
        <w:rPr>
          <w:rFonts w:ascii="Arial" w:hAnsi="Arial" w:cs="Arial"/>
          <w:iCs/>
          <w:sz w:val="20"/>
          <w:highlight w:val="cyan"/>
          <w:lang w:val="es-HN"/>
        </w:rPr>
        <w:t>Oferta</w:t>
      </w:r>
      <w:r w:rsidRPr="0066045B">
        <w:rPr>
          <w:rFonts w:ascii="Arial" w:hAnsi="Arial" w:cs="Arial"/>
          <w:iCs/>
          <w:sz w:val="20"/>
          <w:highlight w:val="cyan"/>
          <w:lang w:val="es-HN"/>
        </w:rPr>
        <w:t>]</w:t>
      </w:r>
    </w:p>
    <w:p w14:paraId="5378BC6F" w14:textId="15D7D136" w:rsidR="00CA00D2" w:rsidRPr="0066045B" w:rsidRDefault="00CA00D2" w:rsidP="00F40FE5">
      <w:pPr>
        <w:pStyle w:val="BankNormal"/>
        <w:spacing w:after="0"/>
        <w:jc w:val="both"/>
        <w:rPr>
          <w:rFonts w:ascii="Arial" w:hAnsi="Arial" w:cs="Arial"/>
          <w:b/>
          <w:i/>
          <w:iCs/>
          <w:caps/>
          <w:color w:val="FF0000"/>
          <w:sz w:val="20"/>
          <w:lang w:val="es-HN"/>
        </w:rPr>
      </w:pPr>
      <w:r w:rsidRPr="0066045B">
        <w:rPr>
          <w:rFonts w:ascii="Arial" w:hAnsi="Arial" w:cs="Arial"/>
          <w:b/>
          <w:color w:val="FF0000"/>
          <w:sz w:val="20"/>
          <w:lang w:val="es-ES"/>
        </w:rPr>
        <w:t xml:space="preserve"> </w:t>
      </w:r>
    </w:p>
    <w:p w14:paraId="21CDA22D" w14:textId="1963F3EC" w:rsidR="003C1EC5" w:rsidRPr="0066045B" w:rsidRDefault="003C1EC5" w:rsidP="003C1EC5">
      <w:pPr>
        <w:suppressAutoHyphens/>
        <w:jc w:val="both"/>
        <w:rPr>
          <w:rFonts w:ascii="Arial" w:hAnsi="Arial" w:cs="Arial"/>
          <w:color w:val="000000"/>
          <w:lang w:val="es-CO"/>
        </w:rPr>
      </w:pPr>
      <w:r w:rsidRPr="0066045B">
        <w:rPr>
          <w:rFonts w:ascii="Arial" w:hAnsi="Arial" w:cs="Arial"/>
          <w:color w:val="000000"/>
          <w:lang w:val="es-CO"/>
        </w:rPr>
        <w:t>Este formulario sirve como una lista de verificación para la preparación de la</w:t>
      </w:r>
      <w:r w:rsidR="00E75B44">
        <w:rPr>
          <w:rFonts w:ascii="Arial" w:hAnsi="Arial" w:cs="Arial"/>
          <w:color w:val="000000"/>
          <w:lang w:val="es-CO"/>
        </w:rPr>
        <w:t xml:space="preserve"> Oferta</w:t>
      </w:r>
      <w:r w:rsidRPr="0066045B">
        <w:rPr>
          <w:rFonts w:ascii="Arial" w:hAnsi="Arial" w:cs="Arial"/>
          <w:color w:val="000000"/>
          <w:lang w:val="es-CO"/>
        </w:rPr>
        <w:t xml:space="preserve">. Complete los Formularios de </w:t>
      </w:r>
      <w:r w:rsidR="00E75B44">
        <w:rPr>
          <w:rFonts w:ascii="Arial" w:hAnsi="Arial" w:cs="Arial"/>
          <w:color w:val="000000"/>
          <w:lang w:val="es-CO"/>
        </w:rPr>
        <w:t>Oferta</w:t>
      </w:r>
      <w:r w:rsidRPr="0066045B">
        <w:rPr>
          <w:rFonts w:ascii="Arial" w:hAnsi="Arial" w:cs="Arial"/>
          <w:color w:val="000000"/>
          <w:lang w:val="es-CO"/>
        </w:rPr>
        <w:t xml:space="preserve">s Entregables de acuerdo con las instrucciones de los formularios y devuélvalos como parte de su presentación de la </w:t>
      </w:r>
      <w:r w:rsidR="00E75B44">
        <w:rPr>
          <w:rFonts w:ascii="Arial" w:hAnsi="Arial" w:cs="Arial"/>
          <w:color w:val="000000"/>
          <w:lang w:val="es-CO"/>
        </w:rPr>
        <w:t>Oferta</w:t>
      </w:r>
      <w:r w:rsidRPr="0066045B">
        <w:rPr>
          <w:rFonts w:ascii="Arial" w:hAnsi="Arial" w:cs="Arial"/>
          <w:lang w:val="es-CO"/>
        </w:rPr>
        <w:t>. No se permitirá ninguna alteración al formato de los formularios ni se aceptará ninguna sustitución.</w:t>
      </w:r>
    </w:p>
    <w:p w14:paraId="68D34EBE" w14:textId="77777777" w:rsidR="003C1EC5" w:rsidRPr="0066045B" w:rsidRDefault="003C1EC5" w:rsidP="003C1EC5">
      <w:pPr>
        <w:suppressAutoHyphens/>
        <w:jc w:val="both"/>
        <w:rPr>
          <w:rFonts w:ascii="Arial" w:hAnsi="Arial" w:cs="Arial"/>
          <w:iCs/>
          <w:lang w:val="es-CO"/>
        </w:rPr>
      </w:pPr>
    </w:p>
    <w:p w14:paraId="02FF0D8D" w14:textId="63627622" w:rsidR="00CA00D2" w:rsidRPr="0066045B" w:rsidRDefault="003C1EC5" w:rsidP="005F0C61">
      <w:pPr>
        <w:suppressAutoHyphens/>
        <w:jc w:val="both"/>
        <w:rPr>
          <w:rFonts w:ascii="Arial" w:hAnsi="Arial" w:cs="Arial"/>
          <w:b/>
          <w:iCs/>
          <w:lang w:val="es-HN"/>
        </w:rPr>
      </w:pPr>
      <w:r w:rsidRPr="0066045B">
        <w:rPr>
          <w:rFonts w:ascii="Arial" w:hAnsi="Arial" w:cs="Arial"/>
          <w:lang w:val="es-CO"/>
        </w:rPr>
        <w:t xml:space="preserve">Antes de presentar la </w:t>
      </w:r>
      <w:r w:rsidR="00E75B44">
        <w:rPr>
          <w:rFonts w:ascii="Arial" w:hAnsi="Arial" w:cs="Arial"/>
          <w:lang w:val="es-CO"/>
        </w:rPr>
        <w:t>Oferta</w:t>
      </w:r>
      <w:r w:rsidRPr="0066045B">
        <w:rPr>
          <w:rFonts w:ascii="Arial" w:hAnsi="Arial" w:cs="Arial"/>
          <w:lang w:val="es-CO"/>
        </w:rPr>
        <w:t xml:space="preserve">, asegúrese de cumplir con las instrucciones de Presentación de la </w:t>
      </w:r>
      <w:r w:rsidR="00E75B44">
        <w:rPr>
          <w:rFonts w:ascii="Arial" w:hAnsi="Arial" w:cs="Arial"/>
          <w:lang w:val="es-CO"/>
        </w:rPr>
        <w:t>Oferta</w:t>
      </w:r>
      <w:r w:rsidRPr="0066045B">
        <w:rPr>
          <w:rFonts w:ascii="Arial" w:hAnsi="Arial" w:cs="Arial"/>
          <w:lang w:val="es-CO"/>
        </w:rPr>
        <w:t xml:space="preserve"> de la presente L</w:t>
      </w:r>
      <w:r w:rsidR="00D36726">
        <w:rPr>
          <w:rFonts w:ascii="Arial" w:hAnsi="Arial" w:cs="Arial"/>
          <w:lang w:val="es-CO"/>
        </w:rPr>
        <w:t>ITB</w:t>
      </w:r>
      <w:r w:rsidR="005F0C61" w:rsidRPr="0066045B">
        <w:rPr>
          <w:rFonts w:ascii="Arial" w:hAnsi="Arial" w:cs="Arial"/>
          <w:lang w:val="es-CO"/>
        </w:rPr>
        <w:t xml:space="preserve"> </w:t>
      </w:r>
      <w:r w:rsidR="00CA00D2" w:rsidRPr="0066045B">
        <w:rPr>
          <w:rFonts w:ascii="Arial" w:hAnsi="Arial" w:cs="Arial"/>
          <w:b/>
          <w:iCs/>
          <w:lang w:val="es-HN"/>
        </w:rPr>
        <w:t xml:space="preserve"> incluidas en la </w:t>
      </w:r>
      <w:r w:rsidR="00CA4AC2" w:rsidRPr="0066045B">
        <w:rPr>
          <w:rFonts w:ascii="Arial" w:hAnsi="Arial" w:cs="Arial"/>
          <w:b/>
          <w:iCs/>
          <w:lang w:val="es-HN"/>
        </w:rPr>
        <w:t xml:space="preserve">PARTE II - PROCESO DE PRESENTACIÓN DE LA </w:t>
      </w:r>
      <w:r w:rsidR="00E75B44">
        <w:rPr>
          <w:rFonts w:ascii="Arial" w:hAnsi="Arial" w:cs="Arial"/>
          <w:b/>
          <w:iCs/>
          <w:lang w:val="es-HN"/>
        </w:rPr>
        <w:t>OFERTA</w:t>
      </w:r>
    </w:p>
    <w:p w14:paraId="7DF9924C" w14:textId="77777777" w:rsidR="0057410D" w:rsidRPr="0066045B" w:rsidRDefault="0057410D" w:rsidP="00CA00D2">
      <w:pPr>
        <w:pStyle w:val="BankNormal"/>
        <w:spacing w:after="60"/>
        <w:jc w:val="both"/>
        <w:rPr>
          <w:rFonts w:ascii="Arial" w:hAnsi="Arial" w:cs="Arial"/>
          <w:b/>
          <w:iCs/>
          <w:color w:val="FF0000"/>
          <w:sz w:val="4"/>
          <w:szCs w:val="4"/>
          <w:lang w:val="es-HN"/>
        </w:rPr>
      </w:pPr>
    </w:p>
    <w:p w14:paraId="6A6E6CAF" w14:textId="09F8A896" w:rsidR="00CA00D2" w:rsidRPr="0066045B" w:rsidRDefault="00E75B44" w:rsidP="00CA00D2">
      <w:pPr>
        <w:pStyle w:val="BankNormal"/>
        <w:spacing w:after="60"/>
        <w:jc w:val="both"/>
        <w:rPr>
          <w:rFonts w:ascii="Arial" w:hAnsi="Arial" w:cs="Arial"/>
          <w:b/>
          <w:iCs/>
          <w:color w:val="000000" w:themeColor="text1"/>
          <w:sz w:val="20"/>
          <w:u w:val="single"/>
          <w:lang w:val="es-HN"/>
        </w:rPr>
      </w:pPr>
      <w:r>
        <w:rPr>
          <w:rFonts w:ascii="Arial" w:hAnsi="Arial" w:cs="Arial"/>
          <w:b/>
          <w:iCs/>
          <w:color w:val="000000" w:themeColor="text1"/>
          <w:sz w:val="20"/>
          <w:u w:val="single"/>
          <w:lang w:val="es-HN"/>
        </w:rPr>
        <w:t>OFERTA</w:t>
      </w:r>
      <w:r w:rsidR="00280F3D" w:rsidRPr="0066045B">
        <w:rPr>
          <w:rFonts w:ascii="Arial" w:hAnsi="Arial" w:cs="Arial"/>
          <w:b/>
          <w:iCs/>
          <w:color w:val="000000" w:themeColor="text1"/>
          <w:sz w:val="20"/>
          <w:u w:val="single"/>
          <w:lang w:val="es-HN"/>
        </w:rPr>
        <w:t xml:space="preserve"> TECNICA</w:t>
      </w:r>
    </w:p>
    <w:tbl>
      <w:tblPr>
        <w:tblW w:w="10519" w:type="dxa"/>
        <w:tblInd w:w="108"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8109"/>
        <w:gridCol w:w="2410"/>
      </w:tblGrid>
      <w:tr w:rsidR="000D09CF" w:rsidRPr="0066045B" w14:paraId="33A152D8" w14:textId="77777777" w:rsidTr="00770F04">
        <w:trPr>
          <w:trHeight w:val="638"/>
          <w:tblHeader/>
        </w:trPr>
        <w:tc>
          <w:tcPr>
            <w:tcW w:w="8109" w:type="dxa"/>
            <w:shd w:val="clear" w:color="auto" w:fill="9BDEFF"/>
            <w:vAlign w:val="center"/>
            <w:hideMark/>
          </w:tcPr>
          <w:p w14:paraId="294C782D" w14:textId="77777777" w:rsidR="000D09CF" w:rsidRPr="0066045B" w:rsidRDefault="000D09CF" w:rsidP="00CA4AC2">
            <w:pPr>
              <w:pStyle w:val="BankNormal"/>
              <w:spacing w:after="0" w:line="256" w:lineRule="auto"/>
              <w:rPr>
                <w:rFonts w:ascii="Arial" w:hAnsi="Arial" w:cs="Arial"/>
                <w:b/>
                <w:iCs/>
                <w:sz w:val="20"/>
                <w:lang w:val="es-HN"/>
              </w:rPr>
            </w:pPr>
            <w:r w:rsidRPr="0066045B">
              <w:rPr>
                <w:rFonts w:ascii="Arial" w:hAnsi="Arial" w:cs="Arial"/>
                <w:b/>
                <w:iCs/>
                <w:sz w:val="20"/>
                <w:lang w:val="es-HN"/>
              </w:rPr>
              <w:t>Actividad</w:t>
            </w:r>
          </w:p>
        </w:tc>
        <w:tc>
          <w:tcPr>
            <w:tcW w:w="2410" w:type="dxa"/>
            <w:shd w:val="clear" w:color="auto" w:fill="9BDEFF"/>
            <w:vAlign w:val="center"/>
            <w:hideMark/>
          </w:tcPr>
          <w:p w14:paraId="75AB20D3" w14:textId="77777777" w:rsidR="000D09CF" w:rsidRPr="0066045B" w:rsidRDefault="000D09CF" w:rsidP="00CA4AC2">
            <w:pPr>
              <w:pStyle w:val="BankNormal"/>
              <w:spacing w:after="0" w:line="256" w:lineRule="auto"/>
              <w:rPr>
                <w:rFonts w:ascii="Arial" w:hAnsi="Arial" w:cs="Arial"/>
                <w:b/>
                <w:iCs/>
                <w:sz w:val="20"/>
                <w:lang w:val="es-HN"/>
              </w:rPr>
            </w:pPr>
            <w:r w:rsidRPr="0066045B">
              <w:rPr>
                <w:rFonts w:ascii="Arial" w:hAnsi="Arial" w:cs="Arial"/>
                <w:b/>
                <w:iCs/>
                <w:sz w:val="20"/>
                <w:lang w:val="es-HN"/>
              </w:rPr>
              <w:t>Sí / No / N/A</w:t>
            </w:r>
          </w:p>
        </w:tc>
      </w:tr>
      <w:tr w:rsidR="000D09CF" w:rsidRPr="0066045B" w14:paraId="68C02E15" w14:textId="77777777" w:rsidTr="00770F04">
        <w:trPr>
          <w:trHeight w:val="20"/>
        </w:trPr>
        <w:tc>
          <w:tcPr>
            <w:tcW w:w="8109" w:type="dxa"/>
            <w:vAlign w:val="center"/>
            <w:hideMark/>
          </w:tcPr>
          <w:p w14:paraId="4EF3E922" w14:textId="71BCE7D0" w:rsidR="000D09CF" w:rsidRPr="0066045B" w:rsidRDefault="000D09CF" w:rsidP="00B94E41">
            <w:pPr>
              <w:pStyle w:val="BankNormal"/>
              <w:spacing w:after="0" w:line="200" w:lineRule="exact"/>
              <w:contextualSpacing/>
              <w:jc w:val="both"/>
              <w:rPr>
                <w:rFonts w:ascii="Arial" w:hAnsi="Arial" w:cs="Arial"/>
                <w:b/>
                <w:iCs/>
                <w:sz w:val="20"/>
                <w:lang w:val="es-HN"/>
              </w:rPr>
            </w:pPr>
            <w:r w:rsidRPr="0066045B">
              <w:rPr>
                <w:rFonts w:ascii="Arial" w:hAnsi="Arial" w:cs="Arial"/>
                <w:b/>
                <w:sz w:val="20"/>
                <w:lang w:val="es-HN"/>
              </w:rPr>
              <w:t xml:space="preserve">¿Ha completado debidamente todos los formularios de la </w:t>
            </w:r>
            <w:r w:rsidR="00E75B44">
              <w:rPr>
                <w:rFonts w:ascii="Arial" w:hAnsi="Arial" w:cs="Arial"/>
                <w:b/>
                <w:sz w:val="20"/>
                <w:lang w:val="es-HN"/>
              </w:rPr>
              <w:t>Oferta</w:t>
            </w:r>
            <w:r w:rsidRPr="0066045B">
              <w:rPr>
                <w:rFonts w:ascii="Arial" w:hAnsi="Arial" w:cs="Arial"/>
                <w:b/>
                <w:sz w:val="20"/>
                <w:lang w:val="es-HN"/>
              </w:rPr>
              <w:t>?</w:t>
            </w:r>
          </w:p>
        </w:tc>
        <w:tc>
          <w:tcPr>
            <w:tcW w:w="2410" w:type="dxa"/>
            <w:vAlign w:val="center"/>
            <w:hideMark/>
          </w:tcPr>
          <w:p w14:paraId="7E438DD2" w14:textId="77777777" w:rsidR="000D09CF" w:rsidRPr="0066045B" w:rsidRDefault="00245737" w:rsidP="00150A7C">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62128195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668983301"/>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4199178"/>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6900751F" w14:textId="77777777" w:rsidTr="00770F04">
        <w:trPr>
          <w:trHeight w:val="226"/>
        </w:trPr>
        <w:tc>
          <w:tcPr>
            <w:tcW w:w="8109" w:type="dxa"/>
          </w:tcPr>
          <w:p w14:paraId="2FB4C0EF" w14:textId="749A6AF2" w:rsidR="000D09CF" w:rsidRPr="0066045B" w:rsidRDefault="008C44A3" w:rsidP="00B94E41">
            <w:pPr>
              <w:pStyle w:val="BankNormal"/>
              <w:spacing w:after="0"/>
              <w:contextualSpacing/>
              <w:jc w:val="both"/>
              <w:rPr>
                <w:rFonts w:ascii="Arial" w:hAnsi="Arial" w:cs="Arial"/>
                <w:iCs/>
                <w:sz w:val="20"/>
              </w:rPr>
            </w:pPr>
            <w:r>
              <w:rPr>
                <w:rFonts w:ascii="Arial" w:hAnsi="Arial" w:cs="Arial"/>
                <w:iCs/>
                <w:sz w:val="20"/>
              </w:rPr>
              <w:t xml:space="preserve">Anexo D: </w:t>
            </w:r>
            <w:r w:rsidR="00EB2DCC">
              <w:rPr>
                <w:rFonts w:ascii="Arial" w:hAnsi="Arial" w:cs="Arial"/>
                <w:iCs/>
                <w:sz w:val="20"/>
              </w:rPr>
              <w:t>BID</w:t>
            </w:r>
            <w:r w:rsidR="000D09CF" w:rsidRPr="0066045B">
              <w:rPr>
                <w:rFonts w:ascii="Arial" w:hAnsi="Arial" w:cs="Arial"/>
                <w:iCs/>
                <w:sz w:val="20"/>
              </w:rPr>
              <w:t xml:space="preserve"> Form</w:t>
            </w:r>
          </w:p>
        </w:tc>
        <w:tc>
          <w:tcPr>
            <w:tcW w:w="2410" w:type="dxa"/>
            <w:vAlign w:val="center"/>
            <w:hideMark/>
          </w:tcPr>
          <w:p w14:paraId="445A5A7B" w14:textId="77777777" w:rsidR="000D09CF" w:rsidRPr="0066045B" w:rsidRDefault="00245737" w:rsidP="00B94E41">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126496131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720963162"/>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94250434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519F6502" w14:textId="77777777" w:rsidTr="00770F04">
        <w:trPr>
          <w:trHeight w:val="548"/>
        </w:trPr>
        <w:tc>
          <w:tcPr>
            <w:tcW w:w="8109" w:type="dxa"/>
          </w:tcPr>
          <w:p w14:paraId="519A11C8" w14:textId="6D88D5EC"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8C44A3">
              <w:rPr>
                <w:rFonts w:ascii="Arial" w:hAnsi="Arial" w:cs="Arial"/>
                <w:sz w:val="20"/>
                <w:lang w:val="es-419"/>
              </w:rPr>
              <w:t>E</w:t>
            </w:r>
            <w:r w:rsidRPr="0066045B">
              <w:rPr>
                <w:rFonts w:ascii="Arial" w:hAnsi="Arial" w:cs="Arial"/>
                <w:sz w:val="20"/>
                <w:lang w:val="es-419"/>
              </w:rPr>
              <w:t xml:space="preserve">: Formulario de presentación de </w:t>
            </w:r>
            <w:r w:rsidR="00EB2DCC">
              <w:rPr>
                <w:rFonts w:ascii="Arial" w:hAnsi="Arial" w:cs="Arial"/>
                <w:sz w:val="20"/>
                <w:lang w:val="es-419"/>
              </w:rPr>
              <w:t>oferta</w:t>
            </w:r>
          </w:p>
        </w:tc>
        <w:tc>
          <w:tcPr>
            <w:tcW w:w="2410" w:type="dxa"/>
            <w:vAlign w:val="center"/>
            <w:hideMark/>
          </w:tcPr>
          <w:p w14:paraId="1EA91899" w14:textId="77777777" w:rsidR="000D09CF" w:rsidRPr="0066045B" w:rsidRDefault="00245737" w:rsidP="00446AE6">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3794806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034730882"/>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494309219"/>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1CDEEFB5" w14:textId="77777777" w:rsidTr="00770F04">
        <w:trPr>
          <w:trHeight w:val="350"/>
        </w:trPr>
        <w:tc>
          <w:tcPr>
            <w:tcW w:w="8109" w:type="dxa"/>
          </w:tcPr>
          <w:p w14:paraId="50B30D3C" w14:textId="17698FBB"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8C44A3">
              <w:rPr>
                <w:rFonts w:ascii="Arial" w:hAnsi="Arial" w:cs="Arial"/>
                <w:sz w:val="20"/>
                <w:lang w:val="es-419"/>
              </w:rPr>
              <w:t>F</w:t>
            </w:r>
            <w:r w:rsidRPr="0066045B">
              <w:rPr>
                <w:rFonts w:ascii="Arial" w:hAnsi="Arial" w:cs="Arial"/>
                <w:sz w:val="20"/>
                <w:lang w:val="es-419"/>
              </w:rPr>
              <w:t xml:space="preserve">: Formulario de información del </w:t>
            </w:r>
            <w:r w:rsidR="00EB2DCC">
              <w:rPr>
                <w:rFonts w:ascii="Arial" w:hAnsi="Arial" w:cs="Arial"/>
                <w:sz w:val="20"/>
                <w:lang w:val="es-419"/>
              </w:rPr>
              <w:t xml:space="preserve">Oferente </w:t>
            </w:r>
          </w:p>
        </w:tc>
        <w:tc>
          <w:tcPr>
            <w:tcW w:w="2410" w:type="dxa"/>
            <w:vAlign w:val="center"/>
            <w:hideMark/>
          </w:tcPr>
          <w:p w14:paraId="000FA685" w14:textId="77777777" w:rsidR="000D09CF" w:rsidRPr="0066045B" w:rsidRDefault="00245737" w:rsidP="00446AE6">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923374739"/>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020123047"/>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214125045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2A9933C8" w14:textId="77777777" w:rsidTr="00770F04">
        <w:trPr>
          <w:trHeight w:val="440"/>
        </w:trPr>
        <w:tc>
          <w:tcPr>
            <w:tcW w:w="8109" w:type="dxa"/>
          </w:tcPr>
          <w:p w14:paraId="2F9EA8DA" w14:textId="08DD06C6"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8C44A3">
              <w:rPr>
                <w:rFonts w:ascii="Arial" w:hAnsi="Arial" w:cs="Arial"/>
                <w:sz w:val="20"/>
                <w:lang w:val="es-419"/>
              </w:rPr>
              <w:t>G</w:t>
            </w:r>
            <w:r w:rsidRPr="0066045B">
              <w:rPr>
                <w:rFonts w:ascii="Arial" w:hAnsi="Arial" w:cs="Arial"/>
                <w:sz w:val="20"/>
                <w:lang w:val="es-419"/>
              </w:rPr>
              <w:t>: Formulario de Información de la Asociación en Participación, El Consorcio o La Asociación </w:t>
            </w:r>
          </w:p>
        </w:tc>
        <w:tc>
          <w:tcPr>
            <w:tcW w:w="2410" w:type="dxa"/>
            <w:vAlign w:val="center"/>
            <w:hideMark/>
          </w:tcPr>
          <w:p w14:paraId="74C09293" w14:textId="77777777" w:rsidR="000D09CF" w:rsidRPr="0066045B" w:rsidRDefault="00245737"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54113487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59339966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79524955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09630ABC" w14:textId="77777777" w:rsidTr="00770F04">
        <w:trPr>
          <w:trHeight w:val="233"/>
        </w:trPr>
        <w:tc>
          <w:tcPr>
            <w:tcW w:w="8109" w:type="dxa"/>
          </w:tcPr>
          <w:p w14:paraId="52645380" w14:textId="5FDD8899"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8C44A3">
              <w:rPr>
                <w:rFonts w:ascii="Arial" w:hAnsi="Arial" w:cs="Arial"/>
                <w:sz w:val="20"/>
                <w:lang w:val="es-419"/>
              </w:rPr>
              <w:t>H</w:t>
            </w:r>
            <w:r w:rsidRPr="0066045B">
              <w:rPr>
                <w:rFonts w:ascii="Arial" w:hAnsi="Arial" w:cs="Arial"/>
                <w:sz w:val="20"/>
                <w:lang w:val="es-419"/>
              </w:rPr>
              <w:t>: Formulario de Calificación </w:t>
            </w:r>
          </w:p>
        </w:tc>
        <w:tc>
          <w:tcPr>
            <w:tcW w:w="2410" w:type="dxa"/>
            <w:vAlign w:val="center"/>
            <w:hideMark/>
          </w:tcPr>
          <w:p w14:paraId="6DE43927" w14:textId="77777777" w:rsidR="000D09CF" w:rsidRPr="0066045B" w:rsidRDefault="00245737"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251896568"/>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429075976"/>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14342281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D6153C" w:rsidRPr="00D6153C" w14:paraId="427B6ED6" w14:textId="77777777" w:rsidTr="00770F04">
        <w:trPr>
          <w:trHeight w:val="233"/>
        </w:trPr>
        <w:tc>
          <w:tcPr>
            <w:tcW w:w="8109" w:type="dxa"/>
          </w:tcPr>
          <w:p w14:paraId="435AB73D" w14:textId="77777777" w:rsidR="00867C2E" w:rsidRDefault="00D6153C" w:rsidP="00CC7EED">
            <w:pPr>
              <w:pStyle w:val="BankNormal"/>
              <w:contextualSpacing/>
              <w:jc w:val="both"/>
              <w:rPr>
                <w:rFonts w:ascii="Arial" w:hAnsi="Arial" w:cs="Arial"/>
                <w:sz w:val="20"/>
                <w:lang w:val="es-419"/>
              </w:rPr>
            </w:pPr>
            <w:r w:rsidRPr="00D6153C">
              <w:rPr>
                <w:rFonts w:ascii="Arial" w:hAnsi="Arial" w:cs="Arial"/>
                <w:sz w:val="20"/>
                <w:lang w:val="es-419"/>
              </w:rPr>
              <w:t>Anexo I.1: Formulario de Oferta técnica del Lote 1</w:t>
            </w:r>
            <w:r>
              <w:rPr>
                <w:rFonts w:ascii="Arial" w:hAnsi="Arial" w:cs="Arial"/>
                <w:sz w:val="20"/>
                <w:lang w:val="es-419"/>
              </w:rPr>
              <w:t xml:space="preserve"> Tanques</w:t>
            </w:r>
            <w:r w:rsidR="00867C2E">
              <w:rPr>
                <w:rFonts w:ascii="Arial" w:hAnsi="Arial" w:cs="Arial"/>
                <w:sz w:val="20"/>
                <w:lang w:val="es-419"/>
              </w:rPr>
              <w:t xml:space="preserve"> </w:t>
            </w:r>
          </w:p>
          <w:p w14:paraId="548EEBFD" w14:textId="54044869" w:rsidR="00D6153C" w:rsidRPr="0066045B" w:rsidRDefault="00867C2E" w:rsidP="00CC7EED">
            <w:pPr>
              <w:pStyle w:val="BankNormal"/>
              <w:contextualSpacing/>
              <w:jc w:val="both"/>
              <w:rPr>
                <w:rFonts w:ascii="Arial" w:hAnsi="Arial" w:cs="Arial"/>
                <w:sz w:val="20"/>
                <w:lang w:val="es-419"/>
              </w:rPr>
            </w:pPr>
            <w:r>
              <w:rPr>
                <w:rFonts w:ascii="Arial" w:hAnsi="Arial" w:cs="Arial"/>
                <w:sz w:val="20"/>
                <w:lang w:val="es-419"/>
              </w:rPr>
              <w:t>(Formato Excel y PDF)</w:t>
            </w:r>
          </w:p>
        </w:tc>
        <w:tc>
          <w:tcPr>
            <w:tcW w:w="2410" w:type="dxa"/>
            <w:vAlign w:val="center"/>
          </w:tcPr>
          <w:p w14:paraId="0A002440" w14:textId="4E288387" w:rsidR="00D6153C" w:rsidRDefault="00CC7EED"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1075402448"/>
                <w14:checkbox>
                  <w14:checked w14:val="0"/>
                  <w14:checkedState w14:val="2612" w14:font="MS Gothic"/>
                  <w14:uncheckedState w14:val="2610" w14:font="MS Gothic"/>
                </w14:checkbox>
              </w:sdtPr>
              <w:sdtContent>
                <w:r w:rsidRPr="0066045B">
                  <w:rPr>
                    <w:rFonts w:ascii="Segoe UI Symbol" w:eastAsia="MS Gothic" w:hAnsi="Segoe UI Symbol" w:cs="Segoe UI Symbol"/>
                    <w:color w:val="000000" w:themeColor="text1"/>
                    <w:sz w:val="20"/>
                    <w:lang w:val="es-HN"/>
                  </w:rPr>
                  <w:t>☐</w:t>
                </w:r>
              </w:sdtContent>
            </w:sdt>
            <w:r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102636644"/>
                <w14:checkbox>
                  <w14:checked w14:val="0"/>
                  <w14:checkedState w14:val="2612" w14:font="MS Gothic"/>
                  <w14:uncheckedState w14:val="2610" w14:font="MS Gothic"/>
                </w14:checkbox>
              </w:sdtPr>
              <w:sdtContent>
                <w:r w:rsidRPr="0066045B">
                  <w:rPr>
                    <w:rFonts w:ascii="Segoe UI Symbol" w:eastAsia="MS Gothic" w:hAnsi="Segoe UI Symbol" w:cs="Segoe UI Symbol"/>
                    <w:color w:val="000000" w:themeColor="text1"/>
                    <w:sz w:val="20"/>
                    <w:lang w:val="es-HN"/>
                  </w:rPr>
                  <w:t>☐</w:t>
                </w:r>
              </w:sdtContent>
            </w:sdt>
            <w:r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767153630"/>
                <w14:checkbox>
                  <w14:checked w14:val="0"/>
                  <w14:checkedState w14:val="2612" w14:font="MS Gothic"/>
                  <w14:uncheckedState w14:val="2610" w14:font="MS Gothic"/>
                </w14:checkbox>
              </w:sdtPr>
              <w:sdtContent>
                <w:r w:rsidRPr="0066045B">
                  <w:rPr>
                    <w:rFonts w:ascii="Segoe UI Symbol" w:eastAsia="MS Gothic" w:hAnsi="Segoe UI Symbol" w:cs="Segoe UI Symbol"/>
                    <w:color w:val="000000" w:themeColor="text1"/>
                    <w:sz w:val="20"/>
                    <w:lang w:val="es-HN"/>
                  </w:rPr>
                  <w:t>☐</w:t>
                </w:r>
              </w:sdtContent>
            </w:sdt>
            <w:r w:rsidRPr="0066045B">
              <w:rPr>
                <w:rFonts w:ascii="Arial" w:hAnsi="Arial" w:cs="Arial"/>
                <w:color w:val="000000" w:themeColor="text1"/>
                <w:sz w:val="20"/>
                <w:lang w:val="es-HN"/>
              </w:rPr>
              <w:t xml:space="preserve"> N/A</w:t>
            </w:r>
          </w:p>
        </w:tc>
      </w:tr>
      <w:tr w:rsidR="00D6153C" w:rsidRPr="00D6153C" w14:paraId="5D895FCA" w14:textId="77777777" w:rsidTr="00770F04">
        <w:trPr>
          <w:trHeight w:val="233"/>
        </w:trPr>
        <w:tc>
          <w:tcPr>
            <w:tcW w:w="8109" w:type="dxa"/>
          </w:tcPr>
          <w:p w14:paraId="1C998993" w14:textId="77777777" w:rsidR="00867C2E" w:rsidRDefault="00CC7EED" w:rsidP="00446AE6">
            <w:pPr>
              <w:pStyle w:val="BankNormal"/>
              <w:spacing w:after="0"/>
              <w:contextualSpacing/>
              <w:jc w:val="both"/>
              <w:rPr>
                <w:rFonts w:ascii="Arial" w:hAnsi="Arial" w:cs="Arial"/>
                <w:sz w:val="20"/>
                <w:lang w:val="es-419"/>
              </w:rPr>
            </w:pPr>
            <w:r w:rsidRPr="00D6153C">
              <w:rPr>
                <w:rFonts w:ascii="Arial" w:hAnsi="Arial" w:cs="Arial"/>
                <w:sz w:val="20"/>
                <w:lang w:val="es-419"/>
              </w:rPr>
              <w:t xml:space="preserve">Anexo I.2: Formulario de Oferta técnica Cronograma de Entrega Lote 1. </w:t>
            </w:r>
            <w:r>
              <w:rPr>
                <w:rFonts w:ascii="Arial" w:hAnsi="Arial" w:cs="Arial"/>
                <w:sz w:val="20"/>
                <w:lang w:val="es-419"/>
              </w:rPr>
              <w:t>Tanques y</w:t>
            </w:r>
            <w:r w:rsidRPr="00D6153C">
              <w:rPr>
                <w:rFonts w:ascii="Arial" w:hAnsi="Arial" w:cs="Arial"/>
                <w:sz w:val="20"/>
                <w:lang w:val="es-419"/>
              </w:rPr>
              <w:t xml:space="preserve"> Lote 2. Servicio de Entrega</w:t>
            </w:r>
            <w:r w:rsidR="00867C2E">
              <w:rPr>
                <w:rFonts w:ascii="Arial" w:hAnsi="Arial" w:cs="Arial"/>
                <w:sz w:val="20"/>
                <w:lang w:val="es-419"/>
              </w:rPr>
              <w:t xml:space="preserve"> </w:t>
            </w:r>
            <w:r w:rsidR="00867C2E">
              <w:rPr>
                <w:rFonts w:ascii="Arial" w:hAnsi="Arial" w:cs="Arial"/>
                <w:sz w:val="20"/>
                <w:lang w:val="es-419"/>
              </w:rPr>
              <w:t xml:space="preserve"> </w:t>
            </w:r>
          </w:p>
          <w:p w14:paraId="54E3B720" w14:textId="0A3489DD" w:rsidR="00D6153C" w:rsidRPr="0066045B" w:rsidRDefault="00867C2E" w:rsidP="00446AE6">
            <w:pPr>
              <w:pStyle w:val="BankNormal"/>
              <w:spacing w:after="0"/>
              <w:contextualSpacing/>
              <w:jc w:val="both"/>
              <w:rPr>
                <w:rFonts w:ascii="Arial" w:hAnsi="Arial" w:cs="Arial"/>
                <w:sz w:val="20"/>
                <w:lang w:val="es-419"/>
              </w:rPr>
            </w:pPr>
            <w:r>
              <w:rPr>
                <w:rFonts w:ascii="Arial" w:hAnsi="Arial" w:cs="Arial"/>
                <w:sz w:val="20"/>
                <w:lang w:val="es-419"/>
              </w:rPr>
              <w:t>(Formato Excel y PDF)</w:t>
            </w:r>
          </w:p>
        </w:tc>
        <w:tc>
          <w:tcPr>
            <w:tcW w:w="2410" w:type="dxa"/>
            <w:vAlign w:val="center"/>
          </w:tcPr>
          <w:p w14:paraId="3EF52496" w14:textId="739CF014" w:rsidR="00D6153C" w:rsidRDefault="00CC7EED"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1348826588"/>
                <w14:checkbox>
                  <w14:checked w14:val="0"/>
                  <w14:checkedState w14:val="2612" w14:font="MS Gothic"/>
                  <w14:uncheckedState w14:val="2610" w14:font="MS Gothic"/>
                </w14:checkbox>
              </w:sdtPr>
              <w:sdtContent>
                <w:r w:rsidRPr="0066045B">
                  <w:rPr>
                    <w:rFonts w:ascii="Segoe UI Symbol" w:eastAsia="MS Gothic" w:hAnsi="Segoe UI Symbol" w:cs="Segoe UI Symbol"/>
                    <w:color w:val="000000" w:themeColor="text1"/>
                    <w:sz w:val="20"/>
                    <w:lang w:val="es-HN"/>
                  </w:rPr>
                  <w:t>☐</w:t>
                </w:r>
              </w:sdtContent>
            </w:sdt>
            <w:r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505051456"/>
                <w14:checkbox>
                  <w14:checked w14:val="0"/>
                  <w14:checkedState w14:val="2612" w14:font="MS Gothic"/>
                  <w14:uncheckedState w14:val="2610" w14:font="MS Gothic"/>
                </w14:checkbox>
              </w:sdtPr>
              <w:sdtContent>
                <w:r w:rsidRPr="0066045B">
                  <w:rPr>
                    <w:rFonts w:ascii="Segoe UI Symbol" w:eastAsia="MS Gothic" w:hAnsi="Segoe UI Symbol" w:cs="Segoe UI Symbol"/>
                    <w:color w:val="000000" w:themeColor="text1"/>
                    <w:sz w:val="20"/>
                    <w:lang w:val="es-HN"/>
                  </w:rPr>
                  <w:t>☐</w:t>
                </w:r>
              </w:sdtContent>
            </w:sdt>
            <w:r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738316440"/>
                <w14:checkbox>
                  <w14:checked w14:val="0"/>
                  <w14:checkedState w14:val="2612" w14:font="MS Gothic"/>
                  <w14:uncheckedState w14:val="2610" w14:font="MS Gothic"/>
                </w14:checkbox>
              </w:sdtPr>
              <w:sdtContent>
                <w:r w:rsidRPr="0066045B">
                  <w:rPr>
                    <w:rFonts w:ascii="Segoe UI Symbol" w:eastAsia="MS Gothic" w:hAnsi="Segoe UI Symbol" w:cs="Segoe UI Symbol"/>
                    <w:color w:val="000000" w:themeColor="text1"/>
                    <w:sz w:val="20"/>
                    <w:lang w:val="es-HN"/>
                  </w:rPr>
                  <w:t>☐</w:t>
                </w:r>
              </w:sdtContent>
            </w:sdt>
            <w:r w:rsidRPr="0066045B">
              <w:rPr>
                <w:rFonts w:ascii="Arial" w:hAnsi="Arial" w:cs="Arial"/>
                <w:color w:val="000000" w:themeColor="text1"/>
                <w:sz w:val="20"/>
                <w:lang w:val="es-HN"/>
              </w:rPr>
              <w:t xml:space="preserve"> N/A</w:t>
            </w:r>
          </w:p>
        </w:tc>
      </w:tr>
    </w:tbl>
    <w:p w14:paraId="208C031B" w14:textId="77777777" w:rsidR="00F22FFE" w:rsidRPr="0066045B" w:rsidRDefault="00F22FFE" w:rsidP="00CA00D2">
      <w:pPr>
        <w:pStyle w:val="BankNormal"/>
        <w:spacing w:after="60"/>
        <w:jc w:val="both"/>
        <w:rPr>
          <w:rFonts w:ascii="Arial" w:hAnsi="Arial" w:cs="Arial"/>
          <w:b/>
          <w:iCs/>
          <w:sz w:val="20"/>
          <w:lang w:val="es-HN"/>
        </w:rPr>
      </w:pPr>
    </w:p>
    <w:p w14:paraId="365FE007" w14:textId="2312CA5E" w:rsidR="00CA00D2" w:rsidRPr="0066045B" w:rsidRDefault="00E75B44" w:rsidP="00CA00D2">
      <w:pPr>
        <w:pStyle w:val="BankNormal"/>
        <w:spacing w:after="60"/>
        <w:jc w:val="both"/>
        <w:rPr>
          <w:rFonts w:ascii="Arial" w:hAnsi="Arial" w:cs="Arial"/>
          <w:b/>
          <w:i/>
          <w:iCs/>
          <w:caps/>
          <w:sz w:val="20"/>
          <w:lang w:val="es-HN"/>
        </w:rPr>
      </w:pPr>
      <w:r>
        <w:rPr>
          <w:rFonts w:ascii="Arial" w:hAnsi="Arial" w:cs="Arial"/>
          <w:b/>
          <w:iCs/>
          <w:sz w:val="20"/>
          <w:lang w:val="es-HN"/>
        </w:rPr>
        <w:t>OFERTA</w:t>
      </w:r>
      <w:r w:rsidR="00CA00D2" w:rsidRPr="0066045B">
        <w:rPr>
          <w:rFonts w:ascii="Arial" w:hAnsi="Arial" w:cs="Arial"/>
          <w:b/>
          <w:iCs/>
          <w:sz w:val="20"/>
          <w:lang w:val="es-HN"/>
        </w:rPr>
        <w:t xml:space="preserve"> </w:t>
      </w:r>
      <w:r w:rsidR="00320A9F" w:rsidRPr="0066045B">
        <w:rPr>
          <w:rFonts w:ascii="Arial" w:hAnsi="Arial" w:cs="Arial"/>
          <w:b/>
          <w:iCs/>
          <w:sz w:val="20"/>
          <w:lang w:val="es-HN"/>
        </w:rPr>
        <w:t xml:space="preserve">FINANCIERA </w:t>
      </w:r>
      <w:r w:rsidR="00CA00D2" w:rsidRPr="0066045B">
        <w:rPr>
          <w:rFonts w:ascii="Arial" w:hAnsi="Arial" w:cs="Arial"/>
          <w:b/>
          <w:iCs/>
          <w:sz w:val="20"/>
          <w:lang w:val="es-HN"/>
        </w:rPr>
        <w:t>(a presentar en un correo separado):</w:t>
      </w:r>
    </w:p>
    <w:tbl>
      <w:tblPr>
        <w:tblW w:w="10519" w:type="dxa"/>
        <w:tblInd w:w="108"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8109"/>
        <w:gridCol w:w="2410"/>
      </w:tblGrid>
      <w:tr w:rsidR="000D09CF" w:rsidRPr="0066045B" w14:paraId="07FEEC81" w14:textId="77777777" w:rsidTr="00770F04">
        <w:trPr>
          <w:trHeight w:val="458"/>
        </w:trPr>
        <w:tc>
          <w:tcPr>
            <w:tcW w:w="8109" w:type="dxa"/>
            <w:shd w:val="clear" w:color="auto" w:fill="9BDEFF"/>
            <w:vAlign w:val="center"/>
            <w:hideMark/>
          </w:tcPr>
          <w:p w14:paraId="17222F62" w14:textId="77777777" w:rsidR="000D09CF" w:rsidRPr="0066045B" w:rsidRDefault="000D09CF" w:rsidP="002F526B">
            <w:pPr>
              <w:pStyle w:val="BankNormal"/>
              <w:spacing w:after="0" w:line="256" w:lineRule="auto"/>
              <w:jc w:val="both"/>
              <w:rPr>
                <w:rFonts w:ascii="Arial" w:hAnsi="Arial" w:cs="Arial"/>
                <w:b/>
                <w:iCs/>
                <w:sz w:val="20"/>
                <w:lang w:val="es-HN"/>
              </w:rPr>
            </w:pPr>
            <w:r w:rsidRPr="0066045B">
              <w:rPr>
                <w:rFonts w:ascii="Arial" w:hAnsi="Arial" w:cs="Arial"/>
                <w:b/>
                <w:iCs/>
                <w:sz w:val="20"/>
                <w:lang w:val="es-HN"/>
              </w:rPr>
              <w:t>Actividad</w:t>
            </w:r>
          </w:p>
        </w:tc>
        <w:tc>
          <w:tcPr>
            <w:tcW w:w="2410" w:type="dxa"/>
            <w:shd w:val="clear" w:color="auto" w:fill="9BDEFF"/>
            <w:vAlign w:val="center"/>
            <w:hideMark/>
          </w:tcPr>
          <w:p w14:paraId="158076FB" w14:textId="77777777" w:rsidR="000D09CF" w:rsidRPr="0066045B" w:rsidRDefault="000D09CF" w:rsidP="002F526B">
            <w:pPr>
              <w:pStyle w:val="BankNormal"/>
              <w:spacing w:after="0" w:line="256" w:lineRule="auto"/>
              <w:jc w:val="both"/>
              <w:rPr>
                <w:rFonts w:ascii="Arial" w:hAnsi="Arial" w:cs="Arial"/>
                <w:b/>
                <w:iCs/>
                <w:sz w:val="20"/>
                <w:lang w:val="es-HN"/>
              </w:rPr>
            </w:pPr>
            <w:r w:rsidRPr="0066045B">
              <w:rPr>
                <w:rFonts w:ascii="Arial" w:hAnsi="Arial" w:cs="Arial"/>
                <w:b/>
                <w:iCs/>
                <w:sz w:val="20"/>
                <w:lang w:val="es-HN"/>
              </w:rPr>
              <w:t>Sí / No / N/A</w:t>
            </w:r>
          </w:p>
        </w:tc>
      </w:tr>
      <w:tr w:rsidR="000D09CF" w:rsidRPr="0066045B" w14:paraId="3D2AEF7C" w14:textId="77777777" w:rsidTr="004E2EC6">
        <w:trPr>
          <w:trHeight w:val="519"/>
        </w:trPr>
        <w:tc>
          <w:tcPr>
            <w:tcW w:w="8109" w:type="dxa"/>
            <w:vAlign w:val="center"/>
            <w:hideMark/>
          </w:tcPr>
          <w:p w14:paraId="59C3B953" w14:textId="1DD80B34" w:rsidR="000D09CF" w:rsidRPr="0066045B" w:rsidRDefault="00296066" w:rsidP="002B0D4E">
            <w:pPr>
              <w:pStyle w:val="BankNormal"/>
              <w:spacing w:after="0" w:line="257" w:lineRule="auto"/>
              <w:jc w:val="both"/>
              <w:rPr>
                <w:rFonts w:ascii="Arial" w:hAnsi="Arial" w:cs="Arial"/>
                <w:color w:val="000000"/>
                <w:sz w:val="20"/>
                <w:lang w:val="es-HN"/>
              </w:rPr>
            </w:pPr>
            <w:r w:rsidRPr="0066045B">
              <w:rPr>
                <w:rFonts w:ascii="Arial" w:hAnsi="Arial" w:cs="Arial"/>
                <w:color w:val="000000"/>
                <w:sz w:val="20"/>
                <w:lang w:val="es-HN"/>
              </w:rPr>
              <w:t xml:space="preserve">Anexo </w:t>
            </w:r>
            <w:r w:rsidR="003326C9">
              <w:rPr>
                <w:rFonts w:ascii="Arial" w:hAnsi="Arial" w:cs="Arial"/>
                <w:color w:val="000000"/>
                <w:sz w:val="20"/>
                <w:lang w:val="es-HN"/>
              </w:rPr>
              <w:t>J</w:t>
            </w:r>
            <w:r w:rsidRPr="0066045B">
              <w:rPr>
                <w:rFonts w:ascii="Arial" w:hAnsi="Arial" w:cs="Arial"/>
                <w:color w:val="000000"/>
                <w:sz w:val="20"/>
                <w:lang w:val="es-HN"/>
              </w:rPr>
              <w:t>: Formulario de</w:t>
            </w:r>
            <w:r w:rsidR="00394D75">
              <w:rPr>
                <w:rFonts w:ascii="Arial" w:hAnsi="Arial" w:cs="Arial"/>
                <w:color w:val="000000"/>
                <w:sz w:val="20"/>
                <w:lang w:val="es-HN"/>
              </w:rPr>
              <w:t xml:space="preserve"> Presentación</w:t>
            </w:r>
            <w:r w:rsidRPr="0066045B">
              <w:rPr>
                <w:rFonts w:ascii="Arial" w:hAnsi="Arial" w:cs="Arial"/>
                <w:color w:val="000000"/>
                <w:sz w:val="20"/>
                <w:lang w:val="es-HN"/>
              </w:rPr>
              <w:t xml:space="preserve"> </w:t>
            </w:r>
            <w:r w:rsidR="004D4D9E">
              <w:rPr>
                <w:rFonts w:ascii="Arial" w:hAnsi="Arial" w:cs="Arial"/>
                <w:color w:val="000000"/>
                <w:sz w:val="20"/>
                <w:lang w:val="es-HN"/>
              </w:rPr>
              <w:t>Oferta Financiera</w:t>
            </w:r>
          </w:p>
        </w:tc>
        <w:tc>
          <w:tcPr>
            <w:tcW w:w="2410" w:type="dxa"/>
            <w:vAlign w:val="center"/>
            <w:hideMark/>
          </w:tcPr>
          <w:p w14:paraId="44A9824A" w14:textId="77777777" w:rsidR="000D09CF" w:rsidRPr="0066045B" w:rsidRDefault="00245737" w:rsidP="00150A7C">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257216589"/>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SÍ </w:t>
            </w:r>
            <w:sdt>
              <w:sdtPr>
                <w:rPr>
                  <w:rFonts w:ascii="Arial" w:hAnsi="Arial" w:cs="Arial"/>
                  <w:color w:val="000000"/>
                  <w:sz w:val="20"/>
                  <w:lang w:val="es-HN"/>
                </w:rPr>
                <w:id w:val="913278646"/>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NO </w:t>
            </w:r>
            <w:sdt>
              <w:sdtPr>
                <w:rPr>
                  <w:rFonts w:ascii="Arial" w:hAnsi="Arial" w:cs="Arial"/>
                  <w:color w:val="000000"/>
                  <w:sz w:val="20"/>
                  <w:lang w:val="es-HN"/>
                </w:rPr>
                <w:id w:val="1120571436"/>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N/A</w:t>
            </w:r>
          </w:p>
        </w:tc>
      </w:tr>
      <w:tr w:rsidR="002B0D4E" w:rsidRPr="0066045B" w14:paraId="70F16E97" w14:textId="77777777" w:rsidTr="00770F04">
        <w:trPr>
          <w:trHeight w:val="413"/>
        </w:trPr>
        <w:tc>
          <w:tcPr>
            <w:tcW w:w="8109" w:type="dxa"/>
            <w:vAlign w:val="center"/>
          </w:tcPr>
          <w:p w14:paraId="48BC647A" w14:textId="77777777" w:rsidR="00A2517D" w:rsidRDefault="00A2517D" w:rsidP="004E2EC6">
            <w:pPr>
              <w:pStyle w:val="BParagraph"/>
              <w:rPr>
                <w:rFonts w:ascii="Arial" w:hAnsi="Arial" w:cs="Arial"/>
                <w:color w:val="000000"/>
                <w:sz w:val="20"/>
                <w:szCs w:val="20"/>
                <w:lang w:val="es-HN"/>
              </w:rPr>
            </w:pPr>
            <w:r w:rsidRPr="004E2EC6">
              <w:rPr>
                <w:rFonts w:ascii="Arial" w:hAnsi="Arial" w:cs="Arial"/>
                <w:color w:val="000000"/>
                <w:sz w:val="20"/>
                <w:szCs w:val="20"/>
                <w:lang w:val="es-HN"/>
              </w:rPr>
              <w:t xml:space="preserve">Anexo </w:t>
            </w:r>
            <w:r w:rsidR="004E2EC6">
              <w:rPr>
                <w:rFonts w:ascii="Arial" w:hAnsi="Arial" w:cs="Arial"/>
                <w:color w:val="000000"/>
                <w:sz w:val="20"/>
                <w:szCs w:val="20"/>
                <w:lang w:val="es-HN"/>
              </w:rPr>
              <w:t>K</w:t>
            </w:r>
            <w:r w:rsidRPr="004E2EC6">
              <w:rPr>
                <w:rFonts w:ascii="Arial" w:hAnsi="Arial" w:cs="Arial"/>
                <w:color w:val="000000"/>
                <w:sz w:val="20"/>
                <w:szCs w:val="20"/>
                <w:lang w:val="es-HN"/>
              </w:rPr>
              <w:t>.1: Formulario de Oferta financiera del Lote 1 Tanques</w:t>
            </w:r>
          </w:p>
          <w:p w14:paraId="055D8A6B" w14:textId="7E67728F" w:rsidR="00867C2E" w:rsidRPr="004E2EC6" w:rsidRDefault="00867C2E" w:rsidP="004E2EC6">
            <w:pPr>
              <w:pStyle w:val="BParagraph"/>
              <w:rPr>
                <w:rFonts w:ascii="Arial" w:hAnsi="Arial" w:cs="Arial"/>
                <w:color w:val="000000"/>
                <w:sz w:val="20"/>
                <w:szCs w:val="20"/>
                <w:lang w:val="es-HN"/>
              </w:rPr>
            </w:pPr>
            <w:r>
              <w:rPr>
                <w:rFonts w:ascii="Arial" w:hAnsi="Arial" w:cs="Arial"/>
                <w:sz w:val="20"/>
                <w:lang w:val="es-419"/>
              </w:rPr>
              <w:t>(Formato Excel y PDF)</w:t>
            </w:r>
          </w:p>
        </w:tc>
        <w:tc>
          <w:tcPr>
            <w:tcW w:w="2410" w:type="dxa"/>
            <w:vAlign w:val="center"/>
          </w:tcPr>
          <w:p w14:paraId="7093CB76" w14:textId="12738F5A" w:rsidR="002B0D4E" w:rsidRDefault="00245737" w:rsidP="002B0D4E">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1536386789"/>
                <w14:checkbox>
                  <w14:checked w14:val="0"/>
                  <w14:checkedState w14:val="2612" w14:font="MS Gothic"/>
                  <w14:uncheckedState w14:val="2610" w14:font="MS Gothic"/>
                </w14:checkbox>
              </w:sdtPr>
              <w:sdtEndPr/>
              <w:sdtContent>
                <w:r w:rsidR="002B0D4E" w:rsidRPr="0066045B">
                  <w:rPr>
                    <w:rFonts w:ascii="Segoe UI Symbol" w:hAnsi="Segoe UI Symbol" w:cs="Segoe UI Symbol"/>
                    <w:color w:val="000000"/>
                    <w:sz w:val="20"/>
                    <w:lang w:val="es-HN"/>
                  </w:rPr>
                  <w:t>☐</w:t>
                </w:r>
              </w:sdtContent>
            </w:sdt>
            <w:r w:rsidR="002B0D4E" w:rsidRPr="0066045B">
              <w:rPr>
                <w:rFonts w:ascii="Arial" w:hAnsi="Arial" w:cs="Arial"/>
                <w:color w:val="000000"/>
                <w:sz w:val="20"/>
                <w:lang w:val="es-HN"/>
              </w:rPr>
              <w:t xml:space="preserve"> SÍ </w:t>
            </w:r>
            <w:sdt>
              <w:sdtPr>
                <w:rPr>
                  <w:rFonts w:ascii="Arial" w:hAnsi="Arial" w:cs="Arial"/>
                  <w:color w:val="000000"/>
                  <w:sz w:val="20"/>
                  <w:lang w:val="es-HN"/>
                </w:rPr>
                <w:id w:val="-1121999532"/>
                <w14:checkbox>
                  <w14:checked w14:val="0"/>
                  <w14:checkedState w14:val="2612" w14:font="MS Gothic"/>
                  <w14:uncheckedState w14:val="2610" w14:font="MS Gothic"/>
                </w14:checkbox>
              </w:sdtPr>
              <w:sdtEndPr/>
              <w:sdtContent>
                <w:r w:rsidR="002B0D4E" w:rsidRPr="0066045B">
                  <w:rPr>
                    <w:rFonts w:ascii="Segoe UI Symbol" w:hAnsi="Segoe UI Symbol" w:cs="Segoe UI Symbol"/>
                    <w:color w:val="000000"/>
                    <w:sz w:val="20"/>
                    <w:lang w:val="es-HN"/>
                  </w:rPr>
                  <w:t>☐</w:t>
                </w:r>
              </w:sdtContent>
            </w:sdt>
            <w:r w:rsidR="002B0D4E" w:rsidRPr="0066045B">
              <w:rPr>
                <w:rFonts w:ascii="Arial" w:hAnsi="Arial" w:cs="Arial"/>
                <w:color w:val="000000"/>
                <w:sz w:val="20"/>
                <w:lang w:val="es-HN"/>
              </w:rPr>
              <w:t xml:space="preserve"> NO </w:t>
            </w:r>
            <w:sdt>
              <w:sdtPr>
                <w:rPr>
                  <w:rFonts w:ascii="Arial" w:hAnsi="Arial" w:cs="Arial"/>
                  <w:color w:val="000000"/>
                  <w:sz w:val="20"/>
                  <w:lang w:val="es-HN"/>
                </w:rPr>
                <w:id w:val="-473836026"/>
                <w14:checkbox>
                  <w14:checked w14:val="0"/>
                  <w14:checkedState w14:val="2612" w14:font="MS Gothic"/>
                  <w14:uncheckedState w14:val="2610" w14:font="MS Gothic"/>
                </w14:checkbox>
              </w:sdtPr>
              <w:sdtEndPr/>
              <w:sdtContent>
                <w:r w:rsidR="002B0D4E" w:rsidRPr="0066045B">
                  <w:rPr>
                    <w:rFonts w:ascii="Segoe UI Symbol" w:hAnsi="Segoe UI Symbol" w:cs="Segoe UI Symbol"/>
                    <w:color w:val="000000"/>
                    <w:sz w:val="20"/>
                    <w:lang w:val="es-HN"/>
                  </w:rPr>
                  <w:t>☐</w:t>
                </w:r>
              </w:sdtContent>
            </w:sdt>
            <w:r w:rsidR="002B0D4E" w:rsidRPr="0066045B">
              <w:rPr>
                <w:rFonts w:ascii="Arial" w:hAnsi="Arial" w:cs="Arial"/>
                <w:color w:val="000000"/>
                <w:sz w:val="20"/>
                <w:lang w:val="es-HN"/>
              </w:rPr>
              <w:t xml:space="preserve"> N/A</w:t>
            </w:r>
          </w:p>
        </w:tc>
      </w:tr>
      <w:tr w:rsidR="004E2EC6" w:rsidRPr="0066045B" w14:paraId="306A63AD" w14:textId="77777777" w:rsidTr="00770F04">
        <w:trPr>
          <w:trHeight w:val="413"/>
        </w:trPr>
        <w:tc>
          <w:tcPr>
            <w:tcW w:w="8109" w:type="dxa"/>
            <w:vAlign w:val="center"/>
          </w:tcPr>
          <w:p w14:paraId="57970035" w14:textId="77777777" w:rsidR="00867C2E" w:rsidRDefault="004E2EC6" w:rsidP="004E2EC6">
            <w:pPr>
              <w:pStyle w:val="BParagraph"/>
              <w:rPr>
                <w:rFonts w:ascii="Arial" w:hAnsi="Arial" w:cs="Arial"/>
                <w:sz w:val="20"/>
                <w:lang w:val="es-419"/>
              </w:rPr>
            </w:pPr>
            <w:r w:rsidRPr="004E2EC6">
              <w:rPr>
                <w:rFonts w:ascii="Arial" w:hAnsi="Arial" w:cs="Arial"/>
                <w:color w:val="000000"/>
                <w:sz w:val="20"/>
                <w:szCs w:val="20"/>
                <w:lang w:val="es-HN"/>
              </w:rPr>
              <w:t xml:space="preserve">Anexo </w:t>
            </w:r>
            <w:r>
              <w:rPr>
                <w:rFonts w:ascii="Arial" w:hAnsi="Arial" w:cs="Arial"/>
                <w:color w:val="000000"/>
                <w:sz w:val="20"/>
                <w:szCs w:val="20"/>
                <w:lang w:val="es-HN"/>
              </w:rPr>
              <w:t>K</w:t>
            </w:r>
            <w:r w:rsidRPr="004E2EC6">
              <w:rPr>
                <w:rFonts w:ascii="Arial" w:hAnsi="Arial" w:cs="Arial"/>
                <w:color w:val="000000"/>
                <w:sz w:val="20"/>
                <w:szCs w:val="20"/>
                <w:lang w:val="es-HN"/>
              </w:rPr>
              <w:t>.2: Formulario de Oferta financiera del Lote 2 Servicio de Entrega</w:t>
            </w:r>
            <w:r w:rsidR="00867C2E">
              <w:rPr>
                <w:rFonts w:ascii="Arial" w:hAnsi="Arial" w:cs="Arial"/>
                <w:color w:val="000000"/>
                <w:sz w:val="20"/>
                <w:szCs w:val="20"/>
                <w:lang w:val="es-HN"/>
              </w:rPr>
              <w:t xml:space="preserve"> </w:t>
            </w:r>
            <w:r w:rsidR="00867C2E">
              <w:rPr>
                <w:rFonts w:ascii="Arial" w:hAnsi="Arial" w:cs="Arial"/>
                <w:sz w:val="20"/>
                <w:lang w:val="es-419"/>
              </w:rPr>
              <w:t xml:space="preserve"> </w:t>
            </w:r>
          </w:p>
          <w:p w14:paraId="17C640B6" w14:textId="73DF4640" w:rsidR="004E2EC6" w:rsidRPr="004E2EC6" w:rsidRDefault="00867C2E" w:rsidP="004E2EC6">
            <w:pPr>
              <w:pStyle w:val="BParagraph"/>
              <w:rPr>
                <w:rFonts w:ascii="Arial" w:hAnsi="Arial" w:cs="Arial"/>
                <w:color w:val="000000"/>
                <w:sz w:val="20"/>
                <w:szCs w:val="20"/>
                <w:lang w:val="es-HN"/>
              </w:rPr>
            </w:pPr>
            <w:r>
              <w:rPr>
                <w:rFonts w:ascii="Arial" w:hAnsi="Arial" w:cs="Arial"/>
                <w:sz w:val="20"/>
                <w:lang w:val="es-419"/>
              </w:rPr>
              <w:t>(Formato Excel y PDF)</w:t>
            </w:r>
          </w:p>
        </w:tc>
        <w:tc>
          <w:tcPr>
            <w:tcW w:w="2410" w:type="dxa"/>
            <w:vAlign w:val="center"/>
          </w:tcPr>
          <w:p w14:paraId="2BAD3F84" w14:textId="218D5A5D" w:rsidR="004E2EC6" w:rsidRDefault="004E2EC6" w:rsidP="004E2EC6">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722104363"/>
                <w14:checkbox>
                  <w14:checked w14:val="0"/>
                  <w14:checkedState w14:val="2612" w14:font="MS Gothic"/>
                  <w14:uncheckedState w14:val="2610" w14:font="MS Gothic"/>
                </w14:checkbox>
              </w:sdtPr>
              <w:sdtContent>
                <w:r w:rsidRPr="0066045B">
                  <w:rPr>
                    <w:rFonts w:ascii="Segoe UI Symbol" w:hAnsi="Segoe UI Symbol" w:cs="Segoe UI Symbol"/>
                    <w:color w:val="000000"/>
                    <w:sz w:val="20"/>
                    <w:lang w:val="es-HN"/>
                  </w:rPr>
                  <w:t>☐</w:t>
                </w:r>
              </w:sdtContent>
            </w:sdt>
            <w:r w:rsidRPr="0066045B">
              <w:rPr>
                <w:rFonts w:ascii="Arial" w:hAnsi="Arial" w:cs="Arial"/>
                <w:color w:val="000000"/>
                <w:sz w:val="20"/>
                <w:lang w:val="es-HN"/>
              </w:rPr>
              <w:t xml:space="preserve"> SÍ </w:t>
            </w:r>
            <w:sdt>
              <w:sdtPr>
                <w:rPr>
                  <w:rFonts w:ascii="Arial" w:hAnsi="Arial" w:cs="Arial"/>
                  <w:color w:val="000000"/>
                  <w:sz w:val="20"/>
                  <w:lang w:val="es-HN"/>
                </w:rPr>
                <w:id w:val="1788774999"/>
                <w14:checkbox>
                  <w14:checked w14:val="0"/>
                  <w14:checkedState w14:val="2612" w14:font="MS Gothic"/>
                  <w14:uncheckedState w14:val="2610" w14:font="MS Gothic"/>
                </w14:checkbox>
              </w:sdtPr>
              <w:sdtContent>
                <w:r w:rsidRPr="0066045B">
                  <w:rPr>
                    <w:rFonts w:ascii="Segoe UI Symbol" w:hAnsi="Segoe UI Symbol" w:cs="Segoe UI Symbol"/>
                    <w:color w:val="000000"/>
                    <w:sz w:val="20"/>
                    <w:lang w:val="es-HN"/>
                  </w:rPr>
                  <w:t>☐</w:t>
                </w:r>
              </w:sdtContent>
            </w:sdt>
            <w:r w:rsidRPr="0066045B">
              <w:rPr>
                <w:rFonts w:ascii="Arial" w:hAnsi="Arial" w:cs="Arial"/>
                <w:color w:val="000000"/>
                <w:sz w:val="20"/>
                <w:lang w:val="es-HN"/>
              </w:rPr>
              <w:t xml:space="preserve"> NO </w:t>
            </w:r>
            <w:sdt>
              <w:sdtPr>
                <w:rPr>
                  <w:rFonts w:ascii="Arial" w:hAnsi="Arial" w:cs="Arial"/>
                  <w:color w:val="000000"/>
                  <w:sz w:val="20"/>
                  <w:lang w:val="es-HN"/>
                </w:rPr>
                <w:id w:val="-1736159511"/>
                <w14:checkbox>
                  <w14:checked w14:val="0"/>
                  <w14:checkedState w14:val="2612" w14:font="MS Gothic"/>
                  <w14:uncheckedState w14:val="2610" w14:font="MS Gothic"/>
                </w14:checkbox>
              </w:sdtPr>
              <w:sdtContent>
                <w:r w:rsidRPr="0066045B">
                  <w:rPr>
                    <w:rFonts w:ascii="Segoe UI Symbol" w:hAnsi="Segoe UI Symbol" w:cs="Segoe UI Symbol"/>
                    <w:color w:val="000000"/>
                    <w:sz w:val="20"/>
                    <w:lang w:val="es-HN"/>
                  </w:rPr>
                  <w:t>☐</w:t>
                </w:r>
              </w:sdtContent>
            </w:sdt>
            <w:r w:rsidRPr="0066045B">
              <w:rPr>
                <w:rFonts w:ascii="Arial" w:hAnsi="Arial" w:cs="Arial"/>
                <w:color w:val="000000"/>
                <w:sz w:val="20"/>
                <w:lang w:val="es-HN"/>
              </w:rPr>
              <w:t xml:space="preserve"> N/A</w:t>
            </w:r>
          </w:p>
        </w:tc>
      </w:tr>
    </w:tbl>
    <w:p w14:paraId="3332324D" w14:textId="77777777" w:rsidR="00B74778" w:rsidRPr="0066045B" w:rsidRDefault="00B74778" w:rsidP="002F526B">
      <w:pPr>
        <w:pStyle w:val="BodyText"/>
        <w:jc w:val="both"/>
        <w:rPr>
          <w:rFonts w:cs="Arial"/>
          <w:sz w:val="20"/>
          <w:lang w:val="es-PA"/>
        </w:rPr>
      </w:pPr>
    </w:p>
    <w:p w14:paraId="30874BDE" w14:textId="51765DF0" w:rsidR="009E34B1" w:rsidRPr="0066045B" w:rsidRDefault="009E34B1" w:rsidP="00B74778">
      <w:pPr>
        <w:autoSpaceDE w:val="0"/>
        <w:autoSpaceDN w:val="0"/>
        <w:adjustRightInd w:val="0"/>
        <w:ind w:firstLine="630"/>
        <w:rPr>
          <w:rFonts w:ascii="Arial" w:hAnsi="Arial" w:cs="Arial"/>
          <w:color w:val="212121"/>
          <w:lang w:val="es-HN"/>
        </w:rPr>
      </w:pPr>
    </w:p>
    <w:p w14:paraId="44FE954E" w14:textId="75B2B85C" w:rsidR="009E34B1" w:rsidRPr="0066045B" w:rsidRDefault="009E34B1" w:rsidP="00B74778">
      <w:pPr>
        <w:autoSpaceDE w:val="0"/>
        <w:autoSpaceDN w:val="0"/>
        <w:adjustRightInd w:val="0"/>
        <w:ind w:firstLine="630"/>
        <w:rPr>
          <w:rFonts w:ascii="Arial" w:hAnsi="Arial" w:cs="Arial"/>
          <w:color w:val="212121"/>
          <w:lang w:val="es-HN"/>
        </w:rPr>
      </w:pPr>
    </w:p>
    <w:p w14:paraId="093AB9F7" w14:textId="77777777" w:rsidR="009E34B1" w:rsidRPr="0066045B" w:rsidRDefault="009E34B1" w:rsidP="009E34B1">
      <w:pPr>
        <w:autoSpaceDE w:val="0"/>
        <w:autoSpaceDN w:val="0"/>
        <w:adjustRightInd w:val="0"/>
        <w:jc w:val="center"/>
        <w:rPr>
          <w:rFonts w:ascii="Arial" w:hAnsi="Arial" w:cs="Arial"/>
          <w:b/>
          <w:lang w:val="es-419"/>
        </w:rPr>
      </w:pPr>
    </w:p>
    <w:p w14:paraId="2CFCEDEE" w14:textId="77777777" w:rsidR="009E34B1" w:rsidRPr="0066045B" w:rsidRDefault="009E34B1" w:rsidP="009E34B1">
      <w:pPr>
        <w:autoSpaceDE w:val="0"/>
        <w:autoSpaceDN w:val="0"/>
        <w:adjustRightInd w:val="0"/>
        <w:jc w:val="center"/>
        <w:rPr>
          <w:rFonts w:ascii="Arial" w:hAnsi="Arial" w:cs="Arial"/>
          <w:b/>
          <w:lang w:val="es-419"/>
        </w:rPr>
      </w:pPr>
    </w:p>
    <w:p w14:paraId="7E409BF3" w14:textId="77777777" w:rsidR="009E34B1" w:rsidRPr="0066045B" w:rsidRDefault="009E34B1" w:rsidP="009E34B1">
      <w:pPr>
        <w:autoSpaceDE w:val="0"/>
        <w:autoSpaceDN w:val="0"/>
        <w:adjustRightInd w:val="0"/>
        <w:jc w:val="center"/>
        <w:rPr>
          <w:rFonts w:ascii="Arial" w:hAnsi="Arial" w:cs="Arial"/>
          <w:b/>
          <w:lang w:val="es-419"/>
        </w:rPr>
      </w:pPr>
    </w:p>
    <w:p w14:paraId="0FABA6FA" w14:textId="77777777" w:rsidR="009E34B1" w:rsidRPr="0066045B" w:rsidRDefault="009E34B1" w:rsidP="009E34B1">
      <w:pPr>
        <w:autoSpaceDE w:val="0"/>
        <w:autoSpaceDN w:val="0"/>
        <w:adjustRightInd w:val="0"/>
        <w:jc w:val="center"/>
        <w:rPr>
          <w:rFonts w:ascii="Arial" w:hAnsi="Arial" w:cs="Arial"/>
          <w:b/>
          <w:lang w:val="es-419"/>
        </w:rPr>
      </w:pPr>
    </w:p>
    <w:p w14:paraId="014FF3D6" w14:textId="77777777" w:rsidR="00320A9F" w:rsidRPr="0066045B" w:rsidRDefault="00320A9F" w:rsidP="009E34B1">
      <w:pPr>
        <w:autoSpaceDE w:val="0"/>
        <w:autoSpaceDN w:val="0"/>
        <w:adjustRightInd w:val="0"/>
        <w:jc w:val="center"/>
        <w:rPr>
          <w:rFonts w:ascii="Arial" w:hAnsi="Arial" w:cs="Arial"/>
          <w:b/>
          <w:lang w:val="es-419"/>
        </w:rPr>
      </w:pPr>
    </w:p>
    <w:p w14:paraId="12D76CFA" w14:textId="564E07EB" w:rsidR="009E34B1" w:rsidRDefault="009E34B1" w:rsidP="009E34B1">
      <w:pPr>
        <w:autoSpaceDE w:val="0"/>
        <w:autoSpaceDN w:val="0"/>
        <w:adjustRightInd w:val="0"/>
        <w:jc w:val="center"/>
        <w:rPr>
          <w:rFonts w:ascii="Arial" w:hAnsi="Arial" w:cs="Arial"/>
          <w:b/>
          <w:lang w:val="es-419"/>
        </w:rPr>
      </w:pPr>
    </w:p>
    <w:p w14:paraId="0A92AE7F" w14:textId="383CF5BC" w:rsidR="00770F04" w:rsidRDefault="00770F04" w:rsidP="009E34B1">
      <w:pPr>
        <w:autoSpaceDE w:val="0"/>
        <w:autoSpaceDN w:val="0"/>
        <w:adjustRightInd w:val="0"/>
        <w:jc w:val="center"/>
        <w:rPr>
          <w:rFonts w:ascii="Arial" w:hAnsi="Arial" w:cs="Arial"/>
          <w:b/>
          <w:lang w:val="es-419"/>
        </w:rPr>
      </w:pPr>
    </w:p>
    <w:p w14:paraId="15ABFE99" w14:textId="0252EA22" w:rsidR="00770F04" w:rsidRDefault="00770F04" w:rsidP="009E34B1">
      <w:pPr>
        <w:autoSpaceDE w:val="0"/>
        <w:autoSpaceDN w:val="0"/>
        <w:adjustRightInd w:val="0"/>
        <w:jc w:val="center"/>
        <w:rPr>
          <w:rFonts w:ascii="Arial" w:hAnsi="Arial" w:cs="Arial"/>
          <w:b/>
          <w:lang w:val="es-419"/>
        </w:rPr>
      </w:pPr>
    </w:p>
    <w:p w14:paraId="41ECD6D2" w14:textId="35FA002C" w:rsidR="00770F04" w:rsidRDefault="00770F04" w:rsidP="009E34B1">
      <w:pPr>
        <w:autoSpaceDE w:val="0"/>
        <w:autoSpaceDN w:val="0"/>
        <w:adjustRightInd w:val="0"/>
        <w:jc w:val="center"/>
        <w:rPr>
          <w:rFonts w:ascii="Arial" w:hAnsi="Arial" w:cs="Arial"/>
          <w:b/>
          <w:lang w:val="es-419"/>
        </w:rPr>
      </w:pPr>
    </w:p>
    <w:p w14:paraId="52E56635" w14:textId="458EF15F" w:rsidR="00770F04" w:rsidRDefault="00770F04" w:rsidP="009E34B1">
      <w:pPr>
        <w:autoSpaceDE w:val="0"/>
        <w:autoSpaceDN w:val="0"/>
        <w:adjustRightInd w:val="0"/>
        <w:jc w:val="center"/>
        <w:rPr>
          <w:rFonts w:ascii="Arial" w:hAnsi="Arial" w:cs="Arial"/>
          <w:b/>
          <w:lang w:val="es-419"/>
        </w:rPr>
      </w:pPr>
    </w:p>
    <w:p w14:paraId="17CE957E" w14:textId="0C78A506" w:rsidR="00770F04" w:rsidRDefault="00770F04" w:rsidP="009E34B1">
      <w:pPr>
        <w:autoSpaceDE w:val="0"/>
        <w:autoSpaceDN w:val="0"/>
        <w:adjustRightInd w:val="0"/>
        <w:jc w:val="center"/>
        <w:rPr>
          <w:rFonts w:ascii="Arial" w:hAnsi="Arial" w:cs="Arial"/>
          <w:b/>
          <w:lang w:val="es-419"/>
        </w:rPr>
      </w:pPr>
    </w:p>
    <w:p w14:paraId="395E4A6B" w14:textId="5975A975" w:rsidR="00690C60" w:rsidRDefault="00690C60" w:rsidP="009E34B1">
      <w:pPr>
        <w:autoSpaceDE w:val="0"/>
        <w:autoSpaceDN w:val="0"/>
        <w:adjustRightInd w:val="0"/>
        <w:jc w:val="center"/>
        <w:rPr>
          <w:rFonts w:ascii="Arial" w:hAnsi="Arial" w:cs="Arial"/>
          <w:b/>
          <w:lang w:val="es-419"/>
        </w:rPr>
      </w:pPr>
    </w:p>
    <w:p w14:paraId="1A885A36" w14:textId="211EAEED" w:rsidR="003F15B1" w:rsidRDefault="003F15B1" w:rsidP="003F15B1">
      <w:pPr>
        <w:autoSpaceDE w:val="0"/>
        <w:autoSpaceDN w:val="0"/>
        <w:adjustRightInd w:val="0"/>
        <w:jc w:val="center"/>
        <w:rPr>
          <w:rFonts w:ascii="Arial" w:hAnsi="Arial" w:cs="Arial"/>
          <w:b/>
          <w:lang w:val="es-419"/>
        </w:rPr>
      </w:pPr>
      <w:bookmarkStart w:id="0" w:name="_Toc508440534"/>
      <w:bookmarkStart w:id="1" w:name="_Toc516400453"/>
      <w:bookmarkStart w:id="2" w:name="_Hlk530141324"/>
      <w:bookmarkStart w:id="3" w:name="_Hlk530141339"/>
      <w:r>
        <w:rPr>
          <w:rFonts w:ascii="Arial" w:hAnsi="Arial" w:cs="Arial"/>
          <w:b/>
          <w:lang w:val="es-419"/>
        </w:rPr>
        <w:lastRenderedPageBreak/>
        <w:t>Anexo D: BID</w:t>
      </w:r>
      <w:r w:rsidRPr="00A57061">
        <w:rPr>
          <w:rFonts w:ascii="Arial" w:hAnsi="Arial" w:cs="Arial"/>
          <w:b/>
          <w:lang w:val="es-419"/>
        </w:rPr>
        <w:t xml:space="preserve"> FORM</w:t>
      </w:r>
    </w:p>
    <w:p w14:paraId="7BF980E9" w14:textId="77777777" w:rsidR="003F15B1" w:rsidRPr="00B00AE7" w:rsidRDefault="003F15B1" w:rsidP="003F15B1">
      <w:pPr>
        <w:pStyle w:val="ListParagraph"/>
        <w:ind w:left="0"/>
        <w:rPr>
          <w:rFonts w:ascii="Arial" w:hAnsi="Arial" w:cs="Arial"/>
          <w:b/>
          <w:color w:val="FF0000"/>
          <w:lang w:val="es-ES"/>
        </w:rPr>
      </w:pPr>
      <w:r w:rsidRPr="00B00AE7">
        <w:rPr>
          <w:rFonts w:ascii="Arial" w:hAnsi="Arial" w:cs="Arial"/>
          <w:b/>
          <w:color w:val="FF0000"/>
          <w:lang w:val="es-ES"/>
        </w:rPr>
        <w:t>Se requiere que el formulario se presente en papelería con el membrete de la empresa</w:t>
      </w:r>
    </w:p>
    <w:p w14:paraId="2DD36CCC" w14:textId="77777777" w:rsidR="003F15B1" w:rsidRPr="00A57061" w:rsidRDefault="003F15B1" w:rsidP="003F15B1">
      <w:pPr>
        <w:autoSpaceDE w:val="0"/>
        <w:autoSpaceDN w:val="0"/>
        <w:adjustRightInd w:val="0"/>
        <w:rPr>
          <w:rFonts w:ascii="Arial" w:hAnsi="Arial" w:cs="Arial"/>
          <w:b/>
          <w:lang w:val="es-419"/>
        </w:rPr>
      </w:pPr>
    </w:p>
    <w:p w14:paraId="23019538" w14:textId="77777777" w:rsidR="003F15B1" w:rsidRPr="00A57061" w:rsidRDefault="003F15B1" w:rsidP="003F15B1">
      <w:pPr>
        <w:autoSpaceDE w:val="0"/>
        <w:autoSpaceDN w:val="0"/>
        <w:adjustRightInd w:val="0"/>
        <w:jc w:val="both"/>
        <w:rPr>
          <w:rFonts w:ascii="Arial" w:hAnsi="Arial" w:cs="Arial"/>
          <w:lang w:val="es-419"/>
        </w:rPr>
      </w:pPr>
      <w:r>
        <w:rPr>
          <w:rFonts w:ascii="Arial" w:hAnsi="Arial" w:cs="Arial"/>
          <w:lang w:val="es-419"/>
        </w:rPr>
        <w:t xml:space="preserve">EL BID FORM </w:t>
      </w:r>
      <w:r w:rsidRPr="00A57061">
        <w:rPr>
          <w:rFonts w:ascii="Arial" w:hAnsi="Arial" w:cs="Arial"/>
          <w:lang w:val="es-419"/>
        </w:rPr>
        <w:t>debe de ser completado, firmado y regresado a UNICEF. La oferta deberá de elaborarse de acuerdo con las instrucciones contenidas en esta solicitud.</w:t>
      </w:r>
    </w:p>
    <w:p w14:paraId="0EC64749" w14:textId="77777777" w:rsidR="003F15B1" w:rsidRPr="00A57061" w:rsidRDefault="003F15B1" w:rsidP="003F15B1">
      <w:pPr>
        <w:autoSpaceDE w:val="0"/>
        <w:autoSpaceDN w:val="0"/>
        <w:adjustRightInd w:val="0"/>
        <w:jc w:val="both"/>
        <w:rPr>
          <w:rFonts w:ascii="Arial" w:hAnsi="Arial" w:cs="Arial"/>
          <w:lang w:val="es-419"/>
        </w:rPr>
      </w:pPr>
    </w:p>
    <w:p w14:paraId="67A96900" w14:textId="77777777" w:rsidR="003F15B1" w:rsidRPr="00DB26C5" w:rsidRDefault="003F15B1" w:rsidP="003F15B1">
      <w:pPr>
        <w:autoSpaceDE w:val="0"/>
        <w:autoSpaceDN w:val="0"/>
        <w:adjustRightInd w:val="0"/>
        <w:jc w:val="both"/>
        <w:rPr>
          <w:rFonts w:ascii="Arial" w:hAnsi="Arial" w:cs="Arial"/>
          <w:b/>
          <w:lang w:val="es-419"/>
        </w:rPr>
      </w:pPr>
      <w:r w:rsidRPr="00DB26C5">
        <w:rPr>
          <w:rFonts w:ascii="Arial" w:hAnsi="Arial" w:cs="Arial"/>
          <w:b/>
          <w:lang w:val="es-419"/>
        </w:rPr>
        <w:t>TERMINOS Y CONDICIONES DE CONTRATO</w:t>
      </w:r>
    </w:p>
    <w:p w14:paraId="692E08A7" w14:textId="77777777" w:rsidR="003F15B1" w:rsidRDefault="003F15B1" w:rsidP="003F15B1">
      <w:pPr>
        <w:autoSpaceDE w:val="0"/>
        <w:autoSpaceDN w:val="0"/>
        <w:adjustRightInd w:val="0"/>
        <w:jc w:val="both"/>
        <w:rPr>
          <w:rFonts w:ascii="Arial" w:hAnsi="Arial" w:cs="Arial"/>
          <w:lang w:val="es-419"/>
        </w:rPr>
      </w:pPr>
      <w:r>
        <w:rPr>
          <w:rFonts w:ascii="Arial" w:hAnsi="Arial" w:cs="Arial"/>
          <w:lang w:val="es-419"/>
        </w:rPr>
        <w:t xml:space="preserve">Cualquier Orden de Compra resultante de esta solicitud deberá incluir </w:t>
      </w:r>
      <w:r w:rsidRPr="00A57061">
        <w:rPr>
          <w:rFonts w:ascii="Arial" w:hAnsi="Arial" w:cs="Arial"/>
          <w:lang w:val="es-419"/>
        </w:rPr>
        <w:t xml:space="preserve">Los Términos y Condiciones Generales (General </w:t>
      </w:r>
      <w:proofErr w:type="spellStart"/>
      <w:r w:rsidRPr="00A57061">
        <w:rPr>
          <w:rFonts w:ascii="Arial" w:hAnsi="Arial" w:cs="Arial"/>
          <w:lang w:val="es-419"/>
        </w:rPr>
        <w:t>Terms</w:t>
      </w:r>
      <w:proofErr w:type="spellEnd"/>
      <w:r w:rsidRPr="00A57061">
        <w:rPr>
          <w:rFonts w:ascii="Arial" w:hAnsi="Arial" w:cs="Arial"/>
          <w:lang w:val="es-419"/>
        </w:rPr>
        <w:t xml:space="preserve"> and </w:t>
      </w:r>
      <w:proofErr w:type="spellStart"/>
      <w:r w:rsidRPr="00A57061">
        <w:rPr>
          <w:rFonts w:ascii="Arial" w:hAnsi="Arial" w:cs="Arial"/>
          <w:lang w:val="es-419"/>
        </w:rPr>
        <w:t>Conditions</w:t>
      </w:r>
      <w:proofErr w:type="spellEnd"/>
      <w:r>
        <w:rPr>
          <w:rFonts w:ascii="Arial" w:hAnsi="Arial" w:cs="Arial"/>
          <w:lang w:val="es-419"/>
        </w:rPr>
        <w:t xml:space="preserve">) adicionalmente incluirá los Términos y Condiciones específicos detallados en este documento de solicitud. </w:t>
      </w:r>
    </w:p>
    <w:p w14:paraId="260EDED6" w14:textId="77777777" w:rsidR="003F15B1" w:rsidRPr="00DB26C5" w:rsidRDefault="003F15B1" w:rsidP="003F15B1">
      <w:pPr>
        <w:autoSpaceDE w:val="0"/>
        <w:autoSpaceDN w:val="0"/>
        <w:adjustRightInd w:val="0"/>
        <w:jc w:val="both"/>
        <w:rPr>
          <w:rFonts w:ascii="Arial" w:hAnsi="Arial" w:cs="Arial"/>
          <w:b/>
          <w:lang w:val="es-419"/>
        </w:rPr>
      </w:pPr>
    </w:p>
    <w:p w14:paraId="23878E5D" w14:textId="77777777" w:rsidR="003F15B1" w:rsidRPr="00DB26C5" w:rsidRDefault="003F15B1" w:rsidP="003F15B1">
      <w:pPr>
        <w:autoSpaceDE w:val="0"/>
        <w:autoSpaceDN w:val="0"/>
        <w:adjustRightInd w:val="0"/>
        <w:jc w:val="both"/>
        <w:rPr>
          <w:rFonts w:ascii="Arial" w:hAnsi="Arial" w:cs="Arial"/>
          <w:b/>
          <w:lang w:val="es-419"/>
        </w:rPr>
      </w:pPr>
      <w:r w:rsidRPr="00DB26C5">
        <w:rPr>
          <w:rFonts w:ascii="Arial" w:hAnsi="Arial" w:cs="Arial"/>
          <w:b/>
          <w:lang w:val="es-419"/>
        </w:rPr>
        <w:t>INFORMACIÓN</w:t>
      </w:r>
    </w:p>
    <w:p w14:paraId="226D385D" w14:textId="77777777" w:rsidR="003F15B1" w:rsidRPr="00204952" w:rsidRDefault="003F15B1" w:rsidP="003F15B1">
      <w:pPr>
        <w:autoSpaceDE w:val="0"/>
        <w:autoSpaceDN w:val="0"/>
        <w:adjustRightInd w:val="0"/>
        <w:jc w:val="both"/>
        <w:rPr>
          <w:rFonts w:ascii="Arial" w:hAnsi="Arial" w:cs="Arial"/>
          <w:lang w:val="es-419"/>
        </w:rPr>
      </w:pPr>
      <w:r>
        <w:rPr>
          <w:rFonts w:ascii="Arial" w:hAnsi="Arial" w:cs="Arial"/>
          <w:lang w:val="es-419"/>
        </w:rPr>
        <w:t>Cualquier requerimiento de información concerniente a esta solicitud deberá de ser enviada a UNICEF mediante el correo electrónico abajo descrito, especificando claramente el número de la solicitud.</w:t>
      </w:r>
    </w:p>
    <w:p w14:paraId="53181290" w14:textId="77777777" w:rsidR="003F15B1" w:rsidRPr="00C21733" w:rsidRDefault="003F15B1" w:rsidP="003F15B1">
      <w:pPr>
        <w:autoSpaceDE w:val="0"/>
        <w:autoSpaceDN w:val="0"/>
        <w:adjustRightInd w:val="0"/>
        <w:jc w:val="both"/>
        <w:rPr>
          <w:rFonts w:ascii="Arial" w:hAnsi="Arial" w:cs="Arial"/>
          <w:lang w:val="es-419"/>
        </w:rPr>
      </w:pPr>
    </w:p>
    <w:p w14:paraId="5D8D02CA" w14:textId="0D3496A4" w:rsidR="003F15B1" w:rsidRPr="00A57061" w:rsidRDefault="003F15B1" w:rsidP="003F15B1">
      <w:pPr>
        <w:autoSpaceDE w:val="0"/>
        <w:autoSpaceDN w:val="0"/>
        <w:adjustRightInd w:val="0"/>
        <w:jc w:val="both"/>
        <w:rPr>
          <w:rFonts w:ascii="Arial" w:hAnsi="Arial" w:cs="Arial"/>
          <w:lang w:val="es-419"/>
        </w:rPr>
      </w:pPr>
      <w:r w:rsidRPr="00A57061">
        <w:rPr>
          <w:rFonts w:ascii="Arial" w:hAnsi="Arial" w:cs="Arial"/>
          <w:lang w:val="es-419"/>
        </w:rPr>
        <w:t xml:space="preserve">El abajo firmante, habiendo leído los Términos y </w:t>
      </w:r>
      <w:r>
        <w:rPr>
          <w:rFonts w:ascii="Arial" w:hAnsi="Arial" w:cs="Arial"/>
          <w:lang w:val="es-419"/>
        </w:rPr>
        <w:t>C</w:t>
      </w:r>
      <w:r w:rsidRPr="00A57061">
        <w:rPr>
          <w:rFonts w:ascii="Arial" w:hAnsi="Arial" w:cs="Arial"/>
          <w:lang w:val="es-419"/>
        </w:rPr>
        <w:t xml:space="preserve">ondiciones de la </w:t>
      </w:r>
      <w:r w:rsidRPr="0089016F">
        <w:rPr>
          <w:rFonts w:ascii="Arial" w:hAnsi="Arial" w:cs="Arial"/>
          <w:b/>
          <w:bCs/>
          <w:lang w:val="es-419"/>
        </w:rPr>
        <w:t>Invitación a Licitar de Bienes No</w:t>
      </w:r>
      <w:r>
        <w:rPr>
          <w:rFonts w:ascii="Arial" w:hAnsi="Arial" w:cs="Arial"/>
          <w:lang w:val="es-419"/>
        </w:rPr>
        <w:t>.</w:t>
      </w:r>
      <w:r w:rsidRPr="0089016F">
        <w:rPr>
          <w:rFonts w:ascii="Arial" w:hAnsi="Arial" w:cs="Arial"/>
          <w:lang w:val="es-HN"/>
        </w:rPr>
        <w:t>[</w:t>
      </w:r>
      <w:r w:rsidRPr="0089016F">
        <w:rPr>
          <w:rFonts w:ascii="Arial" w:hAnsi="Arial" w:cs="Arial"/>
          <w:highlight w:val="cyan"/>
          <w:lang w:val="es-HN"/>
        </w:rPr>
        <w:t>Completar</w:t>
      </w:r>
      <w:r w:rsidRPr="0089016F">
        <w:rPr>
          <w:rFonts w:ascii="Arial" w:hAnsi="Arial" w:cs="Arial"/>
          <w:lang w:val="es-HN"/>
        </w:rPr>
        <w:t>]</w:t>
      </w:r>
      <w:r w:rsidRPr="00A57061">
        <w:rPr>
          <w:rFonts w:ascii="Arial" w:hAnsi="Arial" w:cs="Arial"/>
          <w:lang w:val="es-419"/>
        </w:rPr>
        <w:t xml:space="preserve"> descritos en el documento adjunto, por este medio ofrece </w:t>
      </w:r>
      <w:r>
        <w:rPr>
          <w:rFonts w:ascii="Arial" w:hAnsi="Arial" w:cs="Arial"/>
          <w:lang w:val="es-419"/>
        </w:rPr>
        <w:t xml:space="preserve">suministrar </w:t>
      </w:r>
      <w:r w:rsidRPr="00A57061">
        <w:rPr>
          <w:rFonts w:ascii="Arial" w:hAnsi="Arial" w:cs="Arial"/>
          <w:lang w:val="es-419"/>
        </w:rPr>
        <w:t xml:space="preserve">los </w:t>
      </w:r>
      <w:r>
        <w:rPr>
          <w:rFonts w:ascii="Arial" w:hAnsi="Arial" w:cs="Arial"/>
          <w:lang w:val="es-419"/>
        </w:rPr>
        <w:t>bienes</w:t>
      </w:r>
      <w:r w:rsidRPr="00A57061">
        <w:rPr>
          <w:rFonts w:ascii="Arial" w:hAnsi="Arial" w:cs="Arial"/>
          <w:lang w:val="es-419"/>
        </w:rPr>
        <w:t xml:space="preserve"> </w:t>
      </w:r>
      <w:r w:rsidR="00EC066E">
        <w:rPr>
          <w:rFonts w:ascii="Arial" w:hAnsi="Arial" w:cs="Arial"/>
          <w:lang w:val="es-419"/>
        </w:rPr>
        <w:t xml:space="preserve">con sus servicios conexos </w:t>
      </w:r>
      <w:r w:rsidRPr="00A57061">
        <w:rPr>
          <w:rFonts w:ascii="Arial" w:hAnsi="Arial" w:cs="Arial"/>
          <w:lang w:val="es-419"/>
        </w:rPr>
        <w:t>especificados en los anexos al precio o precios ahí ofertados, y de acuerdo con las especificaciones mencionadas y sujeto a los Términos y Condiciones descritos en este documento.</w:t>
      </w:r>
    </w:p>
    <w:p w14:paraId="05B0EF7B" w14:textId="77777777" w:rsidR="003F15B1" w:rsidRPr="00A57061" w:rsidRDefault="003F15B1" w:rsidP="003F15B1">
      <w:pPr>
        <w:autoSpaceDE w:val="0"/>
        <w:autoSpaceDN w:val="0"/>
        <w:adjustRightInd w:val="0"/>
        <w:rPr>
          <w:rFonts w:ascii="Arial" w:hAnsi="Arial" w:cs="Arial"/>
          <w:lang w:val="es-419"/>
        </w:rPr>
      </w:pPr>
    </w:p>
    <w:tbl>
      <w:tblPr>
        <w:tblW w:w="8190" w:type="dxa"/>
        <w:tblLook w:val="04A0" w:firstRow="1" w:lastRow="0" w:firstColumn="1" w:lastColumn="0" w:noHBand="0" w:noVBand="1"/>
      </w:tblPr>
      <w:tblGrid>
        <w:gridCol w:w="2700"/>
        <w:gridCol w:w="5490"/>
      </w:tblGrid>
      <w:tr w:rsidR="003F15B1" w:rsidRPr="00A57061" w14:paraId="25DA0E16" w14:textId="77777777" w:rsidTr="00413E79">
        <w:trPr>
          <w:trHeight w:val="288"/>
        </w:trPr>
        <w:tc>
          <w:tcPr>
            <w:tcW w:w="2700" w:type="dxa"/>
            <w:tcBorders>
              <w:top w:val="nil"/>
              <w:left w:val="nil"/>
              <w:bottom w:val="nil"/>
              <w:right w:val="nil"/>
            </w:tcBorders>
            <w:shd w:val="clear" w:color="auto" w:fill="auto"/>
            <w:noWrap/>
            <w:vAlign w:val="center"/>
            <w:hideMark/>
          </w:tcPr>
          <w:p w14:paraId="6FDFEAF7"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Firma</w:t>
            </w:r>
            <w:proofErr w:type="spellEnd"/>
            <w:r w:rsidRPr="00A57061">
              <w:rPr>
                <w:rFonts w:ascii="Arial" w:hAnsi="Arial" w:cs="Arial"/>
                <w:color w:val="000000"/>
              </w:rPr>
              <w:t xml:space="preserve">:       </w:t>
            </w:r>
          </w:p>
        </w:tc>
        <w:tc>
          <w:tcPr>
            <w:tcW w:w="5490" w:type="dxa"/>
            <w:tcBorders>
              <w:top w:val="nil"/>
              <w:left w:val="nil"/>
              <w:bottom w:val="single" w:sz="4" w:space="0" w:color="0070C0"/>
              <w:right w:val="nil"/>
            </w:tcBorders>
            <w:shd w:val="clear" w:color="auto" w:fill="auto"/>
            <w:noWrap/>
            <w:vAlign w:val="bottom"/>
            <w:hideMark/>
          </w:tcPr>
          <w:p w14:paraId="7C460927"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712586FB" w14:textId="77777777" w:rsidTr="00413E79">
        <w:trPr>
          <w:trHeight w:val="288"/>
        </w:trPr>
        <w:tc>
          <w:tcPr>
            <w:tcW w:w="2700" w:type="dxa"/>
            <w:tcBorders>
              <w:top w:val="nil"/>
              <w:left w:val="nil"/>
              <w:bottom w:val="nil"/>
              <w:right w:val="nil"/>
            </w:tcBorders>
            <w:shd w:val="clear" w:color="auto" w:fill="auto"/>
            <w:noWrap/>
            <w:vAlign w:val="center"/>
            <w:hideMark/>
          </w:tcPr>
          <w:p w14:paraId="395B31A4"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7A8C3DA3" w14:textId="77777777" w:rsidR="003F15B1" w:rsidRPr="00A57061" w:rsidRDefault="003F15B1" w:rsidP="002D21FF">
            <w:pPr>
              <w:rPr>
                <w:rFonts w:ascii="Arial" w:hAnsi="Arial" w:cs="Arial"/>
              </w:rPr>
            </w:pPr>
          </w:p>
        </w:tc>
      </w:tr>
      <w:tr w:rsidR="003F15B1" w:rsidRPr="00A57061" w14:paraId="2E7E83AF" w14:textId="77777777" w:rsidTr="00413E79">
        <w:trPr>
          <w:trHeight w:val="288"/>
        </w:trPr>
        <w:tc>
          <w:tcPr>
            <w:tcW w:w="2700" w:type="dxa"/>
            <w:tcBorders>
              <w:top w:val="nil"/>
              <w:left w:val="nil"/>
              <w:bottom w:val="nil"/>
              <w:right w:val="nil"/>
            </w:tcBorders>
            <w:shd w:val="clear" w:color="auto" w:fill="auto"/>
            <w:noWrap/>
            <w:vAlign w:val="center"/>
            <w:hideMark/>
          </w:tcPr>
          <w:p w14:paraId="47B83342"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Fecha</w:t>
            </w:r>
            <w:proofErr w:type="spellEnd"/>
            <w:r w:rsidRPr="00A57061">
              <w:rPr>
                <w:rFonts w:ascii="Arial" w:hAnsi="Arial" w:cs="Arial"/>
                <w:color w:val="000000"/>
              </w:rPr>
              <w:t xml:space="preserve">:              </w:t>
            </w:r>
          </w:p>
        </w:tc>
        <w:tc>
          <w:tcPr>
            <w:tcW w:w="5490" w:type="dxa"/>
            <w:tcBorders>
              <w:top w:val="nil"/>
              <w:left w:val="nil"/>
              <w:bottom w:val="single" w:sz="4" w:space="0" w:color="0070C0"/>
              <w:right w:val="nil"/>
            </w:tcBorders>
            <w:shd w:val="clear" w:color="auto" w:fill="auto"/>
            <w:noWrap/>
            <w:vAlign w:val="bottom"/>
            <w:hideMark/>
          </w:tcPr>
          <w:p w14:paraId="0093505C"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725A5F43" w14:textId="77777777" w:rsidTr="00413E79">
        <w:trPr>
          <w:trHeight w:val="288"/>
        </w:trPr>
        <w:tc>
          <w:tcPr>
            <w:tcW w:w="2700" w:type="dxa"/>
            <w:tcBorders>
              <w:top w:val="nil"/>
              <w:left w:val="nil"/>
              <w:bottom w:val="nil"/>
              <w:right w:val="nil"/>
            </w:tcBorders>
            <w:shd w:val="clear" w:color="auto" w:fill="auto"/>
            <w:noWrap/>
            <w:vAlign w:val="center"/>
            <w:hideMark/>
          </w:tcPr>
          <w:p w14:paraId="468E9522"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66FC2668" w14:textId="77777777" w:rsidR="003F15B1" w:rsidRPr="00A57061" w:rsidRDefault="003F15B1" w:rsidP="002D21FF">
            <w:pPr>
              <w:rPr>
                <w:rFonts w:ascii="Arial" w:hAnsi="Arial" w:cs="Arial"/>
              </w:rPr>
            </w:pPr>
          </w:p>
        </w:tc>
      </w:tr>
      <w:tr w:rsidR="003F15B1" w:rsidRPr="00A57061" w14:paraId="18FD329F" w14:textId="77777777" w:rsidTr="00413E79">
        <w:trPr>
          <w:trHeight w:val="288"/>
        </w:trPr>
        <w:tc>
          <w:tcPr>
            <w:tcW w:w="2700" w:type="dxa"/>
            <w:tcBorders>
              <w:top w:val="nil"/>
              <w:left w:val="nil"/>
              <w:bottom w:val="nil"/>
              <w:right w:val="nil"/>
            </w:tcBorders>
            <w:shd w:val="clear" w:color="auto" w:fill="auto"/>
            <w:noWrap/>
            <w:vAlign w:val="center"/>
            <w:hideMark/>
          </w:tcPr>
          <w:p w14:paraId="1005745F"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Nombre</w:t>
            </w:r>
            <w:proofErr w:type="spellEnd"/>
            <w:r w:rsidRPr="00A57061">
              <w:rPr>
                <w:rFonts w:ascii="Arial" w:hAnsi="Arial" w:cs="Arial"/>
                <w:color w:val="000000"/>
              </w:rPr>
              <w:t xml:space="preserve"> y Cargo:   </w:t>
            </w:r>
          </w:p>
        </w:tc>
        <w:tc>
          <w:tcPr>
            <w:tcW w:w="5490" w:type="dxa"/>
            <w:tcBorders>
              <w:top w:val="nil"/>
              <w:left w:val="nil"/>
              <w:bottom w:val="single" w:sz="4" w:space="0" w:color="0070C0"/>
              <w:right w:val="nil"/>
            </w:tcBorders>
            <w:shd w:val="clear" w:color="auto" w:fill="auto"/>
            <w:noWrap/>
            <w:vAlign w:val="bottom"/>
            <w:hideMark/>
          </w:tcPr>
          <w:p w14:paraId="3C4E0AB2" w14:textId="77777777" w:rsidR="003F15B1" w:rsidRPr="00A57061" w:rsidRDefault="003F15B1" w:rsidP="002D21FF">
            <w:pPr>
              <w:rPr>
                <w:rFonts w:ascii="Arial" w:hAnsi="Arial" w:cs="Arial"/>
                <w:color w:val="000000"/>
              </w:rPr>
            </w:pPr>
            <w:r w:rsidRPr="00A57061">
              <w:rPr>
                <w:rFonts w:ascii="Arial" w:hAnsi="Arial" w:cs="Arial"/>
                <w:color w:val="000000"/>
              </w:rPr>
              <w:t> </w:t>
            </w:r>
            <w:r w:rsidRPr="00413E79">
              <w:rPr>
                <w:rFonts w:ascii="Arial" w:hAnsi="Arial" w:cs="Arial"/>
                <w:bdr w:val="single" w:sz="4" w:space="0" w:color="0070C0"/>
              </w:rPr>
              <w:t>[</w:t>
            </w:r>
            <w:proofErr w:type="spellStart"/>
            <w:r w:rsidRPr="00413E79">
              <w:rPr>
                <w:rFonts w:ascii="Arial" w:hAnsi="Arial" w:cs="Arial"/>
                <w:highlight w:val="cyan"/>
                <w:bdr w:val="single" w:sz="4" w:space="0" w:color="0070C0"/>
              </w:rPr>
              <w:t>Completar</w:t>
            </w:r>
            <w:proofErr w:type="spellEnd"/>
            <w:r w:rsidRPr="00413E79">
              <w:rPr>
                <w:rFonts w:ascii="Arial" w:hAnsi="Arial" w:cs="Arial"/>
                <w:bdr w:val="single" w:sz="4" w:space="0" w:color="0070C0"/>
              </w:rPr>
              <w:t>]</w:t>
            </w:r>
          </w:p>
        </w:tc>
      </w:tr>
      <w:tr w:rsidR="003F15B1" w:rsidRPr="00A57061" w14:paraId="4655197E" w14:textId="77777777" w:rsidTr="00413E79">
        <w:trPr>
          <w:trHeight w:val="288"/>
        </w:trPr>
        <w:tc>
          <w:tcPr>
            <w:tcW w:w="2700" w:type="dxa"/>
            <w:tcBorders>
              <w:top w:val="nil"/>
              <w:left w:val="nil"/>
              <w:bottom w:val="nil"/>
              <w:right w:val="nil"/>
            </w:tcBorders>
            <w:shd w:val="clear" w:color="auto" w:fill="auto"/>
            <w:noWrap/>
            <w:vAlign w:val="center"/>
            <w:hideMark/>
          </w:tcPr>
          <w:p w14:paraId="448BBD14"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3FE16E66" w14:textId="77777777" w:rsidR="003F15B1" w:rsidRPr="00A57061" w:rsidRDefault="003F15B1" w:rsidP="002D21FF">
            <w:pPr>
              <w:rPr>
                <w:rFonts w:ascii="Arial" w:hAnsi="Arial" w:cs="Arial"/>
              </w:rPr>
            </w:pPr>
          </w:p>
        </w:tc>
      </w:tr>
      <w:tr w:rsidR="003F15B1" w:rsidRPr="00A57061" w14:paraId="0C6B21B3" w14:textId="77777777" w:rsidTr="00413E79">
        <w:trPr>
          <w:trHeight w:val="288"/>
        </w:trPr>
        <w:tc>
          <w:tcPr>
            <w:tcW w:w="2700" w:type="dxa"/>
            <w:tcBorders>
              <w:top w:val="nil"/>
              <w:left w:val="nil"/>
              <w:bottom w:val="nil"/>
              <w:right w:val="nil"/>
            </w:tcBorders>
            <w:shd w:val="clear" w:color="auto" w:fill="auto"/>
            <w:noWrap/>
            <w:vAlign w:val="center"/>
            <w:hideMark/>
          </w:tcPr>
          <w:p w14:paraId="49BFD9D4"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Empresa</w:t>
            </w:r>
            <w:proofErr w:type="spellEnd"/>
            <w:r w:rsidRPr="00A57061">
              <w:rPr>
                <w:rFonts w:ascii="Arial" w:hAnsi="Arial" w:cs="Arial"/>
                <w:color w:val="000000"/>
              </w:rPr>
              <w:t xml:space="preserve">:             </w:t>
            </w:r>
          </w:p>
        </w:tc>
        <w:tc>
          <w:tcPr>
            <w:tcW w:w="5490" w:type="dxa"/>
            <w:tcBorders>
              <w:top w:val="nil"/>
              <w:left w:val="nil"/>
              <w:bottom w:val="single" w:sz="4" w:space="0" w:color="0070C0"/>
              <w:right w:val="nil"/>
            </w:tcBorders>
            <w:shd w:val="clear" w:color="auto" w:fill="auto"/>
            <w:noWrap/>
            <w:vAlign w:val="bottom"/>
            <w:hideMark/>
          </w:tcPr>
          <w:p w14:paraId="601478CC"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71FB87D7" w14:textId="77777777" w:rsidTr="00413E79">
        <w:trPr>
          <w:trHeight w:val="288"/>
        </w:trPr>
        <w:tc>
          <w:tcPr>
            <w:tcW w:w="2700" w:type="dxa"/>
            <w:tcBorders>
              <w:top w:val="nil"/>
              <w:left w:val="nil"/>
              <w:bottom w:val="nil"/>
              <w:right w:val="nil"/>
            </w:tcBorders>
            <w:shd w:val="clear" w:color="auto" w:fill="auto"/>
            <w:noWrap/>
            <w:vAlign w:val="center"/>
            <w:hideMark/>
          </w:tcPr>
          <w:p w14:paraId="04F87F9C"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4C444442" w14:textId="77777777" w:rsidR="003F15B1" w:rsidRPr="00A57061" w:rsidRDefault="003F15B1" w:rsidP="002D21FF">
            <w:pPr>
              <w:rPr>
                <w:rFonts w:ascii="Arial" w:hAnsi="Arial" w:cs="Arial"/>
              </w:rPr>
            </w:pPr>
          </w:p>
        </w:tc>
      </w:tr>
      <w:tr w:rsidR="003F15B1" w:rsidRPr="00A57061" w14:paraId="65E8D84B" w14:textId="77777777" w:rsidTr="00413E79">
        <w:trPr>
          <w:trHeight w:val="288"/>
        </w:trPr>
        <w:tc>
          <w:tcPr>
            <w:tcW w:w="2700" w:type="dxa"/>
            <w:tcBorders>
              <w:top w:val="nil"/>
              <w:left w:val="nil"/>
              <w:bottom w:val="nil"/>
              <w:right w:val="nil"/>
            </w:tcBorders>
            <w:shd w:val="clear" w:color="auto" w:fill="auto"/>
            <w:noWrap/>
            <w:vAlign w:val="center"/>
            <w:hideMark/>
          </w:tcPr>
          <w:p w14:paraId="59974A93" w14:textId="77777777" w:rsidR="003F15B1" w:rsidRPr="00A57061" w:rsidRDefault="003F15B1" w:rsidP="002D21FF">
            <w:pPr>
              <w:rPr>
                <w:rFonts w:ascii="Arial" w:hAnsi="Arial" w:cs="Arial"/>
                <w:color w:val="000000"/>
              </w:rPr>
            </w:pPr>
            <w:r w:rsidRPr="00A57061">
              <w:rPr>
                <w:rFonts w:ascii="Arial" w:hAnsi="Arial" w:cs="Arial"/>
                <w:color w:val="000000"/>
              </w:rPr>
              <w:t xml:space="preserve">Direccion postal:   </w:t>
            </w:r>
          </w:p>
        </w:tc>
        <w:tc>
          <w:tcPr>
            <w:tcW w:w="5490" w:type="dxa"/>
            <w:tcBorders>
              <w:top w:val="nil"/>
              <w:left w:val="nil"/>
              <w:bottom w:val="single" w:sz="4" w:space="0" w:color="0070C0"/>
              <w:right w:val="nil"/>
            </w:tcBorders>
            <w:shd w:val="clear" w:color="auto" w:fill="auto"/>
            <w:noWrap/>
            <w:vAlign w:val="bottom"/>
            <w:hideMark/>
          </w:tcPr>
          <w:p w14:paraId="1C14D2D4"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2144A311" w14:textId="77777777" w:rsidTr="00413E79">
        <w:trPr>
          <w:trHeight w:val="288"/>
        </w:trPr>
        <w:tc>
          <w:tcPr>
            <w:tcW w:w="2700" w:type="dxa"/>
            <w:tcBorders>
              <w:top w:val="nil"/>
              <w:left w:val="nil"/>
              <w:bottom w:val="nil"/>
              <w:right w:val="nil"/>
            </w:tcBorders>
            <w:shd w:val="clear" w:color="auto" w:fill="auto"/>
            <w:noWrap/>
            <w:vAlign w:val="center"/>
            <w:hideMark/>
          </w:tcPr>
          <w:p w14:paraId="30BEA7D0"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1D38A5FD" w14:textId="77777777" w:rsidR="003F15B1" w:rsidRPr="00A57061" w:rsidRDefault="003F15B1" w:rsidP="002D21FF">
            <w:pPr>
              <w:rPr>
                <w:rFonts w:ascii="Arial" w:hAnsi="Arial" w:cs="Arial"/>
              </w:rPr>
            </w:pPr>
          </w:p>
        </w:tc>
      </w:tr>
      <w:tr w:rsidR="003F15B1" w:rsidRPr="00A57061" w14:paraId="19A0D380" w14:textId="77777777" w:rsidTr="00413E79">
        <w:trPr>
          <w:trHeight w:val="288"/>
        </w:trPr>
        <w:tc>
          <w:tcPr>
            <w:tcW w:w="2700" w:type="dxa"/>
            <w:tcBorders>
              <w:top w:val="nil"/>
              <w:left w:val="nil"/>
              <w:bottom w:val="nil"/>
              <w:right w:val="nil"/>
            </w:tcBorders>
            <w:shd w:val="clear" w:color="auto" w:fill="auto"/>
            <w:noWrap/>
            <w:vAlign w:val="center"/>
            <w:hideMark/>
          </w:tcPr>
          <w:p w14:paraId="613099F1" w14:textId="77777777" w:rsidR="003F15B1" w:rsidRPr="00A57061" w:rsidRDefault="003F15B1" w:rsidP="002D21FF">
            <w:pPr>
              <w:rPr>
                <w:rFonts w:ascii="Arial" w:hAnsi="Arial" w:cs="Arial"/>
                <w:color w:val="000000"/>
              </w:rPr>
            </w:pPr>
            <w:r w:rsidRPr="00A57061">
              <w:rPr>
                <w:rFonts w:ascii="Arial" w:hAnsi="Arial" w:cs="Arial"/>
                <w:color w:val="000000"/>
              </w:rPr>
              <w:t xml:space="preserve">Tel No:              </w:t>
            </w:r>
          </w:p>
        </w:tc>
        <w:tc>
          <w:tcPr>
            <w:tcW w:w="5490" w:type="dxa"/>
            <w:tcBorders>
              <w:top w:val="nil"/>
              <w:left w:val="nil"/>
              <w:bottom w:val="single" w:sz="4" w:space="0" w:color="0070C0"/>
              <w:right w:val="nil"/>
            </w:tcBorders>
            <w:shd w:val="clear" w:color="auto" w:fill="auto"/>
            <w:noWrap/>
            <w:vAlign w:val="bottom"/>
            <w:hideMark/>
          </w:tcPr>
          <w:p w14:paraId="208E996E"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2F038A8C" w14:textId="77777777" w:rsidTr="00413E79">
        <w:trPr>
          <w:trHeight w:val="288"/>
        </w:trPr>
        <w:tc>
          <w:tcPr>
            <w:tcW w:w="2700" w:type="dxa"/>
            <w:tcBorders>
              <w:top w:val="nil"/>
              <w:left w:val="nil"/>
              <w:bottom w:val="nil"/>
              <w:right w:val="nil"/>
            </w:tcBorders>
            <w:shd w:val="clear" w:color="auto" w:fill="auto"/>
            <w:noWrap/>
            <w:vAlign w:val="center"/>
            <w:hideMark/>
          </w:tcPr>
          <w:p w14:paraId="49DE945D"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7AEE9CD5" w14:textId="77777777" w:rsidR="003F15B1" w:rsidRPr="00A57061" w:rsidRDefault="003F15B1" w:rsidP="002D21FF">
            <w:pPr>
              <w:rPr>
                <w:rFonts w:ascii="Arial" w:hAnsi="Arial" w:cs="Arial"/>
              </w:rPr>
            </w:pPr>
          </w:p>
        </w:tc>
      </w:tr>
      <w:tr w:rsidR="003F15B1" w:rsidRPr="00A57061" w14:paraId="2BE2801F" w14:textId="77777777" w:rsidTr="00413E79">
        <w:trPr>
          <w:trHeight w:val="288"/>
        </w:trPr>
        <w:tc>
          <w:tcPr>
            <w:tcW w:w="2700" w:type="dxa"/>
            <w:tcBorders>
              <w:top w:val="nil"/>
              <w:left w:val="nil"/>
              <w:bottom w:val="nil"/>
              <w:right w:val="nil"/>
            </w:tcBorders>
            <w:shd w:val="clear" w:color="auto" w:fill="auto"/>
            <w:noWrap/>
            <w:vAlign w:val="center"/>
            <w:hideMark/>
          </w:tcPr>
          <w:p w14:paraId="35E6D761" w14:textId="77777777" w:rsidR="003F15B1" w:rsidRPr="00A57061" w:rsidRDefault="003F15B1" w:rsidP="002D21FF">
            <w:pPr>
              <w:rPr>
                <w:rFonts w:ascii="Arial" w:hAnsi="Arial" w:cs="Arial"/>
                <w:color w:val="000000"/>
              </w:rPr>
            </w:pPr>
            <w:r w:rsidRPr="00A57061">
              <w:rPr>
                <w:rFonts w:ascii="Arial" w:hAnsi="Arial" w:cs="Arial"/>
                <w:color w:val="000000"/>
              </w:rPr>
              <w:t xml:space="preserve">Fax No:               </w:t>
            </w:r>
          </w:p>
        </w:tc>
        <w:tc>
          <w:tcPr>
            <w:tcW w:w="5490" w:type="dxa"/>
            <w:tcBorders>
              <w:top w:val="nil"/>
              <w:left w:val="nil"/>
              <w:bottom w:val="single" w:sz="4" w:space="0" w:color="0070C0"/>
              <w:right w:val="nil"/>
            </w:tcBorders>
            <w:shd w:val="clear" w:color="auto" w:fill="auto"/>
            <w:noWrap/>
            <w:vAlign w:val="bottom"/>
            <w:hideMark/>
          </w:tcPr>
          <w:p w14:paraId="73E178C1"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3950F7B8" w14:textId="77777777" w:rsidTr="00413E79">
        <w:trPr>
          <w:trHeight w:val="288"/>
        </w:trPr>
        <w:tc>
          <w:tcPr>
            <w:tcW w:w="2700" w:type="dxa"/>
            <w:tcBorders>
              <w:top w:val="nil"/>
              <w:left w:val="nil"/>
              <w:bottom w:val="nil"/>
              <w:right w:val="nil"/>
            </w:tcBorders>
            <w:shd w:val="clear" w:color="auto" w:fill="auto"/>
            <w:noWrap/>
            <w:vAlign w:val="center"/>
            <w:hideMark/>
          </w:tcPr>
          <w:p w14:paraId="2B59F06B" w14:textId="77777777" w:rsidR="003F15B1" w:rsidRPr="00A57061" w:rsidRDefault="003F15B1" w:rsidP="002D21FF">
            <w:pPr>
              <w:rPr>
                <w:rFonts w:ascii="Arial" w:hAnsi="Arial" w:cs="Arial"/>
                <w:color w:val="000000"/>
              </w:rPr>
            </w:pPr>
          </w:p>
        </w:tc>
        <w:tc>
          <w:tcPr>
            <w:tcW w:w="5490" w:type="dxa"/>
            <w:tcBorders>
              <w:top w:val="single" w:sz="4" w:space="0" w:color="0070C0"/>
              <w:left w:val="nil"/>
              <w:right w:val="nil"/>
            </w:tcBorders>
            <w:shd w:val="clear" w:color="auto" w:fill="auto"/>
            <w:noWrap/>
            <w:vAlign w:val="bottom"/>
            <w:hideMark/>
          </w:tcPr>
          <w:p w14:paraId="3468F377" w14:textId="77777777" w:rsidR="003F15B1" w:rsidRPr="00A57061" w:rsidRDefault="003F15B1" w:rsidP="002D21FF">
            <w:pPr>
              <w:rPr>
                <w:rFonts w:ascii="Arial" w:hAnsi="Arial" w:cs="Arial"/>
              </w:rPr>
            </w:pPr>
          </w:p>
        </w:tc>
      </w:tr>
      <w:tr w:rsidR="003F15B1" w:rsidRPr="00A57061" w14:paraId="2664FE7D" w14:textId="77777777" w:rsidTr="00413E79">
        <w:trPr>
          <w:trHeight w:val="288"/>
        </w:trPr>
        <w:tc>
          <w:tcPr>
            <w:tcW w:w="2700" w:type="dxa"/>
            <w:tcBorders>
              <w:top w:val="nil"/>
              <w:left w:val="nil"/>
              <w:bottom w:val="nil"/>
              <w:right w:val="nil"/>
            </w:tcBorders>
            <w:shd w:val="clear" w:color="auto" w:fill="auto"/>
            <w:noWrap/>
            <w:vAlign w:val="center"/>
            <w:hideMark/>
          </w:tcPr>
          <w:p w14:paraId="723C1F5D" w14:textId="77777777" w:rsidR="003F15B1" w:rsidRPr="00A57061" w:rsidRDefault="003F15B1" w:rsidP="002D21FF">
            <w:pPr>
              <w:rPr>
                <w:rFonts w:ascii="Arial" w:hAnsi="Arial" w:cs="Arial"/>
                <w:color w:val="000000"/>
              </w:rPr>
            </w:pPr>
            <w:r w:rsidRPr="00A57061">
              <w:rPr>
                <w:rFonts w:ascii="Arial" w:hAnsi="Arial" w:cs="Arial"/>
                <w:color w:val="000000"/>
              </w:rPr>
              <w:t xml:space="preserve">E-mail :     </w:t>
            </w:r>
          </w:p>
        </w:tc>
        <w:tc>
          <w:tcPr>
            <w:tcW w:w="5490" w:type="dxa"/>
            <w:tcBorders>
              <w:top w:val="nil"/>
              <w:left w:val="nil"/>
              <w:bottom w:val="single" w:sz="4" w:space="0" w:color="0070C0"/>
              <w:right w:val="nil"/>
            </w:tcBorders>
            <w:shd w:val="clear" w:color="auto" w:fill="auto"/>
            <w:noWrap/>
            <w:vAlign w:val="bottom"/>
            <w:hideMark/>
          </w:tcPr>
          <w:p w14:paraId="078C249B"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r w:rsidR="003F15B1" w:rsidRPr="00A57061" w14:paraId="5318839A" w14:textId="77777777" w:rsidTr="00413E79">
        <w:trPr>
          <w:trHeight w:val="288"/>
        </w:trPr>
        <w:tc>
          <w:tcPr>
            <w:tcW w:w="2700" w:type="dxa"/>
            <w:tcBorders>
              <w:top w:val="nil"/>
              <w:left w:val="nil"/>
              <w:bottom w:val="nil"/>
              <w:right w:val="nil"/>
            </w:tcBorders>
            <w:shd w:val="clear" w:color="auto" w:fill="auto"/>
            <w:noWrap/>
            <w:vAlign w:val="center"/>
            <w:hideMark/>
          </w:tcPr>
          <w:p w14:paraId="0B83D363" w14:textId="77777777" w:rsidR="003F15B1" w:rsidRPr="00A57061" w:rsidRDefault="003F15B1" w:rsidP="002D21FF">
            <w:pPr>
              <w:rPr>
                <w:rFonts w:ascii="Arial" w:hAnsi="Arial" w:cs="Arial"/>
                <w:color w:val="000000"/>
              </w:rPr>
            </w:pPr>
          </w:p>
        </w:tc>
        <w:tc>
          <w:tcPr>
            <w:tcW w:w="5490" w:type="dxa"/>
            <w:tcBorders>
              <w:top w:val="single" w:sz="4" w:space="0" w:color="0070C0"/>
              <w:left w:val="nil"/>
              <w:bottom w:val="nil"/>
              <w:right w:val="nil"/>
            </w:tcBorders>
            <w:shd w:val="clear" w:color="auto" w:fill="auto"/>
            <w:noWrap/>
            <w:vAlign w:val="bottom"/>
            <w:hideMark/>
          </w:tcPr>
          <w:p w14:paraId="5B512580" w14:textId="77777777" w:rsidR="003F15B1" w:rsidRPr="00A57061" w:rsidRDefault="003F15B1" w:rsidP="002D21FF">
            <w:pPr>
              <w:rPr>
                <w:rFonts w:ascii="Arial" w:hAnsi="Arial" w:cs="Arial"/>
              </w:rPr>
            </w:pPr>
          </w:p>
        </w:tc>
      </w:tr>
      <w:tr w:rsidR="003F15B1" w:rsidRPr="00D6153C" w14:paraId="6EFF7E3A" w14:textId="77777777" w:rsidTr="00413E79">
        <w:trPr>
          <w:trHeight w:val="288"/>
        </w:trPr>
        <w:tc>
          <w:tcPr>
            <w:tcW w:w="2700" w:type="dxa"/>
            <w:tcBorders>
              <w:top w:val="nil"/>
              <w:left w:val="nil"/>
              <w:bottom w:val="nil"/>
              <w:right w:val="nil"/>
            </w:tcBorders>
            <w:shd w:val="clear" w:color="auto" w:fill="auto"/>
            <w:noWrap/>
            <w:vAlign w:val="center"/>
            <w:hideMark/>
          </w:tcPr>
          <w:p w14:paraId="6E7D9E8F" w14:textId="77777777" w:rsidR="003F15B1" w:rsidRPr="00ED3B57" w:rsidRDefault="003F15B1" w:rsidP="002D21FF">
            <w:pPr>
              <w:rPr>
                <w:rFonts w:ascii="Arial" w:hAnsi="Arial" w:cs="Arial"/>
                <w:color w:val="000000"/>
                <w:lang w:val="es-HN"/>
              </w:rPr>
            </w:pPr>
            <w:r w:rsidRPr="00ED3B57">
              <w:rPr>
                <w:rFonts w:ascii="Arial" w:hAnsi="Arial" w:cs="Arial"/>
                <w:color w:val="000000"/>
                <w:lang w:val="es-HN"/>
              </w:rPr>
              <w:t xml:space="preserve">Validez de la Oferta después de la Fecha Límite de envío de Ofertas:    </w:t>
            </w:r>
          </w:p>
        </w:tc>
        <w:tc>
          <w:tcPr>
            <w:tcW w:w="5490" w:type="dxa"/>
            <w:tcBorders>
              <w:top w:val="nil"/>
              <w:left w:val="nil"/>
              <w:bottom w:val="single" w:sz="4" w:space="0" w:color="0070C0"/>
              <w:right w:val="nil"/>
            </w:tcBorders>
            <w:shd w:val="clear" w:color="auto" w:fill="auto"/>
            <w:noWrap/>
            <w:vAlign w:val="bottom"/>
            <w:hideMark/>
          </w:tcPr>
          <w:p w14:paraId="6438B834" w14:textId="77777777" w:rsidR="003F15B1" w:rsidRPr="00F41688" w:rsidRDefault="003F15B1" w:rsidP="002D21FF">
            <w:pPr>
              <w:rPr>
                <w:rFonts w:ascii="Arial" w:hAnsi="Arial" w:cs="Arial"/>
                <w:color w:val="000000"/>
                <w:lang w:val="es-419"/>
              </w:rPr>
            </w:pPr>
            <w:r w:rsidRPr="00F41688">
              <w:rPr>
                <w:rFonts w:ascii="Arial" w:hAnsi="Arial" w:cs="Arial"/>
                <w:color w:val="000000"/>
                <w:lang w:val="es-419"/>
              </w:rPr>
              <w:t> </w:t>
            </w:r>
            <w:r w:rsidRPr="00115DF5">
              <w:rPr>
                <w:rStyle w:val="Emphasis"/>
                <w:rFonts w:ascii="Arial" w:hAnsi="Arial" w:cs="Arial"/>
                <w:b/>
                <w:highlight w:val="cyan"/>
                <w:lang w:val="es-HN"/>
              </w:rPr>
              <w:t xml:space="preserve">[inserte un número de días, que no podrá ser inferior al número especificado en la PARTE II - PROCESO DE PRESENTACIÓN DE LA </w:t>
            </w:r>
            <w:r>
              <w:rPr>
                <w:rStyle w:val="Emphasis"/>
                <w:rFonts w:ascii="Arial" w:hAnsi="Arial" w:cs="Arial"/>
                <w:b/>
                <w:highlight w:val="cyan"/>
                <w:lang w:val="es-HN"/>
              </w:rPr>
              <w:t>OFERTA</w:t>
            </w:r>
            <w:r w:rsidRPr="00115DF5">
              <w:rPr>
                <w:rStyle w:val="Emphasis"/>
                <w:rFonts w:ascii="Arial" w:hAnsi="Arial" w:cs="Arial"/>
                <w:b/>
                <w:highlight w:val="cyan"/>
                <w:lang w:val="es-HN"/>
              </w:rPr>
              <w:t>, Período de validez]</w:t>
            </w:r>
          </w:p>
        </w:tc>
      </w:tr>
      <w:tr w:rsidR="003F15B1" w:rsidRPr="00D6153C" w14:paraId="6EB9C70C" w14:textId="77777777" w:rsidTr="00413E79">
        <w:trPr>
          <w:trHeight w:val="288"/>
        </w:trPr>
        <w:tc>
          <w:tcPr>
            <w:tcW w:w="2700" w:type="dxa"/>
            <w:tcBorders>
              <w:top w:val="nil"/>
              <w:left w:val="nil"/>
              <w:bottom w:val="nil"/>
              <w:right w:val="nil"/>
            </w:tcBorders>
            <w:shd w:val="clear" w:color="auto" w:fill="auto"/>
            <w:noWrap/>
            <w:vAlign w:val="center"/>
            <w:hideMark/>
          </w:tcPr>
          <w:p w14:paraId="5A9A6105" w14:textId="77777777" w:rsidR="003F15B1" w:rsidRPr="00F41688" w:rsidRDefault="003F15B1" w:rsidP="002D21FF">
            <w:pPr>
              <w:rPr>
                <w:rFonts w:ascii="Arial" w:hAnsi="Arial" w:cs="Arial"/>
                <w:color w:val="000000"/>
                <w:lang w:val="es-419"/>
              </w:rPr>
            </w:pPr>
          </w:p>
        </w:tc>
        <w:tc>
          <w:tcPr>
            <w:tcW w:w="5490" w:type="dxa"/>
            <w:tcBorders>
              <w:top w:val="single" w:sz="4" w:space="0" w:color="0070C0"/>
              <w:left w:val="nil"/>
              <w:right w:val="nil"/>
            </w:tcBorders>
            <w:shd w:val="clear" w:color="auto" w:fill="auto"/>
            <w:noWrap/>
            <w:vAlign w:val="bottom"/>
            <w:hideMark/>
          </w:tcPr>
          <w:p w14:paraId="6F88D0A9" w14:textId="77777777" w:rsidR="003F15B1" w:rsidRPr="00F41688" w:rsidRDefault="003F15B1" w:rsidP="002D21FF">
            <w:pPr>
              <w:rPr>
                <w:rFonts w:ascii="Arial" w:hAnsi="Arial" w:cs="Arial"/>
                <w:lang w:val="es-419"/>
              </w:rPr>
            </w:pPr>
          </w:p>
        </w:tc>
      </w:tr>
      <w:tr w:rsidR="003F15B1" w:rsidRPr="00A57061" w14:paraId="70B58BFC" w14:textId="77777777" w:rsidTr="00413E79">
        <w:trPr>
          <w:trHeight w:val="288"/>
        </w:trPr>
        <w:tc>
          <w:tcPr>
            <w:tcW w:w="2700" w:type="dxa"/>
            <w:tcBorders>
              <w:top w:val="nil"/>
              <w:left w:val="nil"/>
              <w:bottom w:val="nil"/>
              <w:right w:val="nil"/>
            </w:tcBorders>
            <w:shd w:val="clear" w:color="auto" w:fill="auto"/>
            <w:noWrap/>
            <w:vAlign w:val="bottom"/>
            <w:hideMark/>
          </w:tcPr>
          <w:p w14:paraId="681607AD" w14:textId="77777777" w:rsidR="003F15B1" w:rsidRPr="00A57061" w:rsidRDefault="003F15B1" w:rsidP="002D21FF">
            <w:pPr>
              <w:rPr>
                <w:rFonts w:ascii="Arial" w:hAnsi="Arial" w:cs="Arial"/>
                <w:color w:val="000000"/>
              </w:rPr>
            </w:pPr>
            <w:proofErr w:type="spellStart"/>
            <w:r w:rsidRPr="00A57061">
              <w:rPr>
                <w:rFonts w:ascii="Arial" w:hAnsi="Arial" w:cs="Arial"/>
                <w:color w:val="000000"/>
              </w:rPr>
              <w:t>Moneda</w:t>
            </w:r>
            <w:proofErr w:type="spellEnd"/>
            <w:r w:rsidRPr="00A57061">
              <w:rPr>
                <w:rFonts w:ascii="Arial" w:hAnsi="Arial" w:cs="Arial"/>
                <w:color w:val="000000"/>
              </w:rPr>
              <w:t xml:space="preserve"> de la </w:t>
            </w:r>
            <w:proofErr w:type="spellStart"/>
            <w:r w:rsidRPr="00A57061">
              <w:rPr>
                <w:rFonts w:ascii="Arial" w:hAnsi="Arial" w:cs="Arial"/>
                <w:color w:val="000000"/>
              </w:rPr>
              <w:t>Oferta</w:t>
            </w:r>
            <w:proofErr w:type="spellEnd"/>
            <w:r w:rsidRPr="00A57061">
              <w:rPr>
                <w:rFonts w:ascii="Arial" w:hAnsi="Arial" w:cs="Arial"/>
                <w:color w:val="000000"/>
              </w:rPr>
              <w:t xml:space="preserve">:  </w:t>
            </w:r>
          </w:p>
        </w:tc>
        <w:tc>
          <w:tcPr>
            <w:tcW w:w="5490" w:type="dxa"/>
            <w:tcBorders>
              <w:top w:val="nil"/>
              <w:left w:val="nil"/>
              <w:bottom w:val="single" w:sz="4" w:space="0" w:color="0070C0"/>
              <w:right w:val="nil"/>
            </w:tcBorders>
            <w:shd w:val="clear" w:color="auto" w:fill="auto"/>
            <w:noWrap/>
            <w:vAlign w:val="bottom"/>
            <w:hideMark/>
          </w:tcPr>
          <w:p w14:paraId="30315C7A" w14:textId="77777777" w:rsidR="003F15B1" w:rsidRPr="00A57061" w:rsidRDefault="003F15B1" w:rsidP="002D21FF">
            <w:pPr>
              <w:rPr>
                <w:rFonts w:ascii="Arial" w:hAnsi="Arial" w:cs="Arial"/>
                <w:color w:val="000000"/>
              </w:rPr>
            </w:pPr>
            <w:r w:rsidRPr="00A57061">
              <w:rPr>
                <w:rFonts w:ascii="Arial" w:hAnsi="Arial" w:cs="Arial"/>
                <w:color w:val="000000"/>
              </w:rPr>
              <w:t> </w:t>
            </w:r>
            <w:r w:rsidRPr="008E0C65">
              <w:rPr>
                <w:rFonts w:ascii="Arial" w:hAnsi="Arial" w:cs="Arial"/>
              </w:rPr>
              <w:t>[</w:t>
            </w:r>
            <w:proofErr w:type="spellStart"/>
            <w:r w:rsidRPr="008E0C65">
              <w:rPr>
                <w:rFonts w:ascii="Arial" w:hAnsi="Arial" w:cs="Arial"/>
                <w:highlight w:val="cyan"/>
              </w:rPr>
              <w:t>Completar</w:t>
            </w:r>
            <w:proofErr w:type="spellEnd"/>
            <w:r w:rsidRPr="008E0C65">
              <w:rPr>
                <w:rFonts w:ascii="Arial" w:hAnsi="Arial" w:cs="Arial"/>
              </w:rPr>
              <w:t>]</w:t>
            </w:r>
          </w:p>
        </w:tc>
      </w:tr>
    </w:tbl>
    <w:p w14:paraId="7FC83050" w14:textId="77777777" w:rsidR="003F15B1" w:rsidRPr="00A57061" w:rsidRDefault="003F15B1" w:rsidP="003F15B1">
      <w:pPr>
        <w:autoSpaceDE w:val="0"/>
        <w:autoSpaceDN w:val="0"/>
        <w:adjustRightInd w:val="0"/>
        <w:rPr>
          <w:rFonts w:ascii="Arial" w:hAnsi="Arial" w:cs="Arial"/>
        </w:rPr>
      </w:pPr>
    </w:p>
    <w:p w14:paraId="3DF27150" w14:textId="77777777" w:rsidR="003F15B1" w:rsidRPr="00A57061" w:rsidRDefault="003F15B1" w:rsidP="003F15B1">
      <w:pPr>
        <w:autoSpaceDE w:val="0"/>
        <w:autoSpaceDN w:val="0"/>
        <w:adjustRightInd w:val="0"/>
        <w:rPr>
          <w:rFonts w:ascii="Arial" w:hAnsi="Arial" w:cs="Arial"/>
          <w:lang w:val="es-419"/>
        </w:rPr>
      </w:pPr>
      <w:r w:rsidRPr="00A57061">
        <w:rPr>
          <w:rFonts w:ascii="Arial" w:hAnsi="Arial" w:cs="Arial"/>
          <w:lang w:val="es-419"/>
        </w:rPr>
        <w:t xml:space="preserve">Por favor indique cuál de los siguientes </w:t>
      </w:r>
      <w:r>
        <w:rPr>
          <w:rFonts w:ascii="Arial" w:hAnsi="Arial" w:cs="Arial"/>
          <w:lang w:val="es-419"/>
        </w:rPr>
        <w:t>t</w:t>
      </w:r>
      <w:r w:rsidRPr="00A57061">
        <w:rPr>
          <w:rFonts w:ascii="Arial" w:hAnsi="Arial" w:cs="Arial"/>
          <w:lang w:val="es-419"/>
        </w:rPr>
        <w:t>érminos de pago</w:t>
      </w:r>
      <w:r>
        <w:rPr>
          <w:rFonts w:ascii="Arial" w:hAnsi="Arial" w:cs="Arial"/>
          <w:lang w:val="es-419"/>
        </w:rPr>
        <w:t xml:space="preserve"> y descuentos</w:t>
      </w:r>
      <w:r w:rsidRPr="00A57061">
        <w:rPr>
          <w:rFonts w:ascii="Arial" w:hAnsi="Arial" w:cs="Arial"/>
          <w:lang w:val="es-419"/>
        </w:rPr>
        <w:t xml:space="preserve"> serán ofertados: </w:t>
      </w:r>
    </w:p>
    <w:p w14:paraId="18F1D478" w14:textId="77777777" w:rsidR="003F15B1" w:rsidRPr="00A57061" w:rsidRDefault="003F15B1" w:rsidP="003F15B1">
      <w:pPr>
        <w:autoSpaceDE w:val="0"/>
        <w:autoSpaceDN w:val="0"/>
        <w:adjustRightInd w:val="0"/>
        <w:rPr>
          <w:rFonts w:ascii="Arial" w:hAnsi="Arial" w:cs="Arial"/>
          <w:lang w:val="es-419"/>
        </w:rPr>
      </w:pPr>
    </w:p>
    <w:tbl>
      <w:tblPr>
        <w:tblStyle w:val="TableGrid"/>
        <w:tblW w:w="10343"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2689"/>
        <w:gridCol w:w="2409"/>
        <w:gridCol w:w="2410"/>
        <w:gridCol w:w="1843"/>
        <w:gridCol w:w="992"/>
      </w:tblGrid>
      <w:tr w:rsidR="00E674AC" w14:paraId="0E2FCBFA" w14:textId="77777777" w:rsidTr="00CF3B0A">
        <w:tc>
          <w:tcPr>
            <w:tcW w:w="2689" w:type="dxa"/>
          </w:tcPr>
          <w:p w14:paraId="17855686" w14:textId="2CCA7464" w:rsidR="004A0E59" w:rsidRDefault="00E674AC" w:rsidP="00413E79">
            <w:pPr>
              <w:autoSpaceDE w:val="0"/>
              <w:autoSpaceDN w:val="0"/>
              <w:adjustRightInd w:val="0"/>
              <w:spacing w:before="240" w:after="240"/>
              <w:ind w:right="-102"/>
              <w:rPr>
                <w:rFonts w:ascii="Arial" w:hAnsi="Arial" w:cs="Arial"/>
                <w:lang w:val="es-419"/>
              </w:rPr>
            </w:pPr>
            <w:r>
              <w:rPr>
                <w:rFonts w:ascii="Arial" w:hAnsi="Arial" w:cs="Arial"/>
                <w:lang w:val="es-419"/>
              </w:rPr>
              <w:t xml:space="preserve">A los </w:t>
            </w:r>
            <w:r w:rsidR="004A0E59" w:rsidRPr="00A57061">
              <w:rPr>
                <w:rFonts w:ascii="Arial" w:hAnsi="Arial" w:cs="Arial"/>
                <w:lang w:val="es-419"/>
              </w:rPr>
              <w:t>10 días</w:t>
            </w:r>
            <w:r w:rsidR="004A0E59">
              <w:rPr>
                <w:rFonts w:ascii="Arial" w:hAnsi="Arial" w:cs="Arial"/>
                <w:lang w:val="es-419"/>
              </w:rPr>
              <w:t xml:space="preserve"> Desc.</w:t>
            </w:r>
            <w:r w:rsidR="004A0E59" w:rsidRPr="00A57061">
              <w:rPr>
                <w:rFonts w:ascii="Arial" w:hAnsi="Arial" w:cs="Arial"/>
                <w:lang w:val="es-419"/>
              </w:rPr>
              <w:t xml:space="preserve"> 3.0</w:t>
            </w:r>
            <w:r>
              <w:rPr>
                <w:rFonts w:ascii="Arial" w:hAnsi="Arial" w:cs="Arial"/>
                <w:lang w:val="es-419"/>
              </w:rPr>
              <w:t>%</w:t>
            </w:r>
            <w:sdt>
              <w:sdtPr>
                <w:rPr>
                  <w:rFonts w:ascii="Arial" w:hAnsi="Arial" w:cs="Arial"/>
                  <w:sz w:val="28"/>
                  <w:szCs w:val="28"/>
                  <w:shd w:val="clear" w:color="auto" w:fill="86FAF4"/>
                  <w:lang w:val="es-419"/>
                </w:rPr>
                <w:id w:val="1478960510"/>
                <w14:checkbox>
                  <w14:checked w14:val="0"/>
                  <w14:checkedState w14:val="2612" w14:font="MS Gothic"/>
                  <w14:uncheckedState w14:val="2610" w14:font="MS Gothic"/>
                </w14:checkbox>
              </w:sdtPr>
              <w:sdtEndPr/>
              <w:sdtContent>
                <w:r w:rsidR="004A0E59">
                  <w:rPr>
                    <w:rFonts w:ascii="MS Gothic" w:eastAsia="MS Gothic" w:hAnsi="MS Gothic" w:cs="Arial" w:hint="eastAsia"/>
                    <w:sz w:val="28"/>
                    <w:szCs w:val="28"/>
                    <w:shd w:val="clear" w:color="auto" w:fill="86FAF4"/>
                    <w:lang w:val="es-419"/>
                  </w:rPr>
                  <w:t>☐</w:t>
                </w:r>
              </w:sdtContent>
            </w:sdt>
            <w:r w:rsidR="004A0E59">
              <w:rPr>
                <w:rFonts w:ascii="Arial" w:hAnsi="Arial" w:cs="Arial"/>
                <w:lang w:val="es-419"/>
              </w:rPr>
              <w:t xml:space="preserve"> </w:t>
            </w:r>
          </w:p>
        </w:tc>
        <w:tc>
          <w:tcPr>
            <w:tcW w:w="2409" w:type="dxa"/>
          </w:tcPr>
          <w:p w14:paraId="71550986" w14:textId="12F57499" w:rsidR="004A0E59" w:rsidRDefault="004A0E59" w:rsidP="00413E79">
            <w:pPr>
              <w:autoSpaceDE w:val="0"/>
              <w:autoSpaceDN w:val="0"/>
              <w:adjustRightInd w:val="0"/>
              <w:spacing w:before="240" w:after="240"/>
              <w:rPr>
                <w:rFonts w:ascii="Arial" w:hAnsi="Arial" w:cs="Arial"/>
                <w:lang w:val="es-419"/>
              </w:rPr>
            </w:pPr>
            <w:r w:rsidRPr="00507C5C">
              <w:rPr>
                <w:rFonts w:ascii="Arial" w:hAnsi="Arial" w:cs="Arial"/>
                <w:lang w:val="es-419"/>
              </w:rPr>
              <w:t>1</w:t>
            </w:r>
            <w:r w:rsidRPr="00A57061">
              <w:rPr>
                <w:rFonts w:ascii="Arial" w:hAnsi="Arial" w:cs="Arial"/>
                <w:lang w:val="es-419"/>
              </w:rPr>
              <w:t>5 Días</w:t>
            </w:r>
            <w:r>
              <w:rPr>
                <w:rFonts w:ascii="Arial" w:hAnsi="Arial" w:cs="Arial"/>
                <w:lang w:val="es-419"/>
              </w:rPr>
              <w:t xml:space="preserve"> Desc.</w:t>
            </w:r>
            <w:r w:rsidRPr="00A57061">
              <w:rPr>
                <w:rFonts w:ascii="Arial" w:hAnsi="Arial" w:cs="Arial"/>
                <w:lang w:val="es-419"/>
              </w:rPr>
              <w:t xml:space="preserve"> 2.5%</w:t>
            </w:r>
            <w:r>
              <w:rPr>
                <w:rFonts w:ascii="Arial" w:hAnsi="Arial" w:cs="Arial"/>
                <w:lang w:val="es-419"/>
              </w:rPr>
              <w:t xml:space="preserve"> </w:t>
            </w:r>
            <w:sdt>
              <w:sdtPr>
                <w:rPr>
                  <w:rFonts w:ascii="Arial" w:hAnsi="Arial" w:cs="Arial"/>
                  <w:sz w:val="28"/>
                  <w:szCs w:val="28"/>
                  <w:shd w:val="clear" w:color="auto" w:fill="86FAF4"/>
                  <w:lang w:val="es-419"/>
                </w:rPr>
                <w:id w:val="1793867870"/>
                <w14:checkbox>
                  <w14:checked w14:val="0"/>
                  <w14:checkedState w14:val="2612" w14:font="MS Gothic"/>
                  <w14:uncheckedState w14:val="2610" w14:font="MS Gothic"/>
                </w14:checkbox>
              </w:sdtPr>
              <w:sdtEndPr/>
              <w:sdtContent>
                <w:r>
                  <w:rPr>
                    <w:rFonts w:ascii="MS Gothic" w:eastAsia="MS Gothic" w:hAnsi="MS Gothic" w:cs="Arial" w:hint="eastAsia"/>
                    <w:sz w:val="28"/>
                    <w:szCs w:val="28"/>
                    <w:shd w:val="clear" w:color="auto" w:fill="86FAF4"/>
                    <w:lang w:val="es-419"/>
                  </w:rPr>
                  <w:t>☐</w:t>
                </w:r>
              </w:sdtContent>
            </w:sdt>
          </w:p>
        </w:tc>
        <w:tc>
          <w:tcPr>
            <w:tcW w:w="2410" w:type="dxa"/>
          </w:tcPr>
          <w:p w14:paraId="665B5862" w14:textId="4C535F13" w:rsidR="004A0E59" w:rsidRDefault="004A0E59" w:rsidP="00413E79">
            <w:pPr>
              <w:autoSpaceDE w:val="0"/>
              <w:autoSpaceDN w:val="0"/>
              <w:adjustRightInd w:val="0"/>
              <w:spacing w:before="240" w:after="240"/>
              <w:rPr>
                <w:rFonts w:ascii="Arial" w:hAnsi="Arial" w:cs="Arial"/>
                <w:lang w:val="es-419"/>
              </w:rPr>
            </w:pPr>
            <w:r w:rsidRPr="00A57061">
              <w:rPr>
                <w:rFonts w:ascii="Arial" w:hAnsi="Arial" w:cs="Arial"/>
                <w:lang w:val="es-419"/>
              </w:rPr>
              <w:t>20 Días</w:t>
            </w:r>
            <w:r>
              <w:rPr>
                <w:rFonts w:ascii="Arial" w:hAnsi="Arial" w:cs="Arial"/>
                <w:lang w:val="es-419"/>
              </w:rPr>
              <w:t xml:space="preserve"> Desc.</w:t>
            </w:r>
            <w:r w:rsidRPr="00A57061">
              <w:rPr>
                <w:rFonts w:ascii="Arial" w:hAnsi="Arial" w:cs="Arial"/>
                <w:lang w:val="es-419"/>
              </w:rPr>
              <w:t xml:space="preserve"> 2.0%</w:t>
            </w:r>
            <w:r>
              <w:rPr>
                <w:rFonts w:ascii="Arial" w:hAnsi="Arial" w:cs="Arial"/>
                <w:lang w:val="es-419"/>
              </w:rPr>
              <w:t xml:space="preserve"> </w:t>
            </w:r>
            <w:sdt>
              <w:sdtPr>
                <w:rPr>
                  <w:rFonts w:ascii="Arial" w:hAnsi="Arial" w:cs="Arial"/>
                  <w:sz w:val="28"/>
                  <w:szCs w:val="28"/>
                  <w:shd w:val="clear" w:color="auto" w:fill="86FAF4"/>
                  <w:lang w:val="es-419"/>
                </w:rPr>
                <w:id w:val="489673316"/>
                <w14:checkbox>
                  <w14:checked w14:val="0"/>
                  <w14:checkedState w14:val="2612" w14:font="MS Gothic"/>
                  <w14:uncheckedState w14:val="2610" w14:font="MS Gothic"/>
                </w14:checkbox>
              </w:sdtPr>
              <w:sdtEndPr/>
              <w:sdtContent>
                <w:r w:rsidRPr="007E11D6">
                  <w:rPr>
                    <w:rFonts w:ascii="MS Gothic" w:eastAsia="MS Gothic" w:hAnsi="MS Gothic" w:cs="Arial" w:hint="eastAsia"/>
                    <w:sz w:val="28"/>
                    <w:szCs w:val="28"/>
                    <w:shd w:val="clear" w:color="auto" w:fill="86FAF4"/>
                    <w:lang w:val="es-419"/>
                  </w:rPr>
                  <w:t>☐</w:t>
                </w:r>
              </w:sdtContent>
            </w:sdt>
          </w:p>
        </w:tc>
        <w:tc>
          <w:tcPr>
            <w:tcW w:w="1843" w:type="dxa"/>
          </w:tcPr>
          <w:p w14:paraId="595A876F" w14:textId="2A7CA3B7" w:rsidR="004A0E59" w:rsidRDefault="004A0E59" w:rsidP="00413E79">
            <w:pPr>
              <w:autoSpaceDE w:val="0"/>
              <w:autoSpaceDN w:val="0"/>
              <w:adjustRightInd w:val="0"/>
              <w:spacing w:before="240" w:after="240"/>
              <w:rPr>
                <w:rFonts w:ascii="Arial" w:hAnsi="Arial" w:cs="Arial"/>
                <w:lang w:val="es-419"/>
              </w:rPr>
            </w:pPr>
            <w:r w:rsidRPr="00A57061">
              <w:rPr>
                <w:rFonts w:ascii="Arial" w:hAnsi="Arial" w:cs="Arial"/>
                <w:lang w:val="es-419"/>
              </w:rPr>
              <w:t>30 Días Netos</w:t>
            </w:r>
            <w:r w:rsidRPr="007E11D6">
              <w:rPr>
                <w:rFonts w:ascii="Arial" w:hAnsi="Arial" w:cs="Arial"/>
                <w:shd w:val="clear" w:color="auto" w:fill="86FAF4"/>
                <w:lang w:val="es-419"/>
              </w:rPr>
              <w:t xml:space="preserve"> </w:t>
            </w:r>
            <w:sdt>
              <w:sdtPr>
                <w:rPr>
                  <w:rFonts w:ascii="Arial" w:hAnsi="Arial" w:cs="Arial"/>
                  <w:sz w:val="28"/>
                  <w:szCs w:val="28"/>
                  <w:shd w:val="clear" w:color="auto" w:fill="86FAF4"/>
                  <w:lang w:val="es-419"/>
                </w:rPr>
                <w:id w:val="1545874047"/>
                <w14:checkbox>
                  <w14:checked w14:val="0"/>
                  <w14:checkedState w14:val="2612" w14:font="MS Gothic"/>
                  <w14:uncheckedState w14:val="2610" w14:font="MS Gothic"/>
                </w14:checkbox>
              </w:sdtPr>
              <w:sdtEndPr/>
              <w:sdtContent>
                <w:r>
                  <w:rPr>
                    <w:rFonts w:ascii="MS Gothic" w:eastAsia="MS Gothic" w:hAnsi="MS Gothic" w:cs="Arial" w:hint="eastAsia"/>
                    <w:sz w:val="28"/>
                    <w:szCs w:val="28"/>
                    <w:shd w:val="clear" w:color="auto" w:fill="86FAF4"/>
                    <w:lang w:val="es-419"/>
                  </w:rPr>
                  <w:t>☐</w:t>
                </w:r>
              </w:sdtContent>
            </w:sdt>
          </w:p>
        </w:tc>
        <w:tc>
          <w:tcPr>
            <w:tcW w:w="992" w:type="dxa"/>
          </w:tcPr>
          <w:p w14:paraId="010A9361" w14:textId="2DDA0893" w:rsidR="004A0E59" w:rsidRDefault="004A0E59" w:rsidP="00413E79">
            <w:pPr>
              <w:autoSpaceDE w:val="0"/>
              <w:autoSpaceDN w:val="0"/>
              <w:adjustRightInd w:val="0"/>
              <w:spacing w:before="240" w:after="240"/>
              <w:rPr>
                <w:rFonts w:ascii="Arial" w:hAnsi="Arial" w:cs="Arial"/>
                <w:lang w:val="es-419"/>
              </w:rPr>
            </w:pPr>
            <w:r w:rsidRPr="00A57061">
              <w:rPr>
                <w:rFonts w:ascii="Arial" w:hAnsi="Arial" w:cs="Arial"/>
                <w:lang w:val="es-419"/>
              </w:rPr>
              <w:t>Otro</w:t>
            </w:r>
            <w:r w:rsidRPr="003875F1">
              <w:rPr>
                <w:rFonts w:ascii="Arial" w:hAnsi="Arial" w:cs="Arial"/>
                <w:sz w:val="28"/>
                <w:szCs w:val="28"/>
                <w:lang w:val="es-419"/>
              </w:rPr>
              <w:t xml:space="preserve"> </w:t>
            </w:r>
            <w:sdt>
              <w:sdtPr>
                <w:rPr>
                  <w:rFonts w:ascii="Arial" w:hAnsi="Arial" w:cs="Arial"/>
                  <w:sz w:val="28"/>
                  <w:szCs w:val="28"/>
                  <w:shd w:val="clear" w:color="auto" w:fill="86FAF4"/>
                  <w:lang w:val="es-419"/>
                </w:rPr>
                <w:id w:val="987743943"/>
                <w14:checkbox>
                  <w14:checked w14:val="0"/>
                  <w14:checkedState w14:val="2612" w14:font="MS Gothic"/>
                  <w14:uncheckedState w14:val="2610" w14:font="MS Gothic"/>
                </w14:checkbox>
              </w:sdtPr>
              <w:sdtEndPr/>
              <w:sdtContent>
                <w:r w:rsidR="00E674AC">
                  <w:rPr>
                    <w:rFonts w:ascii="MS Gothic" w:eastAsia="MS Gothic" w:hAnsi="MS Gothic" w:cs="Arial" w:hint="eastAsia"/>
                    <w:sz w:val="28"/>
                    <w:szCs w:val="28"/>
                    <w:shd w:val="clear" w:color="auto" w:fill="86FAF4"/>
                    <w:lang w:val="es-419"/>
                  </w:rPr>
                  <w:t>☐</w:t>
                </w:r>
              </w:sdtContent>
            </w:sdt>
          </w:p>
        </w:tc>
      </w:tr>
    </w:tbl>
    <w:p w14:paraId="50B1D2C5" w14:textId="77777777" w:rsidR="003F15B1" w:rsidRPr="00A57061" w:rsidRDefault="003F15B1" w:rsidP="003F15B1">
      <w:pPr>
        <w:autoSpaceDE w:val="0"/>
        <w:autoSpaceDN w:val="0"/>
        <w:adjustRightInd w:val="0"/>
        <w:rPr>
          <w:rFonts w:ascii="Arial" w:hAnsi="Arial" w:cs="Arial"/>
          <w:lang w:val="es-419"/>
        </w:rPr>
      </w:pPr>
    </w:p>
    <w:p w14:paraId="50EF9D57" w14:textId="77777777" w:rsidR="003F15B1" w:rsidRPr="00413E79" w:rsidRDefault="003F15B1" w:rsidP="003F15B1">
      <w:pPr>
        <w:autoSpaceDE w:val="0"/>
        <w:autoSpaceDN w:val="0"/>
        <w:adjustRightInd w:val="0"/>
        <w:rPr>
          <w:rFonts w:ascii="Arial" w:hAnsi="Arial" w:cs="Arial"/>
          <w:color w:val="2E74B5" w:themeColor="accent5" w:themeShade="BF"/>
          <w:lang w:val="es-419"/>
        </w:rPr>
      </w:pPr>
      <w:r w:rsidRPr="00AF18D7">
        <w:rPr>
          <w:rFonts w:ascii="Arial" w:hAnsi="Arial" w:cs="Arial"/>
          <w:lang w:val="es-419"/>
        </w:rPr>
        <w:t xml:space="preserve">Otros descuentos: </w:t>
      </w:r>
      <w:r w:rsidRPr="00413E79">
        <w:rPr>
          <w:rFonts w:ascii="Arial" w:hAnsi="Arial" w:cs="Arial"/>
          <w:color w:val="2E74B5" w:themeColor="accent5" w:themeShade="BF"/>
          <w:lang w:val="es-419"/>
        </w:rPr>
        <w:t>___</w:t>
      </w:r>
      <w:r w:rsidRPr="00413E79">
        <w:rPr>
          <w:rFonts w:ascii="Arial" w:hAnsi="Arial" w:cs="Arial"/>
          <w:color w:val="2E74B5" w:themeColor="accent5" w:themeShade="BF"/>
          <w:lang w:val="es-HN"/>
        </w:rPr>
        <w:t>[</w:t>
      </w:r>
      <w:r w:rsidRPr="00413E79">
        <w:rPr>
          <w:rFonts w:ascii="Arial" w:hAnsi="Arial" w:cs="Arial"/>
          <w:color w:val="2E74B5" w:themeColor="accent5" w:themeShade="BF"/>
          <w:highlight w:val="cyan"/>
          <w:lang w:val="es-HN"/>
        </w:rPr>
        <w:t>Completar</w:t>
      </w:r>
      <w:r w:rsidRPr="00413E79">
        <w:rPr>
          <w:rFonts w:ascii="Arial" w:hAnsi="Arial" w:cs="Arial"/>
          <w:color w:val="2E74B5" w:themeColor="accent5" w:themeShade="BF"/>
          <w:lang w:val="es-HN"/>
        </w:rPr>
        <w:t>]</w:t>
      </w:r>
      <w:r w:rsidRPr="00413E79">
        <w:rPr>
          <w:rFonts w:ascii="Arial" w:hAnsi="Arial" w:cs="Arial"/>
          <w:color w:val="2E74B5" w:themeColor="accent5" w:themeShade="BF"/>
          <w:lang w:val="es-419"/>
        </w:rPr>
        <w:t>____________________________</w:t>
      </w:r>
    </w:p>
    <w:p w14:paraId="13740147" w14:textId="77777777" w:rsidR="003F15B1" w:rsidRDefault="003F15B1" w:rsidP="003F15B1">
      <w:pPr>
        <w:autoSpaceDE w:val="0"/>
        <w:autoSpaceDN w:val="0"/>
        <w:adjustRightInd w:val="0"/>
        <w:rPr>
          <w:rFonts w:ascii="Arial" w:hAnsi="Arial" w:cs="Arial"/>
          <w:lang w:val="es-419"/>
        </w:rPr>
      </w:pPr>
    </w:p>
    <w:p w14:paraId="6461BF22" w14:textId="77777777" w:rsidR="003F15B1" w:rsidRDefault="003F15B1" w:rsidP="003F15B1">
      <w:pPr>
        <w:autoSpaceDE w:val="0"/>
        <w:autoSpaceDN w:val="0"/>
        <w:adjustRightInd w:val="0"/>
        <w:rPr>
          <w:rFonts w:ascii="Arial" w:hAnsi="Arial" w:cs="Arial"/>
          <w:lang w:val="es-419"/>
        </w:rPr>
      </w:pPr>
      <w:r>
        <w:rPr>
          <w:rFonts w:ascii="Arial" w:hAnsi="Arial" w:cs="Arial"/>
          <w:lang w:val="es-419"/>
        </w:rPr>
        <w:t>Las cotizaciones deberán de ser dirigidas a:</w:t>
      </w:r>
    </w:p>
    <w:p w14:paraId="14EE59FD" w14:textId="77777777" w:rsidR="003F15B1" w:rsidRDefault="003F15B1" w:rsidP="003F15B1">
      <w:pPr>
        <w:autoSpaceDE w:val="0"/>
        <w:autoSpaceDN w:val="0"/>
        <w:adjustRightInd w:val="0"/>
        <w:rPr>
          <w:rFonts w:ascii="Arial" w:hAnsi="Arial" w:cs="Arial"/>
          <w:lang w:val="es-419"/>
        </w:rPr>
      </w:pPr>
      <w:r>
        <w:rPr>
          <w:rFonts w:ascii="Arial" w:hAnsi="Arial" w:cs="Arial"/>
          <w:lang w:val="es-419"/>
        </w:rPr>
        <w:t xml:space="preserve">Contacto UNICEF: </w:t>
      </w:r>
      <w:hyperlink r:id="rId11" w:history="1">
        <w:r w:rsidRPr="00A159B9">
          <w:rPr>
            <w:rStyle w:val="Hyperlink"/>
            <w:rFonts w:ascii="Arial" w:hAnsi="Arial" w:cs="Arial"/>
            <w:lang w:val="es-419"/>
          </w:rPr>
          <w:t>hon_adquisiciones@unicef.org</w:t>
        </w:r>
      </w:hyperlink>
      <w:r>
        <w:rPr>
          <w:rFonts w:ascii="Arial" w:hAnsi="Arial" w:cs="Arial"/>
          <w:lang w:val="es-419"/>
        </w:rPr>
        <w:t xml:space="preserve"> </w:t>
      </w:r>
    </w:p>
    <w:p w14:paraId="16FF0233" w14:textId="77777777" w:rsidR="003F15B1" w:rsidRPr="008B2B0D" w:rsidRDefault="003F15B1" w:rsidP="003F15B1">
      <w:pPr>
        <w:autoSpaceDE w:val="0"/>
        <w:autoSpaceDN w:val="0"/>
        <w:adjustRightInd w:val="0"/>
        <w:rPr>
          <w:rFonts w:ascii="Arial" w:hAnsi="Arial" w:cs="Arial"/>
          <w:color w:val="212121"/>
          <w:sz w:val="22"/>
          <w:szCs w:val="22"/>
          <w:lang w:val="es-419"/>
        </w:rPr>
      </w:pPr>
    </w:p>
    <w:p w14:paraId="3127BBAB" w14:textId="77777777" w:rsidR="004F4103" w:rsidRPr="001E1419" w:rsidRDefault="004F4103" w:rsidP="001E1419">
      <w:pPr>
        <w:autoSpaceDE w:val="0"/>
        <w:autoSpaceDN w:val="0"/>
        <w:adjustRightInd w:val="0"/>
        <w:rPr>
          <w:rFonts w:ascii="Arial" w:hAnsi="Arial" w:cs="Arial"/>
          <w:lang w:val="es-419"/>
        </w:rPr>
      </w:pPr>
    </w:p>
    <w:p w14:paraId="6DBD82CE" w14:textId="21C43F61" w:rsidR="00120C6C" w:rsidRPr="0066045B" w:rsidRDefault="00120C6C" w:rsidP="00120C6C">
      <w:pPr>
        <w:pStyle w:val="Headline"/>
        <w:spacing w:before="0" w:after="0"/>
        <w:jc w:val="center"/>
        <w:rPr>
          <w:i/>
          <w:color w:val="auto"/>
          <w:sz w:val="22"/>
          <w:szCs w:val="22"/>
          <w:lang w:val="es-HN"/>
        </w:rPr>
      </w:pPr>
      <w:r w:rsidRPr="0066045B">
        <w:rPr>
          <w:i/>
          <w:color w:val="auto"/>
          <w:sz w:val="22"/>
          <w:szCs w:val="22"/>
          <w:lang w:val="es-HN"/>
        </w:rPr>
        <w:lastRenderedPageBreak/>
        <w:t xml:space="preserve">Anexo </w:t>
      </w:r>
      <w:r w:rsidR="003F15B1">
        <w:rPr>
          <w:i/>
          <w:color w:val="auto"/>
          <w:sz w:val="22"/>
          <w:szCs w:val="22"/>
          <w:lang w:val="es-HN"/>
        </w:rPr>
        <w:t>E</w:t>
      </w:r>
    </w:p>
    <w:p w14:paraId="1A500543" w14:textId="2CB20FAE" w:rsidR="00120C6C" w:rsidRPr="0066045B" w:rsidRDefault="00120C6C" w:rsidP="00120C6C">
      <w:pPr>
        <w:pStyle w:val="Headline"/>
        <w:spacing w:before="0" w:after="0"/>
        <w:jc w:val="center"/>
        <w:rPr>
          <w:i/>
          <w:color w:val="auto"/>
          <w:sz w:val="22"/>
          <w:szCs w:val="22"/>
          <w:lang w:val="es-HN"/>
        </w:rPr>
      </w:pPr>
      <w:r w:rsidRPr="0066045B">
        <w:rPr>
          <w:i/>
          <w:color w:val="auto"/>
          <w:sz w:val="22"/>
          <w:szCs w:val="22"/>
          <w:lang w:val="es-HN"/>
        </w:rPr>
        <w:t>Formulario de</w:t>
      </w:r>
      <w:r w:rsidR="00770F04">
        <w:rPr>
          <w:i/>
          <w:color w:val="auto"/>
          <w:sz w:val="22"/>
          <w:szCs w:val="22"/>
          <w:lang w:val="es-HN"/>
        </w:rPr>
        <w:t xml:space="preserve"> </w:t>
      </w:r>
      <w:r w:rsidR="002C7731" w:rsidRPr="0066045B">
        <w:rPr>
          <w:i/>
          <w:color w:val="auto"/>
          <w:sz w:val="22"/>
          <w:szCs w:val="22"/>
          <w:lang w:val="es-HN"/>
        </w:rPr>
        <w:t xml:space="preserve">Presentación </w:t>
      </w:r>
      <w:r w:rsidR="00803B5B">
        <w:rPr>
          <w:i/>
          <w:color w:val="auto"/>
          <w:sz w:val="22"/>
          <w:szCs w:val="22"/>
          <w:lang w:val="es-HN"/>
        </w:rPr>
        <w:t>Oferta</w:t>
      </w:r>
    </w:p>
    <w:p w14:paraId="254D65C1" w14:textId="77777777" w:rsidR="00120C6C" w:rsidRPr="001E1419" w:rsidRDefault="00120C6C" w:rsidP="00120C6C">
      <w:pPr>
        <w:pStyle w:val="ListParagraph"/>
        <w:ind w:left="0"/>
        <w:rPr>
          <w:rFonts w:ascii="Arial" w:hAnsi="Arial" w:cs="Arial"/>
          <w:b/>
          <w:color w:val="FF0000"/>
          <w:sz w:val="18"/>
          <w:szCs w:val="18"/>
          <w:lang w:val="es-ES"/>
        </w:rPr>
      </w:pPr>
      <w:r w:rsidRPr="001E1419">
        <w:rPr>
          <w:rFonts w:ascii="Arial" w:hAnsi="Arial" w:cs="Arial"/>
          <w:b/>
          <w:color w:val="FF0000"/>
          <w:sz w:val="18"/>
          <w:szCs w:val="18"/>
          <w:lang w:val="es-ES"/>
        </w:rPr>
        <w:t>Se requiere que el formulario se presente en papelería con el membrete de la empresa</w:t>
      </w:r>
    </w:p>
    <w:p w14:paraId="70B870F0" w14:textId="1189C871" w:rsidR="00120C6C" w:rsidRPr="001E1419" w:rsidRDefault="00120C6C" w:rsidP="00120C6C">
      <w:pPr>
        <w:pStyle w:val="Header"/>
        <w:jc w:val="both"/>
        <w:rPr>
          <w:rFonts w:ascii="Arial" w:hAnsi="Arial" w:cs="Arial"/>
          <w:bCs/>
          <w:iCs/>
          <w:color w:val="FF0000"/>
          <w:spacing w:val="-3"/>
          <w:sz w:val="18"/>
          <w:szCs w:val="18"/>
          <w:lang w:val="es-HN"/>
        </w:rPr>
      </w:pPr>
      <w:r w:rsidRPr="001E1419">
        <w:rPr>
          <w:rFonts w:ascii="Arial" w:hAnsi="Arial" w:cs="Arial"/>
          <w:bCs/>
          <w:iCs/>
          <w:color w:val="FF0000"/>
          <w:spacing w:val="-3"/>
          <w:sz w:val="18"/>
          <w:szCs w:val="18"/>
          <w:lang w:val="es-HN"/>
        </w:rPr>
        <w:t xml:space="preserve">Se exige de los </w:t>
      </w:r>
      <w:r w:rsidR="00D36726">
        <w:rPr>
          <w:rFonts w:ascii="Arial" w:hAnsi="Arial" w:cs="Arial"/>
          <w:bCs/>
          <w:iCs/>
          <w:color w:val="FF0000"/>
          <w:spacing w:val="-3"/>
          <w:sz w:val="18"/>
          <w:szCs w:val="18"/>
          <w:lang w:val="es-HN"/>
        </w:rPr>
        <w:t>Oferentes</w:t>
      </w:r>
      <w:r w:rsidRPr="001E1419">
        <w:rPr>
          <w:rFonts w:ascii="Arial" w:hAnsi="Arial" w:cs="Arial"/>
          <w:bCs/>
          <w:iCs/>
          <w:color w:val="FF0000"/>
          <w:spacing w:val="-3"/>
          <w:sz w:val="18"/>
          <w:szCs w:val="18"/>
          <w:lang w:val="es-HN"/>
        </w:rPr>
        <w:t xml:space="preserve"> que completen el presente formulario y lo presenten como parte de su </w:t>
      </w:r>
      <w:r w:rsidR="00E75B44">
        <w:rPr>
          <w:rFonts w:ascii="Arial" w:hAnsi="Arial" w:cs="Arial"/>
          <w:bCs/>
          <w:iCs/>
          <w:color w:val="FF0000"/>
          <w:spacing w:val="-3"/>
          <w:sz w:val="18"/>
          <w:szCs w:val="18"/>
          <w:lang w:val="es-HN"/>
        </w:rPr>
        <w:t>Oferta</w:t>
      </w:r>
      <w:r w:rsidRPr="001E1419">
        <w:rPr>
          <w:rFonts w:ascii="Arial" w:hAnsi="Arial" w:cs="Arial"/>
          <w:bCs/>
          <w:iCs/>
          <w:color w:val="FF0000"/>
          <w:spacing w:val="-3"/>
          <w:sz w:val="18"/>
          <w:szCs w:val="18"/>
          <w:lang w:val="es-HN"/>
        </w:rPr>
        <w:t>.</w:t>
      </w:r>
      <w:r w:rsidRPr="001E1419">
        <w:rPr>
          <w:rFonts w:ascii="Arial" w:hAnsi="Arial" w:cs="Arial"/>
          <w:iCs/>
          <w:color w:val="FF0000"/>
          <w:sz w:val="18"/>
          <w:szCs w:val="18"/>
          <w:lang w:val="es-HN"/>
        </w:rPr>
        <w:t xml:space="preserve"> El </w:t>
      </w:r>
      <w:r w:rsidR="00D36726">
        <w:rPr>
          <w:rFonts w:ascii="Arial" w:hAnsi="Arial" w:cs="Arial"/>
          <w:iCs/>
          <w:color w:val="FF0000"/>
          <w:sz w:val="18"/>
          <w:szCs w:val="18"/>
          <w:lang w:val="es-HN"/>
        </w:rPr>
        <w:t xml:space="preserve">Oferente </w:t>
      </w:r>
      <w:r w:rsidRPr="001E1419">
        <w:rPr>
          <w:rFonts w:ascii="Arial" w:hAnsi="Arial" w:cs="Arial"/>
          <w:iCs/>
          <w:color w:val="FF0000"/>
          <w:sz w:val="18"/>
          <w:szCs w:val="18"/>
          <w:lang w:val="es-HN"/>
        </w:rPr>
        <w:t xml:space="preserve">deberá completar este formulario de conformidad con las instrucciones indicadas a continuación. No se permitirá alteración alguna del formato establecido, ni se aceptarán sustituciones. </w:t>
      </w:r>
    </w:p>
    <w:bookmarkEnd w:id="0"/>
    <w:bookmarkEnd w:id="1"/>
    <w:p w14:paraId="0CCD84DF" w14:textId="77777777" w:rsidR="0019374B" w:rsidRPr="0066045B" w:rsidRDefault="0019374B" w:rsidP="0019374B">
      <w:pPr>
        <w:pStyle w:val="Header"/>
        <w:rPr>
          <w:rFonts w:ascii="Arial" w:hAnsi="Arial" w:cs="Arial"/>
          <w:b/>
          <w:bCs/>
          <w:iCs/>
          <w:spacing w:val="-3"/>
          <w:lang w:val="es-CO"/>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19374B" w:rsidRPr="0066045B" w14:paraId="76CBA0E2" w14:textId="77777777" w:rsidTr="0070311C">
        <w:tc>
          <w:tcPr>
            <w:tcW w:w="1979" w:type="dxa"/>
            <w:shd w:val="clear" w:color="auto" w:fill="9BDEFF"/>
          </w:tcPr>
          <w:p w14:paraId="436F1001" w14:textId="18415051" w:rsidR="0019374B" w:rsidRPr="0066045B" w:rsidRDefault="0019374B" w:rsidP="0070311C">
            <w:pPr>
              <w:rPr>
                <w:rFonts w:ascii="Arial" w:hAnsi="Arial" w:cs="Arial"/>
                <w:lang w:val="es-CO"/>
              </w:rPr>
            </w:pPr>
            <w:r w:rsidRPr="0066045B">
              <w:rPr>
                <w:rFonts w:ascii="Arial" w:hAnsi="Arial" w:cs="Arial"/>
                <w:lang w:val="es-CO"/>
              </w:rPr>
              <w:t xml:space="preserve">Nombre del </w:t>
            </w:r>
            <w:r w:rsidR="00D36726">
              <w:rPr>
                <w:rFonts w:ascii="Arial" w:hAnsi="Arial" w:cs="Arial"/>
                <w:lang w:val="es-CO"/>
              </w:rPr>
              <w:t>Oferente</w:t>
            </w:r>
            <w:r w:rsidRPr="0066045B">
              <w:rPr>
                <w:rFonts w:ascii="Arial" w:hAnsi="Arial" w:cs="Arial"/>
                <w:lang w:val="es-CO"/>
              </w:rPr>
              <w:t>:</w:t>
            </w:r>
          </w:p>
        </w:tc>
        <w:tc>
          <w:tcPr>
            <w:tcW w:w="4501" w:type="dxa"/>
          </w:tcPr>
          <w:p w14:paraId="16C5DF5E" w14:textId="4336EC3C" w:rsidR="0019374B" w:rsidRPr="0066045B" w:rsidRDefault="00803B5B" w:rsidP="00B038D0">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nombre del Oferente]</w:t>
            </w:r>
            <w:r>
              <w:rPr>
                <w:rFonts w:ascii="Arial" w:hAnsi="Arial" w:cs="Arial"/>
                <w:bCs/>
                <w:highlight w:val="cyan"/>
                <w:lang w:val="es-CO"/>
              </w:rPr>
              <w:fldChar w:fldCharType="end"/>
            </w:r>
          </w:p>
        </w:tc>
        <w:tc>
          <w:tcPr>
            <w:tcW w:w="893" w:type="dxa"/>
            <w:shd w:val="clear" w:color="auto" w:fill="9BDEFF"/>
          </w:tcPr>
          <w:p w14:paraId="4016E666" w14:textId="77777777" w:rsidR="0019374B" w:rsidRPr="0066045B" w:rsidRDefault="0019374B" w:rsidP="00B038D0">
            <w:pPr>
              <w:spacing w:before="120" w:after="120"/>
              <w:rPr>
                <w:rFonts w:ascii="Arial" w:hAnsi="Arial" w:cs="Arial"/>
                <w:lang w:val="es-CO"/>
              </w:rPr>
            </w:pPr>
            <w:r w:rsidRPr="0066045B">
              <w:rPr>
                <w:rFonts w:ascii="Arial" w:hAnsi="Arial" w:cs="Arial"/>
                <w:lang w:val="es-CO"/>
              </w:rPr>
              <w:t>Fecha:</w:t>
            </w:r>
          </w:p>
        </w:tc>
        <w:tc>
          <w:tcPr>
            <w:tcW w:w="2977" w:type="dxa"/>
          </w:tcPr>
          <w:p w14:paraId="4991BB4F" w14:textId="77777777" w:rsidR="0019374B" w:rsidRPr="0066045B" w:rsidRDefault="00245737" w:rsidP="00B038D0">
            <w:pPr>
              <w:spacing w:before="120" w:after="120"/>
              <w:rPr>
                <w:rFonts w:ascii="Arial" w:hAnsi="Arial" w:cs="Arial"/>
                <w:lang w:val="es-CO"/>
              </w:rPr>
            </w:pPr>
            <w:sdt>
              <w:sdtPr>
                <w:rPr>
                  <w:rFonts w:ascii="Arial" w:hAnsi="Arial" w:cs="Arial"/>
                  <w:noProof/>
                  <w:lang w:val="es-CO"/>
                </w:rPr>
                <w:id w:val="1655644534"/>
                <w:date>
                  <w:dateFormat w:val="MMMM d, yyyy"/>
                  <w:lid w:val="es-ES"/>
                  <w:storeMappedDataAs w:val="date"/>
                  <w:calendar w:val="gregorian"/>
                </w:date>
              </w:sdtPr>
              <w:sdtEndPr/>
              <w:sdtContent>
                <w:r w:rsidR="0019374B" w:rsidRPr="0066045B">
                  <w:rPr>
                    <w:rFonts w:ascii="Arial" w:hAnsi="Arial" w:cs="Arial"/>
                    <w:noProof/>
                  </w:rPr>
                  <w:t>Seleccionar fecha</w:t>
                </w:r>
              </w:sdtContent>
            </w:sdt>
          </w:p>
        </w:tc>
      </w:tr>
      <w:tr w:rsidR="0019374B" w:rsidRPr="00D6153C" w14:paraId="6EE6CD05" w14:textId="77777777" w:rsidTr="0070311C">
        <w:trPr>
          <w:cantSplit/>
          <w:trHeight w:val="341"/>
        </w:trPr>
        <w:tc>
          <w:tcPr>
            <w:tcW w:w="1979" w:type="dxa"/>
            <w:shd w:val="clear" w:color="auto" w:fill="9BDEFF"/>
          </w:tcPr>
          <w:p w14:paraId="7CE80079" w14:textId="67A74CFC" w:rsidR="0019374B" w:rsidRPr="0066045B" w:rsidRDefault="0019374B" w:rsidP="0070311C">
            <w:pPr>
              <w:rPr>
                <w:rFonts w:ascii="Arial" w:hAnsi="Arial" w:cs="Arial"/>
                <w:lang w:val="es-CO"/>
              </w:rPr>
            </w:pPr>
            <w:r w:rsidRPr="0066045B">
              <w:rPr>
                <w:rFonts w:ascii="Arial" w:hAnsi="Arial" w:cs="Arial"/>
                <w:lang w:val="es-CO"/>
              </w:rPr>
              <w:t xml:space="preserve">Referencia de la </w:t>
            </w:r>
            <w:r w:rsidR="00D36726">
              <w:rPr>
                <w:rFonts w:ascii="Arial" w:hAnsi="Arial" w:cs="Arial"/>
                <w:lang w:val="es-CO"/>
              </w:rPr>
              <w:t>LITB</w:t>
            </w:r>
            <w:r w:rsidRPr="0066045B">
              <w:rPr>
                <w:rFonts w:ascii="Arial" w:hAnsi="Arial" w:cs="Arial"/>
                <w:lang w:val="es-CO"/>
              </w:rPr>
              <w:t>:</w:t>
            </w:r>
          </w:p>
        </w:tc>
        <w:tc>
          <w:tcPr>
            <w:tcW w:w="8371" w:type="dxa"/>
            <w:gridSpan w:val="3"/>
          </w:tcPr>
          <w:p w14:paraId="6B672441" w14:textId="15FC6AE2" w:rsidR="0019374B" w:rsidRPr="0066045B" w:rsidRDefault="00803B5B" w:rsidP="00B038D0">
            <w:pPr>
              <w:spacing w:before="120" w:after="120"/>
              <w:rPr>
                <w:rFonts w:ascii="Arial" w:hAnsi="Arial" w:cs="Arial"/>
                <w:lang w:val="es-CO"/>
              </w:rPr>
            </w:pPr>
            <w:r>
              <w:rPr>
                <w:rFonts w:ascii="Arial" w:hAnsi="Arial" w:cs="Arial"/>
                <w:bCs/>
                <w:highlight w:val="cyan"/>
                <w:lang w:val="es-CO"/>
              </w:rPr>
              <w:fldChar w:fldCharType="begin">
                <w:ffData>
                  <w:name w:val="Text1"/>
                  <w:enabled/>
                  <w:calcOnExit w:val="0"/>
                  <w:textInput>
                    <w:default w:val="[Insertar número de referencia de LITB]"/>
                    <w:format w:val="FIRST CAPITAL"/>
                  </w:textInput>
                </w:ffData>
              </w:fldChar>
            </w:r>
            <w:bookmarkStart w:id="4" w:name="Text1"/>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número de referencia de LITB]</w:t>
            </w:r>
            <w:r>
              <w:rPr>
                <w:rFonts w:ascii="Arial" w:hAnsi="Arial" w:cs="Arial"/>
                <w:bCs/>
                <w:highlight w:val="cyan"/>
                <w:lang w:val="es-CO"/>
              </w:rPr>
              <w:fldChar w:fldCharType="end"/>
            </w:r>
            <w:bookmarkEnd w:id="4"/>
          </w:p>
        </w:tc>
      </w:tr>
    </w:tbl>
    <w:p w14:paraId="275418F4" w14:textId="77777777" w:rsidR="0019374B" w:rsidRPr="0066045B" w:rsidRDefault="0019374B" w:rsidP="0019374B">
      <w:pPr>
        <w:rPr>
          <w:rFonts w:ascii="Arial" w:hAnsi="Arial" w:cs="Arial"/>
          <w:lang w:val="es-CO"/>
        </w:rPr>
      </w:pPr>
    </w:p>
    <w:p w14:paraId="604DFDEA" w14:textId="3694CF6D" w:rsidR="0019374B" w:rsidRPr="0066045B" w:rsidRDefault="0019374B" w:rsidP="0019374B">
      <w:pPr>
        <w:spacing w:before="120" w:after="120"/>
        <w:jc w:val="both"/>
        <w:rPr>
          <w:rFonts w:ascii="Arial" w:hAnsi="Arial" w:cs="Arial"/>
          <w:lang w:val="es-CO"/>
        </w:rPr>
      </w:pPr>
      <w:r w:rsidRPr="0066045B">
        <w:rPr>
          <w:rFonts w:ascii="Arial" w:hAnsi="Arial" w:cs="Arial"/>
          <w:lang w:val="es-CO"/>
        </w:rPr>
        <w:t>Los abajo firmantes ofrecemos proveer los</w:t>
      </w:r>
      <w:r w:rsidR="00803B5B">
        <w:rPr>
          <w:rFonts w:ascii="Arial" w:hAnsi="Arial" w:cs="Arial"/>
          <w:lang w:val="es-CO"/>
        </w:rPr>
        <w:t xml:space="preserve"> bienes y</w:t>
      </w:r>
      <w:r w:rsidRPr="0066045B">
        <w:rPr>
          <w:rFonts w:ascii="Arial" w:hAnsi="Arial" w:cs="Arial"/>
          <w:lang w:val="es-CO"/>
        </w:rPr>
        <w:t xml:space="preserve"> servicios para </w:t>
      </w:r>
      <w:r w:rsidR="00803B5B">
        <w:rPr>
          <w:rFonts w:ascii="Arial" w:hAnsi="Arial" w:cs="Arial"/>
          <w:highlight w:val="cyan"/>
          <w:lang w:val="es-CO"/>
        </w:rPr>
        <w:fldChar w:fldCharType="begin">
          <w:ffData>
            <w:name w:val="Text5"/>
            <w:enabled/>
            <w:calcOnExit w:val="0"/>
            <w:textInput>
              <w:default w:val="[Insertar título de los bienes y servicios] "/>
            </w:textInput>
          </w:ffData>
        </w:fldChar>
      </w:r>
      <w:bookmarkStart w:id="5" w:name="Text5"/>
      <w:r w:rsidR="00803B5B">
        <w:rPr>
          <w:rFonts w:ascii="Arial" w:hAnsi="Arial" w:cs="Arial"/>
          <w:highlight w:val="cyan"/>
          <w:lang w:val="es-CO"/>
        </w:rPr>
        <w:instrText xml:space="preserve"> FORMTEXT </w:instrText>
      </w:r>
      <w:r w:rsidR="00803B5B">
        <w:rPr>
          <w:rFonts w:ascii="Arial" w:hAnsi="Arial" w:cs="Arial"/>
          <w:highlight w:val="cyan"/>
          <w:lang w:val="es-CO"/>
        </w:rPr>
      </w:r>
      <w:r w:rsidR="00803B5B">
        <w:rPr>
          <w:rFonts w:ascii="Arial" w:hAnsi="Arial" w:cs="Arial"/>
          <w:highlight w:val="cyan"/>
          <w:lang w:val="es-CO"/>
        </w:rPr>
        <w:fldChar w:fldCharType="separate"/>
      </w:r>
      <w:r w:rsidR="00803B5B">
        <w:rPr>
          <w:rFonts w:ascii="Arial" w:hAnsi="Arial" w:cs="Arial"/>
          <w:noProof/>
          <w:highlight w:val="cyan"/>
          <w:lang w:val="es-CO"/>
        </w:rPr>
        <w:t xml:space="preserve">[Insertar título de los bienes y servicios] </w:t>
      </w:r>
      <w:r w:rsidR="00803B5B">
        <w:rPr>
          <w:rFonts w:ascii="Arial" w:hAnsi="Arial" w:cs="Arial"/>
          <w:highlight w:val="cyan"/>
          <w:lang w:val="es-CO"/>
        </w:rPr>
        <w:fldChar w:fldCharType="end"/>
      </w:r>
      <w:bookmarkEnd w:id="5"/>
      <w:r w:rsidR="00517D51">
        <w:rPr>
          <w:rFonts w:ascii="Arial" w:hAnsi="Arial" w:cs="Arial"/>
          <w:lang w:val="es-CO"/>
        </w:rPr>
        <w:t>de conformidad con su</w:t>
      </w:r>
      <w:r w:rsidR="00517D51" w:rsidRPr="00517D51">
        <w:rPr>
          <w:rFonts w:ascii="Arial" w:hAnsi="Arial" w:cs="Arial"/>
          <w:b/>
          <w:bCs/>
          <w:lang w:val="es-CO"/>
        </w:rPr>
        <w:t xml:space="preserve"> Invitación a Licitar (LITB)</w:t>
      </w:r>
      <w:r w:rsidRPr="00517D51">
        <w:rPr>
          <w:rFonts w:ascii="Arial" w:hAnsi="Arial" w:cs="Arial"/>
          <w:b/>
          <w:bCs/>
          <w:lang w:val="es-CO"/>
        </w:rPr>
        <w:t xml:space="preserve"> No</w:t>
      </w:r>
      <w:r w:rsidRPr="0066045B">
        <w:rPr>
          <w:rFonts w:ascii="Arial" w:hAnsi="Arial" w:cs="Arial"/>
          <w:lang w:val="es-CO"/>
        </w:rPr>
        <w:t xml:space="preserve">.  </w:t>
      </w:r>
      <w:r w:rsidR="00517D51">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sidR="00517D51">
        <w:rPr>
          <w:rFonts w:ascii="Arial" w:hAnsi="Arial" w:cs="Arial"/>
          <w:bCs/>
          <w:highlight w:val="cyan"/>
          <w:lang w:val="es-CO"/>
        </w:rPr>
        <w:instrText xml:space="preserve"> FORMTEXT </w:instrText>
      </w:r>
      <w:r w:rsidR="00517D51">
        <w:rPr>
          <w:rFonts w:ascii="Arial" w:hAnsi="Arial" w:cs="Arial"/>
          <w:bCs/>
          <w:highlight w:val="cyan"/>
          <w:lang w:val="es-CO"/>
        </w:rPr>
      </w:r>
      <w:r w:rsidR="00517D51">
        <w:rPr>
          <w:rFonts w:ascii="Arial" w:hAnsi="Arial" w:cs="Arial"/>
          <w:bCs/>
          <w:highlight w:val="cyan"/>
          <w:lang w:val="es-CO"/>
        </w:rPr>
        <w:fldChar w:fldCharType="separate"/>
      </w:r>
      <w:r w:rsidR="00517D51">
        <w:rPr>
          <w:rFonts w:ascii="Arial" w:hAnsi="Arial" w:cs="Arial"/>
          <w:bCs/>
          <w:noProof/>
          <w:highlight w:val="cyan"/>
          <w:lang w:val="es-CO"/>
        </w:rPr>
        <w:t>[Insertar número de referencia de LITB]</w:t>
      </w:r>
      <w:r w:rsidR="00517D51">
        <w:rPr>
          <w:rFonts w:ascii="Arial" w:hAnsi="Arial" w:cs="Arial"/>
          <w:bCs/>
          <w:highlight w:val="cyan"/>
          <w:lang w:val="es-CO"/>
        </w:rPr>
        <w:fldChar w:fldCharType="end"/>
      </w:r>
      <w:r w:rsidRPr="0066045B">
        <w:rPr>
          <w:rFonts w:ascii="Arial" w:hAnsi="Arial" w:cs="Arial"/>
          <w:lang w:val="es-CO"/>
        </w:rPr>
        <w:t xml:space="preserve"> y nuestra </w:t>
      </w:r>
      <w:r w:rsidR="00517D51">
        <w:rPr>
          <w:rFonts w:ascii="Arial" w:hAnsi="Arial" w:cs="Arial"/>
          <w:lang w:val="es-CO"/>
        </w:rPr>
        <w:t>Oferta</w:t>
      </w:r>
      <w:r w:rsidRPr="0066045B">
        <w:rPr>
          <w:rFonts w:ascii="Arial" w:hAnsi="Arial" w:cs="Arial"/>
          <w:lang w:val="es-CO"/>
        </w:rPr>
        <w:t xml:space="preserve">.  Presentamos nuestra </w:t>
      </w:r>
      <w:r w:rsidR="008116B6">
        <w:rPr>
          <w:rFonts w:ascii="Arial" w:hAnsi="Arial" w:cs="Arial"/>
          <w:lang w:val="es-CO"/>
        </w:rPr>
        <w:t>Oferta</w:t>
      </w:r>
      <w:r w:rsidRPr="0066045B">
        <w:rPr>
          <w:rFonts w:ascii="Arial" w:hAnsi="Arial" w:cs="Arial"/>
          <w:lang w:val="es-CO"/>
        </w:rPr>
        <w:t xml:space="preserve"> por medio de este documento, que incluye </w:t>
      </w:r>
      <w:r w:rsidR="008116B6">
        <w:rPr>
          <w:rFonts w:ascii="Arial" w:hAnsi="Arial" w:cs="Arial"/>
          <w:lang w:val="es-CO"/>
        </w:rPr>
        <w:t xml:space="preserve">la Oferta </w:t>
      </w:r>
      <w:r w:rsidRPr="0066045B">
        <w:rPr>
          <w:rFonts w:ascii="Arial" w:hAnsi="Arial" w:cs="Arial"/>
          <w:lang w:val="es-CO"/>
        </w:rPr>
        <w:t xml:space="preserve">Técnica y </w:t>
      </w:r>
      <w:r w:rsidR="008116B6">
        <w:rPr>
          <w:rFonts w:ascii="Arial" w:hAnsi="Arial" w:cs="Arial"/>
          <w:lang w:val="es-CO"/>
        </w:rPr>
        <w:t>la</w:t>
      </w:r>
      <w:r w:rsidRPr="0066045B">
        <w:rPr>
          <w:rFonts w:ascii="Arial" w:hAnsi="Arial" w:cs="Arial"/>
          <w:lang w:val="es-CO"/>
        </w:rPr>
        <w:t xml:space="preserve"> </w:t>
      </w:r>
      <w:r w:rsidR="008116B6">
        <w:rPr>
          <w:rFonts w:ascii="Arial" w:hAnsi="Arial" w:cs="Arial"/>
          <w:lang w:val="es-CO"/>
        </w:rPr>
        <w:t>Of</w:t>
      </w:r>
      <w:r w:rsidR="00D62F2E">
        <w:rPr>
          <w:rFonts w:ascii="Arial" w:hAnsi="Arial" w:cs="Arial"/>
          <w:lang w:val="es-CO"/>
        </w:rPr>
        <w:t>erta</w:t>
      </w:r>
      <w:r w:rsidRPr="0066045B">
        <w:rPr>
          <w:rFonts w:ascii="Arial" w:hAnsi="Arial" w:cs="Arial"/>
          <w:lang w:val="es-CO"/>
        </w:rPr>
        <w:t xml:space="preserve"> Financiera</w:t>
      </w:r>
      <w:r w:rsidR="00D62F2E">
        <w:rPr>
          <w:rFonts w:ascii="Arial" w:hAnsi="Arial" w:cs="Arial"/>
          <w:lang w:val="es-CO"/>
        </w:rPr>
        <w:t>.</w:t>
      </w:r>
    </w:p>
    <w:p w14:paraId="2B12D978" w14:textId="77777777" w:rsidR="0019374B" w:rsidRPr="0066045B" w:rsidRDefault="0019374B" w:rsidP="0019374B">
      <w:pPr>
        <w:spacing w:before="120" w:after="120"/>
        <w:jc w:val="both"/>
        <w:rPr>
          <w:rFonts w:ascii="Arial" w:hAnsi="Arial" w:cs="Arial"/>
          <w:lang w:val="es-CO"/>
        </w:rPr>
      </w:pPr>
      <w:r w:rsidRPr="0066045B">
        <w:rPr>
          <w:rFonts w:ascii="Arial" w:hAnsi="Arial" w:cs="Arial"/>
          <w:lang w:val="es-CO"/>
        </w:rPr>
        <w:t>Por la presente declaramos que nuestra firma, sus filiales o subsidiarias o empleados, incluidos los miembros de una Asociación en Participación/Consorcio/Asociación o subcontratistas o proveedores para cualquier parte del contrato:</w:t>
      </w:r>
    </w:p>
    <w:p w14:paraId="2B5D7156" w14:textId="77777777" w:rsidR="00281152" w:rsidRPr="0066045B" w:rsidRDefault="00281152" w:rsidP="00281152">
      <w:pPr>
        <w:pStyle w:val="ListParagraph"/>
        <w:numPr>
          <w:ilvl w:val="0"/>
          <w:numId w:val="43"/>
        </w:numPr>
        <w:rPr>
          <w:rFonts w:ascii="Arial" w:hAnsi="Arial" w:cs="Arial"/>
          <w:lang w:val="es-CO"/>
        </w:rPr>
      </w:pPr>
      <w:r w:rsidRPr="0066045B">
        <w:rPr>
          <w:rFonts w:ascii="Arial" w:hAnsi="Arial" w:cs="Arial"/>
          <w:lang w:val="es-CO"/>
        </w:rPr>
        <w:t xml:space="preserve">Hemos examinado y no formulamos objeción alguna en cuanto a los documentos que conforman la presente </w:t>
      </w:r>
      <w:r w:rsidRPr="00D62F2E">
        <w:rPr>
          <w:rFonts w:ascii="Arial" w:hAnsi="Arial" w:cs="Arial"/>
          <w:b/>
          <w:bCs/>
          <w:lang w:val="es-CO"/>
        </w:rPr>
        <w:t>LITB</w:t>
      </w:r>
      <w:r w:rsidRPr="0066045B">
        <w:rPr>
          <w:rFonts w:ascii="Arial" w:hAnsi="Arial" w:cs="Arial"/>
          <w:lang w:val="es-CO"/>
        </w:rPr>
        <w:t xml:space="preserve">, incluidas las enmiendas núm.: </w:t>
      </w:r>
      <w:r w:rsidRPr="0066045B">
        <w:rPr>
          <w:rFonts w:ascii="Arial" w:hAnsi="Arial" w:cs="Arial"/>
          <w:highlight w:val="cyan"/>
          <w:lang w:val="es-CO"/>
        </w:rPr>
        <w:t>[inserte el número y fecha de emisión de cada enmienda]</w:t>
      </w:r>
      <w:r w:rsidRPr="0066045B">
        <w:rPr>
          <w:rFonts w:ascii="Arial" w:hAnsi="Arial" w:cs="Arial"/>
          <w:lang w:val="es-CO"/>
        </w:rPr>
        <w:t xml:space="preserve">; </w:t>
      </w:r>
    </w:p>
    <w:p w14:paraId="5FB15486" w14:textId="7FCE2304" w:rsidR="005C0C91" w:rsidRPr="0066045B" w:rsidRDefault="0019374B" w:rsidP="00B038D0">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lang w:val="es-CO"/>
        </w:rPr>
        <w:t>no están sujetos a la prohibición de adquisiciones por parte de las Naciones Unidas, incluidas, entre otras, las prohibiciones derivadas del Compendio de Listas de Sanciones del Consejo de Seguridad de las Naciones Unidas;</w:t>
      </w:r>
      <w:r w:rsidR="00787172" w:rsidRPr="0066045B">
        <w:rPr>
          <w:rFonts w:ascii="Arial" w:hAnsi="Arial" w:cs="Arial"/>
          <w:iCs/>
          <w:lang w:val="es-CO"/>
        </w:rPr>
        <w:t xml:space="preserve"> </w:t>
      </w:r>
    </w:p>
    <w:p w14:paraId="288C1D0E" w14:textId="70924D1D"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han sido suspendidos ni sancionados, no se les ha negado el acceso, ni han sido considerados inadmisibles por ninguna organización de la ONU, el Banco Mundial o cualquier otra organización internacional; </w:t>
      </w:r>
      <w:r w:rsidR="00113EA8" w:rsidRPr="0066045B">
        <w:rPr>
          <w:rFonts w:ascii="Arial" w:hAnsi="Arial" w:cs="Arial"/>
          <w:iCs/>
          <w:lang w:val="es-CO"/>
        </w:rPr>
        <w:t xml:space="preserve">de conformidad con lo establecido en las Instrucciones para los Oferente, artículo 4, Elegibilidad de la PARTE II - PROCESO DE PRESENTACIÓN DE LA </w:t>
      </w:r>
      <w:r w:rsidR="00E75B44">
        <w:rPr>
          <w:rFonts w:ascii="Arial" w:hAnsi="Arial" w:cs="Arial"/>
          <w:iCs/>
          <w:lang w:val="es-CO"/>
        </w:rPr>
        <w:t>OFERTA</w:t>
      </w:r>
      <w:r w:rsidR="00113EA8" w:rsidRPr="0066045B">
        <w:rPr>
          <w:rFonts w:ascii="Arial" w:hAnsi="Arial" w:cs="Arial"/>
          <w:iCs/>
          <w:lang w:val="es-CO"/>
        </w:rPr>
        <w:t xml:space="preserve"> de la presente L</w:t>
      </w:r>
      <w:r w:rsidR="00D36726">
        <w:rPr>
          <w:rFonts w:ascii="Arial" w:hAnsi="Arial" w:cs="Arial"/>
          <w:iCs/>
          <w:lang w:val="es-CO"/>
        </w:rPr>
        <w:t>ITB</w:t>
      </w:r>
      <w:r w:rsidR="00113EA8" w:rsidRPr="0066045B">
        <w:rPr>
          <w:rFonts w:ascii="Arial" w:hAnsi="Arial" w:cs="Arial"/>
          <w:iCs/>
          <w:lang w:val="es-CO"/>
        </w:rPr>
        <w:t>;</w:t>
      </w:r>
    </w:p>
    <w:p w14:paraId="2243660C" w14:textId="5E62F500"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tienen conflicto de intereses de acuerdo con la </w:t>
      </w:r>
      <w:r w:rsidR="00876482" w:rsidRPr="0066045B">
        <w:rPr>
          <w:rFonts w:ascii="Arial" w:hAnsi="Arial" w:cs="Arial"/>
          <w:lang w:val="es-CO"/>
        </w:rPr>
        <w:t>PARTE V</w:t>
      </w:r>
      <w:r w:rsidRPr="0066045B">
        <w:rPr>
          <w:rFonts w:ascii="Arial" w:hAnsi="Arial" w:cs="Arial"/>
          <w:lang w:val="es-CO"/>
        </w:rPr>
        <w:t xml:space="preserve"> de la </w:t>
      </w:r>
      <w:r w:rsidR="006E2826" w:rsidRPr="0066045B">
        <w:rPr>
          <w:rFonts w:ascii="Arial" w:hAnsi="Arial" w:cs="Arial"/>
          <w:lang w:val="es-CO"/>
        </w:rPr>
        <w:t>L</w:t>
      </w:r>
      <w:r w:rsidR="003D491E">
        <w:rPr>
          <w:rFonts w:ascii="Arial" w:hAnsi="Arial" w:cs="Arial"/>
          <w:lang w:val="es-CO"/>
        </w:rPr>
        <w:t>ITB</w:t>
      </w:r>
      <w:r w:rsidRPr="0066045B">
        <w:rPr>
          <w:rFonts w:ascii="Arial" w:hAnsi="Arial" w:cs="Arial"/>
          <w:lang w:val="es-CO"/>
        </w:rPr>
        <w:t>;</w:t>
      </w:r>
    </w:p>
    <w:p w14:paraId="0EAEAA89" w14:textId="77777777"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emplean ni tienen previsto emplear a ninguna persona que sea o haya sido miembro del personal de la ONU en el último año, si dicho miembro del personal de la ONU tiene o tuvo relaciones profesionales previas con nuestra firma en calidad de miembro del personal de la ONU en los últimos tres años de servicio con la ONU (de acuerdo con las restricciones </w:t>
      </w:r>
      <w:proofErr w:type="spellStart"/>
      <w:r w:rsidRPr="0066045B">
        <w:rPr>
          <w:rFonts w:ascii="Arial" w:hAnsi="Arial" w:cs="Arial"/>
          <w:lang w:val="es-CO"/>
        </w:rPr>
        <w:t>post-empleo</w:t>
      </w:r>
      <w:proofErr w:type="spellEnd"/>
      <w:r w:rsidRPr="0066045B">
        <w:rPr>
          <w:rFonts w:ascii="Arial" w:hAnsi="Arial" w:cs="Arial"/>
          <w:lang w:val="es-CO"/>
        </w:rPr>
        <w:t xml:space="preserve"> de la ONU publicadas en ST/SGB/2006/15);</w:t>
      </w:r>
    </w:p>
    <w:p w14:paraId="5DD10AE1" w14:textId="77777777"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se han declarado en quiebra ni están involucrados en alguna quiebra o procedimiento de administración judicial, y no tienen sentencia judicial o acción legal pendiente que pudiera poner en peligro sus operaciones en el futuro previsible; </w:t>
      </w:r>
    </w:p>
    <w:p w14:paraId="379B5406" w14:textId="77777777" w:rsidR="0019374B" w:rsidRPr="0066045B" w:rsidRDefault="0019374B" w:rsidP="0019374B">
      <w:pPr>
        <w:pStyle w:val="ListParagraph"/>
        <w:numPr>
          <w:ilvl w:val="0"/>
          <w:numId w:val="43"/>
        </w:numPr>
        <w:autoSpaceDE w:val="0"/>
        <w:autoSpaceDN w:val="0"/>
        <w:adjustRightInd w:val="0"/>
        <w:spacing w:before="120" w:after="120"/>
        <w:jc w:val="both"/>
        <w:rPr>
          <w:rStyle w:val="Emphasis"/>
          <w:rFonts w:ascii="Arial" w:hAnsi="Arial" w:cs="Arial"/>
          <w:i w:val="0"/>
          <w:lang w:val="es-CO"/>
        </w:rPr>
      </w:pPr>
      <w:r w:rsidRPr="0066045B">
        <w:rPr>
          <w:rFonts w:ascii="Arial" w:hAnsi="Arial" w:cs="Arial"/>
          <w:lang w:val="es-CO"/>
        </w:rPr>
        <w:t xml:space="preserve">no están involucrados en prácticas prohibidas, incluidas, entre otras, corrupción, fraude, coacción, colusión, obstrucción o cualquier otra práctica no ética, con la ONU o cualquier otra parte, ni realizan negocios de manera tal que puedan ocasionar riesgos financieros u operativos, en la reputación o de otra índole para la ONU; y </w:t>
      </w:r>
      <w:r w:rsidRPr="0066045B">
        <w:rPr>
          <w:rStyle w:val="Emphasis"/>
          <w:rFonts w:ascii="Arial" w:hAnsi="Arial" w:cs="Arial"/>
          <w:lang w:val="es-CO"/>
        </w:rPr>
        <w:t>aceptan los principios del Código de Conducta de Proveedores de las Naciones Unidas y adhieren a los principios del Pacto Mundial de las Naciones Unidas.</w:t>
      </w:r>
    </w:p>
    <w:p w14:paraId="15AB5CDE" w14:textId="21B8060A"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Nuestra empresa confirma que el Oferente y los subcontratistas no se han involucrado ni implicado de manera alguna, directa o indirectamente, en la preparación de los diseños, términos de referencia y/o todo otro documento usado como parte de esta L</w:t>
      </w:r>
      <w:r w:rsidR="008F6F25">
        <w:rPr>
          <w:rFonts w:ascii="Arial" w:hAnsi="Arial" w:cs="Arial"/>
          <w:iCs/>
          <w:lang w:val="es-CO"/>
        </w:rPr>
        <w:t>ITB</w:t>
      </w:r>
      <w:r w:rsidRPr="0066045B">
        <w:rPr>
          <w:rFonts w:ascii="Arial" w:hAnsi="Arial" w:cs="Arial"/>
          <w:iCs/>
          <w:lang w:val="es-CO"/>
        </w:rPr>
        <w:t>;</w:t>
      </w:r>
    </w:p>
    <w:p w14:paraId="7B8FA8D1" w14:textId="41A7F18F"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No hemos ofrecido ni ofreceremos comisiones, regalos y/o favores similares a cambio de la presente L</w:t>
      </w:r>
      <w:r w:rsidR="00340C0D">
        <w:rPr>
          <w:rFonts w:ascii="Arial" w:hAnsi="Arial" w:cs="Arial"/>
          <w:iCs/>
          <w:lang w:val="es-CO"/>
        </w:rPr>
        <w:t>ITB</w:t>
      </w:r>
      <w:r w:rsidRPr="0066045B">
        <w:rPr>
          <w:rFonts w:ascii="Arial" w:hAnsi="Arial" w:cs="Arial"/>
          <w:iCs/>
          <w:lang w:val="es-CO"/>
        </w:rPr>
        <w:t xml:space="preserve"> , ni participaremos en este tipo de actividades durante la ejecución del contrato adjudicado; </w:t>
      </w:r>
    </w:p>
    <w:p w14:paraId="514C41C7" w14:textId="3A65F88F" w:rsidR="00A76AE8" w:rsidRPr="00AB6516" w:rsidRDefault="00A76AE8" w:rsidP="00A76AE8">
      <w:pPr>
        <w:pStyle w:val="ListParagraph"/>
        <w:numPr>
          <w:ilvl w:val="0"/>
          <w:numId w:val="43"/>
        </w:numPr>
        <w:autoSpaceDE w:val="0"/>
        <w:autoSpaceDN w:val="0"/>
        <w:adjustRightInd w:val="0"/>
        <w:spacing w:before="120" w:after="120"/>
        <w:jc w:val="both"/>
        <w:rPr>
          <w:rStyle w:val="Emphasis"/>
          <w:rFonts w:ascii="Arial" w:hAnsi="Arial" w:cs="Arial"/>
          <w:i w:val="0"/>
          <w:lang w:val="es-CO"/>
        </w:rPr>
      </w:pPr>
      <w:r w:rsidRPr="0066045B">
        <w:rPr>
          <w:rFonts w:ascii="Arial" w:hAnsi="Arial" w:cs="Arial"/>
          <w:iCs/>
          <w:lang w:val="es-CO"/>
        </w:rPr>
        <w:t>Acepta</w:t>
      </w:r>
      <w:r w:rsidR="00D72E62" w:rsidRPr="0066045B">
        <w:rPr>
          <w:rFonts w:ascii="Arial" w:hAnsi="Arial" w:cs="Arial"/>
          <w:iCs/>
          <w:lang w:val="es-CO"/>
        </w:rPr>
        <w:t>n</w:t>
      </w:r>
      <w:r w:rsidRPr="0066045B">
        <w:rPr>
          <w:rFonts w:ascii="Arial" w:hAnsi="Arial" w:cs="Arial"/>
          <w:iCs/>
          <w:lang w:val="es-CO"/>
        </w:rPr>
        <w:t xml:space="preserve"> en su totalidad los </w:t>
      </w:r>
      <w:r w:rsidRPr="00340C0D">
        <w:rPr>
          <w:rFonts w:ascii="Arial" w:hAnsi="Arial" w:cs="Arial"/>
          <w:b/>
          <w:bCs/>
          <w:iCs/>
          <w:lang w:val="es-CO"/>
        </w:rPr>
        <w:t>Términos y Condiciones Generales de Contratación (Bienes)</w:t>
      </w:r>
      <w:r w:rsidRPr="0066045B">
        <w:rPr>
          <w:rFonts w:ascii="Arial" w:hAnsi="Arial" w:cs="Arial"/>
          <w:iCs/>
          <w:lang w:val="es-CO"/>
        </w:rPr>
        <w:t xml:space="preserve"> </w:t>
      </w:r>
      <w:r w:rsidR="00F72FE4" w:rsidRPr="0066045B">
        <w:rPr>
          <w:rFonts w:ascii="Arial" w:hAnsi="Arial" w:cs="Arial"/>
          <w:iCs/>
          <w:lang w:val="es-CO"/>
        </w:rPr>
        <w:t xml:space="preserve">aplicables al contrato de </w:t>
      </w:r>
      <w:r w:rsidRPr="0066045B">
        <w:rPr>
          <w:rFonts w:ascii="Arial" w:hAnsi="Arial" w:cs="Arial"/>
          <w:iCs/>
          <w:lang w:val="es-CO"/>
        </w:rPr>
        <w:t xml:space="preserve"> UNICEF</w:t>
      </w:r>
      <w:r w:rsidR="00F72FE4" w:rsidRPr="0066045B">
        <w:rPr>
          <w:rFonts w:ascii="Arial" w:hAnsi="Arial" w:cs="Arial"/>
          <w:iCs/>
          <w:lang w:val="es-CO"/>
        </w:rPr>
        <w:t>,</w:t>
      </w:r>
      <w:r w:rsidR="00D72E62" w:rsidRPr="0066045B">
        <w:rPr>
          <w:rFonts w:ascii="Arial" w:hAnsi="Arial" w:cs="Arial"/>
          <w:iCs/>
          <w:lang w:val="es-CO"/>
        </w:rPr>
        <w:t xml:space="preserve"> </w:t>
      </w:r>
      <w:r w:rsidR="00D72E62" w:rsidRPr="0066045B">
        <w:rPr>
          <w:rStyle w:val="Emphasis"/>
          <w:rFonts w:ascii="Arial" w:hAnsi="Arial" w:cs="Arial"/>
          <w:lang w:val="es-CO"/>
        </w:rPr>
        <w:t>en caso de adjudicación.</w:t>
      </w:r>
    </w:p>
    <w:p w14:paraId="74FD48C8" w14:textId="77777777" w:rsidR="00AB6516" w:rsidRPr="0066045B" w:rsidRDefault="00AB6516" w:rsidP="00AB6516">
      <w:pPr>
        <w:pStyle w:val="ListParagraph"/>
        <w:autoSpaceDE w:val="0"/>
        <w:autoSpaceDN w:val="0"/>
        <w:adjustRightInd w:val="0"/>
        <w:spacing w:before="120" w:after="120"/>
        <w:jc w:val="both"/>
        <w:rPr>
          <w:rFonts w:ascii="Arial" w:hAnsi="Arial" w:cs="Arial"/>
          <w:iCs/>
          <w:lang w:val="es-CO"/>
        </w:rPr>
      </w:pPr>
    </w:p>
    <w:p w14:paraId="78496ABB" w14:textId="79A88B54"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lastRenderedPageBreak/>
        <w:t xml:space="preserve">Declaramos que toda la información y las afirmaciones realizadas en esta </w:t>
      </w:r>
      <w:r w:rsidR="0041598E">
        <w:rPr>
          <w:rStyle w:val="Emphasis"/>
          <w:rFonts w:ascii="Arial" w:hAnsi="Arial" w:cs="Arial"/>
          <w:lang w:val="es-CO"/>
        </w:rPr>
        <w:t>Oferta</w:t>
      </w:r>
      <w:r w:rsidRPr="0066045B">
        <w:rPr>
          <w:rStyle w:val="Emphasis"/>
          <w:rFonts w:ascii="Arial" w:hAnsi="Arial" w:cs="Arial"/>
          <w:lang w:val="es-CO"/>
        </w:rPr>
        <w:t xml:space="preserve"> son verdaderas y aceptamos que cualquier interpretación o representación errónea contenida en ella pueda conducir a nuestra descalificación </w:t>
      </w:r>
      <w:r w:rsidR="0041598E">
        <w:rPr>
          <w:rStyle w:val="Emphasis"/>
          <w:rFonts w:ascii="Arial" w:hAnsi="Arial" w:cs="Arial"/>
          <w:lang w:val="es-CO"/>
        </w:rPr>
        <w:t>y/</w:t>
      </w:r>
      <w:r w:rsidRPr="0066045B">
        <w:rPr>
          <w:rStyle w:val="Emphasis"/>
          <w:rFonts w:ascii="Arial" w:hAnsi="Arial" w:cs="Arial"/>
          <w:lang w:val="es-CO"/>
        </w:rPr>
        <w:t xml:space="preserve">o sanción por parte del </w:t>
      </w:r>
      <w:r w:rsidR="00770F04">
        <w:rPr>
          <w:rStyle w:val="Emphasis"/>
          <w:rFonts w:ascii="Arial" w:hAnsi="Arial" w:cs="Arial"/>
          <w:lang w:val="es-CO"/>
        </w:rPr>
        <w:t>UNICEF</w:t>
      </w:r>
      <w:r w:rsidRPr="0066045B">
        <w:rPr>
          <w:rStyle w:val="Emphasis"/>
          <w:rFonts w:ascii="Arial" w:hAnsi="Arial" w:cs="Arial"/>
          <w:lang w:val="es-CO"/>
        </w:rPr>
        <w:t xml:space="preserve">. </w:t>
      </w:r>
    </w:p>
    <w:p w14:paraId="3390854A" w14:textId="525A2CF4"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Ofrecemos prestar </w:t>
      </w:r>
      <w:r w:rsidR="00AB6516">
        <w:rPr>
          <w:rStyle w:val="Emphasis"/>
          <w:rFonts w:ascii="Arial" w:hAnsi="Arial" w:cs="Arial"/>
          <w:lang w:val="es-CO"/>
        </w:rPr>
        <w:t xml:space="preserve">los </w:t>
      </w:r>
      <w:r w:rsidR="0041598E">
        <w:rPr>
          <w:rStyle w:val="Emphasis"/>
          <w:rFonts w:ascii="Arial" w:hAnsi="Arial" w:cs="Arial"/>
          <w:lang w:val="es-CO"/>
        </w:rPr>
        <w:t>bienes y servicios relacionados</w:t>
      </w:r>
      <w:r w:rsidRPr="0066045B">
        <w:rPr>
          <w:rStyle w:val="Emphasis"/>
          <w:rFonts w:ascii="Arial" w:hAnsi="Arial" w:cs="Arial"/>
          <w:lang w:val="es-CO"/>
        </w:rPr>
        <w:t xml:space="preserve"> de conformidad con los documentos de </w:t>
      </w:r>
      <w:r w:rsidR="00AB6516">
        <w:rPr>
          <w:rStyle w:val="Emphasis"/>
          <w:rFonts w:ascii="Arial" w:hAnsi="Arial" w:cs="Arial"/>
          <w:lang w:val="es-CO"/>
        </w:rPr>
        <w:t>Licitación</w:t>
      </w:r>
      <w:r w:rsidRPr="0066045B">
        <w:rPr>
          <w:rStyle w:val="Emphasis"/>
          <w:rFonts w:ascii="Arial" w:hAnsi="Arial" w:cs="Arial"/>
          <w:lang w:val="es-CO"/>
        </w:rPr>
        <w:t>, incluidas las Condiciones Generales de</w:t>
      </w:r>
      <w:r w:rsidR="008303FB">
        <w:rPr>
          <w:rStyle w:val="Emphasis"/>
          <w:rFonts w:ascii="Arial" w:hAnsi="Arial" w:cs="Arial"/>
          <w:lang w:val="es-CO"/>
        </w:rPr>
        <w:t xml:space="preserve"> la Orden de Compra</w:t>
      </w:r>
      <w:r w:rsidRPr="0066045B">
        <w:rPr>
          <w:rStyle w:val="Emphasis"/>
          <w:rFonts w:ascii="Arial" w:hAnsi="Arial" w:cs="Arial"/>
          <w:lang w:val="es-CO"/>
        </w:rPr>
        <w:t xml:space="preserve"> del </w:t>
      </w:r>
      <w:r w:rsidR="003C7616" w:rsidRPr="0066045B">
        <w:rPr>
          <w:rStyle w:val="Emphasis"/>
          <w:rFonts w:ascii="Arial" w:hAnsi="Arial" w:cs="Arial"/>
          <w:lang w:val="es-CO"/>
        </w:rPr>
        <w:t>UNICEF</w:t>
      </w:r>
      <w:r w:rsidRPr="0066045B">
        <w:rPr>
          <w:rStyle w:val="Emphasis"/>
          <w:rFonts w:ascii="Arial" w:hAnsi="Arial" w:cs="Arial"/>
          <w:lang w:val="es-CO"/>
        </w:rPr>
        <w:t>, y de conformidad co</w:t>
      </w:r>
      <w:r w:rsidR="001B0ACD">
        <w:rPr>
          <w:rStyle w:val="Emphasis"/>
          <w:rFonts w:ascii="Arial" w:hAnsi="Arial" w:cs="Arial"/>
          <w:lang w:val="es-CO"/>
        </w:rPr>
        <w:t xml:space="preserve">n las Especificaciones </w:t>
      </w:r>
      <w:r w:rsidR="00C0177B">
        <w:rPr>
          <w:rStyle w:val="Emphasis"/>
          <w:rFonts w:ascii="Arial" w:hAnsi="Arial" w:cs="Arial"/>
          <w:lang w:val="es-CO"/>
        </w:rPr>
        <w:t>Técnicas</w:t>
      </w:r>
      <w:r w:rsidRPr="0066045B">
        <w:rPr>
          <w:rStyle w:val="Emphasis"/>
          <w:rFonts w:ascii="Arial" w:hAnsi="Arial" w:cs="Arial"/>
          <w:lang w:val="es-CO"/>
        </w:rPr>
        <w:t>.</w:t>
      </w:r>
    </w:p>
    <w:p w14:paraId="76195980" w14:textId="7F652801" w:rsidR="00901BD6" w:rsidRPr="0066045B" w:rsidRDefault="00901BD6" w:rsidP="0019374B">
      <w:pPr>
        <w:spacing w:before="120" w:after="120"/>
        <w:jc w:val="both"/>
        <w:rPr>
          <w:rStyle w:val="Emphasis"/>
          <w:rFonts w:ascii="Arial" w:hAnsi="Arial" w:cs="Arial"/>
          <w:lang w:val="es-CO"/>
        </w:rPr>
      </w:pPr>
      <w:r w:rsidRPr="0066045B">
        <w:rPr>
          <w:rStyle w:val="Emphasis"/>
          <w:rFonts w:ascii="Arial" w:hAnsi="Arial" w:cs="Arial"/>
          <w:lang w:val="es-CO"/>
        </w:rPr>
        <w:t xml:space="preserve">Nuestra oferta que incluye la oferta técnica y la oferta </w:t>
      </w:r>
      <w:r w:rsidR="00C0177B">
        <w:rPr>
          <w:rStyle w:val="Emphasis"/>
          <w:rFonts w:ascii="Arial" w:hAnsi="Arial" w:cs="Arial"/>
          <w:lang w:val="es-CO"/>
        </w:rPr>
        <w:t>financiera</w:t>
      </w:r>
      <w:r w:rsidRPr="0066045B">
        <w:rPr>
          <w:rStyle w:val="Emphasis"/>
          <w:rFonts w:ascii="Arial" w:hAnsi="Arial" w:cs="Arial"/>
          <w:lang w:val="es-CO"/>
        </w:rPr>
        <w:t xml:space="preserve"> será válida por un periodo de </w:t>
      </w:r>
      <w:r w:rsidRPr="0066045B">
        <w:rPr>
          <w:rStyle w:val="Emphasis"/>
          <w:rFonts w:ascii="Arial" w:hAnsi="Arial" w:cs="Arial"/>
          <w:highlight w:val="cyan"/>
          <w:lang w:val="es-CO"/>
        </w:rPr>
        <w:t xml:space="preserve">[inserte un número de días, que no podrá ser inferior al número especificado en la PARTE II - PROCESO DE PRESENTACIÓN DE LA </w:t>
      </w:r>
      <w:r w:rsidR="001B0ACD">
        <w:rPr>
          <w:rStyle w:val="Emphasis"/>
          <w:rFonts w:ascii="Arial" w:hAnsi="Arial" w:cs="Arial"/>
          <w:highlight w:val="cyan"/>
          <w:lang w:val="es-CO"/>
        </w:rPr>
        <w:t>OFERTA</w:t>
      </w:r>
      <w:r w:rsidRPr="0066045B">
        <w:rPr>
          <w:rStyle w:val="Emphasis"/>
          <w:rFonts w:ascii="Arial" w:hAnsi="Arial" w:cs="Arial"/>
          <w:highlight w:val="cyan"/>
          <w:lang w:val="es-CO"/>
        </w:rPr>
        <w:t xml:space="preserve"> 3.1 Período de validez]</w:t>
      </w:r>
      <w:r w:rsidRPr="0066045B">
        <w:rPr>
          <w:rStyle w:val="Emphasis"/>
          <w:rFonts w:ascii="Arial" w:hAnsi="Arial" w:cs="Arial"/>
          <w:lang w:val="es-CO"/>
        </w:rPr>
        <w:t xml:space="preserve"> días, a partir de la fecha límite para la presentación de</w:t>
      </w:r>
      <w:r w:rsidR="002B43DC" w:rsidRPr="0066045B">
        <w:rPr>
          <w:rStyle w:val="Emphasis"/>
          <w:rFonts w:ascii="Arial" w:hAnsi="Arial" w:cs="Arial"/>
          <w:lang w:val="es-CO"/>
        </w:rPr>
        <w:t xml:space="preserve"> </w:t>
      </w:r>
      <w:r w:rsidR="00E75B44">
        <w:rPr>
          <w:rStyle w:val="Emphasis"/>
          <w:rFonts w:ascii="Arial" w:hAnsi="Arial" w:cs="Arial"/>
          <w:lang w:val="es-CO"/>
        </w:rPr>
        <w:t>Oferta</w:t>
      </w:r>
      <w:r w:rsidR="002B43DC" w:rsidRPr="0066045B">
        <w:rPr>
          <w:rStyle w:val="Emphasis"/>
          <w:rFonts w:ascii="Arial" w:hAnsi="Arial" w:cs="Arial"/>
          <w:lang w:val="es-CO"/>
        </w:rPr>
        <w:t>s</w:t>
      </w:r>
      <w:r w:rsidRPr="0066045B">
        <w:rPr>
          <w:rStyle w:val="Emphasis"/>
          <w:rFonts w:ascii="Arial" w:hAnsi="Arial" w:cs="Arial"/>
          <w:lang w:val="es-CO"/>
        </w:rPr>
        <w:t xml:space="preserve"> indicada en la presente L</w:t>
      </w:r>
      <w:r w:rsidR="00D36726">
        <w:rPr>
          <w:rStyle w:val="Emphasis"/>
          <w:rFonts w:ascii="Arial" w:hAnsi="Arial" w:cs="Arial"/>
          <w:lang w:val="es-CO"/>
        </w:rPr>
        <w:t>ITB</w:t>
      </w:r>
      <w:r w:rsidRPr="0066045B">
        <w:rPr>
          <w:rStyle w:val="Emphasis"/>
          <w:rFonts w:ascii="Arial" w:hAnsi="Arial" w:cs="Arial"/>
          <w:lang w:val="es-CO"/>
        </w:rPr>
        <w:t>, tendrá carácter vinculante para nosotros, y podrá ser aceptada en todo momento anterior a la expiración de este periodo;</w:t>
      </w:r>
    </w:p>
    <w:p w14:paraId="697D6F61" w14:textId="15A89F3F" w:rsidR="0019374B" w:rsidRPr="0066045B" w:rsidRDefault="0019374B" w:rsidP="0019374B">
      <w:pPr>
        <w:spacing w:before="120" w:after="120"/>
        <w:jc w:val="both"/>
        <w:rPr>
          <w:rFonts w:ascii="Arial" w:hAnsi="Arial" w:cs="Arial"/>
          <w:lang w:val="es-CO"/>
        </w:rPr>
      </w:pPr>
      <w:r w:rsidRPr="0066045B">
        <w:rPr>
          <w:rFonts w:ascii="Arial" w:hAnsi="Arial" w:cs="Arial"/>
          <w:lang w:val="es-CO"/>
        </w:rPr>
        <w:t>Entendemos y reconocemos que no existe obligación por</w:t>
      </w:r>
      <w:r w:rsidR="00787172" w:rsidRPr="0066045B">
        <w:rPr>
          <w:rFonts w:ascii="Arial" w:hAnsi="Arial" w:cs="Arial"/>
          <w:lang w:val="es-CO"/>
        </w:rPr>
        <w:t xml:space="preserve"> parte de UNICEF</w:t>
      </w:r>
      <w:r w:rsidRPr="0066045B">
        <w:rPr>
          <w:rFonts w:ascii="Arial" w:hAnsi="Arial" w:cs="Arial"/>
          <w:lang w:val="es-CO"/>
        </w:rPr>
        <w:t xml:space="preserve"> de aceptar ninguna </w:t>
      </w:r>
      <w:r w:rsidR="001B0ACD">
        <w:rPr>
          <w:rFonts w:ascii="Arial" w:hAnsi="Arial" w:cs="Arial"/>
          <w:lang w:val="es-CO"/>
        </w:rPr>
        <w:t>Oferta</w:t>
      </w:r>
      <w:r w:rsidRPr="0066045B">
        <w:rPr>
          <w:rFonts w:ascii="Arial" w:hAnsi="Arial" w:cs="Arial"/>
          <w:lang w:val="es-CO"/>
        </w:rPr>
        <w:t xml:space="preserve"> que reciba.</w:t>
      </w:r>
    </w:p>
    <w:p w14:paraId="0C26BE79" w14:textId="1A816525"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Yo, el abajo firmante, certifico que estoy debidamente autorizado por </w:t>
      </w:r>
      <w:r w:rsidR="001B0ACD" w:rsidRPr="00FE120E">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sidR="001B0ACD" w:rsidRPr="00FE120E">
        <w:rPr>
          <w:rFonts w:ascii="Arial" w:hAnsi="Arial" w:cs="Arial"/>
          <w:bCs/>
          <w:highlight w:val="cyan"/>
          <w:lang w:val="es-CO"/>
        </w:rPr>
        <w:instrText xml:space="preserve"> FORMTEXT </w:instrText>
      </w:r>
      <w:r w:rsidR="001B0ACD" w:rsidRPr="00FE120E">
        <w:rPr>
          <w:rFonts w:ascii="Arial" w:hAnsi="Arial" w:cs="Arial"/>
          <w:bCs/>
          <w:highlight w:val="cyan"/>
          <w:lang w:val="es-CO"/>
        </w:rPr>
      </w:r>
      <w:r w:rsidR="001B0ACD" w:rsidRPr="00FE120E">
        <w:rPr>
          <w:rFonts w:ascii="Arial" w:hAnsi="Arial" w:cs="Arial"/>
          <w:bCs/>
          <w:highlight w:val="cyan"/>
          <w:lang w:val="es-CO"/>
        </w:rPr>
        <w:fldChar w:fldCharType="separate"/>
      </w:r>
      <w:r w:rsidR="001B0ACD" w:rsidRPr="00FE120E">
        <w:rPr>
          <w:rFonts w:ascii="Arial" w:hAnsi="Arial" w:cs="Arial"/>
          <w:bCs/>
          <w:noProof/>
          <w:highlight w:val="cyan"/>
          <w:lang w:val="es-CO"/>
        </w:rPr>
        <w:t>[Insertar nombre del Oferente]</w:t>
      </w:r>
      <w:r w:rsidR="001B0ACD" w:rsidRPr="00FE120E">
        <w:rPr>
          <w:rFonts w:ascii="Arial" w:hAnsi="Arial" w:cs="Arial"/>
          <w:bCs/>
          <w:highlight w:val="cyan"/>
          <w:lang w:val="es-CO"/>
        </w:rPr>
        <w:fldChar w:fldCharType="end"/>
      </w:r>
      <w:r w:rsidRPr="0066045B">
        <w:rPr>
          <w:rStyle w:val="Emphasis"/>
          <w:rFonts w:ascii="Arial" w:hAnsi="Arial" w:cs="Arial"/>
          <w:lang w:val="es-CO"/>
        </w:rPr>
        <w:t xml:space="preserve"> para firmar esta </w:t>
      </w:r>
      <w:r w:rsidR="00E75B44">
        <w:rPr>
          <w:rStyle w:val="Emphasis"/>
          <w:rFonts w:ascii="Arial" w:hAnsi="Arial" w:cs="Arial"/>
          <w:lang w:val="es-CO"/>
        </w:rPr>
        <w:t>Oferta</w:t>
      </w:r>
      <w:r w:rsidRPr="0066045B">
        <w:rPr>
          <w:rStyle w:val="Emphasis"/>
          <w:rFonts w:ascii="Arial" w:hAnsi="Arial" w:cs="Arial"/>
          <w:lang w:val="es-CO"/>
        </w:rPr>
        <w:t xml:space="preserve"> y estar sujeto a ella si el </w:t>
      </w:r>
      <w:r w:rsidR="003C7616" w:rsidRPr="0066045B">
        <w:rPr>
          <w:rStyle w:val="Emphasis"/>
          <w:rFonts w:ascii="Arial" w:hAnsi="Arial" w:cs="Arial"/>
          <w:lang w:val="es-CO"/>
        </w:rPr>
        <w:t>UNICEF</w:t>
      </w:r>
      <w:r w:rsidRPr="0066045B">
        <w:rPr>
          <w:rStyle w:val="Emphasis"/>
          <w:rFonts w:ascii="Arial" w:hAnsi="Arial" w:cs="Arial"/>
          <w:lang w:val="es-CO"/>
        </w:rPr>
        <w:t xml:space="preserve"> la acepta. </w:t>
      </w:r>
    </w:p>
    <w:p w14:paraId="4565E074" w14:textId="77777777" w:rsidR="0019374B" w:rsidRPr="0066045B" w:rsidRDefault="0019374B" w:rsidP="0019374B">
      <w:pPr>
        <w:tabs>
          <w:tab w:val="left" w:pos="990"/>
          <w:tab w:val="left" w:pos="5040"/>
          <w:tab w:val="left" w:pos="5850"/>
        </w:tabs>
        <w:spacing w:before="120" w:after="120"/>
        <w:rPr>
          <w:rFonts w:ascii="Arial" w:hAnsi="Arial" w:cs="Arial"/>
          <w:color w:val="000000"/>
          <w:lang w:val="es-CO"/>
        </w:rPr>
      </w:pPr>
      <w:r w:rsidRPr="0066045B">
        <w:rPr>
          <w:rFonts w:ascii="Arial" w:hAnsi="Arial" w:cs="Arial"/>
          <w:color w:val="000000"/>
          <w:lang w:val="es-CO"/>
        </w:rPr>
        <w:t>Nombre:</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70609A54" w14:textId="77777777" w:rsidR="0019374B" w:rsidRPr="0066045B" w:rsidRDefault="0019374B" w:rsidP="0019374B">
      <w:pPr>
        <w:tabs>
          <w:tab w:val="left" w:pos="990"/>
        </w:tabs>
        <w:spacing w:before="120" w:after="120"/>
        <w:rPr>
          <w:rFonts w:ascii="Arial" w:hAnsi="Arial" w:cs="Arial"/>
          <w:color w:val="000000"/>
          <w:lang w:val="es-CO"/>
        </w:rPr>
      </w:pPr>
      <w:r w:rsidRPr="0066045B">
        <w:rPr>
          <w:rFonts w:ascii="Arial" w:hAnsi="Arial" w:cs="Arial"/>
          <w:color w:val="000000"/>
          <w:lang w:val="es-CO"/>
        </w:rPr>
        <w:t>Cargo:</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450D80B3" w14:textId="77777777" w:rsidR="0019374B" w:rsidRPr="0066045B" w:rsidRDefault="0019374B" w:rsidP="0019374B">
      <w:pPr>
        <w:tabs>
          <w:tab w:val="left" w:pos="990"/>
        </w:tabs>
        <w:spacing w:before="120" w:after="120"/>
        <w:rPr>
          <w:rFonts w:ascii="Arial" w:hAnsi="Arial" w:cs="Arial"/>
          <w:color w:val="000000"/>
          <w:lang w:val="es-CO"/>
        </w:rPr>
      </w:pPr>
      <w:r w:rsidRPr="0066045B">
        <w:rPr>
          <w:rFonts w:ascii="Arial" w:hAnsi="Arial" w:cs="Arial"/>
          <w:color w:val="000000"/>
          <w:lang w:val="es-CO"/>
        </w:rPr>
        <w:t>Firma:</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1B7EAB8D" w14:textId="5003298F" w:rsidR="00F22DB8" w:rsidRPr="0066045B" w:rsidRDefault="0019374B" w:rsidP="0019374B">
      <w:pPr>
        <w:pStyle w:val="SchHeadDes"/>
        <w:keepNext/>
        <w:spacing w:after="0" w:line="240" w:lineRule="auto"/>
        <w:jc w:val="left"/>
        <w:rPr>
          <w:rFonts w:ascii="Arial" w:hAnsi="Arial" w:cs="Arial"/>
          <w:b w:val="0"/>
          <w:color w:val="7F7F7F" w:themeColor="text1" w:themeTint="80"/>
          <w:sz w:val="20"/>
          <w:lang w:val="es-CO"/>
        </w:rPr>
      </w:pPr>
      <w:r w:rsidRPr="0066045B">
        <w:rPr>
          <w:rFonts w:ascii="Arial" w:hAnsi="Arial" w:cs="Arial"/>
          <w:b w:val="0"/>
          <w:color w:val="7F7F7F" w:themeColor="text1" w:themeTint="80"/>
          <w:sz w:val="20"/>
          <w:lang w:val="es-CO"/>
        </w:rPr>
        <w:t>[</w:t>
      </w:r>
      <w:r w:rsidRPr="0066045B">
        <w:rPr>
          <w:rFonts w:ascii="Arial" w:hAnsi="Arial" w:cs="Arial"/>
          <w:b w:val="0"/>
          <w:i/>
          <w:color w:val="7F7F7F" w:themeColor="text1" w:themeTint="80"/>
          <w:sz w:val="20"/>
          <w:lang w:val="es-CO"/>
        </w:rPr>
        <w:t xml:space="preserve">Colocar el sello oficial del </w:t>
      </w:r>
      <w:r w:rsidR="00F8340A">
        <w:rPr>
          <w:rFonts w:ascii="Arial" w:hAnsi="Arial" w:cs="Arial"/>
          <w:b w:val="0"/>
          <w:i/>
          <w:color w:val="7F7F7F" w:themeColor="text1" w:themeTint="80"/>
          <w:sz w:val="20"/>
          <w:lang w:val="es-CO"/>
        </w:rPr>
        <w:t>Ofere</w:t>
      </w:r>
      <w:r w:rsidRPr="0066045B">
        <w:rPr>
          <w:rFonts w:ascii="Arial" w:hAnsi="Arial" w:cs="Arial"/>
          <w:b w:val="0"/>
          <w:i/>
          <w:color w:val="7F7F7F" w:themeColor="text1" w:themeTint="80"/>
          <w:sz w:val="20"/>
          <w:lang w:val="es-CO"/>
        </w:rPr>
        <w:t>nte</w:t>
      </w:r>
      <w:r w:rsidRPr="0066045B">
        <w:rPr>
          <w:rFonts w:ascii="Arial" w:hAnsi="Arial" w:cs="Arial"/>
          <w:b w:val="0"/>
          <w:color w:val="7F7F7F" w:themeColor="text1" w:themeTint="80"/>
          <w:sz w:val="20"/>
          <w:lang w:val="es-CO"/>
        </w:rPr>
        <w:t>]</w:t>
      </w:r>
    </w:p>
    <w:p w14:paraId="2AF91313" w14:textId="77777777" w:rsidR="00F22DB8" w:rsidRPr="0066045B" w:rsidRDefault="00F22DB8" w:rsidP="0019374B">
      <w:pPr>
        <w:pStyle w:val="SchHeadDes"/>
        <w:keepNext/>
        <w:spacing w:after="0" w:line="240" w:lineRule="auto"/>
        <w:jc w:val="left"/>
        <w:rPr>
          <w:rFonts w:ascii="Arial" w:hAnsi="Arial" w:cs="Arial"/>
          <w:b w:val="0"/>
          <w:color w:val="7F7F7F" w:themeColor="text1" w:themeTint="80"/>
          <w:sz w:val="20"/>
          <w:lang w:val="es-CO"/>
        </w:rPr>
      </w:pPr>
    </w:p>
    <w:p w14:paraId="320F3A5B" w14:textId="6587EF6D" w:rsidR="0019374B" w:rsidRPr="0066045B" w:rsidRDefault="0019374B" w:rsidP="0019374B">
      <w:pPr>
        <w:pStyle w:val="SchHeadDes"/>
        <w:keepNext/>
        <w:spacing w:after="0" w:line="240" w:lineRule="auto"/>
        <w:jc w:val="left"/>
        <w:rPr>
          <w:rFonts w:ascii="Arial" w:hAnsi="Arial" w:cs="Arial"/>
          <w:b w:val="0"/>
          <w:caps/>
          <w:color w:val="000000"/>
          <w:sz w:val="20"/>
          <w:lang w:val="es-CO"/>
        </w:rPr>
      </w:pPr>
      <w:r w:rsidRPr="0066045B">
        <w:rPr>
          <w:rFonts w:ascii="Arial" w:hAnsi="Arial" w:cs="Arial"/>
          <w:lang w:val="es-CO"/>
        </w:rPr>
        <w:br w:type="page"/>
      </w:r>
    </w:p>
    <w:p w14:paraId="7F98A14B" w14:textId="7191B242" w:rsidR="009E34B1" w:rsidRPr="0066045B" w:rsidRDefault="009E34B1" w:rsidP="00474974">
      <w:pPr>
        <w:pStyle w:val="Headline"/>
        <w:spacing w:before="0" w:after="0"/>
        <w:jc w:val="center"/>
        <w:rPr>
          <w:i/>
          <w:color w:val="auto"/>
          <w:sz w:val="22"/>
          <w:szCs w:val="22"/>
          <w:lang w:val="es-HN"/>
        </w:rPr>
      </w:pPr>
      <w:r w:rsidRPr="0066045B">
        <w:rPr>
          <w:i/>
          <w:color w:val="auto"/>
          <w:sz w:val="22"/>
          <w:szCs w:val="22"/>
          <w:lang w:val="es-HN"/>
        </w:rPr>
        <w:lastRenderedPageBreak/>
        <w:t xml:space="preserve">Anexo </w:t>
      </w:r>
      <w:r w:rsidR="00E76925">
        <w:rPr>
          <w:i/>
          <w:color w:val="auto"/>
          <w:sz w:val="22"/>
          <w:szCs w:val="22"/>
          <w:lang w:val="es-HN"/>
        </w:rPr>
        <w:t>F</w:t>
      </w:r>
    </w:p>
    <w:p w14:paraId="1D70A924" w14:textId="26199095" w:rsidR="009E34B1" w:rsidRPr="0066045B" w:rsidRDefault="009E34B1" w:rsidP="00474974">
      <w:pPr>
        <w:pStyle w:val="Headline"/>
        <w:spacing w:before="0" w:after="0"/>
        <w:jc w:val="center"/>
        <w:rPr>
          <w:i/>
          <w:color w:val="auto"/>
          <w:sz w:val="22"/>
          <w:szCs w:val="22"/>
          <w:lang w:val="es-HN"/>
        </w:rPr>
      </w:pPr>
      <w:r w:rsidRPr="0066045B">
        <w:rPr>
          <w:i/>
          <w:color w:val="auto"/>
          <w:sz w:val="22"/>
          <w:szCs w:val="22"/>
          <w:lang w:val="es-HN"/>
        </w:rPr>
        <w:t xml:space="preserve">Formulario de Información del </w:t>
      </w:r>
      <w:r w:rsidR="00D36726">
        <w:rPr>
          <w:i/>
          <w:color w:val="auto"/>
          <w:sz w:val="22"/>
          <w:szCs w:val="22"/>
          <w:lang w:val="es-HN"/>
        </w:rPr>
        <w:t>Oferente</w:t>
      </w:r>
    </w:p>
    <w:p w14:paraId="06414B6D" w14:textId="29458B7E" w:rsidR="009E34B1" w:rsidRPr="0066045B" w:rsidRDefault="009E34B1" w:rsidP="009E34B1">
      <w:pPr>
        <w:pStyle w:val="ListParagraph"/>
        <w:ind w:left="0"/>
        <w:rPr>
          <w:rFonts w:ascii="Arial" w:hAnsi="Arial" w:cs="Arial"/>
          <w:b/>
          <w:color w:val="FF0000"/>
          <w:lang w:val="es-ES"/>
        </w:rPr>
      </w:pPr>
      <w:r w:rsidRPr="0066045B">
        <w:rPr>
          <w:rFonts w:ascii="Arial" w:hAnsi="Arial" w:cs="Arial"/>
          <w:b/>
          <w:color w:val="FF0000"/>
          <w:lang w:val="es-ES"/>
        </w:rPr>
        <w:t xml:space="preserve">Se requiere que el formulario se presente en papelería con el membrete de la empresa y número de </w:t>
      </w:r>
      <w:r w:rsidR="001C76FE" w:rsidRPr="0066045B">
        <w:rPr>
          <w:rFonts w:ascii="Arial" w:hAnsi="Arial" w:cs="Arial"/>
          <w:b/>
          <w:color w:val="FF0000"/>
          <w:lang w:val="es-ES"/>
        </w:rPr>
        <w:t>L</w:t>
      </w:r>
      <w:r w:rsidR="00D36726">
        <w:rPr>
          <w:rFonts w:ascii="Arial" w:hAnsi="Arial" w:cs="Arial"/>
          <w:b/>
          <w:color w:val="FF0000"/>
          <w:lang w:val="es-ES"/>
        </w:rPr>
        <w:t>ITB</w:t>
      </w:r>
    </w:p>
    <w:tbl>
      <w:tblPr>
        <w:tblStyle w:val="GridTable1Light-Accent5"/>
        <w:tblW w:w="9967" w:type="dxa"/>
        <w:tblLook w:val="04A0" w:firstRow="1" w:lastRow="0" w:firstColumn="1" w:lastColumn="0" w:noHBand="0" w:noVBand="1"/>
      </w:tblPr>
      <w:tblGrid>
        <w:gridCol w:w="4248"/>
        <w:gridCol w:w="5719"/>
      </w:tblGrid>
      <w:tr w:rsidR="009E34B1" w:rsidRPr="0066045B" w14:paraId="0088A616" w14:textId="77777777" w:rsidTr="005C3FEB">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1F75903" w14:textId="163DF728"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color w:val="212121"/>
                <w:lang w:val="es-ES"/>
              </w:rPr>
              <w:t xml:space="preserve">Nombre legal del </w:t>
            </w:r>
            <w:r w:rsidR="00D36726">
              <w:rPr>
                <w:rFonts w:ascii="Arial" w:eastAsia="Arrus BT" w:hAnsi="Arial" w:cs="Arial"/>
                <w:color w:val="212121"/>
                <w:lang w:val="es-ES"/>
              </w:rPr>
              <w:t>Oferente</w:t>
            </w:r>
          </w:p>
        </w:tc>
        <w:tc>
          <w:tcPr>
            <w:tcW w:w="5719" w:type="dxa"/>
          </w:tcPr>
          <w:p w14:paraId="591E7558" w14:textId="77777777" w:rsidR="009E34B1" w:rsidRPr="0066045B" w:rsidRDefault="009E34B1" w:rsidP="00B038D0">
            <w:pPr>
              <w:adjustRightInd w:val="0"/>
              <w:spacing w:line="260" w:lineRule="exact"/>
              <w:jc w:val="both"/>
              <w:cnfStyle w:val="100000000000" w:firstRow="1" w:lastRow="0" w:firstColumn="0" w:lastColumn="0" w:oddVBand="0" w:evenVBand="0" w:oddHBand="0" w:evenHBand="0" w:firstRowFirstColumn="0" w:firstRowLastColumn="0" w:lastRowFirstColumn="0" w:lastRowLastColumn="0"/>
              <w:rPr>
                <w:rFonts w:ascii="Arial" w:eastAsia="Arrus BT" w:hAnsi="Arial" w:cs="Arial"/>
                <w:b w:val="0"/>
                <w:bCs w:val="0"/>
                <w:color w:val="212121"/>
                <w:highlight w:val="white"/>
                <w:lang w:val="es-ES"/>
              </w:rPr>
            </w:pPr>
            <w:r w:rsidRPr="0066045B">
              <w:rPr>
                <w:rFonts w:ascii="Arial" w:hAnsi="Arial" w:cs="Arial"/>
                <w:b w:val="0"/>
                <w:bCs w:val="0"/>
              </w:rPr>
              <w:t>[</w:t>
            </w:r>
            <w:proofErr w:type="spellStart"/>
            <w:r w:rsidRPr="0066045B">
              <w:rPr>
                <w:rFonts w:ascii="Arial" w:hAnsi="Arial" w:cs="Arial"/>
                <w:b w:val="0"/>
                <w:bCs w:val="0"/>
                <w:highlight w:val="cyan"/>
              </w:rPr>
              <w:t>Completar</w:t>
            </w:r>
            <w:proofErr w:type="spellEnd"/>
            <w:r w:rsidRPr="0066045B">
              <w:rPr>
                <w:rFonts w:ascii="Arial" w:hAnsi="Arial" w:cs="Arial"/>
                <w:b w:val="0"/>
                <w:bCs w:val="0"/>
              </w:rPr>
              <w:t>]</w:t>
            </w:r>
          </w:p>
        </w:tc>
      </w:tr>
      <w:tr w:rsidR="009E34B1" w:rsidRPr="0066045B" w14:paraId="5268BEF3" w14:textId="77777777" w:rsidTr="005C3FEB">
        <w:trPr>
          <w:trHeight w:val="372"/>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55849CD"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Domicilio legal</w:t>
            </w:r>
          </w:p>
        </w:tc>
        <w:tc>
          <w:tcPr>
            <w:tcW w:w="5719" w:type="dxa"/>
          </w:tcPr>
          <w:p w14:paraId="7713EC9A"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E624AC1" w14:textId="77777777" w:rsidTr="005C3FEB">
        <w:trPr>
          <w:trHeight w:val="382"/>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7726132"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Fecha de inicio de operaciones</w:t>
            </w:r>
          </w:p>
        </w:tc>
        <w:tc>
          <w:tcPr>
            <w:tcW w:w="5719" w:type="dxa"/>
          </w:tcPr>
          <w:p w14:paraId="1A078ABE"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A0519F7" w14:textId="77777777" w:rsidTr="005C3FEB">
        <w:trPr>
          <w:trHeight w:val="360"/>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0BDA9CA4"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Lista de bienes y servicios que brinda la empresa</w:t>
            </w:r>
          </w:p>
        </w:tc>
        <w:tc>
          <w:tcPr>
            <w:tcW w:w="5719" w:type="dxa"/>
          </w:tcPr>
          <w:p w14:paraId="5CB800D7"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CO"/>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1A72B06" w14:textId="77777777" w:rsidTr="005C3FEB">
        <w:trPr>
          <w:trHeight w:val="254"/>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50C1D4BF"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Países donde opera</w:t>
            </w:r>
          </w:p>
        </w:tc>
        <w:tc>
          <w:tcPr>
            <w:tcW w:w="5719" w:type="dxa"/>
          </w:tcPr>
          <w:p w14:paraId="370B902F"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14CB967" w14:textId="77777777" w:rsidTr="005C3FEB">
        <w:trPr>
          <w:trHeight w:val="246"/>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52A57C1"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Página web de la empresa</w:t>
            </w:r>
          </w:p>
        </w:tc>
        <w:tc>
          <w:tcPr>
            <w:tcW w:w="5719" w:type="dxa"/>
          </w:tcPr>
          <w:p w14:paraId="14754109"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D6153C" w14:paraId="6D0A636B" w14:textId="77777777" w:rsidTr="005C3FEB">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27719B08" w14:textId="18704526"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 xml:space="preserve">Información sobre el Representante Legal del </w:t>
            </w:r>
            <w:r w:rsidR="00D36726">
              <w:rPr>
                <w:rFonts w:ascii="Arial" w:eastAsia="Arrus BT" w:hAnsi="Arial" w:cs="Arial"/>
                <w:lang w:val="es-CO"/>
              </w:rPr>
              <w:t>Oferente</w:t>
            </w:r>
          </w:p>
        </w:tc>
        <w:tc>
          <w:tcPr>
            <w:tcW w:w="5719" w:type="dxa"/>
          </w:tcPr>
          <w:p w14:paraId="4C554A10"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Nombre Completo: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7F071E9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Cargo: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4F2CFAA4"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Números de Teléfono: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0B984E8E"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Correo electrónico: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tc>
      </w:tr>
      <w:tr w:rsidR="00754899" w:rsidRPr="00D6153C" w14:paraId="3EF0F276" w14:textId="77777777" w:rsidTr="005C3FEB">
        <w:trPr>
          <w:trHeight w:val="370"/>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4294E4CD" w14:textId="77777777" w:rsidR="00754899" w:rsidRPr="0066045B" w:rsidRDefault="00754899" w:rsidP="00754899">
            <w:pPr>
              <w:spacing w:line="260" w:lineRule="exact"/>
              <w:rPr>
                <w:rFonts w:ascii="Arial" w:eastAsia="Arrus BT" w:hAnsi="Arial" w:cs="Arial"/>
                <w:b w:val="0"/>
                <w:lang w:val="es-CO"/>
              </w:rPr>
            </w:pPr>
            <w:r w:rsidRPr="0066045B">
              <w:rPr>
                <w:rFonts w:ascii="Arial" w:eastAsia="Arrus BT" w:hAnsi="Arial" w:cs="Arial"/>
                <w:lang w:val="es-CO"/>
              </w:rPr>
              <w:t>¿Es la empresa un proveedor de UNICEF?</w:t>
            </w:r>
          </w:p>
        </w:tc>
        <w:tc>
          <w:tcPr>
            <w:tcW w:w="5719" w:type="dxa"/>
          </w:tcPr>
          <w:p w14:paraId="651A59B9" w14:textId="2810EFB5" w:rsidR="00754899" w:rsidRPr="00754899" w:rsidRDefault="00245737" w:rsidP="00754899">
            <w:pPr>
              <w:tabs>
                <w:tab w:val="center" w:pos="1934"/>
              </w:tabs>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sdt>
              <w:sdtPr>
                <w:rPr>
                  <w:rFonts w:ascii="Arial" w:eastAsia="MS Gothic" w:hAnsi="Arial" w:cs="Arial"/>
                  <w:spacing w:val="-2"/>
                  <w:lang w:val="es-CO"/>
                </w:rPr>
                <w:id w:val="975801062"/>
                <w14:checkbox>
                  <w14:checked w14:val="0"/>
                  <w14:checkedState w14:val="2612" w14:font="MS Gothic"/>
                  <w14:uncheckedState w14:val="2610" w14:font="MS Gothic"/>
                </w14:checkbox>
              </w:sdtPr>
              <w:sdtEndPr/>
              <w:sdtContent>
                <w:r w:rsidR="00754899" w:rsidRPr="00754899">
                  <w:rPr>
                    <w:rFonts w:ascii="Segoe UI Symbol" w:eastAsia="MS Gothic" w:hAnsi="Segoe UI Symbol" w:cs="Segoe UI Symbol"/>
                    <w:spacing w:val="-2"/>
                    <w:lang w:val="es-CO"/>
                  </w:rPr>
                  <w:t>☐</w:t>
                </w:r>
              </w:sdtContent>
            </w:sdt>
            <w:r w:rsidR="00754899" w:rsidRPr="00754899">
              <w:rPr>
                <w:rFonts w:ascii="Arial" w:hAnsi="Arial" w:cs="Arial"/>
                <w:spacing w:val="-2"/>
                <w:lang w:val="es-CO"/>
              </w:rPr>
              <w:t xml:space="preserve"> Sí  </w:t>
            </w:r>
            <w:sdt>
              <w:sdtPr>
                <w:rPr>
                  <w:rFonts w:ascii="Arial" w:hAnsi="Arial" w:cs="Arial"/>
                  <w:spacing w:val="-2"/>
                  <w:lang w:val="es-CO"/>
                </w:rPr>
                <w:id w:val="-17323484"/>
                <w14:checkbox>
                  <w14:checked w14:val="0"/>
                  <w14:checkedState w14:val="2612" w14:font="MS Gothic"/>
                  <w14:uncheckedState w14:val="2610" w14:font="MS Gothic"/>
                </w14:checkbox>
              </w:sdtPr>
              <w:sdtEndPr/>
              <w:sdtContent>
                <w:r w:rsidR="005C3FEB">
                  <w:rPr>
                    <w:rFonts w:ascii="MS Gothic" w:eastAsia="MS Gothic" w:hAnsi="MS Gothic" w:cs="Arial" w:hint="eastAsia"/>
                    <w:spacing w:val="-2"/>
                    <w:lang w:val="es-CO"/>
                  </w:rPr>
                  <w:t>☐</w:t>
                </w:r>
              </w:sdtContent>
            </w:sdt>
            <w:r w:rsidR="00754899" w:rsidRPr="00754899">
              <w:rPr>
                <w:rFonts w:ascii="Arial" w:hAnsi="Arial" w:cs="Arial"/>
                <w:spacing w:val="-2"/>
                <w:lang w:val="es-CO"/>
              </w:rPr>
              <w:t xml:space="preserve"> No </w:t>
            </w:r>
            <w:r w:rsidR="00754899" w:rsidRPr="00754899">
              <w:rPr>
                <w:rFonts w:ascii="Arial" w:hAnsi="Arial" w:cs="Arial"/>
                <w:lang w:val="es-CO"/>
              </w:rPr>
              <w:tab/>
            </w:r>
            <w:r w:rsidR="00754899" w:rsidRPr="00754899">
              <w:rPr>
                <w:rFonts w:ascii="Arial" w:hAnsi="Arial" w:cs="Arial"/>
                <w:spacing w:val="-2"/>
                <w:lang w:val="es-CO"/>
              </w:rPr>
              <w:t xml:space="preserve">En caso afirmativo, </w:t>
            </w:r>
            <w:r w:rsidR="00754899" w:rsidRPr="00754899">
              <w:rPr>
                <w:rFonts w:ascii="Arial" w:hAnsi="Arial" w:cs="Arial"/>
                <w:highlight w:val="cyan"/>
                <w:lang w:val="es-CO"/>
              </w:rPr>
              <w:fldChar w:fldCharType="begin">
                <w:ffData>
                  <w:name w:val=""/>
                  <w:enabled/>
                  <w:calcOnExit w:val="0"/>
                  <w:textInput>
                    <w:default w:val="[insertar número de proveedor del UNGM]"/>
                  </w:textInput>
                </w:ffData>
              </w:fldChar>
            </w:r>
            <w:r w:rsidR="00754899" w:rsidRPr="00754899">
              <w:rPr>
                <w:rFonts w:ascii="Arial" w:hAnsi="Arial" w:cs="Arial"/>
                <w:highlight w:val="cyan"/>
                <w:lang w:val="es-CO"/>
              </w:rPr>
              <w:instrText xml:space="preserve"> FORMTEXT </w:instrText>
            </w:r>
            <w:r w:rsidR="00754899" w:rsidRPr="00754899">
              <w:rPr>
                <w:rFonts w:ascii="Arial" w:hAnsi="Arial" w:cs="Arial"/>
                <w:highlight w:val="cyan"/>
                <w:lang w:val="es-CO"/>
              </w:rPr>
            </w:r>
            <w:r w:rsidR="00754899" w:rsidRPr="00754899">
              <w:rPr>
                <w:rFonts w:ascii="Arial" w:hAnsi="Arial" w:cs="Arial"/>
                <w:highlight w:val="cyan"/>
                <w:lang w:val="es-CO"/>
              </w:rPr>
              <w:fldChar w:fldCharType="separate"/>
            </w:r>
            <w:r w:rsidR="00754899" w:rsidRPr="00754899">
              <w:rPr>
                <w:rFonts w:ascii="Arial" w:hAnsi="Arial" w:cs="Arial"/>
                <w:noProof/>
                <w:highlight w:val="cyan"/>
                <w:lang w:val="es-CO"/>
              </w:rPr>
              <w:t>[insertar número de proveedor del UNGM]</w:t>
            </w:r>
            <w:r w:rsidR="00754899" w:rsidRPr="00754899">
              <w:rPr>
                <w:rFonts w:ascii="Arial" w:hAnsi="Arial" w:cs="Arial"/>
                <w:highlight w:val="cyan"/>
                <w:lang w:val="es-CO"/>
              </w:rPr>
              <w:fldChar w:fldCharType="end"/>
            </w:r>
            <w:r w:rsidR="00754899" w:rsidRPr="00754899">
              <w:rPr>
                <w:rFonts w:ascii="Arial" w:hAnsi="Arial" w:cs="Arial"/>
                <w:spacing w:val="-2"/>
                <w:lang w:val="es-CO"/>
              </w:rPr>
              <w:t xml:space="preserve"> </w:t>
            </w:r>
          </w:p>
        </w:tc>
      </w:tr>
      <w:tr w:rsidR="00754899" w:rsidRPr="00D6153C" w14:paraId="313384C9" w14:textId="77777777" w:rsidTr="005C3FEB">
        <w:trPr>
          <w:trHeight w:val="576"/>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3C92740E" w14:textId="77777777" w:rsidR="00754899" w:rsidRPr="0066045B" w:rsidRDefault="00754899" w:rsidP="00754899">
            <w:pPr>
              <w:spacing w:line="260" w:lineRule="exact"/>
              <w:rPr>
                <w:rFonts w:ascii="Arial" w:eastAsia="Arrus BT" w:hAnsi="Arial" w:cs="Arial"/>
                <w:b w:val="0"/>
                <w:lang w:val="es-CO"/>
              </w:rPr>
            </w:pPr>
            <w:r w:rsidRPr="0066045B">
              <w:rPr>
                <w:rFonts w:ascii="Arial" w:eastAsia="Arrus BT" w:hAnsi="Arial" w:cs="Arial"/>
                <w:lang w:val="es-CO"/>
              </w:rPr>
              <w:t>¿Es la empresa un proveedor registrado en el UNGM?</w:t>
            </w:r>
          </w:p>
          <w:p w14:paraId="597B1919" w14:textId="3B63E978" w:rsidR="00754899" w:rsidRPr="0066045B" w:rsidRDefault="00245737" w:rsidP="00754899">
            <w:pPr>
              <w:spacing w:line="260" w:lineRule="exact"/>
              <w:rPr>
                <w:rFonts w:ascii="Arial" w:eastAsia="Arrus BT" w:hAnsi="Arial" w:cs="Arial"/>
                <w:b w:val="0"/>
                <w:bCs w:val="0"/>
                <w:color w:val="0070C0"/>
                <w:lang w:val="es-CO"/>
              </w:rPr>
            </w:pPr>
            <w:hyperlink r:id="rId12" w:history="1">
              <w:r w:rsidR="00754899" w:rsidRPr="0066045B">
                <w:rPr>
                  <w:rFonts w:ascii="Arial" w:eastAsia="Arrus BT" w:hAnsi="Arial" w:cs="Arial"/>
                  <w:color w:val="0070C0"/>
                  <w:lang w:val="es-CO"/>
                </w:rPr>
                <w:t xml:space="preserve">(Ver Anexo </w:t>
              </w:r>
              <w:r w:rsidR="00FE120E">
                <w:rPr>
                  <w:rFonts w:ascii="Arial" w:eastAsia="Arrus BT" w:hAnsi="Arial" w:cs="Arial"/>
                  <w:color w:val="0070C0"/>
                  <w:lang w:val="es-CO"/>
                </w:rPr>
                <w:t>L</w:t>
              </w:r>
              <w:r w:rsidR="00754899" w:rsidRPr="0066045B">
                <w:rPr>
                  <w:rFonts w:ascii="Arial" w:eastAsia="Arrus BT" w:hAnsi="Arial" w:cs="Arial"/>
                  <w:color w:val="0070C0"/>
                  <w:lang w:val="es-CO"/>
                </w:rPr>
                <w:t>: Proceso de Registro)</w:t>
              </w:r>
            </w:hyperlink>
          </w:p>
        </w:tc>
        <w:tc>
          <w:tcPr>
            <w:tcW w:w="5719" w:type="dxa"/>
          </w:tcPr>
          <w:p w14:paraId="627EB004" w14:textId="1C09BAFB" w:rsidR="00754899" w:rsidRPr="00754899" w:rsidRDefault="00245737" w:rsidP="00754899">
            <w:pPr>
              <w:tabs>
                <w:tab w:val="left" w:pos="2261"/>
              </w:tabs>
              <w:adjustRightInd w:val="0"/>
              <w:spacing w:line="260" w:lineRule="exact"/>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sdt>
              <w:sdtPr>
                <w:rPr>
                  <w:rFonts w:ascii="Arial" w:eastAsia="MS Gothic" w:hAnsi="Arial" w:cs="Arial"/>
                  <w:spacing w:val="-2"/>
                  <w:lang w:val="es-CO"/>
                </w:rPr>
                <w:id w:val="284469291"/>
                <w14:checkbox>
                  <w14:checked w14:val="0"/>
                  <w14:checkedState w14:val="2612" w14:font="MS Gothic"/>
                  <w14:uncheckedState w14:val="2610" w14:font="MS Gothic"/>
                </w14:checkbox>
              </w:sdtPr>
              <w:sdtEndPr/>
              <w:sdtContent>
                <w:r w:rsidR="00754899" w:rsidRPr="00754899">
                  <w:rPr>
                    <w:rFonts w:ascii="Segoe UI Symbol" w:eastAsia="MS Gothic" w:hAnsi="Segoe UI Symbol" w:cs="Segoe UI Symbol"/>
                    <w:spacing w:val="-2"/>
                    <w:lang w:val="es-CO"/>
                  </w:rPr>
                  <w:t>☐</w:t>
                </w:r>
              </w:sdtContent>
            </w:sdt>
            <w:r w:rsidR="00754899" w:rsidRPr="00754899">
              <w:rPr>
                <w:rFonts w:ascii="Arial" w:hAnsi="Arial" w:cs="Arial"/>
                <w:spacing w:val="-2"/>
                <w:lang w:val="es-CO"/>
              </w:rPr>
              <w:t xml:space="preserve"> Sí  </w:t>
            </w:r>
            <w:sdt>
              <w:sdtPr>
                <w:rPr>
                  <w:rFonts w:ascii="Arial" w:eastAsia="MS Gothic" w:hAnsi="Arial" w:cs="Arial"/>
                  <w:spacing w:val="-2"/>
                  <w:lang w:val="es-CO"/>
                </w:rPr>
                <w:id w:val="-601801510"/>
                <w14:checkbox>
                  <w14:checked w14:val="0"/>
                  <w14:checkedState w14:val="2612" w14:font="MS Gothic"/>
                  <w14:uncheckedState w14:val="2610" w14:font="MS Gothic"/>
                </w14:checkbox>
              </w:sdtPr>
              <w:sdtEndPr/>
              <w:sdtContent>
                <w:r w:rsidR="00754899" w:rsidRPr="00754899">
                  <w:rPr>
                    <w:rFonts w:ascii="Segoe UI Symbol" w:eastAsia="MS Gothic" w:hAnsi="Segoe UI Symbol" w:cs="Segoe UI Symbol"/>
                    <w:spacing w:val="-2"/>
                    <w:lang w:val="es-CO"/>
                  </w:rPr>
                  <w:t>☐</w:t>
                </w:r>
              </w:sdtContent>
            </w:sdt>
            <w:r w:rsidR="00754899" w:rsidRPr="00754899">
              <w:rPr>
                <w:rFonts w:ascii="Arial" w:hAnsi="Arial" w:cs="Arial"/>
                <w:spacing w:val="-2"/>
                <w:lang w:val="es-CO"/>
              </w:rPr>
              <w:t xml:space="preserve"> No </w:t>
            </w:r>
            <w:r w:rsidR="00754899" w:rsidRPr="00754899">
              <w:rPr>
                <w:rFonts w:ascii="Arial" w:hAnsi="Arial" w:cs="Arial"/>
                <w:lang w:val="es-CO"/>
              </w:rPr>
              <w:tab/>
            </w:r>
            <w:r w:rsidR="00754899" w:rsidRPr="00754899">
              <w:rPr>
                <w:rFonts w:ascii="Arial" w:hAnsi="Arial" w:cs="Arial"/>
                <w:spacing w:val="-2"/>
                <w:lang w:val="es-CO"/>
              </w:rPr>
              <w:t xml:space="preserve">En caso afirmativo, </w:t>
            </w:r>
            <w:r w:rsidR="00754899" w:rsidRPr="00754899">
              <w:rPr>
                <w:rFonts w:ascii="Arial" w:hAnsi="Arial" w:cs="Arial"/>
                <w:highlight w:val="cyan"/>
                <w:lang w:val="es-CO"/>
              </w:rPr>
              <w:fldChar w:fldCharType="begin">
                <w:ffData>
                  <w:name w:val=""/>
                  <w:enabled/>
                  <w:calcOnExit w:val="0"/>
                  <w:textInput>
                    <w:default w:val="[insertar número de proveedor del UNICEF]"/>
                  </w:textInput>
                </w:ffData>
              </w:fldChar>
            </w:r>
            <w:r w:rsidR="00754899" w:rsidRPr="00754899">
              <w:rPr>
                <w:rFonts w:ascii="Arial" w:hAnsi="Arial" w:cs="Arial"/>
                <w:highlight w:val="cyan"/>
                <w:lang w:val="es-CO"/>
              </w:rPr>
              <w:instrText xml:space="preserve"> FORMTEXT </w:instrText>
            </w:r>
            <w:r w:rsidR="00754899" w:rsidRPr="00754899">
              <w:rPr>
                <w:rFonts w:ascii="Arial" w:hAnsi="Arial" w:cs="Arial"/>
                <w:highlight w:val="cyan"/>
                <w:lang w:val="es-CO"/>
              </w:rPr>
            </w:r>
            <w:r w:rsidR="00754899" w:rsidRPr="00754899">
              <w:rPr>
                <w:rFonts w:ascii="Arial" w:hAnsi="Arial" w:cs="Arial"/>
                <w:highlight w:val="cyan"/>
                <w:lang w:val="es-CO"/>
              </w:rPr>
              <w:fldChar w:fldCharType="separate"/>
            </w:r>
            <w:r w:rsidR="00754899" w:rsidRPr="00754899">
              <w:rPr>
                <w:rFonts w:ascii="Arial" w:hAnsi="Arial" w:cs="Arial"/>
                <w:noProof/>
                <w:highlight w:val="cyan"/>
                <w:lang w:val="es-CO"/>
              </w:rPr>
              <w:t>[insertar número de proveedor del UNICEF]</w:t>
            </w:r>
            <w:r w:rsidR="00754899" w:rsidRPr="00754899">
              <w:rPr>
                <w:rFonts w:ascii="Arial" w:hAnsi="Arial" w:cs="Arial"/>
                <w:highlight w:val="cyan"/>
                <w:lang w:val="es-CO"/>
              </w:rPr>
              <w:fldChar w:fldCharType="end"/>
            </w:r>
            <w:r w:rsidR="00754899" w:rsidRPr="00754899">
              <w:rPr>
                <w:rFonts w:ascii="Arial" w:hAnsi="Arial" w:cs="Arial"/>
                <w:spacing w:val="-2"/>
                <w:lang w:val="es-CO"/>
              </w:rPr>
              <w:t xml:space="preserve"> </w:t>
            </w:r>
          </w:p>
        </w:tc>
      </w:tr>
      <w:tr w:rsidR="009E34B1" w:rsidRPr="0066045B" w14:paraId="7FDE5ED4" w14:textId="77777777" w:rsidTr="005C3FEB">
        <w:trPr>
          <w:trHeight w:val="448"/>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21F399DF" w14:textId="77777777" w:rsidR="009E34B1" w:rsidRPr="0066045B" w:rsidRDefault="009E34B1" w:rsidP="00B038D0">
            <w:pPr>
              <w:spacing w:line="260" w:lineRule="exact"/>
              <w:rPr>
                <w:rFonts w:ascii="Arial" w:eastAsia="Arrus BT" w:hAnsi="Arial" w:cs="Arial"/>
                <w:b w:val="0"/>
                <w:lang w:val="es-CO"/>
              </w:rPr>
            </w:pPr>
            <w:proofErr w:type="spellStart"/>
            <w:r w:rsidRPr="0066045B">
              <w:rPr>
                <w:rFonts w:ascii="Arial" w:hAnsi="Arial" w:cs="Arial"/>
                <w:spacing w:val="-2"/>
                <w:lang w:val="es-CO"/>
              </w:rPr>
              <w:t>N.°</w:t>
            </w:r>
            <w:proofErr w:type="spellEnd"/>
            <w:r w:rsidRPr="0066045B">
              <w:rPr>
                <w:rFonts w:ascii="Arial" w:hAnsi="Arial" w:cs="Arial"/>
                <w:spacing w:val="-2"/>
                <w:lang w:val="es-CO"/>
              </w:rPr>
              <w:t xml:space="preserve"> de empleados a tiempo completo</w:t>
            </w:r>
          </w:p>
        </w:tc>
        <w:tc>
          <w:tcPr>
            <w:tcW w:w="5719" w:type="dxa"/>
          </w:tcPr>
          <w:p w14:paraId="1962D6FD"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39C5DD" w14:textId="77777777" w:rsidTr="005C3FEB">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0E8F0B1"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 xml:space="preserve">Certificación de Garantía de Calidad (p. ej., ISO 9000 o equivalente) </w:t>
            </w:r>
            <w:r w:rsidRPr="0066045B">
              <w:rPr>
                <w:rFonts w:ascii="Arial" w:hAnsi="Arial" w:cs="Arial"/>
                <w:i/>
                <w:spacing w:val="-2"/>
                <w:sz w:val="18"/>
                <w:lang w:val="es-CO"/>
              </w:rPr>
              <w:t>(En caso afirmativo, proporcione una Copia del Certificado válido):</w:t>
            </w:r>
          </w:p>
        </w:tc>
        <w:tc>
          <w:tcPr>
            <w:tcW w:w="5719" w:type="dxa"/>
            <w:tcBorders>
              <w:bottom w:val="single" w:sz="4" w:space="0" w:color="BDD6EE" w:themeColor="accent5" w:themeTint="66"/>
            </w:tcBorders>
          </w:tcPr>
          <w:p w14:paraId="53666B9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CO"/>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4EF3EC05" w14:textId="77777777" w:rsidTr="005C3FEB">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12687280"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 xml:space="preserve">¿Su Empresa posee alguna acreditación como ISO 14001 o ISO 14064 o equivalente relacionada con el medio ambiente? </w:t>
            </w:r>
            <w:r w:rsidRPr="0066045B">
              <w:rPr>
                <w:rFonts w:ascii="Arial" w:hAnsi="Arial" w:cs="Arial"/>
                <w:i/>
                <w:spacing w:val="-2"/>
                <w:sz w:val="18"/>
                <w:lang w:val="es-CO"/>
              </w:rPr>
              <w:t>(En caso afirmativo, proporcione una Copia del Certificado válido):</w:t>
            </w:r>
          </w:p>
        </w:tc>
        <w:tc>
          <w:tcPr>
            <w:tcW w:w="5719" w:type="dxa"/>
          </w:tcPr>
          <w:p w14:paraId="4BFD495A"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D6153C" w14:paraId="524CC8F7" w14:textId="77777777" w:rsidTr="005C3FEB">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7EB24BFC"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Persona de Contacto:</w:t>
            </w:r>
          </w:p>
          <w:p w14:paraId="191A1064" w14:textId="59758D4C"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b w:val="0"/>
                <w:lang w:val="es-CO"/>
              </w:rPr>
              <w:t xml:space="preserve">Indicar la persona con quien UNICEF puede ponerse en contacto para solicitar aclaraciones durante la evaluación de la </w:t>
            </w:r>
            <w:r w:rsidR="00E75B44">
              <w:rPr>
                <w:rFonts w:ascii="Arial" w:eastAsia="Arrus BT" w:hAnsi="Arial" w:cs="Arial"/>
                <w:b w:val="0"/>
                <w:lang w:val="es-CO"/>
              </w:rPr>
              <w:t>Oferta</w:t>
            </w:r>
            <w:r w:rsidRPr="0066045B">
              <w:rPr>
                <w:rFonts w:ascii="Arial" w:eastAsia="Arrus BT" w:hAnsi="Arial" w:cs="Arial"/>
                <w:b w:val="0"/>
                <w:lang w:val="es-CO"/>
              </w:rPr>
              <w:t>.</w:t>
            </w:r>
          </w:p>
        </w:tc>
        <w:tc>
          <w:tcPr>
            <w:tcW w:w="5719" w:type="dxa"/>
          </w:tcPr>
          <w:p w14:paraId="17F379F6"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 xml:space="preserve">Nombre Completo: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p w14:paraId="729A9D98"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Cargo: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309CB825"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Números de Teléfono: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07513AE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Correo electrónico: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tc>
      </w:tr>
      <w:tr w:rsidR="002567F3" w:rsidRPr="00EB2DCC" w14:paraId="3E67408E" w14:textId="77777777" w:rsidTr="005C3FEB">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9BDEFF"/>
            <w:vAlign w:val="center"/>
          </w:tcPr>
          <w:p w14:paraId="7F0AF5EA" w14:textId="0437A7EA" w:rsidR="002567F3" w:rsidRPr="0066045B" w:rsidRDefault="002567F3" w:rsidP="002567F3">
            <w:pPr>
              <w:spacing w:line="260" w:lineRule="exact"/>
              <w:rPr>
                <w:rFonts w:ascii="Arial" w:eastAsia="Arrus BT" w:hAnsi="Arial" w:cs="Arial"/>
                <w:lang w:val="es-CO"/>
              </w:rPr>
            </w:pPr>
            <w:r w:rsidRPr="0066045B">
              <w:rPr>
                <w:rFonts w:ascii="Arial" w:hAnsi="Arial" w:cs="Arial"/>
                <w:lang w:val="es-CO"/>
              </w:rPr>
              <w:t>Adjunte los siguientes documentos:</w:t>
            </w:r>
          </w:p>
        </w:tc>
        <w:tc>
          <w:tcPr>
            <w:tcW w:w="5719" w:type="dxa"/>
          </w:tcPr>
          <w:p w14:paraId="180402EB" w14:textId="60885510" w:rsidR="003E374C" w:rsidRPr="0066045B" w:rsidRDefault="003E374C"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Copia de la escritura de constitución de la  empresa debidamente registrada</w:t>
            </w:r>
            <w:r w:rsidR="00B038D0" w:rsidRPr="0066045B">
              <w:rPr>
                <w:rFonts w:ascii="Arial" w:hAnsi="Arial" w:cs="Arial"/>
                <w:lang w:val="es-CO"/>
              </w:rPr>
              <w:t xml:space="preserve"> en   el Registro  de  la Propiedad Inmueble   y    Mercantil.</w:t>
            </w:r>
          </w:p>
          <w:p w14:paraId="3DAE3A6B" w14:textId="6C053152" w:rsidR="00206148" w:rsidRPr="0066045B" w:rsidRDefault="00206148"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 xml:space="preserve">El  Representante  Legal  de  la  empresa  que  firmará   la </w:t>
            </w:r>
            <w:r w:rsidR="00E75B44">
              <w:rPr>
                <w:rFonts w:ascii="Arial" w:hAnsi="Arial" w:cs="Arial"/>
                <w:lang w:val="es-CO"/>
              </w:rPr>
              <w:t>Oferta</w:t>
            </w:r>
            <w:r w:rsidRPr="0066045B">
              <w:rPr>
                <w:rFonts w:ascii="Arial" w:hAnsi="Arial" w:cs="Arial"/>
                <w:lang w:val="es-CO"/>
              </w:rPr>
              <w:t xml:space="preserve"> deberá presentar documentación como ser  un poder notarial en  la  que  se  acredite  su  condición como     tal, debidamente  inscrita   en   el Registro  de  la Propiedad Inmueble   y    Mercantil   en   el   caso de   </w:t>
            </w:r>
            <w:r w:rsidR="00D36726">
              <w:rPr>
                <w:rFonts w:ascii="Arial" w:hAnsi="Arial" w:cs="Arial"/>
                <w:lang w:val="es-CO"/>
              </w:rPr>
              <w:t>Oferente</w:t>
            </w:r>
            <w:r w:rsidRPr="0066045B">
              <w:rPr>
                <w:rFonts w:ascii="Arial" w:hAnsi="Arial" w:cs="Arial"/>
                <w:lang w:val="es-CO"/>
              </w:rPr>
              <w:t xml:space="preserve"> hondureños  o     señalar / resaltar en la escritura de constitución de la empresa la sección en la que se le otorga dicho  poder  de representación a el firmante de la </w:t>
            </w:r>
            <w:r w:rsidR="00E75B44">
              <w:rPr>
                <w:rFonts w:ascii="Arial" w:hAnsi="Arial" w:cs="Arial"/>
                <w:lang w:val="es-CO"/>
              </w:rPr>
              <w:t>Oferta</w:t>
            </w:r>
            <w:r w:rsidRPr="0066045B">
              <w:rPr>
                <w:rFonts w:ascii="Arial" w:hAnsi="Arial" w:cs="Arial"/>
                <w:lang w:val="es-CO"/>
              </w:rPr>
              <w:t>.</w:t>
            </w:r>
          </w:p>
          <w:p w14:paraId="09FF8722" w14:textId="676AABC1"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 xml:space="preserve">Fotocopia de </w:t>
            </w:r>
            <w:r w:rsidR="00B038D0" w:rsidRPr="0066045B">
              <w:rPr>
                <w:rFonts w:ascii="Arial" w:hAnsi="Arial" w:cs="Arial"/>
                <w:lang w:val="es-CO"/>
              </w:rPr>
              <w:t>la</w:t>
            </w:r>
            <w:r w:rsidRPr="0066045B">
              <w:rPr>
                <w:rFonts w:ascii="Arial" w:hAnsi="Arial" w:cs="Arial"/>
                <w:lang w:val="es-CO"/>
              </w:rPr>
              <w:t xml:space="preserve"> cedula de identidad/pasaporte del Representante Legal</w:t>
            </w:r>
          </w:p>
          <w:p w14:paraId="2BD97635" w14:textId="024BEF4C"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 xml:space="preserve">Copia del Registro Tributario Nacional (RTN) de la Empresa </w:t>
            </w:r>
          </w:p>
          <w:p w14:paraId="7987D551" w14:textId="5A722928"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eastAsia="Arrus BT" w:hAnsi="Arial" w:cs="Arial"/>
                <w:color w:val="212121"/>
                <w:lang w:val="es-ES"/>
              </w:rPr>
              <w:t>En caso de consorcio, copia del  documento  legal  que  hace legitimo   el  consorcio</w:t>
            </w:r>
            <w:r w:rsidR="00B038D0" w:rsidRPr="0066045B">
              <w:rPr>
                <w:rFonts w:ascii="Arial" w:eastAsia="Arrus BT" w:hAnsi="Arial" w:cs="Arial"/>
                <w:color w:val="212121"/>
                <w:lang w:val="es-ES"/>
              </w:rPr>
              <w:t>.</w:t>
            </w:r>
          </w:p>
          <w:p w14:paraId="62890A91" w14:textId="487FB467" w:rsidR="00A955B1" w:rsidRPr="001C6B8B" w:rsidRDefault="00B37E03" w:rsidP="001C6B8B">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lang w:val="es-ES"/>
              </w:rPr>
            </w:pPr>
            <w:r w:rsidRPr="0066045B">
              <w:rPr>
                <w:rFonts w:ascii="Arial" w:eastAsia="Arrus BT" w:hAnsi="Arial" w:cs="Arial"/>
                <w:color w:val="212121"/>
                <w:lang w:val="es-ES"/>
              </w:rPr>
              <w:t xml:space="preserve">Permiso de Operación </w:t>
            </w:r>
            <w:r w:rsidR="00B038D0" w:rsidRPr="0066045B">
              <w:rPr>
                <w:rFonts w:ascii="Arial" w:eastAsia="Arrus BT" w:hAnsi="Arial" w:cs="Arial"/>
                <w:color w:val="212121"/>
                <w:lang w:val="es-ES"/>
              </w:rPr>
              <w:t>vigente</w:t>
            </w:r>
          </w:p>
        </w:tc>
      </w:tr>
    </w:tbl>
    <w:p w14:paraId="66C695E7" w14:textId="77777777" w:rsidR="009E34B1" w:rsidRPr="0066045B" w:rsidRDefault="009E34B1" w:rsidP="009E34B1">
      <w:pPr>
        <w:pStyle w:val="BodyText"/>
        <w:jc w:val="both"/>
        <w:rPr>
          <w:rFonts w:cs="Arial"/>
          <w:b/>
          <w:color w:val="212121"/>
          <w:sz w:val="20"/>
          <w:lang w:val="es-ES" w:eastAsia="fr-FR"/>
        </w:rPr>
      </w:pPr>
    </w:p>
    <w:p w14:paraId="6B71A784" w14:textId="77777777" w:rsidR="009E34B1" w:rsidRPr="0066045B" w:rsidRDefault="009E34B1" w:rsidP="009E34B1">
      <w:pPr>
        <w:pStyle w:val="BodyText"/>
        <w:jc w:val="both"/>
        <w:rPr>
          <w:rFonts w:cs="Arial"/>
          <w:sz w:val="20"/>
          <w:lang w:val="es-PA"/>
        </w:rPr>
      </w:pPr>
      <w:r w:rsidRPr="0066045B">
        <w:rPr>
          <w:rFonts w:cs="Arial"/>
          <w:sz w:val="20"/>
          <w:lang w:val="es-PA"/>
        </w:rPr>
        <w:t>Por la presente certifico que la información contenida en este documento y en los</w:t>
      </w:r>
      <w:r w:rsidRPr="0066045B">
        <w:rPr>
          <w:rFonts w:cs="Arial"/>
          <w:spacing w:val="-19"/>
          <w:sz w:val="20"/>
          <w:lang w:val="es-PA"/>
        </w:rPr>
        <w:t xml:space="preserve"> </w:t>
      </w:r>
      <w:r w:rsidRPr="0066045B">
        <w:rPr>
          <w:rFonts w:cs="Arial"/>
          <w:sz w:val="20"/>
          <w:lang w:val="es-PA"/>
        </w:rPr>
        <w:t>anexos</w:t>
      </w:r>
      <w:r w:rsidRPr="0066045B">
        <w:rPr>
          <w:rFonts w:cs="Arial"/>
          <w:w w:val="99"/>
          <w:sz w:val="20"/>
          <w:lang w:val="es-PA"/>
        </w:rPr>
        <w:t xml:space="preserve"> </w:t>
      </w:r>
      <w:r w:rsidRPr="0066045B">
        <w:rPr>
          <w:rFonts w:cs="Arial"/>
          <w:sz w:val="20"/>
          <w:lang w:val="es-PA"/>
        </w:rPr>
        <w:t>correspondientes es correcta, y que ninguna persona o institución relacionada con la empresa,</w:t>
      </w:r>
      <w:r w:rsidRPr="0066045B">
        <w:rPr>
          <w:rFonts w:cs="Arial"/>
          <w:spacing w:val="-2"/>
          <w:sz w:val="20"/>
          <w:lang w:val="es-PA"/>
        </w:rPr>
        <w:t xml:space="preserve"> </w:t>
      </w:r>
      <w:r w:rsidRPr="0066045B">
        <w:rPr>
          <w:rFonts w:cs="Arial"/>
          <w:sz w:val="20"/>
          <w:lang w:val="es-PA"/>
        </w:rPr>
        <w:t>ni</w:t>
      </w:r>
      <w:r w:rsidRPr="0066045B">
        <w:rPr>
          <w:rFonts w:cs="Arial"/>
          <w:w w:val="99"/>
          <w:sz w:val="20"/>
          <w:lang w:val="es-PA"/>
        </w:rPr>
        <w:t xml:space="preserve"> </w:t>
      </w:r>
      <w:r w:rsidRPr="0066045B">
        <w:rPr>
          <w:rFonts w:cs="Arial"/>
          <w:sz w:val="20"/>
          <w:lang w:val="es-PA"/>
        </w:rPr>
        <w:t>como proveedor de bienes o servicios ni en calidad de representante o empleado,</w:t>
      </w:r>
      <w:r w:rsidRPr="0066045B">
        <w:rPr>
          <w:rFonts w:cs="Arial"/>
          <w:spacing w:val="31"/>
          <w:sz w:val="20"/>
          <w:lang w:val="es-PA"/>
        </w:rPr>
        <w:t xml:space="preserve"> </w:t>
      </w:r>
      <w:r w:rsidRPr="0066045B">
        <w:rPr>
          <w:rFonts w:cs="Arial"/>
          <w:sz w:val="20"/>
          <w:lang w:val="es-PA"/>
        </w:rPr>
        <w:t>están</w:t>
      </w:r>
      <w:r w:rsidRPr="0066045B">
        <w:rPr>
          <w:rFonts w:cs="Arial"/>
          <w:w w:val="99"/>
          <w:sz w:val="20"/>
          <w:lang w:val="es-PA"/>
        </w:rPr>
        <w:t xml:space="preserve"> </w:t>
      </w:r>
      <w:r w:rsidRPr="0066045B">
        <w:rPr>
          <w:rFonts w:cs="Arial"/>
          <w:sz w:val="20"/>
          <w:lang w:val="es-PA"/>
        </w:rPr>
        <w:t>empleados o sancionados por</w:t>
      </w:r>
      <w:r w:rsidRPr="0066045B">
        <w:rPr>
          <w:rFonts w:cs="Arial"/>
          <w:spacing w:val="-12"/>
          <w:sz w:val="20"/>
          <w:lang w:val="es-PA"/>
        </w:rPr>
        <w:t xml:space="preserve"> </w:t>
      </w:r>
      <w:r w:rsidRPr="0066045B">
        <w:rPr>
          <w:rFonts w:cs="Arial"/>
          <w:sz w:val="20"/>
          <w:lang w:val="es-PA"/>
        </w:rPr>
        <w:t>UNICEF.</w:t>
      </w:r>
    </w:p>
    <w:p w14:paraId="023462AD" w14:textId="77777777" w:rsidR="009E34B1" w:rsidRPr="0066045B" w:rsidRDefault="009E34B1" w:rsidP="009E34B1">
      <w:pPr>
        <w:pStyle w:val="BodyText"/>
        <w:jc w:val="both"/>
        <w:rPr>
          <w:rFonts w:cs="Arial"/>
          <w:sz w:val="8"/>
          <w:szCs w:val="8"/>
          <w:lang w:val="es-PA"/>
        </w:rPr>
      </w:pPr>
    </w:p>
    <w:p w14:paraId="2EBA33BB" w14:textId="77777777" w:rsidR="009E34B1" w:rsidRPr="0066045B" w:rsidRDefault="009E34B1" w:rsidP="009E34B1">
      <w:pPr>
        <w:pStyle w:val="BodyText"/>
        <w:jc w:val="both"/>
        <w:rPr>
          <w:rFonts w:cs="Arial"/>
          <w:sz w:val="20"/>
          <w:lang w:val="es-PA"/>
        </w:rPr>
      </w:pPr>
      <w:r w:rsidRPr="0066045B">
        <w:rPr>
          <w:rFonts w:cs="Arial"/>
          <w:sz w:val="20"/>
          <w:lang w:val="es-PA"/>
        </w:rPr>
        <w:t>También</w:t>
      </w:r>
      <w:r w:rsidRPr="0066045B">
        <w:rPr>
          <w:rFonts w:cs="Arial"/>
          <w:spacing w:val="55"/>
          <w:sz w:val="20"/>
          <w:lang w:val="es-PA"/>
        </w:rPr>
        <w:t xml:space="preserve"> </w:t>
      </w:r>
      <w:r w:rsidRPr="0066045B">
        <w:rPr>
          <w:rFonts w:cs="Arial"/>
          <w:sz w:val="20"/>
          <w:lang w:val="es-PA"/>
        </w:rPr>
        <w:t>entiendo</w:t>
      </w:r>
      <w:r w:rsidRPr="0066045B">
        <w:rPr>
          <w:rFonts w:cs="Arial"/>
          <w:spacing w:val="55"/>
          <w:sz w:val="20"/>
          <w:lang w:val="es-PA"/>
        </w:rPr>
        <w:t xml:space="preserve"> </w:t>
      </w:r>
      <w:r w:rsidRPr="0066045B">
        <w:rPr>
          <w:rFonts w:cs="Arial"/>
          <w:sz w:val="20"/>
          <w:lang w:val="es-PA"/>
        </w:rPr>
        <w:t>que</w:t>
      </w:r>
      <w:r w:rsidRPr="0066045B">
        <w:rPr>
          <w:rFonts w:cs="Arial"/>
          <w:spacing w:val="55"/>
          <w:sz w:val="20"/>
          <w:lang w:val="es-PA"/>
        </w:rPr>
        <w:t xml:space="preserve"> </w:t>
      </w:r>
      <w:r w:rsidRPr="0066045B">
        <w:rPr>
          <w:rFonts w:cs="Arial"/>
          <w:sz w:val="20"/>
          <w:lang w:val="es-PA"/>
        </w:rPr>
        <w:t>cualquier</w:t>
      </w:r>
      <w:r w:rsidRPr="0066045B">
        <w:rPr>
          <w:rFonts w:cs="Arial"/>
          <w:spacing w:val="55"/>
          <w:sz w:val="20"/>
          <w:lang w:val="es-PA"/>
        </w:rPr>
        <w:t xml:space="preserve"> </w:t>
      </w:r>
      <w:r w:rsidRPr="0066045B">
        <w:rPr>
          <w:rFonts w:cs="Arial"/>
          <w:sz w:val="20"/>
          <w:lang w:val="es-PA"/>
        </w:rPr>
        <w:t>información</w:t>
      </w:r>
      <w:r w:rsidRPr="0066045B">
        <w:rPr>
          <w:rFonts w:cs="Arial"/>
          <w:spacing w:val="55"/>
          <w:sz w:val="20"/>
          <w:lang w:val="es-PA"/>
        </w:rPr>
        <w:t xml:space="preserve"> </w:t>
      </w:r>
      <w:r w:rsidRPr="0066045B">
        <w:rPr>
          <w:rFonts w:cs="Arial"/>
          <w:sz w:val="20"/>
          <w:lang w:val="es-PA"/>
        </w:rPr>
        <w:t>engañosa</w:t>
      </w:r>
      <w:r w:rsidRPr="0066045B">
        <w:rPr>
          <w:rFonts w:cs="Arial"/>
          <w:spacing w:val="55"/>
          <w:sz w:val="20"/>
          <w:lang w:val="es-PA"/>
        </w:rPr>
        <w:t xml:space="preserve"> </w:t>
      </w:r>
      <w:r w:rsidRPr="0066045B">
        <w:rPr>
          <w:rFonts w:cs="Arial"/>
          <w:sz w:val="20"/>
          <w:lang w:val="es-PA"/>
        </w:rPr>
        <w:t>o</w:t>
      </w:r>
      <w:r w:rsidRPr="0066045B">
        <w:rPr>
          <w:rFonts w:cs="Arial"/>
          <w:spacing w:val="55"/>
          <w:sz w:val="20"/>
          <w:lang w:val="es-PA"/>
        </w:rPr>
        <w:t xml:space="preserve"> </w:t>
      </w:r>
      <w:r w:rsidRPr="0066045B">
        <w:rPr>
          <w:rFonts w:cs="Arial"/>
          <w:sz w:val="20"/>
          <w:lang w:val="es-PA"/>
        </w:rPr>
        <w:t>falsa</w:t>
      </w:r>
      <w:r w:rsidRPr="0066045B">
        <w:rPr>
          <w:rFonts w:cs="Arial"/>
          <w:spacing w:val="55"/>
          <w:sz w:val="20"/>
          <w:lang w:val="es-PA"/>
        </w:rPr>
        <w:t xml:space="preserve"> </w:t>
      </w:r>
      <w:r w:rsidRPr="0066045B">
        <w:rPr>
          <w:rFonts w:cs="Arial"/>
          <w:sz w:val="20"/>
          <w:lang w:val="es-PA"/>
        </w:rPr>
        <w:t>puede</w:t>
      </w:r>
      <w:r w:rsidRPr="0066045B">
        <w:rPr>
          <w:rFonts w:cs="Arial"/>
          <w:spacing w:val="55"/>
          <w:sz w:val="20"/>
          <w:lang w:val="es-PA"/>
        </w:rPr>
        <w:t xml:space="preserve"> </w:t>
      </w:r>
      <w:r w:rsidRPr="0066045B">
        <w:rPr>
          <w:rFonts w:cs="Arial"/>
          <w:sz w:val="20"/>
          <w:lang w:val="es-PA"/>
        </w:rPr>
        <w:t>resultar</w:t>
      </w:r>
      <w:r w:rsidRPr="0066045B">
        <w:rPr>
          <w:rFonts w:cs="Arial"/>
          <w:spacing w:val="55"/>
          <w:sz w:val="20"/>
          <w:lang w:val="es-PA"/>
        </w:rPr>
        <w:t xml:space="preserve"> </w:t>
      </w:r>
      <w:r w:rsidRPr="0066045B">
        <w:rPr>
          <w:rFonts w:cs="Arial"/>
          <w:sz w:val="20"/>
          <w:lang w:val="es-PA"/>
        </w:rPr>
        <w:t>en</w:t>
      </w:r>
      <w:r w:rsidRPr="0066045B">
        <w:rPr>
          <w:rFonts w:cs="Arial"/>
          <w:spacing w:val="52"/>
          <w:sz w:val="20"/>
          <w:lang w:val="es-PA"/>
        </w:rPr>
        <w:t xml:space="preserve"> </w:t>
      </w:r>
      <w:r w:rsidRPr="0066045B">
        <w:rPr>
          <w:rFonts w:cs="Arial"/>
          <w:sz w:val="20"/>
          <w:lang w:val="es-PA"/>
        </w:rPr>
        <w:t>la</w:t>
      </w:r>
      <w:r w:rsidRPr="0066045B">
        <w:rPr>
          <w:rFonts w:cs="Arial"/>
          <w:w w:val="99"/>
          <w:sz w:val="20"/>
          <w:lang w:val="es-PA"/>
        </w:rPr>
        <w:t xml:space="preserve"> </w:t>
      </w:r>
      <w:r w:rsidRPr="0066045B">
        <w:rPr>
          <w:rFonts w:cs="Arial"/>
          <w:sz w:val="20"/>
          <w:lang w:val="es-PA"/>
        </w:rPr>
        <w:t>descalificación    de la empresa como un proveedor registrado para UNICEF.</w:t>
      </w:r>
    </w:p>
    <w:p w14:paraId="385F5F35" w14:textId="77777777" w:rsidR="009E34B1" w:rsidRPr="0066045B" w:rsidRDefault="009E34B1" w:rsidP="009E34B1">
      <w:pPr>
        <w:pStyle w:val="BodyText"/>
        <w:jc w:val="both"/>
        <w:rPr>
          <w:rFonts w:cs="Arial"/>
          <w:sz w:val="20"/>
          <w:lang w:val="es-P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819"/>
      </w:tblGrid>
      <w:tr w:rsidR="009E34B1" w:rsidRPr="0066045B" w14:paraId="66DC456B" w14:textId="77777777" w:rsidTr="00B038D0">
        <w:trPr>
          <w:trHeight w:val="170"/>
        </w:trPr>
        <w:tc>
          <w:tcPr>
            <w:tcW w:w="1555" w:type="dxa"/>
          </w:tcPr>
          <w:p w14:paraId="3DD44FA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Nombre:</w:t>
            </w:r>
          </w:p>
        </w:tc>
        <w:tc>
          <w:tcPr>
            <w:tcW w:w="4819" w:type="dxa"/>
            <w:tcBorders>
              <w:bottom w:val="single" w:sz="4" w:space="0" w:color="auto"/>
            </w:tcBorders>
          </w:tcPr>
          <w:p w14:paraId="15011DAD"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0F55E43" w14:textId="77777777" w:rsidTr="00B038D0">
        <w:trPr>
          <w:trHeight w:val="170"/>
        </w:trPr>
        <w:tc>
          <w:tcPr>
            <w:tcW w:w="1555" w:type="dxa"/>
          </w:tcPr>
          <w:p w14:paraId="2B601654"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Puesto:</w:t>
            </w:r>
          </w:p>
        </w:tc>
        <w:tc>
          <w:tcPr>
            <w:tcW w:w="4819" w:type="dxa"/>
            <w:tcBorders>
              <w:top w:val="single" w:sz="4" w:space="0" w:color="auto"/>
              <w:bottom w:val="single" w:sz="4" w:space="0" w:color="auto"/>
            </w:tcBorders>
          </w:tcPr>
          <w:p w14:paraId="2045630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06AFB47" w14:textId="77777777" w:rsidTr="00B038D0">
        <w:trPr>
          <w:trHeight w:val="170"/>
        </w:trPr>
        <w:tc>
          <w:tcPr>
            <w:tcW w:w="1555" w:type="dxa"/>
          </w:tcPr>
          <w:p w14:paraId="002DEBD6"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Fecha:</w:t>
            </w:r>
          </w:p>
        </w:tc>
        <w:tc>
          <w:tcPr>
            <w:tcW w:w="4819" w:type="dxa"/>
            <w:tcBorders>
              <w:top w:val="single" w:sz="4" w:space="0" w:color="auto"/>
              <w:bottom w:val="single" w:sz="4" w:space="0" w:color="auto"/>
            </w:tcBorders>
          </w:tcPr>
          <w:p w14:paraId="7CBD2CC2"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C0C6FE" w14:textId="77777777" w:rsidTr="00B038D0">
        <w:trPr>
          <w:trHeight w:val="652"/>
        </w:trPr>
        <w:tc>
          <w:tcPr>
            <w:tcW w:w="1555" w:type="dxa"/>
          </w:tcPr>
          <w:p w14:paraId="23368AC4"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Firma:</w:t>
            </w:r>
          </w:p>
        </w:tc>
        <w:tc>
          <w:tcPr>
            <w:tcW w:w="4819" w:type="dxa"/>
            <w:tcBorders>
              <w:top w:val="single" w:sz="4" w:space="0" w:color="auto"/>
              <w:bottom w:val="single" w:sz="4" w:space="0" w:color="auto"/>
            </w:tcBorders>
          </w:tcPr>
          <w:p w14:paraId="7E764EFA"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4D9ECB60" w14:textId="77777777" w:rsidR="009E34B1" w:rsidRPr="0066045B" w:rsidRDefault="009E34B1" w:rsidP="009E34B1">
      <w:pPr>
        <w:tabs>
          <w:tab w:val="left" w:pos="990"/>
          <w:tab w:val="left" w:pos="5040"/>
          <w:tab w:val="left" w:pos="5850"/>
        </w:tabs>
        <w:jc w:val="both"/>
        <w:rPr>
          <w:rFonts w:ascii="Arial" w:hAnsi="Arial" w:cs="Arial"/>
          <w:color w:val="000000"/>
          <w:lang w:val="es-HN"/>
        </w:rPr>
      </w:pPr>
    </w:p>
    <w:p w14:paraId="5FECF831" w14:textId="3B58B63D" w:rsidR="009E34B1" w:rsidRPr="0066045B" w:rsidRDefault="009E34B1" w:rsidP="009E34B1">
      <w:pPr>
        <w:suppressAutoHyphens/>
        <w:autoSpaceDN w:val="0"/>
        <w:jc w:val="both"/>
        <w:textAlignment w:val="baseline"/>
        <w:rPr>
          <w:rFonts w:ascii="Arial" w:hAnsi="Arial" w:cs="Arial"/>
          <w:i/>
          <w:color w:val="000000"/>
          <w:highlight w:val="cyan"/>
          <w:lang w:val="es-HN"/>
        </w:rPr>
      </w:pPr>
      <w:r w:rsidRPr="0066045B">
        <w:rPr>
          <w:rFonts w:ascii="Arial" w:hAnsi="Arial" w:cs="Arial"/>
          <w:i/>
          <w:color w:val="000000"/>
          <w:highlight w:val="cyan"/>
          <w:lang w:val="es-HN"/>
        </w:rPr>
        <w:t>[Inserte el sello oficial del</w:t>
      </w:r>
      <w:r w:rsidR="001C6B8B">
        <w:rPr>
          <w:rFonts w:ascii="Arial" w:hAnsi="Arial" w:cs="Arial"/>
          <w:i/>
          <w:color w:val="000000"/>
          <w:highlight w:val="cyan"/>
          <w:lang w:val="es-HN"/>
        </w:rPr>
        <w:t xml:space="preserve"> Oferente</w:t>
      </w:r>
      <w:r w:rsidRPr="0066045B">
        <w:rPr>
          <w:rFonts w:ascii="Arial" w:hAnsi="Arial" w:cs="Arial"/>
          <w:i/>
          <w:color w:val="000000"/>
          <w:highlight w:val="cyan"/>
          <w:lang w:val="es-HN"/>
        </w:rPr>
        <w:t>]</w:t>
      </w:r>
    </w:p>
    <w:p w14:paraId="20FA533C" w14:textId="77777777" w:rsidR="009E34B1" w:rsidRPr="0066045B" w:rsidRDefault="009E34B1" w:rsidP="009E34B1">
      <w:pPr>
        <w:autoSpaceDE w:val="0"/>
        <w:autoSpaceDN w:val="0"/>
        <w:adjustRightInd w:val="0"/>
        <w:rPr>
          <w:rFonts w:ascii="Arial" w:hAnsi="Arial" w:cs="Arial"/>
          <w:b/>
          <w:i/>
          <w:color w:val="000000"/>
          <w:lang w:val="es-HN"/>
        </w:rPr>
      </w:pPr>
    </w:p>
    <w:p w14:paraId="069D5C91" w14:textId="77777777" w:rsidR="002D2DAD" w:rsidRPr="0066045B" w:rsidRDefault="002D2DAD" w:rsidP="009E34B1">
      <w:pPr>
        <w:jc w:val="center"/>
        <w:rPr>
          <w:rFonts w:ascii="Arial" w:hAnsi="Arial" w:cs="Arial"/>
          <w:b/>
          <w:i/>
          <w:highlight w:val="white"/>
          <w:lang w:val="es-ES"/>
        </w:rPr>
      </w:pPr>
    </w:p>
    <w:p w14:paraId="12C9D9B8" w14:textId="77777777" w:rsidR="002D2DAD" w:rsidRPr="0066045B" w:rsidRDefault="002D2DAD" w:rsidP="009E34B1">
      <w:pPr>
        <w:jc w:val="center"/>
        <w:rPr>
          <w:rFonts w:ascii="Arial" w:hAnsi="Arial" w:cs="Arial"/>
          <w:b/>
          <w:i/>
          <w:highlight w:val="white"/>
          <w:lang w:val="es-ES"/>
        </w:rPr>
      </w:pPr>
    </w:p>
    <w:p w14:paraId="1EAC9786" w14:textId="77777777" w:rsidR="002D2DAD" w:rsidRPr="0066045B" w:rsidRDefault="002D2DAD" w:rsidP="009E34B1">
      <w:pPr>
        <w:jc w:val="center"/>
        <w:rPr>
          <w:rFonts w:ascii="Arial" w:hAnsi="Arial" w:cs="Arial"/>
          <w:b/>
          <w:i/>
          <w:highlight w:val="white"/>
          <w:lang w:val="es-ES"/>
        </w:rPr>
      </w:pPr>
    </w:p>
    <w:p w14:paraId="027A2FBA" w14:textId="77777777" w:rsidR="002D2DAD" w:rsidRPr="0066045B" w:rsidRDefault="002D2DAD" w:rsidP="009E34B1">
      <w:pPr>
        <w:jc w:val="center"/>
        <w:rPr>
          <w:rFonts w:ascii="Arial" w:hAnsi="Arial" w:cs="Arial"/>
          <w:b/>
          <w:i/>
          <w:highlight w:val="white"/>
          <w:lang w:val="es-ES"/>
        </w:rPr>
      </w:pPr>
    </w:p>
    <w:p w14:paraId="35B3125F" w14:textId="77777777" w:rsidR="002D2DAD" w:rsidRPr="0066045B" w:rsidRDefault="002D2DAD" w:rsidP="009E34B1">
      <w:pPr>
        <w:jc w:val="center"/>
        <w:rPr>
          <w:rFonts w:ascii="Arial" w:hAnsi="Arial" w:cs="Arial"/>
          <w:b/>
          <w:i/>
          <w:highlight w:val="white"/>
          <w:lang w:val="es-ES"/>
        </w:rPr>
      </w:pPr>
    </w:p>
    <w:p w14:paraId="443DF832" w14:textId="77777777" w:rsidR="002D2DAD" w:rsidRPr="0066045B" w:rsidRDefault="002D2DAD" w:rsidP="009E34B1">
      <w:pPr>
        <w:jc w:val="center"/>
        <w:rPr>
          <w:rFonts w:ascii="Arial" w:hAnsi="Arial" w:cs="Arial"/>
          <w:b/>
          <w:i/>
          <w:highlight w:val="white"/>
          <w:lang w:val="es-ES"/>
        </w:rPr>
      </w:pPr>
    </w:p>
    <w:p w14:paraId="5420DDF2" w14:textId="77777777" w:rsidR="002D2DAD" w:rsidRPr="0066045B" w:rsidRDefault="002D2DAD" w:rsidP="009E34B1">
      <w:pPr>
        <w:jc w:val="center"/>
        <w:rPr>
          <w:rFonts w:ascii="Arial" w:hAnsi="Arial" w:cs="Arial"/>
          <w:b/>
          <w:i/>
          <w:highlight w:val="white"/>
          <w:lang w:val="es-ES"/>
        </w:rPr>
      </w:pPr>
    </w:p>
    <w:p w14:paraId="7DC6A36F" w14:textId="77777777" w:rsidR="002D2DAD" w:rsidRPr="0066045B" w:rsidRDefault="002D2DAD" w:rsidP="009E34B1">
      <w:pPr>
        <w:jc w:val="center"/>
        <w:rPr>
          <w:rFonts w:ascii="Arial" w:hAnsi="Arial" w:cs="Arial"/>
          <w:b/>
          <w:i/>
          <w:highlight w:val="white"/>
          <w:lang w:val="es-ES"/>
        </w:rPr>
      </w:pPr>
    </w:p>
    <w:p w14:paraId="5C35C4B5" w14:textId="77777777" w:rsidR="002D2DAD" w:rsidRPr="0066045B" w:rsidRDefault="002D2DAD" w:rsidP="009E34B1">
      <w:pPr>
        <w:jc w:val="center"/>
        <w:rPr>
          <w:rFonts w:ascii="Arial" w:hAnsi="Arial" w:cs="Arial"/>
          <w:b/>
          <w:i/>
          <w:highlight w:val="white"/>
          <w:lang w:val="es-ES"/>
        </w:rPr>
      </w:pPr>
    </w:p>
    <w:p w14:paraId="3C89C662" w14:textId="77777777" w:rsidR="002D2DAD" w:rsidRPr="0066045B" w:rsidRDefault="002D2DAD" w:rsidP="009E34B1">
      <w:pPr>
        <w:jc w:val="center"/>
        <w:rPr>
          <w:rFonts w:ascii="Arial" w:hAnsi="Arial" w:cs="Arial"/>
          <w:b/>
          <w:i/>
          <w:highlight w:val="white"/>
          <w:lang w:val="es-ES"/>
        </w:rPr>
      </w:pPr>
    </w:p>
    <w:p w14:paraId="0084C19F" w14:textId="77777777" w:rsidR="002D2DAD" w:rsidRPr="0066045B" w:rsidRDefault="002D2DAD" w:rsidP="009E34B1">
      <w:pPr>
        <w:jc w:val="center"/>
        <w:rPr>
          <w:rFonts w:ascii="Arial" w:hAnsi="Arial" w:cs="Arial"/>
          <w:b/>
          <w:i/>
          <w:highlight w:val="white"/>
          <w:lang w:val="es-ES"/>
        </w:rPr>
      </w:pPr>
    </w:p>
    <w:p w14:paraId="4A070D66" w14:textId="77777777" w:rsidR="002D2DAD" w:rsidRPr="0066045B" w:rsidRDefault="002D2DAD" w:rsidP="009E34B1">
      <w:pPr>
        <w:jc w:val="center"/>
        <w:rPr>
          <w:rFonts w:ascii="Arial" w:hAnsi="Arial" w:cs="Arial"/>
          <w:b/>
          <w:i/>
          <w:highlight w:val="white"/>
          <w:lang w:val="es-ES"/>
        </w:rPr>
      </w:pPr>
    </w:p>
    <w:p w14:paraId="279A188A" w14:textId="7BD98241" w:rsidR="002D2DAD" w:rsidRDefault="002D2DAD" w:rsidP="009E34B1">
      <w:pPr>
        <w:jc w:val="center"/>
        <w:rPr>
          <w:rFonts w:ascii="Arial" w:hAnsi="Arial" w:cs="Arial"/>
          <w:b/>
          <w:i/>
          <w:highlight w:val="white"/>
          <w:lang w:val="es-ES"/>
        </w:rPr>
      </w:pPr>
    </w:p>
    <w:p w14:paraId="6266E202" w14:textId="1FF9643C" w:rsidR="00690C60" w:rsidRDefault="00690C60" w:rsidP="009E34B1">
      <w:pPr>
        <w:jc w:val="center"/>
        <w:rPr>
          <w:rFonts w:ascii="Arial" w:hAnsi="Arial" w:cs="Arial"/>
          <w:b/>
          <w:i/>
          <w:highlight w:val="white"/>
          <w:lang w:val="es-ES"/>
        </w:rPr>
      </w:pPr>
    </w:p>
    <w:p w14:paraId="3D870ECA" w14:textId="014F2FAE" w:rsidR="00690C60" w:rsidRDefault="00690C60" w:rsidP="009E34B1">
      <w:pPr>
        <w:jc w:val="center"/>
        <w:rPr>
          <w:rFonts w:ascii="Arial" w:hAnsi="Arial" w:cs="Arial"/>
          <w:b/>
          <w:i/>
          <w:highlight w:val="white"/>
          <w:lang w:val="es-ES"/>
        </w:rPr>
      </w:pPr>
    </w:p>
    <w:p w14:paraId="55E4E6F3" w14:textId="497CCFB8" w:rsidR="00690C60" w:rsidRDefault="00690C60" w:rsidP="009E34B1">
      <w:pPr>
        <w:jc w:val="center"/>
        <w:rPr>
          <w:rFonts w:ascii="Arial" w:hAnsi="Arial" w:cs="Arial"/>
          <w:b/>
          <w:i/>
          <w:highlight w:val="white"/>
          <w:lang w:val="es-ES"/>
        </w:rPr>
      </w:pPr>
    </w:p>
    <w:p w14:paraId="5439AA2C" w14:textId="43423C24" w:rsidR="00690C60" w:rsidRDefault="00690C60" w:rsidP="009E34B1">
      <w:pPr>
        <w:jc w:val="center"/>
        <w:rPr>
          <w:rFonts w:ascii="Arial" w:hAnsi="Arial" w:cs="Arial"/>
          <w:b/>
          <w:i/>
          <w:highlight w:val="white"/>
          <w:lang w:val="es-ES"/>
        </w:rPr>
      </w:pPr>
    </w:p>
    <w:p w14:paraId="5F0A08F8" w14:textId="1F06EE68" w:rsidR="00690C60" w:rsidRDefault="00690C60" w:rsidP="009E34B1">
      <w:pPr>
        <w:jc w:val="center"/>
        <w:rPr>
          <w:rFonts w:ascii="Arial" w:hAnsi="Arial" w:cs="Arial"/>
          <w:b/>
          <w:i/>
          <w:highlight w:val="white"/>
          <w:lang w:val="es-ES"/>
        </w:rPr>
      </w:pPr>
    </w:p>
    <w:p w14:paraId="67F4DD3A" w14:textId="37D7E4EB" w:rsidR="00690C60" w:rsidRDefault="00690C60" w:rsidP="009E34B1">
      <w:pPr>
        <w:jc w:val="center"/>
        <w:rPr>
          <w:rFonts w:ascii="Arial" w:hAnsi="Arial" w:cs="Arial"/>
          <w:b/>
          <w:i/>
          <w:highlight w:val="white"/>
          <w:lang w:val="es-ES"/>
        </w:rPr>
      </w:pPr>
    </w:p>
    <w:p w14:paraId="7075E5F5" w14:textId="77777777" w:rsidR="00690C60" w:rsidRDefault="00690C60" w:rsidP="009E34B1">
      <w:pPr>
        <w:jc w:val="center"/>
        <w:rPr>
          <w:rFonts w:ascii="Arial" w:hAnsi="Arial" w:cs="Arial"/>
          <w:b/>
          <w:i/>
          <w:highlight w:val="white"/>
          <w:lang w:val="es-ES"/>
        </w:rPr>
      </w:pPr>
    </w:p>
    <w:p w14:paraId="58D2B2E8" w14:textId="2626589B" w:rsidR="00770F04" w:rsidRDefault="00770F04" w:rsidP="009E34B1">
      <w:pPr>
        <w:jc w:val="center"/>
        <w:rPr>
          <w:rFonts w:ascii="Arial" w:hAnsi="Arial" w:cs="Arial"/>
          <w:b/>
          <w:i/>
          <w:highlight w:val="white"/>
          <w:lang w:val="es-ES"/>
        </w:rPr>
      </w:pPr>
    </w:p>
    <w:p w14:paraId="2822027C" w14:textId="3BC61029" w:rsidR="00770F04" w:rsidRDefault="00770F04" w:rsidP="009E34B1">
      <w:pPr>
        <w:jc w:val="center"/>
        <w:rPr>
          <w:rFonts w:ascii="Arial" w:hAnsi="Arial" w:cs="Arial"/>
          <w:b/>
          <w:i/>
          <w:highlight w:val="white"/>
          <w:lang w:val="es-ES"/>
        </w:rPr>
      </w:pPr>
    </w:p>
    <w:p w14:paraId="3866C8D1" w14:textId="5A32BE2F" w:rsidR="00770F04" w:rsidRDefault="00770F04" w:rsidP="009E34B1">
      <w:pPr>
        <w:jc w:val="center"/>
        <w:rPr>
          <w:rFonts w:ascii="Arial" w:hAnsi="Arial" w:cs="Arial"/>
          <w:b/>
          <w:i/>
          <w:highlight w:val="white"/>
          <w:lang w:val="es-ES"/>
        </w:rPr>
      </w:pPr>
    </w:p>
    <w:p w14:paraId="67B6FD1E" w14:textId="72196540" w:rsidR="00770F04" w:rsidRDefault="00770F04" w:rsidP="009E34B1">
      <w:pPr>
        <w:jc w:val="center"/>
        <w:rPr>
          <w:rFonts w:ascii="Arial" w:hAnsi="Arial" w:cs="Arial"/>
          <w:b/>
          <w:i/>
          <w:highlight w:val="white"/>
          <w:lang w:val="es-ES"/>
        </w:rPr>
      </w:pPr>
    </w:p>
    <w:p w14:paraId="534E4408" w14:textId="7C94C370" w:rsidR="00770F04" w:rsidRDefault="00770F04" w:rsidP="009E34B1">
      <w:pPr>
        <w:jc w:val="center"/>
        <w:rPr>
          <w:rFonts w:ascii="Arial" w:hAnsi="Arial" w:cs="Arial"/>
          <w:b/>
          <w:i/>
          <w:highlight w:val="white"/>
          <w:lang w:val="es-ES"/>
        </w:rPr>
      </w:pPr>
    </w:p>
    <w:p w14:paraId="721AAC66" w14:textId="0454CA0E" w:rsidR="00770F04" w:rsidRDefault="00770F04" w:rsidP="009E34B1">
      <w:pPr>
        <w:jc w:val="center"/>
        <w:rPr>
          <w:rFonts w:ascii="Arial" w:hAnsi="Arial" w:cs="Arial"/>
          <w:b/>
          <w:i/>
          <w:highlight w:val="white"/>
          <w:lang w:val="es-ES"/>
        </w:rPr>
      </w:pPr>
    </w:p>
    <w:p w14:paraId="43D83E72" w14:textId="59E08091" w:rsidR="00770F04" w:rsidRDefault="00770F04" w:rsidP="009E34B1">
      <w:pPr>
        <w:jc w:val="center"/>
        <w:rPr>
          <w:rFonts w:ascii="Arial" w:hAnsi="Arial" w:cs="Arial"/>
          <w:b/>
          <w:i/>
          <w:highlight w:val="white"/>
          <w:lang w:val="es-ES"/>
        </w:rPr>
      </w:pPr>
    </w:p>
    <w:p w14:paraId="14B11CC3" w14:textId="69A90F66" w:rsidR="00770F04" w:rsidRDefault="00770F04" w:rsidP="009E34B1">
      <w:pPr>
        <w:jc w:val="center"/>
        <w:rPr>
          <w:rFonts w:ascii="Arial" w:hAnsi="Arial" w:cs="Arial"/>
          <w:b/>
          <w:i/>
          <w:highlight w:val="white"/>
          <w:lang w:val="es-ES"/>
        </w:rPr>
      </w:pPr>
    </w:p>
    <w:p w14:paraId="15C09C7E" w14:textId="28A2E374" w:rsidR="00770F04" w:rsidRDefault="00770F04" w:rsidP="009E34B1">
      <w:pPr>
        <w:jc w:val="center"/>
        <w:rPr>
          <w:rFonts w:ascii="Arial" w:hAnsi="Arial" w:cs="Arial"/>
          <w:b/>
          <w:i/>
          <w:highlight w:val="white"/>
          <w:lang w:val="es-ES"/>
        </w:rPr>
      </w:pPr>
    </w:p>
    <w:p w14:paraId="0BFC911E" w14:textId="7357D34F" w:rsidR="008E7351" w:rsidRDefault="008E7351" w:rsidP="009E34B1">
      <w:pPr>
        <w:jc w:val="center"/>
        <w:rPr>
          <w:rFonts w:ascii="Arial" w:hAnsi="Arial" w:cs="Arial"/>
          <w:b/>
          <w:i/>
          <w:highlight w:val="white"/>
          <w:lang w:val="es-ES"/>
        </w:rPr>
      </w:pPr>
    </w:p>
    <w:p w14:paraId="0B526C5F" w14:textId="77777777" w:rsidR="008E7351" w:rsidRDefault="008E7351" w:rsidP="009E34B1">
      <w:pPr>
        <w:jc w:val="center"/>
        <w:rPr>
          <w:rFonts w:ascii="Arial" w:hAnsi="Arial" w:cs="Arial"/>
          <w:b/>
          <w:i/>
          <w:highlight w:val="white"/>
          <w:lang w:val="es-ES"/>
        </w:rPr>
      </w:pPr>
    </w:p>
    <w:p w14:paraId="4FC3B50D" w14:textId="2205A2EB" w:rsidR="00770F04" w:rsidRDefault="00770F04" w:rsidP="009E34B1">
      <w:pPr>
        <w:jc w:val="center"/>
        <w:rPr>
          <w:rFonts w:ascii="Arial" w:hAnsi="Arial" w:cs="Arial"/>
          <w:b/>
          <w:i/>
          <w:highlight w:val="white"/>
          <w:lang w:val="es-ES"/>
        </w:rPr>
      </w:pPr>
    </w:p>
    <w:p w14:paraId="4D47DA20" w14:textId="5887E5C6" w:rsidR="00770F04" w:rsidRDefault="00770F04" w:rsidP="009E34B1">
      <w:pPr>
        <w:jc w:val="center"/>
        <w:rPr>
          <w:rFonts w:ascii="Arial" w:hAnsi="Arial" w:cs="Arial"/>
          <w:b/>
          <w:i/>
          <w:highlight w:val="white"/>
          <w:lang w:val="es-ES"/>
        </w:rPr>
      </w:pPr>
    </w:p>
    <w:p w14:paraId="7086C933" w14:textId="7DE1956C" w:rsidR="00770F04" w:rsidRDefault="00770F04" w:rsidP="009E34B1">
      <w:pPr>
        <w:jc w:val="center"/>
        <w:rPr>
          <w:rFonts w:ascii="Arial" w:hAnsi="Arial" w:cs="Arial"/>
          <w:b/>
          <w:i/>
          <w:highlight w:val="white"/>
          <w:lang w:val="es-ES"/>
        </w:rPr>
      </w:pPr>
    </w:p>
    <w:p w14:paraId="522E3FA7" w14:textId="5B8CDD67" w:rsidR="00770F04" w:rsidRDefault="00770F04" w:rsidP="009E34B1">
      <w:pPr>
        <w:jc w:val="center"/>
        <w:rPr>
          <w:rFonts w:ascii="Arial" w:hAnsi="Arial" w:cs="Arial"/>
          <w:b/>
          <w:i/>
          <w:highlight w:val="white"/>
          <w:lang w:val="es-ES"/>
        </w:rPr>
      </w:pPr>
    </w:p>
    <w:p w14:paraId="46168E36" w14:textId="6A5A86A1" w:rsidR="004F4103" w:rsidRDefault="004F4103" w:rsidP="009E34B1">
      <w:pPr>
        <w:jc w:val="center"/>
        <w:rPr>
          <w:rFonts w:ascii="Arial" w:hAnsi="Arial" w:cs="Arial"/>
          <w:b/>
          <w:i/>
          <w:highlight w:val="white"/>
          <w:lang w:val="es-ES"/>
        </w:rPr>
      </w:pPr>
    </w:p>
    <w:p w14:paraId="2DEBC69A" w14:textId="6A1AE1BD" w:rsidR="004F4103" w:rsidRDefault="004F4103" w:rsidP="009E34B1">
      <w:pPr>
        <w:jc w:val="center"/>
        <w:rPr>
          <w:rFonts w:ascii="Arial" w:hAnsi="Arial" w:cs="Arial"/>
          <w:b/>
          <w:i/>
          <w:highlight w:val="white"/>
          <w:lang w:val="es-ES"/>
        </w:rPr>
      </w:pPr>
    </w:p>
    <w:p w14:paraId="2452F138" w14:textId="1CFCB7DB" w:rsidR="003F671F" w:rsidRDefault="003F671F" w:rsidP="009E34B1">
      <w:pPr>
        <w:jc w:val="center"/>
        <w:rPr>
          <w:rFonts w:ascii="Arial" w:hAnsi="Arial" w:cs="Arial"/>
          <w:b/>
          <w:i/>
          <w:highlight w:val="white"/>
          <w:lang w:val="es-ES"/>
        </w:rPr>
      </w:pPr>
    </w:p>
    <w:p w14:paraId="2625FD1D" w14:textId="1A6C0FFD" w:rsidR="003F671F" w:rsidRDefault="003F671F" w:rsidP="009E34B1">
      <w:pPr>
        <w:jc w:val="center"/>
        <w:rPr>
          <w:rFonts w:ascii="Arial" w:hAnsi="Arial" w:cs="Arial"/>
          <w:b/>
          <w:i/>
          <w:highlight w:val="white"/>
          <w:lang w:val="es-ES"/>
        </w:rPr>
      </w:pPr>
    </w:p>
    <w:p w14:paraId="3EAE1734" w14:textId="37BD0BDE" w:rsidR="003F671F" w:rsidRDefault="003F671F" w:rsidP="009E34B1">
      <w:pPr>
        <w:jc w:val="center"/>
        <w:rPr>
          <w:rFonts w:ascii="Arial" w:hAnsi="Arial" w:cs="Arial"/>
          <w:b/>
          <w:i/>
          <w:highlight w:val="white"/>
          <w:lang w:val="es-ES"/>
        </w:rPr>
      </w:pPr>
    </w:p>
    <w:p w14:paraId="6A7D25A7" w14:textId="5E1A67FC" w:rsidR="003F671F" w:rsidRDefault="003F671F" w:rsidP="009E34B1">
      <w:pPr>
        <w:jc w:val="center"/>
        <w:rPr>
          <w:rFonts w:ascii="Arial" w:hAnsi="Arial" w:cs="Arial"/>
          <w:b/>
          <w:i/>
          <w:highlight w:val="white"/>
          <w:lang w:val="es-ES"/>
        </w:rPr>
      </w:pPr>
    </w:p>
    <w:p w14:paraId="3614131A" w14:textId="77777777" w:rsidR="003F671F" w:rsidRDefault="003F671F" w:rsidP="009E34B1">
      <w:pPr>
        <w:jc w:val="center"/>
        <w:rPr>
          <w:rFonts w:ascii="Arial" w:hAnsi="Arial" w:cs="Arial"/>
          <w:b/>
          <w:i/>
          <w:highlight w:val="white"/>
          <w:lang w:val="es-ES"/>
        </w:rPr>
      </w:pPr>
    </w:p>
    <w:p w14:paraId="20ECD6A8" w14:textId="38F3B729" w:rsidR="004F4103" w:rsidRDefault="004F4103" w:rsidP="009E34B1">
      <w:pPr>
        <w:jc w:val="center"/>
        <w:rPr>
          <w:rFonts w:ascii="Arial" w:hAnsi="Arial" w:cs="Arial"/>
          <w:b/>
          <w:i/>
          <w:highlight w:val="white"/>
          <w:lang w:val="es-ES"/>
        </w:rPr>
      </w:pPr>
    </w:p>
    <w:p w14:paraId="78C66859" w14:textId="5027ED94" w:rsidR="004F4103" w:rsidRDefault="004F4103" w:rsidP="009E34B1">
      <w:pPr>
        <w:jc w:val="center"/>
        <w:rPr>
          <w:rFonts w:ascii="Arial" w:hAnsi="Arial" w:cs="Arial"/>
          <w:b/>
          <w:i/>
          <w:highlight w:val="white"/>
          <w:lang w:val="es-ES"/>
        </w:rPr>
      </w:pPr>
    </w:p>
    <w:p w14:paraId="3E57D9B2" w14:textId="62E5C2A1"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lastRenderedPageBreak/>
        <w:t xml:space="preserve">Anexo </w:t>
      </w:r>
      <w:r w:rsidR="00E76925">
        <w:rPr>
          <w:rFonts w:ascii="Arial" w:hAnsi="Arial" w:cs="Arial"/>
          <w:b/>
          <w:i/>
          <w:highlight w:val="white"/>
          <w:lang w:val="es-ES"/>
        </w:rPr>
        <w:t>G</w:t>
      </w:r>
    </w:p>
    <w:p w14:paraId="4B4764A5" w14:textId="0EE17C6B"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 xml:space="preserve">Formulario de Información de la Asociación en Participación, El Consorcio o La </w:t>
      </w:r>
      <w:r w:rsidR="004532BA" w:rsidRPr="0066045B">
        <w:rPr>
          <w:rFonts w:ascii="Arial" w:hAnsi="Arial" w:cs="Arial"/>
          <w:b/>
          <w:i/>
          <w:highlight w:val="white"/>
          <w:lang w:val="es-ES"/>
        </w:rPr>
        <w:t xml:space="preserve">Asociación </w:t>
      </w:r>
    </w:p>
    <w:p w14:paraId="0CECE5C3" w14:textId="77777777" w:rsidR="009E34B1" w:rsidRPr="0066045B" w:rsidRDefault="009E34B1" w:rsidP="009E34B1">
      <w:pPr>
        <w:pStyle w:val="Header"/>
        <w:jc w:val="center"/>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73718D1" w14:textId="77777777" w:rsidR="009E34B1" w:rsidRPr="0066045B" w:rsidRDefault="009E34B1" w:rsidP="009E34B1">
      <w:pPr>
        <w:jc w:val="center"/>
        <w:rPr>
          <w:rFonts w:ascii="Arial" w:hAnsi="Arial" w:cs="Arial"/>
          <w:b/>
          <w:i/>
          <w:highlight w:val="white"/>
          <w:lang w:val="es-ES"/>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22F7B6D4" w14:textId="77777777" w:rsidTr="00E04A7F">
        <w:tc>
          <w:tcPr>
            <w:tcW w:w="1979" w:type="dxa"/>
            <w:shd w:val="clear" w:color="auto" w:fill="9BDEFF"/>
          </w:tcPr>
          <w:p w14:paraId="325F984A" w14:textId="1E41FABF" w:rsidR="002D21C1" w:rsidRPr="0066045B" w:rsidRDefault="002D21C1" w:rsidP="00E04A7F">
            <w:pPr>
              <w:rPr>
                <w:rFonts w:ascii="Arial" w:hAnsi="Arial" w:cs="Arial"/>
                <w:lang w:val="es-CO"/>
              </w:rPr>
            </w:pPr>
            <w:r w:rsidRPr="0066045B">
              <w:rPr>
                <w:rFonts w:ascii="Arial" w:hAnsi="Arial" w:cs="Arial"/>
                <w:lang w:val="es-CO"/>
              </w:rPr>
              <w:t xml:space="preserve">Nombre del </w:t>
            </w:r>
            <w:r w:rsidR="00D36726">
              <w:rPr>
                <w:rFonts w:ascii="Arial" w:hAnsi="Arial" w:cs="Arial"/>
                <w:lang w:val="es-CO"/>
              </w:rPr>
              <w:t>Oferente</w:t>
            </w:r>
            <w:r w:rsidRPr="0066045B">
              <w:rPr>
                <w:rFonts w:ascii="Arial" w:hAnsi="Arial" w:cs="Arial"/>
                <w:lang w:val="es-CO"/>
              </w:rPr>
              <w:t>:</w:t>
            </w:r>
          </w:p>
        </w:tc>
        <w:tc>
          <w:tcPr>
            <w:tcW w:w="4501" w:type="dxa"/>
          </w:tcPr>
          <w:p w14:paraId="18620DFA" w14:textId="7529549D" w:rsidR="002D21C1" w:rsidRPr="0066045B" w:rsidRDefault="003F671F" w:rsidP="00E04A7F">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nombre del Oferente]</w:t>
            </w:r>
            <w:r>
              <w:rPr>
                <w:rFonts w:ascii="Arial" w:hAnsi="Arial" w:cs="Arial"/>
                <w:bCs/>
                <w:highlight w:val="cyan"/>
                <w:lang w:val="es-CO"/>
              </w:rPr>
              <w:fldChar w:fldCharType="end"/>
            </w:r>
          </w:p>
        </w:tc>
        <w:tc>
          <w:tcPr>
            <w:tcW w:w="893" w:type="dxa"/>
            <w:shd w:val="clear" w:color="auto" w:fill="9BDEFF"/>
          </w:tcPr>
          <w:p w14:paraId="04BEE10D"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29CC702A" w14:textId="77777777" w:rsidR="002D21C1" w:rsidRPr="0066045B" w:rsidRDefault="00245737" w:rsidP="00E04A7F">
            <w:pPr>
              <w:spacing w:before="120" w:after="120"/>
              <w:rPr>
                <w:rFonts w:ascii="Arial" w:hAnsi="Arial" w:cs="Arial"/>
                <w:lang w:val="es-CO"/>
              </w:rPr>
            </w:pPr>
            <w:sdt>
              <w:sdtPr>
                <w:rPr>
                  <w:rFonts w:ascii="Arial" w:hAnsi="Arial" w:cs="Arial"/>
                  <w:color w:val="000000" w:themeColor="text1"/>
                  <w:lang w:val="es-CO"/>
                </w:rPr>
                <w:id w:val="2028517397"/>
                <w:date>
                  <w:dateFormat w:val="MMMM d, yyyy"/>
                  <w:lid w:val="es-ES"/>
                  <w:storeMappedDataAs w:val="date"/>
                  <w:calendar w:val="gregorian"/>
                </w:date>
              </w:sdtPr>
              <w:sdtEndPr/>
              <w:sdtContent>
                <w:proofErr w:type="spellStart"/>
                <w:r w:rsidR="002D21C1" w:rsidRPr="0066045B">
                  <w:rPr>
                    <w:rFonts w:ascii="Arial" w:hAnsi="Arial" w:cs="Arial"/>
                    <w:color w:val="000000" w:themeColor="text1"/>
                  </w:rPr>
                  <w:t>Seleccionar</w:t>
                </w:r>
                <w:proofErr w:type="spellEnd"/>
                <w:r w:rsidR="002D21C1" w:rsidRPr="0066045B">
                  <w:rPr>
                    <w:rFonts w:ascii="Arial" w:hAnsi="Arial" w:cs="Arial"/>
                    <w:color w:val="000000" w:themeColor="text1"/>
                  </w:rPr>
                  <w:t xml:space="preserve"> </w:t>
                </w:r>
                <w:proofErr w:type="spellStart"/>
                <w:r w:rsidR="002D21C1" w:rsidRPr="0066045B">
                  <w:rPr>
                    <w:rFonts w:ascii="Arial" w:hAnsi="Arial" w:cs="Arial"/>
                    <w:color w:val="000000" w:themeColor="text1"/>
                  </w:rPr>
                  <w:t>fecha</w:t>
                </w:r>
                <w:proofErr w:type="spellEnd"/>
              </w:sdtContent>
            </w:sdt>
          </w:p>
        </w:tc>
      </w:tr>
      <w:tr w:rsidR="002D21C1" w:rsidRPr="00D6153C" w14:paraId="3EAC5B2C" w14:textId="77777777" w:rsidTr="00E04A7F">
        <w:trPr>
          <w:cantSplit/>
          <w:trHeight w:val="295"/>
        </w:trPr>
        <w:tc>
          <w:tcPr>
            <w:tcW w:w="1979" w:type="dxa"/>
            <w:shd w:val="clear" w:color="auto" w:fill="9BDEFF"/>
          </w:tcPr>
          <w:p w14:paraId="142DA601" w14:textId="2EA63A0D" w:rsidR="002D21C1" w:rsidRPr="0066045B" w:rsidRDefault="002D21C1" w:rsidP="00E04A7F">
            <w:pPr>
              <w:rPr>
                <w:rFonts w:ascii="Arial" w:hAnsi="Arial" w:cs="Arial"/>
                <w:lang w:val="es-CO"/>
              </w:rPr>
            </w:pPr>
            <w:r w:rsidRPr="0066045B">
              <w:rPr>
                <w:rFonts w:ascii="Arial" w:hAnsi="Arial" w:cs="Arial"/>
                <w:lang w:val="es-CO"/>
              </w:rPr>
              <w:t xml:space="preserve">Referencia de </w:t>
            </w:r>
            <w:r w:rsidR="00D36726">
              <w:rPr>
                <w:rFonts w:ascii="Arial" w:hAnsi="Arial" w:cs="Arial"/>
                <w:lang w:val="es-CO"/>
              </w:rPr>
              <w:t>LITB</w:t>
            </w:r>
            <w:r w:rsidRPr="0066045B">
              <w:rPr>
                <w:rFonts w:ascii="Arial" w:hAnsi="Arial" w:cs="Arial"/>
                <w:lang w:val="es-CO"/>
              </w:rPr>
              <w:t>:</w:t>
            </w:r>
          </w:p>
        </w:tc>
        <w:tc>
          <w:tcPr>
            <w:tcW w:w="8371" w:type="dxa"/>
            <w:gridSpan w:val="3"/>
          </w:tcPr>
          <w:p w14:paraId="364636AD" w14:textId="4558EACC" w:rsidR="002D21C1" w:rsidRPr="0066045B" w:rsidRDefault="003F671F" w:rsidP="00E04A7F">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número de referencia de LITB]</w:t>
            </w:r>
            <w:r>
              <w:rPr>
                <w:rFonts w:ascii="Arial" w:hAnsi="Arial" w:cs="Arial"/>
                <w:bCs/>
                <w:highlight w:val="cyan"/>
                <w:lang w:val="es-CO"/>
              </w:rPr>
              <w:fldChar w:fldCharType="end"/>
            </w:r>
          </w:p>
        </w:tc>
      </w:tr>
    </w:tbl>
    <w:p w14:paraId="14462A8D" w14:textId="77777777" w:rsidR="009E34B1" w:rsidRPr="002D21C1" w:rsidRDefault="009E34B1" w:rsidP="009E34B1">
      <w:pPr>
        <w:jc w:val="both"/>
        <w:rPr>
          <w:rFonts w:ascii="Arial" w:hAnsi="Arial" w:cs="Arial"/>
          <w:bCs/>
          <w:lang w:val="es-HN"/>
        </w:rPr>
      </w:pPr>
    </w:p>
    <w:p w14:paraId="62DB2349" w14:textId="07B726EB" w:rsidR="009E34B1" w:rsidRPr="0066045B" w:rsidRDefault="009E34B1" w:rsidP="009E34B1">
      <w:pPr>
        <w:jc w:val="both"/>
        <w:rPr>
          <w:rFonts w:ascii="Arial" w:hAnsi="Arial" w:cs="Arial"/>
          <w:bCs/>
          <w:lang w:val="es-ES"/>
        </w:rPr>
      </w:pPr>
      <w:r w:rsidRPr="0066045B">
        <w:rPr>
          <w:rFonts w:ascii="Arial" w:hAnsi="Arial" w:cs="Arial"/>
          <w:bCs/>
          <w:lang w:val="es-ES"/>
        </w:rPr>
        <w:t xml:space="preserve">Para completar y devolver con la </w:t>
      </w:r>
      <w:r w:rsidR="003F671F">
        <w:rPr>
          <w:rFonts w:ascii="Arial" w:hAnsi="Arial" w:cs="Arial"/>
          <w:bCs/>
          <w:lang w:val="es-ES"/>
        </w:rPr>
        <w:t>Oferta</w:t>
      </w:r>
      <w:r w:rsidRPr="0066045B">
        <w:rPr>
          <w:rFonts w:ascii="Arial" w:hAnsi="Arial" w:cs="Arial"/>
          <w:bCs/>
          <w:lang w:val="es-ES"/>
        </w:rPr>
        <w:t xml:space="preserve">, si la </w:t>
      </w:r>
      <w:r w:rsidR="003F671F">
        <w:rPr>
          <w:rFonts w:ascii="Arial" w:hAnsi="Arial" w:cs="Arial"/>
          <w:bCs/>
          <w:lang w:val="es-ES"/>
        </w:rPr>
        <w:t>Oferta</w:t>
      </w:r>
      <w:r w:rsidRPr="0066045B">
        <w:rPr>
          <w:rFonts w:ascii="Arial" w:hAnsi="Arial" w:cs="Arial"/>
          <w:bCs/>
          <w:lang w:val="es-ES"/>
        </w:rPr>
        <w:t xml:space="preserve"> se presenta como Asociación en participación, Consorcio o Asociación.</w:t>
      </w:r>
    </w:p>
    <w:p w14:paraId="005E040D" w14:textId="77777777" w:rsidR="009E34B1" w:rsidRPr="0066045B" w:rsidRDefault="009E34B1" w:rsidP="009E34B1">
      <w:pPr>
        <w:pStyle w:val="BodyText"/>
        <w:spacing w:before="1"/>
        <w:rPr>
          <w:rFonts w:cs="Arial"/>
          <w:lang w:val="es-HN"/>
        </w:rPr>
      </w:pPr>
    </w:p>
    <w:tbl>
      <w:tblPr>
        <w:tblW w:w="10206" w:type="dxa"/>
        <w:tblInd w:w="-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CellMar>
          <w:left w:w="0" w:type="dxa"/>
          <w:right w:w="0" w:type="dxa"/>
        </w:tblCellMar>
        <w:tblLook w:val="01E0" w:firstRow="1" w:lastRow="1" w:firstColumn="1" w:lastColumn="1" w:noHBand="0" w:noVBand="0"/>
      </w:tblPr>
      <w:tblGrid>
        <w:gridCol w:w="788"/>
        <w:gridCol w:w="4839"/>
        <w:gridCol w:w="4579"/>
      </w:tblGrid>
      <w:tr w:rsidR="009E34B1" w:rsidRPr="00D6153C" w14:paraId="0C6EB0D9" w14:textId="77777777" w:rsidTr="005C3FEB">
        <w:trPr>
          <w:trHeight w:val="967"/>
        </w:trPr>
        <w:tc>
          <w:tcPr>
            <w:tcW w:w="788" w:type="dxa"/>
            <w:shd w:val="clear" w:color="auto" w:fill="9BDEFF"/>
            <w:hideMark/>
          </w:tcPr>
          <w:p w14:paraId="31CE272A" w14:textId="77777777" w:rsidR="009E34B1" w:rsidRPr="0066045B" w:rsidRDefault="009E34B1" w:rsidP="00B038D0">
            <w:pPr>
              <w:pStyle w:val="TableParagraph"/>
              <w:spacing w:before="84"/>
              <w:ind w:left="-74" w:right="121"/>
              <w:jc w:val="center"/>
              <w:rPr>
                <w:b/>
                <w:sz w:val="20"/>
              </w:rPr>
            </w:pPr>
            <w:r w:rsidRPr="0066045B">
              <w:rPr>
                <w:b/>
                <w:sz w:val="20"/>
              </w:rPr>
              <w:t>N.°</w:t>
            </w:r>
          </w:p>
        </w:tc>
        <w:tc>
          <w:tcPr>
            <w:tcW w:w="4839" w:type="dxa"/>
            <w:shd w:val="clear" w:color="auto" w:fill="9BDEFF"/>
            <w:hideMark/>
          </w:tcPr>
          <w:p w14:paraId="4CC131D4" w14:textId="77777777" w:rsidR="009E34B1" w:rsidRPr="0066045B" w:rsidRDefault="009E34B1" w:rsidP="00B038D0">
            <w:pPr>
              <w:pStyle w:val="TableParagraph"/>
              <w:spacing w:before="84"/>
              <w:ind w:left="108" w:right="118"/>
              <w:jc w:val="both"/>
              <w:rPr>
                <w:i/>
                <w:sz w:val="18"/>
                <w:lang w:val="es-HN"/>
              </w:rPr>
            </w:pPr>
            <w:r w:rsidRPr="0066045B">
              <w:rPr>
                <w:b/>
                <w:sz w:val="20"/>
                <w:lang w:val="es-HN"/>
              </w:rPr>
              <w:t xml:space="preserve">Nombre del Asociado e información de contacto </w:t>
            </w:r>
            <w:r w:rsidRPr="0066045B">
              <w:rPr>
                <w:i/>
                <w:spacing w:val="-3"/>
                <w:sz w:val="18"/>
                <w:lang w:val="es-HN"/>
              </w:rPr>
              <w:t xml:space="preserve">(dirección, </w:t>
            </w:r>
            <w:r w:rsidRPr="0066045B">
              <w:rPr>
                <w:i/>
                <w:sz w:val="18"/>
                <w:lang w:val="es-HN"/>
              </w:rPr>
              <w:t xml:space="preserve">números de </w:t>
            </w:r>
            <w:r w:rsidRPr="0066045B">
              <w:rPr>
                <w:i/>
                <w:spacing w:val="-3"/>
                <w:sz w:val="18"/>
                <w:lang w:val="es-HN"/>
              </w:rPr>
              <w:t xml:space="preserve">teléfono, números </w:t>
            </w:r>
            <w:r w:rsidRPr="0066045B">
              <w:rPr>
                <w:i/>
                <w:sz w:val="18"/>
                <w:lang w:val="es-HN"/>
              </w:rPr>
              <w:t xml:space="preserve">de fax, </w:t>
            </w:r>
            <w:r w:rsidRPr="0066045B">
              <w:rPr>
                <w:i/>
                <w:spacing w:val="-3"/>
                <w:sz w:val="18"/>
                <w:lang w:val="es-HN"/>
              </w:rPr>
              <w:t xml:space="preserve">dirección </w:t>
            </w:r>
            <w:r w:rsidRPr="0066045B">
              <w:rPr>
                <w:i/>
                <w:sz w:val="18"/>
                <w:lang w:val="es-HN"/>
              </w:rPr>
              <w:t xml:space="preserve">de correo </w:t>
            </w:r>
            <w:r w:rsidRPr="0066045B">
              <w:rPr>
                <w:i/>
                <w:spacing w:val="-3"/>
                <w:sz w:val="18"/>
                <w:lang w:val="es-HN"/>
              </w:rPr>
              <w:t>electrónico)</w:t>
            </w:r>
          </w:p>
        </w:tc>
        <w:tc>
          <w:tcPr>
            <w:tcW w:w="4579" w:type="dxa"/>
            <w:shd w:val="clear" w:color="auto" w:fill="9BDEFF"/>
            <w:hideMark/>
          </w:tcPr>
          <w:p w14:paraId="2AA16364" w14:textId="2EED61EB" w:rsidR="009E34B1" w:rsidRPr="0066045B" w:rsidRDefault="009E34B1" w:rsidP="00B038D0">
            <w:pPr>
              <w:pStyle w:val="TableParagraph"/>
              <w:spacing w:before="84"/>
              <w:ind w:left="98" w:right="97"/>
              <w:jc w:val="center"/>
              <w:rPr>
                <w:b/>
                <w:sz w:val="20"/>
                <w:lang w:val="es-HN"/>
              </w:rPr>
            </w:pPr>
            <w:r w:rsidRPr="0066045B">
              <w:rPr>
                <w:b/>
                <w:sz w:val="20"/>
                <w:lang w:val="es-HN"/>
              </w:rPr>
              <w:t xml:space="preserve">Proporción </w:t>
            </w:r>
            <w:r w:rsidR="00E75B44">
              <w:rPr>
                <w:b/>
                <w:sz w:val="20"/>
                <w:lang w:val="es-HN"/>
              </w:rPr>
              <w:t>Oferta</w:t>
            </w:r>
            <w:r w:rsidRPr="0066045B">
              <w:rPr>
                <w:b/>
                <w:sz w:val="20"/>
                <w:lang w:val="es-HN"/>
              </w:rPr>
              <w:t xml:space="preserve"> de responsabilidades (en %) y tipo de bienes y/o servicios que realizará cada una de las partes</w:t>
            </w:r>
          </w:p>
        </w:tc>
      </w:tr>
      <w:tr w:rsidR="009E34B1" w:rsidRPr="0066045B" w14:paraId="54B81A79" w14:textId="77777777" w:rsidTr="00B038D0">
        <w:trPr>
          <w:trHeight w:val="436"/>
        </w:trPr>
        <w:tc>
          <w:tcPr>
            <w:tcW w:w="788" w:type="dxa"/>
            <w:hideMark/>
          </w:tcPr>
          <w:p w14:paraId="0D832D2E" w14:textId="77777777" w:rsidR="009E34B1" w:rsidRPr="0066045B" w:rsidRDefault="009E34B1" w:rsidP="00B038D0">
            <w:pPr>
              <w:pStyle w:val="TableParagraph"/>
              <w:spacing w:before="86"/>
              <w:ind w:left="4"/>
              <w:jc w:val="center"/>
              <w:rPr>
                <w:sz w:val="20"/>
              </w:rPr>
            </w:pPr>
            <w:r w:rsidRPr="0066045B">
              <w:rPr>
                <w:w w:val="99"/>
                <w:sz w:val="20"/>
              </w:rPr>
              <w:t>1</w:t>
            </w:r>
          </w:p>
        </w:tc>
        <w:tc>
          <w:tcPr>
            <w:tcW w:w="4839" w:type="dxa"/>
            <w:hideMark/>
          </w:tcPr>
          <w:p w14:paraId="7C6907F6" w14:textId="77777777" w:rsidR="009E34B1" w:rsidRPr="0066045B" w:rsidRDefault="009E34B1" w:rsidP="00B038D0">
            <w:pPr>
              <w:pStyle w:val="TableParagraph"/>
              <w:spacing w:before="86"/>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646368CB" w14:textId="77777777" w:rsidR="009E34B1" w:rsidRPr="0066045B" w:rsidRDefault="009E34B1" w:rsidP="00B038D0">
            <w:pPr>
              <w:pStyle w:val="TableParagraph"/>
              <w:spacing w:before="86"/>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r w:rsidR="009E34B1" w:rsidRPr="0066045B" w14:paraId="59DF73A0" w14:textId="77777777" w:rsidTr="00B038D0">
        <w:trPr>
          <w:trHeight w:val="437"/>
        </w:trPr>
        <w:tc>
          <w:tcPr>
            <w:tcW w:w="788" w:type="dxa"/>
            <w:hideMark/>
          </w:tcPr>
          <w:p w14:paraId="35DC6EEC" w14:textId="77777777" w:rsidR="009E34B1" w:rsidRPr="0066045B" w:rsidRDefault="009E34B1" w:rsidP="00B038D0">
            <w:pPr>
              <w:pStyle w:val="TableParagraph"/>
              <w:spacing w:before="84"/>
              <w:ind w:left="4"/>
              <w:jc w:val="center"/>
              <w:rPr>
                <w:sz w:val="20"/>
              </w:rPr>
            </w:pPr>
            <w:r w:rsidRPr="0066045B">
              <w:rPr>
                <w:w w:val="99"/>
                <w:sz w:val="20"/>
              </w:rPr>
              <w:t>2</w:t>
            </w:r>
          </w:p>
        </w:tc>
        <w:tc>
          <w:tcPr>
            <w:tcW w:w="4839" w:type="dxa"/>
            <w:hideMark/>
          </w:tcPr>
          <w:p w14:paraId="64981AD7"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3A4A9268"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r w:rsidR="009E34B1" w:rsidRPr="0066045B" w14:paraId="42D524DC" w14:textId="77777777" w:rsidTr="00B038D0">
        <w:trPr>
          <w:trHeight w:val="436"/>
        </w:trPr>
        <w:tc>
          <w:tcPr>
            <w:tcW w:w="788" w:type="dxa"/>
            <w:hideMark/>
          </w:tcPr>
          <w:p w14:paraId="6C63A4C7" w14:textId="77777777" w:rsidR="009E34B1" w:rsidRPr="0066045B" w:rsidRDefault="009E34B1" w:rsidP="00B038D0">
            <w:pPr>
              <w:pStyle w:val="TableParagraph"/>
              <w:spacing w:before="84"/>
              <w:ind w:left="4"/>
              <w:jc w:val="center"/>
              <w:rPr>
                <w:sz w:val="20"/>
              </w:rPr>
            </w:pPr>
            <w:r w:rsidRPr="0066045B">
              <w:rPr>
                <w:w w:val="99"/>
                <w:sz w:val="20"/>
              </w:rPr>
              <w:t>3</w:t>
            </w:r>
          </w:p>
        </w:tc>
        <w:tc>
          <w:tcPr>
            <w:tcW w:w="4839" w:type="dxa"/>
            <w:hideMark/>
          </w:tcPr>
          <w:p w14:paraId="45B55676"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58C2C38F"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bl>
    <w:p w14:paraId="05F3D295" w14:textId="77777777" w:rsidR="009E34B1" w:rsidRPr="0066045B" w:rsidRDefault="009E34B1" w:rsidP="009E34B1">
      <w:pPr>
        <w:pStyle w:val="BodyText"/>
        <w:spacing w:before="11"/>
        <w:rPr>
          <w:rFonts w:eastAsia="Segoe UI" w:cs="Arial"/>
          <w:sz w:val="19"/>
          <w:lang w:val="es-HN" w:eastAsia="es-HN" w:bidi="es-HN"/>
        </w:rPr>
      </w:pPr>
    </w:p>
    <w:tbl>
      <w:tblPr>
        <w:tblW w:w="10206" w:type="dxa"/>
        <w:tblInd w:w="-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CellMar>
          <w:left w:w="0" w:type="dxa"/>
          <w:right w:w="0" w:type="dxa"/>
        </w:tblCellMar>
        <w:tblLook w:val="01E0" w:firstRow="1" w:lastRow="1" w:firstColumn="1" w:lastColumn="1" w:noHBand="0" w:noVBand="0"/>
      </w:tblPr>
      <w:tblGrid>
        <w:gridCol w:w="3718"/>
        <w:gridCol w:w="6488"/>
      </w:tblGrid>
      <w:tr w:rsidR="009E34B1" w:rsidRPr="0066045B" w14:paraId="2E4D1E75" w14:textId="77777777" w:rsidTr="005C3FEB">
        <w:trPr>
          <w:trHeight w:val="1463"/>
        </w:trPr>
        <w:tc>
          <w:tcPr>
            <w:tcW w:w="3718" w:type="dxa"/>
            <w:shd w:val="clear" w:color="auto" w:fill="9BDEFF"/>
            <w:hideMark/>
          </w:tcPr>
          <w:p w14:paraId="75E25C9E" w14:textId="77777777" w:rsidR="009E34B1" w:rsidRPr="0066045B" w:rsidRDefault="009E34B1" w:rsidP="005C3FEB">
            <w:pPr>
              <w:pStyle w:val="TableParagraph"/>
              <w:shd w:val="clear" w:color="auto" w:fill="9BDEFF"/>
              <w:ind w:left="115"/>
              <w:rPr>
                <w:b/>
                <w:sz w:val="20"/>
                <w:lang w:val="es-HN"/>
              </w:rPr>
            </w:pPr>
            <w:r w:rsidRPr="0066045B">
              <w:rPr>
                <w:b/>
                <w:sz w:val="20"/>
                <w:lang w:val="es-HN"/>
              </w:rPr>
              <w:t>Nombre del asociado</w:t>
            </w:r>
            <w:r w:rsidRPr="0066045B">
              <w:rPr>
                <w:b/>
                <w:spacing w:val="-14"/>
                <w:sz w:val="20"/>
                <w:lang w:val="es-HN"/>
              </w:rPr>
              <w:t xml:space="preserve"> </w:t>
            </w:r>
            <w:r w:rsidRPr="0066045B">
              <w:rPr>
                <w:b/>
                <w:sz w:val="20"/>
                <w:lang w:val="es-HN"/>
              </w:rPr>
              <w:t>principal</w:t>
            </w:r>
          </w:p>
          <w:p w14:paraId="080805F9" w14:textId="0491219A" w:rsidR="009E34B1" w:rsidRPr="0066045B" w:rsidRDefault="009E34B1" w:rsidP="005C3FEB">
            <w:pPr>
              <w:pStyle w:val="TableParagraph"/>
              <w:shd w:val="clear" w:color="auto" w:fill="9BDEFF"/>
              <w:ind w:left="115" w:right="114"/>
              <w:rPr>
                <w:sz w:val="18"/>
                <w:lang w:val="es-HN"/>
              </w:rPr>
            </w:pPr>
            <w:r w:rsidRPr="0066045B">
              <w:rPr>
                <w:sz w:val="18"/>
                <w:lang w:val="es-HN"/>
              </w:rPr>
              <w:t>(con autoridad para obligar a la Asociación en participación Consorcio o Asociación durante el proceso de</w:t>
            </w:r>
            <w:r w:rsidR="00D74A75">
              <w:rPr>
                <w:sz w:val="18"/>
                <w:lang w:val="es-HN"/>
              </w:rPr>
              <w:t xml:space="preserve"> </w:t>
            </w:r>
            <w:r w:rsidR="00D74A75" w:rsidRPr="00D74A75">
              <w:rPr>
                <w:b/>
                <w:bCs/>
                <w:sz w:val="18"/>
                <w:lang w:val="es-HN"/>
              </w:rPr>
              <w:t>LITB</w:t>
            </w:r>
            <w:r w:rsidRPr="00D74A75">
              <w:rPr>
                <w:b/>
                <w:bCs/>
                <w:sz w:val="18"/>
                <w:lang w:val="es-HN"/>
              </w:rPr>
              <w:t xml:space="preserve"> </w:t>
            </w:r>
            <w:r w:rsidRPr="0066045B">
              <w:rPr>
                <w:sz w:val="18"/>
                <w:lang w:val="es-HN"/>
              </w:rPr>
              <w:t>y, en caso de que se adjudique un Contrato, durante</w:t>
            </w:r>
            <w:r w:rsidRPr="0066045B">
              <w:rPr>
                <w:spacing w:val="-7"/>
                <w:sz w:val="18"/>
                <w:lang w:val="es-HN"/>
              </w:rPr>
              <w:t xml:space="preserve"> </w:t>
            </w:r>
            <w:r w:rsidRPr="0066045B">
              <w:rPr>
                <w:sz w:val="18"/>
                <w:lang w:val="es-HN"/>
              </w:rPr>
              <w:t>la</w:t>
            </w:r>
          </w:p>
          <w:p w14:paraId="36D9DC94" w14:textId="77777777" w:rsidR="009E34B1" w:rsidRPr="0066045B" w:rsidRDefault="009E34B1" w:rsidP="005C3FEB">
            <w:pPr>
              <w:pStyle w:val="TableParagraph"/>
              <w:shd w:val="clear" w:color="auto" w:fill="9BDEFF"/>
              <w:spacing w:line="220" w:lineRule="exact"/>
              <w:ind w:left="115"/>
              <w:rPr>
                <w:sz w:val="18"/>
              </w:rPr>
            </w:pPr>
            <w:proofErr w:type="spellStart"/>
            <w:r w:rsidRPr="0066045B">
              <w:rPr>
                <w:sz w:val="18"/>
              </w:rPr>
              <w:t>ejecución</w:t>
            </w:r>
            <w:proofErr w:type="spellEnd"/>
            <w:r w:rsidRPr="0066045B">
              <w:rPr>
                <w:sz w:val="18"/>
              </w:rPr>
              <w:t xml:space="preserve"> del </w:t>
            </w:r>
            <w:proofErr w:type="spellStart"/>
            <w:r w:rsidRPr="0066045B">
              <w:rPr>
                <w:sz w:val="18"/>
              </w:rPr>
              <w:t>contrato</w:t>
            </w:r>
            <w:proofErr w:type="spellEnd"/>
            <w:r w:rsidRPr="0066045B">
              <w:rPr>
                <w:sz w:val="18"/>
              </w:rPr>
              <w:t>)</w:t>
            </w:r>
          </w:p>
        </w:tc>
        <w:tc>
          <w:tcPr>
            <w:tcW w:w="6488" w:type="dxa"/>
          </w:tcPr>
          <w:p w14:paraId="5EEFD94E" w14:textId="77777777" w:rsidR="009E34B1" w:rsidRPr="0066045B" w:rsidRDefault="009E34B1" w:rsidP="00B038D0">
            <w:pPr>
              <w:pStyle w:val="TableParagraph"/>
              <w:rPr>
                <w:sz w:val="26"/>
              </w:rPr>
            </w:pPr>
          </w:p>
          <w:p w14:paraId="32706060" w14:textId="77777777" w:rsidR="009E34B1" w:rsidRPr="0066045B" w:rsidRDefault="009E34B1" w:rsidP="00B038D0">
            <w:pPr>
              <w:pStyle w:val="TableParagraph"/>
              <w:spacing w:before="1"/>
              <w:rPr>
                <w:sz w:val="19"/>
              </w:rPr>
            </w:pPr>
          </w:p>
          <w:p w14:paraId="1C2E10F4" w14:textId="77777777" w:rsidR="009E34B1" w:rsidRPr="0066045B" w:rsidRDefault="009E34B1" w:rsidP="00B038D0">
            <w:pPr>
              <w:pStyle w:val="TableParagraph"/>
              <w:ind w:left="112"/>
              <w:rPr>
                <w:sz w:val="20"/>
              </w:rPr>
            </w:pPr>
            <w:r w:rsidRPr="0066045B">
              <w:rPr>
                <w:sz w:val="20"/>
              </w:rPr>
              <w:t>[</w:t>
            </w:r>
            <w:proofErr w:type="spellStart"/>
            <w:r w:rsidRPr="0066045B">
              <w:rPr>
                <w:sz w:val="20"/>
                <w:highlight w:val="cyan"/>
              </w:rPr>
              <w:t>Completar</w:t>
            </w:r>
            <w:proofErr w:type="spellEnd"/>
            <w:r w:rsidRPr="0066045B">
              <w:rPr>
                <w:sz w:val="20"/>
              </w:rPr>
              <w:t>]</w:t>
            </w:r>
          </w:p>
        </w:tc>
      </w:tr>
    </w:tbl>
    <w:p w14:paraId="5F9642B9" w14:textId="77777777" w:rsidR="009E34B1" w:rsidRPr="0066045B" w:rsidRDefault="009E34B1" w:rsidP="009E34B1">
      <w:pPr>
        <w:jc w:val="both"/>
        <w:rPr>
          <w:rFonts w:ascii="Arial" w:hAnsi="Arial" w:cs="Arial"/>
          <w:b/>
          <w:lang w:val="es-ES"/>
        </w:rPr>
      </w:pPr>
    </w:p>
    <w:p w14:paraId="228A9358" w14:textId="77777777" w:rsidR="009E34B1" w:rsidRPr="0066045B" w:rsidRDefault="009E34B1" w:rsidP="009E34B1">
      <w:pPr>
        <w:jc w:val="both"/>
        <w:rPr>
          <w:rFonts w:ascii="Arial" w:hAnsi="Arial" w:cs="Arial"/>
          <w:bCs/>
          <w:lang w:val="es-ES"/>
        </w:rPr>
      </w:pPr>
      <w:r w:rsidRPr="0066045B">
        <w:rPr>
          <w:rFonts w:ascii="Arial" w:hAnsi="Arial" w:cs="Arial"/>
          <w:bCs/>
          <w:lang w:val="es-ES"/>
        </w:rPr>
        <w:t>Adjuntamos una copia del documento al que se hace referencia a continuación firmado por cada asociado, que detalla la estructura legal probable y la confirmación de la responsabilidad solidaria y conjunta de los miembros de tal empresa:</w:t>
      </w:r>
    </w:p>
    <w:p w14:paraId="39434C2B" w14:textId="77777777" w:rsidR="009E34B1" w:rsidRPr="0066045B" w:rsidRDefault="009E34B1" w:rsidP="009E34B1">
      <w:pPr>
        <w:jc w:val="both"/>
        <w:rPr>
          <w:rFonts w:ascii="Arial" w:hAnsi="Arial" w:cs="Arial"/>
          <w:bCs/>
          <w:lang w:val="es-ES"/>
        </w:rPr>
      </w:pPr>
    </w:p>
    <w:p w14:paraId="65CDE61C" w14:textId="77777777" w:rsidR="009E34B1" w:rsidRPr="0066045B" w:rsidRDefault="00245737" w:rsidP="009E34B1">
      <w:pPr>
        <w:jc w:val="both"/>
        <w:rPr>
          <w:rFonts w:ascii="Arial" w:hAnsi="Arial" w:cs="Arial"/>
          <w:bCs/>
          <w:lang w:val="es-ES"/>
        </w:rPr>
      </w:pPr>
      <w:sdt>
        <w:sdtPr>
          <w:rPr>
            <w:rFonts w:ascii="Arial" w:hAnsi="Arial" w:cs="Arial"/>
            <w:sz w:val="28"/>
            <w:szCs w:val="28"/>
            <w:shd w:val="clear" w:color="auto" w:fill="86FAF4"/>
            <w:lang w:val="es-419"/>
          </w:rPr>
          <w:id w:val="1776280101"/>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bCs/>
          <w:lang w:val="es-ES"/>
        </w:rPr>
        <w:tab/>
        <w:t>Carta de intención para la creación de una Asociación en participación</w:t>
      </w:r>
      <w:r w:rsidR="009E34B1" w:rsidRPr="0066045B">
        <w:rPr>
          <w:rFonts w:ascii="Arial" w:hAnsi="Arial" w:cs="Arial"/>
          <w:bCs/>
          <w:lang w:val="es-ES"/>
        </w:rPr>
        <w:tab/>
        <w:t>O</w:t>
      </w:r>
    </w:p>
    <w:p w14:paraId="2701ADDE" w14:textId="77777777" w:rsidR="009E34B1" w:rsidRPr="0066045B" w:rsidRDefault="00245737" w:rsidP="009E34B1">
      <w:pPr>
        <w:jc w:val="both"/>
        <w:rPr>
          <w:rFonts w:ascii="Arial" w:hAnsi="Arial" w:cs="Arial"/>
          <w:bCs/>
          <w:lang w:val="es-ES"/>
        </w:rPr>
      </w:pPr>
      <w:sdt>
        <w:sdtPr>
          <w:rPr>
            <w:rFonts w:ascii="Arial" w:hAnsi="Arial" w:cs="Arial"/>
            <w:sz w:val="28"/>
            <w:szCs w:val="28"/>
            <w:shd w:val="clear" w:color="auto" w:fill="86FAF4"/>
            <w:lang w:val="es-419"/>
          </w:rPr>
          <w:id w:val="-281888049"/>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bCs/>
          <w:lang w:val="es-ES"/>
        </w:rPr>
        <w:tab/>
        <w:t>Acuerdo de creación de Asociación en participación, Consorcio o Asociación</w:t>
      </w:r>
    </w:p>
    <w:p w14:paraId="0677F47F" w14:textId="77777777" w:rsidR="009E34B1" w:rsidRPr="0066045B" w:rsidRDefault="009E34B1" w:rsidP="009E34B1">
      <w:pPr>
        <w:jc w:val="both"/>
        <w:rPr>
          <w:rFonts w:ascii="Arial" w:hAnsi="Arial" w:cs="Arial"/>
          <w:bCs/>
          <w:lang w:val="es-ES"/>
        </w:rPr>
      </w:pPr>
    </w:p>
    <w:p w14:paraId="42EB4D41" w14:textId="77777777" w:rsidR="009E34B1" w:rsidRPr="0066045B" w:rsidRDefault="009E34B1" w:rsidP="009E34B1">
      <w:pPr>
        <w:jc w:val="both"/>
        <w:rPr>
          <w:rFonts w:ascii="Arial" w:hAnsi="Arial" w:cs="Arial"/>
          <w:bCs/>
          <w:lang w:val="es-ES"/>
        </w:rPr>
      </w:pPr>
      <w:r w:rsidRPr="0066045B">
        <w:rPr>
          <w:rFonts w:ascii="Arial" w:hAnsi="Arial" w:cs="Arial"/>
          <w:bCs/>
          <w:lang w:val="es-ES"/>
        </w:rPr>
        <w:t>Por la presente confirmamos que, si se adjudica el contrato, todas las partes de la Asociación en participación, el Consorcio o la Asociación serán conjunta y solidariamente responsables ante UNICEF por el cumplimiento de las disposiciones del Contrato.</w:t>
      </w:r>
    </w:p>
    <w:p w14:paraId="57FF9B64" w14:textId="77777777" w:rsidR="009E34B1" w:rsidRPr="0066045B" w:rsidRDefault="009E34B1" w:rsidP="009E34B1">
      <w:pPr>
        <w:jc w:val="both"/>
        <w:rPr>
          <w:rFonts w:ascii="Arial" w:hAnsi="Arial" w:cs="Arial"/>
          <w:bCs/>
          <w:lang w:val="es-ES"/>
        </w:rPr>
      </w:pPr>
    </w:p>
    <w:tbl>
      <w:tblPr>
        <w:tblStyle w:val="TableGrid"/>
        <w:tblW w:w="0" w:type="auto"/>
        <w:tblLook w:val="04A0" w:firstRow="1" w:lastRow="0" w:firstColumn="1" w:lastColumn="0" w:noHBand="0" w:noVBand="1"/>
      </w:tblPr>
      <w:tblGrid>
        <w:gridCol w:w="2405"/>
        <w:gridCol w:w="2382"/>
        <w:gridCol w:w="311"/>
        <w:gridCol w:w="2527"/>
        <w:gridCol w:w="2107"/>
      </w:tblGrid>
      <w:tr w:rsidR="009E34B1" w:rsidRPr="0066045B" w14:paraId="173FFA21" w14:textId="77777777" w:rsidTr="00B038D0">
        <w:trPr>
          <w:trHeight w:val="263"/>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03F930EF"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382" w:type="dxa"/>
            <w:tcBorders>
              <w:top w:val="single" w:sz="4" w:space="0" w:color="FFFFFF" w:themeColor="background1"/>
              <w:left w:val="single" w:sz="4" w:space="0" w:color="FFFFFF" w:themeColor="background1"/>
              <w:right w:val="single" w:sz="4" w:space="0" w:color="FFFFFF" w:themeColor="background1"/>
            </w:tcBorders>
          </w:tcPr>
          <w:p w14:paraId="09D6FFFE"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276B79"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3B52BD46"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107" w:type="dxa"/>
            <w:tcBorders>
              <w:top w:val="single" w:sz="4" w:space="0" w:color="FFFFFF" w:themeColor="background1"/>
              <w:left w:val="single" w:sz="4" w:space="0" w:color="FFFFFF" w:themeColor="background1"/>
              <w:right w:val="single" w:sz="4" w:space="0" w:color="FFFFFF" w:themeColor="background1"/>
            </w:tcBorders>
          </w:tcPr>
          <w:p w14:paraId="703408BC"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2A29DA7" w14:textId="77777777" w:rsidTr="00B038D0">
        <w:trPr>
          <w:trHeight w:val="664"/>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0C6B71C6"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382" w:type="dxa"/>
            <w:tcBorders>
              <w:left w:val="single" w:sz="4" w:space="0" w:color="FFFFFF" w:themeColor="background1"/>
              <w:right w:val="single" w:sz="4" w:space="0" w:color="FFFFFF" w:themeColor="background1"/>
            </w:tcBorders>
          </w:tcPr>
          <w:p w14:paraId="10F86BBC" w14:textId="77777777" w:rsidR="009E34B1" w:rsidRPr="0066045B" w:rsidRDefault="009E34B1" w:rsidP="00B038D0">
            <w:pPr>
              <w:jc w:val="both"/>
              <w:rPr>
                <w:rFonts w:ascii="Arial" w:hAnsi="Arial" w:cs="Arial"/>
              </w:rPr>
            </w:pPr>
          </w:p>
          <w:p w14:paraId="2549C49E" w14:textId="77777777" w:rsidR="009E34B1" w:rsidRPr="0066045B" w:rsidRDefault="009E34B1" w:rsidP="00B038D0">
            <w:pPr>
              <w:jc w:val="both"/>
              <w:rPr>
                <w:rFonts w:ascii="Arial" w:hAnsi="Arial" w:cs="Arial"/>
              </w:rPr>
            </w:pPr>
          </w:p>
          <w:p w14:paraId="1A08B984"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C1C7CE"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341B1549"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107" w:type="dxa"/>
            <w:tcBorders>
              <w:left w:val="single" w:sz="4" w:space="0" w:color="FFFFFF" w:themeColor="background1"/>
              <w:right w:val="single" w:sz="4" w:space="0" w:color="FFFFFF" w:themeColor="background1"/>
            </w:tcBorders>
          </w:tcPr>
          <w:p w14:paraId="0E0C5722" w14:textId="77777777" w:rsidR="009E34B1" w:rsidRPr="0066045B" w:rsidRDefault="009E34B1" w:rsidP="00B038D0">
            <w:pPr>
              <w:jc w:val="both"/>
              <w:rPr>
                <w:rFonts w:ascii="Arial" w:hAnsi="Arial" w:cs="Arial"/>
              </w:rPr>
            </w:pPr>
          </w:p>
          <w:p w14:paraId="0A775D04" w14:textId="77777777" w:rsidR="009E34B1" w:rsidRPr="0066045B" w:rsidRDefault="009E34B1" w:rsidP="00B038D0">
            <w:pPr>
              <w:jc w:val="both"/>
              <w:rPr>
                <w:rFonts w:ascii="Arial" w:hAnsi="Arial" w:cs="Arial"/>
              </w:rPr>
            </w:pPr>
          </w:p>
          <w:p w14:paraId="203815A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4562221" w14:textId="77777777" w:rsidTr="00B038D0">
        <w:trPr>
          <w:trHeight w:val="276"/>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386D32D"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382" w:type="dxa"/>
            <w:tcBorders>
              <w:left w:val="single" w:sz="4" w:space="0" w:color="FFFFFF" w:themeColor="background1"/>
              <w:right w:val="single" w:sz="4" w:space="0" w:color="FFFFFF" w:themeColor="background1"/>
            </w:tcBorders>
          </w:tcPr>
          <w:p w14:paraId="7660586F"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2D9A86"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58DFECB"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107" w:type="dxa"/>
            <w:tcBorders>
              <w:left w:val="single" w:sz="4" w:space="0" w:color="FFFFFF" w:themeColor="background1"/>
              <w:right w:val="single" w:sz="4" w:space="0" w:color="FFFFFF" w:themeColor="background1"/>
            </w:tcBorders>
          </w:tcPr>
          <w:p w14:paraId="03746BBF"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1768181E" w14:textId="77777777" w:rsidR="009E34B1" w:rsidRPr="0066045B" w:rsidRDefault="009E34B1" w:rsidP="009E34B1">
      <w:pPr>
        <w:jc w:val="both"/>
        <w:rPr>
          <w:rFonts w:ascii="Arial" w:hAnsi="Arial" w:cs="Arial"/>
          <w:bCs/>
          <w:lang w:val="es-ES"/>
        </w:rPr>
      </w:pPr>
    </w:p>
    <w:p w14:paraId="0F71FF5B" w14:textId="77777777" w:rsidR="009E34B1" w:rsidRPr="0066045B" w:rsidRDefault="009E34B1" w:rsidP="009E34B1">
      <w:pPr>
        <w:jc w:val="both"/>
        <w:rPr>
          <w:rFonts w:ascii="Arial" w:hAnsi="Arial" w:cs="Arial"/>
          <w:b/>
          <w:i/>
          <w:highlight w:val="white"/>
          <w:lang w:val="es-ES"/>
        </w:rPr>
      </w:pPr>
    </w:p>
    <w:tbl>
      <w:tblPr>
        <w:tblStyle w:val="TableGrid"/>
        <w:tblW w:w="0" w:type="auto"/>
        <w:tblLook w:val="04A0" w:firstRow="1" w:lastRow="0" w:firstColumn="1" w:lastColumn="0" w:noHBand="0" w:noVBand="1"/>
      </w:tblPr>
      <w:tblGrid>
        <w:gridCol w:w="2405"/>
        <w:gridCol w:w="2382"/>
        <w:gridCol w:w="311"/>
        <w:gridCol w:w="2527"/>
        <w:gridCol w:w="2107"/>
      </w:tblGrid>
      <w:tr w:rsidR="009E34B1" w:rsidRPr="0066045B" w14:paraId="1EF5F6BE" w14:textId="77777777" w:rsidTr="00B038D0">
        <w:trPr>
          <w:trHeight w:val="263"/>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35E1256"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382" w:type="dxa"/>
            <w:tcBorders>
              <w:top w:val="single" w:sz="4" w:space="0" w:color="FFFFFF" w:themeColor="background1"/>
              <w:left w:val="single" w:sz="4" w:space="0" w:color="FFFFFF" w:themeColor="background1"/>
              <w:right w:val="single" w:sz="4" w:space="0" w:color="FFFFFF" w:themeColor="background1"/>
            </w:tcBorders>
          </w:tcPr>
          <w:p w14:paraId="6AF243A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19883F"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4D8CD664"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107" w:type="dxa"/>
            <w:tcBorders>
              <w:top w:val="single" w:sz="4" w:space="0" w:color="FFFFFF" w:themeColor="background1"/>
              <w:left w:val="single" w:sz="4" w:space="0" w:color="FFFFFF" w:themeColor="background1"/>
              <w:right w:val="single" w:sz="4" w:space="0" w:color="FFFFFF" w:themeColor="background1"/>
            </w:tcBorders>
          </w:tcPr>
          <w:p w14:paraId="2F099DC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F4E26EA" w14:textId="77777777" w:rsidTr="00B038D0">
        <w:trPr>
          <w:trHeight w:val="695"/>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D0793A4"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382" w:type="dxa"/>
            <w:tcBorders>
              <w:left w:val="single" w:sz="4" w:space="0" w:color="FFFFFF" w:themeColor="background1"/>
              <w:right w:val="single" w:sz="4" w:space="0" w:color="FFFFFF" w:themeColor="background1"/>
            </w:tcBorders>
          </w:tcPr>
          <w:p w14:paraId="06B7D266" w14:textId="77777777" w:rsidR="009E34B1" w:rsidRPr="0066045B" w:rsidRDefault="009E34B1" w:rsidP="00B038D0">
            <w:pPr>
              <w:jc w:val="both"/>
              <w:rPr>
                <w:rFonts w:ascii="Arial" w:hAnsi="Arial" w:cs="Arial"/>
              </w:rPr>
            </w:pPr>
          </w:p>
          <w:p w14:paraId="550F4209" w14:textId="77777777" w:rsidR="009E34B1" w:rsidRPr="0066045B" w:rsidRDefault="009E34B1" w:rsidP="00B038D0">
            <w:pPr>
              <w:jc w:val="both"/>
              <w:rPr>
                <w:rFonts w:ascii="Arial" w:hAnsi="Arial" w:cs="Arial"/>
              </w:rPr>
            </w:pPr>
          </w:p>
          <w:p w14:paraId="456528D6"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DC8437"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AC91018"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107" w:type="dxa"/>
            <w:tcBorders>
              <w:left w:val="single" w:sz="4" w:space="0" w:color="FFFFFF" w:themeColor="background1"/>
              <w:right w:val="single" w:sz="4" w:space="0" w:color="FFFFFF" w:themeColor="background1"/>
            </w:tcBorders>
          </w:tcPr>
          <w:p w14:paraId="7E7B2196" w14:textId="77777777" w:rsidR="009E34B1" w:rsidRPr="0066045B" w:rsidRDefault="009E34B1" w:rsidP="00B038D0">
            <w:pPr>
              <w:jc w:val="both"/>
              <w:rPr>
                <w:rFonts w:ascii="Arial" w:hAnsi="Arial" w:cs="Arial"/>
              </w:rPr>
            </w:pPr>
          </w:p>
          <w:p w14:paraId="54C47286" w14:textId="77777777" w:rsidR="009E34B1" w:rsidRPr="0066045B" w:rsidRDefault="009E34B1" w:rsidP="00B038D0">
            <w:pPr>
              <w:jc w:val="both"/>
              <w:rPr>
                <w:rFonts w:ascii="Arial" w:hAnsi="Arial" w:cs="Arial"/>
              </w:rPr>
            </w:pPr>
          </w:p>
          <w:p w14:paraId="0F6A626A"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C7CCCD0" w14:textId="77777777" w:rsidTr="00B038D0">
        <w:trPr>
          <w:trHeight w:val="237"/>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7437D7DD"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382" w:type="dxa"/>
            <w:tcBorders>
              <w:left w:val="single" w:sz="4" w:space="0" w:color="FFFFFF" w:themeColor="background1"/>
              <w:right w:val="single" w:sz="4" w:space="0" w:color="FFFFFF" w:themeColor="background1"/>
            </w:tcBorders>
          </w:tcPr>
          <w:p w14:paraId="1D61390A"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D602EF"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6E3B5D8B"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107" w:type="dxa"/>
            <w:tcBorders>
              <w:left w:val="single" w:sz="4" w:space="0" w:color="FFFFFF" w:themeColor="background1"/>
              <w:right w:val="single" w:sz="4" w:space="0" w:color="FFFFFF" w:themeColor="background1"/>
            </w:tcBorders>
          </w:tcPr>
          <w:p w14:paraId="76808BB6"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25A4DB3B" w14:textId="77777777" w:rsidR="004F4103" w:rsidRDefault="004F4103" w:rsidP="009E34B1">
      <w:pPr>
        <w:jc w:val="center"/>
        <w:rPr>
          <w:rFonts w:ascii="Arial" w:hAnsi="Arial" w:cs="Arial"/>
          <w:b/>
          <w:i/>
          <w:highlight w:val="white"/>
          <w:lang w:val="es-ES"/>
        </w:rPr>
      </w:pPr>
    </w:p>
    <w:p w14:paraId="0CA8852F" w14:textId="77777777" w:rsidR="00690C60" w:rsidRDefault="00690C60" w:rsidP="009E34B1">
      <w:pPr>
        <w:jc w:val="center"/>
        <w:rPr>
          <w:rFonts w:ascii="Arial" w:hAnsi="Arial" w:cs="Arial"/>
          <w:b/>
          <w:i/>
          <w:highlight w:val="white"/>
          <w:lang w:val="es-ES"/>
        </w:rPr>
      </w:pPr>
    </w:p>
    <w:p w14:paraId="73D87357" w14:textId="77777777" w:rsidR="00690C60" w:rsidRDefault="00690C60" w:rsidP="009E34B1">
      <w:pPr>
        <w:jc w:val="center"/>
        <w:rPr>
          <w:rFonts w:ascii="Arial" w:hAnsi="Arial" w:cs="Arial"/>
          <w:b/>
          <w:i/>
          <w:highlight w:val="white"/>
          <w:lang w:val="es-ES"/>
        </w:rPr>
      </w:pPr>
    </w:p>
    <w:p w14:paraId="60BC1C57" w14:textId="77777777" w:rsidR="00690C60" w:rsidRDefault="00690C60" w:rsidP="009E34B1">
      <w:pPr>
        <w:jc w:val="center"/>
        <w:rPr>
          <w:rFonts w:ascii="Arial" w:hAnsi="Arial" w:cs="Arial"/>
          <w:b/>
          <w:i/>
          <w:highlight w:val="white"/>
          <w:lang w:val="es-ES"/>
        </w:rPr>
      </w:pPr>
    </w:p>
    <w:p w14:paraId="3170E45F" w14:textId="51CDD6F3" w:rsidR="009E34B1" w:rsidRPr="0066045B" w:rsidRDefault="00757CF5" w:rsidP="009E34B1">
      <w:pPr>
        <w:jc w:val="center"/>
        <w:rPr>
          <w:rFonts w:ascii="Arial" w:hAnsi="Arial" w:cs="Arial"/>
          <w:b/>
          <w:i/>
          <w:highlight w:val="white"/>
          <w:lang w:val="es-ES"/>
        </w:rPr>
      </w:pPr>
      <w:r>
        <w:rPr>
          <w:rFonts w:ascii="Arial" w:hAnsi="Arial" w:cs="Arial"/>
          <w:b/>
          <w:i/>
          <w:highlight w:val="white"/>
          <w:lang w:val="es-ES"/>
        </w:rPr>
        <w:lastRenderedPageBreak/>
        <w:t>A</w:t>
      </w:r>
      <w:r w:rsidR="009E34B1" w:rsidRPr="0066045B">
        <w:rPr>
          <w:rFonts w:ascii="Arial" w:hAnsi="Arial" w:cs="Arial"/>
          <w:b/>
          <w:i/>
          <w:highlight w:val="white"/>
          <w:lang w:val="es-ES"/>
        </w:rPr>
        <w:t xml:space="preserve">nexo </w:t>
      </w:r>
      <w:r w:rsidR="00E76925">
        <w:rPr>
          <w:rFonts w:ascii="Arial" w:hAnsi="Arial" w:cs="Arial"/>
          <w:b/>
          <w:i/>
          <w:highlight w:val="white"/>
          <w:lang w:val="es-ES"/>
        </w:rPr>
        <w:t>H</w:t>
      </w:r>
    </w:p>
    <w:p w14:paraId="52F5D5BF" w14:textId="77777777"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Formulario de Calificación</w:t>
      </w:r>
    </w:p>
    <w:p w14:paraId="3C15D3EF" w14:textId="6ABE995A" w:rsidR="009E34B1" w:rsidRDefault="009E34B1" w:rsidP="009E34B1">
      <w:pPr>
        <w:pStyle w:val="ListParagraph"/>
        <w:ind w:left="0"/>
        <w:jc w:val="both"/>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2C703F9B" w14:textId="77777777" w:rsidR="009E34B1" w:rsidRPr="0066045B" w:rsidRDefault="009E34B1" w:rsidP="009E34B1">
      <w:pPr>
        <w:pStyle w:val="ListParagraph"/>
        <w:ind w:left="0"/>
        <w:jc w:val="both"/>
        <w:rPr>
          <w:rFonts w:ascii="Arial" w:hAnsi="Arial" w:cs="Arial"/>
          <w:b/>
          <w:color w:val="FF0000"/>
          <w:sz w:val="16"/>
          <w:szCs w:val="16"/>
          <w:lang w:val="es-ES"/>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070733EC" w14:textId="77777777" w:rsidTr="00E04A7F">
        <w:tc>
          <w:tcPr>
            <w:tcW w:w="1979" w:type="dxa"/>
            <w:shd w:val="clear" w:color="auto" w:fill="9BDEFF"/>
          </w:tcPr>
          <w:p w14:paraId="38AB6562" w14:textId="3A0DBEB8" w:rsidR="002D21C1" w:rsidRPr="0066045B" w:rsidRDefault="002D21C1" w:rsidP="00E04A7F">
            <w:pPr>
              <w:rPr>
                <w:rFonts w:ascii="Arial" w:hAnsi="Arial" w:cs="Arial"/>
                <w:lang w:val="es-CO"/>
              </w:rPr>
            </w:pPr>
            <w:r w:rsidRPr="0066045B">
              <w:rPr>
                <w:rFonts w:ascii="Arial" w:hAnsi="Arial" w:cs="Arial"/>
                <w:lang w:val="es-CO"/>
              </w:rPr>
              <w:t xml:space="preserve">Nombre del </w:t>
            </w:r>
            <w:r w:rsidR="00D36726">
              <w:rPr>
                <w:rFonts w:ascii="Arial" w:hAnsi="Arial" w:cs="Arial"/>
                <w:lang w:val="es-CO"/>
              </w:rPr>
              <w:t>Oferente</w:t>
            </w:r>
            <w:r w:rsidRPr="0066045B">
              <w:rPr>
                <w:rFonts w:ascii="Arial" w:hAnsi="Arial" w:cs="Arial"/>
                <w:lang w:val="es-CO"/>
              </w:rPr>
              <w:t>:</w:t>
            </w:r>
          </w:p>
        </w:tc>
        <w:tc>
          <w:tcPr>
            <w:tcW w:w="4501" w:type="dxa"/>
          </w:tcPr>
          <w:p w14:paraId="225D2D2E" w14:textId="0D4705C4" w:rsidR="002D21C1" w:rsidRPr="0066045B" w:rsidRDefault="00D74A75" w:rsidP="00E04A7F">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nombre del Oferente]</w:t>
            </w:r>
            <w:r>
              <w:rPr>
                <w:rFonts w:ascii="Arial" w:hAnsi="Arial" w:cs="Arial"/>
                <w:bCs/>
                <w:highlight w:val="cyan"/>
                <w:lang w:val="es-CO"/>
              </w:rPr>
              <w:fldChar w:fldCharType="end"/>
            </w:r>
          </w:p>
        </w:tc>
        <w:tc>
          <w:tcPr>
            <w:tcW w:w="893" w:type="dxa"/>
            <w:shd w:val="clear" w:color="auto" w:fill="9BDEFF"/>
          </w:tcPr>
          <w:p w14:paraId="6B9B099C"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35CCA5F3" w14:textId="77777777" w:rsidR="002D21C1" w:rsidRPr="0066045B" w:rsidRDefault="00245737" w:rsidP="00E04A7F">
            <w:pPr>
              <w:spacing w:before="120" w:after="120"/>
              <w:rPr>
                <w:rFonts w:ascii="Arial" w:hAnsi="Arial" w:cs="Arial"/>
                <w:lang w:val="es-CO"/>
              </w:rPr>
            </w:pPr>
            <w:sdt>
              <w:sdtPr>
                <w:rPr>
                  <w:rFonts w:ascii="Arial" w:hAnsi="Arial" w:cs="Arial"/>
                  <w:color w:val="000000" w:themeColor="text1"/>
                  <w:lang w:val="es-CO"/>
                </w:rPr>
                <w:id w:val="-420795278"/>
                <w:date>
                  <w:dateFormat w:val="MMMM d, yyyy"/>
                  <w:lid w:val="es-ES"/>
                  <w:storeMappedDataAs w:val="date"/>
                  <w:calendar w:val="gregorian"/>
                </w:date>
              </w:sdtPr>
              <w:sdtEndPr/>
              <w:sdtContent>
                <w:proofErr w:type="spellStart"/>
                <w:r w:rsidR="002D21C1" w:rsidRPr="0066045B">
                  <w:rPr>
                    <w:rFonts w:ascii="Arial" w:hAnsi="Arial" w:cs="Arial"/>
                    <w:color w:val="000000" w:themeColor="text1"/>
                  </w:rPr>
                  <w:t>Seleccionar</w:t>
                </w:r>
                <w:proofErr w:type="spellEnd"/>
                <w:r w:rsidR="002D21C1" w:rsidRPr="0066045B">
                  <w:rPr>
                    <w:rFonts w:ascii="Arial" w:hAnsi="Arial" w:cs="Arial"/>
                    <w:color w:val="000000" w:themeColor="text1"/>
                  </w:rPr>
                  <w:t xml:space="preserve"> </w:t>
                </w:r>
                <w:proofErr w:type="spellStart"/>
                <w:r w:rsidR="002D21C1" w:rsidRPr="0066045B">
                  <w:rPr>
                    <w:rFonts w:ascii="Arial" w:hAnsi="Arial" w:cs="Arial"/>
                    <w:color w:val="000000" w:themeColor="text1"/>
                  </w:rPr>
                  <w:t>fecha</w:t>
                </w:r>
                <w:proofErr w:type="spellEnd"/>
              </w:sdtContent>
            </w:sdt>
          </w:p>
        </w:tc>
      </w:tr>
      <w:tr w:rsidR="002D21C1" w:rsidRPr="00D6153C" w14:paraId="15C5B1F2" w14:textId="77777777" w:rsidTr="00E04A7F">
        <w:trPr>
          <w:cantSplit/>
          <w:trHeight w:val="295"/>
        </w:trPr>
        <w:tc>
          <w:tcPr>
            <w:tcW w:w="1979" w:type="dxa"/>
            <w:shd w:val="clear" w:color="auto" w:fill="9BDEFF"/>
          </w:tcPr>
          <w:p w14:paraId="3A5F93A4" w14:textId="15A62C8F" w:rsidR="002D21C1" w:rsidRPr="0066045B" w:rsidRDefault="002D21C1" w:rsidP="00E04A7F">
            <w:pPr>
              <w:rPr>
                <w:rFonts w:ascii="Arial" w:hAnsi="Arial" w:cs="Arial"/>
                <w:lang w:val="es-CO"/>
              </w:rPr>
            </w:pPr>
            <w:r w:rsidRPr="0066045B">
              <w:rPr>
                <w:rFonts w:ascii="Arial" w:hAnsi="Arial" w:cs="Arial"/>
                <w:lang w:val="es-CO"/>
              </w:rPr>
              <w:t xml:space="preserve">Referencia de </w:t>
            </w:r>
            <w:r>
              <w:rPr>
                <w:rFonts w:ascii="Arial" w:hAnsi="Arial" w:cs="Arial"/>
                <w:lang w:val="es-CO"/>
              </w:rPr>
              <w:t>L</w:t>
            </w:r>
            <w:r w:rsidR="00D36726">
              <w:rPr>
                <w:rFonts w:ascii="Arial" w:hAnsi="Arial" w:cs="Arial"/>
                <w:lang w:val="es-CO"/>
              </w:rPr>
              <w:t>ITB</w:t>
            </w:r>
            <w:r w:rsidRPr="0066045B">
              <w:rPr>
                <w:rFonts w:ascii="Arial" w:hAnsi="Arial" w:cs="Arial"/>
                <w:lang w:val="es-CO"/>
              </w:rPr>
              <w:t>:</w:t>
            </w:r>
          </w:p>
        </w:tc>
        <w:tc>
          <w:tcPr>
            <w:tcW w:w="8371" w:type="dxa"/>
            <w:gridSpan w:val="3"/>
          </w:tcPr>
          <w:p w14:paraId="7FAFC92D" w14:textId="3FFAF205" w:rsidR="002D21C1" w:rsidRPr="0066045B" w:rsidRDefault="00D74A75" w:rsidP="00E04A7F">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número de referencia de LITB]</w:t>
            </w:r>
            <w:r>
              <w:rPr>
                <w:rFonts w:ascii="Arial" w:hAnsi="Arial" w:cs="Arial"/>
                <w:bCs/>
                <w:highlight w:val="cyan"/>
                <w:lang w:val="es-CO"/>
              </w:rPr>
              <w:fldChar w:fldCharType="end"/>
            </w:r>
          </w:p>
        </w:tc>
      </w:tr>
    </w:tbl>
    <w:p w14:paraId="6D0D7252" w14:textId="77777777" w:rsidR="009E34B1" w:rsidRPr="002D21C1" w:rsidRDefault="009E34B1" w:rsidP="009E34B1">
      <w:pPr>
        <w:pStyle w:val="ListParagraph"/>
        <w:ind w:left="0"/>
        <w:jc w:val="both"/>
        <w:rPr>
          <w:rFonts w:ascii="Arial" w:hAnsi="Arial" w:cs="Arial"/>
          <w:b/>
          <w:color w:val="8496B0"/>
          <w:sz w:val="16"/>
          <w:szCs w:val="16"/>
          <w:highlight w:val="white"/>
          <w:lang w:val="es-HN"/>
        </w:rPr>
      </w:pPr>
    </w:p>
    <w:p w14:paraId="37E7A65B" w14:textId="77777777" w:rsidR="009E34B1" w:rsidRPr="0066045B" w:rsidRDefault="009E34B1" w:rsidP="009E34B1">
      <w:pPr>
        <w:adjustRightInd w:val="0"/>
        <w:jc w:val="both"/>
        <w:rPr>
          <w:rFonts w:ascii="Arial" w:hAnsi="Arial" w:cs="Arial"/>
          <w:color w:val="212121"/>
          <w:highlight w:val="white"/>
          <w:lang w:val="es-ES"/>
        </w:rPr>
      </w:pPr>
      <w:r w:rsidRPr="0066045B">
        <w:rPr>
          <w:rFonts w:ascii="Arial" w:hAnsi="Arial" w:cs="Arial"/>
          <w:color w:val="212121"/>
          <w:highlight w:val="white"/>
          <w:lang w:val="es-ES"/>
        </w:rPr>
        <w:t>Si es Asociación en Participación, Consorcio o Asociación, debe ser completado por cada asociado.</w:t>
      </w:r>
    </w:p>
    <w:p w14:paraId="4CE5C08F" w14:textId="77777777" w:rsidR="009E34B1" w:rsidRPr="0066045B" w:rsidRDefault="009E34B1" w:rsidP="009E34B1">
      <w:pPr>
        <w:adjustRightInd w:val="0"/>
        <w:jc w:val="both"/>
        <w:rPr>
          <w:rFonts w:ascii="Arial" w:hAnsi="Arial" w:cs="Arial"/>
          <w:color w:val="212121"/>
          <w:sz w:val="16"/>
          <w:highlight w:val="white"/>
          <w:lang w:val="es-ES"/>
        </w:rPr>
      </w:pPr>
    </w:p>
    <w:p w14:paraId="2518FD13" w14:textId="77777777" w:rsidR="009E34B1" w:rsidRPr="0066045B" w:rsidRDefault="009E34B1" w:rsidP="009E34B1">
      <w:pPr>
        <w:adjustRightInd w:val="0"/>
        <w:jc w:val="both"/>
        <w:rPr>
          <w:rFonts w:ascii="Arial" w:hAnsi="Arial" w:cs="Arial"/>
          <w:b/>
          <w:color w:val="212121"/>
          <w:highlight w:val="white"/>
          <w:lang w:val="es-ES"/>
        </w:rPr>
      </w:pPr>
      <w:r w:rsidRPr="0066045B">
        <w:rPr>
          <w:rFonts w:ascii="Arial" w:hAnsi="Arial" w:cs="Arial"/>
          <w:b/>
          <w:color w:val="212121"/>
          <w:highlight w:val="white"/>
          <w:lang w:val="es-ES"/>
        </w:rPr>
        <w:t>Incumplimiento de Contrato Histórico</w:t>
      </w:r>
    </w:p>
    <w:p w14:paraId="4AB1948C" w14:textId="77777777" w:rsidR="009E34B1" w:rsidRPr="00B214F7" w:rsidRDefault="009E34B1" w:rsidP="009E34B1">
      <w:pPr>
        <w:adjustRightInd w:val="0"/>
        <w:jc w:val="both"/>
        <w:rPr>
          <w:rFonts w:ascii="Arial" w:hAnsi="Arial" w:cs="Arial"/>
          <w:b/>
          <w:color w:val="212121"/>
          <w:sz w:val="10"/>
          <w:szCs w:val="10"/>
          <w:highlight w:val="white"/>
          <w:lang w:val="es-ES"/>
        </w:rPr>
      </w:pPr>
    </w:p>
    <w:tbl>
      <w:tblPr>
        <w:tblW w:w="10255"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773"/>
        <w:gridCol w:w="2912"/>
        <w:gridCol w:w="3870"/>
        <w:gridCol w:w="2700"/>
      </w:tblGrid>
      <w:tr w:rsidR="009E34B1" w:rsidRPr="00D6153C" w14:paraId="299D658D" w14:textId="77777777" w:rsidTr="00B038D0">
        <w:tc>
          <w:tcPr>
            <w:tcW w:w="10255" w:type="dxa"/>
            <w:gridSpan w:val="4"/>
            <w:shd w:val="clear" w:color="auto" w:fill="auto"/>
          </w:tcPr>
          <w:p w14:paraId="199CA61D" w14:textId="23BC0676" w:rsidR="009E34B1" w:rsidRPr="0066045B" w:rsidRDefault="00245737" w:rsidP="00B038D0">
            <w:pPr>
              <w:tabs>
                <w:tab w:val="left" w:pos="726"/>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732427530"/>
                <w14:checkbox>
                  <w14:checked w14:val="0"/>
                  <w14:checkedState w14:val="2612" w14:font="MS Gothic"/>
                  <w14:uncheckedState w14:val="2610" w14:font="MS Gothic"/>
                </w14:checkbox>
              </w:sdtPr>
              <w:sdtEndPr/>
              <w:sdtContent>
                <w:r w:rsidR="0075714A">
                  <w:rPr>
                    <w:rFonts w:ascii="MS Gothic" w:eastAsia="MS Gothic" w:hAnsi="MS Gothic" w:cs="Arial" w:hint="eastAsia"/>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No se produjo incumplimiento de contratos durante los últimos tres (3) años</w:t>
            </w:r>
          </w:p>
        </w:tc>
      </w:tr>
      <w:tr w:rsidR="009E34B1" w:rsidRPr="00D6153C" w14:paraId="3B6D2364" w14:textId="77777777" w:rsidTr="00B038D0">
        <w:tc>
          <w:tcPr>
            <w:tcW w:w="10255" w:type="dxa"/>
            <w:gridSpan w:val="4"/>
            <w:shd w:val="clear" w:color="auto" w:fill="auto"/>
          </w:tcPr>
          <w:p w14:paraId="164DA2D9" w14:textId="77777777" w:rsidR="009E34B1" w:rsidRPr="0066045B" w:rsidRDefault="00245737" w:rsidP="00B038D0">
            <w:pPr>
              <w:tabs>
                <w:tab w:val="left" w:pos="834"/>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766921312"/>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Contratos incumplidos durante los últimos tres (3) años</w:t>
            </w:r>
          </w:p>
        </w:tc>
      </w:tr>
      <w:tr w:rsidR="009E34B1" w:rsidRPr="00D6153C" w14:paraId="768D82E2" w14:textId="77777777" w:rsidTr="00641A32">
        <w:tc>
          <w:tcPr>
            <w:tcW w:w="773" w:type="dxa"/>
            <w:shd w:val="clear" w:color="auto" w:fill="9BDEFF"/>
          </w:tcPr>
          <w:p w14:paraId="64F394E2"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Año</w:t>
            </w:r>
          </w:p>
        </w:tc>
        <w:tc>
          <w:tcPr>
            <w:tcW w:w="2912" w:type="dxa"/>
            <w:shd w:val="clear" w:color="auto" w:fill="9BDEFF"/>
          </w:tcPr>
          <w:p w14:paraId="6FA38EF8"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Porción de incumplimiento del contrato</w:t>
            </w:r>
          </w:p>
        </w:tc>
        <w:tc>
          <w:tcPr>
            <w:tcW w:w="3870" w:type="dxa"/>
            <w:shd w:val="clear" w:color="auto" w:fill="9BDEFF"/>
          </w:tcPr>
          <w:p w14:paraId="70B0BD5F"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Identificación de contrato</w:t>
            </w:r>
          </w:p>
        </w:tc>
        <w:tc>
          <w:tcPr>
            <w:tcW w:w="2700" w:type="dxa"/>
            <w:shd w:val="clear" w:color="auto" w:fill="9BDEFF"/>
          </w:tcPr>
          <w:p w14:paraId="475DDA53" w14:textId="57C1E169"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Monto total de contrato (valor actual en </w:t>
            </w:r>
            <w:r w:rsidR="00130233" w:rsidRPr="0066045B">
              <w:rPr>
                <w:rFonts w:ascii="Arial" w:eastAsia="Arrus BT" w:hAnsi="Arial" w:cs="Arial"/>
                <w:b/>
                <w:color w:val="212121"/>
                <w:lang w:val="es-HN"/>
              </w:rPr>
              <w:t>Lempiras</w:t>
            </w:r>
            <w:r w:rsidRPr="0066045B">
              <w:rPr>
                <w:rFonts w:ascii="Arial" w:eastAsia="Arrus BT" w:hAnsi="Arial" w:cs="Arial"/>
                <w:b/>
                <w:color w:val="212121"/>
                <w:lang w:val="es-HN"/>
              </w:rPr>
              <w:t>)</w:t>
            </w:r>
          </w:p>
        </w:tc>
      </w:tr>
      <w:tr w:rsidR="009E34B1" w:rsidRPr="0066045B" w14:paraId="691C7046" w14:textId="77777777" w:rsidTr="00B038D0">
        <w:tc>
          <w:tcPr>
            <w:tcW w:w="773" w:type="dxa"/>
            <w:shd w:val="clear" w:color="auto" w:fill="auto"/>
          </w:tcPr>
          <w:p w14:paraId="2DE3050C"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2912" w:type="dxa"/>
            <w:shd w:val="clear" w:color="auto" w:fill="auto"/>
          </w:tcPr>
          <w:p w14:paraId="79457B64"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3870" w:type="dxa"/>
            <w:shd w:val="clear" w:color="auto" w:fill="auto"/>
          </w:tcPr>
          <w:p w14:paraId="799BA9F4"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 xml:space="preserve">Nombre del cliente: </w:t>
            </w:r>
          </w:p>
          <w:p w14:paraId="63D3F4F1"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Dirección del cliente:</w:t>
            </w:r>
          </w:p>
          <w:p w14:paraId="5568B2C4"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r w:rsidRPr="0066045B">
              <w:rPr>
                <w:rFonts w:ascii="Arial" w:eastAsia="Arrus BT" w:hAnsi="Arial" w:cs="Arial"/>
                <w:color w:val="212121"/>
                <w:highlight w:val="white"/>
                <w:lang w:val="es-HN"/>
              </w:rPr>
              <w:t>Motivos de incumplimiento:</w:t>
            </w:r>
          </w:p>
        </w:tc>
        <w:tc>
          <w:tcPr>
            <w:tcW w:w="2700" w:type="dxa"/>
            <w:shd w:val="clear" w:color="auto" w:fill="auto"/>
          </w:tcPr>
          <w:p w14:paraId="2C9EF4A7"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r>
    </w:tbl>
    <w:p w14:paraId="030C23D2" w14:textId="77777777" w:rsidR="009E34B1" w:rsidRPr="00B214F7" w:rsidRDefault="009E34B1" w:rsidP="009E34B1">
      <w:pPr>
        <w:adjustRightInd w:val="0"/>
        <w:jc w:val="both"/>
        <w:rPr>
          <w:rFonts w:ascii="Arial" w:hAnsi="Arial" w:cs="Arial"/>
          <w:b/>
          <w:color w:val="212121"/>
          <w:sz w:val="10"/>
          <w:szCs w:val="10"/>
          <w:highlight w:val="white"/>
          <w:lang w:val="es-HN"/>
        </w:rPr>
      </w:pPr>
    </w:p>
    <w:p w14:paraId="03C6E278" w14:textId="77777777" w:rsidR="009E34B1" w:rsidRPr="0066045B" w:rsidRDefault="009E34B1" w:rsidP="009E34B1">
      <w:pPr>
        <w:adjustRightInd w:val="0"/>
        <w:jc w:val="both"/>
        <w:rPr>
          <w:rFonts w:ascii="Arial" w:hAnsi="Arial" w:cs="Arial"/>
          <w:color w:val="212121"/>
          <w:highlight w:val="white"/>
          <w:lang w:val="es-HN"/>
        </w:rPr>
      </w:pPr>
      <w:r w:rsidRPr="0066045B">
        <w:rPr>
          <w:rFonts w:ascii="Arial" w:hAnsi="Arial" w:cs="Arial"/>
          <w:b/>
          <w:color w:val="212121"/>
          <w:highlight w:val="white"/>
          <w:lang w:val="es-HN"/>
        </w:rPr>
        <w:t xml:space="preserve">Historial de litigios </w:t>
      </w:r>
      <w:r w:rsidRPr="0066045B">
        <w:rPr>
          <w:rFonts w:ascii="Arial" w:hAnsi="Arial" w:cs="Arial"/>
          <w:color w:val="212121"/>
          <w:highlight w:val="white"/>
          <w:lang w:val="es-HN"/>
        </w:rPr>
        <w:t>(incluidos litigios pendientes)</w:t>
      </w:r>
    </w:p>
    <w:p w14:paraId="7FEACB64" w14:textId="77777777" w:rsidR="009E34B1" w:rsidRPr="00B214F7" w:rsidRDefault="009E34B1" w:rsidP="009E34B1">
      <w:pPr>
        <w:adjustRightInd w:val="0"/>
        <w:jc w:val="both"/>
        <w:rPr>
          <w:rFonts w:ascii="Arial" w:hAnsi="Arial" w:cs="Arial"/>
          <w:color w:val="212121"/>
          <w:sz w:val="10"/>
          <w:szCs w:val="10"/>
          <w:highlight w:val="white"/>
          <w:lang w:val="es-HN"/>
        </w:rPr>
      </w:pPr>
    </w:p>
    <w:tbl>
      <w:tblPr>
        <w:tblW w:w="10255"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1075"/>
        <w:gridCol w:w="1980"/>
        <w:gridCol w:w="4590"/>
        <w:gridCol w:w="2610"/>
      </w:tblGrid>
      <w:tr w:rsidR="009E34B1" w:rsidRPr="00D6153C" w14:paraId="5805A50D" w14:textId="77777777" w:rsidTr="00B038D0">
        <w:tc>
          <w:tcPr>
            <w:tcW w:w="10255" w:type="dxa"/>
            <w:gridSpan w:val="4"/>
            <w:shd w:val="clear" w:color="auto" w:fill="auto"/>
          </w:tcPr>
          <w:p w14:paraId="6D89BC31" w14:textId="77777777" w:rsidR="009E34B1" w:rsidRPr="0066045B" w:rsidRDefault="00245737" w:rsidP="00B038D0">
            <w:pPr>
              <w:tabs>
                <w:tab w:val="left" w:pos="726"/>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883990853"/>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Sin historial de litigios durante los últimos tres (3) años</w:t>
            </w:r>
          </w:p>
        </w:tc>
      </w:tr>
      <w:tr w:rsidR="009E34B1" w:rsidRPr="00D6153C" w14:paraId="05F2B901" w14:textId="77777777" w:rsidTr="00B038D0">
        <w:tc>
          <w:tcPr>
            <w:tcW w:w="10255" w:type="dxa"/>
            <w:gridSpan w:val="4"/>
            <w:shd w:val="clear" w:color="auto" w:fill="auto"/>
          </w:tcPr>
          <w:p w14:paraId="6B99CA4C" w14:textId="77777777" w:rsidR="009E34B1" w:rsidRPr="0066045B" w:rsidRDefault="00245737" w:rsidP="00B038D0">
            <w:pPr>
              <w:tabs>
                <w:tab w:val="left" w:pos="834"/>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86391812"/>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Historial de litigios como se indica a continuación</w:t>
            </w:r>
          </w:p>
        </w:tc>
      </w:tr>
      <w:tr w:rsidR="009E34B1" w:rsidRPr="00D6153C" w14:paraId="0F732592" w14:textId="77777777" w:rsidTr="00641A32">
        <w:tc>
          <w:tcPr>
            <w:tcW w:w="1075" w:type="dxa"/>
            <w:shd w:val="clear" w:color="auto" w:fill="9BDEFF"/>
          </w:tcPr>
          <w:p w14:paraId="4BB00459"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Año de disputa</w:t>
            </w:r>
          </w:p>
        </w:tc>
        <w:tc>
          <w:tcPr>
            <w:tcW w:w="1980" w:type="dxa"/>
            <w:shd w:val="clear" w:color="auto" w:fill="9BDEFF"/>
          </w:tcPr>
          <w:p w14:paraId="3AA3B1E2" w14:textId="07ACBACC"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Monto en disputa (en </w:t>
            </w:r>
            <w:r w:rsidR="00130233" w:rsidRPr="0066045B">
              <w:rPr>
                <w:rFonts w:ascii="Arial" w:eastAsia="Arrus BT" w:hAnsi="Arial" w:cs="Arial"/>
                <w:b/>
                <w:color w:val="212121"/>
                <w:lang w:val="es-HN"/>
              </w:rPr>
              <w:t>Lempiras</w:t>
            </w:r>
            <w:r w:rsidRPr="0066045B">
              <w:rPr>
                <w:rFonts w:ascii="Arial" w:eastAsia="Arrus BT" w:hAnsi="Arial" w:cs="Arial"/>
                <w:b/>
                <w:color w:val="212121"/>
                <w:lang w:val="es-HN"/>
              </w:rPr>
              <w:t>)</w:t>
            </w:r>
          </w:p>
        </w:tc>
        <w:tc>
          <w:tcPr>
            <w:tcW w:w="4590" w:type="dxa"/>
            <w:shd w:val="clear" w:color="auto" w:fill="9BDEFF"/>
          </w:tcPr>
          <w:p w14:paraId="34EC05FE"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Identificación de contrato</w:t>
            </w:r>
          </w:p>
        </w:tc>
        <w:tc>
          <w:tcPr>
            <w:tcW w:w="2610" w:type="dxa"/>
            <w:shd w:val="clear" w:color="auto" w:fill="9BDEFF"/>
          </w:tcPr>
          <w:p w14:paraId="5DAEA169" w14:textId="32E1A1D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Monto total de contrato (valor actual en</w:t>
            </w:r>
            <w:r w:rsidR="00130233" w:rsidRPr="0066045B">
              <w:rPr>
                <w:rFonts w:ascii="Arial" w:eastAsia="Arrus BT" w:hAnsi="Arial" w:cs="Arial"/>
                <w:b/>
                <w:color w:val="212121"/>
                <w:lang w:val="es-HN"/>
              </w:rPr>
              <w:t xml:space="preserve"> Lempiras</w:t>
            </w:r>
            <w:r w:rsidRPr="0066045B">
              <w:rPr>
                <w:rFonts w:ascii="Arial" w:eastAsia="Arrus BT" w:hAnsi="Arial" w:cs="Arial"/>
                <w:b/>
                <w:color w:val="212121"/>
                <w:lang w:val="es-HN"/>
              </w:rPr>
              <w:t>)</w:t>
            </w:r>
          </w:p>
        </w:tc>
      </w:tr>
      <w:tr w:rsidR="009E34B1" w:rsidRPr="00D6153C" w14:paraId="5E7B3075" w14:textId="77777777" w:rsidTr="00A138C6">
        <w:trPr>
          <w:trHeight w:val="1354"/>
        </w:trPr>
        <w:tc>
          <w:tcPr>
            <w:tcW w:w="1075" w:type="dxa"/>
            <w:shd w:val="clear" w:color="auto" w:fill="auto"/>
          </w:tcPr>
          <w:p w14:paraId="4F74FF25"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1980" w:type="dxa"/>
            <w:shd w:val="clear" w:color="auto" w:fill="auto"/>
          </w:tcPr>
          <w:p w14:paraId="566D159E"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4590" w:type="dxa"/>
            <w:shd w:val="clear" w:color="auto" w:fill="auto"/>
          </w:tcPr>
          <w:p w14:paraId="31E32CCF"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Nombre del cliente:</w:t>
            </w:r>
          </w:p>
          <w:p w14:paraId="733AD5F1"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Dirección del cliente:</w:t>
            </w:r>
          </w:p>
          <w:p w14:paraId="332E691A"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Asunto en disputa:</w:t>
            </w:r>
          </w:p>
          <w:p w14:paraId="1682C950"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Parte que inicio la disputa:</w:t>
            </w:r>
          </w:p>
          <w:p w14:paraId="3271C4C0"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Estado de la disputa:</w:t>
            </w:r>
          </w:p>
          <w:p w14:paraId="5195C68D" w14:textId="77777777" w:rsidR="009E34B1" w:rsidRPr="0066045B" w:rsidRDefault="009E34B1" w:rsidP="00A138C6">
            <w:pPr>
              <w:adjustRightInd w:val="0"/>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Parte adjudicada, en caso de resolución:</w:t>
            </w:r>
          </w:p>
        </w:tc>
        <w:tc>
          <w:tcPr>
            <w:tcW w:w="2610" w:type="dxa"/>
            <w:shd w:val="clear" w:color="auto" w:fill="auto"/>
          </w:tcPr>
          <w:p w14:paraId="79EEF007"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r>
    </w:tbl>
    <w:p w14:paraId="36FED258" w14:textId="77777777" w:rsidR="009E34B1" w:rsidRPr="0066045B" w:rsidRDefault="009E34B1" w:rsidP="009E34B1">
      <w:pPr>
        <w:adjustRightInd w:val="0"/>
        <w:jc w:val="both"/>
        <w:rPr>
          <w:rFonts w:ascii="Arial" w:hAnsi="Arial" w:cs="Arial"/>
          <w:b/>
          <w:color w:val="212121"/>
          <w:highlight w:val="white"/>
          <w:lang w:val="es-HN"/>
        </w:rPr>
      </w:pPr>
    </w:p>
    <w:p w14:paraId="68D84BA3" w14:textId="09DF2602" w:rsidR="009E34B1" w:rsidRPr="0066045B" w:rsidRDefault="009E34B1" w:rsidP="009E34B1">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Experiencia relevante previa</w:t>
      </w:r>
    </w:p>
    <w:p w14:paraId="05764CF2" w14:textId="26728155" w:rsidR="009227CB" w:rsidRDefault="009227CB" w:rsidP="002B4852">
      <w:pPr>
        <w:autoSpaceDE w:val="0"/>
        <w:autoSpaceDN w:val="0"/>
        <w:adjustRightInd w:val="0"/>
        <w:jc w:val="both"/>
        <w:rPr>
          <w:rFonts w:ascii="Arial" w:hAnsi="Arial" w:cs="Arial"/>
          <w:color w:val="000000"/>
          <w:lang w:val="es-CO"/>
        </w:rPr>
      </w:pPr>
    </w:p>
    <w:p w14:paraId="1BEBE23F" w14:textId="079C779B" w:rsidR="00E75C48" w:rsidRPr="00E75C48" w:rsidRDefault="002E3562" w:rsidP="00E75C48">
      <w:pPr>
        <w:adjustRightInd w:val="0"/>
        <w:jc w:val="both"/>
        <w:rPr>
          <w:ins w:id="6" w:author="Carolina Carias" w:date="2021-10-27T15:19:00Z"/>
          <w:rFonts w:ascii="Arial" w:hAnsi="Arial" w:cs="Arial"/>
          <w:lang w:val="es-HN"/>
        </w:rPr>
      </w:pPr>
      <w:r w:rsidRPr="00E75C48">
        <w:rPr>
          <w:rFonts w:ascii="Arial" w:hAnsi="Arial" w:cs="Arial"/>
          <w:lang w:val="es-HN"/>
        </w:rPr>
        <w:t>Enumere</w:t>
      </w:r>
      <w:r w:rsidR="007E5065" w:rsidRPr="00E75C48">
        <w:rPr>
          <w:rFonts w:ascii="Arial" w:hAnsi="Arial" w:cs="Arial"/>
          <w:lang w:val="es-HN"/>
        </w:rPr>
        <w:t xml:space="preserve"> </w:t>
      </w:r>
      <w:r w:rsidR="00A57AEB" w:rsidRPr="00E75C48">
        <w:rPr>
          <w:rFonts w:ascii="Arial" w:hAnsi="Arial" w:cs="Arial"/>
          <w:lang w:val="es-HN"/>
        </w:rPr>
        <w:t xml:space="preserve">facturas y/o contratos </w:t>
      </w:r>
      <w:r w:rsidR="00E75C48" w:rsidRPr="00E75C48">
        <w:rPr>
          <w:rFonts w:ascii="Arial" w:hAnsi="Arial" w:cs="Arial"/>
          <w:lang w:val="es-HN"/>
        </w:rPr>
        <w:t>donde se evidenci</w:t>
      </w:r>
      <w:r w:rsidR="00335DFB">
        <w:rPr>
          <w:rFonts w:ascii="Arial" w:hAnsi="Arial" w:cs="Arial"/>
          <w:lang w:val="es-HN"/>
        </w:rPr>
        <w:t>e un</w:t>
      </w:r>
      <w:r w:rsidR="00E75C48" w:rsidRPr="00E75C48">
        <w:rPr>
          <w:rFonts w:ascii="Arial" w:hAnsi="Arial" w:cs="Arial"/>
          <w:lang w:val="es-HN"/>
        </w:rPr>
        <w:t xml:space="preserve"> mínimo </w:t>
      </w:r>
      <w:r w:rsidR="00EB2144">
        <w:rPr>
          <w:rFonts w:ascii="Arial" w:hAnsi="Arial" w:cs="Arial"/>
          <w:lang w:val="es-HN"/>
        </w:rPr>
        <w:t xml:space="preserve">de </w:t>
      </w:r>
      <w:r w:rsidR="00DB5BC7" w:rsidRPr="00E75C48">
        <w:rPr>
          <w:rFonts w:ascii="Arial" w:hAnsi="Arial" w:cs="Arial"/>
          <w:lang w:val="es-HN"/>
        </w:rPr>
        <w:t>3</w:t>
      </w:r>
      <w:r w:rsidR="00E75C48" w:rsidRPr="00E75C48">
        <w:rPr>
          <w:rFonts w:ascii="Arial" w:hAnsi="Arial" w:cs="Arial"/>
          <w:lang w:val="es-HN"/>
        </w:rPr>
        <w:t xml:space="preserve"> </w:t>
      </w:r>
      <w:r w:rsidR="00335DFB">
        <w:rPr>
          <w:rFonts w:ascii="Arial" w:hAnsi="Arial" w:cs="Arial"/>
          <w:lang w:val="es-HN"/>
        </w:rPr>
        <w:t xml:space="preserve">años </w:t>
      </w:r>
      <w:r w:rsidR="00E75C48" w:rsidRPr="00E75C48">
        <w:rPr>
          <w:rFonts w:ascii="Arial" w:hAnsi="Arial" w:cs="Arial"/>
          <w:lang w:val="es-HN"/>
        </w:rPr>
        <w:t>de experiencia en la venta de tanques de similares especificaciones técnicas  a los solicitados en la presente LITB.</w:t>
      </w:r>
    </w:p>
    <w:p w14:paraId="6AEF82BE" w14:textId="77777777" w:rsidR="002E3562" w:rsidRPr="0066045B" w:rsidRDefault="002E3562" w:rsidP="002E3562">
      <w:pPr>
        <w:autoSpaceDE w:val="0"/>
        <w:autoSpaceDN w:val="0"/>
        <w:adjustRightInd w:val="0"/>
        <w:jc w:val="both"/>
        <w:rPr>
          <w:rFonts w:ascii="Arial" w:hAnsi="Arial" w:cs="Arial"/>
          <w:color w:val="000000"/>
          <w:lang w:val="es-CO"/>
        </w:rPr>
      </w:pPr>
    </w:p>
    <w:p w14:paraId="32070084" w14:textId="29584029" w:rsidR="009E34B1" w:rsidRDefault="009E34B1" w:rsidP="009E34B1">
      <w:pPr>
        <w:adjustRightInd w:val="0"/>
        <w:jc w:val="both"/>
        <w:rPr>
          <w:rFonts w:ascii="Arial" w:hAnsi="Arial" w:cs="Arial"/>
          <w:lang w:val="es-HN"/>
        </w:rPr>
      </w:pPr>
      <w:r w:rsidRPr="0066045B">
        <w:rPr>
          <w:rFonts w:ascii="Arial" w:hAnsi="Arial" w:cs="Arial"/>
          <w:lang w:val="es-HN"/>
        </w:rPr>
        <w:t xml:space="preserve">Enumere sólo aquellos contratos para las cuales el </w:t>
      </w:r>
      <w:r w:rsidR="00D36726">
        <w:rPr>
          <w:rFonts w:ascii="Arial" w:hAnsi="Arial" w:cs="Arial"/>
          <w:lang w:val="es-HN"/>
        </w:rPr>
        <w:t>Oferente</w:t>
      </w:r>
      <w:r w:rsidRPr="0066045B">
        <w:rPr>
          <w:rFonts w:ascii="Arial" w:hAnsi="Arial" w:cs="Arial"/>
          <w:lang w:val="es-HN"/>
        </w:rPr>
        <w:t xml:space="preserve"> fue legalmente contratado o subcontratado por el Cliente como empresa o como uno de los asociados del Consorcio o de la Asociación en Participación.</w:t>
      </w:r>
      <w:r w:rsidRPr="0066045B">
        <w:rPr>
          <w:rFonts w:ascii="Arial" w:hAnsi="Arial" w:cs="Arial"/>
          <w:lang w:val="es-419"/>
        </w:rPr>
        <w:t xml:space="preserve"> </w:t>
      </w:r>
      <w:r w:rsidRPr="0066045B">
        <w:rPr>
          <w:rFonts w:ascii="Arial" w:hAnsi="Arial" w:cs="Arial"/>
          <w:lang w:val="es-HN"/>
        </w:rPr>
        <w:t xml:space="preserve">Las actividades y tareas completadas por los expertos individuales independientes del </w:t>
      </w:r>
      <w:r w:rsidR="00D36726">
        <w:rPr>
          <w:rFonts w:ascii="Arial" w:hAnsi="Arial" w:cs="Arial"/>
          <w:lang w:val="es-HN"/>
        </w:rPr>
        <w:t>Oferente</w:t>
      </w:r>
      <w:r w:rsidRPr="0066045B">
        <w:rPr>
          <w:rFonts w:ascii="Arial" w:hAnsi="Arial" w:cs="Arial"/>
          <w:lang w:val="es-HN"/>
        </w:rPr>
        <w:t xml:space="preserve"> o a través de otras empresas no pueden ser presentadas como experiencia relevante del </w:t>
      </w:r>
      <w:r w:rsidR="00D36726">
        <w:rPr>
          <w:rFonts w:ascii="Arial" w:hAnsi="Arial" w:cs="Arial"/>
          <w:lang w:val="es-HN"/>
        </w:rPr>
        <w:t>Oferente</w:t>
      </w:r>
      <w:r w:rsidRPr="0066045B">
        <w:rPr>
          <w:rFonts w:ascii="Arial" w:hAnsi="Arial" w:cs="Arial"/>
          <w:lang w:val="es-HN"/>
        </w:rPr>
        <w:t xml:space="preserve"> ni de los asociados o </w:t>
      </w:r>
      <w:proofErr w:type="spellStart"/>
      <w:r w:rsidRPr="0066045B">
        <w:rPr>
          <w:rFonts w:ascii="Arial" w:hAnsi="Arial" w:cs="Arial"/>
          <w:lang w:val="es-HN"/>
        </w:rPr>
        <w:t>sub-consultores</w:t>
      </w:r>
      <w:proofErr w:type="spellEnd"/>
      <w:r w:rsidRPr="0066045B">
        <w:rPr>
          <w:rFonts w:ascii="Arial" w:hAnsi="Arial" w:cs="Arial"/>
          <w:lang w:val="es-HN"/>
        </w:rPr>
        <w:t xml:space="preserve"> del </w:t>
      </w:r>
      <w:r w:rsidR="00D36726">
        <w:rPr>
          <w:rFonts w:ascii="Arial" w:hAnsi="Arial" w:cs="Arial"/>
          <w:lang w:val="es-HN"/>
        </w:rPr>
        <w:t>Oferente</w:t>
      </w:r>
      <w:r w:rsidRPr="0066045B">
        <w:rPr>
          <w:rFonts w:ascii="Arial" w:hAnsi="Arial" w:cs="Arial"/>
          <w:lang w:val="es-HN"/>
        </w:rPr>
        <w:t xml:space="preserve">. El </w:t>
      </w:r>
      <w:r w:rsidR="00D36726">
        <w:rPr>
          <w:rFonts w:ascii="Arial" w:hAnsi="Arial" w:cs="Arial"/>
          <w:lang w:val="es-HN"/>
        </w:rPr>
        <w:t>Oferente</w:t>
      </w:r>
      <w:r w:rsidRPr="0066045B">
        <w:rPr>
          <w:rFonts w:ascii="Arial" w:hAnsi="Arial" w:cs="Arial"/>
          <w:lang w:val="es-HN"/>
        </w:rPr>
        <w:t xml:space="preserve"> debe estar preparado para fundamentar la experiencia presentando copias de los documentos y referencias relevantes, si así lo solicita  UNICEF.</w:t>
      </w:r>
    </w:p>
    <w:p w14:paraId="47AE95E8" w14:textId="0FB9D394" w:rsidR="00B67CC2" w:rsidRDefault="00B67CC2" w:rsidP="009E34B1">
      <w:pPr>
        <w:adjustRightInd w:val="0"/>
        <w:jc w:val="both"/>
        <w:rPr>
          <w:rFonts w:ascii="Arial" w:hAnsi="Arial" w:cs="Arial"/>
          <w:lang w:val="es-HN"/>
        </w:rPr>
      </w:pPr>
    </w:p>
    <w:tbl>
      <w:tblPr>
        <w:tblW w:w="10201"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1632"/>
        <w:gridCol w:w="2266"/>
        <w:gridCol w:w="1626"/>
        <w:gridCol w:w="1559"/>
        <w:gridCol w:w="1701"/>
        <w:gridCol w:w="1417"/>
      </w:tblGrid>
      <w:tr w:rsidR="0043267E" w:rsidRPr="001E7BEA" w14:paraId="38F62DBA" w14:textId="75FE4767" w:rsidTr="00FE120E">
        <w:trPr>
          <w:tblHeader/>
        </w:trPr>
        <w:tc>
          <w:tcPr>
            <w:tcW w:w="1632" w:type="dxa"/>
            <w:shd w:val="clear" w:color="auto" w:fill="9BDEFF"/>
            <w:vAlign w:val="center"/>
          </w:tcPr>
          <w:p w14:paraId="1CFD6B5E" w14:textId="77777777"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sidRPr="001E7BEA">
              <w:rPr>
                <w:rFonts w:ascii="Arial" w:eastAsia="Arrus BT" w:hAnsi="Arial" w:cs="Arial"/>
                <w:b/>
                <w:color w:val="212121"/>
                <w:sz w:val="22"/>
                <w:szCs w:val="18"/>
                <w:lang w:val="es-HN"/>
              </w:rPr>
              <w:t>Nombre del proyecto y país de asignación</w:t>
            </w:r>
          </w:p>
        </w:tc>
        <w:tc>
          <w:tcPr>
            <w:tcW w:w="2266" w:type="dxa"/>
            <w:shd w:val="clear" w:color="auto" w:fill="9BDEFF"/>
            <w:vAlign w:val="center"/>
          </w:tcPr>
          <w:p w14:paraId="410CB690" w14:textId="1B93EDF2" w:rsidR="0043267E" w:rsidRPr="00A57425" w:rsidRDefault="0043267E" w:rsidP="0043267E">
            <w:pPr>
              <w:adjustRightInd w:val="0"/>
              <w:spacing w:line="260" w:lineRule="exact"/>
              <w:jc w:val="center"/>
              <w:rPr>
                <w:rFonts w:ascii="Arial" w:eastAsia="Arrus BT" w:hAnsi="Arial" w:cs="Arial"/>
                <w:b/>
                <w:color w:val="212121"/>
                <w:szCs w:val="16"/>
                <w:lang w:val="es-HN"/>
              </w:rPr>
            </w:pPr>
            <w:r w:rsidRPr="00A57425">
              <w:rPr>
                <w:rFonts w:ascii="Arial" w:eastAsia="Arrus BT" w:hAnsi="Arial" w:cs="Arial"/>
                <w:b/>
                <w:color w:val="212121"/>
                <w:szCs w:val="16"/>
                <w:lang w:val="es-HN"/>
              </w:rPr>
              <w:t>Detalles de contacto del cliente</w:t>
            </w:r>
          </w:p>
          <w:p w14:paraId="1FC47BBF" w14:textId="77777777"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sidRPr="00A57425">
              <w:rPr>
                <w:rFonts w:ascii="Arial" w:eastAsia="Arrus BT" w:hAnsi="Arial" w:cs="Arial"/>
                <w:b/>
                <w:color w:val="212121"/>
                <w:szCs w:val="16"/>
                <w:lang w:val="es-HN"/>
              </w:rPr>
              <w:t>(Nombre, teléfono y correo electrónico)</w:t>
            </w:r>
          </w:p>
        </w:tc>
        <w:tc>
          <w:tcPr>
            <w:tcW w:w="1626" w:type="dxa"/>
            <w:shd w:val="clear" w:color="auto" w:fill="9BDEFF"/>
            <w:vAlign w:val="center"/>
          </w:tcPr>
          <w:p w14:paraId="6652B57C" w14:textId="02E72959"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Pr>
                <w:rFonts w:ascii="Arial" w:eastAsia="Arrus BT" w:hAnsi="Arial" w:cs="Arial"/>
                <w:b/>
                <w:color w:val="212121"/>
                <w:sz w:val="22"/>
                <w:szCs w:val="18"/>
                <w:lang w:val="es-HN"/>
              </w:rPr>
              <w:t>Numero de Tanques</w:t>
            </w:r>
          </w:p>
        </w:tc>
        <w:tc>
          <w:tcPr>
            <w:tcW w:w="1559" w:type="dxa"/>
            <w:shd w:val="clear" w:color="auto" w:fill="9BDEFF"/>
            <w:vAlign w:val="center"/>
          </w:tcPr>
          <w:p w14:paraId="4FCC0229" w14:textId="0D6E94E4"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sidRPr="001E7BEA">
              <w:rPr>
                <w:rFonts w:ascii="Arial" w:eastAsia="Arrus BT" w:hAnsi="Arial" w:cs="Arial"/>
                <w:b/>
                <w:color w:val="212121"/>
                <w:sz w:val="22"/>
                <w:szCs w:val="18"/>
                <w:lang w:val="es-HN"/>
              </w:rPr>
              <w:t>Valor del contrato</w:t>
            </w:r>
          </w:p>
        </w:tc>
        <w:tc>
          <w:tcPr>
            <w:tcW w:w="1701" w:type="dxa"/>
            <w:shd w:val="clear" w:color="auto" w:fill="9BDEFF"/>
            <w:vAlign w:val="center"/>
          </w:tcPr>
          <w:p w14:paraId="607BCC70" w14:textId="77777777"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sidRPr="001E7BEA">
              <w:rPr>
                <w:rFonts w:ascii="Arial" w:eastAsia="Arrus BT" w:hAnsi="Arial" w:cs="Arial"/>
                <w:b/>
                <w:color w:val="212121"/>
                <w:sz w:val="22"/>
                <w:szCs w:val="18"/>
                <w:lang w:val="es-HN"/>
              </w:rPr>
              <w:t>Periodo de actividad y estado</w:t>
            </w:r>
          </w:p>
        </w:tc>
        <w:tc>
          <w:tcPr>
            <w:tcW w:w="1417" w:type="dxa"/>
            <w:shd w:val="clear" w:color="auto" w:fill="9BDEFF"/>
            <w:vAlign w:val="center"/>
          </w:tcPr>
          <w:p w14:paraId="370639B9" w14:textId="7F848FF7" w:rsidR="0043267E" w:rsidRPr="001E7BEA" w:rsidRDefault="0043267E" w:rsidP="0043267E">
            <w:pPr>
              <w:adjustRightInd w:val="0"/>
              <w:spacing w:line="260" w:lineRule="exact"/>
              <w:jc w:val="center"/>
              <w:rPr>
                <w:rFonts w:ascii="Arial" w:eastAsia="Arrus BT" w:hAnsi="Arial" w:cs="Arial"/>
                <w:b/>
                <w:color w:val="212121"/>
                <w:sz w:val="22"/>
                <w:szCs w:val="18"/>
                <w:lang w:val="es-HN"/>
              </w:rPr>
            </w:pPr>
            <w:r>
              <w:rPr>
                <w:rFonts w:ascii="Arial" w:eastAsia="Arrus BT" w:hAnsi="Arial" w:cs="Arial"/>
                <w:b/>
                <w:color w:val="212121"/>
                <w:sz w:val="22"/>
                <w:szCs w:val="18"/>
                <w:lang w:val="es-HN"/>
              </w:rPr>
              <w:t>Lugar de Entrega</w:t>
            </w:r>
          </w:p>
        </w:tc>
      </w:tr>
      <w:tr w:rsidR="0043267E" w:rsidRPr="0043267E" w14:paraId="6464EAAC" w14:textId="52D8402A" w:rsidTr="00FE120E">
        <w:tc>
          <w:tcPr>
            <w:tcW w:w="1632" w:type="dxa"/>
            <w:shd w:val="clear" w:color="auto" w:fill="auto"/>
          </w:tcPr>
          <w:p w14:paraId="57451C99" w14:textId="77777777" w:rsidR="0043267E" w:rsidRDefault="0043267E" w:rsidP="00096F56">
            <w:pPr>
              <w:adjustRightInd w:val="0"/>
              <w:spacing w:line="260" w:lineRule="exact"/>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 xml:space="preserve">Proyecto </w:t>
            </w:r>
            <w:r w:rsidRPr="00A57425">
              <w:rPr>
                <w:rFonts w:ascii="Arial" w:eastAsia="Arrus BT" w:hAnsi="Arial" w:cs="Arial"/>
                <w:b/>
                <w:color w:val="212121"/>
                <w:sz w:val="18"/>
                <w:szCs w:val="14"/>
                <w:highlight w:val="white"/>
                <w:lang w:val="es-HN"/>
              </w:rPr>
              <w:t>“No.1”</w:t>
            </w:r>
          </w:p>
          <w:p w14:paraId="1167063B"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2266" w:type="dxa"/>
            <w:shd w:val="clear" w:color="auto" w:fill="auto"/>
          </w:tcPr>
          <w:p w14:paraId="3866C772" w14:textId="77777777" w:rsidR="0043267E" w:rsidRDefault="0043267E" w:rsidP="00096F56">
            <w:pPr>
              <w:adjustRightInd w:val="0"/>
              <w:spacing w:line="276" w:lineRule="auto"/>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Carmen XX</w:t>
            </w:r>
          </w:p>
          <w:p w14:paraId="59FE3B3A" w14:textId="77777777" w:rsidR="0043267E" w:rsidRPr="00F42742" w:rsidRDefault="0043267E" w:rsidP="00096F56">
            <w:pPr>
              <w:adjustRightInd w:val="0"/>
              <w:spacing w:line="276" w:lineRule="auto"/>
              <w:jc w:val="both"/>
              <w:rPr>
                <w:rFonts w:ascii="Arial" w:eastAsia="Arrus BT" w:hAnsi="Arial" w:cs="Arial"/>
                <w:b/>
                <w:color w:val="212121"/>
                <w:sz w:val="18"/>
                <w:szCs w:val="14"/>
                <w:highlight w:val="white"/>
                <w:lang w:val="es-HN"/>
              </w:rPr>
            </w:pPr>
            <w:r w:rsidRPr="00F42742">
              <w:rPr>
                <w:rFonts w:ascii="Arial" w:eastAsia="Arrus BT" w:hAnsi="Arial" w:cs="Arial"/>
                <w:b/>
                <w:color w:val="212121"/>
                <w:sz w:val="18"/>
                <w:szCs w:val="14"/>
                <w:highlight w:val="white"/>
                <w:lang w:val="es-HN"/>
              </w:rPr>
              <w:t>Empresa XY</w:t>
            </w:r>
          </w:p>
          <w:p w14:paraId="0932FF9C" w14:textId="7399740C"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3333-333</w:t>
            </w:r>
            <w:r>
              <w:rPr>
                <w:rFonts w:ascii="Arial" w:eastAsia="Arrus BT" w:hAnsi="Arial" w:cs="Arial"/>
                <w:bCs/>
                <w:color w:val="212121"/>
                <w:sz w:val="18"/>
                <w:szCs w:val="14"/>
                <w:highlight w:val="white"/>
                <w:lang w:val="es-HN"/>
              </w:rPr>
              <w:t>X</w:t>
            </w:r>
          </w:p>
          <w:p w14:paraId="0484A77E" w14:textId="77777777"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Carmen.xx@mail.com</w:t>
            </w:r>
          </w:p>
        </w:tc>
        <w:tc>
          <w:tcPr>
            <w:tcW w:w="1626" w:type="dxa"/>
          </w:tcPr>
          <w:p w14:paraId="4AAF90D7" w14:textId="77777777" w:rsidR="0043267E"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559" w:type="dxa"/>
            <w:shd w:val="clear" w:color="auto" w:fill="auto"/>
          </w:tcPr>
          <w:p w14:paraId="701A3981" w14:textId="1F318B09"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r>
              <w:rPr>
                <w:rFonts w:ascii="Arial" w:eastAsia="Arrus BT" w:hAnsi="Arial" w:cs="Arial"/>
                <w:bCs/>
                <w:color w:val="212121"/>
                <w:sz w:val="18"/>
                <w:szCs w:val="14"/>
                <w:highlight w:val="white"/>
                <w:lang w:val="es-HN"/>
              </w:rPr>
              <w:t>L</w:t>
            </w:r>
            <w:r w:rsidRPr="00B422DA">
              <w:rPr>
                <w:rFonts w:ascii="Arial" w:eastAsia="Arrus BT" w:hAnsi="Arial" w:cs="Arial"/>
                <w:bCs/>
                <w:color w:val="212121"/>
                <w:sz w:val="18"/>
                <w:szCs w:val="14"/>
                <w:highlight w:val="white"/>
                <w:lang w:val="es-HN"/>
              </w:rPr>
              <w:t xml:space="preserve"> </w:t>
            </w:r>
            <w:r>
              <w:rPr>
                <w:rFonts w:ascii="Arial" w:eastAsia="Arrus BT" w:hAnsi="Arial" w:cs="Arial"/>
                <w:bCs/>
                <w:color w:val="212121"/>
                <w:sz w:val="18"/>
                <w:szCs w:val="14"/>
                <w:highlight w:val="white"/>
                <w:lang w:val="es-HN"/>
              </w:rPr>
              <w:t>XX</w:t>
            </w:r>
            <w:r w:rsidRPr="00B422DA">
              <w:rPr>
                <w:rFonts w:ascii="Arial" w:eastAsia="Arrus BT" w:hAnsi="Arial" w:cs="Arial"/>
                <w:bCs/>
                <w:color w:val="212121"/>
                <w:sz w:val="18"/>
                <w:szCs w:val="14"/>
                <w:highlight w:val="white"/>
                <w:lang w:val="es-HN"/>
              </w:rPr>
              <w:t>,000.00</w:t>
            </w:r>
          </w:p>
        </w:tc>
        <w:tc>
          <w:tcPr>
            <w:tcW w:w="1701" w:type="dxa"/>
            <w:shd w:val="clear" w:color="auto" w:fill="auto"/>
          </w:tcPr>
          <w:p w14:paraId="391CF490" w14:textId="1EDE3A4F" w:rsidR="0043267E" w:rsidRPr="00A57425" w:rsidRDefault="0043267E" w:rsidP="00096F56">
            <w:pPr>
              <w:adjustRightInd w:val="0"/>
              <w:spacing w:line="260" w:lineRule="exact"/>
              <w:jc w:val="both"/>
              <w:rPr>
                <w:rFonts w:ascii="Arial" w:hAnsi="Arial" w:cs="Arial"/>
                <w:b/>
                <w:sz w:val="18"/>
                <w:szCs w:val="14"/>
              </w:rPr>
            </w:pPr>
            <w:r w:rsidRPr="00A57425">
              <w:rPr>
                <w:rFonts w:ascii="Arial" w:hAnsi="Arial" w:cs="Arial"/>
                <w:b/>
                <w:sz w:val="18"/>
                <w:szCs w:val="14"/>
              </w:rPr>
              <w:t>20</w:t>
            </w:r>
            <w:r>
              <w:rPr>
                <w:rFonts w:ascii="Arial" w:hAnsi="Arial" w:cs="Arial"/>
                <w:b/>
                <w:sz w:val="18"/>
                <w:szCs w:val="14"/>
              </w:rPr>
              <w:t>XX</w:t>
            </w:r>
          </w:p>
          <w:p w14:paraId="26DF04F7"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roofErr w:type="spellStart"/>
            <w:r>
              <w:rPr>
                <w:rFonts w:ascii="Arial" w:hAnsi="Arial" w:cs="Arial"/>
                <w:bCs/>
                <w:sz w:val="18"/>
                <w:szCs w:val="14"/>
              </w:rPr>
              <w:t>Concluido</w:t>
            </w:r>
            <w:proofErr w:type="spellEnd"/>
          </w:p>
        </w:tc>
        <w:tc>
          <w:tcPr>
            <w:tcW w:w="1417" w:type="dxa"/>
          </w:tcPr>
          <w:p w14:paraId="4D225B48" w14:textId="77777777" w:rsidR="0043267E" w:rsidRPr="00A57425" w:rsidRDefault="0043267E" w:rsidP="00096F56">
            <w:pPr>
              <w:adjustRightInd w:val="0"/>
              <w:spacing w:line="260" w:lineRule="exact"/>
              <w:jc w:val="both"/>
              <w:rPr>
                <w:rFonts w:ascii="Arial" w:hAnsi="Arial" w:cs="Arial"/>
                <w:b/>
                <w:sz w:val="18"/>
                <w:szCs w:val="14"/>
              </w:rPr>
            </w:pPr>
          </w:p>
        </w:tc>
      </w:tr>
      <w:tr w:rsidR="0043267E" w:rsidRPr="0043267E" w14:paraId="34A30BF0" w14:textId="6F6FB287" w:rsidTr="00FE120E">
        <w:trPr>
          <w:trHeight w:val="100"/>
        </w:trPr>
        <w:tc>
          <w:tcPr>
            <w:tcW w:w="1632" w:type="dxa"/>
            <w:shd w:val="clear" w:color="auto" w:fill="auto"/>
          </w:tcPr>
          <w:p w14:paraId="74E71561"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2266" w:type="dxa"/>
            <w:shd w:val="clear" w:color="auto" w:fill="auto"/>
          </w:tcPr>
          <w:p w14:paraId="602C0DF7" w14:textId="77777777"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p>
        </w:tc>
        <w:tc>
          <w:tcPr>
            <w:tcW w:w="1626" w:type="dxa"/>
          </w:tcPr>
          <w:p w14:paraId="36BB2A00"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559" w:type="dxa"/>
            <w:shd w:val="clear" w:color="auto" w:fill="auto"/>
          </w:tcPr>
          <w:p w14:paraId="1520B3F2" w14:textId="7B66EDBB"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701" w:type="dxa"/>
            <w:shd w:val="clear" w:color="auto" w:fill="auto"/>
          </w:tcPr>
          <w:p w14:paraId="22A3FE04"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417" w:type="dxa"/>
          </w:tcPr>
          <w:p w14:paraId="2B20D9A2"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r>
      <w:tr w:rsidR="0043267E" w:rsidRPr="0043267E" w14:paraId="6EA56CCE" w14:textId="48A35E67" w:rsidTr="00FE120E">
        <w:trPr>
          <w:trHeight w:val="100"/>
        </w:trPr>
        <w:tc>
          <w:tcPr>
            <w:tcW w:w="1632" w:type="dxa"/>
            <w:shd w:val="clear" w:color="auto" w:fill="auto"/>
          </w:tcPr>
          <w:p w14:paraId="0F113C19"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2266" w:type="dxa"/>
            <w:shd w:val="clear" w:color="auto" w:fill="auto"/>
          </w:tcPr>
          <w:p w14:paraId="233B44EE" w14:textId="77777777"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p>
        </w:tc>
        <w:tc>
          <w:tcPr>
            <w:tcW w:w="1626" w:type="dxa"/>
          </w:tcPr>
          <w:p w14:paraId="1799CBC7"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559" w:type="dxa"/>
            <w:shd w:val="clear" w:color="auto" w:fill="auto"/>
          </w:tcPr>
          <w:p w14:paraId="33D01AA1" w14:textId="443A9CAF"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701" w:type="dxa"/>
            <w:shd w:val="clear" w:color="auto" w:fill="auto"/>
          </w:tcPr>
          <w:p w14:paraId="519A66DB"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417" w:type="dxa"/>
          </w:tcPr>
          <w:p w14:paraId="3E696A03"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r>
      <w:tr w:rsidR="0043267E" w:rsidRPr="0043267E" w14:paraId="21377B93" w14:textId="51B009C5" w:rsidTr="00FE120E">
        <w:trPr>
          <w:trHeight w:val="100"/>
        </w:trPr>
        <w:tc>
          <w:tcPr>
            <w:tcW w:w="1632" w:type="dxa"/>
            <w:shd w:val="clear" w:color="auto" w:fill="auto"/>
          </w:tcPr>
          <w:p w14:paraId="55A77A54"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2266" w:type="dxa"/>
            <w:shd w:val="clear" w:color="auto" w:fill="auto"/>
          </w:tcPr>
          <w:p w14:paraId="150CC2E2" w14:textId="77777777"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p>
        </w:tc>
        <w:tc>
          <w:tcPr>
            <w:tcW w:w="1626" w:type="dxa"/>
          </w:tcPr>
          <w:p w14:paraId="18C82120"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559" w:type="dxa"/>
            <w:shd w:val="clear" w:color="auto" w:fill="auto"/>
          </w:tcPr>
          <w:p w14:paraId="259D0DD4" w14:textId="46467A21"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701" w:type="dxa"/>
            <w:shd w:val="clear" w:color="auto" w:fill="auto"/>
          </w:tcPr>
          <w:p w14:paraId="15283A90"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417" w:type="dxa"/>
          </w:tcPr>
          <w:p w14:paraId="6973AD9F"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r>
      <w:tr w:rsidR="0043267E" w:rsidRPr="0043267E" w14:paraId="46433722" w14:textId="35433A93" w:rsidTr="00FE120E">
        <w:trPr>
          <w:trHeight w:val="100"/>
        </w:trPr>
        <w:tc>
          <w:tcPr>
            <w:tcW w:w="1632" w:type="dxa"/>
            <w:shd w:val="clear" w:color="auto" w:fill="auto"/>
          </w:tcPr>
          <w:p w14:paraId="04557697"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2266" w:type="dxa"/>
            <w:shd w:val="clear" w:color="auto" w:fill="auto"/>
          </w:tcPr>
          <w:p w14:paraId="5DB32A03" w14:textId="77777777" w:rsidR="0043267E" w:rsidRPr="00B422DA" w:rsidRDefault="0043267E" w:rsidP="00096F56">
            <w:pPr>
              <w:adjustRightInd w:val="0"/>
              <w:spacing w:line="276" w:lineRule="auto"/>
              <w:jc w:val="both"/>
              <w:rPr>
                <w:rFonts w:ascii="Arial" w:eastAsia="Arrus BT" w:hAnsi="Arial" w:cs="Arial"/>
                <w:bCs/>
                <w:color w:val="212121"/>
                <w:sz w:val="18"/>
                <w:szCs w:val="14"/>
                <w:highlight w:val="white"/>
                <w:lang w:val="es-HN"/>
              </w:rPr>
            </w:pPr>
          </w:p>
        </w:tc>
        <w:tc>
          <w:tcPr>
            <w:tcW w:w="1626" w:type="dxa"/>
          </w:tcPr>
          <w:p w14:paraId="07D9F904"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559" w:type="dxa"/>
            <w:shd w:val="clear" w:color="auto" w:fill="auto"/>
          </w:tcPr>
          <w:p w14:paraId="3D5FA6E8" w14:textId="403D39AA"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701" w:type="dxa"/>
            <w:shd w:val="clear" w:color="auto" w:fill="auto"/>
          </w:tcPr>
          <w:p w14:paraId="1992E8C0"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c>
          <w:tcPr>
            <w:tcW w:w="1417" w:type="dxa"/>
          </w:tcPr>
          <w:p w14:paraId="6F2AD9FD" w14:textId="77777777" w:rsidR="0043267E" w:rsidRPr="00B422DA" w:rsidRDefault="0043267E" w:rsidP="00096F56">
            <w:pPr>
              <w:adjustRightInd w:val="0"/>
              <w:spacing w:line="260" w:lineRule="exact"/>
              <w:jc w:val="both"/>
              <w:rPr>
                <w:rFonts w:ascii="Arial" w:eastAsia="Arrus BT" w:hAnsi="Arial" w:cs="Arial"/>
                <w:bCs/>
                <w:color w:val="212121"/>
                <w:sz w:val="18"/>
                <w:szCs w:val="14"/>
                <w:highlight w:val="white"/>
                <w:lang w:val="es-HN"/>
              </w:rPr>
            </w:pPr>
          </w:p>
        </w:tc>
      </w:tr>
      <w:tr w:rsidR="0043267E" w:rsidRPr="0043267E" w14:paraId="790FC56F" w14:textId="1CB3B75A" w:rsidTr="00FE120E">
        <w:trPr>
          <w:trHeight w:val="100"/>
        </w:trPr>
        <w:tc>
          <w:tcPr>
            <w:tcW w:w="1632" w:type="dxa"/>
            <w:shd w:val="clear" w:color="auto" w:fill="auto"/>
          </w:tcPr>
          <w:p w14:paraId="103349E4" w14:textId="77777777" w:rsidR="0043267E" w:rsidRPr="002A00CF" w:rsidRDefault="0043267E" w:rsidP="00096F56">
            <w:pPr>
              <w:adjustRightInd w:val="0"/>
              <w:spacing w:line="260" w:lineRule="exact"/>
              <w:jc w:val="both"/>
              <w:rPr>
                <w:rFonts w:ascii="Arial" w:hAnsi="Arial" w:cs="Arial"/>
                <w:bCs/>
                <w:sz w:val="18"/>
                <w:szCs w:val="14"/>
                <w:lang w:val="es-HN"/>
              </w:rPr>
            </w:pPr>
          </w:p>
        </w:tc>
        <w:tc>
          <w:tcPr>
            <w:tcW w:w="2266" w:type="dxa"/>
            <w:shd w:val="clear" w:color="auto" w:fill="auto"/>
          </w:tcPr>
          <w:p w14:paraId="0460BE44" w14:textId="7A0158A6" w:rsidR="0043267E" w:rsidRPr="00F42742" w:rsidRDefault="0043267E" w:rsidP="00096F56">
            <w:pPr>
              <w:adjustRightInd w:val="0"/>
              <w:spacing w:line="276" w:lineRule="auto"/>
              <w:jc w:val="both"/>
              <w:rPr>
                <w:rFonts w:ascii="Arial" w:hAnsi="Arial" w:cs="Arial"/>
                <w:bCs/>
                <w:sz w:val="18"/>
                <w:szCs w:val="14"/>
                <w:lang w:val="es-HN"/>
              </w:rPr>
            </w:pPr>
          </w:p>
        </w:tc>
        <w:tc>
          <w:tcPr>
            <w:tcW w:w="1626" w:type="dxa"/>
          </w:tcPr>
          <w:p w14:paraId="17BBE5DC" w14:textId="77777777" w:rsidR="0043267E" w:rsidRPr="00DB5BC7" w:rsidRDefault="0043267E" w:rsidP="00096F56">
            <w:pPr>
              <w:adjustRightInd w:val="0"/>
              <w:spacing w:line="260" w:lineRule="exact"/>
              <w:jc w:val="both"/>
              <w:rPr>
                <w:rFonts w:ascii="Arial" w:hAnsi="Arial" w:cs="Arial"/>
                <w:bCs/>
                <w:sz w:val="18"/>
                <w:szCs w:val="14"/>
                <w:lang w:val="es-HN"/>
              </w:rPr>
            </w:pPr>
          </w:p>
        </w:tc>
        <w:tc>
          <w:tcPr>
            <w:tcW w:w="1559" w:type="dxa"/>
            <w:shd w:val="clear" w:color="auto" w:fill="auto"/>
          </w:tcPr>
          <w:p w14:paraId="0E6FF93E" w14:textId="6840C469" w:rsidR="0043267E" w:rsidRPr="00DB5BC7" w:rsidRDefault="0043267E" w:rsidP="00096F56">
            <w:pPr>
              <w:adjustRightInd w:val="0"/>
              <w:spacing w:line="260" w:lineRule="exact"/>
              <w:jc w:val="both"/>
              <w:rPr>
                <w:rFonts w:ascii="Arial" w:hAnsi="Arial" w:cs="Arial"/>
                <w:bCs/>
                <w:sz w:val="18"/>
                <w:szCs w:val="14"/>
                <w:lang w:val="es-HN"/>
              </w:rPr>
            </w:pPr>
          </w:p>
        </w:tc>
        <w:tc>
          <w:tcPr>
            <w:tcW w:w="1701" w:type="dxa"/>
            <w:shd w:val="clear" w:color="auto" w:fill="auto"/>
          </w:tcPr>
          <w:p w14:paraId="7F328503" w14:textId="48D89B5B" w:rsidR="0043267E" w:rsidRPr="00DB5BC7" w:rsidRDefault="0043267E" w:rsidP="00096F56">
            <w:pPr>
              <w:adjustRightInd w:val="0"/>
              <w:spacing w:line="260" w:lineRule="exact"/>
              <w:jc w:val="both"/>
              <w:rPr>
                <w:rFonts w:ascii="Arial" w:hAnsi="Arial" w:cs="Arial"/>
                <w:bCs/>
                <w:sz w:val="18"/>
                <w:szCs w:val="14"/>
                <w:lang w:val="es-HN"/>
              </w:rPr>
            </w:pPr>
          </w:p>
        </w:tc>
        <w:tc>
          <w:tcPr>
            <w:tcW w:w="1417" w:type="dxa"/>
          </w:tcPr>
          <w:p w14:paraId="358DBCDB" w14:textId="77777777" w:rsidR="0043267E" w:rsidRPr="00DB5BC7" w:rsidRDefault="0043267E" w:rsidP="00096F56">
            <w:pPr>
              <w:adjustRightInd w:val="0"/>
              <w:spacing w:line="260" w:lineRule="exact"/>
              <w:jc w:val="both"/>
              <w:rPr>
                <w:rFonts w:ascii="Arial" w:hAnsi="Arial" w:cs="Arial"/>
                <w:bCs/>
                <w:sz w:val="18"/>
                <w:szCs w:val="14"/>
                <w:lang w:val="es-HN"/>
              </w:rPr>
            </w:pPr>
          </w:p>
        </w:tc>
      </w:tr>
    </w:tbl>
    <w:p w14:paraId="51AB9E0C" w14:textId="59F5B9F9" w:rsidR="009E34B1" w:rsidRDefault="009E34B1" w:rsidP="009E34B1">
      <w:pPr>
        <w:adjustRightInd w:val="0"/>
        <w:jc w:val="both"/>
        <w:rPr>
          <w:rFonts w:ascii="Arial" w:hAnsi="Arial" w:cs="Arial"/>
          <w:sz w:val="18"/>
          <w:szCs w:val="18"/>
          <w:lang w:val="es-HN"/>
        </w:rPr>
      </w:pPr>
    </w:p>
    <w:p w14:paraId="126230AE" w14:textId="77777777" w:rsidR="009E34B1" w:rsidRPr="00B214F7" w:rsidRDefault="009E34B1" w:rsidP="009E34B1">
      <w:pPr>
        <w:adjustRightInd w:val="0"/>
        <w:jc w:val="both"/>
        <w:rPr>
          <w:rFonts w:ascii="Arial" w:hAnsi="Arial" w:cs="Arial"/>
          <w:color w:val="000000"/>
          <w:sz w:val="10"/>
          <w:szCs w:val="10"/>
          <w:lang w:val="es-HN"/>
        </w:rPr>
      </w:pPr>
    </w:p>
    <w:p w14:paraId="5BF23317" w14:textId="74873194" w:rsidR="009E34B1" w:rsidRPr="0066045B" w:rsidRDefault="009E34B1" w:rsidP="009E34B1">
      <w:pPr>
        <w:adjustRightInd w:val="0"/>
        <w:jc w:val="both"/>
        <w:rPr>
          <w:rFonts w:ascii="Arial" w:hAnsi="Arial" w:cs="Arial"/>
          <w:color w:val="000000"/>
          <w:lang w:val="es-HN"/>
        </w:rPr>
      </w:pPr>
      <w:r w:rsidRPr="0066045B">
        <w:rPr>
          <w:rFonts w:ascii="Arial" w:hAnsi="Arial" w:cs="Arial"/>
          <w:color w:val="000000"/>
          <w:lang w:val="es-HN"/>
        </w:rPr>
        <w:t xml:space="preserve">Los </w:t>
      </w:r>
      <w:r w:rsidR="00185A1B">
        <w:rPr>
          <w:rFonts w:ascii="Arial" w:hAnsi="Arial" w:cs="Arial"/>
          <w:color w:val="000000"/>
          <w:lang w:val="es-HN"/>
        </w:rPr>
        <w:t>Oferentes</w:t>
      </w:r>
      <w:r w:rsidRPr="0066045B">
        <w:rPr>
          <w:rFonts w:ascii="Arial" w:hAnsi="Arial" w:cs="Arial"/>
          <w:color w:val="000000"/>
          <w:lang w:val="es-HN"/>
        </w:rPr>
        <w:t xml:space="preserve"> también pueden adjuntar sus propias Hojas de Datos del Proyecto con más detalles sobre las asignaciones mencionadas anteriormente.</w:t>
      </w:r>
    </w:p>
    <w:p w14:paraId="759ED5D0" w14:textId="77777777" w:rsidR="009E34B1" w:rsidRPr="00CC65BE" w:rsidRDefault="009E34B1" w:rsidP="009E34B1">
      <w:pPr>
        <w:adjustRightInd w:val="0"/>
        <w:jc w:val="both"/>
        <w:rPr>
          <w:rFonts w:ascii="Arial" w:hAnsi="Arial" w:cs="Arial"/>
          <w:color w:val="000000"/>
          <w:sz w:val="10"/>
          <w:szCs w:val="10"/>
          <w:lang w:val="es-HN"/>
        </w:rPr>
      </w:pPr>
    </w:p>
    <w:p w14:paraId="76595E3F" w14:textId="77777777" w:rsidR="00D44C19" w:rsidRPr="00A138C6" w:rsidRDefault="00245737" w:rsidP="00A138C6">
      <w:pPr>
        <w:adjustRightInd w:val="0"/>
        <w:jc w:val="both"/>
        <w:rPr>
          <w:rFonts w:ascii="Arial" w:hAnsi="Arial" w:cs="Arial"/>
          <w:color w:val="000000"/>
          <w:lang w:val="es-HN"/>
        </w:rPr>
      </w:pPr>
      <w:sdt>
        <w:sdtPr>
          <w:rPr>
            <w:rFonts w:ascii="Arial" w:hAnsi="Arial" w:cs="Arial"/>
            <w:sz w:val="28"/>
            <w:szCs w:val="28"/>
            <w:shd w:val="clear" w:color="auto" w:fill="86FAF4"/>
            <w:lang w:val="es-419"/>
          </w:rPr>
          <w:id w:val="-658845079"/>
          <w14:checkbox>
            <w14:checked w14:val="0"/>
            <w14:checkedState w14:val="2612" w14:font="MS Gothic"/>
            <w14:uncheckedState w14:val="2610" w14:font="MS Gothic"/>
          </w14:checkbox>
        </w:sdtPr>
        <w:sdtEndPr/>
        <w:sdtContent>
          <w:r w:rsidR="0075714A">
            <w:rPr>
              <w:rFonts w:ascii="MS Gothic" w:eastAsia="MS Gothic" w:hAnsi="MS Gothic" w:cs="Arial" w:hint="eastAsia"/>
              <w:sz w:val="28"/>
              <w:szCs w:val="28"/>
              <w:shd w:val="clear" w:color="auto" w:fill="86FAF4"/>
              <w:lang w:val="es-419"/>
            </w:rPr>
            <w:t>☐</w:t>
          </w:r>
        </w:sdtContent>
      </w:sdt>
      <w:r w:rsidR="009E34B1" w:rsidRPr="0066045B">
        <w:rPr>
          <w:rFonts w:ascii="Arial" w:hAnsi="Arial" w:cs="Arial"/>
          <w:lang w:val="es-419"/>
        </w:rPr>
        <w:t xml:space="preserve">  </w:t>
      </w:r>
      <w:r w:rsidR="00A57AEB" w:rsidRPr="00A138C6">
        <w:rPr>
          <w:rFonts w:ascii="Arial" w:hAnsi="Arial" w:cs="Arial"/>
          <w:color w:val="000000"/>
          <w:lang w:val="es-HN"/>
        </w:rPr>
        <w:t>Adjuntar al menos 3 facturas y/o contratos de venta relevantes junto con su comprobante de entrega/recepción,</w:t>
      </w:r>
    </w:p>
    <w:p w14:paraId="4C776D9A" w14:textId="04162CDB" w:rsidR="00A57AEB" w:rsidRPr="00A138C6" w:rsidRDefault="00D44C19" w:rsidP="00A138C6">
      <w:pPr>
        <w:adjustRightInd w:val="0"/>
        <w:jc w:val="both"/>
        <w:rPr>
          <w:rFonts w:ascii="Arial" w:hAnsi="Arial" w:cs="Arial"/>
          <w:color w:val="000000"/>
          <w:lang w:val="es-HN"/>
        </w:rPr>
      </w:pPr>
      <w:r w:rsidRPr="00A138C6">
        <w:rPr>
          <w:rFonts w:ascii="Arial" w:hAnsi="Arial" w:cs="Arial"/>
          <w:color w:val="000000"/>
          <w:lang w:val="es-HN"/>
        </w:rPr>
        <w:t xml:space="preserve">      </w:t>
      </w:r>
      <w:r w:rsidR="00A57AEB" w:rsidRPr="00A138C6">
        <w:rPr>
          <w:rFonts w:ascii="Arial" w:hAnsi="Arial" w:cs="Arial"/>
          <w:color w:val="000000"/>
          <w:lang w:val="es-HN"/>
        </w:rPr>
        <w:t xml:space="preserve"> donde se evidencie la venta de tanques de similares especificaciones durante los últimos 3 años.</w:t>
      </w:r>
    </w:p>
    <w:p w14:paraId="0B3F0D41" w14:textId="74549DF8" w:rsidR="00185A1B" w:rsidRPr="00A138C6" w:rsidRDefault="00245737" w:rsidP="00A138C6">
      <w:pPr>
        <w:adjustRightInd w:val="0"/>
        <w:jc w:val="both"/>
        <w:rPr>
          <w:rFonts w:ascii="Arial" w:hAnsi="Arial" w:cs="Arial"/>
          <w:color w:val="000000"/>
          <w:lang w:val="es-HN"/>
        </w:rPr>
      </w:pPr>
      <w:sdt>
        <w:sdtPr>
          <w:rPr>
            <w:rFonts w:ascii="Arial" w:hAnsi="Arial" w:cs="Arial"/>
            <w:sz w:val="28"/>
            <w:szCs w:val="28"/>
            <w:shd w:val="clear" w:color="auto" w:fill="86FAF4"/>
            <w:lang w:val="es-419"/>
          </w:rPr>
          <w:id w:val="-624311354"/>
          <w14:checkbox>
            <w14:checked w14:val="0"/>
            <w14:checkedState w14:val="2612" w14:font="MS Gothic"/>
            <w14:uncheckedState w14:val="2610" w14:font="MS Gothic"/>
          </w14:checkbox>
        </w:sdtPr>
        <w:sdtEndPr/>
        <w:sdtContent>
          <w:r w:rsidR="00A138C6">
            <w:rPr>
              <w:rFonts w:ascii="MS Gothic" w:eastAsia="MS Gothic" w:hAnsi="MS Gothic" w:cs="Arial" w:hint="eastAsia"/>
              <w:sz w:val="28"/>
              <w:szCs w:val="28"/>
              <w:shd w:val="clear" w:color="auto" w:fill="86FAF4"/>
              <w:lang w:val="es-419"/>
            </w:rPr>
            <w:t>☐</w:t>
          </w:r>
        </w:sdtContent>
      </w:sdt>
      <w:r w:rsidR="00A138C6" w:rsidRPr="00A138C6">
        <w:rPr>
          <w:rFonts w:ascii="Arial" w:hAnsi="Arial" w:cs="Arial"/>
          <w:color w:val="000000"/>
          <w:lang w:val="es-HN"/>
        </w:rPr>
        <w:t xml:space="preserve"> </w:t>
      </w:r>
      <w:r w:rsidR="00A57AEB" w:rsidRPr="00A138C6">
        <w:rPr>
          <w:rFonts w:ascii="Arial" w:hAnsi="Arial" w:cs="Arial"/>
          <w:color w:val="000000"/>
          <w:lang w:val="es-HN"/>
        </w:rPr>
        <w:t>Se adjunta la declaración de desempeño satisfactorio de los tres (03) Clientes principales o más.</w:t>
      </w:r>
    </w:p>
    <w:p w14:paraId="426995EE" w14:textId="77777777" w:rsidR="00A57AEB" w:rsidRPr="00AA08E3" w:rsidRDefault="00A57AEB" w:rsidP="009E34B1">
      <w:pPr>
        <w:adjustRightInd w:val="0"/>
        <w:jc w:val="both"/>
        <w:rPr>
          <w:rFonts w:ascii="Arial" w:hAnsi="Arial" w:cs="Arial"/>
          <w:lang w:val="es-HN"/>
        </w:rPr>
      </w:pPr>
    </w:p>
    <w:p w14:paraId="45AE66CC" w14:textId="77777777" w:rsidR="00185A1B" w:rsidRPr="00C457B3" w:rsidRDefault="00185A1B" w:rsidP="00185A1B">
      <w:pPr>
        <w:shd w:val="clear" w:color="auto" w:fill="FFFFFF"/>
        <w:rPr>
          <w:rFonts w:ascii="Segoe UI" w:hAnsi="Segoe UI" w:cs="Segoe UI"/>
          <w:b/>
          <w:color w:val="000000"/>
          <w:lang w:val="es-CO"/>
        </w:rPr>
      </w:pPr>
      <w:r w:rsidRPr="00AA08E3">
        <w:rPr>
          <w:rFonts w:ascii="Segoe UI" w:hAnsi="Segoe UI" w:cs="Segoe UI"/>
          <w:b/>
          <w:color w:val="000000"/>
          <w:lang w:val="es-CO"/>
        </w:rPr>
        <w:t>UNICEF se reserva el derecho de contactar a cualquiera o todas las referencias proporcionadas por el oferente (s) y buscar referencias de otras fuentes cuando UNICEF lo considere apropiado.</w:t>
      </w:r>
    </w:p>
    <w:p w14:paraId="6E080B82" w14:textId="77777777" w:rsidR="00185A1B" w:rsidRPr="00185A1B" w:rsidRDefault="00185A1B" w:rsidP="009E34B1">
      <w:pPr>
        <w:adjustRightInd w:val="0"/>
        <w:jc w:val="both"/>
        <w:rPr>
          <w:rFonts w:ascii="Arial" w:hAnsi="Arial" w:cs="Arial"/>
          <w:lang w:val="es-CO"/>
        </w:rPr>
      </w:pPr>
    </w:p>
    <w:p w14:paraId="14EE428C" w14:textId="77777777" w:rsidR="009E34B1" w:rsidRPr="0066045B" w:rsidRDefault="009E34B1" w:rsidP="009E34B1">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Posición Financiera </w:t>
      </w:r>
    </w:p>
    <w:p w14:paraId="137BB454" w14:textId="77777777" w:rsidR="009E34B1" w:rsidRPr="00B214F7" w:rsidRDefault="009E34B1" w:rsidP="009E34B1">
      <w:pPr>
        <w:adjustRightInd w:val="0"/>
        <w:jc w:val="both"/>
        <w:rPr>
          <w:rFonts w:ascii="Arial" w:hAnsi="Arial" w:cs="Arial"/>
          <w:b/>
          <w:color w:val="212121"/>
          <w:sz w:val="8"/>
          <w:szCs w:val="8"/>
          <w:highlight w:val="white"/>
          <w:lang w:val="es-HN"/>
        </w:rPr>
      </w:pPr>
    </w:p>
    <w:tbl>
      <w:tblPr>
        <w:tblStyle w:val="TableGrid"/>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3641"/>
        <w:gridCol w:w="6523"/>
      </w:tblGrid>
      <w:tr w:rsidR="009E34B1" w:rsidRPr="00D6153C" w14:paraId="76D39A27" w14:textId="77777777" w:rsidTr="00641A32">
        <w:tc>
          <w:tcPr>
            <w:tcW w:w="3641" w:type="dxa"/>
            <w:shd w:val="clear" w:color="auto" w:fill="9BDEFF"/>
          </w:tcPr>
          <w:p w14:paraId="3349F1F3" w14:textId="77777777" w:rsidR="009E34B1" w:rsidRPr="0066045B" w:rsidRDefault="009E34B1" w:rsidP="00B038D0">
            <w:pPr>
              <w:adjustRightInd w:val="0"/>
              <w:jc w:val="both"/>
              <w:rPr>
                <w:rFonts w:ascii="Arial" w:hAnsi="Arial" w:cs="Arial"/>
                <w:b/>
                <w:color w:val="212121"/>
                <w:lang w:val="es-HN"/>
              </w:rPr>
            </w:pPr>
            <w:r w:rsidRPr="0066045B">
              <w:rPr>
                <w:rFonts w:ascii="Arial" w:hAnsi="Arial" w:cs="Arial"/>
                <w:b/>
                <w:color w:val="212121"/>
                <w:lang w:val="es-HN"/>
              </w:rPr>
              <w:t xml:space="preserve">Facturación anual durante los últimos 2 años </w:t>
            </w:r>
          </w:p>
        </w:tc>
        <w:tc>
          <w:tcPr>
            <w:tcW w:w="6523" w:type="dxa"/>
          </w:tcPr>
          <w:p w14:paraId="36D3C5A7" w14:textId="46912826"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Año</w:t>
            </w:r>
            <w:r w:rsidR="009A00C9">
              <w:rPr>
                <w:rFonts w:ascii="Arial" w:hAnsi="Arial" w:cs="Arial"/>
                <w:b/>
                <w:color w:val="212121"/>
                <w:highlight w:val="white"/>
                <w:lang w:val="es-HN"/>
              </w:rPr>
              <w:t xml:space="preserve"> 1</w:t>
            </w:r>
            <w:r w:rsidRPr="0066045B">
              <w:rPr>
                <w:rFonts w:ascii="Arial" w:hAnsi="Arial" w:cs="Arial"/>
                <w:b/>
                <w:color w:val="212121"/>
                <w:highlight w:val="white"/>
                <w:lang w:val="es-HN"/>
              </w:rPr>
              <w:t xml:space="preserve">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r w:rsidRPr="0066045B">
              <w:rPr>
                <w:rFonts w:ascii="Arial" w:hAnsi="Arial" w:cs="Arial"/>
                <w:b/>
                <w:color w:val="212121"/>
                <w:highlight w:val="white"/>
                <w:lang w:val="es-HN"/>
              </w:rPr>
              <w:t xml:space="preserve">                            </w:t>
            </w:r>
            <w:r w:rsidR="00C230E8">
              <w:rPr>
                <w:rFonts w:ascii="Arial" w:hAnsi="Arial" w:cs="Arial"/>
                <w:b/>
                <w:color w:val="212121"/>
                <w:lang w:val="es-HN"/>
              </w:rPr>
              <w:t>L</w:t>
            </w:r>
            <w:r w:rsidR="006C5515" w:rsidRPr="0066045B">
              <w:rPr>
                <w:rFonts w:ascii="Arial" w:hAnsi="Arial" w:cs="Arial"/>
                <w:b/>
                <w:color w:val="212121"/>
                <w:lang w:val="es-HN"/>
              </w:rPr>
              <w:t xml:space="preserve">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p w14:paraId="7552715B" w14:textId="3AD85E3F"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Año </w:t>
            </w:r>
            <w:r w:rsidR="009A00C9">
              <w:rPr>
                <w:rFonts w:ascii="Arial" w:hAnsi="Arial" w:cs="Arial"/>
                <w:b/>
                <w:color w:val="212121"/>
                <w:lang w:val="es-HN"/>
              </w:rPr>
              <w:t xml:space="preserve">2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 xml:space="preserve">]          </w:t>
            </w:r>
            <w:r w:rsidRPr="0066045B">
              <w:rPr>
                <w:rFonts w:ascii="Arial" w:hAnsi="Arial" w:cs="Arial"/>
                <w:b/>
                <w:color w:val="212121"/>
                <w:highlight w:val="white"/>
                <w:lang w:val="es-HN"/>
              </w:rPr>
              <w:t xml:space="preserve">                  </w:t>
            </w:r>
            <w:r w:rsidR="006C5515" w:rsidRPr="0066045B">
              <w:rPr>
                <w:rFonts w:ascii="Arial" w:hAnsi="Arial" w:cs="Arial"/>
                <w:b/>
                <w:color w:val="212121"/>
                <w:lang w:val="es-HN"/>
              </w:rPr>
              <w:t xml:space="preserve">L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tc>
      </w:tr>
      <w:tr w:rsidR="009E34B1" w:rsidRPr="0066045B" w14:paraId="284F78F7" w14:textId="77777777" w:rsidTr="00641A32">
        <w:trPr>
          <w:trHeight w:val="590"/>
        </w:trPr>
        <w:tc>
          <w:tcPr>
            <w:tcW w:w="3641" w:type="dxa"/>
            <w:shd w:val="clear" w:color="auto" w:fill="9BDEFF"/>
          </w:tcPr>
          <w:p w14:paraId="2ECDD22A" w14:textId="77777777" w:rsidR="009E34B1" w:rsidRPr="0066045B" w:rsidRDefault="009E34B1" w:rsidP="00B038D0">
            <w:pPr>
              <w:adjustRightInd w:val="0"/>
              <w:jc w:val="both"/>
              <w:rPr>
                <w:rFonts w:ascii="Arial" w:hAnsi="Arial" w:cs="Arial"/>
                <w:b/>
                <w:color w:val="212121"/>
                <w:lang w:val="es-HN"/>
              </w:rPr>
            </w:pPr>
            <w:r w:rsidRPr="0066045B">
              <w:rPr>
                <w:rFonts w:ascii="Arial" w:hAnsi="Arial" w:cs="Arial"/>
                <w:b/>
                <w:color w:val="212121"/>
                <w:lang w:val="es-HN"/>
              </w:rPr>
              <w:t>Última calificación crediticia (si corresponde); indique la fuente:</w:t>
            </w:r>
          </w:p>
        </w:tc>
        <w:tc>
          <w:tcPr>
            <w:tcW w:w="6523" w:type="dxa"/>
          </w:tcPr>
          <w:p w14:paraId="290462CF" w14:textId="77777777"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0BE06670" w14:textId="77777777" w:rsidR="009E34B1" w:rsidRPr="0066045B" w:rsidRDefault="009E34B1" w:rsidP="009E34B1">
      <w:pPr>
        <w:adjustRightInd w:val="0"/>
        <w:jc w:val="both"/>
        <w:rPr>
          <w:rFonts w:ascii="Arial" w:hAnsi="Arial" w:cs="Arial"/>
          <w:b/>
          <w:color w:val="212121"/>
          <w:highlight w:val="white"/>
          <w:lang w:val="es-HN"/>
        </w:rPr>
      </w:pPr>
    </w:p>
    <w:tbl>
      <w:tblPr>
        <w:tblStyle w:val="TableGrid"/>
        <w:tblW w:w="10201"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3681"/>
        <w:gridCol w:w="2835"/>
        <w:gridCol w:w="3685"/>
      </w:tblGrid>
      <w:tr w:rsidR="009E34B1" w:rsidRPr="00D6153C" w14:paraId="12381882" w14:textId="77777777" w:rsidTr="00CC65BE">
        <w:trPr>
          <w:trHeight w:val="337"/>
        </w:trPr>
        <w:tc>
          <w:tcPr>
            <w:tcW w:w="3681" w:type="dxa"/>
            <w:shd w:val="clear" w:color="auto" w:fill="9BDEFF"/>
          </w:tcPr>
          <w:p w14:paraId="6E3C1897" w14:textId="14C21809" w:rsidR="009E34B1" w:rsidRPr="0066045B" w:rsidRDefault="009E34B1" w:rsidP="00CC65BE">
            <w:pPr>
              <w:adjustRightInd w:val="0"/>
              <w:jc w:val="both"/>
              <w:rPr>
                <w:rFonts w:ascii="Arial" w:hAnsi="Arial" w:cs="Arial"/>
                <w:b/>
                <w:lang w:val="es-HN"/>
              </w:rPr>
            </w:pPr>
            <w:r w:rsidRPr="0066045B">
              <w:rPr>
                <w:rFonts w:ascii="Arial" w:hAnsi="Arial" w:cs="Arial"/>
                <w:b/>
                <w:lang w:val="es-HN"/>
              </w:rPr>
              <w:t>Información financiera</w:t>
            </w:r>
            <w:r w:rsidR="00CC65BE">
              <w:rPr>
                <w:rFonts w:ascii="Arial" w:hAnsi="Arial" w:cs="Arial"/>
                <w:b/>
                <w:lang w:val="es-HN"/>
              </w:rPr>
              <w:t xml:space="preserve"> </w:t>
            </w:r>
            <w:r w:rsidRPr="0066045B">
              <w:rPr>
                <w:rFonts w:ascii="Arial" w:hAnsi="Arial" w:cs="Arial"/>
                <w:b/>
                <w:lang w:val="es-HN"/>
              </w:rPr>
              <w:t xml:space="preserve">en </w:t>
            </w:r>
            <w:r w:rsidR="00130233" w:rsidRPr="0066045B">
              <w:rPr>
                <w:rFonts w:ascii="Arial" w:hAnsi="Arial" w:cs="Arial"/>
                <w:b/>
                <w:lang w:val="es-HN"/>
              </w:rPr>
              <w:t>Lempiras</w:t>
            </w:r>
          </w:p>
        </w:tc>
        <w:tc>
          <w:tcPr>
            <w:tcW w:w="6520" w:type="dxa"/>
            <w:gridSpan w:val="2"/>
            <w:shd w:val="clear" w:color="auto" w:fill="9BDEFF"/>
            <w:vAlign w:val="center"/>
          </w:tcPr>
          <w:p w14:paraId="12884E7F" w14:textId="77777777" w:rsidR="009E34B1" w:rsidRPr="0066045B" w:rsidRDefault="009E34B1" w:rsidP="00B038D0">
            <w:pPr>
              <w:adjustRightInd w:val="0"/>
              <w:jc w:val="center"/>
              <w:rPr>
                <w:rFonts w:ascii="Arial" w:hAnsi="Arial" w:cs="Arial"/>
                <w:b/>
                <w:lang w:val="es-HN"/>
              </w:rPr>
            </w:pPr>
            <w:r w:rsidRPr="0066045B">
              <w:rPr>
                <w:rFonts w:ascii="Arial" w:hAnsi="Arial" w:cs="Arial"/>
                <w:b/>
                <w:lang w:val="es-HN"/>
              </w:rPr>
              <w:t>Información Histórica de los últimos 2 años</w:t>
            </w:r>
          </w:p>
        </w:tc>
      </w:tr>
      <w:tr w:rsidR="009E34B1" w:rsidRPr="0066045B" w14:paraId="2B1E40D3" w14:textId="77777777" w:rsidTr="00CC65BE">
        <w:tc>
          <w:tcPr>
            <w:tcW w:w="3681" w:type="dxa"/>
            <w:shd w:val="clear" w:color="auto" w:fill="9BDEFF"/>
          </w:tcPr>
          <w:p w14:paraId="0D10F9D0" w14:textId="77777777" w:rsidR="009E34B1" w:rsidRPr="0066045B" w:rsidRDefault="009E34B1" w:rsidP="00B038D0">
            <w:pPr>
              <w:adjustRightInd w:val="0"/>
              <w:jc w:val="both"/>
              <w:rPr>
                <w:rFonts w:ascii="Arial" w:hAnsi="Arial" w:cs="Arial"/>
                <w:lang w:val="es-HN"/>
              </w:rPr>
            </w:pPr>
          </w:p>
        </w:tc>
        <w:tc>
          <w:tcPr>
            <w:tcW w:w="2835" w:type="dxa"/>
            <w:shd w:val="clear" w:color="auto" w:fill="9BDEFF"/>
            <w:vAlign w:val="center"/>
          </w:tcPr>
          <w:p w14:paraId="5F4C5815" w14:textId="11BCF3B4" w:rsidR="009E34B1" w:rsidRPr="0066045B" w:rsidRDefault="009E34B1" w:rsidP="00B038D0">
            <w:pPr>
              <w:adjustRightInd w:val="0"/>
              <w:jc w:val="center"/>
              <w:rPr>
                <w:rFonts w:ascii="Arial" w:hAnsi="Arial" w:cs="Arial"/>
                <w:b/>
                <w:lang w:val="es-HN"/>
              </w:rPr>
            </w:pPr>
            <w:r w:rsidRPr="0066045B">
              <w:rPr>
                <w:rFonts w:ascii="Arial" w:hAnsi="Arial" w:cs="Arial"/>
                <w:b/>
                <w:lang w:val="es-HN"/>
              </w:rPr>
              <w:t>Año 1</w:t>
            </w:r>
            <w:r w:rsidR="00130233" w:rsidRPr="0066045B">
              <w:rPr>
                <w:rFonts w:ascii="Arial" w:hAnsi="Arial" w:cs="Arial"/>
                <w:b/>
                <w:lang w:val="es-HN"/>
              </w:rPr>
              <w:t xml:space="preserve"> </w:t>
            </w:r>
            <w:r w:rsidR="00C230E8" w:rsidRPr="0066045B">
              <w:rPr>
                <w:rFonts w:ascii="Arial" w:hAnsi="Arial" w:cs="Arial"/>
                <w:lang w:val="es-HN"/>
              </w:rPr>
              <w:t>[</w:t>
            </w:r>
            <w:r w:rsidR="00C230E8" w:rsidRPr="0066045B">
              <w:rPr>
                <w:rFonts w:ascii="Arial" w:hAnsi="Arial" w:cs="Arial"/>
                <w:highlight w:val="cyan"/>
                <w:lang w:val="es-HN"/>
              </w:rPr>
              <w:t>Completar</w:t>
            </w:r>
            <w:r w:rsidR="00C230E8" w:rsidRPr="0066045B">
              <w:rPr>
                <w:rFonts w:ascii="Arial" w:hAnsi="Arial" w:cs="Arial"/>
                <w:lang w:val="es-HN"/>
              </w:rPr>
              <w:t>]</w:t>
            </w:r>
            <w:r w:rsidR="00C230E8" w:rsidRPr="0066045B">
              <w:rPr>
                <w:rFonts w:ascii="Arial" w:hAnsi="Arial" w:cs="Arial"/>
                <w:b/>
                <w:color w:val="212121"/>
                <w:highlight w:val="white"/>
                <w:lang w:val="es-HN"/>
              </w:rPr>
              <w:t xml:space="preserve">    </w:t>
            </w:r>
          </w:p>
        </w:tc>
        <w:tc>
          <w:tcPr>
            <w:tcW w:w="3685" w:type="dxa"/>
            <w:shd w:val="clear" w:color="auto" w:fill="9BDEFF"/>
            <w:vAlign w:val="center"/>
          </w:tcPr>
          <w:p w14:paraId="0EDC0E53" w14:textId="7A204E77" w:rsidR="009E34B1" w:rsidRPr="0066045B" w:rsidRDefault="009E34B1" w:rsidP="00B038D0">
            <w:pPr>
              <w:adjustRightInd w:val="0"/>
              <w:jc w:val="center"/>
              <w:rPr>
                <w:rFonts w:ascii="Arial" w:hAnsi="Arial" w:cs="Arial"/>
                <w:b/>
                <w:lang w:val="es-HN"/>
              </w:rPr>
            </w:pPr>
            <w:r w:rsidRPr="0066045B">
              <w:rPr>
                <w:rFonts w:ascii="Arial" w:hAnsi="Arial" w:cs="Arial"/>
                <w:b/>
                <w:lang w:val="es-HN"/>
              </w:rPr>
              <w:t>Año 2</w:t>
            </w:r>
            <w:r w:rsidR="00C230E8">
              <w:rPr>
                <w:rFonts w:ascii="Arial" w:hAnsi="Arial" w:cs="Arial"/>
                <w:b/>
                <w:lang w:val="es-HN"/>
              </w:rPr>
              <w:t xml:space="preserve"> </w:t>
            </w:r>
            <w:r w:rsidR="00C230E8" w:rsidRPr="0066045B">
              <w:rPr>
                <w:rFonts w:ascii="Arial" w:hAnsi="Arial" w:cs="Arial"/>
                <w:lang w:val="es-HN"/>
              </w:rPr>
              <w:t>[</w:t>
            </w:r>
            <w:r w:rsidR="00C230E8" w:rsidRPr="0066045B">
              <w:rPr>
                <w:rFonts w:ascii="Arial" w:hAnsi="Arial" w:cs="Arial"/>
                <w:highlight w:val="cyan"/>
                <w:lang w:val="es-HN"/>
              </w:rPr>
              <w:t>Completar</w:t>
            </w:r>
            <w:r w:rsidR="00C230E8" w:rsidRPr="0066045B">
              <w:rPr>
                <w:rFonts w:ascii="Arial" w:hAnsi="Arial" w:cs="Arial"/>
                <w:lang w:val="es-HN"/>
              </w:rPr>
              <w:t>]</w:t>
            </w:r>
            <w:r w:rsidR="00C230E8" w:rsidRPr="0066045B">
              <w:rPr>
                <w:rFonts w:ascii="Arial" w:hAnsi="Arial" w:cs="Arial"/>
                <w:b/>
                <w:color w:val="212121"/>
                <w:highlight w:val="white"/>
                <w:lang w:val="es-HN"/>
              </w:rPr>
              <w:t xml:space="preserve">    </w:t>
            </w:r>
          </w:p>
        </w:tc>
      </w:tr>
      <w:tr w:rsidR="009E34B1" w:rsidRPr="0066045B" w14:paraId="131B3737" w14:textId="77777777" w:rsidTr="00CC65BE">
        <w:tc>
          <w:tcPr>
            <w:tcW w:w="3681" w:type="dxa"/>
          </w:tcPr>
          <w:p w14:paraId="42A99ABF" w14:textId="77777777" w:rsidR="009E34B1" w:rsidRPr="0066045B" w:rsidRDefault="009E34B1" w:rsidP="00B038D0">
            <w:pPr>
              <w:adjustRightInd w:val="0"/>
              <w:jc w:val="both"/>
              <w:rPr>
                <w:rFonts w:ascii="Arial" w:hAnsi="Arial" w:cs="Arial"/>
                <w:highlight w:val="white"/>
                <w:lang w:val="es-HN"/>
              </w:rPr>
            </w:pPr>
          </w:p>
        </w:tc>
        <w:tc>
          <w:tcPr>
            <w:tcW w:w="6520" w:type="dxa"/>
            <w:gridSpan w:val="2"/>
          </w:tcPr>
          <w:p w14:paraId="7FA25EC9" w14:textId="77777777" w:rsidR="009E34B1" w:rsidRPr="0066045B" w:rsidRDefault="009E34B1" w:rsidP="00B038D0">
            <w:pPr>
              <w:adjustRightInd w:val="0"/>
              <w:jc w:val="center"/>
              <w:rPr>
                <w:rFonts w:ascii="Arial" w:hAnsi="Arial" w:cs="Arial"/>
                <w:highlight w:val="white"/>
                <w:lang w:val="es-HN"/>
              </w:rPr>
            </w:pPr>
            <w:r w:rsidRPr="0066045B">
              <w:rPr>
                <w:rFonts w:ascii="Arial" w:hAnsi="Arial" w:cs="Arial"/>
                <w:highlight w:val="white"/>
                <w:lang w:val="es-HN"/>
              </w:rPr>
              <w:t>Información del Balance</w:t>
            </w:r>
          </w:p>
        </w:tc>
      </w:tr>
      <w:tr w:rsidR="009E34B1" w:rsidRPr="0066045B" w14:paraId="76946F3A" w14:textId="77777777" w:rsidTr="00CC65BE">
        <w:tc>
          <w:tcPr>
            <w:tcW w:w="3681" w:type="dxa"/>
          </w:tcPr>
          <w:p w14:paraId="1621E59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Activos Totales (AT)</w:t>
            </w:r>
          </w:p>
        </w:tc>
        <w:tc>
          <w:tcPr>
            <w:tcW w:w="2835" w:type="dxa"/>
          </w:tcPr>
          <w:p w14:paraId="2D70A21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550687CC"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ED4F2F9" w14:textId="77777777" w:rsidTr="00CC65BE">
        <w:tc>
          <w:tcPr>
            <w:tcW w:w="3681" w:type="dxa"/>
          </w:tcPr>
          <w:p w14:paraId="377C074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Pasivos Totales (PT)</w:t>
            </w:r>
          </w:p>
        </w:tc>
        <w:tc>
          <w:tcPr>
            <w:tcW w:w="2835" w:type="dxa"/>
          </w:tcPr>
          <w:p w14:paraId="2C2FBE0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3E99015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AF5E63A" w14:textId="77777777" w:rsidTr="00CC65BE">
        <w:tc>
          <w:tcPr>
            <w:tcW w:w="3681" w:type="dxa"/>
          </w:tcPr>
          <w:p w14:paraId="1A79ECD0"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Activos Circulantes (AC)</w:t>
            </w:r>
          </w:p>
        </w:tc>
        <w:tc>
          <w:tcPr>
            <w:tcW w:w="2835" w:type="dxa"/>
          </w:tcPr>
          <w:p w14:paraId="527E9D6F"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5E6A9C2A"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EF25129" w14:textId="77777777" w:rsidTr="00CC65BE">
        <w:tc>
          <w:tcPr>
            <w:tcW w:w="3681" w:type="dxa"/>
          </w:tcPr>
          <w:p w14:paraId="068E194A"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Pasivos Circulantes (PC)</w:t>
            </w:r>
          </w:p>
        </w:tc>
        <w:tc>
          <w:tcPr>
            <w:tcW w:w="2835" w:type="dxa"/>
          </w:tcPr>
          <w:p w14:paraId="146CD3AC"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2E01324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D6153C" w14:paraId="486587C6" w14:textId="77777777" w:rsidTr="00CC65BE">
        <w:trPr>
          <w:trHeight w:val="292"/>
        </w:trPr>
        <w:tc>
          <w:tcPr>
            <w:tcW w:w="3681" w:type="dxa"/>
          </w:tcPr>
          <w:p w14:paraId="312098C4" w14:textId="77777777" w:rsidR="009E34B1" w:rsidRPr="0066045B" w:rsidRDefault="009E34B1" w:rsidP="00B038D0">
            <w:pPr>
              <w:adjustRightInd w:val="0"/>
              <w:jc w:val="both"/>
              <w:rPr>
                <w:rFonts w:ascii="Arial" w:hAnsi="Arial" w:cs="Arial"/>
                <w:highlight w:val="white"/>
                <w:lang w:val="es-HN"/>
              </w:rPr>
            </w:pPr>
          </w:p>
        </w:tc>
        <w:tc>
          <w:tcPr>
            <w:tcW w:w="6520" w:type="dxa"/>
            <w:gridSpan w:val="2"/>
            <w:vAlign w:val="center"/>
          </w:tcPr>
          <w:p w14:paraId="4A916F3E" w14:textId="77777777" w:rsidR="009E34B1" w:rsidRPr="0066045B" w:rsidRDefault="009E34B1" w:rsidP="00B038D0">
            <w:pPr>
              <w:adjustRightInd w:val="0"/>
              <w:jc w:val="center"/>
              <w:rPr>
                <w:rFonts w:ascii="Arial" w:hAnsi="Arial" w:cs="Arial"/>
                <w:highlight w:val="white"/>
                <w:lang w:val="es-HN"/>
              </w:rPr>
            </w:pPr>
            <w:r w:rsidRPr="0066045B">
              <w:rPr>
                <w:rFonts w:ascii="Arial" w:hAnsi="Arial" w:cs="Arial"/>
                <w:highlight w:val="white"/>
                <w:lang w:val="es-HN"/>
              </w:rPr>
              <w:t>Información del estado de ingresos</w:t>
            </w:r>
          </w:p>
        </w:tc>
      </w:tr>
      <w:tr w:rsidR="009E34B1" w:rsidRPr="0066045B" w14:paraId="0BE96A70" w14:textId="77777777" w:rsidTr="00CC65BE">
        <w:tc>
          <w:tcPr>
            <w:tcW w:w="3681" w:type="dxa"/>
          </w:tcPr>
          <w:p w14:paraId="7A168022"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Ingresos Totales/brutos</w:t>
            </w:r>
          </w:p>
        </w:tc>
        <w:tc>
          <w:tcPr>
            <w:tcW w:w="2835" w:type="dxa"/>
          </w:tcPr>
          <w:p w14:paraId="4C3E83F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1558D4D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C5EE3A3" w14:textId="77777777" w:rsidTr="00CC65BE">
        <w:tc>
          <w:tcPr>
            <w:tcW w:w="3681" w:type="dxa"/>
          </w:tcPr>
          <w:p w14:paraId="14A4FE9E"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Ganancias antes de impuestos</w:t>
            </w:r>
          </w:p>
        </w:tc>
        <w:tc>
          <w:tcPr>
            <w:tcW w:w="2835" w:type="dxa"/>
          </w:tcPr>
          <w:p w14:paraId="18C8A228"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6401993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7460A65" w14:textId="77777777" w:rsidTr="00CC65BE">
        <w:tc>
          <w:tcPr>
            <w:tcW w:w="3681" w:type="dxa"/>
          </w:tcPr>
          <w:p w14:paraId="4F4FC13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Utilidad Neta</w:t>
            </w:r>
          </w:p>
        </w:tc>
        <w:tc>
          <w:tcPr>
            <w:tcW w:w="2835" w:type="dxa"/>
          </w:tcPr>
          <w:p w14:paraId="41B3AB54"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24C07B47"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CB37567" w14:textId="77777777" w:rsidTr="00CC65BE">
        <w:tc>
          <w:tcPr>
            <w:tcW w:w="3681" w:type="dxa"/>
          </w:tcPr>
          <w:p w14:paraId="25096FA1" w14:textId="2B7C67A0"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 xml:space="preserve">Índice de </w:t>
            </w:r>
            <w:r w:rsidR="003A08FB">
              <w:rPr>
                <w:rFonts w:ascii="Arial" w:hAnsi="Arial" w:cs="Arial"/>
                <w:highlight w:val="white"/>
                <w:lang w:val="es-HN"/>
              </w:rPr>
              <w:t>Liquidez</w:t>
            </w:r>
          </w:p>
        </w:tc>
        <w:tc>
          <w:tcPr>
            <w:tcW w:w="2835" w:type="dxa"/>
          </w:tcPr>
          <w:p w14:paraId="760C2A08"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4BB57E19"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5BABAE9B" w14:textId="77777777" w:rsidR="009E34B1" w:rsidRPr="00B214F7" w:rsidRDefault="009E34B1" w:rsidP="009E34B1">
      <w:pPr>
        <w:adjustRightInd w:val="0"/>
        <w:jc w:val="both"/>
        <w:rPr>
          <w:rFonts w:ascii="Arial" w:hAnsi="Arial" w:cs="Arial"/>
          <w:sz w:val="10"/>
          <w:szCs w:val="10"/>
        </w:rPr>
      </w:pPr>
    </w:p>
    <w:p w14:paraId="6456675E" w14:textId="77777777" w:rsidR="009E34B1" w:rsidRPr="0066045B" w:rsidRDefault="00245737" w:rsidP="009E34B1">
      <w:pPr>
        <w:adjustRightInd w:val="0"/>
        <w:jc w:val="both"/>
        <w:rPr>
          <w:rFonts w:ascii="Arial" w:hAnsi="Arial" w:cs="Arial"/>
          <w:lang w:val="es-HN"/>
        </w:rPr>
      </w:pPr>
      <w:sdt>
        <w:sdtPr>
          <w:rPr>
            <w:rFonts w:ascii="Arial" w:hAnsi="Arial" w:cs="Arial"/>
            <w:sz w:val="28"/>
            <w:szCs w:val="28"/>
            <w:shd w:val="clear" w:color="auto" w:fill="86FAF4"/>
            <w:lang w:val="es-419"/>
          </w:rPr>
          <w:id w:val="1101926893"/>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lang w:val="es-HN"/>
        </w:rPr>
        <w:t xml:space="preserve"> </w:t>
      </w:r>
      <w:bookmarkStart w:id="7" w:name="_Hlk72173445"/>
      <w:r w:rsidR="009E34B1" w:rsidRPr="0066045B">
        <w:rPr>
          <w:rFonts w:ascii="Arial" w:hAnsi="Arial" w:cs="Arial"/>
          <w:lang w:val="es-HN"/>
        </w:rPr>
        <w:t xml:space="preserve">Se adjuntan copias de los estados financieros (balances, incluidas todas las notas relacionadas y estados de ingresos) durante los últimos dos (2) años que cumplen con las siguientes condiciones:  </w:t>
      </w:r>
    </w:p>
    <w:p w14:paraId="61C8730A" w14:textId="7A73CF10" w:rsidR="009E34B1" w:rsidRPr="0066045B" w:rsidRDefault="009E34B1" w:rsidP="009E34B1">
      <w:pPr>
        <w:pStyle w:val="ListParagraph"/>
        <w:numPr>
          <w:ilvl w:val="0"/>
          <w:numId w:val="40"/>
        </w:numPr>
        <w:adjustRightInd w:val="0"/>
        <w:jc w:val="both"/>
        <w:rPr>
          <w:rFonts w:ascii="Arial" w:hAnsi="Arial" w:cs="Arial"/>
          <w:lang w:val="es-HN"/>
        </w:rPr>
      </w:pPr>
      <w:r w:rsidRPr="0066045B">
        <w:rPr>
          <w:rFonts w:ascii="Arial" w:hAnsi="Arial" w:cs="Arial"/>
          <w:lang w:val="es-HN"/>
        </w:rPr>
        <w:t xml:space="preserve">Deben reflejar la situación financiera del </w:t>
      </w:r>
      <w:r w:rsidR="00D36726">
        <w:rPr>
          <w:rFonts w:ascii="Arial" w:hAnsi="Arial" w:cs="Arial"/>
          <w:lang w:val="es-HN"/>
        </w:rPr>
        <w:t>Oferente</w:t>
      </w:r>
      <w:r w:rsidRPr="0066045B">
        <w:rPr>
          <w:rFonts w:ascii="Arial" w:hAnsi="Arial" w:cs="Arial"/>
          <w:lang w:val="es-HN"/>
        </w:rPr>
        <w:t xml:space="preserve"> o la parte hacia una Asociación en Participación, y no empresas asociadas o matrices.  </w:t>
      </w:r>
    </w:p>
    <w:p w14:paraId="61F22411" w14:textId="77777777" w:rsidR="009E34B1" w:rsidRPr="0066045B" w:rsidRDefault="009E34B1" w:rsidP="009E34B1">
      <w:pPr>
        <w:pStyle w:val="ListParagraph"/>
        <w:numPr>
          <w:ilvl w:val="0"/>
          <w:numId w:val="40"/>
        </w:numPr>
        <w:adjustRightInd w:val="0"/>
        <w:jc w:val="both"/>
        <w:rPr>
          <w:rFonts w:ascii="Arial" w:hAnsi="Arial" w:cs="Arial"/>
          <w:color w:val="000000" w:themeColor="text1"/>
          <w:highlight w:val="white"/>
          <w:lang w:val="es-HN"/>
        </w:rPr>
      </w:pPr>
      <w:r w:rsidRPr="0066045B">
        <w:rPr>
          <w:rFonts w:ascii="Arial" w:hAnsi="Arial" w:cs="Arial"/>
          <w:lang w:val="es-HN"/>
        </w:rPr>
        <w:t>Los estados financieros históricos deben estar auditados por una empresa auditora o certificados por un contador público colegiado. No se aceptarán estados por períodos parciales.</w:t>
      </w:r>
    </w:p>
    <w:bookmarkEnd w:id="7"/>
    <w:p w14:paraId="215E8D6C" w14:textId="77777777" w:rsidR="009E34B1" w:rsidRPr="00CC65BE" w:rsidRDefault="009E34B1" w:rsidP="009E34B1">
      <w:pPr>
        <w:pStyle w:val="ListParagraph"/>
        <w:adjustRightInd w:val="0"/>
        <w:jc w:val="both"/>
        <w:rPr>
          <w:rFonts w:ascii="Arial" w:hAnsi="Arial" w:cs="Arial"/>
          <w:color w:val="000000" w:themeColor="text1"/>
          <w:sz w:val="12"/>
          <w:szCs w:val="12"/>
          <w:highlight w:val="white"/>
          <w:lang w:val="es-HN"/>
        </w:rPr>
      </w:pPr>
    </w:p>
    <w:p w14:paraId="43643BA1" w14:textId="77777777" w:rsidR="009E34B1" w:rsidRPr="0066045B" w:rsidRDefault="009E34B1" w:rsidP="009E34B1">
      <w:pPr>
        <w:adjustRightInd w:val="0"/>
        <w:jc w:val="both"/>
        <w:rPr>
          <w:rFonts w:ascii="Arial" w:hAnsi="Arial" w:cs="Arial"/>
          <w:color w:val="000000"/>
          <w:lang w:val="es-HN"/>
        </w:rPr>
      </w:pPr>
      <w:r w:rsidRPr="0066045B">
        <w:rPr>
          <w:rFonts w:ascii="Arial" w:hAnsi="Arial" w:cs="Arial"/>
          <w:color w:val="000000"/>
          <w:lang w:val="es-HN"/>
        </w:rPr>
        <w:t>Por la presente certifico que la información contenida en este documento y en los anexos correspondientes es correcta. También entiendo que cualquier información engañosa o falsa puede resultar en la descalificación de la empresa como un proveedor registrado para UNICEF.</w:t>
      </w:r>
    </w:p>
    <w:p w14:paraId="77506FB1" w14:textId="77777777" w:rsidR="009E34B1" w:rsidRPr="0066045B" w:rsidRDefault="009E34B1" w:rsidP="009E34B1">
      <w:pPr>
        <w:adjustRightInd w:val="0"/>
        <w:jc w:val="both"/>
        <w:rPr>
          <w:rFonts w:ascii="Arial" w:hAnsi="Arial" w:cs="Arial"/>
          <w:color w:val="000000"/>
          <w:lang w:val="es-H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819"/>
      </w:tblGrid>
      <w:tr w:rsidR="009E34B1" w:rsidRPr="0066045B" w14:paraId="559E6B58" w14:textId="77777777" w:rsidTr="00B038D0">
        <w:trPr>
          <w:trHeight w:val="170"/>
        </w:trPr>
        <w:tc>
          <w:tcPr>
            <w:tcW w:w="1555" w:type="dxa"/>
          </w:tcPr>
          <w:bookmarkEnd w:id="2"/>
          <w:bookmarkEnd w:id="3"/>
          <w:p w14:paraId="63D9E231"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Nombre:</w:t>
            </w:r>
          </w:p>
        </w:tc>
        <w:tc>
          <w:tcPr>
            <w:tcW w:w="4819" w:type="dxa"/>
            <w:tcBorders>
              <w:bottom w:val="single" w:sz="4" w:space="0" w:color="auto"/>
            </w:tcBorders>
          </w:tcPr>
          <w:p w14:paraId="38C76C9C"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56A35F3" w14:textId="77777777" w:rsidTr="00B038D0">
        <w:trPr>
          <w:trHeight w:val="170"/>
        </w:trPr>
        <w:tc>
          <w:tcPr>
            <w:tcW w:w="1555" w:type="dxa"/>
          </w:tcPr>
          <w:p w14:paraId="39890488"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Puesto:</w:t>
            </w:r>
          </w:p>
        </w:tc>
        <w:tc>
          <w:tcPr>
            <w:tcW w:w="4819" w:type="dxa"/>
            <w:tcBorders>
              <w:top w:val="single" w:sz="4" w:space="0" w:color="auto"/>
              <w:bottom w:val="single" w:sz="4" w:space="0" w:color="auto"/>
            </w:tcBorders>
          </w:tcPr>
          <w:p w14:paraId="587FAF05"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923407" w14:textId="77777777" w:rsidTr="00B038D0">
        <w:trPr>
          <w:trHeight w:val="170"/>
        </w:trPr>
        <w:tc>
          <w:tcPr>
            <w:tcW w:w="1555" w:type="dxa"/>
          </w:tcPr>
          <w:p w14:paraId="46A46AA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Fecha:</w:t>
            </w:r>
          </w:p>
        </w:tc>
        <w:tc>
          <w:tcPr>
            <w:tcW w:w="4819" w:type="dxa"/>
            <w:tcBorders>
              <w:top w:val="single" w:sz="4" w:space="0" w:color="auto"/>
              <w:bottom w:val="single" w:sz="4" w:space="0" w:color="auto"/>
            </w:tcBorders>
          </w:tcPr>
          <w:p w14:paraId="2C9CEF39"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8CEF7CE" w14:textId="77777777" w:rsidTr="00B038D0">
        <w:trPr>
          <w:trHeight w:val="652"/>
        </w:trPr>
        <w:tc>
          <w:tcPr>
            <w:tcW w:w="1555" w:type="dxa"/>
          </w:tcPr>
          <w:p w14:paraId="52E2AD9C"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Firma:</w:t>
            </w:r>
          </w:p>
        </w:tc>
        <w:tc>
          <w:tcPr>
            <w:tcW w:w="4819" w:type="dxa"/>
            <w:tcBorders>
              <w:top w:val="single" w:sz="4" w:space="0" w:color="auto"/>
              <w:bottom w:val="single" w:sz="4" w:space="0" w:color="auto"/>
            </w:tcBorders>
          </w:tcPr>
          <w:p w14:paraId="5D2B14EF"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170571A8" w14:textId="77777777" w:rsidR="009E34B1" w:rsidRPr="0066045B" w:rsidRDefault="009E34B1" w:rsidP="009E34B1">
      <w:pPr>
        <w:tabs>
          <w:tab w:val="left" w:pos="990"/>
          <w:tab w:val="left" w:pos="5040"/>
          <w:tab w:val="left" w:pos="5850"/>
        </w:tabs>
        <w:jc w:val="both"/>
        <w:rPr>
          <w:rFonts w:ascii="Arial" w:hAnsi="Arial" w:cs="Arial"/>
          <w:color w:val="000000"/>
          <w:lang w:val="es-HN"/>
        </w:rPr>
      </w:pPr>
    </w:p>
    <w:p w14:paraId="68B7E1D9" w14:textId="081744D8" w:rsidR="001C2707" w:rsidRDefault="009E34B1" w:rsidP="00E444AC">
      <w:pPr>
        <w:suppressAutoHyphens/>
        <w:autoSpaceDN w:val="0"/>
        <w:jc w:val="both"/>
        <w:textAlignment w:val="baseline"/>
        <w:rPr>
          <w:rFonts w:ascii="Arial" w:hAnsi="Arial" w:cs="Arial"/>
          <w:i/>
          <w:color w:val="000000"/>
          <w:highlight w:val="cyan"/>
          <w:lang w:val="es-HN"/>
        </w:rPr>
      </w:pPr>
      <w:r w:rsidRPr="0066045B">
        <w:rPr>
          <w:rFonts w:ascii="Arial" w:hAnsi="Arial" w:cs="Arial"/>
          <w:i/>
          <w:color w:val="000000"/>
          <w:highlight w:val="cyan"/>
          <w:lang w:val="es-HN"/>
        </w:rPr>
        <w:t xml:space="preserve">[Inserte el sello oficial del </w:t>
      </w:r>
      <w:r w:rsidR="00D36726">
        <w:rPr>
          <w:rFonts w:ascii="Arial" w:hAnsi="Arial" w:cs="Arial"/>
          <w:i/>
          <w:color w:val="000000"/>
          <w:highlight w:val="cyan"/>
          <w:lang w:val="es-HN"/>
        </w:rPr>
        <w:t>Oferente</w:t>
      </w:r>
      <w:r w:rsidRPr="0066045B">
        <w:rPr>
          <w:rFonts w:ascii="Arial" w:hAnsi="Arial" w:cs="Arial"/>
          <w:i/>
          <w:color w:val="000000"/>
          <w:highlight w:val="cyan"/>
          <w:lang w:val="es-HN"/>
        </w:rPr>
        <w:t>]</w:t>
      </w:r>
    </w:p>
    <w:p w14:paraId="5952B8FA" w14:textId="77777777" w:rsidR="00736688" w:rsidRDefault="00736688" w:rsidP="00736688">
      <w:pPr>
        <w:tabs>
          <w:tab w:val="left" w:pos="6530"/>
        </w:tabs>
        <w:jc w:val="center"/>
        <w:rPr>
          <w:rFonts w:ascii="Arial" w:hAnsi="Arial" w:cs="Arial"/>
          <w:b/>
          <w:i/>
          <w:highlight w:val="white"/>
          <w:lang w:val="es-ES"/>
        </w:rPr>
      </w:pPr>
    </w:p>
    <w:p w14:paraId="558F2F8D" w14:textId="08429626" w:rsidR="00736688" w:rsidRDefault="00736688" w:rsidP="00736688">
      <w:pPr>
        <w:tabs>
          <w:tab w:val="left" w:pos="6530"/>
        </w:tabs>
        <w:jc w:val="center"/>
        <w:rPr>
          <w:rFonts w:ascii="Arial" w:hAnsi="Arial" w:cs="Arial"/>
          <w:b/>
          <w:i/>
          <w:lang w:val="es-ES"/>
        </w:rPr>
      </w:pPr>
      <w:r w:rsidRPr="0066045B">
        <w:rPr>
          <w:rFonts w:ascii="Arial" w:hAnsi="Arial" w:cs="Arial"/>
          <w:b/>
          <w:i/>
          <w:highlight w:val="white"/>
          <w:lang w:val="es-ES"/>
        </w:rPr>
        <w:t xml:space="preserve">Anexo </w:t>
      </w:r>
      <w:r w:rsidR="00703280">
        <w:rPr>
          <w:rFonts w:ascii="Arial" w:hAnsi="Arial" w:cs="Arial"/>
          <w:b/>
          <w:i/>
          <w:highlight w:val="white"/>
          <w:lang w:val="es-ES"/>
        </w:rPr>
        <w:t>J</w:t>
      </w:r>
      <w:r w:rsidRPr="0066045B">
        <w:rPr>
          <w:rFonts w:ascii="Arial" w:hAnsi="Arial" w:cs="Arial"/>
          <w:b/>
          <w:i/>
          <w:highlight w:val="white"/>
          <w:lang w:val="es-ES"/>
        </w:rPr>
        <w:br/>
      </w:r>
      <w:r w:rsidRPr="0066045B">
        <w:rPr>
          <w:rFonts w:ascii="Arial" w:hAnsi="Arial" w:cs="Arial"/>
          <w:b/>
          <w:i/>
          <w:lang w:val="es-ES"/>
        </w:rPr>
        <w:t xml:space="preserve">Formulario de Presentación de </w:t>
      </w:r>
      <w:r>
        <w:rPr>
          <w:rFonts w:ascii="Arial" w:hAnsi="Arial" w:cs="Arial"/>
          <w:b/>
          <w:i/>
          <w:lang w:val="es-ES"/>
        </w:rPr>
        <w:t xml:space="preserve">la </w:t>
      </w:r>
      <w:r w:rsidRPr="0066045B">
        <w:rPr>
          <w:rFonts w:ascii="Arial" w:hAnsi="Arial" w:cs="Arial"/>
          <w:b/>
          <w:i/>
          <w:lang w:val="es-ES"/>
        </w:rPr>
        <w:t>Propuesta Financiera</w:t>
      </w:r>
    </w:p>
    <w:p w14:paraId="7120212A" w14:textId="77777777" w:rsidR="00736688" w:rsidRPr="0066045B" w:rsidRDefault="00736688" w:rsidP="00736688">
      <w:pPr>
        <w:jc w:val="both"/>
        <w:rPr>
          <w:rFonts w:ascii="Arial" w:hAnsi="Arial" w:cs="Arial"/>
          <w:b/>
          <w:i/>
          <w:highlight w:val="white"/>
          <w:lang w:val="es-ES"/>
        </w:rPr>
      </w:pPr>
    </w:p>
    <w:p w14:paraId="78A54C81" w14:textId="77777777" w:rsidR="00736688" w:rsidRPr="0066045B" w:rsidRDefault="00736688" w:rsidP="00736688">
      <w:pPr>
        <w:pStyle w:val="ListParagraph"/>
        <w:ind w:left="0"/>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874E1A1" w14:textId="77777777" w:rsidR="00736688" w:rsidRPr="0066045B" w:rsidRDefault="00736688" w:rsidP="00736688">
      <w:pPr>
        <w:jc w:val="center"/>
        <w:rPr>
          <w:rFonts w:ascii="Arial" w:hAnsi="Arial" w:cs="Arial"/>
          <w:b/>
          <w:i/>
          <w:highlight w:val="white"/>
          <w:lang w:val="es-ES"/>
        </w:rPr>
      </w:pPr>
    </w:p>
    <w:p w14:paraId="3700C591" w14:textId="77777777" w:rsidR="00736688" w:rsidRPr="0066045B" w:rsidRDefault="00736688" w:rsidP="00736688">
      <w:pPr>
        <w:pStyle w:val="Heading2"/>
        <w:rPr>
          <w:rFonts w:ascii="Arial" w:hAnsi="Arial" w:cs="Arial"/>
          <w:sz w:val="28"/>
          <w:lang w:val="es-ES"/>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167"/>
      </w:tblGrid>
      <w:tr w:rsidR="00736688" w:rsidRPr="0066045B" w14:paraId="0145DD5E" w14:textId="77777777" w:rsidTr="00D621D1">
        <w:tc>
          <w:tcPr>
            <w:tcW w:w="1979" w:type="dxa"/>
            <w:shd w:val="clear" w:color="auto" w:fill="9BDEFF"/>
          </w:tcPr>
          <w:p w14:paraId="33A80AB1" w14:textId="725CC145" w:rsidR="00736688" w:rsidRPr="0066045B" w:rsidRDefault="00736688" w:rsidP="00D621D1">
            <w:pPr>
              <w:spacing w:before="120" w:after="120"/>
              <w:rPr>
                <w:rFonts w:ascii="Arial" w:hAnsi="Arial" w:cs="Arial"/>
                <w:lang w:val="es-CO"/>
              </w:rPr>
            </w:pPr>
            <w:r w:rsidRPr="0066045B">
              <w:rPr>
                <w:rFonts w:ascii="Arial" w:hAnsi="Arial" w:cs="Arial"/>
                <w:lang w:val="es-CO"/>
              </w:rPr>
              <w:t xml:space="preserve">Nombre del </w:t>
            </w:r>
            <w:r w:rsidR="0047360A">
              <w:rPr>
                <w:rFonts w:ascii="Arial" w:hAnsi="Arial" w:cs="Arial"/>
                <w:lang w:val="es-CO"/>
              </w:rPr>
              <w:t>Ofer</w:t>
            </w:r>
            <w:r w:rsidR="00561F37">
              <w:rPr>
                <w:rFonts w:ascii="Arial" w:hAnsi="Arial" w:cs="Arial"/>
                <w:lang w:val="es-CO"/>
              </w:rPr>
              <w:t>ente</w:t>
            </w:r>
            <w:r w:rsidRPr="0066045B">
              <w:rPr>
                <w:rFonts w:ascii="Arial" w:hAnsi="Arial" w:cs="Arial"/>
                <w:lang w:val="es-CO"/>
              </w:rPr>
              <w:t>:</w:t>
            </w:r>
          </w:p>
        </w:tc>
        <w:tc>
          <w:tcPr>
            <w:tcW w:w="4501" w:type="dxa"/>
          </w:tcPr>
          <w:p w14:paraId="50AEF8EC" w14:textId="74670765" w:rsidR="00736688" w:rsidRPr="0066045B" w:rsidRDefault="00561F37" w:rsidP="00D621D1">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ombre del Oferente]"/>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nombre del Oferente]</w:t>
            </w:r>
            <w:r>
              <w:rPr>
                <w:rFonts w:ascii="Arial" w:hAnsi="Arial" w:cs="Arial"/>
                <w:bCs/>
                <w:highlight w:val="cyan"/>
                <w:lang w:val="es-CO"/>
              </w:rPr>
              <w:fldChar w:fldCharType="end"/>
            </w:r>
          </w:p>
        </w:tc>
        <w:tc>
          <w:tcPr>
            <w:tcW w:w="893" w:type="dxa"/>
            <w:shd w:val="clear" w:color="auto" w:fill="9BDEFF"/>
          </w:tcPr>
          <w:p w14:paraId="639060A8" w14:textId="77777777" w:rsidR="00736688" w:rsidRPr="0066045B" w:rsidRDefault="00736688" w:rsidP="00D621D1">
            <w:pPr>
              <w:spacing w:before="120" w:after="120"/>
              <w:rPr>
                <w:rFonts w:ascii="Arial" w:hAnsi="Arial" w:cs="Arial"/>
                <w:lang w:val="es-CO"/>
              </w:rPr>
            </w:pPr>
            <w:r w:rsidRPr="0066045B">
              <w:rPr>
                <w:rFonts w:ascii="Arial" w:hAnsi="Arial" w:cs="Arial"/>
                <w:lang w:val="es-CO"/>
              </w:rPr>
              <w:t>Fecha:</w:t>
            </w:r>
          </w:p>
        </w:tc>
        <w:tc>
          <w:tcPr>
            <w:tcW w:w="2167" w:type="dxa"/>
          </w:tcPr>
          <w:p w14:paraId="34D8EE97" w14:textId="77777777" w:rsidR="00736688" w:rsidRPr="0066045B" w:rsidRDefault="00245737" w:rsidP="00D621D1">
            <w:pPr>
              <w:spacing w:before="120" w:after="120"/>
              <w:rPr>
                <w:rFonts w:ascii="Arial" w:hAnsi="Arial" w:cs="Arial"/>
                <w:lang w:val="es-CO"/>
              </w:rPr>
            </w:pPr>
            <w:sdt>
              <w:sdtPr>
                <w:rPr>
                  <w:rFonts w:ascii="Arial" w:hAnsi="Arial" w:cs="Arial"/>
                  <w:color w:val="000000" w:themeColor="text1"/>
                  <w:lang w:val="es-CO"/>
                </w:rPr>
                <w:id w:val="-940834020"/>
                <w:date>
                  <w:dateFormat w:val="MMMM d, yyyy"/>
                  <w:lid w:val="es-ES"/>
                  <w:storeMappedDataAs w:val="date"/>
                  <w:calendar w:val="gregorian"/>
                </w:date>
              </w:sdtPr>
              <w:sdtEndPr/>
              <w:sdtContent>
                <w:proofErr w:type="spellStart"/>
                <w:r w:rsidR="00736688" w:rsidRPr="0066045B">
                  <w:rPr>
                    <w:rFonts w:ascii="Arial" w:hAnsi="Arial" w:cs="Arial"/>
                    <w:color w:val="000000" w:themeColor="text1"/>
                  </w:rPr>
                  <w:t>Seleccionar</w:t>
                </w:r>
                <w:proofErr w:type="spellEnd"/>
                <w:r w:rsidR="00736688" w:rsidRPr="0066045B">
                  <w:rPr>
                    <w:rFonts w:ascii="Arial" w:hAnsi="Arial" w:cs="Arial"/>
                    <w:color w:val="000000" w:themeColor="text1"/>
                  </w:rPr>
                  <w:t xml:space="preserve"> </w:t>
                </w:r>
                <w:proofErr w:type="spellStart"/>
                <w:r w:rsidR="00736688" w:rsidRPr="0066045B">
                  <w:rPr>
                    <w:rFonts w:ascii="Arial" w:hAnsi="Arial" w:cs="Arial"/>
                    <w:color w:val="000000" w:themeColor="text1"/>
                  </w:rPr>
                  <w:t>fecha</w:t>
                </w:r>
                <w:proofErr w:type="spellEnd"/>
              </w:sdtContent>
            </w:sdt>
          </w:p>
        </w:tc>
      </w:tr>
      <w:tr w:rsidR="00736688" w:rsidRPr="00D6153C" w14:paraId="68633660" w14:textId="77777777" w:rsidTr="00D621D1">
        <w:trPr>
          <w:cantSplit/>
          <w:trHeight w:val="341"/>
        </w:trPr>
        <w:tc>
          <w:tcPr>
            <w:tcW w:w="1979" w:type="dxa"/>
            <w:shd w:val="clear" w:color="auto" w:fill="9BDEFF"/>
          </w:tcPr>
          <w:p w14:paraId="704A0FB3" w14:textId="71099917" w:rsidR="00736688" w:rsidRPr="0066045B" w:rsidRDefault="00736688" w:rsidP="00D621D1">
            <w:pPr>
              <w:spacing w:before="120" w:after="120"/>
              <w:rPr>
                <w:rFonts w:ascii="Arial" w:hAnsi="Arial" w:cs="Arial"/>
                <w:lang w:val="es-CO"/>
              </w:rPr>
            </w:pPr>
            <w:r w:rsidRPr="0066045B">
              <w:rPr>
                <w:rFonts w:ascii="Arial" w:hAnsi="Arial" w:cs="Arial"/>
                <w:lang w:val="es-CO"/>
              </w:rPr>
              <w:t xml:space="preserve">Referencia de </w:t>
            </w:r>
            <w:r>
              <w:rPr>
                <w:rFonts w:ascii="Arial" w:hAnsi="Arial" w:cs="Arial"/>
                <w:lang w:val="es-CO"/>
              </w:rPr>
              <w:t>LITB</w:t>
            </w:r>
            <w:r w:rsidRPr="0066045B">
              <w:rPr>
                <w:rFonts w:ascii="Arial" w:hAnsi="Arial" w:cs="Arial"/>
                <w:lang w:val="es-CO"/>
              </w:rPr>
              <w:t>:</w:t>
            </w:r>
          </w:p>
        </w:tc>
        <w:tc>
          <w:tcPr>
            <w:tcW w:w="7561" w:type="dxa"/>
            <w:gridSpan w:val="3"/>
          </w:tcPr>
          <w:p w14:paraId="64493AD7" w14:textId="7D6F1A44" w:rsidR="00736688" w:rsidRPr="0066045B" w:rsidRDefault="00561F37" w:rsidP="00D621D1">
            <w:pPr>
              <w:spacing w:before="120" w:after="120"/>
              <w:rPr>
                <w:rFonts w:ascii="Arial" w:hAnsi="Arial" w:cs="Arial"/>
                <w:lang w:val="es-CO"/>
              </w:rPr>
            </w:pPr>
            <w:r>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Pr>
                <w:rFonts w:ascii="Arial" w:hAnsi="Arial" w:cs="Arial"/>
                <w:bCs/>
                <w:highlight w:val="cyan"/>
                <w:lang w:val="es-CO"/>
              </w:rPr>
              <w:instrText xml:space="preserve"> FORMTEXT </w:instrText>
            </w:r>
            <w:r>
              <w:rPr>
                <w:rFonts w:ascii="Arial" w:hAnsi="Arial" w:cs="Arial"/>
                <w:bCs/>
                <w:highlight w:val="cyan"/>
                <w:lang w:val="es-CO"/>
              </w:rPr>
            </w:r>
            <w:r>
              <w:rPr>
                <w:rFonts w:ascii="Arial" w:hAnsi="Arial" w:cs="Arial"/>
                <w:bCs/>
                <w:highlight w:val="cyan"/>
                <w:lang w:val="es-CO"/>
              </w:rPr>
              <w:fldChar w:fldCharType="separate"/>
            </w:r>
            <w:r>
              <w:rPr>
                <w:rFonts w:ascii="Arial" w:hAnsi="Arial" w:cs="Arial"/>
                <w:bCs/>
                <w:noProof/>
                <w:highlight w:val="cyan"/>
                <w:lang w:val="es-CO"/>
              </w:rPr>
              <w:t>[Insertar número de referencia de LITB]</w:t>
            </w:r>
            <w:r>
              <w:rPr>
                <w:rFonts w:ascii="Arial" w:hAnsi="Arial" w:cs="Arial"/>
                <w:bCs/>
                <w:highlight w:val="cyan"/>
                <w:lang w:val="es-CO"/>
              </w:rPr>
              <w:fldChar w:fldCharType="end"/>
            </w:r>
          </w:p>
        </w:tc>
      </w:tr>
    </w:tbl>
    <w:p w14:paraId="5722124E" w14:textId="77777777" w:rsidR="00A138C6" w:rsidRDefault="00A138C6" w:rsidP="00191C65">
      <w:pPr>
        <w:spacing w:before="120" w:after="120"/>
        <w:jc w:val="both"/>
        <w:rPr>
          <w:rFonts w:ascii="Arial" w:hAnsi="Arial" w:cs="Arial"/>
          <w:lang w:val="es-CO"/>
        </w:rPr>
      </w:pPr>
    </w:p>
    <w:p w14:paraId="0B7AB3E1" w14:textId="04C00F92" w:rsidR="00191C65" w:rsidRDefault="00736688" w:rsidP="00191C65">
      <w:pPr>
        <w:spacing w:before="120" w:after="120"/>
        <w:jc w:val="both"/>
        <w:rPr>
          <w:rFonts w:ascii="Arial" w:hAnsi="Arial" w:cs="Arial"/>
          <w:lang w:val="es-CO"/>
        </w:rPr>
      </w:pPr>
      <w:r w:rsidRPr="0066045B">
        <w:rPr>
          <w:rFonts w:ascii="Arial" w:hAnsi="Arial" w:cs="Arial"/>
          <w:lang w:val="es-CO"/>
        </w:rPr>
        <w:t xml:space="preserve">Los abajo firmantes ofrecemos proveer los </w:t>
      </w:r>
      <w:r>
        <w:rPr>
          <w:rFonts w:ascii="Arial" w:hAnsi="Arial" w:cs="Arial"/>
          <w:lang w:val="es-CO"/>
        </w:rPr>
        <w:t xml:space="preserve">bienes y </w:t>
      </w:r>
      <w:r w:rsidRPr="0066045B">
        <w:rPr>
          <w:rFonts w:ascii="Arial" w:hAnsi="Arial" w:cs="Arial"/>
          <w:lang w:val="es-CO"/>
        </w:rPr>
        <w:t>servicios</w:t>
      </w:r>
      <w:r>
        <w:rPr>
          <w:rFonts w:ascii="Arial" w:hAnsi="Arial" w:cs="Arial"/>
          <w:lang w:val="es-CO"/>
        </w:rPr>
        <w:t xml:space="preserve"> conexos</w:t>
      </w:r>
      <w:r w:rsidRPr="0066045B">
        <w:rPr>
          <w:rFonts w:ascii="Arial" w:hAnsi="Arial" w:cs="Arial"/>
          <w:lang w:val="es-CO"/>
        </w:rPr>
        <w:t xml:space="preserve"> para </w:t>
      </w:r>
      <w:r w:rsidR="00997E22">
        <w:rPr>
          <w:rFonts w:ascii="Arial" w:hAnsi="Arial" w:cs="Arial"/>
          <w:highlight w:val="cyan"/>
          <w:lang w:val="es-CO"/>
        </w:rPr>
        <w:fldChar w:fldCharType="begin">
          <w:ffData>
            <w:name w:val=""/>
            <w:enabled/>
            <w:calcOnExit w:val="0"/>
            <w:textInput>
              <w:default w:val="[Insertar título de LITB] "/>
            </w:textInput>
          </w:ffData>
        </w:fldChar>
      </w:r>
      <w:r w:rsidR="00997E22">
        <w:rPr>
          <w:rFonts w:ascii="Arial" w:hAnsi="Arial" w:cs="Arial"/>
          <w:highlight w:val="cyan"/>
          <w:lang w:val="es-CO"/>
        </w:rPr>
        <w:instrText xml:space="preserve"> FORMTEXT </w:instrText>
      </w:r>
      <w:r w:rsidR="00997E22">
        <w:rPr>
          <w:rFonts w:ascii="Arial" w:hAnsi="Arial" w:cs="Arial"/>
          <w:highlight w:val="cyan"/>
          <w:lang w:val="es-CO"/>
        </w:rPr>
      </w:r>
      <w:r w:rsidR="00997E22">
        <w:rPr>
          <w:rFonts w:ascii="Arial" w:hAnsi="Arial" w:cs="Arial"/>
          <w:highlight w:val="cyan"/>
          <w:lang w:val="es-CO"/>
        </w:rPr>
        <w:fldChar w:fldCharType="separate"/>
      </w:r>
      <w:r w:rsidR="00997E22">
        <w:rPr>
          <w:rFonts w:ascii="Arial" w:hAnsi="Arial" w:cs="Arial"/>
          <w:noProof/>
          <w:highlight w:val="cyan"/>
          <w:lang w:val="es-CO"/>
        </w:rPr>
        <w:t xml:space="preserve">[Insertar título de LITB] </w:t>
      </w:r>
      <w:r w:rsidR="00997E22">
        <w:rPr>
          <w:rFonts w:ascii="Arial" w:hAnsi="Arial" w:cs="Arial"/>
          <w:highlight w:val="cyan"/>
          <w:lang w:val="es-CO"/>
        </w:rPr>
        <w:fldChar w:fldCharType="end"/>
      </w:r>
      <w:r w:rsidRPr="0066045B">
        <w:rPr>
          <w:rFonts w:ascii="Arial" w:hAnsi="Arial" w:cs="Arial"/>
          <w:lang w:val="es-CO"/>
        </w:rPr>
        <w:t xml:space="preserve">con arreglo a su </w:t>
      </w:r>
      <w:r w:rsidR="009D2678">
        <w:rPr>
          <w:rFonts w:ascii="Arial" w:hAnsi="Arial" w:cs="Arial"/>
          <w:lang w:val="es-CO"/>
        </w:rPr>
        <w:t xml:space="preserve">Invitación a Licitar </w:t>
      </w:r>
      <w:r w:rsidRPr="0066045B">
        <w:rPr>
          <w:rFonts w:ascii="Arial" w:hAnsi="Arial" w:cs="Arial"/>
          <w:lang w:val="es-CO"/>
        </w:rPr>
        <w:t xml:space="preserve">No.  </w:t>
      </w:r>
      <w:r w:rsidR="00997E22">
        <w:rPr>
          <w:rFonts w:ascii="Arial" w:hAnsi="Arial" w:cs="Arial"/>
          <w:bCs/>
          <w:highlight w:val="cyan"/>
          <w:lang w:val="es-CO"/>
        </w:rPr>
        <w:fldChar w:fldCharType="begin">
          <w:ffData>
            <w:name w:val=""/>
            <w:enabled/>
            <w:calcOnExit w:val="0"/>
            <w:textInput>
              <w:default w:val="[Insertar número de referencia de LITB]"/>
              <w:format w:val="FIRST CAPITAL"/>
            </w:textInput>
          </w:ffData>
        </w:fldChar>
      </w:r>
      <w:r w:rsidR="00997E22">
        <w:rPr>
          <w:rFonts w:ascii="Arial" w:hAnsi="Arial" w:cs="Arial"/>
          <w:bCs/>
          <w:highlight w:val="cyan"/>
          <w:lang w:val="es-CO"/>
        </w:rPr>
        <w:instrText xml:space="preserve"> FORMTEXT </w:instrText>
      </w:r>
      <w:r w:rsidR="00997E22">
        <w:rPr>
          <w:rFonts w:ascii="Arial" w:hAnsi="Arial" w:cs="Arial"/>
          <w:bCs/>
          <w:highlight w:val="cyan"/>
          <w:lang w:val="es-CO"/>
        </w:rPr>
      </w:r>
      <w:r w:rsidR="00997E22">
        <w:rPr>
          <w:rFonts w:ascii="Arial" w:hAnsi="Arial" w:cs="Arial"/>
          <w:bCs/>
          <w:highlight w:val="cyan"/>
          <w:lang w:val="es-CO"/>
        </w:rPr>
        <w:fldChar w:fldCharType="separate"/>
      </w:r>
      <w:r w:rsidR="00997E22">
        <w:rPr>
          <w:rFonts w:ascii="Arial" w:hAnsi="Arial" w:cs="Arial"/>
          <w:bCs/>
          <w:noProof/>
          <w:highlight w:val="cyan"/>
          <w:lang w:val="es-CO"/>
        </w:rPr>
        <w:t>[Insertar número de referencia de LITB]</w:t>
      </w:r>
      <w:r w:rsidR="00997E22">
        <w:rPr>
          <w:rFonts w:ascii="Arial" w:hAnsi="Arial" w:cs="Arial"/>
          <w:bCs/>
          <w:highlight w:val="cyan"/>
          <w:lang w:val="es-CO"/>
        </w:rPr>
        <w:fldChar w:fldCharType="end"/>
      </w:r>
      <w:r w:rsidRPr="0066045B">
        <w:rPr>
          <w:rFonts w:ascii="Arial" w:hAnsi="Arial" w:cs="Arial"/>
          <w:lang w:val="es-CO"/>
        </w:rPr>
        <w:t xml:space="preserve"> y nuestra </w:t>
      </w:r>
      <w:r w:rsidR="009D2678">
        <w:rPr>
          <w:rFonts w:ascii="Arial" w:hAnsi="Arial" w:cs="Arial"/>
          <w:lang w:val="es-CO"/>
        </w:rPr>
        <w:t>Oferta</w:t>
      </w:r>
      <w:r w:rsidRPr="0066045B">
        <w:rPr>
          <w:rFonts w:ascii="Arial" w:hAnsi="Arial" w:cs="Arial"/>
          <w:lang w:val="es-CO"/>
        </w:rPr>
        <w:t xml:space="preserve">.  Presentamos nuestra </w:t>
      </w:r>
      <w:r w:rsidR="009D2678">
        <w:rPr>
          <w:rFonts w:ascii="Arial" w:hAnsi="Arial" w:cs="Arial"/>
          <w:lang w:val="es-CO"/>
        </w:rPr>
        <w:t>Oferta</w:t>
      </w:r>
      <w:r w:rsidRPr="0066045B">
        <w:rPr>
          <w:rFonts w:ascii="Arial" w:hAnsi="Arial" w:cs="Arial"/>
          <w:lang w:val="es-CO"/>
        </w:rPr>
        <w:t xml:space="preserve"> por medio de este documento, que incluye esta </w:t>
      </w:r>
      <w:r w:rsidR="009D2678">
        <w:rPr>
          <w:rFonts w:ascii="Arial" w:hAnsi="Arial" w:cs="Arial"/>
          <w:lang w:val="es-CO"/>
        </w:rPr>
        <w:t xml:space="preserve">Oferta </w:t>
      </w:r>
      <w:r w:rsidR="0047360A">
        <w:rPr>
          <w:rFonts w:ascii="Arial" w:hAnsi="Arial" w:cs="Arial"/>
          <w:lang w:val="es-CO"/>
        </w:rPr>
        <w:t>Técnica</w:t>
      </w:r>
      <w:r w:rsidRPr="0066045B">
        <w:rPr>
          <w:rFonts w:ascii="Arial" w:hAnsi="Arial" w:cs="Arial"/>
          <w:lang w:val="es-CO"/>
        </w:rPr>
        <w:t xml:space="preserve"> y nuestra </w:t>
      </w:r>
      <w:r w:rsidR="0047360A">
        <w:rPr>
          <w:rFonts w:ascii="Arial" w:hAnsi="Arial" w:cs="Arial"/>
          <w:lang w:val="es-CO"/>
        </w:rPr>
        <w:t>Oferta</w:t>
      </w:r>
      <w:r w:rsidRPr="0066045B">
        <w:rPr>
          <w:rFonts w:ascii="Arial" w:hAnsi="Arial" w:cs="Arial"/>
          <w:lang w:val="es-CO"/>
        </w:rPr>
        <w:t xml:space="preserve"> Financiera en un </w:t>
      </w:r>
      <w:r>
        <w:rPr>
          <w:rFonts w:ascii="Arial" w:hAnsi="Arial" w:cs="Arial"/>
          <w:lang w:val="es-CO"/>
        </w:rPr>
        <w:t xml:space="preserve">correo electrónico </w:t>
      </w:r>
      <w:r w:rsidRPr="0066045B">
        <w:rPr>
          <w:rFonts w:ascii="Arial" w:hAnsi="Arial" w:cs="Arial"/>
          <w:lang w:val="es-CO"/>
        </w:rPr>
        <w:t>separado.</w:t>
      </w:r>
    </w:p>
    <w:p w14:paraId="4289FA0B" w14:textId="128358CD" w:rsidR="00736688" w:rsidRPr="00703280" w:rsidRDefault="00736688" w:rsidP="00736688">
      <w:pPr>
        <w:autoSpaceDE w:val="0"/>
        <w:autoSpaceDN w:val="0"/>
        <w:adjustRightInd w:val="0"/>
        <w:spacing w:before="120" w:after="120"/>
        <w:jc w:val="both"/>
        <w:rPr>
          <w:rStyle w:val="Emphasis"/>
          <w:rFonts w:ascii="Arial" w:hAnsi="Arial" w:cs="Arial"/>
          <w:lang w:val="es-CO"/>
        </w:rPr>
      </w:pPr>
      <w:r w:rsidRPr="00703280">
        <w:rPr>
          <w:rStyle w:val="Emphasis"/>
          <w:rFonts w:ascii="Arial" w:hAnsi="Arial" w:cs="Arial"/>
          <w:lang w:val="es-CO"/>
        </w:rPr>
        <w:t xml:space="preserve">Nuestra </w:t>
      </w:r>
      <w:r w:rsidR="003314CC" w:rsidRPr="00703280">
        <w:rPr>
          <w:rStyle w:val="Emphasis"/>
          <w:rFonts w:ascii="Arial" w:hAnsi="Arial" w:cs="Arial"/>
          <w:lang w:val="es-CO"/>
        </w:rPr>
        <w:t>Oferta</w:t>
      </w:r>
      <w:r w:rsidRPr="00703280">
        <w:rPr>
          <w:rStyle w:val="Emphasis"/>
          <w:rFonts w:ascii="Arial" w:hAnsi="Arial" w:cs="Arial"/>
          <w:lang w:val="es-CO"/>
        </w:rPr>
        <w:t xml:space="preserve"> será válida y seguirá siendo vinculante para nosotros durante el período de  </w:t>
      </w:r>
      <w:r w:rsidRPr="00703280">
        <w:rPr>
          <w:rStyle w:val="Emphasis"/>
          <w:rFonts w:ascii="Arial" w:hAnsi="Arial" w:cs="Arial"/>
          <w:highlight w:val="cyan"/>
          <w:lang w:val="es-CO"/>
        </w:rPr>
        <w:t>[inserte un número de días, que no podrá ser inferior al número especificado en la PARTE II - PROCESO DE PRESENTACIÓN DE LA</w:t>
      </w:r>
      <w:r w:rsidR="00C31674">
        <w:rPr>
          <w:rStyle w:val="Emphasis"/>
          <w:rFonts w:ascii="Arial" w:hAnsi="Arial" w:cs="Arial"/>
          <w:highlight w:val="cyan"/>
          <w:lang w:val="es-CO"/>
        </w:rPr>
        <w:t xml:space="preserve"> OFERTA</w:t>
      </w:r>
      <w:r w:rsidRPr="00703280">
        <w:rPr>
          <w:rStyle w:val="Emphasis"/>
          <w:rFonts w:ascii="Arial" w:hAnsi="Arial" w:cs="Arial"/>
          <w:highlight w:val="cyan"/>
          <w:lang w:val="es-CO"/>
        </w:rPr>
        <w:t xml:space="preserve"> 3.1 Período de validez]</w:t>
      </w:r>
      <w:r w:rsidRPr="00703280">
        <w:rPr>
          <w:rFonts w:ascii="Arial" w:hAnsi="Arial" w:cs="Arial"/>
          <w:lang w:val="es-HN"/>
        </w:rPr>
        <w:t xml:space="preserve"> </w:t>
      </w:r>
      <w:r w:rsidRPr="00703280">
        <w:rPr>
          <w:rStyle w:val="Emphasis"/>
          <w:rFonts w:ascii="Arial" w:hAnsi="Arial" w:cs="Arial"/>
          <w:lang w:val="es-CO"/>
        </w:rPr>
        <w:t>días, a partir de la fecha límite para la presentación de</w:t>
      </w:r>
      <w:r w:rsidR="001C6487" w:rsidRPr="00703280">
        <w:rPr>
          <w:rStyle w:val="Emphasis"/>
          <w:rFonts w:ascii="Arial" w:hAnsi="Arial" w:cs="Arial"/>
          <w:lang w:val="es-CO"/>
        </w:rPr>
        <w:t xml:space="preserve"> ofertas</w:t>
      </w:r>
      <w:r w:rsidRPr="00703280">
        <w:rPr>
          <w:rStyle w:val="Emphasis"/>
          <w:rFonts w:ascii="Arial" w:hAnsi="Arial" w:cs="Arial"/>
          <w:lang w:val="es-CO"/>
        </w:rPr>
        <w:t xml:space="preserve"> indicada en la presente L</w:t>
      </w:r>
      <w:r w:rsidR="001C6487" w:rsidRPr="00703280">
        <w:rPr>
          <w:rStyle w:val="Emphasis"/>
          <w:rFonts w:ascii="Arial" w:hAnsi="Arial" w:cs="Arial"/>
          <w:lang w:val="es-CO"/>
        </w:rPr>
        <w:t>ITB</w:t>
      </w:r>
      <w:r w:rsidRPr="00703280">
        <w:rPr>
          <w:rStyle w:val="Emphasis"/>
          <w:rFonts w:ascii="Arial" w:hAnsi="Arial" w:cs="Arial"/>
          <w:lang w:val="es-CO"/>
        </w:rPr>
        <w:t>, tendrá carácter vinculante para nosotros, y podrá ser aceptada en todo momento anterior a la expiración de este periodo;</w:t>
      </w:r>
    </w:p>
    <w:p w14:paraId="33D77F54" w14:textId="4DDF1B48" w:rsidR="001363BE" w:rsidRDefault="001363BE" w:rsidP="001363BE">
      <w:pPr>
        <w:spacing w:before="120" w:after="120"/>
        <w:jc w:val="both"/>
        <w:rPr>
          <w:rFonts w:ascii="Arial" w:hAnsi="Arial" w:cs="Arial"/>
          <w:lang w:val="es-CO"/>
        </w:rPr>
      </w:pPr>
      <w:r>
        <w:rPr>
          <w:rFonts w:ascii="Arial" w:hAnsi="Arial" w:cs="Arial"/>
          <w:lang w:val="es-CO"/>
        </w:rPr>
        <w:t>Adicionalmente</w:t>
      </w:r>
      <w:r w:rsidR="00F72BA0">
        <w:rPr>
          <w:rFonts w:ascii="Arial" w:hAnsi="Arial" w:cs="Arial"/>
          <w:lang w:val="es-CO"/>
        </w:rPr>
        <w:t xml:space="preserve"> el Oferente</w:t>
      </w:r>
      <w:r>
        <w:rPr>
          <w:rFonts w:ascii="Arial" w:hAnsi="Arial" w:cs="Arial"/>
          <w:lang w:val="es-CO"/>
        </w:rPr>
        <w:t xml:space="preserve"> confirma que en el caso </w:t>
      </w:r>
      <w:r w:rsidR="007306E2">
        <w:rPr>
          <w:rFonts w:ascii="Arial" w:hAnsi="Arial" w:cs="Arial"/>
          <w:lang w:val="es-CO"/>
        </w:rPr>
        <w:t xml:space="preserve">de resultar adjudicado </w:t>
      </w:r>
      <w:r>
        <w:rPr>
          <w:rFonts w:ascii="Arial" w:hAnsi="Arial" w:cs="Arial"/>
          <w:lang w:val="es-CO"/>
        </w:rPr>
        <w:t xml:space="preserve">con un </w:t>
      </w:r>
      <w:r w:rsidR="00843060">
        <w:rPr>
          <w:rFonts w:ascii="Arial" w:hAnsi="Arial" w:cs="Arial"/>
          <w:lang w:val="es-CO"/>
        </w:rPr>
        <w:t xml:space="preserve">Acuerdo a Largo Plazo para la Adquisición de Bienes (LTA) </w:t>
      </w:r>
      <w:r w:rsidR="00C31674">
        <w:rPr>
          <w:rFonts w:ascii="Arial" w:hAnsi="Arial" w:cs="Arial"/>
          <w:lang w:val="es-CO"/>
        </w:rPr>
        <w:t xml:space="preserve">el sostenimiento de </w:t>
      </w:r>
      <w:r w:rsidR="003874EC">
        <w:rPr>
          <w:rFonts w:ascii="Arial" w:hAnsi="Arial" w:cs="Arial"/>
          <w:lang w:val="es-CO"/>
        </w:rPr>
        <w:t>los precios ofertados</w:t>
      </w:r>
      <w:r w:rsidR="00C31674">
        <w:rPr>
          <w:rFonts w:ascii="Arial" w:hAnsi="Arial" w:cs="Arial"/>
          <w:lang w:val="es-CO"/>
        </w:rPr>
        <w:t xml:space="preserve"> será el siguiente</w:t>
      </w:r>
      <w:r w:rsidR="00C65A43">
        <w:rPr>
          <w:rFonts w:ascii="Arial" w:hAnsi="Arial" w:cs="Arial"/>
          <w:lang w:val="es-CO"/>
        </w:rPr>
        <w:t>:</w:t>
      </w:r>
    </w:p>
    <w:p w14:paraId="6D3C8BB6" w14:textId="77777777" w:rsidR="001363BE" w:rsidRDefault="001363BE" w:rsidP="001363BE">
      <w:pPr>
        <w:jc w:val="both"/>
        <w:rPr>
          <w:rFonts w:ascii="Arial" w:hAnsi="Arial" w:cs="Arial"/>
          <w:lang w:val="es-CO"/>
        </w:rPr>
      </w:pPr>
    </w:p>
    <w:tbl>
      <w:tblPr>
        <w:tblW w:w="10331"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Look w:val="04A0" w:firstRow="1" w:lastRow="0" w:firstColumn="1" w:lastColumn="0" w:noHBand="0" w:noVBand="1"/>
      </w:tblPr>
      <w:tblGrid>
        <w:gridCol w:w="4516"/>
        <w:gridCol w:w="5815"/>
      </w:tblGrid>
      <w:tr w:rsidR="001363BE" w:rsidRPr="00D6153C" w14:paraId="1B053D7A" w14:textId="77777777" w:rsidTr="00D621D1">
        <w:trPr>
          <w:trHeight w:val="524"/>
        </w:trPr>
        <w:tc>
          <w:tcPr>
            <w:tcW w:w="10331" w:type="dxa"/>
            <w:gridSpan w:val="2"/>
            <w:shd w:val="clear" w:color="000000" w:fill="9BC2E6"/>
          </w:tcPr>
          <w:p w14:paraId="46C8A8EC" w14:textId="1A2B0CE4" w:rsidR="001363BE" w:rsidRPr="00702025" w:rsidRDefault="001363BE" w:rsidP="00D621D1">
            <w:pPr>
              <w:rPr>
                <w:rFonts w:ascii="Arial" w:hAnsi="Arial" w:cs="Arial"/>
                <w:sz w:val="22"/>
                <w:szCs w:val="22"/>
                <w:lang w:val="es-HN"/>
              </w:rPr>
            </w:pPr>
            <w:r w:rsidRPr="00702025">
              <w:rPr>
                <w:rFonts w:ascii="Arial" w:hAnsi="Arial" w:cs="Arial"/>
                <w:sz w:val="22"/>
                <w:szCs w:val="22"/>
                <w:lang w:val="es-HN"/>
              </w:rPr>
              <w:t xml:space="preserve">Indicar el periodo de sostenimiento de precios </w:t>
            </w:r>
            <w:r w:rsidR="00C65A43">
              <w:rPr>
                <w:rFonts w:ascii="Arial" w:hAnsi="Arial" w:cs="Arial"/>
                <w:sz w:val="22"/>
                <w:szCs w:val="22"/>
                <w:lang w:val="es-HN"/>
              </w:rPr>
              <w:t>en caso de</w:t>
            </w:r>
            <w:r w:rsidRPr="00702025">
              <w:rPr>
                <w:rFonts w:ascii="Arial" w:hAnsi="Arial" w:cs="Arial"/>
                <w:sz w:val="22"/>
                <w:szCs w:val="22"/>
                <w:lang w:val="es-HN"/>
              </w:rPr>
              <w:t xml:space="preserve"> ser adjudicado con un Acuerdo de Largo Plazo (LTA) el cual no debe de ser menor a </w:t>
            </w:r>
            <w:r w:rsidR="00C65A43">
              <w:rPr>
                <w:rFonts w:ascii="Arial" w:hAnsi="Arial" w:cs="Arial"/>
                <w:sz w:val="22"/>
                <w:szCs w:val="22"/>
                <w:lang w:val="es-HN"/>
              </w:rPr>
              <w:t>6</w:t>
            </w:r>
            <w:r w:rsidRPr="00702025">
              <w:rPr>
                <w:rFonts w:ascii="Arial" w:hAnsi="Arial" w:cs="Arial"/>
                <w:sz w:val="22"/>
                <w:szCs w:val="22"/>
                <w:lang w:val="es-HN"/>
              </w:rPr>
              <w:t xml:space="preserve"> meses a partir de la firma</w:t>
            </w:r>
            <w:r w:rsidR="00C65A43">
              <w:rPr>
                <w:rFonts w:ascii="Arial" w:hAnsi="Arial" w:cs="Arial"/>
                <w:sz w:val="22"/>
                <w:szCs w:val="22"/>
                <w:lang w:val="es-HN"/>
              </w:rPr>
              <w:t xml:space="preserve"> del LTA</w:t>
            </w:r>
            <w:r w:rsidRPr="00702025">
              <w:rPr>
                <w:rFonts w:ascii="Arial" w:hAnsi="Arial" w:cs="Arial"/>
                <w:sz w:val="22"/>
                <w:szCs w:val="22"/>
                <w:lang w:val="es-HN"/>
              </w:rPr>
              <w:t>.</w:t>
            </w:r>
          </w:p>
        </w:tc>
      </w:tr>
      <w:tr w:rsidR="001363BE" w:rsidRPr="00D6153C" w14:paraId="64C28BCB" w14:textId="77777777" w:rsidTr="00D621D1">
        <w:trPr>
          <w:trHeight w:val="276"/>
        </w:trPr>
        <w:tc>
          <w:tcPr>
            <w:tcW w:w="4516" w:type="dxa"/>
            <w:shd w:val="clear" w:color="000000" w:fill="DDEBF7"/>
            <w:vAlign w:val="center"/>
            <w:hideMark/>
          </w:tcPr>
          <w:p w14:paraId="33143FB2" w14:textId="77777777" w:rsidR="001363BE" w:rsidRPr="00702025" w:rsidRDefault="001363BE" w:rsidP="00D621D1">
            <w:pPr>
              <w:jc w:val="center"/>
              <w:rPr>
                <w:rFonts w:ascii="Segoe UI" w:hAnsi="Segoe UI" w:cs="Segoe UI"/>
                <w:b/>
                <w:bCs/>
                <w:color w:val="000000"/>
                <w:sz w:val="22"/>
                <w:szCs w:val="22"/>
                <w:lang w:val="es-HN"/>
              </w:rPr>
            </w:pPr>
            <w:proofErr w:type="spellStart"/>
            <w:r w:rsidRPr="00702025">
              <w:rPr>
                <w:rFonts w:ascii="Segoe UI" w:hAnsi="Segoe UI" w:cs="Segoe UI"/>
                <w:b/>
                <w:bCs/>
                <w:color w:val="000000"/>
                <w:sz w:val="22"/>
                <w:szCs w:val="22"/>
              </w:rPr>
              <w:t>Duraci</w:t>
            </w:r>
            <w:r>
              <w:rPr>
                <w:rFonts w:ascii="Segoe UI" w:hAnsi="Segoe UI" w:cs="Segoe UI"/>
                <w:b/>
                <w:bCs/>
                <w:color w:val="000000"/>
                <w:sz w:val="22"/>
                <w:szCs w:val="22"/>
              </w:rPr>
              <w:t>ó</w:t>
            </w:r>
            <w:r w:rsidRPr="00702025">
              <w:rPr>
                <w:rFonts w:ascii="Segoe UI" w:hAnsi="Segoe UI" w:cs="Segoe UI"/>
                <w:b/>
                <w:bCs/>
                <w:color w:val="000000"/>
                <w:sz w:val="22"/>
                <w:szCs w:val="22"/>
              </w:rPr>
              <w:t>n</w:t>
            </w:r>
            <w:proofErr w:type="spellEnd"/>
          </w:p>
        </w:tc>
        <w:tc>
          <w:tcPr>
            <w:tcW w:w="5815" w:type="dxa"/>
            <w:shd w:val="clear" w:color="000000" w:fill="DDEBF7"/>
          </w:tcPr>
          <w:p w14:paraId="2ADC695B" w14:textId="77777777" w:rsidR="001363BE" w:rsidRPr="00702025" w:rsidRDefault="001363BE" w:rsidP="00D621D1">
            <w:pPr>
              <w:jc w:val="center"/>
              <w:rPr>
                <w:rFonts w:ascii="Segoe UI" w:hAnsi="Segoe UI" w:cs="Segoe UI"/>
                <w:b/>
                <w:bCs/>
                <w:color w:val="000000"/>
                <w:sz w:val="22"/>
                <w:szCs w:val="22"/>
                <w:lang w:val="es-HN"/>
              </w:rPr>
            </w:pPr>
            <w:r w:rsidRPr="00702025">
              <w:rPr>
                <w:rFonts w:ascii="Segoe UI" w:hAnsi="Segoe UI" w:cs="Segoe UI"/>
                <w:b/>
                <w:bCs/>
                <w:color w:val="000000"/>
                <w:sz w:val="22"/>
                <w:szCs w:val="22"/>
                <w:lang w:val="es-HN"/>
              </w:rPr>
              <w:t>Marcar "X" el periodo ofertado</w:t>
            </w:r>
          </w:p>
        </w:tc>
      </w:tr>
      <w:tr w:rsidR="001363BE" w:rsidRPr="00702025" w14:paraId="4817A947" w14:textId="77777777" w:rsidTr="00D621D1">
        <w:trPr>
          <w:trHeight w:val="535"/>
        </w:trPr>
        <w:tc>
          <w:tcPr>
            <w:tcW w:w="4516" w:type="dxa"/>
            <w:shd w:val="clear" w:color="auto" w:fill="auto"/>
            <w:vAlign w:val="center"/>
            <w:hideMark/>
          </w:tcPr>
          <w:p w14:paraId="1679CC61" w14:textId="77777777" w:rsidR="001363BE" w:rsidRPr="00702025" w:rsidRDefault="001363BE" w:rsidP="00D621D1">
            <w:pPr>
              <w:jc w:val="center"/>
              <w:rPr>
                <w:rFonts w:ascii="Segoe UI" w:hAnsi="Segoe UI" w:cs="Segoe UI"/>
                <w:b/>
                <w:bCs/>
                <w:color w:val="000000"/>
                <w:sz w:val="22"/>
                <w:szCs w:val="22"/>
              </w:rPr>
            </w:pPr>
            <w:r w:rsidRPr="00702025">
              <w:rPr>
                <w:rFonts w:ascii="Segoe UI" w:hAnsi="Segoe UI" w:cs="Segoe UI"/>
                <w:b/>
                <w:bCs/>
                <w:sz w:val="22"/>
                <w:szCs w:val="22"/>
              </w:rPr>
              <w:t>6 meses</w:t>
            </w:r>
          </w:p>
        </w:tc>
        <w:tc>
          <w:tcPr>
            <w:tcW w:w="5815" w:type="dxa"/>
            <w:shd w:val="clear" w:color="auto" w:fill="auto"/>
            <w:vAlign w:val="center"/>
          </w:tcPr>
          <w:p w14:paraId="59A272B7" w14:textId="77777777" w:rsidR="001363BE" w:rsidRPr="00702025" w:rsidRDefault="001363BE" w:rsidP="00D621D1">
            <w:pPr>
              <w:jc w:val="center"/>
              <w:rPr>
                <w:rFonts w:ascii="Segoe UI" w:hAnsi="Segoe UI" w:cs="Segoe UI"/>
                <w:b/>
                <w:bCs/>
                <w:sz w:val="22"/>
                <w:szCs w:val="22"/>
              </w:rPr>
            </w:pPr>
          </w:p>
        </w:tc>
      </w:tr>
      <w:tr w:rsidR="001363BE" w:rsidRPr="00702025" w14:paraId="35F44A25" w14:textId="77777777" w:rsidTr="00D621D1">
        <w:trPr>
          <w:trHeight w:val="557"/>
        </w:trPr>
        <w:tc>
          <w:tcPr>
            <w:tcW w:w="4516" w:type="dxa"/>
            <w:shd w:val="clear" w:color="auto" w:fill="auto"/>
            <w:vAlign w:val="center"/>
            <w:hideMark/>
          </w:tcPr>
          <w:p w14:paraId="4EC5D79E" w14:textId="77777777" w:rsidR="001363BE" w:rsidRPr="00702025" w:rsidRDefault="001363BE" w:rsidP="00D621D1">
            <w:pPr>
              <w:jc w:val="center"/>
              <w:rPr>
                <w:rFonts w:ascii="Segoe UI" w:hAnsi="Segoe UI" w:cs="Segoe UI"/>
                <w:b/>
                <w:bCs/>
                <w:color w:val="000000"/>
                <w:sz w:val="22"/>
                <w:szCs w:val="22"/>
              </w:rPr>
            </w:pPr>
            <w:r w:rsidRPr="00702025">
              <w:rPr>
                <w:rFonts w:ascii="Segoe UI" w:hAnsi="Segoe UI" w:cs="Segoe UI"/>
                <w:b/>
                <w:bCs/>
                <w:sz w:val="22"/>
                <w:szCs w:val="22"/>
              </w:rPr>
              <w:t>9 meses</w:t>
            </w:r>
          </w:p>
        </w:tc>
        <w:tc>
          <w:tcPr>
            <w:tcW w:w="5815" w:type="dxa"/>
            <w:shd w:val="clear" w:color="auto" w:fill="auto"/>
            <w:vAlign w:val="center"/>
          </w:tcPr>
          <w:p w14:paraId="16EDA58A" w14:textId="77777777" w:rsidR="001363BE" w:rsidRPr="00702025" w:rsidRDefault="001363BE" w:rsidP="00D621D1">
            <w:pPr>
              <w:jc w:val="center"/>
              <w:rPr>
                <w:rFonts w:ascii="Segoe UI" w:hAnsi="Segoe UI" w:cs="Segoe UI"/>
                <w:b/>
                <w:bCs/>
                <w:sz w:val="22"/>
                <w:szCs w:val="22"/>
              </w:rPr>
            </w:pPr>
          </w:p>
        </w:tc>
      </w:tr>
      <w:tr w:rsidR="001363BE" w:rsidRPr="00702025" w14:paraId="366151BC" w14:textId="77777777" w:rsidTr="00D621D1">
        <w:trPr>
          <w:trHeight w:val="565"/>
        </w:trPr>
        <w:tc>
          <w:tcPr>
            <w:tcW w:w="4516" w:type="dxa"/>
            <w:shd w:val="clear" w:color="auto" w:fill="auto"/>
            <w:vAlign w:val="center"/>
            <w:hideMark/>
          </w:tcPr>
          <w:p w14:paraId="77CD2AF4" w14:textId="77777777" w:rsidR="001363BE" w:rsidRPr="00702025" w:rsidRDefault="001363BE" w:rsidP="00D621D1">
            <w:pPr>
              <w:jc w:val="center"/>
              <w:rPr>
                <w:rFonts w:ascii="Segoe UI" w:hAnsi="Segoe UI" w:cs="Segoe UI"/>
                <w:b/>
                <w:bCs/>
                <w:color w:val="000000"/>
                <w:sz w:val="22"/>
                <w:szCs w:val="22"/>
              </w:rPr>
            </w:pPr>
            <w:r w:rsidRPr="00702025">
              <w:rPr>
                <w:rFonts w:ascii="Segoe UI" w:hAnsi="Segoe UI" w:cs="Segoe UI"/>
                <w:b/>
                <w:bCs/>
                <w:sz w:val="22"/>
                <w:szCs w:val="22"/>
              </w:rPr>
              <w:t>12 meses</w:t>
            </w:r>
          </w:p>
        </w:tc>
        <w:tc>
          <w:tcPr>
            <w:tcW w:w="5815" w:type="dxa"/>
            <w:shd w:val="clear" w:color="auto" w:fill="auto"/>
            <w:vAlign w:val="center"/>
          </w:tcPr>
          <w:p w14:paraId="14F5D7B7" w14:textId="77777777" w:rsidR="001363BE" w:rsidRPr="00702025" w:rsidRDefault="001363BE" w:rsidP="00D621D1">
            <w:pPr>
              <w:jc w:val="center"/>
              <w:rPr>
                <w:rFonts w:ascii="Segoe UI" w:hAnsi="Segoe UI" w:cs="Segoe UI"/>
                <w:b/>
                <w:bCs/>
                <w:sz w:val="22"/>
                <w:szCs w:val="22"/>
              </w:rPr>
            </w:pPr>
          </w:p>
        </w:tc>
      </w:tr>
    </w:tbl>
    <w:p w14:paraId="4E89735C" w14:textId="77777777" w:rsidR="001363BE" w:rsidRDefault="001363BE" w:rsidP="001363BE">
      <w:pPr>
        <w:jc w:val="both"/>
        <w:rPr>
          <w:rFonts w:ascii="Arial" w:hAnsi="Arial" w:cs="Arial"/>
          <w:lang w:val="es-CO"/>
        </w:rPr>
      </w:pPr>
    </w:p>
    <w:p w14:paraId="371E5CD5" w14:textId="2F0F0201" w:rsidR="00736688" w:rsidRPr="0066045B" w:rsidRDefault="00736688" w:rsidP="00736688">
      <w:pPr>
        <w:rPr>
          <w:rFonts w:ascii="Arial" w:hAnsi="Arial" w:cs="Arial"/>
          <w:lang w:val="es-CO"/>
        </w:rPr>
      </w:pPr>
      <w:r w:rsidRPr="0066045B">
        <w:rPr>
          <w:rFonts w:ascii="Arial" w:hAnsi="Arial" w:cs="Arial"/>
          <w:lang w:val="es-CO"/>
        </w:rPr>
        <w:t xml:space="preserve">Entendemos que no existe obligación por su parte de aceptar ninguna </w:t>
      </w:r>
      <w:r w:rsidR="00C31674">
        <w:rPr>
          <w:rFonts w:ascii="Arial" w:hAnsi="Arial" w:cs="Arial"/>
          <w:lang w:val="es-CO"/>
        </w:rPr>
        <w:t>Oferta</w:t>
      </w:r>
      <w:r w:rsidRPr="0066045B">
        <w:rPr>
          <w:rFonts w:ascii="Arial" w:hAnsi="Arial" w:cs="Arial"/>
          <w:lang w:val="es-CO"/>
        </w:rPr>
        <w:t xml:space="preserve"> que reciba.</w:t>
      </w:r>
    </w:p>
    <w:p w14:paraId="22DC1665" w14:textId="77777777" w:rsidR="00736688" w:rsidRPr="0066045B" w:rsidRDefault="00736688" w:rsidP="00736688">
      <w:pPr>
        <w:rPr>
          <w:rFonts w:ascii="Arial" w:hAnsi="Arial" w:cs="Arial"/>
          <w:lang w:val="es-CO"/>
        </w:rPr>
      </w:pPr>
    </w:p>
    <w:p w14:paraId="7053F150" w14:textId="77777777" w:rsidR="00736688" w:rsidRPr="0066045B" w:rsidRDefault="00736688" w:rsidP="00736688">
      <w:pPr>
        <w:tabs>
          <w:tab w:val="left" w:pos="990"/>
          <w:tab w:val="left" w:pos="5040"/>
          <w:tab w:val="left" w:pos="5850"/>
        </w:tabs>
        <w:spacing w:before="120" w:after="120"/>
        <w:rPr>
          <w:rFonts w:ascii="Arial" w:hAnsi="Arial" w:cs="Arial"/>
          <w:color w:val="000000"/>
          <w:lang w:val="es-CO"/>
        </w:rPr>
      </w:pPr>
      <w:r w:rsidRPr="0066045B">
        <w:rPr>
          <w:rFonts w:ascii="Arial" w:hAnsi="Arial" w:cs="Arial"/>
          <w:color w:val="000000"/>
          <w:lang w:val="es-CO"/>
        </w:rPr>
        <w:t xml:space="preserve">Nombre: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5F5D74FC" w14:textId="77777777" w:rsidR="00736688" w:rsidRPr="0066045B" w:rsidRDefault="00736688" w:rsidP="00736688">
      <w:pPr>
        <w:tabs>
          <w:tab w:val="left" w:pos="990"/>
        </w:tabs>
        <w:spacing w:before="120" w:after="120"/>
        <w:rPr>
          <w:rFonts w:ascii="Arial" w:hAnsi="Arial" w:cs="Arial"/>
          <w:color w:val="000000"/>
          <w:lang w:val="es-CO"/>
        </w:rPr>
      </w:pPr>
      <w:r w:rsidRPr="0066045B">
        <w:rPr>
          <w:rFonts w:ascii="Arial" w:hAnsi="Arial" w:cs="Arial"/>
          <w:color w:val="000000"/>
          <w:lang w:val="es-CO"/>
        </w:rPr>
        <w:t xml:space="preserve">Cargo: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1F5DC92E" w14:textId="77777777" w:rsidR="00736688" w:rsidRPr="0066045B" w:rsidRDefault="00736688" w:rsidP="00736688">
      <w:pPr>
        <w:tabs>
          <w:tab w:val="left" w:pos="990"/>
        </w:tabs>
        <w:spacing w:before="120" w:after="120"/>
        <w:rPr>
          <w:rFonts w:ascii="Arial" w:hAnsi="Arial" w:cs="Arial"/>
          <w:color w:val="000000"/>
          <w:lang w:val="es-CO"/>
        </w:rPr>
      </w:pPr>
      <w:r w:rsidRPr="0066045B">
        <w:rPr>
          <w:rFonts w:ascii="Arial" w:hAnsi="Arial" w:cs="Arial"/>
          <w:color w:val="000000"/>
          <w:lang w:val="es-CO"/>
        </w:rPr>
        <w:t xml:space="preserve">Firma: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6BFBB72F" w14:textId="14A92198" w:rsidR="00736688" w:rsidRPr="0066045B" w:rsidRDefault="00736688" w:rsidP="00736688">
      <w:pPr>
        <w:pStyle w:val="Headline"/>
        <w:rPr>
          <w:b w:val="0"/>
          <w:color w:val="000000"/>
          <w:sz w:val="20"/>
          <w:lang w:val="es-CO"/>
        </w:rPr>
      </w:pPr>
      <w:r w:rsidRPr="0066045B">
        <w:rPr>
          <w:b w:val="0"/>
          <w:color w:val="000000"/>
          <w:sz w:val="20"/>
          <w:highlight w:val="cyan"/>
          <w:lang w:val="es-CO"/>
        </w:rPr>
        <w:t>[</w:t>
      </w:r>
      <w:r w:rsidRPr="0066045B">
        <w:rPr>
          <w:b w:val="0"/>
          <w:i/>
          <w:color w:val="000000"/>
          <w:sz w:val="20"/>
          <w:highlight w:val="cyan"/>
          <w:lang w:val="es-CO"/>
        </w:rPr>
        <w:t xml:space="preserve">Colocar el sello oficial del </w:t>
      </w:r>
      <w:r w:rsidR="00C31674">
        <w:rPr>
          <w:b w:val="0"/>
          <w:i/>
          <w:color w:val="000000"/>
          <w:sz w:val="20"/>
          <w:highlight w:val="cyan"/>
          <w:lang w:val="es-CO"/>
        </w:rPr>
        <w:t>Ofer</w:t>
      </w:r>
      <w:r w:rsidR="002D5578">
        <w:rPr>
          <w:b w:val="0"/>
          <w:i/>
          <w:color w:val="000000"/>
          <w:sz w:val="20"/>
          <w:highlight w:val="cyan"/>
          <w:lang w:val="es-CO"/>
        </w:rPr>
        <w:t>ente</w:t>
      </w:r>
      <w:r w:rsidRPr="0066045B">
        <w:rPr>
          <w:b w:val="0"/>
          <w:color w:val="000000"/>
          <w:sz w:val="20"/>
          <w:highlight w:val="cyan"/>
          <w:lang w:val="es-CO"/>
        </w:rPr>
        <w:t>]</w:t>
      </w:r>
    </w:p>
    <w:p w14:paraId="7D1C309F" w14:textId="77777777" w:rsidR="00736688" w:rsidRPr="00736688" w:rsidRDefault="00736688" w:rsidP="00E444AC">
      <w:pPr>
        <w:suppressAutoHyphens/>
        <w:autoSpaceDN w:val="0"/>
        <w:jc w:val="both"/>
        <w:textAlignment w:val="baseline"/>
        <w:rPr>
          <w:rFonts w:ascii="Arial" w:hAnsi="Arial" w:cs="Arial"/>
          <w:b/>
          <w:i/>
          <w:highlight w:val="white"/>
          <w:lang w:val="es-CO"/>
        </w:rPr>
      </w:pPr>
    </w:p>
    <w:sectPr w:rsidR="00736688" w:rsidRPr="00736688" w:rsidSect="00A138C6">
      <w:footerReference w:type="even" r:id="rId13"/>
      <w:headerReference w:type="first" r:id="rId14"/>
      <w:pgSz w:w="12242" w:h="15842" w:code="1"/>
      <w:pgMar w:top="1080" w:right="907" w:bottom="709" w:left="994" w:header="360" w:footer="49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105B0" w14:textId="77777777" w:rsidR="00245737" w:rsidRDefault="00245737">
      <w:r>
        <w:separator/>
      </w:r>
    </w:p>
  </w:endnote>
  <w:endnote w:type="continuationSeparator" w:id="0">
    <w:p w14:paraId="411F4920" w14:textId="77777777" w:rsidR="00245737" w:rsidRDefault="00245737">
      <w:r>
        <w:continuationSeparator/>
      </w:r>
    </w:p>
  </w:endnote>
  <w:endnote w:type="continuationNotice" w:id="1">
    <w:p w14:paraId="40ABC6B4" w14:textId="77777777" w:rsidR="00245737" w:rsidRDefault="00245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rus BT">
    <w:altName w:val="Cambria"/>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2A10E" w14:textId="77777777" w:rsidR="00770F04" w:rsidRDefault="00770F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136970AD" w14:textId="77777777" w:rsidR="00770F04" w:rsidRDefault="00770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B3FEB3" w14:textId="77777777" w:rsidR="00245737" w:rsidRDefault="00245737">
      <w:r>
        <w:separator/>
      </w:r>
    </w:p>
  </w:footnote>
  <w:footnote w:type="continuationSeparator" w:id="0">
    <w:p w14:paraId="7AD0C730" w14:textId="77777777" w:rsidR="00245737" w:rsidRDefault="00245737">
      <w:r>
        <w:continuationSeparator/>
      </w:r>
    </w:p>
  </w:footnote>
  <w:footnote w:type="continuationNotice" w:id="1">
    <w:p w14:paraId="79C3BAE4" w14:textId="77777777" w:rsidR="00245737" w:rsidRDefault="002457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BF2EB" w14:textId="252CE02A" w:rsidR="00757CF5" w:rsidRPr="00757CF5" w:rsidRDefault="00757CF5" w:rsidP="00757CF5">
    <w:pPr>
      <w:spacing w:before="5" w:line="235" w:lineRule="auto"/>
      <w:ind w:left="6227" w:right="110" w:firstLine="1248"/>
      <w:jc w:val="right"/>
      <w:rPr>
        <w:lang w:val="es-H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60882"/>
    <w:multiLevelType w:val="hybridMultilevel"/>
    <w:tmpl w:val="6BAE85CA"/>
    <w:lvl w:ilvl="0" w:tplc="04090003">
      <w:start w:val="1"/>
      <w:numFmt w:val="bullet"/>
      <w:lvlText w:val="o"/>
      <w:lvlJc w:val="left"/>
      <w:pPr>
        <w:ind w:left="1440" w:hanging="360"/>
      </w:pPr>
      <w:rPr>
        <w:rFonts w:ascii="Courier New" w:hAnsi="Courier New" w:cs="Courier New" w:hint="default"/>
      </w:rPr>
    </w:lvl>
    <w:lvl w:ilvl="1" w:tplc="0994AEF8">
      <w:numFmt w:val="bullet"/>
      <w:lvlText w:val="•"/>
      <w:lvlJc w:val="left"/>
      <w:pPr>
        <w:ind w:left="2520" w:hanging="720"/>
      </w:pPr>
      <w:rPr>
        <w:rFonts w:ascii="Arial" w:eastAsiaTheme="minorHAnsi"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28708B"/>
    <w:multiLevelType w:val="multilevel"/>
    <w:tmpl w:val="A044F4BC"/>
    <w:lvl w:ilvl="0">
      <w:start w:val="1"/>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3" w15:restartNumberingAfterBreak="0">
    <w:nsid w:val="05291F99"/>
    <w:multiLevelType w:val="hybridMultilevel"/>
    <w:tmpl w:val="D842E7E2"/>
    <w:lvl w:ilvl="0" w:tplc="717AF992">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CF6991"/>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02D1F"/>
    <w:multiLevelType w:val="hybridMultilevel"/>
    <w:tmpl w:val="54D29016"/>
    <w:lvl w:ilvl="0" w:tplc="04090003">
      <w:start w:val="1"/>
      <w:numFmt w:val="bullet"/>
      <w:lvlText w:val="o"/>
      <w:lvlJc w:val="left"/>
      <w:pPr>
        <w:ind w:left="719" w:hanging="360"/>
      </w:pPr>
      <w:rPr>
        <w:rFonts w:ascii="Courier New" w:hAnsi="Courier New" w:cs="Courier New" w:hint="default"/>
      </w:rPr>
    </w:lvl>
    <w:lvl w:ilvl="1" w:tplc="04090003">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6"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5576155"/>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376073"/>
    <w:multiLevelType w:val="hybridMultilevel"/>
    <w:tmpl w:val="A7FE6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EB7B78"/>
    <w:multiLevelType w:val="hybridMultilevel"/>
    <w:tmpl w:val="D9729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85D6F4C"/>
    <w:multiLevelType w:val="multilevel"/>
    <w:tmpl w:val="03542A88"/>
    <w:lvl w:ilvl="0">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12" w15:restartNumberingAfterBreak="0">
    <w:nsid w:val="1C1F7A7D"/>
    <w:multiLevelType w:val="hybridMultilevel"/>
    <w:tmpl w:val="BBE286E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0632D88"/>
    <w:multiLevelType w:val="hybridMultilevel"/>
    <w:tmpl w:val="038C804E"/>
    <w:lvl w:ilvl="0" w:tplc="210E7E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E11D66"/>
    <w:multiLevelType w:val="hybridMultilevel"/>
    <w:tmpl w:val="29CCCD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D57E8"/>
    <w:multiLevelType w:val="hybridMultilevel"/>
    <w:tmpl w:val="3D043B84"/>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116CF1"/>
    <w:multiLevelType w:val="hybridMultilevel"/>
    <w:tmpl w:val="2FE0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401DC"/>
    <w:multiLevelType w:val="hybridMultilevel"/>
    <w:tmpl w:val="EBB6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00323"/>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64DC3"/>
    <w:multiLevelType w:val="hybridMultilevel"/>
    <w:tmpl w:val="9F0E73D8"/>
    <w:lvl w:ilvl="0" w:tplc="99A01ED4">
      <w:start w:val="2"/>
      <w:numFmt w:val="upperRoman"/>
      <w:lvlText w:val="%1."/>
      <w:lvlJc w:val="left"/>
      <w:pPr>
        <w:ind w:left="388" w:hanging="269"/>
      </w:pPr>
      <w:rPr>
        <w:highlight w:val="lightGray"/>
      </w:rPr>
    </w:lvl>
    <w:lvl w:ilvl="1" w:tplc="128CE5F6">
      <w:start w:val="1"/>
      <w:numFmt w:val="upperLetter"/>
      <w:lvlText w:val="%2)"/>
      <w:lvlJc w:val="left"/>
      <w:pPr>
        <w:ind w:left="839" w:hanging="360"/>
      </w:pPr>
      <w:rPr>
        <w:rFonts w:ascii="Arial" w:eastAsia="Arial" w:hAnsi="Arial" w:cs="Times New Roman" w:hint="default"/>
        <w:spacing w:val="-1"/>
        <w:w w:val="100"/>
        <w:sz w:val="22"/>
        <w:szCs w:val="22"/>
      </w:rPr>
    </w:lvl>
    <w:lvl w:ilvl="2" w:tplc="C26C3450">
      <w:start w:val="1"/>
      <w:numFmt w:val="decimal"/>
      <w:lvlText w:val="%3."/>
      <w:lvlJc w:val="left"/>
      <w:pPr>
        <w:ind w:left="810" w:hanging="360"/>
      </w:pPr>
      <w:rPr>
        <w:rFonts w:ascii="Arial" w:eastAsia="Arial" w:hAnsi="Arial" w:cs="Times New Roman" w:hint="default"/>
        <w:spacing w:val="-1"/>
        <w:w w:val="100"/>
        <w:sz w:val="20"/>
        <w:szCs w:val="20"/>
      </w:rPr>
    </w:lvl>
    <w:lvl w:ilvl="3" w:tplc="001EE3EE">
      <w:start w:val="1"/>
      <w:numFmt w:val="bullet"/>
      <w:lvlText w:val="•"/>
      <w:lvlJc w:val="left"/>
      <w:pPr>
        <w:ind w:left="2025" w:hanging="360"/>
      </w:pPr>
    </w:lvl>
    <w:lvl w:ilvl="4" w:tplc="E2C07036">
      <w:start w:val="1"/>
      <w:numFmt w:val="bullet"/>
      <w:lvlText w:val="•"/>
      <w:lvlJc w:val="left"/>
      <w:pPr>
        <w:ind w:left="3110" w:hanging="360"/>
      </w:pPr>
    </w:lvl>
    <w:lvl w:ilvl="5" w:tplc="319CB6EC">
      <w:start w:val="1"/>
      <w:numFmt w:val="bullet"/>
      <w:lvlText w:val="•"/>
      <w:lvlJc w:val="left"/>
      <w:pPr>
        <w:ind w:left="4195" w:hanging="360"/>
      </w:pPr>
    </w:lvl>
    <w:lvl w:ilvl="6" w:tplc="32D450B0">
      <w:start w:val="1"/>
      <w:numFmt w:val="bullet"/>
      <w:lvlText w:val="•"/>
      <w:lvlJc w:val="left"/>
      <w:pPr>
        <w:ind w:left="5280" w:hanging="360"/>
      </w:pPr>
    </w:lvl>
    <w:lvl w:ilvl="7" w:tplc="CA66446C">
      <w:start w:val="1"/>
      <w:numFmt w:val="bullet"/>
      <w:lvlText w:val="•"/>
      <w:lvlJc w:val="left"/>
      <w:pPr>
        <w:ind w:left="6365" w:hanging="360"/>
      </w:pPr>
    </w:lvl>
    <w:lvl w:ilvl="8" w:tplc="6D8897DC">
      <w:start w:val="1"/>
      <w:numFmt w:val="bullet"/>
      <w:lvlText w:val="•"/>
      <w:lvlJc w:val="left"/>
      <w:pPr>
        <w:ind w:left="7450" w:hanging="360"/>
      </w:pPr>
    </w:lvl>
  </w:abstractNum>
  <w:abstractNum w:abstractNumId="22" w15:restartNumberingAfterBreak="0">
    <w:nsid w:val="375D16BF"/>
    <w:multiLevelType w:val="hybridMultilevel"/>
    <w:tmpl w:val="CEDA096C"/>
    <w:lvl w:ilvl="0" w:tplc="96D85456">
      <w:start w:val="1"/>
      <w:numFmt w:val="decimal"/>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BF86C27"/>
    <w:multiLevelType w:val="hybridMultilevel"/>
    <w:tmpl w:val="D850F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61068504"/>
    <w:lvl w:ilvl="0" w:tplc="08090001">
      <w:start w:val="1"/>
      <w:numFmt w:val="bullet"/>
      <w:lvlText w:val=""/>
      <w:lvlJc w:val="left"/>
      <w:pPr>
        <w:ind w:left="4950" w:hanging="360"/>
      </w:pPr>
      <w:rPr>
        <w:rFonts w:ascii="Symbol" w:hAnsi="Symbol" w:hint="default"/>
      </w:rPr>
    </w:lvl>
    <w:lvl w:ilvl="1" w:tplc="08090003">
      <w:start w:val="1"/>
      <w:numFmt w:val="bullet"/>
      <w:lvlText w:val="o"/>
      <w:lvlJc w:val="left"/>
      <w:pPr>
        <w:ind w:left="5670" w:hanging="360"/>
      </w:pPr>
      <w:rPr>
        <w:rFonts w:ascii="Courier New" w:hAnsi="Courier New" w:cs="Symbol" w:hint="default"/>
      </w:rPr>
    </w:lvl>
    <w:lvl w:ilvl="2" w:tplc="08090005">
      <w:start w:val="1"/>
      <w:numFmt w:val="bullet"/>
      <w:lvlText w:val=""/>
      <w:lvlJc w:val="left"/>
      <w:pPr>
        <w:ind w:left="6390" w:hanging="360"/>
      </w:pPr>
      <w:rPr>
        <w:rFonts w:ascii="Wingdings" w:hAnsi="Wingdings" w:hint="default"/>
      </w:rPr>
    </w:lvl>
    <w:lvl w:ilvl="3" w:tplc="08090001">
      <w:start w:val="1"/>
      <w:numFmt w:val="bullet"/>
      <w:lvlText w:val=""/>
      <w:lvlJc w:val="left"/>
      <w:pPr>
        <w:ind w:left="7110" w:hanging="360"/>
      </w:pPr>
      <w:rPr>
        <w:rFonts w:ascii="Symbol" w:hAnsi="Symbol" w:hint="default"/>
      </w:rPr>
    </w:lvl>
    <w:lvl w:ilvl="4" w:tplc="08090003">
      <w:start w:val="1"/>
      <w:numFmt w:val="bullet"/>
      <w:lvlText w:val="o"/>
      <w:lvlJc w:val="left"/>
      <w:pPr>
        <w:ind w:left="7830" w:hanging="360"/>
      </w:pPr>
      <w:rPr>
        <w:rFonts w:ascii="Courier New" w:hAnsi="Courier New" w:cs="Symbol" w:hint="default"/>
      </w:rPr>
    </w:lvl>
    <w:lvl w:ilvl="5" w:tplc="08090005">
      <w:start w:val="1"/>
      <w:numFmt w:val="bullet"/>
      <w:lvlText w:val=""/>
      <w:lvlJc w:val="left"/>
      <w:pPr>
        <w:ind w:left="8550" w:hanging="360"/>
      </w:pPr>
      <w:rPr>
        <w:rFonts w:ascii="Wingdings" w:hAnsi="Wingdings" w:hint="default"/>
      </w:rPr>
    </w:lvl>
    <w:lvl w:ilvl="6" w:tplc="08090001">
      <w:start w:val="1"/>
      <w:numFmt w:val="bullet"/>
      <w:lvlText w:val=""/>
      <w:lvlJc w:val="left"/>
      <w:pPr>
        <w:ind w:left="9270" w:hanging="360"/>
      </w:pPr>
      <w:rPr>
        <w:rFonts w:ascii="Symbol" w:hAnsi="Symbol" w:hint="default"/>
      </w:rPr>
    </w:lvl>
    <w:lvl w:ilvl="7" w:tplc="08090003">
      <w:start w:val="1"/>
      <w:numFmt w:val="bullet"/>
      <w:lvlText w:val="o"/>
      <w:lvlJc w:val="left"/>
      <w:pPr>
        <w:ind w:left="9990" w:hanging="360"/>
      </w:pPr>
      <w:rPr>
        <w:rFonts w:ascii="Courier New" w:hAnsi="Courier New" w:cs="Symbol" w:hint="default"/>
      </w:rPr>
    </w:lvl>
    <w:lvl w:ilvl="8" w:tplc="08090005">
      <w:start w:val="1"/>
      <w:numFmt w:val="bullet"/>
      <w:lvlText w:val=""/>
      <w:lvlJc w:val="left"/>
      <w:pPr>
        <w:ind w:left="10710" w:hanging="360"/>
      </w:pPr>
      <w:rPr>
        <w:rFonts w:ascii="Wingdings" w:hAnsi="Wingdings" w:hint="default"/>
      </w:rPr>
    </w:lvl>
  </w:abstractNum>
  <w:abstractNum w:abstractNumId="26" w15:restartNumberingAfterBreak="0">
    <w:nsid w:val="40AC398E"/>
    <w:multiLevelType w:val="hybridMultilevel"/>
    <w:tmpl w:val="6330B8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712A69"/>
    <w:multiLevelType w:val="hybridMultilevel"/>
    <w:tmpl w:val="5F081D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7985D6D"/>
    <w:multiLevelType w:val="hybridMultilevel"/>
    <w:tmpl w:val="38C6713C"/>
    <w:lvl w:ilvl="0" w:tplc="66567F96">
      <w:start w:val="9"/>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C433C"/>
    <w:multiLevelType w:val="hybridMultilevel"/>
    <w:tmpl w:val="187E0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1A90E50"/>
    <w:multiLevelType w:val="hybridMultilevel"/>
    <w:tmpl w:val="16DA30A2"/>
    <w:lvl w:ilvl="0" w:tplc="34EE13B0">
      <w:start w:val="1"/>
      <w:numFmt w:val="lowerLetter"/>
      <w:lvlText w:val="%1."/>
      <w:lvlJc w:val="left"/>
      <w:pPr>
        <w:ind w:left="720" w:hanging="360"/>
      </w:pPr>
      <w:rPr>
        <w:rFonts w:ascii="Arial" w:hAnsi="Arial" w:cs="Arial" w:hint="default"/>
        <w:sz w:val="20"/>
        <w:szCs w:val="20"/>
      </w:r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70934A7"/>
    <w:multiLevelType w:val="hybridMultilevel"/>
    <w:tmpl w:val="3BF6DD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4E76DA"/>
    <w:multiLevelType w:val="multilevel"/>
    <w:tmpl w:val="D9BA4B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CD65C6"/>
    <w:multiLevelType w:val="hybridMultilevel"/>
    <w:tmpl w:val="D6B6B9E0"/>
    <w:lvl w:ilvl="0" w:tplc="04090019">
      <w:start w:val="1"/>
      <w:numFmt w:val="lowerLetter"/>
      <w:lvlText w:val="%1."/>
      <w:lvlJc w:val="left"/>
      <w:pPr>
        <w:ind w:left="720" w:hanging="360"/>
      </w:pPr>
    </w:lvl>
    <w:lvl w:ilvl="1" w:tplc="580A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41E0048"/>
    <w:multiLevelType w:val="hybridMultilevel"/>
    <w:tmpl w:val="D6B6B9E0"/>
    <w:lvl w:ilvl="0" w:tplc="04090019">
      <w:start w:val="1"/>
      <w:numFmt w:val="lowerLetter"/>
      <w:lvlText w:val="%1."/>
      <w:lvlJc w:val="left"/>
      <w:pPr>
        <w:ind w:left="360" w:hanging="360"/>
      </w:pPr>
    </w:lvl>
    <w:lvl w:ilvl="1" w:tplc="580A0019">
      <w:start w:val="1"/>
      <w:numFmt w:val="lowerLetter"/>
      <w:lvlText w:val="%2."/>
      <w:lvlJc w:val="left"/>
      <w:pPr>
        <w:ind w:left="90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15:restartNumberingAfterBreak="0">
    <w:nsid w:val="768068B7"/>
    <w:multiLevelType w:val="hybridMultilevel"/>
    <w:tmpl w:val="BBE286E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788D7899"/>
    <w:multiLevelType w:val="hybridMultilevel"/>
    <w:tmpl w:val="BE52DDA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8D01F82"/>
    <w:multiLevelType w:val="hybridMultilevel"/>
    <w:tmpl w:val="AF549AFE"/>
    <w:lvl w:ilvl="0" w:tplc="FB8CC3BC">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BB77F62"/>
    <w:multiLevelType w:val="hybridMultilevel"/>
    <w:tmpl w:val="6C267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D8587B"/>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4"/>
  </w:num>
  <w:num w:numId="4">
    <w:abstractNumId w:val="24"/>
  </w:num>
  <w:num w:numId="5">
    <w:abstractNumId w:val="29"/>
  </w:num>
  <w:num w:numId="6">
    <w:abstractNumId w:val="25"/>
  </w:num>
  <w:num w:numId="7">
    <w:abstractNumId w:val="13"/>
  </w:num>
  <w:num w:numId="8">
    <w:abstractNumId w:val="17"/>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33"/>
  </w:num>
  <w:num w:numId="18">
    <w:abstractNumId w:val="36"/>
  </w:num>
  <w:num w:numId="19">
    <w:abstractNumId w:val="5"/>
  </w:num>
  <w:num w:numId="20">
    <w:abstractNumId w:val="30"/>
  </w:num>
  <w:num w:numId="21">
    <w:abstractNumId w:val="28"/>
  </w:num>
  <w:num w:numId="22">
    <w:abstractNumId w:val="40"/>
  </w:num>
  <w:num w:numId="23">
    <w:abstractNumId w:val="3"/>
  </w:num>
  <w:num w:numId="24">
    <w:abstractNumId w:val="27"/>
  </w:num>
  <w:num w:numId="25">
    <w:abstractNumId w:val="37"/>
  </w:num>
  <w:num w:numId="26">
    <w:abstractNumId w:val="25"/>
  </w:num>
  <w:num w:numId="27">
    <w:abstractNumId w:val="0"/>
  </w:num>
  <w:num w:numId="28">
    <w:abstractNumId w:val="3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9"/>
  </w:num>
  <w:num w:numId="33">
    <w:abstractNumId w:val="26"/>
  </w:num>
  <w:num w:numId="34">
    <w:abstractNumId w:val="12"/>
  </w:num>
  <w:num w:numId="35">
    <w:abstractNumId w:val="4"/>
  </w:num>
  <w:num w:numId="36">
    <w:abstractNumId w:val="20"/>
  </w:num>
  <w:num w:numId="37">
    <w:abstractNumId w:val="8"/>
  </w:num>
  <w:num w:numId="38">
    <w:abstractNumId w:val="39"/>
  </w:num>
  <w:num w:numId="39">
    <w:abstractNumId w:val="16"/>
  </w:num>
  <w:num w:numId="40">
    <w:abstractNumId w:val="18"/>
  </w:num>
  <w:num w:numId="41">
    <w:abstractNumId w:val="31"/>
  </w:num>
  <w:num w:numId="42">
    <w:abstractNumId w:val="34"/>
  </w:num>
  <w:num w:numId="43">
    <w:abstractNumId w:val="15"/>
  </w:num>
  <w:num w:numId="44">
    <w:abstractNumId w:val="1"/>
  </w:num>
  <w:num w:numId="45">
    <w:abstractNumId w:val="7"/>
  </w:num>
  <w:num w:numId="46">
    <w:abstractNumId w:val="2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rolina Carias">
    <w15:presenceInfo w15:providerId="AD" w15:userId="S::ccarias@unicef.org::c0c6235f-fabe-4ace-9342-be00d818a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s-ES_tradnl"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2F"/>
    <w:rsid w:val="00000E6C"/>
    <w:rsid w:val="00001179"/>
    <w:rsid w:val="00002145"/>
    <w:rsid w:val="0001087C"/>
    <w:rsid w:val="000111EB"/>
    <w:rsid w:val="00011ADF"/>
    <w:rsid w:val="00012318"/>
    <w:rsid w:val="00012BFF"/>
    <w:rsid w:val="00014230"/>
    <w:rsid w:val="00014292"/>
    <w:rsid w:val="00015C31"/>
    <w:rsid w:val="00017698"/>
    <w:rsid w:val="0002039C"/>
    <w:rsid w:val="00023057"/>
    <w:rsid w:val="0002331F"/>
    <w:rsid w:val="000244F5"/>
    <w:rsid w:val="0002523D"/>
    <w:rsid w:val="00026534"/>
    <w:rsid w:val="000273A8"/>
    <w:rsid w:val="00027904"/>
    <w:rsid w:val="00030792"/>
    <w:rsid w:val="0003383B"/>
    <w:rsid w:val="00033AE8"/>
    <w:rsid w:val="0003422F"/>
    <w:rsid w:val="00035747"/>
    <w:rsid w:val="00037796"/>
    <w:rsid w:val="0004069C"/>
    <w:rsid w:val="000408A7"/>
    <w:rsid w:val="0004100D"/>
    <w:rsid w:val="00043ADB"/>
    <w:rsid w:val="00044AA6"/>
    <w:rsid w:val="00045AA6"/>
    <w:rsid w:val="00045E5F"/>
    <w:rsid w:val="00047554"/>
    <w:rsid w:val="00047F0A"/>
    <w:rsid w:val="0005082D"/>
    <w:rsid w:val="00051E7B"/>
    <w:rsid w:val="00053213"/>
    <w:rsid w:val="000537E5"/>
    <w:rsid w:val="00054CF3"/>
    <w:rsid w:val="0005636E"/>
    <w:rsid w:val="00057785"/>
    <w:rsid w:val="00057F83"/>
    <w:rsid w:val="0006067C"/>
    <w:rsid w:val="00061464"/>
    <w:rsid w:val="0006274A"/>
    <w:rsid w:val="0006325E"/>
    <w:rsid w:val="00063924"/>
    <w:rsid w:val="0006438C"/>
    <w:rsid w:val="000662D8"/>
    <w:rsid w:val="000676E3"/>
    <w:rsid w:val="00067CA3"/>
    <w:rsid w:val="00070C19"/>
    <w:rsid w:val="00070FB3"/>
    <w:rsid w:val="00075B71"/>
    <w:rsid w:val="00076034"/>
    <w:rsid w:val="00081230"/>
    <w:rsid w:val="00081E07"/>
    <w:rsid w:val="0008439C"/>
    <w:rsid w:val="000853F5"/>
    <w:rsid w:val="0008541A"/>
    <w:rsid w:val="0008563B"/>
    <w:rsid w:val="000856B6"/>
    <w:rsid w:val="000863EE"/>
    <w:rsid w:val="0008668C"/>
    <w:rsid w:val="000867C1"/>
    <w:rsid w:val="00093B94"/>
    <w:rsid w:val="000950BA"/>
    <w:rsid w:val="00096361"/>
    <w:rsid w:val="000A0F14"/>
    <w:rsid w:val="000A2D57"/>
    <w:rsid w:val="000A2F01"/>
    <w:rsid w:val="000A3788"/>
    <w:rsid w:val="000A40DA"/>
    <w:rsid w:val="000A4DB7"/>
    <w:rsid w:val="000A5A38"/>
    <w:rsid w:val="000A70C5"/>
    <w:rsid w:val="000B30B8"/>
    <w:rsid w:val="000B38C9"/>
    <w:rsid w:val="000B59C4"/>
    <w:rsid w:val="000B6A4F"/>
    <w:rsid w:val="000B6CFE"/>
    <w:rsid w:val="000C0331"/>
    <w:rsid w:val="000C3D8B"/>
    <w:rsid w:val="000C4910"/>
    <w:rsid w:val="000C4A1A"/>
    <w:rsid w:val="000C50BB"/>
    <w:rsid w:val="000C6BD3"/>
    <w:rsid w:val="000C761C"/>
    <w:rsid w:val="000D0431"/>
    <w:rsid w:val="000D09CF"/>
    <w:rsid w:val="000D19C0"/>
    <w:rsid w:val="000D1F65"/>
    <w:rsid w:val="000D3C31"/>
    <w:rsid w:val="000D503B"/>
    <w:rsid w:val="000D5FC8"/>
    <w:rsid w:val="000D6C8B"/>
    <w:rsid w:val="000D7C66"/>
    <w:rsid w:val="000E1279"/>
    <w:rsid w:val="000E2F74"/>
    <w:rsid w:val="000E30E7"/>
    <w:rsid w:val="000E432E"/>
    <w:rsid w:val="000E5125"/>
    <w:rsid w:val="000E52A3"/>
    <w:rsid w:val="000E7EFE"/>
    <w:rsid w:val="000F14D3"/>
    <w:rsid w:val="000F3650"/>
    <w:rsid w:val="000F6D9B"/>
    <w:rsid w:val="000F7B7F"/>
    <w:rsid w:val="000F7BBF"/>
    <w:rsid w:val="0010563B"/>
    <w:rsid w:val="0010577F"/>
    <w:rsid w:val="00105FCC"/>
    <w:rsid w:val="001112A0"/>
    <w:rsid w:val="00113EA8"/>
    <w:rsid w:val="0011513A"/>
    <w:rsid w:val="0011738D"/>
    <w:rsid w:val="001175FD"/>
    <w:rsid w:val="0011785F"/>
    <w:rsid w:val="001201EC"/>
    <w:rsid w:val="00120A1B"/>
    <w:rsid w:val="00120C6C"/>
    <w:rsid w:val="00120EF6"/>
    <w:rsid w:val="001255B1"/>
    <w:rsid w:val="00126B9B"/>
    <w:rsid w:val="00126BB8"/>
    <w:rsid w:val="00130233"/>
    <w:rsid w:val="0013078B"/>
    <w:rsid w:val="00130D61"/>
    <w:rsid w:val="001314D2"/>
    <w:rsid w:val="00131B19"/>
    <w:rsid w:val="0013257B"/>
    <w:rsid w:val="0013464E"/>
    <w:rsid w:val="001363BE"/>
    <w:rsid w:val="00136E10"/>
    <w:rsid w:val="00137524"/>
    <w:rsid w:val="00137B8E"/>
    <w:rsid w:val="001404D8"/>
    <w:rsid w:val="00140512"/>
    <w:rsid w:val="00140F1A"/>
    <w:rsid w:val="001432C9"/>
    <w:rsid w:val="001453F6"/>
    <w:rsid w:val="00150A7C"/>
    <w:rsid w:val="00151AC3"/>
    <w:rsid w:val="00152420"/>
    <w:rsid w:val="0015311E"/>
    <w:rsid w:val="001532A4"/>
    <w:rsid w:val="00155600"/>
    <w:rsid w:val="00160B31"/>
    <w:rsid w:val="0016127C"/>
    <w:rsid w:val="0016193E"/>
    <w:rsid w:val="00161F1B"/>
    <w:rsid w:val="0016249E"/>
    <w:rsid w:val="001656A6"/>
    <w:rsid w:val="001672F7"/>
    <w:rsid w:val="00167919"/>
    <w:rsid w:val="00167C6A"/>
    <w:rsid w:val="0017027C"/>
    <w:rsid w:val="00171079"/>
    <w:rsid w:val="00171C55"/>
    <w:rsid w:val="00172675"/>
    <w:rsid w:val="0017302F"/>
    <w:rsid w:val="001759CE"/>
    <w:rsid w:val="00175CE0"/>
    <w:rsid w:val="001767DD"/>
    <w:rsid w:val="00176CFC"/>
    <w:rsid w:val="00181D33"/>
    <w:rsid w:val="00182393"/>
    <w:rsid w:val="00183B8F"/>
    <w:rsid w:val="00184707"/>
    <w:rsid w:val="00185A1B"/>
    <w:rsid w:val="00185EC6"/>
    <w:rsid w:val="00187AE7"/>
    <w:rsid w:val="00187FB4"/>
    <w:rsid w:val="00187FF3"/>
    <w:rsid w:val="0019068D"/>
    <w:rsid w:val="00191C65"/>
    <w:rsid w:val="00192669"/>
    <w:rsid w:val="00192A33"/>
    <w:rsid w:val="0019374B"/>
    <w:rsid w:val="001938D2"/>
    <w:rsid w:val="00196425"/>
    <w:rsid w:val="001A03AA"/>
    <w:rsid w:val="001A170C"/>
    <w:rsid w:val="001A1866"/>
    <w:rsid w:val="001A19E2"/>
    <w:rsid w:val="001A3DAB"/>
    <w:rsid w:val="001A4A60"/>
    <w:rsid w:val="001A6701"/>
    <w:rsid w:val="001A6D77"/>
    <w:rsid w:val="001A7862"/>
    <w:rsid w:val="001B0ACD"/>
    <w:rsid w:val="001B13C7"/>
    <w:rsid w:val="001B19DE"/>
    <w:rsid w:val="001B3327"/>
    <w:rsid w:val="001B3705"/>
    <w:rsid w:val="001B3D0C"/>
    <w:rsid w:val="001B6FE5"/>
    <w:rsid w:val="001C05FB"/>
    <w:rsid w:val="001C113F"/>
    <w:rsid w:val="001C2707"/>
    <w:rsid w:val="001C3BBE"/>
    <w:rsid w:val="001C6487"/>
    <w:rsid w:val="001C6B8B"/>
    <w:rsid w:val="001C76FE"/>
    <w:rsid w:val="001D0230"/>
    <w:rsid w:val="001D0235"/>
    <w:rsid w:val="001D3BD8"/>
    <w:rsid w:val="001D6F51"/>
    <w:rsid w:val="001D7835"/>
    <w:rsid w:val="001E1419"/>
    <w:rsid w:val="001E36BE"/>
    <w:rsid w:val="001E4837"/>
    <w:rsid w:val="001E5088"/>
    <w:rsid w:val="001F1951"/>
    <w:rsid w:val="001F2489"/>
    <w:rsid w:val="001F317D"/>
    <w:rsid w:val="001F3F51"/>
    <w:rsid w:val="001F4CFF"/>
    <w:rsid w:val="001F52FC"/>
    <w:rsid w:val="001F60A2"/>
    <w:rsid w:val="001F60BD"/>
    <w:rsid w:val="001F68CC"/>
    <w:rsid w:val="001F6B0D"/>
    <w:rsid w:val="001F7F0A"/>
    <w:rsid w:val="00200569"/>
    <w:rsid w:val="00200DF9"/>
    <w:rsid w:val="00200E79"/>
    <w:rsid w:val="0020113F"/>
    <w:rsid w:val="00203516"/>
    <w:rsid w:val="00203588"/>
    <w:rsid w:val="00206148"/>
    <w:rsid w:val="00206346"/>
    <w:rsid w:val="00210498"/>
    <w:rsid w:val="0021059F"/>
    <w:rsid w:val="00210659"/>
    <w:rsid w:val="0021081E"/>
    <w:rsid w:val="00214AE1"/>
    <w:rsid w:val="00214C18"/>
    <w:rsid w:val="002219E9"/>
    <w:rsid w:val="00221D1A"/>
    <w:rsid w:val="00221FF6"/>
    <w:rsid w:val="00223104"/>
    <w:rsid w:val="0022571A"/>
    <w:rsid w:val="002275AE"/>
    <w:rsid w:val="002324B2"/>
    <w:rsid w:val="00233483"/>
    <w:rsid w:val="00233A92"/>
    <w:rsid w:val="00233E83"/>
    <w:rsid w:val="00234DB5"/>
    <w:rsid w:val="00234E0A"/>
    <w:rsid w:val="002359FC"/>
    <w:rsid w:val="00236B13"/>
    <w:rsid w:val="00241F2F"/>
    <w:rsid w:val="00242A2A"/>
    <w:rsid w:val="0024328F"/>
    <w:rsid w:val="00245737"/>
    <w:rsid w:val="00245A29"/>
    <w:rsid w:val="00247B7E"/>
    <w:rsid w:val="002520CA"/>
    <w:rsid w:val="002523CD"/>
    <w:rsid w:val="002528EB"/>
    <w:rsid w:val="00253898"/>
    <w:rsid w:val="002567F3"/>
    <w:rsid w:val="0025686A"/>
    <w:rsid w:val="002605FB"/>
    <w:rsid w:val="00260D0C"/>
    <w:rsid w:val="00261102"/>
    <w:rsid w:val="00262D0F"/>
    <w:rsid w:val="00263690"/>
    <w:rsid w:val="0026382F"/>
    <w:rsid w:val="00263CCF"/>
    <w:rsid w:val="00267676"/>
    <w:rsid w:val="00267BC9"/>
    <w:rsid w:val="00270EA1"/>
    <w:rsid w:val="0027314B"/>
    <w:rsid w:val="0027417A"/>
    <w:rsid w:val="00277880"/>
    <w:rsid w:val="00277E5A"/>
    <w:rsid w:val="0028024D"/>
    <w:rsid w:val="00280E37"/>
    <w:rsid w:val="00280F3D"/>
    <w:rsid w:val="00280FC1"/>
    <w:rsid w:val="00281152"/>
    <w:rsid w:val="00281798"/>
    <w:rsid w:val="00281EBD"/>
    <w:rsid w:val="00282B29"/>
    <w:rsid w:val="0028361E"/>
    <w:rsid w:val="00285289"/>
    <w:rsid w:val="00285573"/>
    <w:rsid w:val="00285D0F"/>
    <w:rsid w:val="00285EEE"/>
    <w:rsid w:val="00292413"/>
    <w:rsid w:val="00292C33"/>
    <w:rsid w:val="00293957"/>
    <w:rsid w:val="00293E04"/>
    <w:rsid w:val="00296066"/>
    <w:rsid w:val="00296FED"/>
    <w:rsid w:val="002975E5"/>
    <w:rsid w:val="00297E51"/>
    <w:rsid w:val="002A0290"/>
    <w:rsid w:val="002A0F82"/>
    <w:rsid w:val="002A1517"/>
    <w:rsid w:val="002A4127"/>
    <w:rsid w:val="002B0D4E"/>
    <w:rsid w:val="002B2F9A"/>
    <w:rsid w:val="002B30AD"/>
    <w:rsid w:val="002B311A"/>
    <w:rsid w:val="002B37CA"/>
    <w:rsid w:val="002B43DC"/>
    <w:rsid w:val="002B46AA"/>
    <w:rsid w:val="002B4852"/>
    <w:rsid w:val="002B48AF"/>
    <w:rsid w:val="002B5A8D"/>
    <w:rsid w:val="002C0EC3"/>
    <w:rsid w:val="002C1317"/>
    <w:rsid w:val="002C2199"/>
    <w:rsid w:val="002C3EB3"/>
    <w:rsid w:val="002C5C37"/>
    <w:rsid w:val="002C66D3"/>
    <w:rsid w:val="002C7731"/>
    <w:rsid w:val="002D10D7"/>
    <w:rsid w:val="002D10E7"/>
    <w:rsid w:val="002D21C1"/>
    <w:rsid w:val="002D2DAD"/>
    <w:rsid w:val="002D4A24"/>
    <w:rsid w:val="002D4FFC"/>
    <w:rsid w:val="002D5578"/>
    <w:rsid w:val="002E12C1"/>
    <w:rsid w:val="002E2F4F"/>
    <w:rsid w:val="002E3562"/>
    <w:rsid w:val="002E385E"/>
    <w:rsid w:val="002E50A0"/>
    <w:rsid w:val="002E6616"/>
    <w:rsid w:val="002E7F3C"/>
    <w:rsid w:val="002F0EA1"/>
    <w:rsid w:val="002F16F3"/>
    <w:rsid w:val="002F33EC"/>
    <w:rsid w:val="002F3DAC"/>
    <w:rsid w:val="002F428D"/>
    <w:rsid w:val="002F526B"/>
    <w:rsid w:val="00300D0E"/>
    <w:rsid w:val="00300F03"/>
    <w:rsid w:val="003017C2"/>
    <w:rsid w:val="00301DD8"/>
    <w:rsid w:val="00302846"/>
    <w:rsid w:val="003028C0"/>
    <w:rsid w:val="0030390E"/>
    <w:rsid w:val="003039A8"/>
    <w:rsid w:val="003042BB"/>
    <w:rsid w:val="00304402"/>
    <w:rsid w:val="00304CB3"/>
    <w:rsid w:val="00312125"/>
    <w:rsid w:val="003143EA"/>
    <w:rsid w:val="0031647F"/>
    <w:rsid w:val="00316F48"/>
    <w:rsid w:val="00316F4C"/>
    <w:rsid w:val="003173F7"/>
    <w:rsid w:val="00320138"/>
    <w:rsid w:val="00320A9F"/>
    <w:rsid w:val="003219C8"/>
    <w:rsid w:val="00325A7C"/>
    <w:rsid w:val="003266D1"/>
    <w:rsid w:val="00326BB5"/>
    <w:rsid w:val="00330338"/>
    <w:rsid w:val="003314CC"/>
    <w:rsid w:val="00331EB2"/>
    <w:rsid w:val="00332144"/>
    <w:rsid w:val="003326C9"/>
    <w:rsid w:val="00332820"/>
    <w:rsid w:val="00333533"/>
    <w:rsid w:val="003336CC"/>
    <w:rsid w:val="003337AC"/>
    <w:rsid w:val="00334179"/>
    <w:rsid w:val="00335D0D"/>
    <w:rsid w:val="00335DFB"/>
    <w:rsid w:val="003364AE"/>
    <w:rsid w:val="00340202"/>
    <w:rsid w:val="00340C0D"/>
    <w:rsid w:val="003415F3"/>
    <w:rsid w:val="00341B12"/>
    <w:rsid w:val="00342518"/>
    <w:rsid w:val="00342BEC"/>
    <w:rsid w:val="003439F3"/>
    <w:rsid w:val="0034465C"/>
    <w:rsid w:val="00345852"/>
    <w:rsid w:val="003461C3"/>
    <w:rsid w:val="00352105"/>
    <w:rsid w:val="003539B7"/>
    <w:rsid w:val="00353B70"/>
    <w:rsid w:val="003543A6"/>
    <w:rsid w:val="00355FA1"/>
    <w:rsid w:val="0035724E"/>
    <w:rsid w:val="0036011A"/>
    <w:rsid w:val="003620AA"/>
    <w:rsid w:val="003628E7"/>
    <w:rsid w:val="003631D5"/>
    <w:rsid w:val="0036380D"/>
    <w:rsid w:val="003640BA"/>
    <w:rsid w:val="0036516E"/>
    <w:rsid w:val="003659F2"/>
    <w:rsid w:val="00365CB7"/>
    <w:rsid w:val="0037020C"/>
    <w:rsid w:val="00370B17"/>
    <w:rsid w:val="00371738"/>
    <w:rsid w:val="003733AB"/>
    <w:rsid w:val="00373B0B"/>
    <w:rsid w:val="00375938"/>
    <w:rsid w:val="00377DCC"/>
    <w:rsid w:val="0038198F"/>
    <w:rsid w:val="00383335"/>
    <w:rsid w:val="0038458E"/>
    <w:rsid w:val="00384680"/>
    <w:rsid w:val="00385227"/>
    <w:rsid w:val="00386E7E"/>
    <w:rsid w:val="003874EC"/>
    <w:rsid w:val="00390ABA"/>
    <w:rsid w:val="00390D0E"/>
    <w:rsid w:val="00391291"/>
    <w:rsid w:val="0039378C"/>
    <w:rsid w:val="003945AC"/>
    <w:rsid w:val="00394D75"/>
    <w:rsid w:val="0039745C"/>
    <w:rsid w:val="003A08FB"/>
    <w:rsid w:val="003A2446"/>
    <w:rsid w:val="003A483D"/>
    <w:rsid w:val="003A641D"/>
    <w:rsid w:val="003A7A9F"/>
    <w:rsid w:val="003A7D9B"/>
    <w:rsid w:val="003B0D70"/>
    <w:rsid w:val="003B10B5"/>
    <w:rsid w:val="003B171B"/>
    <w:rsid w:val="003B23C6"/>
    <w:rsid w:val="003B3518"/>
    <w:rsid w:val="003B3803"/>
    <w:rsid w:val="003B538E"/>
    <w:rsid w:val="003B60B2"/>
    <w:rsid w:val="003C1190"/>
    <w:rsid w:val="003C12D4"/>
    <w:rsid w:val="003C12DF"/>
    <w:rsid w:val="003C1E00"/>
    <w:rsid w:val="003C1EC5"/>
    <w:rsid w:val="003C2903"/>
    <w:rsid w:val="003C364A"/>
    <w:rsid w:val="003C37AC"/>
    <w:rsid w:val="003C389F"/>
    <w:rsid w:val="003C5274"/>
    <w:rsid w:val="003C618E"/>
    <w:rsid w:val="003C7616"/>
    <w:rsid w:val="003D167C"/>
    <w:rsid w:val="003D2633"/>
    <w:rsid w:val="003D2B00"/>
    <w:rsid w:val="003D491E"/>
    <w:rsid w:val="003D5E3E"/>
    <w:rsid w:val="003D6342"/>
    <w:rsid w:val="003E1B22"/>
    <w:rsid w:val="003E2343"/>
    <w:rsid w:val="003E374C"/>
    <w:rsid w:val="003E41A6"/>
    <w:rsid w:val="003E460F"/>
    <w:rsid w:val="003F0E6B"/>
    <w:rsid w:val="003F15B1"/>
    <w:rsid w:val="003F2C37"/>
    <w:rsid w:val="003F2CA1"/>
    <w:rsid w:val="003F3288"/>
    <w:rsid w:val="003F32CF"/>
    <w:rsid w:val="003F3F00"/>
    <w:rsid w:val="003F5B46"/>
    <w:rsid w:val="003F671F"/>
    <w:rsid w:val="00401C80"/>
    <w:rsid w:val="0040267B"/>
    <w:rsid w:val="0040378B"/>
    <w:rsid w:val="004040DD"/>
    <w:rsid w:val="00406A75"/>
    <w:rsid w:val="004079B2"/>
    <w:rsid w:val="0041134F"/>
    <w:rsid w:val="004121C1"/>
    <w:rsid w:val="0041252E"/>
    <w:rsid w:val="00413D9F"/>
    <w:rsid w:val="00413E79"/>
    <w:rsid w:val="00414E54"/>
    <w:rsid w:val="00415772"/>
    <w:rsid w:val="0041598E"/>
    <w:rsid w:val="00420404"/>
    <w:rsid w:val="00423087"/>
    <w:rsid w:val="004237E0"/>
    <w:rsid w:val="00423831"/>
    <w:rsid w:val="00423AD7"/>
    <w:rsid w:val="00424DF1"/>
    <w:rsid w:val="00425DEF"/>
    <w:rsid w:val="0042676C"/>
    <w:rsid w:val="004312B0"/>
    <w:rsid w:val="0043159B"/>
    <w:rsid w:val="00431AEC"/>
    <w:rsid w:val="0043267C"/>
    <w:rsid w:val="0043267E"/>
    <w:rsid w:val="00435CD6"/>
    <w:rsid w:val="00435EDD"/>
    <w:rsid w:val="00440361"/>
    <w:rsid w:val="0044052B"/>
    <w:rsid w:val="00441EA0"/>
    <w:rsid w:val="00442672"/>
    <w:rsid w:val="0044416B"/>
    <w:rsid w:val="004446C4"/>
    <w:rsid w:val="0044471E"/>
    <w:rsid w:val="00445922"/>
    <w:rsid w:val="00446AE6"/>
    <w:rsid w:val="00447378"/>
    <w:rsid w:val="0045093E"/>
    <w:rsid w:val="00452F17"/>
    <w:rsid w:val="004532BA"/>
    <w:rsid w:val="004532D7"/>
    <w:rsid w:val="0045340D"/>
    <w:rsid w:val="00453A3A"/>
    <w:rsid w:val="00455473"/>
    <w:rsid w:val="00456797"/>
    <w:rsid w:val="00457C5A"/>
    <w:rsid w:val="00460813"/>
    <w:rsid w:val="0046088D"/>
    <w:rsid w:val="00460DB5"/>
    <w:rsid w:val="00461049"/>
    <w:rsid w:val="00462701"/>
    <w:rsid w:val="00463730"/>
    <w:rsid w:val="00466069"/>
    <w:rsid w:val="00466526"/>
    <w:rsid w:val="00467813"/>
    <w:rsid w:val="004707D2"/>
    <w:rsid w:val="00472567"/>
    <w:rsid w:val="0047283E"/>
    <w:rsid w:val="00472A0A"/>
    <w:rsid w:val="00472DE7"/>
    <w:rsid w:val="0047360A"/>
    <w:rsid w:val="00474974"/>
    <w:rsid w:val="00474DD2"/>
    <w:rsid w:val="00476B53"/>
    <w:rsid w:val="00476FC6"/>
    <w:rsid w:val="0048306F"/>
    <w:rsid w:val="0048696E"/>
    <w:rsid w:val="00486CAC"/>
    <w:rsid w:val="00497B06"/>
    <w:rsid w:val="004A0E59"/>
    <w:rsid w:val="004A38A2"/>
    <w:rsid w:val="004A4EA9"/>
    <w:rsid w:val="004A5C8F"/>
    <w:rsid w:val="004A79E8"/>
    <w:rsid w:val="004B1115"/>
    <w:rsid w:val="004B338D"/>
    <w:rsid w:val="004B4869"/>
    <w:rsid w:val="004B5381"/>
    <w:rsid w:val="004C3649"/>
    <w:rsid w:val="004C64A1"/>
    <w:rsid w:val="004C79D7"/>
    <w:rsid w:val="004C7F21"/>
    <w:rsid w:val="004D0279"/>
    <w:rsid w:val="004D4B30"/>
    <w:rsid w:val="004D4D9E"/>
    <w:rsid w:val="004D505B"/>
    <w:rsid w:val="004D5EED"/>
    <w:rsid w:val="004D6B20"/>
    <w:rsid w:val="004D6D4F"/>
    <w:rsid w:val="004D72BA"/>
    <w:rsid w:val="004E0021"/>
    <w:rsid w:val="004E1022"/>
    <w:rsid w:val="004E147F"/>
    <w:rsid w:val="004E2EC6"/>
    <w:rsid w:val="004E30A8"/>
    <w:rsid w:val="004E31A4"/>
    <w:rsid w:val="004E407B"/>
    <w:rsid w:val="004E4C52"/>
    <w:rsid w:val="004E5B9B"/>
    <w:rsid w:val="004F25B8"/>
    <w:rsid w:val="004F27CD"/>
    <w:rsid w:val="004F30C8"/>
    <w:rsid w:val="004F3A13"/>
    <w:rsid w:val="004F3BB0"/>
    <w:rsid w:val="004F3CDD"/>
    <w:rsid w:val="004F4103"/>
    <w:rsid w:val="004F4754"/>
    <w:rsid w:val="004F5554"/>
    <w:rsid w:val="004F61B4"/>
    <w:rsid w:val="004F6EE3"/>
    <w:rsid w:val="00501E47"/>
    <w:rsid w:val="00501FB9"/>
    <w:rsid w:val="00503E9F"/>
    <w:rsid w:val="00503EE6"/>
    <w:rsid w:val="00504B6A"/>
    <w:rsid w:val="00505E16"/>
    <w:rsid w:val="00506EAB"/>
    <w:rsid w:val="0050770A"/>
    <w:rsid w:val="00507895"/>
    <w:rsid w:val="00511027"/>
    <w:rsid w:val="00512C95"/>
    <w:rsid w:val="00515033"/>
    <w:rsid w:val="005151BC"/>
    <w:rsid w:val="0051553A"/>
    <w:rsid w:val="00517353"/>
    <w:rsid w:val="00517D51"/>
    <w:rsid w:val="0052006F"/>
    <w:rsid w:val="00520356"/>
    <w:rsid w:val="00520FF8"/>
    <w:rsid w:val="00521A12"/>
    <w:rsid w:val="00521FFA"/>
    <w:rsid w:val="00522974"/>
    <w:rsid w:val="00523254"/>
    <w:rsid w:val="00524B2C"/>
    <w:rsid w:val="00525254"/>
    <w:rsid w:val="005254A9"/>
    <w:rsid w:val="00525A16"/>
    <w:rsid w:val="00532FAC"/>
    <w:rsid w:val="00534EDB"/>
    <w:rsid w:val="00535E34"/>
    <w:rsid w:val="005413E8"/>
    <w:rsid w:val="00541660"/>
    <w:rsid w:val="0054211F"/>
    <w:rsid w:val="00542312"/>
    <w:rsid w:val="00542723"/>
    <w:rsid w:val="00544554"/>
    <w:rsid w:val="0054493F"/>
    <w:rsid w:val="0054584C"/>
    <w:rsid w:val="0054598E"/>
    <w:rsid w:val="00547253"/>
    <w:rsid w:val="005477DF"/>
    <w:rsid w:val="00550A88"/>
    <w:rsid w:val="00550FC5"/>
    <w:rsid w:val="00555AEA"/>
    <w:rsid w:val="00556A5D"/>
    <w:rsid w:val="00557139"/>
    <w:rsid w:val="005573E8"/>
    <w:rsid w:val="005607FB"/>
    <w:rsid w:val="00560F86"/>
    <w:rsid w:val="005617EA"/>
    <w:rsid w:val="00561D71"/>
    <w:rsid w:val="00561F37"/>
    <w:rsid w:val="0056201E"/>
    <w:rsid w:val="00562CEE"/>
    <w:rsid w:val="00565F68"/>
    <w:rsid w:val="00566022"/>
    <w:rsid w:val="00567A09"/>
    <w:rsid w:val="005718DF"/>
    <w:rsid w:val="0057268D"/>
    <w:rsid w:val="005733D4"/>
    <w:rsid w:val="0057410D"/>
    <w:rsid w:val="00574BEA"/>
    <w:rsid w:val="00574F93"/>
    <w:rsid w:val="00575399"/>
    <w:rsid w:val="00576340"/>
    <w:rsid w:val="00577334"/>
    <w:rsid w:val="0057739F"/>
    <w:rsid w:val="0057787B"/>
    <w:rsid w:val="005778FF"/>
    <w:rsid w:val="00577970"/>
    <w:rsid w:val="005803DA"/>
    <w:rsid w:val="0058058E"/>
    <w:rsid w:val="00581B81"/>
    <w:rsid w:val="00581DDE"/>
    <w:rsid w:val="00585B98"/>
    <w:rsid w:val="00585E9C"/>
    <w:rsid w:val="0058641E"/>
    <w:rsid w:val="00586500"/>
    <w:rsid w:val="00590372"/>
    <w:rsid w:val="00591C95"/>
    <w:rsid w:val="005923EE"/>
    <w:rsid w:val="00592F51"/>
    <w:rsid w:val="005937C0"/>
    <w:rsid w:val="0059423A"/>
    <w:rsid w:val="00594308"/>
    <w:rsid w:val="005950ED"/>
    <w:rsid w:val="00595521"/>
    <w:rsid w:val="00596344"/>
    <w:rsid w:val="005965DD"/>
    <w:rsid w:val="005967AF"/>
    <w:rsid w:val="005A122F"/>
    <w:rsid w:val="005A1DE1"/>
    <w:rsid w:val="005A29AB"/>
    <w:rsid w:val="005A2EC3"/>
    <w:rsid w:val="005A5D4C"/>
    <w:rsid w:val="005A7843"/>
    <w:rsid w:val="005B07AC"/>
    <w:rsid w:val="005B1515"/>
    <w:rsid w:val="005B2F9A"/>
    <w:rsid w:val="005B3394"/>
    <w:rsid w:val="005B3F92"/>
    <w:rsid w:val="005B4D1F"/>
    <w:rsid w:val="005B4D4A"/>
    <w:rsid w:val="005B7B68"/>
    <w:rsid w:val="005B7E48"/>
    <w:rsid w:val="005C0C91"/>
    <w:rsid w:val="005C0CCF"/>
    <w:rsid w:val="005C3FEB"/>
    <w:rsid w:val="005C40B4"/>
    <w:rsid w:val="005C54F8"/>
    <w:rsid w:val="005C58C5"/>
    <w:rsid w:val="005C58DD"/>
    <w:rsid w:val="005C5C94"/>
    <w:rsid w:val="005C5DF2"/>
    <w:rsid w:val="005C603A"/>
    <w:rsid w:val="005C6798"/>
    <w:rsid w:val="005C7C91"/>
    <w:rsid w:val="005C7F10"/>
    <w:rsid w:val="005D5EC5"/>
    <w:rsid w:val="005D6FF0"/>
    <w:rsid w:val="005E2A0C"/>
    <w:rsid w:val="005E453B"/>
    <w:rsid w:val="005E5B5E"/>
    <w:rsid w:val="005E6E36"/>
    <w:rsid w:val="005E751E"/>
    <w:rsid w:val="005F0407"/>
    <w:rsid w:val="005F0C61"/>
    <w:rsid w:val="005F2492"/>
    <w:rsid w:val="005F25B0"/>
    <w:rsid w:val="005F4424"/>
    <w:rsid w:val="005F4B10"/>
    <w:rsid w:val="005F5B70"/>
    <w:rsid w:val="005F5BA5"/>
    <w:rsid w:val="005F6358"/>
    <w:rsid w:val="005F688B"/>
    <w:rsid w:val="005F6D41"/>
    <w:rsid w:val="005F72B4"/>
    <w:rsid w:val="005F7341"/>
    <w:rsid w:val="00600DE0"/>
    <w:rsid w:val="00601A05"/>
    <w:rsid w:val="006027A5"/>
    <w:rsid w:val="0060427F"/>
    <w:rsid w:val="0060769E"/>
    <w:rsid w:val="0061128E"/>
    <w:rsid w:val="00611F5E"/>
    <w:rsid w:val="0061277F"/>
    <w:rsid w:val="00614790"/>
    <w:rsid w:val="00615FE4"/>
    <w:rsid w:val="006160A8"/>
    <w:rsid w:val="0061661A"/>
    <w:rsid w:val="00621684"/>
    <w:rsid w:val="006223E2"/>
    <w:rsid w:val="00624104"/>
    <w:rsid w:val="0062489D"/>
    <w:rsid w:val="00624D45"/>
    <w:rsid w:val="00625C29"/>
    <w:rsid w:val="00626FF4"/>
    <w:rsid w:val="00627554"/>
    <w:rsid w:val="00631B56"/>
    <w:rsid w:val="0063322F"/>
    <w:rsid w:val="00634A47"/>
    <w:rsid w:val="00635954"/>
    <w:rsid w:val="0063658D"/>
    <w:rsid w:val="00637A8D"/>
    <w:rsid w:val="006408C3"/>
    <w:rsid w:val="006416C3"/>
    <w:rsid w:val="00641A32"/>
    <w:rsid w:val="00644199"/>
    <w:rsid w:val="00644AEC"/>
    <w:rsid w:val="00646043"/>
    <w:rsid w:val="00646118"/>
    <w:rsid w:val="00646CD4"/>
    <w:rsid w:val="006478EB"/>
    <w:rsid w:val="00652887"/>
    <w:rsid w:val="0065536D"/>
    <w:rsid w:val="00655829"/>
    <w:rsid w:val="00655D31"/>
    <w:rsid w:val="00656AC8"/>
    <w:rsid w:val="0065790F"/>
    <w:rsid w:val="00657F7F"/>
    <w:rsid w:val="0066045B"/>
    <w:rsid w:val="00660634"/>
    <w:rsid w:val="00660B65"/>
    <w:rsid w:val="00662E58"/>
    <w:rsid w:val="00664BBD"/>
    <w:rsid w:val="00665847"/>
    <w:rsid w:val="00665D9F"/>
    <w:rsid w:val="00670599"/>
    <w:rsid w:val="00670D69"/>
    <w:rsid w:val="00676E7D"/>
    <w:rsid w:val="00680331"/>
    <w:rsid w:val="00681380"/>
    <w:rsid w:val="00685F83"/>
    <w:rsid w:val="00687115"/>
    <w:rsid w:val="00687DA9"/>
    <w:rsid w:val="00690C60"/>
    <w:rsid w:val="00691FAB"/>
    <w:rsid w:val="00693C89"/>
    <w:rsid w:val="006948CA"/>
    <w:rsid w:val="00694BC3"/>
    <w:rsid w:val="006A0225"/>
    <w:rsid w:val="006A2787"/>
    <w:rsid w:val="006A30D3"/>
    <w:rsid w:val="006A324A"/>
    <w:rsid w:val="006A7D71"/>
    <w:rsid w:val="006B022F"/>
    <w:rsid w:val="006B1BB2"/>
    <w:rsid w:val="006B2BA2"/>
    <w:rsid w:val="006B2F8F"/>
    <w:rsid w:val="006B3140"/>
    <w:rsid w:val="006B3D5D"/>
    <w:rsid w:val="006B4E4C"/>
    <w:rsid w:val="006B5B87"/>
    <w:rsid w:val="006B740C"/>
    <w:rsid w:val="006C293F"/>
    <w:rsid w:val="006C3125"/>
    <w:rsid w:val="006C3895"/>
    <w:rsid w:val="006C5515"/>
    <w:rsid w:val="006C59F1"/>
    <w:rsid w:val="006C5BB7"/>
    <w:rsid w:val="006C7B47"/>
    <w:rsid w:val="006D4AAF"/>
    <w:rsid w:val="006D63F4"/>
    <w:rsid w:val="006D7C2B"/>
    <w:rsid w:val="006E02A5"/>
    <w:rsid w:val="006E0775"/>
    <w:rsid w:val="006E1F1B"/>
    <w:rsid w:val="006E2826"/>
    <w:rsid w:val="006E298F"/>
    <w:rsid w:val="006E4519"/>
    <w:rsid w:val="006E5A52"/>
    <w:rsid w:val="006F22B7"/>
    <w:rsid w:val="006F2D84"/>
    <w:rsid w:val="006F350A"/>
    <w:rsid w:val="006F41C0"/>
    <w:rsid w:val="006F5C4B"/>
    <w:rsid w:val="00700585"/>
    <w:rsid w:val="00702025"/>
    <w:rsid w:val="0070311C"/>
    <w:rsid w:val="00703280"/>
    <w:rsid w:val="00703A2C"/>
    <w:rsid w:val="007106FD"/>
    <w:rsid w:val="007122ED"/>
    <w:rsid w:val="00715011"/>
    <w:rsid w:val="00715474"/>
    <w:rsid w:val="00715AB6"/>
    <w:rsid w:val="00716888"/>
    <w:rsid w:val="00721CE8"/>
    <w:rsid w:val="00722AEF"/>
    <w:rsid w:val="007235AB"/>
    <w:rsid w:val="00724DF4"/>
    <w:rsid w:val="007252E8"/>
    <w:rsid w:val="00727522"/>
    <w:rsid w:val="0073039C"/>
    <w:rsid w:val="007306E2"/>
    <w:rsid w:val="00730BC7"/>
    <w:rsid w:val="00731529"/>
    <w:rsid w:val="0073166C"/>
    <w:rsid w:val="007318FB"/>
    <w:rsid w:val="00735311"/>
    <w:rsid w:val="00736188"/>
    <w:rsid w:val="00736688"/>
    <w:rsid w:val="00736AF9"/>
    <w:rsid w:val="00736B50"/>
    <w:rsid w:val="00736DF2"/>
    <w:rsid w:val="00737F06"/>
    <w:rsid w:val="007417F3"/>
    <w:rsid w:val="00741B10"/>
    <w:rsid w:val="00741C6C"/>
    <w:rsid w:val="00743FA5"/>
    <w:rsid w:val="00744B85"/>
    <w:rsid w:val="00744D75"/>
    <w:rsid w:val="00745120"/>
    <w:rsid w:val="007451D6"/>
    <w:rsid w:val="007456E1"/>
    <w:rsid w:val="00745DF4"/>
    <w:rsid w:val="00750098"/>
    <w:rsid w:val="00750503"/>
    <w:rsid w:val="007516C0"/>
    <w:rsid w:val="0075186B"/>
    <w:rsid w:val="00752324"/>
    <w:rsid w:val="007529C8"/>
    <w:rsid w:val="00753417"/>
    <w:rsid w:val="007536FA"/>
    <w:rsid w:val="00754899"/>
    <w:rsid w:val="0075615E"/>
    <w:rsid w:val="0075714A"/>
    <w:rsid w:val="007571AD"/>
    <w:rsid w:val="00757CF5"/>
    <w:rsid w:val="00760975"/>
    <w:rsid w:val="007612B2"/>
    <w:rsid w:val="0076165A"/>
    <w:rsid w:val="0076178B"/>
    <w:rsid w:val="00761ACD"/>
    <w:rsid w:val="007627CE"/>
    <w:rsid w:val="0076281B"/>
    <w:rsid w:val="00763FD6"/>
    <w:rsid w:val="007669D6"/>
    <w:rsid w:val="00770914"/>
    <w:rsid w:val="00770E79"/>
    <w:rsid w:val="00770F04"/>
    <w:rsid w:val="007754E0"/>
    <w:rsid w:val="00775562"/>
    <w:rsid w:val="007767CC"/>
    <w:rsid w:val="0078048C"/>
    <w:rsid w:val="00780AF7"/>
    <w:rsid w:val="00782882"/>
    <w:rsid w:val="0078360C"/>
    <w:rsid w:val="00783811"/>
    <w:rsid w:val="007843F0"/>
    <w:rsid w:val="007855DD"/>
    <w:rsid w:val="00787172"/>
    <w:rsid w:val="00791045"/>
    <w:rsid w:val="0079132D"/>
    <w:rsid w:val="007939D2"/>
    <w:rsid w:val="007A13BC"/>
    <w:rsid w:val="007A54B3"/>
    <w:rsid w:val="007A69D5"/>
    <w:rsid w:val="007A6E5E"/>
    <w:rsid w:val="007A72DD"/>
    <w:rsid w:val="007B079B"/>
    <w:rsid w:val="007B0CA6"/>
    <w:rsid w:val="007B0CDB"/>
    <w:rsid w:val="007B26CF"/>
    <w:rsid w:val="007B440F"/>
    <w:rsid w:val="007B5E36"/>
    <w:rsid w:val="007B5E40"/>
    <w:rsid w:val="007C1F62"/>
    <w:rsid w:val="007C3008"/>
    <w:rsid w:val="007C3328"/>
    <w:rsid w:val="007C5D65"/>
    <w:rsid w:val="007C6784"/>
    <w:rsid w:val="007C6AEA"/>
    <w:rsid w:val="007C791A"/>
    <w:rsid w:val="007D4A8B"/>
    <w:rsid w:val="007D5298"/>
    <w:rsid w:val="007D52A7"/>
    <w:rsid w:val="007D5BA6"/>
    <w:rsid w:val="007D6E02"/>
    <w:rsid w:val="007E07F7"/>
    <w:rsid w:val="007E0E38"/>
    <w:rsid w:val="007E1316"/>
    <w:rsid w:val="007E26A7"/>
    <w:rsid w:val="007E5065"/>
    <w:rsid w:val="007E79F0"/>
    <w:rsid w:val="007F1214"/>
    <w:rsid w:val="007F1CBF"/>
    <w:rsid w:val="007F409D"/>
    <w:rsid w:val="007F40C4"/>
    <w:rsid w:val="007F590C"/>
    <w:rsid w:val="007F5A53"/>
    <w:rsid w:val="007F5EE4"/>
    <w:rsid w:val="007F74C5"/>
    <w:rsid w:val="007F7E79"/>
    <w:rsid w:val="008039D7"/>
    <w:rsid w:val="00803B5B"/>
    <w:rsid w:val="008053A9"/>
    <w:rsid w:val="00805E9F"/>
    <w:rsid w:val="00805FD8"/>
    <w:rsid w:val="00806565"/>
    <w:rsid w:val="008116B6"/>
    <w:rsid w:val="008121B1"/>
    <w:rsid w:val="0081322A"/>
    <w:rsid w:val="00813588"/>
    <w:rsid w:val="008150E2"/>
    <w:rsid w:val="00815724"/>
    <w:rsid w:val="00815BDC"/>
    <w:rsid w:val="00816028"/>
    <w:rsid w:val="008173FF"/>
    <w:rsid w:val="00820598"/>
    <w:rsid w:val="00821EF5"/>
    <w:rsid w:val="00823428"/>
    <w:rsid w:val="008303FB"/>
    <w:rsid w:val="0083092F"/>
    <w:rsid w:val="00830FEB"/>
    <w:rsid w:val="008315A2"/>
    <w:rsid w:val="00833331"/>
    <w:rsid w:val="00833C3C"/>
    <w:rsid w:val="00836050"/>
    <w:rsid w:val="008371F8"/>
    <w:rsid w:val="008377CA"/>
    <w:rsid w:val="008378E2"/>
    <w:rsid w:val="00840967"/>
    <w:rsid w:val="008418E5"/>
    <w:rsid w:val="00841CBE"/>
    <w:rsid w:val="00842091"/>
    <w:rsid w:val="00843060"/>
    <w:rsid w:val="0084491A"/>
    <w:rsid w:val="00845837"/>
    <w:rsid w:val="00846C24"/>
    <w:rsid w:val="00847531"/>
    <w:rsid w:val="0085050B"/>
    <w:rsid w:val="008506EF"/>
    <w:rsid w:val="0085227E"/>
    <w:rsid w:val="00852B83"/>
    <w:rsid w:val="00852CF5"/>
    <w:rsid w:val="00853673"/>
    <w:rsid w:val="00856222"/>
    <w:rsid w:val="00856342"/>
    <w:rsid w:val="0085658E"/>
    <w:rsid w:val="0085727D"/>
    <w:rsid w:val="00863683"/>
    <w:rsid w:val="0086445D"/>
    <w:rsid w:val="00867C2E"/>
    <w:rsid w:val="00870938"/>
    <w:rsid w:val="0087279C"/>
    <w:rsid w:val="00873FA0"/>
    <w:rsid w:val="00874084"/>
    <w:rsid w:val="00874AC0"/>
    <w:rsid w:val="0087518E"/>
    <w:rsid w:val="00876482"/>
    <w:rsid w:val="00876E20"/>
    <w:rsid w:val="008821C4"/>
    <w:rsid w:val="0088290E"/>
    <w:rsid w:val="008829A5"/>
    <w:rsid w:val="00882B31"/>
    <w:rsid w:val="00884444"/>
    <w:rsid w:val="00884F03"/>
    <w:rsid w:val="008878AA"/>
    <w:rsid w:val="0089041D"/>
    <w:rsid w:val="00890E2C"/>
    <w:rsid w:val="00891099"/>
    <w:rsid w:val="008927C9"/>
    <w:rsid w:val="008A0ACD"/>
    <w:rsid w:val="008A0FB4"/>
    <w:rsid w:val="008A2227"/>
    <w:rsid w:val="008A2329"/>
    <w:rsid w:val="008A23FA"/>
    <w:rsid w:val="008A2ECF"/>
    <w:rsid w:val="008A37EB"/>
    <w:rsid w:val="008A5345"/>
    <w:rsid w:val="008A5B56"/>
    <w:rsid w:val="008A6366"/>
    <w:rsid w:val="008A6434"/>
    <w:rsid w:val="008A6CD2"/>
    <w:rsid w:val="008A784A"/>
    <w:rsid w:val="008B0FFA"/>
    <w:rsid w:val="008B12CF"/>
    <w:rsid w:val="008B6AE5"/>
    <w:rsid w:val="008B7AA9"/>
    <w:rsid w:val="008C0171"/>
    <w:rsid w:val="008C0C1E"/>
    <w:rsid w:val="008C35B5"/>
    <w:rsid w:val="008C3B2D"/>
    <w:rsid w:val="008C3D65"/>
    <w:rsid w:val="008C4447"/>
    <w:rsid w:val="008C44A3"/>
    <w:rsid w:val="008C5910"/>
    <w:rsid w:val="008C79C5"/>
    <w:rsid w:val="008D2375"/>
    <w:rsid w:val="008D2F14"/>
    <w:rsid w:val="008D3116"/>
    <w:rsid w:val="008D32D0"/>
    <w:rsid w:val="008D4E84"/>
    <w:rsid w:val="008D7CFA"/>
    <w:rsid w:val="008E20AC"/>
    <w:rsid w:val="008E45DC"/>
    <w:rsid w:val="008E4961"/>
    <w:rsid w:val="008E6DDA"/>
    <w:rsid w:val="008E6EF1"/>
    <w:rsid w:val="008E7351"/>
    <w:rsid w:val="008E751D"/>
    <w:rsid w:val="008E7B21"/>
    <w:rsid w:val="008F1244"/>
    <w:rsid w:val="008F185B"/>
    <w:rsid w:val="008F542F"/>
    <w:rsid w:val="008F5D82"/>
    <w:rsid w:val="008F6875"/>
    <w:rsid w:val="008F6F25"/>
    <w:rsid w:val="00900079"/>
    <w:rsid w:val="00901BD6"/>
    <w:rsid w:val="009028DA"/>
    <w:rsid w:val="009032D1"/>
    <w:rsid w:val="00904A13"/>
    <w:rsid w:val="0090513A"/>
    <w:rsid w:val="009053F7"/>
    <w:rsid w:val="00907D3A"/>
    <w:rsid w:val="009108CB"/>
    <w:rsid w:val="009110BE"/>
    <w:rsid w:val="00921749"/>
    <w:rsid w:val="009227CB"/>
    <w:rsid w:val="0092300A"/>
    <w:rsid w:val="00924E6B"/>
    <w:rsid w:val="00925F81"/>
    <w:rsid w:val="0093020D"/>
    <w:rsid w:val="009375AF"/>
    <w:rsid w:val="0094028D"/>
    <w:rsid w:val="00940500"/>
    <w:rsid w:val="009411D3"/>
    <w:rsid w:val="00942084"/>
    <w:rsid w:val="0094260C"/>
    <w:rsid w:val="00942E22"/>
    <w:rsid w:val="00944C07"/>
    <w:rsid w:val="00944FCD"/>
    <w:rsid w:val="00945E62"/>
    <w:rsid w:val="00950154"/>
    <w:rsid w:val="0095042F"/>
    <w:rsid w:val="009504BB"/>
    <w:rsid w:val="00952830"/>
    <w:rsid w:val="00952C00"/>
    <w:rsid w:val="00954B88"/>
    <w:rsid w:val="00954FF1"/>
    <w:rsid w:val="0095566B"/>
    <w:rsid w:val="00957F05"/>
    <w:rsid w:val="009609B3"/>
    <w:rsid w:val="009614EE"/>
    <w:rsid w:val="00962AB5"/>
    <w:rsid w:val="00962CC8"/>
    <w:rsid w:val="0096352C"/>
    <w:rsid w:val="009639BF"/>
    <w:rsid w:val="00964F2D"/>
    <w:rsid w:val="00965115"/>
    <w:rsid w:val="0097102A"/>
    <w:rsid w:val="00971925"/>
    <w:rsid w:val="00973F0B"/>
    <w:rsid w:val="00974797"/>
    <w:rsid w:val="00974B9C"/>
    <w:rsid w:val="0097569A"/>
    <w:rsid w:val="00980DFF"/>
    <w:rsid w:val="00981669"/>
    <w:rsid w:val="009841B6"/>
    <w:rsid w:val="009864B9"/>
    <w:rsid w:val="009870AA"/>
    <w:rsid w:val="00987BF9"/>
    <w:rsid w:val="00987EB3"/>
    <w:rsid w:val="00990EE2"/>
    <w:rsid w:val="00990F25"/>
    <w:rsid w:val="00991E82"/>
    <w:rsid w:val="00992360"/>
    <w:rsid w:val="00992944"/>
    <w:rsid w:val="00992A77"/>
    <w:rsid w:val="00992F3A"/>
    <w:rsid w:val="00997BFA"/>
    <w:rsid w:val="00997E22"/>
    <w:rsid w:val="009A00C9"/>
    <w:rsid w:val="009A0CA0"/>
    <w:rsid w:val="009A1B96"/>
    <w:rsid w:val="009A206A"/>
    <w:rsid w:val="009A42A7"/>
    <w:rsid w:val="009A437A"/>
    <w:rsid w:val="009A45A7"/>
    <w:rsid w:val="009A4697"/>
    <w:rsid w:val="009A4C03"/>
    <w:rsid w:val="009A5A40"/>
    <w:rsid w:val="009A7483"/>
    <w:rsid w:val="009A7F09"/>
    <w:rsid w:val="009B0A13"/>
    <w:rsid w:val="009B0DC3"/>
    <w:rsid w:val="009B0F47"/>
    <w:rsid w:val="009B1726"/>
    <w:rsid w:val="009B28AA"/>
    <w:rsid w:val="009B43DF"/>
    <w:rsid w:val="009B6651"/>
    <w:rsid w:val="009B7664"/>
    <w:rsid w:val="009C0141"/>
    <w:rsid w:val="009C0AF9"/>
    <w:rsid w:val="009C2191"/>
    <w:rsid w:val="009C2752"/>
    <w:rsid w:val="009C2B60"/>
    <w:rsid w:val="009C4803"/>
    <w:rsid w:val="009C523E"/>
    <w:rsid w:val="009C53B8"/>
    <w:rsid w:val="009C607E"/>
    <w:rsid w:val="009D2550"/>
    <w:rsid w:val="009D2678"/>
    <w:rsid w:val="009D293B"/>
    <w:rsid w:val="009D3953"/>
    <w:rsid w:val="009D3D34"/>
    <w:rsid w:val="009D3E93"/>
    <w:rsid w:val="009D5460"/>
    <w:rsid w:val="009E06A0"/>
    <w:rsid w:val="009E0F52"/>
    <w:rsid w:val="009E1032"/>
    <w:rsid w:val="009E15F0"/>
    <w:rsid w:val="009E34B1"/>
    <w:rsid w:val="009E59CA"/>
    <w:rsid w:val="009E7986"/>
    <w:rsid w:val="009E7A56"/>
    <w:rsid w:val="009F2053"/>
    <w:rsid w:val="009F4D7B"/>
    <w:rsid w:val="009F5C08"/>
    <w:rsid w:val="00A003AA"/>
    <w:rsid w:val="00A0043B"/>
    <w:rsid w:val="00A0143A"/>
    <w:rsid w:val="00A04443"/>
    <w:rsid w:val="00A0618A"/>
    <w:rsid w:val="00A0774E"/>
    <w:rsid w:val="00A079D9"/>
    <w:rsid w:val="00A111C5"/>
    <w:rsid w:val="00A11A55"/>
    <w:rsid w:val="00A11BB3"/>
    <w:rsid w:val="00A138C6"/>
    <w:rsid w:val="00A144CF"/>
    <w:rsid w:val="00A14B4B"/>
    <w:rsid w:val="00A15F7B"/>
    <w:rsid w:val="00A1775F"/>
    <w:rsid w:val="00A20E6A"/>
    <w:rsid w:val="00A212C0"/>
    <w:rsid w:val="00A2190C"/>
    <w:rsid w:val="00A21CEA"/>
    <w:rsid w:val="00A2244A"/>
    <w:rsid w:val="00A22714"/>
    <w:rsid w:val="00A2517D"/>
    <w:rsid w:val="00A2578A"/>
    <w:rsid w:val="00A25B27"/>
    <w:rsid w:val="00A27D69"/>
    <w:rsid w:val="00A32422"/>
    <w:rsid w:val="00A33C56"/>
    <w:rsid w:val="00A3556E"/>
    <w:rsid w:val="00A36624"/>
    <w:rsid w:val="00A37448"/>
    <w:rsid w:val="00A40285"/>
    <w:rsid w:val="00A402A0"/>
    <w:rsid w:val="00A42FFE"/>
    <w:rsid w:val="00A44579"/>
    <w:rsid w:val="00A4501B"/>
    <w:rsid w:val="00A468AE"/>
    <w:rsid w:val="00A4776E"/>
    <w:rsid w:val="00A47E2A"/>
    <w:rsid w:val="00A50311"/>
    <w:rsid w:val="00A53EFC"/>
    <w:rsid w:val="00A54845"/>
    <w:rsid w:val="00A56039"/>
    <w:rsid w:val="00A57AEB"/>
    <w:rsid w:val="00A61861"/>
    <w:rsid w:val="00A6256E"/>
    <w:rsid w:val="00A64C38"/>
    <w:rsid w:val="00A64C8C"/>
    <w:rsid w:val="00A668D2"/>
    <w:rsid w:val="00A67CE9"/>
    <w:rsid w:val="00A701E4"/>
    <w:rsid w:val="00A70332"/>
    <w:rsid w:val="00A70EB7"/>
    <w:rsid w:val="00A714F7"/>
    <w:rsid w:val="00A7205A"/>
    <w:rsid w:val="00A73176"/>
    <w:rsid w:val="00A73E4F"/>
    <w:rsid w:val="00A7643D"/>
    <w:rsid w:val="00A76AE8"/>
    <w:rsid w:val="00A76F92"/>
    <w:rsid w:val="00A80E9A"/>
    <w:rsid w:val="00A82E07"/>
    <w:rsid w:val="00A841B1"/>
    <w:rsid w:val="00A84C09"/>
    <w:rsid w:val="00A9013B"/>
    <w:rsid w:val="00A929A4"/>
    <w:rsid w:val="00A93579"/>
    <w:rsid w:val="00A94153"/>
    <w:rsid w:val="00A955B1"/>
    <w:rsid w:val="00A95C60"/>
    <w:rsid w:val="00AA00D4"/>
    <w:rsid w:val="00AA08C9"/>
    <w:rsid w:val="00AA08E3"/>
    <w:rsid w:val="00AA0B8C"/>
    <w:rsid w:val="00AA11FB"/>
    <w:rsid w:val="00AA169C"/>
    <w:rsid w:val="00AA1941"/>
    <w:rsid w:val="00AA32FA"/>
    <w:rsid w:val="00AA3E8C"/>
    <w:rsid w:val="00AA6003"/>
    <w:rsid w:val="00AA60A0"/>
    <w:rsid w:val="00AA61DF"/>
    <w:rsid w:val="00AA62A9"/>
    <w:rsid w:val="00AA64A8"/>
    <w:rsid w:val="00AB6516"/>
    <w:rsid w:val="00AC15A6"/>
    <w:rsid w:val="00AC6A09"/>
    <w:rsid w:val="00AC7BDB"/>
    <w:rsid w:val="00AC7D8B"/>
    <w:rsid w:val="00AD125A"/>
    <w:rsid w:val="00AD1D1B"/>
    <w:rsid w:val="00AD2E7E"/>
    <w:rsid w:val="00AD4FD0"/>
    <w:rsid w:val="00AD6B9F"/>
    <w:rsid w:val="00AE0054"/>
    <w:rsid w:val="00AE0481"/>
    <w:rsid w:val="00AE1DC9"/>
    <w:rsid w:val="00AE26F5"/>
    <w:rsid w:val="00AE414A"/>
    <w:rsid w:val="00AE5395"/>
    <w:rsid w:val="00AE7C3D"/>
    <w:rsid w:val="00AE7C97"/>
    <w:rsid w:val="00AF048F"/>
    <w:rsid w:val="00AF3332"/>
    <w:rsid w:val="00AF5457"/>
    <w:rsid w:val="00AF5558"/>
    <w:rsid w:val="00AF715E"/>
    <w:rsid w:val="00B00AE7"/>
    <w:rsid w:val="00B00F6B"/>
    <w:rsid w:val="00B02C9B"/>
    <w:rsid w:val="00B038D0"/>
    <w:rsid w:val="00B06F08"/>
    <w:rsid w:val="00B07141"/>
    <w:rsid w:val="00B0730F"/>
    <w:rsid w:val="00B07DFF"/>
    <w:rsid w:val="00B10035"/>
    <w:rsid w:val="00B11079"/>
    <w:rsid w:val="00B142E5"/>
    <w:rsid w:val="00B14464"/>
    <w:rsid w:val="00B14D74"/>
    <w:rsid w:val="00B14F65"/>
    <w:rsid w:val="00B20505"/>
    <w:rsid w:val="00B2065F"/>
    <w:rsid w:val="00B214F7"/>
    <w:rsid w:val="00B22A44"/>
    <w:rsid w:val="00B253CA"/>
    <w:rsid w:val="00B2612C"/>
    <w:rsid w:val="00B269B6"/>
    <w:rsid w:val="00B26BC8"/>
    <w:rsid w:val="00B27BC3"/>
    <w:rsid w:val="00B307F6"/>
    <w:rsid w:val="00B30908"/>
    <w:rsid w:val="00B30CB9"/>
    <w:rsid w:val="00B345E3"/>
    <w:rsid w:val="00B36BD2"/>
    <w:rsid w:val="00B37E03"/>
    <w:rsid w:val="00B40743"/>
    <w:rsid w:val="00B40E3E"/>
    <w:rsid w:val="00B4146B"/>
    <w:rsid w:val="00B45002"/>
    <w:rsid w:val="00B4677C"/>
    <w:rsid w:val="00B46887"/>
    <w:rsid w:val="00B50B3B"/>
    <w:rsid w:val="00B56039"/>
    <w:rsid w:val="00B6124A"/>
    <w:rsid w:val="00B63735"/>
    <w:rsid w:val="00B6377C"/>
    <w:rsid w:val="00B643C0"/>
    <w:rsid w:val="00B645A6"/>
    <w:rsid w:val="00B65EBA"/>
    <w:rsid w:val="00B67CC2"/>
    <w:rsid w:val="00B67D95"/>
    <w:rsid w:val="00B7044B"/>
    <w:rsid w:val="00B718FD"/>
    <w:rsid w:val="00B71D9B"/>
    <w:rsid w:val="00B7434E"/>
    <w:rsid w:val="00B74778"/>
    <w:rsid w:val="00B7485C"/>
    <w:rsid w:val="00B77959"/>
    <w:rsid w:val="00B80D09"/>
    <w:rsid w:val="00B81644"/>
    <w:rsid w:val="00B81724"/>
    <w:rsid w:val="00B82A73"/>
    <w:rsid w:val="00B83872"/>
    <w:rsid w:val="00B84C03"/>
    <w:rsid w:val="00B8661E"/>
    <w:rsid w:val="00B87792"/>
    <w:rsid w:val="00B910D8"/>
    <w:rsid w:val="00B91B32"/>
    <w:rsid w:val="00B91BEE"/>
    <w:rsid w:val="00B93E80"/>
    <w:rsid w:val="00B94E41"/>
    <w:rsid w:val="00B95064"/>
    <w:rsid w:val="00B95FCB"/>
    <w:rsid w:val="00B96567"/>
    <w:rsid w:val="00BA1249"/>
    <w:rsid w:val="00BA16B0"/>
    <w:rsid w:val="00BA1A84"/>
    <w:rsid w:val="00BA1D3F"/>
    <w:rsid w:val="00BA6BAB"/>
    <w:rsid w:val="00BB077A"/>
    <w:rsid w:val="00BB15DE"/>
    <w:rsid w:val="00BB2AE6"/>
    <w:rsid w:val="00BB2CBC"/>
    <w:rsid w:val="00BB2DC4"/>
    <w:rsid w:val="00BB54C2"/>
    <w:rsid w:val="00BB56EE"/>
    <w:rsid w:val="00BC05A4"/>
    <w:rsid w:val="00BC0D65"/>
    <w:rsid w:val="00BC1204"/>
    <w:rsid w:val="00BC134D"/>
    <w:rsid w:val="00BC28B7"/>
    <w:rsid w:val="00BC2C71"/>
    <w:rsid w:val="00BC449D"/>
    <w:rsid w:val="00BC4D3E"/>
    <w:rsid w:val="00BC6D4D"/>
    <w:rsid w:val="00BD079A"/>
    <w:rsid w:val="00BD1A50"/>
    <w:rsid w:val="00BD1D17"/>
    <w:rsid w:val="00BD4635"/>
    <w:rsid w:val="00BD6112"/>
    <w:rsid w:val="00BD649C"/>
    <w:rsid w:val="00BD6758"/>
    <w:rsid w:val="00BD6C2A"/>
    <w:rsid w:val="00BE1FA6"/>
    <w:rsid w:val="00BE4CFC"/>
    <w:rsid w:val="00BE4DCA"/>
    <w:rsid w:val="00BE4E9D"/>
    <w:rsid w:val="00BF001B"/>
    <w:rsid w:val="00BF029C"/>
    <w:rsid w:val="00BF2538"/>
    <w:rsid w:val="00BF25EB"/>
    <w:rsid w:val="00BF269A"/>
    <w:rsid w:val="00BF2A3F"/>
    <w:rsid w:val="00BF3466"/>
    <w:rsid w:val="00BF51F3"/>
    <w:rsid w:val="00C00379"/>
    <w:rsid w:val="00C00C17"/>
    <w:rsid w:val="00C0111F"/>
    <w:rsid w:val="00C0177B"/>
    <w:rsid w:val="00C01791"/>
    <w:rsid w:val="00C02A3A"/>
    <w:rsid w:val="00C03364"/>
    <w:rsid w:val="00C04577"/>
    <w:rsid w:val="00C059D1"/>
    <w:rsid w:val="00C12A6E"/>
    <w:rsid w:val="00C13ABD"/>
    <w:rsid w:val="00C14FE2"/>
    <w:rsid w:val="00C15167"/>
    <w:rsid w:val="00C16333"/>
    <w:rsid w:val="00C17390"/>
    <w:rsid w:val="00C220FE"/>
    <w:rsid w:val="00C224AD"/>
    <w:rsid w:val="00C22914"/>
    <w:rsid w:val="00C230E8"/>
    <w:rsid w:val="00C23A7B"/>
    <w:rsid w:val="00C24115"/>
    <w:rsid w:val="00C24E2C"/>
    <w:rsid w:val="00C26055"/>
    <w:rsid w:val="00C26C78"/>
    <w:rsid w:val="00C302DB"/>
    <w:rsid w:val="00C31674"/>
    <w:rsid w:val="00C3279E"/>
    <w:rsid w:val="00C3427F"/>
    <w:rsid w:val="00C34D02"/>
    <w:rsid w:val="00C36D0B"/>
    <w:rsid w:val="00C37D27"/>
    <w:rsid w:val="00C4015F"/>
    <w:rsid w:val="00C411FA"/>
    <w:rsid w:val="00C423C3"/>
    <w:rsid w:val="00C45CD9"/>
    <w:rsid w:val="00C45DA2"/>
    <w:rsid w:val="00C479AF"/>
    <w:rsid w:val="00C501E7"/>
    <w:rsid w:val="00C51670"/>
    <w:rsid w:val="00C5280F"/>
    <w:rsid w:val="00C5369A"/>
    <w:rsid w:val="00C54856"/>
    <w:rsid w:val="00C550BA"/>
    <w:rsid w:val="00C63978"/>
    <w:rsid w:val="00C63B72"/>
    <w:rsid w:val="00C65687"/>
    <w:rsid w:val="00C65A43"/>
    <w:rsid w:val="00C6729B"/>
    <w:rsid w:val="00C67A64"/>
    <w:rsid w:val="00C67F39"/>
    <w:rsid w:val="00C706FA"/>
    <w:rsid w:val="00C73D48"/>
    <w:rsid w:val="00C75A76"/>
    <w:rsid w:val="00C75CB7"/>
    <w:rsid w:val="00C76633"/>
    <w:rsid w:val="00C80D1B"/>
    <w:rsid w:val="00C81C01"/>
    <w:rsid w:val="00C828B5"/>
    <w:rsid w:val="00C8320F"/>
    <w:rsid w:val="00C8532D"/>
    <w:rsid w:val="00C855A1"/>
    <w:rsid w:val="00C867E2"/>
    <w:rsid w:val="00C86B0A"/>
    <w:rsid w:val="00C87923"/>
    <w:rsid w:val="00C90164"/>
    <w:rsid w:val="00C90639"/>
    <w:rsid w:val="00C9403E"/>
    <w:rsid w:val="00C94EEF"/>
    <w:rsid w:val="00C9611D"/>
    <w:rsid w:val="00C961A0"/>
    <w:rsid w:val="00C961AF"/>
    <w:rsid w:val="00CA00D2"/>
    <w:rsid w:val="00CA0F20"/>
    <w:rsid w:val="00CA278B"/>
    <w:rsid w:val="00CA2B47"/>
    <w:rsid w:val="00CA36F5"/>
    <w:rsid w:val="00CA3D5D"/>
    <w:rsid w:val="00CA3EBB"/>
    <w:rsid w:val="00CA4037"/>
    <w:rsid w:val="00CA4AC2"/>
    <w:rsid w:val="00CA591B"/>
    <w:rsid w:val="00CA5EF9"/>
    <w:rsid w:val="00CB1DF3"/>
    <w:rsid w:val="00CB22E9"/>
    <w:rsid w:val="00CB28F2"/>
    <w:rsid w:val="00CB2E0D"/>
    <w:rsid w:val="00CB4AE5"/>
    <w:rsid w:val="00CB529E"/>
    <w:rsid w:val="00CC0663"/>
    <w:rsid w:val="00CC291C"/>
    <w:rsid w:val="00CC3089"/>
    <w:rsid w:val="00CC33F8"/>
    <w:rsid w:val="00CC3D22"/>
    <w:rsid w:val="00CC492E"/>
    <w:rsid w:val="00CC639A"/>
    <w:rsid w:val="00CC65BE"/>
    <w:rsid w:val="00CC674C"/>
    <w:rsid w:val="00CC716F"/>
    <w:rsid w:val="00CC7B17"/>
    <w:rsid w:val="00CC7CF8"/>
    <w:rsid w:val="00CC7EED"/>
    <w:rsid w:val="00CD0D6C"/>
    <w:rsid w:val="00CD5F73"/>
    <w:rsid w:val="00CD70E1"/>
    <w:rsid w:val="00CE07EF"/>
    <w:rsid w:val="00CE17F9"/>
    <w:rsid w:val="00CE30A9"/>
    <w:rsid w:val="00CE30EB"/>
    <w:rsid w:val="00CE695F"/>
    <w:rsid w:val="00CE776F"/>
    <w:rsid w:val="00CF07B7"/>
    <w:rsid w:val="00CF2DDB"/>
    <w:rsid w:val="00CF34CF"/>
    <w:rsid w:val="00CF3B0A"/>
    <w:rsid w:val="00CF608F"/>
    <w:rsid w:val="00CF7E56"/>
    <w:rsid w:val="00D01A06"/>
    <w:rsid w:val="00D020C1"/>
    <w:rsid w:val="00D02585"/>
    <w:rsid w:val="00D03058"/>
    <w:rsid w:val="00D050DA"/>
    <w:rsid w:val="00D10463"/>
    <w:rsid w:val="00D11F50"/>
    <w:rsid w:val="00D122C8"/>
    <w:rsid w:val="00D12FAC"/>
    <w:rsid w:val="00D139D2"/>
    <w:rsid w:val="00D14BCA"/>
    <w:rsid w:val="00D16A9E"/>
    <w:rsid w:val="00D16BD6"/>
    <w:rsid w:val="00D21C83"/>
    <w:rsid w:val="00D229F5"/>
    <w:rsid w:val="00D2555B"/>
    <w:rsid w:val="00D2569B"/>
    <w:rsid w:val="00D26111"/>
    <w:rsid w:val="00D2663F"/>
    <w:rsid w:val="00D26646"/>
    <w:rsid w:val="00D30B0B"/>
    <w:rsid w:val="00D30B19"/>
    <w:rsid w:val="00D31151"/>
    <w:rsid w:val="00D3243C"/>
    <w:rsid w:val="00D3274A"/>
    <w:rsid w:val="00D32AF5"/>
    <w:rsid w:val="00D32F96"/>
    <w:rsid w:val="00D36726"/>
    <w:rsid w:val="00D36A22"/>
    <w:rsid w:val="00D3760C"/>
    <w:rsid w:val="00D40CC8"/>
    <w:rsid w:val="00D42C7C"/>
    <w:rsid w:val="00D42C91"/>
    <w:rsid w:val="00D43033"/>
    <w:rsid w:val="00D4370D"/>
    <w:rsid w:val="00D44C19"/>
    <w:rsid w:val="00D44D04"/>
    <w:rsid w:val="00D51143"/>
    <w:rsid w:val="00D55031"/>
    <w:rsid w:val="00D5699B"/>
    <w:rsid w:val="00D56FD0"/>
    <w:rsid w:val="00D60B9B"/>
    <w:rsid w:val="00D6153C"/>
    <w:rsid w:val="00D62BD3"/>
    <w:rsid w:val="00D62F2E"/>
    <w:rsid w:val="00D66228"/>
    <w:rsid w:val="00D672D4"/>
    <w:rsid w:val="00D67974"/>
    <w:rsid w:val="00D714A2"/>
    <w:rsid w:val="00D716E3"/>
    <w:rsid w:val="00D72162"/>
    <w:rsid w:val="00D72C31"/>
    <w:rsid w:val="00D72E62"/>
    <w:rsid w:val="00D73329"/>
    <w:rsid w:val="00D73D52"/>
    <w:rsid w:val="00D74A75"/>
    <w:rsid w:val="00D7530A"/>
    <w:rsid w:val="00D77B9E"/>
    <w:rsid w:val="00D8011B"/>
    <w:rsid w:val="00D81712"/>
    <w:rsid w:val="00D82B1B"/>
    <w:rsid w:val="00D82C2A"/>
    <w:rsid w:val="00D839DB"/>
    <w:rsid w:val="00D8485A"/>
    <w:rsid w:val="00D85B08"/>
    <w:rsid w:val="00D87790"/>
    <w:rsid w:val="00D92AB2"/>
    <w:rsid w:val="00D93A57"/>
    <w:rsid w:val="00D94BBD"/>
    <w:rsid w:val="00D95680"/>
    <w:rsid w:val="00D95968"/>
    <w:rsid w:val="00D96BDC"/>
    <w:rsid w:val="00D96E1A"/>
    <w:rsid w:val="00D97307"/>
    <w:rsid w:val="00D97325"/>
    <w:rsid w:val="00DA6083"/>
    <w:rsid w:val="00DB0233"/>
    <w:rsid w:val="00DB0581"/>
    <w:rsid w:val="00DB20E8"/>
    <w:rsid w:val="00DB398F"/>
    <w:rsid w:val="00DB3F65"/>
    <w:rsid w:val="00DB5BC7"/>
    <w:rsid w:val="00DB6606"/>
    <w:rsid w:val="00DB71FF"/>
    <w:rsid w:val="00DC264E"/>
    <w:rsid w:val="00DC2F91"/>
    <w:rsid w:val="00DC3019"/>
    <w:rsid w:val="00DC3291"/>
    <w:rsid w:val="00DC3DF7"/>
    <w:rsid w:val="00DC513C"/>
    <w:rsid w:val="00DC533F"/>
    <w:rsid w:val="00DC6089"/>
    <w:rsid w:val="00DC6B28"/>
    <w:rsid w:val="00DD1EA7"/>
    <w:rsid w:val="00DD2F59"/>
    <w:rsid w:val="00DD59D4"/>
    <w:rsid w:val="00DD77DB"/>
    <w:rsid w:val="00DE1BFE"/>
    <w:rsid w:val="00DE27AB"/>
    <w:rsid w:val="00DE285D"/>
    <w:rsid w:val="00DE357B"/>
    <w:rsid w:val="00DE4136"/>
    <w:rsid w:val="00DE7920"/>
    <w:rsid w:val="00DF1956"/>
    <w:rsid w:val="00DF21E9"/>
    <w:rsid w:val="00DF3128"/>
    <w:rsid w:val="00DF3260"/>
    <w:rsid w:val="00DF6C86"/>
    <w:rsid w:val="00DF7797"/>
    <w:rsid w:val="00DF7CBD"/>
    <w:rsid w:val="00DF7D49"/>
    <w:rsid w:val="00E00FE0"/>
    <w:rsid w:val="00E02E16"/>
    <w:rsid w:val="00E03111"/>
    <w:rsid w:val="00E033F7"/>
    <w:rsid w:val="00E05C4C"/>
    <w:rsid w:val="00E07C89"/>
    <w:rsid w:val="00E07D1C"/>
    <w:rsid w:val="00E109FB"/>
    <w:rsid w:val="00E1181A"/>
    <w:rsid w:val="00E12DED"/>
    <w:rsid w:val="00E21608"/>
    <w:rsid w:val="00E2351D"/>
    <w:rsid w:val="00E23A81"/>
    <w:rsid w:val="00E24839"/>
    <w:rsid w:val="00E26ED4"/>
    <w:rsid w:val="00E31AAF"/>
    <w:rsid w:val="00E329D3"/>
    <w:rsid w:val="00E33AC7"/>
    <w:rsid w:val="00E33DB7"/>
    <w:rsid w:val="00E35B13"/>
    <w:rsid w:val="00E405F4"/>
    <w:rsid w:val="00E408CF"/>
    <w:rsid w:val="00E42387"/>
    <w:rsid w:val="00E4367F"/>
    <w:rsid w:val="00E43E1E"/>
    <w:rsid w:val="00E444AC"/>
    <w:rsid w:val="00E4721B"/>
    <w:rsid w:val="00E50792"/>
    <w:rsid w:val="00E5304A"/>
    <w:rsid w:val="00E547C7"/>
    <w:rsid w:val="00E54BD9"/>
    <w:rsid w:val="00E5766A"/>
    <w:rsid w:val="00E5769C"/>
    <w:rsid w:val="00E60278"/>
    <w:rsid w:val="00E60B81"/>
    <w:rsid w:val="00E60C34"/>
    <w:rsid w:val="00E62164"/>
    <w:rsid w:val="00E655FB"/>
    <w:rsid w:val="00E668EE"/>
    <w:rsid w:val="00E674AC"/>
    <w:rsid w:val="00E67783"/>
    <w:rsid w:val="00E70831"/>
    <w:rsid w:val="00E72621"/>
    <w:rsid w:val="00E74BD5"/>
    <w:rsid w:val="00E759F7"/>
    <w:rsid w:val="00E75B44"/>
    <w:rsid w:val="00E75C48"/>
    <w:rsid w:val="00E76925"/>
    <w:rsid w:val="00E777FA"/>
    <w:rsid w:val="00E80807"/>
    <w:rsid w:val="00E82E81"/>
    <w:rsid w:val="00E85509"/>
    <w:rsid w:val="00E8603B"/>
    <w:rsid w:val="00E8717E"/>
    <w:rsid w:val="00E875B6"/>
    <w:rsid w:val="00E90196"/>
    <w:rsid w:val="00E9172E"/>
    <w:rsid w:val="00E91F5C"/>
    <w:rsid w:val="00E934BB"/>
    <w:rsid w:val="00E9493B"/>
    <w:rsid w:val="00E96BFF"/>
    <w:rsid w:val="00EA0E06"/>
    <w:rsid w:val="00EA1C80"/>
    <w:rsid w:val="00EA26B5"/>
    <w:rsid w:val="00EA4718"/>
    <w:rsid w:val="00EA4BC2"/>
    <w:rsid w:val="00EA4F09"/>
    <w:rsid w:val="00EA5323"/>
    <w:rsid w:val="00EA54D2"/>
    <w:rsid w:val="00EA6796"/>
    <w:rsid w:val="00EA7597"/>
    <w:rsid w:val="00EA7C41"/>
    <w:rsid w:val="00EB1D67"/>
    <w:rsid w:val="00EB2144"/>
    <w:rsid w:val="00EB2770"/>
    <w:rsid w:val="00EB2DCC"/>
    <w:rsid w:val="00EB4A1F"/>
    <w:rsid w:val="00EC066E"/>
    <w:rsid w:val="00EC2313"/>
    <w:rsid w:val="00EC5595"/>
    <w:rsid w:val="00ED0A98"/>
    <w:rsid w:val="00ED1526"/>
    <w:rsid w:val="00ED3C5A"/>
    <w:rsid w:val="00ED457C"/>
    <w:rsid w:val="00ED4C4F"/>
    <w:rsid w:val="00ED50B7"/>
    <w:rsid w:val="00ED5D50"/>
    <w:rsid w:val="00EE032A"/>
    <w:rsid w:val="00EE18BB"/>
    <w:rsid w:val="00EE2AC3"/>
    <w:rsid w:val="00EE3495"/>
    <w:rsid w:val="00EE36DA"/>
    <w:rsid w:val="00EE3A00"/>
    <w:rsid w:val="00EE49D5"/>
    <w:rsid w:val="00EE4BF4"/>
    <w:rsid w:val="00EE53AA"/>
    <w:rsid w:val="00EE56F3"/>
    <w:rsid w:val="00EE616C"/>
    <w:rsid w:val="00EE79E7"/>
    <w:rsid w:val="00EF3889"/>
    <w:rsid w:val="00EF3E2F"/>
    <w:rsid w:val="00EF4F14"/>
    <w:rsid w:val="00EF554A"/>
    <w:rsid w:val="00F01293"/>
    <w:rsid w:val="00F01C58"/>
    <w:rsid w:val="00F039B9"/>
    <w:rsid w:val="00F05D09"/>
    <w:rsid w:val="00F07754"/>
    <w:rsid w:val="00F07C1B"/>
    <w:rsid w:val="00F107BB"/>
    <w:rsid w:val="00F10D01"/>
    <w:rsid w:val="00F10E5A"/>
    <w:rsid w:val="00F142BA"/>
    <w:rsid w:val="00F150DE"/>
    <w:rsid w:val="00F16578"/>
    <w:rsid w:val="00F17E92"/>
    <w:rsid w:val="00F22146"/>
    <w:rsid w:val="00F2253D"/>
    <w:rsid w:val="00F2262D"/>
    <w:rsid w:val="00F22DB8"/>
    <w:rsid w:val="00F22FFE"/>
    <w:rsid w:val="00F25CD3"/>
    <w:rsid w:val="00F26698"/>
    <w:rsid w:val="00F26822"/>
    <w:rsid w:val="00F30305"/>
    <w:rsid w:val="00F32A65"/>
    <w:rsid w:val="00F3378B"/>
    <w:rsid w:val="00F33D90"/>
    <w:rsid w:val="00F35887"/>
    <w:rsid w:val="00F365DE"/>
    <w:rsid w:val="00F369D1"/>
    <w:rsid w:val="00F4053E"/>
    <w:rsid w:val="00F40FE5"/>
    <w:rsid w:val="00F427FC"/>
    <w:rsid w:val="00F42E9B"/>
    <w:rsid w:val="00F44288"/>
    <w:rsid w:val="00F45B70"/>
    <w:rsid w:val="00F46795"/>
    <w:rsid w:val="00F46B61"/>
    <w:rsid w:val="00F46BE9"/>
    <w:rsid w:val="00F47963"/>
    <w:rsid w:val="00F5122D"/>
    <w:rsid w:val="00F52A8A"/>
    <w:rsid w:val="00F541F3"/>
    <w:rsid w:val="00F553D5"/>
    <w:rsid w:val="00F55C86"/>
    <w:rsid w:val="00F55E04"/>
    <w:rsid w:val="00F60C53"/>
    <w:rsid w:val="00F61FCC"/>
    <w:rsid w:val="00F6265E"/>
    <w:rsid w:val="00F63D85"/>
    <w:rsid w:val="00F65E96"/>
    <w:rsid w:val="00F66BF8"/>
    <w:rsid w:val="00F66DF4"/>
    <w:rsid w:val="00F67B0A"/>
    <w:rsid w:val="00F67C08"/>
    <w:rsid w:val="00F67F1E"/>
    <w:rsid w:val="00F716C5"/>
    <w:rsid w:val="00F72BA0"/>
    <w:rsid w:val="00F72FE4"/>
    <w:rsid w:val="00F74B71"/>
    <w:rsid w:val="00F77EC0"/>
    <w:rsid w:val="00F8185B"/>
    <w:rsid w:val="00F8340A"/>
    <w:rsid w:val="00F83A85"/>
    <w:rsid w:val="00F83AAB"/>
    <w:rsid w:val="00F87061"/>
    <w:rsid w:val="00F9066E"/>
    <w:rsid w:val="00F9268A"/>
    <w:rsid w:val="00F92901"/>
    <w:rsid w:val="00F93645"/>
    <w:rsid w:val="00F941D8"/>
    <w:rsid w:val="00F947E5"/>
    <w:rsid w:val="00F95CBB"/>
    <w:rsid w:val="00F95D89"/>
    <w:rsid w:val="00F96FBD"/>
    <w:rsid w:val="00F97729"/>
    <w:rsid w:val="00F97B73"/>
    <w:rsid w:val="00FA0232"/>
    <w:rsid w:val="00FA1671"/>
    <w:rsid w:val="00FA1811"/>
    <w:rsid w:val="00FA1C04"/>
    <w:rsid w:val="00FA2BDB"/>
    <w:rsid w:val="00FA46E4"/>
    <w:rsid w:val="00FA54BA"/>
    <w:rsid w:val="00FA736E"/>
    <w:rsid w:val="00FA7558"/>
    <w:rsid w:val="00FB1A59"/>
    <w:rsid w:val="00FB1D03"/>
    <w:rsid w:val="00FB28FB"/>
    <w:rsid w:val="00FB2EFD"/>
    <w:rsid w:val="00FB449F"/>
    <w:rsid w:val="00FB5969"/>
    <w:rsid w:val="00FB684F"/>
    <w:rsid w:val="00FB7598"/>
    <w:rsid w:val="00FC1B3C"/>
    <w:rsid w:val="00FC1DEC"/>
    <w:rsid w:val="00FC580D"/>
    <w:rsid w:val="00FC6441"/>
    <w:rsid w:val="00FC7C32"/>
    <w:rsid w:val="00FC7F9B"/>
    <w:rsid w:val="00FC7FF8"/>
    <w:rsid w:val="00FD2156"/>
    <w:rsid w:val="00FD5971"/>
    <w:rsid w:val="00FE0DA5"/>
    <w:rsid w:val="00FE10F0"/>
    <w:rsid w:val="00FE120E"/>
    <w:rsid w:val="00FE58F3"/>
    <w:rsid w:val="00FE7756"/>
    <w:rsid w:val="00FE77B9"/>
    <w:rsid w:val="00FE7921"/>
    <w:rsid w:val="00FE7A4F"/>
    <w:rsid w:val="00FF02CF"/>
    <w:rsid w:val="00FF394A"/>
    <w:rsid w:val="00FF4626"/>
    <w:rsid w:val="00FF5153"/>
    <w:rsid w:val="00FF580D"/>
    <w:rsid w:val="00FF6B9D"/>
    <w:rsid w:val="00FF6C53"/>
    <w:rsid w:val="00FF7413"/>
    <w:rsid w:val="00FF7773"/>
    <w:rsid w:val="00FF7A6A"/>
    <w:rsid w:val="0D54B618"/>
    <w:rsid w:val="6BC0A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905B1C"/>
  <w15:chartTrackingRefBased/>
  <w15:docId w15:val="{F8B59720-A801-428C-8970-4FF4C3AF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21C1"/>
  </w:style>
  <w:style w:type="paragraph" w:styleId="Heading1">
    <w:name w:val="heading 1"/>
    <w:basedOn w:val="Normal"/>
    <w:next w:val="Normal"/>
    <w:link w:val="Heading1Char"/>
    <w:qFormat/>
    <w:rsid w:val="00CB28F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19374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9E0F5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semiHidden/>
    <w:unhideWhenUsed/>
    <w:qFormat/>
    <w:rsid w:val="004707D2"/>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8">
    <w:name w:val="heading 8"/>
    <w:basedOn w:val="Normal"/>
    <w:next w:val="Normal"/>
    <w:link w:val="Heading8Char"/>
    <w:semiHidden/>
    <w:unhideWhenUsed/>
    <w:qFormat/>
    <w:rsid w:val="00BD1A5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aliases w:val="UNOPS Header"/>
    <w:basedOn w:val="Normal"/>
    <w:link w:val="HeaderChar"/>
    <w:uiPriority w:val="99"/>
    <w:qFormat/>
    <w:pPr>
      <w:tabs>
        <w:tab w:val="center" w:pos="4320"/>
        <w:tab w:val="right" w:pos="8640"/>
      </w:tabs>
    </w:pPr>
  </w:style>
  <w:style w:type="character" w:styleId="Hyperlink">
    <w:name w:val="Hyperlink"/>
    <w:rsid w:val="00365CB7"/>
    <w:rPr>
      <w:color w:val="0000FF"/>
      <w:u w:val="single"/>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BC05A4"/>
    <w:pPr>
      <w:ind w:left="720"/>
    </w:pPr>
  </w:style>
  <w:style w:type="character" w:styleId="CommentReference">
    <w:name w:val="annotation reference"/>
    <w:uiPriority w:val="99"/>
    <w:rsid w:val="00EA54D2"/>
    <w:rPr>
      <w:sz w:val="16"/>
      <w:szCs w:val="16"/>
    </w:rPr>
  </w:style>
  <w:style w:type="paragraph" w:styleId="CommentText">
    <w:name w:val="annotation text"/>
    <w:basedOn w:val="Normal"/>
    <w:link w:val="CommentTextChar"/>
    <w:uiPriority w:val="99"/>
    <w:rsid w:val="00EA54D2"/>
  </w:style>
  <w:style w:type="character" w:customStyle="1" w:styleId="CommentTextChar">
    <w:name w:val="Comment Text Char"/>
    <w:basedOn w:val="DefaultParagraphFont"/>
    <w:link w:val="CommentText"/>
    <w:uiPriority w:val="99"/>
    <w:rsid w:val="00EA54D2"/>
  </w:style>
  <w:style w:type="paragraph" w:styleId="BalloonText">
    <w:name w:val="Balloon Text"/>
    <w:basedOn w:val="Normal"/>
    <w:link w:val="BalloonTextChar"/>
    <w:rsid w:val="00EA54D2"/>
    <w:rPr>
      <w:rFonts w:ascii="Arrus BT" w:hAnsi="Arrus BT" w:cs="Arrus BT"/>
      <w:sz w:val="18"/>
      <w:szCs w:val="18"/>
    </w:rPr>
  </w:style>
  <w:style w:type="character" w:customStyle="1" w:styleId="BalloonTextChar">
    <w:name w:val="Balloon Text Char"/>
    <w:link w:val="BalloonText"/>
    <w:rsid w:val="00EA54D2"/>
    <w:rPr>
      <w:rFonts w:ascii="Arrus BT" w:hAnsi="Arrus BT" w:cs="Arrus BT"/>
      <w:sz w:val="18"/>
      <w:szCs w:val="18"/>
    </w:rPr>
  </w:style>
  <w:style w:type="paragraph" w:styleId="CommentSubject">
    <w:name w:val="annotation subject"/>
    <w:basedOn w:val="CommentText"/>
    <w:next w:val="CommentText"/>
    <w:link w:val="CommentSubjectChar"/>
    <w:rsid w:val="00C3427F"/>
    <w:rPr>
      <w:b/>
      <w:bCs/>
    </w:rPr>
  </w:style>
  <w:style w:type="character" w:customStyle="1" w:styleId="CommentSubjectChar">
    <w:name w:val="Comment Subject Char"/>
    <w:link w:val="CommentSubject"/>
    <w:rsid w:val="00C3427F"/>
    <w:rPr>
      <w:b/>
      <w:bCs/>
    </w:rPr>
  </w:style>
  <w:style w:type="paragraph" w:customStyle="1" w:styleId="Bookman11">
    <w:name w:val="Bookman11"/>
    <w:basedOn w:val="Normal"/>
    <w:rsid w:val="0041252E"/>
    <w:pPr>
      <w:widowControl w:val="0"/>
      <w:tabs>
        <w:tab w:val="left" w:pos="360"/>
        <w:tab w:val="left" w:pos="720"/>
        <w:tab w:val="left" w:pos="1080"/>
        <w:tab w:val="left" w:pos="1440"/>
      </w:tabs>
      <w:suppressAutoHyphens/>
    </w:pPr>
    <w:rPr>
      <w:sz w:val="22"/>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AA08C9"/>
  </w:style>
  <w:style w:type="paragraph" w:styleId="FootnoteText">
    <w:name w:val="footnote text"/>
    <w:basedOn w:val="Normal"/>
    <w:link w:val="FootnoteTextChar"/>
    <w:unhideWhenUsed/>
    <w:rsid w:val="0090513A"/>
    <w:pPr>
      <w:contextualSpacing/>
      <w:jc w:val="both"/>
    </w:pPr>
    <w:rPr>
      <w:rFonts w:ascii="Arial" w:eastAsia="Arrus BT" w:hAnsi="Arial" w:cs="Arial"/>
      <w:bCs/>
      <w:lang w:eastAsia="en-GB"/>
    </w:rPr>
  </w:style>
  <w:style w:type="character" w:customStyle="1" w:styleId="FootnoteTextChar">
    <w:name w:val="Footnote Text Char"/>
    <w:link w:val="FootnoteText"/>
    <w:rsid w:val="0090513A"/>
    <w:rPr>
      <w:rFonts w:ascii="Arial" w:eastAsia="Arrus BT" w:hAnsi="Arial" w:cs="Arial"/>
      <w:bCs/>
      <w:lang w:eastAsia="en-GB"/>
    </w:rPr>
  </w:style>
  <w:style w:type="character" w:styleId="FootnoteReference">
    <w:name w:val="footnote reference"/>
    <w:aliases w:val="16 Point,Superscript 6 Point,ftref,Ref. de nota al pie EDEP,(NECG) Footnote Reference,Ref,de nota al pie,Footnote Reference Char Char Char,Carattere Char Carattere Carattere Char Carattere Char Carattere Char Char Char1 Char,16 Poin"/>
    <w:unhideWhenUsed/>
    <w:rsid w:val="0090513A"/>
    <w:rPr>
      <w:vertAlign w:val="superscript"/>
    </w:rPr>
  </w:style>
  <w:style w:type="table" w:styleId="TableGrid">
    <w:name w:val="Table Grid"/>
    <w:basedOn w:val="TableNormal"/>
    <w:uiPriority w:val="39"/>
    <w:rsid w:val="005E453B"/>
    <w:pPr>
      <w:spacing w:line="260" w:lineRule="exact"/>
    </w:pPr>
    <w:rPr>
      <w:rFonts w:ascii="Arrus BT" w:eastAsia="Arrus BT" w:hAnsi="Arrus B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8541A"/>
  </w:style>
  <w:style w:type="character" w:customStyle="1" w:styleId="EndnoteTextChar">
    <w:name w:val="Endnote Text Char"/>
    <w:basedOn w:val="DefaultParagraphFont"/>
    <w:link w:val="EndnoteText"/>
    <w:rsid w:val="0008541A"/>
  </w:style>
  <w:style w:type="character" w:styleId="EndnoteReference">
    <w:name w:val="endnote reference"/>
    <w:rsid w:val="0008541A"/>
    <w:rPr>
      <w:vertAlign w:val="superscript"/>
    </w:rPr>
  </w:style>
  <w:style w:type="paragraph" w:styleId="NormalWeb">
    <w:name w:val="Normal (Web)"/>
    <w:basedOn w:val="Normal"/>
    <w:unhideWhenUsed/>
    <w:rsid w:val="00852B83"/>
    <w:pPr>
      <w:spacing w:before="100" w:beforeAutospacing="1" w:after="100" w:afterAutospacing="1"/>
    </w:pPr>
    <w:rPr>
      <w:sz w:val="24"/>
      <w:szCs w:val="24"/>
      <w:lang w:val="es-CO" w:eastAsia="es-CO"/>
    </w:rPr>
  </w:style>
  <w:style w:type="paragraph" w:customStyle="1" w:styleId="AddressText">
    <w:name w:val="Address Text"/>
    <w:rsid w:val="00852B83"/>
    <w:pPr>
      <w:tabs>
        <w:tab w:val="left" w:pos="2699"/>
        <w:tab w:val="left" w:pos="3549"/>
      </w:tabs>
      <w:spacing w:line="200" w:lineRule="exact"/>
    </w:pPr>
    <w:rPr>
      <w:rFonts w:ascii="Arial" w:eastAsia="Times" w:hAnsi="Arial"/>
      <w:noProof/>
      <w:color w:val="0099FF"/>
      <w:sz w:val="16"/>
      <w:szCs w:val="16"/>
      <w:lang w:val="en-GB" w:eastAsia="en-GB"/>
    </w:rPr>
  </w:style>
  <w:style w:type="character" w:styleId="Mention">
    <w:name w:val="Mention"/>
    <w:uiPriority w:val="99"/>
    <w:semiHidden/>
    <w:unhideWhenUsed/>
    <w:rsid w:val="00A1775F"/>
    <w:rPr>
      <w:color w:val="2B579A"/>
      <w:shd w:val="clear" w:color="auto" w:fill="E6E6E6"/>
    </w:rPr>
  </w:style>
  <w:style w:type="paragraph" w:customStyle="1" w:styleId="ydp6dfd666ayiv8382812362ydpa9cd4d78yiv2377201800msonormal">
    <w:name w:val="ydp6dfd666ayiv8382812362ydpa9cd4d78yiv2377201800msonormal"/>
    <w:basedOn w:val="Normal"/>
    <w:rsid w:val="00221FF6"/>
    <w:pPr>
      <w:spacing w:before="100" w:beforeAutospacing="1" w:after="100" w:afterAutospacing="1"/>
    </w:pPr>
    <w:rPr>
      <w:rFonts w:eastAsia="Calibri"/>
      <w:sz w:val="24"/>
      <w:szCs w:val="24"/>
    </w:rPr>
  </w:style>
  <w:style w:type="table" w:customStyle="1" w:styleId="TableGrid1">
    <w:name w:val="Table Grid1"/>
    <w:basedOn w:val="TableNormal"/>
    <w:next w:val="TableGrid"/>
    <w:uiPriority w:val="39"/>
    <w:rsid w:val="00E677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939D2"/>
    <w:rPr>
      <w:color w:val="808080"/>
      <w:shd w:val="clear" w:color="auto" w:fill="E6E6E6"/>
    </w:rPr>
  </w:style>
  <w:style w:type="character" w:customStyle="1" w:styleId="HeadlineChar">
    <w:name w:val="Headline Char"/>
    <w:basedOn w:val="DefaultParagraphFont"/>
    <w:link w:val="Headline"/>
    <w:locked/>
    <w:rsid w:val="00CB28F2"/>
    <w:rPr>
      <w:rFonts w:ascii="Arial" w:hAnsi="Arial" w:cs="Arial"/>
      <w:b/>
      <w:bCs/>
      <w:color w:val="518ECB"/>
      <w:sz w:val="28"/>
      <w:szCs w:val="28"/>
      <w:lang w:val="en-GB" w:eastAsia="en-GB"/>
    </w:rPr>
  </w:style>
  <w:style w:type="paragraph" w:customStyle="1" w:styleId="Headline">
    <w:name w:val="Headline"/>
    <w:basedOn w:val="Heading1"/>
    <w:link w:val="HeadlineChar"/>
    <w:qFormat/>
    <w:rsid w:val="00CB28F2"/>
    <w:pPr>
      <w:spacing w:before="360" w:after="120"/>
    </w:pPr>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CB28F2"/>
    <w:pPr>
      <w:overflowPunct w:val="0"/>
      <w:autoSpaceDE w:val="0"/>
      <w:autoSpaceDN w:val="0"/>
      <w:adjustRightInd w:val="0"/>
      <w:spacing w:after="240" w:line="360" w:lineRule="auto"/>
      <w:jc w:val="center"/>
    </w:pPr>
    <w:rPr>
      <w:b/>
      <w:caps/>
      <w:sz w:val="22"/>
      <w:lang w:val="en-GB"/>
    </w:rPr>
  </w:style>
  <w:style w:type="character" w:customStyle="1" w:styleId="Heading1Char">
    <w:name w:val="Heading 1 Char"/>
    <w:basedOn w:val="DefaultParagraphFont"/>
    <w:link w:val="Heading1"/>
    <w:rsid w:val="00CB28F2"/>
    <w:rPr>
      <w:rFonts w:asciiTheme="majorHAnsi" w:eastAsiaTheme="majorEastAsia" w:hAnsiTheme="majorHAnsi" w:cstheme="majorBidi"/>
      <w:color w:val="2F5496" w:themeColor="accent1" w:themeShade="BF"/>
      <w:sz w:val="32"/>
      <w:szCs w:val="32"/>
    </w:rPr>
  </w:style>
  <w:style w:type="character" w:customStyle="1" w:styleId="BankNormalChar">
    <w:name w:val="BankNormal Char"/>
    <w:basedOn w:val="DefaultParagraphFont"/>
    <w:link w:val="BankNormal"/>
    <w:locked/>
    <w:rsid w:val="009614EE"/>
    <w:rPr>
      <w:sz w:val="24"/>
    </w:rPr>
  </w:style>
  <w:style w:type="paragraph" w:customStyle="1" w:styleId="BankNormal">
    <w:name w:val="BankNormal"/>
    <w:basedOn w:val="Normal"/>
    <w:link w:val="BankNormalChar"/>
    <w:rsid w:val="009614EE"/>
    <w:pPr>
      <w:spacing w:after="240"/>
    </w:pPr>
    <w:rPr>
      <w:sz w:val="24"/>
    </w:rPr>
  </w:style>
  <w:style w:type="character" w:customStyle="1" w:styleId="MarginTextChar">
    <w:name w:val="Margin Text Char"/>
    <w:link w:val="MarginText"/>
    <w:uiPriority w:val="99"/>
    <w:locked/>
    <w:rsid w:val="001A170C"/>
    <w:rPr>
      <w:lang w:val="en-GB"/>
    </w:rPr>
  </w:style>
  <w:style w:type="paragraph" w:customStyle="1" w:styleId="MarginText">
    <w:name w:val="Margin Text"/>
    <w:basedOn w:val="BodyText"/>
    <w:link w:val="MarginTextChar"/>
    <w:uiPriority w:val="99"/>
    <w:rsid w:val="001A170C"/>
    <w:pPr>
      <w:overflowPunct w:val="0"/>
      <w:autoSpaceDE w:val="0"/>
      <w:autoSpaceDN w:val="0"/>
      <w:adjustRightInd w:val="0"/>
      <w:spacing w:after="240" w:line="360" w:lineRule="auto"/>
      <w:jc w:val="both"/>
    </w:pPr>
    <w:rPr>
      <w:rFonts w:ascii="Times New Roman" w:hAnsi="Times New Roman"/>
      <w:sz w:val="20"/>
      <w:lang w:val="en-GB"/>
    </w:rPr>
  </w:style>
  <w:style w:type="character" w:styleId="Emphasis">
    <w:name w:val="Emphasis"/>
    <w:basedOn w:val="DefaultParagraphFont"/>
    <w:qFormat/>
    <w:rsid w:val="00E90196"/>
    <w:rPr>
      <w:i/>
      <w:iCs/>
    </w:rPr>
  </w:style>
  <w:style w:type="character" w:customStyle="1" w:styleId="Heading3Char">
    <w:name w:val="Heading 3 Char"/>
    <w:basedOn w:val="DefaultParagraphFont"/>
    <w:link w:val="Heading3"/>
    <w:semiHidden/>
    <w:rsid w:val="009E0F52"/>
    <w:rPr>
      <w:rFonts w:asciiTheme="majorHAnsi" w:eastAsiaTheme="majorEastAsia" w:hAnsiTheme="majorHAnsi" w:cstheme="majorBidi"/>
      <w:color w:val="1F3763" w:themeColor="accent1" w:themeShade="7F"/>
      <w:sz w:val="24"/>
      <w:szCs w:val="24"/>
    </w:rPr>
  </w:style>
  <w:style w:type="paragraph" w:styleId="BodyText3">
    <w:name w:val="Body Text 3"/>
    <w:basedOn w:val="Normal"/>
    <w:link w:val="BodyText3Char"/>
    <w:unhideWhenUsed/>
    <w:rsid w:val="009E0F52"/>
    <w:pPr>
      <w:spacing w:after="120" w:line="276" w:lineRule="auto"/>
    </w:pPr>
    <w:rPr>
      <w:rFonts w:eastAsiaTheme="minorHAnsi"/>
      <w:sz w:val="16"/>
      <w:szCs w:val="16"/>
      <w:lang w:val="en-GB"/>
    </w:rPr>
  </w:style>
  <w:style w:type="character" w:customStyle="1" w:styleId="BodyText3Char">
    <w:name w:val="Body Text 3 Char"/>
    <w:basedOn w:val="DefaultParagraphFont"/>
    <w:link w:val="BodyText3"/>
    <w:rsid w:val="009E0F52"/>
    <w:rPr>
      <w:rFonts w:eastAsiaTheme="minorHAnsi"/>
      <w:sz w:val="16"/>
      <w:szCs w:val="16"/>
      <w:lang w:val="en-GB"/>
    </w:rPr>
  </w:style>
  <w:style w:type="paragraph" w:styleId="NoSpacing">
    <w:name w:val="No Spacing"/>
    <w:uiPriority w:val="1"/>
    <w:qFormat/>
    <w:rsid w:val="00B27BC3"/>
    <w:rPr>
      <w:rFonts w:eastAsiaTheme="minorHAnsi"/>
      <w:sz w:val="24"/>
      <w:szCs w:val="24"/>
      <w:lang w:val="en-GB"/>
    </w:rPr>
  </w:style>
  <w:style w:type="character" w:customStyle="1" w:styleId="HeaderChar">
    <w:name w:val="Header Char"/>
    <w:aliases w:val="UNOPS Header Char"/>
    <w:basedOn w:val="DefaultParagraphFont"/>
    <w:link w:val="Header"/>
    <w:uiPriority w:val="99"/>
    <w:locked/>
    <w:rsid w:val="00944C07"/>
  </w:style>
  <w:style w:type="character" w:styleId="FollowedHyperlink">
    <w:name w:val="FollowedHyperlink"/>
    <w:basedOn w:val="DefaultParagraphFont"/>
    <w:rsid w:val="005F6D41"/>
    <w:rPr>
      <w:color w:val="954F72" w:themeColor="followedHyperlink"/>
      <w:u w:val="single"/>
    </w:rPr>
  </w:style>
  <w:style w:type="character" w:customStyle="1" w:styleId="Heading4Char">
    <w:name w:val="Heading 4 Char"/>
    <w:basedOn w:val="DefaultParagraphFont"/>
    <w:link w:val="Heading4"/>
    <w:semiHidden/>
    <w:rsid w:val="004707D2"/>
    <w:rPr>
      <w:rFonts w:asciiTheme="majorHAnsi" w:eastAsiaTheme="majorEastAsia" w:hAnsiTheme="majorHAnsi" w:cstheme="majorBidi"/>
      <w:i/>
      <w:iCs/>
      <w:color w:val="2F5496" w:themeColor="accent1" w:themeShade="BF"/>
    </w:rPr>
  </w:style>
  <w:style w:type="paragraph" w:styleId="BlockText">
    <w:name w:val="Block Text"/>
    <w:basedOn w:val="Normal"/>
    <w:rsid w:val="004707D2"/>
    <w:pPr>
      <w:widowControl w:val="0"/>
      <w:tabs>
        <w:tab w:val="left" w:pos="-408"/>
        <w:tab w:val="left" w:pos="0"/>
        <w:tab w:val="left" w:pos="402"/>
      </w:tabs>
      <w:ind w:left="447" w:right="1440" w:hanging="447"/>
      <w:jc w:val="both"/>
    </w:pPr>
    <w:rPr>
      <w:rFonts w:ascii="Arial" w:hAnsi="Arial"/>
      <w:snapToGrid w:val="0"/>
      <w:sz w:val="18"/>
      <w:lang w:val="es-GT" w:eastAsia="es-ES"/>
    </w:rPr>
  </w:style>
  <w:style w:type="character" w:customStyle="1" w:styleId="normaltextrun">
    <w:name w:val="normaltextrun"/>
    <w:basedOn w:val="DefaultParagraphFont"/>
    <w:rsid w:val="00AC6A09"/>
  </w:style>
  <w:style w:type="paragraph" w:customStyle="1" w:styleId="paragraph">
    <w:name w:val="paragraph"/>
    <w:basedOn w:val="Normal"/>
    <w:rsid w:val="00C54856"/>
    <w:pPr>
      <w:spacing w:before="100" w:beforeAutospacing="1" w:after="100" w:afterAutospacing="1"/>
    </w:pPr>
    <w:rPr>
      <w:sz w:val="24"/>
      <w:szCs w:val="24"/>
    </w:rPr>
  </w:style>
  <w:style w:type="character" w:customStyle="1" w:styleId="eop">
    <w:name w:val="eop"/>
    <w:basedOn w:val="DefaultParagraphFont"/>
    <w:rsid w:val="00C54856"/>
  </w:style>
  <w:style w:type="character" w:customStyle="1" w:styleId="spellingerror">
    <w:name w:val="spellingerror"/>
    <w:basedOn w:val="DefaultParagraphFont"/>
    <w:rsid w:val="00C54856"/>
  </w:style>
  <w:style w:type="paragraph" w:styleId="Revision">
    <w:name w:val="Revision"/>
    <w:hidden/>
    <w:uiPriority w:val="99"/>
    <w:semiHidden/>
    <w:rsid w:val="004D6B20"/>
  </w:style>
  <w:style w:type="paragraph" w:styleId="Subtitle">
    <w:name w:val="Subtitle"/>
    <w:basedOn w:val="Normal"/>
    <w:link w:val="SubtitleChar"/>
    <w:qFormat/>
    <w:rsid w:val="005477DF"/>
    <w:pPr>
      <w:tabs>
        <w:tab w:val="left" w:pos="-1440"/>
        <w:tab w:val="left" w:pos="7200"/>
      </w:tabs>
      <w:suppressAutoHyphens/>
      <w:ind w:left="630" w:right="634"/>
      <w:jc w:val="right"/>
    </w:pPr>
    <w:rPr>
      <w:b/>
      <w:spacing w:val="-3"/>
      <w:sz w:val="24"/>
    </w:rPr>
  </w:style>
  <w:style w:type="character" w:customStyle="1" w:styleId="SubtitleChar">
    <w:name w:val="Subtitle Char"/>
    <w:basedOn w:val="DefaultParagraphFont"/>
    <w:link w:val="Subtitle"/>
    <w:rsid w:val="005477DF"/>
    <w:rPr>
      <w:b/>
      <w:spacing w:val="-3"/>
      <w:sz w:val="24"/>
    </w:rPr>
  </w:style>
  <w:style w:type="paragraph" w:customStyle="1" w:styleId="SectionVHeader">
    <w:name w:val="Section V. Header"/>
    <w:basedOn w:val="Normal"/>
    <w:rsid w:val="005477DF"/>
    <w:pPr>
      <w:jc w:val="center"/>
    </w:pPr>
    <w:rPr>
      <w:b/>
      <w:sz w:val="36"/>
      <w:szCs w:val="24"/>
      <w:lang w:val="en-GB"/>
    </w:rPr>
  </w:style>
  <w:style w:type="paragraph" w:customStyle="1" w:styleId="BParagraph">
    <w:name w:val="B Paragraph"/>
    <w:aliases w:val="justified"/>
    <w:uiPriority w:val="99"/>
    <w:rsid w:val="001F4CFF"/>
    <w:pPr>
      <w:widowControl w:val="0"/>
      <w:autoSpaceDE w:val="0"/>
      <w:autoSpaceDN w:val="0"/>
      <w:adjustRightInd w:val="0"/>
      <w:spacing w:line="240" w:lineRule="atLeast"/>
      <w:jc w:val="both"/>
    </w:pPr>
    <w:rPr>
      <w:rFonts w:ascii="Courier New" w:hAnsi="Courier New" w:cs="Courier New"/>
      <w:sz w:val="24"/>
      <w:szCs w:val="24"/>
    </w:rPr>
  </w:style>
  <w:style w:type="character" w:customStyle="1" w:styleId="BodyTextChar">
    <w:name w:val="Body Text Char"/>
    <w:basedOn w:val="DefaultParagraphFont"/>
    <w:link w:val="BodyText"/>
    <w:rsid w:val="009E34B1"/>
    <w:rPr>
      <w:rFonts w:ascii="Arial" w:hAnsi="Arial"/>
      <w:sz w:val="24"/>
    </w:rPr>
  </w:style>
  <w:style w:type="paragraph" w:customStyle="1" w:styleId="TableParagraph">
    <w:name w:val="Table Paragraph"/>
    <w:basedOn w:val="Normal"/>
    <w:uiPriority w:val="1"/>
    <w:qFormat/>
    <w:rsid w:val="009E34B1"/>
    <w:pPr>
      <w:widowControl w:val="0"/>
      <w:autoSpaceDE w:val="0"/>
      <w:autoSpaceDN w:val="0"/>
    </w:pPr>
    <w:rPr>
      <w:rFonts w:ascii="Arial" w:eastAsia="Arial" w:hAnsi="Arial" w:cs="Arial"/>
      <w:sz w:val="22"/>
      <w:szCs w:val="22"/>
    </w:rPr>
  </w:style>
  <w:style w:type="table" w:styleId="GridTable1Light-Accent5">
    <w:name w:val="Grid Table 1 Light Accent 5"/>
    <w:basedOn w:val="TableNormal"/>
    <w:uiPriority w:val="46"/>
    <w:rsid w:val="009E34B1"/>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semiHidden/>
    <w:rsid w:val="0019374B"/>
    <w:rPr>
      <w:rFonts w:asciiTheme="majorHAnsi" w:eastAsiaTheme="majorEastAsia" w:hAnsiTheme="majorHAnsi" w:cstheme="majorBidi"/>
      <w:color w:val="2F5496" w:themeColor="accent1" w:themeShade="BF"/>
      <w:sz w:val="26"/>
      <w:szCs w:val="26"/>
    </w:rPr>
  </w:style>
  <w:style w:type="paragraph" w:customStyle="1" w:styleId="SchHeadDes">
    <w:name w:val="SchHeadDes"/>
    <w:basedOn w:val="Normal"/>
    <w:next w:val="Normal"/>
    <w:rsid w:val="0019374B"/>
    <w:pPr>
      <w:overflowPunct w:val="0"/>
      <w:autoSpaceDE w:val="0"/>
      <w:autoSpaceDN w:val="0"/>
      <w:adjustRightInd w:val="0"/>
      <w:spacing w:after="240" w:line="360" w:lineRule="auto"/>
      <w:jc w:val="center"/>
      <w:textAlignment w:val="baseline"/>
    </w:pPr>
    <w:rPr>
      <w:b/>
      <w:sz w:val="22"/>
      <w:lang w:val="es-ES" w:eastAsia="es-ES" w:bidi="es-ES"/>
    </w:rPr>
  </w:style>
  <w:style w:type="character" w:customStyle="1" w:styleId="Heading8Char">
    <w:name w:val="Heading 8 Char"/>
    <w:basedOn w:val="DefaultParagraphFont"/>
    <w:link w:val="Heading8"/>
    <w:semiHidden/>
    <w:rsid w:val="00BD1A50"/>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autoRedefine/>
    <w:qFormat/>
    <w:rsid w:val="00BD1A50"/>
    <w:pPr>
      <w:widowControl w:val="0"/>
      <w:overflowPunct w:val="0"/>
      <w:adjustRightInd w:val="0"/>
      <w:spacing w:line="280" w:lineRule="atLeast"/>
      <w:jc w:val="center"/>
    </w:pPr>
    <w:rPr>
      <w:rFonts w:ascii="Verdana" w:eastAsia="MS Mincho" w:hAnsi="Verdana"/>
      <w:bCs/>
      <w:color w:val="000080"/>
      <w:kern w:val="28"/>
      <w:sz w:val="28"/>
      <w:szCs w:val="18"/>
      <w:u w:val="single"/>
    </w:rPr>
  </w:style>
  <w:style w:type="character" w:customStyle="1" w:styleId="TitleChar">
    <w:name w:val="Title Char"/>
    <w:basedOn w:val="DefaultParagraphFont"/>
    <w:link w:val="Title"/>
    <w:rsid w:val="00BD1A50"/>
    <w:rPr>
      <w:rFonts w:ascii="Verdana" w:eastAsia="MS Mincho" w:hAnsi="Verdana"/>
      <w:bCs/>
      <w:color w:val="000080"/>
      <w:kern w:val="28"/>
      <w:sz w:val="28"/>
      <w:szCs w:val="18"/>
      <w:u w:val="single"/>
    </w:rPr>
  </w:style>
  <w:style w:type="paragraph" w:styleId="MacroText">
    <w:name w:val="macro"/>
    <w:link w:val="MacroTextChar"/>
    <w:rsid w:val="00BD1A5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BD1A50"/>
    <w:rPr>
      <w:rFonts w:ascii="Courier New" w:hAnsi="Courier Ne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2651">
      <w:bodyDiv w:val="1"/>
      <w:marLeft w:val="0"/>
      <w:marRight w:val="0"/>
      <w:marTop w:val="0"/>
      <w:marBottom w:val="0"/>
      <w:divBdr>
        <w:top w:val="none" w:sz="0" w:space="0" w:color="auto"/>
        <w:left w:val="none" w:sz="0" w:space="0" w:color="auto"/>
        <w:bottom w:val="none" w:sz="0" w:space="0" w:color="auto"/>
        <w:right w:val="none" w:sz="0" w:space="0" w:color="auto"/>
      </w:divBdr>
    </w:div>
    <w:div w:id="80106294">
      <w:bodyDiv w:val="1"/>
      <w:marLeft w:val="0"/>
      <w:marRight w:val="0"/>
      <w:marTop w:val="0"/>
      <w:marBottom w:val="0"/>
      <w:divBdr>
        <w:top w:val="none" w:sz="0" w:space="0" w:color="auto"/>
        <w:left w:val="none" w:sz="0" w:space="0" w:color="auto"/>
        <w:bottom w:val="none" w:sz="0" w:space="0" w:color="auto"/>
        <w:right w:val="none" w:sz="0" w:space="0" w:color="auto"/>
      </w:divBdr>
    </w:div>
    <w:div w:id="101340865">
      <w:bodyDiv w:val="1"/>
      <w:marLeft w:val="0"/>
      <w:marRight w:val="0"/>
      <w:marTop w:val="0"/>
      <w:marBottom w:val="0"/>
      <w:divBdr>
        <w:top w:val="none" w:sz="0" w:space="0" w:color="auto"/>
        <w:left w:val="none" w:sz="0" w:space="0" w:color="auto"/>
        <w:bottom w:val="none" w:sz="0" w:space="0" w:color="auto"/>
        <w:right w:val="none" w:sz="0" w:space="0" w:color="auto"/>
      </w:divBdr>
    </w:div>
    <w:div w:id="109013862">
      <w:bodyDiv w:val="1"/>
      <w:marLeft w:val="0"/>
      <w:marRight w:val="0"/>
      <w:marTop w:val="0"/>
      <w:marBottom w:val="0"/>
      <w:divBdr>
        <w:top w:val="none" w:sz="0" w:space="0" w:color="auto"/>
        <w:left w:val="none" w:sz="0" w:space="0" w:color="auto"/>
        <w:bottom w:val="none" w:sz="0" w:space="0" w:color="auto"/>
        <w:right w:val="none" w:sz="0" w:space="0" w:color="auto"/>
      </w:divBdr>
    </w:div>
    <w:div w:id="115367657">
      <w:bodyDiv w:val="1"/>
      <w:marLeft w:val="0"/>
      <w:marRight w:val="0"/>
      <w:marTop w:val="0"/>
      <w:marBottom w:val="0"/>
      <w:divBdr>
        <w:top w:val="none" w:sz="0" w:space="0" w:color="auto"/>
        <w:left w:val="none" w:sz="0" w:space="0" w:color="auto"/>
        <w:bottom w:val="none" w:sz="0" w:space="0" w:color="auto"/>
        <w:right w:val="none" w:sz="0" w:space="0" w:color="auto"/>
      </w:divBdr>
      <w:divsChild>
        <w:div w:id="18046076">
          <w:marLeft w:val="0"/>
          <w:marRight w:val="0"/>
          <w:marTop w:val="0"/>
          <w:marBottom w:val="0"/>
          <w:divBdr>
            <w:top w:val="none" w:sz="0" w:space="0" w:color="auto"/>
            <w:left w:val="none" w:sz="0" w:space="0" w:color="auto"/>
            <w:bottom w:val="none" w:sz="0" w:space="0" w:color="auto"/>
            <w:right w:val="none" w:sz="0" w:space="0" w:color="auto"/>
          </w:divBdr>
        </w:div>
        <w:div w:id="115753959">
          <w:marLeft w:val="0"/>
          <w:marRight w:val="0"/>
          <w:marTop w:val="0"/>
          <w:marBottom w:val="0"/>
          <w:divBdr>
            <w:top w:val="none" w:sz="0" w:space="0" w:color="auto"/>
            <w:left w:val="none" w:sz="0" w:space="0" w:color="auto"/>
            <w:bottom w:val="none" w:sz="0" w:space="0" w:color="auto"/>
            <w:right w:val="none" w:sz="0" w:space="0" w:color="auto"/>
          </w:divBdr>
        </w:div>
        <w:div w:id="170681022">
          <w:marLeft w:val="0"/>
          <w:marRight w:val="0"/>
          <w:marTop w:val="0"/>
          <w:marBottom w:val="0"/>
          <w:divBdr>
            <w:top w:val="none" w:sz="0" w:space="0" w:color="auto"/>
            <w:left w:val="none" w:sz="0" w:space="0" w:color="auto"/>
            <w:bottom w:val="none" w:sz="0" w:space="0" w:color="auto"/>
            <w:right w:val="none" w:sz="0" w:space="0" w:color="auto"/>
          </w:divBdr>
        </w:div>
        <w:div w:id="270824940">
          <w:marLeft w:val="0"/>
          <w:marRight w:val="0"/>
          <w:marTop w:val="0"/>
          <w:marBottom w:val="0"/>
          <w:divBdr>
            <w:top w:val="none" w:sz="0" w:space="0" w:color="auto"/>
            <w:left w:val="none" w:sz="0" w:space="0" w:color="auto"/>
            <w:bottom w:val="none" w:sz="0" w:space="0" w:color="auto"/>
            <w:right w:val="none" w:sz="0" w:space="0" w:color="auto"/>
          </w:divBdr>
        </w:div>
        <w:div w:id="381488061">
          <w:marLeft w:val="0"/>
          <w:marRight w:val="0"/>
          <w:marTop w:val="0"/>
          <w:marBottom w:val="0"/>
          <w:divBdr>
            <w:top w:val="none" w:sz="0" w:space="0" w:color="auto"/>
            <w:left w:val="none" w:sz="0" w:space="0" w:color="auto"/>
            <w:bottom w:val="none" w:sz="0" w:space="0" w:color="auto"/>
            <w:right w:val="none" w:sz="0" w:space="0" w:color="auto"/>
          </w:divBdr>
        </w:div>
        <w:div w:id="494959438">
          <w:marLeft w:val="0"/>
          <w:marRight w:val="0"/>
          <w:marTop w:val="0"/>
          <w:marBottom w:val="0"/>
          <w:divBdr>
            <w:top w:val="none" w:sz="0" w:space="0" w:color="auto"/>
            <w:left w:val="none" w:sz="0" w:space="0" w:color="auto"/>
            <w:bottom w:val="none" w:sz="0" w:space="0" w:color="auto"/>
            <w:right w:val="none" w:sz="0" w:space="0" w:color="auto"/>
          </w:divBdr>
        </w:div>
        <w:div w:id="577902212">
          <w:marLeft w:val="0"/>
          <w:marRight w:val="0"/>
          <w:marTop w:val="0"/>
          <w:marBottom w:val="0"/>
          <w:divBdr>
            <w:top w:val="none" w:sz="0" w:space="0" w:color="auto"/>
            <w:left w:val="none" w:sz="0" w:space="0" w:color="auto"/>
            <w:bottom w:val="none" w:sz="0" w:space="0" w:color="auto"/>
            <w:right w:val="none" w:sz="0" w:space="0" w:color="auto"/>
          </w:divBdr>
        </w:div>
        <w:div w:id="583229001">
          <w:marLeft w:val="0"/>
          <w:marRight w:val="0"/>
          <w:marTop w:val="0"/>
          <w:marBottom w:val="0"/>
          <w:divBdr>
            <w:top w:val="none" w:sz="0" w:space="0" w:color="auto"/>
            <w:left w:val="none" w:sz="0" w:space="0" w:color="auto"/>
            <w:bottom w:val="none" w:sz="0" w:space="0" w:color="auto"/>
            <w:right w:val="none" w:sz="0" w:space="0" w:color="auto"/>
          </w:divBdr>
        </w:div>
        <w:div w:id="595401999">
          <w:marLeft w:val="0"/>
          <w:marRight w:val="0"/>
          <w:marTop w:val="0"/>
          <w:marBottom w:val="0"/>
          <w:divBdr>
            <w:top w:val="none" w:sz="0" w:space="0" w:color="auto"/>
            <w:left w:val="none" w:sz="0" w:space="0" w:color="auto"/>
            <w:bottom w:val="none" w:sz="0" w:space="0" w:color="auto"/>
            <w:right w:val="none" w:sz="0" w:space="0" w:color="auto"/>
          </w:divBdr>
        </w:div>
        <w:div w:id="684671434">
          <w:marLeft w:val="0"/>
          <w:marRight w:val="0"/>
          <w:marTop w:val="0"/>
          <w:marBottom w:val="0"/>
          <w:divBdr>
            <w:top w:val="none" w:sz="0" w:space="0" w:color="auto"/>
            <w:left w:val="none" w:sz="0" w:space="0" w:color="auto"/>
            <w:bottom w:val="none" w:sz="0" w:space="0" w:color="auto"/>
            <w:right w:val="none" w:sz="0" w:space="0" w:color="auto"/>
          </w:divBdr>
          <w:divsChild>
            <w:div w:id="576089409">
              <w:marLeft w:val="0"/>
              <w:marRight w:val="0"/>
              <w:marTop w:val="0"/>
              <w:marBottom w:val="0"/>
              <w:divBdr>
                <w:top w:val="none" w:sz="0" w:space="0" w:color="auto"/>
                <w:left w:val="none" w:sz="0" w:space="0" w:color="auto"/>
                <w:bottom w:val="none" w:sz="0" w:space="0" w:color="auto"/>
                <w:right w:val="none" w:sz="0" w:space="0" w:color="auto"/>
              </w:divBdr>
            </w:div>
            <w:div w:id="617495704">
              <w:marLeft w:val="0"/>
              <w:marRight w:val="0"/>
              <w:marTop w:val="0"/>
              <w:marBottom w:val="0"/>
              <w:divBdr>
                <w:top w:val="none" w:sz="0" w:space="0" w:color="auto"/>
                <w:left w:val="none" w:sz="0" w:space="0" w:color="auto"/>
                <w:bottom w:val="none" w:sz="0" w:space="0" w:color="auto"/>
                <w:right w:val="none" w:sz="0" w:space="0" w:color="auto"/>
              </w:divBdr>
            </w:div>
            <w:div w:id="878204144">
              <w:marLeft w:val="0"/>
              <w:marRight w:val="0"/>
              <w:marTop w:val="0"/>
              <w:marBottom w:val="0"/>
              <w:divBdr>
                <w:top w:val="none" w:sz="0" w:space="0" w:color="auto"/>
                <w:left w:val="none" w:sz="0" w:space="0" w:color="auto"/>
                <w:bottom w:val="none" w:sz="0" w:space="0" w:color="auto"/>
                <w:right w:val="none" w:sz="0" w:space="0" w:color="auto"/>
              </w:divBdr>
            </w:div>
            <w:div w:id="1330911105">
              <w:marLeft w:val="0"/>
              <w:marRight w:val="0"/>
              <w:marTop w:val="0"/>
              <w:marBottom w:val="0"/>
              <w:divBdr>
                <w:top w:val="none" w:sz="0" w:space="0" w:color="auto"/>
                <w:left w:val="none" w:sz="0" w:space="0" w:color="auto"/>
                <w:bottom w:val="none" w:sz="0" w:space="0" w:color="auto"/>
                <w:right w:val="none" w:sz="0" w:space="0" w:color="auto"/>
              </w:divBdr>
            </w:div>
            <w:div w:id="2012953509">
              <w:marLeft w:val="0"/>
              <w:marRight w:val="0"/>
              <w:marTop w:val="0"/>
              <w:marBottom w:val="0"/>
              <w:divBdr>
                <w:top w:val="none" w:sz="0" w:space="0" w:color="auto"/>
                <w:left w:val="none" w:sz="0" w:space="0" w:color="auto"/>
                <w:bottom w:val="none" w:sz="0" w:space="0" w:color="auto"/>
                <w:right w:val="none" w:sz="0" w:space="0" w:color="auto"/>
              </w:divBdr>
            </w:div>
          </w:divsChild>
        </w:div>
        <w:div w:id="689337662">
          <w:marLeft w:val="0"/>
          <w:marRight w:val="0"/>
          <w:marTop w:val="0"/>
          <w:marBottom w:val="0"/>
          <w:divBdr>
            <w:top w:val="none" w:sz="0" w:space="0" w:color="auto"/>
            <w:left w:val="none" w:sz="0" w:space="0" w:color="auto"/>
            <w:bottom w:val="none" w:sz="0" w:space="0" w:color="auto"/>
            <w:right w:val="none" w:sz="0" w:space="0" w:color="auto"/>
          </w:divBdr>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1266160052">
              <w:marLeft w:val="0"/>
              <w:marRight w:val="0"/>
              <w:marTop w:val="0"/>
              <w:marBottom w:val="0"/>
              <w:divBdr>
                <w:top w:val="none" w:sz="0" w:space="0" w:color="auto"/>
                <w:left w:val="none" w:sz="0" w:space="0" w:color="auto"/>
                <w:bottom w:val="none" w:sz="0" w:space="0" w:color="auto"/>
                <w:right w:val="none" w:sz="0" w:space="0" w:color="auto"/>
              </w:divBdr>
            </w:div>
            <w:div w:id="2138142423">
              <w:marLeft w:val="0"/>
              <w:marRight w:val="0"/>
              <w:marTop w:val="0"/>
              <w:marBottom w:val="0"/>
              <w:divBdr>
                <w:top w:val="none" w:sz="0" w:space="0" w:color="auto"/>
                <w:left w:val="none" w:sz="0" w:space="0" w:color="auto"/>
                <w:bottom w:val="none" w:sz="0" w:space="0" w:color="auto"/>
                <w:right w:val="none" w:sz="0" w:space="0" w:color="auto"/>
              </w:divBdr>
            </w:div>
          </w:divsChild>
        </w:div>
        <w:div w:id="1074815399">
          <w:marLeft w:val="0"/>
          <w:marRight w:val="0"/>
          <w:marTop w:val="0"/>
          <w:marBottom w:val="0"/>
          <w:divBdr>
            <w:top w:val="none" w:sz="0" w:space="0" w:color="auto"/>
            <w:left w:val="none" w:sz="0" w:space="0" w:color="auto"/>
            <w:bottom w:val="none" w:sz="0" w:space="0" w:color="auto"/>
            <w:right w:val="none" w:sz="0" w:space="0" w:color="auto"/>
          </w:divBdr>
        </w:div>
        <w:div w:id="1111123284">
          <w:marLeft w:val="0"/>
          <w:marRight w:val="0"/>
          <w:marTop w:val="0"/>
          <w:marBottom w:val="0"/>
          <w:divBdr>
            <w:top w:val="none" w:sz="0" w:space="0" w:color="auto"/>
            <w:left w:val="none" w:sz="0" w:space="0" w:color="auto"/>
            <w:bottom w:val="none" w:sz="0" w:space="0" w:color="auto"/>
            <w:right w:val="none" w:sz="0" w:space="0" w:color="auto"/>
          </w:divBdr>
        </w:div>
        <w:div w:id="1384868889">
          <w:marLeft w:val="0"/>
          <w:marRight w:val="0"/>
          <w:marTop w:val="0"/>
          <w:marBottom w:val="0"/>
          <w:divBdr>
            <w:top w:val="none" w:sz="0" w:space="0" w:color="auto"/>
            <w:left w:val="none" w:sz="0" w:space="0" w:color="auto"/>
            <w:bottom w:val="none" w:sz="0" w:space="0" w:color="auto"/>
            <w:right w:val="none" w:sz="0" w:space="0" w:color="auto"/>
          </w:divBdr>
        </w:div>
        <w:div w:id="1578394891">
          <w:marLeft w:val="0"/>
          <w:marRight w:val="0"/>
          <w:marTop w:val="0"/>
          <w:marBottom w:val="0"/>
          <w:divBdr>
            <w:top w:val="none" w:sz="0" w:space="0" w:color="auto"/>
            <w:left w:val="none" w:sz="0" w:space="0" w:color="auto"/>
            <w:bottom w:val="none" w:sz="0" w:space="0" w:color="auto"/>
            <w:right w:val="none" w:sz="0" w:space="0" w:color="auto"/>
          </w:divBdr>
        </w:div>
        <w:div w:id="1641572747">
          <w:marLeft w:val="0"/>
          <w:marRight w:val="0"/>
          <w:marTop w:val="0"/>
          <w:marBottom w:val="0"/>
          <w:divBdr>
            <w:top w:val="none" w:sz="0" w:space="0" w:color="auto"/>
            <w:left w:val="none" w:sz="0" w:space="0" w:color="auto"/>
            <w:bottom w:val="none" w:sz="0" w:space="0" w:color="auto"/>
            <w:right w:val="none" w:sz="0" w:space="0" w:color="auto"/>
          </w:divBdr>
        </w:div>
        <w:div w:id="1677925485">
          <w:marLeft w:val="0"/>
          <w:marRight w:val="0"/>
          <w:marTop w:val="0"/>
          <w:marBottom w:val="0"/>
          <w:divBdr>
            <w:top w:val="none" w:sz="0" w:space="0" w:color="auto"/>
            <w:left w:val="none" w:sz="0" w:space="0" w:color="auto"/>
            <w:bottom w:val="none" w:sz="0" w:space="0" w:color="auto"/>
            <w:right w:val="none" w:sz="0" w:space="0" w:color="auto"/>
          </w:divBdr>
        </w:div>
        <w:div w:id="1700932605">
          <w:marLeft w:val="0"/>
          <w:marRight w:val="0"/>
          <w:marTop w:val="0"/>
          <w:marBottom w:val="0"/>
          <w:divBdr>
            <w:top w:val="none" w:sz="0" w:space="0" w:color="auto"/>
            <w:left w:val="none" w:sz="0" w:space="0" w:color="auto"/>
            <w:bottom w:val="none" w:sz="0" w:space="0" w:color="auto"/>
            <w:right w:val="none" w:sz="0" w:space="0" w:color="auto"/>
          </w:divBdr>
        </w:div>
        <w:div w:id="1711955838">
          <w:marLeft w:val="0"/>
          <w:marRight w:val="0"/>
          <w:marTop w:val="0"/>
          <w:marBottom w:val="0"/>
          <w:divBdr>
            <w:top w:val="none" w:sz="0" w:space="0" w:color="auto"/>
            <w:left w:val="none" w:sz="0" w:space="0" w:color="auto"/>
            <w:bottom w:val="none" w:sz="0" w:space="0" w:color="auto"/>
            <w:right w:val="none" w:sz="0" w:space="0" w:color="auto"/>
          </w:divBdr>
          <w:divsChild>
            <w:div w:id="253783238">
              <w:marLeft w:val="0"/>
              <w:marRight w:val="0"/>
              <w:marTop w:val="0"/>
              <w:marBottom w:val="0"/>
              <w:divBdr>
                <w:top w:val="none" w:sz="0" w:space="0" w:color="auto"/>
                <w:left w:val="none" w:sz="0" w:space="0" w:color="auto"/>
                <w:bottom w:val="none" w:sz="0" w:space="0" w:color="auto"/>
                <w:right w:val="none" w:sz="0" w:space="0" w:color="auto"/>
              </w:divBdr>
            </w:div>
            <w:div w:id="426927901">
              <w:marLeft w:val="0"/>
              <w:marRight w:val="0"/>
              <w:marTop w:val="0"/>
              <w:marBottom w:val="0"/>
              <w:divBdr>
                <w:top w:val="none" w:sz="0" w:space="0" w:color="auto"/>
                <w:left w:val="none" w:sz="0" w:space="0" w:color="auto"/>
                <w:bottom w:val="none" w:sz="0" w:space="0" w:color="auto"/>
                <w:right w:val="none" w:sz="0" w:space="0" w:color="auto"/>
              </w:divBdr>
            </w:div>
            <w:div w:id="1206718944">
              <w:marLeft w:val="0"/>
              <w:marRight w:val="0"/>
              <w:marTop w:val="0"/>
              <w:marBottom w:val="0"/>
              <w:divBdr>
                <w:top w:val="none" w:sz="0" w:space="0" w:color="auto"/>
                <w:left w:val="none" w:sz="0" w:space="0" w:color="auto"/>
                <w:bottom w:val="none" w:sz="0" w:space="0" w:color="auto"/>
                <w:right w:val="none" w:sz="0" w:space="0" w:color="auto"/>
              </w:divBdr>
            </w:div>
            <w:div w:id="1407528456">
              <w:marLeft w:val="0"/>
              <w:marRight w:val="0"/>
              <w:marTop w:val="0"/>
              <w:marBottom w:val="0"/>
              <w:divBdr>
                <w:top w:val="none" w:sz="0" w:space="0" w:color="auto"/>
                <w:left w:val="none" w:sz="0" w:space="0" w:color="auto"/>
                <w:bottom w:val="none" w:sz="0" w:space="0" w:color="auto"/>
                <w:right w:val="none" w:sz="0" w:space="0" w:color="auto"/>
              </w:divBdr>
            </w:div>
            <w:div w:id="1469736994">
              <w:marLeft w:val="0"/>
              <w:marRight w:val="0"/>
              <w:marTop w:val="0"/>
              <w:marBottom w:val="0"/>
              <w:divBdr>
                <w:top w:val="none" w:sz="0" w:space="0" w:color="auto"/>
                <w:left w:val="none" w:sz="0" w:space="0" w:color="auto"/>
                <w:bottom w:val="none" w:sz="0" w:space="0" w:color="auto"/>
                <w:right w:val="none" w:sz="0" w:space="0" w:color="auto"/>
              </w:divBdr>
            </w:div>
          </w:divsChild>
        </w:div>
        <w:div w:id="1856074588">
          <w:marLeft w:val="0"/>
          <w:marRight w:val="0"/>
          <w:marTop w:val="0"/>
          <w:marBottom w:val="0"/>
          <w:divBdr>
            <w:top w:val="none" w:sz="0" w:space="0" w:color="auto"/>
            <w:left w:val="none" w:sz="0" w:space="0" w:color="auto"/>
            <w:bottom w:val="none" w:sz="0" w:space="0" w:color="auto"/>
            <w:right w:val="none" w:sz="0" w:space="0" w:color="auto"/>
          </w:divBdr>
        </w:div>
        <w:div w:id="1874342014">
          <w:marLeft w:val="0"/>
          <w:marRight w:val="0"/>
          <w:marTop w:val="0"/>
          <w:marBottom w:val="0"/>
          <w:divBdr>
            <w:top w:val="none" w:sz="0" w:space="0" w:color="auto"/>
            <w:left w:val="none" w:sz="0" w:space="0" w:color="auto"/>
            <w:bottom w:val="none" w:sz="0" w:space="0" w:color="auto"/>
            <w:right w:val="none" w:sz="0" w:space="0" w:color="auto"/>
          </w:divBdr>
        </w:div>
        <w:div w:id="1907178469">
          <w:marLeft w:val="0"/>
          <w:marRight w:val="0"/>
          <w:marTop w:val="0"/>
          <w:marBottom w:val="0"/>
          <w:divBdr>
            <w:top w:val="none" w:sz="0" w:space="0" w:color="auto"/>
            <w:left w:val="none" w:sz="0" w:space="0" w:color="auto"/>
            <w:bottom w:val="none" w:sz="0" w:space="0" w:color="auto"/>
            <w:right w:val="none" w:sz="0" w:space="0" w:color="auto"/>
          </w:divBdr>
        </w:div>
        <w:div w:id="1955867427">
          <w:marLeft w:val="0"/>
          <w:marRight w:val="0"/>
          <w:marTop w:val="0"/>
          <w:marBottom w:val="0"/>
          <w:divBdr>
            <w:top w:val="none" w:sz="0" w:space="0" w:color="auto"/>
            <w:left w:val="none" w:sz="0" w:space="0" w:color="auto"/>
            <w:bottom w:val="none" w:sz="0" w:space="0" w:color="auto"/>
            <w:right w:val="none" w:sz="0" w:space="0" w:color="auto"/>
          </w:divBdr>
        </w:div>
        <w:div w:id="2006930080">
          <w:marLeft w:val="0"/>
          <w:marRight w:val="0"/>
          <w:marTop w:val="0"/>
          <w:marBottom w:val="0"/>
          <w:divBdr>
            <w:top w:val="none" w:sz="0" w:space="0" w:color="auto"/>
            <w:left w:val="none" w:sz="0" w:space="0" w:color="auto"/>
            <w:bottom w:val="none" w:sz="0" w:space="0" w:color="auto"/>
            <w:right w:val="none" w:sz="0" w:space="0" w:color="auto"/>
          </w:divBdr>
        </w:div>
        <w:div w:id="2012876127">
          <w:marLeft w:val="0"/>
          <w:marRight w:val="0"/>
          <w:marTop w:val="0"/>
          <w:marBottom w:val="0"/>
          <w:divBdr>
            <w:top w:val="none" w:sz="0" w:space="0" w:color="auto"/>
            <w:left w:val="none" w:sz="0" w:space="0" w:color="auto"/>
            <w:bottom w:val="none" w:sz="0" w:space="0" w:color="auto"/>
            <w:right w:val="none" w:sz="0" w:space="0" w:color="auto"/>
          </w:divBdr>
        </w:div>
        <w:div w:id="2085175691">
          <w:marLeft w:val="0"/>
          <w:marRight w:val="0"/>
          <w:marTop w:val="0"/>
          <w:marBottom w:val="0"/>
          <w:divBdr>
            <w:top w:val="none" w:sz="0" w:space="0" w:color="auto"/>
            <w:left w:val="none" w:sz="0" w:space="0" w:color="auto"/>
            <w:bottom w:val="none" w:sz="0" w:space="0" w:color="auto"/>
            <w:right w:val="none" w:sz="0" w:space="0" w:color="auto"/>
          </w:divBdr>
        </w:div>
        <w:div w:id="2098014728">
          <w:marLeft w:val="0"/>
          <w:marRight w:val="0"/>
          <w:marTop w:val="0"/>
          <w:marBottom w:val="0"/>
          <w:divBdr>
            <w:top w:val="none" w:sz="0" w:space="0" w:color="auto"/>
            <w:left w:val="none" w:sz="0" w:space="0" w:color="auto"/>
            <w:bottom w:val="none" w:sz="0" w:space="0" w:color="auto"/>
            <w:right w:val="none" w:sz="0" w:space="0" w:color="auto"/>
          </w:divBdr>
        </w:div>
        <w:div w:id="2108648351">
          <w:marLeft w:val="0"/>
          <w:marRight w:val="0"/>
          <w:marTop w:val="0"/>
          <w:marBottom w:val="0"/>
          <w:divBdr>
            <w:top w:val="none" w:sz="0" w:space="0" w:color="auto"/>
            <w:left w:val="none" w:sz="0" w:space="0" w:color="auto"/>
            <w:bottom w:val="none" w:sz="0" w:space="0" w:color="auto"/>
            <w:right w:val="none" w:sz="0" w:space="0" w:color="auto"/>
          </w:divBdr>
          <w:divsChild>
            <w:div w:id="278029706">
              <w:marLeft w:val="0"/>
              <w:marRight w:val="0"/>
              <w:marTop w:val="0"/>
              <w:marBottom w:val="0"/>
              <w:divBdr>
                <w:top w:val="none" w:sz="0" w:space="0" w:color="auto"/>
                <w:left w:val="none" w:sz="0" w:space="0" w:color="auto"/>
                <w:bottom w:val="none" w:sz="0" w:space="0" w:color="auto"/>
                <w:right w:val="none" w:sz="0" w:space="0" w:color="auto"/>
              </w:divBdr>
            </w:div>
            <w:div w:id="376246851">
              <w:marLeft w:val="0"/>
              <w:marRight w:val="0"/>
              <w:marTop w:val="0"/>
              <w:marBottom w:val="0"/>
              <w:divBdr>
                <w:top w:val="none" w:sz="0" w:space="0" w:color="auto"/>
                <w:left w:val="none" w:sz="0" w:space="0" w:color="auto"/>
                <w:bottom w:val="none" w:sz="0" w:space="0" w:color="auto"/>
                <w:right w:val="none" w:sz="0" w:space="0" w:color="auto"/>
              </w:divBdr>
            </w:div>
            <w:div w:id="456528934">
              <w:marLeft w:val="0"/>
              <w:marRight w:val="0"/>
              <w:marTop w:val="0"/>
              <w:marBottom w:val="0"/>
              <w:divBdr>
                <w:top w:val="none" w:sz="0" w:space="0" w:color="auto"/>
                <w:left w:val="none" w:sz="0" w:space="0" w:color="auto"/>
                <w:bottom w:val="none" w:sz="0" w:space="0" w:color="auto"/>
                <w:right w:val="none" w:sz="0" w:space="0" w:color="auto"/>
              </w:divBdr>
            </w:div>
            <w:div w:id="548147188">
              <w:marLeft w:val="0"/>
              <w:marRight w:val="0"/>
              <w:marTop w:val="0"/>
              <w:marBottom w:val="0"/>
              <w:divBdr>
                <w:top w:val="none" w:sz="0" w:space="0" w:color="auto"/>
                <w:left w:val="none" w:sz="0" w:space="0" w:color="auto"/>
                <w:bottom w:val="none" w:sz="0" w:space="0" w:color="auto"/>
                <w:right w:val="none" w:sz="0" w:space="0" w:color="auto"/>
              </w:divBdr>
            </w:div>
            <w:div w:id="17398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9397">
      <w:bodyDiv w:val="1"/>
      <w:marLeft w:val="0"/>
      <w:marRight w:val="0"/>
      <w:marTop w:val="0"/>
      <w:marBottom w:val="0"/>
      <w:divBdr>
        <w:top w:val="none" w:sz="0" w:space="0" w:color="auto"/>
        <w:left w:val="none" w:sz="0" w:space="0" w:color="auto"/>
        <w:bottom w:val="none" w:sz="0" w:space="0" w:color="auto"/>
        <w:right w:val="none" w:sz="0" w:space="0" w:color="auto"/>
      </w:divBdr>
    </w:div>
    <w:div w:id="216279425">
      <w:bodyDiv w:val="1"/>
      <w:marLeft w:val="0"/>
      <w:marRight w:val="0"/>
      <w:marTop w:val="0"/>
      <w:marBottom w:val="0"/>
      <w:divBdr>
        <w:top w:val="none" w:sz="0" w:space="0" w:color="auto"/>
        <w:left w:val="none" w:sz="0" w:space="0" w:color="auto"/>
        <w:bottom w:val="none" w:sz="0" w:space="0" w:color="auto"/>
        <w:right w:val="none" w:sz="0" w:space="0" w:color="auto"/>
      </w:divBdr>
    </w:div>
    <w:div w:id="219832778">
      <w:bodyDiv w:val="1"/>
      <w:marLeft w:val="0"/>
      <w:marRight w:val="0"/>
      <w:marTop w:val="0"/>
      <w:marBottom w:val="0"/>
      <w:divBdr>
        <w:top w:val="none" w:sz="0" w:space="0" w:color="auto"/>
        <w:left w:val="none" w:sz="0" w:space="0" w:color="auto"/>
        <w:bottom w:val="none" w:sz="0" w:space="0" w:color="auto"/>
        <w:right w:val="none" w:sz="0" w:space="0" w:color="auto"/>
      </w:divBdr>
    </w:div>
    <w:div w:id="242421045">
      <w:bodyDiv w:val="1"/>
      <w:marLeft w:val="0"/>
      <w:marRight w:val="0"/>
      <w:marTop w:val="0"/>
      <w:marBottom w:val="0"/>
      <w:divBdr>
        <w:top w:val="none" w:sz="0" w:space="0" w:color="auto"/>
        <w:left w:val="none" w:sz="0" w:space="0" w:color="auto"/>
        <w:bottom w:val="none" w:sz="0" w:space="0" w:color="auto"/>
        <w:right w:val="none" w:sz="0" w:space="0" w:color="auto"/>
      </w:divBdr>
    </w:div>
    <w:div w:id="250282920">
      <w:bodyDiv w:val="1"/>
      <w:marLeft w:val="0"/>
      <w:marRight w:val="0"/>
      <w:marTop w:val="0"/>
      <w:marBottom w:val="0"/>
      <w:divBdr>
        <w:top w:val="none" w:sz="0" w:space="0" w:color="auto"/>
        <w:left w:val="none" w:sz="0" w:space="0" w:color="auto"/>
        <w:bottom w:val="none" w:sz="0" w:space="0" w:color="auto"/>
        <w:right w:val="none" w:sz="0" w:space="0" w:color="auto"/>
      </w:divBdr>
    </w:div>
    <w:div w:id="263654603">
      <w:bodyDiv w:val="1"/>
      <w:marLeft w:val="0"/>
      <w:marRight w:val="0"/>
      <w:marTop w:val="0"/>
      <w:marBottom w:val="0"/>
      <w:divBdr>
        <w:top w:val="none" w:sz="0" w:space="0" w:color="auto"/>
        <w:left w:val="none" w:sz="0" w:space="0" w:color="auto"/>
        <w:bottom w:val="none" w:sz="0" w:space="0" w:color="auto"/>
        <w:right w:val="none" w:sz="0" w:space="0" w:color="auto"/>
      </w:divBdr>
    </w:div>
    <w:div w:id="277642033">
      <w:bodyDiv w:val="1"/>
      <w:marLeft w:val="0"/>
      <w:marRight w:val="0"/>
      <w:marTop w:val="0"/>
      <w:marBottom w:val="0"/>
      <w:divBdr>
        <w:top w:val="none" w:sz="0" w:space="0" w:color="auto"/>
        <w:left w:val="none" w:sz="0" w:space="0" w:color="auto"/>
        <w:bottom w:val="none" w:sz="0" w:space="0" w:color="auto"/>
        <w:right w:val="none" w:sz="0" w:space="0" w:color="auto"/>
      </w:divBdr>
    </w:div>
    <w:div w:id="281302401">
      <w:bodyDiv w:val="1"/>
      <w:marLeft w:val="0"/>
      <w:marRight w:val="0"/>
      <w:marTop w:val="0"/>
      <w:marBottom w:val="0"/>
      <w:divBdr>
        <w:top w:val="none" w:sz="0" w:space="0" w:color="auto"/>
        <w:left w:val="none" w:sz="0" w:space="0" w:color="auto"/>
        <w:bottom w:val="none" w:sz="0" w:space="0" w:color="auto"/>
        <w:right w:val="none" w:sz="0" w:space="0" w:color="auto"/>
      </w:divBdr>
    </w:div>
    <w:div w:id="289096785">
      <w:bodyDiv w:val="1"/>
      <w:marLeft w:val="0"/>
      <w:marRight w:val="0"/>
      <w:marTop w:val="0"/>
      <w:marBottom w:val="0"/>
      <w:divBdr>
        <w:top w:val="none" w:sz="0" w:space="0" w:color="auto"/>
        <w:left w:val="none" w:sz="0" w:space="0" w:color="auto"/>
        <w:bottom w:val="none" w:sz="0" w:space="0" w:color="auto"/>
        <w:right w:val="none" w:sz="0" w:space="0" w:color="auto"/>
      </w:divBdr>
    </w:div>
    <w:div w:id="289212093">
      <w:bodyDiv w:val="1"/>
      <w:marLeft w:val="0"/>
      <w:marRight w:val="0"/>
      <w:marTop w:val="0"/>
      <w:marBottom w:val="0"/>
      <w:divBdr>
        <w:top w:val="none" w:sz="0" w:space="0" w:color="auto"/>
        <w:left w:val="none" w:sz="0" w:space="0" w:color="auto"/>
        <w:bottom w:val="none" w:sz="0" w:space="0" w:color="auto"/>
        <w:right w:val="none" w:sz="0" w:space="0" w:color="auto"/>
      </w:divBdr>
    </w:div>
    <w:div w:id="379935804">
      <w:bodyDiv w:val="1"/>
      <w:marLeft w:val="0"/>
      <w:marRight w:val="0"/>
      <w:marTop w:val="0"/>
      <w:marBottom w:val="0"/>
      <w:divBdr>
        <w:top w:val="none" w:sz="0" w:space="0" w:color="auto"/>
        <w:left w:val="none" w:sz="0" w:space="0" w:color="auto"/>
        <w:bottom w:val="none" w:sz="0" w:space="0" w:color="auto"/>
        <w:right w:val="none" w:sz="0" w:space="0" w:color="auto"/>
      </w:divBdr>
    </w:div>
    <w:div w:id="380636746">
      <w:bodyDiv w:val="1"/>
      <w:marLeft w:val="0"/>
      <w:marRight w:val="0"/>
      <w:marTop w:val="0"/>
      <w:marBottom w:val="0"/>
      <w:divBdr>
        <w:top w:val="none" w:sz="0" w:space="0" w:color="auto"/>
        <w:left w:val="none" w:sz="0" w:space="0" w:color="auto"/>
        <w:bottom w:val="none" w:sz="0" w:space="0" w:color="auto"/>
        <w:right w:val="none" w:sz="0" w:space="0" w:color="auto"/>
      </w:divBdr>
    </w:div>
    <w:div w:id="391083130">
      <w:bodyDiv w:val="1"/>
      <w:marLeft w:val="0"/>
      <w:marRight w:val="0"/>
      <w:marTop w:val="0"/>
      <w:marBottom w:val="0"/>
      <w:divBdr>
        <w:top w:val="none" w:sz="0" w:space="0" w:color="auto"/>
        <w:left w:val="none" w:sz="0" w:space="0" w:color="auto"/>
        <w:bottom w:val="none" w:sz="0" w:space="0" w:color="auto"/>
        <w:right w:val="none" w:sz="0" w:space="0" w:color="auto"/>
      </w:divBdr>
    </w:div>
    <w:div w:id="418527325">
      <w:bodyDiv w:val="1"/>
      <w:marLeft w:val="0"/>
      <w:marRight w:val="0"/>
      <w:marTop w:val="0"/>
      <w:marBottom w:val="0"/>
      <w:divBdr>
        <w:top w:val="none" w:sz="0" w:space="0" w:color="auto"/>
        <w:left w:val="none" w:sz="0" w:space="0" w:color="auto"/>
        <w:bottom w:val="none" w:sz="0" w:space="0" w:color="auto"/>
        <w:right w:val="none" w:sz="0" w:space="0" w:color="auto"/>
      </w:divBdr>
    </w:div>
    <w:div w:id="434441291">
      <w:bodyDiv w:val="1"/>
      <w:marLeft w:val="0"/>
      <w:marRight w:val="0"/>
      <w:marTop w:val="0"/>
      <w:marBottom w:val="0"/>
      <w:divBdr>
        <w:top w:val="none" w:sz="0" w:space="0" w:color="auto"/>
        <w:left w:val="none" w:sz="0" w:space="0" w:color="auto"/>
        <w:bottom w:val="none" w:sz="0" w:space="0" w:color="auto"/>
        <w:right w:val="none" w:sz="0" w:space="0" w:color="auto"/>
      </w:divBdr>
    </w:div>
    <w:div w:id="437677619">
      <w:bodyDiv w:val="1"/>
      <w:marLeft w:val="0"/>
      <w:marRight w:val="0"/>
      <w:marTop w:val="0"/>
      <w:marBottom w:val="0"/>
      <w:divBdr>
        <w:top w:val="none" w:sz="0" w:space="0" w:color="auto"/>
        <w:left w:val="none" w:sz="0" w:space="0" w:color="auto"/>
        <w:bottom w:val="none" w:sz="0" w:space="0" w:color="auto"/>
        <w:right w:val="none" w:sz="0" w:space="0" w:color="auto"/>
      </w:divBdr>
    </w:div>
    <w:div w:id="459306344">
      <w:bodyDiv w:val="1"/>
      <w:marLeft w:val="0"/>
      <w:marRight w:val="0"/>
      <w:marTop w:val="0"/>
      <w:marBottom w:val="0"/>
      <w:divBdr>
        <w:top w:val="none" w:sz="0" w:space="0" w:color="auto"/>
        <w:left w:val="none" w:sz="0" w:space="0" w:color="auto"/>
        <w:bottom w:val="none" w:sz="0" w:space="0" w:color="auto"/>
        <w:right w:val="none" w:sz="0" w:space="0" w:color="auto"/>
      </w:divBdr>
    </w:div>
    <w:div w:id="462693881">
      <w:bodyDiv w:val="1"/>
      <w:marLeft w:val="0"/>
      <w:marRight w:val="0"/>
      <w:marTop w:val="0"/>
      <w:marBottom w:val="0"/>
      <w:divBdr>
        <w:top w:val="none" w:sz="0" w:space="0" w:color="auto"/>
        <w:left w:val="none" w:sz="0" w:space="0" w:color="auto"/>
        <w:bottom w:val="none" w:sz="0" w:space="0" w:color="auto"/>
        <w:right w:val="none" w:sz="0" w:space="0" w:color="auto"/>
      </w:divBdr>
    </w:div>
    <w:div w:id="463549206">
      <w:bodyDiv w:val="1"/>
      <w:marLeft w:val="0"/>
      <w:marRight w:val="0"/>
      <w:marTop w:val="0"/>
      <w:marBottom w:val="0"/>
      <w:divBdr>
        <w:top w:val="none" w:sz="0" w:space="0" w:color="auto"/>
        <w:left w:val="none" w:sz="0" w:space="0" w:color="auto"/>
        <w:bottom w:val="none" w:sz="0" w:space="0" w:color="auto"/>
        <w:right w:val="none" w:sz="0" w:space="0" w:color="auto"/>
      </w:divBdr>
    </w:div>
    <w:div w:id="474224004">
      <w:bodyDiv w:val="1"/>
      <w:marLeft w:val="0"/>
      <w:marRight w:val="0"/>
      <w:marTop w:val="0"/>
      <w:marBottom w:val="0"/>
      <w:divBdr>
        <w:top w:val="none" w:sz="0" w:space="0" w:color="auto"/>
        <w:left w:val="none" w:sz="0" w:space="0" w:color="auto"/>
        <w:bottom w:val="none" w:sz="0" w:space="0" w:color="auto"/>
        <w:right w:val="none" w:sz="0" w:space="0" w:color="auto"/>
      </w:divBdr>
    </w:div>
    <w:div w:id="488443521">
      <w:bodyDiv w:val="1"/>
      <w:marLeft w:val="0"/>
      <w:marRight w:val="0"/>
      <w:marTop w:val="0"/>
      <w:marBottom w:val="0"/>
      <w:divBdr>
        <w:top w:val="none" w:sz="0" w:space="0" w:color="auto"/>
        <w:left w:val="none" w:sz="0" w:space="0" w:color="auto"/>
        <w:bottom w:val="none" w:sz="0" w:space="0" w:color="auto"/>
        <w:right w:val="none" w:sz="0" w:space="0" w:color="auto"/>
      </w:divBdr>
    </w:div>
    <w:div w:id="544954799">
      <w:bodyDiv w:val="1"/>
      <w:marLeft w:val="0"/>
      <w:marRight w:val="0"/>
      <w:marTop w:val="0"/>
      <w:marBottom w:val="0"/>
      <w:divBdr>
        <w:top w:val="none" w:sz="0" w:space="0" w:color="auto"/>
        <w:left w:val="none" w:sz="0" w:space="0" w:color="auto"/>
        <w:bottom w:val="none" w:sz="0" w:space="0" w:color="auto"/>
        <w:right w:val="none" w:sz="0" w:space="0" w:color="auto"/>
      </w:divBdr>
    </w:div>
    <w:div w:id="593974512">
      <w:bodyDiv w:val="1"/>
      <w:marLeft w:val="0"/>
      <w:marRight w:val="0"/>
      <w:marTop w:val="0"/>
      <w:marBottom w:val="0"/>
      <w:divBdr>
        <w:top w:val="none" w:sz="0" w:space="0" w:color="auto"/>
        <w:left w:val="none" w:sz="0" w:space="0" w:color="auto"/>
        <w:bottom w:val="none" w:sz="0" w:space="0" w:color="auto"/>
        <w:right w:val="none" w:sz="0" w:space="0" w:color="auto"/>
      </w:divBdr>
    </w:div>
    <w:div w:id="597299817">
      <w:bodyDiv w:val="1"/>
      <w:marLeft w:val="0"/>
      <w:marRight w:val="0"/>
      <w:marTop w:val="0"/>
      <w:marBottom w:val="0"/>
      <w:divBdr>
        <w:top w:val="none" w:sz="0" w:space="0" w:color="auto"/>
        <w:left w:val="none" w:sz="0" w:space="0" w:color="auto"/>
        <w:bottom w:val="none" w:sz="0" w:space="0" w:color="auto"/>
        <w:right w:val="none" w:sz="0" w:space="0" w:color="auto"/>
      </w:divBdr>
    </w:div>
    <w:div w:id="601569453">
      <w:bodyDiv w:val="1"/>
      <w:marLeft w:val="0"/>
      <w:marRight w:val="0"/>
      <w:marTop w:val="0"/>
      <w:marBottom w:val="0"/>
      <w:divBdr>
        <w:top w:val="none" w:sz="0" w:space="0" w:color="auto"/>
        <w:left w:val="none" w:sz="0" w:space="0" w:color="auto"/>
        <w:bottom w:val="none" w:sz="0" w:space="0" w:color="auto"/>
        <w:right w:val="none" w:sz="0" w:space="0" w:color="auto"/>
      </w:divBdr>
    </w:div>
    <w:div w:id="613289346">
      <w:bodyDiv w:val="1"/>
      <w:marLeft w:val="0"/>
      <w:marRight w:val="0"/>
      <w:marTop w:val="0"/>
      <w:marBottom w:val="0"/>
      <w:divBdr>
        <w:top w:val="none" w:sz="0" w:space="0" w:color="auto"/>
        <w:left w:val="none" w:sz="0" w:space="0" w:color="auto"/>
        <w:bottom w:val="none" w:sz="0" w:space="0" w:color="auto"/>
        <w:right w:val="none" w:sz="0" w:space="0" w:color="auto"/>
      </w:divBdr>
    </w:div>
    <w:div w:id="643851772">
      <w:bodyDiv w:val="1"/>
      <w:marLeft w:val="0"/>
      <w:marRight w:val="0"/>
      <w:marTop w:val="0"/>
      <w:marBottom w:val="0"/>
      <w:divBdr>
        <w:top w:val="none" w:sz="0" w:space="0" w:color="auto"/>
        <w:left w:val="none" w:sz="0" w:space="0" w:color="auto"/>
        <w:bottom w:val="none" w:sz="0" w:space="0" w:color="auto"/>
        <w:right w:val="none" w:sz="0" w:space="0" w:color="auto"/>
      </w:divBdr>
    </w:div>
    <w:div w:id="790172164">
      <w:bodyDiv w:val="1"/>
      <w:marLeft w:val="0"/>
      <w:marRight w:val="0"/>
      <w:marTop w:val="0"/>
      <w:marBottom w:val="0"/>
      <w:divBdr>
        <w:top w:val="none" w:sz="0" w:space="0" w:color="auto"/>
        <w:left w:val="none" w:sz="0" w:space="0" w:color="auto"/>
        <w:bottom w:val="none" w:sz="0" w:space="0" w:color="auto"/>
        <w:right w:val="none" w:sz="0" w:space="0" w:color="auto"/>
      </w:divBdr>
    </w:div>
    <w:div w:id="816267421">
      <w:bodyDiv w:val="1"/>
      <w:marLeft w:val="0"/>
      <w:marRight w:val="0"/>
      <w:marTop w:val="0"/>
      <w:marBottom w:val="0"/>
      <w:divBdr>
        <w:top w:val="none" w:sz="0" w:space="0" w:color="auto"/>
        <w:left w:val="none" w:sz="0" w:space="0" w:color="auto"/>
        <w:bottom w:val="none" w:sz="0" w:space="0" w:color="auto"/>
        <w:right w:val="none" w:sz="0" w:space="0" w:color="auto"/>
      </w:divBdr>
    </w:div>
    <w:div w:id="842208544">
      <w:bodyDiv w:val="1"/>
      <w:marLeft w:val="0"/>
      <w:marRight w:val="0"/>
      <w:marTop w:val="0"/>
      <w:marBottom w:val="0"/>
      <w:divBdr>
        <w:top w:val="none" w:sz="0" w:space="0" w:color="auto"/>
        <w:left w:val="none" w:sz="0" w:space="0" w:color="auto"/>
        <w:bottom w:val="none" w:sz="0" w:space="0" w:color="auto"/>
        <w:right w:val="none" w:sz="0" w:space="0" w:color="auto"/>
      </w:divBdr>
    </w:div>
    <w:div w:id="860624856">
      <w:bodyDiv w:val="1"/>
      <w:marLeft w:val="0"/>
      <w:marRight w:val="0"/>
      <w:marTop w:val="0"/>
      <w:marBottom w:val="0"/>
      <w:divBdr>
        <w:top w:val="none" w:sz="0" w:space="0" w:color="auto"/>
        <w:left w:val="none" w:sz="0" w:space="0" w:color="auto"/>
        <w:bottom w:val="none" w:sz="0" w:space="0" w:color="auto"/>
        <w:right w:val="none" w:sz="0" w:space="0" w:color="auto"/>
      </w:divBdr>
    </w:div>
    <w:div w:id="1000694253">
      <w:bodyDiv w:val="1"/>
      <w:marLeft w:val="0"/>
      <w:marRight w:val="0"/>
      <w:marTop w:val="0"/>
      <w:marBottom w:val="0"/>
      <w:divBdr>
        <w:top w:val="none" w:sz="0" w:space="0" w:color="auto"/>
        <w:left w:val="none" w:sz="0" w:space="0" w:color="auto"/>
        <w:bottom w:val="none" w:sz="0" w:space="0" w:color="auto"/>
        <w:right w:val="none" w:sz="0" w:space="0" w:color="auto"/>
      </w:divBdr>
    </w:div>
    <w:div w:id="1024792439">
      <w:bodyDiv w:val="1"/>
      <w:marLeft w:val="0"/>
      <w:marRight w:val="0"/>
      <w:marTop w:val="0"/>
      <w:marBottom w:val="0"/>
      <w:divBdr>
        <w:top w:val="none" w:sz="0" w:space="0" w:color="auto"/>
        <w:left w:val="none" w:sz="0" w:space="0" w:color="auto"/>
        <w:bottom w:val="none" w:sz="0" w:space="0" w:color="auto"/>
        <w:right w:val="none" w:sz="0" w:space="0" w:color="auto"/>
      </w:divBdr>
    </w:div>
    <w:div w:id="1025139095">
      <w:bodyDiv w:val="1"/>
      <w:marLeft w:val="0"/>
      <w:marRight w:val="0"/>
      <w:marTop w:val="0"/>
      <w:marBottom w:val="0"/>
      <w:divBdr>
        <w:top w:val="none" w:sz="0" w:space="0" w:color="auto"/>
        <w:left w:val="none" w:sz="0" w:space="0" w:color="auto"/>
        <w:bottom w:val="none" w:sz="0" w:space="0" w:color="auto"/>
        <w:right w:val="none" w:sz="0" w:space="0" w:color="auto"/>
      </w:divBdr>
    </w:div>
    <w:div w:id="1027369666">
      <w:bodyDiv w:val="1"/>
      <w:marLeft w:val="0"/>
      <w:marRight w:val="0"/>
      <w:marTop w:val="0"/>
      <w:marBottom w:val="0"/>
      <w:divBdr>
        <w:top w:val="none" w:sz="0" w:space="0" w:color="auto"/>
        <w:left w:val="none" w:sz="0" w:space="0" w:color="auto"/>
        <w:bottom w:val="none" w:sz="0" w:space="0" w:color="auto"/>
        <w:right w:val="none" w:sz="0" w:space="0" w:color="auto"/>
      </w:divBdr>
    </w:div>
    <w:div w:id="1047879030">
      <w:bodyDiv w:val="1"/>
      <w:marLeft w:val="0"/>
      <w:marRight w:val="0"/>
      <w:marTop w:val="0"/>
      <w:marBottom w:val="0"/>
      <w:divBdr>
        <w:top w:val="none" w:sz="0" w:space="0" w:color="auto"/>
        <w:left w:val="none" w:sz="0" w:space="0" w:color="auto"/>
        <w:bottom w:val="none" w:sz="0" w:space="0" w:color="auto"/>
        <w:right w:val="none" w:sz="0" w:space="0" w:color="auto"/>
      </w:divBdr>
    </w:div>
    <w:div w:id="1072701025">
      <w:bodyDiv w:val="1"/>
      <w:marLeft w:val="0"/>
      <w:marRight w:val="0"/>
      <w:marTop w:val="0"/>
      <w:marBottom w:val="0"/>
      <w:divBdr>
        <w:top w:val="none" w:sz="0" w:space="0" w:color="auto"/>
        <w:left w:val="none" w:sz="0" w:space="0" w:color="auto"/>
        <w:bottom w:val="none" w:sz="0" w:space="0" w:color="auto"/>
        <w:right w:val="none" w:sz="0" w:space="0" w:color="auto"/>
      </w:divBdr>
    </w:div>
    <w:div w:id="1074164523">
      <w:bodyDiv w:val="1"/>
      <w:marLeft w:val="0"/>
      <w:marRight w:val="0"/>
      <w:marTop w:val="0"/>
      <w:marBottom w:val="0"/>
      <w:divBdr>
        <w:top w:val="none" w:sz="0" w:space="0" w:color="auto"/>
        <w:left w:val="none" w:sz="0" w:space="0" w:color="auto"/>
        <w:bottom w:val="none" w:sz="0" w:space="0" w:color="auto"/>
        <w:right w:val="none" w:sz="0" w:space="0" w:color="auto"/>
      </w:divBdr>
    </w:div>
    <w:div w:id="1080524150">
      <w:bodyDiv w:val="1"/>
      <w:marLeft w:val="0"/>
      <w:marRight w:val="0"/>
      <w:marTop w:val="0"/>
      <w:marBottom w:val="0"/>
      <w:divBdr>
        <w:top w:val="none" w:sz="0" w:space="0" w:color="auto"/>
        <w:left w:val="none" w:sz="0" w:space="0" w:color="auto"/>
        <w:bottom w:val="none" w:sz="0" w:space="0" w:color="auto"/>
        <w:right w:val="none" w:sz="0" w:space="0" w:color="auto"/>
      </w:divBdr>
    </w:div>
    <w:div w:id="1112819579">
      <w:bodyDiv w:val="1"/>
      <w:marLeft w:val="0"/>
      <w:marRight w:val="0"/>
      <w:marTop w:val="0"/>
      <w:marBottom w:val="0"/>
      <w:divBdr>
        <w:top w:val="none" w:sz="0" w:space="0" w:color="auto"/>
        <w:left w:val="none" w:sz="0" w:space="0" w:color="auto"/>
        <w:bottom w:val="none" w:sz="0" w:space="0" w:color="auto"/>
        <w:right w:val="none" w:sz="0" w:space="0" w:color="auto"/>
      </w:divBdr>
    </w:div>
    <w:div w:id="1155873167">
      <w:bodyDiv w:val="1"/>
      <w:marLeft w:val="0"/>
      <w:marRight w:val="0"/>
      <w:marTop w:val="0"/>
      <w:marBottom w:val="0"/>
      <w:divBdr>
        <w:top w:val="none" w:sz="0" w:space="0" w:color="auto"/>
        <w:left w:val="none" w:sz="0" w:space="0" w:color="auto"/>
        <w:bottom w:val="none" w:sz="0" w:space="0" w:color="auto"/>
        <w:right w:val="none" w:sz="0" w:space="0" w:color="auto"/>
      </w:divBdr>
    </w:div>
    <w:div w:id="1197810769">
      <w:bodyDiv w:val="1"/>
      <w:marLeft w:val="0"/>
      <w:marRight w:val="0"/>
      <w:marTop w:val="0"/>
      <w:marBottom w:val="0"/>
      <w:divBdr>
        <w:top w:val="none" w:sz="0" w:space="0" w:color="auto"/>
        <w:left w:val="none" w:sz="0" w:space="0" w:color="auto"/>
        <w:bottom w:val="none" w:sz="0" w:space="0" w:color="auto"/>
        <w:right w:val="none" w:sz="0" w:space="0" w:color="auto"/>
      </w:divBdr>
    </w:div>
    <w:div w:id="1201550948">
      <w:bodyDiv w:val="1"/>
      <w:marLeft w:val="0"/>
      <w:marRight w:val="0"/>
      <w:marTop w:val="0"/>
      <w:marBottom w:val="0"/>
      <w:divBdr>
        <w:top w:val="none" w:sz="0" w:space="0" w:color="auto"/>
        <w:left w:val="none" w:sz="0" w:space="0" w:color="auto"/>
        <w:bottom w:val="none" w:sz="0" w:space="0" w:color="auto"/>
        <w:right w:val="none" w:sz="0" w:space="0" w:color="auto"/>
      </w:divBdr>
    </w:div>
    <w:div w:id="1216234539">
      <w:bodyDiv w:val="1"/>
      <w:marLeft w:val="0"/>
      <w:marRight w:val="0"/>
      <w:marTop w:val="0"/>
      <w:marBottom w:val="0"/>
      <w:divBdr>
        <w:top w:val="none" w:sz="0" w:space="0" w:color="auto"/>
        <w:left w:val="none" w:sz="0" w:space="0" w:color="auto"/>
        <w:bottom w:val="none" w:sz="0" w:space="0" w:color="auto"/>
        <w:right w:val="none" w:sz="0" w:space="0" w:color="auto"/>
      </w:divBdr>
    </w:div>
    <w:div w:id="1232420795">
      <w:bodyDiv w:val="1"/>
      <w:marLeft w:val="0"/>
      <w:marRight w:val="0"/>
      <w:marTop w:val="0"/>
      <w:marBottom w:val="0"/>
      <w:divBdr>
        <w:top w:val="none" w:sz="0" w:space="0" w:color="auto"/>
        <w:left w:val="none" w:sz="0" w:space="0" w:color="auto"/>
        <w:bottom w:val="none" w:sz="0" w:space="0" w:color="auto"/>
        <w:right w:val="none" w:sz="0" w:space="0" w:color="auto"/>
      </w:divBdr>
    </w:div>
    <w:div w:id="1303117966">
      <w:bodyDiv w:val="1"/>
      <w:marLeft w:val="0"/>
      <w:marRight w:val="0"/>
      <w:marTop w:val="0"/>
      <w:marBottom w:val="0"/>
      <w:divBdr>
        <w:top w:val="none" w:sz="0" w:space="0" w:color="auto"/>
        <w:left w:val="none" w:sz="0" w:space="0" w:color="auto"/>
        <w:bottom w:val="none" w:sz="0" w:space="0" w:color="auto"/>
        <w:right w:val="none" w:sz="0" w:space="0" w:color="auto"/>
      </w:divBdr>
    </w:div>
    <w:div w:id="1321927721">
      <w:bodyDiv w:val="1"/>
      <w:marLeft w:val="0"/>
      <w:marRight w:val="0"/>
      <w:marTop w:val="0"/>
      <w:marBottom w:val="0"/>
      <w:divBdr>
        <w:top w:val="none" w:sz="0" w:space="0" w:color="auto"/>
        <w:left w:val="none" w:sz="0" w:space="0" w:color="auto"/>
        <w:bottom w:val="none" w:sz="0" w:space="0" w:color="auto"/>
        <w:right w:val="none" w:sz="0" w:space="0" w:color="auto"/>
      </w:divBdr>
    </w:div>
    <w:div w:id="1330861719">
      <w:bodyDiv w:val="1"/>
      <w:marLeft w:val="0"/>
      <w:marRight w:val="0"/>
      <w:marTop w:val="0"/>
      <w:marBottom w:val="0"/>
      <w:divBdr>
        <w:top w:val="none" w:sz="0" w:space="0" w:color="auto"/>
        <w:left w:val="none" w:sz="0" w:space="0" w:color="auto"/>
        <w:bottom w:val="none" w:sz="0" w:space="0" w:color="auto"/>
        <w:right w:val="none" w:sz="0" w:space="0" w:color="auto"/>
      </w:divBdr>
    </w:div>
    <w:div w:id="1353726831">
      <w:bodyDiv w:val="1"/>
      <w:marLeft w:val="0"/>
      <w:marRight w:val="0"/>
      <w:marTop w:val="0"/>
      <w:marBottom w:val="0"/>
      <w:divBdr>
        <w:top w:val="none" w:sz="0" w:space="0" w:color="auto"/>
        <w:left w:val="none" w:sz="0" w:space="0" w:color="auto"/>
        <w:bottom w:val="none" w:sz="0" w:space="0" w:color="auto"/>
        <w:right w:val="none" w:sz="0" w:space="0" w:color="auto"/>
      </w:divBdr>
    </w:div>
    <w:div w:id="1458571703">
      <w:bodyDiv w:val="1"/>
      <w:marLeft w:val="0"/>
      <w:marRight w:val="0"/>
      <w:marTop w:val="0"/>
      <w:marBottom w:val="0"/>
      <w:divBdr>
        <w:top w:val="none" w:sz="0" w:space="0" w:color="auto"/>
        <w:left w:val="none" w:sz="0" w:space="0" w:color="auto"/>
        <w:bottom w:val="none" w:sz="0" w:space="0" w:color="auto"/>
        <w:right w:val="none" w:sz="0" w:space="0" w:color="auto"/>
      </w:divBdr>
    </w:div>
    <w:div w:id="1466854291">
      <w:bodyDiv w:val="1"/>
      <w:marLeft w:val="0"/>
      <w:marRight w:val="0"/>
      <w:marTop w:val="0"/>
      <w:marBottom w:val="0"/>
      <w:divBdr>
        <w:top w:val="none" w:sz="0" w:space="0" w:color="auto"/>
        <w:left w:val="none" w:sz="0" w:space="0" w:color="auto"/>
        <w:bottom w:val="none" w:sz="0" w:space="0" w:color="auto"/>
        <w:right w:val="none" w:sz="0" w:space="0" w:color="auto"/>
      </w:divBdr>
    </w:div>
    <w:div w:id="1509055124">
      <w:bodyDiv w:val="1"/>
      <w:marLeft w:val="0"/>
      <w:marRight w:val="0"/>
      <w:marTop w:val="0"/>
      <w:marBottom w:val="0"/>
      <w:divBdr>
        <w:top w:val="none" w:sz="0" w:space="0" w:color="auto"/>
        <w:left w:val="none" w:sz="0" w:space="0" w:color="auto"/>
        <w:bottom w:val="none" w:sz="0" w:space="0" w:color="auto"/>
        <w:right w:val="none" w:sz="0" w:space="0" w:color="auto"/>
      </w:divBdr>
    </w:div>
    <w:div w:id="1651984041">
      <w:bodyDiv w:val="1"/>
      <w:marLeft w:val="0"/>
      <w:marRight w:val="0"/>
      <w:marTop w:val="0"/>
      <w:marBottom w:val="0"/>
      <w:divBdr>
        <w:top w:val="none" w:sz="0" w:space="0" w:color="auto"/>
        <w:left w:val="none" w:sz="0" w:space="0" w:color="auto"/>
        <w:bottom w:val="none" w:sz="0" w:space="0" w:color="auto"/>
        <w:right w:val="none" w:sz="0" w:space="0" w:color="auto"/>
      </w:divBdr>
    </w:div>
    <w:div w:id="1697080141">
      <w:bodyDiv w:val="1"/>
      <w:marLeft w:val="0"/>
      <w:marRight w:val="0"/>
      <w:marTop w:val="0"/>
      <w:marBottom w:val="0"/>
      <w:divBdr>
        <w:top w:val="none" w:sz="0" w:space="0" w:color="auto"/>
        <w:left w:val="none" w:sz="0" w:space="0" w:color="auto"/>
        <w:bottom w:val="none" w:sz="0" w:space="0" w:color="auto"/>
        <w:right w:val="none" w:sz="0" w:space="0" w:color="auto"/>
      </w:divBdr>
    </w:div>
    <w:div w:id="1824618802">
      <w:bodyDiv w:val="1"/>
      <w:marLeft w:val="0"/>
      <w:marRight w:val="0"/>
      <w:marTop w:val="0"/>
      <w:marBottom w:val="0"/>
      <w:divBdr>
        <w:top w:val="none" w:sz="0" w:space="0" w:color="auto"/>
        <w:left w:val="none" w:sz="0" w:space="0" w:color="auto"/>
        <w:bottom w:val="none" w:sz="0" w:space="0" w:color="auto"/>
        <w:right w:val="none" w:sz="0" w:space="0" w:color="auto"/>
      </w:divBdr>
    </w:div>
    <w:div w:id="1919052552">
      <w:bodyDiv w:val="1"/>
      <w:marLeft w:val="0"/>
      <w:marRight w:val="0"/>
      <w:marTop w:val="0"/>
      <w:marBottom w:val="0"/>
      <w:divBdr>
        <w:top w:val="none" w:sz="0" w:space="0" w:color="auto"/>
        <w:left w:val="none" w:sz="0" w:space="0" w:color="auto"/>
        <w:bottom w:val="none" w:sz="0" w:space="0" w:color="auto"/>
        <w:right w:val="none" w:sz="0" w:space="0" w:color="auto"/>
      </w:divBdr>
    </w:div>
    <w:div w:id="2027756481">
      <w:bodyDiv w:val="1"/>
      <w:marLeft w:val="0"/>
      <w:marRight w:val="0"/>
      <w:marTop w:val="0"/>
      <w:marBottom w:val="0"/>
      <w:divBdr>
        <w:top w:val="none" w:sz="0" w:space="0" w:color="auto"/>
        <w:left w:val="none" w:sz="0" w:space="0" w:color="auto"/>
        <w:bottom w:val="none" w:sz="0" w:space="0" w:color="auto"/>
        <w:right w:val="none" w:sz="0" w:space="0" w:color="auto"/>
      </w:divBdr>
    </w:div>
    <w:div w:id="2076312346">
      <w:bodyDiv w:val="1"/>
      <w:marLeft w:val="0"/>
      <w:marRight w:val="0"/>
      <w:marTop w:val="0"/>
      <w:marBottom w:val="0"/>
      <w:divBdr>
        <w:top w:val="none" w:sz="0" w:space="0" w:color="auto"/>
        <w:left w:val="none" w:sz="0" w:space="0" w:color="auto"/>
        <w:bottom w:val="none" w:sz="0" w:space="0" w:color="auto"/>
        <w:right w:val="none" w:sz="0" w:space="0" w:color="auto"/>
      </w:divBdr>
    </w:div>
    <w:div w:id="21257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lp.ungm.org/hc/en-us/categories/360002380499-For-potential-supplie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n_adquisiciones@unicef.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A1B911290EC14694FDE31EB6026C09" ma:contentTypeVersion="14" ma:contentTypeDescription="Create a new document." ma:contentTypeScope="" ma:versionID="0faf927c33a765bcb545ec7a22ac8822">
  <xsd:schema xmlns:xsd="http://www.w3.org/2001/XMLSchema" xmlns:xs="http://www.w3.org/2001/XMLSchema" xmlns:p="http://schemas.microsoft.com/office/2006/metadata/properties" xmlns:ns3="e7c08104-b657-43e5-a6f6-9aa8144dc0cc" xmlns:ns4="44620572-7b55-4827-afdc-39f43252f687" targetNamespace="http://schemas.microsoft.com/office/2006/metadata/properties" ma:root="true" ma:fieldsID="f9b3acef9ff03d5dc1f26b986b91a2c9" ns3:_="" ns4:_="">
    <xsd:import namespace="e7c08104-b657-43e5-a6f6-9aa8144dc0cc"/>
    <xsd:import namespace="44620572-7b55-4827-afdc-39f43252f6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08104-b657-43e5-a6f6-9aa8144dc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620572-7b55-4827-afdc-39f43252f68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817FB-CBE1-44E5-94FB-15B791A54C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3D8BA5-DCE5-4B2A-BF39-0D1EF9BF1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08104-b657-43e5-a6f6-9aa8144dc0cc"/>
    <ds:schemaRef ds:uri="44620572-7b55-4827-afdc-39f43252f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0CC027-A4D6-4BA0-81ED-B79D977C75F3}">
  <ds:schemaRefs>
    <ds:schemaRef ds:uri="http://schemas.microsoft.com/sharepoint/v3/contenttype/forms"/>
  </ds:schemaRefs>
</ds:datastoreItem>
</file>

<file path=customXml/itemProps4.xml><?xml version="1.0" encoding="utf-8"?>
<ds:datastoreItem xmlns:ds="http://schemas.openxmlformats.org/officeDocument/2006/customXml" ds:itemID="{7EF590AE-AD45-44CF-BD96-C503F038F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10</Pages>
  <Words>3193</Words>
  <Characters>18201</Characters>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21352</CharactersWithSpaces>
  <SharedDoc>false</SharedDoc>
  <HLinks>
    <vt:vector size="12" baseType="variant">
      <vt:variant>
        <vt:i4>7733289</vt:i4>
      </vt:variant>
      <vt:variant>
        <vt:i4>18</vt:i4>
      </vt:variant>
      <vt:variant>
        <vt:i4>0</vt:i4>
      </vt:variant>
      <vt:variant>
        <vt:i4>5</vt:i4>
      </vt:variant>
      <vt:variant>
        <vt:lpwstr>https://help.ungm.org/hc/en-us/categories/360002380499-For-potential-suppliers</vt:lpwstr>
      </vt:variant>
      <vt:variant>
        <vt:lpwstr/>
      </vt:variant>
      <vt:variant>
        <vt:i4>2424885</vt:i4>
      </vt:variant>
      <vt:variant>
        <vt:i4>0</vt:i4>
      </vt:variant>
      <vt:variant>
        <vt:i4>0</vt:i4>
      </vt:variant>
      <vt:variant>
        <vt:i4>5</vt:i4>
      </vt:variant>
      <vt:variant>
        <vt:lpwstr>mailto:hon_adquisiciones@unicef.org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2021-05-19T00:18:00Z</cp:lastPrinted>
  <dcterms:created xsi:type="dcterms:W3CDTF">2021-08-04T19:38:00Z</dcterms:created>
  <dcterms:modified xsi:type="dcterms:W3CDTF">2022-02-16T18:33:00Z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0x010100C5A1B911290EC14694FDE31EB6026C09</vt:lpwstr>
  </property>
</Properties>
</file>