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C7C51" w14:textId="77777777" w:rsidR="0023142D" w:rsidRPr="004601FC" w:rsidRDefault="0023142D" w:rsidP="004601FC">
      <w:pPr>
        <w:keepNext/>
        <w:keepLines/>
        <w:pBdr>
          <w:bottom w:val="single" w:sz="4" w:space="2" w:color="ED7D31"/>
        </w:pBdr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262626"/>
          <w:sz w:val="24"/>
          <w:szCs w:val="24"/>
          <w:lang w:val="ru-RU"/>
        </w:rPr>
      </w:pPr>
      <w:r w:rsidRPr="004601FC">
        <w:rPr>
          <w:rFonts w:ascii="Times New Roman" w:eastAsia="Times New Roman" w:hAnsi="Times New Roman" w:cs="Times New Roman"/>
          <w:b/>
          <w:color w:val="262626"/>
          <w:sz w:val="24"/>
          <w:szCs w:val="24"/>
          <w:lang w:val="ru-RU"/>
        </w:rPr>
        <w:t>ТЕХНИЧЕСКОЕ ЗАДАНИЕ</w:t>
      </w:r>
    </w:p>
    <w:p w14:paraId="012DDC8E" w14:textId="55DDB4FB" w:rsidR="00486E7E" w:rsidRPr="004601FC" w:rsidRDefault="00A54061" w:rsidP="004601FC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  <w:r w:rsidRPr="004601FC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по р</w:t>
      </w:r>
      <w:r w:rsidR="00486E7E" w:rsidRPr="004601FC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азработк</w:t>
      </w:r>
      <w:r w:rsidRPr="004601FC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е</w:t>
      </w:r>
      <w:r w:rsidR="00486E7E" w:rsidRPr="004601FC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 информационного пакета для улучшения доступа к информации и услугам для женщин-предпринимателей, в первую очередь в сельских районах, а также в маргинализированных и уязвимых общинах</w:t>
      </w:r>
    </w:p>
    <w:tbl>
      <w:tblPr>
        <w:tblpPr w:leftFromText="180" w:rightFromText="180" w:vertAnchor="text" w:horzAnchor="margin" w:tblpY="185"/>
        <w:tblW w:w="98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7"/>
        <w:gridCol w:w="6708"/>
      </w:tblGrid>
      <w:tr w:rsidR="00486E7E" w:rsidRPr="004601FC" w14:paraId="23A0615E" w14:textId="77777777" w:rsidTr="005677D4">
        <w:trPr>
          <w:trHeight w:val="210"/>
        </w:trPr>
        <w:tc>
          <w:tcPr>
            <w:tcW w:w="3127" w:type="dxa"/>
          </w:tcPr>
          <w:p w14:paraId="4408728A" w14:textId="77777777" w:rsidR="00486E7E" w:rsidRPr="004601FC" w:rsidRDefault="00486E7E" w:rsidP="004601FC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601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Срок реализации проекта </w:t>
            </w:r>
          </w:p>
        </w:tc>
        <w:tc>
          <w:tcPr>
            <w:tcW w:w="6708" w:type="dxa"/>
          </w:tcPr>
          <w:p w14:paraId="131EE769" w14:textId="47CFF5B5" w:rsidR="00486E7E" w:rsidRPr="004601FC" w:rsidRDefault="00C83F7F" w:rsidP="004601FC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май</w:t>
            </w:r>
            <w:r w:rsidR="0063673D" w:rsidRPr="004601F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486E7E" w:rsidRPr="004601F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202</w:t>
            </w:r>
            <w:r w:rsidR="0063673D" w:rsidRPr="004601F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2</w:t>
            </w:r>
            <w:r w:rsidR="00486E7E" w:rsidRPr="004601F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 года – </w:t>
            </w:r>
            <w:r w:rsidR="0056693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июнь</w:t>
            </w:r>
            <w:r w:rsidR="00700E72" w:rsidRPr="004601F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486E7E" w:rsidRPr="004601F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202</w:t>
            </w:r>
            <w:r w:rsidR="00700E72" w:rsidRPr="004601F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2</w:t>
            </w:r>
            <w:r w:rsidR="00486E7E" w:rsidRPr="004601F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 года </w:t>
            </w:r>
          </w:p>
        </w:tc>
      </w:tr>
      <w:tr w:rsidR="00486E7E" w:rsidRPr="004601FC" w14:paraId="1CFC6AF5" w14:textId="77777777" w:rsidTr="005677D4">
        <w:trPr>
          <w:trHeight w:val="340"/>
        </w:trPr>
        <w:tc>
          <w:tcPr>
            <w:tcW w:w="3127" w:type="dxa"/>
          </w:tcPr>
          <w:p w14:paraId="5AC40BCB" w14:textId="284A0171" w:rsidR="00E17400" w:rsidRPr="004601FC" w:rsidRDefault="00486E7E" w:rsidP="004601FC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601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Срок подачи заявок </w:t>
            </w:r>
          </w:p>
        </w:tc>
        <w:tc>
          <w:tcPr>
            <w:tcW w:w="6708" w:type="dxa"/>
          </w:tcPr>
          <w:p w14:paraId="2E0550E0" w14:textId="74F126D1" w:rsidR="00486E7E" w:rsidRPr="004601FC" w:rsidRDefault="006A28E4" w:rsidP="004601FC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Апрель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май</w:t>
            </w:r>
            <w:proofErr w:type="spellEnd"/>
            <w:r w:rsidR="0063673D" w:rsidRPr="004601F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486E7E" w:rsidRPr="004601F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202</w:t>
            </w:r>
            <w:r w:rsidR="0063673D" w:rsidRPr="004601F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2</w:t>
            </w:r>
            <w:r w:rsidR="00486E7E" w:rsidRPr="004601F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 года</w:t>
            </w:r>
          </w:p>
        </w:tc>
      </w:tr>
      <w:tr w:rsidR="00486E7E" w:rsidRPr="004601FC" w14:paraId="7E039FAC" w14:textId="77777777" w:rsidTr="005677D4">
        <w:trPr>
          <w:trHeight w:val="210"/>
        </w:trPr>
        <w:tc>
          <w:tcPr>
            <w:tcW w:w="3127" w:type="dxa"/>
          </w:tcPr>
          <w:p w14:paraId="1A9FFAB8" w14:textId="77777777" w:rsidR="00486E7E" w:rsidRPr="004601FC" w:rsidRDefault="00486E7E" w:rsidP="004601FC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4601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Требуемые языки:</w:t>
            </w:r>
          </w:p>
        </w:tc>
        <w:tc>
          <w:tcPr>
            <w:tcW w:w="6708" w:type="dxa"/>
          </w:tcPr>
          <w:p w14:paraId="066223CA" w14:textId="77777777" w:rsidR="00486E7E" w:rsidRPr="004601FC" w:rsidRDefault="00486E7E" w:rsidP="004601FC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4601F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Русский, казахский </w:t>
            </w:r>
          </w:p>
        </w:tc>
      </w:tr>
      <w:tr w:rsidR="00486E7E" w:rsidRPr="00774543" w14:paraId="27999EEB" w14:textId="77777777" w:rsidTr="005677D4">
        <w:trPr>
          <w:trHeight w:val="434"/>
        </w:trPr>
        <w:tc>
          <w:tcPr>
            <w:tcW w:w="3127" w:type="dxa"/>
          </w:tcPr>
          <w:p w14:paraId="6C117887" w14:textId="77777777" w:rsidR="00486E7E" w:rsidRPr="004601FC" w:rsidRDefault="00486E7E" w:rsidP="004601FC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4601F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Отчетность  </w:t>
            </w:r>
          </w:p>
        </w:tc>
        <w:tc>
          <w:tcPr>
            <w:tcW w:w="6708" w:type="dxa"/>
          </w:tcPr>
          <w:p w14:paraId="7549B45F" w14:textId="22424E89" w:rsidR="00486E7E" w:rsidRPr="004601FC" w:rsidRDefault="00486E7E" w:rsidP="004601FC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4601F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Про</w:t>
            </w:r>
            <w:r w:rsidR="00C83F7F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ектный менеджер </w:t>
            </w:r>
            <w:r w:rsidRPr="004601F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«ООН-женщины» в Казахстане</w:t>
            </w:r>
          </w:p>
        </w:tc>
      </w:tr>
    </w:tbl>
    <w:p w14:paraId="44B08C70" w14:textId="77777777" w:rsidR="00486E7E" w:rsidRPr="004601FC" w:rsidRDefault="00486E7E" w:rsidP="004601FC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1D4E9101" w14:textId="4A71B5BA" w:rsidR="009E538E" w:rsidRPr="004601FC" w:rsidRDefault="009E538E" w:rsidP="004601FC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601F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«ООН-женщины» – структура Организации Объединенных Наций по вопросам гендерного равенства и расширения прав и возможностей женщин - активный защитник и проводник интересов женщин и девочек на глобальном уровне. Структура «ООН-женщины» оказывает содействие государствам-членам ООН в установлении международных норм и стандартов для достижения гендерного равенства, осуществляет сотрудничество с правительствами и гражданским обществом в разработке законов, политических подходов, программ и услуг, необходимых для реализации данных стандартов. Структура  «ООН-женщины» активно способствует равноправному участию женщин во всех сферах жизни, уделяя особое внимание пяти приоритетным направлениям деятельности: усиление лидирующей роли женщин и расширение их участия в жизни общества; искоренение насилия в отношении женщин; привлечение женщин к решению всего спектра вопросов обеспечения мира и безопасности; расширение возможностей женщин в сфере экономики; обеспечение центральной роли гендерного равенства в процессах планирования и бюджетирования национального развития. Структура «ООН-женщины» также осуществляет координацию работы по продвижению гендерного равенства в рамках всей системы ООН. </w:t>
      </w:r>
    </w:p>
    <w:p w14:paraId="6A1DA748" w14:textId="77777777" w:rsidR="009E538E" w:rsidRPr="004601FC" w:rsidRDefault="009E538E" w:rsidP="004601FC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601FC">
        <w:rPr>
          <w:rFonts w:ascii="Times New Roman" w:eastAsia="Calibri" w:hAnsi="Times New Roman" w:cs="Times New Roman"/>
          <w:sz w:val="24"/>
          <w:szCs w:val="24"/>
          <w:lang w:val="ru-RU"/>
        </w:rPr>
        <w:t>«ООН-женщины» в партнерстве с Министерством труда и социальной защиты населения Республики Казахстан реализуют совместную программу по расширению прав и возможностей женщин.</w:t>
      </w:r>
    </w:p>
    <w:p w14:paraId="0EA75FC8" w14:textId="77777777" w:rsidR="009E538E" w:rsidRPr="004601FC" w:rsidRDefault="009E538E" w:rsidP="004601FC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601F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 рамках данного конкурса Структура «ООН-женщины» для формирования положительного имиджа и общественного мнения о государственной социальной политики страны намерена заключить контракт с PR-компанией, которая привлечет соответствующую группу экспертов в области информационного сопровождения мер государственной поддержки, оказываемых для поддержки женщин из уязвимых групп населения. </w:t>
      </w:r>
    </w:p>
    <w:p w14:paraId="7013908E" w14:textId="5BD4C2F6" w:rsidR="00C544B7" w:rsidRPr="004601FC" w:rsidRDefault="009E538E" w:rsidP="004601FC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601FC">
        <w:rPr>
          <w:rFonts w:ascii="Times New Roman" w:eastAsia="Calibri" w:hAnsi="Times New Roman" w:cs="Times New Roman"/>
          <w:sz w:val="24"/>
          <w:szCs w:val="24"/>
          <w:lang w:val="ru-RU"/>
        </w:rPr>
        <w:t>Ожидается, что PR-компания разработает информационный продукт в виде видеороликов, включающие в себя детальный алгоритм и разъяснения условий участия в мерах государственной поддержки для женщин-предпринимателей, в том числе женщин из уязвимых групп населения проживающих на селе.</w:t>
      </w:r>
    </w:p>
    <w:p w14:paraId="19542517" w14:textId="77777777" w:rsidR="0023142D" w:rsidRPr="004601FC" w:rsidRDefault="0023142D" w:rsidP="004601FC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76E3CD44" w14:textId="62BCF445" w:rsidR="0023142D" w:rsidRPr="004601FC" w:rsidRDefault="0023142D" w:rsidP="00774543">
      <w:pPr>
        <w:pStyle w:val="ListParagraph"/>
        <w:keepNext/>
        <w:numPr>
          <w:ilvl w:val="0"/>
          <w:numId w:val="31"/>
        </w:numPr>
        <w:spacing w:after="120"/>
        <w:ind w:left="540"/>
        <w:jc w:val="both"/>
        <w:textAlignment w:val="baseline"/>
        <w:outlineLvl w:val="4"/>
        <w:rPr>
          <w:b/>
          <w:bCs/>
          <w:color w:val="4472C4" w:themeColor="accent1"/>
          <w:sz w:val="24"/>
          <w:szCs w:val="24"/>
          <w:shd w:val="clear" w:color="auto" w:fill="FFFFFF"/>
          <w:lang w:val="ru-RU"/>
        </w:rPr>
      </w:pPr>
      <w:r w:rsidRPr="004601FC">
        <w:rPr>
          <w:b/>
          <w:bCs/>
          <w:color w:val="4472C4" w:themeColor="accent1"/>
          <w:sz w:val="24"/>
          <w:szCs w:val="24"/>
          <w:shd w:val="clear" w:color="auto" w:fill="FFFFFF"/>
          <w:lang w:val="ru-RU"/>
        </w:rPr>
        <w:lastRenderedPageBreak/>
        <w:t xml:space="preserve">Общая информация </w:t>
      </w:r>
    </w:p>
    <w:p w14:paraId="6023F5DA" w14:textId="77777777" w:rsidR="009E538E" w:rsidRPr="004601FC" w:rsidRDefault="009E538E" w:rsidP="004601F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01FC">
        <w:rPr>
          <w:rFonts w:ascii="Times New Roman" w:hAnsi="Times New Roman" w:cs="Times New Roman"/>
          <w:sz w:val="24"/>
          <w:szCs w:val="24"/>
          <w:lang w:val="ru-RU"/>
        </w:rPr>
        <w:t xml:space="preserve">На сегодняшний день в сфере труда и социальной защиты населения установлен перечень гарантированных специальных социальных услуг и разработаны стандарты оказания специальных социальных услуг для уязвимых групп населения.  </w:t>
      </w:r>
    </w:p>
    <w:p w14:paraId="2ECCFA48" w14:textId="72965D75" w:rsidR="00E9705A" w:rsidRPr="004601FC" w:rsidRDefault="009E538E" w:rsidP="004601F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01FC">
        <w:rPr>
          <w:rFonts w:ascii="Times New Roman" w:hAnsi="Times New Roman" w:cs="Times New Roman"/>
          <w:sz w:val="24"/>
          <w:szCs w:val="24"/>
          <w:lang w:val="ru-RU"/>
        </w:rPr>
        <w:t xml:space="preserve">Для обеспечения продуктивной занятости и вовлечения граждан в предпринимательство реализуется </w:t>
      </w:r>
      <w:r w:rsidR="00201324" w:rsidRPr="004601FC">
        <w:rPr>
          <w:rFonts w:ascii="Times New Roman" w:hAnsi="Times New Roman" w:cs="Times New Roman"/>
          <w:sz w:val="24"/>
          <w:szCs w:val="24"/>
          <w:lang w:val="ru-RU"/>
        </w:rPr>
        <w:t xml:space="preserve">Национальный проект по развитию предпринимательства на </w:t>
      </w:r>
      <w:proofErr w:type="gramStart"/>
      <w:r w:rsidR="00E743F1" w:rsidRPr="004601FC">
        <w:rPr>
          <w:rFonts w:ascii="Times New Roman" w:hAnsi="Times New Roman" w:cs="Times New Roman"/>
          <w:sz w:val="24"/>
          <w:szCs w:val="24"/>
          <w:lang w:val="ru-RU"/>
        </w:rPr>
        <w:t>2021</w:t>
      </w:r>
      <w:r w:rsidR="00EE774C" w:rsidRPr="004601FC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E743F1" w:rsidRPr="004601FC">
        <w:rPr>
          <w:rFonts w:ascii="Times New Roman" w:hAnsi="Times New Roman" w:cs="Times New Roman"/>
          <w:sz w:val="24"/>
          <w:szCs w:val="24"/>
          <w:lang w:val="ru-RU"/>
        </w:rPr>
        <w:t>2025</w:t>
      </w:r>
      <w:proofErr w:type="gramEnd"/>
      <w:r w:rsidR="00E743F1" w:rsidRPr="004601F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01324" w:rsidRPr="004601FC">
        <w:rPr>
          <w:rFonts w:ascii="Times New Roman" w:hAnsi="Times New Roman" w:cs="Times New Roman"/>
          <w:sz w:val="24"/>
          <w:szCs w:val="24"/>
          <w:lang w:val="ru-RU"/>
        </w:rPr>
        <w:t xml:space="preserve">годы </w:t>
      </w:r>
      <w:r w:rsidRPr="004601FC">
        <w:rPr>
          <w:rFonts w:ascii="Times New Roman" w:hAnsi="Times New Roman" w:cs="Times New Roman"/>
          <w:sz w:val="24"/>
          <w:szCs w:val="24"/>
          <w:lang w:val="ru-RU"/>
        </w:rPr>
        <w:t xml:space="preserve">(далее </w:t>
      </w:r>
      <w:r w:rsidR="005B7207" w:rsidRPr="004601FC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4601F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B7207" w:rsidRPr="004601FC">
        <w:rPr>
          <w:rFonts w:ascii="Times New Roman" w:hAnsi="Times New Roman" w:cs="Times New Roman"/>
          <w:sz w:val="24"/>
          <w:szCs w:val="24"/>
          <w:lang w:val="ru-RU"/>
        </w:rPr>
        <w:t>национальный проект</w:t>
      </w:r>
      <w:r w:rsidRPr="004601FC">
        <w:rPr>
          <w:rFonts w:ascii="Times New Roman" w:hAnsi="Times New Roman" w:cs="Times New Roman"/>
          <w:sz w:val="24"/>
          <w:szCs w:val="24"/>
          <w:lang w:val="ru-RU"/>
        </w:rPr>
        <w:t xml:space="preserve">). </w:t>
      </w:r>
      <w:r w:rsidR="005B7207" w:rsidRPr="004601FC">
        <w:rPr>
          <w:rFonts w:ascii="Times New Roman" w:hAnsi="Times New Roman" w:cs="Times New Roman"/>
          <w:sz w:val="24"/>
          <w:szCs w:val="24"/>
          <w:lang w:val="ru-RU"/>
        </w:rPr>
        <w:t xml:space="preserve">Национальный проект </w:t>
      </w:r>
      <w:r w:rsidRPr="004601FC">
        <w:rPr>
          <w:rFonts w:ascii="Times New Roman" w:hAnsi="Times New Roman" w:cs="Times New Roman"/>
          <w:sz w:val="24"/>
          <w:szCs w:val="24"/>
          <w:lang w:val="ru-RU"/>
        </w:rPr>
        <w:t xml:space="preserve">в первую очередь ориентирован на </w:t>
      </w:r>
      <w:r w:rsidR="00E9705A" w:rsidRPr="004601FC">
        <w:rPr>
          <w:rFonts w:ascii="Times New Roman" w:hAnsi="Times New Roman" w:cs="Times New Roman"/>
          <w:sz w:val="24"/>
          <w:szCs w:val="24"/>
          <w:lang w:val="ru-RU"/>
        </w:rPr>
        <w:t>обеспечение качественных изменений в структуре предпринимательства</w:t>
      </w:r>
      <w:r w:rsidR="004A69BB" w:rsidRPr="004601FC">
        <w:rPr>
          <w:rFonts w:ascii="Times New Roman" w:hAnsi="Times New Roman" w:cs="Times New Roman"/>
          <w:sz w:val="24"/>
          <w:szCs w:val="24"/>
          <w:lang w:val="ru-RU"/>
        </w:rPr>
        <w:t xml:space="preserve"> через</w:t>
      </w:r>
      <w:r w:rsidR="00E9705A" w:rsidRPr="004601FC">
        <w:rPr>
          <w:rFonts w:ascii="Times New Roman" w:hAnsi="Times New Roman" w:cs="Times New Roman"/>
          <w:sz w:val="24"/>
          <w:szCs w:val="24"/>
          <w:lang w:val="ru-RU"/>
        </w:rPr>
        <w:t>:</w:t>
      </w:r>
      <w:bookmarkStart w:id="0" w:name="z17"/>
      <w:bookmarkEnd w:id="0"/>
    </w:p>
    <w:p w14:paraId="75A01CB4" w14:textId="35077FB7" w:rsidR="00E9705A" w:rsidRPr="004601FC" w:rsidRDefault="004A69BB" w:rsidP="004601FC">
      <w:pPr>
        <w:pStyle w:val="ListParagraph"/>
        <w:numPr>
          <w:ilvl w:val="0"/>
          <w:numId w:val="30"/>
        </w:numPr>
        <w:spacing w:after="120"/>
        <w:jc w:val="both"/>
        <w:rPr>
          <w:sz w:val="24"/>
          <w:szCs w:val="24"/>
          <w:lang w:val="ru-RU"/>
        </w:rPr>
      </w:pPr>
      <w:r w:rsidRPr="004601FC">
        <w:rPr>
          <w:sz w:val="24"/>
          <w:szCs w:val="24"/>
          <w:lang w:val="ru-RU"/>
        </w:rPr>
        <w:t>развитие навыков трудовых ресурсов,</w:t>
      </w:r>
      <w:r w:rsidR="00CB6084">
        <w:rPr>
          <w:sz w:val="24"/>
          <w:szCs w:val="24"/>
          <w:lang w:val="ru-RU"/>
        </w:rPr>
        <w:t xml:space="preserve"> для обеспечения</w:t>
      </w:r>
      <w:r w:rsidR="00AF05EA">
        <w:rPr>
          <w:sz w:val="24"/>
          <w:szCs w:val="24"/>
          <w:lang w:val="ru-RU"/>
        </w:rPr>
        <w:t xml:space="preserve"> актуальны</w:t>
      </w:r>
      <w:r w:rsidR="00DF7A88">
        <w:rPr>
          <w:sz w:val="24"/>
          <w:szCs w:val="24"/>
          <w:lang w:val="ru-RU"/>
        </w:rPr>
        <w:t>х</w:t>
      </w:r>
      <w:r w:rsidR="00AF05EA">
        <w:rPr>
          <w:sz w:val="24"/>
          <w:szCs w:val="24"/>
          <w:lang w:val="ru-RU"/>
        </w:rPr>
        <w:t xml:space="preserve"> навык</w:t>
      </w:r>
      <w:r w:rsidR="00DF7A88">
        <w:rPr>
          <w:sz w:val="24"/>
          <w:szCs w:val="24"/>
          <w:lang w:val="ru-RU"/>
        </w:rPr>
        <w:t>ов</w:t>
      </w:r>
      <w:r w:rsidR="00DF7A88" w:rsidRPr="00DF7A88">
        <w:rPr>
          <w:sz w:val="24"/>
          <w:szCs w:val="24"/>
          <w:lang w:val="ru-RU"/>
        </w:rPr>
        <w:t xml:space="preserve"> </w:t>
      </w:r>
      <w:r w:rsidR="00DF7A88">
        <w:rPr>
          <w:sz w:val="24"/>
          <w:szCs w:val="24"/>
          <w:lang w:val="ru-RU"/>
        </w:rPr>
        <w:t>будущи</w:t>
      </w:r>
      <w:r w:rsidR="00390358">
        <w:rPr>
          <w:sz w:val="24"/>
          <w:szCs w:val="24"/>
          <w:lang w:val="ru-RU"/>
        </w:rPr>
        <w:t>х</w:t>
      </w:r>
      <w:r w:rsidR="00DF7A88">
        <w:rPr>
          <w:sz w:val="24"/>
          <w:szCs w:val="24"/>
          <w:lang w:val="ru-RU"/>
        </w:rPr>
        <w:t xml:space="preserve"> сотрудник</w:t>
      </w:r>
      <w:r w:rsidR="00390358">
        <w:rPr>
          <w:sz w:val="24"/>
          <w:szCs w:val="24"/>
          <w:lang w:val="ru-RU"/>
        </w:rPr>
        <w:t>ов</w:t>
      </w:r>
      <w:r w:rsidR="001151E0">
        <w:rPr>
          <w:sz w:val="24"/>
          <w:szCs w:val="24"/>
          <w:lang w:val="ru-RU"/>
        </w:rPr>
        <w:t xml:space="preserve">, в целях </w:t>
      </w:r>
      <w:r w:rsidR="006A28E4">
        <w:rPr>
          <w:sz w:val="24"/>
          <w:szCs w:val="24"/>
          <w:lang w:val="ru-RU"/>
        </w:rPr>
        <w:t xml:space="preserve">соответствия </w:t>
      </w:r>
      <w:r w:rsidR="006A28E4" w:rsidRPr="004601FC">
        <w:rPr>
          <w:sz w:val="24"/>
          <w:szCs w:val="24"/>
          <w:lang w:val="ru-RU"/>
        </w:rPr>
        <w:t>требованиям</w:t>
      </w:r>
      <w:r w:rsidRPr="004601FC">
        <w:rPr>
          <w:sz w:val="24"/>
          <w:szCs w:val="24"/>
          <w:lang w:val="ru-RU"/>
        </w:rPr>
        <w:t xml:space="preserve"> работодателей</w:t>
      </w:r>
      <w:r w:rsidR="00E9705A" w:rsidRPr="004601FC">
        <w:rPr>
          <w:sz w:val="24"/>
          <w:szCs w:val="24"/>
          <w:lang w:val="ru-RU"/>
        </w:rPr>
        <w:t>;</w:t>
      </w:r>
      <w:bookmarkStart w:id="1" w:name="z18"/>
      <w:bookmarkEnd w:id="1"/>
    </w:p>
    <w:p w14:paraId="6DDC0249" w14:textId="72D9F1B0" w:rsidR="00E9705A" w:rsidRPr="004601FC" w:rsidRDefault="004A69BB" w:rsidP="004601FC">
      <w:pPr>
        <w:pStyle w:val="ListParagraph"/>
        <w:numPr>
          <w:ilvl w:val="0"/>
          <w:numId w:val="30"/>
        </w:numPr>
        <w:spacing w:after="120"/>
        <w:jc w:val="both"/>
        <w:rPr>
          <w:sz w:val="24"/>
          <w:szCs w:val="24"/>
          <w:lang w:val="ru-RU"/>
        </w:rPr>
      </w:pPr>
      <w:r w:rsidRPr="004601FC">
        <w:rPr>
          <w:sz w:val="24"/>
          <w:szCs w:val="24"/>
          <w:lang w:val="ru-RU"/>
        </w:rPr>
        <w:t>субсидирование рабочих мест для адаптации граждан на новых рабочих местах, сталкивающимся с определёнными барьерами на рынке труда</w:t>
      </w:r>
      <w:r w:rsidR="00E9705A" w:rsidRPr="004601FC">
        <w:rPr>
          <w:sz w:val="24"/>
          <w:szCs w:val="24"/>
          <w:lang w:val="ru-RU"/>
        </w:rPr>
        <w:t>;</w:t>
      </w:r>
    </w:p>
    <w:p w14:paraId="5E9B9D69" w14:textId="33215609" w:rsidR="009E538E" w:rsidRPr="004601FC" w:rsidRDefault="004A69BB" w:rsidP="004601FC">
      <w:pPr>
        <w:pStyle w:val="ListParagraph"/>
        <w:numPr>
          <w:ilvl w:val="0"/>
          <w:numId w:val="30"/>
        </w:numPr>
        <w:spacing w:after="120"/>
        <w:jc w:val="both"/>
        <w:rPr>
          <w:sz w:val="24"/>
          <w:szCs w:val="24"/>
          <w:lang w:val="ru-RU"/>
        </w:rPr>
      </w:pPr>
      <w:r w:rsidRPr="004601FC">
        <w:rPr>
          <w:sz w:val="24"/>
          <w:szCs w:val="24"/>
          <w:lang w:val="ru-RU"/>
        </w:rPr>
        <w:t>создание условий для открытия собственного дела</w:t>
      </w:r>
      <w:r w:rsidR="00E9705A" w:rsidRPr="004601FC">
        <w:rPr>
          <w:sz w:val="24"/>
          <w:szCs w:val="24"/>
          <w:lang w:val="ru-RU"/>
        </w:rPr>
        <w:t>.</w:t>
      </w:r>
      <w:r w:rsidR="009E538E" w:rsidRPr="004601FC">
        <w:rPr>
          <w:sz w:val="24"/>
          <w:szCs w:val="24"/>
          <w:lang w:val="ru-RU"/>
        </w:rPr>
        <w:t xml:space="preserve"> </w:t>
      </w:r>
    </w:p>
    <w:p w14:paraId="12F2B098" w14:textId="495018BC" w:rsidR="009E538E" w:rsidRPr="004601FC" w:rsidRDefault="009E538E" w:rsidP="004601F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01FC">
        <w:rPr>
          <w:rFonts w:ascii="Times New Roman" w:hAnsi="Times New Roman" w:cs="Times New Roman"/>
          <w:sz w:val="24"/>
          <w:szCs w:val="24"/>
          <w:lang w:val="ru-RU"/>
        </w:rPr>
        <w:t xml:space="preserve">Сегодня в рамках </w:t>
      </w:r>
      <w:r w:rsidR="00E743F1" w:rsidRPr="004601FC">
        <w:rPr>
          <w:rFonts w:ascii="Times New Roman" w:hAnsi="Times New Roman" w:cs="Times New Roman"/>
          <w:sz w:val="24"/>
          <w:szCs w:val="24"/>
          <w:lang w:val="ru-RU"/>
        </w:rPr>
        <w:t>национального проект</w:t>
      </w:r>
      <w:r w:rsidR="006F24BB" w:rsidRPr="004601FC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E743F1" w:rsidRPr="004601F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601FC">
        <w:rPr>
          <w:rFonts w:ascii="Times New Roman" w:hAnsi="Times New Roman" w:cs="Times New Roman"/>
          <w:sz w:val="24"/>
          <w:szCs w:val="24"/>
          <w:lang w:val="ru-RU"/>
        </w:rPr>
        <w:t xml:space="preserve">для </w:t>
      </w:r>
      <w:r w:rsidR="004329B8" w:rsidRPr="004601FC">
        <w:rPr>
          <w:rFonts w:ascii="Times New Roman" w:hAnsi="Times New Roman" w:cs="Times New Roman"/>
          <w:sz w:val="24"/>
          <w:szCs w:val="24"/>
          <w:lang w:val="ru-RU"/>
        </w:rPr>
        <w:t xml:space="preserve">молодежи, </w:t>
      </w:r>
      <w:r w:rsidRPr="004601FC">
        <w:rPr>
          <w:rFonts w:ascii="Times New Roman" w:hAnsi="Times New Roman" w:cs="Times New Roman"/>
          <w:sz w:val="24"/>
          <w:szCs w:val="24"/>
          <w:lang w:val="ru-RU"/>
        </w:rPr>
        <w:t>трудоспособных членов</w:t>
      </w:r>
      <w:r w:rsidR="00E743F1" w:rsidRPr="004601F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601FC">
        <w:rPr>
          <w:rFonts w:ascii="Times New Roman" w:hAnsi="Times New Roman" w:cs="Times New Roman"/>
          <w:sz w:val="24"/>
          <w:szCs w:val="24"/>
          <w:lang w:val="ru-RU"/>
        </w:rPr>
        <w:t xml:space="preserve">многодетных и/или малообеспеченных семей, матерей воспитывающих детей с инвалидностью предусмотрено приоритетное право на прохождение технического и профессионального обучения, краткосрочных курсов и обучение основам предпринимательства, а также предоставляется возможность получения государственных грантов на реализацию новых бизнес-идей в размере до </w:t>
      </w:r>
      <w:r w:rsidR="002F5DDE" w:rsidRPr="004601FC">
        <w:rPr>
          <w:rFonts w:ascii="Times New Roman" w:hAnsi="Times New Roman" w:cs="Times New Roman"/>
          <w:sz w:val="24"/>
          <w:szCs w:val="24"/>
          <w:lang w:val="ru-RU"/>
        </w:rPr>
        <w:t>400</w:t>
      </w:r>
      <w:r w:rsidR="0039035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72DB9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="00472DB9" w:rsidRPr="00472DB9">
        <w:rPr>
          <w:rFonts w:ascii="Times New Roman" w:hAnsi="Times New Roman" w:cs="Times New Roman"/>
          <w:sz w:val="24"/>
          <w:szCs w:val="24"/>
          <w:lang w:val="ru-RU"/>
        </w:rPr>
        <w:t>есячны</w:t>
      </w:r>
      <w:r w:rsidR="00472DB9">
        <w:rPr>
          <w:rFonts w:ascii="Times New Roman" w:hAnsi="Times New Roman" w:cs="Times New Roman"/>
          <w:sz w:val="24"/>
          <w:szCs w:val="24"/>
          <w:lang w:val="ru-RU"/>
        </w:rPr>
        <w:t>х</w:t>
      </w:r>
      <w:r w:rsidR="00472DB9" w:rsidRPr="00472DB9">
        <w:rPr>
          <w:rFonts w:ascii="Times New Roman" w:hAnsi="Times New Roman" w:cs="Times New Roman"/>
          <w:sz w:val="24"/>
          <w:szCs w:val="24"/>
          <w:lang w:val="ru-RU"/>
        </w:rPr>
        <w:t xml:space="preserve"> расчетны</w:t>
      </w:r>
      <w:r w:rsidR="00472DB9">
        <w:rPr>
          <w:rFonts w:ascii="Times New Roman" w:hAnsi="Times New Roman" w:cs="Times New Roman"/>
          <w:sz w:val="24"/>
          <w:szCs w:val="24"/>
          <w:lang w:val="ru-RU"/>
        </w:rPr>
        <w:t>х</w:t>
      </w:r>
      <w:r w:rsidR="00472DB9" w:rsidRPr="00472DB9">
        <w:rPr>
          <w:rFonts w:ascii="Times New Roman" w:hAnsi="Times New Roman" w:cs="Times New Roman"/>
          <w:sz w:val="24"/>
          <w:szCs w:val="24"/>
          <w:lang w:val="ru-RU"/>
        </w:rPr>
        <w:t xml:space="preserve"> показател</w:t>
      </w:r>
      <w:r w:rsidR="00472DB9">
        <w:rPr>
          <w:rFonts w:ascii="Times New Roman" w:hAnsi="Times New Roman" w:cs="Times New Roman"/>
          <w:sz w:val="24"/>
          <w:szCs w:val="24"/>
          <w:lang w:val="ru-RU"/>
        </w:rPr>
        <w:t>ей</w:t>
      </w:r>
      <w:r w:rsidR="009B185C">
        <w:rPr>
          <w:rFonts w:ascii="Times New Roman" w:hAnsi="Times New Roman" w:cs="Times New Roman"/>
          <w:sz w:val="24"/>
          <w:szCs w:val="24"/>
          <w:lang w:val="ru-RU"/>
        </w:rPr>
        <w:t xml:space="preserve"> (далее</w:t>
      </w:r>
      <w:r w:rsidRPr="004601FC">
        <w:rPr>
          <w:rFonts w:ascii="Times New Roman" w:hAnsi="Times New Roman" w:cs="Times New Roman"/>
          <w:sz w:val="24"/>
          <w:szCs w:val="24"/>
          <w:lang w:val="ru-RU"/>
        </w:rPr>
        <w:t xml:space="preserve"> МРП</w:t>
      </w:r>
      <w:r w:rsidR="009B185C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B42B82">
        <w:rPr>
          <w:rStyle w:val="FootnoteReference"/>
          <w:rFonts w:ascii="Times New Roman" w:hAnsi="Times New Roman" w:cs="Times New Roman"/>
          <w:sz w:val="24"/>
          <w:szCs w:val="24"/>
          <w:lang w:val="ru-RU"/>
        </w:rPr>
        <w:footnoteReference w:id="2"/>
      </w:r>
      <w:r w:rsidRPr="004601FC">
        <w:rPr>
          <w:rFonts w:ascii="Times New Roman" w:hAnsi="Times New Roman" w:cs="Times New Roman"/>
          <w:sz w:val="24"/>
          <w:szCs w:val="24"/>
          <w:lang w:val="ru-RU"/>
        </w:rPr>
        <w:t>,  также сопровождение в реализации бизнес-проекта в течение восемнадцати месяцев</w:t>
      </w:r>
      <w:r w:rsidRPr="004601FC">
        <w:rPr>
          <w:rStyle w:val="FootnoteReference"/>
          <w:rFonts w:ascii="Times New Roman" w:hAnsi="Times New Roman" w:cs="Times New Roman"/>
          <w:sz w:val="24"/>
          <w:szCs w:val="24"/>
          <w:lang w:val="ru-RU"/>
        </w:rPr>
        <w:footnoteReference w:id="3"/>
      </w:r>
      <w:r w:rsidRPr="004601FC">
        <w:rPr>
          <w:rFonts w:ascii="Times New Roman" w:hAnsi="Times New Roman" w:cs="Times New Roman"/>
          <w:sz w:val="24"/>
          <w:szCs w:val="24"/>
          <w:lang w:val="ru-RU"/>
        </w:rPr>
        <w:t>. Для получения мер содействия занятости граждане могут обратиться в Центры занятости населения, функционирующие во всех регионах страны.</w:t>
      </w:r>
    </w:p>
    <w:p w14:paraId="036D7CD5" w14:textId="6ED47A3D" w:rsidR="009E538E" w:rsidRPr="004601FC" w:rsidRDefault="009E538E" w:rsidP="004601F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01FC">
        <w:rPr>
          <w:rFonts w:ascii="Times New Roman" w:hAnsi="Times New Roman" w:cs="Times New Roman"/>
          <w:sz w:val="24"/>
          <w:szCs w:val="24"/>
          <w:lang w:val="ru-RU"/>
        </w:rPr>
        <w:t>Государством для оказания социальной помощи малообеспеченным гражданам предусмотрена Адресная социальная помощь</w:t>
      </w:r>
      <w:r w:rsidR="00D16313">
        <w:rPr>
          <w:rFonts w:ascii="Times New Roman" w:hAnsi="Times New Roman" w:cs="Times New Roman"/>
          <w:sz w:val="24"/>
          <w:szCs w:val="24"/>
          <w:lang w:val="ru-RU"/>
        </w:rPr>
        <w:t xml:space="preserve"> (далее «АСП»)</w:t>
      </w:r>
      <w:r w:rsidRPr="004601FC">
        <w:rPr>
          <w:rFonts w:ascii="Times New Roman" w:hAnsi="Times New Roman" w:cs="Times New Roman"/>
          <w:sz w:val="24"/>
          <w:szCs w:val="24"/>
          <w:lang w:val="ru-RU"/>
        </w:rPr>
        <w:t>. АСП включает в себя комплекс мер</w:t>
      </w:r>
      <w:r w:rsidR="00D16313">
        <w:rPr>
          <w:rFonts w:ascii="Times New Roman" w:hAnsi="Times New Roman" w:cs="Times New Roman"/>
          <w:sz w:val="24"/>
          <w:szCs w:val="24"/>
          <w:lang w:val="ru-RU"/>
        </w:rPr>
        <w:t xml:space="preserve"> таки</w:t>
      </w:r>
      <w:r w:rsidR="00472DB9">
        <w:rPr>
          <w:rFonts w:ascii="Times New Roman" w:hAnsi="Times New Roman" w:cs="Times New Roman"/>
          <w:sz w:val="24"/>
          <w:szCs w:val="24"/>
          <w:lang w:val="ru-RU"/>
        </w:rPr>
        <w:t>х</w:t>
      </w:r>
      <w:r w:rsidR="00D16313">
        <w:rPr>
          <w:rFonts w:ascii="Times New Roman" w:hAnsi="Times New Roman" w:cs="Times New Roman"/>
          <w:sz w:val="24"/>
          <w:szCs w:val="24"/>
          <w:lang w:val="ru-RU"/>
        </w:rPr>
        <w:t xml:space="preserve"> как</w:t>
      </w:r>
      <w:r w:rsidR="00D16313" w:rsidRPr="00B92FF9">
        <w:rPr>
          <w:rFonts w:ascii="Times New Roman" w:hAnsi="Times New Roman" w:cs="Times New Roman"/>
          <w:sz w:val="24"/>
          <w:szCs w:val="24"/>
          <w:lang w:val="ru-RU"/>
        </w:rPr>
        <w:t>:</w:t>
      </w:r>
      <w:r w:rsidRPr="004601FC">
        <w:rPr>
          <w:rFonts w:ascii="Times New Roman" w:hAnsi="Times New Roman" w:cs="Times New Roman"/>
          <w:sz w:val="24"/>
          <w:szCs w:val="24"/>
          <w:lang w:val="ru-RU"/>
        </w:rPr>
        <w:t xml:space="preserve"> денежная выплата;</w:t>
      </w:r>
      <w:r w:rsidR="00212488" w:rsidRPr="004601F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601FC">
        <w:rPr>
          <w:rFonts w:ascii="Times New Roman" w:hAnsi="Times New Roman" w:cs="Times New Roman"/>
          <w:sz w:val="24"/>
          <w:szCs w:val="24"/>
          <w:lang w:val="ru-RU"/>
        </w:rPr>
        <w:t>меры по содействию занятости; меры социальной адаптации; гарантированный социальный пакет</w:t>
      </w:r>
      <w:r w:rsidR="000A2F71" w:rsidRPr="004601F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601FC">
        <w:rPr>
          <w:rFonts w:ascii="Times New Roman" w:hAnsi="Times New Roman" w:cs="Times New Roman"/>
          <w:sz w:val="24"/>
          <w:szCs w:val="24"/>
          <w:lang w:val="ru-RU"/>
        </w:rPr>
        <w:t>для детей из малообеспеченных семей. Для назначения АСП малообеспеченные семьи (граждане) должны обратиться в</w:t>
      </w:r>
      <w:r w:rsidR="00623718" w:rsidRPr="004601F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601FC">
        <w:rPr>
          <w:rFonts w:ascii="Times New Roman" w:hAnsi="Times New Roman" w:cs="Times New Roman"/>
          <w:sz w:val="24"/>
          <w:szCs w:val="24"/>
          <w:lang w:val="ru-RU"/>
        </w:rPr>
        <w:t>Центр занятости населения</w:t>
      </w:r>
      <w:r w:rsidR="00623718" w:rsidRPr="004601F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601FC">
        <w:rPr>
          <w:rFonts w:ascii="Times New Roman" w:hAnsi="Times New Roman" w:cs="Times New Roman"/>
          <w:sz w:val="24"/>
          <w:szCs w:val="24"/>
          <w:lang w:val="ru-RU"/>
        </w:rPr>
        <w:t>по месту жительства, в сельской местности – </w:t>
      </w:r>
      <w:r w:rsidR="00D16313">
        <w:rPr>
          <w:rFonts w:ascii="Times New Roman" w:hAnsi="Times New Roman" w:cs="Times New Roman"/>
          <w:sz w:val="24"/>
          <w:szCs w:val="24"/>
          <w:lang w:val="ru-RU"/>
        </w:rPr>
        <w:t>в акимат</w:t>
      </w:r>
      <w:r w:rsidR="00D16313" w:rsidRPr="004601F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601FC">
        <w:rPr>
          <w:rFonts w:ascii="Times New Roman" w:hAnsi="Times New Roman" w:cs="Times New Roman"/>
          <w:sz w:val="24"/>
          <w:szCs w:val="24"/>
          <w:lang w:val="ru-RU"/>
        </w:rPr>
        <w:t>села, поселка, сельского округа</w:t>
      </w:r>
      <w:r w:rsidR="00623718" w:rsidRPr="004601F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601FC">
        <w:rPr>
          <w:rFonts w:ascii="Times New Roman" w:hAnsi="Times New Roman" w:cs="Times New Roman"/>
          <w:sz w:val="24"/>
          <w:szCs w:val="24"/>
          <w:lang w:val="ru-RU"/>
        </w:rPr>
        <w:t>с предоставлением заявления и удостоверения личности для идентификации.</w:t>
      </w:r>
      <w:r w:rsidRPr="004601FC">
        <w:rPr>
          <w:rStyle w:val="FootnoteReference"/>
          <w:rFonts w:ascii="Times New Roman" w:hAnsi="Times New Roman" w:cs="Times New Roman"/>
          <w:sz w:val="24"/>
          <w:szCs w:val="24"/>
          <w:lang w:val="ru-RU"/>
        </w:rPr>
        <w:footnoteReference w:id="4"/>
      </w:r>
    </w:p>
    <w:p w14:paraId="1A5AA10B" w14:textId="0461825B" w:rsidR="009E538E" w:rsidRPr="004601FC" w:rsidRDefault="009E538E" w:rsidP="004601FC">
      <w:pPr>
        <w:widowControl w:val="0"/>
        <w:tabs>
          <w:tab w:val="left" w:pos="1134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01FC">
        <w:rPr>
          <w:rFonts w:ascii="Times New Roman" w:hAnsi="Times New Roman" w:cs="Times New Roman"/>
          <w:sz w:val="24"/>
          <w:szCs w:val="24"/>
          <w:lang w:val="ru-RU"/>
        </w:rPr>
        <w:t xml:space="preserve">Следующим важным направлением социального обеспечения является поддержка материнства и детства. Ежегодно все государственные социальные пособия семьям, имеющим </w:t>
      </w:r>
      <w:r w:rsidR="00B92FF9" w:rsidRPr="004601FC">
        <w:rPr>
          <w:rFonts w:ascii="Times New Roman" w:hAnsi="Times New Roman" w:cs="Times New Roman"/>
          <w:sz w:val="24"/>
          <w:szCs w:val="24"/>
          <w:lang w:val="ru-RU"/>
        </w:rPr>
        <w:t>детей,</w:t>
      </w:r>
      <w:r w:rsidRPr="004601FC">
        <w:rPr>
          <w:rFonts w:ascii="Times New Roman" w:hAnsi="Times New Roman" w:cs="Times New Roman"/>
          <w:sz w:val="24"/>
          <w:szCs w:val="24"/>
          <w:lang w:val="ru-RU"/>
        </w:rPr>
        <w:t xml:space="preserve"> повышаются на уровень инфляции</w:t>
      </w:r>
      <w:r w:rsidR="00912FF7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CD12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12FF7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4601FC">
        <w:rPr>
          <w:rFonts w:ascii="Times New Roman" w:hAnsi="Times New Roman" w:cs="Times New Roman"/>
          <w:sz w:val="24"/>
          <w:szCs w:val="24"/>
          <w:lang w:val="ru-RU"/>
        </w:rPr>
        <w:t xml:space="preserve"> 2020 году на 10%</w:t>
      </w:r>
      <w:r w:rsidR="00912FF7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E4341A">
        <w:rPr>
          <w:rFonts w:ascii="Times New Roman" w:hAnsi="Times New Roman" w:cs="Times New Roman"/>
          <w:sz w:val="24"/>
          <w:szCs w:val="24"/>
          <w:lang w:val="ru-RU"/>
        </w:rPr>
        <w:t xml:space="preserve">а </w:t>
      </w:r>
      <w:r w:rsidR="00912FF7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912FF7" w:rsidRPr="00CD1269">
        <w:rPr>
          <w:rFonts w:ascii="Times New Roman" w:hAnsi="Times New Roman" w:cs="Times New Roman"/>
          <w:sz w:val="24"/>
          <w:szCs w:val="24"/>
          <w:lang w:val="ru-RU"/>
        </w:rPr>
        <w:t xml:space="preserve"> начала 2021 года все государственные социальные пособия семьям, имеющим детей, </w:t>
      </w:r>
      <w:r w:rsidR="00E4341A">
        <w:rPr>
          <w:rFonts w:ascii="Times New Roman" w:hAnsi="Times New Roman" w:cs="Times New Roman"/>
          <w:sz w:val="24"/>
          <w:szCs w:val="24"/>
          <w:lang w:val="ru-RU"/>
        </w:rPr>
        <w:t xml:space="preserve">были </w:t>
      </w:r>
      <w:r w:rsidR="00912FF7" w:rsidRPr="00CD1269">
        <w:rPr>
          <w:rFonts w:ascii="Times New Roman" w:hAnsi="Times New Roman" w:cs="Times New Roman"/>
          <w:sz w:val="24"/>
          <w:szCs w:val="24"/>
          <w:lang w:val="ru-RU"/>
        </w:rPr>
        <w:t>повышены на 5%.</w:t>
      </w:r>
      <w:r w:rsidRPr="004601FC">
        <w:rPr>
          <w:rFonts w:ascii="Times New Roman" w:hAnsi="Times New Roman" w:cs="Times New Roman"/>
          <w:sz w:val="24"/>
          <w:szCs w:val="24"/>
          <w:lang w:val="ru-RU"/>
        </w:rPr>
        <w:t xml:space="preserve"> Государственные пособия семьям, имеющим детей, охватыва</w:t>
      </w:r>
      <w:r w:rsidR="00824681">
        <w:rPr>
          <w:rFonts w:ascii="Times New Roman" w:hAnsi="Times New Roman" w:cs="Times New Roman"/>
          <w:sz w:val="24"/>
          <w:szCs w:val="24"/>
          <w:lang w:val="ru-RU"/>
        </w:rPr>
        <w:t>ю</w:t>
      </w:r>
      <w:r w:rsidRPr="004601FC">
        <w:rPr>
          <w:rFonts w:ascii="Times New Roman" w:hAnsi="Times New Roman" w:cs="Times New Roman"/>
          <w:sz w:val="24"/>
          <w:szCs w:val="24"/>
          <w:lang w:val="ru-RU"/>
        </w:rPr>
        <w:t>т каждую семью с рождения ребенка и до достижения совершеннолетнего возраста</w:t>
      </w:r>
      <w:r w:rsidR="0054623F">
        <w:rPr>
          <w:rFonts w:ascii="Times New Roman" w:hAnsi="Times New Roman" w:cs="Times New Roman"/>
          <w:sz w:val="24"/>
          <w:szCs w:val="24"/>
          <w:lang w:val="ru-RU"/>
        </w:rPr>
        <w:t xml:space="preserve"> (например, </w:t>
      </w:r>
      <w:r w:rsidR="004E005E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4E005E" w:rsidRPr="004E005E">
        <w:rPr>
          <w:rFonts w:ascii="Times New Roman" w:hAnsi="Times New Roman" w:cs="Times New Roman"/>
          <w:sz w:val="24"/>
          <w:szCs w:val="24"/>
          <w:lang w:val="ru-RU"/>
        </w:rPr>
        <w:t xml:space="preserve">оциальная </w:t>
      </w:r>
      <w:r w:rsidR="004E005E" w:rsidRPr="004E005E">
        <w:rPr>
          <w:rFonts w:ascii="Times New Roman" w:hAnsi="Times New Roman" w:cs="Times New Roman"/>
          <w:sz w:val="24"/>
          <w:szCs w:val="24"/>
          <w:lang w:val="ru-RU"/>
        </w:rPr>
        <w:lastRenderedPageBreak/>
        <w:t>выплата на случай потери кормильца из государственного фонда социального страхования</w:t>
      </w:r>
      <w:r w:rsidR="00464B86">
        <w:rPr>
          <w:rFonts w:ascii="Times New Roman" w:hAnsi="Times New Roman" w:cs="Times New Roman"/>
          <w:sz w:val="24"/>
          <w:szCs w:val="24"/>
          <w:lang w:val="ru-RU"/>
        </w:rPr>
        <w:t xml:space="preserve"> назначаетс</w:t>
      </w:r>
      <w:r w:rsidR="00284789">
        <w:rPr>
          <w:rFonts w:ascii="Times New Roman" w:hAnsi="Times New Roman" w:cs="Times New Roman"/>
          <w:sz w:val="24"/>
          <w:szCs w:val="24"/>
          <w:lang w:val="ru-RU"/>
        </w:rPr>
        <w:t>я в том числе д</w:t>
      </w:r>
      <w:r w:rsidR="00284789" w:rsidRPr="00284789">
        <w:rPr>
          <w:rFonts w:ascii="Times New Roman" w:hAnsi="Times New Roman" w:cs="Times New Roman"/>
          <w:sz w:val="24"/>
          <w:szCs w:val="24"/>
          <w:lang w:val="ru-RU"/>
        </w:rPr>
        <w:t>ет</w:t>
      </w:r>
      <w:r w:rsidR="00284789">
        <w:rPr>
          <w:rFonts w:ascii="Times New Roman" w:hAnsi="Times New Roman" w:cs="Times New Roman"/>
          <w:sz w:val="24"/>
          <w:szCs w:val="24"/>
          <w:lang w:val="ru-RU"/>
        </w:rPr>
        <w:t>ям</w:t>
      </w:r>
      <w:r w:rsidR="00284789" w:rsidRPr="0028478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284789">
        <w:rPr>
          <w:rFonts w:ascii="Times New Roman" w:hAnsi="Times New Roman" w:cs="Times New Roman"/>
          <w:sz w:val="24"/>
          <w:szCs w:val="24"/>
          <w:lang w:val="ru-RU"/>
        </w:rPr>
        <w:t>включая</w:t>
      </w:r>
      <w:r w:rsidR="00284789" w:rsidRPr="00284789">
        <w:rPr>
          <w:rFonts w:ascii="Times New Roman" w:hAnsi="Times New Roman" w:cs="Times New Roman"/>
          <w:sz w:val="24"/>
          <w:szCs w:val="24"/>
          <w:lang w:val="ru-RU"/>
        </w:rPr>
        <w:t xml:space="preserve"> усыновленны</w:t>
      </w:r>
      <w:r w:rsidR="00284789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="00284789" w:rsidRPr="00284789">
        <w:rPr>
          <w:rFonts w:ascii="Times New Roman" w:hAnsi="Times New Roman" w:cs="Times New Roman"/>
          <w:sz w:val="24"/>
          <w:szCs w:val="24"/>
          <w:lang w:val="ru-RU"/>
        </w:rPr>
        <w:t xml:space="preserve"> (удочеренны</w:t>
      </w:r>
      <w:r w:rsidR="00284789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="00284789" w:rsidRPr="00284789">
        <w:rPr>
          <w:rFonts w:ascii="Times New Roman" w:hAnsi="Times New Roman" w:cs="Times New Roman"/>
          <w:sz w:val="24"/>
          <w:szCs w:val="24"/>
          <w:lang w:val="ru-RU"/>
        </w:rPr>
        <w:t>), братья</w:t>
      </w:r>
      <w:r w:rsidR="00284789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="00284789" w:rsidRPr="00284789">
        <w:rPr>
          <w:rFonts w:ascii="Times New Roman" w:hAnsi="Times New Roman" w:cs="Times New Roman"/>
          <w:sz w:val="24"/>
          <w:szCs w:val="24"/>
          <w:lang w:val="ru-RU"/>
        </w:rPr>
        <w:t>, сестр</w:t>
      </w:r>
      <w:r w:rsidR="00284789">
        <w:rPr>
          <w:rFonts w:ascii="Times New Roman" w:hAnsi="Times New Roman" w:cs="Times New Roman"/>
          <w:sz w:val="24"/>
          <w:szCs w:val="24"/>
          <w:lang w:val="ru-RU"/>
        </w:rPr>
        <w:t>ам</w:t>
      </w:r>
      <w:r w:rsidR="00284789" w:rsidRPr="00284789">
        <w:rPr>
          <w:rFonts w:ascii="Times New Roman" w:hAnsi="Times New Roman" w:cs="Times New Roman"/>
          <w:sz w:val="24"/>
          <w:szCs w:val="24"/>
          <w:lang w:val="ru-RU"/>
        </w:rPr>
        <w:t xml:space="preserve"> и внук</w:t>
      </w:r>
      <w:r w:rsidR="00284789">
        <w:rPr>
          <w:rFonts w:ascii="Times New Roman" w:hAnsi="Times New Roman" w:cs="Times New Roman"/>
          <w:sz w:val="24"/>
          <w:szCs w:val="24"/>
          <w:lang w:val="ru-RU"/>
        </w:rPr>
        <w:t>ам</w:t>
      </w:r>
      <w:r w:rsidR="00284789" w:rsidRPr="00284789">
        <w:rPr>
          <w:rFonts w:ascii="Times New Roman" w:hAnsi="Times New Roman" w:cs="Times New Roman"/>
          <w:sz w:val="24"/>
          <w:szCs w:val="24"/>
          <w:lang w:val="ru-RU"/>
        </w:rPr>
        <w:t>, не достигши</w:t>
      </w:r>
      <w:r w:rsidR="00284789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="00284789" w:rsidRPr="00284789">
        <w:rPr>
          <w:rFonts w:ascii="Times New Roman" w:hAnsi="Times New Roman" w:cs="Times New Roman"/>
          <w:sz w:val="24"/>
          <w:szCs w:val="24"/>
          <w:lang w:val="ru-RU"/>
        </w:rPr>
        <w:t xml:space="preserve"> 18 лет и старше этого возраста, если они стали инвалидами до достижения 18 лет</w:t>
      </w:r>
      <w:r w:rsidR="00284789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4601FC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15E19F51" w14:textId="77777777" w:rsidR="009E538E" w:rsidRPr="004601FC" w:rsidRDefault="009E538E" w:rsidP="004601F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01FC">
        <w:rPr>
          <w:rFonts w:ascii="Times New Roman" w:hAnsi="Times New Roman" w:cs="Times New Roman"/>
          <w:sz w:val="24"/>
          <w:szCs w:val="24"/>
          <w:lang w:val="ru-RU"/>
        </w:rPr>
        <w:t>Оказываемые меры государственной поддержки граждан свидетельствует о том, что сегодня государством принимаются все меры социального обеспечения уязвимых групп населения, включая социально-уязвимых женщин.</w:t>
      </w:r>
    </w:p>
    <w:p w14:paraId="0BA9B328" w14:textId="77777777" w:rsidR="009E538E" w:rsidRPr="004601FC" w:rsidRDefault="009E538E" w:rsidP="004601F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01FC">
        <w:rPr>
          <w:rFonts w:ascii="Times New Roman" w:hAnsi="Times New Roman" w:cs="Times New Roman"/>
          <w:sz w:val="24"/>
          <w:szCs w:val="24"/>
          <w:lang w:val="ru-RU"/>
        </w:rPr>
        <w:t>В 2019 году «ООН-женщины» при поддержке Министерства труда и социальной защиты населения РК провел ряд исследовательских работ, направленные на выявление имеющихся проблем женщин при получении мер государственной поддержки в рамках государственных программ.</w:t>
      </w:r>
    </w:p>
    <w:p w14:paraId="084AB903" w14:textId="2E65DD34" w:rsidR="009E538E" w:rsidRPr="004601FC" w:rsidRDefault="009E538E" w:rsidP="004601F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01FC">
        <w:rPr>
          <w:rFonts w:ascii="Times New Roman" w:hAnsi="Times New Roman" w:cs="Times New Roman"/>
          <w:sz w:val="24"/>
          <w:szCs w:val="24"/>
          <w:lang w:val="ru-RU"/>
        </w:rPr>
        <w:t>По результатам проведенного анализа «Информационный барьер» был выявлен, как од</w:t>
      </w:r>
      <w:r w:rsidR="00C379DC">
        <w:rPr>
          <w:rFonts w:ascii="Times New Roman" w:hAnsi="Times New Roman" w:cs="Times New Roman"/>
          <w:sz w:val="24"/>
          <w:szCs w:val="24"/>
          <w:lang w:val="ru-RU"/>
        </w:rPr>
        <w:t>на</w:t>
      </w:r>
      <w:r w:rsidRPr="004601FC">
        <w:rPr>
          <w:rFonts w:ascii="Times New Roman" w:hAnsi="Times New Roman" w:cs="Times New Roman"/>
          <w:sz w:val="24"/>
          <w:szCs w:val="24"/>
          <w:lang w:val="ru-RU"/>
        </w:rPr>
        <w:t xml:space="preserve"> из основных проблем участия женщин в развитии предпринимательства, занятости, а также в получении других мер поддержки со стороны государства. Информационные барьеры связаны с недостатком информации о существующих программах и мерах поддержки, а также с отсутствием необходимых знаний и навыков для ведения бизнеса среди сельских женщин. Учитывая ограниченные возможности жителей села необходимо повышать осведомленность населения о реализуемых программах, через разработку доступных информационных материалов, таких как, например, разработка обучающихся видеороликов, пошаговых алгоритмов действии для получения услуги через портал </w:t>
      </w:r>
      <w:r w:rsidRPr="004601FC">
        <w:rPr>
          <w:rFonts w:ascii="Times New Roman" w:hAnsi="Times New Roman" w:cs="Times New Roman"/>
          <w:sz w:val="24"/>
          <w:szCs w:val="24"/>
        </w:rPr>
        <w:t>e</w:t>
      </w:r>
      <w:r w:rsidRPr="004601FC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4601FC">
        <w:rPr>
          <w:rFonts w:ascii="Times New Roman" w:hAnsi="Times New Roman" w:cs="Times New Roman"/>
          <w:sz w:val="24"/>
          <w:szCs w:val="24"/>
        </w:rPr>
        <w:t>GOV</w:t>
      </w:r>
      <w:r w:rsidRPr="004601FC">
        <w:rPr>
          <w:rFonts w:ascii="Times New Roman" w:hAnsi="Times New Roman" w:cs="Times New Roman"/>
          <w:sz w:val="24"/>
          <w:szCs w:val="24"/>
          <w:lang w:val="ru-RU"/>
        </w:rPr>
        <w:t xml:space="preserve"> и др.</w:t>
      </w:r>
    </w:p>
    <w:p w14:paraId="52EB03F9" w14:textId="7A34EC8B" w:rsidR="00945974" w:rsidRPr="003B47F3" w:rsidRDefault="009E538E" w:rsidP="003B47F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601FC">
        <w:rPr>
          <w:rFonts w:ascii="Times New Roman" w:hAnsi="Times New Roman" w:cs="Times New Roman"/>
          <w:sz w:val="24"/>
          <w:szCs w:val="24"/>
          <w:lang w:val="ru-RU"/>
        </w:rPr>
        <w:t xml:space="preserve">Принимая во внимание ограниченность данных в отдаленных регионах страны в рамках данного проекта ожидается, что компания разработает пакет информационных </w:t>
      </w:r>
      <w:r w:rsidR="008B4975" w:rsidRPr="004601FC">
        <w:rPr>
          <w:rFonts w:ascii="Times New Roman" w:hAnsi="Times New Roman" w:cs="Times New Roman"/>
          <w:sz w:val="24"/>
          <w:szCs w:val="24"/>
          <w:lang w:val="ru-RU"/>
        </w:rPr>
        <w:t xml:space="preserve">видео продуктов </w:t>
      </w:r>
      <w:r w:rsidRPr="004601FC">
        <w:rPr>
          <w:rFonts w:ascii="Times New Roman" w:hAnsi="Times New Roman" w:cs="Times New Roman"/>
          <w:sz w:val="24"/>
          <w:szCs w:val="24"/>
          <w:lang w:val="ru-RU"/>
        </w:rPr>
        <w:t xml:space="preserve">для улучшения доступности мер социальной поддержки для широкой аудитории, в частности </w:t>
      </w:r>
      <w:r w:rsidR="00302562" w:rsidRPr="004601FC">
        <w:rPr>
          <w:rFonts w:ascii="Times New Roman" w:hAnsi="Times New Roman" w:cs="Times New Roman"/>
          <w:sz w:val="24"/>
          <w:szCs w:val="24"/>
          <w:lang w:val="ru-RU"/>
        </w:rPr>
        <w:t>для женщин,</w:t>
      </w:r>
      <w:r w:rsidRPr="004601FC">
        <w:rPr>
          <w:rFonts w:ascii="Times New Roman" w:hAnsi="Times New Roman" w:cs="Times New Roman"/>
          <w:sz w:val="24"/>
          <w:szCs w:val="24"/>
          <w:lang w:val="ru-RU"/>
        </w:rPr>
        <w:t xml:space="preserve"> проживающих на селе. </w:t>
      </w:r>
    </w:p>
    <w:p w14:paraId="2ACB2771" w14:textId="05270AF6" w:rsidR="0023142D" w:rsidRPr="004601FC" w:rsidRDefault="0023142D" w:rsidP="004601FC">
      <w:pPr>
        <w:pStyle w:val="ListParagraph"/>
        <w:numPr>
          <w:ilvl w:val="0"/>
          <w:numId w:val="31"/>
        </w:numPr>
        <w:spacing w:after="120"/>
        <w:jc w:val="both"/>
        <w:rPr>
          <w:rFonts w:eastAsia="Calibri"/>
          <w:b/>
          <w:bCs/>
          <w:color w:val="4472C4" w:themeColor="accent1"/>
          <w:sz w:val="24"/>
          <w:szCs w:val="24"/>
          <w:shd w:val="clear" w:color="auto" w:fill="FFFFFF"/>
          <w:lang w:val="ru-RU"/>
        </w:rPr>
      </w:pPr>
      <w:r w:rsidRPr="004601FC">
        <w:rPr>
          <w:rFonts w:eastAsia="Calibri"/>
          <w:b/>
          <w:bCs/>
          <w:color w:val="4472C4" w:themeColor="accent1"/>
          <w:sz w:val="24"/>
          <w:szCs w:val="24"/>
          <w:shd w:val="clear" w:color="auto" w:fill="FFFFFF"/>
          <w:lang w:val="ru-RU"/>
        </w:rPr>
        <w:t xml:space="preserve">Задачи и обязанности </w:t>
      </w:r>
    </w:p>
    <w:p w14:paraId="70818422" w14:textId="5374476E" w:rsidR="000A2F71" w:rsidRPr="004601FC" w:rsidRDefault="009E538E" w:rsidP="004601FC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601F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Ожидается, что местная компания с учетом выводов и рекомендаций исследований </w:t>
      </w:r>
      <w:r w:rsidR="00173B89" w:rsidRPr="004601F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</w:t>
      </w:r>
      <w:r w:rsidRPr="004601FC">
        <w:rPr>
          <w:rFonts w:ascii="Times New Roman" w:eastAsia="Calibri" w:hAnsi="Times New Roman" w:cs="Times New Roman"/>
          <w:sz w:val="24"/>
          <w:szCs w:val="24"/>
          <w:lang w:val="ru-RU"/>
        </w:rPr>
        <w:t>2019 года</w:t>
      </w:r>
      <w:r w:rsidR="00516BA1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и п</w:t>
      </w:r>
      <w:r w:rsidR="00516BA1">
        <w:rPr>
          <w:rFonts w:ascii="Times New Roman" w:eastAsia="Calibri" w:hAnsi="Times New Roman" w:cs="Times New Roman"/>
          <w:sz w:val="24"/>
          <w:szCs w:val="24"/>
          <w:lang w:val="ru-RU"/>
        </w:rPr>
        <w:t>р</w:t>
      </w:r>
      <w:r w:rsidR="00516BA1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  <w:r w:rsidRPr="004601F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разработает пакет информационных материалов, включая подготовку</w:t>
      </w:r>
      <w:r w:rsidRPr="004601FC">
        <w:rPr>
          <w:rFonts w:ascii="Times New Roman" w:eastAsia="Calibri" w:hAnsi="Times New Roman" w:cs="Times New Roman"/>
          <w:i/>
          <w:iCs/>
          <w:color w:val="2F5496"/>
          <w:sz w:val="24"/>
          <w:szCs w:val="24"/>
          <w:lang w:val="ru-RU"/>
        </w:rPr>
        <w:t xml:space="preserve"> </w:t>
      </w:r>
      <w:r w:rsidRPr="004601FC">
        <w:rPr>
          <w:rFonts w:ascii="Times New Roman" w:eastAsia="Calibri" w:hAnsi="Times New Roman" w:cs="Times New Roman"/>
          <w:sz w:val="24"/>
          <w:szCs w:val="24"/>
          <w:lang w:val="ru-RU"/>
        </w:rPr>
        <w:t>коротких видео курсов /разъяснений для социально-уязвимых женщин о возможностях участия в существующих активных мерах содействия занятости</w:t>
      </w:r>
      <w:r w:rsidR="000A2F71" w:rsidRPr="004601FC">
        <w:rPr>
          <w:rFonts w:ascii="Times New Roman" w:eastAsia="Calibri" w:hAnsi="Times New Roman" w:cs="Times New Roman"/>
          <w:sz w:val="24"/>
          <w:szCs w:val="24"/>
          <w:lang w:val="ru-RU"/>
        </w:rPr>
        <w:t>, включая:</w:t>
      </w:r>
    </w:p>
    <w:p w14:paraId="42145F92" w14:textId="47D2D5B8" w:rsidR="000A2F71" w:rsidRPr="004601FC" w:rsidRDefault="000A2F71" w:rsidP="00C83F7F">
      <w:pPr>
        <w:pStyle w:val="ListParagraph"/>
        <w:numPr>
          <w:ilvl w:val="0"/>
          <w:numId w:val="25"/>
        </w:numPr>
        <w:spacing w:after="120"/>
        <w:ind w:left="360"/>
        <w:jc w:val="both"/>
        <w:rPr>
          <w:rFonts w:eastAsia="Calibri"/>
          <w:sz w:val="24"/>
          <w:szCs w:val="24"/>
          <w:lang w:val="ru-RU"/>
        </w:rPr>
      </w:pPr>
      <w:r w:rsidRPr="004601FC">
        <w:rPr>
          <w:rFonts w:eastAsia="Calibri"/>
          <w:sz w:val="24"/>
          <w:szCs w:val="24"/>
          <w:lang w:val="ru-RU"/>
        </w:rPr>
        <w:t xml:space="preserve">Алгоритм получения мер </w:t>
      </w:r>
      <w:r w:rsidR="00AD3D5B" w:rsidRPr="004601FC">
        <w:rPr>
          <w:rFonts w:eastAsia="Calibri"/>
          <w:sz w:val="24"/>
          <w:szCs w:val="24"/>
          <w:lang w:val="ru-RU"/>
        </w:rPr>
        <w:t xml:space="preserve">государственной поддержки </w:t>
      </w:r>
      <w:r w:rsidRPr="004601FC">
        <w:rPr>
          <w:rFonts w:eastAsia="Calibri"/>
          <w:sz w:val="24"/>
          <w:szCs w:val="24"/>
          <w:lang w:val="ru-RU"/>
        </w:rPr>
        <w:t xml:space="preserve">по обучению предпринимательским навыкам по проекту </w:t>
      </w:r>
      <w:proofErr w:type="spellStart"/>
      <w:r w:rsidRPr="004601FC">
        <w:rPr>
          <w:rFonts w:eastAsia="Calibri"/>
          <w:sz w:val="24"/>
          <w:szCs w:val="24"/>
          <w:lang w:val="ru-RU"/>
        </w:rPr>
        <w:t>Бастау</w:t>
      </w:r>
      <w:proofErr w:type="spellEnd"/>
      <w:r w:rsidRPr="004601FC">
        <w:rPr>
          <w:rFonts w:eastAsia="Calibri"/>
          <w:sz w:val="24"/>
          <w:szCs w:val="24"/>
          <w:lang w:val="ru-RU"/>
        </w:rPr>
        <w:t>-Бизнес;</w:t>
      </w:r>
    </w:p>
    <w:p w14:paraId="795A3525" w14:textId="5FE02154" w:rsidR="000A2F71" w:rsidRPr="004601FC" w:rsidRDefault="00AD3D5B" w:rsidP="00C83F7F">
      <w:pPr>
        <w:pStyle w:val="ListParagraph"/>
        <w:numPr>
          <w:ilvl w:val="0"/>
          <w:numId w:val="25"/>
        </w:numPr>
        <w:spacing w:after="120"/>
        <w:ind w:left="360"/>
        <w:jc w:val="both"/>
        <w:rPr>
          <w:rFonts w:eastAsia="Calibri"/>
          <w:sz w:val="24"/>
          <w:szCs w:val="24"/>
          <w:lang w:val="ru-RU"/>
        </w:rPr>
      </w:pPr>
      <w:r w:rsidRPr="004601FC">
        <w:rPr>
          <w:rFonts w:eastAsia="Calibri"/>
          <w:sz w:val="24"/>
          <w:szCs w:val="24"/>
          <w:lang w:val="ru-RU"/>
        </w:rPr>
        <w:t>Алгоритм получения государственных г</w:t>
      </w:r>
      <w:r w:rsidR="000A2F71" w:rsidRPr="004601FC">
        <w:rPr>
          <w:rFonts w:eastAsia="Calibri"/>
          <w:sz w:val="24"/>
          <w:szCs w:val="24"/>
          <w:lang w:val="ru-RU"/>
        </w:rPr>
        <w:t>рант</w:t>
      </w:r>
      <w:r w:rsidRPr="004601FC">
        <w:rPr>
          <w:rFonts w:eastAsia="Calibri"/>
          <w:sz w:val="24"/>
          <w:szCs w:val="24"/>
          <w:lang w:val="ru-RU"/>
        </w:rPr>
        <w:t>ов на безвозмездной основе;</w:t>
      </w:r>
      <w:r w:rsidR="000A2F71" w:rsidRPr="004601FC">
        <w:rPr>
          <w:rFonts w:eastAsia="Calibri"/>
          <w:sz w:val="24"/>
          <w:szCs w:val="24"/>
          <w:lang w:val="ru-RU"/>
        </w:rPr>
        <w:t xml:space="preserve"> </w:t>
      </w:r>
    </w:p>
    <w:p w14:paraId="16D6AFC4" w14:textId="6BAF6141" w:rsidR="000A2F71" w:rsidRPr="004601FC" w:rsidRDefault="00AD3D5B" w:rsidP="00C83F7F">
      <w:pPr>
        <w:pStyle w:val="ListParagraph"/>
        <w:numPr>
          <w:ilvl w:val="0"/>
          <w:numId w:val="25"/>
        </w:numPr>
        <w:spacing w:after="120"/>
        <w:ind w:left="360"/>
        <w:jc w:val="both"/>
        <w:rPr>
          <w:rFonts w:eastAsia="Calibri"/>
          <w:sz w:val="24"/>
          <w:szCs w:val="24"/>
          <w:lang w:val="ru-RU"/>
        </w:rPr>
      </w:pPr>
      <w:r w:rsidRPr="004601FC">
        <w:rPr>
          <w:rFonts w:eastAsia="Calibri"/>
          <w:sz w:val="24"/>
          <w:szCs w:val="24"/>
          <w:lang w:val="ru-RU"/>
        </w:rPr>
        <w:t xml:space="preserve">Алгоритм </w:t>
      </w:r>
      <w:r w:rsidR="000A2F71" w:rsidRPr="004601FC">
        <w:rPr>
          <w:rFonts w:eastAsia="Calibri"/>
          <w:sz w:val="24"/>
          <w:szCs w:val="24"/>
          <w:lang w:val="ru-RU"/>
        </w:rPr>
        <w:t>получения социальных услуг, разъяснение о важности пенсионных накоплений и других социальных отчислений</w:t>
      </w:r>
      <w:r w:rsidRPr="004601FC">
        <w:rPr>
          <w:rFonts w:eastAsia="Calibri"/>
          <w:sz w:val="24"/>
          <w:szCs w:val="24"/>
          <w:lang w:val="ru-RU"/>
        </w:rPr>
        <w:t>;</w:t>
      </w:r>
    </w:p>
    <w:p w14:paraId="18DD7F44" w14:textId="083D32E2" w:rsidR="00503E03" w:rsidRPr="004601FC" w:rsidRDefault="00AD3D5B" w:rsidP="00C83F7F">
      <w:pPr>
        <w:pStyle w:val="ListParagraph"/>
        <w:numPr>
          <w:ilvl w:val="0"/>
          <w:numId w:val="25"/>
        </w:numPr>
        <w:spacing w:after="120"/>
        <w:ind w:left="360"/>
        <w:jc w:val="both"/>
        <w:rPr>
          <w:sz w:val="24"/>
          <w:szCs w:val="24"/>
          <w:lang w:val="ru-RU"/>
        </w:rPr>
      </w:pPr>
      <w:r w:rsidRPr="004601FC">
        <w:rPr>
          <w:rFonts w:eastAsia="Calibri"/>
          <w:sz w:val="24"/>
          <w:szCs w:val="24"/>
          <w:lang w:val="ru-RU"/>
        </w:rPr>
        <w:t>В</w:t>
      </w:r>
      <w:r w:rsidR="000A2F71" w:rsidRPr="004601FC">
        <w:rPr>
          <w:rFonts w:eastAsia="Calibri"/>
          <w:sz w:val="24"/>
          <w:szCs w:val="24"/>
          <w:lang w:val="ru-RU"/>
        </w:rPr>
        <w:t>идео инструкции о навигациях по веб-сайтам, процедуру регистрации на портале e-GOV</w:t>
      </w:r>
      <w:r w:rsidRPr="004601FC">
        <w:rPr>
          <w:rFonts w:eastAsia="Calibri"/>
          <w:sz w:val="24"/>
          <w:szCs w:val="24"/>
          <w:lang w:val="ru-RU"/>
        </w:rPr>
        <w:t>;</w:t>
      </w:r>
    </w:p>
    <w:p w14:paraId="1D8B0B8F" w14:textId="0583235D" w:rsidR="009E538E" w:rsidRPr="004601FC" w:rsidRDefault="009E538E" w:rsidP="004601FC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601FC">
        <w:rPr>
          <w:rFonts w:ascii="Times New Roman" w:eastAsia="Calibri" w:hAnsi="Times New Roman" w:cs="Times New Roman"/>
          <w:sz w:val="24"/>
          <w:szCs w:val="24"/>
          <w:lang w:val="ru-RU"/>
        </w:rPr>
        <w:t>Основной задачей данного задания является расширение экономических возможностей женщин, особенно</w:t>
      </w:r>
      <w:r w:rsidR="00F34F77" w:rsidRPr="005E56B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="006E7676">
        <w:rPr>
          <w:rFonts w:ascii="Times New Roman" w:eastAsia="Calibri" w:hAnsi="Times New Roman" w:cs="Times New Roman"/>
          <w:sz w:val="24"/>
          <w:szCs w:val="24"/>
          <w:lang w:val="ru-RU"/>
        </w:rPr>
        <w:t>тех,</w:t>
      </w:r>
      <w:r w:rsidR="00F34F7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кто</w:t>
      </w:r>
      <w:r w:rsidRPr="004601F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 </w:t>
      </w:r>
      <w:r w:rsidR="00F34F77">
        <w:rPr>
          <w:rFonts w:ascii="Times New Roman" w:eastAsia="Calibri" w:hAnsi="Times New Roman" w:cs="Times New Roman"/>
          <w:sz w:val="24"/>
          <w:szCs w:val="24"/>
          <w:lang w:val="ru-RU"/>
        </w:rPr>
        <w:t>имеет навыков</w:t>
      </w:r>
      <w:r w:rsidRPr="004601F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цифровой грамотности в силу отсутствия доступа к ресурсам коммуникации и интернету через распространение обучающихся видеороликов с пошаговым алгоритмом участия и получения мер государственной поддержки.</w:t>
      </w:r>
    </w:p>
    <w:p w14:paraId="7A471C87" w14:textId="142373DB" w:rsidR="009E538E" w:rsidRPr="004601FC" w:rsidRDefault="009E538E" w:rsidP="004601FC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601FC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В целях реализации поставленных задач предполагается, что компания согласует с Министерством труда и социальной защиты населения перечень мер государственной поддержки, в том числе идеи, темы, сценарие</w:t>
      </w:r>
      <w:r w:rsidR="005E56BD">
        <w:rPr>
          <w:rFonts w:ascii="Times New Roman" w:eastAsia="Calibri" w:hAnsi="Times New Roman" w:cs="Times New Roman"/>
          <w:sz w:val="24"/>
          <w:szCs w:val="24"/>
          <w:lang w:val="ru-RU"/>
        </w:rPr>
        <w:t>в</w:t>
      </w:r>
      <w:r w:rsidRPr="004601FC">
        <w:rPr>
          <w:rFonts w:ascii="Times New Roman" w:eastAsia="Calibri" w:hAnsi="Times New Roman" w:cs="Times New Roman"/>
          <w:sz w:val="24"/>
          <w:szCs w:val="24"/>
          <w:lang w:val="ru-RU"/>
        </w:rPr>
        <w:t>, концепци</w:t>
      </w:r>
      <w:r w:rsidR="006C2C2C">
        <w:rPr>
          <w:rFonts w:ascii="Times New Roman" w:eastAsia="Calibri" w:hAnsi="Times New Roman" w:cs="Times New Roman"/>
          <w:sz w:val="24"/>
          <w:szCs w:val="24"/>
          <w:lang w:val="ru-RU"/>
        </w:rPr>
        <w:t>и</w:t>
      </w:r>
      <w:r w:rsidRPr="004601F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видеороликов для распространения информационных материалов широкой аудитории в особенности для женщин, проживающих на селе. После определения актуальных тем для подготовки информационных материалов компания должна подготовить пакет обучающихся видеороликов для размещения в эфире отечественных телеканалов, использования на выставках, встречах с общественностью, семинарах</w:t>
      </w:r>
      <w:r w:rsidR="004050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и</w:t>
      </w:r>
      <w:r w:rsidRPr="004601F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иных публичных мероприятиях и для размещения в </w:t>
      </w:r>
      <w:r w:rsidR="001F4120" w:rsidRPr="004601FC">
        <w:rPr>
          <w:rFonts w:ascii="Times New Roman" w:eastAsia="Calibri" w:hAnsi="Times New Roman" w:cs="Times New Roman"/>
          <w:sz w:val="24"/>
          <w:szCs w:val="24"/>
          <w:lang w:val="ru-RU"/>
        </w:rPr>
        <w:t>интернет-ресурсах</w:t>
      </w:r>
      <w:r w:rsidRPr="004601F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ЦГО и МИО. </w:t>
      </w:r>
    </w:p>
    <w:p w14:paraId="3CF105F2" w14:textId="3A4D0D85" w:rsidR="00A52438" w:rsidRPr="003B47F3" w:rsidRDefault="0023142D" w:rsidP="004601FC">
      <w:pPr>
        <w:pStyle w:val="ListParagraph"/>
        <w:numPr>
          <w:ilvl w:val="0"/>
          <w:numId w:val="31"/>
        </w:numPr>
        <w:spacing w:after="120"/>
        <w:jc w:val="both"/>
        <w:rPr>
          <w:rStyle w:val="tlid-translation"/>
          <w:rFonts w:eastAsia="Calibri"/>
          <w:b/>
          <w:color w:val="4472C4" w:themeColor="accent1"/>
          <w:sz w:val="24"/>
          <w:szCs w:val="24"/>
          <w:lang w:val="ru-RU"/>
        </w:rPr>
      </w:pPr>
      <w:r w:rsidRPr="004601FC">
        <w:rPr>
          <w:rFonts w:eastAsia="Calibri"/>
          <w:b/>
          <w:color w:val="4472C4" w:themeColor="accent1"/>
          <w:sz w:val="24"/>
          <w:szCs w:val="24"/>
          <w:lang w:val="ru-RU"/>
        </w:rPr>
        <w:t>Ожидаемые результаты</w:t>
      </w:r>
    </w:p>
    <w:p w14:paraId="3C3B8234" w14:textId="7A0F6DC1" w:rsidR="00C544B7" w:rsidRPr="004601FC" w:rsidRDefault="00C544B7" w:rsidP="004601FC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601FC">
        <w:rPr>
          <w:rFonts w:ascii="Times New Roman" w:eastAsia="Calibri" w:hAnsi="Times New Roman" w:cs="Times New Roman"/>
          <w:sz w:val="24"/>
          <w:szCs w:val="24"/>
          <w:lang w:val="ru-RU"/>
        </w:rPr>
        <w:t>В результате проделанной работы организация должна предоставить следующее:</w:t>
      </w:r>
    </w:p>
    <w:p w14:paraId="381AF891" w14:textId="5A9D0935" w:rsidR="005F26E8" w:rsidRPr="004601FC" w:rsidRDefault="009E538E" w:rsidP="00C83F7F">
      <w:pPr>
        <w:pStyle w:val="ListParagraph"/>
        <w:numPr>
          <w:ilvl w:val="0"/>
          <w:numId w:val="26"/>
        </w:numPr>
        <w:spacing w:after="120"/>
        <w:ind w:left="360"/>
        <w:jc w:val="both"/>
        <w:rPr>
          <w:rStyle w:val="tlid-translation"/>
          <w:sz w:val="24"/>
          <w:szCs w:val="24"/>
          <w:lang w:val="ru-RU"/>
        </w:rPr>
      </w:pPr>
      <w:r w:rsidRPr="004601FC">
        <w:rPr>
          <w:rStyle w:val="tlid-translation"/>
          <w:sz w:val="24"/>
          <w:szCs w:val="24"/>
          <w:lang w:val="ru-RU"/>
        </w:rPr>
        <w:t xml:space="preserve">Рабочий план с указанием временных сроков </w:t>
      </w:r>
      <w:r w:rsidR="00A776D9">
        <w:rPr>
          <w:rStyle w:val="tlid-translation"/>
          <w:sz w:val="24"/>
          <w:szCs w:val="24"/>
          <w:lang w:val="ru-RU"/>
        </w:rPr>
        <w:t>каждого этапа</w:t>
      </w:r>
      <w:r w:rsidR="00A776D9" w:rsidRPr="00AA013F">
        <w:rPr>
          <w:rStyle w:val="tlid-translation"/>
          <w:sz w:val="24"/>
          <w:szCs w:val="24"/>
          <w:lang w:val="ru-RU"/>
        </w:rPr>
        <w:t>;</w:t>
      </w:r>
    </w:p>
    <w:p w14:paraId="0E65E941" w14:textId="4BDB722F" w:rsidR="009E538E" w:rsidRPr="004601FC" w:rsidRDefault="009E538E" w:rsidP="00C83F7F">
      <w:pPr>
        <w:pStyle w:val="ListParagraph"/>
        <w:numPr>
          <w:ilvl w:val="0"/>
          <w:numId w:val="26"/>
        </w:numPr>
        <w:spacing w:after="120"/>
        <w:ind w:left="360"/>
        <w:jc w:val="both"/>
        <w:rPr>
          <w:rStyle w:val="tlid-translation"/>
          <w:sz w:val="24"/>
          <w:szCs w:val="24"/>
          <w:lang w:val="ru-RU"/>
        </w:rPr>
      </w:pPr>
      <w:r w:rsidRPr="004601FC">
        <w:rPr>
          <w:rStyle w:val="tlid-translation"/>
          <w:sz w:val="24"/>
          <w:szCs w:val="24"/>
          <w:lang w:val="ru-RU"/>
        </w:rPr>
        <w:t>Согласованный перечень пакета информационных материалов по разъяснению мер государственной поддержки для населения;</w:t>
      </w:r>
    </w:p>
    <w:p w14:paraId="267AA2BC" w14:textId="5098C812" w:rsidR="00B71491" w:rsidRPr="004601FC" w:rsidRDefault="00B71491" w:rsidP="00C83F7F">
      <w:pPr>
        <w:pStyle w:val="ListParagraph"/>
        <w:numPr>
          <w:ilvl w:val="0"/>
          <w:numId w:val="26"/>
        </w:numPr>
        <w:spacing w:after="120"/>
        <w:ind w:left="360"/>
        <w:jc w:val="both"/>
        <w:rPr>
          <w:rStyle w:val="tlid-translation"/>
          <w:rFonts w:eastAsiaTheme="minorHAnsi"/>
          <w:sz w:val="24"/>
          <w:szCs w:val="24"/>
          <w:lang w:val="ru-RU"/>
        </w:rPr>
      </w:pPr>
      <w:r w:rsidRPr="004601FC">
        <w:rPr>
          <w:rStyle w:val="tlid-translation"/>
          <w:rFonts w:eastAsiaTheme="minorHAnsi"/>
          <w:sz w:val="24"/>
          <w:szCs w:val="24"/>
          <w:lang w:val="ru-RU"/>
        </w:rPr>
        <w:t xml:space="preserve">План </w:t>
      </w:r>
      <w:r w:rsidR="00D25B99" w:rsidRPr="004601FC">
        <w:rPr>
          <w:rStyle w:val="tlid-translation"/>
          <w:rFonts w:eastAsiaTheme="minorHAnsi"/>
          <w:sz w:val="24"/>
          <w:szCs w:val="24"/>
          <w:lang w:val="ru-RU"/>
        </w:rPr>
        <w:t>действи</w:t>
      </w:r>
      <w:r w:rsidR="00D25B99">
        <w:rPr>
          <w:rStyle w:val="tlid-translation"/>
          <w:rFonts w:eastAsiaTheme="minorHAnsi"/>
          <w:sz w:val="24"/>
          <w:szCs w:val="24"/>
          <w:lang w:val="ru-RU"/>
        </w:rPr>
        <w:t>й</w:t>
      </w:r>
      <w:r w:rsidR="00D25B99" w:rsidRPr="004601FC">
        <w:rPr>
          <w:rStyle w:val="tlid-translation"/>
          <w:rFonts w:eastAsiaTheme="minorHAnsi"/>
          <w:sz w:val="24"/>
          <w:szCs w:val="24"/>
          <w:lang w:val="ru-RU"/>
        </w:rPr>
        <w:t xml:space="preserve"> </w:t>
      </w:r>
      <w:r w:rsidRPr="004601FC">
        <w:rPr>
          <w:rStyle w:val="tlid-translation"/>
          <w:rFonts w:eastAsiaTheme="minorHAnsi"/>
          <w:sz w:val="24"/>
          <w:szCs w:val="24"/>
          <w:lang w:val="ru-RU"/>
        </w:rPr>
        <w:t xml:space="preserve">по распространению информационных материалов для широкой аудитории (определить список республиканских и местных телеканалов </w:t>
      </w:r>
      <w:r w:rsidRPr="004601FC">
        <w:rPr>
          <w:sz w:val="24"/>
          <w:szCs w:val="24"/>
          <w:lang w:val="ru-RU"/>
        </w:rPr>
        <w:t>с покрытием вещания не менее 80%</w:t>
      </w:r>
      <w:r w:rsidRPr="004601FC">
        <w:rPr>
          <w:sz w:val="24"/>
          <w:szCs w:val="24"/>
          <w:lang w:val="kk-KZ"/>
        </w:rPr>
        <w:t xml:space="preserve"> территории Республики Казахстан</w:t>
      </w:r>
      <w:r w:rsidRPr="004601FC">
        <w:rPr>
          <w:sz w:val="24"/>
          <w:szCs w:val="24"/>
          <w:lang w:val="ru-RU"/>
        </w:rPr>
        <w:t xml:space="preserve"> и с охватом аудитории не менее 40% </w:t>
      </w:r>
      <w:r w:rsidRPr="004601FC">
        <w:rPr>
          <w:sz w:val="24"/>
          <w:szCs w:val="24"/>
          <w:lang w:val="kk-KZ"/>
        </w:rPr>
        <w:t>(покрытие вещания</w:t>
      </w:r>
      <w:r w:rsidRPr="004601FC">
        <w:rPr>
          <w:sz w:val="24"/>
          <w:szCs w:val="24"/>
          <w:lang w:val="ru-RU"/>
        </w:rPr>
        <w:t xml:space="preserve"> </w:t>
      </w:r>
      <w:r w:rsidRPr="004601FC">
        <w:rPr>
          <w:sz w:val="24"/>
          <w:szCs w:val="24"/>
          <w:lang w:val="kk-KZ"/>
        </w:rPr>
        <w:t>и охват аудитории должны подтверждаться справкой о рейтинге)</w:t>
      </w:r>
      <w:r w:rsidRPr="004601FC">
        <w:rPr>
          <w:rStyle w:val="tlid-translation"/>
          <w:rFonts w:eastAsiaTheme="minorHAnsi"/>
          <w:sz w:val="24"/>
          <w:szCs w:val="24"/>
          <w:lang w:val="ru-RU"/>
        </w:rPr>
        <w:t xml:space="preserve">, где будет транслироваться подготовленные видеоролики, СМИ, </w:t>
      </w:r>
      <w:r w:rsidR="00F56573" w:rsidRPr="004601FC">
        <w:rPr>
          <w:rStyle w:val="tlid-translation"/>
          <w:rFonts w:eastAsiaTheme="minorHAnsi"/>
          <w:sz w:val="24"/>
          <w:szCs w:val="24"/>
          <w:lang w:val="ru-RU"/>
        </w:rPr>
        <w:t>интернет-ресурсов</w:t>
      </w:r>
      <w:r w:rsidRPr="004601FC">
        <w:rPr>
          <w:rStyle w:val="tlid-translation"/>
          <w:rFonts w:eastAsiaTheme="minorHAnsi"/>
          <w:sz w:val="24"/>
          <w:szCs w:val="24"/>
          <w:lang w:val="ru-RU"/>
        </w:rPr>
        <w:t xml:space="preserve"> ЦГО и МИО). </w:t>
      </w:r>
    </w:p>
    <w:p w14:paraId="0AB10627" w14:textId="0BC14C6C" w:rsidR="00184DD1" w:rsidRPr="004601FC" w:rsidRDefault="009E538E" w:rsidP="00C83F7F">
      <w:pPr>
        <w:pStyle w:val="NoSpacing"/>
        <w:numPr>
          <w:ilvl w:val="0"/>
          <w:numId w:val="26"/>
        </w:numPr>
        <w:spacing w:after="120"/>
        <w:ind w:left="360"/>
        <w:jc w:val="both"/>
        <w:rPr>
          <w:rStyle w:val="tlid-translation"/>
          <w:rFonts w:ascii="Times New Roman" w:eastAsiaTheme="minorHAnsi" w:hAnsi="Times New Roman" w:cs="Times New Roman"/>
          <w:lang w:val="ru-RU"/>
        </w:rPr>
      </w:pPr>
      <w:r w:rsidRPr="004601FC">
        <w:rPr>
          <w:rStyle w:val="tlid-translation"/>
          <w:rFonts w:ascii="Times New Roman" w:eastAsiaTheme="minorHAnsi" w:hAnsi="Times New Roman" w:cs="Times New Roman"/>
          <w:lang w:val="ru-RU"/>
        </w:rPr>
        <w:t>Подготов</w:t>
      </w:r>
      <w:r w:rsidR="00C74F5B">
        <w:rPr>
          <w:rStyle w:val="tlid-translation"/>
          <w:rFonts w:ascii="Times New Roman" w:eastAsiaTheme="minorHAnsi" w:hAnsi="Times New Roman" w:cs="Times New Roman"/>
          <w:lang w:val="ru-RU"/>
        </w:rPr>
        <w:t>ить</w:t>
      </w:r>
      <w:r w:rsidRPr="004601FC">
        <w:rPr>
          <w:rStyle w:val="tlid-translation"/>
          <w:rFonts w:ascii="Times New Roman" w:eastAsiaTheme="minorHAnsi" w:hAnsi="Times New Roman" w:cs="Times New Roman"/>
          <w:lang w:val="ru-RU"/>
        </w:rPr>
        <w:t xml:space="preserve"> </w:t>
      </w:r>
      <w:r w:rsidR="00514ED4" w:rsidRPr="004601FC">
        <w:rPr>
          <w:rStyle w:val="tlid-translation"/>
          <w:rFonts w:ascii="Times New Roman" w:eastAsiaTheme="minorHAnsi" w:hAnsi="Times New Roman" w:cs="Times New Roman"/>
          <w:lang w:val="ru-RU"/>
        </w:rPr>
        <w:t>4</w:t>
      </w:r>
      <w:r w:rsidR="000A2F71" w:rsidRPr="004601FC">
        <w:rPr>
          <w:rStyle w:val="tlid-translation"/>
          <w:rFonts w:ascii="Times New Roman" w:eastAsiaTheme="minorHAnsi" w:hAnsi="Times New Roman" w:cs="Times New Roman"/>
          <w:lang w:val="ru-RU"/>
        </w:rPr>
        <w:t xml:space="preserve"> </w:t>
      </w:r>
      <w:r w:rsidRPr="004601FC">
        <w:rPr>
          <w:rStyle w:val="tlid-translation"/>
          <w:rFonts w:ascii="Times New Roman" w:eastAsiaTheme="minorHAnsi" w:hAnsi="Times New Roman" w:cs="Times New Roman"/>
          <w:lang w:val="ru-RU"/>
        </w:rPr>
        <w:t>видеоролик</w:t>
      </w:r>
      <w:r w:rsidR="00C74F5B">
        <w:rPr>
          <w:rStyle w:val="tlid-translation"/>
          <w:rFonts w:ascii="Times New Roman" w:eastAsiaTheme="minorHAnsi" w:hAnsi="Times New Roman" w:cs="Times New Roman"/>
          <w:lang w:val="ru-RU"/>
        </w:rPr>
        <w:t>а</w:t>
      </w:r>
      <w:r w:rsidR="00C74F5B" w:rsidRPr="00BC5A89">
        <w:rPr>
          <w:rStyle w:val="tlid-translation"/>
          <w:rFonts w:ascii="Times New Roman" w:eastAsiaTheme="minorHAnsi" w:hAnsi="Times New Roman" w:cs="Times New Roman"/>
          <w:lang w:val="ru-RU"/>
        </w:rPr>
        <w:t>,</w:t>
      </w:r>
      <w:r w:rsidR="00C74F5B">
        <w:rPr>
          <w:rStyle w:val="tlid-translation"/>
          <w:rFonts w:ascii="Times New Roman" w:eastAsiaTheme="minorHAnsi" w:hAnsi="Times New Roman" w:cs="Times New Roman"/>
          <w:lang w:val="ru-RU"/>
        </w:rPr>
        <w:t xml:space="preserve"> которые</w:t>
      </w:r>
      <w:r w:rsidRPr="004601FC">
        <w:rPr>
          <w:rStyle w:val="tlid-translation"/>
          <w:rFonts w:ascii="Times New Roman" w:eastAsiaTheme="minorHAnsi" w:hAnsi="Times New Roman" w:cs="Times New Roman"/>
          <w:lang w:val="ru-RU"/>
        </w:rPr>
        <w:t xml:space="preserve"> должны соответствовать следующим </w:t>
      </w:r>
      <w:r w:rsidR="00843331" w:rsidRPr="004601FC">
        <w:rPr>
          <w:rStyle w:val="tlid-translation"/>
          <w:rFonts w:ascii="Times New Roman" w:eastAsiaTheme="minorHAnsi" w:hAnsi="Times New Roman" w:cs="Times New Roman"/>
          <w:lang w:val="ru-RU"/>
        </w:rPr>
        <w:t>требованиям:</w:t>
      </w:r>
    </w:p>
    <w:p w14:paraId="76B22359" w14:textId="119D7067" w:rsidR="009E538E" w:rsidRPr="004601FC" w:rsidRDefault="009E538E" w:rsidP="00C83F7F">
      <w:pPr>
        <w:pStyle w:val="NoSpacing"/>
        <w:numPr>
          <w:ilvl w:val="0"/>
          <w:numId w:val="34"/>
        </w:numPr>
        <w:spacing w:after="120"/>
        <w:ind w:left="810"/>
        <w:jc w:val="both"/>
        <w:rPr>
          <w:rStyle w:val="tlid-translation"/>
          <w:rFonts w:ascii="Times New Roman" w:eastAsiaTheme="minorHAnsi" w:hAnsi="Times New Roman" w:cs="Times New Roman"/>
          <w:lang w:val="ru-RU"/>
        </w:rPr>
      </w:pPr>
      <w:r w:rsidRPr="004601FC">
        <w:rPr>
          <w:rStyle w:val="tlid-translation"/>
          <w:rFonts w:ascii="Times New Roman" w:eastAsiaTheme="minorHAnsi" w:hAnsi="Times New Roman" w:cs="Times New Roman"/>
          <w:lang w:val="ru-RU"/>
        </w:rPr>
        <w:t>продолжительность каждого видеоролика не менее 30 (тридцати) секунд на казахском и русском язык</w:t>
      </w:r>
      <w:r w:rsidR="00702DD3">
        <w:rPr>
          <w:rStyle w:val="tlid-translation"/>
          <w:rFonts w:ascii="Times New Roman" w:eastAsiaTheme="minorHAnsi" w:hAnsi="Times New Roman" w:cs="Times New Roman"/>
          <w:lang w:val="ru-RU"/>
        </w:rPr>
        <w:t>ах</w:t>
      </w:r>
      <w:r w:rsidRPr="004601FC">
        <w:rPr>
          <w:rStyle w:val="tlid-translation"/>
          <w:rFonts w:ascii="Times New Roman" w:eastAsiaTheme="minorHAnsi" w:hAnsi="Times New Roman" w:cs="Times New Roman"/>
          <w:lang w:val="ru-RU"/>
        </w:rPr>
        <w:t>;</w:t>
      </w:r>
    </w:p>
    <w:p w14:paraId="2B030B23" w14:textId="0E828ED9" w:rsidR="009E538E" w:rsidRPr="004601FC" w:rsidRDefault="009E538E" w:rsidP="00C83F7F">
      <w:pPr>
        <w:pStyle w:val="NoSpacing"/>
        <w:numPr>
          <w:ilvl w:val="0"/>
          <w:numId w:val="34"/>
        </w:numPr>
        <w:spacing w:after="120"/>
        <w:ind w:left="810"/>
        <w:jc w:val="both"/>
        <w:rPr>
          <w:rStyle w:val="tlid-translation"/>
          <w:rFonts w:ascii="Times New Roman" w:eastAsiaTheme="minorHAnsi" w:hAnsi="Times New Roman" w:cs="Times New Roman"/>
          <w:lang w:val="ru-RU"/>
        </w:rPr>
      </w:pPr>
      <w:r w:rsidRPr="004601FC">
        <w:rPr>
          <w:rStyle w:val="tlid-translation"/>
          <w:rFonts w:ascii="Times New Roman" w:eastAsiaTheme="minorHAnsi" w:hAnsi="Times New Roman" w:cs="Times New Roman"/>
          <w:lang w:val="ru-RU"/>
        </w:rPr>
        <w:t>видеоролики должны содержать информацию о мерах государственной поддержки, иметь четкую, яркую концептуальную мысль понятную широкому зрителю и легко воспринимаемую аудиторией;</w:t>
      </w:r>
    </w:p>
    <w:p w14:paraId="2ECF16A8" w14:textId="522AC470" w:rsidR="009E538E" w:rsidRPr="004601FC" w:rsidRDefault="009E538E" w:rsidP="00C83F7F">
      <w:pPr>
        <w:pStyle w:val="ListParagraph"/>
        <w:numPr>
          <w:ilvl w:val="0"/>
          <w:numId w:val="34"/>
        </w:numPr>
        <w:spacing w:after="120"/>
        <w:ind w:left="810"/>
        <w:jc w:val="both"/>
        <w:rPr>
          <w:rStyle w:val="tlid-translation"/>
          <w:sz w:val="24"/>
          <w:szCs w:val="24"/>
          <w:lang w:val="ru-RU"/>
        </w:rPr>
      </w:pPr>
      <w:r w:rsidRPr="004601FC">
        <w:rPr>
          <w:rStyle w:val="tlid-translation"/>
          <w:sz w:val="24"/>
          <w:szCs w:val="24"/>
          <w:lang w:val="ru-RU"/>
        </w:rPr>
        <w:t>видеоролики должны содержать убедительный информативный ряд, четкую аргументацию, пошаговый алгоритм действий участника;</w:t>
      </w:r>
    </w:p>
    <w:p w14:paraId="59A4F5CF" w14:textId="2FDF2C32" w:rsidR="009E538E" w:rsidRPr="004601FC" w:rsidRDefault="009E538E" w:rsidP="00C83F7F">
      <w:pPr>
        <w:pStyle w:val="ListParagraph"/>
        <w:numPr>
          <w:ilvl w:val="0"/>
          <w:numId w:val="34"/>
        </w:numPr>
        <w:spacing w:after="120"/>
        <w:ind w:left="810"/>
        <w:jc w:val="both"/>
        <w:rPr>
          <w:rStyle w:val="tlid-translation"/>
          <w:sz w:val="24"/>
          <w:szCs w:val="24"/>
          <w:lang w:val="ru-RU"/>
        </w:rPr>
      </w:pPr>
      <w:r w:rsidRPr="004601FC">
        <w:rPr>
          <w:rStyle w:val="tlid-translation"/>
          <w:sz w:val="24"/>
          <w:szCs w:val="24"/>
          <w:lang w:val="ru-RU"/>
        </w:rPr>
        <w:t>при производстве видеороликов может использоваться компьютерная графика, мультипликационная анимация, тематические фотографии, архивные материалы;</w:t>
      </w:r>
    </w:p>
    <w:p w14:paraId="5EB30A07" w14:textId="221FD418" w:rsidR="001D3DC1" w:rsidRPr="004601FC" w:rsidRDefault="009E538E" w:rsidP="00C83F7F">
      <w:pPr>
        <w:pStyle w:val="ListParagraph"/>
        <w:numPr>
          <w:ilvl w:val="0"/>
          <w:numId w:val="34"/>
        </w:numPr>
        <w:spacing w:after="120"/>
        <w:ind w:left="810"/>
        <w:jc w:val="both"/>
        <w:rPr>
          <w:rStyle w:val="tlid-translation"/>
          <w:sz w:val="24"/>
          <w:szCs w:val="24"/>
          <w:lang w:val="ru-RU"/>
        </w:rPr>
      </w:pPr>
      <w:r w:rsidRPr="004601FC">
        <w:rPr>
          <w:rStyle w:val="tlid-translation"/>
          <w:sz w:val="24"/>
          <w:szCs w:val="24"/>
          <w:lang w:val="ru-RU"/>
        </w:rPr>
        <w:t xml:space="preserve">видеопродукция должна сопровождаться заставкой «По заказу Министерства труда и социальной защиты населения Республики Казахстан и «ООН-женщины». </w:t>
      </w:r>
    </w:p>
    <w:p w14:paraId="45E673B5" w14:textId="44A2206A" w:rsidR="00297E94" w:rsidRPr="004601FC" w:rsidRDefault="0068198C" w:rsidP="00C83F7F">
      <w:pPr>
        <w:pStyle w:val="ListParagraph"/>
        <w:numPr>
          <w:ilvl w:val="0"/>
          <w:numId w:val="26"/>
        </w:numPr>
        <w:spacing w:after="120"/>
        <w:ind w:left="360"/>
        <w:jc w:val="both"/>
        <w:rPr>
          <w:rStyle w:val="tlid-translation"/>
          <w:rFonts w:eastAsiaTheme="minorHAnsi"/>
          <w:sz w:val="24"/>
          <w:szCs w:val="24"/>
          <w:lang w:val="ru-RU"/>
        </w:rPr>
      </w:pPr>
      <w:r w:rsidRPr="004601FC">
        <w:rPr>
          <w:rStyle w:val="tlid-translation"/>
          <w:rFonts w:eastAsiaTheme="minorHAnsi"/>
          <w:sz w:val="24"/>
          <w:szCs w:val="24"/>
          <w:lang w:val="ru-RU"/>
        </w:rPr>
        <w:t>Подготовка информации и покрытии населения информационной работой</w:t>
      </w:r>
      <w:r w:rsidR="00980585" w:rsidRPr="004601FC">
        <w:rPr>
          <w:rStyle w:val="tlid-translation"/>
          <w:rFonts w:eastAsiaTheme="minorHAnsi"/>
          <w:sz w:val="24"/>
          <w:szCs w:val="24"/>
          <w:lang w:val="ru-RU"/>
        </w:rPr>
        <w:t xml:space="preserve"> </w:t>
      </w:r>
      <w:r w:rsidR="00514ED4" w:rsidRPr="004601FC">
        <w:rPr>
          <w:rStyle w:val="tlid-translation"/>
          <w:rFonts w:eastAsiaTheme="minorHAnsi"/>
          <w:sz w:val="24"/>
          <w:szCs w:val="24"/>
          <w:lang w:val="ru-RU"/>
        </w:rPr>
        <w:t>(</w:t>
      </w:r>
      <w:r w:rsidR="00980585" w:rsidRPr="004601FC">
        <w:rPr>
          <w:rStyle w:val="tlid-translation"/>
          <w:rFonts w:eastAsiaTheme="minorHAnsi"/>
          <w:sz w:val="24"/>
          <w:szCs w:val="24"/>
          <w:lang w:val="ru-RU"/>
        </w:rPr>
        <w:t xml:space="preserve">трансляция </w:t>
      </w:r>
      <w:r w:rsidR="00514ED4" w:rsidRPr="004601FC">
        <w:rPr>
          <w:rStyle w:val="tlid-translation"/>
          <w:rFonts w:eastAsiaTheme="minorHAnsi"/>
          <w:sz w:val="24"/>
          <w:szCs w:val="24"/>
          <w:lang w:val="ru-RU"/>
        </w:rPr>
        <w:t>видеороликов)</w:t>
      </w:r>
      <w:r w:rsidRPr="004601FC">
        <w:rPr>
          <w:rStyle w:val="tlid-translation"/>
          <w:rFonts w:eastAsiaTheme="minorHAnsi"/>
          <w:sz w:val="24"/>
          <w:szCs w:val="24"/>
          <w:lang w:val="ru-RU"/>
        </w:rPr>
        <w:t xml:space="preserve">. </w:t>
      </w:r>
      <w:r w:rsidR="00FD0FE2">
        <w:rPr>
          <w:rStyle w:val="tlid-translation"/>
          <w:rFonts w:eastAsiaTheme="minorHAnsi"/>
          <w:sz w:val="24"/>
          <w:szCs w:val="24"/>
          <w:lang w:val="ru-RU"/>
        </w:rPr>
        <w:t>Особое в</w:t>
      </w:r>
      <w:r w:rsidR="00297E94" w:rsidRPr="004601FC">
        <w:rPr>
          <w:rStyle w:val="tlid-translation"/>
          <w:rFonts w:eastAsiaTheme="minorHAnsi"/>
          <w:sz w:val="24"/>
          <w:szCs w:val="24"/>
          <w:lang w:val="ru-RU"/>
        </w:rPr>
        <w:t xml:space="preserve">нимание </w:t>
      </w:r>
      <w:r w:rsidR="00FD0FE2">
        <w:rPr>
          <w:rStyle w:val="tlid-translation"/>
          <w:rFonts w:eastAsiaTheme="minorHAnsi"/>
          <w:sz w:val="24"/>
          <w:szCs w:val="24"/>
          <w:lang w:val="ru-RU"/>
        </w:rPr>
        <w:t xml:space="preserve">следует </w:t>
      </w:r>
      <w:r w:rsidR="00732963">
        <w:rPr>
          <w:rStyle w:val="tlid-translation"/>
          <w:rFonts w:eastAsiaTheme="minorHAnsi"/>
          <w:sz w:val="24"/>
          <w:szCs w:val="24"/>
          <w:lang w:val="ru-RU"/>
        </w:rPr>
        <w:t xml:space="preserve">уделить </w:t>
      </w:r>
      <w:r w:rsidR="002F5DDE" w:rsidRPr="004601FC">
        <w:rPr>
          <w:rStyle w:val="tlid-translation"/>
          <w:rFonts w:eastAsiaTheme="minorHAnsi"/>
          <w:sz w:val="24"/>
          <w:szCs w:val="24"/>
          <w:lang w:val="ru-RU"/>
        </w:rPr>
        <w:t>охват</w:t>
      </w:r>
      <w:r w:rsidR="00732963">
        <w:rPr>
          <w:rStyle w:val="tlid-translation"/>
          <w:rFonts w:eastAsiaTheme="minorHAnsi"/>
          <w:sz w:val="24"/>
          <w:szCs w:val="24"/>
          <w:lang w:val="ru-RU"/>
        </w:rPr>
        <w:t>у</w:t>
      </w:r>
      <w:r w:rsidR="002F5DDE" w:rsidRPr="004601FC">
        <w:rPr>
          <w:rStyle w:val="tlid-translation"/>
          <w:rFonts w:eastAsiaTheme="minorHAnsi"/>
          <w:sz w:val="24"/>
          <w:szCs w:val="24"/>
          <w:lang w:val="ru-RU"/>
        </w:rPr>
        <w:t xml:space="preserve"> населения в регионах, </w:t>
      </w:r>
      <w:r w:rsidR="00297E94" w:rsidRPr="004601FC">
        <w:rPr>
          <w:rStyle w:val="tlid-translation"/>
          <w:rFonts w:eastAsiaTheme="minorHAnsi"/>
          <w:sz w:val="24"/>
          <w:szCs w:val="24"/>
          <w:lang w:val="ru-RU"/>
        </w:rPr>
        <w:t>отдаленны</w:t>
      </w:r>
      <w:r w:rsidR="002F5DDE" w:rsidRPr="004601FC">
        <w:rPr>
          <w:rStyle w:val="tlid-translation"/>
          <w:rFonts w:eastAsiaTheme="minorHAnsi"/>
          <w:sz w:val="24"/>
          <w:szCs w:val="24"/>
          <w:lang w:val="ru-RU"/>
        </w:rPr>
        <w:t>х</w:t>
      </w:r>
      <w:r w:rsidR="00297E94" w:rsidRPr="004601FC">
        <w:rPr>
          <w:rStyle w:val="tlid-translation"/>
          <w:rFonts w:eastAsiaTheme="minorHAnsi"/>
          <w:sz w:val="24"/>
          <w:szCs w:val="24"/>
          <w:lang w:val="ru-RU"/>
        </w:rPr>
        <w:t xml:space="preserve"> сельски</w:t>
      </w:r>
      <w:r w:rsidR="002F5DDE" w:rsidRPr="004601FC">
        <w:rPr>
          <w:rStyle w:val="tlid-translation"/>
          <w:rFonts w:eastAsiaTheme="minorHAnsi"/>
          <w:sz w:val="24"/>
          <w:szCs w:val="24"/>
          <w:lang w:val="ru-RU"/>
        </w:rPr>
        <w:t>х</w:t>
      </w:r>
      <w:r w:rsidR="00297E94" w:rsidRPr="004601FC">
        <w:rPr>
          <w:rStyle w:val="tlid-translation"/>
          <w:rFonts w:eastAsiaTheme="minorHAnsi"/>
          <w:sz w:val="24"/>
          <w:szCs w:val="24"/>
          <w:lang w:val="ru-RU"/>
        </w:rPr>
        <w:t xml:space="preserve"> населенны</w:t>
      </w:r>
      <w:r w:rsidR="002F5DDE" w:rsidRPr="004601FC">
        <w:rPr>
          <w:rStyle w:val="tlid-translation"/>
          <w:rFonts w:eastAsiaTheme="minorHAnsi"/>
          <w:sz w:val="24"/>
          <w:szCs w:val="24"/>
          <w:lang w:val="ru-RU"/>
        </w:rPr>
        <w:t>х</w:t>
      </w:r>
      <w:r w:rsidR="00297E94" w:rsidRPr="004601FC">
        <w:rPr>
          <w:rStyle w:val="tlid-translation"/>
          <w:rFonts w:eastAsiaTheme="minorHAnsi"/>
          <w:sz w:val="24"/>
          <w:szCs w:val="24"/>
          <w:lang w:val="ru-RU"/>
        </w:rPr>
        <w:t xml:space="preserve"> пункта</w:t>
      </w:r>
      <w:r w:rsidR="002F5DDE" w:rsidRPr="004601FC">
        <w:rPr>
          <w:rStyle w:val="tlid-translation"/>
          <w:rFonts w:eastAsiaTheme="minorHAnsi"/>
          <w:sz w:val="24"/>
          <w:szCs w:val="24"/>
          <w:lang w:val="ru-RU"/>
        </w:rPr>
        <w:t>х</w:t>
      </w:r>
      <w:r w:rsidR="00297E94" w:rsidRPr="004601FC">
        <w:rPr>
          <w:rStyle w:val="tlid-translation"/>
          <w:rFonts w:eastAsiaTheme="minorHAnsi"/>
          <w:sz w:val="24"/>
          <w:szCs w:val="24"/>
          <w:lang w:val="ru-RU"/>
        </w:rPr>
        <w:t>, где отмечается низкий охват населения мерами государственной поддержки и социальными услугами.</w:t>
      </w:r>
    </w:p>
    <w:p w14:paraId="2862B5DF" w14:textId="733FA696" w:rsidR="00503E03" w:rsidRPr="003B47F3" w:rsidRDefault="003A0F77" w:rsidP="00C83F7F">
      <w:pPr>
        <w:pStyle w:val="NoSpacing"/>
        <w:numPr>
          <w:ilvl w:val="0"/>
          <w:numId w:val="26"/>
        </w:numPr>
        <w:spacing w:after="120"/>
        <w:ind w:left="360"/>
        <w:jc w:val="both"/>
        <w:rPr>
          <w:rFonts w:ascii="Times New Roman" w:eastAsia="Calibri" w:hAnsi="Times New Roman" w:cs="Times New Roman"/>
          <w:color w:val="000000"/>
          <w:lang w:val="ru-RU"/>
        </w:rPr>
      </w:pPr>
      <w:r w:rsidRPr="004601FC">
        <w:rPr>
          <w:rStyle w:val="tlid-translation"/>
          <w:rFonts w:ascii="Times New Roman" w:eastAsiaTheme="minorHAnsi" w:hAnsi="Times New Roman" w:cs="Times New Roman"/>
          <w:lang w:val="ru-RU"/>
        </w:rPr>
        <w:t>Финальный отчет с приложением соответствующих информационных материалов.</w:t>
      </w:r>
    </w:p>
    <w:p w14:paraId="6189F02E" w14:textId="58336A99" w:rsidR="0023142D" w:rsidRPr="003B47F3" w:rsidRDefault="0023142D" w:rsidP="003B47F3">
      <w:pPr>
        <w:numPr>
          <w:ilvl w:val="0"/>
          <w:numId w:val="31"/>
        </w:numPr>
        <w:spacing w:after="120" w:line="240" w:lineRule="auto"/>
        <w:jc w:val="both"/>
        <w:rPr>
          <w:rFonts w:ascii="Times New Roman" w:eastAsia="Times New Roman" w:hAnsi="Times New Roman" w:cs="Times New Roman"/>
          <w:b/>
          <w:color w:val="4472C4" w:themeColor="accent1"/>
          <w:sz w:val="24"/>
          <w:szCs w:val="24"/>
          <w:lang w:val="ru-RU"/>
        </w:rPr>
      </w:pPr>
      <w:r w:rsidRPr="004601FC">
        <w:rPr>
          <w:rFonts w:ascii="Times New Roman" w:eastAsia="Times New Roman" w:hAnsi="Times New Roman" w:cs="Times New Roman"/>
          <w:b/>
          <w:color w:val="4472C4" w:themeColor="accent1"/>
          <w:sz w:val="24"/>
          <w:szCs w:val="24"/>
          <w:lang w:val="ru-RU"/>
        </w:rPr>
        <w:t>Временные рамки</w:t>
      </w:r>
    </w:p>
    <w:p w14:paraId="63862F3C" w14:textId="7EF382D9" w:rsidR="00C544B7" w:rsidRPr="004601FC" w:rsidRDefault="00C544B7" w:rsidP="004601FC">
      <w:pPr>
        <w:spacing w:after="120" w:line="240" w:lineRule="auto"/>
        <w:jc w:val="both"/>
        <w:rPr>
          <w:rStyle w:val="tlid-translation"/>
          <w:rFonts w:ascii="Times New Roman" w:hAnsi="Times New Roman" w:cs="Times New Roman"/>
          <w:sz w:val="24"/>
          <w:szCs w:val="24"/>
          <w:lang w:val="ru-RU"/>
        </w:rPr>
      </w:pPr>
      <w:r w:rsidRPr="004601FC">
        <w:rPr>
          <w:rStyle w:val="tlid-translation"/>
          <w:rFonts w:ascii="Times New Roman" w:hAnsi="Times New Roman" w:cs="Times New Roman"/>
          <w:sz w:val="24"/>
          <w:szCs w:val="24"/>
          <w:lang w:val="ru-RU"/>
        </w:rPr>
        <w:t xml:space="preserve">Ожидается, что выбранная организация начнет работу </w:t>
      </w:r>
      <w:r w:rsidR="000A2F71" w:rsidRPr="004601FC">
        <w:rPr>
          <w:rStyle w:val="tlid-translation"/>
          <w:rFonts w:ascii="Times New Roman" w:hAnsi="Times New Roman" w:cs="Times New Roman"/>
          <w:sz w:val="24"/>
          <w:szCs w:val="24"/>
          <w:lang w:val="ru-RU"/>
        </w:rPr>
        <w:t xml:space="preserve">с </w:t>
      </w:r>
      <w:r w:rsidR="00F62A55">
        <w:rPr>
          <w:rStyle w:val="tlid-translation"/>
          <w:rFonts w:ascii="Times New Roman" w:hAnsi="Times New Roman" w:cs="Times New Roman"/>
          <w:sz w:val="24"/>
          <w:szCs w:val="24"/>
          <w:lang w:val="ru-RU"/>
        </w:rPr>
        <w:t>мая</w:t>
      </w:r>
      <w:r w:rsidR="00F62A55" w:rsidRPr="004601FC">
        <w:rPr>
          <w:rStyle w:val="tlid-translation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F5896" w:rsidRPr="004601FC">
        <w:rPr>
          <w:rStyle w:val="tlid-translation"/>
          <w:rFonts w:ascii="Times New Roman" w:hAnsi="Times New Roman" w:cs="Times New Roman"/>
          <w:sz w:val="24"/>
          <w:szCs w:val="24"/>
          <w:lang w:val="ru-RU"/>
        </w:rPr>
        <w:t>202</w:t>
      </w:r>
      <w:r w:rsidR="00661C4A" w:rsidRPr="004601FC">
        <w:rPr>
          <w:rStyle w:val="tlid-translation"/>
          <w:rFonts w:ascii="Times New Roman" w:hAnsi="Times New Roman" w:cs="Times New Roman"/>
          <w:sz w:val="24"/>
          <w:szCs w:val="24"/>
          <w:lang w:val="ru-RU"/>
        </w:rPr>
        <w:t>2</w:t>
      </w:r>
      <w:r w:rsidR="00AF5896" w:rsidRPr="004601FC">
        <w:rPr>
          <w:rStyle w:val="tlid-translation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601FC">
        <w:rPr>
          <w:rStyle w:val="tlid-translation"/>
          <w:rFonts w:ascii="Times New Roman" w:hAnsi="Times New Roman" w:cs="Times New Roman"/>
          <w:sz w:val="24"/>
          <w:szCs w:val="24"/>
          <w:lang w:val="ru-RU"/>
        </w:rPr>
        <w:t xml:space="preserve">года, до </w:t>
      </w:r>
      <w:r w:rsidR="00AF5896" w:rsidRPr="004601FC">
        <w:rPr>
          <w:rStyle w:val="tlid-translation"/>
          <w:rFonts w:ascii="Times New Roman" w:hAnsi="Times New Roman" w:cs="Times New Roman"/>
          <w:sz w:val="24"/>
          <w:szCs w:val="24"/>
          <w:lang w:val="ru-RU"/>
        </w:rPr>
        <w:t xml:space="preserve">конца </w:t>
      </w:r>
      <w:r w:rsidR="00F62A55">
        <w:rPr>
          <w:rStyle w:val="tlid-translation"/>
          <w:rFonts w:ascii="Times New Roman" w:hAnsi="Times New Roman" w:cs="Times New Roman"/>
          <w:sz w:val="24"/>
          <w:szCs w:val="24"/>
          <w:lang w:val="ru-RU"/>
        </w:rPr>
        <w:t>июня</w:t>
      </w:r>
      <w:r w:rsidR="00F62A55" w:rsidRPr="004601FC">
        <w:rPr>
          <w:rStyle w:val="tlid-translation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601FC">
        <w:rPr>
          <w:rStyle w:val="tlid-translation"/>
          <w:rFonts w:ascii="Times New Roman" w:hAnsi="Times New Roman" w:cs="Times New Roman"/>
          <w:sz w:val="24"/>
          <w:szCs w:val="24"/>
          <w:lang w:val="ru-RU"/>
        </w:rPr>
        <w:t>202</w:t>
      </w:r>
      <w:r w:rsidR="002453EB" w:rsidRPr="004601FC">
        <w:rPr>
          <w:rStyle w:val="tlid-translation"/>
          <w:rFonts w:ascii="Times New Roman" w:hAnsi="Times New Roman" w:cs="Times New Roman"/>
          <w:sz w:val="24"/>
          <w:szCs w:val="24"/>
          <w:lang w:val="ru-RU"/>
        </w:rPr>
        <w:t>2</w:t>
      </w:r>
      <w:r w:rsidRPr="004601FC">
        <w:rPr>
          <w:rStyle w:val="tlid-translation"/>
          <w:rFonts w:ascii="Times New Roman" w:hAnsi="Times New Roman" w:cs="Times New Roman"/>
          <w:sz w:val="24"/>
          <w:szCs w:val="24"/>
          <w:lang w:val="ru-RU"/>
        </w:rPr>
        <w:t xml:space="preserve"> года. Организация</w:t>
      </w:r>
      <w:r w:rsidR="00D365B6">
        <w:rPr>
          <w:rStyle w:val="tlid-translation"/>
          <w:rFonts w:ascii="Times New Roman" w:hAnsi="Times New Roman" w:cs="Times New Roman"/>
          <w:sz w:val="24"/>
          <w:szCs w:val="24"/>
          <w:lang w:val="ru-RU"/>
        </w:rPr>
        <w:t xml:space="preserve"> должна</w:t>
      </w:r>
      <w:r w:rsidRPr="004601FC">
        <w:rPr>
          <w:rStyle w:val="tlid-translation"/>
          <w:rFonts w:ascii="Times New Roman" w:hAnsi="Times New Roman" w:cs="Times New Roman"/>
          <w:sz w:val="24"/>
          <w:szCs w:val="24"/>
          <w:lang w:val="ru-RU"/>
        </w:rPr>
        <w:t xml:space="preserve"> поддерживать связь во все время проведения исследования с </w:t>
      </w:r>
      <w:r w:rsidRPr="004601FC">
        <w:rPr>
          <w:rStyle w:val="tlid-translation"/>
          <w:rFonts w:ascii="Times New Roman" w:hAnsi="Times New Roman" w:cs="Times New Roman"/>
          <w:sz w:val="24"/>
          <w:szCs w:val="24"/>
          <w:lang w:val="ru-RU"/>
        </w:rPr>
        <w:lastRenderedPageBreak/>
        <w:t>МТСЗН и про</w:t>
      </w:r>
      <w:r w:rsidR="00AD3D5B" w:rsidRPr="004601FC">
        <w:rPr>
          <w:rStyle w:val="tlid-translation"/>
          <w:rFonts w:ascii="Times New Roman" w:hAnsi="Times New Roman" w:cs="Times New Roman"/>
          <w:sz w:val="24"/>
          <w:szCs w:val="24"/>
          <w:lang w:val="ru-RU"/>
        </w:rPr>
        <w:t xml:space="preserve">ектным менеджером </w:t>
      </w:r>
      <w:r w:rsidRPr="004601FC">
        <w:rPr>
          <w:rStyle w:val="tlid-translation"/>
          <w:rFonts w:ascii="Times New Roman" w:hAnsi="Times New Roman" w:cs="Times New Roman"/>
          <w:sz w:val="24"/>
          <w:szCs w:val="24"/>
          <w:lang w:val="ru-RU"/>
        </w:rPr>
        <w:t xml:space="preserve">«ООН-женщины», который в случае необходимости будет предоставлять консультации, рекомендации и техническую поддержку. </w:t>
      </w:r>
    </w:p>
    <w:p w14:paraId="27A31DC6" w14:textId="77777777" w:rsidR="00FA34EE" w:rsidRPr="004601FC" w:rsidRDefault="00FA34EE" w:rsidP="004601FC">
      <w:pPr>
        <w:tabs>
          <w:tab w:val="left" w:pos="-2520"/>
        </w:tabs>
        <w:autoSpaceDE w:val="0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tbl>
      <w:tblPr>
        <w:tblW w:w="9150" w:type="dxa"/>
        <w:tblLook w:val="04A0" w:firstRow="1" w:lastRow="0" w:firstColumn="1" w:lastColumn="0" w:noHBand="0" w:noVBand="1"/>
      </w:tblPr>
      <w:tblGrid>
        <w:gridCol w:w="690"/>
        <w:gridCol w:w="4410"/>
        <w:gridCol w:w="1980"/>
        <w:gridCol w:w="2070"/>
      </w:tblGrid>
      <w:tr w:rsidR="00FA34EE" w:rsidRPr="004601FC" w14:paraId="47F04713" w14:textId="77777777" w:rsidTr="005677D4">
        <w:trPr>
          <w:trHeight w:val="525"/>
        </w:trPr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7BA0661" w14:textId="77777777" w:rsidR="00FA34EE" w:rsidRPr="004601FC" w:rsidRDefault="00FA34EE" w:rsidP="004601FC">
            <w:pPr>
              <w:spacing w:after="12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601FC">
              <w:rPr>
                <w:rFonts w:ascii="Times New Roman" w:eastAsia="Times New Roman" w:hAnsi="Times New Roman" w:cs="Times New Roman"/>
                <w:b/>
                <w:bCs/>
                <w:color w:val="201F1E"/>
                <w:sz w:val="24"/>
                <w:szCs w:val="24"/>
                <w:lang w:val="ru-RU" w:eastAsia="ru-RU"/>
              </w:rPr>
              <w:t>No.</w:t>
            </w:r>
          </w:p>
        </w:tc>
        <w:tc>
          <w:tcPr>
            <w:tcW w:w="4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6937BB8" w14:textId="77777777" w:rsidR="00FA34EE" w:rsidRPr="004601FC" w:rsidRDefault="00FA34EE" w:rsidP="004601FC">
            <w:pPr>
              <w:spacing w:after="12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601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Вид занятий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2FE42CC" w14:textId="77777777" w:rsidR="00FA34EE" w:rsidRPr="004601FC" w:rsidRDefault="00FA34EE" w:rsidP="004601FC">
            <w:pPr>
              <w:spacing w:after="12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601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Оплата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F5556D0" w14:textId="77777777" w:rsidR="00FA34EE" w:rsidRPr="004601FC" w:rsidRDefault="00FA34EE" w:rsidP="004601FC">
            <w:pPr>
              <w:spacing w:after="12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601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Срок предоставления</w:t>
            </w:r>
          </w:p>
        </w:tc>
      </w:tr>
      <w:tr w:rsidR="00FA34EE" w:rsidRPr="004601FC" w14:paraId="1525BE76" w14:textId="77777777" w:rsidTr="005677D4">
        <w:trPr>
          <w:trHeight w:val="660"/>
        </w:trPr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08914E0" w14:textId="77777777" w:rsidR="00FA34EE" w:rsidRPr="004601FC" w:rsidRDefault="00FA34EE" w:rsidP="004601FC">
            <w:pPr>
              <w:spacing w:after="120" w:line="240" w:lineRule="auto"/>
              <w:ind w:left="20"/>
              <w:rPr>
                <w:rStyle w:val="tlid-translation"/>
                <w:rFonts w:ascii="Times New Roman" w:hAnsi="Times New Roman" w:cs="Times New Roman"/>
                <w:sz w:val="24"/>
                <w:szCs w:val="24"/>
              </w:rPr>
            </w:pPr>
            <w:r w:rsidRPr="004601FC">
              <w:rPr>
                <w:rStyle w:val="tlid-translation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F29716" w14:textId="0935C146" w:rsidR="00FA34EE" w:rsidRPr="004601FC" w:rsidRDefault="00681ABC" w:rsidP="004601FC">
            <w:pPr>
              <w:tabs>
                <w:tab w:val="left" w:pos="-2520"/>
              </w:tabs>
              <w:autoSpaceDE w:val="0"/>
              <w:spacing w:after="120" w:line="240" w:lineRule="auto"/>
              <w:jc w:val="both"/>
              <w:rPr>
                <w:rStyle w:val="tlid-translation"/>
                <w:rFonts w:ascii="Times New Roman" w:hAnsi="Times New Roman" w:cs="Times New Roman"/>
                <w:sz w:val="24"/>
                <w:szCs w:val="24"/>
                <w:lang w:val="ru-RU"/>
              </w:rPr>
            </w:pPr>
            <w:ins w:id="5" w:author="Nazym Zhussupova" w:date="2022-04-25T14:47:00Z">
              <w:r w:rsidRPr="00681ABC">
                <w:rPr>
                  <w:rStyle w:val="tlid-translation"/>
                  <w:rFonts w:ascii="Times New Roman" w:hAnsi="Times New Roman" w:cs="Times New Roman"/>
                  <w:sz w:val="24"/>
                  <w:szCs w:val="24"/>
                  <w:lang w:val="ru-RU"/>
                </w:rPr>
                <w:t>Рабочий план с указанием временных сроков каждого этапа</w:t>
              </w:r>
            </w:ins>
            <w:ins w:id="6" w:author="Nazym Zhussupova" w:date="2022-04-25T14:48:00Z">
              <w:r w:rsidR="00D25B99">
                <w:rPr>
                  <w:rStyle w:val="tlid-translation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</w:ins>
            <w:del w:id="7" w:author="Nazym Zhussupova" w:date="2022-04-25T14:47:00Z">
              <w:r w:rsidR="00AE4B74" w:rsidRPr="004601FC" w:rsidDel="00681ABC">
                <w:rPr>
                  <w:rStyle w:val="tlid-translation"/>
                  <w:rFonts w:ascii="Times New Roman" w:hAnsi="Times New Roman" w:cs="Times New Roman"/>
                  <w:sz w:val="24"/>
                  <w:szCs w:val="24"/>
                  <w:lang w:val="ru-RU"/>
                </w:rPr>
                <w:delText>Рабочий план с указанием временных сроков на каждом этапе.</w:delText>
              </w:r>
            </w:del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69B0C4B" w14:textId="2C7914AE" w:rsidR="00FA34EE" w:rsidRPr="004601FC" w:rsidRDefault="00FA34EE" w:rsidP="004601FC">
            <w:pPr>
              <w:spacing w:after="120" w:line="240" w:lineRule="auto"/>
              <w:rPr>
                <w:rStyle w:val="tlid-translation"/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5338944" w14:textId="35437D27" w:rsidR="00FA34EE" w:rsidRPr="004601FC" w:rsidRDefault="00C83F7F" w:rsidP="004601FC">
            <w:pPr>
              <w:spacing w:after="120" w:line="240" w:lineRule="auto"/>
              <w:rPr>
                <w:rStyle w:val="tlid-translation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lid-translation"/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  <w:r w:rsidR="00086009" w:rsidRPr="004601FC">
              <w:rPr>
                <w:rStyle w:val="tlid-translation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2022</w:t>
            </w:r>
            <w:r w:rsidR="00AA5B29" w:rsidRPr="004601FC">
              <w:rPr>
                <w:rStyle w:val="tlid-translation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5B29" w:rsidRPr="004601FC">
              <w:rPr>
                <w:rStyle w:val="tlid-translation"/>
                <w:rFonts w:ascii="Times New Roman" w:hAnsi="Times New Roman" w:cs="Times New Roman"/>
                <w:sz w:val="24"/>
                <w:szCs w:val="24"/>
                <w:lang w:val="ru-RU"/>
              </w:rPr>
              <w:t>года</w:t>
            </w:r>
          </w:p>
        </w:tc>
      </w:tr>
      <w:tr w:rsidR="00FA34EE" w:rsidRPr="004601FC" w14:paraId="46870481" w14:textId="77777777" w:rsidTr="005677D4">
        <w:trPr>
          <w:trHeight w:val="270"/>
        </w:trPr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DE3F98C" w14:textId="77777777" w:rsidR="00FA34EE" w:rsidRPr="004601FC" w:rsidRDefault="00FA34EE" w:rsidP="004601FC">
            <w:pPr>
              <w:spacing w:after="120" w:line="240" w:lineRule="auto"/>
              <w:ind w:left="20"/>
              <w:rPr>
                <w:rStyle w:val="tlid-translation"/>
                <w:rFonts w:ascii="Times New Roman" w:hAnsi="Times New Roman" w:cs="Times New Roman"/>
                <w:sz w:val="24"/>
                <w:szCs w:val="24"/>
              </w:rPr>
            </w:pPr>
            <w:r w:rsidRPr="004601FC">
              <w:rPr>
                <w:rStyle w:val="tlid-translation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E9601A" w14:textId="3242444F" w:rsidR="00FA34EE" w:rsidRPr="004601FC" w:rsidRDefault="00AE4B74" w:rsidP="004601FC">
            <w:pPr>
              <w:spacing w:after="120" w:line="240" w:lineRule="auto"/>
              <w:jc w:val="both"/>
              <w:rPr>
                <w:rStyle w:val="tlid-translation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601FC">
              <w:rPr>
                <w:rStyle w:val="tlid-translation"/>
                <w:rFonts w:ascii="Times New Roman" w:hAnsi="Times New Roman" w:cs="Times New Roman"/>
                <w:sz w:val="24"/>
                <w:szCs w:val="24"/>
                <w:lang w:val="ru-RU"/>
              </w:rPr>
              <w:t>Согласованный перечень пакета информационных материалов по разъяснению мер государственной поддержки для населения</w:t>
            </w:r>
            <w:r w:rsidR="00662608" w:rsidRPr="004601FC">
              <w:rPr>
                <w:rStyle w:val="tlid-translation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D18A32E" w14:textId="37B8D009" w:rsidR="00FA34EE" w:rsidRPr="004601FC" w:rsidRDefault="00ED15D1" w:rsidP="004601FC">
            <w:pPr>
              <w:spacing w:after="120" w:line="240" w:lineRule="auto"/>
              <w:ind w:left="20"/>
              <w:jc w:val="center"/>
              <w:rPr>
                <w:rStyle w:val="tlid-translation"/>
                <w:rFonts w:ascii="Times New Roman" w:hAnsi="Times New Roman" w:cs="Times New Roman"/>
                <w:sz w:val="24"/>
                <w:szCs w:val="24"/>
              </w:rPr>
            </w:pPr>
            <w:r w:rsidRPr="004601FC">
              <w:rPr>
                <w:rStyle w:val="tlid-translation"/>
                <w:rFonts w:ascii="Times New Roman" w:hAnsi="Times New Roman" w:cs="Times New Roman"/>
                <w:sz w:val="24"/>
                <w:szCs w:val="24"/>
              </w:rPr>
              <w:t xml:space="preserve">20% </w:t>
            </w:r>
            <w:proofErr w:type="spellStart"/>
            <w:r w:rsidRPr="004601FC">
              <w:rPr>
                <w:rStyle w:val="tlid-translation"/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4601FC">
              <w:rPr>
                <w:rStyle w:val="tlid-translation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01FC">
              <w:rPr>
                <w:rStyle w:val="tlid-translation"/>
                <w:rFonts w:ascii="Times New Roman" w:hAnsi="Times New Roman" w:cs="Times New Roman"/>
                <w:sz w:val="24"/>
                <w:szCs w:val="24"/>
              </w:rPr>
              <w:t>суммы</w:t>
            </w:r>
            <w:proofErr w:type="spellEnd"/>
            <w:r w:rsidRPr="004601FC">
              <w:rPr>
                <w:rStyle w:val="tlid-translation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01FC">
              <w:rPr>
                <w:rStyle w:val="tlid-translation"/>
                <w:rFonts w:ascii="Times New Roman" w:hAnsi="Times New Roman" w:cs="Times New Roman"/>
                <w:sz w:val="24"/>
                <w:szCs w:val="24"/>
              </w:rPr>
              <w:t>контракта</w:t>
            </w:r>
            <w:proofErr w:type="spellEnd"/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538FE78" w14:textId="40968E8C" w:rsidR="00FA34EE" w:rsidRPr="004601FC" w:rsidRDefault="00C83F7F" w:rsidP="004601FC">
            <w:pPr>
              <w:spacing w:after="120" w:line="240" w:lineRule="auto"/>
              <w:rPr>
                <w:rStyle w:val="tlid-translation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lid-translation"/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  <w:r w:rsidR="00E739EC" w:rsidRPr="004601FC">
              <w:rPr>
                <w:rStyle w:val="tlid-translation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2022 года </w:t>
            </w:r>
          </w:p>
        </w:tc>
      </w:tr>
      <w:tr w:rsidR="00FA34EE" w:rsidRPr="004601FC" w14:paraId="3B1B9C4A" w14:textId="77777777" w:rsidTr="005677D4">
        <w:trPr>
          <w:trHeight w:val="397"/>
        </w:trPr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B2C36D2" w14:textId="77777777" w:rsidR="00FA34EE" w:rsidRPr="004601FC" w:rsidRDefault="00FA34EE" w:rsidP="004601FC">
            <w:pPr>
              <w:spacing w:after="120" w:line="240" w:lineRule="auto"/>
              <w:ind w:left="20"/>
              <w:rPr>
                <w:rStyle w:val="tlid-translation"/>
                <w:rFonts w:ascii="Times New Roman" w:hAnsi="Times New Roman" w:cs="Times New Roman"/>
                <w:sz w:val="24"/>
                <w:szCs w:val="24"/>
              </w:rPr>
            </w:pPr>
            <w:r w:rsidRPr="004601FC">
              <w:rPr>
                <w:rStyle w:val="tlid-translation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B0F823" w14:textId="22D123C7" w:rsidR="00FA34EE" w:rsidRPr="004601FC" w:rsidRDefault="005E5340" w:rsidP="00C83F7F">
            <w:pPr>
              <w:pStyle w:val="NoSpacing"/>
              <w:spacing w:after="120"/>
              <w:ind w:right="60"/>
              <w:jc w:val="both"/>
              <w:rPr>
                <w:rStyle w:val="tlid-translation"/>
                <w:rFonts w:ascii="Times New Roman" w:eastAsiaTheme="minorHAnsi" w:hAnsi="Times New Roman" w:cs="Times New Roman"/>
                <w:lang w:val="ru-RU"/>
              </w:rPr>
            </w:pPr>
            <w:r w:rsidRPr="004601FC">
              <w:rPr>
                <w:rStyle w:val="tlid-translation"/>
                <w:rFonts w:ascii="Times New Roman" w:eastAsiaTheme="minorHAnsi" w:hAnsi="Times New Roman" w:cs="Times New Roman"/>
                <w:lang w:val="ru-RU"/>
              </w:rPr>
              <w:t xml:space="preserve">План </w:t>
            </w:r>
            <w:r w:rsidR="0040666C" w:rsidRPr="004601FC">
              <w:rPr>
                <w:rStyle w:val="tlid-translation"/>
                <w:rFonts w:ascii="Times New Roman" w:eastAsiaTheme="minorHAnsi" w:hAnsi="Times New Roman" w:cs="Times New Roman"/>
                <w:lang w:val="ru-RU"/>
              </w:rPr>
              <w:t>действи</w:t>
            </w:r>
            <w:r w:rsidR="0040666C">
              <w:rPr>
                <w:rStyle w:val="tlid-translation"/>
                <w:rFonts w:ascii="Times New Roman" w:eastAsiaTheme="minorHAnsi" w:hAnsi="Times New Roman" w:cs="Times New Roman"/>
                <w:lang w:val="ru-RU"/>
              </w:rPr>
              <w:t>й</w:t>
            </w:r>
            <w:r w:rsidR="0040666C" w:rsidRPr="004601FC">
              <w:rPr>
                <w:rStyle w:val="tlid-translation"/>
                <w:rFonts w:ascii="Times New Roman" w:eastAsiaTheme="minorHAnsi" w:hAnsi="Times New Roman" w:cs="Times New Roman"/>
                <w:lang w:val="ru-RU"/>
              </w:rPr>
              <w:t xml:space="preserve"> </w:t>
            </w:r>
            <w:r w:rsidRPr="004601FC">
              <w:rPr>
                <w:rStyle w:val="tlid-translation"/>
                <w:rFonts w:ascii="Times New Roman" w:eastAsiaTheme="minorHAnsi" w:hAnsi="Times New Roman" w:cs="Times New Roman"/>
                <w:lang w:val="ru-RU"/>
              </w:rPr>
              <w:t xml:space="preserve">по распространению   информационных материалов для широкой аудитории (определить список республиканских и местных телеканалов с покрытием вещания не менее 80% территории Республики Казахстан и с охватом аудитории не менее 40% (покрытие вещания и охват аудитории должны подтверждаться справкой о рейтинге), где будет транслироваться подготовленные видеоролики, СМИ, </w:t>
            </w:r>
            <w:r w:rsidR="007238F5" w:rsidRPr="004601FC">
              <w:rPr>
                <w:rStyle w:val="tlid-translation"/>
                <w:rFonts w:ascii="Times New Roman" w:eastAsiaTheme="minorHAnsi" w:hAnsi="Times New Roman" w:cs="Times New Roman"/>
                <w:lang w:val="ru-RU"/>
              </w:rPr>
              <w:t>интернет-ресурсов</w:t>
            </w:r>
            <w:r w:rsidRPr="004601FC">
              <w:rPr>
                <w:rStyle w:val="tlid-translation"/>
                <w:rFonts w:ascii="Times New Roman" w:eastAsiaTheme="minorHAnsi" w:hAnsi="Times New Roman" w:cs="Times New Roman"/>
                <w:lang w:val="ru-RU"/>
              </w:rPr>
              <w:t xml:space="preserve"> ЦГО и МИО).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D2C5844" w14:textId="42905FD2" w:rsidR="00FA34EE" w:rsidRPr="004601FC" w:rsidRDefault="00FA34EE" w:rsidP="004601FC">
            <w:pPr>
              <w:spacing w:after="120" w:line="240" w:lineRule="auto"/>
              <w:ind w:left="20"/>
              <w:jc w:val="center"/>
              <w:rPr>
                <w:rStyle w:val="tlid-translation"/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94304CB" w14:textId="5BC255FA" w:rsidR="00FA34EE" w:rsidRPr="004601FC" w:rsidRDefault="00C83F7F" w:rsidP="004601FC">
            <w:pPr>
              <w:spacing w:after="120" w:line="240" w:lineRule="auto"/>
              <w:ind w:left="20"/>
              <w:rPr>
                <w:rStyle w:val="tlid-translation"/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Style w:val="tlid-translation"/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  <w:r w:rsidR="007B320B" w:rsidRPr="004601FC">
              <w:rPr>
                <w:rStyle w:val="tlid-translation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2022 года </w:t>
            </w:r>
          </w:p>
        </w:tc>
      </w:tr>
      <w:tr w:rsidR="00FA34EE" w:rsidRPr="004601FC" w14:paraId="4275937D" w14:textId="77777777" w:rsidTr="00B00647">
        <w:trPr>
          <w:trHeight w:val="1675"/>
        </w:trPr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E8E8B93" w14:textId="77777777" w:rsidR="00FA34EE" w:rsidRPr="004601FC" w:rsidRDefault="00FA34EE" w:rsidP="004601FC">
            <w:pPr>
              <w:spacing w:after="120" w:line="240" w:lineRule="auto"/>
              <w:ind w:left="20"/>
              <w:rPr>
                <w:rStyle w:val="tlid-translation"/>
                <w:rFonts w:ascii="Times New Roman" w:hAnsi="Times New Roman" w:cs="Times New Roman"/>
                <w:sz w:val="24"/>
                <w:szCs w:val="24"/>
              </w:rPr>
            </w:pPr>
            <w:r w:rsidRPr="004601FC">
              <w:rPr>
                <w:rStyle w:val="tlid-translation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F1B60F" w14:textId="16D6B053" w:rsidR="00262133" w:rsidRPr="004601FC" w:rsidRDefault="005E5340" w:rsidP="00C83F7F">
            <w:pPr>
              <w:pStyle w:val="NoSpacing"/>
              <w:spacing w:after="120"/>
              <w:ind w:right="60"/>
              <w:jc w:val="both"/>
              <w:rPr>
                <w:rStyle w:val="tlid-translation"/>
                <w:rFonts w:ascii="Times New Roman" w:eastAsiaTheme="minorHAnsi" w:hAnsi="Times New Roman" w:cs="Times New Roman"/>
                <w:lang w:val="ru-RU"/>
              </w:rPr>
            </w:pPr>
            <w:proofErr w:type="spellStart"/>
            <w:r w:rsidRPr="004601FC">
              <w:rPr>
                <w:rStyle w:val="tlid-translation"/>
                <w:rFonts w:ascii="Times New Roman" w:eastAsiaTheme="minorHAnsi" w:hAnsi="Times New Roman" w:cs="Times New Roman"/>
                <w:lang w:val="ru-RU"/>
              </w:rPr>
              <w:t>Подготов</w:t>
            </w:r>
            <w:r w:rsidR="00D365B6">
              <w:rPr>
                <w:rStyle w:val="tlid-translation"/>
                <w:rFonts w:ascii="Times New Roman" w:eastAsiaTheme="minorHAnsi" w:hAnsi="Times New Roman" w:cs="Times New Roman"/>
                <w:lang w:val="ru-RU"/>
              </w:rPr>
              <w:t>к</w:t>
            </w:r>
            <w:proofErr w:type="spellEnd"/>
            <w:r w:rsidR="00D365B6">
              <w:rPr>
                <w:rStyle w:val="tlid-translation"/>
                <w:rFonts w:ascii="Times New Roman" w:eastAsiaTheme="minorHAnsi" w:hAnsi="Times New Roman" w:cs="Times New Roman"/>
                <w:lang w:val="kk-KZ"/>
              </w:rPr>
              <w:t>а</w:t>
            </w:r>
            <w:r w:rsidRPr="004601FC">
              <w:rPr>
                <w:rStyle w:val="tlid-translation"/>
                <w:rFonts w:ascii="Times New Roman" w:eastAsiaTheme="minorHAnsi" w:hAnsi="Times New Roman" w:cs="Times New Roman"/>
                <w:lang w:val="ru-RU"/>
              </w:rPr>
              <w:t xml:space="preserve"> </w:t>
            </w:r>
            <w:r w:rsidR="00A46509" w:rsidRPr="004601FC">
              <w:rPr>
                <w:rStyle w:val="tlid-translation"/>
                <w:rFonts w:ascii="Times New Roman" w:eastAsiaTheme="minorHAnsi" w:hAnsi="Times New Roman" w:cs="Times New Roman"/>
                <w:lang w:val="ru-RU"/>
              </w:rPr>
              <w:t>4</w:t>
            </w:r>
            <w:r w:rsidRPr="004601FC">
              <w:rPr>
                <w:rStyle w:val="tlid-translation"/>
                <w:rFonts w:ascii="Times New Roman" w:eastAsiaTheme="minorHAnsi" w:hAnsi="Times New Roman" w:cs="Times New Roman"/>
                <w:lang w:val="ru-RU"/>
              </w:rPr>
              <w:t xml:space="preserve"> </w:t>
            </w:r>
            <w:proofErr w:type="spellStart"/>
            <w:r w:rsidRPr="004601FC">
              <w:rPr>
                <w:rStyle w:val="tlid-translation"/>
                <w:rFonts w:ascii="Times New Roman" w:eastAsiaTheme="minorHAnsi" w:hAnsi="Times New Roman" w:cs="Times New Roman"/>
                <w:lang w:val="ru-RU"/>
              </w:rPr>
              <w:t>видеоролик</w:t>
            </w:r>
            <w:r w:rsidR="00D365B6">
              <w:rPr>
                <w:rStyle w:val="tlid-translation"/>
                <w:rFonts w:ascii="Times New Roman" w:eastAsiaTheme="minorHAnsi" w:hAnsi="Times New Roman" w:cs="Times New Roman"/>
                <w:lang w:val="ru-RU"/>
              </w:rPr>
              <w:t>о</w:t>
            </w:r>
            <w:proofErr w:type="spellEnd"/>
            <w:r w:rsidR="00D365B6">
              <w:rPr>
                <w:rStyle w:val="tlid-translation"/>
                <w:rFonts w:ascii="Times New Roman" w:eastAsiaTheme="minorHAnsi" w:hAnsi="Times New Roman" w:cs="Times New Roman"/>
                <w:lang w:val="kk-KZ"/>
              </w:rPr>
              <w:t>в</w:t>
            </w:r>
            <w:r w:rsidR="00D25B99">
              <w:rPr>
                <w:rStyle w:val="tlid-translation"/>
                <w:rFonts w:ascii="Times New Roman" w:eastAsiaTheme="minorHAnsi" w:hAnsi="Times New Roman" w:cs="Times New Roman"/>
                <w:lang w:val="kk-KZ"/>
              </w:rPr>
              <w:t>, соответствующи</w:t>
            </w:r>
            <w:r w:rsidR="00B75C1F">
              <w:rPr>
                <w:rStyle w:val="tlid-translation"/>
                <w:rFonts w:ascii="Times New Roman" w:eastAsiaTheme="minorHAnsi" w:hAnsi="Times New Roman" w:cs="Times New Roman"/>
                <w:lang w:val="kk-KZ"/>
              </w:rPr>
              <w:t>х</w:t>
            </w:r>
            <w:r w:rsidR="00D25B99">
              <w:rPr>
                <w:rStyle w:val="tlid-translation"/>
                <w:rFonts w:ascii="Times New Roman" w:eastAsiaTheme="minorHAnsi" w:hAnsi="Times New Roman" w:cs="Times New Roman"/>
                <w:lang w:val="kk-KZ"/>
              </w:rPr>
              <w:t xml:space="preserve"> требованиям ТЗ.</w:t>
            </w:r>
            <w:r w:rsidRPr="004601FC">
              <w:rPr>
                <w:rStyle w:val="tlid-translation"/>
                <w:rFonts w:ascii="Times New Roman" w:eastAsiaTheme="minorHAnsi" w:hAnsi="Times New Roman" w:cs="Times New Roman"/>
                <w:lang w:val="ru-RU"/>
              </w:rPr>
              <w:t xml:space="preserve"> </w:t>
            </w:r>
          </w:p>
          <w:p w14:paraId="5AFF64FA" w14:textId="156B38DD" w:rsidR="0020282B" w:rsidRPr="004601FC" w:rsidRDefault="0020282B" w:rsidP="00C83F7F">
            <w:pPr>
              <w:pStyle w:val="ListParagraph"/>
              <w:numPr>
                <w:ilvl w:val="0"/>
                <w:numId w:val="35"/>
              </w:numPr>
              <w:spacing w:after="120"/>
              <w:ind w:right="60"/>
              <w:jc w:val="both"/>
              <w:rPr>
                <w:rStyle w:val="tlid-translation"/>
                <w:sz w:val="24"/>
                <w:szCs w:val="24"/>
                <w:lang w:val="ru-RU"/>
              </w:rPr>
            </w:pP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2D1C22F" w14:textId="0E273D1B" w:rsidR="00FA34EE" w:rsidRPr="004601FC" w:rsidRDefault="003C6303" w:rsidP="004601FC">
            <w:pPr>
              <w:spacing w:after="120" w:line="240" w:lineRule="auto"/>
              <w:ind w:left="20"/>
              <w:jc w:val="center"/>
              <w:rPr>
                <w:rStyle w:val="tlid-translation"/>
                <w:rFonts w:ascii="Times New Roman" w:hAnsi="Times New Roman" w:cs="Times New Roman"/>
                <w:sz w:val="24"/>
                <w:szCs w:val="24"/>
              </w:rPr>
            </w:pPr>
            <w:r w:rsidRPr="004601FC">
              <w:rPr>
                <w:rStyle w:val="tlid-translation"/>
                <w:rFonts w:ascii="Times New Roman" w:hAnsi="Times New Roman" w:cs="Times New Roman"/>
                <w:sz w:val="24"/>
                <w:szCs w:val="24"/>
              </w:rPr>
              <w:t xml:space="preserve">30% </w:t>
            </w:r>
            <w:proofErr w:type="spellStart"/>
            <w:r w:rsidRPr="004601FC">
              <w:rPr>
                <w:rStyle w:val="tlid-translation"/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4601FC">
              <w:rPr>
                <w:rStyle w:val="tlid-translation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01FC">
              <w:rPr>
                <w:rStyle w:val="tlid-translation"/>
                <w:rFonts w:ascii="Times New Roman" w:hAnsi="Times New Roman" w:cs="Times New Roman"/>
                <w:sz w:val="24"/>
                <w:szCs w:val="24"/>
              </w:rPr>
              <w:t>суммы</w:t>
            </w:r>
            <w:proofErr w:type="spellEnd"/>
            <w:r w:rsidRPr="004601FC">
              <w:rPr>
                <w:rStyle w:val="tlid-translation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01FC">
              <w:rPr>
                <w:rStyle w:val="tlid-translation"/>
                <w:rFonts w:ascii="Times New Roman" w:hAnsi="Times New Roman" w:cs="Times New Roman"/>
                <w:sz w:val="24"/>
                <w:szCs w:val="24"/>
              </w:rPr>
              <w:t>контракта</w:t>
            </w:r>
            <w:proofErr w:type="spellEnd"/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413461D" w14:textId="5088D71C" w:rsidR="00FA34EE" w:rsidRPr="004601FC" w:rsidRDefault="00C83F7F" w:rsidP="004601FC">
            <w:pPr>
              <w:spacing w:after="120" w:line="240" w:lineRule="auto"/>
              <w:rPr>
                <w:rStyle w:val="tlid-translation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lid-translation"/>
                <w:rFonts w:ascii="Times New Roman" w:hAnsi="Times New Roman" w:cs="Times New Roman"/>
                <w:sz w:val="24"/>
                <w:szCs w:val="24"/>
                <w:lang w:val="ru-RU"/>
              </w:rPr>
              <w:t>май</w:t>
            </w:r>
            <w:r w:rsidR="00EC413F" w:rsidRPr="004601FC">
              <w:rPr>
                <w:rStyle w:val="tlid-translation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B320B" w:rsidRPr="004601FC">
              <w:rPr>
                <w:rStyle w:val="tlid-translation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2022 года </w:t>
            </w:r>
          </w:p>
        </w:tc>
      </w:tr>
      <w:tr w:rsidR="00FA34EE" w:rsidRPr="004601FC" w14:paraId="11408FEA" w14:textId="77777777" w:rsidTr="00636615">
        <w:trPr>
          <w:trHeight w:val="335"/>
        </w:trPr>
        <w:tc>
          <w:tcPr>
            <w:tcW w:w="69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8F7700" w14:textId="77777777" w:rsidR="00FA34EE" w:rsidRPr="004601FC" w:rsidRDefault="00FA34EE" w:rsidP="004601FC">
            <w:pPr>
              <w:spacing w:after="120" w:line="240" w:lineRule="auto"/>
              <w:ind w:left="20"/>
              <w:rPr>
                <w:rStyle w:val="tlid-translation"/>
                <w:rFonts w:ascii="Times New Roman" w:hAnsi="Times New Roman" w:cs="Times New Roman"/>
                <w:sz w:val="24"/>
                <w:szCs w:val="24"/>
              </w:rPr>
            </w:pPr>
            <w:r w:rsidRPr="004601FC">
              <w:rPr>
                <w:rStyle w:val="tlid-translation"/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DE0CAB" w14:textId="39BB4455" w:rsidR="00636615" w:rsidRPr="004601FC" w:rsidRDefault="00DA7F7C" w:rsidP="00C83F7F">
            <w:pPr>
              <w:spacing w:after="120" w:line="240" w:lineRule="auto"/>
              <w:ind w:right="60"/>
              <w:jc w:val="both"/>
              <w:rPr>
                <w:rStyle w:val="tlid-translation"/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601FC">
              <w:rPr>
                <w:rStyle w:val="tlid-translation"/>
                <w:rFonts w:ascii="Times New Roman" w:hAnsi="Times New Roman" w:cs="Times New Roman"/>
                <w:sz w:val="24"/>
                <w:szCs w:val="24"/>
                <w:lang w:val="ru-RU"/>
              </w:rPr>
              <w:t>Подготовка информации и покрытии населения информационной работой. Внимание должно отводиться регионам, отдаленным сельским населенным пунктам, где отмечается низкий охват населения мерами государственной поддержки и социальными услугами.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A98E1A5" w14:textId="737C99DA" w:rsidR="00FA34EE" w:rsidRPr="004601FC" w:rsidRDefault="00FA34EE" w:rsidP="004601FC">
            <w:pPr>
              <w:spacing w:after="120" w:line="240" w:lineRule="auto"/>
              <w:ind w:left="20"/>
              <w:jc w:val="center"/>
              <w:rPr>
                <w:rStyle w:val="tlid-translation"/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157BF0" w14:textId="6D5DEE3F" w:rsidR="00FA34EE" w:rsidRPr="004601FC" w:rsidRDefault="00C83F7F" w:rsidP="004601FC">
            <w:pPr>
              <w:spacing w:after="120" w:line="240" w:lineRule="auto"/>
              <w:rPr>
                <w:rStyle w:val="tlid-translation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lid-translation"/>
                <w:rFonts w:ascii="Times New Roman" w:hAnsi="Times New Roman" w:cs="Times New Roman"/>
                <w:sz w:val="24"/>
                <w:szCs w:val="24"/>
                <w:lang w:val="ru-RU"/>
              </w:rPr>
              <w:t>июнь</w:t>
            </w:r>
            <w:r w:rsidR="00406994" w:rsidRPr="004601FC">
              <w:rPr>
                <w:rStyle w:val="tlid-translation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2022 года </w:t>
            </w:r>
            <w:r w:rsidR="004609E0" w:rsidRPr="004601FC">
              <w:rPr>
                <w:rStyle w:val="tlid-translation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A34EE" w:rsidRPr="004601FC" w14:paraId="6B70A096" w14:textId="77777777" w:rsidTr="000900AF">
        <w:trPr>
          <w:trHeight w:val="839"/>
        </w:trPr>
        <w:tc>
          <w:tcPr>
            <w:tcW w:w="69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8A13C5" w14:textId="77777777" w:rsidR="00FA34EE" w:rsidRPr="004601FC" w:rsidRDefault="00FA34EE" w:rsidP="004601FC">
            <w:pPr>
              <w:spacing w:after="120" w:line="240" w:lineRule="auto"/>
              <w:ind w:left="20"/>
              <w:rPr>
                <w:rStyle w:val="tlid-translation"/>
                <w:rFonts w:ascii="Times New Roman" w:hAnsi="Times New Roman" w:cs="Times New Roman"/>
                <w:sz w:val="24"/>
                <w:szCs w:val="24"/>
              </w:rPr>
            </w:pPr>
            <w:r w:rsidRPr="004601FC">
              <w:rPr>
                <w:rStyle w:val="tlid-translation"/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253241" w14:textId="491FB5DC" w:rsidR="00FA34EE" w:rsidRPr="004601FC" w:rsidRDefault="00BE4810" w:rsidP="00C83F7F">
            <w:pPr>
              <w:pStyle w:val="NoSpacing"/>
              <w:spacing w:after="120"/>
              <w:ind w:right="60"/>
              <w:jc w:val="both"/>
              <w:rPr>
                <w:rStyle w:val="tlid-translation"/>
                <w:rFonts w:ascii="Times New Roman" w:eastAsiaTheme="minorHAnsi" w:hAnsi="Times New Roman" w:cs="Times New Roman"/>
                <w:lang w:val="ru-RU"/>
              </w:rPr>
            </w:pPr>
            <w:r w:rsidRPr="004601FC">
              <w:rPr>
                <w:rStyle w:val="tlid-translation"/>
                <w:rFonts w:ascii="Times New Roman" w:eastAsiaTheme="minorHAnsi" w:hAnsi="Times New Roman" w:cs="Times New Roman"/>
                <w:lang w:val="ru-RU"/>
              </w:rPr>
              <w:t xml:space="preserve">Финальный отчет с приложением </w:t>
            </w:r>
            <w:r w:rsidR="007551DA" w:rsidRPr="004601FC">
              <w:rPr>
                <w:rStyle w:val="tlid-translation"/>
                <w:rFonts w:ascii="Times New Roman" w:eastAsiaTheme="minorHAnsi" w:hAnsi="Times New Roman" w:cs="Times New Roman"/>
                <w:lang w:val="ru-RU"/>
              </w:rPr>
              <w:t>соответствующих</w:t>
            </w:r>
            <w:r w:rsidRPr="004601FC">
              <w:rPr>
                <w:rStyle w:val="tlid-translation"/>
                <w:rFonts w:ascii="Times New Roman" w:eastAsiaTheme="minorHAnsi" w:hAnsi="Times New Roman" w:cs="Times New Roman"/>
                <w:lang w:val="ru-RU"/>
              </w:rPr>
              <w:t xml:space="preserve"> </w:t>
            </w:r>
            <w:r w:rsidR="007551DA" w:rsidRPr="004601FC">
              <w:rPr>
                <w:rStyle w:val="tlid-translation"/>
                <w:rFonts w:ascii="Times New Roman" w:eastAsiaTheme="minorHAnsi" w:hAnsi="Times New Roman" w:cs="Times New Roman"/>
                <w:lang w:val="ru-RU"/>
              </w:rPr>
              <w:t xml:space="preserve">информационных материалов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05983F" w14:textId="17F2ED9B" w:rsidR="00FA34EE" w:rsidRPr="004601FC" w:rsidRDefault="0058263A" w:rsidP="004601FC">
            <w:pPr>
              <w:spacing w:after="120" w:line="240" w:lineRule="auto"/>
              <w:ind w:left="20"/>
              <w:jc w:val="center"/>
              <w:rPr>
                <w:rStyle w:val="tlid-translation"/>
                <w:rFonts w:ascii="Times New Roman" w:hAnsi="Times New Roman" w:cs="Times New Roman"/>
                <w:sz w:val="24"/>
                <w:szCs w:val="24"/>
              </w:rPr>
            </w:pPr>
            <w:r w:rsidRPr="004601FC">
              <w:rPr>
                <w:rStyle w:val="tlid-translation"/>
                <w:rFonts w:ascii="Times New Roman" w:hAnsi="Times New Roman" w:cs="Times New Roman"/>
                <w:sz w:val="24"/>
                <w:szCs w:val="24"/>
              </w:rPr>
              <w:t xml:space="preserve">50% </w:t>
            </w:r>
            <w:proofErr w:type="spellStart"/>
            <w:r w:rsidRPr="004601FC">
              <w:rPr>
                <w:rStyle w:val="tlid-translation"/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4601FC">
              <w:rPr>
                <w:rStyle w:val="tlid-translation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01FC">
              <w:rPr>
                <w:rStyle w:val="tlid-translation"/>
                <w:rFonts w:ascii="Times New Roman" w:hAnsi="Times New Roman" w:cs="Times New Roman"/>
                <w:sz w:val="24"/>
                <w:szCs w:val="24"/>
              </w:rPr>
              <w:t>суммы</w:t>
            </w:r>
            <w:proofErr w:type="spellEnd"/>
            <w:r w:rsidRPr="004601FC">
              <w:rPr>
                <w:rStyle w:val="tlid-translation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01FC">
              <w:rPr>
                <w:rStyle w:val="tlid-translation"/>
                <w:rFonts w:ascii="Times New Roman" w:hAnsi="Times New Roman" w:cs="Times New Roman"/>
                <w:sz w:val="24"/>
                <w:szCs w:val="24"/>
              </w:rPr>
              <w:t>контракта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AE57F1" w14:textId="1E44A8AC" w:rsidR="00FA34EE" w:rsidRPr="004601FC" w:rsidRDefault="00C83F7F" w:rsidP="004601FC">
            <w:pPr>
              <w:spacing w:after="120" w:line="240" w:lineRule="auto"/>
              <w:jc w:val="center"/>
              <w:rPr>
                <w:rStyle w:val="tlid-translation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tlid-translation"/>
                <w:rFonts w:ascii="Times New Roman" w:hAnsi="Times New Roman" w:cs="Times New Roman"/>
                <w:sz w:val="24"/>
                <w:szCs w:val="24"/>
                <w:lang w:val="ru-RU"/>
              </w:rPr>
              <w:t>июнь</w:t>
            </w:r>
            <w:r w:rsidR="00406994" w:rsidRPr="004601FC">
              <w:rPr>
                <w:rStyle w:val="tlid-translation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2022 года </w:t>
            </w:r>
          </w:p>
        </w:tc>
      </w:tr>
    </w:tbl>
    <w:p w14:paraId="792FACC6" w14:textId="77777777" w:rsidR="00C544B7" w:rsidRPr="004601FC" w:rsidRDefault="00C544B7" w:rsidP="004601FC">
      <w:pPr>
        <w:spacing w:after="120" w:line="240" w:lineRule="auto"/>
        <w:jc w:val="both"/>
        <w:rPr>
          <w:rStyle w:val="tlid-translation"/>
          <w:rFonts w:ascii="Times New Roman" w:hAnsi="Times New Roman" w:cs="Times New Roman"/>
          <w:sz w:val="24"/>
          <w:szCs w:val="24"/>
        </w:rPr>
      </w:pPr>
    </w:p>
    <w:p w14:paraId="06C77722" w14:textId="707A87E8" w:rsidR="0023142D" w:rsidRPr="003B47F3" w:rsidRDefault="0023142D" w:rsidP="003B47F3">
      <w:pPr>
        <w:pStyle w:val="ListParagraph"/>
        <w:numPr>
          <w:ilvl w:val="0"/>
          <w:numId w:val="31"/>
        </w:numPr>
        <w:spacing w:after="120"/>
        <w:jc w:val="both"/>
        <w:rPr>
          <w:b/>
          <w:color w:val="4472C4" w:themeColor="accent1"/>
          <w:sz w:val="24"/>
          <w:szCs w:val="24"/>
          <w:lang w:val="ru-RU"/>
        </w:rPr>
      </w:pPr>
      <w:r w:rsidRPr="004601FC">
        <w:rPr>
          <w:b/>
          <w:color w:val="4472C4" w:themeColor="accent1"/>
          <w:sz w:val="24"/>
          <w:szCs w:val="24"/>
          <w:lang w:val="ru-RU"/>
        </w:rPr>
        <w:t>Квалификационные требования</w:t>
      </w:r>
    </w:p>
    <w:p w14:paraId="2D32045B" w14:textId="77777777" w:rsidR="0023142D" w:rsidRPr="004601FC" w:rsidRDefault="0023142D" w:rsidP="004601FC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4601FC">
        <w:rPr>
          <w:rFonts w:ascii="Times New Roman" w:eastAsia="Calibri" w:hAnsi="Times New Roman" w:cs="Times New Roman"/>
          <w:b/>
          <w:sz w:val="24"/>
          <w:szCs w:val="24"/>
          <w:lang w:val="ru-RU"/>
        </w:rPr>
        <w:lastRenderedPageBreak/>
        <w:t>Требования к организации/компании:</w:t>
      </w:r>
    </w:p>
    <w:p w14:paraId="0CD6EA5B" w14:textId="50DFAEAA" w:rsidR="009E538E" w:rsidRPr="004601FC" w:rsidRDefault="009E538E" w:rsidP="00C83F7F">
      <w:pPr>
        <w:pStyle w:val="ListParagraph"/>
        <w:numPr>
          <w:ilvl w:val="0"/>
          <w:numId w:val="38"/>
        </w:numPr>
        <w:tabs>
          <w:tab w:val="left" w:pos="0"/>
          <w:tab w:val="left" w:pos="810"/>
        </w:tabs>
        <w:spacing w:after="120"/>
        <w:ind w:left="360"/>
        <w:jc w:val="both"/>
        <w:rPr>
          <w:rFonts w:eastAsia="Calibri"/>
          <w:sz w:val="24"/>
          <w:szCs w:val="24"/>
          <w:lang w:val="ru-RU"/>
        </w:rPr>
      </w:pPr>
      <w:r w:rsidRPr="004601FC">
        <w:rPr>
          <w:rFonts w:eastAsia="Calibri"/>
          <w:sz w:val="24"/>
          <w:szCs w:val="24"/>
          <w:lang w:val="ru-RU"/>
        </w:rPr>
        <w:t xml:space="preserve">Быть официально зарегистрированной </w:t>
      </w:r>
      <w:r w:rsidRPr="009C1486">
        <w:rPr>
          <w:rFonts w:eastAsia="Calibri"/>
          <w:sz w:val="24"/>
          <w:szCs w:val="24"/>
          <w:lang w:val="ru-RU"/>
          <w:rPrChange w:id="8" w:author="Nazym Zhussupova" w:date="2022-04-26T16:14:00Z">
            <w:rPr>
              <w:rFonts w:eastAsia="Calibri"/>
              <w:sz w:val="24"/>
              <w:szCs w:val="24"/>
              <w:highlight w:val="yellow"/>
              <w:lang w:val="ru-RU"/>
            </w:rPr>
          </w:rPrChange>
        </w:rPr>
        <w:t>компанией</w:t>
      </w:r>
      <w:r w:rsidR="00D365B6">
        <w:rPr>
          <w:rFonts w:eastAsia="Calibri"/>
          <w:sz w:val="24"/>
          <w:szCs w:val="24"/>
          <w:lang w:val="ru-RU"/>
        </w:rPr>
        <w:t xml:space="preserve"> на территории Республики Казахс</w:t>
      </w:r>
      <w:r w:rsidR="009C1486">
        <w:rPr>
          <w:rFonts w:eastAsia="Calibri"/>
          <w:sz w:val="24"/>
          <w:szCs w:val="24"/>
          <w:lang w:val="ru-RU"/>
        </w:rPr>
        <w:t>т</w:t>
      </w:r>
      <w:r w:rsidR="00D365B6">
        <w:rPr>
          <w:rFonts w:eastAsia="Calibri"/>
          <w:sz w:val="24"/>
          <w:szCs w:val="24"/>
          <w:lang w:val="ru-RU"/>
        </w:rPr>
        <w:t>ан</w:t>
      </w:r>
      <w:r w:rsidRPr="004601FC">
        <w:rPr>
          <w:rFonts w:eastAsia="Calibri"/>
          <w:sz w:val="24"/>
          <w:szCs w:val="24"/>
          <w:lang w:val="ru-RU"/>
        </w:rPr>
        <w:t>;</w:t>
      </w:r>
    </w:p>
    <w:p w14:paraId="2BE95683" w14:textId="1A1A4928" w:rsidR="009E538E" w:rsidRPr="004601FC" w:rsidRDefault="009E538E" w:rsidP="00C83F7F">
      <w:pPr>
        <w:pStyle w:val="ListParagraph"/>
        <w:numPr>
          <w:ilvl w:val="0"/>
          <w:numId w:val="38"/>
        </w:numPr>
        <w:tabs>
          <w:tab w:val="left" w:pos="0"/>
          <w:tab w:val="left" w:pos="810"/>
        </w:tabs>
        <w:spacing w:after="120"/>
        <w:ind w:left="360"/>
        <w:jc w:val="both"/>
        <w:rPr>
          <w:rFonts w:eastAsia="Calibri"/>
          <w:sz w:val="24"/>
          <w:szCs w:val="24"/>
          <w:lang w:val="ru-RU"/>
        </w:rPr>
      </w:pPr>
      <w:r w:rsidRPr="004601FC">
        <w:rPr>
          <w:rFonts w:eastAsia="Calibri"/>
          <w:sz w:val="24"/>
          <w:szCs w:val="24"/>
          <w:lang w:val="ru-RU"/>
        </w:rPr>
        <w:t xml:space="preserve">Не менее </w:t>
      </w:r>
      <w:r w:rsidR="007249AD" w:rsidRPr="009C1486">
        <w:rPr>
          <w:rFonts w:eastAsia="Calibri"/>
          <w:sz w:val="24"/>
          <w:szCs w:val="24"/>
          <w:lang w:val="ru-RU"/>
          <w:rPrChange w:id="9" w:author="Nazym Zhussupova" w:date="2022-04-26T16:14:00Z">
            <w:rPr>
              <w:rFonts w:eastAsia="Calibri"/>
              <w:sz w:val="24"/>
              <w:szCs w:val="24"/>
              <w:highlight w:val="yellow"/>
              <w:lang w:val="ru-RU"/>
            </w:rPr>
          </w:rPrChange>
        </w:rPr>
        <w:t>3</w:t>
      </w:r>
      <w:r w:rsidRPr="004601FC">
        <w:rPr>
          <w:rFonts w:eastAsia="Calibri"/>
          <w:sz w:val="24"/>
          <w:szCs w:val="24"/>
          <w:lang w:val="ru-RU"/>
        </w:rPr>
        <w:t xml:space="preserve"> лет опыта в разработке информационных материалов в социальной</w:t>
      </w:r>
      <w:r w:rsidR="009E2608" w:rsidRPr="004601FC">
        <w:rPr>
          <w:rFonts w:eastAsia="Calibri"/>
          <w:sz w:val="24"/>
          <w:szCs w:val="24"/>
          <w:lang w:val="ru-RU"/>
        </w:rPr>
        <w:t xml:space="preserve"> </w:t>
      </w:r>
      <w:r w:rsidRPr="004601FC">
        <w:rPr>
          <w:rFonts w:eastAsia="Calibri"/>
          <w:sz w:val="24"/>
          <w:szCs w:val="24"/>
          <w:lang w:val="ru-RU"/>
        </w:rPr>
        <w:t>сфере;</w:t>
      </w:r>
    </w:p>
    <w:p w14:paraId="31A8B4EF" w14:textId="2FB9FECD" w:rsidR="009E538E" w:rsidRPr="004601FC" w:rsidRDefault="009E538E" w:rsidP="00C83F7F">
      <w:pPr>
        <w:pStyle w:val="ListParagraph"/>
        <w:numPr>
          <w:ilvl w:val="0"/>
          <w:numId w:val="38"/>
        </w:numPr>
        <w:tabs>
          <w:tab w:val="left" w:pos="0"/>
          <w:tab w:val="left" w:pos="810"/>
        </w:tabs>
        <w:spacing w:after="120"/>
        <w:ind w:left="360"/>
        <w:jc w:val="both"/>
        <w:rPr>
          <w:rFonts w:eastAsia="Calibri"/>
          <w:sz w:val="24"/>
          <w:szCs w:val="24"/>
          <w:lang w:val="ru-RU"/>
        </w:rPr>
      </w:pPr>
      <w:r w:rsidRPr="004601FC">
        <w:rPr>
          <w:rFonts w:eastAsia="Calibri"/>
          <w:sz w:val="24"/>
          <w:szCs w:val="24"/>
          <w:lang w:val="ru-RU"/>
        </w:rPr>
        <w:t>Наличие опыта у экспертной команды в подготовке контента информационных материалов в социальной сфере;</w:t>
      </w:r>
    </w:p>
    <w:p w14:paraId="413F7AB8" w14:textId="50515505" w:rsidR="009E538E" w:rsidRPr="004601FC" w:rsidRDefault="009E538E" w:rsidP="00C83F7F">
      <w:pPr>
        <w:pStyle w:val="ListParagraph"/>
        <w:numPr>
          <w:ilvl w:val="0"/>
          <w:numId w:val="38"/>
        </w:numPr>
        <w:tabs>
          <w:tab w:val="left" w:pos="0"/>
        </w:tabs>
        <w:spacing w:after="120"/>
        <w:ind w:left="360"/>
        <w:jc w:val="both"/>
        <w:rPr>
          <w:rFonts w:eastAsia="Calibri"/>
          <w:sz w:val="24"/>
          <w:szCs w:val="24"/>
          <w:lang w:val="ru-RU"/>
        </w:rPr>
      </w:pPr>
      <w:r w:rsidRPr="004601FC">
        <w:rPr>
          <w:rFonts w:eastAsia="Calibri"/>
          <w:sz w:val="24"/>
          <w:szCs w:val="24"/>
          <w:lang w:val="ru-RU"/>
        </w:rPr>
        <w:t>Наличие документа, подтверждающего сотрудничества с республиканским телеканалом,</w:t>
      </w:r>
      <w:r w:rsidR="00CA2775" w:rsidRPr="004601FC">
        <w:rPr>
          <w:rFonts w:eastAsia="Calibri"/>
          <w:sz w:val="24"/>
          <w:szCs w:val="24"/>
          <w:lang w:val="ru-RU"/>
        </w:rPr>
        <w:t xml:space="preserve"> </w:t>
      </w:r>
      <w:r w:rsidRPr="004601FC">
        <w:rPr>
          <w:rFonts w:eastAsia="Calibri"/>
          <w:sz w:val="24"/>
          <w:szCs w:val="24"/>
          <w:lang w:val="ru-RU"/>
        </w:rPr>
        <w:t>соответствующими требованиям, прописанным в данном задании, для обеспечения ротации видеороликов;</w:t>
      </w:r>
    </w:p>
    <w:p w14:paraId="00D16C19" w14:textId="7A0D04AB" w:rsidR="005C15C9" w:rsidRPr="004601FC" w:rsidRDefault="005C15C9" w:rsidP="00C83F7F">
      <w:pPr>
        <w:pStyle w:val="ListParagraph"/>
        <w:numPr>
          <w:ilvl w:val="0"/>
          <w:numId w:val="38"/>
        </w:numPr>
        <w:tabs>
          <w:tab w:val="left" w:pos="0"/>
        </w:tabs>
        <w:spacing w:after="120"/>
        <w:ind w:left="360"/>
        <w:jc w:val="both"/>
        <w:rPr>
          <w:rFonts w:eastAsia="Calibri"/>
          <w:sz w:val="24"/>
          <w:szCs w:val="24"/>
          <w:lang w:val="ru-RU"/>
        </w:rPr>
      </w:pPr>
      <w:r w:rsidRPr="004601FC">
        <w:rPr>
          <w:rFonts w:eastAsia="Calibri"/>
          <w:sz w:val="24"/>
          <w:szCs w:val="24"/>
          <w:lang w:val="ru-RU"/>
        </w:rPr>
        <w:t>Наличие установленных процедур обеспечения и контроля качества;</w:t>
      </w:r>
    </w:p>
    <w:p w14:paraId="308524C8" w14:textId="025833B5" w:rsidR="005C15C9" w:rsidRPr="004601FC" w:rsidRDefault="009F7294" w:rsidP="00C83F7F">
      <w:pPr>
        <w:pStyle w:val="ListParagraph"/>
        <w:numPr>
          <w:ilvl w:val="0"/>
          <w:numId w:val="38"/>
        </w:numPr>
        <w:tabs>
          <w:tab w:val="left" w:pos="0"/>
        </w:tabs>
        <w:spacing w:after="120"/>
        <w:ind w:left="360"/>
        <w:jc w:val="both"/>
        <w:rPr>
          <w:rFonts w:eastAsia="Calibri"/>
          <w:sz w:val="24"/>
          <w:szCs w:val="24"/>
          <w:lang w:val="ru-RU"/>
        </w:rPr>
      </w:pPr>
      <w:r>
        <w:rPr>
          <w:rFonts w:eastAsia="Calibri"/>
          <w:sz w:val="24"/>
          <w:szCs w:val="24"/>
          <w:lang w:val="ru-RU"/>
        </w:rPr>
        <w:t>Наличие</w:t>
      </w:r>
      <w:r w:rsidR="005C15C9" w:rsidRPr="004601FC">
        <w:rPr>
          <w:rFonts w:eastAsia="Calibri"/>
          <w:sz w:val="24"/>
          <w:szCs w:val="24"/>
          <w:lang w:val="ru-RU"/>
        </w:rPr>
        <w:t xml:space="preserve"> </w:t>
      </w:r>
      <w:r w:rsidR="009C1486" w:rsidRPr="004601FC">
        <w:rPr>
          <w:rFonts w:eastAsia="Calibri"/>
          <w:sz w:val="24"/>
          <w:szCs w:val="24"/>
          <w:lang w:val="ru-RU"/>
        </w:rPr>
        <w:t>опыт</w:t>
      </w:r>
      <w:r w:rsidR="009C1486">
        <w:rPr>
          <w:rFonts w:eastAsia="Calibri"/>
          <w:sz w:val="24"/>
          <w:szCs w:val="24"/>
          <w:lang w:val="ru-RU"/>
        </w:rPr>
        <w:t>а</w:t>
      </w:r>
      <w:r w:rsidR="009C1486" w:rsidRPr="004601FC">
        <w:rPr>
          <w:rFonts w:eastAsia="Calibri"/>
          <w:sz w:val="24"/>
          <w:szCs w:val="24"/>
          <w:lang w:val="ru-RU"/>
        </w:rPr>
        <w:t xml:space="preserve"> </w:t>
      </w:r>
      <w:r w:rsidR="005C15C9" w:rsidRPr="004601FC">
        <w:rPr>
          <w:rFonts w:eastAsia="Calibri"/>
          <w:sz w:val="24"/>
          <w:szCs w:val="24"/>
          <w:lang w:val="ru-RU"/>
        </w:rPr>
        <w:t xml:space="preserve">работы с международными организациями или государственными учреждениями по проведению подобного рода работ не менее </w:t>
      </w:r>
      <w:r w:rsidR="005966D4" w:rsidRPr="009C1486">
        <w:rPr>
          <w:rFonts w:eastAsia="Calibri"/>
          <w:sz w:val="24"/>
          <w:szCs w:val="24"/>
          <w:lang w:val="ru-RU"/>
        </w:rPr>
        <w:t>1</w:t>
      </w:r>
      <w:r w:rsidR="005C15C9" w:rsidRPr="004601FC">
        <w:rPr>
          <w:rFonts w:eastAsia="Calibri"/>
          <w:sz w:val="24"/>
          <w:szCs w:val="24"/>
          <w:lang w:val="ru-RU"/>
        </w:rPr>
        <w:t xml:space="preserve"> </w:t>
      </w:r>
      <w:r w:rsidR="005966D4">
        <w:rPr>
          <w:rFonts w:eastAsia="Calibri"/>
          <w:sz w:val="24"/>
          <w:szCs w:val="24"/>
          <w:lang w:val="ru-RU"/>
        </w:rPr>
        <w:t>года</w:t>
      </w:r>
      <w:r w:rsidR="005C15C9" w:rsidRPr="004601FC">
        <w:rPr>
          <w:rFonts w:eastAsia="Calibri"/>
          <w:sz w:val="24"/>
          <w:szCs w:val="24"/>
          <w:lang w:val="ru-RU"/>
        </w:rPr>
        <w:t>.</w:t>
      </w:r>
    </w:p>
    <w:p w14:paraId="0CB091FD" w14:textId="02DD67DF" w:rsidR="0023142D" w:rsidRPr="004601FC" w:rsidRDefault="0023142D" w:rsidP="004601FC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4601FC">
        <w:rPr>
          <w:rFonts w:ascii="Times New Roman" w:eastAsia="Calibri" w:hAnsi="Times New Roman" w:cs="Times New Roman"/>
          <w:b/>
          <w:sz w:val="24"/>
          <w:szCs w:val="24"/>
          <w:lang w:val="ru-RU"/>
        </w:rPr>
        <w:t>Квалифи</w:t>
      </w:r>
      <w:r w:rsidR="00F901C7" w:rsidRPr="004601FC">
        <w:rPr>
          <w:rFonts w:ascii="Times New Roman" w:eastAsia="Calibri" w:hAnsi="Times New Roman" w:cs="Times New Roman"/>
          <w:b/>
          <w:sz w:val="24"/>
          <w:szCs w:val="24"/>
          <w:lang w:val="ru-RU"/>
        </w:rPr>
        <w:t>кационные</w:t>
      </w:r>
      <w:r w:rsidRPr="004601FC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требования к национальному координатору проекта (руководителю группы):</w:t>
      </w:r>
    </w:p>
    <w:p w14:paraId="04D5258C" w14:textId="65AAA9BB" w:rsidR="005C15C9" w:rsidRPr="004601FC" w:rsidRDefault="005C15C9" w:rsidP="00C83F7F">
      <w:pPr>
        <w:pStyle w:val="ListParagraph"/>
        <w:numPr>
          <w:ilvl w:val="0"/>
          <w:numId w:val="39"/>
        </w:numPr>
        <w:spacing w:after="120"/>
        <w:ind w:left="360"/>
        <w:jc w:val="both"/>
        <w:rPr>
          <w:rFonts w:eastAsia="Calibri"/>
          <w:sz w:val="24"/>
          <w:szCs w:val="24"/>
          <w:lang w:val="ru-RU"/>
        </w:rPr>
      </w:pPr>
      <w:r w:rsidRPr="004601FC">
        <w:rPr>
          <w:rFonts w:eastAsia="Calibri"/>
          <w:sz w:val="24"/>
          <w:szCs w:val="24"/>
          <w:lang w:val="ru-RU"/>
        </w:rPr>
        <w:t xml:space="preserve">Не менее </w:t>
      </w:r>
      <w:r w:rsidR="003515E2" w:rsidRPr="005B681B">
        <w:rPr>
          <w:rFonts w:eastAsia="Calibri"/>
          <w:sz w:val="24"/>
          <w:szCs w:val="24"/>
          <w:lang w:val="ru-RU"/>
          <w:rPrChange w:id="10" w:author="Nazym Zhussupova" w:date="2022-04-26T16:15:00Z">
            <w:rPr>
              <w:rFonts w:eastAsia="Calibri"/>
              <w:sz w:val="24"/>
              <w:szCs w:val="24"/>
              <w:lang w:val="ru-RU"/>
            </w:rPr>
          </w:rPrChange>
        </w:rPr>
        <w:t>2</w:t>
      </w:r>
      <w:r w:rsidR="006472E7" w:rsidRPr="004601FC">
        <w:rPr>
          <w:rFonts w:eastAsia="Calibri"/>
          <w:sz w:val="24"/>
          <w:szCs w:val="24"/>
          <w:lang w:val="ru-RU"/>
        </w:rPr>
        <w:t xml:space="preserve"> </w:t>
      </w:r>
      <w:r w:rsidR="003515E2">
        <w:rPr>
          <w:rFonts w:eastAsia="Calibri"/>
          <w:sz w:val="24"/>
          <w:szCs w:val="24"/>
          <w:lang w:val="ru-RU"/>
        </w:rPr>
        <w:t>года</w:t>
      </w:r>
      <w:r w:rsidRPr="004601FC">
        <w:rPr>
          <w:rFonts w:eastAsia="Calibri"/>
          <w:sz w:val="24"/>
          <w:szCs w:val="24"/>
          <w:lang w:val="ru-RU"/>
        </w:rPr>
        <w:t xml:space="preserve"> управленческого и лидерского опыта, предполагающего планирование, координацию и выполнение множества задач с участием различных заинтересованных сторон.</w:t>
      </w:r>
    </w:p>
    <w:p w14:paraId="000E29D4" w14:textId="2B9AA6F6" w:rsidR="005C15C9" w:rsidRPr="004601FC" w:rsidRDefault="005C15C9" w:rsidP="00C83F7F">
      <w:pPr>
        <w:pStyle w:val="ListParagraph"/>
        <w:numPr>
          <w:ilvl w:val="0"/>
          <w:numId w:val="39"/>
        </w:numPr>
        <w:spacing w:after="120"/>
        <w:ind w:left="360"/>
        <w:jc w:val="both"/>
        <w:rPr>
          <w:rFonts w:eastAsia="Calibri"/>
          <w:sz w:val="24"/>
          <w:szCs w:val="24"/>
          <w:lang w:val="ru-RU"/>
        </w:rPr>
      </w:pPr>
      <w:bookmarkStart w:id="11" w:name="_Hlk48662666"/>
      <w:r w:rsidRPr="004601FC">
        <w:rPr>
          <w:rFonts w:eastAsia="Calibri"/>
          <w:sz w:val="24"/>
          <w:szCs w:val="24"/>
          <w:lang w:val="ru-RU"/>
        </w:rPr>
        <w:t>Знание ситуации и потребностей женщин в экономической сфере в стране непосредственно.</w:t>
      </w:r>
    </w:p>
    <w:bookmarkEnd w:id="11"/>
    <w:p w14:paraId="2BB98E18" w14:textId="678A27E4" w:rsidR="005C15C9" w:rsidRPr="004601FC" w:rsidRDefault="005C15C9" w:rsidP="00C83F7F">
      <w:pPr>
        <w:pStyle w:val="ListParagraph"/>
        <w:numPr>
          <w:ilvl w:val="0"/>
          <w:numId w:val="39"/>
        </w:numPr>
        <w:spacing w:after="120"/>
        <w:ind w:left="360"/>
        <w:jc w:val="both"/>
        <w:rPr>
          <w:rFonts w:eastAsia="Calibri"/>
          <w:sz w:val="24"/>
          <w:szCs w:val="24"/>
          <w:lang w:val="ru-RU"/>
        </w:rPr>
      </w:pPr>
      <w:r w:rsidRPr="004601FC">
        <w:rPr>
          <w:rFonts w:eastAsia="Calibri"/>
          <w:sz w:val="24"/>
          <w:szCs w:val="24"/>
          <w:lang w:val="ru-RU"/>
        </w:rPr>
        <w:t xml:space="preserve">Языковые квалификации: свободное владение </w:t>
      </w:r>
      <w:r w:rsidR="009E6EAE">
        <w:rPr>
          <w:rFonts w:eastAsia="Calibri"/>
          <w:sz w:val="24"/>
          <w:szCs w:val="24"/>
          <w:lang w:val="ru-RU"/>
        </w:rPr>
        <w:t>казахским</w:t>
      </w:r>
      <w:r w:rsidRPr="004601FC">
        <w:rPr>
          <w:rFonts w:eastAsia="Calibri"/>
          <w:sz w:val="24"/>
          <w:szCs w:val="24"/>
          <w:lang w:val="ru-RU"/>
        </w:rPr>
        <w:t xml:space="preserve"> и русским языками. </w:t>
      </w:r>
    </w:p>
    <w:p w14:paraId="1FF0C12E" w14:textId="19B9AD2E" w:rsidR="00945974" w:rsidRPr="004601FC" w:rsidRDefault="00F901C7" w:rsidP="004601FC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4601FC">
        <w:rPr>
          <w:rFonts w:ascii="Times New Roman" w:eastAsia="Calibri" w:hAnsi="Times New Roman" w:cs="Times New Roman"/>
          <w:b/>
          <w:sz w:val="24"/>
          <w:szCs w:val="24"/>
          <w:lang w:val="ru-RU"/>
        </w:rPr>
        <w:t>Квалификационные</w:t>
      </w:r>
      <w:r w:rsidR="00945974" w:rsidRPr="004601FC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требования к члену ком</w:t>
      </w:r>
      <w:r w:rsidR="0065388C">
        <w:rPr>
          <w:rFonts w:ascii="Times New Roman" w:eastAsia="Calibri" w:hAnsi="Times New Roman" w:cs="Times New Roman"/>
          <w:b/>
          <w:sz w:val="24"/>
          <w:szCs w:val="24"/>
          <w:lang w:val="ru-RU"/>
        </w:rPr>
        <w:t>анды</w:t>
      </w:r>
      <w:r w:rsidR="00945974" w:rsidRPr="004601FC">
        <w:rPr>
          <w:rFonts w:ascii="Times New Roman" w:eastAsia="Calibri" w:hAnsi="Times New Roman" w:cs="Times New Roman"/>
          <w:b/>
          <w:sz w:val="24"/>
          <w:szCs w:val="24"/>
          <w:lang w:val="ru-RU"/>
        </w:rPr>
        <w:t>:</w:t>
      </w:r>
    </w:p>
    <w:p w14:paraId="51DCF3F9" w14:textId="431E18DD" w:rsidR="00F83A07" w:rsidRPr="004601FC" w:rsidRDefault="00945974" w:rsidP="00C83F7F">
      <w:pPr>
        <w:pStyle w:val="ListParagraph"/>
        <w:numPr>
          <w:ilvl w:val="0"/>
          <w:numId w:val="40"/>
        </w:numPr>
        <w:spacing w:after="120"/>
        <w:ind w:left="360"/>
        <w:jc w:val="both"/>
        <w:rPr>
          <w:rFonts w:eastAsia="Calibri"/>
          <w:bCs/>
          <w:sz w:val="24"/>
          <w:szCs w:val="24"/>
          <w:lang w:val="ru-RU"/>
        </w:rPr>
      </w:pPr>
      <w:r w:rsidRPr="004601FC">
        <w:rPr>
          <w:rFonts w:eastAsia="Calibri"/>
          <w:bCs/>
          <w:sz w:val="24"/>
          <w:szCs w:val="24"/>
          <w:lang w:val="ru-RU"/>
        </w:rPr>
        <w:t xml:space="preserve">Не менее </w:t>
      </w:r>
      <w:r w:rsidR="008A75BA">
        <w:rPr>
          <w:rFonts w:eastAsia="Calibri"/>
          <w:bCs/>
          <w:sz w:val="24"/>
          <w:szCs w:val="24"/>
          <w:lang w:val="ru-RU"/>
        </w:rPr>
        <w:t>2</w:t>
      </w:r>
      <w:r w:rsidRPr="004601FC">
        <w:rPr>
          <w:rFonts w:eastAsia="Calibri"/>
          <w:bCs/>
          <w:sz w:val="24"/>
          <w:szCs w:val="24"/>
          <w:lang w:val="ru-RU"/>
        </w:rPr>
        <w:t xml:space="preserve"> лет опыта в проведении информационного сопровождения хода реализации государственных программ в стране, в том числе не менее 2 проектов по разъяснению социальных вопросов.</w:t>
      </w:r>
    </w:p>
    <w:p w14:paraId="268DE8AC" w14:textId="5D203916" w:rsidR="00945974" w:rsidRPr="00875995" w:rsidRDefault="00945974" w:rsidP="00C83F7F">
      <w:pPr>
        <w:pStyle w:val="ListParagraph"/>
        <w:numPr>
          <w:ilvl w:val="0"/>
          <w:numId w:val="40"/>
        </w:numPr>
        <w:spacing w:after="120"/>
        <w:ind w:left="360"/>
        <w:jc w:val="both"/>
        <w:rPr>
          <w:rFonts w:eastAsia="Calibri"/>
          <w:bCs/>
          <w:strike/>
          <w:sz w:val="24"/>
          <w:szCs w:val="24"/>
          <w:lang w:val="ru-RU"/>
        </w:rPr>
      </w:pPr>
      <w:r w:rsidRPr="004601FC">
        <w:rPr>
          <w:rFonts w:eastAsia="Calibri"/>
          <w:bCs/>
          <w:sz w:val="24"/>
          <w:szCs w:val="24"/>
          <w:lang w:val="ru-RU"/>
        </w:rPr>
        <w:t xml:space="preserve">Наличие опыта в разработке информационных продуктов. </w:t>
      </w:r>
    </w:p>
    <w:p w14:paraId="2D23E0D5" w14:textId="053BDE13" w:rsidR="00945974" w:rsidRPr="00875995" w:rsidRDefault="00945974" w:rsidP="00C83F7F">
      <w:pPr>
        <w:pStyle w:val="ListParagraph"/>
        <w:numPr>
          <w:ilvl w:val="0"/>
          <w:numId w:val="40"/>
        </w:numPr>
        <w:spacing w:after="120"/>
        <w:ind w:left="360"/>
        <w:jc w:val="both"/>
        <w:rPr>
          <w:rFonts w:eastAsia="Calibri"/>
          <w:bCs/>
          <w:strike/>
          <w:sz w:val="24"/>
          <w:szCs w:val="24"/>
          <w:lang w:val="ru-RU"/>
        </w:rPr>
      </w:pPr>
      <w:r w:rsidRPr="004601FC">
        <w:rPr>
          <w:rFonts w:eastAsia="Calibri"/>
          <w:bCs/>
          <w:sz w:val="24"/>
          <w:szCs w:val="24"/>
          <w:lang w:val="ru-RU"/>
        </w:rPr>
        <w:t xml:space="preserve">Языковые квалификации: свободное владение государственным и русским языками. </w:t>
      </w:r>
    </w:p>
    <w:p w14:paraId="073035C4" w14:textId="639E593C" w:rsidR="00624DDB" w:rsidRPr="004601FC" w:rsidRDefault="00624DDB" w:rsidP="004601FC">
      <w:pPr>
        <w:spacing w:after="120" w:line="240" w:lineRule="auto"/>
        <w:ind w:left="135" w:right="429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601F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Критерии предварительной</w:t>
      </w:r>
      <w:r w:rsidR="00D46C00" w:rsidRPr="00D1631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  <w:rPrChange w:id="12" w:author="Daniyar Bakhtiyarovich Akhmetov" w:date="2022-04-21T20:28:00Z"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</w:rPrChange>
        </w:rPr>
        <w:t xml:space="preserve"> </w:t>
      </w:r>
      <w:r w:rsidRPr="004601F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оценки</w:t>
      </w:r>
      <w:r w:rsidRPr="004601FC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7F4129F0" w14:textId="4DA921D6" w:rsidR="00624DDB" w:rsidRPr="004601FC" w:rsidRDefault="00624DDB" w:rsidP="004601FC">
      <w:pPr>
        <w:spacing w:after="120" w:line="240" w:lineRule="auto"/>
        <w:ind w:left="13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601FC">
        <w:rPr>
          <w:rFonts w:ascii="Times New Roman" w:eastAsia="Times New Roman" w:hAnsi="Times New Roman" w:cs="Times New Roman"/>
          <w:sz w:val="24"/>
          <w:szCs w:val="24"/>
          <w:lang w:val="ru-RU"/>
        </w:rPr>
        <w:t>Во время предварительной оценки все критерии будут оцениваться по принципу «пройдено/не пройдено».</w:t>
      </w:r>
      <w:r w:rsidRPr="004601FC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209" w:type="dxa"/>
        <w:tblInd w:w="13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5"/>
        <w:gridCol w:w="4944"/>
      </w:tblGrid>
      <w:tr w:rsidR="00624DDB" w:rsidRPr="004601FC" w14:paraId="6F0E37B0" w14:textId="77777777" w:rsidTr="003B47F3">
        <w:trPr>
          <w:trHeight w:val="300"/>
        </w:trPr>
        <w:tc>
          <w:tcPr>
            <w:tcW w:w="4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  <w:hideMark/>
          </w:tcPr>
          <w:p w14:paraId="5F28810A" w14:textId="39BDD18F" w:rsidR="00624DDB" w:rsidRPr="004601FC" w:rsidRDefault="00624DDB" w:rsidP="004601FC">
            <w:pPr>
              <w:spacing w:after="120" w:line="240" w:lineRule="auto"/>
              <w:ind w:left="1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60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 Критерии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  <w:hideMark/>
          </w:tcPr>
          <w:p w14:paraId="2FEB404B" w14:textId="77777777" w:rsidR="00624DDB" w:rsidRPr="004601FC" w:rsidRDefault="00624DDB" w:rsidP="004601FC">
            <w:pPr>
              <w:spacing w:after="120" w:line="240" w:lineRule="auto"/>
              <w:ind w:left="1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Документы для установления соответствия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24DDB" w:rsidRPr="00CD735C" w14:paraId="1EBBB9F2" w14:textId="77777777" w:rsidTr="003B47F3">
        <w:trPr>
          <w:trHeight w:val="720"/>
        </w:trPr>
        <w:tc>
          <w:tcPr>
            <w:tcW w:w="4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7B4EDB" w14:textId="366BD65C" w:rsidR="00624DDB" w:rsidRPr="004601FC" w:rsidRDefault="00624DDB" w:rsidP="004601FC">
            <w:pPr>
              <w:spacing w:after="120" w:line="240" w:lineRule="auto"/>
              <w:ind w:left="120" w:righ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Завершенность</w:t>
            </w:r>
            <w:r w:rsidR="00D46C00" w:rsidRPr="00460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предложения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8CDB0A" w14:textId="11D460D5" w:rsidR="00624DDB" w:rsidRPr="004601FC" w:rsidRDefault="00624DDB" w:rsidP="004601FC">
            <w:pPr>
              <w:spacing w:after="120" w:line="240" w:lineRule="auto"/>
              <w:ind w:left="120" w:righ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Все</w:t>
            </w:r>
            <w:r w:rsidR="00D46C00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документы</w:t>
            </w:r>
            <w:r w:rsidR="00D46C00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D46C00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техническая</w:t>
            </w:r>
            <w:r w:rsidR="00D46C00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документация,</w:t>
            </w:r>
            <w:r w:rsidR="00D46C00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запрашиваемые</w:t>
            </w:r>
            <w:r w:rsidR="00D46C00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D46C00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Инструкциях</w:t>
            </w:r>
            <w:r w:rsidR="00D46C00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поставщику, предоставлены</w:t>
            </w:r>
            <w:r w:rsidR="00D46C00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D46C00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являются</w:t>
            </w:r>
            <w:r w:rsidR="00D46C00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полными.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24DDB" w:rsidRPr="00CD735C" w14:paraId="0513C00D" w14:textId="77777777" w:rsidTr="003B47F3">
        <w:trPr>
          <w:trHeight w:val="480"/>
        </w:trPr>
        <w:tc>
          <w:tcPr>
            <w:tcW w:w="4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D92BF1" w14:textId="77777777" w:rsidR="00624DDB" w:rsidRPr="004601FC" w:rsidRDefault="00624DDB" w:rsidP="004601FC">
            <w:pPr>
              <w:spacing w:after="120" w:line="240" w:lineRule="auto"/>
              <w:ind w:left="120" w:righ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Поставщик принимает Общие условия договора ООН-Женщины 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778AC8" w14:textId="64B6FDEF" w:rsidR="00624DDB" w:rsidRPr="004601FC" w:rsidRDefault="00624DDB" w:rsidP="004601FC">
            <w:pPr>
              <w:spacing w:after="120" w:line="240" w:lineRule="auto"/>
              <w:ind w:left="120" w:righ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Форма</w:t>
            </w:r>
            <w:r w:rsidR="00D46C00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подачи</w:t>
            </w:r>
            <w:r w:rsidR="00D46C00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предложения</w:t>
            </w:r>
            <w:r w:rsidR="00D46C00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</w:t>
            </w:r>
            <w:r w:rsidR="00D97B5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заполнить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онлайн-форм</w:t>
            </w:r>
            <w:r w:rsidR="00D97B5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24DDB" w:rsidRPr="00CD735C" w14:paraId="7C4EFA52" w14:textId="77777777" w:rsidTr="003B47F3">
        <w:trPr>
          <w:trHeight w:val="300"/>
        </w:trPr>
        <w:tc>
          <w:tcPr>
            <w:tcW w:w="4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BB5856" w14:textId="77777777" w:rsidR="00624DDB" w:rsidRPr="004601FC" w:rsidRDefault="00624DDB" w:rsidP="004601FC">
            <w:pPr>
              <w:spacing w:after="120" w:line="240" w:lineRule="auto"/>
              <w:ind w:left="120" w:righ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Срок действия предложения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38C79E" w14:textId="3F977280" w:rsidR="00624DDB" w:rsidRPr="004601FC" w:rsidRDefault="00624DDB" w:rsidP="004601FC">
            <w:pPr>
              <w:spacing w:after="120" w:line="240" w:lineRule="auto"/>
              <w:ind w:left="120" w:righ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Форма</w:t>
            </w:r>
            <w:r w:rsidR="006A7E77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подачи</w:t>
            </w:r>
            <w:r w:rsidR="006A7E77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предложения</w:t>
            </w:r>
            <w:r w:rsidR="006A7E77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</w:t>
            </w:r>
            <w:r w:rsidR="00D97B5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заполнить </w:t>
            </w:r>
            <w:r w:rsidR="00D97B5C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онлайн-форм</w:t>
            </w:r>
            <w:r w:rsidR="00D97B5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24DDB" w:rsidRPr="00CD735C" w14:paraId="3D494F00" w14:textId="77777777" w:rsidTr="003B47F3">
        <w:trPr>
          <w:trHeight w:val="720"/>
        </w:trPr>
        <w:tc>
          <w:tcPr>
            <w:tcW w:w="4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E61ACA" w14:textId="2CC4E194" w:rsidR="00624DDB" w:rsidRPr="004601FC" w:rsidRDefault="00624DDB" w:rsidP="004601FC">
            <w:pPr>
              <w:spacing w:after="120" w:line="240" w:lineRule="auto"/>
              <w:ind w:left="120" w:righ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Предложения подписываются уполномоченным</w:t>
            </w:r>
            <w:r w:rsidR="008050DD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лицом,</w:t>
            </w:r>
            <w:r w:rsidR="008050DD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8050DD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том</w:t>
            </w:r>
            <w:r w:rsidR="008050DD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числе с предоставлением доверенности (если</w:t>
            </w:r>
            <w:r w:rsidR="008050DD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это предусмотрено) 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9EB317" w14:textId="1ED79C54" w:rsidR="00624DDB" w:rsidRPr="004601FC" w:rsidRDefault="00624DDB" w:rsidP="004601FC">
            <w:pPr>
              <w:spacing w:after="120" w:line="240" w:lineRule="auto"/>
              <w:ind w:left="120" w:righ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Форма</w:t>
            </w:r>
            <w:r w:rsidR="006A7E77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подачи</w:t>
            </w:r>
            <w:r w:rsidR="006A7E77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предложения</w:t>
            </w:r>
            <w:r w:rsidR="006A7E77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</w:t>
            </w:r>
            <w:r w:rsidR="00D97B5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заполнить </w:t>
            </w:r>
            <w:r w:rsidR="00D97B5C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онлайн-форм</w:t>
            </w:r>
            <w:r w:rsidR="00D97B5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24DDB" w:rsidRPr="00CD735C" w14:paraId="65BB3BDA" w14:textId="77777777" w:rsidTr="003B47F3">
        <w:trPr>
          <w:trHeight w:val="720"/>
        </w:trPr>
        <w:tc>
          <w:tcPr>
            <w:tcW w:w="4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687E14" w14:textId="77777777" w:rsidR="00624DDB" w:rsidRPr="004601FC" w:rsidRDefault="00624DDB" w:rsidP="004601FC">
            <w:pPr>
              <w:spacing w:after="120" w:line="240" w:lineRule="auto"/>
              <w:ind w:left="120" w:righ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Предложение подается в соответствии с инструкциями данного документа 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1F603A" w14:textId="1B374855" w:rsidR="00624DDB" w:rsidRPr="004601FC" w:rsidRDefault="00624DDB" w:rsidP="004601FC">
            <w:pPr>
              <w:spacing w:after="120" w:line="240" w:lineRule="auto"/>
              <w:ind w:left="120" w:righ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Все</w:t>
            </w:r>
            <w:r w:rsidR="006A7E77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документы</w:t>
            </w:r>
            <w:r w:rsidR="006A7E77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6A7E77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техническая</w:t>
            </w:r>
            <w:r w:rsidR="006A7E77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документация,</w:t>
            </w:r>
            <w:r w:rsidR="006A7E77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запрашиваемая</w:t>
            </w:r>
            <w:r w:rsidR="006A7E77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6A7E77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Инструкциях</w:t>
            </w:r>
            <w:r w:rsidR="006A7E77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поставщику,</w:t>
            </w:r>
            <w:r w:rsidR="008050DD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предоставлены</w:t>
            </w:r>
            <w:r w:rsidR="008050DD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8050DD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являются</w:t>
            </w:r>
            <w:r w:rsidR="008050DD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полными.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24DDB" w:rsidRPr="004601FC" w14:paraId="34A5131D" w14:textId="77777777" w:rsidTr="003B47F3">
        <w:trPr>
          <w:trHeight w:val="480"/>
        </w:trPr>
        <w:tc>
          <w:tcPr>
            <w:tcW w:w="4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F40F89" w14:textId="5CA70D21" w:rsidR="00624DDB" w:rsidRPr="004601FC" w:rsidRDefault="00624DDB" w:rsidP="004601FC">
            <w:pPr>
              <w:spacing w:after="120" w:line="240" w:lineRule="auto"/>
              <w:ind w:left="120" w:righ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Информация</w:t>
            </w:r>
            <w:r w:rsidR="008050DD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8050DD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ценах</w:t>
            </w:r>
            <w:r w:rsidR="008050DD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</w:t>
            </w:r>
            <w:r w:rsidR="008050DD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включена</w:t>
            </w:r>
            <w:r w:rsidR="008050DD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8050DD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Техническое предложение.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04D67B" w14:textId="218D40F7" w:rsidR="00624DDB" w:rsidRPr="004601FC" w:rsidRDefault="00624DDB" w:rsidP="004601FC">
            <w:pPr>
              <w:spacing w:after="120" w:line="240" w:lineRule="auto"/>
              <w:ind w:left="120" w:righ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Техническое</w:t>
            </w:r>
            <w:r w:rsidR="008050DD" w:rsidRPr="00460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предложение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3BDAFEA0" w14:textId="77777777" w:rsidR="00624DDB" w:rsidRPr="004601FC" w:rsidRDefault="00624DDB" w:rsidP="004601FC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601FC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1D05AE49" w14:textId="72266197" w:rsidR="00624DDB" w:rsidRPr="004601FC" w:rsidRDefault="00624DDB" w:rsidP="003B47F3">
      <w:pPr>
        <w:spacing w:after="120" w:line="240" w:lineRule="auto"/>
        <w:ind w:left="13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601F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Минимальная</w:t>
      </w:r>
      <w:r w:rsidR="008050DD" w:rsidRPr="004601F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4601F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допустимость</w:t>
      </w:r>
      <w:r w:rsidR="008050DD" w:rsidRPr="004601F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4601F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="008050DD" w:rsidRPr="004601F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4601F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квалификационные</w:t>
      </w:r>
      <w:r w:rsidR="008050DD" w:rsidRPr="004601F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4601F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критерии</w:t>
      </w:r>
      <w:r w:rsidRPr="004601FC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6A6EE612" w14:textId="77777777" w:rsidR="00FF2B2F" w:rsidRPr="004601FC" w:rsidRDefault="00624DDB" w:rsidP="004601FC">
      <w:pPr>
        <w:spacing w:after="120" w:line="240" w:lineRule="auto"/>
        <w:ind w:left="135" w:right="1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601FC">
        <w:rPr>
          <w:rFonts w:ascii="Times New Roman" w:eastAsia="Times New Roman" w:hAnsi="Times New Roman" w:cs="Times New Roman"/>
          <w:sz w:val="24"/>
          <w:szCs w:val="24"/>
          <w:lang w:val="ru-RU"/>
        </w:rPr>
        <w:t>Минимальные</w:t>
      </w:r>
      <w:r w:rsidR="008050DD" w:rsidRPr="004601F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601FC">
        <w:rPr>
          <w:rFonts w:ascii="Times New Roman" w:eastAsia="Times New Roman" w:hAnsi="Times New Roman" w:cs="Times New Roman"/>
          <w:sz w:val="24"/>
          <w:szCs w:val="24"/>
          <w:lang w:val="ru-RU"/>
        </w:rPr>
        <w:t>квалификационные</w:t>
      </w:r>
      <w:r w:rsidR="008050DD" w:rsidRPr="004601F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601FC">
        <w:rPr>
          <w:rFonts w:ascii="Times New Roman" w:eastAsia="Times New Roman" w:hAnsi="Times New Roman" w:cs="Times New Roman"/>
          <w:sz w:val="24"/>
          <w:szCs w:val="24"/>
          <w:lang w:val="ru-RU"/>
        </w:rPr>
        <w:t>критерии</w:t>
      </w:r>
      <w:r w:rsidR="008050DD" w:rsidRPr="004601F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601FC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8050DD" w:rsidRPr="004601F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601FC">
        <w:rPr>
          <w:rFonts w:ascii="Times New Roman" w:eastAsia="Times New Roman" w:hAnsi="Times New Roman" w:cs="Times New Roman"/>
          <w:sz w:val="24"/>
          <w:szCs w:val="24"/>
          <w:lang w:val="ru-RU"/>
        </w:rPr>
        <w:t>критерии</w:t>
      </w:r>
      <w:r w:rsidR="008050DD" w:rsidRPr="004601F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601FC">
        <w:rPr>
          <w:rFonts w:ascii="Times New Roman" w:eastAsia="Times New Roman" w:hAnsi="Times New Roman" w:cs="Times New Roman"/>
          <w:sz w:val="24"/>
          <w:szCs w:val="24"/>
          <w:lang w:val="ru-RU"/>
        </w:rPr>
        <w:t>приемлемости</w:t>
      </w:r>
      <w:r w:rsidR="008050DD" w:rsidRPr="004601F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601FC">
        <w:rPr>
          <w:rFonts w:ascii="Times New Roman" w:eastAsia="Times New Roman" w:hAnsi="Times New Roman" w:cs="Times New Roman"/>
          <w:sz w:val="24"/>
          <w:szCs w:val="24"/>
          <w:lang w:val="ru-RU"/>
        </w:rPr>
        <w:t>будут</w:t>
      </w:r>
      <w:r w:rsidR="008050DD" w:rsidRPr="004601F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601FC">
        <w:rPr>
          <w:rFonts w:ascii="Times New Roman" w:eastAsia="Times New Roman" w:hAnsi="Times New Roman" w:cs="Times New Roman"/>
          <w:sz w:val="24"/>
          <w:szCs w:val="24"/>
          <w:lang w:val="ru-RU"/>
        </w:rPr>
        <w:t>оцениваться</w:t>
      </w:r>
      <w:r w:rsidR="008050DD" w:rsidRPr="004601F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601FC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="008050DD" w:rsidRPr="004601F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601FC">
        <w:rPr>
          <w:rFonts w:ascii="Times New Roman" w:eastAsia="Times New Roman" w:hAnsi="Times New Roman" w:cs="Times New Roman"/>
          <w:sz w:val="24"/>
          <w:szCs w:val="24"/>
          <w:lang w:val="ru-RU"/>
        </w:rPr>
        <w:t>принципу</w:t>
      </w:r>
      <w:r w:rsidR="008050DD" w:rsidRPr="004601F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601FC">
        <w:rPr>
          <w:rFonts w:ascii="Times New Roman" w:eastAsia="Times New Roman" w:hAnsi="Times New Roman" w:cs="Times New Roman"/>
          <w:sz w:val="24"/>
          <w:szCs w:val="24"/>
          <w:lang w:val="ru-RU"/>
        </w:rPr>
        <w:t>«пройдено/не</w:t>
      </w:r>
      <w:r w:rsidR="008050DD" w:rsidRPr="004601F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601FC">
        <w:rPr>
          <w:rFonts w:ascii="Times New Roman" w:eastAsia="Times New Roman" w:hAnsi="Times New Roman" w:cs="Times New Roman"/>
          <w:sz w:val="24"/>
          <w:szCs w:val="24"/>
          <w:lang w:val="ru-RU"/>
        </w:rPr>
        <w:t>пройдено».</w:t>
      </w:r>
      <w:r w:rsidRPr="004601FC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431D4F57" w14:textId="27E7529A" w:rsidR="00624DDB" w:rsidRPr="004601FC" w:rsidRDefault="00624DDB" w:rsidP="004601FC">
      <w:pPr>
        <w:spacing w:after="120" w:line="240" w:lineRule="auto"/>
        <w:ind w:left="135" w:right="1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601FC">
        <w:rPr>
          <w:rFonts w:ascii="Times New Roman" w:eastAsia="Times New Roman" w:hAnsi="Times New Roman" w:cs="Times New Roman"/>
          <w:sz w:val="24"/>
          <w:szCs w:val="24"/>
          <w:lang w:val="ru-RU"/>
        </w:rPr>
        <w:t>Если</w:t>
      </w:r>
      <w:r w:rsidR="008050DD" w:rsidRPr="004601F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601FC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предложение</w:t>
      </w:r>
      <w:r w:rsidR="008050DD" w:rsidRPr="004601F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601FC">
        <w:rPr>
          <w:rFonts w:ascii="Times New Roman" w:eastAsia="Times New Roman" w:hAnsi="Times New Roman" w:cs="Times New Roman"/>
          <w:sz w:val="24"/>
          <w:szCs w:val="24"/>
          <w:lang w:val="ru-RU"/>
        </w:rPr>
        <w:t>подается</w:t>
      </w:r>
      <w:r w:rsidR="008050DD" w:rsidRPr="004601F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601FC">
        <w:rPr>
          <w:rFonts w:ascii="Times New Roman" w:eastAsia="Times New Roman" w:hAnsi="Times New Roman" w:cs="Times New Roman"/>
          <w:sz w:val="24"/>
          <w:szCs w:val="24"/>
          <w:lang w:val="ru-RU"/>
        </w:rPr>
        <w:t>совместным</w:t>
      </w:r>
      <w:r w:rsidR="008050DD" w:rsidRPr="004601F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601FC">
        <w:rPr>
          <w:rFonts w:ascii="Times New Roman" w:eastAsia="Times New Roman" w:hAnsi="Times New Roman" w:cs="Times New Roman"/>
          <w:sz w:val="24"/>
          <w:szCs w:val="24"/>
          <w:lang w:val="ru-RU"/>
        </w:rPr>
        <w:t>предприятием (СП),</w:t>
      </w:r>
      <w:r w:rsidR="008050DD" w:rsidRPr="004601F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601FC">
        <w:rPr>
          <w:rFonts w:ascii="Times New Roman" w:eastAsia="Times New Roman" w:hAnsi="Times New Roman" w:cs="Times New Roman"/>
          <w:sz w:val="24"/>
          <w:szCs w:val="24"/>
          <w:lang w:val="ru-RU"/>
        </w:rPr>
        <w:t>консорциумом</w:t>
      </w:r>
      <w:r w:rsidR="008050DD" w:rsidRPr="004601F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601FC">
        <w:rPr>
          <w:rFonts w:ascii="Times New Roman" w:eastAsia="Times New Roman" w:hAnsi="Times New Roman" w:cs="Times New Roman"/>
          <w:sz w:val="24"/>
          <w:szCs w:val="24"/>
          <w:lang w:val="ru-RU"/>
        </w:rPr>
        <w:t>или</w:t>
      </w:r>
      <w:r w:rsidR="008050DD" w:rsidRPr="004601F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601FC">
        <w:rPr>
          <w:rFonts w:ascii="Times New Roman" w:eastAsia="Times New Roman" w:hAnsi="Times New Roman" w:cs="Times New Roman"/>
          <w:sz w:val="24"/>
          <w:szCs w:val="24"/>
          <w:lang w:val="ru-RU"/>
        </w:rPr>
        <w:t>ассоциацией,</w:t>
      </w:r>
      <w:r w:rsidR="008050DD" w:rsidRPr="004601F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601FC">
        <w:rPr>
          <w:rFonts w:ascii="Times New Roman" w:eastAsia="Times New Roman" w:hAnsi="Times New Roman" w:cs="Times New Roman"/>
          <w:sz w:val="24"/>
          <w:szCs w:val="24"/>
          <w:lang w:val="ru-RU"/>
        </w:rPr>
        <w:t>то</w:t>
      </w:r>
      <w:r w:rsidR="008050DD" w:rsidRPr="004601F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601FC">
        <w:rPr>
          <w:rFonts w:ascii="Times New Roman" w:eastAsia="Times New Roman" w:hAnsi="Times New Roman" w:cs="Times New Roman"/>
          <w:sz w:val="24"/>
          <w:szCs w:val="24"/>
          <w:lang w:val="ru-RU"/>
        </w:rPr>
        <w:t>каждый участник</w:t>
      </w:r>
      <w:r w:rsidR="008050DD" w:rsidRPr="004601F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601FC">
        <w:rPr>
          <w:rFonts w:ascii="Times New Roman" w:eastAsia="Times New Roman" w:hAnsi="Times New Roman" w:cs="Times New Roman"/>
          <w:sz w:val="24"/>
          <w:szCs w:val="24"/>
          <w:lang w:val="ru-RU"/>
        </w:rPr>
        <w:t>должен</w:t>
      </w:r>
      <w:r w:rsidR="008050DD" w:rsidRPr="004601F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601FC">
        <w:rPr>
          <w:rFonts w:ascii="Times New Roman" w:eastAsia="Times New Roman" w:hAnsi="Times New Roman" w:cs="Times New Roman"/>
          <w:sz w:val="24"/>
          <w:szCs w:val="24"/>
          <w:lang w:val="ru-RU"/>
        </w:rPr>
        <w:t>соответствовать</w:t>
      </w:r>
      <w:r w:rsidR="008050DD" w:rsidRPr="004601F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601FC">
        <w:rPr>
          <w:rFonts w:ascii="Times New Roman" w:eastAsia="Times New Roman" w:hAnsi="Times New Roman" w:cs="Times New Roman"/>
          <w:sz w:val="24"/>
          <w:szCs w:val="24"/>
          <w:lang w:val="ru-RU"/>
        </w:rPr>
        <w:t>минимальным</w:t>
      </w:r>
      <w:r w:rsidR="008050DD" w:rsidRPr="004601F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601FC">
        <w:rPr>
          <w:rFonts w:ascii="Times New Roman" w:eastAsia="Times New Roman" w:hAnsi="Times New Roman" w:cs="Times New Roman"/>
          <w:sz w:val="24"/>
          <w:szCs w:val="24"/>
          <w:lang w:val="ru-RU"/>
        </w:rPr>
        <w:t>критериям, если</w:t>
      </w:r>
      <w:r w:rsidR="008050DD" w:rsidRPr="004601F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601FC">
        <w:rPr>
          <w:rFonts w:ascii="Times New Roman" w:eastAsia="Times New Roman" w:hAnsi="Times New Roman" w:cs="Times New Roman"/>
          <w:sz w:val="24"/>
          <w:szCs w:val="24"/>
          <w:lang w:val="ru-RU"/>
        </w:rPr>
        <w:t>не</w:t>
      </w:r>
      <w:r w:rsidR="008050DD" w:rsidRPr="004601F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601FC">
        <w:rPr>
          <w:rFonts w:ascii="Times New Roman" w:eastAsia="Times New Roman" w:hAnsi="Times New Roman" w:cs="Times New Roman"/>
          <w:sz w:val="24"/>
          <w:szCs w:val="24"/>
          <w:lang w:val="ru-RU"/>
        </w:rPr>
        <w:t>указано</w:t>
      </w:r>
      <w:r w:rsidR="008050DD" w:rsidRPr="004601F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601FC">
        <w:rPr>
          <w:rFonts w:ascii="Times New Roman" w:eastAsia="Times New Roman" w:hAnsi="Times New Roman" w:cs="Times New Roman"/>
          <w:sz w:val="24"/>
          <w:szCs w:val="24"/>
          <w:lang w:val="ru-RU"/>
        </w:rPr>
        <w:t>иное.</w:t>
      </w:r>
      <w:r w:rsidRPr="004601FC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209" w:type="dxa"/>
        <w:tblInd w:w="13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7"/>
        <w:gridCol w:w="4942"/>
      </w:tblGrid>
      <w:tr w:rsidR="00624DDB" w:rsidRPr="004601FC" w14:paraId="6FAAE461" w14:textId="77777777" w:rsidTr="005148A0">
        <w:trPr>
          <w:trHeight w:val="300"/>
        </w:trPr>
        <w:tc>
          <w:tcPr>
            <w:tcW w:w="4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  <w:hideMark/>
          </w:tcPr>
          <w:p w14:paraId="13CC4B39" w14:textId="63702AB1" w:rsidR="00624DDB" w:rsidRPr="004601FC" w:rsidRDefault="00624DDB" w:rsidP="004601FC">
            <w:pPr>
              <w:spacing w:after="120" w:line="240" w:lineRule="auto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60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Критерии соответствия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  <w:hideMark/>
          </w:tcPr>
          <w:p w14:paraId="1F6E9084" w14:textId="5FE42F46" w:rsidR="00624DDB" w:rsidRPr="004601FC" w:rsidRDefault="00624DDB" w:rsidP="004601FC">
            <w:pPr>
              <w:spacing w:after="120" w:line="240" w:lineRule="auto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Документы</w:t>
            </w:r>
            <w:r w:rsidR="00FF2B2F" w:rsidRPr="00460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для</w:t>
            </w:r>
            <w:r w:rsidR="00FF2B2F" w:rsidRPr="00460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установления</w:t>
            </w:r>
            <w:r w:rsidR="00FF2B2F" w:rsidRPr="00460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соответствия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24DDB" w:rsidRPr="00CD735C" w14:paraId="11625825" w14:textId="77777777" w:rsidTr="005148A0">
        <w:trPr>
          <w:trHeight w:val="480"/>
        </w:trPr>
        <w:tc>
          <w:tcPr>
            <w:tcW w:w="4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084192" w14:textId="6993ECD2" w:rsidR="00624DDB" w:rsidRPr="004601FC" w:rsidRDefault="00624DDB" w:rsidP="004601FC">
            <w:pPr>
              <w:spacing w:after="120" w:line="240" w:lineRule="auto"/>
              <w:ind w:left="135" w:righ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Поставщик является</w:t>
            </w:r>
            <w:r w:rsidR="00FF2B2F" w:rsidRPr="00460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юридическим</w:t>
            </w:r>
            <w:r w:rsidR="00FF2B2F" w:rsidRPr="00460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лицом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C839E7" w14:textId="4D8C128E" w:rsidR="00624DDB" w:rsidRPr="004601FC" w:rsidRDefault="00624DDB" w:rsidP="004601FC">
            <w:pPr>
              <w:spacing w:after="120" w:line="240" w:lineRule="auto"/>
              <w:ind w:left="135" w:righ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Информационный</w:t>
            </w:r>
            <w:r w:rsidR="00FF2B2F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бланк</w:t>
            </w:r>
            <w:r w:rsidR="00FF2B2F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предложения (</w:t>
            </w:r>
            <w:r w:rsidR="00ED09F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заполнить </w:t>
            </w:r>
            <w:r w:rsidR="00ED09FB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онлайн-форм</w:t>
            </w:r>
            <w:r w:rsidR="00ED09F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24DDB" w:rsidRPr="00CD735C" w14:paraId="2E1BE493" w14:textId="77777777" w:rsidTr="005148A0">
        <w:trPr>
          <w:trHeight w:val="1455"/>
        </w:trPr>
        <w:tc>
          <w:tcPr>
            <w:tcW w:w="4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DC356C" w14:textId="57B2BBCD" w:rsidR="00624DDB" w:rsidRPr="004601FC" w:rsidRDefault="00624DDB" w:rsidP="004601FC">
            <w:pPr>
              <w:spacing w:after="120" w:line="240" w:lineRule="auto"/>
              <w:ind w:left="135" w:righ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Деятельность Поставщика</w:t>
            </w:r>
            <w:r w:rsidR="00FF2B2F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</w:t>
            </w:r>
            <w:r w:rsidR="00FF2B2F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приостановлена,</w:t>
            </w:r>
            <w:r w:rsidR="00FF2B2F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FF2B2F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Поставщик</w:t>
            </w:r>
            <w:r w:rsidR="00FF2B2F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 находится в списке «неприемлемых» ни у</w:t>
            </w:r>
            <w:r w:rsidR="00FF2B2F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одной</w:t>
            </w:r>
            <w:r w:rsidR="00FF2B2F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 организаций</w:t>
            </w:r>
            <w:r w:rsidR="00FF2B2F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F2B2F" w:rsidRPr="004601FC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ОН, Группы Всемирного банка или любой</w:t>
            </w:r>
            <w:r w:rsidR="00FF2B2F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другой</w:t>
            </w:r>
            <w:r w:rsidR="00FF2B2F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международной</w:t>
            </w:r>
            <w:r w:rsidR="00FF2B2F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организации в соответствии</w:t>
            </w:r>
            <w:r w:rsidR="00FF2B2F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FF2B2F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инструкциями</w:t>
            </w:r>
            <w:r w:rsidR="00FF2B2F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FF2B2F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Поставщиков.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FA29A2" w14:textId="6167C793" w:rsidR="00624DDB" w:rsidRPr="004601FC" w:rsidRDefault="00624DDB" w:rsidP="004601FC">
            <w:pPr>
              <w:spacing w:after="120" w:line="240" w:lineRule="auto"/>
              <w:ind w:left="135" w:righ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Форма</w:t>
            </w:r>
            <w:r w:rsidR="00FF2B2F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подачи</w:t>
            </w:r>
            <w:r w:rsidR="00FF2B2F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предложения</w:t>
            </w:r>
            <w:r w:rsidR="00FF2B2F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</w:t>
            </w:r>
            <w:r w:rsidR="00ED09F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заполнить </w:t>
            </w:r>
            <w:r w:rsidR="00ED09FB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онлайн-форм</w:t>
            </w:r>
            <w:r w:rsidR="00ED09F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24DDB" w:rsidRPr="00CD735C" w14:paraId="6C4C2682" w14:textId="77777777" w:rsidTr="005148A0">
        <w:trPr>
          <w:trHeight w:val="480"/>
        </w:trPr>
        <w:tc>
          <w:tcPr>
            <w:tcW w:w="4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1CA222" w14:textId="1314A9FB" w:rsidR="00624DDB" w:rsidRPr="004601FC" w:rsidRDefault="00624DDB" w:rsidP="004601FC">
            <w:pPr>
              <w:spacing w:after="120" w:line="240" w:lineRule="auto"/>
              <w:ind w:left="135" w:righ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Отсутствие</w:t>
            </w:r>
            <w:r w:rsidR="00C72C40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конфликта</w:t>
            </w:r>
            <w:r w:rsidR="00C72C40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интересов</w:t>
            </w:r>
            <w:r w:rsidR="00C72C40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C72C40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инструкциям для поставщиков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84DE2D" w14:textId="7B0136F5" w:rsidR="00624DDB" w:rsidRPr="004601FC" w:rsidRDefault="00624DDB" w:rsidP="004601FC">
            <w:pPr>
              <w:spacing w:after="120" w:line="240" w:lineRule="auto"/>
              <w:ind w:left="135" w:righ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Форма</w:t>
            </w:r>
            <w:r w:rsidR="00C72C40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подачи</w:t>
            </w:r>
            <w:r w:rsidR="00C72C40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предложения</w:t>
            </w:r>
            <w:r w:rsidR="00C72C40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</w:t>
            </w:r>
            <w:r w:rsidR="00ED09F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заполнить </w:t>
            </w:r>
            <w:r w:rsidR="00ED09FB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онлайн-форм</w:t>
            </w:r>
            <w:r w:rsidR="00ED09F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24DDB" w:rsidRPr="00CD735C" w14:paraId="73A2B234" w14:textId="77777777" w:rsidTr="005148A0">
        <w:trPr>
          <w:trHeight w:val="1710"/>
        </w:trPr>
        <w:tc>
          <w:tcPr>
            <w:tcW w:w="4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6E31FA" w14:textId="3EEB5BBF" w:rsidR="00624DDB" w:rsidRPr="004601FC" w:rsidRDefault="00624DDB" w:rsidP="004601FC">
            <w:pPr>
              <w:spacing w:after="120" w:line="240" w:lineRule="auto"/>
              <w:ind w:left="135" w:righ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Поставщик</w:t>
            </w:r>
            <w:r w:rsidR="00C72C40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</w:t>
            </w:r>
            <w:r w:rsidR="00C72C40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объявил</w:t>
            </w:r>
            <w:r w:rsidR="00C72C40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C72C40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банкротстве,</w:t>
            </w:r>
            <w:r w:rsidR="00C72C40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</w:t>
            </w:r>
            <w:r w:rsidR="00C72C40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участвует</w:t>
            </w:r>
            <w:r w:rsidR="004178F0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4178F0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процедуре</w:t>
            </w:r>
            <w:r w:rsidR="004178F0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банкротства</w:t>
            </w:r>
            <w:r w:rsidR="004178F0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или</w:t>
            </w:r>
            <w:r w:rsidR="004178F0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конкурсного управления, и в отношении Поставщика нет</w:t>
            </w:r>
            <w:r w:rsidR="004178F0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судебного</w:t>
            </w:r>
            <w:r w:rsidR="004178F0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решения</w:t>
            </w:r>
            <w:r w:rsidR="004178F0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или</w:t>
            </w:r>
            <w:r w:rsidR="004178F0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ожидающих рассмотрения</w:t>
            </w:r>
            <w:r w:rsidR="004178F0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судебных</w:t>
            </w:r>
            <w:r w:rsidR="004178F0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исков,</w:t>
            </w:r>
            <w:r w:rsidR="004178F0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которые</w:t>
            </w:r>
            <w:r w:rsidR="004178F0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могли</w:t>
            </w:r>
            <w:r w:rsidR="004178F0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бы</w:t>
            </w:r>
            <w:r w:rsidR="004178F0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негативно</w:t>
            </w:r>
            <w:r w:rsidR="004178F0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повлиять</w:t>
            </w:r>
            <w:r w:rsidR="004178F0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4178F0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его</w:t>
            </w:r>
            <w:r w:rsidR="004178F0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деятельность</w:t>
            </w:r>
            <w:r w:rsidR="004178F0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обозримом</w:t>
            </w:r>
            <w:r w:rsidR="004178F0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будущем.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E801B43" w14:textId="2E5FEEF4" w:rsidR="00624DDB" w:rsidRPr="004601FC" w:rsidRDefault="00624DDB" w:rsidP="004601FC">
            <w:pPr>
              <w:spacing w:after="120" w:line="240" w:lineRule="auto"/>
              <w:ind w:left="135" w:righ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Форма</w:t>
            </w:r>
            <w:r w:rsidR="00C72C40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подачи</w:t>
            </w:r>
            <w:r w:rsidR="00C72C40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предложения</w:t>
            </w:r>
            <w:r w:rsidR="00C72C40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</w:t>
            </w:r>
            <w:r w:rsidR="00ED09F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заполнить </w:t>
            </w:r>
            <w:r w:rsidR="00ED09FB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онлайн-форм</w:t>
            </w:r>
            <w:r w:rsidR="00ED09F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439B5F10" w14:textId="77777777" w:rsidR="00624DDB" w:rsidRPr="004601FC" w:rsidRDefault="00624DDB" w:rsidP="004601FC">
      <w:pPr>
        <w:spacing w:after="120" w:line="240" w:lineRule="auto"/>
        <w:ind w:left="13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601FC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209" w:type="dxa"/>
        <w:tblInd w:w="13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7"/>
        <w:gridCol w:w="4942"/>
      </w:tblGrid>
      <w:tr w:rsidR="00624DDB" w:rsidRPr="004601FC" w14:paraId="33F08903" w14:textId="77777777" w:rsidTr="009F71BE">
        <w:trPr>
          <w:trHeight w:val="300"/>
        </w:trPr>
        <w:tc>
          <w:tcPr>
            <w:tcW w:w="4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  <w:hideMark/>
          </w:tcPr>
          <w:p w14:paraId="606378BB" w14:textId="6122A5A9" w:rsidR="00624DDB" w:rsidRPr="004601FC" w:rsidRDefault="00624DDB" w:rsidP="004601FC">
            <w:pPr>
              <w:spacing w:after="120" w:line="240" w:lineRule="auto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60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Критерии</w:t>
            </w:r>
            <w:r w:rsidR="004178F0" w:rsidRPr="00460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квалификации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  <w:hideMark/>
          </w:tcPr>
          <w:p w14:paraId="631B9358" w14:textId="47FC2246" w:rsidR="00624DDB" w:rsidRPr="004601FC" w:rsidRDefault="00624DDB" w:rsidP="004601FC">
            <w:pPr>
              <w:spacing w:after="120" w:line="240" w:lineRule="auto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Документы</w:t>
            </w:r>
            <w:r w:rsidR="004178F0" w:rsidRPr="00460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для</w:t>
            </w:r>
            <w:r w:rsidR="004178F0" w:rsidRPr="00460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установления</w:t>
            </w:r>
            <w:r w:rsidR="004178F0" w:rsidRPr="00460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соответствия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24DDB" w:rsidRPr="00CD735C" w14:paraId="09E75924" w14:textId="77777777" w:rsidTr="009F71BE">
        <w:trPr>
          <w:trHeight w:val="975"/>
        </w:trPr>
        <w:tc>
          <w:tcPr>
            <w:tcW w:w="4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C4FD1A" w14:textId="68EB07E6" w:rsidR="00624DDB" w:rsidRPr="004601FC" w:rsidRDefault="00624DDB" w:rsidP="004601FC">
            <w:pPr>
              <w:spacing w:after="120" w:line="240" w:lineRule="auto"/>
              <w:ind w:left="135" w:righ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История</w:t>
            </w:r>
            <w:r w:rsidR="00C72C40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невыполненных</w:t>
            </w:r>
            <w:r w:rsidR="00C72C40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контрактов: невыполнение контракта не происходило в</w:t>
            </w:r>
            <w:r w:rsidR="004178F0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результате</w:t>
            </w:r>
            <w:r w:rsidR="00C72C40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невыполнения</w:t>
            </w:r>
            <w:r w:rsidR="004178F0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поставщиком своих обязательств</w:t>
            </w:r>
            <w:r w:rsidR="00B61793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B61793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течение</w:t>
            </w:r>
            <w:r w:rsidR="004178F0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последних</w:t>
            </w:r>
            <w:r w:rsidR="00B61793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трех лет. 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2E8D15" w14:textId="404AB238" w:rsidR="00624DDB" w:rsidRPr="004601FC" w:rsidRDefault="00624DDB" w:rsidP="004601FC">
            <w:pPr>
              <w:spacing w:after="120" w:line="240" w:lineRule="auto"/>
              <w:ind w:left="135" w:righ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Приемлемость</w:t>
            </w:r>
            <w:r w:rsidR="00B61793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B61793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квалификационная</w:t>
            </w:r>
            <w:r w:rsidR="00B61793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форма</w:t>
            </w:r>
            <w:r w:rsidR="00356A02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</w:t>
            </w:r>
            <w:r w:rsidR="00ED09F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заполнить </w:t>
            </w:r>
            <w:r w:rsidR="00ED09FB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онлайн-форм</w:t>
            </w:r>
            <w:r w:rsidR="00ED09F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24DDB" w:rsidRPr="00CD735C" w14:paraId="62F6183D" w14:textId="77777777" w:rsidTr="009F71BE">
        <w:trPr>
          <w:trHeight w:val="975"/>
        </w:trPr>
        <w:tc>
          <w:tcPr>
            <w:tcW w:w="4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536CF5" w14:textId="2529AFE2" w:rsidR="00624DDB" w:rsidRPr="004601FC" w:rsidRDefault="00624DDB" w:rsidP="004601FC">
            <w:pPr>
              <w:spacing w:after="120" w:line="240" w:lineRule="auto"/>
              <w:ind w:left="135" w:righ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История</w:t>
            </w:r>
            <w:r w:rsidR="00301875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судебных</w:t>
            </w:r>
            <w:r w:rsidR="00301875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разбирательств:</w:t>
            </w:r>
            <w:r w:rsidR="00356A02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отсутствие</w:t>
            </w:r>
            <w:r w:rsidR="00301875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последовательной</w:t>
            </w:r>
            <w:r w:rsidR="00301875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истории судебных/арбитражных</w:t>
            </w:r>
            <w:r w:rsidR="00301875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решений</w:t>
            </w:r>
            <w:r w:rsidR="00301875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301875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отношении Поставщика</w:t>
            </w:r>
            <w:r w:rsidR="00301875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301875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течение</w:t>
            </w:r>
            <w:r w:rsidR="00301875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последних</w:t>
            </w:r>
            <w:r w:rsidR="00301875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трех лет.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87B34C" w14:textId="7644B315" w:rsidR="00624DDB" w:rsidRPr="004601FC" w:rsidRDefault="00624DDB" w:rsidP="004601FC">
            <w:pPr>
              <w:spacing w:after="120" w:line="240" w:lineRule="auto"/>
              <w:ind w:left="135" w:righ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Приемлемость</w:t>
            </w:r>
            <w:r w:rsidR="00356A02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квалификационная</w:t>
            </w:r>
            <w:r w:rsidR="00356A02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форма</w:t>
            </w:r>
            <w:r w:rsidR="00356A02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</w:t>
            </w:r>
            <w:r w:rsidR="00ED09F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заполнить </w:t>
            </w:r>
            <w:r w:rsidR="00ED09FB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онлайн-форм</w:t>
            </w:r>
            <w:r w:rsidR="00ED09F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24DDB" w:rsidRPr="004601FC" w14:paraId="5F5E9236" w14:textId="77777777" w:rsidTr="009F71BE">
        <w:trPr>
          <w:trHeight w:val="300"/>
        </w:trPr>
        <w:tc>
          <w:tcPr>
            <w:tcW w:w="4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  <w:hideMark/>
          </w:tcPr>
          <w:p w14:paraId="160CCDC1" w14:textId="77777777" w:rsidR="00624DDB" w:rsidRPr="006B5CAF" w:rsidRDefault="00624DDB" w:rsidP="004601FC">
            <w:pPr>
              <w:spacing w:after="120" w:line="240" w:lineRule="auto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Предыдущий опыт: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  <w:hideMark/>
          </w:tcPr>
          <w:p w14:paraId="043E26AE" w14:textId="77777777" w:rsidR="00624DDB" w:rsidRPr="004601FC" w:rsidRDefault="00624DDB" w:rsidP="004601FC">
            <w:pPr>
              <w:spacing w:after="120" w:line="240" w:lineRule="auto"/>
              <w:ind w:lef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24DDB" w:rsidRPr="00CD735C" w14:paraId="77694C58" w14:textId="77777777" w:rsidTr="009F71BE">
        <w:trPr>
          <w:trHeight w:val="720"/>
        </w:trPr>
        <w:tc>
          <w:tcPr>
            <w:tcW w:w="4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1C19E0" w14:textId="1493A0B5" w:rsidR="00624DDB" w:rsidRPr="004601FC" w:rsidRDefault="00624DDB" w:rsidP="004601FC">
            <w:pPr>
              <w:spacing w:after="120" w:line="240" w:lineRule="auto"/>
              <w:ind w:left="135" w:right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Минимум </w:t>
            </w:r>
            <w:r w:rsidR="009F71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 лет соответствующего опыта.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1994AC" w14:textId="41D35F69" w:rsidR="00624DDB" w:rsidRPr="004601FC" w:rsidRDefault="00624DDB" w:rsidP="004601FC">
            <w:pPr>
              <w:spacing w:after="120" w:line="240" w:lineRule="auto"/>
              <w:ind w:left="135" w:right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Форма</w:t>
            </w:r>
            <w:r w:rsidR="00356A02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соответствия</w:t>
            </w:r>
            <w:r w:rsidR="00356A02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требованиям</w:t>
            </w:r>
            <w:r w:rsidR="00356A02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квалификации</w:t>
            </w:r>
            <w:r w:rsidR="00356A02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</w:t>
            </w:r>
            <w:r w:rsidR="00ED09F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заполнить </w:t>
            </w:r>
            <w:r w:rsidR="00ED09FB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онлайн-форм</w:t>
            </w:r>
            <w:r w:rsidR="00ED09F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)/ Техническое предложение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24DDB" w:rsidRPr="00CD735C" w14:paraId="141C392A" w14:textId="77777777" w:rsidTr="009F71BE">
        <w:trPr>
          <w:trHeight w:val="1455"/>
        </w:trPr>
        <w:tc>
          <w:tcPr>
            <w:tcW w:w="4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A2BF36" w14:textId="03661F73" w:rsidR="00624DDB" w:rsidRPr="004601FC" w:rsidRDefault="00624DDB" w:rsidP="004601FC">
            <w:pPr>
              <w:spacing w:after="120" w:line="240" w:lineRule="auto"/>
              <w:ind w:left="135" w:right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Минимум два контракта аналогичной стоимости,</w:t>
            </w:r>
            <w:r w:rsidR="008C251D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характера</w:t>
            </w:r>
            <w:r w:rsidR="008C251D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8C251D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сложности,</w:t>
            </w:r>
            <w:r w:rsidR="008C251D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реализованные</w:t>
            </w:r>
            <w:r w:rsidR="008C251D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301875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течение</w:t>
            </w:r>
            <w:r w:rsidR="00301875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последних трех лет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078E3C2F" w14:textId="44697A71" w:rsidR="00624DDB" w:rsidRPr="004601FC" w:rsidRDefault="00624DDB" w:rsidP="004601FC">
            <w:pPr>
              <w:spacing w:after="120" w:line="240" w:lineRule="auto"/>
              <w:ind w:left="135" w:right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A78813" w14:textId="3B578CE6" w:rsidR="00624DDB" w:rsidRPr="004601FC" w:rsidRDefault="00624DDB" w:rsidP="004601FC">
            <w:pPr>
              <w:spacing w:after="120" w:line="240" w:lineRule="auto"/>
              <w:ind w:left="135" w:right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Приемлемость</w:t>
            </w:r>
            <w:r w:rsidR="00356A02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356A02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квалификационная</w:t>
            </w:r>
            <w:r w:rsidR="00356A02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</w:t>
            </w:r>
            <w:r w:rsidR="00356A02" w:rsidRPr="004601FC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356A02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</w:t>
            </w:r>
            <w:r w:rsidR="00ED09F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заполнить </w:t>
            </w:r>
            <w:r w:rsidR="00ED09FB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онлайн-форм</w:t>
            </w:r>
            <w:r w:rsidR="00ED09F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24DDB" w:rsidRPr="004601FC" w14:paraId="4B85CD86" w14:textId="77777777" w:rsidTr="009F71BE">
        <w:trPr>
          <w:trHeight w:val="300"/>
        </w:trPr>
        <w:tc>
          <w:tcPr>
            <w:tcW w:w="4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  <w:hideMark/>
          </w:tcPr>
          <w:p w14:paraId="19C9C844" w14:textId="1CAC0E8B" w:rsidR="00624DDB" w:rsidRPr="004601FC" w:rsidRDefault="00624DDB" w:rsidP="004601FC">
            <w:pPr>
              <w:spacing w:after="120" w:line="240" w:lineRule="auto"/>
              <w:ind w:left="135" w:right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Финансовое</w:t>
            </w:r>
            <w:r w:rsidR="00301875" w:rsidRPr="004601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положение: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  <w:hideMark/>
          </w:tcPr>
          <w:p w14:paraId="6D14A188" w14:textId="77777777" w:rsidR="00624DDB" w:rsidRPr="004601FC" w:rsidRDefault="00624DDB" w:rsidP="004601FC">
            <w:pPr>
              <w:spacing w:after="120" w:line="240" w:lineRule="auto"/>
              <w:ind w:left="135" w:right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24DDB" w:rsidRPr="00CD735C" w14:paraId="02BC5022" w14:textId="77777777" w:rsidTr="009F71BE">
        <w:trPr>
          <w:trHeight w:val="1215"/>
        </w:trPr>
        <w:tc>
          <w:tcPr>
            <w:tcW w:w="4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2A75E7" w14:textId="7744F08C" w:rsidR="00624DDB" w:rsidRPr="004601FC" w:rsidRDefault="00624DDB" w:rsidP="004601FC">
            <w:pPr>
              <w:spacing w:after="120" w:line="240" w:lineRule="auto"/>
              <w:ind w:left="135" w:right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Ликвидность: соотношение Средняя величина текущих</w:t>
            </w:r>
            <w:r w:rsidR="00301875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активов/Текущие</w:t>
            </w:r>
            <w:r w:rsidR="00301875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обязательства</w:t>
            </w:r>
            <w:r w:rsidR="00301875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</w:t>
            </w:r>
            <w:r w:rsidR="00301875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последние три года</w:t>
            </w:r>
            <w:r w:rsidR="00301875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должны</w:t>
            </w:r>
            <w:r w:rsidR="00301875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быть равны</w:t>
            </w:r>
            <w:r w:rsidR="00301875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или больше</w:t>
            </w:r>
            <w:r w:rsidR="00301875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0,5. Поставщик</w:t>
            </w:r>
            <w:r w:rsidR="00301875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должен</w:t>
            </w:r>
            <w:r w:rsidR="00301875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включить</w:t>
            </w:r>
            <w:r w:rsidR="00301875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301875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свое</w:t>
            </w:r>
            <w:r w:rsidR="00301875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Предложение</w:t>
            </w:r>
            <w:r w:rsidR="00301875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аудированные</w:t>
            </w:r>
            <w:proofErr w:type="spellEnd"/>
            <w:r w:rsidR="00301875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балансы</w:t>
            </w:r>
            <w:r w:rsidR="00301875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</w:t>
            </w:r>
            <w:r w:rsidR="00301875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последние</w:t>
            </w:r>
            <w:r w:rsidR="00301875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два</w:t>
            </w:r>
            <w:r w:rsidR="00301875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года.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97704F" w14:textId="0BBE43D1" w:rsidR="00624DDB" w:rsidRPr="004601FC" w:rsidRDefault="00624DDB" w:rsidP="004601FC">
            <w:pPr>
              <w:spacing w:after="120" w:line="240" w:lineRule="auto"/>
              <w:ind w:left="135" w:right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Копия подписанной и заверенной печатью</w:t>
            </w:r>
            <w:r w:rsidR="00301875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финансовой</w:t>
            </w:r>
            <w:r w:rsidR="00301875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отчетности</w:t>
            </w:r>
            <w:r w:rsidR="00301875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</w:t>
            </w:r>
            <w:r w:rsidR="00301875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последние</w:t>
            </w:r>
            <w:r w:rsidR="00301875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три</w:t>
            </w:r>
            <w:r w:rsidR="00301875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года</w:t>
            </w:r>
            <w:r w:rsidR="00301875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</w:t>
            </w:r>
            <w:proofErr w:type="spellStart"/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аудированная</w:t>
            </w:r>
            <w:proofErr w:type="spellEnd"/>
            <w:r w:rsidR="00301875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 наличии)/Форма</w:t>
            </w:r>
            <w:r w:rsidR="00301875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соответствия</w:t>
            </w:r>
            <w:r w:rsidR="00301875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301875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квалификации</w:t>
            </w:r>
            <w:r w:rsidR="00301875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</w:t>
            </w:r>
            <w:r w:rsidR="00ED09F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заполнить </w:t>
            </w:r>
            <w:r w:rsidR="00ED09FB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онлайн-форм</w:t>
            </w:r>
            <w:r w:rsidR="00ED09F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24DDB" w:rsidRPr="00CD735C" w14:paraId="33686CB0" w14:textId="77777777" w:rsidTr="009F71BE">
        <w:trPr>
          <w:trHeight w:val="1455"/>
        </w:trPr>
        <w:tc>
          <w:tcPr>
            <w:tcW w:w="4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5ADC21" w14:textId="75E61ADC" w:rsidR="00624DDB" w:rsidRPr="004601FC" w:rsidRDefault="00624DDB" w:rsidP="004601FC">
            <w:pPr>
              <w:spacing w:after="120" w:line="240" w:lineRule="auto"/>
              <w:ind w:left="135" w:right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Оборот:</w:t>
            </w:r>
            <w:r w:rsidR="00301875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Поставщики</w:t>
            </w:r>
            <w:r w:rsidR="00301875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должны</w:t>
            </w:r>
            <w:r w:rsidR="00301875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иметь</w:t>
            </w:r>
            <w:r w:rsidR="00301875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годовой</w:t>
            </w:r>
            <w:r w:rsidR="00301875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оборот</w:t>
            </w:r>
            <w:r w:rsidR="00301875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продаж минимум 10 млн тенге</w:t>
            </w:r>
            <w:r w:rsidR="00ED2DB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за каждый отчетный период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за последние три</w:t>
            </w:r>
            <w:r w:rsidR="00301875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года.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71BBA52B" w14:textId="0BDC3CBC" w:rsidR="00624DDB" w:rsidRPr="004601FC" w:rsidRDefault="00624DDB" w:rsidP="004601FC">
            <w:pPr>
              <w:spacing w:after="120" w:line="240" w:lineRule="auto"/>
              <w:ind w:left="135" w:right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10DFD9" w14:textId="62029504" w:rsidR="00624DDB" w:rsidRPr="004601FC" w:rsidRDefault="00624DDB" w:rsidP="004601FC">
            <w:pPr>
              <w:spacing w:after="120" w:line="240" w:lineRule="auto"/>
              <w:ind w:left="135" w:right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Копия подписанной и заверенной печатью</w:t>
            </w:r>
            <w:r w:rsidR="00301875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финансовой</w:t>
            </w:r>
            <w:r w:rsidR="00301875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отчетности</w:t>
            </w:r>
            <w:r w:rsidR="00301875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</w:t>
            </w:r>
            <w:r w:rsidR="00301875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последние</w:t>
            </w:r>
            <w:r w:rsidR="00301875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три</w:t>
            </w:r>
            <w:r w:rsidR="00301875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года</w:t>
            </w:r>
            <w:r w:rsidR="00301875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</w:t>
            </w:r>
            <w:proofErr w:type="spellStart"/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аудированная</w:t>
            </w:r>
            <w:proofErr w:type="spellEnd"/>
            <w:r w:rsidR="00301875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 наличии)</w:t>
            </w:r>
            <w:r w:rsidR="00301875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</w:t>
            </w:r>
            <w:r w:rsidR="00301875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Форма</w:t>
            </w:r>
            <w:r w:rsidR="00301875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соответствия</w:t>
            </w:r>
            <w:r w:rsidR="00301875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301875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квалификации</w:t>
            </w:r>
            <w:r w:rsidR="00301875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</w:t>
            </w:r>
            <w:r w:rsidR="00ED09F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заполнить </w:t>
            </w:r>
            <w:r w:rsidR="00ED09FB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онлайн-форм</w:t>
            </w:r>
            <w:r w:rsidR="00ED09F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50A806D9" w14:textId="1783E001" w:rsidR="00624DDB" w:rsidRPr="004601FC" w:rsidRDefault="00624DDB" w:rsidP="003B47F3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601FC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591B91C4" w14:textId="77777777" w:rsidR="00624DDB" w:rsidRPr="004601FC" w:rsidRDefault="00624DDB" w:rsidP="004601FC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601F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Методология кумулятивного анализа</w:t>
      </w:r>
      <w:r w:rsidRPr="004601FC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11B3EB5D" w14:textId="77777777" w:rsidR="00624DDB" w:rsidRPr="004601FC" w:rsidRDefault="00624DDB" w:rsidP="004601FC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601FC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601FC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4601F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Предложение выбирается на основе кумулятивного анализа. Общий балл вычисляется путем комбинирования технических и финансовых предложений.</w:t>
      </w:r>
      <w:r w:rsidRPr="004601FC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3E591C7C" w14:textId="77777777" w:rsidR="00624DDB" w:rsidRPr="004601FC" w:rsidRDefault="00624DDB" w:rsidP="004601FC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601FC">
        <w:rPr>
          <w:rFonts w:ascii="Times New Roman" w:eastAsia="Times New Roman" w:hAnsi="Times New Roman" w:cs="Times New Roman"/>
          <w:sz w:val="24"/>
          <w:szCs w:val="24"/>
          <w:lang w:val="ru-RU"/>
        </w:rPr>
        <w:t>При оценке предложений будет использоваться двухэтапная процедура; Техническое предложение будет оцениваться по минимальному </w:t>
      </w:r>
      <w:r w:rsidRPr="004601FC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>490 </w:t>
      </w:r>
      <w:r w:rsidRPr="004601FC">
        <w:rPr>
          <w:rFonts w:ascii="Times New Roman" w:eastAsia="Times New Roman" w:hAnsi="Times New Roman" w:cs="Times New Roman"/>
          <w:sz w:val="24"/>
          <w:szCs w:val="24"/>
          <w:lang w:val="ru-RU"/>
        </w:rPr>
        <w:t>проходному баллу (</w:t>
      </w:r>
      <w:r w:rsidRPr="004601FC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>70%</w:t>
      </w:r>
      <w:r w:rsidRPr="004601FC">
        <w:rPr>
          <w:rFonts w:ascii="Times New Roman" w:eastAsia="Times New Roman" w:hAnsi="Times New Roman" w:cs="Times New Roman"/>
          <w:sz w:val="24"/>
          <w:szCs w:val="24"/>
          <w:lang w:val="ru-RU"/>
        </w:rPr>
        <w:t>) </w:t>
      </w:r>
      <w:r w:rsidRPr="004601FC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>из максимальных</w:t>
      </w:r>
      <w:r w:rsidRPr="004601FC">
        <w:rPr>
          <w:rFonts w:ascii="Times New Roman" w:eastAsia="Times New Roman" w:hAnsi="Times New Roman" w:cs="Times New Roman"/>
          <w:sz w:val="24"/>
          <w:szCs w:val="24"/>
          <w:lang w:val="ru-RU"/>
        </w:rPr>
        <w:t> </w:t>
      </w:r>
      <w:r w:rsidRPr="004601FC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>700 </w:t>
      </w:r>
      <w:r w:rsidRPr="004601FC">
        <w:rPr>
          <w:rFonts w:ascii="Times New Roman" w:eastAsia="Times New Roman" w:hAnsi="Times New Roman" w:cs="Times New Roman"/>
          <w:sz w:val="24"/>
          <w:szCs w:val="24"/>
          <w:lang w:val="ru-RU"/>
        </w:rPr>
        <w:t>баллов, выделенных для технического предложения. На этом этапе предложение отклоняется, если ему не удается достичь минимального технического порога </w:t>
      </w:r>
      <w:r w:rsidRPr="004601FC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>490 </w:t>
      </w:r>
      <w:r w:rsidRPr="004601FC">
        <w:rPr>
          <w:rFonts w:ascii="Times New Roman" w:eastAsia="Times New Roman" w:hAnsi="Times New Roman" w:cs="Times New Roman"/>
          <w:sz w:val="24"/>
          <w:szCs w:val="24"/>
          <w:lang w:val="ru-RU"/>
        </w:rPr>
        <w:t>от доступных </w:t>
      </w:r>
      <w:r w:rsidRPr="004601FC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>700</w:t>
      </w:r>
      <w:r w:rsidRPr="004601F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 баллов до того, как ценовые предложения будут открыты и </w:t>
      </w:r>
      <w:r w:rsidRPr="004601FC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сравнены. Финансовое предложение будет открыто только для тех субъектов, техническое предложение которых достигло минимального технического порога в размере </w:t>
      </w:r>
      <w:r w:rsidRPr="004601FC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>490 </w:t>
      </w:r>
      <w:r w:rsidRPr="004601FC">
        <w:rPr>
          <w:rFonts w:ascii="Times New Roman" w:eastAsia="Times New Roman" w:hAnsi="Times New Roman" w:cs="Times New Roman"/>
          <w:sz w:val="24"/>
          <w:szCs w:val="24"/>
          <w:lang w:val="ru-RU"/>
        </w:rPr>
        <w:t>из </w:t>
      </w:r>
      <w:r w:rsidRPr="004601FC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>700 </w:t>
      </w:r>
      <w:r w:rsidRPr="004601FC">
        <w:rPr>
          <w:rFonts w:ascii="Times New Roman" w:eastAsia="Times New Roman" w:hAnsi="Times New Roman" w:cs="Times New Roman"/>
          <w:sz w:val="24"/>
          <w:szCs w:val="24"/>
          <w:lang w:val="ru-RU"/>
        </w:rPr>
        <w:t>баллов и считается совместимым. Несоответствующие предложения не подвергаются дальнейшему рассмотрению.</w:t>
      </w:r>
      <w:r w:rsidRPr="004601FC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7BA6A8BF" w14:textId="77777777" w:rsidR="00624DDB" w:rsidRPr="004601FC" w:rsidRDefault="00624DDB" w:rsidP="004601FC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601FC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43A49036" w14:textId="77777777" w:rsidR="00624DDB" w:rsidRPr="004601FC" w:rsidRDefault="00624DDB" w:rsidP="004601FC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601FC">
        <w:rPr>
          <w:rFonts w:ascii="Times New Roman" w:eastAsia="Times New Roman" w:hAnsi="Times New Roman" w:cs="Times New Roman"/>
          <w:sz w:val="24"/>
          <w:szCs w:val="24"/>
          <w:lang w:val="ru-RU"/>
        </w:rPr>
        <w:t>Общее количество баллов («максимальное количество баллов»), которое фирма / учреждение может получить по своему предложению, выглядит следующим образом:</w:t>
      </w:r>
      <w:r w:rsidRPr="004601FC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1B3D45F4" w14:textId="77777777" w:rsidR="00624DDB" w:rsidRPr="004601FC" w:rsidRDefault="00624DDB" w:rsidP="004601FC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601FC">
        <w:rPr>
          <w:rFonts w:ascii="Times New Roman" w:eastAsia="Times New Roman" w:hAnsi="Times New Roman" w:cs="Times New Roman"/>
          <w:sz w:val="24"/>
          <w:szCs w:val="24"/>
          <w:lang w:val="ru-RU"/>
        </w:rPr>
        <w:t>Техническое предложение: </w:t>
      </w:r>
      <w:r w:rsidRPr="004601FC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>[700 баллов]</w:t>
      </w:r>
      <w:r w:rsidRPr="004601FC">
        <w:rPr>
          <w:rFonts w:ascii="Times New Roman" w:eastAsia="Times New Roman" w:hAnsi="Times New Roman" w:cs="Times New Roman"/>
          <w:color w:val="FF0000"/>
          <w:sz w:val="24"/>
          <w:szCs w:val="24"/>
        </w:rPr>
        <w:t> </w:t>
      </w:r>
    </w:p>
    <w:p w14:paraId="18B16F6B" w14:textId="77777777" w:rsidR="00624DDB" w:rsidRPr="004601FC" w:rsidRDefault="00624DDB" w:rsidP="004601FC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601FC">
        <w:rPr>
          <w:rFonts w:ascii="Times New Roman" w:eastAsia="Times New Roman" w:hAnsi="Times New Roman" w:cs="Times New Roman"/>
          <w:sz w:val="24"/>
          <w:szCs w:val="24"/>
          <w:lang w:val="ru-RU"/>
        </w:rPr>
        <w:t>Финансовое предложение: </w:t>
      </w:r>
      <w:r w:rsidRPr="004601FC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>[300 баллов]</w:t>
      </w:r>
      <w:r w:rsidRPr="004601FC">
        <w:rPr>
          <w:rFonts w:ascii="Times New Roman" w:eastAsia="Times New Roman" w:hAnsi="Times New Roman" w:cs="Times New Roman"/>
          <w:color w:val="FF0000"/>
          <w:sz w:val="24"/>
          <w:szCs w:val="24"/>
        </w:rPr>
        <w:t> </w:t>
      </w:r>
    </w:p>
    <w:p w14:paraId="6A0C242D" w14:textId="77777777" w:rsidR="00624DDB" w:rsidRPr="004601FC" w:rsidRDefault="00624DDB" w:rsidP="004601FC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601F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Общая оценка: </w:t>
      </w:r>
      <w:r w:rsidRPr="004601FC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>[1000 баллов]</w:t>
      </w:r>
      <w:r w:rsidRPr="004601FC">
        <w:rPr>
          <w:rFonts w:ascii="Times New Roman" w:eastAsia="Times New Roman" w:hAnsi="Times New Roman" w:cs="Times New Roman"/>
          <w:color w:val="FF0000"/>
          <w:sz w:val="24"/>
          <w:szCs w:val="24"/>
        </w:rPr>
        <w:t> </w:t>
      </w:r>
    </w:p>
    <w:p w14:paraId="6ED4B70C" w14:textId="77777777" w:rsidR="00624DDB" w:rsidRPr="004601FC" w:rsidRDefault="00624DDB" w:rsidP="004601FC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601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Оценка финансового предложения:</w:t>
      </w:r>
      <w:r w:rsidRPr="004601F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717F4C5B" w14:textId="77777777" w:rsidR="00624DDB" w:rsidRPr="004601FC" w:rsidRDefault="00624DDB" w:rsidP="004601FC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601FC">
        <w:rPr>
          <w:rFonts w:ascii="Times New Roman" w:eastAsia="Times New Roman" w:hAnsi="Times New Roman" w:cs="Times New Roman"/>
          <w:sz w:val="24"/>
          <w:szCs w:val="24"/>
          <w:lang w:val="ru-RU"/>
        </w:rPr>
        <w:t>В этой методологии максимальное количество баллов, присвоенных финансовому предложению, распределяется по предложению с самой низкой ценой. Все остальные ценовые предложения получают очки в обратной пропорции.</w:t>
      </w:r>
      <w:r w:rsidRPr="004601FC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3BA128C8" w14:textId="77777777" w:rsidR="00624DDB" w:rsidRPr="004601FC" w:rsidRDefault="00624DDB" w:rsidP="004601FC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601FC">
        <w:rPr>
          <w:rFonts w:ascii="Times New Roman" w:eastAsia="Times New Roman" w:hAnsi="Times New Roman" w:cs="Times New Roman"/>
          <w:sz w:val="24"/>
          <w:szCs w:val="24"/>
          <w:lang w:val="ru-RU"/>
        </w:rPr>
        <w:t>Формула выглядит так:</w:t>
      </w:r>
      <w:r w:rsidRPr="004601FC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30A665E3" w14:textId="77777777" w:rsidR="00624DDB" w:rsidRPr="004601FC" w:rsidRDefault="00624DDB" w:rsidP="004601FC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601FC">
        <w:rPr>
          <w:rFonts w:ascii="Times New Roman" w:eastAsia="Times New Roman" w:hAnsi="Times New Roman" w:cs="Times New Roman"/>
          <w:sz w:val="24"/>
          <w:szCs w:val="24"/>
          <w:lang w:val="ru-RU"/>
        </w:rPr>
        <w:t>P = y (μ / z)</w:t>
      </w:r>
      <w:r w:rsidRPr="004601FC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7A9F7826" w14:textId="77777777" w:rsidR="00624DDB" w:rsidRPr="004601FC" w:rsidRDefault="00624DDB" w:rsidP="004601FC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601FC">
        <w:rPr>
          <w:rFonts w:ascii="Times New Roman" w:eastAsia="Times New Roman" w:hAnsi="Times New Roman" w:cs="Times New Roman"/>
          <w:sz w:val="24"/>
          <w:szCs w:val="24"/>
          <w:lang w:val="ru-RU"/>
        </w:rPr>
        <w:t>Где:</w:t>
      </w:r>
      <w:r w:rsidRPr="004601FC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52D13CF8" w14:textId="77777777" w:rsidR="00624DDB" w:rsidRPr="004601FC" w:rsidRDefault="00624DDB" w:rsidP="004601FC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601FC">
        <w:rPr>
          <w:rFonts w:ascii="Times New Roman" w:eastAsia="Times New Roman" w:hAnsi="Times New Roman" w:cs="Times New Roman"/>
          <w:sz w:val="24"/>
          <w:szCs w:val="24"/>
          <w:lang w:val="ru-RU"/>
        </w:rPr>
        <w:t>P = баллы для оцениваемого финансового предложения</w:t>
      </w:r>
      <w:r w:rsidRPr="004601FC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401CD6FA" w14:textId="77777777" w:rsidR="00624DDB" w:rsidRPr="004601FC" w:rsidRDefault="00624DDB" w:rsidP="004601FC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601FC">
        <w:rPr>
          <w:rFonts w:ascii="Times New Roman" w:eastAsia="Times New Roman" w:hAnsi="Times New Roman" w:cs="Times New Roman"/>
          <w:sz w:val="24"/>
          <w:szCs w:val="24"/>
          <w:lang w:val="ru-RU"/>
        </w:rPr>
        <w:t>Y = максимальное количество баллов для финансового предложения</w:t>
      </w:r>
      <w:r w:rsidRPr="004601FC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2D700957" w14:textId="77777777" w:rsidR="00624DDB" w:rsidRPr="004601FC" w:rsidRDefault="00624DDB" w:rsidP="004601FC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601FC">
        <w:rPr>
          <w:rFonts w:ascii="Times New Roman" w:eastAsia="Times New Roman" w:hAnsi="Times New Roman" w:cs="Times New Roman"/>
          <w:sz w:val="24"/>
          <w:szCs w:val="24"/>
          <w:lang w:val="ru-RU"/>
        </w:rPr>
        <w:t>Μ = цена самого недорогого предложения</w:t>
      </w:r>
      <w:r w:rsidRPr="004601FC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3E232440" w14:textId="77777777" w:rsidR="00624DDB" w:rsidRPr="004601FC" w:rsidRDefault="00624DDB" w:rsidP="004601FC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601FC">
        <w:rPr>
          <w:rFonts w:ascii="Times New Roman" w:eastAsia="Times New Roman" w:hAnsi="Times New Roman" w:cs="Times New Roman"/>
          <w:sz w:val="24"/>
          <w:szCs w:val="24"/>
          <w:lang w:val="ru-RU"/>
        </w:rPr>
        <w:t>Z = цена оцениваемого предложения</w:t>
      </w:r>
      <w:r w:rsidRPr="004601FC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65327654" w14:textId="77777777" w:rsidR="00624DDB" w:rsidRPr="004601FC" w:rsidRDefault="00624DDB" w:rsidP="004601FC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601FC">
        <w:rPr>
          <w:rFonts w:ascii="Times New Roman" w:eastAsia="Times New Roman" w:hAnsi="Times New Roman" w:cs="Times New Roman"/>
          <w:sz w:val="24"/>
          <w:szCs w:val="24"/>
          <w:lang w:val="ru-RU"/>
        </w:rPr>
        <w:t>Контракт присваивается предложению, получившему наибольший общий балл после добавления оценки технического предложения и финансового предложения. </w:t>
      </w:r>
      <w:r w:rsidRPr="004601FC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5BF24E81" w14:textId="77777777" w:rsidR="00624DDB" w:rsidRPr="004601FC" w:rsidRDefault="00624DDB" w:rsidP="004601FC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601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Оценка технического предложения:</w:t>
      </w:r>
      <w:r w:rsidRPr="004601F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79BA8A78" w14:textId="77777777" w:rsidR="00624DDB" w:rsidRPr="004601FC" w:rsidRDefault="00624DDB" w:rsidP="004601FC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601FC">
        <w:rPr>
          <w:rFonts w:ascii="Times New Roman" w:eastAsia="Times New Roman" w:hAnsi="Times New Roman" w:cs="Times New Roman"/>
          <w:sz w:val="24"/>
          <w:szCs w:val="24"/>
          <w:lang w:val="ru-RU"/>
        </w:rPr>
        <w:t>Техническое предложение оценивается и анализируется для проверки соответствия с требованиями, указанными в настоящих тендерных документах. Качество каждого технического предложения будет оцениваться в соответствии со следующими критериями технической оценки (общее возможное значение </w:t>
      </w:r>
      <w:r w:rsidRPr="004601FC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>700 </w:t>
      </w:r>
      <w:r w:rsidRPr="004601FC">
        <w:rPr>
          <w:rFonts w:ascii="Times New Roman" w:eastAsia="Times New Roman" w:hAnsi="Times New Roman" w:cs="Times New Roman"/>
          <w:sz w:val="24"/>
          <w:szCs w:val="24"/>
          <w:lang w:val="ru-RU"/>
        </w:rPr>
        <w:t>баллов): </w:t>
      </w:r>
      <w:r w:rsidRPr="004601FC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4EB97BDB" w14:textId="39353FD6" w:rsidR="00624DDB" w:rsidRPr="004F75E0" w:rsidRDefault="00624DDB" w:rsidP="003B47F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601FC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601FC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Предложение отклоняется, если ему не удается достичь минимального технического порога [490] от общего [700] баллов, допускающих к техническому предложению.</w:t>
      </w:r>
      <w:r w:rsidRPr="004601FC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2BCAF592" w14:textId="1B12BCDC" w:rsidR="0023142D" w:rsidRPr="004601FC" w:rsidRDefault="0023142D" w:rsidP="004601FC">
      <w:pPr>
        <w:spacing w:after="120" w:line="240" w:lineRule="auto"/>
        <w:jc w:val="both"/>
        <w:rPr>
          <w:rFonts w:ascii="Times New Roman" w:eastAsia="Calibri" w:hAnsi="Times New Roman" w:cs="Times New Roman"/>
          <w:i/>
          <w:color w:val="FF0000"/>
          <w:sz w:val="24"/>
          <w:szCs w:val="24"/>
          <w:lang w:val="ru-RU"/>
        </w:rPr>
      </w:pPr>
    </w:p>
    <w:tbl>
      <w:tblPr>
        <w:tblW w:w="9880" w:type="dxa"/>
        <w:tblInd w:w="93" w:type="dxa"/>
        <w:tblLook w:val="04A0" w:firstRow="1" w:lastRow="0" w:firstColumn="1" w:lastColumn="0" w:noHBand="0" w:noVBand="1"/>
      </w:tblPr>
      <w:tblGrid>
        <w:gridCol w:w="960"/>
        <w:gridCol w:w="7260"/>
        <w:gridCol w:w="1660"/>
      </w:tblGrid>
      <w:tr w:rsidR="00D96DBE" w:rsidRPr="004601FC" w14:paraId="7D02C3C0" w14:textId="77777777" w:rsidTr="00D96DBE">
        <w:trPr>
          <w:cantSplit/>
          <w:trHeight w:val="300"/>
        </w:trPr>
        <w:tc>
          <w:tcPr>
            <w:tcW w:w="822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3B9AD6" w14:textId="77777777" w:rsidR="0023142D" w:rsidRPr="004601FC" w:rsidRDefault="0023142D" w:rsidP="004601FC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60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1.0 Экспертиза и организационная способность </w:t>
            </w:r>
          </w:p>
        </w:tc>
        <w:tc>
          <w:tcPr>
            <w:tcW w:w="166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AFD172" w14:textId="77777777" w:rsidR="0023142D" w:rsidRPr="004601FC" w:rsidRDefault="0023142D" w:rsidP="004601F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60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Балл</w:t>
            </w:r>
          </w:p>
        </w:tc>
      </w:tr>
      <w:tr w:rsidR="00D96DBE" w:rsidRPr="004601FC" w14:paraId="6269BE82" w14:textId="77777777" w:rsidTr="00D96DBE">
        <w:trPr>
          <w:trHeight w:val="340"/>
        </w:trPr>
        <w:tc>
          <w:tcPr>
            <w:tcW w:w="82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1C8592" w14:textId="77777777" w:rsidR="0023142D" w:rsidRPr="004601FC" w:rsidRDefault="0023142D" w:rsidP="004601FC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3D36BC" w14:textId="77777777" w:rsidR="0023142D" w:rsidRPr="004601FC" w:rsidRDefault="0023142D" w:rsidP="004601FC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D96DBE" w:rsidRPr="004601FC" w14:paraId="6854F5F3" w14:textId="77777777" w:rsidTr="0016261D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BE76DE" w14:textId="7918E562" w:rsidR="00322F72" w:rsidRPr="004601FC" w:rsidRDefault="00672FFB" w:rsidP="004601FC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C27D3F" w14:textId="77777777" w:rsidR="00322F72" w:rsidRPr="004601FC" w:rsidRDefault="00322F72" w:rsidP="004601FC">
            <w:pPr>
              <w:pStyle w:val="NormalWeb"/>
              <w:spacing w:before="0" w:beforeAutospacing="0" w:after="120" w:afterAutospacing="0"/>
              <w:jc w:val="both"/>
            </w:pPr>
            <w:r w:rsidRPr="004601FC">
              <w:rPr>
                <w:b/>
                <w:bCs/>
                <w:u w:val="single"/>
              </w:rPr>
              <w:t>Репутация организации и авторитет персонала / надежность / отраслевая репутация</w:t>
            </w:r>
          </w:p>
          <w:p w14:paraId="5A4BBDC4" w14:textId="0E82DB6F" w:rsidR="00322F72" w:rsidRPr="004601FC" w:rsidRDefault="00322F72" w:rsidP="004601FC">
            <w:pPr>
              <w:pStyle w:val="NormalWeb"/>
              <w:spacing w:before="0" w:beforeAutospacing="0" w:after="120" w:afterAutospacing="0"/>
              <w:jc w:val="both"/>
            </w:pPr>
            <w:r w:rsidRPr="004601FC">
              <w:t>Претендент должен предоставить краткое описание организации, включая год и страну регистрации, а также виды осуществляемой деятельности и приблизительный годовой доход.</w:t>
            </w:r>
          </w:p>
          <w:p w14:paraId="26BBE6EA" w14:textId="77777777" w:rsidR="00322F72" w:rsidRPr="004601FC" w:rsidRDefault="00322F72" w:rsidP="004601FC">
            <w:pPr>
              <w:pStyle w:val="NormalWeb"/>
              <w:spacing w:before="0" w:beforeAutospacing="0" w:after="120" w:afterAutospacing="0"/>
              <w:jc w:val="both"/>
            </w:pPr>
            <w:r w:rsidRPr="004601FC">
              <w:lastRenderedPageBreak/>
              <w:t>Претендент должен предоставить краткое описание организации, включая год и страну регистрации, а также виды осуществляемой деятельности (предоставить копии учредительных документов);</w:t>
            </w:r>
          </w:p>
          <w:p w14:paraId="0D189C7A" w14:textId="11966944" w:rsidR="00322F72" w:rsidRPr="004601FC" w:rsidRDefault="00322F72" w:rsidP="004601FC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right="5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601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Претендент должен предоставить подтверждение сотрудничества с международными организациями (при наличии) и привлечения международных экспертов.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37B630" w14:textId="7A36E034" w:rsidR="00322F72" w:rsidRPr="004601FC" w:rsidRDefault="00672FFB" w:rsidP="004601F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20</w:t>
            </w:r>
          </w:p>
        </w:tc>
      </w:tr>
      <w:tr w:rsidR="00D96DBE" w:rsidRPr="004601FC" w14:paraId="49764AE7" w14:textId="77777777" w:rsidTr="0016261D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6C530E" w14:textId="6F509575" w:rsidR="00322F72" w:rsidRPr="004601FC" w:rsidRDefault="00672FFB" w:rsidP="004601FC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1.2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2510967" w14:textId="77777777" w:rsidR="00322F72" w:rsidRPr="004601FC" w:rsidRDefault="00322F72" w:rsidP="004601FC">
            <w:pPr>
              <w:pStyle w:val="NormalWeb"/>
              <w:spacing w:before="0" w:beforeAutospacing="0" w:after="120" w:afterAutospacing="0"/>
              <w:jc w:val="both"/>
            </w:pPr>
            <w:r w:rsidRPr="004601FC">
              <w:rPr>
                <w:b/>
                <w:bCs/>
                <w:u w:val="single"/>
              </w:rPr>
              <w:t>Общие организационные возможности</w:t>
            </w:r>
          </w:p>
          <w:p w14:paraId="09E29B00" w14:textId="77777777" w:rsidR="00322F72" w:rsidRPr="004601FC" w:rsidRDefault="00322F72" w:rsidP="004601FC">
            <w:pPr>
              <w:pStyle w:val="NormalWeb"/>
              <w:spacing w:before="0" w:beforeAutospacing="0" w:after="120" w:afterAutospacing="0"/>
              <w:jc w:val="both"/>
            </w:pPr>
            <w:r w:rsidRPr="004601FC">
              <w:t>Претендент должен:</w:t>
            </w:r>
          </w:p>
          <w:p w14:paraId="5560F5A9" w14:textId="77777777" w:rsidR="00322F72" w:rsidRPr="004601FC" w:rsidRDefault="00322F72" w:rsidP="004601FC">
            <w:pPr>
              <w:pStyle w:val="NormalWeb"/>
              <w:spacing w:before="0" w:beforeAutospacing="0" w:after="120" w:afterAutospacing="0"/>
              <w:jc w:val="both"/>
            </w:pPr>
            <w:r w:rsidRPr="004601FC">
              <w:t>a) Описать общие организационные возможности, которые могут повлиять на реализацию (т. е. структура управления, финансовая стабильность и возможности финансирования проекта, размер организации, сила поддержки управления проектом, например, контроль управления проектом, глобальные сети, финансовая стабильность).</w:t>
            </w:r>
          </w:p>
          <w:p w14:paraId="0FD0D55D" w14:textId="15BD9899" w:rsidR="00322F72" w:rsidRPr="004601FC" w:rsidRDefault="00322F72" w:rsidP="004601FC">
            <w:pPr>
              <w:pStyle w:val="NormalWeb"/>
              <w:spacing w:before="0" w:beforeAutospacing="0" w:after="120" w:afterAutospacing="0"/>
              <w:jc w:val="both"/>
            </w:pPr>
            <w:r w:rsidRPr="004601FC">
              <w:t> </w:t>
            </w:r>
            <w:r w:rsidR="004601FC">
              <w:rPr>
                <w:lang w:val="en-US"/>
              </w:rPr>
              <w:t>b</w:t>
            </w:r>
            <w:r w:rsidRPr="004601FC">
              <w:t>) Включит</w:t>
            </w:r>
            <w:r w:rsidR="00893518">
              <w:rPr>
                <w:lang w:val="kk-KZ"/>
              </w:rPr>
              <w:t>ь</w:t>
            </w:r>
            <w:r w:rsidRPr="004601FC">
              <w:t xml:space="preserve"> описание прошлого и настоящего опыта и </w:t>
            </w:r>
            <w:r w:rsidR="003367A7">
              <w:t>проектов</w:t>
            </w:r>
            <w:r w:rsidR="003367A7" w:rsidRPr="004557F9">
              <w:t>/</w:t>
            </w:r>
            <w:r w:rsidR="003367A7">
              <w:t>инициатив</w:t>
            </w:r>
            <w:r w:rsidRPr="004601FC">
              <w:t xml:space="preserve">, которые имеют прямое отношение к выполнению ТЗ. Включите </w:t>
            </w:r>
            <w:r w:rsidR="00BE7745">
              <w:t xml:space="preserve">перечень </w:t>
            </w:r>
            <w:r w:rsidR="007E27D4" w:rsidRPr="004601FC">
              <w:t>соответствующи</w:t>
            </w:r>
            <w:r w:rsidR="007E27D4">
              <w:t>х</w:t>
            </w:r>
            <w:r w:rsidR="007E27D4" w:rsidRPr="004601FC">
              <w:t xml:space="preserve"> проектов</w:t>
            </w:r>
            <w:r w:rsidR="003367A7" w:rsidRPr="004557F9">
              <w:t>/</w:t>
            </w:r>
            <w:r w:rsidR="00BE7745">
              <w:t>инициатив</w:t>
            </w:r>
            <w:r w:rsidRPr="004601FC">
              <w:t xml:space="preserve">, в которых </w:t>
            </w:r>
            <w:r w:rsidR="00E22C57">
              <w:t xml:space="preserve">участвовала </w:t>
            </w:r>
            <w:r w:rsidRPr="004601FC">
              <w:t>организация.</w:t>
            </w:r>
          </w:p>
          <w:p w14:paraId="3CBB0984" w14:textId="1B5D9C9B" w:rsidR="00322F72" w:rsidRPr="004601FC" w:rsidRDefault="00322F72" w:rsidP="004601FC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601FC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4601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 Объяснит</w:t>
            </w:r>
            <w:r w:rsidR="001A52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4601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будет ли какая-либо работа передана на субподряд, кому, какой процент работы, обоснование для этого и роли предлагаемых субподрядчиков. Особое внимание следует уделить созданию четкой картины ролей, обязанностей, линий подчинения и подотчетности.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68E717" w14:textId="714DB462" w:rsidR="00322F72" w:rsidRPr="004601FC" w:rsidRDefault="005E67AC" w:rsidP="004601F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:rsidR="00D96DBE" w:rsidRPr="00CD735C" w14:paraId="2F225EF9" w14:textId="77777777" w:rsidTr="00EF258B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2448F9" w14:textId="577DC365" w:rsidR="0023142D" w:rsidRPr="004601FC" w:rsidRDefault="005E47BD" w:rsidP="004601FC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E47BD"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10561E" w14:textId="5AFB832A" w:rsidR="0023142D" w:rsidRPr="004601FC" w:rsidRDefault="005E47BD" w:rsidP="004601FC">
            <w:pPr>
              <w:spacing w:after="120" w:line="240" w:lineRule="auto"/>
              <w:ind w:right="571"/>
              <w:jc w:val="both"/>
              <w:rPr>
                <w:rFonts w:ascii="Times New Roman" w:eastAsia="Calibri" w:hAnsi="Times New Roman" w:cs="Times New Roman"/>
                <w:snapToGrid w:val="0"/>
                <w:sz w:val="24"/>
                <w:szCs w:val="24"/>
                <w:lang w:val="ru-RU"/>
              </w:rPr>
            </w:pPr>
            <w:r w:rsidRPr="005E47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u-RU"/>
              </w:rPr>
              <w:t>Актуальность специальных знаний и опыта по аналогичным проектам, выполненным в регионе/стране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C498B0" w14:textId="445FB051" w:rsidR="0023142D" w:rsidRPr="00CD735C" w:rsidRDefault="0023142D" w:rsidP="004601F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  <w:rPrChange w:id="13" w:author="Nazym Zhussupova" w:date="2022-04-25T14:45:00Z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</w:rPr>
                </w:rPrChange>
              </w:rPr>
            </w:pPr>
          </w:p>
        </w:tc>
      </w:tr>
      <w:tr w:rsidR="00D96DBE" w:rsidRPr="004601FC" w14:paraId="3BE7199F" w14:textId="77777777" w:rsidTr="0085375A">
        <w:trPr>
          <w:trHeight w:val="56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A2316D" w14:textId="7193E6A2" w:rsidR="007B441A" w:rsidRPr="004601FC" w:rsidRDefault="00672FFB" w:rsidP="004601FC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1.3.1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A95AF23" w14:textId="77777777" w:rsidR="00AC6D6D" w:rsidRDefault="00AC6D6D" w:rsidP="004601FC">
            <w:pPr>
              <w:spacing w:after="120" w:line="240" w:lineRule="auto"/>
              <w:ind w:right="571"/>
              <w:jc w:val="both"/>
              <w:rPr>
                <w:ins w:id="14" w:author="Nazym Zhussupova" w:date="2022-04-26T16:25:00Z"/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985C07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Быть официально зарегистрированной компанией на территории Республики Казахстан;</w:t>
            </w:r>
          </w:p>
          <w:p w14:paraId="6D4EFA90" w14:textId="251F9F42" w:rsidR="00985C07" w:rsidRPr="004601FC" w:rsidRDefault="007B441A" w:rsidP="00985C07">
            <w:pPr>
              <w:spacing w:after="120" w:line="240" w:lineRule="auto"/>
              <w:ind w:right="57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4601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Наличие документа, подтверждающего сотрудничество с республиканским телеканалом, соответствующим требованиям, указанным в настоящем задании, для обеспечения ротации видеороликов.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EF4999" w14:textId="6304E199" w:rsidR="007B441A" w:rsidRPr="004601FC" w:rsidRDefault="005E67AC" w:rsidP="004601F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96DBE" w:rsidRPr="004601FC" w14:paraId="1092F800" w14:textId="77777777" w:rsidTr="0085375A">
        <w:trPr>
          <w:trHeight w:val="9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4F26CF" w14:textId="18688301" w:rsidR="007B441A" w:rsidRPr="004601FC" w:rsidRDefault="003905D6" w:rsidP="004601FC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1.3.2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909C67" w14:textId="3C01E9F9" w:rsidR="007B441A" w:rsidRPr="004601FC" w:rsidRDefault="00F82C0E" w:rsidP="004601FC">
            <w:pPr>
              <w:spacing w:after="120" w:line="240" w:lineRule="auto"/>
              <w:ind w:right="57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F82C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менее 3 лет опыта в разработке информационных материалов в социальной сфере;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CD0703" w14:textId="23A907A3" w:rsidR="007B441A" w:rsidRPr="004601FC" w:rsidRDefault="007B441A" w:rsidP="004601F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166D28" w:rsidRPr="004601FC" w14:paraId="45FB8479" w14:textId="77777777" w:rsidTr="00DD27AC">
        <w:trPr>
          <w:trHeight w:val="601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97C85D" w14:textId="604177E9" w:rsidR="00166D28" w:rsidRPr="004601FC" w:rsidRDefault="00166D28" w:rsidP="004601FC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1.3.3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EE840E" w14:textId="37B1EC23" w:rsidR="00166D28" w:rsidRPr="004601FC" w:rsidRDefault="00166D28" w:rsidP="004601FC">
            <w:pPr>
              <w:spacing w:after="120" w:line="240" w:lineRule="auto"/>
              <w:ind w:right="57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601FC">
              <w:rPr>
                <w:rFonts w:ascii="Times New Roman" w:hAnsi="Times New Roman" w:cs="Times New Roman"/>
                <w:color w:val="212121"/>
                <w:sz w:val="24"/>
                <w:szCs w:val="24"/>
                <w:lang w:val="ru-RU"/>
              </w:rPr>
              <w:t>Опыт экспертной группы в подготовке содержания информационных материалов в социальной сфере.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A4CF910" w14:textId="3FBCC75E" w:rsidR="00166D28" w:rsidRPr="004601FC" w:rsidRDefault="00166D28" w:rsidP="004601F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1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  <w:tr w:rsidR="00166D28" w:rsidRPr="004601FC" w14:paraId="1975AB58" w14:textId="77777777" w:rsidTr="00DD27AC">
        <w:trPr>
          <w:trHeight w:val="47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6ADAA3" w14:textId="33B5D736" w:rsidR="00166D28" w:rsidRPr="004601FC" w:rsidRDefault="00166D28" w:rsidP="004601FC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1.3.4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55283B1" w14:textId="1F75C448" w:rsidR="00166D28" w:rsidRPr="004601FC" w:rsidRDefault="00FB1496" w:rsidP="004601FC">
            <w:pPr>
              <w:spacing w:after="120" w:line="240" w:lineRule="auto"/>
              <w:ind w:right="57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49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 менее одного года опыта работы с международными организациями или государственными учреждениями по аналогичному типу работ.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9930D64" w14:textId="03F7B096" w:rsidR="00166D28" w:rsidRPr="004601FC" w:rsidRDefault="006D3637" w:rsidP="004601F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4601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96DBE" w:rsidRPr="004601FC" w14:paraId="2F047B96" w14:textId="77777777" w:rsidTr="00EF258B">
        <w:trPr>
          <w:trHeight w:val="9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EB8BC7" w14:textId="43F74C1F" w:rsidR="005A4C26" w:rsidRPr="004601FC" w:rsidRDefault="00672FFB" w:rsidP="004601FC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</w:t>
            </w:r>
            <w:r w:rsidR="002E6D6D"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24ACBD" w14:textId="77777777" w:rsidR="001A394B" w:rsidRPr="006166AD" w:rsidRDefault="001A394B" w:rsidP="004601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16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u-RU"/>
              </w:rPr>
              <w:t>Процедуры обеспечения качества, риски и меры по их снижению</w:t>
            </w:r>
          </w:p>
          <w:p w14:paraId="225E5219" w14:textId="6103BF93" w:rsidR="005A4C26" w:rsidRPr="004601FC" w:rsidRDefault="001A394B" w:rsidP="004601FC">
            <w:pPr>
              <w:spacing w:after="120" w:line="240" w:lineRule="auto"/>
              <w:ind w:right="571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6166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Претендент должен описать потенциальные риски для выполнения ТЗ, которые могут повлиять на достижение и </w:t>
            </w:r>
            <w:r w:rsidRPr="006166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своевременное завершение ожидаемых результатов, а также на их качество. Опишите меры, которые будут приняты для снижения этих рисков. Предоставить сертификат(ы) для аккредитации процессов, политики</w:t>
            </w:r>
            <w:proofErr w:type="gramStart"/>
            <w:r w:rsidRPr="006166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например</w:t>
            </w:r>
            <w:proofErr w:type="gramEnd"/>
            <w:r w:rsidRPr="006166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6166AD">
              <w:rPr>
                <w:rFonts w:ascii="Times New Roman" w:eastAsia="Times New Roman" w:hAnsi="Times New Roman" w:cs="Times New Roman"/>
                <w:sz w:val="24"/>
                <w:szCs w:val="24"/>
              </w:rPr>
              <w:t>ISO</w:t>
            </w:r>
            <w:r w:rsidRPr="006166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т. д.</w:t>
            </w:r>
            <w:r w:rsidRPr="006166A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8045DA" w14:textId="4AC7E2B4" w:rsidR="005A4C26" w:rsidRPr="004601FC" w:rsidRDefault="00DD27AC" w:rsidP="004601F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30</w:t>
            </w:r>
          </w:p>
        </w:tc>
      </w:tr>
      <w:tr w:rsidR="00D96DBE" w:rsidRPr="004601FC" w14:paraId="4F46F240" w14:textId="77777777" w:rsidTr="00C921BA">
        <w:trPr>
          <w:trHeight w:val="367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C1CA0A" w14:textId="77777777" w:rsidR="00325E84" w:rsidRPr="004601FC" w:rsidRDefault="00325E84" w:rsidP="004601FC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709796" w14:textId="3D17CE09" w:rsidR="00325E84" w:rsidRPr="004601FC" w:rsidRDefault="00325E84" w:rsidP="004601FC">
            <w:pPr>
              <w:spacing w:after="120" w:line="240" w:lineRule="auto"/>
              <w:ind w:right="571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proofErr w:type="spellStart"/>
            <w:r w:rsidRPr="004601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  <w:proofErr w:type="spellEnd"/>
            <w:r w:rsidRPr="004601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601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баллов</w:t>
            </w:r>
            <w:proofErr w:type="spellEnd"/>
            <w:r w:rsidRPr="004601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01FC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4601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01FC">
              <w:rPr>
                <w:rFonts w:ascii="Times New Roman" w:hAnsi="Times New Roman" w:cs="Times New Roman"/>
                <w:sz w:val="24"/>
                <w:szCs w:val="24"/>
              </w:rPr>
              <w:t>Разделу</w:t>
            </w:r>
            <w:proofErr w:type="spellEnd"/>
            <w:r w:rsidRPr="004601FC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740093" w14:textId="55481240" w:rsidR="00325E84" w:rsidRPr="00B35D49" w:rsidRDefault="00325E84" w:rsidP="004601F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601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250</w:t>
            </w:r>
          </w:p>
        </w:tc>
      </w:tr>
      <w:tr w:rsidR="00DD27AC" w:rsidRPr="004601FC" w14:paraId="009A9D09" w14:textId="77777777" w:rsidTr="00DD27AC">
        <w:trPr>
          <w:trHeight w:val="556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1B5533" w14:textId="77777777" w:rsidR="00510E9B" w:rsidRPr="004601FC" w:rsidRDefault="00510E9B" w:rsidP="004601FC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A0521B" w14:textId="08BCDA04" w:rsidR="00510E9B" w:rsidRPr="004601FC" w:rsidRDefault="00510E9B" w:rsidP="004601FC">
            <w:pPr>
              <w:spacing w:after="120" w:line="240" w:lineRule="auto"/>
              <w:ind w:right="57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601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Раздел 2. Предлагаемый методологический подход и план реализации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97AA1B6" w14:textId="50047CAE" w:rsidR="00510E9B" w:rsidRPr="004601FC" w:rsidRDefault="00510E9B" w:rsidP="004601FC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601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Баллы</w:t>
            </w:r>
            <w:proofErr w:type="spellEnd"/>
          </w:p>
        </w:tc>
      </w:tr>
      <w:tr w:rsidR="00D96DBE" w:rsidRPr="004601FC" w14:paraId="6B80DAD5" w14:textId="77777777" w:rsidTr="005976EA">
        <w:trPr>
          <w:trHeight w:val="9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349884" w14:textId="77777777" w:rsidR="00510E9B" w:rsidRPr="004601FC" w:rsidRDefault="00510E9B" w:rsidP="004601FC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08D52D0" w14:textId="0DC32A62" w:rsidR="00CA787D" w:rsidRPr="004601FC" w:rsidRDefault="00CA787D" w:rsidP="004601FC">
            <w:pPr>
              <w:pStyle w:val="NormalWeb"/>
              <w:spacing w:before="0" w:beforeAutospacing="0" w:after="120" w:afterAutospacing="0"/>
              <w:jc w:val="both"/>
            </w:pPr>
            <w:r w:rsidRPr="004601FC">
              <w:rPr>
                <w:b/>
                <w:bCs/>
                <w:u w:val="single"/>
              </w:rPr>
              <w:t>Подход к анализу, методология</w:t>
            </w:r>
          </w:p>
          <w:p w14:paraId="58AEE894" w14:textId="77777777" w:rsidR="00CA787D" w:rsidRPr="004601FC" w:rsidRDefault="00CA787D" w:rsidP="004601FC">
            <w:pPr>
              <w:pStyle w:val="NormalWeb"/>
              <w:spacing w:before="0" w:beforeAutospacing="0" w:after="120" w:afterAutospacing="0"/>
              <w:jc w:val="both"/>
            </w:pPr>
            <w:r w:rsidRPr="004601FC">
              <w:t>Наличие концепции и подробного плана работ с конкретными сроками, с включением мер по профилактике заражения COVID-19.</w:t>
            </w:r>
          </w:p>
          <w:p w14:paraId="03786B03" w14:textId="3DA550F1" w:rsidR="00CA787D" w:rsidRPr="004601FC" w:rsidRDefault="00CA787D" w:rsidP="004601FC">
            <w:pPr>
              <w:pStyle w:val="NormalWeb"/>
              <w:spacing w:before="0" w:beforeAutospacing="0" w:after="120" w:afterAutospacing="0"/>
              <w:jc w:val="both"/>
            </w:pPr>
            <w:r w:rsidRPr="004601FC">
              <w:t>Претендент должен:</w:t>
            </w:r>
          </w:p>
          <w:p w14:paraId="57F8BEC5" w14:textId="49738149" w:rsidR="00CA787D" w:rsidRPr="004601FC" w:rsidRDefault="00CA787D" w:rsidP="004601FC">
            <w:pPr>
              <w:pStyle w:val="NormalWeb"/>
              <w:spacing w:before="0" w:beforeAutospacing="0" w:after="120" w:afterAutospacing="0"/>
              <w:jc w:val="both"/>
            </w:pPr>
            <w:r w:rsidRPr="004601FC">
              <w:t> а) предоставить достаточно подробное описание подхода и методологии организации для выполнения или превышения требований технического задания;</w:t>
            </w:r>
          </w:p>
          <w:p w14:paraId="3D282D34" w14:textId="6C94E9D9" w:rsidR="00CA787D" w:rsidRPr="004601FC" w:rsidRDefault="00CA787D" w:rsidP="004601FC">
            <w:pPr>
              <w:pStyle w:val="NormalWeb"/>
              <w:spacing w:before="0" w:beforeAutospacing="0" w:after="120" w:afterAutospacing="0"/>
              <w:jc w:val="both"/>
            </w:pPr>
            <w:r w:rsidRPr="004601FC">
              <w:t> b) Объяснить, как организация понимает потребности Структуры «ООН-женщины» в товарах/услугах/работах и ​​как различные элементы услуг должны быть организованы, контролироваться и предоставляться;</w:t>
            </w:r>
          </w:p>
          <w:p w14:paraId="40B99825" w14:textId="71969B6A" w:rsidR="00CA787D" w:rsidRPr="004601FC" w:rsidRDefault="00CA787D" w:rsidP="004601FC">
            <w:pPr>
              <w:pStyle w:val="NormalWeb"/>
              <w:spacing w:before="0" w:beforeAutospacing="0" w:after="120" w:afterAutospacing="0"/>
              <w:jc w:val="both"/>
            </w:pPr>
            <w:r w:rsidRPr="004601FC">
              <w:t> c) Описывать доступные механизмы и инструменты мониторинга и оценки производительности, а также способы их принятия и использования для конкретных требований;</w:t>
            </w:r>
          </w:p>
          <w:p w14:paraId="680E4359" w14:textId="77777777" w:rsidR="00CA787D" w:rsidRPr="004601FC" w:rsidRDefault="00CA787D" w:rsidP="004601FC">
            <w:pPr>
              <w:pStyle w:val="NormalWeb"/>
              <w:spacing w:before="0" w:beforeAutospacing="0" w:after="120" w:afterAutospacing="0"/>
              <w:jc w:val="both"/>
            </w:pPr>
            <w:r w:rsidRPr="004601FC">
              <w:t>d) Выявление любых пробелов/наложений в освещении Структуры «ООН-женщины» на основе предоставленной информации.</w:t>
            </w:r>
          </w:p>
          <w:p w14:paraId="10549E28" w14:textId="0E875E7B" w:rsidR="00CA787D" w:rsidRPr="004601FC" w:rsidRDefault="00CA787D" w:rsidP="004601FC">
            <w:pPr>
              <w:pStyle w:val="NormalWeb"/>
              <w:spacing w:before="0" w:beforeAutospacing="0" w:after="120" w:afterAutospacing="0"/>
              <w:jc w:val="both"/>
            </w:pPr>
            <w:r w:rsidRPr="004601FC">
              <w:t>e) Опишите, как ваша организация будет придерживаться принципов закупок «ООН-женщины» при получении услуг от имени «ООН-женщины». Общие принципы закупок структуры «ООН-женщины»:</w:t>
            </w:r>
          </w:p>
          <w:p w14:paraId="19442366" w14:textId="24B82AEC" w:rsidR="00CA787D" w:rsidRPr="004601FC" w:rsidRDefault="00CA787D" w:rsidP="004601FC">
            <w:pPr>
              <w:pStyle w:val="NormalWeb"/>
              <w:numPr>
                <w:ilvl w:val="0"/>
                <w:numId w:val="46"/>
              </w:numPr>
              <w:spacing w:before="0" w:beforeAutospacing="0" w:after="120" w:afterAutospacing="0"/>
              <w:jc w:val="both"/>
            </w:pPr>
            <w:r w:rsidRPr="004601FC">
              <w:t>Лучшее соотношение цены и качества</w:t>
            </w:r>
          </w:p>
          <w:p w14:paraId="660EC2BD" w14:textId="7B711A05" w:rsidR="00CA787D" w:rsidRPr="004601FC" w:rsidRDefault="00CA787D" w:rsidP="004601FC">
            <w:pPr>
              <w:pStyle w:val="NormalWeb"/>
              <w:numPr>
                <w:ilvl w:val="0"/>
                <w:numId w:val="46"/>
              </w:numPr>
              <w:spacing w:before="0" w:beforeAutospacing="0" w:after="120" w:afterAutospacing="0"/>
              <w:jc w:val="both"/>
            </w:pPr>
            <w:r w:rsidRPr="004601FC">
              <w:t>Справедливость, честность и прозрачность</w:t>
            </w:r>
          </w:p>
          <w:p w14:paraId="5F51BFD3" w14:textId="4274FC23" w:rsidR="00CA787D" w:rsidRPr="004601FC" w:rsidRDefault="00CA787D" w:rsidP="004601FC">
            <w:pPr>
              <w:pStyle w:val="NormalWeb"/>
              <w:numPr>
                <w:ilvl w:val="0"/>
                <w:numId w:val="46"/>
              </w:numPr>
              <w:spacing w:before="0" w:beforeAutospacing="0" w:after="120" w:afterAutospacing="0"/>
              <w:jc w:val="both"/>
            </w:pPr>
            <w:r w:rsidRPr="004601FC">
              <w:t>Эффективная конкуренция</w:t>
            </w:r>
          </w:p>
          <w:p w14:paraId="3ACBD12D" w14:textId="12DB8696" w:rsidR="00510E9B" w:rsidRPr="004601FC" w:rsidRDefault="00CA787D" w:rsidP="004601FC">
            <w:pPr>
              <w:pStyle w:val="ListParagraph"/>
              <w:numPr>
                <w:ilvl w:val="0"/>
                <w:numId w:val="46"/>
              </w:numPr>
              <w:spacing w:after="120"/>
              <w:ind w:right="571"/>
              <w:jc w:val="both"/>
              <w:rPr>
                <w:b/>
                <w:bCs/>
                <w:sz w:val="24"/>
                <w:szCs w:val="24"/>
                <w:lang w:val="ru-RU"/>
              </w:rPr>
            </w:pPr>
            <w:r w:rsidRPr="004601FC">
              <w:rPr>
                <w:sz w:val="24"/>
                <w:szCs w:val="24"/>
                <w:lang w:val="ru-RU"/>
              </w:rPr>
              <w:t>Наилучшие интересы Структуры «ООН-женщины»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24814B" w14:textId="1841C946" w:rsidR="00510E9B" w:rsidRPr="00092F12" w:rsidRDefault="00DC71AF" w:rsidP="004601FC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F1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96DBE" w:rsidRPr="004601FC" w14:paraId="7DB5C52B" w14:textId="77777777" w:rsidTr="005976EA">
        <w:trPr>
          <w:trHeight w:val="9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09C860" w14:textId="77777777" w:rsidR="00510E9B" w:rsidRPr="004601FC" w:rsidRDefault="00510E9B" w:rsidP="004601FC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8D4547" w14:textId="77777777" w:rsidR="002333E6" w:rsidRPr="002333E6" w:rsidRDefault="002333E6" w:rsidP="004601FC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333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u-RU"/>
              </w:rPr>
              <w:t>Управление – сроки, результаты и отчетность</w:t>
            </w:r>
          </w:p>
          <w:p w14:paraId="07591220" w14:textId="7495C3EC" w:rsidR="00510E9B" w:rsidRPr="004601FC" w:rsidRDefault="002333E6" w:rsidP="004601FC">
            <w:pPr>
              <w:spacing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33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Претендент должен предоставить подробное описание того, как будет осуществляться управление запрашиваемыми товарами/услугами/работами для достижения требований технического задания. Действия в плане реализации должны быть правильно упорядочены, логичны и реалистичны.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F1903DA" w14:textId="7B376F60" w:rsidR="00510E9B" w:rsidRPr="004601FC" w:rsidRDefault="00DC71AF" w:rsidP="004601FC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1F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D96DBE" w:rsidRPr="004601FC" w14:paraId="233829DE" w14:textId="77777777" w:rsidTr="004601FC">
        <w:trPr>
          <w:trHeight w:val="1771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384E8E" w14:textId="77777777" w:rsidR="00510E9B" w:rsidRPr="009A48EB" w:rsidRDefault="00510E9B" w:rsidP="004601FC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265E01" w14:textId="41BF00D5" w:rsidR="002333E6" w:rsidRPr="009A48EB" w:rsidRDefault="002333E6" w:rsidP="004601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A4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u-RU"/>
              </w:rPr>
              <w:t>Экологический подход к требуемой услуге/работе</w:t>
            </w:r>
          </w:p>
          <w:p w14:paraId="0BF14B85" w14:textId="77777777" w:rsidR="002333E6" w:rsidRPr="009A48EB" w:rsidRDefault="002333E6" w:rsidP="004601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A48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Претендент должен:</w:t>
            </w:r>
          </w:p>
          <w:p w14:paraId="072A7A93" w14:textId="78E084CC" w:rsidR="00510E9B" w:rsidRPr="009A48EB" w:rsidRDefault="002333E6" w:rsidP="004601FC">
            <w:pPr>
              <w:spacing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A48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Предоставить подробное описание методологии того, как организация/фирма будет выполнять техническое задание по проекту, с учетом соответствия местным условиям и условиям проекта.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3AD1CD8" w14:textId="01DA6742" w:rsidR="00510E9B" w:rsidRPr="004601FC" w:rsidRDefault="00DC71AF" w:rsidP="004601FC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1F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D96DBE" w:rsidRPr="004601FC" w14:paraId="2D6B3B08" w14:textId="77777777" w:rsidTr="00AC3E31">
        <w:trPr>
          <w:trHeight w:val="277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82EB0C" w14:textId="77777777" w:rsidR="006166AD" w:rsidRPr="009A48EB" w:rsidRDefault="006166AD" w:rsidP="004601FC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7FEDD2" w14:textId="6C233628" w:rsidR="006166AD" w:rsidRPr="009A48EB" w:rsidRDefault="00B93E2D" w:rsidP="004601FC">
            <w:pPr>
              <w:spacing w:after="120" w:line="240" w:lineRule="auto"/>
              <w:ind w:right="571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9A48E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9A48E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Всего баллов</w:t>
            </w:r>
            <w:r w:rsidRPr="009A48E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по разделу 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D36F8D" w14:textId="5DE1E25F" w:rsidR="006166AD" w:rsidRPr="004601FC" w:rsidRDefault="00DC71AF" w:rsidP="004601F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200</w:t>
            </w:r>
          </w:p>
        </w:tc>
      </w:tr>
      <w:tr w:rsidR="00D96DBE" w:rsidRPr="004601FC" w14:paraId="5AFACC66" w14:textId="77777777" w:rsidTr="00D96DBE">
        <w:trPr>
          <w:cantSplit/>
          <w:trHeight w:val="315"/>
        </w:trPr>
        <w:tc>
          <w:tcPr>
            <w:tcW w:w="82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2FD26C" w14:textId="53FAF1D3" w:rsidR="00AC3E31" w:rsidRPr="004601FC" w:rsidRDefault="00AC3E31" w:rsidP="004601FC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460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Раздел 3.0 Наличие ресурсов, ключевой персонал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A85612" w14:textId="491B906E" w:rsidR="00AC3E31" w:rsidRPr="004601FC" w:rsidRDefault="00AC3E31" w:rsidP="004601F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60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Балл</w:t>
            </w:r>
          </w:p>
        </w:tc>
      </w:tr>
      <w:tr w:rsidR="00D96DBE" w:rsidRPr="004601FC" w14:paraId="59B18317" w14:textId="77777777" w:rsidTr="00EF258B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6A437D" w14:textId="399706CA" w:rsidR="00AC3E31" w:rsidRPr="004601FC" w:rsidRDefault="00AC3E31" w:rsidP="004601FC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3.0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ACDDFE" w14:textId="77777777" w:rsidR="00AC3E31" w:rsidRPr="004601FC" w:rsidRDefault="00AC3E31" w:rsidP="004601FC">
            <w:pPr>
              <w:pStyle w:val="NormalWeb"/>
              <w:spacing w:before="0" w:beforeAutospacing="0" w:after="120" w:afterAutospacing="0"/>
              <w:jc w:val="both"/>
            </w:pPr>
            <w:r w:rsidRPr="004601FC">
              <w:rPr>
                <w:b/>
                <w:bCs/>
                <w:u w:val="single"/>
              </w:rPr>
              <w:t>Состав команды</w:t>
            </w:r>
          </w:p>
          <w:p w14:paraId="2DCD1525" w14:textId="77777777" w:rsidR="00AC3E31" w:rsidRPr="004601FC" w:rsidRDefault="00AC3E31" w:rsidP="004601FC">
            <w:pPr>
              <w:pStyle w:val="NormalWeb"/>
              <w:spacing w:before="0" w:beforeAutospacing="0" w:after="120" w:afterAutospacing="0"/>
              <w:jc w:val="both"/>
            </w:pPr>
            <w:r w:rsidRPr="004601FC">
              <w:t>Претендент должен:</w:t>
            </w:r>
          </w:p>
          <w:p w14:paraId="304BA361" w14:textId="11965525" w:rsidR="00AC3E31" w:rsidRPr="004601FC" w:rsidRDefault="00AC3E31" w:rsidP="004601FC">
            <w:pPr>
              <w:pStyle w:val="NormalWeb"/>
              <w:spacing w:before="0" w:beforeAutospacing="0" w:after="120" w:afterAutospacing="0"/>
              <w:jc w:val="both"/>
            </w:pPr>
            <w:r w:rsidRPr="004601FC">
              <w:t> a) Описать наличие ресурсов с точки зрения персонала и средств, необходимых для выполнения Технического задания.</w:t>
            </w:r>
          </w:p>
          <w:p w14:paraId="633B30C6" w14:textId="5FADA262" w:rsidR="00AC3E31" w:rsidRPr="004601FC" w:rsidRDefault="00AC3E31" w:rsidP="004601FC">
            <w:pPr>
              <w:pStyle w:val="NormalWeb"/>
              <w:spacing w:before="0" w:beforeAutospacing="0" w:after="120" w:afterAutospacing="0"/>
              <w:jc w:val="both"/>
            </w:pPr>
            <w:r w:rsidRPr="004601FC">
              <w:t> b) Опишите структуру предлагаемой команды/персонала и рабочие задачи (включая надзорные), которые будут возложены на каждого из них.</w:t>
            </w:r>
          </w:p>
          <w:p w14:paraId="3809584C" w14:textId="2E5C5B8D" w:rsidR="00AC3E31" w:rsidRPr="004601FC" w:rsidRDefault="00AC3E31" w:rsidP="004601FC">
            <w:pPr>
              <w:pStyle w:val="NormalWeb"/>
              <w:spacing w:before="0" w:beforeAutospacing="0" w:after="120" w:afterAutospacing="0"/>
              <w:jc w:val="both"/>
            </w:pPr>
            <w:r w:rsidRPr="004601FC">
              <w:t> c) Представить организационную схему, иллюстрирующую расположение офиса (город и страна), линии подчиненности, вместе с описанием такой организации структуры команды.</w:t>
            </w:r>
          </w:p>
          <w:p w14:paraId="73ABF756" w14:textId="77291435" w:rsidR="00AC3E31" w:rsidRPr="004601FC" w:rsidRDefault="00AC3E31" w:rsidP="004601FC">
            <w:pPr>
              <w:pStyle w:val="NormalWeb"/>
              <w:spacing w:before="0" w:beforeAutospacing="0" w:after="120" w:afterAutospacing="0"/>
              <w:jc w:val="both"/>
              <w:rPr>
                <w:rFonts w:eastAsia="Calibri"/>
                <w:bCs/>
                <w:highlight w:val="yellow"/>
              </w:rPr>
            </w:pPr>
            <w:r w:rsidRPr="004601FC">
              <w:t> </w:t>
            </w:r>
            <w:r w:rsidR="00AC28AB" w:rsidRPr="004601FC">
              <w:rPr>
                <w:lang w:val="en-US"/>
              </w:rPr>
              <w:t>d</w:t>
            </w:r>
            <w:r w:rsidRPr="004601FC">
              <w:t>) На каждого из ключевых сотрудников предоставить резюме с указанием соответствующего опыта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3C91C9" w14:textId="77777777" w:rsidR="00AC3E31" w:rsidRPr="004601FC" w:rsidRDefault="00AC3E31" w:rsidP="004601F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</w:tr>
      <w:tr w:rsidR="00D96DBE" w:rsidRPr="004601FC" w14:paraId="64F408F6" w14:textId="77777777" w:rsidTr="00EF258B">
        <w:trPr>
          <w:cantSplit/>
          <w:trHeight w:val="48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8086FC" w14:textId="77777777" w:rsidR="00AC3E31" w:rsidRPr="004601FC" w:rsidRDefault="00AC3E31" w:rsidP="004601FC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3.1</w:t>
            </w:r>
          </w:p>
        </w:tc>
        <w:tc>
          <w:tcPr>
            <w:tcW w:w="7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CC74C82" w14:textId="77777777" w:rsidR="00AC3E31" w:rsidRPr="004601FC" w:rsidRDefault="00AC3E31" w:rsidP="004601FC">
            <w:pPr>
              <w:spacing w:after="120" w:line="240" w:lineRule="auto"/>
              <w:ind w:left="103" w:right="2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601F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Координатор (руководитель группы):</w:t>
            </w: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CF04B3" w14:textId="77777777" w:rsidR="00AC3E31" w:rsidRPr="004601FC" w:rsidRDefault="00AC3E31" w:rsidP="004601F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96DBE" w:rsidRPr="004601FC" w14:paraId="54276E31" w14:textId="77777777" w:rsidTr="00947DDC">
        <w:trPr>
          <w:cantSplit/>
          <w:trHeight w:val="368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AFD7AA" w14:textId="15B5F4BE" w:rsidR="00AC3E31" w:rsidRPr="004601FC" w:rsidRDefault="00AC3E31" w:rsidP="004601FC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3.1.</w:t>
            </w:r>
            <w:r w:rsidR="0032032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6F155CB" w14:textId="01A37B6D" w:rsidR="00AC3E31" w:rsidRPr="004601FC" w:rsidRDefault="00AC3E31" w:rsidP="004601FC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601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 менее </w:t>
            </w:r>
            <w:r w:rsidR="00702D7C" w:rsidRPr="000C0A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702D7C" w:rsidRPr="004601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лет управленческого и лидерского опыта, предполагающего планирование, координацию и выполнение множества задач с участием различных заинтересованных сторон.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375400F" w14:textId="060817F6" w:rsidR="00AC3E31" w:rsidRPr="004601FC" w:rsidRDefault="00320324" w:rsidP="004601F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4601F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96DBE" w:rsidRPr="004601FC" w14:paraId="24124222" w14:textId="77777777" w:rsidTr="00947DDC">
        <w:trPr>
          <w:cantSplit/>
          <w:trHeight w:val="37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90505D" w14:textId="74E1419F" w:rsidR="00AC3E31" w:rsidRPr="004601FC" w:rsidRDefault="00AC3E31" w:rsidP="004601FC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3.1.</w:t>
            </w:r>
            <w:r w:rsidR="00510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7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867C2EC" w14:textId="0927B4FC" w:rsidR="00AC3E31" w:rsidRPr="004601FC" w:rsidRDefault="00AC3E31" w:rsidP="004601FC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601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Знание ситуации и потребностей женщин в экономической сфере в стране непосредственно.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FADA7FB" w14:textId="7CE92610" w:rsidR="00AC3E31" w:rsidRPr="004601FC" w:rsidRDefault="009E2C8B" w:rsidP="004601FC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5F64D2" w:rsidRPr="004601F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96DBE" w:rsidRPr="004601FC" w14:paraId="516B55D4" w14:textId="77777777" w:rsidTr="00947DDC">
        <w:trPr>
          <w:cantSplit/>
          <w:trHeight w:val="37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29F9AB" w14:textId="17663D3C" w:rsidR="00AC3E31" w:rsidRPr="000C0A39" w:rsidRDefault="00AC3E31" w:rsidP="004601FC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</w:rPr>
              <w:t>3.1.</w:t>
            </w:r>
            <w:r w:rsidR="00510B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7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B5BFEF6" w14:textId="67621B93" w:rsidR="00AC3E31" w:rsidRPr="004601FC" w:rsidRDefault="00AC3E31" w:rsidP="004601FC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601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Языковые квалификации: свободное владение государственным (</w:t>
            </w:r>
            <w:r w:rsidR="001617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161787" w:rsidRPr="004601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баллов) и русским (</w:t>
            </w:r>
            <w:r w:rsidR="001617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161787" w:rsidRPr="004601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балл</w:t>
            </w:r>
            <w:r w:rsidR="001617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</w:t>
            </w:r>
            <w:r w:rsidRPr="004601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 языками. 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350E4EF" w14:textId="39C8C107" w:rsidR="00AC3E31" w:rsidRPr="009E2C8B" w:rsidRDefault="009E2C8B" w:rsidP="004601F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</w:tr>
      <w:tr w:rsidR="00D96DBE" w:rsidRPr="00CD735C" w14:paraId="0D039391" w14:textId="77777777" w:rsidTr="00D96DBE">
        <w:trPr>
          <w:trHeight w:val="43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92B672" w14:textId="77777777" w:rsidR="00AC3E31" w:rsidRPr="004601FC" w:rsidRDefault="00AC3E31" w:rsidP="004601F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3.2</w:t>
            </w:r>
          </w:p>
        </w:tc>
        <w:tc>
          <w:tcPr>
            <w:tcW w:w="7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D6E28E6" w14:textId="10635B11" w:rsidR="00AC3E31" w:rsidRPr="004601FC" w:rsidRDefault="00AC3E31" w:rsidP="004601FC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601F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Квалификационные требования к члену компании: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23F890" w14:textId="77777777" w:rsidR="00AC3E31" w:rsidRPr="004601FC" w:rsidRDefault="00AC3E31" w:rsidP="004601F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96DBE" w:rsidRPr="004601FC" w14:paraId="7BF6B8C2" w14:textId="77777777" w:rsidTr="00D96DBE">
        <w:trPr>
          <w:trHeight w:val="120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26935D" w14:textId="4DA6F965" w:rsidR="00AC3E31" w:rsidRPr="004601FC" w:rsidRDefault="00AC3E31" w:rsidP="004601F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3.2.</w:t>
            </w:r>
            <w:r w:rsidR="005F64D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3F02DB4" w14:textId="1F40AFFD" w:rsidR="00AC3E31" w:rsidRPr="004601FC" w:rsidRDefault="00AC3E31" w:rsidP="004601FC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601F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Не менее </w:t>
            </w:r>
            <w:r w:rsidR="00702D7C" w:rsidRPr="000923B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2</w:t>
            </w:r>
            <w:r w:rsidR="00702D7C" w:rsidRPr="004601F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4601F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лет опыта в проведении информационного сопровождения хода реализации государственных программ в стране, в том числе не менее 2 проектов по разъяснению социальных вопросов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1620D7" w14:textId="5CF12A51" w:rsidR="00AC3E31" w:rsidRPr="004601FC" w:rsidRDefault="005F64D2" w:rsidP="004601F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:rsidR="00D96DBE" w:rsidRPr="004601FC" w14:paraId="53A2B416" w14:textId="77777777" w:rsidTr="004049CD">
        <w:trPr>
          <w:trHeight w:val="49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0228E8" w14:textId="01A1EC14" w:rsidR="00AC3E31" w:rsidRPr="004601FC" w:rsidRDefault="00AC3E31" w:rsidP="004601F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3.2.</w:t>
            </w:r>
            <w:r w:rsidR="0078539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7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9E83687" w14:textId="39D623E7" w:rsidR="00AC3E31" w:rsidRPr="004601FC" w:rsidRDefault="00AC3E31" w:rsidP="004601FC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4601F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Наличие опыта в разработке методологии и инструментария разработки пакета информационных продуктов. Опыт в разработке коммуникационной стратегии, концепции и контента видеороликов, и др. информационных материалов.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80C8C2" w14:textId="2C313A7E" w:rsidR="00AC3E31" w:rsidRPr="004601FC" w:rsidRDefault="009E2C8B" w:rsidP="004601F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:rsidR="00D96DBE" w:rsidRPr="004601FC" w14:paraId="59942D3F" w14:textId="77777777" w:rsidTr="00D96DBE">
        <w:trPr>
          <w:trHeight w:val="55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8E82BB" w14:textId="2724AFAA" w:rsidR="00AC3E31" w:rsidRPr="004601FC" w:rsidRDefault="00AC3E31" w:rsidP="004601F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3.2.</w:t>
            </w:r>
            <w:r w:rsidR="0078539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7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93A2E4E" w14:textId="2AB6F863" w:rsidR="00AC3E31" w:rsidRPr="004601FC" w:rsidRDefault="00AC3E31" w:rsidP="004601FC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601FC">
              <w:rPr>
                <w:rStyle w:val="tlid-translation"/>
                <w:rFonts w:ascii="Times New Roman" w:hAnsi="Times New Roman" w:cs="Times New Roman"/>
                <w:sz w:val="24"/>
                <w:szCs w:val="24"/>
                <w:lang w:val="ru-RU"/>
              </w:rPr>
              <w:t>Языковые квалификации: свободное владение государственным (</w:t>
            </w:r>
            <w:proofErr w:type="gramStart"/>
            <w:r w:rsidR="00B3659A">
              <w:rPr>
                <w:rStyle w:val="tlid-translation"/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B3659A">
              <w:rPr>
                <w:rStyle w:val="tlid-translation"/>
                <w:lang w:val="ru-RU"/>
              </w:rPr>
              <w:t>0</w:t>
            </w:r>
            <w:r w:rsidR="00B3659A" w:rsidRPr="004601FC">
              <w:rPr>
                <w:rStyle w:val="tlid-translation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4601FC">
              <w:rPr>
                <w:rStyle w:val="tlid-translation"/>
                <w:rFonts w:ascii="Times New Roman" w:hAnsi="Times New Roman" w:cs="Times New Roman"/>
                <w:sz w:val="24"/>
                <w:szCs w:val="24"/>
                <w:lang w:val="ru-RU"/>
              </w:rPr>
              <w:t>баллов</w:t>
            </w:r>
            <w:proofErr w:type="gramEnd"/>
            <w:r w:rsidRPr="004601FC">
              <w:rPr>
                <w:rStyle w:val="tlid-translation"/>
                <w:rFonts w:ascii="Times New Roman" w:hAnsi="Times New Roman" w:cs="Times New Roman"/>
                <w:sz w:val="24"/>
                <w:szCs w:val="24"/>
                <w:lang w:val="ru-RU"/>
              </w:rPr>
              <w:t>) и русским (</w:t>
            </w:r>
            <w:r w:rsidR="00B3659A">
              <w:rPr>
                <w:rStyle w:val="tlid-translation"/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B3659A">
              <w:rPr>
                <w:rStyle w:val="tlid-translation"/>
                <w:lang w:val="ru-RU"/>
              </w:rPr>
              <w:t>0</w:t>
            </w:r>
            <w:r w:rsidR="00ED4408">
              <w:rPr>
                <w:rStyle w:val="tlid-translation"/>
                <w:lang w:val="ru-RU"/>
              </w:rPr>
              <w:t xml:space="preserve"> </w:t>
            </w:r>
            <w:r w:rsidR="00D5681E" w:rsidRPr="004601FC">
              <w:rPr>
                <w:rStyle w:val="tlid-translation"/>
                <w:rFonts w:ascii="Times New Roman" w:hAnsi="Times New Roman" w:cs="Times New Roman"/>
                <w:sz w:val="24"/>
                <w:szCs w:val="24"/>
                <w:lang w:val="ru-RU"/>
              </w:rPr>
              <w:t>балл</w:t>
            </w:r>
            <w:r w:rsidR="00D5681E">
              <w:rPr>
                <w:rStyle w:val="tlid-translation"/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D5681E" w:rsidRPr="00BB6B00">
              <w:rPr>
                <w:rStyle w:val="tlid-translation"/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601FC">
              <w:rPr>
                <w:rStyle w:val="tlid-translation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 языками. 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0F2F3D" w14:textId="4863BA2B" w:rsidR="00AC3E31" w:rsidRPr="00932471" w:rsidRDefault="00B3659A" w:rsidP="004601F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="004F02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:rsidR="00D96DBE" w:rsidRPr="004601FC" w14:paraId="6F6BB671" w14:textId="77777777" w:rsidTr="00D96DBE">
        <w:trPr>
          <w:trHeight w:val="137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D337A3" w14:textId="77777777" w:rsidR="00AC3E31" w:rsidRPr="004601FC" w:rsidRDefault="00AC3E31" w:rsidP="004601F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C0A63EC" w14:textId="05E4F25A" w:rsidR="00AC3E31" w:rsidRPr="004601FC" w:rsidRDefault="00AC3E31" w:rsidP="004601FC">
            <w:pPr>
              <w:pStyle w:val="NormalWeb"/>
              <w:spacing w:before="0" w:beforeAutospacing="0" w:after="120" w:afterAutospacing="0"/>
              <w:rPr>
                <w:rStyle w:val="tlid-translation"/>
              </w:rPr>
            </w:pPr>
            <w:r w:rsidRPr="004601FC">
              <w:rPr>
                <w:b/>
                <w:bCs/>
              </w:rPr>
              <w:t>Гендерный профиль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5A82A4E" w14:textId="77777777" w:rsidR="00AC3E31" w:rsidRPr="004601FC" w:rsidRDefault="00AC3E31" w:rsidP="004601F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96DBE" w:rsidRPr="004601FC" w14:paraId="08912674" w14:textId="77777777" w:rsidTr="00D96DBE">
        <w:trPr>
          <w:trHeight w:val="137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DACB3B" w14:textId="77777777" w:rsidR="00AC3E31" w:rsidRPr="004601FC" w:rsidRDefault="00AC3E31" w:rsidP="004601F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9396FF" w14:textId="77777777" w:rsidR="00AC3E31" w:rsidRPr="004601FC" w:rsidRDefault="00AC3E31" w:rsidP="004601FC">
            <w:pPr>
              <w:pStyle w:val="NormalWeb"/>
              <w:spacing w:before="0" w:beforeAutospacing="0" w:after="120" w:afterAutospacing="0"/>
              <w:jc w:val="both"/>
              <w:rPr>
                <w:rFonts w:eastAsia="Calibri"/>
                <w:bCs/>
                <w:lang w:eastAsia="en-US"/>
              </w:rPr>
            </w:pPr>
            <w:r w:rsidRPr="004601FC">
              <w:rPr>
                <w:rFonts w:eastAsia="Calibri"/>
                <w:bCs/>
                <w:lang w:eastAsia="en-US"/>
              </w:rPr>
              <w:t>Претендент должен предоставить информацию о гендерном профиле организации:</w:t>
            </w:r>
          </w:p>
          <w:p w14:paraId="356A9970" w14:textId="77777777" w:rsidR="00AC3E31" w:rsidRPr="004601FC" w:rsidRDefault="00AC3E31" w:rsidP="004601FC">
            <w:pPr>
              <w:pStyle w:val="NormalWeb"/>
              <w:spacing w:before="0" w:beforeAutospacing="0" w:after="120" w:afterAutospacing="0"/>
              <w:jc w:val="both"/>
              <w:rPr>
                <w:rFonts w:eastAsia="Calibri"/>
                <w:bCs/>
                <w:lang w:eastAsia="en-US"/>
              </w:rPr>
            </w:pPr>
            <w:r w:rsidRPr="004601FC">
              <w:rPr>
                <w:rFonts w:eastAsia="Calibri"/>
                <w:bCs/>
                <w:lang w:eastAsia="en-US"/>
              </w:rPr>
              <w:t>- Женский бизнес-статус – владеет ли организация, контролируется или ею управляют не менее 51% женщин;</w:t>
            </w:r>
          </w:p>
          <w:p w14:paraId="558D343B" w14:textId="77777777" w:rsidR="00AC3E31" w:rsidRPr="004601FC" w:rsidRDefault="00AC3E31" w:rsidP="004601FC">
            <w:pPr>
              <w:pStyle w:val="NormalWeb"/>
              <w:spacing w:before="0" w:beforeAutospacing="0" w:after="120" w:afterAutospacing="0"/>
              <w:jc w:val="both"/>
              <w:rPr>
                <w:rFonts w:eastAsia="Calibri"/>
                <w:bCs/>
                <w:lang w:eastAsia="en-US"/>
              </w:rPr>
            </w:pPr>
            <w:r w:rsidRPr="004601FC">
              <w:rPr>
                <w:rFonts w:eastAsia="Calibri"/>
                <w:bCs/>
                <w:lang w:eastAsia="en-US"/>
              </w:rPr>
              <w:t>- доля женщин на руководящих должностях;</w:t>
            </w:r>
          </w:p>
          <w:p w14:paraId="25198D68" w14:textId="77777777" w:rsidR="00AC3E31" w:rsidRPr="004601FC" w:rsidRDefault="00AC3E31" w:rsidP="004601FC">
            <w:pPr>
              <w:pStyle w:val="NormalWeb"/>
              <w:spacing w:before="0" w:beforeAutospacing="0" w:after="120" w:afterAutospacing="0"/>
              <w:jc w:val="both"/>
              <w:rPr>
                <w:rFonts w:eastAsia="Calibri"/>
                <w:bCs/>
                <w:lang w:eastAsia="en-US"/>
              </w:rPr>
            </w:pPr>
            <w:r w:rsidRPr="004601FC">
              <w:rPr>
                <w:rFonts w:eastAsia="Calibri"/>
                <w:bCs/>
                <w:lang w:eastAsia="en-US"/>
              </w:rPr>
              <w:t>- Гендерный баланс предлагаемого проекта/команды;</w:t>
            </w:r>
          </w:p>
          <w:p w14:paraId="60529DAE" w14:textId="77777777" w:rsidR="00AC3E31" w:rsidRPr="004601FC" w:rsidRDefault="00AC3E31" w:rsidP="004601FC">
            <w:pPr>
              <w:pStyle w:val="NormalWeb"/>
              <w:spacing w:before="0" w:beforeAutospacing="0" w:after="120" w:afterAutospacing="0"/>
              <w:jc w:val="both"/>
              <w:rPr>
                <w:rFonts w:eastAsia="Calibri"/>
                <w:bCs/>
                <w:lang w:eastAsia="en-US"/>
              </w:rPr>
            </w:pPr>
            <w:r w:rsidRPr="004601FC">
              <w:rPr>
                <w:rFonts w:eastAsia="Calibri"/>
                <w:bCs/>
                <w:lang w:eastAsia="en-US"/>
              </w:rPr>
              <w:t>- Действующая политика, способствующая гендерному равенству;</w:t>
            </w:r>
          </w:p>
          <w:p w14:paraId="5C780050" w14:textId="77777777" w:rsidR="00AC3E31" w:rsidRPr="004601FC" w:rsidRDefault="00AC3E31" w:rsidP="004601FC">
            <w:pPr>
              <w:pStyle w:val="NormalWeb"/>
              <w:spacing w:before="0" w:beforeAutospacing="0" w:after="120" w:afterAutospacing="0"/>
              <w:jc w:val="both"/>
              <w:rPr>
                <w:rFonts w:eastAsia="Calibri"/>
                <w:bCs/>
                <w:lang w:eastAsia="en-US"/>
              </w:rPr>
            </w:pPr>
            <w:r w:rsidRPr="004601FC">
              <w:rPr>
                <w:rFonts w:eastAsia="Calibri"/>
                <w:bCs/>
                <w:lang w:eastAsia="en-US"/>
              </w:rPr>
              <w:t>- Подробная информация о любых субподрядчиках, принадлежащих женщинам или возглавляемых женщинами, которые будут задействованы в проекте, в том числе на разных уровнях их цепочки поставок;</w:t>
            </w:r>
          </w:p>
          <w:p w14:paraId="02B0F0AE" w14:textId="77777777" w:rsidR="00AC3E31" w:rsidRPr="004601FC" w:rsidRDefault="00AC3E31" w:rsidP="004601FC">
            <w:pPr>
              <w:pStyle w:val="NormalWeb"/>
              <w:spacing w:before="0" w:beforeAutospacing="0" w:after="120" w:afterAutospacing="0"/>
              <w:jc w:val="both"/>
              <w:rPr>
                <w:rFonts w:eastAsia="Calibri"/>
                <w:bCs/>
                <w:lang w:eastAsia="en-US"/>
              </w:rPr>
            </w:pPr>
            <w:r w:rsidRPr="004601FC">
              <w:rPr>
                <w:rFonts w:eastAsia="Calibri"/>
                <w:bCs/>
                <w:lang w:eastAsia="en-US"/>
              </w:rPr>
              <w:t>- Наличие политики гендерного паритета;</w:t>
            </w:r>
          </w:p>
          <w:p w14:paraId="590E011A" w14:textId="77777777" w:rsidR="00AC3E31" w:rsidRPr="004601FC" w:rsidRDefault="00AC3E31" w:rsidP="004601FC">
            <w:pPr>
              <w:pStyle w:val="NormalWeb"/>
              <w:spacing w:before="0" w:beforeAutospacing="0" w:after="120" w:afterAutospacing="0"/>
              <w:jc w:val="both"/>
              <w:rPr>
                <w:rFonts w:eastAsia="Calibri"/>
                <w:bCs/>
                <w:lang w:eastAsia="en-US"/>
              </w:rPr>
            </w:pPr>
            <w:r w:rsidRPr="004601FC">
              <w:rPr>
                <w:rFonts w:eastAsia="Calibri"/>
                <w:bCs/>
                <w:lang w:eastAsia="en-US"/>
              </w:rPr>
              <w:t>- Приверженность принципам расширения прав и возможностей женщин (</w:t>
            </w:r>
            <w:hyperlink r:id="rId11" w:history="1">
              <w:r w:rsidRPr="004601FC">
                <w:rPr>
                  <w:rFonts w:eastAsia="Calibri"/>
                  <w:bCs/>
                  <w:lang w:eastAsia="en-US"/>
                </w:rPr>
                <w:t>www.weps.org/join) -</w:t>
              </w:r>
            </w:hyperlink>
            <w:r w:rsidRPr="004601FC">
              <w:rPr>
                <w:rFonts w:eastAsia="Calibri"/>
                <w:bCs/>
                <w:lang w:eastAsia="en-US"/>
              </w:rPr>
              <w:t xml:space="preserve"> если более 10 сотрудников;</w:t>
            </w:r>
          </w:p>
          <w:p w14:paraId="094D1DA4" w14:textId="77777777" w:rsidR="00AC3E31" w:rsidRPr="004601FC" w:rsidRDefault="00AC3E31" w:rsidP="004601FC">
            <w:pPr>
              <w:pStyle w:val="NormalWeb"/>
              <w:spacing w:before="0" w:beforeAutospacing="0" w:after="120" w:afterAutospacing="0"/>
              <w:jc w:val="both"/>
              <w:rPr>
                <w:rFonts w:eastAsia="Calibri"/>
                <w:bCs/>
                <w:lang w:eastAsia="en-US"/>
              </w:rPr>
            </w:pPr>
            <w:r w:rsidRPr="004601FC">
              <w:rPr>
                <w:rFonts w:eastAsia="Calibri"/>
                <w:bCs/>
                <w:lang w:eastAsia="en-US"/>
              </w:rPr>
              <w:t>- Согласие на подписание Добровольного соглашения о содействии гендерному равенству и расширению прав и возможностей женщин в случае заключения контракта - если менее 10 сотрудников;</w:t>
            </w:r>
          </w:p>
          <w:p w14:paraId="6E76C2DD" w14:textId="77777777" w:rsidR="00AC3E31" w:rsidRPr="004601FC" w:rsidRDefault="00AC3E31" w:rsidP="004601FC">
            <w:pPr>
              <w:pStyle w:val="NormalWeb"/>
              <w:spacing w:before="0" w:beforeAutospacing="0" w:after="120" w:afterAutospacing="0"/>
              <w:jc w:val="both"/>
              <w:rPr>
                <w:rFonts w:eastAsia="Calibri"/>
                <w:bCs/>
                <w:lang w:eastAsia="en-US"/>
              </w:rPr>
            </w:pPr>
            <w:r w:rsidRPr="004601FC">
              <w:rPr>
                <w:rFonts w:eastAsia="Calibri"/>
                <w:bCs/>
                <w:lang w:eastAsia="en-US"/>
              </w:rPr>
              <w:t>Этот критерий не должен превышать 3% от общего количества баллов (макс. 20 из 700 баллов).]</w:t>
            </w:r>
          </w:p>
          <w:p w14:paraId="2CB37C30" w14:textId="7816BE59" w:rsidR="00AC3E31" w:rsidRPr="004601FC" w:rsidRDefault="00AC3E31" w:rsidP="004601FC">
            <w:pPr>
              <w:pStyle w:val="NormalWeb"/>
              <w:spacing w:before="0" w:beforeAutospacing="0" w:after="120" w:afterAutospacing="0"/>
              <w:jc w:val="both"/>
              <w:rPr>
                <w:rStyle w:val="tlid-translation"/>
              </w:rPr>
            </w:pPr>
            <w:r w:rsidRPr="004601FC">
              <w:rPr>
                <w:rFonts w:eastAsia="Calibri"/>
                <w:bCs/>
                <w:lang w:eastAsia="en-US"/>
              </w:rPr>
              <w:t>Передовой опыт гендерно-чувствительных компаний можно найти здесь: http://weprinciples.org/Site/CompaniesLeadingTheWay/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CB00A89" w14:textId="1AEC5A3C" w:rsidR="00AC3E31" w:rsidRPr="004601FC" w:rsidRDefault="00AC3E31" w:rsidP="004601F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10</w:t>
            </w:r>
          </w:p>
        </w:tc>
      </w:tr>
      <w:tr w:rsidR="00D96DBE" w:rsidRPr="004601FC" w14:paraId="30764D09" w14:textId="77777777" w:rsidTr="00D96DBE">
        <w:trPr>
          <w:cantSplit/>
          <w:trHeight w:val="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1F32DC" w14:textId="77777777" w:rsidR="00AC3E31" w:rsidRPr="004601FC" w:rsidRDefault="00AC3E31" w:rsidP="004601F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EF0761" w14:textId="7230267E" w:rsidR="00AC3E31" w:rsidRPr="004601FC" w:rsidRDefault="00AC3E31" w:rsidP="004601FC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0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 </w:t>
            </w:r>
            <w:r w:rsidR="004601FC" w:rsidRPr="004601F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Всего баллов</w:t>
            </w:r>
            <w:r w:rsidR="004601FC" w:rsidRPr="004601F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по разделу </w:t>
            </w:r>
            <w:r w:rsidR="004601FC" w:rsidRPr="004601FC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FAC577" w14:textId="60AABD21" w:rsidR="00AC3E31" w:rsidRPr="004601FC" w:rsidRDefault="004601FC" w:rsidP="004601F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D96DBE" w:rsidRPr="004601FC" w14:paraId="7A97663A" w14:textId="77777777" w:rsidTr="00D96DBE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760DD6" w14:textId="77777777" w:rsidR="00AC3E31" w:rsidRPr="004601FC" w:rsidRDefault="00AC3E31" w:rsidP="004601F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FDB417" w14:textId="77777777" w:rsidR="00AC3E31" w:rsidRPr="004601FC" w:rsidRDefault="00AC3E31" w:rsidP="004601FC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[70%] </w:t>
            </w:r>
            <w:r w:rsidRPr="00460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из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[700] </w:t>
            </w:r>
            <w:r w:rsidRPr="004601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баллов = </w:t>
            </w: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F2BF09" w14:textId="77777777" w:rsidR="00AC3E31" w:rsidRPr="004601FC" w:rsidRDefault="00AC3E31" w:rsidP="004601F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601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 700</w:t>
            </w:r>
          </w:p>
        </w:tc>
      </w:tr>
    </w:tbl>
    <w:p w14:paraId="1D39B47C" w14:textId="77777777" w:rsidR="0023142D" w:rsidRPr="004601FC" w:rsidRDefault="0023142D" w:rsidP="004601FC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20A04600" w14:textId="77777777" w:rsidR="00725F96" w:rsidRPr="004601FC" w:rsidRDefault="00725F96" w:rsidP="004601FC">
      <w:pPr>
        <w:pStyle w:val="paragraph"/>
        <w:spacing w:before="0" w:beforeAutospacing="0" w:after="120" w:afterAutospacing="0"/>
        <w:textAlignment w:val="baseline"/>
        <w:rPr>
          <w:lang w:val="ru-RU"/>
        </w:rPr>
      </w:pPr>
      <w:r w:rsidRPr="004601FC">
        <w:rPr>
          <w:rStyle w:val="normaltextrun"/>
          <w:b/>
          <w:bCs/>
          <w:lang w:val="ru-RU"/>
        </w:rPr>
        <w:t>Финансовые предложения технически квалифицированных претендентов будут рассмотрены с точки зрения бальной системы с использованием формулы, приведенной ниже:</w:t>
      </w:r>
      <w:r w:rsidRPr="004601FC">
        <w:rPr>
          <w:rStyle w:val="eop"/>
        </w:rPr>
        <w:t> </w:t>
      </w:r>
    </w:p>
    <w:p w14:paraId="3FAA37A8" w14:textId="77777777" w:rsidR="00725F96" w:rsidRPr="004601FC" w:rsidRDefault="00725F96" w:rsidP="004601FC">
      <w:pPr>
        <w:pStyle w:val="paragraph"/>
        <w:spacing w:before="0" w:beforeAutospacing="0" w:after="120" w:afterAutospacing="0"/>
        <w:textAlignment w:val="baseline"/>
        <w:rPr>
          <w:rStyle w:val="eop"/>
          <w:lang w:val="ru-RU"/>
        </w:rPr>
      </w:pPr>
      <w:r w:rsidRPr="004601FC">
        <w:rPr>
          <w:rStyle w:val="normaltextrun"/>
          <w:lang w:val="ru-RU"/>
        </w:rPr>
        <w:t>B = T + </w:t>
      </w:r>
      <w:proofErr w:type="spellStart"/>
      <w:r w:rsidRPr="004601FC">
        <w:rPr>
          <w:rStyle w:val="normaltextrun"/>
          <w:lang w:val="ru-RU"/>
        </w:rPr>
        <w:t>Clow</w:t>
      </w:r>
      <w:proofErr w:type="spellEnd"/>
      <w:r w:rsidRPr="004601FC">
        <w:rPr>
          <w:rStyle w:val="normaltextrun"/>
          <w:lang w:val="ru-RU"/>
        </w:rPr>
        <w:t> / C x 300, где</w:t>
      </w:r>
      <w:r w:rsidRPr="004601FC">
        <w:rPr>
          <w:rStyle w:val="scxw8299016"/>
        </w:rPr>
        <w:t> </w:t>
      </w:r>
      <w:r w:rsidRPr="004601FC">
        <w:rPr>
          <w:lang w:val="ru-RU"/>
        </w:rPr>
        <w:br/>
      </w:r>
      <w:r w:rsidRPr="004601FC">
        <w:rPr>
          <w:rStyle w:val="normaltextrun"/>
          <w:lang w:val="ru-RU"/>
        </w:rPr>
        <w:t>Т — это универсальный технический балл, присваиваемый при оценке предложения (только по тем предложениям, которые проходят 70% технической оценки);</w:t>
      </w:r>
      <w:r w:rsidRPr="004601FC">
        <w:rPr>
          <w:rStyle w:val="scxw8299016"/>
        </w:rPr>
        <w:t> </w:t>
      </w:r>
      <w:r w:rsidRPr="004601FC">
        <w:rPr>
          <w:lang w:val="ru-RU"/>
        </w:rPr>
        <w:br/>
      </w:r>
      <w:r w:rsidRPr="004601FC">
        <w:rPr>
          <w:rStyle w:val="normaltextrun"/>
          <w:lang w:val="ru-RU"/>
        </w:rPr>
        <w:t>C — это финансовое предложение претендентов; и</w:t>
      </w:r>
      <w:r w:rsidRPr="004601FC">
        <w:rPr>
          <w:rStyle w:val="scxw8299016"/>
        </w:rPr>
        <w:t> </w:t>
      </w:r>
      <w:r w:rsidRPr="004601FC">
        <w:rPr>
          <w:lang w:val="ru-RU"/>
        </w:rPr>
        <w:br/>
      </w:r>
      <w:proofErr w:type="spellStart"/>
      <w:r w:rsidRPr="004601FC">
        <w:rPr>
          <w:rStyle w:val="normaltextrun"/>
          <w:lang w:val="ru-RU"/>
        </w:rPr>
        <w:t>Clow</w:t>
      </w:r>
      <w:proofErr w:type="spellEnd"/>
      <w:r w:rsidRPr="004601FC">
        <w:rPr>
          <w:rStyle w:val="normaltextrun"/>
          <w:lang w:val="ru-RU"/>
        </w:rPr>
        <w:t> - является самым низким финансовым Предложением среди всех оцениваемых претендентов.</w:t>
      </w:r>
      <w:r w:rsidRPr="004601FC">
        <w:rPr>
          <w:rStyle w:val="scxw8299016"/>
        </w:rPr>
        <w:t> </w:t>
      </w:r>
      <w:r w:rsidRPr="004601FC">
        <w:rPr>
          <w:lang w:val="ru-RU"/>
        </w:rPr>
        <w:br/>
      </w:r>
      <w:r w:rsidRPr="004601FC">
        <w:rPr>
          <w:rStyle w:val="normaltextrun"/>
          <w:lang w:val="ru-RU"/>
        </w:rPr>
        <w:t>300 — это максимальный финансовый балл, который может быть получен.</w:t>
      </w:r>
      <w:r w:rsidRPr="004601FC">
        <w:rPr>
          <w:rStyle w:val="scxw8299016"/>
        </w:rPr>
        <w:t> </w:t>
      </w:r>
      <w:r w:rsidRPr="004601FC">
        <w:rPr>
          <w:lang w:val="ru-RU"/>
        </w:rPr>
        <w:br/>
      </w:r>
      <w:r w:rsidRPr="004601FC">
        <w:rPr>
          <w:rStyle w:val="normaltextrun"/>
          <w:lang w:val="ru-RU"/>
        </w:rPr>
        <w:t>Победитель конкурса будет выбран на основании наивысшей совокупной оценки (техническая и финансовая оценка).</w:t>
      </w:r>
      <w:r w:rsidRPr="004601FC">
        <w:rPr>
          <w:rStyle w:val="eop"/>
        </w:rPr>
        <w:t> </w:t>
      </w:r>
    </w:p>
    <w:p w14:paraId="4A90574D" w14:textId="77777777" w:rsidR="00725F96" w:rsidRPr="004601FC" w:rsidRDefault="00725F96" w:rsidP="004601FC">
      <w:pPr>
        <w:pStyle w:val="paragraph"/>
        <w:spacing w:before="0" w:beforeAutospacing="0" w:after="120" w:afterAutospacing="0"/>
        <w:textAlignment w:val="baseline"/>
        <w:rPr>
          <w:rStyle w:val="eop"/>
          <w:lang w:val="ru-R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25F96" w:rsidRPr="004601FC" w14:paraId="3FD305E3" w14:textId="77777777" w:rsidTr="005677D4">
        <w:trPr>
          <w:trHeight w:val="845"/>
        </w:trPr>
        <w:tc>
          <w:tcPr>
            <w:tcW w:w="9350" w:type="dxa"/>
          </w:tcPr>
          <w:p w14:paraId="1E71EF01" w14:textId="77777777" w:rsidR="00725F96" w:rsidRPr="004601FC" w:rsidRDefault="00725F96" w:rsidP="004601FC">
            <w:pPr>
              <w:spacing w:after="120"/>
              <w:rPr>
                <w:sz w:val="24"/>
                <w:szCs w:val="24"/>
                <w:lang w:val="ru-RU"/>
              </w:rPr>
            </w:pPr>
          </w:p>
          <w:p w14:paraId="31C3CE6D" w14:textId="350110DB" w:rsidR="00725F96" w:rsidRPr="004601FC" w:rsidRDefault="00725F96" w:rsidP="004601FC">
            <w:pPr>
              <w:spacing w:after="120"/>
              <w:jc w:val="both"/>
              <w:rPr>
                <w:sz w:val="24"/>
                <w:szCs w:val="24"/>
              </w:rPr>
            </w:pPr>
            <w:proofErr w:type="spellStart"/>
            <w:r w:rsidRPr="004601FC">
              <w:rPr>
                <w:sz w:val="24"/>
                <w:szCs w:val="24"/>
              </w:rPr>
              <w:t>Подписи</w:t>
            </w:r>
            <w:proofErr w:type="spellEnd"/>
            <w:r w:rsidRPr="004601FC">
              <w:rPr>
                <w:sz w:val="24"/>
                <w:szCs w:val="24"/>
              </w:rPr>
              <w:t xml:space="preserve"> - </w:t>
            </w:r>
            <w:proofErr w:type="spellStart"/>
            <w:r w:rsidRPr="004601FC">
              <w:rPr>
                <w:sz w:val="24"/>
                <w:szCs w:val="24"/>
              </w:rPr>
              <w:t>Сертификация</w:t>
            </w:r>
            <w:proofErr w:type="spellEnd"/>
            <w:r w:rsidRPr="004601FC">
              <w:rPr>
                <w:sz w:val="24"/>
                <w:szCs w:val="24"/>
              </w:rPr>
              <w:t xml:space="preserve"> </w:t>
            </w:r>
            <w:proofErr w:type="spellStart"/>
            <w:r w:rsidRPr="004601FC">
              <w:rPr>
                <w:sz w:val="24"/>
                <w:szCs w:val="24"/>
              </w:rPr>
              <w:t>после</w:t>
            </w:r>
            <w:proofErr w:type="spellEnd"/>
            <w:r w:rsidRPr="004601FC">
              <w:rPr>
                <w:sz w:val="24"/>
                <w:szCs w:val="24"/>
              </w:rPr>
              <w:t xml:space="preserve"> </w:t>
            </w:r>
            <w:proofErr w:type="spellStart"/>
            <w:r w:rsidRPr="004601FC">
              <w:rPr>
                <w:sz w:val="24"/>
                <w:szCs w:val="24"/>
              </w:rPr>
              <w:t>описания</w:t>
            </w:r>
            <w:proofErr w:type="spellEnd"/>
          </w:p>
        </w:tc>
      </w:tr>
      <w:tr w:rsidR="00725F96" w:rsidRPr="00CD735C" w14:paraId="403BCF22" w14:textId="77777777" w:rsidTr="005677D4">
        <w:tc>
          <w:tcPr>
            <w:tcW w:w="9350" w:type="dxa"/>
          </w:tcPr>
          <w:p w14:paraId="1D95AA96" w14:textId="77777777" w:rsidR="00725F96" w:rsidRPr="004601FC" w:rsidRDefault="00725F96" w:rsidP="004601FC">
            <w:pPr>
              <w:spacing w:after="120"/>
              <w:rPr>
                <w:sz w:val="24"/>
                <w:szCs w:val="24"/>
                <w:lang w:val="ru-RU"/>
              </w:rPr>
            </w:pPr>
            <w:r w:rsidRPr="004601FC">
              <w:rPr>
                <w:sz w:val="24"/>
                <w:szCs w:val="24"/>
                <w:lang w:val="ru-RU"/>
              </w:rPr>
              <w:t>Руководитель</w:t>
            </w:r>
          </w:p>
          <w:p w14:paraId="11BDFD29" w14:textId="77777777" w:rsidR="00725F96" w:rsidRPr="004601FC" w:rsidRDefault="00725F96" w:rsidP="004601FC">
            <w:pPr>
              <w:spacing w:after="120"/>
              <w:rPr>
                <w:sz w:val="24"/>
                <w:szCs w:val="24"/>
                <w:lang w:val="ru-RU"/>
              </w:rPr>
            </w:pPr>
          </w:p>
          <w:p w14:paraId="40A5B801" w14:textId="77777777" w:rsidR="00725F96" w:rsidRPr="004601FC" w:rsidRDefault="00725F96" w:rsidP="004601FC">
            <w:pPr>
              <w:spacing w:after="120"/>
              <w:rPr>
                <w:sz w:val="24"/>
                <w:szCs w:val="24"/>
                <w:lang w:val="ru-RU"/>
              </w:rPr>
            </w:pPr>
            <w:r w:rsidRPr="004601FC">
              <w:rPr>
                <w:sz w:val="24"/>
                <w:szCs w:val="24"/>
                <w:lang w:val="ru-RU"/>
              </w:rPr>
              <w:t xml:space="preserve">Назым </w:t>
            </w:r>
            <w:proofErr w:type="spellStart"/>
            <w:r w:rsidRPr="004601FC">
              <w:rPr>
                <w:sz w:val="24"/>
                <w:szCs w:val="24"/>
                <w:lang w:val="ru-RU"/>
              </w:rPr>
              <w:t>Жусупова</w:t>
            </w:r>
            <w:proofErr w:type="spellEnd"/>
            <w:r w:rsidRPr="004601FC">
              <w:rPr>
                <w:sz w:val="24"/>
                <w:szCs w:val="24"/>
                <w:lang w:val="ru-RU"/>
              </w:rPr>
              <w:t>, Проектный Менеджер</w:t>
            </w:r>
          </w:p>
          <w:p w14:paraId="3090DB5A" w14:textId="77777777" w:rsidR="00725F96" w:rsidRPr="004601FC" w:rsidRDefault="00725F96" w:rsidP="004601FC">
            <w:pPr>
              <w:spacing w:after="120"/>
              <w:rPr>
                <w:sz w:val="24"/>
                <w:szCs w:val="24"/>
                <w:lang w:val="ru-RU"/>
              </w:rPr>
            </w:pPr>
            <w:r w:rsidRPr="004601FC">
              <w:rPr>
                <w:sz w:val="24"/>
                <w:szCs w:val="24"/>
                <w:lang w:val="ru-RU"/>
              </w:rPr>
              <w:t>ФИО / Должность                                            Подпись</w:t>
            </w:r>
            <w:r w:rsidRPr="004601FC">
              <w:rPr>
                <w:sz w:val="24"/>
                <w:szCs w:val="24"/>
              </w:rPr>
              <w:t> </w:t>
            </w:r>
            <w:r w:rsidRPr="004601FC">
              <w:rPr>
                <w:sz w:val="24"/>
                <w:szCs w:val="24"/>
                <w:lang w:val="ru-RU"/>
              </w:rPr>
              <w:t xml:space="preserve">                                       Дата</w:t>
            </w:r>
          </w:p>
        </w:tc>
      </w:tr>
      <w:tr w:rsidR="00725F96" w:rsidRPr="00CD735C" w14:paraId="471C5471" w14:textId="77777777" w:rsidTr="005677D4">
        <w:tc>
          <w:tcPr>
            <w:tcW w:w="9350" w:type="dxa"/>
          </w:tcPr>
          <w:p w14:paraId="1F4B3D22" w14:textId="77777777" w:rsidR="00725F96" w:rsidRPr="004601FC" w:rsidRDefault="00725F96" w:rsidP="004601FC">
            <w:pPr>
              <w:spacing w:after="120"/>
              <w:rPr>
                <w:sz w:val="24"/>
                <w:szCs w:val="24"/>
                <w:lang w:val="ru-RU"/>
              </w:rPr>
            </w:pPr>
            <w:r w:rsidRPr="004601FC">
              <w:rPr>
                <w:sz w:val="24"/>
                <w:szCs w:val="24"/>
                <w:lang w:val="ru-RU"/>
              </w:rPr>
              <w:t>Операционный аналитик</w:t>
            </w:r>
          </w:p>
          <w:p w14:paraId="247512A7" w14:textId="77777777" w:rsidR="00725F96" w:rsidRPr="004601FC" w:rsidRDefault="00725F96" w:rsidP="004601FC">
            <w:pPr>
              <w:spacing w:after="120"/>
              <w:rPr>
                <w:sz w:val="24"/>
                <w:szCs w:val="24"/>
                <w:lang w:val="ru-RU"/>
              </w:rPr>
            </w:pPr>
          </w:p>
          <w:p w14:paraId="3A594737" w14:textId="77777777" w:rsidR="00725F96" w:rsidRPr="004601FC" w:rsidRDefault="00725F96" w:rsidP="004601FC">
            <w:pPr>
              <w:spacing w:after="120"/>
              <w:rPr>
                <w:sz w:val="24"/>
                <w:szCs w:val="24"/>
                <w:lang w:val="ru-RU"/>
              </w:rPr>
            </w:pPr>
            <w:r w:rsidRPr="004601FC">
              <w:rPr>
                <w:sz w:val="24"/>
                <w:szCs w:val="24"/>
                <w:lang w:val="ru-RU"/>
              </w:rPr>
              <w:t>Данияр Ахметов</w:t>
            </w:r>
          </w:p>
          <w:p w14:paraId="0E0DEBD0" w14:textId="77777777" w:rsidR="00725F96" w:rsidRPr="004601FC" w:rsidRDefault="00725F96" w:rsidP="004601FC">
            <w:pPr>
              <w:spacing w:after="120"/>
              <w:rPr>
                <w:sz w:val="24"/>
                <w:szCs w:val="24"/>
                <w:lang w:val="ru-RU"/>
              </w:rPr>
            </w:pPr>
            <w:r w:rsidRPr="004601FC">
              <w:rPr>
                <w:sz w:val="24"/>
                <w:szCs w:val="24"/>
                <w:lang w:val="ru-RU"/>
              </w:rPr>
              <w:t>ФИО / Должность                                            Подпись</w:t>
            </w:r>
            <w:r w:rsidRPr="004601FC">
              <w:rPr>
                <w:sz w:val="24"/>
                <w:szCs w:val="24"/>
              </w:rPr>
              <w:t> </w:t>
            </w:r>
            <w:r w:rsidRPr="004601FC">
              <w:rPr>
                <w:sz w:val="24"/>
                <w:szCs w:val="24"/>
                <w:lang w:val="ru-RU"/>
              </w:rPr>
              <w:t xml:space="preserve">                                       Дата</w:t>
            </w:r>
          </w:p>
        </w:tc>
      </w:tr>
    </w:tbl>
    <w:p w14:paraId="524B069A" w14:textId="77777777" w:rsidR="00753268" w:rsidRPr="004601FC" w:rsidRDefault="00753268" w:rsidP="00547017">
      <w:pPr>
        <w:spacing w:after="12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</w:pPr>
    </w:p>
    <w:sectPr w:rsidR="00753268" w:rsidRPr="004601FC" w:rsidSect="006A483D">
      <w:type w:val="continuous"/>
      <w:pgSz w:w="12240" w:h="15840"/>
      <w:pgMar w:top="1440" w:right="1440" w:bottom="993" w:left="1440" w:header="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676A91" w14:textId="77777777" w:rsidR="00C7252C" w:rsidRDefault="00C7252C" w:rsidP="0023142D">
      <w:pPr>
        <w:spacing w:after="0" w:line="240" w:lineRule="auto"/>
      </w:pPr>
      <w:r>
        <w:separator/>
      </w:r>
    </w:p>
  </w:endnote>
  <w:endnote w:type="continuationSeparator" w:id="0">
    <w:p w14:paraId="63649FE6" w14:textId="77777777" w:rsidR="00C7252C" w:rsidRDefault="00C7252C" w:rsidP="0023142D">
      <w:pPr>
        <w:spacing w:after="0" w:line="240" w:lineRule="auto"/>
      </w:pPr>
      <w:r>
        <w:continuationSeparator/>
      </w:r>
    </w:p>
  </w:endnote>
  <w:endnote w:type="continuationNotice" w:id="1">
    <w:p w14:paraId="7AACBF33" w14:textId="77777777" w:rsidR="00C7252C" w:rsidRDefault="00C7252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otham-Medium">
    <w:altName w:val="Calibri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ヒラギノ角ゴ Pro W3">
    <w:charset w:val="80"/>
    <w:family w:val="auto"/>
    <w:pitch w:val="variable"/>
    <w:sig w:usb0="00000000" w:usb1="7AC7FFFF" w:usb2="00000012" w:usb3="00000000" w:csb0="0002000D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egoe UI">
    <w:altName w:val="Segoe U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E770D" w14:textId="77777777" w:rsidR="00C7252C" w:rsidRDefault="00C7252C" w:rsidP="0023142D">
      <w:pPr>
        <w:spacing w:after="0" w:line="240" w:lineRule="auto"/>
      </w:pPr>
      <w:r>
        <w:separator/>
      </w:r>
    </w:p>
  </w:footnote>
  <w:footnote w:type="continuationSeparator" w:id="0">
    <w:p w14:paraId="2CD0DC2E" w14:textId="77777777" w:rsidR="00C7252C" w:rsidRDefault="00C7252C" w:rsidP="0023142D">
      <w:pPr>
        <w:spacing w:after="0" w:line="240" w:lineRule="auto"/>
      </w:pPr>
      <w:r>
        <w:continuationSeparator/>
      </w:r>
    </w:p>
  </w:footnote>
  <w:footnote w:type="continuationNotice" w:id="1">
    <w:p w14:paraId="65273DB0" w14:textId="77777777" w:rsidR="00C7252C" w:rsidRDefault="00C7252C">
      <w:pPr>
        <w:spacing w:after="0" w:line="240" w:lineRule="auto"/>
      </w:pPr>
    </w:p>
  </w:footnote>
  <w:footnote w:id="2">
    <w:p w14:paraId="08E6DDB9" w14:textId="11B14258" w:rsidR="00B42B82" w:rsidRPr="00CD1269" w:rsidRDefault="00B42B8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42B82">
        <w:rPr>
          <w:lang w:val="ru-RU"/>
          <w:rPrChange w:id="2" w:author="Nazym Zhussupova" w:date="2022-04-22T18:43:00Z">
            <w:rPr/>
          </w:rPrChange>
        </w:rPr>
        <w:t xml:space="preserve"> </w:t>
      </w:r>
      <w:r w:rsidRPr="003129A3">
        <w:rPr>
          <w:sz w:val="22"/>
          <w:szCs w:val="22"/>
          <w:lang w:val="ru-RU"/>
          <w:rPrChange w:id="3" w:author="Nazym Zhussupova" w:date="2022-04-22T18:45:00Z">
            <w:rPr>
              <w:lang w:val="ru-RU"/>
            </w:rPr>
          </w:rPrChange>
        </w:rPr>
        <w:t>Месячный расчетный показатель для исчисления пособий и иных социальных выплат, а также применения штрафных санкций, налогов и других платежей в соответствии с законодательством Республики Казахстан</w:t>
      </w:r>
      <w:r w:rsidR="00663E36" w:rsidRPr="003129A3">
        <w:rPr>
          <w:sz w:val="22"/>
          <w:szCs w:val="22"/>
          <w:lang w:val="ru-RU"/>
          <w:rPrChange w:id="4" w:author="Nazym Zhussupova" w:date="2022-04-22T18:45:00Z">
            <w:rPr>
              <w:lang w:val="ru-RU"/>
            </w:rPr>
          </w:rPrChange>
        </w:rPr>
        <w:t xml:space="preserve"> </w:t>
      </w:r>
      <w:hyperlink r:id="rId1" w:history="1">
        <w:r w:rsidR="00663E36" w:rsidRPr="00CD1269">
          <w:rPr>
            <w:rStyle w:val="Hyperlink"/>
            <w:sz w:val="22"/>
            <w:szCs w:val="22"/>
            <w:lang w:val="ru-RU"/>
          </w:rPr>
          <w:t>Минимальные расчетные показатели (МРП, МЗП) | Электронное правительство Республики Казахстан (</w:t>
        </w:r>
        <w:proofErr w:type="spellStart"/>
        <w:r w:rsidR="00663E36" w:rsidRPr="00CD1269">
          <w:rPr>
            <w:rStyle w:val="Hyperlink"/>
            <w:sz w:val="22"/>
            <w:szCs w:val="22"/>
          </w:rPr>
          <w:t>egov</w:t>
        </w:r>
        <w:proofErr w:type="spellEnd"/>
        <w:r w:rsidR="00663E36" w:rsidRPr="00CD1269">
          <w:rPr>
            <w:rStyle w:val="Hyperlink"/>
            <w:sz w:val="22"/>
            <w:szCs w:val="22"/>
            <w:lang w:val="ru-RU"/>
          </w:rPr>
          <w:t>.</w:t>
        </w:r>
        <w:proofErr w:type="spellStart"/>
        <w:r w:rsidR="00663E36" w:rsidRPr="00CD1269">
          <w:rPr>
            <w:rStyle w:val="Hyperlink"/>
            <w:sz w:val="22"/>
            <w:szCs w:val="22"/>
          </w:rPr>
          <w:t>kz</w:t>
        </w:r>
        <w:proofErr w:type="spellEnd"/>
        <w:r w:rsidR="00663E36" w:rsidRPr="00CD1269">
          <w:rPr>
            <w:rStyle w:val="Hyperlink"/>
            <w:sz w:val="22"/>
            <w:szCs w:val="22"/>
            <w:lang w:val="ru-RU"/>
          </w:rPr>
          <w:t>)</w:t>
        </w:r>
      </w:hyperlink>
    </w:p>
  </w:footnote>
  <w:footnote w:id="3">
    <w:p w14:paraId="15944972" w14:textId="77777777" w:rsidR="009E538E" w:rsidRPr="003B47F3" w:rsidRDefault="009E538E" w:rsidP="009E538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4708CA">
        <w:rPr>
          <w:lang w:val="ru-RU"/>
        </w:rPr>
        <w:t xml:space="preserve"> </w:t>
      </w:r>
      <w:r>
        <w:rPr>
          <w:lang w:val="ru-RU"/>
        </w:rPr>
        <w:t xml:space="preserve"> </w:t>
      </w:r>
      <w:r w:rsidRPr="003B47F3">
        <w:rPr>
          <w:rFonts w:eastAsiaTheme="minorHAnsi"/>
          <w:sz w:val="22"/>
          <w:szCs w:val="22"/>
          <w:lang w:val="ru-RU"/>
        </w:rPr>
        <w:t xml:space="preserve">Информационно-правовая система нормативных правовых актов РК </w:t>
      </w:r>
      <w:hyperlink r:id="rId2" w:history="1">
        <w:r w:rsidRPr="003B47F3">
          <w:rPr>
            <w:rStyle w:val="Hyperlink"/>
            <w:rFonts w:eastAsiaTheme="minorHAnsi"/>
            <w:sz w:val="22"/>
            <w:szCs w:val="22"/>
          </w:rPr>
          <w:t>http</w:t>
        </w:r>
        <w:r w:rsidRPr="003B47F3">
          <w:rPr>
            <w:rStyle w:val="Hyperlink"/>
            <w:rFonts w:eastAsiaTheme="minorHAnsi"/>
            <w:sz w:val="22"/>
            <w:szCs w:val="22"/>
            <w:lang w:val="ru-RU"/>
          </w:rPr>
          <w:t>://</w:t>
        </w:r>
        <w:proofErr w:type="spellStart"/>
        <w:r w:rsidRPr="003B47F3">
          <w:rPr>
            <w:rStyle w:val="Hyperlink"/>
            <w:rFonts w:eastAsiaTheme="minorHAnsi"/>
            <w:sz w:val="22"/>
            <w:szCs w:val="22"/>
          </w:rPr>
          <w:t>adilet</w:t>
        </w:r>
        <w:proofErr w:type="spellEnd"/>
        <w:r w:rsidRPr="003B47F3">
          <w:rPr>
            <w:rStyle w:val="Hyperlink"/>
            <w:rFonts w:eastAsiaTheme="minorHAnsi"/>
            <w:sz w:val="22"/>
            <w:szCs w:val="22"/>
            <w:lang w:val="ru-RU"/>
          </w:rPr>
          <w:t>.</w:t>
        </w:r>
        <w:proofErr w:type="spellStart"/>
        <w:r w:rsidRPr="003B47F3">
          <w:rPr>
            <w:rStyle w:val="Hyperlink"/>
            <w:rFonts w:eastAsiaTheme="minorHAnsi"/>
            <w:sz w:val="22"/>
            <w:szCs w:val="22"/>
          </w:rPr>
          <w:t>zan</w:t>
        </w:r>
        <w:proofErr w:type="spellEnd"/>
        <w:r w:rsidRPr="003B47F3">
          <w:rPr>
            <w:rStyle w:val="Hyperlink"/>
            <w:rFonts w:eastAsiaTheme="minorHAnsi"/>
            <w:sz w:val="22"/>
            <w:szCs w:val="22"/>
            <w:lang w:val="ru-RU"/>
          </w:rPr>
          <w:t>.</w:t>
        </w:r>
        <w:proofErr w:type="spellStart"/>
        <w:r w:rsidRPr="003B47F3">
          <w:rPr>
            <w:rStyle w:val="Hyperlink"/>
            <w:rFonts w:eastAsiaTheme="minorHAnsi"/>
            <w:sz w:val="22"/>
            <w:szCs w:val="22"/>
          </w:rPr>
          <w:t>kz</w:t>
        </w:r>
        <w:proofErr w:type="spellEnd"/>
        <w:r w:rsidRPr="003B47F3">
          <w:rPr>
            <w:rStyle w:val="Hyperlink"/>
            <w:rFonts w:eastAsiaTheme="minorHAnsi"/>
            <w:sz w:val="22"/>
            <w:szCs w:val="22"/>
            <w:lang w:val="ru-RU"/>
          </w:rPr>
          <w:t>/</w:t>
        </w:r>
        <w:proofErr w:type="spellStart"/>
        <w:r w:rsidRPr="003B47F3">
          <w:rPr>
            <w:rStyle w:val="Hyperlink"/>
            <w:rFonts w:eastAsiaTheme="minorHAnsi"/>
            <w:sz w:val="22"/>
            <w:szCs w:val="22"/>
          </w:rPr>
          <w:t>rus</w:t>
        </w:r>
        <w:proofErr w:type="spellEnd"/>
        <w:r w:rsidRPr="003B47F3">
          <w:rPr>
            <w:rStyle w:val="Hyperlink"/>
            <w:rFonts w:eastAsiaTheme="minorHAnsi"/>
            <w:sz w:val="22"/>
            <w:szCs w:val="22"/>
            <w:lang w:val="ru-RU"/>
          </w:rPr>
          <w:t>/</w:t>
        </w:r>
        <w:r w:rsidRPr="003B47F3">
          <w:rPr>
            <w:rStyle w:val="Hyperlink"/>
            <w:rFonts w:eastAsiaTheme="minorHAnsi"/>
            <w:sz w:val="22"/>
            <w:szCs w:val="22"/>
          </w:rPr>
          <w:t>docs</w:t>
        </w:r>
        <w:r w:rsidRPr="003B47F3">
          <w:rPr>
            <w:rStyle w:val="Hyperlink"/>
            <w:rFonts w:eastAsiaTheme="minorHAnsi"/>
            <w:sz w:val="22"/>
            <w:szCs w:val="22"/>
            <w:lang w:val="ru-RU"/>
          </w:rPr>
          <w:t>/</w:t>
        </w:r>
        <w:r w:rsidRPr="003B47F3">
          <w:rPr>
            <w:rStyle w:val="Hyperlink"/>
            <w:rFonts w:eastAsiaTheme="minorHAnsi"/>
            <w:sz w:val="22"/>
            <w:szCs w:val="22"/>
          </w:rPr>
          <w:t>P</w:t>
        </w:r>
        <w:r w:rsidRPr="003B47F3">
          <w:rPr>
            <w:rStyle w:val="Hyperlink"/>
            <w:rFonts w:eastAsiaTheme="minorHAnsi"/>
            <w:sz w:val="22"/>
            <w:szCs w:val="22"/>
            <w:lang w:val="ru-RU"/>
          </w:rPr>
          <w:t>1800000746</w:t>
        </w:r>
      </w:hyperlink>
    </w:p>
  </w:footnote>
  <w:footnote w:id="4">
    <w:p w14:paraId="74D268A3" w14:textId="77777777" w:rsidR="009E538E" w:rsidRPr="003B47F3" w:rsidRDefault="009E538E" w:rsidP="009E538E">
      <w:pPr>
        <w:pStyle w:val="FootnoteText"/>
        <w:rPr>
          <w:lang w:val="ru-RU"/>
        </w:rPr>
      </w:pPr>
      <w:r w:rsidRPr="003B47F3">
        <w:rPr>
          <w:rStyle w:val="FootnoteReference"/>
        </w:rPr>
        <w:footnoteRef/>
      </w:r>
      <w:r w:rsidRPr="003B47F3">
        <w:rPr>
          <w:rFonts w:eastAsiaTheme="minorHAnsi"/>
          <w:sz w:val="22"/>
          <w:szCs w:val="22"/>
          <w:lang w:val="ru-RU"/>
        </w:rPr>
        <w:t xml:space="preserve">Официальный сайт МТСЗН РК </w:t>
      </w:r>
      <w:hyperlink r:id="rId3" w:history="1">
        <w:r w:rsidRPr="003B47F3">
          <w:rPr>
            <w:rStyle w:val="Hyperlink"/>
            <w:rFonts w:eastAsiaTheme="minorHAnsi"/>
            <w:sz w:val="22"/>
            <w:szCs w:val="22"/>
          </w:rPr>
          <w:t>https</w:t>
        </w:r>
        <w:r w:rsidRPr="003B47F3">
          <w:rPr>
            <w:rStyle w:val="Hyperlink"/>
            <w:rFonts w:eastAsiaTheme="minorHAnsi"/>
            <w:sz w:val="22"/>
            <w:szCs w:val="22"/>
            <w:lang w:val="ru-RU"/>
          </w:rPr>
          <w:t>://</w:t>
        </w:r>
        <w:r w:rsidRPr="003B47F3">
          <w:rPr>
            <w:rStyle w:val="Hyperlink"/>
            <w:rFonts w:eastAsiaTheme="minorHAnsi"/>
            <w:sz w:val="22"/>
            <w:szCs w:val="22"/>
          </w:rPr>
          <w:t>www</w:t>
        </w:r>
        <w:r w:rsidRPr="003B47F3">
          <w:rPr>
            <w:rStyle w:val="Hyperlink"/>
            <w:rFonts w:eastAsiaTheme="minorHAnsi"/>
            <w:sz w:val="22"/>
            <w:szCs w:val="22"/>
            <w:lang w:val="ru-RU"/>
          </w:rPr>
          <w:t>.</w:t>
        </w:r>
        <w:r w:rsidRPr="003B47F3">
          <w:rPr>
            <w:rStyle w:val="Hyperlink"/>
            <w:rFonts w:eastAsiaTheme="minorHAnsi"/>
            <w:sz w:val="22"/>
            <w:szCs w:val="22"/>
          </w:rPr>
          <w:t>gov</w:t>
        </w:r>
        <w:r w:rsidRPr="003B47F3">
          <w:rPr>
            <w:rStyle w:val="Hyperlink"/>
            <w:rFonts w:eastAsiaTheme="minorHAnsi"/>
            <w:sz w:val="22"/>
            <w:szCs w:val="22"/>
            <w:lang w:val="ru-RU"/>
          </w:rPr>
          <w:t>.</w:t>
        </w:r>
        <w:r w:rsidRPr="003B47F3">
          <w:rPr>
            <w:rStyle w:val="Hyperlink"/>
            <w:rFonts w:eastAsiaTheme="minorHAnsi"/>
            <w:sz w:val="22"/>
            <w:szCs w:val="22"/>
          </w:rPr>
          <w:t>kz</w:t>
        </w:r>
        <w:r w:rsidRPr="003B47F3">
          <w:rPr>
            <w:rStyle w:val="Hyperlink"/>
            <w:rFonts w:eastAsiaTheme="minorHAnsi"/>
            <w:sz w:val="22"/>
            <w:szCs w:val="22"/>
            <w:lang w:val="ru-RU"/>
          </w:rPr>
          <w:t>/</w:t>
        </w:r>
        <w:r w:rsidRPr="003B47F3">
          <w:rPr>
            <w:rStyle w:val="Hyperlink"/>
            <w:rFonts w:eastAsiaTheme="minorHAnsi"/>
            <w:sz w:val="22"/>
            <w:szCs w:val="22"/>
          </w:rPr>
          <w:t>memleket</w:t>
        </w:r>
        <w:r w:rsidRPr="003B47F3">
          <w:rPr>
            <w:rStyle w:val="Hyperlink"/>
            <w:rFonts w:eastAsiaTheme="minorHAnsi"/>
            <w:sz w:val="22"/>
            <w:szCs w:val="22"/>
            <w:lang w:val="ru-RU"/>
          </w:rPr>
          <w:t>/</w:t>
        </w:r>
        <w:r w:rsidRPr="003B47F3">
          <w:rPr>
            <w:rStyle w:val="Hyperlink"/>
            <w:rFonts w:eastAsiaTheme="minorHAnsi"/>
            <w:sz w:val="22"/>
            <w:szCs w:val="22"/>
          </w:rPr>
          <w:t>entities</w:t>
        </w:r>
        <w:r w:rsidRPr="003B47F3">
          <w:rPr>
            <w:rStyle w:val="Hyperlink"/>
            <w:rFonts w:eastAsiaTheme="minorHAnsi"/>
            <w:sz w:val="22"/>
            <w:szCs w:val="22"/>
            <w:lang w:val="ru-RU"/>
          </w:rPr>
          <w:t>/</w:t>
        </w:r>
        <w:r w:rsidRPr="003B47F3">
          <w:rPr>
            <w:rStyle w:val="Hyperlink"/>
            <w:rFonts w:eastAsiaTheme="minorHAnsi"/>
            <w:sz w:val="22"/>
            <w:szCs w:val="22"/>
          </w:rPr>
          <w:t>enbek</w:t>
        </w:r>
        <w:r w:rsidRPr="003B47F3">
          <w:rPr>
            <w:rStyle w:val="Hyperlink"/>
            <w:rFonts w:eastAsiaTheme="minorHAnsi"/>
            <w:sz w:val="22"/>
            <w:szCs w:val="22"/>
            <w:lang w:val="ru-RU"/>
          </w:rPr>
          <w:t>/</w:t>
        </w:r>
        <w:r w:rsidRPr="003B47F3">
          <w:rPr>
            <w:rStyle w:val="Hyperlink"/>
            <w:rFonts w:eastAsiaTheme="minorHAnsi"/>
            <w:sz w:val="22"/>
            <w:szCs w:val="22"/>
          </w:rPr>
          <w:t>activities</w:t>
        </w:r>
        <w:r w:rsidRPr="003B47F3">
          <w:rPr>
            <w:rStyle w:val="Hyperlink"/>
            <w:rFonts w:eastAsiaTheme="minorHAnsi"/>
            <w:sz w:val="22"/>
            <w:szCs w:val="22"/>
            <w:lang w:val="ru-RU"/>
          </w:rPr>
          <w:t>/192?</w:t>
        </w:r>
        <w:r w:rsidRPr="003B47F3">
          <w:rPr>
            <w:rStyle w:val="Hyperlink"/>
            <w:rFonts w:eastAsiaTheme="minorHAnsi"/>
            <w:sz w:val="22"/>
            <w:szCs w:val="22"/>
          </w:rPr>
          <w:t>lang</w:t>
        </w:r>
        <w:r w:rsidRPr="003B47F3">
          <w:rPr>
            <w:rStyle w:val="Hyperlink"/>
            <w:rFonts w:eastAsiaTheme="minorHAnsi"/>
            <w:sz w:val="22"/>
            <w:szCs w:val="22"/>
            <w:lang w:val="ru-RU"/>
          </w:rPr>
          <w:t>=</w:t>
        </w:r>
        <w:r w:rsidRPr="003B47F3">
          <w:rPr>
            <w:rStyle w:val="Hyperlink"/>
            <w:rFonts w:eastAsiaTheme="minorHAnsi"/>
            <w:sz w:val="22"/>
            <w:szCs w:val="22"/>
          </w:rPr>
          <w:t>r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359ACBD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7B7181"/>
    <w:multiLevelType w:val="hybridMultilevel"/>
    <w:tmpl w:val="9BD24584"/>
    <w:lvl w:ilvl="0" w:tplc="3EC6B6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B0F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A7BB0"/>
    <w:multiLevelType w:val="hybridMultilevel"/>
    <w:tmpl w:val="14C075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0D85"/>
    <w:multiLevelType w:val="hybridMultilevel"/>
    <w:tmpl w:val="D15EBFEA"/>
    <w:lvl w:ilvl="0" w:tplc="04090013">
      <w:start w:val="1"/>
      <w:numFmt w:val="upp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06DEE"/>
    <w:multiLevelType w:val="hybridMultilevel"/>
    <w:tmpl w:val="1F52D4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612938"/>
    <w:multiLevelType w:val="multilevel"/>
    <w:tmpl w:val="0624DF5C"/>
    <w:styleLink w:val="WW8Num7"/>
    <w:lvl w:ilvl="0">
      <w:numFmt w:val="bullet"/>
      <w:lvlText w:val="-"/>
      <w:lvlJc w:val="left"/>
      <w:rPr>
        <w:rFonts w:ascii="Times New Roman" w:hAnsi="Times New Roman"/>
        <w:sz w:val="16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6" w15:restartNumberingAfterBreak="0">
    <w:nsid w:val="10A95B1B"/>
    <w:multiLevelType w:val="hybridMultilevel"/>
    <w:tmpl w:val="0604238E"/>
    <w:lvl w:ilvl="0" w:tplc="021EA91C">
      <w:start w:val="1"/>
      <w:numFmt w:val="decimal"/>
      <w:pStyle w:val="Criticalpathname"/>
      <w:lvlText w:val="%1.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 w:tplc="04190003">
      <w:start w:val="1"/>
      <w:numFmt w:val="bullet"/>
      <w:lvlText w:val=""/>
      <w:lvlJc w:val="left"/>
      <w:pPr>
        <w:tabs>
          <w:tab w:val="num" w:pos="1872"/>
        </w:tabs>
        <w:ind w:left="1872" w:hanging="360"/>
      </w:pPr>
      <w:rPr>
        <w:rFonts w:ascii="Symbol" w:hAnsi="Symbol" w:hint="default"/>
      </w:rPr>
    </w:lvl>
    <w:lvl w:ilvl="2" w:tplc="04190005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9000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7" w15:restartNumberingAfterBreak="0">
    <w:nsid w:val="117902A2"/>
    <w:multiLevelType w:val="multilevel"/>
    <w:tmpl w:val="53EE62C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pStyle w:val="214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" w15:restartNumberingAfterBreak="0">
    <w:nsid w:val="15BD16CC"/>
    <w:multiLevelType w:val="hybridMultilevel"/>
    <w:tmpl w:val="6B8EAF2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FB5A57"/>
    <w:multiLevelType w:val="hybridMultilevel"/>
    <w:tmpl w:val="472EFF86"/>
    <w:lvl w:ilvl="0" w:tplc="6DC8F4CE">
      <w:start w:val="1"/>
      <w:numFmt w:val="bullet"/>
      <w:pStyle w:val="1"/>
      <w:lvlText w:val=""/>
      <w:lvlJc w:val="left"/>
      <w:pPr>
        <w:tabs>
          <w:tab w:val="num" w:pos="1571"/>
        </w:tabs>
        <w:ind w:left="1571" w:hanging="358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483497"/>
    <w:multiLevelType w:val="hybridMultilevel"/>
    <w:tmpl w:val="AA96C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6726A1"/>
    <w:multiLevelType w:val="hybridMultilevel"/>
    <w:tmpl w:val="426C81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DC50A8"/>
    <w:multiLevelType w:val="multilevel"/>
    <w:tmpl w:val="AFF2849C"/>
    <w:lvl w:ilvl="0">
      <w:start w:val="1"/>
      <w:numFmt w:val="bullet"/>
      <w:pStyle w:val="10"/>
      <w:lvlText w:val=""/>
      <w:lvlJc w:val="left"/>
      <w:pPr>
        <w:tabs>
          <w:tab w:val="num" w:pos="708"/>
        </w:tabs>
        <w:ind w:left="348" w:firstLine="0"/>
      </w:pPr>
      <w:rPr>
        <w:rFonts w:ascii="Symbol" w:hAnsi="Symbol" w:hint="default"/>
      </w:rPr>
    </w:lvl>
    <w:lvl w:ilvl="1">
      <w:numFmt w:val="decimal"/>
      <w:isLgl/>
      <w:lvlText w:val="%1"/>
      <w:lvlJc w:val="left"/>
      <w:pPr>
        <w:tabs>
          <w:tab w:val="num" w:pos="1068"/>
        </w:tabs>
        <w:ind w:left="518" w:hanging="170"/>
      </w:pPr>
      <w:rPr>
        <w:rFonts w:ascii="Symbol" w:hAnsi="Symbol" w:hint="default"/>
      </w:rPr>
    </w:lvl>
    <w:lvl w:ilvl="2">
      <w:start w:val="1"/>
      <w:numFmt w:val="decimal"/>
      <w:isLgl/>
      <w:lvlText w:val="%1"/>
      <w:lvlJc w:val="left"/>
      <w:pPr>
        <w:tabs>
          <w:tab w:val="num" w:pos="1068"/>
        </w:tabs>
        <w:ind w:left="348" w:firstLine="0"/>
      </w:pPr>
      <w:rPr>
        <w:rFonts w:ascii="Symbol" w:hAnsi="Symbol" w:hint="default"/>
      </w:rPr>
    </w:lvl>
    <w:lvl w:ilvl="3">
      <w:numFmt w:val="decimal"/>
      <w:isLgl/>
      <w:lvlText w:val="%1"/>
      <w:lvlJc w:val="left"/>
      <w:pPr>
        <w:tabs>
          <w:tab w:val="num" w:pos="1068"/>
        </w:tabs>
        <w:ind w:left="348" w:firstLine="0"/>
      </w:pPr>
      <w:rPr>
        <w:rFonts w:ascii="Symbol" w:hAnsi="Symbol" w:hint="default"/>
      </w:rPr>
    </w:lvl>
    <w:lvl w:ilvl="4">
      <w:start w:val="1"/>
      <w:numFmt w:val="decimal"/>
      <w:isLgl/>
      <w:lvlText w:val="%1"/>
      <w:lvlJc w:val="left"/>
      <w:pPr>
        <w:tabs>
          <w:tab w:val="num" w:pos="1428"/>
        </w:tabs>
        <w:ind w:left="518" w:hanging="170"/>
      </w:pPr>
      <w:rPr>
        <w:rFonts w:ascii="Symbol" w:hAnsi="Symbol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8"/>
        </w:tabs>
        <w:ind w:left="348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8"/>
        </w:tabs>
        <w:ind w:left="348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48"/>
        </w:tabs>
        <w:ind w:left="1848" w:hanging="15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48"/>
        </w:tabs>
        <w:ind w:left="1848" w:hanging="1500"/>
      </w:pPr>
      <w:rPr>
        <w:rFonts w:hint="default"/>
      </w:rPr>
    </w:lvl>
  </w:abstractNum>
  <w:abstractNum w:abstractNumId="13" w15:restartNumberingAfterBreak="0">
    <w:nsid w:val="1CE94F6D"/>
    <w:multiLevelType w:val="hybridMultilevel"/>
    <w:tmpl w:val="7ECA931E"/>
    <w:lvl w:ilvl="0" w:tplc="04090001">
      <w:start w:val="1"/>
      <w:numFmt w:val="bullet"/>
      <w:lvlText w:val=""/>
      <w:lvlJc w:val="left"/>
      <w:pPr>
        <w:ind w:left="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14" w15:restartNumberingAfterBreak="0">
    <w:nsid w:val="21847806"/>
    <w:multiLevelType w:val="hybridMultilevel"/>
    <w:tmpl w:val="585C1640"/>
    <w:lvl w:ilvl="0" w:tplc="11F67E98">
      <w:start w:val="1"/>
      <w:numFmt w:val="bullet"/>
      <w:pStyle w:val="a"/>
      <w:lvlText w:val=""/>
      <w:lvlJc w:val="left"/>
      <w:pPr>
        <w:tabs>
          <w:tab w:val="num" w:pos="1080"/>
        </w:tabs>
        <w:ind w:left="1080" w:hanging="371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36E7BD3"/>
    <w:multiLevelType w:val="hybridMultilevel"/>
    <w:tmpl w:val="056AF050"/>
    <w:lvl w:ilvl="0" w:tplc="FFFFFFFF">
      <w:start w:val="1"/>
      <w:numFmt w:val="bullet"/>
      <w:pStyle w:val="BodyTextBulleted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3DA1881"/>
    <w:multiLevelType w:val="hybridMultilevel"/>
    <w:tmpl w:val="6736E616"/>
    <w:lvl w:ilvl="0" w:tplc="3EC6B6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B0F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C3105C"/>
    <w:multiLevelType w:val="hybridMultilevel"/>
    <w:tmpl w:val="854E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0E3107"/>
    <w:multiLevelType w:val="multilevel"/>
    <w:tmpl w:val="B5D65596"/>
    <w:lvl w:ilvl="0">
      <w:start w:val="1"/>
      <w:numFmt w:val="decimal"/>
      <w:pStyle w:val="114"/>
      <w:lvlText w:val="%1."/>
      <w:lvlJc w:val="left"/>
      <w:pPr>
        <w:ind w:left="1637" w:hanging="360"/>
      </w:p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7" w:hanging="2160"/>
      </w:pPr>
      <w:rPr>
        <w:rFonts w:hint="default"/>
      </w:rPr>
    </w:lvl>
  </w:abstractNum>
  <w:abstractNum w:abstractNumId="19" w15:restartNumberingAfterBreak="0">
    <w:nsid w:val="266931FF"/>
    <w:multiLevelType w:val="hybridMultilevel"/>
    <w:tmpl w:val="8FBE1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587EE0"/>
    <w:multiLevelType w:val="hybridMultilevel"/>
    <w:tmpl w:val="44E2E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E255D5"/>
    <w:multiLevelType w:val="hybridMultilevel"/>
    <w:tmpl w:val="160AEC9A"/>
    <w:lvl w:ilvl="0" w:tplc="ECD40E90">
      <w:start w:val="1"/>
      <w:numFmt w:val="decimal"/>
      <w:pStyle w:val="31"/>
      <w:lvlText w:val="%1.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4B11EAA"/>
    <w:multiLevelType w:val="hybridMultilevel"/>
    <w:tmpl w:val="F7BCA93A"/>
    <w:lvl w:ilvl="0" w:tplc="BB1EE76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B0F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92097C"/>
    <w:multiLevelType w:val="hybridMultilevel"/>
    <w:tmpl w:val="1176199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A3537A"/>
    <w:multiLevelType w:val="hybridMultilevel"/>
    <w:tmpl w:val="50FE7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FD7265"/>
    <w:multiLevelType w:val="hybridMultilevel"/>
    <w:tmpl w:val="BB10D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D9C4451"/>
    <w:multiLevelType w:val="hybridMultilevel"/>
    <w:tmpl w:val="3ADED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8A742F"/>
    <w:multiLevelType w:val="hybridMultilevel"/>
    <w:tmpl w:val="F11A1802"/>
    <w:lvl w:ilvl="0" w:tplc="0419000F">
      <w:numFmt w:val="bullet"/>
      <w:pStyle w:val="21"/>
      <w:lvlText w:val="–"/>
      <w:lvlJc w:val="left"/>
      <w:pPr>
        <w:tabs>
          <w:tab w:val="num" w:pos="1620"/>
        </w:tabs>
        <w:ind w:left="1620" w:hanging="769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B7292E"/>
    <w:multiLevelType w:val="hybridMultilevel"/>
    <w:tmpl w:val="E416D6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3F432459"/>
    <w:multiLevelType w:val="hybridMultilevel"/>
    <w:tmpl w:val="68BEAAE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E07E06"/>
    <w:multiLevelType w:val="hybridMultilevel"/>
    <w:tmpl w:val="A8F098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49A181D"/>
    <w:multiLevelType w:val="hybridMultilevel"/>
    <w:tmpl w:val="9FE801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479A234A"/>
    <w:multiLevelType w:val="multilevel"/>
    <w:tmpl w:val="1EAC26C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4B05469B"/>
    <w:multiLevelType w:val="hybridMultilevel"/>
    <w:tmpl w:val="E5847912"/>
    <w:lvl w:ilvl="0" w:tplc="FFFFFFFF">
      <w:start w:val="1"/>
      <w:numFmt w:val="decimal"/>
      <w:pStyle w:val="APPENDIX2"/>
      <w:lvlText w:val="Приложение %1."/>
      <w:lvlJc w:val="left"/>
      <w:pPr>
        <w:tabs>
          <w:tab w:val="num" w:pos="5180"/>
        </w:tabs>
        <w:ind w:left="518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C24171A"/>
    <w:multiLevelType w:val="hybridMultilevel"/>
    <w:tmpl w:val="DAF0E5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A32B97"/>
    <w:multiLevelType w:val="hybridMultilevel"/>
    <w:tmpl w:val="B76ACD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AD211A"/>
    <w:multiLevelType w:val="hybridMultilevel"/>
    <w:tmpl w:val="512A249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F14730"/>
    <w:multiLevelType w:val="hybridMultilevel"/>
    <w:tmpl w:val="1C60FD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552163"/>
    <w:multiLevelType w:val="hybridMultilevel"/>
    <w:tmpl w:val="4FB4190A"/>
    <w:lvl w:ilvl="0" w:tplc="FFFFFFFF">
      <w:start w:val="1"/>
      <w:numFmt w:val="bullet"/>
      <w:pStyle w:val="ListBullet"/>
      <w:lvlText w:val="­"/>
      <w:lvlJc w:val="left"/>
      <w:pPr>
        <w:ind w:left="1429" w:hanging="360"/>
      </w:pPr>
      <w:rPr>
        <w:rFonts w:ascii="Courier New" w:hAnsi="Courier New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6593102F"/>
    <w:multiLevelType w:val="hybridMultilevel"/>
    <w:tmpl w:val="2B8281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0E3625"/>
    <w:multiLevelType w:val="multilevel"/>
    <w:tmpl w:val="08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1" w15:restartNumberingAfterBreak="0">
    <w:nsid w:val="6CDF776D"/>
    <w:multiLevelType w:val="hybridMultilevel"/>
    <w:tmpl w:val="DBE0C0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1FD8E39E">
      <w:numFmt w:val="bullet"/>
      <w:lvlText w:val="•"/>
      <w:lvlJc w:val="left"/>
      <w:pPr>
        <w:ind w:left="2340" w:hanging="360"/>
      </w:pPr>
      <w:rPr>
        <w:rFonts w:ascii="Times New Roman" w:eastAsia="Calibri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FB1AC8"/>
    <w:multiLevelType w:val="multilevel"/>
    <w:tmpl w:val="752EE2DA"/>
    <w:lvl w:ilvl="0">
      <w:start w:val="1"/>
      <w:numFmt w:val="decimal"/>
      <w:pStyle w:val="a0"/>
      <w:lvlText w:val="%1."/>
      <w:lvlJc w:val="left"/>
      <w:pPr>
        <w:tabs>
          <w:tab w:val="num" w:pos="1418"/>
        </w:tabs>
        <w:ind w:left="1418" w:hanging="69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6"/>
        </w:tabs>
        <w:ind w:left="2126" w:hanging="8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827"/>
        </w:tabs>
        <w:ind w:left="3827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36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1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46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51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5760" w:hanging="1440"/>
      </w:pPr>
      <w:rPr>
        <w:rFonts w:hint="default"/>
      </w:rPr>
    </w:lvl>
  </w:abstractNum>
  <w:abstractNum w:abstractNumId="43" w15:restartNumberingAfterBreak="0">
    <w:nsid w:val="70B50EE2"/>
    <w:multiLevelType w:val="multilevel"/>
    <w:tmpl w:val="311EA078"/>
    <w:lvl w:ilvl="0">
      <w:start w:val="3"/>
      <w:numFmt w:val="decimal"/>
      <w:lvlText w:val="%1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Theme="minorHAnsi" w:hint="default"/>
      </w:rPr>
    </w:lvl>
  </w:abstractNum>
  <w:abstractNum w:abstractNumId="44" w15:restartNumberingAfterBreak="0">
    <w:nsid w:val="7BE37A7C"/>
    <w:multiLevelType w:val="hybridMultilevel"/>
    <w:tmpl w:val="6B62FD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E182A1D"/>
    <w:multiLevelType w:val="hybridMultilevel"/>
    <w:tmpl w:val="884401E4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57559330">
    <w:abstractNumId w:val="1"/>
  </w:num>
  <w:num w:numId="2" w16cid:durableId="171645622">
    <w:abstractNumId w:val="13"/>
  </w:num>
  <w:num w:numId="3" w16cid:durableId="108671713">
    <w:abstractNumId w:val="22"/>
  </w:num>
  <w:num w:numId="4" w16cid:durableId="166363016">
    <w:abstractNumId w:val="25"/>
  </w:num>
  <w:num w:numId="5" w16cid:durableId="1795831978">
    <w:abstractNumId w:val="32"/>
  </w:num>
  <w:num w:numId="6" w16cid:durableId="1755860332">
    <w:abstractNumId w:val="11"/>
  </w:num>
  <w:num w:numId="7" w16cid:durableId="1848211697">
    <w:abstractNumId w:val="37"/>
  </w:num>
  <w:num w:numId="8" w16cid:durableId="436877414">
    <w:abstractNumId w:val="7"/>
  </w:num>
  <w:num w:numId="9" w16cid:durableId="1274096920">
    <w:abstractNumId w:val="18"/>
  </w:num>
  <w:num w:numId="10" w16cid:durableId="374045444">
    <w:abstractNumId w:val="27"/>
  </w:num>
  <w:num w:numId="11" w16cid:durableId="1594320212">
    <w:abstractNumId w:val="21"/>
  </w:num>
  <w:num w:numId="12" w16cid:durableId="1447388389">
    <w:abstractNumId w:val="9"/>
  </w:num>
  <w:num w:numId="13" w16cid:durableId="1867018289">
    <w:abstractNumId w:val="15"/>
  </w:num>
  <w:num w:numId="14" w16cid:durableId="578367259">
    <w:abstractNumId w:val="33"/>
  </w:num>
  <w:num w:numId="15" w16cid:durableId="216936941">
    <w:abstractNumId w:val="6"/>
  </w:num>
  <w:num w:numId="16" w16cid:durableId="1490368669">
    <w:abstractNumId w:val="42"/>
  </w:num>
  <w:num w:numId="17" w16cid:durableId="162624669">
    <w:abstractNumId w:val="12"/>
  </w:num>
  <w:num w:numId="18" w16cid:durableId="1848251581">
    <w:abstractNumId w:val="38"/>
  </w:num>
  <w:num w:numId="19" w16cid:durableId="604071077">
    <w:abstractNumId w:val="40"/>
  </w:num>
  <w:num w:numId="20" w16cid:durableId="1487895811">
    <w:abstractNumId w:val="5"/>
  </w:num>
  <w:num w:numId="21" w16cid:durableId="2089038343">
    <w:abstractNumId w:val="14"/>
  </w:num>
  <w:num w:numId="22" w16cid:durableId="764425860">
    <w:abstractNumId w:val="0"/>
  </w:num>
  <w:num w:numId="23" w16cid:durableId="188958015">
    <w:abstractNumId w:val="43"/>
  </w:num>
  <w:num w:numId="24" w16cid:durableId="659426761">
    <w:abstractNumId w:val="16"/>
  </w:num>
  <w:num w:numId="25" w16cid:durableId="1260674941">
    <w:abstractNumId w:val="30"/>
  </w:num>
  <w:num w:numId="26" w16cid:durableId="462968252">
    <w:abstractNumId w:val="41"/>
  </w:num>
  <w:num w:numId="27" w16cid:durableId="6449145">
    <w:abstractNumId w:val="2"/>
  </w:num>
  <w:num w:numId="28" w16cid:durableId="143275887">
    <w:abstractNumId w:val="8"/>
  </w:num>
  <w:num w:numId="29" w16cid:durableId="349648767">
    <w:abstractNumId w:val="35"/>
  </w:num>
  <w:num w:numId="30" w16cid:durableId="539170770">
    <w:abstractNumId w:val="44"/>
  </w:num>
  <w:num w:numId="31" w16cid:durableId="403184598">
    <w:abstractNumId w:val="23"/>
  </w:num>
  <w:num w:numId="32" w16cid:durableId="1616332450">
    <w:abstractNumId w:val="3"/>
  </w:num>
  <w:num w:numId="33" w16cid:durableId="895359415">
    <w:abstractNumId w:val="31"/>
  </w:num>
  <w:num w:numId="34" w16cid:durableId="111048869">
    <w:abstractNumId w:val="45"/>
  </w:num>
  <w:num w:numId="35" w16cid:durableId="1463428147">
    <w:abstractNumId w:val="36"/>
  </w:num>
  <w:num w:numId="36" w16cid:durableId="297028610">
    <w:abstractNumId w:val="17"/>
  </w:num>
  <w:num w:numId="37" w16cid:durableId="908997108">
    <w:abstractNumId w:val="28"/>
  </w:num>
  <w:num w:numId="38" w16cid:durableId="635259169">
    <w:abstractNumId w:val="34"/>
  </w:num>
  <w:num w:numId="39" w16cid:durableId="2039157207">
    <w:abstractNumId w:val="24"/>
  </w:num>
  <w:num w:numId="40" w16cid:durableId="1481120867">
    <w:abstractNumId w:val="4"/>
  </w:num>
  <w:num w:numId="41" w16cid:durableId="1694767808">
    <w:abstractNumId w:val="20"/>
  </w:num>
  <w:num w:numId="42" w16cid:durableId="628635098">
    <w:abstractNumId w:val="39"/>
  </w:num>
  <w:num w:numId="43" w16cid:durableId="222450701">
    <w:abstractNumId w:val="19"/>
  </w:num>
  <w:num w:numId="44" w16cid:durableId="622733716">
    <w:abstractNumId w:val="26"/>
  </w:num>
  <w:num w:numId="45" w16cid:durableId="294144779">
    <w:abstractNumId w:val="10"/>
  </w:num>
  <w:num w:numId="46" w16cid:durableId="1721201888">
    <w:abstractNumId w:val="29"/>
  </w:num>
  <w:numIdMacAtCleanup w:val="2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Nazym Zhussupova">
    <w15:presenceInfo w15:providerId="AD" w15:userId="S::nazym.zhussupova@unwomen.org::d2899189-c190-4620-8638-59bdcdcee744"/>
  </w15:person>
  <w15:person w15:author="Daniyar Bakhtiyarovich Akhmetov">
    <w15:presenceInfo w15:providerId="AD" w15:userId="S::daniyar.akhmetov@unwomen.org::aaca779a-7767-491b-8b30-5d296445b21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trackRevisions/>
  <w:documentProtection w:edit="trackedChanges" w:enforcement="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7CwtDQzMrUwNDM3NzJT0lEKTi0uzszPAykwNKsFAA33S6EtAAAA"/>
  </w:docVars>
  <w:rsids>
    <w:rsidRoot w:val="00E43ECD"/>
    <w:rsid w:val="00005410"/>
    <w:rsid w:val="0001000D"/>
    <w:rsid w:val="00040866"/>
    <w:rsid w:val="00060556"/>
    <w:rsid w:val="00077D4E"/>
    <w:rsid w:val="00086009"/>
    <w:rsid w:val="000900AF"/>
    <w:rsid w:val="000923BC"/>
    <w:rsid w:val="00092F12"/>
    <w:rsid w:val="000A03FA"/>
    <w:rsid w:val="000A2F71"/>
    <w:rsid w:val="000C0A39"/>
    <w:rsid w:val="000C1F8A"/>
    <w:rsid w:val="000C553A"/>
    <w:rsid w:val="000D3379"/>
    <w:rsid w:val="000E24BC"/>
    <w:rsid w:val="001151E0"/>
    <w:rsid w:val="001203C6"/>
    <w:rsid w:val="00136EAC"/>
    <w:rsid w:val="00161787"/>
    <w:rsid w:val="00166D28"/>
    <w:rsid w:val="00173B89"/>
    <w:rsid w:val="00184DD1"/>
    <w:rsid w:val="0019370C"/>
    <w:rsid w:val="00193D77"/>
    <w:rsid w:val="001A394B"/>
    <w:rsid w:val="001A5274"/>
    <w:rsid w:val="001A6CF3"/>
    <w:rsid w:val="001B73D5"/>
    <w:rsid w:val="001D3DC1"/>
    <w:rsid w:val="001E2061"/>
    <w:rsid w:val="001E3DFA"/>
    <w:rsid w:val="001E779E"/>
    <w:rsid w:val="001F2A8B"/>
    <w:rsid w:val="001F4120"/>
    <w:rsid w:val="00201324"/>
    <w:rsid w:val="0020282B"/>
    <w:rsid w:val="00202E86"/>
    <w:rsid w:val="00212488"/>
    <w:rsid w:val="0023142D"/>
    <w:rsid w:val="002333E6"/>
    <w:rsid w:val="002425BA"/>
    <w:rsid w:val="00242BC3"/>
    <w:rsid w:val="002453EB"/>
    <w:rsid w:val="00262133"/>
    <w:rsid w:val="0026514C"/>
    <w:rsid w:val="002722BE"/>
    <w:rsid w:val="00284789"/>
    <w:rsid w:val="00297E94"/>
    <w:rsid w:val="002A1EC8"/>
    <w:rsid w:val="002B2F05"/>
    <w:rsid w:val="002B5B25"/>
    <w:rsid w:val="002B7C3C"/>
    <w:rsid w:val="002C48CB"/>
    <w:rsid w:val="002D72D2"/>
    <w:rsid w:val="002E6D6D"/>
    <w:rsid w:val="002F0C20"/>
    <w:rsid w:val="002F52E4"/>
    <w:rsid w:val="002F5DDE"/>
    <w:rsid w:val="00301875"/>
    <w:rsid w:val="00302562"/>
    <w:rsid w:val="003109E5"/>
    <w:rsid w:val="003129A3"/>
    <w:rsid w:val="003166BB"/>
    <w:rsid w:val="00320324"/>
    <w:rsid w:val="00322F72"/>
    <w:rsid w:val="00325E84"/>
    <w:rsid w:val="003367A7"/>
    <w:rsid w:val="00342A25"/>
    <w:rsid w:val="003515E2"/>
    <w:rsid w:val="0035662C"/>
    <w:rsid w:val="00356A02"/>
    <w:rsid w:val="00357ECB"/>
    <w:rsid w:val="00362A5C"/>
    <w:rsid w:val="00363884"/>
    <w:rsid w:val="00377980"/>
    <w:rsid w:val="00381F1B"/>
    <w:rsid w:val="00390358"/>
    <w:rsid w:val="003905D6"/>
    <w:rsid w:val="00396935"/>
    <w:rsid w:val="003A0F77"/>
    <w:rsid w:val="003A166D"/>
    <w:rsid w:val="003B395F"/>
    <w:rsid w:val="003B457D"/>
    <w:rsid w:val="003B47F3"/>
    <w:rsid w:val="003B7364"/>
    <w:rsid w:val="003C5013"/>
    <w:rsid w:val="003C6303"/>
    <w:rsid w:val="003D23FC"/>
    <w:rsid w:val="003E061E"/>
    <w:rsid w:val="003E515A"/>
    <w:rsid w:val="003E6DBC"/>
    <w:rsid w:val="003F2DBF"/>
    <w:rsid w:val="003F5FF5"/>
    <w:rsid w:val="004026B7"/>
    <w:rsid w:val="004049CD"/>
    <w:rsid w:val="004050DA"/>
    <w:rsid w:val="0040666C"/>
    <w:rsid w:val="00406994"/>
    <w:rsid w:val="00412AB3"/>
    <w:rsid w:val="00416846"/>
    <w:rsid w:val="004178F0"/>
    <w:rsid w:val="004329B8"/>
    <w:rsid w:val="004348E0"/>
    <w:rsid w:val="0044475A"/>
    <w:rsid w:val="00450A9C"/>
    <w:rsid w:val="004557F9"/>
    <w:rsid w:val="004601FC"/>
    <w:rsid w:val="004609E0"/>
    <w:rsid w:val="004612B3"/>
    <w:rsid w:val="004614F2"/>
    <w:rsid w:val="00464364"/>
    <w:rsid w:val="00464B86"/>
    <w:rsid w:val="00472DB9"/>
    <w:rsid w:val="00472FFA"/>
    <w:rsid w:val="004867A9"/>
    <w:rsid w:val="00486BB0"/>
    <w:rsid w:val="00486E7E"/>
    <w:rsid w:val="0049038D"/>
    <w:rsid w:val="00490901"/>
    <w:rsid w:val="00496920"/>
    <w:rsid w:val="004A69BB"/>
    <w:rsid w:val="004C2513"/>
    <w:rsid w:val="004C3755"/>
    <w:rsid w:val="004E005E"/>
    <w:rsid w:val="004F0257"/>
    <w:rsid w:val="004F1849"/>
    <w:rsid w:val="004F75E0"/>
    <w:rsid w:val="00503E03"/>
    <w:rsid w:val="005049FC"/>
    <w:rsid w:val="00510B6C"/>
    <w:rsid w:val="00510E9B"/>
    <w:rsid w:val="005148A0"/>
    <w:rsid w:val="00514ED4"/>
    <w:rsid w:val="00516BA1"/>
    <w:rsid w:val="005323CD"/>
    <w:rsid w:val="005363B7"/>
    <w:rsid w:val="00537ED0"/>
    <w:rsid w:val="0054623F"/>
    <w:rsid w:val="00547017"/>
    <w:rsid w:val="005613B5"/>
    <w:rsid w:val="00565569"/>
    <w:rsid w:val="0056693C"/>
    <w:rsid w:val="0057764E"/>
    <w:rsid w:val="0058263A"/>
    <w:rsid w:val="00585C94"/>
    <w:rsid w:val="005966D4"/>
    <w:rsid w:val="005A14E7"/>
    <w:rsid w:val="005A4C26"/>
    <w:rsid w:val="005B327F"/>
    <w:rsid w:val="005B681B"/>
    <w:rsid w:val="005B7207"/>
    <w:rsid w:val="005C15C9"/>
    <w:rsid w:val="005C4305"/>
    <w:rsid w:val="005E4657"/>
    <w:rsid w:val="005E47BD"/>
    <w:rsid w:val="005E5340"/>
    <w:rsid w:val="005E56BD"/>
    <w:rsid w:val="005E67AC"/>
    <w:rsid w:val="005E7610"/>
    <w:rsid w:val="005F2442"/>
    <w:rsid w:val="005F26E8"/>
    <w:rsid w:val="005F3F68"/>
    <w:rsid w:val="005F64D2"/>
    <w:rsid w:val="00614088"/>
    <w:rsid w:val="006166AD"/>
    <w:rsid w:val="00623718"/>
    <w:rsid w:val="00623F5E"/>
    <w:rsid w:val="00624DDB"/>
    <w:rsid w:val="00636615"/>
    <w:rsid w:val="0063673D"/>
    <w:rsid w:val="006472E7"/>
    <w:rsid w:val="00651595"/>
    <w:rsid w:val="0065388C"/>
    <w:rsid w:val="00661C4A"/>
    <w:rsid w:val="00662608"/>
    <w:rsid w:val="00663E36"/>
    <w:rsid w:val="00665191"/>
    <w:rsid w:val="00666F59"/>
    <w:rsid w:val="00670D3D"/>
    <w:rsid w:val="00672FFB"/>
    <w:rsid w:val="00673AC8"/>
    <w:rsid w:val="00675A98"/>
    <w:rsid w:val="0068198C"/>
    <w:rsid w:val="00681ABC"/>
    <w:rsid w:val="00685025"/>
    <w:rsid w:val="0069633D"/>
    <w:rsid w:val="006A28E4"/>
    <w:rsid w:val="006A469A"/>
    <w:rsid w:val="006A7E77"/>
    <w:rsid w:val="006B5CAF"/>
    <w:rsid w:val="006C2C2C"/>
    <w:rsid w:val="006D3637"/>
    <w:rsid w:val="006E4083"/>
    <w:rsid w:val="006E7676"/>
    <w:rsid w:val="006F19E1"/>
    <w:rsid w:val="006F24BB"/>
    <w:rsid w:val="006F621B"/>
    <w:rsid w:val="00700E72"/>
    <w:rsid w:val="00702D7C"/>
    <w:rsid w:val="00702DD3"/>
    <w:rsid w:val="007121DF"/>
    <w:rsid w:val="007238F5"/>
    <w:rsid w:val="007249AD"/>
    <w:rsid w:val="00725F96"/>
    <w:rsid w:val="00732963"/>
    <w:rsid w:val="00741ECD"/>
    <w:rsid w:val="007439F3"/>
    <w:rsid w:val="00753268"/>
    <w:rsid w:val="00754648"/>
    <w:rsid w:val="007551DA"/>
    <w:rsid w:val="007616B1"/>
    <w:rsid w:val="00762112"/>
    <w:rsid w:val="0076238E"/>
    <w:rsid w:val="00772015"/>
    <w:rsid w:val="00774543"/>
    <w:rsid w:val="0078539B"/>
    <w:rsid w:val="00787253"/>
    <w:rsid w:val="0079134E"/>
    <w:rsid w:val="007B28AF"/>
    <w:rsid w:val="007B320B"/>
    <w:rsid w:val="007B441A"/>
    <w:rsid w:val="007B7235"/>
    <w:rsid w:val="007C7B46"/>
    <w:rsid w:val="007E27D4"/>
    <w:rsid w:val="008050DD"/>
    <w:rsid w:val="0082090C"/>
    <w:rsid w:val="00824681"/>
    <w:rsid w:val="00843331"/>
    <w:rsid w:val="00871A10"/>
    <w:rsid w:val="00875995"/>
    <w:rsid w:val="00893518"/>
    <w:rsid w:val="008950CA"/>
    <w:rsid w:val="008A0C03"/>
    <w:rsid w:val="008A75BA"/>
    <w:rsid w:val="008B4975"/>
    <w:rsid w:val="008B4BD0"/>
    <w:rsid w:val="008B7BF2"/>
    <w:rsid w:val="008C251D"/>
    <w:rsid w:val="008E5940"/>
    <w:rsid w:val="009114F0"/>
    <w:rsid w:val="00912FF7"/>
    <w:rsid w:val="00923099"/>
    <w:rsid w:val="00927988"/>
    <w:rsid w:val="00932471"/>
    <w:rsid w:val="00945974"/>
    <w:rsid w:val="00952749"/>
    <w:rsid w:val="0095395B"/>
    <w:rsid w:val="00961D19"/>
    <w:rsid w:val="00980585"/>
    <w:rsid w:val="00981D16"/>
    <w:rsid w:val="00985C07"/>
    <w:rsid w:val="009901A6"/>
    <w:rsid w:val="00990E6E"/>
    <w:rsid w:val="00994853"/>
    <w:rsid w:val="009975A6"/>
    <w:rsid w:val="009A48EB"/>
    <w:rsid w:val="009B185C"/>
    <w:rsid w:val="009B40EC"/>
    <w:rsid w:val="009B6457"/>
    <w:rsid w:val="009C1486"/>
    <w:rsid w:val="009E2608"/>
    <w:rsid w:val="009E2C8B"/>
    <w:rsid w:val="009E538E"/>
    <w:rsid w:val="009E6EAE"/>
    <w:rsid w:val="009E7562"/>
    <w:rsid w:val="009F4CCE"/>
    <w:rsid w:val="009F71BE"/>
    <w:rsid w:val="009F7294"/>
    <w:rsid w:val="00A11335"/>
    <w:rsid w:val="00A171E5"/>
    <w:rsid w:val="00A35368"/>
    <w:rsid w:val="00A4014E"/>
    <w:rsid w:val="00A40E20"/>
    <w:rsid w:val="00A45723"/>
    <w:rsid w:val="00A46509"/>
    <w:rsid w:val="00A52438"/>
    <w:rsid w:val="00A54061"/>
    <w:rsid w:val="00A5498D"/>
    <w:rsid w:val="00A66F6E"/>
    <w:rsid w:val="00A6754C"/>
    <w:rsid w:val="00A75FCB"/>
    <w:rsid w:val="00A76229"/>
    <w:rsid w:val="00A776D9"/>
    <w:rsid w:val="00A82970"/>
    <w:rsid w:val="00AA013F"/>
    <w:rsid w:val="00AA5B29"/>
    <w:rsid w:val="00AB5EC1"/>
    <w:rsid w:val="00AB7F2A"/>
    <w:rsid w:val="00AC28AB"/>
    <w:rsid w:val="00AC3E31"/>
    <w:rsid w:val="00AC6D6D"/>
    <w:rsid w:val="00AD1FFC"/>
    <w:rsid w:val="00AD21BF"/>
    <w:rsid w:val="00AD3D5B"/>
    <w:rsid w:val="00AD4740"/>
    <w:rsid w:val="00AE054E"/>
    <w:rsid w:val="00AE4B74"/>
    <w:rsid w:val="00AF05EA"/>
    <w:rsid w:val="00AF5896"/>
    <w:rsid w:val="00B00647"/>
    <w:rsid w:val="00B056D3"/>
    <w:rsid w:val="00B07865"/>
    <w:rsid w:val="00B1440E"/>
    <w:rsid w:val="00B30A44"/>
    <w:rsid w:val="00B35D49"/>
    <w:rsid w:val="00B3659A"/>
    <w:rsid w:val="00B42B82"/>
    <w:rsid w:val="00B44854"/>
    <w:rsid w:val="00B61793"/>
    <w:rsid w:val="00B66323"/>
    <w:rsid w:val="00B71491"/>
    <w:rsid w:val="00B7279A"/>
    <w:rsid w:val="00B75C1F"/>
    <w:rsid w:val="00B77A05"/>
    <w:rsid w:val="00B85567"/>
    <w:rsid w:val="00B91432"/>
    <w:rsid w:val="00B92FF9"/>
    <w:rsid w:val="00B93E2D"/>
    <w:rsid w:val="00B97EB4"/>
    <w:rsid w:val="00BA2085"/>
    <w:rsid w:val="00BA748A"/>
    <w:rsid w:val="00BB08BF"/>
    <w:rsid w:val="00BB6B00"/>
    <w:rsid w:val="00BC1E1F"/>
    <w:rsid w:val="00BC5A89"/>
    <w:rsid w:val="00BC67D7"/>
    <w:rsid w:val="00BE4810"/>
    <w:rsid w:val="00BE7745"/>
    <w:rsid w:val="00C00F8C"/>
    <w:rsid w:val="00C0658C"/>
    <w:rsid w:val="00C11FAC"/>
    <w:rsid w:val="00C30A0A"/>
    <w:rsid w:val="00C379DC"/>
    <w:rsid w:val="00C442AF"/>
    <w:rsid w:val="00C4437B"/>
    <w:rsid w:val="00C47940"/>
    <w:rsid w:val="00C544B7"/>
    <w:rsid w:val="00C636E5"/>
    <w:rsid w:val="00C661D5"/>
    <w:rsid w:val="00C7252C"/>
    <w:rsid w:val="00C72C40"/>
    <w:rsid w:val="00C74F5B"/>
    <w:rsid w:val="00C80E55"/>
    <w:rsid w:val="00C83F7F"/>
    <w:rsid w:val="00C851CC"/>
    <w:rsid w:val="00C90A62"/>
    <w:rsid w:val="00C916DF"/>
    <w:rsid w:val="00C921BA"/>
    <w:rsid w:val="00CA2775"/>
    <w:rsid w:val="00CA4491"/>
    <w:rsid w:val="00CA787D"/>
    <w:rsid w:val="00CB4B6B"/>
    <w:rsid w:val="00CB6084"/>
    <w:rsid w:val="00CC3CC1"/>
    <w:rsid w:val="00CD1269"/>
    <w:rsid w:val="00CD735C"/>
    <w:rsid w:val="00CF689C"/>
    <w:rsid w:val="00D16313"/>
    <w:rsid w:val="00D164FF"/>
    <w:rsid w:val="00D23936"/>
    <w:rsid w:val="00D25B99"/>
    <w:rsid w:val="00D3350E"/>
    <w:rsid w:val="00D365B6"/>
    <w:rsid w:val="00D40DD2"/>
    <w:rsid w:val="00D4341C"/>
    <w:rsid w:val="00D46C00"/>
    <w:rsid w:val="00D515DB"/>
    <w:rsid w:val="00D5681E"/>
    <w:rsid w:val="00D743A9"/>
    <w:rsid w:val="00D7750C"/>
    <w:rsid w:val="00D77F44"/>
    <w:rsid w:val="00D8063D"/>
    <w:rsid w:val="00D85370"/>
    <w:rsid w:val="00D96DBE"/>
    <w:rsid w:val="00D97B5C"/>
    <w:rsid w:val="00DA57EA"/>
    <w:rsid w:val="00DA7F7C"/>
    <w:rsid w:val="00DB4980"/>
    <w:rsid w:val="00DB5EAC"/>
    <w:rsid w:val="00DC4099"/>
    <w:rsid w:val="00DC4FA1"/>
    <w:rsid w:val="00DC621D"/>
    <w:rsid w:val="00DC6CDB"/>
    <w:rsid w:val="00DC71AF"/>
    <w:rsid w:val="00DD27AC"/>
    <w:rsid w:val="00DF7A88"/>
    <w:rsid w:val="00E17400"/>
    <w:rsid w:val="00E22C57"/>
    <w:rsid w:val="00E22D60"/>
    <w:rsid w:val="00E2684A"/>
    <w:rsid w:val="00E274D9"/>
    <w:rsid w:val="00E37462"/>
    <w:rsid w:val="00E42466"/>
    <w:rsid w:val="00E4341A"/>
    <w:rsid w:val="00E43ECD"/>
    <w:rsid w:val="00E66EE4"/>
    <w:rsid w:val="00E739EC"/>
    <w:rsid w:val="00E743F1"/>
    <w:rsid w:val="00E938CB"/>
    <w:rsid w:val="00E962BB"/>
    <w:rsid w:val="00E9705A"/>
    <w:rsid w:val="00EA019D"/>
    <w:rsid w:val="00EB2AD6"/>
    <w:rsid w:val="00EB381B"/>
    <w:rsid w:val="00EB68AF"/>
    <w:rsid w:val="00EC413F"/>
    <w:rsid w:val="00ED09FB"/>
    <w:rsid w:val="00ED15D1"/>
    <w:rsid w:val="00ED2DB7"/>
    <w:rsid w:val="00ED4408"/>
    <w:rsid w:val="00EE28B2"/>
    <w:rsid w:val="00EE49EC"/>
    <w:rsid w:val="00EE774C"/>
    <w:rsid w:val="00F052E5"/>
    <w:rsid w:val="00F14502"/>
    <w:rsid w:val="00F34F77"/>
    <w:rsid w:val="00F42D40"/>
    <w:rsid w:val="00F449CF"/>
    <w:rsid w:val="00F5145F"/>
    <w:rsid w:val="00F56573"/>
    <w:rsid w:val="00F61F96"/>
    <w:rsid w:val="00F62A55"/>
    <w:rsid w:val="00F65EFF"/>
    <w:rsid w:val="00F73958"/>
    <w:rsid w:val="00F75F77"/>
    <w:rsid w:val="00F77F88"/>
    <w:rsid w:val="00F82C0E"/>
    <w:rsid w:val="00F83A07"/>
    <w:rsid w:val="00F843E7"/>
    <w:rsid w:val="00F901C7"/>
    <w:rsid w:val="00FA0922"/>
    <w:rsid w:val="00FA34EE"/>
    <w:rsid w:val="00FB1496"/>
    <w:rsid w:val="00FB760C"/>
    <w:rsid w:val="00FB77A1"/>
    <w:rsid w:val="00FC3F52"/>
    <w:rsid w:val="00FD0FE2"/>
    <w:rsid w:val="00FF2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E396C5"/>
  <w15:chartTrackingRefBased/>
  <w15:docId w15:val="{3D886336-3C59-4959-BF34-0AC0D0A53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iPriority="0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23142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23142D"/>
    <w:pPr>
      <w:keepNext/>
      <w:spacing w:after="0" w:line="240" w:lineRule="auto"/>
      <w:ind w:left="2160" w:firstLine="720"/>
      <w:outlineLvl w:val="1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Heading3">
    <w:name w:val="heading 3"/>
    <w:basedOn w:val="Normal"/>
    <w:next w:val="Normal"/>
    <w:link w:val="Heading3Char"/>
    <w:qFormat/>
    <w:rsid w:val="0023142D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styleId="Heading4">
    <w:name w:val="heading 4"/>
    <w:basedOn w:val="Normal"/>
    <w:next w:val="Normal"/>
    <w:link w:val="Heading4Char"/>
    <w:qFormat/>
    <w:rsid w:val="0023142D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snapToGrid w:val="0"/>
      <w:sz w:val="20"/>
      <w:szCs w:val="20"/>
    </w:rPr>
  </w:style>
  <w:style w:type="paragraph" w:styleId="Heading5">
    <w:name w:val="heading 5"/>
    <w:basedOn w:val="Normal"/>
    <w:next w:val="Normal"/>
    <w:link w:val="Heading5Char"/>
    <w:qFormat/>
    <w:rsid w:val="0023142D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28"/>
      <w:szCs w:val="20"/>
    </w:rPr>
  </w:style>
  <w:style w:type="paragraph" w:styleId="Heading6">
    <w:name w:val="heading 6"/>
    <w:basedOn w:val="Normal"/>
    <w:next w:val="Normal"/>
    <w:link w:val="Heading6Char"/>
    <w:qFormat/>
    <w:rsid w:val="0023142D"/>
    <w:pPr>
      <w:keepNext/>
      <w:spacing w:after="0" w:line="240" w:lineRule="auto"/>
      <w:jc w:val="right"/>
      <w:outlineLvl w:val="5"/>
    </w:pPr>
    <w:rPr>
      <w:rFonts w:ascii="Times New Roman" w:eastAsia="Times New Roman" w:hAnsi="Times New Roman" w:cs="Times New Roman"/>
      <w:sz w:val="28"/>
      <w:szCs w:val="20"/>
    </w:rPr>
  </w:style>
  <w:style w:type="paragraph" w:styleId="Heading7">
    <w:name w:val="heading 7"/>
    <w:basedOn w:val="Normal"/>
    <w:next w:val="Normal"/>
    <w:link w:val="Heading7Char"/>
    <w:qFormat/>
    <w:rsid w:val="0023142D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23142D"/>
    <w:pPr>
      <w:keepNext/>
      <w:spacing w:after="0" w:line="240" w:lineRule="auto"/>
      <w:jc w:val="right"/>
      <w:outlineLvl w:val="7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23142D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3142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23142D"/>
    <w:rPr>
      <w:rFonts w:ascii="Times New Roman" w:eastAsia="Times New Roman" w:hAnsi="Times New Roman" w:cs="Times New Roman"/>
      <w:snapToGrid w:val="0"/>
      <w:sz w:val="24"/>
      <w:szCs w:val="20"/>
    </w:rPr>
  </w:style>
  <w:style w:type="character" w:customStyle="1" w:styleId="Heading3Char">
    <w:name w:val="Heading 3 Char"/>
    <w:basedOn w:val="DefaultParagraphFont"/>
    <w:link w:val="Heading3"/>
    <w:rsid w:val="0023142D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character" w:customStyle="1" w:styleId="Heading4Char">
    <w:name w:val="Heading 4 Char"/>
    <w:basedOn w:val="DefaultParagraphFont"/>
    <w:link w:val="Heading4"/>
    <w:rsid w:val="0023142D"/>
    <w:rPr>
      <w:rFonts w:ascii="Times New Roman" w:eastAsia="Times New Roman" w:hAnsi="Times New Roman" w:cs="Times New Roman"/>
      <w:b/>
      <w:snapToGrid w:val="0"/>
      <w:sz w:val="20"/>
      <w:szCs w:val="20"/>
    </w:rPr>
  </w:style>
  <w:style w:type="character" w:customStyle="1" w:styleId="Heading5Char">
    <w:name w:val="Heading 5 Char"/>
    <w:basedOn w:val="DefaultParagraphFont"/>
    <w:link w:val="Heading5"/>
    <w:rsid w:val="0023142D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6Char">
    <w:name w:val="Heading 6 Char"/>
    <w:basedOn w:val="DefaultParagraphFont"/>
    <w:link w:val="Heading6"/>
    <w:rsid w:val="0023142D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7Char">
    <w:name w:val="Heading 7 Char"/>
    <w:basedOn w:val="DefaultParagraphFont"/>
    <w:link w:val="Heading7"/>
    <w:rsid w:val="0023142D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8Char">
    <w:name w:val="Heading 8 Char"/>
    <w:basedOn w:val="DefaultParagraphFont"/>
    <w:link w:val="Heading8"/>
    <w:rsid w:val="0023142D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23142D"/>
    <w:rPr>
      <w:rFonts w:ascii="Times New Roman" w:eastAsia="Times New Roman" w:hAnsi="Times New Roman" w:cs="Times New Roman"/>
      <w:sz w:val="24"/>
      <w:szCs w:val="20"/>
    </w:rPr>
  </w:style>
  <w:style w:type="paragraph" w:customStyle="1" w:styleId="Header1">
    <w:name w:val="Header1"/>
    <w:basedOn w:val="Normal"/>
    <w:next w:val="Header"/>
    <w:link w:val="HeaderChar"/>
    <w:unhideWhenUsed/>
    <w:rsid w:val="002314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1"/>
    <w:rsid w:val="0023142D"/>
    <w:rPr>
      <w:lang w:val="en-US"/>
    </w:rPr>
  </w:style>
  <w:style w:type="paragraph" w:customStyle="1" w:styleId="Footer1">
    <w:name w:val="Footer1"/>
    <w:basedOn w:val="Normal"/>
    <w:next w:val="Footer"/>
    <w:link w:val="FooterChar"/>
    <w:uiPriority w:val="99"/>
    <w:unhideWhenUsed/>
    <w:rsid w:val="002314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1"/>
    <w:uiPriority w:val="99"/>
    <w:rsid w:val="0023142D"/>
    <w:rPr>
      <w:lang w:val="en-US"/>
    </w:rPr>
  </w:style>
  <w:style w:type="paragraph" w:customStyle="1" w:styleId="00COVERDOCUMENTTYPEBLACK">
    <w:name w:val="00_COVER_DOCUMENT TYPE (BLACK)"/>
    <w:qFormat/>
    <w:rsid w:val="0023142D"/>
    <w:pPr>
      <w:spacing w:after="0" w:line="240" w:lineRule="auto"/>
    </w:pPr>
    <w:rPr>
      <w:rFonts w:ascii="Calibri" w:eastAsia="Times New Roman" w:hAnsi="Calibri" w:cs="Gotham-Medium"/>
      <w:b/>
      <w:color w:val="0D0D0D"/>
      <w:spacing w:val="20"/>
      <w:sz w:val="28"/>
      <w:szCs w:val="24"/>
      <w:lang w:eastAsia="ja-JP"/>
    </w:rPr>
  </w:style>
  <w:style w:type="paragraph" w:customStyle="1" w:styleId="00COVERTITLE">
    <w:name w:val="00_COVERTITLE"/>
    <w:qFormat/>
    <w:rsid w:val="0023142D"/>
    <w:pPr>
      <w:spacing w:after="0" w:line="240" w:lineRule="auto"/>
    </w:pPr>
    <w:rPr>
      <w:rFonts w:ascii="Calibri" w:eastAsia="Times New Roman" w:hAnsi="Calibri" w:cs="Gotham-Medium"/>
      <w:caps/>
      <w:color w:val="FFFFFF"/>
      <w:spacing w:val="40"/>
      <w:sz w:val="56"/>
      <w:szCs w:val="53"/>
      <w:u w:val="thick"/>
      <w:lang w:eastAsia="ja-JP"/>
    </w:rPr>
  </w:style>
  <w:style w:type="paragraph" w:customStyle="1" w:styleId="BalloonText1">
    <w:name w:val="Balloon Text1"/>
    <w:basedOn w:val="Normal"/>
    <w:next w:val="BalloonText"/>
    <w:link w:val="BalloonTextChar"/>
    <w:semiHidden/>
    <w:unhideWhenUsed/>
    <w:rsid w:val="002314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1"/>
    <w:semiHidden/>
    <w:rsid w:val="0023142D"/>
    <w:rPr>
      <w:rFonts w:ascii="Tahoma" w:hAnsi="Tahoma" w:cs="Tahoma"/>
      <w:sz w:val="16"/>
      <w:szCs w:val="16"/>
      <w:lang w:val="en-US"/>
    </w:rPr>
  </w:style>
  <w:style w:type="paragraph" w:styleId="Caption">
    <w:name w:val="caption"/>
    <w:basedOn w:val="Normal"/>
    <w:next w:val="Normal"/>
    <w:link w:val="CaptionChar"/>
    <w:qFormat/>
    <w:rsid w:val="0023142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Title">
    <w:name w:val="Title"/>
    <w:basedOn w:val="Normal"/>
    <w:link w:val="TitleChar"/>
    <w:qFormat/>
    <w:rsid w:val="0023142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23142D"/>
    <w:rPr>
      <w:rFonts w:ascii="Times New Roman" w:eastAsia="Times New Roman" w:hAnsi="Times New Roman" w:cs="Times New Roman"/>
      <w:b/>
      <w:sz w:val="24"/>
      <w:szCs w:val="20"/>
    </w:rPr>
  </w:style>
  <w:style w:type="paragraph" w:styleId="BodyTextIndent">
    <w:name w:val="Body Text Indent"/>
    <w:basedOn w:val="Normal"/>
    <w:link w:val="BodyTextIndentChar"/>
    <w:rsid w:val="0023142D"/>
    <w:pPr>
      <w:spacing w:after="0" w:line="240" w:lineRule="auto"/>
      <w:ind w:left="360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3142D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BodyText">
    <w:name w:val="Body Text"/>
    <w:aliases w:val="b"/>
    <w:basedOn w:val="Normal"/>
    <w:link w:val="BodyTextChar"/>
    <w:rsid w:val="0023142D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customStyle="1" w:styleId="BodyTextChar">
    <w:name w:val="Body Text Char"/>
    <w:aliases w:val="b Char"/>
    <w:basedOn w:val="DefaultParagraphFont"/>
    <w:link w:val="BodyText"/>
    <w:rsid w:val="0023142D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BodyTextIndent2">
    <w:name w:val="Body Text Indent 2"/>
    <w:basedOn w:val="Normal"/>
    <w:link w:val="BodyTextIndent2Char"/>
    <w:semiHidden/>
    <w:rsid w:val="0023142D"/>
    <w:pPr>
      <w:tabs>
        <w:tab w:val="left" w:pos="-720"/>
        <w:tab w:val="left" w:pos="0"/>
        <w:tab w:val="left" w:pos="720"/>
      </w:tabs>
      <w:suppressAutoHyphens/>
      <w:spacing w:after="0" w:line="240" w:lineRule="auto"/>
      <w:ind w:left="720" w:hanging="720"/>
      <w:jc w:val="both"/>
    </w:pPr>
    <w:rPr>
      <w:rFonts w:ascii="Times New Roman" w:eastAsia="Times New Roman" w:hAnsi="Times New Roman" w:cs="Times New Roman"/>
      <w:spacing w:val="-3"/>
      <w:sz w:val="20"/>
      <w:szCs w:val="20"/>
      <w:lang w:val="en-GB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23142D"/>
    <w:rPr>
      <w:rFonts w:ascii="Times New Roman" w:eastAsia="Times New Roman" w:hAnsi="Times New Roman" w:cs="Times New Roman"/>
      <w:spacing w:val="-3"/>
      <w:sz w:val="20"/>
      <w:szCs w:val="20"/>
      <w:lang w:val="en-GB"/>
    </w:rPr>
  </w:style>
  <w:style w:type="paragraph" w:styleId="BodyTextIndent3">
    <w:name w:val="Body Text Indent 3"/>
    <w:basedOn w:val="Normal"/>
    <w:link w:val="BodyTextIndent3Char"/>
    <w:rsid w:val="0023142D"/>
    <w:pPr>
      <w:tabs>
        <w:tab w:val="left" w:pos="-720"/>
        <w:tab w:val="left" w:pos="0"/>
      </w:tabs>
      <w:suppressAutoHyphens/>
      <w:spacing w:after="0" w:line="240" w:lineRule="auto"/>
      <w:ind w:left="810" w:hanging="90"/>
      <w:jc w:val="both"/>
    </w:pPr>
    <w:rPr>
      <w:rFonts w:ascii="Times New Roman" w:eastAsia="Times New Roman" w:hAnsi="Times New Roman" w:cs="Times New Roman"/>
      <w:spacing w:val="-3"/>
      <w:sz w:val="20"/>
      <w:szCs w:val="20"/>
      <w:lang w:val="en-GB"/>
    </w:rPr>
  </w:style>
  <w:style w:type="character" w:customStyle="1" w:styleId="BodyTextIndent3Char">
    <w:name w:val="Body Text Indent 3 Char"/>
    <w:basedOn w:val="DefaultParagraphFont"/>
    <w:link w:val="BodyTextIndent3"/>
    <w:rsid w:val="0023142D"/>
    <w:rPr>
      <w:rFonts w:ascii="Times New Roman" w:eastAsia="Times New Roman" w:hAnsi="Times New Roman" w:cs="Times New Roman"/>
      <w:spacing w:val="-3"/>
      <w:sz w:val="20"/>
      <w:szCs w:val="20"/>
      <w:lang w:val="en-GB"/>
    </w:rPr>
  </w:style>
  <w:style w:type="paragraph" w:styleId="Subtitle">
    <w:name w:val="Subtitle"/>
    <w:basedOn w:val="Normal"/>
    <w:link w:val="SubtitleChar"/>
    <w:qFormat/>
    <w:rsid w:val="0023142D"/>
    <w:pPr>
      <w:spacing w:after="0" w:line="240" w:lineRule="auto"/>
    </w:pPr>
    <w:rPr>
      <w:rFonts w:ascii="Times New Roman" w:eastAsia="Times New Roman" w:hAnsi="Times New Roman" w:cs="Times New Roman"/>
      <w:b/>
      <w:snapToGrid w:val="0"/>
      <w:sz w:val="20"/>
      <w:szCs w:val="20"/>
    </w:rPr>
  </w:style>
  <w:style w:type="character" w:customStyle="1" w:styleId="SubtitleChar">
    <w:name w:val="Subtitle Char"/>
    <w:basedOn w:val="DefaultParagraphFont"/>
    <w:link w:val="Subtitle"/>
    <w:rsid w:val="0023142D"/>
    <w:rPr>
      <w:rFonts w:ascii="Times New Roman" w:eastAsia="Times New Roman" w:hAnsi="Times New Roman" w:cs="Times New Roman"/>
      <w:b/>
      <w:snapToGrid w:val="0"/>
      <w:sz w:val="20"/>
      <w:szCs w:val="20"/>
    </w:rPr>
  </w:style>
  <w:style w:type="paragraph" w:styleId="BlockText">
    <w:name w:val="Block Text"/>
    <w:basedOn w:val="Normal"/>
    <w:semiHidden/>
    <w:rsid w:val="0023142D"/>
    <w:pPr>
      <w:spacing w:after="0" w:line="240" w:lineRule="auto"/>
      <w:ind w:left="1008" w:right="-576" w:hanging="720"/>
      <w:jc w:val="both"/>
      <w:outlineLvl w:val="0"/>
    </w:pPr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23142D"/>
  </w:style>
  <w:style w:type="character" w:styleId="Hyperlink">
    <w:name w:val="Hyperlink"/>
    <w:uiPriority w:val="99"/>
    <w:unhideWhenUsed/>
    <w:rsid w:val="0023142D"/>
    <w:rPr>
      <w:color w:val="0000FF"/>
      <w:u w:val="single"/>
    </w:rPr>
  </w:style>
  <w:style w:type="character" w:styleId="Strong">
    <w:name w:val="Strong"/>
    <w:uiPriority w:val="22"/>
    <w:qFormat/>
    <w:rsid w:val="0023142D"/>
    <w:rPr>
      <w:b/>
      <w:bCs/>
    </w:rPr>
  </w:style>
  <w:style w:type="paragraph" w:customStyle="1" w:styleId="ColorfulList-Accent11">
    <w:name w:val="Colorful List - Accent 11"/>
    <w:basedOn w:val="Normal"/>
    <w:uiPriority w:val="34"/>
    <w:qFormat/>
    <w:rsid w:val="0023142D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val="es-PA" w:eastAsia="es-PA"/>
    </w:rPr>
  </w:style>
  <w:style w:type="character" w:styleId="CommentReference">
    <w:name w:val="annotation reference"/>
    <w:uiPriority w:val="99"/>
    <w:unhideWhenUsed/>
    <w:rsid w:val="002314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314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3142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314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3142D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FollowedHyperlink">
    <w:name w:val="FollowedHyperlink"/>
    <w:uiPriority w:val="99"/>
    <w:semiHidden/>
    <w:unhideWhenUsed/>
    <w:rsid w:val="0023142D"/>
    <w:rPr>
      <w:color w:val="800080"/>
      <w:u w:val="single"/>
    </w:rPr>
  </w:style>
  <w:style w:type="paragraph" w:styleId="ListParagraph">
    <w:name w:val="List Paragraph"/>
    <w:aliases w:val="Bullets,List Paragraph (numbered (a)),NUMBERED PARAGRAPH,List Paragraph 1,List_Paragraph,Multilevel para_II,Akapit z listą BS,IBL List Paragraph,List Paragraph nowy,Numbered List Paragraph,Bullet1,Numbered list,ненум_список,Абзац,WB Para"/>
    <w:basedOn w:val="Normal"/>
    <w:link w:val="ListParagraphChar"/>
    <w:uiPriority w:val="34"/>
    <w:qFormat/>
    <w:rsid w:val="0023142D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2314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3142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ListParagraphChar">
    <w:name w:val="List Paragraph Char"/>
    <w:aliases w:val="Bullets Char,List Paragraph (numbered (a)) Char,NUMBERED PARAGRAPH Char,List Paragraph 1 Char,List_Paragraph Char,Multilevel para_II Char,Akapit z listą BS Char,IBL List Paragraph Char,List Paragraph nowy Char,Bullet1 Char,Абзац Char"/>
    <w:link w:val="ListParagraph"/>
    <w:uiPriority w:val="34"/>
    <w:qFormat/>
    <w:locked/>
    <w:rsid w:val="0023142D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rsid w:val="002314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rsid w:val="0023142D"/>
    <w:rPr>
      <w:rFonts w:ascii="Times New Roman" w:eastAsia="Times New Roman" w:hAnsi="Times New Roman" w:cs="Times New Roman"/>
      <w:sz w:val="24"/>
      <w:szCs w:val="20"/>
    </w:rPr>
  </w:style>
  <w:style w:type="paragraph" w:customStyle="1" w:styleId="CharCharChar1">
    <w:name w:val="Char Char Char1"/>
    <w:basedOn w:val="Normal"/>
    <w:rsid w:val="0023142D"/>
    <w:pPr>
      <w:spacing w:line="240" w:lineRule="exact"/>
    </w:pPr>
    <w:rPr>
      <w:rFonts w:ascii="Arial" w:eastAsia="Times New Roman" w:hAnsi="Arial" w:cs="Arial"/>
      <w:sz w:val="20"/>
      <w:szCs w:val="20"/>
    </w:rPr>
  </w:style>
  <w:style w:type="paragraph" w:customStyle="1" w:styleId="StandardL1">
    <w:name w:val="Standard_L1"/>
    <w:basedOn w:val="Normal"/>
    <w:next w:val="BodyText"/>
    <w:rsid w:val="0023142D"/>
    <w:pPr>
      <w:tabs>
        <w:tab w:val="num" w:pos="1440"/>
      </w:tabs>
      <w:spacing w:after="240" w:line="240" w:lineRule="auto"/>
      <w:ind w:firstLine="720"/>
      <w:jc w:val="both"/>
      <w:outlineLvl w:val="0"/>
    </w:pPr>
    <w:rPr>
      <w:rFonts w:ascii="Times New Roman" w:eastAsia="Batang" w:hAnsi="Times New Roman" w:cs="Times New Roman"/>
      <w:sz w:val="24"/>
      <w:szCs w:val="20"/>
    </w:rPr>
  </w:style>
  <w:style w:type="paragraph" w:customStyle="1" w:styleId="StandardL2">
    <w:name w:val="Standard_L2"/>
    <w:basedOn w:val="StandardL1"/>
    <w:next w:val="BodyText"/>
    <w:rsid w:val="0023142D"/>
    <w:pPr>
      <w:numPr>
        <w:ilvl w:val="3"/>
      </w:numPr>
      <w:tabs>
        <w:tab w:val="num" w:pos="1440"/>
        <w:tab w:val="num" w:pos="2160"/>
      </w:tabs>
      <w:ind w:firstLine="1440"/>
      <w:outlineLvl w:val="1"/>
    </w:pPr>
  </w:style>
  <w:style w:type="paragraph" w:customStyle="1" w:styleId="StandardL3">
    <w:name w:val="Standard_L3"/>
    <w:basedOn w:val="StandardL2"/>
    <w:next w:val="BodyText"/>
    <w:rsid w:val="0023142D"/>
    <w:pPr>
      <w:numPr>
        <w:ilvl w:val="4"/>
      </w:numPr>
      <w:tabs>
        <w:tab w:val="num" w:pos="1440"/>
      </w:tabs>
      <w:ind w:firstLine="1440"/>
      <w:outlineLvl w:val="2"/>
    </w:pPr>
  </w:style>
  <w:style w:type="paragraph" w:customStyle="1" w:styleId="StandardL4">
    <w:name w:val="Standard_L4"/>
    <w:basedOn w:val="StandardL3"/>
    <w:next w:val="BodyText"/>
    <w:rsid w:val="0023142D"/>
    <w:pPr>
      <w:numPr>
        <w:ilvl w:val="5"/>
      </w:numPr>
      <w:tabs>
        <w:tab w:val="num" w:pos="1200"/>
        <w:tab w:val="num" w:pos="1440"/>
      </w:tabs>
      <w:ind w:left="-1680" w:firstLine="2160"/>
      <w:outlineLvl w:val="3"/>
    </w:pPr>
  </w:style>
  <w:style w:type="paragraph" w:customStyle="1" w:styleId="StandardL5">
    <w:name w:val="Standard_L5"/>
    <w:basedOn w:val="StandardL4"/>
    <w:next w:val="BodyText"/>
    <w:rsid w:val="0023142D"/>
    <w:pPr>
      <w:numPr>
        <w:ilvl w:val="6"/>
      </w:numPr>
      <w:tabs>
        <w:tab w:val="num" w:pos="1200"/>
        <w:tab w:val="num" w:pos="3600"/>
      </w:tabs>
      <w:ind w:left="-1680" w:firstLine="2880"/>
      <w:outlineLvl w:val="4"/>
    </w:pPr>
  </w:style>
  <w:style w:type="paragraph" w:customStyle="1" w:styleId="StandardL6">
    <w:name w:val="Standard_L6"/>
    <w:basedOn w:val="StandardL5"/>
    <w:next w:val="BodyText"/>
    <w:rsid w:val="0023142D"/>
    <w:pPr>
      <w:numPr>
        <w:ilvl w:val="7"/>
      </w:numPr>
      <w:tabs>
        <w:tab w:val="num" w:pos="1200"/>
        <w:tab w:val="num" w:pos="4320"/>
      </w:tabs>
      <w:ind w:left="-1680" w:firstLine="3600"/>
      <w:outlineLvl w:val="5"/>
    </w:pPr>
  </w:style>
  <w:style w:type="paragraph" w:customStyle="1" w:styleId="StandardL7">
    <w:name w:val="Standard_L7"/>
    <w:basedOn w:val="StandardL6"/>
    <w:next w:val="BodyText"/>
    <w:rsid w:val="0023142D"/>
    <w:pPr>
      <w:numPr>
        <w:ilvl w:val="8"/>
      </w:numPr>
      <w:tabs>
        <w:tab w:val="num" w:pos="1200"/>
        <w:tab w:val="num" w:pos="5040"/>
      </w:tabs>
      <w:ind w:left="-1680" w:firstLine="4320"/>
      <w:outlineLvl w:val="6"/>
    </w:pPr>
  </w:style>
  <w:style w:type="paragraph" w:styleId="TOC1">
    <w:name w:val="toc 1"/>
    <w:basedOn w:val="Normal"/>
    <w:next w:val="Normal"/>
    <w:uiPriority w:val="39"/>
    <w:rsid w:val="0023142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TOC2">
    <w:name w:val="toc 2"/>
    <w:basedOn w:val="Normal"/>
    <w:next w:val="Normal"/>
    <w:uiPriority w:val="39"/>
    <w:rsid w:val="0023142D"/>
    <w:pPr>
      <w:overflowPunct w:val="0"/>
      <w:autoSpaceDE w:val="0"/>
      <w:autoSpaceDN w:val="0"/>
      <w:adjustRightInd w:val="0"/>
      <w:spacing w:after="0" w:line="240" w:lineRule="auto"/>
      <w:ind w:left="200"/>
      <w:textAlignment w:val="baseline"/>
    </w:pPr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TOC3">
    <w:name w:val="toc 3"/>
    <w:basedOn w:val="Normal"/>
    <w:next w:val="Normal"/>
    <w:autoRedefine/>
    <w:uiPriority w:val="39"/>
    <w:unhideWhenUsed/>
    <w:rsid w:val="0023142D"/>
    <w:pPr>
      <w:spacing w:after="100" w:line="240" w:lineRule="auto"/>
      <w:ind w:left="400"/>
    </w:pPr>
    <w:rPr>
      <w:rFonts w:ascii="Times New Roman" w:eastAsia="Times New Roman" w:hAnsi="Times New Roman" w:cs="Times New Roman"/>
      <w:sz w:val="20"/>
      <w:szCs w:val="20"/>
    </w:rPr>
  </w:style>
  <w:style w:type="paragraph" w:styleId="FootnoteText">
    <w:name w:val="footnote text"/>
    <w:basedOn w:val="Normal"/>
    <w:link w:val="FootnoteTextChar"/>
    <w:unhideWhenUsed/>
    <w:rsid w:val="002314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23142D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rsid w:val="0023142D"/>
    <w:rPr>
      <w:vertAlign w:val="superscript"/>
    </w:rPr>
  </w:style>
  <w:style w:type="paragraph" w:customStyle="1" w:styleId="BankNormal">
    <w:name w:val="BankNormal"/>
    <w:basedOn w:val="Normal"/>
    <w:rsid w:val="0023142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314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3142D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uiPriority w:val="99"/>
    <w:semiHidden/>
    <w:unhideWhenUsed/>
    <w:rsid w:val="0023142D"/>
    <w:rPr>
      <w:vertAlign w:val="superscript"/>
    </w:rPr>
  </w:style>
  <w:style w:type="character" w:styleId="PlaceholderText">
    <w:name w:val="Placeholder Text"/>
    <w:uiPriority w:val="99"/>
    <w:semiHidden/>
    <w:rsid w:val="0023142D"/>
    <w:rPr>
      <w:color w:val="808080"/>
    </w:rPr>
  </w:style>
  <w:style w:type="paragraph" w:customStyle="1" w:styleId="BodyText21">
    <w:name w:val="Body Text 21"/>
    <w:rsid w:val="0023142D"/>
    <w:pPr>
      <w:spacing w:after="120" w:line="480" w:lineRule="auto"/>
    </w:pPr>
    <w:rPr>
      <w:rFonts w:ascii="Times New Roman" w:eastAsia="ヒラギノ角ゴ Pro W3" w:hAnsi="Times New Roman" w:cs="Times New Roman"/>
      <w:color w:val="000000"/>
      <w:sz w:val="20"/>
      <w:szCs w:val="20"/>
      <w:lang w:eastAsia="da-DK"/>
    </w:rPr>
  </w:style>
  <w:style w:type="paragraph" w:styleId="Revision">
    <w:name w:val="Revision"/>
    <w:hidden/>
    <w:uiPriority w:val="99"/>
    <w:semiHidden/>
    <w:rsid w:val="002314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1">
    <w:name w:val="Body Text1"/>
    <w:basedOn w:val="Normal"/>
    <w:rsid w:val="0023142D"/>
    <w:pPr>
      <w:overflowPunct w:val="0"/>
      <w:autoSpaceDE w:val="0"/>
      <w:autoSpaceDN w:val="0"/>
      <w:adjustRightInd w:val="0"/>
      <w:spacing w:before="240" w:after="120" w:line="240" w:lineRule="auto"/>
      <w:textAlignment w:val="baseline"/>
    </w:pPr>
    <w:rPr>
      <w:rFonts w:ascii="Arial" w:eastAsia="Times New Roman" w:hAnsi="Arial" w:cs="Times New Roman"/>
      <w:noProof/>
      <w:sz w:val="20"/>
      <w:szCs w:val="20"/>
    </w:rPr>
  </w:style>
  <w:style w:type="paragraph" w:customStyle="1" w:styleId="z-TopofForm1">
    <w:name w:val="z-Top of Form1"/>
    <w:basedOn w:val="Normal"/>
    <w:next w:val="Normal"/>
    <w:hidden/>
    <w:uiPriority w:val="99"/>
    <w:semiHidden/>
    <w:unhideWhenUsed/>
    <w:rsid w:val="0023142D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23142D"/>
    <w:rPr>
      <w:rFonts w:ascii="Arial" w:hAnsi="Arial" w:cs="Arial"/>
      <w:vanish/>
      <w:sz w:val="16"/>
      <w:szCs w:val="16"/>
      <w:lang w:val="en-US"/>
    </w:rPr>
  </w:style>
  <w:style w:type="paragraph" w:customStyle="1" w:styleId="z-BottomofForm1">
    <w:name w:val="z-Bottom of Form1"/>
    <w:basedOn w:val="Normal"/>
    <w:next w:val="Normal"/>
    <w:hidden/>
    <w:uiPriority w:val="99"/>
    <w:semiHidden/>
    <w:unhideWhenUsed/>
    <w:rsid w:val="0023142D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23142D"/>
    <w:rPr>
      <w:rFonts w:ascii="Arial" w:hAnsi="Arial" w:cs="Arial"/>
      <w:vanish/>
      <w:sz w:val="16"/>
      <w:szCs w:val="16"/>
      <w:lang w:val="en-US"/>
    </w:rPr>
  </w:style>
  <w:style w:type="character" w:customStyle="1" w:styleId="Sub-ClauseTextChar">
    <w:name w:val="Sub-Clause Text Char"/>
    <w:basedOn w:val="DefaultParagraphFont"/>
    <w:link w:val="Sub-ClauseText"/>
    <w:locked/>
    <w:rsid w:val="0023142D"/>
    <w:rPr>
      <w:spacing w:val="-4"/>
    </w:rPr>
  </w:style>
  <w:style w:type="paragraph" w:customStyle="1" w:styleId="Sub-ClauseText">
    <w:name w:val="Sub-Clause Text"/>
    <w:basedOn w:val="Normal"/>
    <w:link w:val="Sub-ClauseTextChar"/>
    <w:rsid w:val="0023142D"/>
    <w:pPr>
      <w:spacing w:before="120" w:after="120" w:line="240" w:lineRule="auto"/>
      <w:jc w:val="both"/>
    </w:pPr>
    <w:rPr>
      <w:spacing w:val="-4"/>
    </w:rPr>
  </w:style>
  <w:style w:type="paragraph" w:customStyle="1" w:styleId="HEADING">
    <w:name w:val="HEADING"/>
    <w:basedOn w:val="Normal"/>
    <w:link w:val="HEADINGChar"/>
    <w:qFormat/>
    <w:rsid w:val="0023142D"/>
    <w:pPr>
      <w:keepNext/>
      <w:keepLines/>
      <w:pBdr>
        <w:bottom w:val="single" w:sz="4" w:space="2" w:color="ED7D31"/>
      </w:pBdr>
      <w:spacing w:before="360" w:after="120" w:line="240" w:lineRule="auto"/>
      <w:jc w:val="center"/>
      <w:outlineLvl w:val="0"/>
    </w:pPr>
    <w:rPr>
      <w:rFonts w:ascii="Calibri" w:eastAsia="Times New Roman" w:hAnsi="Calibri" w:cs="Times New Roman"/>
      <w:b/>
      <w:color w:val="262626"/>
      <w:sz w:val="36"/>
      <w:szCs w:val="40"/>
    </w:rPr>
  </w:style>
  <w:style w:type="character" w:customStyle="1" w:styleId="HEADINGChar">
    <w:name w:val="HEADING Char"/>
    <w:basedOn w:val="DefaultParagraphFont"/>
    <w:link w:val="HEADING"/>
    <w:rsid w:val="0023142D"/>
    <w:rPr>
      <w:rFonts w:ascii="Calibri" w:eastAsia="Times New Roman" w:hAnsi="Calibri" w:cs="Times New Roman"/>
      <w:b/>
      <w:color w:val="262626"/>
      <w:sz w:val="36"/>
      <w:szCs w:val="40"/>
    </w:rPr>
  </w:style>
  <w:style w:type="paragraph" w:styleId="NormalWeb">
    <w:name w:val="Normal (Web)"/>
    <w:aliases w:val="Обычный (Web)"/>
    <w:basedOn w:val="Normal"/>
    <w:uiPriority w:val="99"/>
    <w:unhideWhenUsed/>
    <w:qFormat/>
    <w:rsid w:val="00231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NoSpacing">
    <w:name w:val="No Spacing"/>
    <w:link w:val="NoSpacingChar"/>
    <w:uiPriority w:val="1"/>
    <w:qFormat/>
    <w:rsid w:val="002314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pple-converted-space">
    <w:name w:val="apple-converted-space"/>
    <w:basedOn w:val="DefaultParagraphFont"/>
    <w:rsid w:val="0023142D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3142D"/>
    <w:rPr>
      <w:color w:val="808080"/>
      <w:shd w:val="clear" w:color="auto" w:fill="E6E6E6"/>
    </w:rPr>
  </w:style>
  <w:style w:type="paragraph" w:customStyle="1" w:styleId="114">
    <w:name w:val="Стиль Договор 1 + 14 пт"/>
    <w:basedOn w:val="Heading1"/>
    <w:autoRedefine/>
    <w:qFormat/>
    <w:rsid w:val="0023142D"/>
    <w:pPr>
      <w:numPr>
        <w:numId w:val="9"/>
      </w:numPr>
      <w:spacing w:before="120" w:after="120"/>
      <w:ind w:left="1066" w:right="567" w:hanging="357"/>
    </w:pPr>
    <w:rPr>
      <w:rFonts w:eastAsia="Calibri"/>
      <w:bCs/>
      <w:sz w:val="28"/>
      <w:lang w:val="ru-RU" w:eastAsia="ru-RU"/>
    </w:rPr>
  </w:style>
  <w:style w:type="paragraph" w:customStyle="1" w:styleId="214">
    <w:name w:val="Стиль Договор 2 + 14 пт"/>
    <w:basedOn w:val="Normal"/>
    <w:autoRedefine/>
    <w:qFormat/>
    <w:rsid w:val="0023142D"/>
    <w:pPr>
      <w:numPr>
        <w:ilvl w:val="1"/>
        <w:numId w:val="8"/>
      </w:numPr>
      <w:shd w:val="clear" w:color="auto" w:fill="FFFFFF"/>
      <w:tabs>
        <w:tab w:val="left" w:pos="0"/>
        <w:tab w:val="left" w:pos="1134"/>
      </w:tabs>
      <w:spacing w:after="0" w:line="240" w:lineRule="auto"/>
      <w:ind w:left="0" w:firstLine="567"/>
      <w:jc w:val="both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ListParagraph1">
    <w:name w:val="List Paragraph1"/>
    <w:basedOn w:val="Normal"/>
    <w:qFormat/>
    <w:rsid w:val="0023142D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ru-RU"/>
    </w:rPr>
  </w:style>
  <w:style w:type="character" w:customStyle="1" w:styleId="MediumGrid1-Accent2Char">
    <w:name w:val="Medium Grid 1 - Accent 2 Char"/>
    <w:link w:val="MediumGrid1-Accent2"/>
    <w:uiPriority w:val="34"/>
    <w:semiHidden/>
    <w:locked/>
    <w:rsid w:val="002314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basedOn w:val="Normal"/>
    <w:link w:val="CharChar"/>
    <w:rsid w:val="0023142D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harChar">
    <w:name w:val="Обычный Char Char"/>
    <w:link w:val="11"/>
    <w:rsid w:val="0023142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DocumentMap">
    <w:name w:val="Document Map"/>
    <w:basedOn w:val="Normal"/>
    <w:link w:val="DocumentMapChar"/>
    <w:semiHidden/>
    <w:rsid w:val="0023142D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val="ru-RU" w:eastAsia="ru-RU"/>
    </w:rPr>
  </w:style>
  <w:style w:type="character" w:customStyle="1" w:styleId="DocumentMapChar">
    <w:name w:val="Document Map Char"/>
    <w:basedOn w:val="DefaultParagraphFont"/>
    <w:link w:val="DocumentMap"/>
    <w:semiHidden/>
    <w:rsid w:val="0023142D"/>
    <w:rPr>
      <w:rFonts w:ascii="Tahoma" w:eastAsia="Times New Roman" w:hAnsi="Tahoma" w:cs="Tahoma"/>
      <w:sz w:val="24"/>
      <w:szCs w:val="24"/>
      <w:shd w:val="clear" w:color="auto" w:fill="000080"/>
      <w:lang w:val="ru-RU" w:eastAsia="ru-RU"/>
    </w:rPr>
  </w:style>
  <w:style w:type="paragraph" w:customStyle="1" w:styleId="a1">
    <w:name w:val="ЗАГОЛОВОК (титульная)"/>
    <w:basedOn w:val="11"/>
    <w:next w:val="11"/>
    <w:rsid w:val="0023142D"/>
    <w:pPr>
      <w:ind w:firstLine="0"/>
      <w:jc w:val="center"/>
      <w:outlineLvl w:val="0"/>
    </w:pPr>
    <w:rPr>
      <w:b/>
      <w:bCs/>
      <w:caps/>
      <w:sz w:val="28"/>
      <w:szCs w:val="28"/>
    </w:rPr>
  </w:style>
  <w:style w:type="paragraph" w:customStyle="1" w:styleId="a2">
    <w:name w:val="Подзаголовок (титульная)"/>
    <w:basedOn w:val="11"/>
    <w:next w:val="11"/>
    <w:autoRedefine/>
    <w:rsid w:val="0023142D"/>
    <w:pPr>
      <w:ind w:firstLine="0"/>
      <w:jc w:val="center"/>
    </w:pPr>
    <w:rPr>
      <w:b/>
      <w:sz w:val="28"/>
    </w:rPr>
  </w:style>
  <w:style w:type="paragraph" w:customStyle="1" w:styleId="a3">
    <w:name w:val="Комментарии"/>
    <w:basedOn w:val="11"/>
    <w:link w:val="CharChar0"/>
    <w:rsid w:val="0023142D"/>
    <w:rPr>
      <w:color w:val="FF9900"/>
    </w:rPr>
  </w:style>
  <w:style w:type="character" w:customStyle="1" w:styleId="CharChar0">
    <w:name w:val="Комментарии Char Char"/>
    <w:link w:val="a3"/>
    <w:rsid w:val="0023142D"/>
    <w:rPr>
      <w:rFonts w:ascii="Times New Roman" w:eastAsia="Times New Roman" w:hAnsi="Times New Roman" w:cs="Times New Roman"/>
      <w:color w:val="FF9900"/>
      <w:sz w:val="24"/>
      <w:szCs w:val="24"/>
      <w:lang w:val="ru-RU" w:eastAsia="ru-RU"/>
    </w:rPr>
  </w:style>
  <w:style w:type="paragraph" w:customStyle="1" w:styleId="a4">
    <w:name w:val="Рисунок"/>
    <w:basedOn w:val="11"/>
    <w:next w:val="11"/>
    <w:rsid w:val="0023142D"/>
    <w:pPr>
      <w:keepNext/>
      <w:ind w:firstLine="0"/>
      <w:jc w:val="center"/>
    </w:pPr>
  </w:style>
  <w:style w:type="paragraph" w:customStyle="1" w:styleId="a5">
    <w:name w:val="Рисунок подпись"/>
    <w:basedOn w:val="11"/>
    <w:next w:val="11"/>
    <w:rsid w:val="0023142D"/>
    <w:pPr>
      <w:ind w:firstLine="0"/>
      <w:jc w:val="center"/>
    </w:pPr>
    <w:rPr>
      <w:b/>
      <w:lang w:val="en-US"/>
    </w:rPr>
  </w:style>
  <w:style w:type="paragraph" w:customStyle="1" w:styleId="a6">
    <w:name w:val="Таблица название таблицы"/>
    <w:basedOn w:val="11"/>
    <w:next w:val="11"/>
    <w:rsid w:val="0023142D"/>
    <w:pPr>
      <w:keepNext/>
      <w:ind w:firstLine="0"/>
    </w:pPr>
    <w:rPr>
      <w:b/>
    </w:rPr>
  </w:style>
  <w:style w:type="paragraph" w:customStyle="1" w:styleId="a7">
    <w:name w:val="Таблица название столбцов"/>
    <w:basedOn w:val="a6"/>
    <w:next w:val="11"/>
    <w:autoRedefine/>
    <w:rsid w:val="0023142D"/>
    <w:pPr>
      <w:spacing w:before="120" w:after="120"/>
      <w:jc w:val="center"/>
    </w:pPr>
  </w:style>
  <w:style w:type="paragraph" w:customStyle="1" w:styleId="a8">
    <w:name w:val="Таблица текст"/>
    <w:basedOn w:val="11"/>
    <w:autoRedefine/>
    <w:rsid w:val="0023142D"/>
    <w:pPr>
      <w:spacing w:line="240" w:lineRule="auto"/>
      <w:ind w:firstLine="0"/>
      <w:jc w:val="left"/>
    </w:pPr>
  </w:style>
  <w:style w:type="paragraph" w:customStyle="1" w:styleId="21">
    <w:name w:val="Список 21"/>
    <w:basedOn w:val="11"/>
    <w:rsid w:val="0023142D"/>
    <w:pPr>
      <w:numPr>
        <w:numId w:val="10"/>
      </w:numPr>
      <w:tabs>
        <w:tab w:val="clear" w:pos="1620"/>
      </w:tabs>
      <w:ind w:left="1080" w:hanging="360"/>
    </w:pPr>
    <w:rPr>
      <w:lang w:val="en-US"/>
    </w:rPr>
  </w:style>
  <w:style w:type="paragraph" w:customStyle="1" w:styleId="31">
    <w:name w:val="Список 31"/>
    <w:basedOn w:val="11"/>
    <w:rsid w:val="0023142D"/>
    <w:pPr>
      <w:numPr>
        <w:numId w:val="11"/>
      </w:numPr>
      <w:tabs>
        <w:tab w:val="clear" w:pos="1571"/>
        <w:tab w:val="num" w:pos="360"/>
      </w:tabs>
      <w:ind w:left="360"/>
    </w:pPr>
  </w:style>
  <w:style w:type="paragraph" w:customStyle="1" w:styleId="a9">
    <w:name w:val="ЗАГОЛОВОК ПРИЛОЖЕНИЯ"/>
    <w:basedOn w:val="Heading1"/>
    <w:next w:val="Normal"/>
    <w:autoRedefine/>
    <w:rsid w:val="0023142D"/>
    <w:pPr>
      <w:pageBreakBefore/>
      <w:spacing w:before="240"/>
      <w:ind w:left="1560"/>
      <w:jc w:val="left"/>
    </w:pPr>
    <w:rPr>
      <w:bCs/>
      <w:kern w:val="32"/>
      <w:sz w:val="28"/>
      <w:szCs w:val="28"/>
      <w:lang w:val="ru-RU" w:eastAsia="ru-RU"/>
    </w:rPr>
  </w:style>
  <w:style w:type="paragraph" w:customStyle="1" w:styleId="aa">
    <w:name w:val="Подзаголовок приложения"/>
    <w:basedOn w:val="11"/>
    <w:next w:val="11"/>
    <w:link w:val="CharChar1"/>
    <w:rsid w:val="0023142D"/>
    <w:pPr>
      <w:ind w:firstLine="0"/>
      <w:jc w:val="center"/>
    </w:pPr>
    <w:rPr>
      <w:b/>
      <w:sz w:val="28"/>
      <w:szCs w:val="28"/>
    </w:rPr>
  </w:style>
  <w:style w:type="character" w:customStyle="1" w:styleId="CharChar1">
    <w:name w:val="Подзаголовок приложения Char Char"/>
    <w:link w:val="aa"/>
    <w:rsid w:val="0023142D"/>
    <w:rPr>
      <w:rFonts w:ascii="Times New Roman" w:eastAsia="Times New Roman" w:hAnsi="Times New Roman" w:cs="Times New Roman"/>
      <w:b/>
      <w:sz w:val="28"/>
      <w:szCs w:val="28"/>
      <w:lang w:val="ru-RU" w:eastAsia="ru-RU"/>
    </w:rPr>
  </w:style>
  <w:style w:type="paragraph" w:customStyle="1" w:styleId="12">
    <w:name w:val="Дата1"/>
    <w:basedOn w:val="11"/>
    <w:next w:val="11"/>
    <w:autoRedefine/>
    <w:rsid w:val="0023142D"/>
    <w:pPr>
      <w:ind w:firstLine="0"/>
      <w:jc w:val="center"/>
    </w:pPr>
  </w:style>
  <w:style w:type="paragraph" w:styleId="TOC4">
    <w:name w:val="toc 4"/>
    <w:basedOn w:val="Normal"/>
    <w:next w:val="Normal"/>
    <w:autoRedefine/>
    <w:uiPriority w:val="39"/>
    <w:rsid w:val="0023142D"/>
    <w:pPr>
      <w:spacing w:after="0" w:line="240" w:lineRule="auto"/>
      <w:ind w:left="85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-">
    <w:name w:val="Комментарии - список"/>
    <w:basedOn w:val="21"/>
    <w:rsid w:val="0023142D"/>
    <w:rPr>
      <w:color w:val="FF9900"/>
    </w:rPr>
  </w:style>
  <w:style w:type="paragraph" w:customStyle="1" w:styleId="1">
    <w:name w:val="Список1"/>
    <w:basedOn w:val="11"/>
    <w:rsid w:val="0023142D"/>
    <w:pPr>
      <w:numPr>
        <w:numId w:val="12"/>
      </w:numPr>
      <w:tabs>
        <w:tab w:val="clear" w:pos="1571"/>
        <w:tab w:val="num" w:pos="360"/>
      </w:tabs>
      <w:ind w:left="360" w:firstLine="0"/>
    </w:pPr>
  </w:style>
  <w:style w:type="paragraph" w:customStyle="1" w:styleId="ab">
    <w:name w:val="Таблица текст в ячейках"/>
    <w:basedOn w:val="a8"/>
    <w:rsid w:val="0023142D"/>
    <w:pPr>
      <w:spacing w:before="120" w:after="120" w:line="360" w:lineRule="auto"/>
    </w:pPr>
  </w:style>
  <w:style w:type="paragraph" w:customStyle="1" w:styleId="-11">
    <w:name w:val="Цветной список - Акцент 11"/>
    <w:aliases w:val="AC List 01"/>
    <w:basedOn w:val="Normal"/>
    <w:uiPriority w:val="34"/>
    <w:qFormat/>
    <w:rsid w:val="0023142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customStyle="1" w:styleId="13">
    <w:name w:val="Знак Знак1 Знак Знак Знак Знак Знак Знак Знак"/>
    <w:basedOn w:val="Normal"/>
    <w:autoRedefine/>
    <w:rsid w:val="0023142D"/>
    <w:pPr>
      <w:spacing w:line="240" w:lineRule="exact"/>
    </w:pPr>
    <w:rPr>
      <w:rFonts w:ascii="Times New Roman" w:eastAsia="SimSun" w:hAnsi="Times New Roman" w:cs="Times New Roman"/>
      <w:b/>
      <w:bCs/>
      <w:sz w:val="28"/>
      <w:szCs w:val="28"/>
    </w:rPr>
  </w:style>
  <w:style w:type="paragraph" w:styleId="ListNumber5">
    <w:name w:val="List Number 5"/>
    <w:basedOn w:val="Normal"/>
    <w:rsid w:val="0023142D"/>
    <w:pPr>
      <w:widowControl w:val="0"/>
      <w:spacing w:after="60" w:line="240" w:lineRule="auto"/>
      <w:jc w:val="both"/>
    </w:pPr>
    <w:rPr>
      <w:rFonts w:ascii="Times New Roman" w:eastAsia="SimSun" w:hAnsi="Times New Roman" w:cs="Times New Roman"/>
      <w:sz w:val="20"/>
      <w:szCs w:val="20"/>
      <w:lang w:val="ru-RU"/>
    </w:rPr>
  </w:style>
  <w:style w:type="paragraph" w:customStyle="1" w:styleId="ac">
    <w:name w:val="Таблица Заголовок"/>
    <w:basedOn w:val="Normal"/>
    <w:qFormat/>
    <w:rsid w:val="0023142D"/>
    <w:pPr>
      <w:spacing w:before="48" w:after="48" w:line="240" w:lineRule="auto"/>
      <w:jc w:val="center"/>
    </w:pPr>
    <w:rPr>
      <w:rFonts w:ascii="Arial" w:eastAsia="Times New Roman" w:hAnsi="Arial" w:cs="Times New Roman"/>
      <w:b/>
      <w:bCs/>
      <w:color w:val="000000"/>
      <w:sz w:val="18"/>
      <w:szCs w:val="20"/>
      <w:lang w:val="en-GB" w:eastAsia="en-AU"/>
    </w:rPr>
  </w:style>
  <w:style w:type="paragraph" w:customStyle="1" w:styleId="NormalBefore12pt">
    <w:name w:val="Normal + Before:  12 pt"/>
    <w:aliases w:val="After:  0 pt"/>
    <w:basedOn w:val="Normal"/>
    <w:rsid w:val="0023142D"/>
    <w:pPr>
      <w:spacing w:after="0" w:line="240" w:lineRule="auto"/>
    </w:pPr>
    <w:rPr>
      <w:rFonts w:ascii="Arial" w:eastAsia="Times New Roman" w:hAnsi="Arial" w:cs="Arial"/>
      <w:sz w:val="24"/>
      <w:szCs w:val="24"/>
      <w:lang w:val="ru-RU" w:eastAsia="ru-RU"/>
    </w:rPr>
  </w:style>
  <w:style w:type="paragraph" w:customStyle="1" w:styleId="BodyTextBulleted">
    <w:name w:val="Body Text Bulleted"/>
    <w:basedOn w:val="Normal"/>
    <w:rsid w:val="0023142D"/>
    <w:pPr>
      <w:numPr>
        <w:numId w:val="13"/>
      </w:numPr>
      <w:spacing w:after="120" w:line="240" w:lineRule="auto"/>
    </w:pPr>
    <w:rPr>
      <w:rFonts w:ascii="Arial" w:eastAsia="MS Mincho" w:hAnsi="Arial" w:cs="Times New Roman"/>
      <w:sz w:val="20"/>
      <w:szCs w:val="20"/>
      <w:lang w:val="ru-RU" w:eastAsia="ja-JP"/>
    </w:rPr>
  </w:style>
  <w:style w:type="paragraph" w:customStyle="1" w:styleId="APPENDIX1">
    <w:name w:val="APPENDIX 1"/>
    <w:rsid w:val="0023142D"/>
    <w:pPr>
      <w:spacing w:after="240" w:line="240" w:lineRule="auto"/>
    </w:pPr>
    <w:rPr>
      <w:rFonts w:ascii="Arial" w:eastAsia="Times New Roman" w:hAnsi="Arial" w:cs="Times New Roman"/>
      <w:b/>
      <w:bCs/>
      <w:kern w:val="28"/>
      <w:sz w:val="28"/>
      <w:szCs w:val="40"/>
      <w:lang w:val="ru-RU"/>
    </w:rPr>
  </w:style>
  <w:style w:type="paragraph" w:customStyle="1" w:styleId="APPENDIX2">
    <w:name w:val="APPENDIX 2"/>
    <w:rsid w:val="0023142D"/>
    <w:pPr>
      <w:numPr>
        <w:numId w:val="14"/>
      </w:numPr>
      <w:spacing w:after="240" w:line="240" w:lineRule="auto"/>
    </w:pPr>
    <w:rPr>
      <w:rFonts w:ascii="Arial" w:eastAsia="Times New Roman" w:hAnsi="Arial" w:cs="Times New Roman"/>
      <w:b/>
      <w:bCs/>
      <w:kern w:val="28"/>
      <w:sz w:val="28"/>
      <w:szCs w:val="40"/>
      <w:lang w:val="ru-RU"/>
    </w:rPr>
  </w:style>
  <w:style w:type="paragraph" w:customStyle="1" w:styleId="210">
    <w:name w:val="Средняя сетка 21"/>
    <w:link w:val="2"/>
    <w:uiPriority w:val="1"/>
    <w:qFormat/>
    <w:rsid w:val="0023142D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lang w:val="ru-RU"/>
    </w:rPr>
  </w:style>
  <w:style w:type="character" w:customStyle="1" w:styleId="2">
    <w:name w:val="Средняя сетка 2 Знак"/>
    <w:link w:val="210"/>
    <w:uiPriority w:val="1"/>
    <w:rsid w:val="0023142D"/>
    <w:rPr>
      <w:rFonts w:ascii="Times New Roman" w:eastAsia="Calibri" w:hAnsi="Times New Roman" w:cs="Times New Roman"/>
      <w:sz w:val="24"/>
      <w:lang w:val="ru-RU"/>
    </w:rPr>
  </w:style>
  <w:style w:type="character" w:customStyle="1" w:styleId="FileName">
    <w:name w:val="FileName"/>
    <w:rsid w:val="0023142D"/>
    <w:rPr>
      <w:smallCaps/>
      <w:noProof/>
    </w:rPr>
  </w:style>
  <w:style w:type="paragraph" w:customStyle="1" w:styleId="Criticalpathname">
    <w:name w:val="Critical path name"/>
    <w:basedOn w:val="BodyText"/>
    <w:rsid w:val="0023142D"/>
    <w:pPr>
      <w:numPr>
        <w:numId w:val="15"/>
      </w:numPr>
      <w:tabs>
        <w:tab w:val="clear" w:pos="1152"/>
        <w:tab w:val="num" w:pos="720"/>
      </w:tabs>
      <w:spacing w:after="120" w:line="240" w:lineRule="atLeast"/>
      <w:jc w:val="both"/>
    </w:pPr>
    <w:rPr>
      <w:rFonts w:ascii="Arial" w:eastAsia="MS Mincho" w:hAnsi="Arial"/>
      <w:b/>
      <w:snapToGrid/>
      <w:sz w:val="20"/>
      <w:lang w:val="ru-RU" w:eastAsia="ja-JP"/>
    </w:rPr>
  </w:style>
  <w:style w:type="character" w:styleId="Emphasis">
    <w:name w:val="Emphasis"/>
    <w:uiPriority w:val="20"/>
    <w:qFormat/>
    <w:rsid w:val="0023142D"/>
    <w:rPr>
      <w:i/>
      <w:iCs/>
    </w:rPr>
  </w:style>
  <w:style w:type="paragraph" w:customStyle="1" w:styleId="TableText">
    <w:name w:val="Table Text"/>
    <w:basedOn w:val="Normal"/>
    <w:link w:val="TableTextChar"/>
    <w:rsid w:val="0023142D"/>
    <w:pPr>
      <w:keepLines/>
      <w:spacing w:after="0" w:line="240" w:lineRule="auto"/>
    </w:pPr>
    <w:rPr>
      <w:rFonts w:ascii="Book Antiqua" w:eastAsia="Times New Roman" w:hAnsi="Book Antiqua" w:cs="Book Antiqua"/>
      <w:sz w:val="16"/>
      <w:szCs w:val="16"/>
      <w:lang w:eastAsia="ru-RU"/>
    </w:rPr>
  </w:style>
  <w:style w:type="character" w:customStyle="1" w:styleId="TableTextChar">
    <w:name w:val="Table Text Char"/>
    <w:link w:val="TableText"/>
    <w:locked/>
    <w:rsid w:val="0023142D"/>
    <w:rPr>
      <w:rFonts w:ascii="Book Antiqua" w:eastAsia="Times New Roman" w:hAnsi="Book Antiqua" w:cs="Book Antiqua"/>
      <w:sz w:val="16"/>
      <w:szCs w:val="16"/>
      <w:lang w:eastAsia="ru-RU"/>
    </w:rPr>
  </w:style>
  <w:style w:type="paragraph" w:customStyle="1" w:styleId="TableHeading">
    <w:name w:val="Table Heading"/>
    <w:basedOn w:val="TableText"/>
    <w:rsid w:val="0023142D"/>
    <w:pPr>
      <w:spacing w:before="120" w:after="120"/>
    </w:pPr>
    <w:rPr>
      <w:rFonts w:cs="Times New Roman"/>
      <w:b/>
      <w:szCs w:val="20"/>
      <w:lang w:val="x-none" w:eastAsia="en-US"/>
    </w:rPr>
  </w:style>
  <w:style w:type="character" w:customStyle="1" w:styleId="HighlightedVariable">
    <w:name w:val="Highlighted Variable"/>
    <w:rsid w:val="0023142D"/>
    <w:rPr>
      <w:rFonts w:ascii="Book Antiqua" w:hAnsi="Book Antiqua" w:hint="default"/>
      <w:color w:val="0000FF"/>
    </w:rPr>
  </w:style>
  <w:style w:type="paragraph" w:customStyle="1" w:styleId="-110">
    <w:name w:val="Цветная заливка - Акцент 11"/>
    <w:hidden/>
    <w:uiPriority w:val="99"/>
    <w:semiHidden/>
    <w:rsid w:val="002314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0">
    <w:name w:val="Многоуровневый нумерованный"/>
    <w:basedOn w:val="NormalIndent"/>
    <w:link w:val="ad"/>
    <w:rsid w:val="0023142D"/>
    <w:pPr>
      <w:numPr>
        <w:numId w:val="16"/>
      </w:numPr>
      <w:tabs>
        <w:tab w:val="clear" w:pos="1418"/>
      </w:tabs>
      <w:spacing w:after="60"/>
      <w:ind w:left="720" w:hanging="360"/>
    </w:pPr>
    <w:rPr>
      <w:lang w:eastAsia="en-US"/>
    </w:rPr>
  </w:style>
  <w:style w:type="character" w:customStyle="1" w:styleId="ad">
    <w:name w:val="Многоуровневый нумерованный Знак"/>
    <w:link w:val="a0"/>
    <w:rsid w:val="0023142D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NormalIndent">
    <w:name w:val="Normal Indent"/>
    <w:aliases w:val=" Знак,Знак"/>
    <w:basedOn w:val="Normal"/>
    <w:link w:val="NormalIndentChar"/>
    <w:rsid w:val="0023142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0">
    <w:name w:val="Бюллетень 1"/>
    <w:basedOn w:val="Normal"/>
    <w:autoRedefine/>
    <w:rsid w:val="0023142D"/>
    <w:pPr>
      <w:numPr>
        <w:numId w:val="17"/>
      </w:numPr>
      <w:tabs>
        <w:tab w:val="clear" w:pos="708"/>
        <w:tab w:val="num" w:pos="993"/>
      </w:tabs>
      <w:spacing w:after="0" w:line="240" w:lineRule="auto"/>
      <w:ind w:left="0" w:firstLine="709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ru-RU" w:eastAsia="ru-RU"/>
    </w:rPr>
  </w:style>
  <w:style w:type="character" w:customStyle="1" w:styleId="CaptionChar">
    <w:name w:val="Caption Char"/>
    <w:link w:val="Caption"/>
    <w:locked/>
    <w:rsid w:val="0023142D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125">
    <w:name w:val="Стиль по ширине Первая строка:  125 см"/>
    <w:basedOn w:val="Normal"/>
    <w:rsid w:val="0023142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customStyle="1" w:styleId="Normaltablesmall">
    <w:name w:val="Normal table small"/>
    <w:basedOn w:val="Normal"/>
    <w:link w:val="Normaltablesmall0"/>
    <w:rsid w:val="0023142D"/>
    <w:pPr>
      <w:spacing w:before="40" w:after="4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lt-LT"/>
    </w:rPr>
  </w:style>
  <w:style w:type="character" w:customStyle="1" w:styleId="Normaltablesmall0">
    <w:name w:val="Normal table small Знак"/>
    <w:link w:val="Normaltablesmall"/>
    <w:rsid w:val="0023142D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PlainText">
    <w:name w:val="Plain Text"/>
    <w:basedOn w:val="Normal"/>
    <w:link w:val="PlainTextChar"/>
    <w:uiPriority w:val="99"/>
    <w:unhideWhenUsed/>
    <w:rsid w:val="0023142D"/>
    <w:pPr>
      <w:tabs>
        <w:tab w:val="left" w:pos="993"/>
      </w:tabs>
      <w:spacing w:before="60" w:after="0" w:line="240" w:lineRule="auto"/>
      <w:ind w:firstLine="720"/>
      <w:jc w:val="both"/>
    </w:pPr>
    <w:rPr>
      <w:rFonts w:ascii="Times New Roman" w:eastAsia="Times New Roman" w:hAnsi="Times New Roman" w:cs="Courier New"/>
      <w:sz w:val="24"/>
      <w:szCs w:val="20"/>
      <w:lang w:val="ru-RU" w:eastAsia="ru-RU"/>
    </w:rPr>
  </w:style>
  <w:style w:type="character" w:customStyle="1" w:styleId="PlainTextChar">
    <w:name w:val="Plain Text Char"/>
    <w:basedOn w:val="DefaultParagraphFont"/>
    <w:link w:val="PlainText"/>
    <w:uiPriority w:val="99"/>
    <w:rsid w:val="0023142D"/>
    <w:rPr>
      <w:rFonts w:ascii="Times New Roman" w:eastAsia="Times New Roman" w:hAnsi="Times New Roman" w:cs="Courier New"/>
      <w:sz w:val="24"/>
      <w:szCs w:val="20"/>
      <w:lang w:val="ru-RU" w:eastAsia="ru-RU"/>
    </w:rPr>
  </w:style>
  <w:style w:type="paragraph" w:customStyle="1" w:styleId="4">
    <w:name w:val="Бюллетень 4"/>
    <w:basedOn w:val="Normal"/>
    <w:rsid w:val="0023142D"/>
    <w:pPr>
      <w:tabs>
        <w:tab w:val="num" w:pos="720"/>
      </w:tabs>
      <w:spacing w:after="0" w:line="240" w:lineRule="auto"/>
      <w:jc w:val="both"/>
    </w:pPr>
    <w:rPr>
      <w:rFonts w:ascii="Courier New" w:eastAsia="Times New Roman" w:hAnsi="Courier New" w:cs="Times New Roman"/>
      <w:sz w:val="18"/>
      <w:szCs w:val="20"/>
      <w:lang w:val="ru-RU" w:eastAsia="ru-RU"/>
    </w:rPr>
  </w:style>
  <w:style w:type="paragraph" w:customStyle="1" w:styleId="5">
    <w:name w:val="Бюллетень 5"/>
    <w:basedOn w:val="Normal"/>
    <w:rsid w:val="0023142D"/>
    <w:pPr>
      <w:tabs>
        <w:tab w:val="num" w:pos="1080"/>
      </w:tabs>
      <w:spacing w:after="0" w:line="240" w:lineRule="auto"/>
      <w:ind w:left="170" w:hanging="17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ListNumber">
    <w:name w:val="List Number"/>
    <w:basedOn w:val="Normal"/>
    <w:rsid w:val="0023142D"/>
    <w:pPr>
      <w:numPr>
        <w:numId w:val="22"/>
      </w:numPr>
      <w:tabs>
        <w:tab w:val="clear" w:pos="360"/>
      </w:tabs>
      <w:spacing w:after="0" w:line="240" w:lineRule="auto"/>
      <w:ind w:left="0" w:firstLine="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ListBullet">
    <w:name w:val="List Bullet"/>
    <w:basedOn w:val="Normal"/>
    <w:link w:val="ListBulletChar"/>
    <w:rsid w:val="0023142D"/>
    <w:pPr>
      <w:numPr>
        <w:numId w:val="18"/>
      </w:numPr>
      <w:spacing w:after="0" w:line="360" w:lineRule="auto"/>
      <w:ind w:left="709"/>
      <w:jc w:val="both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ListBulletChar">
    <w:name w:val="List Bullet Char"/>
    <w:link w:val="ListBullet"/>
    <w:rsid w:val="0023142D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plaintext0">
    <w:name w:val="_plain text Знак"/>
    <w:link w:val="plaintext1"/>
    <w:rsid w:val="0023142D"/>
    <w:rPr>
      <w:sz w:val="24"/>
      <w:szCs w:val="24"/>
    </w:rPr>
  </w:style>
  <w:style w:type="paragraph" w:customStyle="1" w:styleId="plaintext1">
    <w:name w:val="_plain text"/>
    <w:basedOn w:val="Normal"/>
    <w:link w:val="plaintext0"/>
    <w:rsid w:val="0023142D"/>
    <w:pPr>
      <w:spacing w:after="0" w:line="360" w:lineRule="auto"/>
      <w:ind w:firstLine="720"/>
      <w:jc w:val="both"/>
    </w:pPr>
    <w:rPr>
      <w:sz w:val="24"/>
      <w:szCs w:val="24"/>
    </w:rPr>
  </w:style>
  <w:style w:type="paragraph" w:customStyle="1" w:styleId="ae">
    <w:name w:val="Табличный текст"/>
    <w:basedOn w:val="Normal"/>
    <w:link w:val="af"/>
    <w:qFormat/>
    <w:rsid w:val="0023142D"/>
    <w:pPr>
      <w:tabs>
        <w:tab w:val="num" w:pos="990"/>
      </w:tabs>
      <w:spacing w:before="120" w:after="0" w:line="240" w:lineRule="auto"/>
      <w:contextualSpacing/>
      <w:jc w:val="both"/>
    </w:pPr>
    <w:rPr>
      <w:rFonts w:ascii="Times New Roman" w:eastAsia="Times New Roman" w:hAnsi="Times New Roman" w:cs="Times New Roman"/>
      <w:bCs/>
      <w:iCs/>
      <w:sz w:val="24"/>
      <w:szCs w:val="24"/>
      <w:lang w:val="ru-RU" w:eastAsia="ru-RU"/>
    </w:rPr>
  </w:style>
  <w:style w:type="character" w:customStyle="1" w:styleId="af">
    <w:name w:val="Табличный текст Знак"/>
    <w:link w:val="ae"/>
    <w:rsid w:val="0023142D"/>
    <w:rPr>
      <w:rFonts w:ascii="Times New Roman" w:eastAsia="Times New Roman" w:hAnsi="Times New Roman" w:cs="Times New Roman"/>
      <w:bCs/>
      <w:iCs/>
      <w:sz w:val="24"/>
      <w:szCs w:val="24"/>
      <w:lang w:val="ru-RU" w:eastAsia="ru-RU"/>
    </w:rPr>
  </w:style>
  <w:style w:type="numbering" w:styleId="1ai">
    <w:name w:val="Outline List 1"/>
    <w:basedOn w:val="NoList"/>
    <w:rsid w:val="0023142D"/>
    <w:pPr>
      <w:numPr>
        <w:numId w:val="19"/>
      </w:numPr>
    </w:pPr>
  </w:style>
  <w:style w:type="paragraph" w:customStyle="1" w:styleId="body-12">
    <w:name w:val="body-12"/>
    <w:basedOn w:val="Normal"/>
    <w:rsid w:val="0023142D"/>
    <w:pPr>
      <w:overflowPunct w:val="0"/>
      <w:autoSpaceDE w:val="0"/>
      <w:autoSpaceDN w:val="0"/>
      <w:adjustRightInd w:val="0"/>
      <w:spacing w:before="60" w:after="60" w:line="312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customStyle="1" w:styleId="af0">
    <w:name w:val="Текст таблицы"/>
    <w:basedOn w:val="Normal"/>
    <w:link w:val="af1"/>
    <w:qFormat/>
    <w:rsid w:val="0023142D"/>
    <w:pPr>
      <w:spacing w:before="60" w:after="0" w:line="240" w:lineRule="auto"/>
      <w:ind w:left="57" w:right="57"/>
      <w:jc w:val="both"/>
    </w:pPr>
    <w:rPr>
      <w:rFonts w:ascii="Times New Roman" w:eastAsia="Times New Roman" w:hAnsi="Times New Roman" w:cs="Arial"/>
      <w:sz w:val="24"/>
      <w:lang w:val="ru-RU" w:bidi="en-US"/>
    </w:rPr>
  </w:style>
  <w:style w:type="character" w:customStyle="1" w:styleId="af1">
    <w:name w:val="Текст таблицы Знак"/>
    <w:link w:val="af0"/>
    <w:rsid w:val="0023142D"/>
    <w:rPr>
      <w:rFonts w:ascii="Times New Roman" w:eastAsia="Times New Roman" w:hAnsi="Times New Roman" w:cs="Arial"/>
      <w:sz w:val="24"/>
      <w:lang w:val="ru-RU" w:bidi="en-US"/>
    </w:rPr>
  </w:style>
  <w:style w:type="paragraph" w:customStyle="1" w:styleId="af2">
    <w:name w:val="ТЗ"/>
    <w:basedOn w:val="Normal"/>
    <w:rsid w:val="0023142D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8"/>
      <w:szCs w:val="28"/>
      <w:lang w:eastAsia="ru-RU"/>
    </w:rPr>
  </w:style>
  <w:style w:type="numbering" w:customStyle="1" w:styleId="WW8Num7">
    <w:name w:val="WW8Num7"/>
    <w:rsid w:val="0023142D"/>
    <w:pPr>
      <w:numPr>
        <w:numId w:val="20"/>
      </w:numPr>
    </w:pPr>
  </w:style>
  <w:style w:type="paragraph" w:customStyle="1" w:styleId="CoverTitle">
    <w:name w:val="Cover Title"/>
    <w:link w:val="CoverTitleCharChar"/>
    <w:rsid w:val="0023142D"/>
    <w:pPr>
      <w:spacing w:before="2000" w:after="400" w:line="240" w:lineRule="auto"/>
    </w:pPr>
    <w:rPr>
      <w:rFonts w:ascii="Arial" w:eastAsia="Times New Roman" w:hAnsi="Arial" w:cs="Arial"/>
      <w:b/>
      <w:bCs/>
      <w:kern w:val="32"/>
      <w:sz w:val="44"/>
      <w:szCs w:val="32"/>
      <w:lang w:val="en-GB"/>
    </w:rPr>
  </w:style>
  <w:style w:type="character" w:customStyle="1" w:styleId="CoverTitleCharChar">
    <w:name w:val="Cover Title Char Char"/>
    <w:link w:val="CoverTitle"/>
    <w:rsid w:val="0023142D"/>
    <w:rPr>
      <w:rFonts w:ascii="Arial" w:eastAsia="Times New Roman" w:hAnsi="Arial" w:cs="Arial"/>
      <w:b/>
      <w:bCs/>
      <w:kern w:val="32"/>
      <w:sz w:val="44"/>
      <w:szCs w:val="32"/>
      <w:lang w:val="en-GB"/>
    </w:rPr>
  </w:style>
  <w:style w:type="character" w:customStyle="1" w:styleId="FontStyle35">
    <w:name w:val="Font Style35"/>
    <w:rsid w:val="0023142D"/>
    <w:rPr>
      <w:rFonts w:ascii="Arial" w:hAnsi="Arial" w:cs="Arial"/>
      <w:color w:val="000000"/>
      <w:sz w:val="20"/>
      <w:szCs w:val="20"/>
    </w:rPr>
  </w:style>
  <w:style w:type="paragraph" w:customStyle="1" w:styleId="Style21">
    <w:name w:val="Style21"/>
    <w:basedOn w:val="Normal"/>
    <w:rsid w:val="0023142D"/>
    <w:pPr>
      <w:widowControl w:val="0"/>
      <w:autoSpaceDE w:val="0"/>
      <w:autoSpaceDN w:val="0"/>
      <w:adjustRightInd w:val="0"/>
      <w:spacing w:after="0" w:line="274" w:lineRule="exact"/>
    </w:pPr>
    <w:rPr>
      <w:rFonts w:ascii="Arial" w:eastAsia="Times New Roman" w:hAnsi="Arial" w:cs="Arial"/>
      <w:sz w:val="24"/>
      <w:szCs w:val="24"/>
      <w:lang w:val="ru-RU" w:eastAsia="ru-RU"/>
    </w:rPr>
  </w:style>
  <w:style w:type="character" w:customStyle="1" w:styleId="-111">
    <w:name w:val="Цветной список - Акцент 1 Знак1"/>
    <w:aliases w:val="Абзац Знак1,Содержание. 2 уровень Знак"/>
    <w:link w:val="LightGrid-Accent3"/>
    <w:uiPriority w:val="99"/>
    <w:semiHidden/>
    <w:locked/>
    <w:rsid w:val="0023142D"/>
    <w:rPr>
      <w:rFonts w:ascii="Calibri" w:eastAsia="Calibri" w:hAnsi="Calibri"/>
      <w:sz w:val="24"/>
      <w:szCs w:val="22"/>
      <w:lang w:val="ru-RU"/>
    </w:rPr>
  </w:style>
  <w:style w:type="paragraph" w:customStyle="1" w:styleId="Normaltable">
    <w:name w:val="Normal_table"/>
    <w:basedOn w:val="Normal"/>
    <w:qFormat/>
    <w:rsid w:val="0023142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Normal1">
    <w:name w:val="Normal1"/>
    <w:rsid w:val="0023142D"/>
    <w:pPr>
      <w:spacing w:after="200" w:line="276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af3">
    <w:name w:val="Основной Знак Знак"/>
    <w:basedOn w:val="Normal"/>
    <w:rsid w:val="0023142D"/>
    <w:pPr>
      <w:widowControl w:val="0"/>
      <w:spacing w:before="6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1CharChar">
    <w:name w:val="Знак Знак Знак Знак Знак1 Знак Знак Знак Знак Char Char Знак"/>
    <w:basedOn w:val="Normal"/>
    <w:rsid w:val="0023142D"/>
    <w:pPr>
      <w:spacing w:line="240" w:lineRule="exact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WW8Num14z3">
    <w:name w:val="WW8Num14z3"/>
    <w:rsid w:val="0023142D"/>
    <w:rPr>
      <w:rFonts w:ascii="Symbol" w:hAnsi="Symbol"/>
    </w:rPr>
  </w:style>
  <w:style w:type="table" w:customStyle="1" w:styleId="LightGrid-Accent31">
    <w:name w:val="Light Grid - Accent 31"/>
    <w:basedOn w:val="TableNormal"/>
    <w:next w:val="LightGrid-Accent3"/>
    <w:uiPriority w:val="99"/>
    <w:semiHidden/>
    <w:unhideWhenUsed/>
    <w:rsid w:val="0023142D"/>
    <w:pPr>
      <w:spacing w:after="0" w:line="240" w:lineRule="auto"/>
    </w:pPr>
    <w:rPr>
      <w:rFonts w:ascii="Calibri" w:eastAsia="Calibri" w:hAnsi="Calibri"/>
      <w:sz w:val="24"/>
      <w:lang w:val="ru-RU"/>
    </w:rPr>
    <w:tblPr>
      <w:tblStyleRowBandSize w:val="1"/>
      <w:tblStyleColBandSize w:val="1"/>
    </w:tblPr>
    <w:tcPr>
      <w:shd w:val="clear" w:color="auto" w:fill="EEF5FB"/>
    </w:tcPr>
    <w:tblStylePr w:type="firstRow">
      <w:tblPr/>
      <w:tcPr>
        <w:tcBorders>
          <w:bottom w:val="single" w:sz="12" w:space="0" w:color="FFFFFF"/>
        </w:tcBorders>
        <w:shd w:val="clear" w:color="auto" w:fill="D25F12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shd w:val="clear" w:color="auto" w:fill="DEEAF6"/>
      </w:tcPr>
    </w:tblStylePr>
  </w:style>
  <w:style w:type="paragraph" w:customStyle="1" w:styleId="a">
    <w:name w:val="Маркированный список обычный"/>
    <w:basedOn w:val="Normal"/>
    <w:link w:val="af4"/>
    <w:rsid w:val="0023142D"/>
    <w:pPr>
      <w:numPr>
        <w:numId w:val="21"/>
      </w:numPr>
      <w:tabs>
        <w:tab w:val="left" w:pos="993"/>
      </w:tabs>
      <w:spacing w:after="120" w:line="240" w:lineRule="auto"/>
      <w:jc w:val="both"/>
    </w:pPr>
    <w:rPr>
      <w:rFonts w:ascii="Times New Roman" w:eastAsia="Times New Roman" w:hAnsi="Times New Roman" w:cs="Tahoma"/>
      <w:sz w:val="28"/>
      <w:szCs w:val="28"/>
      <w:lang w:val="ru-RU"/>
    </w:rPr>
  </w:style>
  <w:style w:type="character" w:customStyle="1" w:styleId="NormalIndentChar">
    <w:name w:val="Normal Indent Char"/>
    <w:aliases w:val=" Знак Char,Знак Char"/>
    <w:link w:val="NormalIndent"/>
    <w:rsid w:val="0023142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4">
    <w:name w:val="Маркированный список обычный Знак"/>
    <w:link w:val="a"/>
    <w:rsid w:val="0023142D"/>
    <w:rPr>
      <w:rFonts w:ascii="Times New Roman" w:eastAsia="Times New Roman" w:hAnsi="Times New Roman" w:cs="Tahoma"/>
      <w:sz w:val="28"/>
      <w:szCs w:val="28"/>
      <w:lang w:val="ru-RU"/>
    </w:rPr>
  </w:style>
  <w:style w:type="character" w:customStyle="1" w:styleId="ListLabel127">
    <w:name w:val="ListLabel 127"/>
    <w:qFormat/>
    <w:rsid w:val="0023142D"/>
    <w:rPr>
      <w:rFonts w:eastAsia="Arial" w:cs="Arial"/>
      <w:b w:val="0"/>
      <w:position w:val="0"/>
      <w:sz w:val="20"/>
      <w:vertAlign w:val="baseline"/>
    </w:rPr>
  </w:style>
  <w:style w:type="paragraph" w:styleId="List">
    <w:name w:val="List"/>
    <w:basedOn w:val="Normal"/>
    <w:uiPriority w:val="99"/>
    <w:semiHidden/>
    <w:unhideWhenUsed/>
    <w:rsid w:val="0023142D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NoSpacingChar">
    <w:name w:val="No Spacing Char"/>
    <w:link w:val="NoSpacing"/>
    <w:uiPriority w:val="1"/>
    <w:locked/>
    <w:rsid w:val="0023142D"/>
    <w:rPr>
      <w:rFonts w:ascii="Arial" w:eastAsia="Times New Roman" w:hAnsi="Arial" w:cs="Arial"/>
      <w:sz w:val="24"/>
      <w:szCs w:val="24"/>
    </w:rPr>
  </w:style>
  <w:style w:type="table" w:customStyle="1" w:styleId="40">
    <w:name w:val="4"/>
    <w:basedOn w:val="TableNormal"/>
    <w:rsid w:val="0023142D"/>
    <w:pPr>
      <w:widowControl w:val="0"/>
      <w:spacing w:before="40" w:after="0" w:line="240" w:lineRule="auto"/>
      <w:contextualSpacing/>
      <w:jc w:val="both"/>
    </w:pPr>
    <w:rPr>
      <w:rFonts w:ascii="Times New Roman" w:eastAsia="Times New Roman" w:hAnsi="Times New Roman" w:cs="Times New Roman"/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MediumGrid1-Accent21">
    <w:name w:val="Medium Grid 1 - Accent 21"/>
    <w:basedOn w:val="TableNormal"/>
    <w:next w:val="MediumGrid1-Accent2"/>
    <w:uiPriority w:val="34"/>
    <w:semiHidden/>
    <w:unhideWhenUsed/>
    <w:rsid w:val="002314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lastRow">
      <w:tblPr/>
      <w:tcPr>
        <w:tcBorders>
          <w:top w:val="single" w:sz="18" w:space="0" w:color="F19D64"/>
        </w:tcBorders>
      </w:tc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character" w:customStyle="1" w:styleId="tlid-translation">
    <w:name w:val="tlid-translation"/>
    <w:basedOn w:val="DefaultParagraphFont"/>
    <w:rsid w:val="0023142D"/>
  </w:style>
  <w:style w:type="character" w:styleId="UnresolvedMention">
    <w:name w:val="Unresolved Mention"/>
    <w:basedOn w:val="DefaultParagraphFont"/>
    <w:uiPriority w:val="99"/>
    <w:semiHidden/>
    <w:unhideWhenUsed/>
    <w:rsid w:val="0023142D"/>
    <w:rPr>
      <w:color w:val="605E5C"/>
      <w:shd w:val="clear" w:color="auto" w:fill="E1DFDD"/>
    </w:rPr>
  </w:style>
  <w:style w:type="paragraph" w:styleId="Header">
    <w:name w:val="header"/>
    <w:basedOn w:val="Normal"/>
    <w:link w:val="HeaderChar1"/>
    <w:uiPriority w:val="99"/>
    <w:unhideWhenUsed/>
    <w:rsid w:val="002314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rsid w:val="0023142D"/>
  </w:style>
  <w:style w:type="paragraph" w:styleId="Footer">
    <w:name w:val="footer"/>
    <w:basedOn w:val="Normal"/>
    <w:link w:val="FooterChar1"/>
    <w:uiPriority w:val="99"/>
    <w:unhideWhenUsed/>
    <w:rsid w:val="002314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rsid w:val="0023142D"/>
  </w:style>
  <w:style w:type="paragraph" w:styleId="BalloonText">
    <w:name w:val="Balloon Text"/>
    <w:basedOn w:val="Normal"/>
    <w:link w:val="BalloonTextChar1"/>
    <w:uiPriority w:val="99"/>
    <w:semiHidden/>
    <w:unhideWhenUsed/>
    <w:rsid w:val="002314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23142D"/>
    <w:rPr>
      <w:rFonts w:ascii="Segoe UI" w:hAnsi="Segoe UI" w:cs="Segoe UI"/>
      <w:sz w:val="18"/>
      <w:szCs w:val="18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23142D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1">
    <w:name w:val="z-Top of Form Char1"/>
    <w:basedOn w:val="DefaultParagraphFont"/>
    <w:uiPriority w:val="99"/>
    <w:semiHidden/>
    <w:rsid w:val="0023142D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23142D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1">
    <w:name w:val="z-Bottom of Form Char1"/>
    <w:basedOn w:val="DefaultParagraphFont"/>
    <w:uiPriority w:val="99"/>
    <w:semiHidden/>
    <w:rsid w:val="0023142D"/>
    <w:rPr>
      <w:rFonts w:ascii="Arial" w:hAnsi="Arial" w:cs="Arial"/>
      <w:vanish/>
      <w:sz w:val="16"/>
      <w:szCs w:val="16"/>
    </w:rPr>
  </w:style>
  <w:style w:type="table" w:styleId="MediumGrid1-Accent2">
    <w:name w:val="Medium Grid 1 Accent 2"/>
    <w:basedOn w:val="TableNormal"/>
    <w:link w:val="MediumGrid1-Accent2Char"/>
    <w:uiPriority w:val="34"/>
    <w:semiHidden/>
    <w:unhideWhenUsed/>
    <w:rsid w:val="002314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lastRow">
      <w:tblPr/>
      <w:tcPr>
        <w:tcBorders>
          <w:top w:val="single" w:sz="18" w:space="0" w:color="F19D64" w:themeColor="accent2" w:themeTint="BF"/>
        </w:tcBorders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LightGrid-Accent3">
    <w:name w:val="Light Grid Accent 3"/>
    <w:basedOn w:val="TableNormal"/>
    <w:link w:val="-111"/>
    <w:uiPriority w:val="99"/>
    <w:semiHidden/>
    <w:unhideWhenUsed/>
    <w:rsid w:val="0023142D"/>
    <w:pPr>
      <w:spacing w:after="0" w:line="240" w:lineRule="auto"/>
    </w:pPr>
    <w:rPr>
      <w:rFonts w:ascii="Calibri" w:eastAsia="Calibri" w:hAnsi="Calibri"/>
      <w:sz w:val="24"/>
      <w:lang w:val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Col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paragraph" w:customStyle="1" w:styleId="paragraph">
    <w:name w:val="paragraph"/>
    <w:basedOn w:val="Normal"/>
    <w:rsid w:val="0072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725F96"/>
  </w:style>
  <w:style w:type="character" w:customStyle="1" w:styleId="eop">
    <w:name w:val="eop"/>
    <w:basedOn w:val="DefaultParagraphFont"/>
    <w:rsid w:val="00725F96"/>
  </w:style>
  <w:style w:type="character" w:customStyle="1" w:styleId="scxw8299016">
    <w:name w:val="scxw8299016"/>
    <w:basedOn w:val="DefaultParagraphFont"/>
    <w:rsid w:val="00725F96"/>
  </w:style>
  <w:style w:type="character" w:customStyle="1" w:styleId="apple-tab-span">
    <w:name w:val="apple-tab-span"/>
    <w:basedOn w:val="DefaultParagraphFont"/>
    <w:rsid w:val="00CA78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weps.org/join)%20-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gov.kz/memleket/entities/enbek/activities/192?lang=r" TargetMode="External"/><Relationship Id="rId2" Type="http://schemas.openxmlformats.org/officeDocument/2006/relationships/hyperlink" Target="http://adilet.zan.kz/rus/docs/P1800000746" TargetMode="External"/><Relationship Id="rId1" Type="http://schemas.openxmlformats.org/officeDocument/2006/relationships/hyperlink" Target="https://egov.kz/cms/ru/articles/article_mci_2012?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ption xmlns="27bedeb0-79a1-4086-9ede-18809f209a7b" xsi:nil="true"/>
    <TaxCatchAll xmlns="69007cd3-9303-4a4f-b658-14cd5bec657b" xsi:nil="true"/>
    <lcf76f155ced4ddcb4097134ff3c332f xmlns="27bedeb0-79a1-4086-9ede-18809f209a7b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5503D592D9B042BD66BB9F159BFA61" ma:contentTypeVersion="17" ma:contentTypeDescription="Create a new document." ma:contentTypeScope="" ma:versionID="eaecfffa7b29eb7c43d5c0e0f2a75505">
  <xsd:schema xmlns:xsd="http://www.w3.org/2001/XMLSchema" xmlns:xs="http://www.w3.org/2001/XMLSchema" xmlns:p="http://schemas.microsoft.com/office/2006/metadata/properties" xmlns:ns2="27bedeb0-79a1-4086-9ede-18809f209a7b" xmlns:ns3="69007cd3-9303-4a4f-b658-14cd5bec657b" targetNamespace="http://schemas.microsoft.com/office/2006/metadata/properties" ma:root="true" ma:fieldsID="54dadbef300e637acfaba93b7fa99cc9" ns2:_="" ns3:_="">
    <xsd:import namespace="27bedeb0-79a1-4086-9ede-18809f209a7b"/>
    <xsd:import namespace="69007cd3-9303-4a4f-b658-14cd5bec65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Cap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bedeb0-79a1-4086-9ede-18809f209a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Caption" ma:index="20" nillable="true" ma:displayName="Caption" ma:description="На всех фотографиях должна быть подпись: «Из архива издательства «Деловой Мир Астана» &#10;(согласно авторским правам. )" ma:format="Dropdown" ma:internalName="Caption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c250d15-9240-48a2-bed8-252fb13a14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007cd3-9303-4a4f-b658-14cd5bec657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d1f24d7-0522-4ef0-b901-3fad4b002fdb}" ma:internalName="TaxCatchAll" ma:showField="CatchAllData" ma:web="69007cd3-9303-4a4f-b658-14cd5bec657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D7EBFA-6231-4120-BE1F-3CF77FE29C9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CB9330-4BCB-4CE5-A37F-4CF0D1D21C23}">
  <ds:schemaRefs>
    <ds:schemaRef ds:uri="http://schemas.microsoft.com/office/2006/metadata/properties"/>
    <ds:schemaRef ds:uri="http://schemas.microsoft.com/office/infopath/2007/PartnerControls"/>
    <ds:schemaRef ds:uri="27bedeb0-79a1-4086-9ede-18809f209a7b"/>
    <ds:schemaRef ds:uri="69007cd3-9303-4a4f-b658-14cd5bec657b"/>
  </ds:schemaRefs>
</ds:datastoreItem>
</file>

<file path=customXml/itemProps3.xml><?xml version="1.0" encoding="utf-8"?>
<ds:datastoreItem xmlns:ds="http://schemas.openxmlformats.org/officeDocument/2006/customXml" ds:itemID="{2E7158F0-A489-447A-B2C9-96AA8F06D6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bedeb0-79a1-4086-9ede-18809f209a7b"/>
    <ds:schemaRef ds:uri="69007cd3-9303-4a4f-b658-14cd5bec65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9BF237C-0918-4F33-86A1-9F56DBAF18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14</Pages>
  <Words>4028</Words>
  <Characters>23606</Characters>
  <Application>Microsoft Office Word</Application>
  <DocSecurity>0</DocSecurity>
  <Lines>786</Lines>
  <Paragraphs>268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Akmaral Yeskarayeva</dc:creator>
  <cp:keywords/>
  <dc:description/>
  <cp:lastModifiedBy>Nazym Zhussupova</cp:lastModifiedBy>
  <cp:revision>79</cp:revision>
  <dcterms:created xsi:type="dcterms:W3CDTF">2022-04-22T07:49:00Z</dcterms:created>
  <dcterms:modified xsi:type="dcterms:W3CDTF">2022-04-26T10:34:00Z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0x0101009B5503D592D9B042BD66BB9F159BFA61</vt:lpwstr>
  </property>
</Properties>
</file>