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97D34DF" w14:textId="77777777" w:rsidR="004412EA" w:rsidRDefault="004412EA" w:rsidP="00D07547">
      <w:pPr>
        <w:spacing w:before="100" w:beforeAutospacing="1" w:after="100" w:afterAutospacing="1"/>
        <w:ind w:right="958"/>
        <w:rPr>
          <w:rFonts w:cs="Arial"/>
          <w:b/>
          <w:color w:val="447DB5"/>
          <w:sz w:val="22"/>
          <w:szCs w:val="22"/>
          <w:lang w:val="en-GB"/>
        </w:rPr>
      </w:pPr>
      <w:r w:rsidRPr="00091745">
        <w:rPr>
          <w:rFonts w:cs="Arial"/>
          <w:b/>
          <w:noProof/>
          <w:color w:val="990033"/>
          <w:sz w:val="22"/>
          <w:szCs w:val="22"/>
          <w:lang w:val="en-GB" w:eastAsia="zh-CN"/>
        </w:rPr>
        <mc:AlternateContent>
          <mc:Choice Requires="wps">
            <w:drawing>
              <wp:anchor distT="0" distB="0" distL="114300" distR="114300" simplePos="0" relativeHeight="251652608" behindDoc="0" locked="0" layoutInCell="1" allowOverlap="1" wp14:anchorId="23649000" wp14:editId="63F50918">
                <wp:simplePos x="0" y="0"/>
                <wp:positionH relativeFrom="column">
                  <wp:posOffset>-191956</wp:posOffset>
                </wp:positionH>
                <wp:positionV relativeFrom="paragraph">
                  <wp:posOffset>-937322</wp:posOffset>
                </wp:positionV>
                <wp:extent cx="0" cy="9926444"/>
                <wp:effectExtent l="114300" t="0" r="133350" b="17780"/>
                <wp:wrapNone/>
                <wp:docPr id="69"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926444"/>
                        </a:xfrm>
                        <a:prstGeom prst="line">
                          <a:avLst/>
                        </a:prstGeom>
                        <a:noFill/>
                        <a:ln w="254000">
                          <a:solidFill>
                            <a:srgbClr val="990033"/>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78A930D" id="Line 3" o:spid="_x0000_s1026" style="position:absolute;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1pt,-73.8pt" to="-15.1pt,70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" strokecolor="#903" strokeweight="20pt"/>
            </w:pict>
          </mc:Fallback>
        </mc:AlternateContent>
      </w:r>
    </w:p>
    <w:p w14:paraId="236201D1" w14:textId="77777777" w:rsidR="004412EA" w:rsidRDefault="004412EA" w:rsidP="00D07547">
      <w:pPr>
        <w:spacing w:before="100" w:beforeAutospacing="1" w:after="100" w:afterAutospacing="1"/>
        <w:ind w:right="958"/>
        <w:rPr>
          <w:rFonts w:cs="Arial"/>
          <w:b/>
          <w:color w:val="447DB5"/>
          <w:sz w:val="22"/>
          <w:szCs w:val="22"/>
          <w:lang w:val="en-GB"/>
        </w:rPr>
      </w:pPr>
    </w:p>
    <w:p w14:paraId="01EC6840" w14:textId="77777777" w:rsidR="004412EA" w:rsidRPr="00A112BC" w:rsidRDefault="004412EA" w:rsidP="00A112BC">
      <w:pPr>
        <w:spacing w:before="100" w:beforeAutospacing="1" w:after="100" w:afterAutospacing="1"/>
        <w:ind w:right="958"/>
        <w:rPr>
          <w:b/>
          <w:color w:val="447DB5"/>
          <w:sz w:val="26"/>
          <w:lang w:val="en-GB"/>
        </w:rPr>
      </w:pPr>
    </w:p>
    <w:p w14:paraId="65681100" w14:textId="77777777" w:rsidR="003709F5" w:rsidRPr="00A112BC" w:rsidRDefault="003709F5" w:rsidP="00A112BC">
      <w:pPr>
        <w:spacing w:before="100" w:beforeAutospacing="1" w:after="100" w:afterAutospacing="1"/>
        <w:ind w:right="958"/>
        <w:rPr>
          <w:b/>
          <w:color w:val="447DB5"/>
          <w:sz w:val="26"/>
          <w:lang w:val="en-GB"/>
        </w:rPr>
      </w:pPr>
    </w:p>
    <w:p w14:paraId="64611E38" w14:textId="53638378" w:rsidR="00D977B5" w:rsidRPr="00A112BC" w:rsidRDefault="00302B85" w:rsidP="00A112BC">
      <w:pPr>
        <w:pBdr>
          <w:bottom w:val="single" w:sz="24" w:space="12" w:color="990033"/>
        </w:pBdr>
        <w:spacing w:before="100" w:beforeAutospacing="1" w:after="100" w:afterAutospacing="1"/>
        <w:rPr>
          <w:b/>
          <w:color w:val="447DB5"/>
          <w:sz w:val="30"/>
          <w:lang w:val="en-GB"/>
        </w:rPr>
      </w:pPr>
      <w:r>
        <w:rPr>
          <w:b/>
          <w:color w:val="990033"/>
          <w:sz w:val="30"/>
          <w:lang w:val="en-GB"/>
        </w:rPr>
        <w:t xml:space="preserve">Capacity building </w:t>
      </w:r>
      <w:r w:rsidR="00216B01">
        <w:rPr>
          <w:b/>
          <w:color w:val="990033"/>
          <w:sz w:val="30"/>
          <w:lang w:val="en-GB"/>
        </w:rPr>
        <w:t xml:space="preserve">in </w:t>
      </w:r>
      <w:r w:rsidR="00C26565">
        <w:rPr>
          <w:b/>
          <w:color w:val="990033"/>
          <w:sz w:val="30"/>
          <w:lang w:val="en-GB"/>
        </w:rPr>
        <w:t>enforcement of</w:t>
      </w:r>
      <w:r>
        <w:rPr>
          <w:b/>
          <w:color w:val="990033"/>
          <w:sz w:val="30"/>
          <w:lang w:val="en-GB"/>
        </w:rPr>
        <w:t xml:space="preserve"> tobacco control</w:t>
      </w:r>
      <w:r w:rsidR="00C26565">
        <w:rPr>
          <w:b/>
          <w:color w:val="990033"/>
          <w:sz w:val="30"/>
          <w:lang w:val="en-GB"/>
        </w:rPr>
        <w:t xml:space="preserve"> legislation</w:t>
      </w:r>
    </w:p>
    <w:p w14:paraId="7CD1266D" w14:textId="77777777" w:rsidR="004412EA" w:rsidRPr="00A112BC" w:rsidRDefault="004412EA" w:rsidP="007C7813">
      <w:pPr>
        <w:spacing w:before="120" w:after="120"/>
        <w:jc w:val="right"/>
        <w:rPr>
          <w:b/>
          <w:color w:val="447DB5"/>
          <w:sz w:val="26"/>
          <w:lang w:val="en-GB"/>
        </w:rPr>
      </w:pPr>
      <w:r w:rsidRPr="00A112BC">
        <w:rPr>
          <w:b/>
          <w:color w:val="447DB5"/>
          <w:sz w:val="26"/>
          <w:lang w:val="en-GB"/>
        </w:rPr>
        <w:t>Request for Proposals (RFP)</w:t>
      </w:r>
    </w:p>
    <w:p w14:paraId="7EBC2CDD" w14:textId="77777777" w:rsidR="0045035E" w:rsidRPr="00741E46" w:rsidRDefault="00141137" w:rsidP="007C7813">
      <w:pPr>
        <w:spacing w:before="120" w:after="120"/>
        <w:jc w:val="right"/>
        <w:rPr>
          <w:bCs/>
          <w:color w:val="447DB5"/>
          <w:sz w:val="24"/>
          <w:lang w:val="en-GB"/>
        </w:rPr>
      </w:pPr>
      <w:r w:rsidRPr="00741E46">
        <w:rPr>
          <w:bCs/>
          <w:color w:val="447DB5"/>
          <w:sz w:val="24"/>
          <w:lang w:val="en-GB"/>
        </w:rPr>
        <w:t>Bid Reference</w:t>
      </w:r>
    </w:p>
    <w:p w14:paraId="14121180" w14:textId="2232DB90" w:rsidR="00143638" w:rsidRPr="00D07547" w:rsidRDefault="00BF171D" w:rsidP="0098527A">
      <w:pPr>
        <w:spacing w:before="120" w:after="120"/>
        <w:jc w:val="right"/>
        <w:rPr>
          <w:rFonts w:cs="Arial"/>
          <w:b/>
          <w:color w:val="447DB5"/>
          <w:sz w:val="26"/>
          <w:szCs w:val="26"/>
          <w:lang w:val="en-GB"/>
        </w:rPr>
      </w:pPr>
      <w:sdt>
        <w:sdtPr>
          <w:rPr>
            <w:rFonts w:cs="Arial"/>
            <w:b/>
            <w:sz w:val="22"/>
            <w:szCs w:val="22"/>
            <w:lang w:val="en-GB"/>
          </w:rPr>
          <w:alias w:val="Bid Reference"/>
          <w:tag w:val="Bid Reference"/>
          <w:id w:val="-1659379036"/>
          <w:placeholder>
            <w:docPart w:val="C1E5CE0D39C641D286DA1C2243EB4982"/>
          </w:placeholder>
          <w:dataBinding w:prefixMappings="xmlns:ns0='http://schemas.microsoft.com/office/2006/coverPageProps' " w:xpath="/ns0:CoverPageProperties[1]/ns0:Abstract[1]" w:storeItemID="{55AF091B-3C7A-41E3-B477-F2FDAA23CFDA}"/>
          <w:text/>
        </w:sdtPr>
        <w:sdtEndPr/>
        <w:sdtContent>
          <w:r w:rsidR="00302B85">
            <w:rPr>
              <w:rFonts w:cs="Arial"/>
              <w:b/>
              <w:sz w:val="22"/>
              <w:szCs w:val="22"/>
              <w:lang w:val="en-GB"/>
            </w:rPr>
            <w:t>2021/CSF/DAS/000</w:t>
          </w:r>
          <w:r w:rsidR="00D90216">
            <w:rPr>
              <w:rFonts w:cs="Arial"/>
              <w:b/>
              <w:sz w:val="22"/>
              <w:szCs w:val="22"/>
              <w:lang w:val="en-GB"/>
            </w:rPr>
            <w:t>3</w:t>
          </w:r>
          <w:r w:rsidR="002A0AF0">
            <w:rPr>
              <w:rFonts w:cs="Arial"/>
              <w:b/>
              <w:sz w:val="22"/>
              <w:szCs w:val="22"/>
              <w:lang w:val="en-GB"/>
            </w:rPr>
            <w:t>.</w:t>
          </w:r>
        </w:sdtContent>
      </w:sdt>
    </w:p>
    <w:p w14:paraId="14360EAE" w14:textId="10F275D0" w:rsidR="0045035E" w:rsidRPr="00741E46" w:rsidRDefault="00FB2F1B" w:rsidP="007C7813">
      <w:pPr>
        <w:jc w:val="right"/>
        <w:rPr>
          <w:bCs/>
          <w:color w:val="447DB5"/>
          <w:sz w:val="24"/>
          <w:lang w:val="en-GB"/>
        </w:rPr>
      </w:pPr>
      <w:r>
        <w:rPr>
          <w:bCs/>
          <w:color w:val="447DB5"/>
          <w:sz w:val="24"/>
          <w:lang w:val="en-GB"/>
        </w:rPr>
        <w:t>Country/</w:t>
      </w:r>
      <w:r w:rsidR="00907253" w:rsidRPr="00741E46">
        <w:rPr>
          <w:bCs/>
          <w:color w:val="447DB5"/>
          <w:sz w:val="24"/>
          <w:lang w:val="en-GB"/>
        </w:rPr>
        <w:t>Unit Name</w:t>
      </w:r>
    </w:p>
    <w:p w14:paraId="78DDDF02" w14:textId="7A5FD5B1" w:rsidR="00907253" w:rsidRPr="00D07547" w:rsidRDefault="00907253" w:rsidP="000E58BC">
      <w:pPr>
        <w:jc w:val="right"/>
        <w:rPr>
          <w:rFonts w:cs="Arial"/>
          <w:b/>
          <w:sz w:val="22"/>
          <w:szCs w:val="22"/>
          <w:lang w:val="en-GB"/>
        </w:rPr>
      </w:pPr>
      <w:r w:rsidRPr="00D07547">
        <w:rPr>
          <w:rFonts w:cs="Arial"/>
          <w:b/>
          <w:sz w:val="22"/>
          <w:szCs w:val="22"/>
          <w:lang w:val="en-GB"/>
        </w:rPr>
        <w:t xml:space="preserve"> </w:t>
      </w:r>
      <w:sdt>
        <w:sdtPr>
          <w:rPr>
            <w:rFonts w:cs="Arial"/>
            <w:b/>
            <w:sz w:val="22"/>
            <w:szCs w:val="22"/>
            <w:lang w:val="en-GB"/>
          </w:rPr>
          <w:alias w:val="Unit Name"/>
          <w:tag w:val=""/>
          <w:id w:val="-788965900"/>
          <w:placeholder>
            <w:docPart w:val="280144BD6E154E31B192C3364CB1E5FC"/>
          </w:placeholder>
          <w:dataBinding w:prefixMappings="xmlns:ns0='http://purl.org/dc/elements/1.1/' xmlns:ns1='http://schemas.openxmlformats.org/package/2006/metadata/core-properties' " w:xpath="/ns1:coreProperties[1]/ns1:category[1]" w:storeItemID="{6C3C8BC8-F283-45AE-878A-BAB7291924A1}"/>
          <w:text/>
        </w:sdtPr>
        <w:sdtEndPr/>
        <w:sdtContent>
          <w:r w:rsidR="00302B85">
            <w:rPr>
              <w:rFonts w:cs="Arial"/>
              <w:b/>
              <w:sz w:val="22"/>
              <w:szCs w:val="22"/>
              <w:lang w:val="en-GB"/>
            </w:rPr>
            <w:t>Secretariat of the WHO FCTC, Development Assistance</w:t>
          </w:r>
        </w:sdtContent>
      </w:sdt>
    </w:p>
    <w:p w14:paraId="72C13999" w14:textId="77777777" w:rsidR="00D977B5" w:rsidRPr="00D07547" w:rsidRDefault="00D977B5" w:rsidP="00D977B5">
      <w:pPr>
        <w:jc w:val="left"/>
        <w:rPr>
          <w:rFonts w:cs="Arial"/>
          <w:sz w:val="26"/>
          <w:szCs w:val="26"/>
          <w:lang w:val="en-GB"/>
        </w:rPr>
      </w:pPr>
    </w:p>
    <w:p w14:paraId="79CB95BE" w14:textId="77777777" w:rsidR="00632016" w:rsidRPr="00D07547" w:rsidRDefault="00632016" w:rsidP="00D977B5">
      <w:pPr>
        <w:jc w:val="left"/>
        <w:rPr>
          <w:rFonts w:cs="Arial"/>
          <w:sz w:val="26"/>
          <w:szCs w:val="26"/>
          <w:lang w:val="en-GB"/>
        </w:rPr>
      </w:pPr>
    </w:p>
    <w:p w14:paraId="123CA146" w14:textId="77777777" w:rsidR="00D977B5" w:rsidRDefault="00D977B5" w:rsidP="00D07547">
      <w:pPr>
        <w:jc w:val="center"/>
        <w:rPr>
          <w:rFonts w:cs="Arial"/>
          <w:sz w:val="26"/>
          <w:szCs w:val="26"/>
          <w:lang w:val="en-GB"/>
        </w:rPr>
      </w:pPr>
    </w:p>
    <w:p w14:paraId="3B03A8A9" w14:textId="77777777" w:rsidR="00D977B5" w:rsidRPr="00D07547" w:rsidRDefault="00D977B5" w:rsidP="00D07547">
      <w:pPr>
        <w:jc w:val="center"/>
        <w:rPr>
          <w:rFonts w:cs="Arial"/>
          <w:sz w:val="26"/>
          <w:szCs w:val="26"/>
          <w:lang w:val="en-GB"/>
        </w:rPr>
      </w:pPr>
    </w:p>
    <w:p w14:paraId="6A52BD46" w14:textId="77777777" w:rsidR="003709F5" w:rsidRPr="00D07547" w:rsidRDefault="003709F5" w:rsidP="00D07547">
      <w:pPr>
        <w:jc w:val="center"/>
        <w:rPr>
          <w:rFonts w:cs="Arial"/>
          <w:color w:val="990033"/>
          <w:sz w:val="26"/>
          <w:szCs w:val="26"/>
          <w:lang w:val="en-GB"/>
        </w:rPr>
      </w:pPr>
    </w:p>
    <w:p w14:paraId="03340957" w14:textId="77777777" w:rsidR="003709F5" w:rsidRDefault="003709F5" w:rsidP="00D07547">
      <w:pPr>
        <w:jc w:val="center"/>
        <w:rPr>
          <w:rFonts w:cs="Arial"/>
          <w:color w:val="990033"/>
          <w:sz w:val="26"/>
          <w:szCs w:val="26"/>
          <w:lang w:val="en-GB"/>
        </w:rPr>
      </w:pPr>
    </w:p>
    <w:p w14:paraId="7E56F916" w14:textId="77777777" w:rsidR="007014EE" w:rsidRPr="00A47C98" w:rsidRDefault="007014EE" w:rsidP="00D07547">
      <w:pPr>
        <w:jc w:val="center"/>
        <w:rPr>
          <w:rFonts w:cs="Arial"/>
          <w:color w:val="990033"/>
          <w:sz w:val="26"/>
          <w:szCs w:val="26"/>
          <w:lang w:val="en-GB"/>
        </w:rPr>
      </w:pPr>
    </w:p>
    <w:p w14:paraId="699EC0D2" w14:textId="77777777" w:rsidR="00632016" w:rsidRPr="00D07547" w:rsidRDefault="00632016" w:rsidP="00D07547">
      <w:pPr>
        <w:jc w:val="center"/>
        <w:rPr>
          <w:rFonts w:cs="Arial"/>
          <w:color w:val="990033"/>
          <w:sz w:val="26"/>
          <w:szCs w:val="26"/>
          <w:lang w:val="en-GB"/>
        </w:rPr>
      </w:pPr>
    </w:p>
    <w:p w14:paraId="0A582490" w14:textId="77777777" w:rsidR="003709F5" w:rsidRPr="00D07547" w:rsidRDefault="003709F5" w:rsidP="00D07547">
      <w:pPr>
        <w:jc w:val="center"/>
        <w:rPr>
          <w:rFonts w:cs="Arial"/>
          <w:b/>
          <w:bCs/>
          <w:color w:val="990033"/>
          <w:sz w:val="26"/>
          <w:szCs w:val="26"/>
          <w:lang w:val="en-GB"/>
        </w:rPr>
      </w:pPr>
      <w:r w:rsidRPr="00D07547">
        <w:rPr>
          <w:rFonts w:cs="Arial"/>
          <w:b/>
          <w:bCs/>
          <w:color w:val="990033"/>
          <w:sz w:val="26"/>
          <w:szCs w:val="26"/>
          <w:lang w:val="en-GB"/>
        </w:rPr>
        <w:t>Closing Date:</w:t>
      </w:r>
    </w:p>
    <w:p w14:paraId="727F6DD8" w14:textId="77777777" w:rsidR="003709F5" w:rsidRPr="00D07547" w:rsidRDefault="003709F5" w:rsidP="00D07547">
      <w:pPr>
        <w:jc w:val="center"/>
        <w:rPr>
          <w:rFonts w:cs="Arial"/>
          <w:color w:val="C00000"/>
          <w:sz w:val="26"/>
          <w:szCs w:val="26"/>
          <w:lang w:val="en-GB"/>
        </w:rPr>
      </w:pPr>
    </w:p>
    <w:p w14:paraId="1DA5E6E4" w14:textId="14B19E62" w:rsidR="004412EA" w:rsidRPr="00D07547" w:rsidRDefault="00CE5353" w:rsidP="00CE5353">
      <w:pPr>
        <w:jc w:val="center"/>
        <w:rPr>
          <w:rFonts w:cs="Arial"/>
          <w:color w:val="990033"/>
          <w:sz w:val="26"/>
          <w:szCs w:val="26"/>
          <w:lang w:val="en-GB"/>
        </w:rPr>
      </w:pPr>
      <w:r>
        <w:rPr>
          <w:rFonts w:cs="Arial"/>
          <w:color w:val="990033"/>
          <w:sz w:val="26"/>
          <w:szCs w:val="26"/>
          <w:lang w:val="en-GB"/>
        </w:rPr>
        <w:t>6 September</w:t>
      </w:r>
      <w:r w:rsidR="00302B85">
        <w:rPr>
          <w:rFonts w:cs="Arial"/>
          <w:color w:val="990033"/>
          <w:sz w:val="26"/>
          <w:szCs w:val="26"/>
          <w:lang w:val="en-GB"/>
        </w:rPr>
        <w:t>2021</w:t>
      </w:r>
      <w:r w:rsidR="00632016" w:rsidRPr="00D07547">
        <w:rPr>
          <w:rFonts w:cs="Arial"/>
          <w:color w:val="990033"/>
          <w:sz w:val="26"/>
          <w:szCs w:val="26"/>
          <w:lang w:val="en-GB"/>
        </w:rPr>
        <w:t>]</w:t>
      </w:r>
      <w:r w:rsidR="004412EA" w:rsidRPr="00D07547">
        <w:rPr>
          <w:rFonts w:cs="Arial"/>
          <w:color w:val="990033"/>
          <w:sz w:val="26"/>
          <w:szCs w:val="26"/>
          <w:lang w:val="en-GB"/>
        </w:rPr>
        <w:br w:type="page"/>
      </w:r>
    </w:p>
    <w:p w14:paraId="1C775A83" w14:textId="77777777" w:rsidR="00F21E25" w:rsidRDefault="004B23A4">
      <w:pPr>
        <w:pStyle w:val="TOC1"/>
        <w:rPr>
          <w:rFonts w:asciiTheme="minorHAnsi" w:eastAsiaTheme="minorEastAsia" w:hAnsiTheme="minorHAnsi" w:cstheme="minorBidi"/>
          <w:b w:val="0"/>
          <w:caps w:val="0"/>
          <w:noProof/>
          <w:color w:val="auto"/>
          <w:sz w:val="22"/>
          <w:szCs w:val="22"/>
          <w:lang w:val="en-GB" w:eastAsia="zh-CN"/>
        </w:rPr>
      </w:pPr>
      <w:r w:rsidRPr="00091745">
        <w:rPr>
          <w:rFonts w:ascii="Arial" w:hAnsi="Arial" w:cs="Arial"/>
          <w:color w:val="447DB5"/>
          <w:sz w:val="22"/>
          <w:szCs w:val="22"/>
          <w:lang w:val="en-GB"/>
        </w:rPr>
        <w:lastRenderedPageBreak/>
        <w:fldChar w:fldCharType="begin"/>
      </w:r>
      <w:r w:rsidRPr="00091745">
        <w:rPr>
          <w:rFonts w:ascii="Arial" w:hAnsi="Arial" w:cs="Arial"/>
          <w:color w:val="447DB5"/>
          <w:sz w:val="22"/>
          <w:szCs w:val="22"/>
          <w:lang w:val="en-GB"/>
        </w:rPr>
        <w:instrText xml:space="preserve"> TOC \o "1-3" \h \z \u </w:instrText>
      </w:r>
      <w:r w:rsidRPr="00091745">
        <w:rPr>
          <w:rFonts w:ascii="Arial" w:hAnsi="Arial" w:cs="Arial"/>
          <w:color w:val="447DB5"/>
          <w:sz w:val="22"/>
          <w:szCs w:val="22"/>
          <w:lang w:val="en-GB"/>
        </w:rPr>
        <w:fldChar w:fldCharType="separate"/>
      </w:r>
      <w:hyperlink w:anchor="_Toc79569156" w:history="1">
        <w:r w:rsidR="00F21E25" w:rsidRPr="00B43A58">
          <w:rPr>
            <w:rStyle w:val="Hyperlink"/>
            <w:rFonts w:ascii="Arial" w:hAnsi="Arial" w:cs="Times New Roman"/>
            <w:noProof/>
          </w:rPr>
          <w:t>1.</w:t>
        </w:r>
        <w:r w:rsidR="00F21E25">
          <w:rPr>
            <w:rFonts w:asciiTheme="minorHAnsi" w:eastAsiaTheme="minorEastAsia" w:hAnsiTheme="minorHAnsi" w:cstheme="minorBidi"/>
            <w:b w:val="0"/>
            <w:caps w:val="0"/>
            <w:noProof/>
            <w:color w:val="auto"/>
            <w:sz w:val="22"/>
            <w:szCs w:val="22"/>
            <w:lang w:val="en-GB" w:eastAsia="zh-CN"/>
          </w:rPr>
          <w:tab/>
        </w:r>
        <w:r w:rsidR="00F21E25" w:rsidRPr="00B43A58">
          <w:rPr>
            <w:rStyle w:val="Hyperlink"/>
            <w:rFonts w:ascii="Arial" w:hAnsi="Arial" w:cs="Arial"/>
            <w:noProof/>
          </w:rPr>
          <w:t>Introduction</w:t>
        </w:r>
        <w:r w:rsidR="00F21E25">
          <w:rPr>
            <w:noProof/>
            <w:webHidden/>
          </w:rPr>
          <w:tab/>
        </w:r>
        <w:r w:rsidR="00F21E25">
          <w:rPr>
            <w:noProof/>
            <w:webHidden/>
          </w:rPr>
          <w:fldChar w:fldCharType="begin"/>
        </w:r>
        <w:r w:rsidR="00F21E25">
          <w:rPr>
            <w:noProof/>
            <w:webHidden/>
          </w:rPr>
          <w:instrText xml:space="preserve"> PAGEREF _Toc79569156 \h </w:instrText>
        </w:r>
        <w:r w:rsidR="00F21E25">
          <w:rPr>
            <w:noProof/>
            <w:webHidden/>
          </w:rPr>
        </w:r>
        <w:r w:rsidR="00F21E25">
          <w:rPr>
            <w:noProof/>
            <w:webHidden/>
          </w:rPr>
          <w:fldChar w:fldCharType="separate"/>
        </w:r>
        <w:r w:rsidR="00F21E25">
          <w:rPr>
            <w:noProof/>
            <w:webHidden/>
          </w:rPr>
          <w:t>4</w:t>
        </w:r>
        <w:r w:rsidR="00F21E25">
          <w:rPr>
            <w:noProof/>
            <w:webHidden/>
          </w:rPr>
          <w:fldChar w:fldCharType="end"/>
        </w:r>
      </w:hyperlink>
    </w:p>
    <w:p w14:paraId="29D802A6" w14:textId="77777777" w:rsidR="00F21E25" w:rsidRDefault="00BF171D">
      <w:pPr>
        <w:pStyle w:val="TOC2"/>
        <w:rPr>
          <w:rFonts w:asciiTheme="minorHAnsi" w:eastAsiaTheme="minorEastAsia" w:hAnsiTheme="minorHAnsi" w:cstheme="minorBidi"/>
          <w:b w:val="0"/>
          <w:noProof/>
          <w:color w:val="auto"/>
          <w:sz w:val="22"/>
          <w:szCs w:val="22"/>
          <w:lang w:val="en-GB" w:eastAsia="zh-CN"/>
        </w:rPr>
      </w:pPr>
      <w:hyperlink w:anchor="_Toc79569157" w:history="1">
        <w:r w:rsidR="00F21E25" w:rsidRPr="00B43A58">
          <w:rPr>
            <w:rStyle w:val="Hyperlink"/>
            <w:rFonts w:cs="Times New Roman"/>
            <w:noProof/>
          </w:rPr>
          <w:t>1.1</w:t>
        </w:r>
        <w:r w:rsidR="00F21E25">
          <w:rPr>
            <w:rFonts w:asciiTheme="minorHAnsi" w:eastAsiaTheme="minorEastAsia" w:hAnsiTheme="minorHAnsi" w:cstheme="minorBidi"/>
            <w:b w:val="0"/>
            <w:noProof/>
            <w:color w:val="auto"/>
            <w:sz w:val="22"/>
            <w:szCs w:val="22"/>
            <w:lang w:val="en-GB" w:eastAsia="zh-CN"/>
          </w:rPr>
          <w:tab/>
        </w:r>
        <w:r w:rsidR="00F21E25" w:rsidRPr="00B43A58">
          <w:rPr>
            <w:rStyle w:val="Hyperlink"/>
            <w:noProof/>
          </w:rPr>
          <w:t>Objective of the RFP</w:t>
        </w:r>
        <w:r w:rsidR="00F21E25">
          <w:rPr>
            <w:noProof/>
            <w:webHidden/>
          </w:rPr>
          <w:tab/>
        </w:r>
        <w:r w:rsidR="00F21E25">
          <w:rPr>
            <w:noProof/>
            <w:webHidden/>
          </w:rPr>
          <w:fldChar w:fldCharType="begin"/>
        </w:r>
        <w:r w:rsidR="00F21E25">
          <w:rPr>
            <w:noProof/>
            <w:webHidden/>
          </w:rPr>
          <w:instrText xml:space="preserve"> PAGEREF _Toc79569157 \h </w:instrText>
        </w:r>
        <w:r w:rsidR="00F21E25">
          <w:rPr>
            <w:noProof/>
            <w:webHidden/>
          </w:rPr>
        </w:r>
        <w:r w:rsidR="00F21E25">
          <w:rPr>
            <w:noProof/>
            <w:webHidden/>
          </w:rPr>
          <w:fldChar w:fldCharType="separate"/>
        </w:r>
        <w:r w:rsidR="00F21E25">
          <w:rPr>
            <w:noProof/>
            <w:webHidden/>
          </w:rPr>
          <w:t>4</w:t>
        </w:r>
        <w:r w:rsidR="00F21E25">
          <w:rPr>
            <w:noProof/>
            <w:webHidden/>
          </w:rPr>
          <w:fldChar w:fldCharType="end"/>
        </w:r>
      </w:hyperlink>
    </w:p>
    <w:p w14:paraId="5EEA507A" w14:textId="77777777" w:rsidR="00F21E25" w:rsidRDefault="00BF171D">
      <w:pPr>
        <w:pStyle w:val="TOC2"/>
        <w:rPr>
          <w:rFonts w:asciiTheme="minorHAnsi" w:eastAsiaTheme="minorEastAsia" w:hAnsiTheme="minorHAnsi" w:cstheme="minorBidi"/>
          <w:b w:val="0"/>
          <w:noProof/>
          <w:color w:val="auto"/>
          <w:sz w:val="22"/>
          <w:szCs w:val="22"/>
          <w:lang w:val="en-GB" w:eastAsia="zh-CN"/>
        </w:rPr>
      </w:pPr>
      <w:hyperlink w:anchor="_Toc79569158" w:history="1">
        <w:r w:rsidR="00F21E25" w:rsidRPr="00B43A58">
          <w:rPr>
            <w:rStyle w:val="Hyperlink"/>
            <w:rFonts w:cs="Times New Roman"/>
            <w:noProof/>
          </w:rPr>
          <w:t>1.2</w:t>
        </w:r>
        <w:r w:rsidR="00F21E25">
          <w:rPr>
            <w:rFonts w:asciiTheme="minorHAnsi" w:eastAsiaTheme="minorEastAsia" w:hAnsiTheme="minorHAnsi" w:cstheme="minorBidi"/>
            <w:b w:val="0"/>
            <w:noProof/>
            <w:color w:val="auto"/>
            <w:sz w:val="22"/>
            <w:szCs w:val="22"/>
            <w:lang w:val="en-GB" w:eastAsia="zh-CN"/>
          </w:rPr>
          <w:tab/>
        </w:r>
        <w:r w:rsidR="00F21E25" w:rsidRPr="00B43A58">
          <w:rPr>
            <w:rStyle w:val="Hyperlink"/>
            <w:noProof/>
          </w:rPr>
          <w:t>About WHO</w:t>
        </w:r>
        <w:r w:rsidR="00F21E25">
          <w:rPr>
            <w:noProof/>
            <w:webHidden/>
          </w:rPr>
          <w:tab/>
        </w:r>
        <w:r w:rsidR="00F21E25">
          <w:rPr>
            <w:noProof/>
            <w:webHidden/>
          </w:rPr>
          <w:fldChar w:fldCharType="begin"/>
        </w:r>
        <w:r w:rsidR="00F21E25">
          <w:rPr>
            <w:noProof/>
            <w:webHidden/>
          </w:rPr>
          <w:instrText xml:space="preserve"> PAGEREF _Toc79569158 \h </w:instrText>
        </w:r>
        <w:r w:rsidR="00F21E25">
          <w:rPr>
            <w:noProof/>
            <w:webHidden/>
          </w:rPr>
        </w:r>
        <w:r w:rsidR="00F21E25">
          <w:rPr>
            <w:noProof/>
            <w:webHidden/>
          </w:rPr>
          <w:fldChar w:fldCharType="separate"/>
        </w:r>
        <w:r w:rsidR="00F21E25">
          <w:rPr>
            <w:noProof/>
            <w:webHidden/>
          </w:rPr>
          <w:t>4</w:t>
        </w:r>
        <w:r w:rsidR="00F21E25">
          <w:rPr>
            <w:noProof/>
            <w:webHidden/>
          </w:rPr>
          <w:fldChar w:fldCharType="end"/>
        </w:r>
      </w:hyperlink>
    </w:p>
    <w:p w14:paraId="5E1E3EAC" w14:textId="77777777" w:rsidR="00F21E25" w:rsidRDefault="00BF171D">
      <w:pPr>
        <w:pStyle w:val="TOC3"/>
        <w:rPr>
          <w:rFonts w:asciiTheme="minorHAnsi" w:eastAsiaTheme="minorEastAsia" w:hAnsiTheme="minorHAnsi" w:cstheme="minorBidi"/>
          <w:noProof/>
          <w:color w:val="auto"/>
          <w:sz w:val="22"/>
          <w:szCs w:val="22"/>
          <w:lang w:val="en-GB" w:eastAsia="zh-CN"/>
        </w:rPr>
      </w:pPr>
      <w:hyperlink w:anchor="_Toc79569159" w:history="1">
        <w:r w:rsidR="00F21E25" w:rsidRPr="00B43A58">
          <w:rPr>
            <w:rStyle w:val="Hyperlink"/>
            <w:rFonts w:ascii="Helvetica" w:hAnsi="Helvetica" w:cs="Times New Roman"/>
            <w:noProof/>
          </w:rPr>
          <w:t>1.2.1</w:t>
        </w:r>
        <w:r w:rsidR="00F21E25">
          <w:rPr>
            <w:rFonts w:asciiTheme="minorHAnsi" w:eastAsiaTheme="minorEastAsia" w:hAnsiTheme="minorHAnsi" w:cstheme="minorBidi"/>
            <w:noProof/>
            <w:color w:val="auto"/>
            <w:sz w:val="22"/>
            <w:szCs w:val="22"/>
            <w:lang w:val="en-GB" w:eastAsia="zh-CN"/>
          </w:rPr>
          <w:tab/>
        </w:r>
        <w:r w:rsidR="00F21E25" w:rsidRPr="00B43A58">
          <w:rPr>
            <w:rStyle w:val="Hyperlink"/>
            <w:rFonts w:ascii="Arial" w:hAnsi="Arial"/>
            <w:noProof/>
          </w:rPr>
          <w:t>WHO Mission Statement</w:t>
        </w:r>
        <w:r w:rsidR="00F21E25">
          <w:rPr>
            <w:noProof/>
            <w:webHidden/>
          </w:rPr>
          <w:tab/>
        </w:r>
        <w:r w:rsidR="00F21E25">
          <w:rPr>
            <w:noProof/>
            <w:webHidden/>
          </w:rPr>
          <w:fldChar w:fldCharType="begin"/>
        </w:r>
        <w:r w:rsidR="00F21E25">
          <w:rPr>
            <w:noProof/>
            <w:webHidden/>
          </w:rPr>
          <w:instrText xml:space="preserve"> PAGEREF _Toc79569159 \h </w:instrText>
        </w:r>
        <w:r w:rsidR="00F21E25">
          <w:rPr>
            <w:noProof/>
            <w:webHidden/>
          </w:rPr>
        </w:r>
        <w:r w:rsidR="00F21E25">
          <w:rPr>
            <w:noProof/>
            <w:webHidden/>
          </w:rPr>
          <w:fldChar w:fldCharType="separate"/>
        </w:r>
        <w:r w:rsidR="00F21E25">
          <w:rPr>
            <w:noProof/>
            <w:webHidden/>
          </w:rPr>
          <w:t>4</w:t>
        </w:r>
        <w:r w:rsidR="00F21E25">
          <w:rPr>
            <w:noProof/>
            <w:webHidden/>
          </w:rPr>
          <w:fldChar w:fldCharType="end"/>
        </w:r>
      </w:hyperlink>
    </w:p>
    <w:p w14:paraId="49572AF8" w14:textId="77777777" w:rsidR="00F21E25" w:rsidRDefault="00BF171D">
      <w:pPr>
        <w:pStyle w:val="TOC3"/>
        <w:rPr>
          <w:rFonts w:asciiTheme="minorHAnsi" w:eastAsiaTheme="minorEastAsia" w:hAnsiTheme="minorHAnsi" w:cstheme="minorBidi"/>
          <w:noProof/>
          <w:color w:val="auto"/>
          <w:sz w:val="22"/>
          <w:szCs w:val="22"/>
          <w:lang w:val="en-GB" w:eastAsia="zh-CN"/>
        </w:rPr>
      </w:pPr>
      <w:hyperlink w:anchor="_Toc79569160" w:history="1">
        <w:r w:rsidR="00F21E25" w:rsidRPr="00B43A58">
          <w:rPr>
            <w:rStyle w:val="Hyperlink"/>
            <w:rFonts w:ascii="Helvetica" w:hAnsi="Helvetica" w:cs="Times New Roman"/>
            <w:noProof/>
          </w:rPr>
          <w:t>1.2.2</w:t>
        </w:r>
        <w:r w:rsidR="00F21E25">
          <w:rPr>
            <w:rFonts w:asciiTheme="minorHAnsi" w:eastAsiaTheme="minorEastAsia" w:hAnsiTheme="minorHAnsi" w:cstheme="minorBidi"/>
            <w:noProof/>
            <w:color w:val="auto"/>
            <w:sz w:val="22"/>
            <w:szCs w:val="22"/>
            <w:lang w:val="en-GB" w:eastAsia="zh-CN"/>
          </w:rPr>
          <w:tab/>
        </w:r>
        <w:r w:rsidR="00F21E25" w:rsidRPr="00B43A58">
          <w:rPr>
            <w:rStyle w:val="Hyperlink"/>
            <w:rFonts w:ascii="Arial" w:hAnsi="Arial"/>
            <w:noProof/>
          </w:rPr>
          <w:t>Structure of WHO</w:t>
        </w:r>
        <w:r w:rsidR="00F21E25">
          <w:rPr>
            <w:noProof/>
            <w:webHidden/>
          </w:rPr>
          <w:tab/>
        </w:r>
        <w:r w:rsidR="00F21E25">
          <w:rPr>
            <w:noProof/>
            <w:webHidden/>
          </w:rPr>
          <w:fldChar w:fldCharType="begin"/>
        </w:r>
        <w:r w:rsidR="00F21E25">
          <w:rPr>
            <w:noProof/>
            <w:webHidden/>
          </w:rPr>
          <w:instrText xml:space="preserve"> PAGEREF _Toc79569160 \h </w:instrText>
        </w:r>
        <w:r w:rsidR="00F21E25">
          <w:rPr>
            <w:noProof/>
            <w:webHidden/>
          </w:rPr>
        </w:r>
        <w:r w:rsidR="00F21E25">
          <w:rPr>
            <w:noProof/>
            <w:webHidden/>
          </w:rPr>
          <w:fldChar w:fldCharType="separate"/>
        </w:r>
        <w:r w:rsidR="00F21E25">
          <w:rPr>
            <w:noProof/>
            <w:webHidden/>
          </w:rPr>
          <w:t>4</w:t>
        </w:r>
        <w:r w:rsidR="00F21E25">
          <w:rPr>
            <w:noProof/>
            <w:webHidden/>
          </w:rPr>
          <w:fldChar w:fldCharType="end"/>
        </w:r>
      </w:hyperlink>
    </w:p>
    <w:p w14:paraId="301847CF" w14:textId="77777777" w:rsidR="00F21E25" w:rsidRDefault="00BF171D">
      <w:pPr>
        <w:pStyle w:val="TOC3"/>
        <w:rPr>
          <w:rFonts w:asciiTheme="minorHAnsi" w:eastAsiaTheme="minorEastAsia" w:hAnsiTheme="minorHAnsi" w:cstheme="minorBidi"/>
          <w:noProof/>
          <w:color w:val="auto"/>
          <w:sz w:val="22"/>
          <w:szCs w:val="22"/>
          <w:lang w:val="en-GB" w:eastAsia="zh-CN"/>
        </w:rPr>
      </w:pPr>
      <w:hyperlink w:anchor="_Toc79569161" w:history="1">
        <w:r w:rsidR="00F21E25" w:rsidRPr="00B43A58">
          <w:rPr>
            <w:rStyle w:val="Hyperlink"/>
            <w:rFonts w:ascii="Helvetica" w:hAnsi="Helvetica" w:cs="Times New Roman"/>
            <w:noProof/>
          </w:rPr>
          <w:t>1.2.3</w:t>
        </w:r>
        <w:r w:rsidR="00F21E25">
          <w:rPr>
            <w:rFonts w:asciiTheme="minorHAnsi" w:eastAsiaTheme="minorEastAsia" w:hAnsiTheme="minorHAnsi" w:cstheme="minorBidi"/>
            <w:noProof/>
            <w:color w:val="auto"/>
            <w:sz w:val="22"/>
            <w:szCs w:val="22"/>
            <w:lang w:val="en-GB" w:eastAsia="zh-CN"/>
          </w:rPr>
          <w:tab/>
        </w:r>
        <w:r w:rsidR="00F21E25" w:rsidRPr="00B43A58">
          <w:rPr>
            <w:rStyle w:val="Hyperlink"/>
            <w:rFonts w:ascii="Arial" w:hAnsi="Arial"/>
            <w:noProof/>
          </w:rPr>
          <w:t>Description of Office/Region or Division/Service/Unit</w:t>
        </w:r>
        <w:r w:rsidR="00F21E25">
          <w:rPr>
            <w:noProof/>
            <w:webHidden/>
          </w:rPr>
          <w:tab/>
        </w:r>
        <w:r w:rsidR="00F21E25">
          <w:rPr>
            <w:noProof/>
            <w:webHidden/>
          </w:rPr>
          <w:fldChar w:fldCharType="begin"/>
        </w:r>
        <w:r w:rsidR="00F21E25">
          <w:rPr>
            <w:noProof/>
            <w:webHidden/>
          </w:rPr>
          <w:instrText xml:space="preserve"> PAGEREF _Toc79569161 \h </w:instrText>
        </w:r>
        <w:r w:rsidR="00F21E25">
          <w:rPr>
            <w:noProof/>
            <w:webHidden/>
          </w:rPr>
        </w:r>
        <w:r w:rsidR="00F21E25">
          <w:rPr>
            <w:noProof/>
            <w:webHidden/>
          </w:rPr>
          <w:fldChar w:fldCharType="separate"/>
        </w:r>
        <w:r w:rsidR="00F21E25">
          <w:rPr>
            <w:noProof/>
            <w:webHidden/>
          </w:rPr>
          <w:t>5</w:t>
        </w:r>
        <w:r w:rsidR="00F21E25">
          <w:rPr>
            <w:noProof/>
            <w:webHidden/>
          </w:rPr>
          <w:fldChar w:fldCharType="end"/>
        </w:r>
      </w:hyperlink>
    </w:p>
    <w:p w14:paraId="2E879044" w14:textId="77777777" w:rsidR="00F21E25" w:rsidRDefault="00BF171D">
      <w:pPr>
        <w:pStyle w:val="TOC2"/>
        <w:rPr>
          <w:rFonts w:asciiTheme="minorHAnsi" w:eastAsiaTheme="minorEastAsia" w:hAnsiTheme="minorHAnsi" w:cstheme="minorBidi"/>
          <w:b w:val="0"/>
          <w:noProof/>
          <w:color w:val="auto"/>
          <w:sz w:val="22"/>
          <w:szCs w:val="22"/>
          <w:lang w:val="en-GB" w:eastAsia="zh-CN"/>
        </w:rPr>
      </w:pPr>
      <w:hyperlink w:anchor="_Toc79569162" w:history="1">
        <w:r w:rsidR="00F21E25" w:rsidRPr="00B43A58">
          <w:rPr>
            <w:rStyle w:val="Hyperlink"/>
            <w:rFonts w:cs="Times New Roman"/>
            <w:noProof/>
          </w:rPr>
          <w:t>1.3</w:t>
        </w:r>
        <w:r w:rsidR="00F21E25">
          <w:rPr>
            <w:rFonts w:asciiTheme="minorHAnsi" w:eastAsiaTheme="minorEastAsia" w:hAnsiTheme="minorHAnsi" w:cstheme="minorBidi"/>
            <w:b w:val="0"/>
            <w:noProof/>
            <w:color w:val="auto"/>
            <w:sz w:val="22"/>
            <w:szCs w:val="22"/>
            <w:lang w:val="en-GB" w:eastAsia="zh-CN"/>
          </w:rPr>
          <w:tab/>
        </w:r>
        <w:r w:rsidR="00F21E25" w:rsidRPr="00B43A58">
          <w:rPr>
            <w:rStyle w:val="Hyperlink"/>
            <w:noProof/>
          </w:rPr>
          <w:t>Definitions, Acronyms and Abbreviations</w:t>
        </w:r>
        <w:r w:rsidR="00F21E25">
          <w:rPr>
            <w:noProof/>
            <w:webHidden/>
          </w:rPr>
          <w:tab/>
        </w:r>
        <w:r w:rsidR="00F21E25">
          <w:rPr>
            <w:noProof/>
            <w:webHidden/>
          </w:rPr>
          <w:fldChar w:fldCharType="begin"/>
        </w:r>
        <w:r w:rsidR="00F21E25">
          <w:rPr>
            <w:noProof/>
            <w:webHidden/>
          </w:rPr>
          <w:instrText xml:space="preserve"> PAGEREF _Toc79569162 \h </w:instrText>
        </w:r>
        <w:r w:rsidR="00F21E25">
          <w:rPr>
            <w:noProof/>
            <w:webHidden/>
          </w:rPr>
        </w:r>
        <w:r w:rsidR="00F21E25">
          <w:rPr>
            <w:noProof/>
            <w:webHidden/>
          </w:rPr>
          <w:fldChar w:fldCharType="separate"/>
        </w:r>
        <w:r w:rsidR="00F21E25">
          <w:rPr>
            <w:noProof/>
            <w:webHidden/>
          </w:rPr>
          <w:t>5</w:t>
        </w:r>
        <w:r w:rsidR="00F21E25">
          <w:rPr>
            <w:noProof/>
            <w:webHidden/>
          </w:rPr>
          <w:fldChar w:fldCharType="end"/>
        </w:r>
      </w:hyperlink>
    </w:p>
    <w:p w14:paraId="21B63FCC" w14:textId="77777777" w:rsidR="00F21E25" w:rsidRDefault="00BF171D">
      <w:pPr>
        <w:pStyle w:val="TOC1"/>
        <w:rPr>
          <w:rFonts w:asciiTheme="minorHAnsi" w:eastAsiaTheme="minorEastAsia" w:hAnsiTheme="minorHAnsi" w:cstheme="minorBidi"/>
          <w:b w:val="0"/>
          <w:caps w:val="0"/>
          <w:noProof/>
          <w:color w:val="auto"/>
          <w:sz w:val="22"/>
          <w:szCs w:val="22"/>
          <w:lang w:val="en-GB" w:eastAsia="zh-CN"/>
        </w:rPr>
      </w:pPr>
      <w:hyperlink w:anchor="_Toc79569163" w:history="1">
        <w:r w:rsidR="00F21E25" w:rsidRPr="00B43A58">
          <w:rPr>
            <w:rStyle w:val="Hyperlink"/>
            <w:rFonts w:ascii="Arial" w:hAnsi="Arial" w:cs="Times New Roman"/>
            <w:noProof/>
          </w:rPr>
          <w:t>2.</w:t>
        </w:r>
        <w:r w:rsidR="00F21E25">
          <w:rPr>
            <w:rFonts w:asciiTheme="minorHAnsi" w:eastAsiaTheme="minorEastAsia" w:hAnsiTheme="minorHAnsi" w:cstheme="minorBidi"/>
            <w:b w:val="0"/>
            <w:caps w:val="0"/>
            <w:noProof/>
            <w:color w:val="auto"/>
            <w:sz w:val="22"/>
            <w:szCs w:val="22"/>
            <w:lang w:val="en-GB" w:eastAsia="zh-CN"/>
          </w:rPr>
          <w:tab/>
        </w:r>
        <w:r w:rsidR="00F21E25" w:rsidRPr="00B43A58">
          <w:rPr>
            <w:rStyle w:val="Hyperlink"/>
            <w:rFonts w:ascii="Arial" w:hAnsi="Arial" w:cs="Arial"/>
            <w:noProof/>
          </w:rPr>
          <w:t>BACKGROUND</w:t>
        </w:r>
        <w:r w:rsidR="00F21E25">
          <w:rPr>
            <w:noProof/>
            <w:webHidden/>
          </w:rPr>
          <w:tab/>
        </w:r>
        <w:r w:rsidR="00F21E25">
          <w:rPr>
            <w:noProof/>
            <w:webHidden/>
          </w:rPr>
          <w:fldChar w:fldCharType="begin"/>
        </w:r>
        <w:r w:rsidR="00F21E25">
          <w:rPr>
            <w:noProof/>
            <w:webHidden/>
          </w:rPr>
          <w:instrText xml:space="preserve"> PAGEREF _Toc79569163 \h </w:instrText>
        </w:r>
        <w:r w:rsidR="00F21E25">
          <w:rPr>
            <w:noProof/>
            <w:webHidden/>
          </w:rPr>
        </w:r>
        <w:r w:rsidR="00F21E25">
          <w:rPr>
            <w:noProof/>
            <w:webHidden/>
          </w:rPr>
          <w:fldChar w:fldCharType="separate"/>
        </w:r>
        <w:r w:rsidR="00F21E25">
          <w:rPr>
            <w:noProof/>
            <w:webHidden/>
          </w:rPr>
          <w:t>6</w:t>
        </w:r>
        <w:r w:rsidR="00F21E25">
          <w:rPr>
            <w:noProof/>
            <w:webHidden/>
          </w:rPr>
          <w:fldChar w:fldCharType="end"/>
        </w:r>
      </w:hyperlink>
    </w:p>
    <w:p w14:paraId="67BA2656" w14:textId="77777777" w:rsidR="00F21E25" w:rsidRDefault="00BF171D">
      <w:pPr>
        <w:pStyle w:val="TOC2"/>
        <w:rPr>
          <w:rFonts w:asciiTheme="minorHAnsi" w:eastAsiaTheme="minorEastAsia" w:hAnsiTheme="minorHAnsi" w:cstheme="minorBidi"/>
          <w:b w:val="0"/>
          <w:noProof/>
          <w:color w:val="auto"/>
          <w:sz w:val="22"/>
          <w:szCs w:val="22"/>
          <w:lang w:val="en-GB" w:eastAsia="zh-CN"/>
        </w:rPr>
      </w:pPr>
      <w:hyperlink w:anchor="_Toc79569164" w:history="1">
        <w:r w:rsidR="00F21E25" w:rsidRPr="00B43A58">
          <w:rPr>
            <w:rStyle w:val="Hyperlink"/>
            <w:rFonts w:cs="Times New Roman"/>
            <w:noProof/>
          </w:rPr>
          <w:t>2.1</w:t>
        </w:r>
        <w:r w:rsidR="00F21E25">
          <w:rPr>
            <w:rFonts w:asciiTheme="minorHAnsi" w:eastAsiaTheme="minorEastAsia" w:hAnsiTheme="minorHAnsi" w:cstheme="minorBidi"/>
            <w:b w:val="0"/>
            <w:noProof/>
            <w:color w:val="auto"/>
            <w:sz w:val="22"/>
            <w:szCs w:val="22"/>
            <w:lang w:val="en-GB" w:eastAsia="zh-CN"/>
          </w:rPr>
          <w:tab/>
        </w:r>
        <w:r w:rsidR="00F21E25" w:rsidRPr="00B43A58">
          <w:rPr>
            <w:rStyle w:val="Hyperlink"/>
            <w:noProof/>
          </w:rPr>
          <w:t>Overview</w:t>
        </w:r>
        <w:r w:rsidR="00F21E25">
          <w:rPr>
            <w:noProof/>
            <w:webHidden/>
          </w:rPr>
          <w:tab/>
        </w:r>
        <w:r w:rsidR="00F21E25">
          <w:rPr>
            <w:noProof/>
            <w:webHidden/>
          </w:rPr>
          <w:fldChar w:fldCharType="begin"/>
        </w:r>
        <w:r w:rsidR="00F21E25">
          <w:rPr>
            <w:noProof/>
            <w:webHidden/>
          </w:rPr>
          <w:instrText xml:space="preserve"> PAGEREF _Toc79569164 \h </w:instrText>
        </w:r>
        <w:r w:rsidR="00F21E25">
          <w:rPr>
            <w:noProof/>
            <w:webHidden/>
          </w:rPr>
        </w:r>
        <w:r w:rsidR="00F21E25">
          <w:rPr>
            <w:noProof/>
            <w:webHidden/>
          </w:rPr>
          <w:fldChar w:fldCharType="separate"/>
        </w:r>
        <w:r w:rsidR="00F21E25">
          <w:rPr>
            <w:noProof/>
            <w:webHidden/>
          </w:rPr>
          <w:t>6</w:t>
        </w:r>
        <w:r w:rsidR="00F21E25">
          <w:rPr>
            <w:noProof/>
            <w:webHidden/>
          </w:rPr>
          <w:fldChar w:fldCharType="end"/>
        </w:r>
      </w:hyperlink>
    </w:p>
    <w:p w14:paraId="6B5D980B" w14:textId="77777777" w:rsidR="00F21E25" w:rsidRDefault="00BF171D">
      <w:pPr>
        <w:pStyle w:val="TOC1"/>
        <w:rPr>
          <w:rFonts w:asciiTheme="minorHAnsi" w:eastAsiaTheme="minorEastAsia" w:hAnsiTheme="minorHAnsi" w:cstheme="minorBidi"/>
          <w:b w:val="0"/>
          <w:caps w:val="0"/>
          <w:noProof/>
          <w:color w:val="auto"/>
          <w:sz w:val="22"/>
          <w:szCs w:val="22"/>
          <w:lang w:val="en-GB" w:eastAsia="zh-CN"/>
        </w:rPr>
      </w:pPr>
      <w:hyperlink w:anchor="_Toc79569165" w:history="1">
        <w:r w:rsidR="00F21E25" w:rsidRPr="00B43A58">
          <w:rPr>
            <w:rStyle w:val="Hyperlink"/>
            <w:rFonts w:ascii="Arial" w:hAnsi="Arial" w:cs="Times New Roman"/>
            <w:noProof/>
          </w:rPr>
          <w:t>3.</w:t>
        </w:r>
        <w:r w:rsidR="00F21E25">
          <w:rPr>
            <w:rFonts w:asciiTheme="minorHAnsi" w:eastAsiaTheme="minorEastAsia" w:hAnsiTheme="minorHAnsi" w:cstheme="minorBidi"/>
            <w:b w:val="0"/>
            <w:caps w:val="0"/>
            <w:noProof/>
            <w:color w:val="auto"/>
            <w:sz w:val="22"/>
            <w:szCs w:val="22"/>
            <w:lang w:val="en-GB" w:eastAsia="zh-CN"/>
          </w:rPr>
          <w:tab/>
        </w:r>
        <w:r w:rsidR="00F21E25" w:rsidRPr="00B43A58">
          <w:rPr>
            <w:rStyle w:val="Hyperlink"/>
            <w:rFonts w:ascii="Arial" w:hAnsi="Arial" w:cs="Arial"/>
            <w:noProof/>
          </w:rPr>
          <w:t>requirements</w:t>
        </w:r>
        <w:r w:rsidR="00F21E25">
          <w:rPr>
            <w:noProof/>
            <w:webHidden/>
          </w:rPr>
          <w:tab/>
        </w:r>
        <w:r w:rsidR="00F21E25">
          <w:rPr>
            <w:noProof/>
            <w:webHidden/>
          </w:rPr>
          <w:fldChar w:fldCharType="begin"/>
        </w:r>
        <w:r w:rsidR="00F21E25">
          <w:rPr>
            <w:noProof/>
            <w:webHidden/>
          </w:rPr>
          <w:instrText xml:space="preserve"> PAGEREF _Toc79569165 \h </w:instrText>
        </w:r>
        <w:r w:rsidR="00F21E25">
          <w:rPr>
            <w:noProof/>
            <w:webHidden/>
          </w:rPr>
        </w:r>
        <w:r w:rsidR="00F21E25">
          <w:rPr>
            <w:noProof/>
            <w:webHidden/>
          </w:rPr>
          <w:fldChar w:fldCharType="separate"/>
        </w:r>
        <w:r w:rsidR="00F21E25">
          <w:rPr>
            <w:noProof/>
            <w:webHidden/>
          </w:rPr>
          <w:t>8</w:t>
        </w:r>
        <w:r w:rsidR="00F21E25">
          <w:rPr>
            <w:noProof/>
            <w:webHidden/>
          </w:rPr>
          <w:fldChar w:fldCharType="end"/>
        </w:r>
      </w:hyperlink>
    </w:p>
    <w:p w14:paraId="009EBFEE" w14:textId="77777777" w:rsidR="00F21E25" w:rsidRDefault="00BF171D">
      <w:pPr>
        <w:pStyle w:val="TOC2"/>
        <w:rPr>
          <w:rFonts w:asciiTheme="minorHAnsi" w:eastAsiaTheme="minorEastAsia" w:hAnsiTheme="minorHAnsi" w:cstheme="minorBidi"/>
          <w:b w:val="0"/>
          <w:noProof/>
          <w:color w:val="auto"/>
          <w:sz w:val="22"/>
          <w:szCs w:val="22"/>
          <w:lang w:val="en-GB" w:eastAsia="zh-CN"/>
        </w:rPr>
      </w:pPr>
      <w:hyperlink w:anchor="_Toc79569166" w:history="1">
        <w:r w:rsidR="00F21E25" w:rsidRPr="00B43A58">
          <w:rPr>
            <w:rStyle w:val="Hyperlink"/>
            <w:rFonts w:cs="Times New Roman"/>
            <w:noProof/>
          </w:rPr>
          <w:t>3.1</w:t>
        </w:r>
        <w:r w:rsidR="00F21E25">
          <w:rPr>
            <w:rFonts w:asciiTheme="minorHAnsi" w:eastAsiaTheme="minorEastAsia" w:hAnsiTheme="minorHAnsi" w:cstheme="minorBidi"/>
            <w:b w:val="0"/>
            <w:noProof/>
            <w:color w:val="auto"/>
            <w:sz w:val="22"/>
            <w:szCs w:val="22"/>
            <w:lang w:val="en-GB" w:eastAsia="zh-CN"/>
          </w:rPr>
          <w:tab/>
        </w:r>
        <w:r w:rsidR="00F21E25" w:rsidRPr="00B43A58">
          <w:rPr>
            <w:rStyle w:val="Hyperlink"/>
            <w:noProof/>
          </w:rPr>
          <w:t>Introduction</w:t>
        </w:r>
        <w:r w:rsidR="00F21E25">
          <w:rPr>
            <w:noProof/>
            <w:webHidden/>
          </w:rPr>
          <w:tab/>
        </w:r>
        <w:r w:rsidR="00F21E25">
          <w:rPr>
            <w:noProof/>
            <w:webHidden/>
          </w:rPr>
          <w:fldChar w:fldCharType="begin"/>
        </w:r>
        <w:r w:rsidR="00F21E25">
          <w:rPr>
            <w:noProof/>
            <w:webHidden/>
          </w:rPr>
          <w:instrText xml:space="preserve"> PAGEREF _Toc79569166 \h </w:instrText>
        </w:r>
        <w:r w:rsidR="00F21E25">
          <w:rPr>
            <w:noProof/>
            <w:webHidden/>
          </w:rPr>
        </w:r>
        <w:r w:rsidR="00F21E25">
          <w:rPr>
            <w:noProof/>
            <w:webHidden/>
          </w:rPr>
          <w:fldChar w:fldCharType="separate"/>
        </w:r>
        <w:r w:rsidR="00F21E25">
          <w:rPr>
            <w:noProof/>
            <w:webHidden/>
          </w:rPr>
          <w:t>8</w:t>
        </w:r>
        <w:r w:rsidR="00F21E25">
          <w:rPr>
            <w:noProof/>
            <w:webHidden/>
          </w:rPr>
          <w:fldChar w:fldCharType="end"/>
        </w:r>
      </w:hyperlink>
    </w:p>
    <w:p w14:paraId="6535D085" w14:textId="77777777" w:rsidR="00F21E25" w:rsidRDefault="00BF171D">
      <w:pPr>
        <w:pStyle w:val="TOC2"/>
        <w:rPr>
          <w:rFonts w:asciiTheme="minorHAnsi" w:eastAsiaTheme="minorEastAsia" w:hAnsiTheme="minorHAnsi" w:cstheme="minorBidi"/>
          <w:b w:val="0"/>
          <w:noProof/>
          <w:color w:val="auto"/>
          <w:sz w:val="22"/>
          <w:szCs w:val="22"/>
          <w:lang w:val="en-GB" w:eastAsia="zh-CN"/>
        </w:rPr>
      </w:pPr>
      <w:hyperlink w:anchor="_Toc79569167" w:history="1">
        <w:r w:rsidR="00F21E25" w:rsidRPr="00B43A58">
          <w:rPr>
            <w:rStyle w:val="Hyperlink"/>
            <w:rFonts w:cs="Times New Roman"/>
            <w:noProof/>
          </w:rPr>
          <w:t>3.2</w:t>
        </w:r>
        <w:r w:rsidR="00F21E25">
          <w:rPr>
            <w:rFonts w:asciiTheme="minorHAnsi" w:eastAsiaTheme="minorEastAsia" w:hAnsiTheme="minorHAnsi" w:cstheme="minorBidi"/>
            <w:b w:val="0"/>
            <w:noProof/>
            <w:color w:val="auto"/>
            <w:sz w:val="22"/>
            <w:szCs w:val="22"/>
            <w:lang w:val="en-GB" w:eastAsia="zh-CN"/>
          </w:rPr>
          <w:tab/>
        </w:r>
        <w:r w:rsidR="00F21E25" w:rsidRPr="00B43A58">
          <w:rPr>
            <w:rStyle w:val="Hyperlink"/>
            <w:noProof/>
          </w:rPr>
          <w:t>Characteristics of the provider</w:t>
        </w:r>
        <w:r w:rsidR="00F21E25">
          <w:rPr>
            <w:noProof/>
            <w:webHidden/>
          </w:rPr>
          <w:tab/>
        </w:r>
        <w:r w:rsidR="00F21E25">
          <w:rPr>
            <w:noProof/>
            <w:webHidden/>
          </w:rPr>
          <w:fldChar w:fldCharType="begin"/>
        </w:r>
        <w:r w:rsidR="00F21E25">
          <w:rPr>
            <w:noProof/>
            <w:webHidden/>
          </w:rPr>
          <w:instrText xml:space="preserve"> PAGEREF _Toc79569167 \h </w:instrText>
        </w:r>
        <w:r w:rsidR="00F21E25">
          <w:rPr>
            <w:noProof/>
            <w:webHidden/>
          </w:rPr>
        </w:r>
        <w:r w:rsidR="00F21E25">
          <w:rPr>
            <w:noProof/>
            <w:webHidden/>
          </w:rPr>
          <w:fldChar w:fldCharType="separate"/>
        </w:r>
        <w:r w:rsidR="00F21E25">
          <w:rPr>
            <w:noProof/>
            <w:webHidden/>
          </w:rPr>
          <w:t>8</w:t>
        </w:r>
        <w:r w:rsidR="00F21E25">
          <w:rPr>
            <w:noProof/>
            <w:webHidden/>
          </w:rPr>
          <w:fldChar w:fldCharType="end"/>
        </w:r>
      </w:hyperlink>
    </w:p>
    <w:p w14:paraId="5C8D6DF6" w14:textId="77777777" w:rsidR="00F21E25" w:rsidRDefault="00BF171D">
      <w:pPr>
        <w:pStyle w:val="TOC3"/>
        <w:rPr>
          <w:rFonts w:asciiTheme="minorHAnsi" w:eastAsiaTheme="minorEastAsia" w:hAnsiTheme="minorHAnsi" w:cstheme="minorBidi"/>
          <w:noProof/>
          <w:color w:val="auto"/>
          <w:sz w:val="22"/>
          <w:szCs w:val="22"/>
          <w:lang w:val="en-GB" w:eastAsia="zh-CN"/>
        </w:rPr>
      </w:pPr>
      <w:hyperlink w:anchor="_Toc79569168" w:history="1">
        <w:r w:rsidR="00F21E25" w:rsidRPr="00B43A58">
          <w:rPr>
            <w:rStyle w:val="Hyperlink"/>
            <w:rFonts w:ascii="Helvetica" w:hAnsi="Helvetica" w:cs="Times New Roman"/>
            <w:noProof/>
          </w:rPr>
          <w:t>3.2.1</w:t>
        </w:r>
        <w:r w:rsidR="00F21E25">
          <w:rPr>
            <w:rFonts w:asciiTheme="minorHAnsi" w:eastAsiaTheme="minorEastAsia" w:hAnsiTheme="minorHAnsi" w:cstheme="minorBidi"/>
            <w:noProof/>
            <w:color w:val="auto"/>
            <w:sz w:val="22"/>
            <w:szCs w:val="22"/>
            <w:lang w:val="en-GB" w:eastAsia="zh-CN"/>
          </w:rPr>
          <w:tab/>
        </w:r>
        <w:r w:rsidR="00F21E25" w:rsidRPr="00B43A58">
          <w:rPr>
            <w:rStyle w:val="Hyperlink"/>
            <w:rFonts w:ascii="Arial" w:hAnsi="Arial"/>
            <w:noProof/>
          </w:rPr>
          <w:t>Status</w:t>
        </w:r>
        <w:r w:rsidR="00F21E25">
          <w:rPr>
            <w:noProof/>
            <w:webHidden/>
          </w:rPr>
          <w:tab/>
        </w:r>
        <w:r w:rsidR="00F21E25">
          <w:rPr>
            <w:noProof/>
            <w:webHidden/>
          </w:rPr>
          <w:fldChar w:fldCharType="begin"/>
        </w:r>
        <w:r w:rsidR="00F21E25">
          <w:rPr>
            <w:noProof/>
            <w:webHidden/>
          </w:rPr>
          <w:instrText xml:space="preserve"> PAGEREF _Toc79569168 \h </w:instrText>
        </w:r>
        <w:r w:rsidR="00F21E25">
          <w:rPr>
            <w:noProof/>
            <w:webHidden/>
          </w:rPr>
        </w:r>
        <w:r w:rsidR="00F21E25">
          <w:rPr>
            <w:noProof/>
            <w:webHidden/>
          </w:rPr>
          <w:fldChar w:fldCharType="separate"/>
        </w:r>
        <w:r w:rsidR="00F21E25">
          <w:rPr>
            <w:noProof/>
            <w:webHidden/>
          </w:rPr>
          <w:t>8</w:t>
        </w:r>
        <w:r w:rsidR="00F21E25">
          <w:rPr>
            <w:noProof/>
            <w:webHidden/>
          </w:rPr>
          <w:fldChar w:fldCharType="end"/>
        </w:r>
      </w:hyperlink>
    </w:p>
    <w:p w14:paraId="38C04E09" w14:textId="77777777" w:rsidR="00F21E25" w:rsidRDefault="00BF171D">
      <w:pPr>
        <w:pStyle w:val="TOC3"/>
        <w:rPr>
          <w:rFonts w:asciiTheme="minorHAnsi" w:eastAsiaTheme="minorEastAsia" w:hAnsiTheme="minorHAnsi" w:cstheme="minorBidi"/>
          <w:noProof/>
          <w:color w:val="auto"/>
          <w:sz w:val="22"/>
          <w:szCs w:val="22"/>
          <w:lang w:val="en-GB" w:eastAsia="zh-CN"/>
        </w:rPr>
      </w:pPr>
      <w:hyperlink w:anchor="_Toc79569169" w:history="1">
        <w:r w:rsidR="00F21E25" w:rsidRPr="00B43A58">
          <w:rPr>
            <w:rStyle w:val="Hyperlink"/>
            <w:rFonts w:ascii="Helvetica" w:hAnsi="Helvetica" w:cs="Times New Roman"/>
            <w:noProof/>
          </w:rPr>
          <w:t>3.2.2</w:t>
        </w:r>
        <w:r w:rsidR="00F21E25">
          <w:rPr>
            <w:rFonts w:asciiTheme="minorHAnsi" w:eastAsiaTheme="minorEastAsia" w:hAnsiTheme="minorHAnsi" w:cstheme="minorBidi"/>
            <w:noProof/>
            <w:color w:val="auto"/>
            <w:sz w:val="22"/>
            <w:szCs w:val="22"/>
            <w:lang w:val="en-GB" w:eastAsia="zh-CN"/>
          </w:rPr>
          <w:tab/>
        </w:r>
        <w:r w:rsidR="00F21E25" w:rsidRPr="00B43A58">
          <w:rPr>
            <w:rStyle w:val="Hyperlink"/>
            <w:rFonts w:ascii="Arial" w:hAnsi="Arial"/>
            <w:noProof/>
          </w:rPr>
          <w:t>Accreditations</w:t>
        </w:r>
        <w:r w:rsidR="00F21E25">
          <w:rPr>
            <w:noProof/>
            <w:webHidden/>
          </w:rPr>
          <w:tab/>
        </w:r>
        <w:r w:rsidR="00F21E25">
          <w:rPr>
            <w:noProof/>
            <w:webHidden/>
          </w:rPr>
          <w:fldChar w:fldCharType="begin"/>
        </w:r>
        <w:r w:rsidR="00F21E25">
          <w:rPr>
            <w:noProof/>
            <w:webHidden/>
          </w:rPr>
          <w:instrText xml:space="preserve"> PAGEREF _Toc79569169 \h </w:instrText>
        </w:r>
        <w:r w:rsidR="00F21E25">
          <w:rPr>
            <w:noProof/>
            <w:webHidden/>
          </w:rPr>
        </w:r>
        <w:r w:rsidR="00F21E25">
          <w:rPr>
            <w:noProof/>
            <w:webHidden/>
          </w:rPr>
          <w:fldChar w:fldCharType="separate"/>
        </w:r>
        <w:r w:rsidR="00F21E25">
          <w:rPr>
            <w:noProof/>
            <w:webHidden/>
          </w:rPr>
          <w:t>8</w:t>
        </w:r>
        <w:r w:rsidR="00F21E25">
          <w:rPr>
            <w:noProof/>
            <w:webHidden/>
          </w:rPr>
          <w:fldChar w:fldCharType="end"/>
        </w:r>
      </w:hyperlink>
    </w:p>
    <w:p w14:paraId="447E76AD" w14:textId="77777777" w:rsidR="00F21E25" w:rsidRDefault="00BF171D">
      <w:pPr>
        <w:pStyle w:val="TOC3"/>
        <w:rPr>
          <w:rFonts w:asciiTheme="minorHAnsi" w:eastAsiaTheme="minorEastAsia" w:hAnsiTheme="minorHAnsi" w:cstheme="minorBidi"/>
          <w:noProof/>
          <w:color w:val="auto"/>
          <w:sz w:val="22"/>
          <w:szCs w:val="22"/>
          <w:lang w:val="en-GB" w:eastAsia="zh-CN"/>
        </w:rPr>
      </w:pPr>
      <w:hyperlink w:anchor="_Toc79569170" w:history="1">
        <w:r w:rsidR="00F21E25" w:rsidRPr="00B43A58">
          <w:rPr>
            <w:rStyle w:val="Hyperlink"/>
            <w:rFonts w:ascii="Helvetica" w:hAnsi="Helvetica" w:cs="Times New Roman"/>
            <w:noProof/>
          </w:rPr>
          <w:t>3.2.3</w:t>
        </w:r>
        <w:r w:rsidR="00F21E25">
          <w:rPr>
            <w:rFonts w:asciiTheme="minorHAnsi" w:eastAsiaTheme="minorEastAsia" w:hAnsiTheme="minorHAnsi" w:cstheme="minorBidi"/>
            <w:noProof/>
            <w:color w:val="auto"/>
            <w:sz w:val="22"/>
            <w:szCs w:val="22"/>
            <w:lang w:val="en-GB" w:eastAsia="zh-CN"/>
          </w:rPr>
          <w:tab/>
        </w:r>
        <w:r w:rsidR="00F21E25" w:rsidRPr="00B43A58">
          <w:rPr>
            <w:rStyle w:val="Hyperlink"/>
            <w:rFonts w:ascii="Arial" w:hAnsi="Arial"/>
            <w:noProof/>
          </w:rPr>
          <w:t>Previous experience</w:t>
        </w:r>
        <w:r w:rsidR="00F21E25">
          <w:rPr>
            <w:noProof/>
            <w:webHidden/>
          </w:rPr>
          <w:tab/>
        </w:r>
        <w:r w:rsidR="00F21E25">
          <w:rPr>
            <w:noProof/>
            <w:webHidden/>
          </w:rPr>
          <w:fldChar w:fldCharType="begin"/>
        </w:r>
        <w:r w:rsidR="00F21E25">
          <w:rPr>
            <w:noProof/>
            <w:webHidden/>
          </w:rPr>
          <w:instrText xml:space="preserve"> PAGEREF _Toc79569170 \h </w:instrText>
        </w:r>
        <w:r w:rsidR="00F21E25">
          <w:rPr>
            <w:noProof/>
            <w:webHidden/>
          </w:rPr>
        </w:r>
        <w:r w:rsidR="00F21E25">
          <w:rPr>
            <w:noProof/>
            <w:webHidden/>
          </w:rPr>
          <w:fldChar w:fldCharType="separate"/>
        </w:r>
        <w:r w:rsidR="00F21E25">
          <w:rPr>
            <w:noProof/>
            <w:webHidden/>
          </w:rPr>
          <w:t>8</w:t>
        </w:r>
        <w:r w:rsidR="00F21E25">
          <w:rPr>
            <w:noProof/>
            <w:webHidden/>
          </w:rPr>
          <w:fldChar w:fldCharType="end"/>
        </w:r>
      </w:hyperlink>
    </w:p>
    <w:p w14:paraId="429BA8A8" w14:textId="77777777" w:rsidR="00F21E25" w:rsidRDefault="00BF171D">
      <w:pPr>
        <w:pStyle w:val="TOC3"/>
        <w:rPr>
          <w:rFonts w:asciiTheme="minorHAnsi" w:eastAsiaTheme="minorEastAsia" w:hAnsiTheme="minorHAnsi" w:cstheme="minorBidi"/>
          <w:noProof/>
          <w:color w:val="auto"/>
          <w:sz w:val="22"/>
          <w:szCs w:val="22"/>
          <w:lang w:val="en-GB" w:eastAsia="zh-CN"/>
        </w:rPr>
      </w:pPr>
      <w:hyperlink w:anchor="_Toc79569171" w:history="1">
        <w:r w:rsidR="00F21E25" w:rsidRPr="00B43A58">
          <w:rPr>
            <w:rStyle w:val="Hyperlink"/>
            <w:rFonts w:ascii="Helvetica" w:hAnsi="Helvetica" w:cs="Times New Roman"/>
            <w:noProof/>
          </w:rPr>
          <w:t>3.2.4</w:t>
        </w:r>
        <w:r w:rsidR="00F21E25">
          <w:rPr>
            <w:rFonts w:asciiTheme="minorHAnsi" w:eastAsiaTheme="minorEastAsia" w:hAnsiTheme="minorHAnsi" w:cstheme="minorBidi"/>
            <w:noProof/>
            <w:color w:val="auto"/>
            <w:sz w:val="22"/>
            <w:szCs w:val="22"/>
            <w:lang w:val="en-GB" w:eastAsia="zh-CN"/>
          </w:rPr>
          <w:tab/>
        </w:r>
        <w:r w:rsidR="00F21E25" w:rsidRPr="00B43A58">
          <w:rPr>
            <w:rStyle w:val="Hyperlink"/>
            <w:rFonts w:ascii="Arial" w:hAnsi="Arial"/>
            <w:noProof/>
          </w:rPr>
          <w:t>Staffing</w:t>
        </w:r>
        <w:r w:rsidR="00F21E25">
          <w:rPr>
            <w:noProof/>
            <w:webHidden/>
          </w:rPr>
          <w:tab/>
        </w:r>
        <w:r w:rsidR="00F21E25">
          <w:rPr>
            <w:noProof/>
            <w:webHidden/>
          </w:rPr>
          <w:fldChar w:fldCharType="begin"/>
        </w:r>
        <w:r w:rsidR="00F21E25">
          <w:rPr>
            <w:noProof/>
            <w:webHidden/>
          </w:rPr>
          <w:instrText xml:space="preserve"> PAGEREF _Toc79569171 \h </w:instrText>
        </w:r>
        <w:r w:rsidR="00F21E25">
          <w:rPr>
            <w:noProof/>
            <w:webHidden/>
          </w:rPr>
        </w:r>
        <w:r w:rsidR="00F21E25">
          <w:rPr>
            <w:noProof/>
            <w:webHidden/>
          </w:rPr>
          <w:fldChar w:fldCharType="separate"/>
        </w:r>
        <w:r w:rsidR="00F21E25">
          <w:rPr>
            <w:noProof/>
            <w:webHidden/>
          </w:rPr>
          <w:t>8</w:t>
        </w:r>
        <w:r w:rsidR="00F21E25">
          <w:rPr>
            <w:noProof/>
            <w:webHidden/>
          </w:rPr>
          <w:fldChar w:fldCharType="end"/>
        </w:r>
      </w:hyperlink>
    </w:p>
    <w:p w14:paraId="68A21EC1" w14:textId="77777777" w:rsidR="00F21E25" w:rsidRDefault="00BF171D">
      <w:pPr>
        <w:pStyle w:val="TOC2"/>
        <w:rPr>
          <w:rFonts w:asciiTheme="minorHAnsi" w:eastAsiaTheme="minorEastAsia" w:hAnsiTheme="minorHAnsi" w:cstheme="minorBidi"/>
          <w:b w:val="0"/>
          <w:noProof/>
          <w:color w:val="auto"/>
          <w:sz w:val="22"/>
          <w:szCs w:val="22"/>
          <w:lang w:val="en-GB" w:eastAsia="zh-CN"/>
        </w:rPr>
      </w:pPr>
      <w:hyperlink w:anchor="_Toc79569172" w:history="1">
        <w:r w:rsidR="00F21E25" w:rsidRPr="00B43A58">
          <w:rPr>
            <w:rStyle w:val="Hyperlink"/>
            <w:rFonts w:cs="Times New Roman"/>
            <w:noProof/>
          </w:rPr>
          <w:t>3.3</w:t>
        </w:r>
        <w:r w:rsidR="00F21E25">
          <w:rPr>
            <w:rFonts w:asciiTheme="minorHAnsi" w:eastAsiaTheme="minorEastAsia" w:hAnsiTheme="minorHAnsi" w:cstheme="minorBidi"/>
            <w:b w:val="0"/>
            <w:noProof/>
            <w:color w:val="auto"/>
            <w:sz w:val="22"/>
            <w:szCs w:val="22"/>
            <w:lang w:val="en-GB" w:eastAsia="zh-CN"/>
          </w:rPr>
          <w:tab/>
        </w:r>
        <w:r w:rsidR="00F21E25" w:rsidRPr="00B43A58">
          <w:rPr>
            <w:rStyle w:val="Hyperlink"/>
            <w:noProof/>
          </w:rPr>
          <w:t>Work to be performed</w:t>
        </w:r>
        <w:r w:rsidR="00F21E25">
          <w:rPr>
            <w:noProof/>
            <w:webHidden/>
          </w:rPr>
          <w:tab/>
        </w:r>
        <w:r w:rsidR="00F21E25">
          <w:rPr>
            <w:noProof/>
            <w:webHidden/>
          </w:rPr>
          <w:fldChar w:fldCharType="begin"/>
        </w:r>
        <w:r w:rsidR="00F21E25">
          <w:rPr>
            <w:noProof/>
            <w:webHidden/>
          </w:rPr>
          <w:instrText xml:space="preserve"> PAGEREF _Toc79569172 \h </w:instrText>
        </w:r>
        <w:r w:rsidR="00F21E25">
          <w:rPr>
            <w:noProof/>
            <w:webHidden/>
          </w:rPr>
        </w:r>
        <w:r w:rsidR="00F21E25">
          <w:rPr>
            <w:noProof/>
            <w:webHidden/>
          </w:rPr>
          <w:fldChar w:fldCharType="separate"/>
        </w:r>
        <w:r w:rsidR="00F21E25">
          <w:rPr>
            <w:noProof/>
            <w:webHidden/>
          </w:rPr>
          <w:t>9</w:t>
        </w:r>
        <w:r w:rsidR="00F21E25">
          <w:rPr>
            <w:noProof/>
            <w:webHidden/>
          </w:rPr>
          <w:fldChar w:fldCharType="end"/>
        </w:r>
      </w:hyperlink>
    </w:p>
    <w:p w14:paraId="2E82B745" w14:textId="77777777" w:rsidR="00F21E25" w:rsidRDefault="00BF171D">
      <w:pPr>
        <w:pStyle w:val="TOC3"/>
        <w:rPr>
          <w:rFonts w:asciiTheme="minorHAnsi" w:eastAsiaTheme="minorEastAsia" w:hAnsiTheme="minorHAnsi" w:cstheme="minorBidi"/>
          <w:noProof/>
          <w:color w:val="auto"/>
          <w:sz w:val="22"/>
          <w:szCs w:val="22"/>
          <w:lang w:val="en-GB" w:eastAsia="zh-CN"/>
        </w:rPr>
      </w:pPr>
      <w:hyperlink w:anchor="_Toc79569173" w:history="1">
        <w:r w:rsidR="00F21E25" w:rsidRPr="00B43A58">
          <w:rPr>
            <w:rStyle w:val="Hyperlink"/>
            <w:rFonts w:ascii="Helvetica" w:hAnsi="Helvetica" w:cs="Times New Roman"/>
            <w:noProof/>
          </w:rPr>
          <w:t>3.3.1</w:t>
        </w:r>
        <w:r w:rsidR="00F21E25">
          <w:rPr>
            <w:rFonts w:asciiTheme="minorHAnsi" w:eastAsiaTheme="minorEastAsia" w:hAnsiTheme="minorHAnsi" w:cstheme="minorBidi"/>
            <w:noProof/>
            <w:color w:val="auto"/>
            <w:sz w:val="22"/>
            <w:szCs w:val="22"/>
            <w:lang w:val="en-GB" w:eastAsia="zh-CN"/>
          </w:rPr>
          <w:tab/>
        </w:r>
        <w:r w:rsidR="00F21E25" w:rsidRPr="00B43A58">
          <w:rPr>
            <w:rStyle w:val="Hyperlink"/>
            <w:rFonts w:ascii="Arial" w:hAnsi="Arial"/>
            <w:noProof/>
          </w:rPr>
          <w:t>Key requirements</w:t>
        </w:r>
        <w:r w:rsidR="00F21E25">
          <w:rPr>
            <w:noProof/>
            <w:webHidden/>
          </w:rPr>
          <w:tab/>
        </w:r>
        <w:r w:rsidR="00F21E25">
          <w:rPr>
            <w:noProof/>
            <w:webHidden/>
          </w:rPr>
          <w:fldChar w:fldCharType="begin"/>
        </w:r>
        <w:r w:rsidR="00F21E25">
          <w:rPr>
            <w:noProof/>
            <w:webHidden/>
          </w:rPr>
          <w:instrText xml:space="preserve"> PAGEREF _Toc79569173 \h </w:instrText>
        </w:r>
        <w:r w:rsidR="00F21E25">
          <w:rPr>
            <w:noProof/>
            <w:webHidden/>
          </w:rPr>
        </w:r>
        <w:r w:rsidR="00F21E25">
          <w:rPr>
            <w:noProof/>
            <w:webHidden/>
          </w:rPr>
          <w:fldChar w:fldCharType="separate"/>
        </w:r>
        <w:r w:rsidR="00F21E25">
          <w:rPr>
            <w:noProof/>
            <w:webHidden/>
          </w:rPr>
          <w:t>9</w:t>
        </w:r>
        <w:r w:rsidR="00F21E25">
          <w:rPr>
            <w:noProof/>
            <w:webHidden/>
          </w:rPr>
          <w:fldChar w:fldCharType="end"/>
        </w:r>
      </w:hyperlink>
    </w:p>
    <w:p w14:paraId="67BD8DC8" w14:textId="77777777" w:rsidR="00F21E25" w:rsidRDefault="00BF171D">
      <w:pPr>
        <w:pStyle w:val="TOC3"/>
        <w:rPr>
          <w:rFonts w:asciiTheme="minorHAnsi" w:eastAsiaTheme="minorEastAsia" w:hAnsiTheme="minorHAnsi" w:cstheme="minorBidi"/>
          <w:noProof/>
          <w:color w:val="auto"/>
          <w:sz w:val="22"/>
          <w:szCs w:val="22"/>
          <w:lang w:val="en-GB" w:eastAsia="zh-CN"/>
        </w:rPr>
      </w:pPr>
      <w:hyperlink w:anchor="_Toc79569174" w:history="1">
        <w:r w:rsidR="00F21E25" w:rsidRPr="00B43A58">
          <w:rPr>
            <w:rStyle w:val="Hyperlink"/>
            <w:rFonts w:ascii="Helvetica" w:hAnsi="Helvetica" w:cs="Times New Roman"/>
            <w:noProof/>
          </w:rPr>
          <w:t>3.3.2</w:t>
        </w:r>
        <w:r w:rsidR="00F21E25">
          <w:rPr>
            <w:rFonts w:asciiTheme="minorHAnsi" w:eastAsiaTheme="minorEastAsia" w:hAnsiTheme="minorHAnsi" w:cstheme="minorBidi"/>
            <w:noProof/>
            <w:color w:val="auto"/>
            <w:sz w:val="22"/>
            <w:szCs w:val="22"/>
            <w:lang w:val="en-GB" w:eastAsia="zh-CN"/>
          </w:rPr>
          <w:tab/>
        </w:r>
        <w:r w:rsidR="00F21E25" w:rsidRPr="00B43A58">
          <w:rPr>
            <w:rStyle w:val="Hyperlink"/>
            <w:rFonts w:ascii="Arial" w:hAnsi="Arial" w:cs="Arial"/>
            <w:noProof/>
          </w:rPr>
          <w:t>Place of performance</w:t>
        </w:r>
        <w:r w:rsidR="00F21E25">
          <w:rPr>
            <w:noProof/>
            <w:webHidden/>
          </w:rPr>
          <w:tab/>
        </w:r>
        <w:r w:rsidR="00F21E25">
          <w:rPr>
            <w:noProof/>
            <w:webHidden/>
          </w:rPr>
          <w:fldChar w:fldCharType="begin"/>
        </w:r>
        <w:r w:rsidR="00F21E25">
          <w:rPr>
            <w:noProof/>
            <w:webHidden/>
          </w:rPr>
          <w:instrText xml:space="preserve"> PAGEREF _Toc79569174 \h </w:instrText>
        </w:r>
        <w:r w:rsidR="00F21E25">
          <w:rPr>
            <w:noProof/>
            <w:webHidden/>
          </w:rPr>
        </w:r>
        <w:r w:rsidR="00F21E25">
          <w:rPr>
            <w:noProof/>
            <w:webHidden/>
          </w:rPr>
          <w:fldChar w:fldCharType="separate"/>
        </w:r>
        <w:r w:rsidR="00F21E25">
          <w:rPr>
            <w:noProof/>
            <w:webHidden/>
          </w:rPr>
          <w:t>10</w:t>
        </w:r>
        <w:r w:rsidR="00F21E25">
          <w:rPr>
            <w:noProof/>
            <w:webHidden/>
          </w:rPr>
          <w:fldChar w:fldCharType="end"/>
        </w:r>
      </w:hyperlink>
    </w:p>
    <w:p w14:paraId="6DF528F1" w14:textId="77777777" w:rsidR="00F21E25" w:rsidRDefault="00BF171D">
      <w:pPr>
        <w:pStyle w:val="TOC3"/>
        <w:rPr>
          <w:rFonts w:asciiTheme="minorHAnsi" w:eastAsiaTheme="minorEastAsia" w:hAnsiTheme="minorHAnsi" w:cstheme="minorBidi"/>
          <w:noProof/>
          <w:color w:val="auto"/>
          <w:sz w:val="22"/>
          <w:szCs w:val="22"/>
          <w:lang w:val="en-GB" w:eastAsia="zh-CN"/>
        </w:rPr>
      </w:pPr>
      <w:hyperlink w:anchor="_Toc79569175" w:history="1">
        <w:r w:rsidR="00F21E25" w:rsidRPr="00B43A58">
          <w:rPr>
            <w:rStyle w:val="Hyperlink"/>
            <w:rFonts w:ascii="Helvetica" w:hAnsi="Helvetica" w:cs="Times New Roman"/>
            <w:noProof/>
          </w:rPr>
          <w:t>3.3.3</w:t>
        </w:r>
        <w:r w:rsidR="00F21E25">
          <w:rPr>
            <w:rFonts w:asciiTheme="minorHAnsi" w:eastAsiaTheme="minorEastAsia" w:hAnsiTheme="minorHAnsi" w:cstheme="minorBidi"/>
            <w:noProof/>
            <w:color w:val="auto"/>
            <w:sz w:val="22"/>
            <w:szCs w:val="22"/>
            <w:lang w:val="en-GB" w:eastAsia="zh-CN"/>
          </w:rPr>
          <w:tab/>
        </w:r>
        <w:r w:rsidR="00F21E25" w:rsidRPr="00B43A58">
          <w:rPr>
            <w:rStyle w:val="Hyperlink"/>
            <w:rFonts w:ascii="Arial" w:hAnsi="Arial" w:cs="Arial"/>
            <w:noProof/>
          </w:rPr>
          <w:t>Timelines</w:t>
        </w:r>
        <w:r w:rsidR="00F21E25">
          <w:rPr>
            <w:noProof/>
            <w:webHidden/>
          </w:rPr>
          <w:tab/>
        </w:r>
        <w:r w:rsidR="00F21E25">
          <w:rPr>
            <w:noProof/>
            <w:webHidden/>
          </w:rPr>
          <w:fldChar w:fldCharType="begin"/>
        </w:r>
        <w:r w:rsidR="00F21E25">
          <w:rPr>
            <w:noProof/>
            <w:webHidden/>
          </w:rPr>
          <w:instrText xml:space="preserve"> PAGEREF _Toc79569175 \h </w:instrText>
        </w:r>
        <w:r w:rsidR="00F21E25">
          <w:rPr>
            <w:noProof/>
            <w:webHidden/>
          </w:rPr>
        </w:r>
        <w:r w:rsidR="00F21E25">
          <w:rPr>
            <w:noProof/>
            <w:webHidden/>
          </w:rPr>
          <w:fldChar w:fldCharType="separate"/>
        </w:r>
        <w:r w:rsidR="00F21E25">
          <w:rPr>
            <w:noProof/>
            <w:webHidden/>
          </w:rPr>
          <w:t>10</w:t>
        </w:r>
        <w:r w:rsidR="00F21E25">
          <w:rPr>
            <w:noProof/>
            <w:webHidden/>
          </w:rPr>
          <w:fldChar w:fldCharType="end"/>
        </w:r>
      </w:hyperlink>
    </w:p>
    <w:p w14:paraId="713085FB" w14:textId="77777777" w:rsidR="00F21E25" w:rsidRDefault="00BF171D">
      <w:pPr>
        <w:pStyle w:val="TOC3"/>
        <w:rPr>
          <w:rFonts w:asciiTheme="minorHAnsi" w:eastAsiaTheme="minorEastAsia" w:hAnsiTheme="minorHAnsi" w:cstheme="minorBidi"/>
          <w:noProof/>
          <w:color w:val="auto"/>
          <w:sz w:val="22"/>
          <w:szCs w:val="22"/>
          <w:lang w:val="en-GB" w:eastAsia="zh-CN"/>
        </w:rPr>
      </w:pPr>
      <w:hyperlink w:anchor="_Toc79569176" w:history="1">
        <w:r w:rsidR="00F21E25" w:rsidRPr="00B43A58">
          <w:rPr>
            <w:rStyle w:val="Hyperlink"/>
            <w:rFonts w:ascii="Helvetica" w:hAnsi="Helvetica" w:cs="Times New Roman"/>
            <w:noProof/>
          </w:rPr>
          <w:t>3.3.4</w:t>
        </w:r>
        <w:r w:rsidR="00F21E25">
          <w:rPr>
            <w:rFonts w:asciiTheme="minorHAnsi" w:eastAsiaTheme="minorEastAsia" w:hAnsiTheme="minorHAnsi" w:cstheme="minorBidi"/>
            <w:noProof/>
            <w:color w:val="auto"/>
            <w:sz w:val="22"/>
            <w:szCs w:val="22"/>
            <w:lang w:val="en-GB" w:eastAsia="zh-CN"/>
          </w:rPr>
          <w:tab/>
        </w:r>
        <w:r w:rsidR="00F21E25" w:rsidRPr="00B43A58">
          <w:rPr>
            <w:rStyle w:val="Hyperlink"/>
            <w:rFonts w:ascii="Arial" w:hAnsi="Arial"/>
            <w:noProof/>
          </w:rPr>
          <w:t>Reporting requirements</w:t>
        </w:r>
        <w:r w:rsidR="00F21E25">
          <w:rPr>
            <w:noProof/>
            <w:webHidden/>
          </w:rPr>
          <w:tab/>
        </w:r>
        <w:r w:rsidR="00F21E25">
          <w:rPr>
            <w:noProof/>
            <w:webHidden/>
          </w:rPr>
          <w:fldChar w:fldCharType="begin"/>
        </w:r>
        <w:r w:rsidR="00F21E25">
          <w:rPr>
            <w:noProof/>
            <w:webHidden/>
          </w:rPr>
          <w:instrText xml:space="preserve"> PAGEREF _Toc79569176 \h </w:instrText>
        </w:r>
        <w:r w:rsidR="00F21E25">
          <w:rPr>
            <w:noProof/>
            <w:webHidden/>
          </w:rPr>
        </w:r>
        <w:r w:rsidR="00F21E25">
          <w:rPr>
            <w:noProof/>
            <w:webHidden/>
          </w:rPr>
          <w:fldChar w:fldCharType="separate"/>
        </w:r>
        <w:r w:rsidR="00F21E25">
          <w:rPr>
            <w:noProof/>
            <w:webHidden/>
          </w:rPr>
          <w:t>10</w:t>
        </w:r>
        <w:r w:rsidR="00F21E25">
          <w:rPr>
            <w:noProof/>
            <w:webHidden/>
          </w:rPr>
          <w:fldChar w:fldCharType="end"/>
        </w:r>
      </w:hyperlink>
    </w:p>
    <w:p w14:paraId="6D90E5B1" w14:textId="77777777" w:rsidR="00F21E25" w:rsidRDefault="00BF171D">
      <w:pPr>
        <w:pStyle w:val="TOC3"/>
        <w:rPr>
          <w:rFonts w:asciiTheme="minorHAnsi" w:eastAsiaTheme="minorEastAsia" w:hAnsiTheme="minorHAnsi" w:cstheme="minorBidi"/>
          <w:noProof/>
          <w:color w:val="auto"/>
          <w:sz w:val="22"/>
          <w:szCs w:val="22"/>
          <w:lang w:val="en-GB" w:eastAsia="zh-CN"/>
        </w:rPr>
      </w:pPr>
      <w:hyperlink w:anchor="_Toc79569177" w:history="1">
        <w:r w:rsidR="00F21E25" w:rsidRPr="00B43A58">
          <w:rPr>
            <w:rStyle w:val="Hyperlink"/>
            <w:rFonts w:ascii="Helvetica" w:hAnsi="Helvetica" w:cs="Times New Roman"/>
            <w:noProof/>
          </w:rPr>
          <w:t>3.3.5</w:t>
        </w:r>
        <w:r w:rsidR="00F21E25">
          <w:rPr>
            <w:rFonts w:asciiTheme="minorHAnsi" w:eastAsiaTheme="minorEastAsia" w:hAnsiTheme="minorHAnsi" w:cstheme="minorBidi"/>
            <w:noProof/>
            <w:color w:val="auto"/>
            <w:sz w:val="22"/>
            <w:szCs w:val="22"/>
            <w:lang w:val="en-GB" w:eastAsia="zh-CN"/>
          </w:rPr>
          <w:tab/>
        </w:r>
        <w:r w:rsidR="00F21E25" w:rsidRPr="00B43A58">
          <w:rPr>
            <w:rStyle w:val="Hyperlink"/>
            <w:rFonts w:ascii="Arial" w:hAnsi="Arial"/>
            <w:noProof/>
          </w:rPr>
          <w:t>Performance monitoring</w:t>
        </w:r>
        <w:r w:rsidR="00F21E25">
          <w:rPr>
            <w:noProof/>
            <w:webHidden/>
          </w:rPr>
          <w:tab/>
        </w:r>
        <w:r w:rsidR="00F21E25">
          <w:rPr>
            <w:noProof/>
            <w:webHidden/>
          </w:rPr>
          <w:fldChar w:fldCharType="begin"/>
        </w:r>
        <w:r w:rsidR="00F21E25">
          <w:rPr>
            <w:noProof/>
            <w:webHidden/>
          </w:rPr>
          <w:instrText xml:space="preserve"> PAGEREF _Toc79569177 \h </w:instrText>
        </w:r>
        <w:r w:rsidR="00F21E25">
          <w:rPr>
            <w:noProof/>
            <w:webHidden/>
          </w:rPr>
        </w:r>
        <w:r w:rsidR="00F21E25">
          <w:rPr>
            <w:noProof/>
            <w:webHidden/>
          </w:rPr>
          <w:fldChar w:fldCharType="separate"/>
        </w:r>
        <w:r w:rsidR="00F21E25">
          <w:rPr>
            <w:noProof/>
            <w:webHidden/>
          </w:rPr>
          <w:t>10</w:t>
        </w:r>
        <w:r w:rsidR="00F21E25">
          <w:rPr>
            <w:noProof/>
            <w:webHidden/>
          </w:rPr>
          <w:fldChar w:fldCharType="end"/>
        </w:r>
      </w:hyperlink>
    </w:p>
    <w:p w14:paraId="6AC8ACB6" w14:textId="77777777" w:rsidR="00F21E25" w:rsidRDefault="00BF171D">
      <w:pPr>
        <w:pStyle w:val="TOC3"/>
        <w:rPr>
          <w:rFonts w:asciiTheme="minorHAnsi" w:eastAsiaTheme="minorEastAsia" w:hAnsiTheme="minorHAnsi" w:cstheme="minorBidi"/>
          <w:noProof/>
          <w:color w:val="auto"/>
          <w:sz w:val="22"/>
          <w:szCs w:val="22"/>
          <w:lang w:val="en-GB" w:eastAsia="zh-CN"/>
        </w:rPr>
      </w:pPr>
      <w:hyperlink w:anchor="_Toc79569178" w:history="1">
        <w:r w:rsidR="00F21E25" w:rsidRPr="00B43A58">
          <w:rPr>
            <w:rStyle w:val="Hyperlink"/>
            <w:rFonts w:ascii="Helvetica" w:hAnsi="Helvetica" w:cs="Times New Roman"/>
            <w:noProof/>
          </w:rPr>
          <w:t>3.3.6</w:t>
        </w:r>
        <w:r w:rsidR="00F21E25">
          <w:rPr>
            <w:rFonts w:asciiTheme="minorHAnsi" w:eastAsiaTheme="minorEastAsia" w:hAnsiTheme="minorHAnsi" w:cstheme="minorBidi"/>
            <w:noProof/>
            <w:color w:val="auto"/>
            <w:sz w:val="22"/>
            <w:szCs w:val="22"/>
            <w:lang w:val="en-GB" w:eastAsia="zh-CN"/>
          </w:rPr>
          <w:tab/>
        </w:r>
        <w:r w:rsidR="00F21E25" w:rsidRPr="00B43A58">
          <w:rPr>
            <w:rStyle w:val="Hyperlink"/>
            <w:rFonts w:ascii="Arial" w:hAnsi="Arial"/>
            <w:noProof/>
          </w:rPr>
          <w:t xml:space="preserve">Further </w:t>
        </w:r>
        <w:r w:rsidR="00F21E25" w:rsidRPr="00B43A58">
          <w:rPr>
            <w:rStyle w:val="Hyperlink"/>
            <w:rFonts w:ascii="Arial" w:hAnsi="Arial" w:cs="Arial"/>
            <w:noProof/>
          </w:rPr>
          <w:t>capacities</w:t>
        </w:r>
        <w:r w:rsidR="00F21E25">
          <w:rPr>
            <w:noProof/>
            <w:webHidden/>
          </w:rPr>
          <w:tab/>
        </w:r>
        <w:r w:rsidR="00F21E25">
          <w:rPr>
            <w:noProof/>
            <w:webHidden/>
          </w:rPr>
          <w:fldChar w:fldCharType="begin"/>
        </w:r>
        <w:r w:rsidR="00F21E25">
          <w:rPr>
            <w:noProof/>
            <w:webHidden/>
          </w:rPr>
          <w:instrText xml:space="preserve"> PAGEREF _Toc79569178 \h </w:instrText>
        </w:r>
        <w:r w:rsidR="00F21E25">
          <w:rPr>
            <w:noProof/>
            <w:webHidden/>
          </w:rPr>
        </w:r>
        <w:r w:rsidR="00F21E25">
          <w:rPr>
            <w:noProof/>
            <w:webHidden/>
          </w:rPr>
          <w:fldChar w:fldCharType="separate"/>
        </w:r>
        <w:r w:rsidR="00F21E25">
          <w:rPr>
            <w:noProof/>
            <w:webHidden/>
          </w:rPr>
          <w:t>10</w:t>
        </w:r>
        <w:r w:rsidR="00F21E25">
          <w:rPr>
            <w:noProof/>
            <w:webHidden/>
          </w:rPr>
          <w:fldChar w:fldCharType="end"/>
        </w:r>
      </w:hyperlink>
    </w:p>
    <w:p w14:paraId="2F96B43C" w14:textId="77777777" w:rsidR="00F21E25" w:rsidRDefault="00BF171D">
      <w:pPr>
        <w:pStyle w:val="TOC1"/>
        <w:rPr>
          <w:rFonts w:asciiTheme="minorHAnsi" w:eastAsiaTheme="minorEastAsia" w:hAnsiTheme="minorHAnsi" w:cstheme="minorBidi"/>
          <w:b w:val="0"/>
          <w:caps w:val="0"/>
          <w:noProof/>
          <w:color w:val="auto"/>
          <w:sz w:val="22"/>
          <w:szCs w:val="22"/>
          <w:lang w:val="en-GB" w:eastAsia="zh-CN"/>
        </w:rPr>
      </w:pPr>
      <w:hyperlink w:anchor="_Toc79569179" w:history="1">
        <w:r w:rsidR="00F21E25" w:rsidRPr="00B43A58">
          <w:rPr>
            <w:rStyle w:val="Hyperlink"/>
            <w:rFonts w:ascii="Arial" w:hAnsi="Arial" w:cs="Times New Roman"/>
            <w:noProof/>
          </w:rPr>
          <w:t>4.</w:t>
        </w:r>
        <w:r w:rsidR="00F21E25">
          <w:rPr>
            <w:rFonts w:asciiTheme="minorHAnsi" w:eastAsiaTheme="minorEastAsia" w:hAnsiTheme="minorHAnsi" w:cstheme="minorBidi"/>
            <w:b w:val="0"/>
            <w:caps w:val="0"/>
            <w:noProof/>
            <w:color w:val="auto"/>
            <w:sz w:val="22"/>
            <w:szCs w:val="22"/>
            <w:lang w:val="en-GB" w:eastAsia="zh-CN"/>
          </w:rPr>
          <w:tab/>
        </w:r>
        <w:r w:rsidR="00F21E25" w:rsidRPr="00B43A58">
          <w:rPr>
            <w:rStyle w:val="Hyperlink"/>
            <w:rFonts w:ascii="Arial" w:hAnsi="Arial" w:cs="Arial"/>
            <w:noProof/>
          </w:rPr>
          <w:t>Instructions To Bidders</w:t>
        </w:r>
        <w:r w:rsidR="00F21E25">
          <w:rPr>
            <w:noProof/>
            <w:webHidden/>
          </w:rPr>
          <w:tab/>
        </w:r>
        <w:r w:rsidR="00F21E25">
          <w:rPr>
            <w:noProof/>
            <w:webHidden/>
          </w:rPr>
          <w:fldChar w:fldCharType="begin"/>
        </w:r>
        <w:r w:rsidR="00F21E25">
          <w:rPr>
            <w:noProof/>
            <w:webHidden/>
          </w:rPr>
          <w:instrText xml:space="preserve"> PAGEREF _Toc79569179 \h </w:instrText>
        </w:r>
        <w:r w:rsidR="00F21E25">
          <w:rPr>
            <w:noProof/>
            <w:webHidden/>
          </w:rPr>
        </w:r>
        <w:r w:rsidR="00F21E25">
          <w:rPr>
            <w:noProof/>
            <w:webHidden/>
          </w:rPr>
          <w:fldChar w:fldCharType="separate"/>
        </w:r>
        <w:r w:rsidR="00F21E25">
          <w:rPr>
            <w:noProof/>
            <w:webHidden/>
          </w:rPr>
          <w:t>11</w:t>
        </w:r>
        <w:r w:rsidR="00F21E25">
          <w:rPr>
            <w:noProof/>
            <w:webHidden/>
          </w:rPr>
          <w:fldChar w:fldCharType="end"/>
        </w:r>
      </w:hyperlink>
    </w:p>
    <w:p w14:paraId="438D2DD9" w14:textId="77777777" w:rsidR="00F21E25" w:rsidRDefault="00BF171D">
      <w:pPr>
        <w:pStyle w:val="TOC2"/>
        <w:rPr>
          <w:rFonts w:asciiTheme="minorHAnsi" w:eastAsiaTheme="minorEastAsia" w:hAnsiTheme="minorHAnsi" w:cstheme="minorBidi"/>
          <w:b w:val="0"/>
          <w:noProof/>
          <w:color w:val="auto"/>
          <w:sz w:val="22"/>
          <w:szCs w:val="22"/>
          <w:lang w:val="en-GB" w:eastAsia="zh-CN"/>
        </w:rPr>
      </w:pPr>
      <w:hyperlink w:anchor="_Toc79569180" w:history="1">
        <w:r w:rsidR="00F21E25" w:rsidRPr="00B43A58">
          <w:rPr>
            <w:rStyle w:val="Hyperlink"/>
            <w:rFonts w:cs="Times New Roman"/>
            <w:noProof/>
          </w:rPr>
          <w:t>4.1</w:t>
        </w:r>
        <w:r w:rsidR="00F21E25">
          <w:rPr>
            <w:rFonts w:asciiTheme="minorHAnsi" w:eastAsiaTheme="minorEastAsia" w:hAnsiTheme="minorHAnsi" w:cstheme="minorBidi"/>
            <w:b w:val="0"/>
            <w:noProof/>
            <w:color w:val="auto"/>
            <w:sz w:val="22"/>
            <w:szCs w:val="22"/>
            <w:lang w:val="en-GB" w:eastAsia="zh-CN"/>
          </w:rPr>
          <w:tab/>
        </w:r>
        <w:r w:rsidR="00F21E25" w:rsidRPr="00B43A58">
          <w:rPr>
            <w:rStyle w:val="Hyperlink"/>
            <w:noProof/>
          </w:rPr>
          <w:t>Language of the Proposal and other Documents</w:t>
        </w:r>
        <w:r w:rsidR="00F21E25">
          <w:rPr>
            <w:noProof/>
            <w:webHidden/>
          </w:rPr>
          <w:tab/>
        </w:r>
        <w:r w:rsidR="00F21E25">
          <w:rPr>
            <w:noProof/>
            <w:webHidden/>
          </w:rPr>
          <w:fldChar w:fldCharType="begin"/>
        </w:r>
        <w:r w:rsidR="00F21E25">
          <w:rPr>
            <w:noProof/>
            <w:webHidden/>
          </w:rPr>
          <w:instrText xml:space="preserve"> PAGEREF _Toc79569180 \h </w:instrText>
        </w:r>
        <w:r w:rsidR="00F21E25">
          <w:rPr>
            <w:noProof/>
            <w:webHidden/>
          </w:rPr>
        </w:r>
        <w:r w:rsidR="00F21E25">
          <w:rPr>
            <w:noProof/>
            <w:webHidden/>
          </w:rPr>
          <w:fldChar w:fldCharType="separate"/>
        </w:r>
        <w:r w:rsidR="00F21E25">
          <w:rPr>
            <w:noProof/>
            <w:webHidden/>
          </w:rPr>
          <w:t>11</w:t>
        </w:r>
        <w:r w:rsidR="00F21E25">
          <w:rPr>
            <w:noProof/>
            <w:webHidden/>
          </w:rPr>
          <w:fldChar w:fldCharType="end"/>
        </w:r>
      </w:hyperlink>
    </w:p>
    <w:p w14:paraId="1A24C5AF" w14:textId="77777777" w:rsidR="00F21E25" w:rsidRDefault="00BF171D">
      <w:pPr>
        <w:pStyle w:val="TOC2"/>
        <w:rPr>
          <w:rFonts w:asciiTheme="minorHAnsi" w:eastAsiaTheme="minorEastAsia" w:hAnsiTheme="minorHAnsi" w:cstheme="minorBidi"/>
          <w:b w:val="0"/>
          <w:noProof/>
          <w:color w:val="auto"/>
          <w:sz w:val="22"/>
          <w:szCs w:val="22"/>
          <w:lang w:val="en-GB" w:eastAsia="zh-CN"/>
        </w:rPr>
      </w:pPr>
      <w:hyperlink w:anchor="_Toc79569181" w:history="1">
        <w:r w:rsidR="00F21E25" w:rsidRPr="00B43A58">
          <w:rPr>
            <w:rStyle w:val="Hyperlink"/>
            <w:rFonts w:cs="Times New Roman"/>
            <w:noProof/>
          </w:rPr>
          <w:t>4.2</w:t>
        </w:r>
        <w:r w:rsidR="00F21E25">
          <w:rPr>
            <w:rFonts w:asciiTheme="minorHAnsi" w:eastAsiaTheme="minorEastAsia" w:hAnsiTheme="minorHAnsi" w:cstheme="minorBidi"/>
            <w:b w:val="0"/>
            <w:noProof/>
            <w:color w:val="auto"/>
            <w:sz w:val="22"/>
            <w:szCs w:val="22"/>
            <w:lang w:val="en-GB" w:eastAsia="zh-CN"/>
          </w:rPr>
          <w:tab/>
        </w:r>
        <w:r w:rsidR="00F21E25" w:rsidRPr="00B43A58">
          <w:rPr>
            <w:rStyle w:val="Hyperlink"/>
            <w:noProof/>
          </w:rPr>
          <w:t>Intention to Bid</w:t>
        </w:r>
        <w:r w:rsidR="00F21E25">
          <w:rPr>
            <w:noProof/>
            <w:webHidden/>
          </w:rPr>
          <w:tab/>
        </w:r>
        <w:r w:rsidR="00F21E25">
          <w:rPr>
            <w:noProof/>
            <w:webHidden/>
          </w:rPr>
          <w:fldChar w:fldCharType="begin"/>
        </w:r>
        <w:r w:rsidR="00F21E25">
          <w:rPr>
            <w:noProof/>
            <w:webHidden/>
          </w:rPr>
          <w:instrText xml:space="preserve"> PAGEREF _Toc79569181 \h </w:instrText>
        </w:r>
        <w:r w:rsidR="00F21E25">
          <w:rPr>
            <w:noProof/>
            <w:webHidden/>
          </w:rPr>
        </w:r>
        <w:r w:rsidR="00F21E25">
          <w:rPr>
            <w:noProof/>
            <w:webHidden/>
          </w:rPr>
          <w:fldChar w:fldCharType="separate"/>
        </w:r>
        <w:r w:rsidR="00F21E25">
          <w:rPr>
            <w:noProof/>
            <w:webHidden/>
          </w:rPr>
          <w:t>11</w:t>
        </w:r>
        <w:r w:rsidR="00F21E25">
          <w:rPr>
            <w:noProof/>
            <w:webHidden/>
          </w:rPr>
          <w:fldChar w:fldCharType="end"/>
        </w:r>
      </w:hyperlink>
    </w:p>
    <w:p w14:paraId="0FC09AFA" w14:textId="77777777" w:rsidR="00F21E25" w:rsidRDefault="00BF171D">
      <w:pPr>
        <w:pStyle w:val="TOC2"/>
        <w:rPr>
          <w:rFonts w:asciiTheme="minorHAnsi" w:eastAsiaTheme="minorEastAsia" w:hAnsiTheme="minorHAnsi" w:cstheme="minorBidi"/>
          <w:b w:val="0"/>
          <w:noProof/>
          <w:color w:val="auto"/>
          <w:sz w:val="22"/>
          <w:szCs w:val="22"/>
          <w:lang w:val="en-GB" w:eastAsia="zh-CN"/>
        </w:rPr>
      </w:pPr>
      <w:hyperlink w:anchor="_Toc79569182" w:history="1">
        <w:r w:rsidR="00F21E25" w:rsidRPr="00B43A58">
          <w:rPr>
            <w:rStyle w:val="Hyperlink"/>
            <w:rFonts w:cs="Times New Roman"/>
            <w:noProof/>
          </w:rPr>
          <w:t>4.3</w:t>
        </w:r>
        <w:r w:rsidR="00F21E25">
          <w:rPr>
            <w:rFonts w:asciiTheme="minorHAnsi" w:eastAsiaTheme="minorEastAsia" w:hAnsiTheme="minorHAnsi" w:cstheme="minorBidi"/>
            <w:b w:val="0"/>
            <w:noProof/>
            <w:color w:val="auto"/>
            <w:sz w:val="22"/>
            <w:szCs w:val="22"/>
            <w:lang w:val="en-GB" w:eastAsia="zh-CN"/>
          </w:rPr>
          <w:tab/>
        </w:r>
        <w:r w:rsidR="00F21E25" w:rsidRPr="00B43A58">
          <w:rPr>
            <w:rStyle w:val="Hyperlink"/>
            <w:noProof/>
          </w:rPr>
          <w:t>Cost of Proposal</w:t>
        </w:r>
        <w:r w:rsidR="00F21E25">
          <w:rPr>
            <w:noProof/>
            <w:webHidden/>
          </w:rPr>
          <w:tab/>
        </w:r>
        <w:r w:rsidR="00F21E25">
          <w:rPr>
            <w:noProof/>
            <w:webHidden/>
          </w:rPr>
          <w:fldChar w:fldCharType="begin"/>
        </w:r>
        <w:r w:rsidR="00F21E25">
          <w:rPr>
            <w:noProof/>
            <w:webHidden/>
          </w:rPr>
          <w:instrText xml:space="preserve"> PAGEREF _Toc79569182 \h </w:instrText>
        </w:r>
        <w:r w:rsidR="00F21E25">
          <w:rPr>
            <w:noProof/>
            <w:webHidden/>
          </w:rPr>
        </w:r>
        <w:r w:rsidR="00F21E25">
          <w:rPr>
            <w:noProof/>
            <w:webHidden/>
          </w:rPr>
          <w:fldChar w:fldCharType="separate"/>
        </w:r>
        <w:r w:rsidR="00F21E25">
          <w:rPr>
            <w:noProof/>
            <w:webHidden/>
          </w:rPr>
          <w:t>11</w:t>
        </w:r>
        <w:r w:rsidR="00F21E25">
          <w:rPr>
            <w:noProof/>
            <w:webHidden/>
          </w:rPr>
          <w:fldChar w:fldCharType="end"/>
        </w:r>
      </w:hyperlink>
    </w:p>
    <w:p w14:paraId="6B061879" w14:textId="77777777" w:rsidR="00F21E25" w:rsidRDefault="00BF171D">
      <w:pPr>
        <w:pStyle w:val="TOC2"/>
        <w:rPr>
          <w:rFonts w:asciiTheme="minorHAnsi" w:eastAsiaTheme="minorEastAsia" w:hAnsiTheme="minorHAnsi" w:cstheme="minorBidi"/>
          <w:b w:val="0"/>
          <w:noProof/>
          <w:color w:val="auto"/>
          <w:sz w:val="22"/>
          <w:szCs w:val="22"/>
          <w:lang w:val="en-GB" w:eastAsia="zh-CN"/>
        </w:rPr>
      </w:pPr>
      <w:hyperlink w:anchor="_Toc79569183" w:history="1">
        <w:r w:rsidR="00F21E25" w:rsidRPr="00B43A58">
          <w:rPr>
            <w:rStyle w:val="Hyperlink"/>
            <w:rFonts w:cs="Times New Roman"/>
            <w:noProof/>
          </w:rPr>
          <w:t>4.4</w:t>
        </w:r>
        <w:r w:rsidR="00F21E25">
          <w:rPr>
            <w:rFonts w:asciiTheme="minorHAnsi" w:eastAsiaTheme="minorEastAsia" w:hAnsiTheme="minorHAnsi" w:cstheme="minorBidi"/>
            <w:b w:val="0"/>
            <w:noProof/>
            <w:color w:val="auto"/>
            <w:sz w:val="22"/>
            <w:szCs w:val="22"/>
            <w:lang w:val="en-GB" w:eastAsia="zh-CN"/>
          </w:rPr>
          <w:tab/>
        </w:r>
        <w:r w:rsidR="00F21E25" w:rsidRPr="00B43A58">
          <w:rPr>
            <w:rStyle w:val="Hyperlink"/>
            <w:noProof/>
          </w:rPr>
          <w:t>Contents of the Proposal</w:t>
        </w:r>
        <w:r w:rsidR="00F21E25">
          <w:rPr>
            <w:noProof/>
            <w:webHidden/>
          </w:rPr>
          <w:tab/>
        </w:r>
        <w:r w:rsidR="00F21E25">
          <w:rPr>
            <w:noProof/>
            <w:webHidden/>
          </w:rPr>
          <w:fldChar w:fldCharType="begin"/>
        </w:r>
        <w:r w:rsidR="00F21E25">
          <w:rPr>
            <w:noProof/>
            <w:webHidden/>
          </w:rPr>
          <w:instrText xml:space="preserve"> PAGEREF _Toc79569183 \h </w:instrText>
        </w:r>
        <w:r w:rsidR="00F21E25">
          <w:rPr>
            <w:noProof/>
            <w:webHidden/>
          </w:rPr>
        </w:r>
        <w:r w:rsidR="00F21E25">
          <w:rPr>
            <w:noProof/>
            <w:webHidden/>
          </w:rPr>
          <w:fldChar w:fldCharType="separate"/>
        </w:r>
        <w:r w:rsidR="00F21E25">
          <w:rPr>
            <w:noProof/>
            <w:webHidden/>
          </w:rPr>
          <w:t>11</w:t>
        </w:r>
        <w:r w:rsidR="00F21E25">
          <w:rPr>
            <w:noProof/>
            <w:webHidden/>
          </w:rPr>
          <w:fldChar w:fldCharType="end"/>
        </w:r>
      </w:hyperlink>
    </w:p>
    <w:p w14:paraId="63E5C7E0" w14:textId="77777777" w:rsidR="00F21E25" w:rsidRDefault="00BF171D">
      <w:pPr>
        <w:pStyle w:val="TOC2"/>
        <w:rPr>
          <w:rFonts w:asciiTheme="minorHAnsi" w:eastAsiaTheme="minorEastAsia" w:hAnsiTheme="minorHAnsi" w:cstheme="minorBidi"/>
          <w:b w:val="0"/>
          <w:noProof/>
          <w:color w:val="auto"/>
          <w:sz w:val="22"/>
          <w:szCs w:val="22"/>
          <w:lang w:val="en-GB" w:eastAsia="zh-CN"/>
        </w:rPr>
      </w:pPr>
      <w:hyperlink w:anchor="_Toc79569184" w:history="1">
        <w:r w:rsidR="00F21E25" w:rsidRPr="00B43A58">
          <w:rPr>
            <w:rStyle w:val="Hyperlink"/>
            <w:rFonts w:cs="Times New Roman"/>
            <w:noProof/>
          </w:rPr>
          <w:t>4.5</w:t>
        </w:r>
        <w:r w:rsidR="00F21E25">
          <w:rPr>
            <w:rFonts w:asciiTheme="minorHAnsi" w:eastAsiaTheme="minorEastAsia" w:hAnsiTheme="minorHAnsi" w:cstheme="minorBidi"/>
            <w:b w:val="0"/>
            <w:noProof/>
            <w:color w:val="auto"/>
            <w:sz w:val="22"/>
            <w:szCs w:val="22"/>
            <w:lang w:val="en-GB" w:eastAsia="zh-CN"/>
          </w:rPr>
          <w:tab/>
        </w:r>
        <w:r w:rsidR="00F21E25" w:rsidRPr="00B43A58">
          <w:rPr>
            <w:rStyle w:val="Hyperlink"/>
            <w:noProof/>
          </w:rPr>
          <w:t>Joint Proposal</w:t>
        </w:r>
        <w:r w:rsidR="00F21E25">
          <w:rPr>
            <w:noProof/>
            <w:webHidden/>
          </w:rPr>
          <w:tab/>
        </w:r>
        <w:r w:rsidR="00F21E25">
          <w:rPr>
            <w:noProof/>
            <w:webHidden/>
          </w:rPr>
          <w:fldChar w:fldCharType="begin"/>
        </w:r>
        <w:r w:rsidR="00F21E25">
          <w:rPr>
            <w:noProof/>
            <w:webHidden/>
          </w:rPr>
          <w:instrText xml:space="preserve"> PAGEREF _Toc79569184 \h </w:instrText>
        </w:r>
        <w:r w:rsidR="00F21E25">
          <w:rPr>
            <w:noProof/>
            <w:webHidden/>
          </w:rPr>
        </w:r>
        <w:r w:rsidR="00F21E25">
          <w:rPr>
            <w:noProof/>
            <w:webHidden/>
          </w:rPr>
          <w:fldChar w:fldCharType="separate"/>
        </w:r>
        <w:r w:rsidR="00F21E25">
          <w:rPr>
            <w:noProof/>
            <w:webHidden/>
          </w:rPr>
          <w:t>12</w:t>
        </w:r>
        <w:r w:rsidR="00F21E25">
          <w:rPr>
            <w:noProof/>
            <w:webHidden/>
          </w:rPr>
          <w:fldChar w:fldCharType="end"/>
        </w:r>
      </w:hyperlink>
    </w:p>
    <w:p w14:paraId="0131C833" w14:textId="77777777" w:rsidR="00F21E25" w:rsidRDefault="00BF171D">
      <w:pPr>
        <w:pStyle w:val="TOC2"/>
        <w:rPr>
          <w:rFonts w:asciiTheme="minorHAnsi" w:eastAsiaTheme="minorEastAsia" w:hAnsiTheme="minorHAnsi" w:cstheme="minorBidi"/>
          <w:b w:val="0"/>
          <w:noProof/>
          <w:color w:val="auto"/>
          <w:sz w:val="22"/>
          <w:szCs w:val="22"/>
          <w:lang w:val="en-GB" w:eastAsia="zh-CN"/>
        </w:rPr>
      </w:pPr>
      <w:hyperlink w:anchor="_Toc79569185" w:history="1">
        <w:r w:rsidR="00F21E25" w:rsidRPr="00B43A58">
          <w:rPr>
            <w:rStyle w:val="Hyperlink"/>
            <w:rFonts w:cs="Times New Roman"/>
            <w:noProof/>
          </w:rPr>
          <w:t>4.6</w:t>
        </w:r>
        <w:r w:rsidR="00F21E25">
          <w:rPr>
            <w:rFonts w:asciiTheme="minorHAnsi" w:eastAsiaTheme="minorEastAsia" w:hAnsiTheme="minorHAnsi" w:cstheme="minorBidi"/>
            <w:b w:val="0"/>
            <w:noProof/>
            <w:color w:val="auto"/>
            <w:sz w:val="22"/>
            <w:szCs w:val="22"/>
            <w:lang w:val="en-GB" w:eastAsia="zh-CN"/>
          </w:rPr>
          <w:tab/>
        </w:r>
        <w:r w:rsidR="00F21E25" w:rsidRPr="00B43A58">
          <w:rPr>
            <w:rStyle w:val="Hyperlink"/>
            <w:noProof/>
          </w:rPr>
          <w:t>Communications during the RFP Period</w:t>
        </w:r>
        <w:r w:rsidR="00F21E25">
          <w:rPr>
            <w:noProof/>
            <w:webHidden/>
          </w:rPr>
          <w:tab/>
        </w:r>
        <w:r w:rsidR="00F21E25">
          <w:rPr>
            <w:noProof/>
            <w:webHidden/>
          </w:rPr>
          <w:fldChar w:fldCharType="begin"/>
        </w:r>
        <w:r w:rsidR="00F21E25">
          <w:rPr>
            <w:noProof/>
            <w:webHidden/>
          </w:rPr>
          <w:instrText xml:space="preserve"> PAGEREF _Toc79569185 \h </w:instrText>
        </w:r>
        <w:r w:rsidR="00F21E25">
          <w:rPr>
            <w:noProof/>
            <w:webHidden/>
          </w:rPr>
        </w:r>
        <w:r w:rsidR="00F21E25">
          <w:rPr>
            <w:noProof/>
            <w:webHidden/>
          </w:rPr>
          <w:fldChar w:fldCharType="separate"/>
        </w:r>
        <w:r w:rsidR="00F21E25">
          <w:rPr>
            <w:noProof/>
            <w:webHidden/>
          </w:rPr>
          <w:t>12</w:t>
        </w:r>
        <w:r w:rsidR="00F21E25">
          <w:rPr>
            <w:noProof/>
            <w:webHidden/>
          </w:rPr>
          <w:fldChar w:fldCharType="end"/>
        </w:r>
      </w:hyperlink>
    </w:p>
    <w:p w14:paraId="6DDA0E9D" w14:textId="77777777" w:rsidR="00F21E25" w:rsidRDefault="00BF171D">
      <w:pPr>
        <w:pStyle w:val="TOC2"/>
        <w:rPr>
          <w:rFonts w:asciiTheme="minorHAnsi" w:eastAsiaTheme="minorEastAsia" w:hAnsiTheme="minorHAnsi" w:cstheme="minorBidi"/>
          <w:b w:val="0"/>
          <w:noProof/>
          <w:color w:val="auto"/>
          <w:sz w:val="22"/>
          <w:szCs w:val="22"/>
          <w:lang w:val="en-GB" w:eastAsia="zh-CN"/>
        </w:rPr>
      </w:pPr>
      <w:hyperlink w:anchor="_Toc79569186" w:history="1">
        <w:r w:rsidR="00F21E25" w:rsidRPr="00B43A58">
          <w:rPr>
            <w:rStyle w:val="Hyperlink"/>
            <w:rFonts w:cs="Times New Roman"/>
            <w:noProof/>
          </w:rPr>
          <w:t>4.7</w:t>
        </w:r>
        <w:r w:rsidR="00F21E25">
          <w:rPr>
            <w:rFonts w:asciiTheme="minorHAnsi" w:eastAsiaTheme="minorEastAsia" w:hAnsiTheme="minorHAnsi" w:cstheme="minorBidi"/>
            <w:b w:val="0"/>
            <w:noProof/>
            <w:color w:val="auto"/>
            <w:sz w:val="22"/>
            <w:szCs w:val="22"/>
            <w:lang w:val="en-GB" w:eastAsia="zh-CN"/>
          </w:rPr>
          <w:tab/>
        </w:r>
        <w:r w:rsidR="00F21E25" w:rsidRPr="00B43A58">
          <w:rPr>
            <w:rStyle w:val="Hyperlink"/>
            <w:noProof/>
          </w:rPr>
          <w:t>Submission of Proposals</w:t>
        </w:r>
        <w:r w:rsidR="00F21E25">
          <w:rPr>
            <w:noProof/>
            <w:webHidden/>
          </w:rPr>
          <w:tab/>
        </w:r>
        <w:r w:rsidR="00F21E25">
          <w:rPr>
            <w:noProof/>
            <w:webHidden/>
          </w:rPr>
          <w:fldChar w:fldCharType="begin"/>
        </w:r>
        <w:r w:rsidR="00F21E25">
          <w:rPr>
            <w:noProof/>
            <w:webHidden/>
          </w:rPr>
          <w:instrText xml:space="preserve"> PAGEREF _Toc79569186 \h </w:instrText>
        </w:r>
        <w:r w:rsidR="00F21E25">
          <w:rPr>
            <w:noProof/>
            <w:webHidden/>
          </w:rPr>
        </w:r>
        <w:r w:rsidR="00F21E25">
          <w:rPr>
            <w:noProof/>
            <w:webHidden/>
          </w:rPr>
          <w:fldChar w:fldCharType="separate"/>
        </w:r>
        <w:r w:rsidR="00F21E25">
          <w:rPr>
            <w:noProof/>
            <w:webHidden/>
          </w:rPr>
          <w:t>12</w:t>
        </w:r>
        <w:r w:rsidR="00F21E25">
          <w:rPr>
            <w:noProof/>
            <w:webHidden/>
          </w:rPr>
          <w:fldChar w:fldCharType="end"/>
        </w:r>
      </w:hyperlink>
    </w:p>
    <w:p w14:paraId="616F7ED1" w14:textId="77777777" w:rsidR="00F21E25" w:rsidRDefault="00BF171D">
      <w:pPr>
        <w:pStyle w:val="TOC2"/>
        <w:rPr>
          <w:rFonts w:asciiTheme="minorHAnsi" w:eastAsiaTheme="minorEastAsia" w:hAnsiTheme="minorHAnsi" w:cstheme="minorBidi"/>
          <w:b w:val="0"/>
          <w:noProof/>
          <w:color w:val="auto"/>
          <w:sz w:val="22"/>
          <w:szCs w:val="22"/>
          <w:lang w:val="en-GB" w:eastAsia="zh-CN"/>
        </w:rPr>
      </w:pPr>
      <w:hyperlink w:anchor="_Toc79569187" w:history="1">
        <w:r w:rsidR="00F21E25" w:rsidRPr="00B43A58">
          <w:rPr>
            <w:rStyle w:val="Hyperlink"/>
            <w:rFonts w:cs="Times New Roman"/>
            <w:noProof/>
          </w:rPr>
          <w:t>4.8</w:t>
        </w:r>
        <w:r w:rsidR="00F21E25">
          <w:rPr>
            <w:rFonts w:asciiTheme="minorHAnsi" w:eastAsiaTheme="minorEastAsia" w:hAnsiTheme="minorHAnsi" w:cstheme="minorBidi"/>
            <w:b w:val="0"/>
            <w:noProof/>
            <w:color w:val="auto"/>
            <w:sz w:val="22"/>
            <w:szCs w:val="22"/>
            <w:lang w:val="en-GB" w:eastAsia="zh-CN"/>
          </w:rPr>
          <w:tab/>
        </w:r>
        <w:r w:rsidR="00F21E25" w:rsidRPr="00B43A58">
          <w:rPr>
            <w:rStyle w:val="Hyperlink"/>
            <w:noProof/>
          </w:rPr>
          <w:t>Period of Validity of Proposals</w:t>
        </w:r>
        <w:r w:rsidR="00F21E25">
          <w:rPr>
            <w:noProof/>
            <w:webHidden/>
          </w:rPr>
          <w:tab/>
        </w:r>
        <w:r w:rsidR="00F21E25">
          <w:rPr>
            <w:noProof/>
            <w:webHidden/>
          </w:rPr>
          <w:fldChar w:fldCharType="begin"/>
        </w:r>
        <w:r w:rsidR="00F21E25">
          <w:rPr>
            <w:noProof/>
            <w:webHidden/>
          </w:rPr>
          <w:instrText xml:space="preserve"> PAGEREF _Toc79569187 \h </w:instrText>
        </w:r>
        <w:r w:rsidR="00F21E25">
          <w:rPr>
            <w:noProof/>
            <w:webHidden/>
          </w:rPr>
        </w:r>
        <w:r w:rsidR="00F21E25">
          <w:rPr>
            <w:noProof/>
            <w:webHidden/>
          </w:rPr>
          <w:fldChar w:fldCharType="separate"/>
        </w:r>
        <w:r w:rsidR="00F21E25">
          <w:rPr>
            <w:noProof/>
            <w:webHidden/>
          </w:rPr>
          <w:t>13</w:t>
        </w:r>
        <w:r w:rsidR="00F21E25">
          <w:rPr>
            <w:noProof/>
            <w:webHidden/>
          </w:rPr>
          <w:fldChar w:fldCharType="end"/>
        </w:r>
      </w:hyperlink>
    </w:p>
    <w:p w14:paraId="0D60FECE" w14:textId="77777777" w:rsidR="00F21E25" w:rsidRDefault="00BF171D">
      <w:pPr>
        <w:pStyle w:val="TOC2"/>
        <w:rPr>
          <w:rFonts w:asciiTheme="minorHAnsi" w:eastAsiaTheme="minorEastAsia" w:hAnsiTheme="minorHAnsi" w:cstheme="minorBidi"/>
          <w:b w:val="0"/>
          <w:noProof/>
          <w:color w:val="auto"/>
          <w:sz w:val="22"/>
          <w:szCs w:val="22"/>
          <w:lang w:val="en-GB" w:eastAsia="zh-CN"/>
        </w:rPr>
      </w:pPr>
      <w:hyperlink w:anchor="_Toc79569188" w:history="1">
        <w:r w:rsidR="00F21E25" w:rsidRPr="00B43A58">
          <w:rPr>
            <w:rStyle w:val="Hyperlink"/>
            <w:rFonts w:cs="Times New Roman"/>
            <w:noProof/>
          </w:rPr>
          <w:t>4.9</w:t>
        </w:r>
        <w:r w:rsidR="00F21E25">
          <w:rPr>
            <w:rFonts w:asciiTheme="minorHAnsi" w:eastAsiaTheme="minorEastAsia" w:hAnsiTheme="minorHAnsi" w:cstheme="minorBidi"/>
            <w:b w:val="0"/>
            <w:noProof/>
            <w:color w:val="auto"/>
            <w:sz w:val="22"/>
            <w:szCs w:val="22"/>
            <w:lang w:val="en-GB" w:eastAsia="zh-CN"/>
          </w:rPr>
          <w:tab/>
        </w:r>
        <w:r w:rsidR="00F21E25" w:rsidRPr="00B43A58">
          <w:rPr>
            <w:rStyle w:val="Hyperlink"/>
            <w:noProof/>
          </w:rPr>
          <w:t>Modification and Withdrawal of Proposals</w:t>
        </w:r>
        <w:r w:rsidR="00F21E25">
          <w:rPr>
            <w:noProof/>
            <w:webHidden/>
          </w:rPr>
          <w:tab/>
        </w:r>
        <w:r w:rsidR="00F21E25">
          <w:rPr>
            <w:noProof/>
            <w:webHidden/>
          </w:rPr>
          <w:fldChar w:fldCharType="begin"/>
        </w:r>
        <w:r w:rsidR="00F21E25">
          <w:rPr>
            <w:noProof/>
            <w:webHidden/>
          </w:rPr>
          <w:instrText xml:space="preserve"> PAGEREF _Toc79569188 \h </w:instrText>
        </w:r>
        <w:r w:rsidR="00F21E25">
          <w:rPr>
            <w:noProof/>
            <w:webHidden/>
          </w:rPr>
        </w:r>
        <w:r w:rsidR="00F21E25">
          <w:rPr>
            <w:noProof/>
            <w:webHidden/>
          </w:rPr>
          <w:fldChar w:fldCharType="separate"/>
        </w:r>
        <w:r w:rsidR="00F21E25">
          <w:rPr>
            <w:noProof/>
            <w:webHidden/>
          </w:rPr>
          <w:t>13</w:t>
        </w:r>
        <w:r w:rsidR="00F21E25">
          <w:rPr>
            <w:noProof/>
            <w:webHidden/>
          </w:rPr>
          <w:fldChar w:fldCharType="end"/>
        </w:r>
      </w:hyperlink>
    </w:p>
    <w:p w14:paraId="5D1BE75F" w14:textId="77777777" w:rsidR="00F21E25" w:rsidRDefault="00BF171D">
      <w:pPr>
        <w:pStyle w:val="TOC2"/>
        <w:rPr>
          <w:rFonts w:asciiTheme="minorHAnsi" w:eastAsiaTheme="minorEastAsia" w:hAnsiTheme="minorHAnsi" w:cstheme="minorBidi"/>
          <w:b w:val="0"/>
          <w:noProof/>
          <w:color w:val="auto"/>
          <w:sz w:val="22"/>
          <w:szCs w:val="22"/>
          <w:lang w:val="en-GB" w:eastAsia="zh-CN"/>
        </w:rPr>
      </w:pPr>
      <w:hyperlink w:anchor="_Toc79569189" w:history="1">
        <w:r w:rsidR="00F21E25" w:rsidRPr="00B43A58">
          <w:rPr>
            <w:rStyle w:val="Hyperlink"/>
            <w:rFonts w:cs="Times New Roman"/>
            <w:noProof/>
          </w:rPr>
          <w:t>4.10</w:t>
        </w:r>
        <w:r w:rsidR="00F21E25">
          <w:rPr>
            <w:rFonts w:asciiTheme="minorHAnsi" w:eastAsiaTheme="minorEastAsia" w:hAnsiTheme="minorHAnsi" w:cstheme="minorBidi"/>
            <w:b w:val="0"/>
            <w:noProof/>
            <w:color w:val="auto"/>
            <w:sz w:val="22"/>
            <w:szCs w:val="22"/>
            <w:lang w:val="en-GB" w:eastAsia="zh-CN"/>
          </w:rPr>
          <w:tab/>
        </w:r>
        <w:r w:rsidR="00F21E25" w:rsidRPr="00B43A58">
          <w:rPr>
            <w:rStyle w:val="Hyperlink"/>
            <w:noProof/>
          </w:rPr>
          <w:t>Receipt of Proposals from Non-invitees</w:t>
        </w:r>
        <w:r w:rsidR="00F21E25">
          <w:rPr>
            <w:noProof/>
            <w:webHidden/>
          </w:rPr>
          <w:tab/>
        </w:r>
        <w:r w:rsidR="00F21E25">
          <w:rPr>
            <w:noProof/>
            <w:webHidden/>
          </w:rPr>
          <w:fldChar w:fldCharType="begin"/>
        </w:r>
        <w:r w:rsidR="00F21E25">
          <w:rPr>
            <w:noProof/>
            <w:webHidden/>
          </w:rPr>
          <w:instrText xml:space="preserve"> PAGEREF _Toc79569189 \h </w:instrText>
        </w:r>
        <w:r w:rsidR="00F21E25">
          <w:rPr>
            <w:noProof/>
            <w:webHidden/>
          </w:rPr>
        </w:r>
        <w:r w:rsidR="00F21E25">
          <w:rPr>
            <w:noProof/>
            <w:webHidden/>
          </w:rPr>
          <w:fldChar w:fldCharType="separate"/>
        </w:r>
        <w:r w:rsidR="00F21E25">
          <w:rPr>
            <w:noProof/>
            <w:webHidden/>
          </w:rPr>
          <w:t>13</w:t>
        </w:r>
        <w:r w:rsidR="00F21E25">
          <w:rPr>
            <w:noProof/>
            <w:webHidden/>
          </w:rPr>
          <w:fldChar w:fldCharType="end"/>
        </w:r>
      </w:hyperlink>
    </w:p>
    <w:p w14:paraId="12880CBE" w14:textId="77777777" w:rsidR="00F21E25" w:rsidRDefault="00BF171D">
      <w:pPr>
        <w:pStyle w:val="TOC2"/>
        <w:rPr>
          <w:rFonts w:asciiTheme="minorHAnsi" w:eastAsiaTheme="minorEastAsia" w:hAnsiTheme="minorHAnsi" w:cstheme="minorBidi"/>
          <w:b w:val="0"/>
          <w:noProof/>
          <w:color w:val="auto"/>
          <w:sz w:val="22"/>
          <w:szCs w:val="22"/>
          <w:lang w:val="en-GB" w:eastAsia="zh-CN"/>
        </w:rPr>
      </w:pPr>
      <w:hyperlink w:anchor="_Toc79569190" w:history="1">
        <w:r w:rsidR="00F21E25" w:rsidRPr="00B43A58">
          <w:rPr>
            <w:rStyle w:val="Hyperlink"/>
            <w:rFonts w:cs="Times New Roman"/>
            <w:noProof/>
          </w:rPr>
          <w:t>4.11</w:t>
        </w:r>
        <w:r w:rsidR="00F21E25">
          <w:rPr>
            <w:rFonts w:asciiTheme="minorHAnsi" w:eastAsiaTheme="minorEastAsia" w:hAnsiTheme="minorHAnsi" w:cstheme="minorBidi"/>
            <w:b w:val="0"/>
            <w:noProof/>
            <w:color w:val="auto"/>
            <w:sz w:val="22"/>
            <w:szCs w:val="22"/>
            <w:lang w:val="en-GB" w:eastAsia="zh-CN"/>
          </w:rPr>
          <w:tab/>
        </w:r>
        <w:r w:rsidR="00F21E25" w:rsidRPr="00B43A58">
          <w:rPr>
            <w:rStyle w:val="Hyperlink"/>
            <w:noProof/>
          </w:rPr>
          <w:t>Amendment of the RFP</w:t>
        </w:r>
        <w:r w:rsidR="00F21E25">
          <w:rPr>
            <w:noProof/>
            <w:webHidden/>
          </w:rPr>
          <w:tab/>
        </w:r>
        <w:r w:rsidR="00F21E25">
          <w:rPr>
            <w:noProof/>
            <w:webHidden/>
          </w:rPr>
          <w:fldChar w:fldCharType="begin"/>
        </w:r>
        <w:r w:rsidR="00F21E25">
          <w:rPr>
            <w:noProof/>
            <w:webHidden/>
          </w:rPr>
          <w:instrText xml:space="preserve"> PAGEREF _Toc79569190 \h </w:instrText>
        </w:r>
        <w:r w:rsidR="00F21E25">
          <w:rPr>
            <w:noProof/>
            <w:webHidden/>
          </w:rPr>
        </w:r>
        <w:r w:rsidR="00F21E25">
          <w:rPr>
            <w:noProof/>
            <w:webHidden/>
          </w:rPr>
          <w:fldChar w:fldCharType="separate"/>
        </w:r>
        <w:r w:rsidR="00F21E25">
          <w:rPr>
            <w:noProof/>
            <w:webHidden/>
          </w:rPr>
          <w:t>14</w:t>
        </w:r>
        <w:r w:rsidR="00F21E25">
          <w:rPr>
            <w:noProof/>
            <w:webHidden/>
          </w:rPr>
          <w:fldChar w:fldCharType="end"/>
        </w:r>
      </w:hyperlink>
    </w:p>
    <w:p w14:paraId="085D97B7" w14:textId="77777777" w:rsidR="00F21E25" w:rsidRDefault="00BF171D">
      <w:pPr>
        <w:pStyle w:val="TOC2"/>
        <w:rPr>
          <w:rFonts w:asciiTheme="minorHAnsi" w:eastAsiaTheme="minorEastAsia" w:hAnsiTheme="minorHAnsi" w:cstheme="minorBidi"/>
          <w:b w:val="0"/>
          <w:noProof/>
          <w:color w:val="auto"/>
          <w:sz w:val="22"/>
          <w:szCs w:val="22"/>
          <w:lang w:val="en-GB" w:eastAsia="zh-CN"/>
        </w:rPr>
      </w:pPr>
      <w:hyperlink w:anchor="_Toc79569191" w:history="1">
        <w:r w:rsidR="00F21E25" w:rsidRPr="00B43A58">
          <w:rPr>
            <w:rStyle w:val="Hyperlink"/>
            <w:rFonts w:cs="Times New Roman"/>
            <w:noProof/>
          </w:rPr>
          <w:t>4.12</w:t>
        </w:r>
        <w:r w:rsidR="00F21E25">
          <w:rPr>
            <w:rFonts w:asciiTheme="minorHAnsi" w:eastAsiaTheme="minorEastAsia" w:hAnsiTheme="minorHAnsi" w:cstheme="minorBidi"/>
            <w:b w:val="0"/>
            <w:noProof/>
            <w:color w:val="auto"/>
            <w:sz w:val="22"/>
            <w:szCs w:val="22"/>
            <w:lang w:val="en-GB" w:eastAsia="zh-CN"/>
          </w:rPr>
          <w:tab/>
        </w:r>
        <w:r w:rsidR="00F21E25" w:rsidRPr="00B43A58">
          <w:rPr>
            <w:rStyle w:val="Hyperlink"/>
            <w:noProof/>
          </w:rPr>
          <w:t>Proposal Structure</w:t>
        </w:r>
        <w:r w:rsidR="00F21E25">
          <w:rPr>
            <w:noProof/>
            <w:webHidden/>
          </w:rPr>
          <w:tab/>
        </w:r>
        <w:r w:rsidR="00F21E25">
          <w:rPr>
            <w:noProof/>
            <w:webHidden/>
          </w:rPr>
          <w:fldChar w:fldCharType="begin"/>
        </w:r>
        <w:r w:rsidR="00F21E25">
          <w:rPr>
            <w:noProof/>
            <w:webHidden/>
          </w:rPr>
          <w:instrText xml:space="preserve"> PAGEREF _Toc79569191 \h </w:instrText>
        </w:r>
        <w:r w:rsidR="00F21E25">
          <w:rPr>
            <w:noProof/>
            <w:webHidden/>
          </w:rPr>
        </w:r>
        <w:r w:rsidR="00F21E25">
          <w:rPr>
            <w:noProof/>
            <w:webHidden/>
          </w:rPr>
          <w:fldChar w:fldCharType="separate"/>
        </w:r>
        <w:r w:rsidR="00F21E25">
          <w:rPr>
            <w:noProof/>
            <w:webHidden/>
          </w:rPr>
          <w:t>14</w:t>
        </w:r>
        <w:r w:rsidR="00F21E25">
          <w:rPr>
            <w:noProof/>
            <w:webHidden/>
          </w:rPr>
          <w:fldChar w:fldCharType="end"/>
        </w:r>
      </w:hyperlink>
    </w:p>
    <w:p w14:paraId="0991EDEC" w14:textId="77777777" w:rsidR="00F21E25" w:rsidRDefault="00BF171D">
      <w:pPr>
        <w:pStyle w:val="TOC3"/>
        <w:rPr>
          <w:rFonts w:asciiTheme="minorHAnsi" w:eastAsiaTheme="minorEastAsia" w:hAnsiTheme="minorHAnsi" w:cstheme="minorBidi"/>
          <w:noProof/>
          <w:color w:val="auto"/>
          <w:sz w:val="22"/>
          <w:szCs w:val="22"/>
          <w:lang w:val="en-GB" w:eastAsia="zh-CN"/>
        </w:rPr>
      </w:pPr>
      <w:hyperlink w:anchor="_Toc79569192" w:history="1">
        <w:r w:rsidR="00F21E25" w:rsidRPr="00B43A58">
          <w:rPr>
            <w:rStyle w:val="Hyperlink"/>
            <w:rFonts w:ascii="Helvetica" w:hAnsi="Helvetica" w:cs="Times New Roman"/>
            <w:noProof/>
          </w:rPr>
          <w:t>4.12.1</w:t>
        </w:r>
        <w:r w:rsidR="00F21E25">
          <w:rPr>
            <w:rFonts w:asciiTheme="minorHAnsi" w:eastAsiaTheme="minorEastAsia" w:hAnsiTheme="minorHAnsi" w:cstheme="minorBidi"/>
            <w:noProof/>
            <w:color w:val="auto"/>
            <w:sz w:val="22"/>
            <w:szCs w:val="22"/>
            <w:lang w:val="en-GB" w:eastAsia="zh-CN"/>
          </w:rPr>
          <w:tab/>
        </w:r>
        <w:r w:rsidR="00F21E25" w:rsidRPr="00B43A58">
          <w:rPr>
            <w:rStyle w:val="Hyperlink"/>
            <w:rFonts w:ascii="Arial" w:hAnsi="Arial"/>
            <w:noProof/>
          </w:rPr>
          <w:t>Acceptance Form</w:t>
        </w:r>
        <w:r w:rsidR="00F21E25">
          <w:rPr>
            <w:noProof/>
            <w:webHidden/>
          </w:rPr>
          <w:tab/>
        </w:r>
        <w:r w:rsidR="00F21E25">
          <w:rPr>
            <w:noProof/>
            <w:webHidden/>
          </w:rPr>
          <w:fldChar w:fldCharType="begin"/>
        </w:r>
        <w:r w:rsidR="00F21E25">
          <w:rPr>
            <w:noProof/>
            <w:webHidden/>
          </w:rPr>
          <w:instrText xml:space="preserve"> PAGEREF _Toc79569192 \h </w:instrText>
        </w:r>
        <w:r w:rsidR="00F21E25">
          <w:rPr>
            <w:noProof/>
            <w:webHidden/>
          </w:rPr>
        </w:r>
        <w:r w:rsidR="00F21E25">
          <w:rPr>
            <w:noProof/>
            <w:webHidden/>
          </w:rPr>
          <w:fldChar w:fldCharType="separate"/>
        </w:r>
        <w:r w:rsidR="00F21E25">
          <w:rPr>
            <w:noProof/>
            <w:webHidden/>
          </w:rPr>
          <w:t>14</w:t>
        </w:r>
        <w:r w:rsidR="00F21E25">
          <w:rPr>
            <w:noProof/>
            <w:webHidden/>
          </w:rPr>
          <w:fldChar w:fldCharType="end"/>
        </w:r>
      </w:hyperlink>
    </w:p>
    <w:p w14:paraId="3E61312E" w14:textId="77777777" w:rsidR="00F21E25" w:rsidRDefault="00BF171D">
      <w:pPr>
        <w:pStyle w:val="TOC3"/>
        <w:rPr>
          <w:rFonts w:asciiTheme="minorHAnsi" w:eastAsiaTheme="minorEastAsia" w:hAnsiTheme="minorHAnsi" w:cstheme="minorBidi"/>
          <w:noProof/>
          <w:color w:val="auto"/>
          <w:sz w:val="22"/>
          <w:szCs w:val="22"/>
          <w:lang w:val="en-GB" w:eastAsia="zh-CN"/>
        </w:rPr>
      </w:pPr>
      <w:hyperlink w:anchor="_Toc79569193" w:history="1">
        <w:r w:rsidR="00F21E25" w:rsidRPr="00B43A58">
          <w:rPr>
            <w:rStyle w:val="Hyperlink"/>
            <w:rFonts w:ascii="Helvetica" w:hAnsi="Helvetica" w:cs="Times New Roman"/>
            <w:noProof/>
          </w:rPr>
          <w:t>4.12.2</w:t>
        </w:r>
        <w:r w:rsidR="00F21E25">
          <w:rPr>
            <w:rFonts w:asciiTheme="minorHAnsi" w:eastAsiaTheme="minorEastAsia" w:hAnsiTheme="minorHAnsi" w:cstheme="minorBidi"/>
            <w:noProof/>
            <w:color w:val="auto"/>
            <w:sz w:val="22"/>
            <w:szCs w:val="22"/>
            <w:lang w:val="en-GB" w:eastAsia="zh-CN"/>
          </w:rPr>
          <w:tab/>
        </w:r>
        <w:r w:rsidR="00F21E25" w:rsidRPr="00B43A58">
          <w:rPr>
            <w:rStyle w:val="Hyperlink"/>
            <w:rFonts w:ascii="Arial" w:hAnsi="Arial"/>
            <w:noProof/>
          </w:rPr>
          <w:t>Executive Summary</w:t>
        </w:r>
        <w:r w:rsidR="00F21E25">
          <w:rPr>
            <w:noProof/>
            <w:webHidden/>
          </w:rPr>
          <w:tab/>
        </w:r>
        <w:r w:rsidR="00F21E25">
          <w:rPr>
            <w:noProof/>
            <w:webHidden/>
          </w:rPr>
          <w:fldChar w:fldCharType="begin"/>
        </w:r>
        <w:r w:rsidR="00F21E25">
          <w:rPr>
            <w:noProof/>
            <w:webHidden/>
          </w:rPr>
          <w:instrText xml:space="preserve"> PAGEREF _Toc79569193 \h </w:instrText>
        </w:r>
        <w:r w:rsidR="00F21E25">
          <w:rPr>
            <w:noProof/>
            <w:webHidden/>
          </w:rPr>
        </w:r>
        <w:r w:rsidR="00F21E25">
          <w:rPr>
            <w:noProof/>
            <w:webHidden/>
          </w:rPr>
          <w:fldChar w:fldCharType="separate"/>
        </w:r>
        <w:r w:rsidR="00F21E25">
          <w:rPr>
            <w:noProof/>
            <w:webHidden/>
          </w:rPr>
          <w:t>14</w:t>
        </w:r>
        <w:r w:rsidR="00F21E25">
          <w:rPr>
            <w:noProof/>
            <w:webHidden/>
          </w:rPr>
          <w:fldChar w:fldCharType="end"/>
        </w:r>
      </w:hyperlink>
    </w:p>
    <w:p w14:paraId="31A87F43" w14:textId="77777777" w:rsidR="00F21E25" w:rsidRDefault="00BF171D">
      <w:pPr>
        <w:pStyle w:val="TOC3"/>
        <w:rPr>
          <w:rFonts w:asciiTheme="minorHAnsi" w:eastAsiaTheme="minorEastAsia" w:hAnsiTheme="minorHAnsi" w:cstheme="minorBidi"/>
          <w:noProof/>
          <w:color w:val="auto"/>
          <w:sz w:val="22"/>
          <w:szCs w:val="22"/>
          <w:lang w:val="en-GB" w:eastAsia="zh-CN"/>
        </w:rPr>
      </w:pPr>
      <w:hyperlink w:anchor="_Toc79569194" w:history="1">
        <w:r w:rsidR="00F21E25" w:rsidRPr="00B43A58">
          <w:rPr>
            <w:rStyle w:val="Hyperlink"/>
            <w:rFonts w:ascii="Helvetica" w:hAnsi="Helvetica" w:cs="Times New Roman"/>
            <w:noProof/>
          </w:rPr>
          <w:t>4.12.3</w:t>
        </w:r>
        <w:r w:rsidR="00F21E25">
          <w:rPr>
            <w:rFonts w:asciiTheme="minorHAnsi" w:eastAsiaTheme="minorEastAsia" w:hAnsiTheme="minorHAnsi" w:cstheme="minorBidi"/>
            <w:noProof/>
            <w:color w:val="auto"/>
            <w:sz w:val="22"/>
            <w:szCs w:val="22"/>
            <w:lang w:val="en-GB" w:eastAsia="zh-CN"/>
          </w:rPr>
          <w:tab/>
        </w:r>
        <w:r w:rsidR="00F21E25" w:rsidRPr="00B43A58">
          <w:rPr>
            <w:rStyle w:val="Hyperlink"/>
            <w:rFonts w:ascii="Arial" w:hAnsi="Arial"/>
            <w:noProof/>
          </w:rPr>
          <w:t>Approach/Methodology</w:t>
        </w:r>
        <w:r w:rsidR="00F21E25">
          <w:rPr>
            <w:noProof/>
            <w:webHidden/>
          </w:rPr>
          <w:tab/>
        </w:r>
        <w:r w:rsidR="00F21E25">
          <w:rPr>
            <w:noProof/>
            <w:webHidden/>
          </w:rPr>
          <w:fldChar w:fldCharType="begin"/>
        </w:r>
        <w:r w:rsidR="00F21E25">
          <w:rPr>
            <w:noProof/>
            <w:webHidden/>
          </w:rPr>
          <w:instrText xml:space="preserve"> PAGEREF _Toc79569194 \h </w:instrText>
        </w:r>
        <w:r w:rsidR="00F21E25">
          <w:rPr>
            <w:noProof/>
            <w:webHidden/>
          </w:rPr>
        </w:r>
        <w:r w:rsidR="00F21E25">
          <w:rPr>
            <w:noProof/>
            <w:webHidden/>
          </w:rPr>
          <w:fldChar w:fldCharType="separate"/>
        </w:r>
        <w:r w:rsidR="00F21E25">
          <w:rPr>
            <w:noProof/>
            <w:webHidden/>
          </w:rPr>
          <w:t>14</w:t>
        </w:r>
        <w:r w:rsidR="00F21E25">
          <w:rPr>
            <w:noProof/>
            <w:webHidden/>
          </w:rPr>
          <w:fldChar w:fldCharType="end"/>
        </w:r>
      </w:hyperlink>
    </w:p>
    <w:p w14:paraId="2827071B" w14:textId="77777777" w:rsidR="00F21E25" w:rsidRDefault="00BF171D">
      <w:pPr>
        <w:pStyle w:val="TOC3"/>
        <w:rPr>
          <w:rFonts w:asciiTheme="minorHAnsi" w:eastAsiaTheme="minorEastAsia" w:hAnsiTheme="minorHAnsi" w:cstheme="minorBidi"/>
          <w:noProof/>
          <w:color w:val="auto"/>
          <w:sz w:val="22"/>
          <w:szCs w:val="22"/>
          <w:lang w:val="en-GB" w:eastAsia="zh-CN"/>
        </w:rPr>
      </w:pPr>
      <w:hyperlink w:anchor="_Toc79569195" w:history="1">
        <w:r w:rsidR="00F21E25" w:rsidRPr="00B43A58">
          <w:rPr>
            <w:rStyle w:val="Hyperlink"/>
            <w:rFonts w:ascii="Helvetica" w:hAnsi="Helvetica" w:cs="Times New Roman"/>
            <w:noProof/>
          </w:rPr>
          <w:t>4.12.4</w:t>
        </w:r>
        <w:r w:rsidR="00F21E25">
          <w:rPr>
            <w:rFonts w:asciiTheme="minorHAnsi" w:eastAsiaTheme="minorEastAsia" w:hAnsiTheme="minorHAnsi" w:cstheme="minorBidi"/>
            <w:noProof/>
            <w:color w:val="auto"/>
            <w:sz w:val="22"/>
            <w:szCs w:val="22"/>
            <w:lang w:val="en-GB" w:eastAsia="zh-CN"/>
          </w:rPr>
          <w:tab/>
        </w:r>
        <w:r w:rsidR="00F21E25" w:rsidRPr="00B43A58">
          <w:rPr>
            <w:rStyle w:val="Hyperlink"/>
            <w:noProof/>
          </w:rPr>
          <w:t>Proposed Solution</w:t>
        </w:r>
        <w:r w:rsidR="00F21E25">
          <w:rPr>
            <w:noProof/>
            <w:webHidden/>
          </w:rPr>
          <w:tab/>
        </w:r>
        <w:r w:rsidR="00F21E25">
          <w:rPr>
            <w:noProof/>
            <w:webHidden/>
          </w:rPr>
          <w:fldChar w:fldCharType="begin"/>
        </w:r>
        <w:r w:rsidR="00F21E25">
          <w:rPr>
            <w:noProof/>
            <w:webHidden/>
          </w:rPr>
          <w:instrText xml:space="preserve"> PAGEREF _Toc79569195 \h </w:instrText>
        </w:r>
        <w:r w:rsidR="00F21E25">
          <w:rPr>
            <w:noProof/>
            <w:webHidden/>
          </w:rPr>
        </w:r>
        <w:r w:rsidR="00F21E25">
          <w:rPr>
            <w:noProof/>
            <w:webHidden/>
          </w:rPr>
          <w:fldChar w:fldCharType="separate"/>
        </w:r>
        <w:r w:rsidR="00F21E25">
          <w:rPr>
            <w:noProof/>
            <w:webHidden/>
          </w:rPr>
          <w:t>14</w:t>
        </w:r>
        <w:r w:rsidR="00F21E25">
          <w:rPr>
            <w:noProof/>
            <w:webHidden/>
          </w:rPr>
          <w:fldChar w:fldCharType="end"/>
        </w:r>
      </w:hyperlink>
    </w:p>
    <w:p w14:paraId="7C486182" w14:textId="77777777" w:rsidR="00F21E25" w:rsidRDefault="00BF171D">
      <w:pPr>
        <w:pStyle w:val="TOC3"/>
        <w:rPr>
          <w:rFonts w:asciiTheme="minorHAnsi" w:eastAsiaTheme="minorEastAsia" w:hAnsiTheme="minorHAnsi" w:cstheme="minorBidi"/>
          <w:noProof/>
          <w:color w:val="auto"/>
          <w:sz w:val="22"/>
          <w:szCs w:val="22"/>
          <w:lang w:val="en-GB" w:eastAsia="zh-CN"/>
        </w:rPr>
      </w:pPr>
      <w:hyperlink w:anchor="_Toc79569196" w:history="1">
        <w:r w:rsidR="00F21E25" w:rsidRPr="00B43A58">
          <w:rPr>
            <w:rStyle w:val="Hyperlink"/>
            <w:rFonts w:ascii="Helvetica" w:hAnsi="Helvetica" w:cs="Times New Roman"/>
            <w:noProof/>
          </w:rPr>
          <w:t>4.12.5</w:t>
        </w:r>
        <w:r w:rsidR="00F21E25">
          <w:rPr>
            <w:rFonts w:asciiTheme="minorHAnsi" w:eastAsiaTheme="minorEastAsia" w:hAnsiTheme="minorHAnsi" w:cstheme="minorBidi"/>
            <w:noProof/>
            <w:color w:val="auto"/>
            <w:sz w:val="22"/>
            <w:szCs w:val="22"/>
            <w:lang w:val="en-GB" w:eastAsia="zh-CN"/>
          </w:rPr>
          <w:tab/>
        </w:r>
        <w:r w:rsidR="00F21E25" w:rsidRPr="00B43A58">
          <w:rPr>
            <w:rStyle w:val="Hyperlink"/>
            <w:rFonts w:ascii="Arial" w:hAnsi="Arial" w:cs="Arial"/>
            <w:noProof/>
          </w:rPr>
          <w:t>Proposed Time line</w:t>
        </w:r>
        <w:r w:rsidR="00F21E25">
          <w:rPr>
            <w:noProof/>
            <w:webHidden/>
          </w:rPr>
          <w:tab/>
        </w:r>
        <w:r w:rsidR="00F21E25">
          <w:rPr>
            <w:noProof/>
            <w:webHidden/>
          </w:rPr>
          <w:fldChar w:fldCharType="begin"/>
        </w:r>
        <w:r w:rsidR="00F21E25">
          <w:rPr>
            <w:noProof/>
            <w:webHidden/>
          </w:rPr>
          <w:instrText xml:space="preserve"> PAGEREF _Toc79569196 \h </w:instrText>
        </w:r>
        <w:r w:rsidR="00F21E25">
          <w:rPr>
            <w:noProof/>
            <w:webHidden/>
          </w:rPr>
        </w:r>
        <w:r w:rsidR="00F21E25">
          <w:rPr>
            <w:noProof/>
            <w:webHidden/>
          </w:rPr>
          <w:fldChar w:fldCharType="separate"/>
        </w:r>
        <w:r w:rsidR="00F21E25">
          <w:rPr>
            <w:noProof/>
            <w:webHidden/>
          </w:rPr>
          <w:t>15</w:t>
        </w:r>
        <w:r w:rsidR="00F21E25">
          <w:rPr>
            <w:noProof/>
            <w:webHidden/>
          </w:rPr>
          <w:fldChar w:fldCharType="end"/>
        </w:r>
      </w:hyperlink>
    </w:p>
    <w:p w14:paraId="7FD1BC19" w14:textId="77777777" w:rsidR="00F21E25" w:rsidRDefault="00BF171D">
      <w:pPr>
        <w:pStyle w:val="TOC3"/>
        <w:rPr>
          <w:rFonts w:asciiTheme="minorHAnsi" w:eastAsiaTheme="minorEastAsia" w:hAnsiTheme="minorHAnsi" w:cstheme="minorBidi"/>
          <w:noProof/>
          <w:color w:val="auto"/>
          <w:sz w:val="22"/>
          <w:szCs w:val="22"/>
          <w:lang w:val="en-GB" w:eastAsia="zh-CN"/>
        </w:rPr>
      </w:pPr>
      <w:hyperlink w:anchor="_Toc79569197" w:history="1">
        <w:r w:rsidR="00F21E25" w:rsidRPr="00B43A58">
          <w:rPr>
            <w:rStyle w:val="Hyperlink"/>
            <w:rFonts w:ascii="Helvetica" w:hAnsi="Helvetica" w:cs="Times New Roman"/>
            <w:noProof/>
          </w:rPr>
          <w:t>4.12.6</w:t>
        </w:r>
        <w:r w:rsidR="00F21E25">
          <w:rPr>
            <w:rFonts w:asciiTheme="minorHAnsi" w:eastAsiaTheme="minorEastAsia" w:hAnsiTheme="minorHAnsi" w:cstheme="minorBidi"/>
            <w:noProof/>
            <w:color w:val="auto"/>
            <w:sz w:val="22"/>
            <w:szCs w:val="22"/>
            <w:lang w:val="en-GB" w:eastAsia="zh-CN"/>
          </w:rPr>
          <w:tab/>
        </w:r>
        <w:r w:rsidR="00F21E25" w:rsidRPr="00B43A58">
          <w:rPr>
            <w:rStyle w:val="Hyperlink"/>
            <w:rFonts w:ascii="Arial" w:hAnsi="Arial"/>
            <w:noProof/>
          </w:rPr>
          <w:t>Financial Proposal</w:t>
        </w:r>
        <w:r w:rsidR="00F21E25">
          <w:rPr>
            <w:noProof/>
            <w:webHidden/>
          </w:rPr>
          <w:tab/>
        </w:r>
        <w:r w:rsidR="00F21E25">
          <w:rPr>
            <w:noProof/>
            <w:webHidden/>
          </w:rPr>
          <w:fldChar w:fldCharType="begin"/>
        </w:r>
        <w:r w:rsidR="00F21E25">
          <w:rPr>
            <w:noProof/>
            <w:webHidden/>
          </w:rPr>
          <w:instrText xml:space="preserve"> PAGEREF _Toc79569197 \h </w:instrText>
        </w:r>
        <w:r w:rsidR="00F21E25">
          <w:rPr>
            <w:noProof/>
            <w:webHidden/>
          </w:rPr>
        </w:r>
        <w:r w:rsidR="00F21E25">
          <w:rPr>
            <w:noProof/>
            <w:webHidden/>
          </w:rPr>
          <w:fldChar w:fldCharType="separate"/>
        </w:r>
        <w:r w:rsidR="00F21E25">
          <w:rPr>
            <w:noProof/>
            <w:webHidden/>
          </w:rPr>
          <w:t>15</w:t>
        </w:r>
        <w:r w:rsidR="00F21E25">
          <w:rPr>
            <w:noProof/>
            <w:webHidden/>
          </w:rPr>
          <w:fldChar w:fldCharType="end"/>
        </w:r>
      </w:hyperlink>
    </w:p>
    <w:p w14:paraId="2C29FF4C" w14:textId="77777777" w:rsidR="00F21E25" w:rsidRDefault="00BF171D">
      <w:pPr>
        <w:pStyle w:val="TOC2"/>
        <w:rPr>
          <w:rFonts w:asciiTheme="minorHAnsi" w:eastAsiaTheme="minorEastAsia" w:hAnsiTheme="minorHAnsi" w:cstheme="minorBidi"/>
          <w:b w:val="0"/>
          <w:noProof/>
          <w:color w:val="auto"/>
          <w:sz w:val="22"/>
          <w:szCs w:val="22"/>
          <w:lang w:val="en-GB" w:eastAsia="zh-CN"/>
        </w:rPr>
      </w:pPr>
      <w:hyperlink w:anchor="_Toc79569198" w:history="1">
        <w:r w:rsidR="00F21E25" w:rsidRPr="00B43A58">
          <w:rPr>
            <w:rStyle w:val="Hyperlink"/>
            <w:rFonts w:cs="Times New Roman"/>
            <w:noProof/>
          </w:rPr>
          <w:t>4.13</w:t>
        </w:r>
        <w:r w:rsidR="00F21E25">
          <w:rPr>
            <w:rFonts w:asciiTheme="minorHAnsi" w:eastAsiaTheme="minorEastAsia" w:hAnsiTheme="minorHAnsi" w:cstheme="minorBidi"/>
            <w:b w:val="0"/>
            <w:noProof/>
            <w:color w:val="auto"/>
            <w:sz w:val="22"/>
            <w:szCs w:val="22"/>
            <w:lang w:val="en-GB" w:eastAsia="zh-CN"/>
          </w:rPr>
          <w:tab/>
        </w:r>
        <w:r w:rsidR="00F21E25" w:rsidRPr="00B43A58">
          <w:rPr>
            <w:rStyle w:val="Hyperlink"/>
            <w:noProof/>
          </w:rPr>
          <w:t>Conduct and Exclusion of Bidders</w:t>
        </w:r>
        <w:r w:rsidR="00F21E25">
          <w:rPr>
            <w:noProof/>
            <w:webHidden/>
          </w:rPr>
          <w:tab/>
        </w:r>
        <w:r w:rsidR="00F21E25">
          <w:rPr>
            <w:noProof/>
            <w:webHidden/>
          </w:rPr>
          <w:fldChar w:fldCharType="begin"/>
        </w:r>
        <w:r w:rsidR="00F21E25">
          <w:rPr>
            <w:noProof/>
            <w:webHidden/>
          </w:rPr>
          <w:instrText xml:space="preserve"> PAGEREF _Toc79569198 \h </w:instrText>
        </w:r>
        <w:r w:rsidR="00F21E25">
          <w:rPr>
            <w:noProof/>
            <w:webHidden/>
          </w:rPr>
        </w:r>
        <w:r w:rsidR="00F21E25">
          <w:rPr>
            <w:noProof/>
            <w:webHidden/>
          </w:rPr>
          <w:fldChar w:fldCharType="separate"/>
        </w:r>
        <w:r w:rsidR="00F21E25">
          <w:rPr>
            <w:noProof/>
            <w:webHidden/>
          </w:rPr>
          <w:t>15</w:t>
        </w:r>
        <w:r w:rsidR="00F21E25">
          <w:rPr>
            <w:noProof/>
            <w:webHidden/>
          </w:rPr>
          <w:fldChar w:fldCharType="end"/>
        </w:r>
      </w:hyperlink>
    </w:p>
    <w:p w14:paraId="6233D5F5" w14:textId="77777777" w:rsidR="00F21E25" w:rsidRDefault="00BF171D">
      <w:pPr>
        <w:pStyle w:val="TOC1"/>
        <w:rPr>
          <w:rFonts w:asciiTheme="minorHAnsi" w:eastAsiaTheme="minorEastAsia" w:hAnsiTheme="minorHAnsi" w:cstheme="minorBidi"/>
          <w:b w:val="0"/>
          <w:caps w:val="0"/>
          <w:noProof/>
          <w:color w:val="auto"/>
          <w:sz w:val="22"/>
          <w:szCs w:val="22"/>
          <w:lang w:val="en-GB" w:eastAsia="zh-CN"/>
        </w:rPr>
      </w:pPr>
      <w:hyperlink w:anchor="_Toc79569199" w:history="1">
        <w:r w:rsidR="00F21E25" w:rsidRPr="00B43A58">
          <w:rPr>
            <w:rStyle w:val="Hyperlink"/>
            <w:rFonts w:ascii="Arial" w:hAnsi="Arial" w:cs="Times New Roman"/>
            <w:noProof/>
          </w:rPr>
          <w:t>5.</w:t>
        </w:r>
        <w:r w:rsidR="00F21E25">
          <w:rPr>
            <w:rFonts w:asciiTheme="minorHAnsi" w:eastAsiaTheme="minorEastAsia" w:hAnsiTheme="minorHAnsi" w:cstheme="minorBidi"/>
            <w:b w:val="0"/>
            <w:caps w:val="0"/>
            <w:noProof/>
            <w:color w:val="auto"/>
            <w:sz w:val="22"/>
            <w:szCs w:val="22"/>
            <w:lang w:val="en-GB" w:eastAsia="zh-CN"/>
          </w:rPr>
          <w:tab/>
        </w:r>
        <w:r w:rsidR="00F21E25" w:rsidRPr="00B43A58">
          <w:rPr>
            <w:rStyle w:val="Hyperlink"/>
            <w:rFonts w:ascii="Arial" w:hAnsi="Arial" w:cs="Arial"/>
            <w:noProof/>
          </w:rPr>
          <w:t>Evaluation Of Proposals</w:t>
        </w:r>
        <w:r w:rsidR="00F21E25">
          <w:rPr>
            <w:noProof/>
            <w:webHidden/>
          </w:rPr>
          <w:tab/>
        </w:r>
        <w:r w:rsidR="00F21E25">
          <w:rPr>
            <w:noProof/>
            <w:webHidden/>
          </w:rPr>
          <w:fldChar w:fldCharType="begin"/>
        </w:r>
        <w:r w:rsidR="00F21E25">
          <w:rPr>
            <w:noProof/>
            <w:webHidden/>
          </w:rPr>
          <w:instrText xml:space="preserve"> PAGEREF _Toc79569199 \h </w:instrText>
        </w:r>
        <w:r w:rsidR="00F21E25">
          <w:rPr>
            <w:noProof/>
            <w:webHidden/>
          </w:rPr>
        </w:r>
        <w:r w:rsidR="00F21E25">
          <w:rPr>
            <w:noProof/>
            <w:webHidden/>
          </w:rPr>
          <w:fldChar w:fldCharType="separate"/>
        </w:r>
        <w:r w:rsidR="00F21E25">
          <w:rPr>
            <w:noProof/>
            <w:webHidden/>
          </w:rPr>
          <w:t>16</w:t>
        </w:r>
        <w:r w:rsidR="00F21E25">
          <w:rPr>
            <w:noProof/>
            <w:webHidden/>
          </w:rPr>
          <w:fldChar w:fldCharType="end"/>
        </w:r>
      </w:hyperlink>
    </w:p>
    <w:p w14:paraId="79A3FF8D" w14:textId="77777777" w:rsidR="00F21E25" w:rsidRDefault="00BF171D">
      <w:pPr>
        <w:pStyle w:val="TOC2"/>
        <w:rPr>
          <w:rFonts w:asciiTheme="minorHAnsi" w:eastAsiaTheme="minorEastAsia" w:hAnsiTheme="minorHAnsi" w:cstheme="minorBidi"/>
          <w:b w:val="0"/>
          <w:noProof/>
          <w:color w:val="auto"/>
          <w:sz w:val="22"/>
          <w:szCs w:val="22"/>
          <w:lang w:val="en-GB" w:eastAsia="zh-CN"/>
        </w:rPr>
      </w:pPr>
      <w:hyperlink w:anchor="_Toc79569200" w:history="1">
        <w:r w:rsidR="00F21E25" w:rsidRPr="00B43A58">
          <w:rPr>
            <w:rStyle w:val="Hyperlink"/>
            <w:rFonts w:cs="Times New Roman"/>
            <w:noProof/>
          </w:rPr>
          <w:t>5.1</w:t>
        </w:r>
        <w:r w:rsidR="00F21E25">
          <w:rPr>
            <w:rFonts w:asciiTheme="minorHAnsi" w:eastAsiaTheme="minorEastAsia" w:hAnsiTheme="minorHAnsi" w:cstheme="minorBidi"/>
            <w:b w:val="0"/>
            <w:noProof/>
            <w:color w:val="auto"/>
            <w:sz w:val="22"/>
            <w:szCs w:val="22"/>
            <w:lang w:val="en-GB" w:eastAsia="zh-CN"/>
          </w:rPr>
          <w:tab/>
        </w:r>
        <w:r w:rsidR="00F21E25" w:rsidRPr="00B43A58">
          <w:rPr>
            <w:rStyle w:val="Hyperlink"/>
            <w:noProof/>
          </w:rPr>
          <w:t>Preliminary Examination of Proposals</w:t>
        </w:r>
        <w:r w:rsidR="00F21E25">
          <w:rPr>
            <w:noProof/>
            <w:webHidden/>
          </w:rPr>
          <w:tab/>
        </w:r>
        <w:r w:rsidR="00F21E25">
          <w:rPr>
            <w:noProof/>
            <w:webHidden/>
          </w:rPr>
          <w:fldChar w:fldCharType="begin"/>
        </w:r>
        <w:r w:rsidR="00F21E25">
          <w:rPr>
            <w:noProof/>
            <w:webHidden/>
          </w:rPr>
          <w:instrText xml:space="preserve"> PAGEREF _Toc79569200 \h </w:instrText>
        </w:r>
        <w:r w:rsidR="00F21E25">
          <w:rPr>
            <w:noProof/>
            <w:webHidden/>
          </w:rPr>
        </w:r>
        <w:r w:rsidR="00F21E25">
          <w:rPr>
            <w:noProof/>
            <w:webHidden/>
          </w:rPr>
          <w:fldChar w:fldCharType="separate"/>
        </w:r>
        <w:r w:rsidR="00F21E25">
          <w:rPr>
            <w:noProof/>
            <w:webHidden/>
          </w:rPr>
          <w:t>16</w:t>
        </w:r>
        <w:r w:rsidR="00F21E25">
          <w:rPr>
            <w:noProof/>
            <w:webHidden/>
          </w:rPr>
          <w:fldChar w:fldCharType="end"/>
        </w:r>
      </w:hyperlink>
    </w:p>
    <w:p w14:paraId="238FC57A" w14:textId="77777777" w:rsidR="00F21E25" w:rsidRDefault="00BF171D">
      <w:pPr>
        <w:pStyle w:val="TOC2"/>
        <w:rPr>
          <w:rFonts w:asciiTheme="minorHAnsi" w:eastAsiaTheme="minorEastAsia" w:hAnsiTheme="minorHAnsi" w:cstheme="minorBidi"/>
          <w:b w:val="0"/>
          <w:noProof/>
          <w:color w:val="auto"/>
          <w:sz w:val="22"/>
          <w:szCs w:val="22"/>
          <w:lang w:val="en-GB" w:eastAsia="zh-CN"/>
        </w:rPr>
      </w:pPr>
      <w:hyperlink w:anchor="_Toc79569201" w:history="1">
        <w:r w:rsidR="00F21E25" w:rsidRPr="00B43A58">
          <w:rPr>
            <w:rStyle w:val="Hyperlink"/>
            <w:rFonts w:cs="Times New Roman"/>
            <w:noProof/>
          </w:rPr>
          <w:t>5.2</w:t>
        </w:r>
        <w:r w:rsidR="00F21E25">
          <w:rPr>
            <w:rFonts w:asciiTheme="minorHAnsi" w:eastAsiaTheme="minorEastAsia" w:hAnsiTheme="minorHAnsi" w:cstheme="minorBidi"/>
            <w:b w:val="0"/>
            <w:noProof/>
            <w:color w:val="auto"/>
            <w:sz w:val="22"/>
            <w:szCs w:val="22"/>
            <w:lang w:val="en-GB" w:eastAsia="zh-CN"/>
          </w:rPr>
          <w:tab/>
        </w:r>
        <w:r w:rsidR="00F21E25" w:rsidRPr="00B43A58">
          <w:rPr>
            <w:rStyle w:val="Hyperlink"/>
            <w:noProof/>
          </w:rPr>
          <w:t>Clarification of Proposals</w:t>
        </w:r>
        <w:r w:rsidR="00F21E25">
          <w:rPr>
            <w:noProof/>
            <w:webHidden/>
          </w:rPr>
          <w:tab/>
        </w:r>
        <w:r w:rsidR="00F21E25">
          <w:rPr>
            <w:noProof/>
            <w:webHidden/>
          </w:rPr>
          <w:fldChar w:fldCharType="begin"/>
        </w:r>
        <w:r w:rsidR="00F21E25">
          <w:rPr>
            <w:noProof/>
            <w:webHidden/>
          </w:rPr>
          <w:instrText xml:space="preserve"> PAGEREF _Toc79569201 \h </w:instrText>
        </w:r>
        <w:r w:rsidR="00F21E25">
          <w:rPr>
            <w:noProof/>
            <w:webHidden/>
          </w:rPr>
        </w:r>
        <w:r w:rsidR="00F21E25">
          <w:rPr>
            <w:noProof/>
            <w:webHidden/>
          </w:rPr>
          <w:fldChar w:fldCharType="separate"/>
        </w:r>
        <w:r w:rsidR="00F21E25">
          <w:rPr>
            <w:noProof/>
            <w:webHidden/>
          </w:rPr>
          <w:t>16</w:t>
        </w:r>
        <w:r w:rsidR="00F21E25">
          <w:rPr>
            <w:noProof/>
            <w:webHidden/>
          </w:rPr>
          <w:fldChar w:fldCharType="end"/>
        </w:r>
      </w:hyperlink>
    </w:p>
    <w:p w14:paraId="5D979988" w14:textId="77777777" w:rsidR="00F21E25" w:rsidRDefault="00BF171D">
      <w:pPr>
        <w:pStyle w:val="TOC2"/>
        <w:rPr>
          <w:rFonts w:asciiTheme="minorHAnsi" w:eastAsiaTheme="minorEastAsia" w:hAnsiTheme="minorHAnsi" w:cstheme="minorBidi"/>
          <w:b w:val="0"/>
          <w:noProof/>
          <w:color w:val="auto"/>
          <w:sz w:val="22"/>
          <w:szCs w:val="22"/>
          <w:lang w:val="en-GB" w:eastAsia="zh-CN"/>
        </w:rPr>
      </w:pPr>
      <w:hyperlink w:anchor="_Toc79569202" w:history="1">
        <w:r w:rsidR="00F21E25" w:rsidRPr="00B43A58">
          <w:rPr>
            <w:rStyle w:val="Hyperlink"/>
            <w:rFonts w:cs="Times New Roman"/>
            <w:noProof/>
          </w:rPr>
          <w:t>5.3</w:t>
        </w:r>
        <w:r w:rsidR="00F21E25">
          <w:rPr>
            <w:rFonts w:asciiTheme="minorHAnsi" w:eastAsiaTheme="minorEastAsia" w:hAnsiTheme="minorHAnsi" w:cstheme="minorBidi"/>
            <w:b w:val="0"/>
            <w:noProof/>
            <w:color w:val="auto"/>
            <w:sz w:val="22"/>
            <w:szCs w:val="22"/>
            <w:lang w:val="en-GB" w:eastAsia="zh-CN"/>
          </w:rPr>
          <w:tab/>
        </w:r>
        <w:r w:rsidR="00F21E25" w:rsidRPr="00B43A58">
          <w:rPr>
            <w:rStyle w:val="Hyperlink"/>
            <w:noProof/>
          </w:rPr>
          <w:t>Evaluation of Proposals</w:t>
        </w:r>
        <w:r w:rsidR="00F21E25">
          <w:rPr>
            <w:noProof/>
            <w:webHidden/>
          </w:rPr>
          <w:tab/>
        </w:r>
        <w:r w:rsidR="00F21E25">
          <w:rPr>
            <w:noProof/>
            <w:webHidden/>
          </w:rPr>
          <w:fldChar w:fldCharType="begin"/>
        </w:r>
        <w:r w:rsidR="00F21E25">
          <w:rPr>
            <w:noProof/>
            <w:webHidden/>
          </w:rPr>
          <w:instrText xml:space="preserve"> PAGEREF _Toc79569202 \h </w:instrText>
        </w:r>
        <w:r w:rsidR="00F21E25">
          <w:rPr>
            <w:noProof/>
            <w:webHidden/>
          </w:rPr>
        </w:r>
        <w:r w:rsidR="00F21E25">
          <w:rPr>
            <w:noProof/>
            <w:webHidden/>
          </w:rPr>
          <w:fldChar w:fldCharType="separate"/>
        </w:r>
        <w:r w:rsidR="00F21E25">
          <w:rPr>
            <w:noProof/>
            <w:webHidden/>
          </w:rPr>
          <w:t>16</w:t>
        </w:r>
        <w:r w:rsidR="00F21E25">
          <w:rPr>
            <w:noProof/>
            <w:webHidden/>
          </w:rPr>
          <w:fldChar w:fldCharType="end"/>
        </w:r>
      </w:hyperlink>
    </w:p>
    <w:p w14:paraId="1BE9E9CC" w14:textId="77777777" w:rsidR="00F21E25" w:rsidRDefault="00BF171D">
      <w:pPr>
        <w:pStyle w:val="TOC2"/>
        <w:rPr>
          <w:rFonts w:asciiTheme="minorHAnsi" w:eastAsiaTheme="minorEastAsia" w:hAnsiTheme="minorHAnsi" w:cstheme="minorBidi"/>
          <w:b w:val="0"/>
          <w:noProof/>
          <w:color w:val="auto"/>
          <w:sz w:val="22"/>
          <w:szCs w:val="22"/>
          <w:lang w:val="en-GB" w:eastAsia="zh-CN"/>
        </w:rPr>
      </w:pPr>
      <w:hyperlink w:anchor="_Toc79569203" w:history="1">
        <w:r w:rsidR="00F21E25" w:rsidRPr="00B43A58">
          <w:rPr>
            <w:rStyle w:val="Hyperlink"/>
            <w:rFonts w:cs="Times New Roman"/>
            <w:noProof/>
          </w:rPr>
          <w:t>5.4</w:t>
        </w:r>
        <w:r w:rsidR="00F21E25">
          <w:rPr>
            <w:rFonts w:asciiTheme="minorHAnsi" w:eastAsiaTheme="minorEastAsia" w:hAnsiTheme="minorHAnsi" w:cstheme="minorBidi"/>
            <w:b w:val="0"/>
            <w:noProof/>
            <w:color w:val="auto"/>
            <w:sz w:val="22"/>
            <w:szCs w:val="22"/>
            <w:lang w:val="en-GB" w:eastAsia="zh-CN"/>
          </w:rPr>
          <w:tab/>
        </w:r>
        <w:r w:rsidR="00F21E25" w:rsidRPr="00B43A58">
          <w:rPr>
            <w:rStyle w:val="Hyperlink"/>
            <w:noProof/>
          </w:rPr>
          <w:t>Bidders' Presentations</w:t>
        </w:r>
        <w:r w:rsidR="00F21E25">
          <w:rPr>
            <w:noProof/>
            <w:webHidden/>
          </w:rPr>
          <w:tab/>
        </w:r>
        <w:r w:rsidR="00F21E25">
          <w:rPr>
            <w:noProof/>
            <w:webHidden/>
          </w:rPr>
          <w:fldChar w:fldCharType="begin"/>
        </w:r>
        <w:r w:rsidR="00F21E25">
          <w:rPr>
            <w:noProof/>
            <w:webHidden/>
          </w:rPr>
          <w:instrText xml:space="preserve"> PAGEREF _Toc79569203 \h </w:instrText>
        </w:r>
        <w:r w:rsidR="00F21E25">
          <w:rPr>
            <w:noProof/>
            <w:webHidden/>
          </w:rPr>
        </w:r>
        <w:r w:rsidR="00F21E25">
          <w:rPr>
            <w:noProof/>
            <w:webHidden/>
          </w:rPr>
          <w:fldChar w:fldCharType="separate"/>
        </w:r>
        <w:r w:rsidR="00F21E25">
          <w:rPr>
            <w:noProof/>
            <w:webHidden/>
          </w:rPr>
          <w:t>17</w:t>
        </w:r>
        <w:r w:rsidR="00F21E25">
          <w:rPr>
            <w:noProof/>
            <w:webHidden/>
          </w:rPr>
          <w:fldChar w:fldCharType="end"/>
        </w:r>
      </w:hyperlink>
    </w:p>
    <w:p w14:paraId="77BB0675" w14:textId="77777777" w:rsidR="00F21E25" w:rsidRDefault="00BF171D">
      <w:pPr>
        <w:pStyle w:val="TOC1"/>
        <w:rPr>
          <w:rFonts w:asciiTheme="minorHAnsi" w:eastAsiaTheme="minorEastAsia" w:hAnsiTheme="minorHAnsi" w:cstheme="minorBidi"/>
          <w:b w:val="0"/>
          <w:caps w:val="0"/>
          <w:noProof/>
          <w:color w:val="auto"/>
          <w:sz w:val="22"/>
          <w:szCs w:val="22"/>
          <w:lang w:val="en-GB" w:eastAsia="zh-CN"/>
        </w:rPr>
      </w:pPr>
      <w:hyperlink w:anchor="_Toc79569204" w:history="1">
        <w:r w:rsidR="00F21E25" w:rsidRPr="00B43A58">
          <w:rPr>
            <w:rStyle w:val="Hyperlink"/>
            <w:rFonts w:ascii="Arial" w:hAnsi="Arial" w:cs="Times New Roman"/>
            <w:noProof/>
          </w:rPr>
          <w:t>6.</w:t>
        </w:r>
        <w:r w:rsidR="00F21E25">
          <w:rPr>
            <w:rFonts w:asciiTheme="minorHAnsi" w:eastAsiaTheme="minorEastAsia" w:hAnsiTheme="minorHAnsi" w:cstheme="minorBidi"/>
            <w:b w:val="0"/>
            <w:caps w:val="0"/>
            <w:noProof/>
            <w:color w:val="auto"/>
            <w:sz w:val="22"/>
            <w:szCs w:val="22"/>
            <w:lang w:val="en-GB" w:eastAsia="zh-CN"/>
          </w:rPr>
          <w:tab/>
        </w:r>
        <w:r w:rsidR="00F21E25" w:rsidRPr="00B43A58">
          <w:rPr>
            <w:rStyle w:val="Hyperlink"/>
            <w:rFonts w:ascii="Arial" w:hAnsi="Arial" w:cs="Arial"/>
            <w:noProof/>
          </w:rPr>
          <w:t>Award Of Contract</w:t>
        </w:r>
        <w:r w:rsidR="00F21E25">
          <w:rPr>
            <w:noProof/>
            <w:webHidden/>
          </w:rPr>
          <w:tab/>
        </w:r>
        <w:r w:rsidR="00F21E25">
          <w:rPr>
            <w:noProof/>
            <w:webHidden/>
          </w:rPr>
          <w:fldChar w:fldCharType="begin"/>
        </w:r>
        <w:r w:rsidR="00F21E25">
          <w:rPr>
            <w:noProof/>
            <w:webHidden/>
          </w:rPr>
          <w:instrText xml:space="preserve"> PAGEREF _Toc79569204 \h </w:instrText>
        </w:r>
        <w:r w:rsidR="00F21E25">
          <w:rPr>
            <w:noProof/>
            <w:webHidden/>
          </w:rPr>
        </w:r>
        <w:r w:rsidR="00F21E25">
          <w:rPr>
            <w:noProof/>
            <w:webHidden/>
          </w:rPr>
          <w:fldChar w:fldCharType="separate"/>
        </w:r>
        <w:r w:rsidR="00F21E25">
          <w:rPr>
            <w:noProof/>
            <w:webHidden/>
          </w:rPr>
          <w:t>18</w:t>
        </w:r>
        <w:r w:rsidR="00F21E25">
          <w:rPr>
            <w:noProof/>
            <w:webHidden/>
          </w:rPr>
          <w:fldChar w:fldCharType="end"/>
        </w:r>
      </w:hyperlink>
    </w:p>
    <w:p w14:paraId="5CF39E0E" w14:textId="77777777" w:rsidR="00F21E25" w:rsidRDefault="00BF171D">
      <w:pPr>
        <w:pStyle w:val="TOC2"/>
        <w:rPr>
          <w:rFonts w:asciiTheme="minorHAnsi" w:eastAsiaTheme="minorEastAsia" w:hAnsiTheme="minorHAnsi" w:cstheme="minorBidi"/>
          <w:b w:val="0"/>
          <w:noProof/>
          <w:color w:val="auto"/>
          <w:sz w:val="22"/>
          <w:szCs w:val="22"/>
          <w:lang w:val="en-GB" w:eastAsia="zh-CN"/>
        </w:rPr>
      </w:pPr>
      <w:hyperlink w:anchor="_Toc79569205" w:history="1">
        <w:r w:rsidR="00F21E25" w:rsidRPr="00B43A58">
          <w:rPr>
            <w:rStyle w:val="Hyperlink"/>
            <w:rFonts w:cs="Times New Roman"/>
            <w:noProof/>
          </w:rPr>
          <w:t>6.1</w:t>
        </w:r>
        <w:r w:rsidR="00F21E25">
          <w:rPr>
            <w:rFonts w:asciiTheme="minorHAnsi" w:eastAsiaTheme="minorEastAsia" w:hAnsiTheme="minorHAnsi" w:cstheme="minorBidi"/>
            <w:b w:val="0"/>
            <w:noProof/>
            <w:color w:val="auto"/>
            <w:sz w:val="22"/>
            <w:szCs w:val="22"/>
            <w:lang w:val="en-GB" w:eastAsia="zh-CN"/>
          </w:rPr>
          <w:tab/>
        </w:r>
        <w:r w:rsidR="00F21E25" w:rsidRPr="00B43A58">
          <w:rPr>
            <w:rStyle w:val="Hyperlink"/>
            <w:noProof/>
          </w:rPr>
          <w:t>Award Criteria, Award of Contract</w:t>
        </w:r>
        <w:r w:rsidR="00F21E25">
          <w:rPr>
            <w:noProof/>
            <w:webHidden/>
          </w:rPr>
          <w:tab/>
        </w:r>
        <w:r w:rsidR="00F21E25">
          <w:rPr>
            <w:noProof/>
            <w:webHidden/>
          </w:rPr>
          <w:fldChar w:fldCharType="begin"/>
        </w:r>
        <w:r w:rsidR="00F21E25">
          <w:rPr>
            <w:noProof/>
            <w:webHidden/>
          </w:rPr>
          <w:instrText xml:space="preserve"> PAGEREF _Toc79569205 \h </w:instrText>
        </w:r>
        <w:r w:rsidR="00F21E25">
          <w:rPr>
            <w:noProof/>
            <w:webHidden/>
          </w:rPr>
        </w:r>
        <w:r w:rsidR="00F21E25">
          <w:rPr>
            <w:noProof/>
            <w:webHidden/>
          </w:rPr>
          <w:fldChar w:fldCharType="separate"/>
        </w:r>
        <w:r w:rsidR="00F21E25">
          <w:rPr>
            <w:noProof/>
            <w:webHidden/>
          </w:rPr>
          <w:t>18</w:t>
        </w:r>
        <w:r w:rsidR="00F21E25">
          <w:rPr>
            <w:noProof/>
            <w:webHidden/>
          </w:rPr>
          <w:fldChar w:fldCharType="end"/>
        </w:r>
      </w:hyperlink>
    </w:p>
    <w:p w14:paraId="090359FA" w14:textId="77777777" w:rsidR="00F21E25" w:rsidRDefault="00BF171D">
      <w:pPr>
        <w:pStyle w:val="TOC2"/>
        <w:rPr>
          <w:rFonts w:asciiTheme="minorHAnsi" w:eastAsiaTheme="minorEastAsia" w:hAnsiTheme="minorHAnsi" w:cstheme="minorBidi"/>
          <w:b w:val="0"/>
          <w:noProof/>
          <w:color w:val="auto"/>
          <w:sz w:val="22"/>
          <w:szCs w:val="22"/>
          <w:lang w:val="en-GB" w:eastAsia="zh-CN"/>
        </w:rPr>
      </w:pPr>
      <w:hyperlink w:anchor="_Toc79569206" w:history="1">
        <w:r w:rsidR="00F21E25" w:rsidRPr="00B43A58">
          <w:rPr>
            <w:rStyle w:val="Hyperlink"/>
            <w:rFonts w:cs="Times New Roman"/>
            <w:noProof/>
            <w:spacing w:val="-16"/>
          </w:rPr>
          <w:t>6.2</w:t>
        </w:r>
        <w:r w:rsidR="00F21E25">
          <w:rPr>
            <w:rFonts w:asciiTheme="minorHAnsi" w:eastAsiaTheme="minorEastAsia" w:hAnsiTheme="minorHAnsi" w:cstheme="minorBidi"/>
            <w:b w:val="0"/>
            <w:noProof/>
            <w:color w:val="auto"/>
            <w:sz w:val="22"/>
            <w:szCs w:val="22"/>
            <w:lang w:val="en-GB" w:eastAsia="zh-CN"/>
          </w:rPr>
          <w:tab/>
        </w:r>
        <w:r w:rsidR="00F21E25" w:rsidRPr="00B43A58">
          <w:rPr>
            <w:rStyle w:val="Hyperlink"/>
            <w:bCs/>
            <w:noProof/>
            <w:spacing w:val="-16"/>
          </w:rPr>
          <w:t xml:space="preserve">WHO's Right to modify Scope or Requirements during the </w:t>
        </w:r>
        <w:r w:rsidR="00F21E25" w:rsidRPr="00B43A58">
          <w:rPr>
            <w:rStyle w:val="Hyperlink"/>
            <w:noProof/>
            <w:spacing w:val="-16"/>
          </w:rPr>
          <w:t>Evaluation/</w:t>
        </w:r>
        <w:r w:rsidR="00F21E25" w:rsidRPr="00B43A58">
          <w:rPr>
            <w:rStyle w:val="Hyperlink"/>
            <w:bCs/>
            <w:noProof/>
            <w:spacing w:val="-16"/>
          </w:rPr>
          <w:t xml:space="preserve">Selection </w:t>
        </w:r>
        <w:r w:rsidR="00F21E25" w:rsidRPr="00B43A58">
          <w:rPr>
            <w:rStyle w:val="Hyperlink"/>
            <w:noProof/>
            <w:spacing w:val="-16"/>
          </w:rPr>
          <w:t>Process</w:t>
        </w:r>
        <w:r w:rsidR="00F21E25">
          <w:rPr>
            <w:noProof/>
            <w:webHidden/>
          </w:rPr>
          <w:tab/>
        </w:r>
        <w:r w:rsidR="00F21E25">
          <w:rPr>
            <w:noProof/>
            <w:webHidden/>
          </w:rPr>
          <w:fldChar w:fldCharType="begin"/>
        </w:r>
        <w:r w:rsidR="00F21E25">
          <w:rPr>
            <w:noProof/>
            <w:webHidden/>
          </w:rPr>
          <w:instrText xml:space="preserve"> PAGEREF _Toc79569206 \h </w:instrText>
        </w:r>
        <w:r w:rsidR="00F21E25">
          <w:rPr>
            <w:noProof/>
            <w:webHidden/>
          </w:rPr>
        </w:r>
        <w:r w:rsidR="00F21E25">
          <w:rPr>
            <w:noProof/>
            <w:webHidden/>
          </w:rPr>
          <w:fldChar w:fldCharType="separate"/>
        </w:r>
        <w:r w:rsidR="00F21E25">
          <w:rPr>
            <w:noProof/>
            <w:webHidden/>
          </w:rPr>
          <w:t>18</w:t>
        </w:r>
        <w:r w:rsidR="00F21E25">
          <w:rPr>
            <w:noProof/>
            <w:webHidden/>
          </w:rPr>
          <w:fldChar w:fldCharType="end"/>
        </w:r>
      </w:hyperlink>
    </w:p>
    <w:p w14:paraId="609F8BF5" w14:textId="77777777" w:rsidR="00F21E25" w:rsidRDefault="00BF171D">
      <w:pPr>
        <w:pStyle w:val="TOC2"/>
        <w:rPr>
          <w:rFonts w:asciiTheme="minorHAnsi" w:eastAsiaTheme="minorEastAsia" w:hAnsiTheme="minorHAnsi" w:cstheme="minorBidi"/>
          <w:b w:val="0"/>
          <w:noProof/>
          <w:color w:val="auto"/>
          <w:sz w:val="22"/>
          <w:szCs w:val="22"/>
          <w:lang w:val="en-GB" w:eastAsia="zh-CN"/>
        </w:rPr>
      </w:pPr>
      <w:hyperlink w:anchor="_Toc79569207" w:history="1">
        <w:r w:rsidR="00F21E25" w:rsidRPr="00B43A58">
          <w:rPr>
            <w:rStyle w:val="Hyperlink"/>
            <w:rFonts w:cs="Times New Roman"/>
            <w:bCs/>
            <w:noProof/>
          </w:rPr>
          <w:t>6.3</w:t>
        </w:r>
        <w:r w:rsidR="00F21E25">
          <w:rPr>
            <w:rFonts w:asciiTheme="minorHAnsi" w:eastAsiaTheme="minorEastAsia" w:hAnsiTheme="minorHAnsi" w:cstheme="minorBidi"/>
            <w:b w:val="0"/>
            <w:noProof/>
            <w:color w:val="auto"/>
            <w:sz w:val="22"/>
            <w:szCs w:val="22"/>
            <w:lang w:val="en-GB" w:eastAsia="zh-CN"/>
          </w:rPr>
          <w:tab/>
        </w:r>
        <w:r w:rsidR="00F21E25" w:rsidRPr="00B43A58">
          <w:rPr>
            <w:rStyle w:val="Hyperlink"/>
            <w:bCs/>
            <w:noProof/>
          </w:rPr>
          <w:t>WHO's Right to Extend/Revise Scope or Requirements at Time of Award</w:t>
        </w:r>
        <w:r w:rsidR="00F21E25">
          <w:rPr>
            <w:noProof/>
            <w:webHidden/>
          </w:rPr>
          <w:tab/>
        </w:r>
        <w:r w:rsidR="00F21E25">
          <w:rPr>
            <w:noProof/>
            <w:webHidden/>
          </w:rPr>
          <w:fldChar w:fldCharType="begin"/>
        </w:r>
        <w:r w:rsidR="00F21E25">
          <w:rPr>
            <w:noProof/>
            <w:webHidden/>
          </w:rPr>
          <w:instrText xml:space="preserve"> PAGEREF _Toc79569207 \h </w:instrText>
        </w:r>
        <w:r w:rsidR="00F21E25">
          <w:rPr>
            <w:noProof/>
            <w:webHidden/>
          </w:rPr>
        </w:r>
        <w:r w:rsidR="00F21E25">
          <w:rPr>
            <w:noProof/>
            <w:webHidden/>
          </w:rPr>
          <w:fldChar w:fldCharType="separate"/>
        </w:r>
        <w:r w:rsidR="00F21E25">
          <w:rPr>
            <w:noProof/>
            <w:webHidden/>
          </w:rPr>
          <w:t>18</w:t>
        </w:r>
        <w:r w:rsidR="00F21E25">
          <w:rPr>
            <w:noProof/>
            <w:webHidden/>
          </w:rPr>
          <w:fldChar w:fldCharType="end"/>
        </w:r>
      </w:hyperlink>
    </w:p>
    <w:p w14:paraId="63C9226C" w14:textId="77777777" w:rsidR="00F21E25" w:rsidRDefault="00BF171D">
      <w:pPr>
        <w:pStyle w:val="TOC2"/>
        <w:rPr>
          <w:rFonts w:asciiTheme="minorHAnsi" w:eastAsiaTheme="minorEastAsia" w:hAnsiTheme="minorHAnsi" w:cstheme="minorBidi"/>
          <w:b w:val="0"/>
          <w:noProof/>
          <w:color w:val="auto"/>
          <w:sz w:val="22"/>
          <w:szCs w:val="22"/>
          <w:lang w:val="en-GB" w:eastAsia="zh-CN"/>
        </w:rPr>
      </w:pPr>
      <w:hyperlink w:anchor="_Toc79569208" w:history="1">
        <w:r w:rsidR="00F21E25" w:rsidRPr="00B43A58">
          <w:rPr>
            <w:rStyle w:val="Hyperlink"/>
            <w:rFonts w:cs="Times New Roman"/>
            <w:noProof/>
          </w:rPr>
          <w:t>6.4</w:t>
        </w:r>
        <w:r w:rsidR="00F21E25">
          <w:rPr>
            <w:rFonts w:asciiTheme="minorHAnsi" w:eastAsiaTheme="minorEastAsia" w:hAnsiTheme="minorHAnsi" w:cstheme="minorBidi"/>
            <w:b w:val="0"/>
            <w:noProof/>
            <w:color w:val="auto"/>
            <w:sz w:val="22"/>
            <w:szCs w:val="22"/>
            <w:lang w:val="en-GB" w:eastAsia="zh-CN"/>
          </w:rPr>
          <w:tab/>
        </w:r>
        <w:r w:rsidR="00F21E25" w:rsidRPr="00B43A58">
          <w:rPr>
            <w:rStyle w:val="Hyperlink"/>
            <w:noProof/>
          </w:rPr>
          <w:t>WHO's Right to enter into Negotiations</w:t>
        </w:r>
        <w:r w:rsidR="00F21E25">
          <w:rPr>
            <w:noProof/>
            <w:webHidden/>
          </w:rPr>
          <w:tab/>
        </w:r>
        <w:r w:rsidR="00F21E25">
          <w:rPr>
            <w:noProof/>
            <w:webHidden/>
          </w:rPr>
          <w:fldChar w:fldCharType="begin"/>
        </w:r>
        <w:r w:rsidR="00F21E25">
          <w:rPr>
            <w:noProof/>
            <w:webHidden/>
          </w:rPr>
          <w:instrText xml:space="preserve"> PAGEREF _Toc79569208 \h </w:instrText>
        </w:r>
        <w:r w:rsidR="00F21E25">
          <w:rPr>
            <w:noProof/>
            <w:webHidden/>
          </w:rPr>
        </w:r>
        <w:r w:rsidR="00F21E25">
          <w:rPr>
            <w:noProof/>
            <w:webHidden/>
          </w:rPr>
          <w:fldChar w:fldCharType="separate"/>
        </w:r>
        <w:r w:rsidR="00F21E25">
          <w:rPr>
            <w:noProof/>
            <w:webHidden/>
          </w:rPr>
          <w:t>18</w:t>
        </w:r>
        <w:r w:rsidR="00F21E25">
          <w:rPr>
            <w:noProof/>
            <w:webHidden/>
          </w:rPr>
          <w:fldChar w:fldCharType="end"/>
        </w:r>
      </w:hyperlink>
    </w:p>
    <w:p w14:paraId="363A8312" w14:textId="77777777" w:rsidR="00F21E25" w:rsidRDefault="00BF171D">
      <w:pPr>
        <w:pStyle w:val="TOC2"/>
        <w:rPr>
          <w:rFonts w:asciiTheme="minorHAnsi" w:eastAsiaTheme="minorEastAsia" w:hAnsiTheme="minorHAnsi" w:cstheme="minorBidi"/>
          <w:b w:val="0"/>
          <w:noProof/>
          <w:color w:val="auto"/>
          <w:sz w:val="22"/>
          <w:szCs w:val="22"/>
          <w:lang w:val="en-GB" w:eastAsia="zh-CN"/>
        </w:rPr>
      </w:pPr>
      <w:hyperlink w:anchor="_Toc79569209" w:history="1">
        <w:r w:rsidR="00F21E25" w:rsidRPr="00B43A58">
          <w:rPr>
            <w:rStyle w:val="Hyperlink"/>
            <w:rFonts w:cs="Times New Roman"/>
            <w:noProof/>
          </w:rPr>
          <w:t>6.5</w:t>
        </w:r>
        <w:r w:rsidR="00F21E25">
          <w:rPr>
            <w:rFonts w:asciiTheme="minorHAnsi" w:eastAsiaTheme="minorEastAsia" w:hAnsiTheme="minorHAnsi" w:cstheme="minorBidi"/>
            <w:b w:val="0"/>
            <w:noProof/>
            <w:color w:val="auto"/>
            <w:sz w:val="22"/>
            <w:szCs w:val="22"/>
            <w:lang w:val="en-GB" w:eastAsia="zh-CN"/>
          </w:rPr>
          <w:tab/>
        </w:r>
        <w:r w:rsidR="00F21E25" w:rsidRPr="00B43A58">
          <w:rPr>
            <w:rStyle w:val="Hyperlink"/>
            <w:noProof/>
          </w:rPr>
          <w:t>Signing of the Contract</w:t>
        </w:r>
        <w:r w:rsidR="00F21E25">
          <w:rPr>
            <w:noProof/>
            <w:webHidden/>
          </w:rPr>
          <w:tab/>
        </w:r>
        <w:r w:rsidR="00F21E25">
          <w:rPr>
            <w:noProof/>
            <w:webHidden/>
          </w:rPr>
          <w:fldChar w:fldCharType="begin"/>
        </w:r>
        <w:r w:rsidR="00F21E25">
          <w:rPr>
            <w:noProof/>
            <w:webHidden/>
          </w:rPr>
          <w:instrText xml:space="preserve"> PAGEREF _Toc79569209 \h </w:instrText>
        </w:r>
        <w:r w:rsidR="00F21E25">
          <w:rPr>
            <w:noProof/>
            <w:webHidden/>
          </w:rPr>
        </w:r>
        <w:r w:rsidR="00F21E25">
          <w:rPr>
            <w:noProof/>
            <w:webHidden/>
          </w:rPr>
          <w:fldChar w:fldCharType="separate"/>
        </w:r>
        <w:r w:rsidR="00F21E25">
          <w:rPr>
            <w:noProof/>
            <w:webHidden/>
          </w:rPr>
          <w:t>18</w:t>
        </w:r>
        <w:r w:rsidR="00F21E25">
          <w:rPr>
            <w:noProof/>
            <w:webHidden/>
          </w:rPr>
          <w:fldChar w:fldCharType="end"/>
        </w:r>
      </w:hyperlink>
    </w:p>
    <w:p w14:paraId="7DC30A59" w14:textId="77777777" w:rsidR="00F21E25" w:rsidRDefault="00BF171D">
      <w:pPr>
        <w:pStyle w:val="TOC2"/>
        <w:rPr>
          <w:rFonts w:asciiTheme="minorHAnsi" w:eastAsiaTheme="minorEastAsia" w:hAnsiTheme="minorHAnsi" w:cstheme="minorBidi"/>
          <w:b w:val="0"/>
          <w:noProof/>
          <w:color w:val="auto"/>
          <w:sz w:val="22"/>
          <w:szCs w:val="22"/>
          <w:lang w:val="en-GB" w:eastAsia="zh-CN"/>
        </w:rPr>
      </w:pPr>
      <w:hyperlink w:anchor="_Toc79569210" w:history="1">
        <w:r w:rsidR="00F21E25" w:rsidRPr="00B43A58">
          <w:rPr>
            <w:rStyle w:val="Hyperlink"/>
            <w:rFonts w:cs="Times New Roman"/>
            <w:noProof/>
          </w:rPr>
          <w:t>6.6</w:t>
        </w:r>
        <w:r w:rsidR="00F21E25">
          <w:rPr>
            <w:rFonts w:asciiTheme="minorHAnsi" w:eastAsiaTheme="minorEastAsia" w:hAnsiTheme="minorHAnsi" w:cstheme="minorBidi"/>
            <w:b w:val="0"/>
            <w:noProof/>
            <w:color w:val="auto"/>
            <w:sz w:val="22"/>
            <w:szCs w:val="22"/>
            <w:lang w:val="en-GB" w:eastAsia="zh-CN"/>
          </w:rPr>
          <w:tab/>
        </w:r>
        <w:r w:rsidR="00F21E25" w:rsidRPr="00B43A58">
          <w:rPr>
            <w:rStyle w:val="Hyperlink"/>
            <w:noProof/>
          </w:rPr>
          <w:t>Publication of Contract</w:t>
        </w:r>
        <w:r w:rsidR="00F21E25">
          <w:rPr>
            <w:noProof/>
            <w:webHidden/>
          </w:rPr>
          <w:tab/>
        </w:r>
        <w:r w:rsidR="00F21E25">
          <w:rPr>
            <w:noProof/>
            <w:webHidden/>
          </w:rPr>
          <w:fldChar w:fldCharType="begin"/>
        </w:r>
        <w:r w:rsidR="00F21E25">
          <w:rPr>
            <w:noProof/>
            <w:webHidden/>
          </w:rPr>
          <w:instrText xml:space="preserve"> PAGEREF _Toc79569210 \h </w:instrText>
        </w:r>
        <w:r w:rsidR="00F21E25">
          <w:rPr>
            <w:noProof/>
            <w:webHidden/>
          </w:rPr>
        </w:r>
        <w:r w:rsidR="00F21E25">
          <w:rPr>
            <w:noProof/>
            <w:webHidden/>
          </w:rPr>
          <w:fldChar w:fldCharType="separate"/>
        </w:r>
        <w:r w:rsidR="00F21E25">
          <w:rPr>
            <w:noProof/>
            <w:webHidden/>
          </w:rPr>
          <w:t>19</w:t>
        </w:r>
        <w:r w:rsidR="00F21E25">
          <w:rPr>
            <w:noProof/>
            <w:webHidden/>
          </w:rPr>
          <w:fldChar w:fldCharType="end"/>
        </w:r>
      </w:hyperlink>
    </w:p>
    <w:p w14:paraId="3E70FD1B" w14:textId="77777777" w:rsidR="00F21E25" w:rsidRDefault="00BF171D">
      <w:pPr>
        <w:pStyle w:val="TOC1"/>
        <w:rPr>
          <w:rFonts w:asciiTheme="minorHAnsi" w:eastAsiaTheme="minorEastAsia" w:hAnsiTheme="minorHAnsi" w:cstheme="minorBidi"/>
          <w:b w:val="0"/>
          <w:caps w:val="0"/>
          <w:noProof/>
          <w:color w:val="auto"/>
          <w:sz w:val="22"/>
          <w:szCs w:val="22"/>
          <w:lang w:val="en-GB" w:eastAsia="zh-CN"/>
        </w:rPr>
      </w:pPr>
      <w:hyperlink w:anchor="_Toc79569211" w:history="1">
        <w:r w:rsidR="00F21E25" w:rsidRPr="00B43A58">
          <w:rPr>
            <w:rStyle w:val="Hyperlink"/>
            <w:rFonts w:ascii="Arial" w:hAnsi="Arial" w:cs="Times New Roman"/>
            <w:noProof/>
          </w:rPr>
          <w:t>7.</w:t>
        </w:r>
        <w:r w:rsidR="00F21E25">
          <w:rPr>
            <w:rFonts w:asciiTheme="minorHAnsi" w:eastAsiaTheme="minorEastAsia" w:hAnsiTheme="minorHAnsi" w:cstheme="minorBidi"/>
            <w:b w:val="0"/>
            <w:caps w:val="0"/>
            <w:noProof/>
            <w:color w:val="auto"/>
            <w:sz w:val="22"/>
            <w:szCs w:val="22"/>
            <w:lang w:val="en-GB" w:eastAsia="zh-CN"/>
          </w:rPr>
          <w:tab/>
        </w:r>
        <w:r w:rsidR="00F21E25" w:rsidRPr="00B43A58">
          <w:rPr>
            <w:rStyle w:val="Hyperlink"/>
            <w:rFonts w:ascii="Arial" w:hAnsi="Arial" w:cs="Arial"/>
            <w:noProof/>
          </w:rPr>
          <w:t>General And Contractual Conditions</w:t>
        </w:r>
        <w:r w:rsidR="00F21E25">
          <w:rPr>
            <w:noProof/>
            <w:webHidden/>
          </w:rPr>
          <w:tab/>
        </w:r>
        <w:r w:rsidR="00F21E25">
          <w:rPr>
            <w:noProof/>
            <w:webHidden/>
          </w:rPr>
          <w:fldChar w:fldCharType="begin"/>
        </w:r>
        <w:r w:rsidR="00F21E25">
          <w:rPr>
            <w:noProof/>
            <w:webHidden/>
          </w:rPr>
          <w:instrText xml:space="preserve"> PAGEREF _Toc79569211 \h </w:instrText>
        </w:r>
        <w:r w:rsidR="00F21E25">
          <w:rPr>
            <w:noProof/>
            <w:webHidden/>
          </w:rPr>
        </w:r>
        <w:r w:rsidR="00F21E25">
          <w:rPr>
            <w:noProof/>
            <w:webHidden/>
          </w:rPr>
          <w:fldChar w:fldCharType="separate"/>
        </w:r>
        <w:r w:rsidR="00F21E25">
          <w:rPr>
            <w:noProof/>
            <w:webHidden/>
          </w:rPr>
          <w:t>20</w:t>
        </w:r>
        <w:r w:rsidR="00F21E25">
          <w:rPr>
            <w:noProof/>
            <w:webHidden/>
          </w:rPr>
          <w:fldChar w:fldCharType="end"/>
        </w:r>
      </w:hyperlink>
    </w:p>
    <w:p w14:paraId="0FAAC98E" w14:textId="77777777" w:rsidR="00F21E25" w:rsidRDefault="00BF171D">
      <w:pPr>
        <w:pStyle w:val="TOC2"/>
        <w:rPr>
          <w:rFonts w:asciiTheme="minorHAnsi" w:eastAsiaTheme="minorEastAsia" w:hAnsiTheme="minorHAnsi" w:cstheme="minorBidi"/>
          <w:b w:val="0"/>
          <w:noProof/>
          <w:color w:val="auto"/>
          <w:sz w:val="22"/>
          <w:szCs w:val="22"/>
          <w:lang w:val="en-GB" w:eastAsia="zh-CN"/>
        </w:rPr>
      </w:pPr>
      <w:hyperlink w:anchor="_Toc79569212" w:history="1">
        <w:r w:rsidR="00F21E25" w:rsidRPr="00B43A58">
          <w:rPr>
            <w:rStyle w:val="Hyperlink"/>
            <w:rFonts w:cs="Times New Roman"/>
            <w:noProof/>
          </w:rPr>
          <w:t>7.1</w:t>
        </w:r>
        <w:r w:rsidR="00F21E25">
          <w:rPr>
            <w:rFonts w:asciiTheme="minorHAnsi" w:eastAsiaTheme="minorEastAsia" w:hAnsiTheme="minorHAnsi" w:cstheme="minorBidi"/>
            <w:b w:val="0"/>
            <w:noProof/>
            <w:color w:val="auto"/>
            <w:sz w:val="22"/>
            <w:szCs w:val="22"/>
            <w:lang w:val="en-GB" w:eastAsia="zh-CN"/>
          </w:rPr>
          <w:tab/>
        </w:r>
        <w:r w:rsidR="00F21E25" w:rsidRPr="00B43A58">
          <w:rPr>
            <w:rStyle w:val="Hyperlink"/>
            <w:noProof/>
          </w:rPr>
          <w:t>Conditions of Contract</w:t>
        </w:r>
        <w:r w:rsidR="00F21E25">
          <w:rPr>
            <w:noProof/>
            <w:webHidden/>
          </w:rPr>
          <w:tab/>
        </w:r>
        <w:r w:rsidR="00F21E25">
          <w:rPr>
            <w:noProof/>
            <w:webHidden/>
          </w:rPr>
          <w:fldChar w:fldCharType="begin"/>
        </w:r>
        <w:r w:rsidR="00F21E25">
          <w:rPr>
            <w:noProof/>
            <w:webHidden/>
          </w:rPr>
          <w:instrText xml:space="preserve"> PAGEREF _Toc79569212 \h </w:instrText>
        </w:r>
        <w:r w:rsidR="00F21E25">
          <w:rPr>
            <w:noProof/>
            <w:webHidden/>
          </w:rPr>
        </w:r>
        <w:r w:rsidR="00F21E25">
          <w:rPr>
            <w:noProof/>
            <w:webHidden/>
          </w:rPr>
          <w:fldChar w:fldCharType="separate"/>
        </w:r>
        <w:r w:rsidR="00F21E25">
          <w:rPr>
            <w:noProof/>
            <w:webHidden/>
          </w:rPr>
          <w:t>20</w:t>
        </w:r>
        <w:r w:rsidR="00F21E25">
          <w:rPr>
            <w:noProof/>
            <w:webHidden/>
          </w:rPr>
          <w:fldChar w:fldCharType="end"/>
        </w:r>
      </w:hyperlink>
    </w:p>
    <w:p w14:paraId="260310C6" w14:textId="77777777" w:rsidR="00F21E25" w:rsidRDefault="00BF171D">
      <w:pPr>
        <w:pStyle w:val="TOC2"/>
        <w:rPr>
          <w:rFonts w:asciiTheme="minorHAnsi" w:eastAsiaTheme="minorEastAsia" w:hAnsiTheme="minorHAnsi" w:cstheme="minorBidi"/>
          <w:b w:val="0"/>
          <w:noProof/>
          <w:color w:val="auto"/>
          <w:sz w:val="22"/>
          <w:szCs w:val="22"/>
          <w:lang w:val="en-GB" w:eastAsia="zh-CN"/>
        </w:rPr>
      </w:pPr>
      <w:hyperlink w:anchor="_Toc79569213" w:history="1">
        <w:r w:rsidR="00F21E25" w:rsidRPr="00B43A58">
          <w:rPr>
            <w:rStyle w:val="Hyperlink"/>
            <w:rFonts w:cs="Times New Roman"/>
            <w:noProof/>
          </w:rPr>
          <w:t>7.2</w:t>
        </w:r>
        <w:r w:rsidR="00F21E25">
          <w:rPr>
            <w:rFonts w:asciiTheme="minorHAnsi" w:eastAsiaTheme="minorEastAsia" w:hAnsiTheme="minorHAnsi" w:cstheme="minorBidi"/>
            <w:b w:val="0"/>
            <w:noProof/>
            <w:color w:val="auto"/>
            <w:sz w:val="22"/>
            <w:szCs w:val="22"/>
            <w:lang w:val="en-GB" w:eastAsia="zh-CN"/>
          </w:rPr>
          <w:tab/>
        </w:r>
        <w:r w:rsidR="00F21E25" w:rsidRPr="00B43A58">
          <w:rPr>
            <w:rStyle w:val="Hyperlink"/>
            <w:noProof/>
          </w:rPr>
          <w:t>Responsibility</w:t>
        </w:r>
        <w:r w:rsidR="00F21E25">
          <w:rPr>
            <w:noProof/>
            <w:webHidden/>
          </w:rPr>
          <w:tab/>
        </w:r>
        <w:r w:rsidR="00F21E25">
          <w:rPr>
            <w:noProof/>
            <w:webHidden/>
          </w:rPr>
          <w:fldChar w:fldCharType="begin"/>
        </w:r>
        <w:r w:rsidR="00F21E25">
          <w:rPr>
            <w:noProof/>
            <w:webHidden/>
          </w:rPr>
          <w:instrText xml:space="preserve"> PAGEREF _Toc79569213 \h </w:instrText>
        </w:r>
        <w:r w:rsidR="00F21E25">
          <w:rPr>
            <w:noProof/>
            <w:webHidden/>
          </w:rPr>
        </w:r>
        <w:r w:rsidR="00F21E25">
          <w:rPr>
            <w:noProof/>
            <w:webHidden/>
          </w:rPr>
          <w:fldChar w:fldCharType="separate"/>
        </w:r>
        <w:r w:rsidR="00F21E25">
          <w:rPr>
            <w:noProof/>
            <w:webHidden/>
          </w:rPr>
          <w:t>21</w:t>
        </w:r>
        <w:r w:rsidR="00F21E25">
          <w:rPr>
            <w:noProof/>
            <w:webHidden/>
          </w:rPr>
          <w:fldChar w:fldCharType="end"/>
        </w:r>
      </w:hyperlink>
    </w:p>
    <w:p w14:paraId="5EA73AA5" w14:textId="77777777" w:rsidR="00F21E25" w:rsidRDefault="00BF171D">
      <w:pPr>
        <w:pStyle w:val="TOC2"/>
        <w:rPr>
          <w:rFonts w:asciiTheme="minorHAnsi" w:eastAsiaTheme="minorEastAsia" w:hAnsiTheme="minorHAnsi" w:cstheme="minorBidi"/>
          <w:b w:val="0"/>
          <w:noProof/>
          <w:color w:val="auto"/>
          <w:sz w:val="22"/>
          <w:szCs w:val="22"/>
          <w:lang w:val="en-GB" w:eastAsia="zh-CN"/>
        </w:rPr>
      </w:pPr>
      <w:hyperlink w:anchor="_Toc79569214" w:history="1">
        <w:r w:rsidR="00F21E25" w:rsidRPr="00B43A58">
          <w:rPr>
            <w:rStyle w:val="Hyperlink"/>
            <w:rFonts w:cs="Times New Roman"/>
            <w:noProof/>
          </w:rPr>
          <w:t>7.3</w:t>
        </w:r>
        <w:r w:rsidR="00F21E25">
          <w:rPr>
            <w:rFonts w:asciiTheme="minorHAnsi" w:eastAsiaTheme="minorEastAsia" w:hAnsiTheme="minorHAnsi" w:cstheme="minorBidi"/>
            <w:b w:val="0"/>
            <w:noProof/>
            <w:color w:val="auto"/>
            <w:sz w:val="22"/>
            <w:szCs w:val="22"/>
            <w:lang w:val="en-GB" w:eastAsia="zh-CN"/>
          </w:rPr>
          <w:tab/>
        </w:r>
        <w:r w:rsidR="00F21E25" w:rsidRPr="00B43A58">
          <w:rPr>
            <w:rStyle w:val="Hyperlink"/>
            <w:noProof/>
          </w:rPr>
          <w:t>Audit and Access</w:t>
        </w:r>
        <w:r w:rsidR="00F21E25">
          <w:rPr>
            <w:noProof/>
            <w:webHidden/>
          </w:rPr>
          <w:tab/>
        </w:r>
        <w:r w:rsidR="00F21E25">
          <w:rPr>
            <w:noProof/>
            <w:webHidden/>
          </w:rPr>
          <w:fldChar w:fldCharType="begin"/>
        </w:r>
        <w:r w:rsidR="00F21E25">
          <w:rPr>
            <w:noProof/>
            <w:webHidden/>
          </w:rPr>
          <w:instrText xml:space="preserve"> PAGEREF _Toc79569214 \h </w:instrText>
        </w:r>
        <w:r w:rsidR="00F21E25">
          <w:rPr>
            <w:noProof/>
            <w:webHidden/>
          </w:rPr>
        </w:r>
        <w:r w:rsidR="00F21E25">
          <w:rPr>
            <w:noProof/>
            <w:webHidden/>
          </w:rPr>
          <w:fldChar w:fldCharType="separate"/>
        </w:r>
        <w:r w:rsidR="00F21E25">
          <w:rPr>
            <w:noProof/>
            <w:webHidden/>
          </w:rPr>
          <w:t>21</w:t>
        </w:r>
        <w:r w:rsidR="00F21E25">
          <w:rPr>
            <w:noProof/>
            <w:webHidden/>
          </w:rPr>
          <w:fldChar w:fldCharType="end"/>
        </w:r>
      </w:hyperlink>
    </w:p>
    <w:p w14:paraId="5081A70E" w14:textId="77777777" w:rsidR="00F21E25" w:rsidRDefault="00BF171D">
      <w:pPr>
        <w:pStyle w:val="TOC2"/>
        <w:rPr>
          <w:rFonts w:asciiTheme="minorHAnsi" w:eastAsiaTheme="minorEastAsia" w:hAnsiTheme="minorHAnsi" w:cstheme="minorBidi"/>
          <w:b w:val="0"/>
          <w:noProof/>
          <w:color w:val="auto"/>
          <w:sz w:val="22"/>
          <w:szCs w:val="22"/>
          <w:lang w:val="en-GB" w:eastAsia="zh-CN"/>
        </w:rPr>
      </w:pPr>
      <w:hyperlink w:anchor="_Toc79569215" w:history="1">
        <w:r w:rsidR="00F21E25" w:rsidRPr="00B43A58">
          <w:rPr>
            <w:rStyle w:val="Hyperlink"/>
            <w:rFonts w:cs="Times New Roman"/>
            <w:noProof/>
          </w:rPr>
          <w:t>7.4</w:t>
        </w:r>
        <w:r w:rsidR="00F21E25">
          <w:rPr>
            <w:rFonts w:asciiTheme="minorHAnsi" w:eastAsiaTheme="minorEastAsia" w:hAnsiTheme="minorHAnsi" w:cstheme="minorBidi"/>
            <w:b w:val="0"/>
            <w:noProof/>
            <w:color w:val="auto"/>
            <w:sz w:val="22"/>
            <w:szCs w:val="22"/>
            <w:lang w:val="en-GB" w:eastAsia="zh-CN"/>
          </w:rPr>
          <w:tab/>
        </w:r>
        <w:r w:rsidR="00F21E25" w:rsidRPr="00B43A58">
          <w:rPr>
            <w:rStyle w:val="Hyperlink"/>
            <w:noProof/>
          </w:rPr>
          <w:t>Source of Instructions</w:t>
        </w:r>
        <w:r w:rsidR="00F21E25">
          <w:rPr>
            <w:noProof/>
            <w:webHidden/>
          </w:rPr>
          <w:tab/>
        </w:r>
        <w:r w:rsidR="00F21E25">
          <w:rPr>
            <w:noProof/>
            <w:webHidden/>
          </w:rPr>
          <w:fldChar w:fldCharType="begin"/>
        </w:r>
        <w:r w:rsidR="00F21E25">
          <w:rPr>
            <w:noProof/>
            <w:webHidden/>
          </w:rPr>
          <w:instrText xml:space="preserve"> PAGEREF _Toc79569215 \h </w:instrText>
        </w:r>
        <w:r w:rsidR="00F21E25">
          <w:rPr>
            <w:noProof/>
            <w:webHidden/>
          </w:rPr>
        </w:r>
        <w:r w:rsidR="00F21E25">
          <w:rPr>
            <w:noProof/>
            <w:webHidden/>
          </w:rPr>
          <w:fldChar w:fldCharType="separate"/>
        </w:r>
        <w:r w:rsidR="00F21E25">
          <w:rPr>
            <w:noProof/>
            <w:webHidden/>
          </w:rPr>
          <w:t>21</w:t>
        </w:r>
        <w:r w:rsidR="00F21E25">
          <w:rPr>
            <w:noProof/>
            <w:webHidden/>
          </w:rPr>
          <w:fldChar w:fldCharType="end"/>
        </w:r>
      </w:hyperlink>
    </w:p>
    <w:p w14:paraId="18F29922" w14:textId="77777777" w:rsidR="00F21E25" w:rsidRDefault="00BF171D">
      <w:pPr>
        <w:pStyle w:val="TOC2"/>
        <w:rPr>
          <w:rFonts w:asciiTheme="minorHAnsi" w:eastAsiaTheme="minorEastAsia" w:hAnsiTheme="minorHAnsi" w:cstheme="minorBidi"/>
          <w:b w:val="0"/>
          <w:noProof/>
          <w:color w:val="auto"/>
          <w:sz w:val="22"/>
          <w:szCs w:val="22"/>
          <w:lang w:val="en-GB" w:eastAsia="zh-CN"/>
        </w:rPr>
      </w:pPr>
      <w:hyperlink w:anchor="_Toc79569216" w:history="1">
        <w:r w:rsidR="00F21E25" w:rsidRPr="00B43A58">
          <w:rPr>
            <w:rStyle w:val="Hyperlink"/>
            <w:rFonts w:cs="Times New Roman"/>
            <w:noProof/>
          </w:rPr>
          <w:t>7.5</w:t>
        </w:r>
        <w:r w:rsidR="00F21E25">
          <w:rPr>
            <w:rFonts w:asciiTheme="minorHAnsi" w:eastAsiaTheme="minorEastAsia" w:hAnsiTheme="minorHAnsi" w:cstheme="minorBidi"/>
            <w:b w:val="0"/>
            <w:noProof/>
            <w:color w:val="auto"/>
            <w:sz w:val="22"/>
            <w:szCs w:val="22"/>
            <w:lang w:val="en-GB" w:eastAsia="zh-CN"/>
          </w:rPr>
          <w:tab/>
        </w:r>
        <w:r w:rsidR="00F21E25" w:rsidRPr="00B43A58">
          <w:rPr>
            <w:rStyle w:val="Hyperlink"/>
            <w:noProof/>
          </w:rPr>
          <w:t>Warranties</w:t>
        </w:r>
        <w:r w:rsidR="00F21E25">
          <w:rPr>
            <w:noProof/>
            <w:webHidden/>
          </w:rPr>
          <w:tab/>
        </w:r>
        <w:r w:rsidR="00F21E25">
          <w:rPr>
            <w:noProof/>
            <w:webHidden/>
          </w:rPr>
          <w:fldChar w:fldCharType="begin"/>
        </w:r>
        <w:r w:rsidR="00F21E25">
          <w:rPr>
            <w:noProof/>
            <w:webHidden/>
          </w:rPr>
          <w:instrText xml:space="preserve"> PAGEREF _Toc79569216 \h </w:instrText>
        </w:r>
        <w:r w:rsidR="00F21E25">
          <w:rPr>
            <w:noProof/>
            <w:webHidden/>
          </w:rPr>
        </w:r>
        <w:r w:rsidR="00F21E25">
          <w:rPr>
            <w:noProof/>
            <w:webHidden/>
          </w:rPr>
          <w:fldChar w:fldCharType="separate"/>
        </w:r>
        <w:r w:rsidR="00F21E25">
          <w:rPr>
            <w:noProof/>
            <w:webHidden/>
          </w:rPr>
          <w:t>21</w:t>
        </w:r>
        <w:r w:rsidR="00F21E25">
          <w:rPr>
            <w:noProof/>
            <w:webHidden/>
          </w:rPr>
          <w:fldChar w:fldCharType="end"/>
        </w:r>
      </w:hyperlink>
    </w:p>
    <w:p w14:paraId="2DE9670C" w14:textId="77777777" w:rsidR="00F21E25" w:rsidRDefault="00BF171D">
      <w:pPr>
        <w:pStyle w:val="TOC2"/>
        <w:rPr>
          <w:rFonts w:asciiTheme="minorHAnsi" w:eastAsiaTheme="minorEastAsia" w:hAnsiTheme="minorHAnsi" w:cstheme="minorBidi"/>
          <w:b w:val="0"/>
          <w:noProof/>
          <w:color w:val="auto"/>
          <w:sz w:val="22"/>
          <w:szCs w:val="22"/>
          <w:lang w:val="en-GB" w:eastAsia="zh-CN"/>
        </w:rPr>
      </w:pPr>
      <w:hyperlink w:anchor="_Toc79569217" w:history="1">
        <w:r w:rsidR="00F21E25" w:rsidRPr="00B43A58">
          <w:rPr>
            <w:rStyle w:val="Hyperlink"/>
            <w:rFonts w:cs="Times New Roman"/>
            <w:noProof/>
          </w:rPr>
          <w:t>7.6</w:t>
        </w:r>
        <w:r w:rsidR="00F21E25">
          <w:rPr>
            <w:rFonts w:asciiTheme="minorHAnsi" w:eastAsiaTheme="minorEastAsia" w:hAnsiTheme="minorHAnsi" w:cstheme="minorBidi"/>
            <w:b w:val="0"/>
            <w:noProof/>
            <w:color w:val="auto"/>
            <w:sz w:val="22"/>
            <w:szCs w:val="22"/>
            <w:lang w:val="en-GB" w:eastAsia="zh-CN"/>
          </w:rPr>
          <w:tab/>
        </w:r>
        <w:r w:rsidR="00F21E25" w:rsidRPr="00B43A58">
          <w:rPr>
            <w:rStyle w:val="Hyperlink"/>
            <w:noProof/>
          </w:rPr>
          <w:t>Legal Status</w:t>
        </w:r>
        <w:r w:rsidR="00F21E25">
          <w:rPr>
            <w:noProof/>
            <w:webHidden/>
          </w:rPr>
          <w:tab/>
        </w:r>
        <w:r w:rsidR="00F21E25">
          <w:rPr>
            <w:noProof/>
            <w:webHidden/>
          </w:rPr>
          <w:fldChar w:fldCharType="begin"/>
        </w:r>
        <w:r w:rsidR="00F21E25">
          <w:rPr>
            <w:noProof/>
            <w:webHidden/>
          </w:rPr>
          <w:instrText xml:space="preserve"> PAGEREF _Toc79569217 \h </w:instrText>
        </w:r>
        <w:r w:rsidR="00F21E25">
          <w:rPr>
            <w:noProof/>
            <w:webHidden/>
          </w:rPr>
        </w:r>
        <w:r w:rsidR="00F21E25">
          <w:rPr>
            <w:noProof/>
            <w:webHidden/>
          </w:rPr>
          <w:fldChar w:fldCharType="separate"/>
        </w:r>
        <w:r w:rsidR="00F21E25">
          <w:rPr>
            <w:noProof/>
            <w:webHidden/>
          </w:rPr>
          <w:t>22</w:t>
        </w:r>
        <w:r w:rsidR="00F21E25">
          <w:rPr>
            <w:noProof/>
            <w:webHidden/>
          </w:rPr>
          <w:fldChar w:fldCharType="end"/>
        </w:r>
      </w:hyperlink>
    </w:p>
    <w:p w14:paraId="6E230BF3" w14:textId="77777777" w:rsidR="00F21E25" w:rsidRDefault="00BF171D">
      <w:pPr>
        <w:pStyle w:val="TOC2"/>
        <w:rPr>
          <w:rFonts w:asciiTheme="minorHAnsi" w:eastAsiaTheme="minorEastAsia" w:hAnsiTheme="minorHAnsi" w:cstheme="minorBidi"/>
          <w:b w:val="0"/>
          <w:noProof/>
          <w:color w:val="auto"/>
          <w:sz w:val="22"/>
          <w:szCs w:val="22"/>
          <w:lang w:val="en-GB" w:eastAsia="zh-CN"/>
        </w:rPr>
      </w:pPr>
      <w:hyperlink w:anchor="_Toc79569218" w:history="1">
        <w:r w:rsidR="00F21E25" w:rsidRPr="00B43A58">
          <w:rPr>
            <w:rStyle w:val="Hyperlink"/>
            <w:rFonts w:cs="Times New Roman"/>
            <w:noProof/>
          </w:rPr>
          <w:t>7.7</w:t>
        </w:r>
        <w:r w:rsidR="00F21E25">
          <w:rPr>
            <w:rFonts w:asciiTheme="minorHAnsi" w:eastAsiaTheme="minorEastAsia" w:hAnsiTheme="minorHAnsi" w:cstheme="minorBidi"/>
            <w:b w:val="0"/>
            <w:noProof/>
            <w:color w:val="auto"/>
            <w:sz w:val="22"/>
            <w:szCs w:val="22"/>
            <w:lang w:val="en-GB" w:eastAsia="zh-CN"/>
          </w:rPr>
          <w:tab/>
        </w:r>
        <w:r w:rsidR="00F21E25" w:rsidRPr="00B43A58">
          <w:rPr>
            <w:rStyle w:val="Hyperlink"/>
            <w:noProof/>
          </w:rPr>
          <w:t>Relation Between the Parties</w:t>
        </w:r>
        <w:r w:rsidR="00F21E25">
          <w:rPr>
            <w:noProof/>
            <w:webHidden/>
          </w:rPr>
          <w:tab/>
        </w:r>
        <w:r w:rsidR="00F21E25">
          <w:rPr>
            <w:noProof/>
            <w:webHidden/>
          </w:rPr>
          <w:fldChar w:fldCharType="begin"/>
        </w:r>
        <w:r w:rsidR="00F21E25">
          <w:rPr>
            <w:noProof/>
            <w:webHidden/>
          </w:rPr>
          <w:instrText xml:space="preserve"> PAGEREF _Toc79569218 \h </w:instrText>
        </w:r>
        <w:r w:rsidR="00F21E25">
          <w:rPr>
            <w:noProof/>
            <w:webHidden/>
          </w:rPr>
        </w:r>
        <w:r w:rsidR="00F21E25">
          <w:rPr>
            <w:noProof/>
            <w:webHidden/>
          </w:rPr>
          <w:fldChar w:fldCharType="separate"/>
        </w:r>
        <w:r w:rsidR="00F21E25">
          <w:rPr>
            <w:noProof/>
            <w:webHidden/>
          </w:rPr>
          <w:t>22</w:t>
        </w:r>
        <w:r w:rsidR="00F21E25">
          <w:rPr>
            <w:noProof/>
            <w:webHidden/>
          </w:rPr>
          <w:fldChar w:fldCharType="end"/>
        </w:r>
      </w:hyperlink>
    </w:p>
    <w:p w14:paraId="518E6C40" w14:textId="77777777" w:rsidR="00F21E25" w:rsidRDefault="00BF171D">
      <w:pPr>
        <w:pStyle w:val="TOC2"/>
        <w:rPr>
          <w:rFonts w:asciiTheme="minorHAnsi" w:eastAsiaTheme="minorEastAsia" w:hAnsiTheme="minorHAnsi" w:cstheme="minorBidi"/>
          <w:b w:val="0"/>
          <w:noProof/>
          <w:color w:val="auto"/>
          <w:sz w:val="22"/>
          <w:szCs w:val="22"/>
          <w:lang w:val="en-GB" w:eastAsia="zh-CN"/>
        </w:rPr>
      </w:pPr>
      <w:hyperlink w:anchor="_Toc79569219" w:history="1">
        <w:r w:rsidR="00F21E25" w:rsidRPr="00B43A58">
          <w:rPr>
            <w:rStyle w:val="Hyperlink"/>
            <w:rFonts w:cs="Times New Roman"/>
            <w:noProof/>
          </w:rPr>
          <w:t>7.8</w:t>
        </w:r>
        <w:r w:rsidR="00F21E25">
          <w:rPr>
            <w:rFonts w:asciiTheme="minorHAnsi" w:eastAsiaTheme="minorEastAsia" w:hAnsiTheme="minorHAnsi" w:cstheme="minorBidi"/>
            <w:b w:val="0"/>
            <w:noProof/>
            <w:color w:val="auto"/>
            <w:sz w:val="22"/>
            <w:szCs w:val="22"/>
            <w:lang w:val="en-GB" w:eastAsia="zh-CN"/>
          </w:rPr>
          <w:tab/>
        </w:r>
        <w:r w:rsidR="00F21E25" w:rsidRPr="00B43A58">
          <w:rPr>
            <w:rStyle w:val="Hyperlink"/>
            <w:noProof/>
          </w:rPr>
          <w:t>No Waiver</w:t>
        </w:r>
        <w:r w:rsidR="00F21E25">
          <w:rPr>
            <w:noProof/>
            <w:webHidden/>
          </w:rPr>
          <w:tab/>
        </w:r>
        <w:r w:rsidR="00F21E25">
          <w:rPr>
            <w:noProof/>
            <w:webHidden/>
          </w:rPr>
          <w:fldChar w:fldCharType="begin"/>
        </w:r>
        <w:r w:rsidR="00F21E25">
          <w:rPr>
            <w:noProof/>
            <w:webHidden/>
          </w:rPr>
          <w:instrText xml:space="preserve"> PAGEREF _Toc79569219 \h </w:instrText>
        </w:r>
        <w:r w:rsidR="00F21E25">
          <w:rPr>
            <w:noProof/>
            <w:webHidden/>
          </w:rPr>
        </w:r>
        <w:r w:rsidR="00F21E25">
          <w:rPr>
            <w:noProof/>
            <w:webHidden/>
          </w:rPr>
          <w:fldChar w:fldCharType="separate"/>
        </w:r>
        <w:r w:rsidR="00F21E25">
          <w:rPr>
            <w:noProof/>
            <w:webHidden/>
          </w:rPr>
          <w:t>22</w:t>
        </w:r>
        <w:r w:rsidR="00F21E25">
          <w:rPr>
            <w:noProof/>
            <w:webHidden/>
          </w:rPr>
          <w:fldChar w:fldCharType="end"/>
        </w:r>
      </w:hyperlink>
    </w:p>
    <w:p w14:paraId="5FDBC092" w14:textId="77777777" w:rsidR="00F21E25" w:rsidRDefault="00BF171D">
      <w:pPr>
        <w:pStyle w:val="TOC2"/>
        <w:rPr>
          <w:rFonts w:asciiTheme="minorHAnsi" w:eastAsiaTheme="minorEastAsia" w:hAnsiTheme="minorHAnsi" w:cstheme="minorBidi"/>
          <w:b w:val="0"/>
          <w:noProof/>
          <w:color w:val="auto"/>
          <w:sz w:val="22"/>
          <w:szCs w:val="22"/>
          <w:lang w:val="en-GB" w:eastAsia="zh-CN"/>
        </w:rPr>
      </w:pPr>
      <w:hyperlink w:anchor="_Toc79569220" w:history="1">
        <w:r w:rsidR="00F21E25" w:rsidRPr="00B43A58">
          <w:rPr>
            <w:rStyle w:val="Hyperlink"/>
            <w:rFonts w:cs="Times New Roman"/>
            <w:noProof/>
          </w:rPr>
          <w:t>7.9</w:t>
        </w:r>
        <w:r w:rsidR="00F21E25">
          <w:rPr>
            <w:rFonts w:asciiTheme="minorHAnsi" w:eastAsiaTheme="minorEastAsia" w:hAnsiTheme="minorHAnsi" w:cstheme="minorBidi"/>
            <w:b w:val="0"/>
            <w:noProof/>
            <w:color w:val="auto"/>
            <w:sz w:val="22"/>
            <w:szCs w:val="22"/>
            <w:lang w:val="en-GB" w:eastAsia="zh-CN"/>
          </w:rPr>
          <w:tab/>
        </w:r>
        <w:r w:rsidR="00F21E25" w:rsidRPr="00B43A58">
          <w:rPr>
            <w:rStyle w:val="Hyperlink"/>
            <w:noProof/>
          </w:rPr>
          <w:t>Liability</w:t>
        </w:r>
        <w:r w:rsidR="00F21E25">
          <w:rPr>
            <w:noProof/>
            <w:webHidden/>
          </w:rPr>
          <w:tab/>
        </w:r>
        <w:r w:rsidR="00F21E25">
          <w:rPr>
            <w:noProof/>
            <w:webHidden/>
          </w:rPr>
          <w:fldChar w:fldCharType="begin"/>
        </w:r>
        <w:r w:rsidR="00F21E25">
          <w:rPr>
            <w:noProof/>
            <w:webHidden/>
          </w:rPr>
          <w:instrText xml:space="preserve"> PAGEREF _Toc79569220 \h </w:instrText>
        </w:r>
        <w:r w:rsidR="00F21E25">
          <w:rPr>
            <w:noProof/>
            <w:webHidden/>
          </w:rPr>
        </w:r>
        <w:r w:rsidR="00F21E25">
          <w:rPr>
            <w:noProof/>
            <w:webHidden/>
          </w:rPr>
          <w:fldChar w:fldCharType="separate"/>
        </w:r>
        <w:r w:rsidR="00F21E25">
          <w:rPr>
            <w:noProof/>
            <w:webHidden/>
          </w:rPr>
          <w:t>23</w:t>
        </w:r>
        <w:r w:rsidR="00F21E25">
          <w:rPr>
            <w:noProof/>
            <w:webHidden/>
          </w:rPr>
          <w:fldChar w:fldCharType="end"/>
        </w:r>
      </w:hyperlink>
    </w:p>
    <w:p w14:paraId="0C777B68" w14:textId="77777777" w:rsidR="00F21E25" w:rsidRDefault="00BF171D">
      <w:pPr>
        <w:pStyle w:val="TOC2"/>
        <w:rPr>
          <w:rFonts w:asciiTheme="minorHAnsi" w:eastAsiaTheme="minorEastAsia" w:hAnsiTheme="minorHAnsi" w:cstheme="minorBidi"/>
          <w:b w:val="0"/>
          <w:noProof/>
          <w:color w:val="auto"/>
          <w:sz w:val="22"/>
          <w:szCs w:val="22"/>
          <w:lang w:val="en-GB" w:eastAsia="zh-CN"/>
        </w:rPr>
      </w:pPr>
      <w:hyperlink w:anchor="_Toc79569221" w:history="1">
        <w:r w:rsidR="00F21E25" w:rsidRPr="00B43A58">
          <w:rPr>
            <w:rStyle w:val="Hyperlink"/>
            <w:rFonts w:cs="Times New Roman"/>
            <w:noProof/>
          </w:rPr>
          <w:t>7.10</w:t>
        </w:r>
        <w:r w:rsidR="00F21E25">
          <w:rPr>
            <w:rFonts w:asciiTheme="minorHAnsi" w:eastAsiaTheme="minorEastAsia" w:hAnsiTheme="minorHAnsi" w:cstheme="minorBidi"/>
            <w:b w:val="0"/>
            <w:noProof/>
            <w:color w:val="auto"/>
            <w:sz w:val="22"/>
            <w:szCs w:val="22"/>
            <w:lang w:val="en-GB" w:eastAsia="zh-CN"/>
          </w:rPr>
          <w:tab/>
        </w:r>
        <w:r w:rsidR="00F21E25" w:rsidRPr="00B43A58">
          <w:rPr>
            <w:rStyle w:val="Hyperlink"/>
            <w:noProof/>
          </w:rPr>
          <w:t>Assignment</w:t>
        </w:r>
        <w:r w:rsidR="00F21E25">
          <w:rPr>
            <w:noProof/>
            <w:webHidden/>
          </w:rPr>
          <w:tab/>
        </w:r>
        <w:r w:rsidR="00F21E25">
          <w:rPr>
            <w:noProof/>
            <w:webHidden/>
          </w:rPr>
          <w:fldChar w:fldCharType="begin"/>
        </w:r>
        <w:r w:rsidR="00F21E25">
          <w:rPr>
            <w:noProof/>
            <w:webHidden/>
          </w:rPr>
          <w:instrText xml:space="preserve"> PAGEREF _Toc79569221 \h </w:instrText>
        </w:r>
        <w:r w:rsidR="00F21E25">
          <w:rPr>
            <w:noProof/>
            <w:webHidden/>
          </w:rPr>
        </w:r>
        <w:r w:rsidR="00F21E25">
          <w:rPr>
            <w:noProof/>
            <w:webHidden/>
          </w:rPr>
          <w:fldChar w:fldCharType="separate"/>
        </w:r>
        <w:r w:rsidR="00F21E25">
          <w:rPr>
            <w:noProof/>
            <w:webHidden/>
          </w:rPr>
          <w:t>23</w:t>
        </w:r>
        <w:r w:rsidR="00F21E25">
          <w:rPr>
            <w:noProof/>
            <w:webHidden/>
          </w:rPr>
          <w:fldChar w:fldCharType="end"/>
        </w:r>
      </w:hyperlink>
    </w:p>
    <w:p w14:paraId="5EC5FA81" w14:textId="77777777" w:rsidR="00F21E25" w:rsidRDefault="00BF171D">
      <w:pPr>
        <w:pStyle w:val="TOC2"/>
        <w:rPr>
          <w:rFonts w:asciiTheme="minorHAnsi" w:eastAsiaTheme="minorEastAsia" w:hAnsiTheme="minorHAnsi" w:cstheme="minorBidi"/>
          <w:b w:val="0"/>
          <w:noProof/>
          <w:color w:val="auto"/>
          <w:sz w:val="22"/>
          <w:szCs w:val="22"/>
          <w:lang w:val="en-GB" w:eastAsia="zh-CN"/>
        </w:rPr>
      </w:pPr>
      <w:hyperlink w:anchor="_Toc79569222" w:history="1">
        <w:r w:rsidR="00F21E25" w:rsidRPr="00B43A58">
          <w:rPr>
            <w:rStyle w:val="Hyperlink"/>
            <w:rFonts w:cs="Times New Roman"/>
            <w:noProof/>
          </w:rPr>
          <w:t>7.11</w:t>
        </w:r>
        <w:r w:rsidR="00F21E25">
          <w:rPr>
            <w:rFonts w:asciiTheme="minorHAnsi" w:eastAsiaTheme="minorEastAsia" w:hAnsiTheme="minorHAnsi" w:cstheme="minorBidi"/>
            <w:b w:val="0"/>
            <w:noProof/>
            <w:color w:val="auto"/>
            <w:sz w:val="22"/>
            <w:szCs w:val="22"/>
            <w:lang w:val="en-GB" w:eastAsia="zh-CN"/>
          </w:rPr>
          <w:tab/>
        </w:r>
        <w:r w:rsidR="00F21E25" w:rsidRPr="00B43A58">
          <w:rPr>
            <w:rStyle w:val="Hyperlink"/>
            <w:noProof/>
          </w:rPr>
          <w:t>Indemnification</w:t>
        </w:r>
        <w:r w:rsidR="00F21E25">
          <w:rPr>
            <w:noProof/>
            <w:webHidden/>
          </w:rPr>
          <w:tab/>
        </w:r>
        <w:r w:rsidR="00F21E25">
          <w:rPr>
            <w:noProof/>
            <w:webHidden/>
          </w:rPr>
          <w:fldChar w:fldCharType="begin"/>
        </w:r>
        <w:r w:rsidR="00F21E25">
          <w:rPr>
            <w:noProof/>
            <w:webHidden/>
          </w:rPr>
          <w:instrText xml:space="preserve"> PAGEREF _Toc79569222 \h </w:instrText>
        </w:r>
        <w:r w:rsidR="00F21E25">
          <w:rPr>
            <w:noProof/>
            <w:webHidden/>
          </w:rPr>
        </w:r>
        <w:r w:rsidR="00F21E25">
          <w:rPr>
            <w:noProof/>
            <w:webHidden/>
          </w:rPr>
          <w:fldChar w:fldCharType="separate"/>
        </w:r>
        <w:r w:rsidR="00F21E25">
          <w:rPr>
            <w:noProof/>
            <w:webHidden/>
          </w:rPr>
          <w:t>23</w:t>
        </w:r>
        <w:r w:rsidR="00F21E25">
          <w:rPr>
            <w:noProof/>
            <w:webHidden/>
          </w:rPr>
          <w:fldChar w:fldCharType="end"/>
        </w:r>
      </w:hyperlink>
    </w:p>
    <w:p w14:paraId="6C2809C4" w14:textId="77777777" w:rsidR="00F21E25" w:rsidRDefault="00BF171D">
      <w:pPr>
        <w:pStyle w:val="TOC2"/>
        <w:rPr>
          <w:rFonts w:asciiTheme="minorHAnsi" w:eastAsiaTheme="minorEastAsia" w:hAnsiTheme="minorHAnsi" w:cstheme="minorBidi"/>
          <w:b w:val="0"/>
          <w:noProof/>
          <w:color w:val="auto"/>
          <w:sz w:val="22"/>
          <w:szCs w:val="22"/>
          <w:lang w:val="en-GB" w:eastAsia="zh-CN"/>
        </w:rPr>
      </w:pPr>
      <w:hyperlink w:anchor="_Toc79569223" w:history="1">
        <w:r w:rsidR="00F21E25" w:rsidRPr="00B43A58">
          <w:rPr>
            <w:rStyle w:val="Hyperlink"/>
            <w:rFonts w:cs="Times New Roman"/>
            <w:noProof/>
          </w:rPr>
          <w:t>7.12</w:t>
        </w:r>
        <w:r w:rsidR="00F21E25">
          <w:rPr>
            <w:rFonts w:asciiTheme="minorHAnsi" w:eastAsiaTheme="minorEastAsia" w:hAnsiTheme="minorHAnsi" w:cstheme="minorBidi"/>
            <w:b w:val="0"/>
            <w:noProof/>
            <w:color w:val="auto"/>
            <w:sz w:val="22"/>
            <w:szCs w:val="22"/>
            <w:lang w:val="en-GB" w:eastAsia="zh-CN"/>
          </w:rPr>
          <w:tab/>
        </w:r>
        <w:r w:rsidR="00F21E25" w:rsidRPr="00B43A58">
          <w:rPr>
            <w:rStyle w:val="Hyperlink"/>
            <w:noProof/>
          </w:rPr>
          <w:t>Contractor's Responsibility for Employees</w:t>
        </w:r>
        <w:r w:rsidR="00F21E25">
          <w:rPr>
            <w:noProof/>
            <w:webHidden/>
          </w:rPr>
          <w:tab/>
        </w:r>
        <w:r w:rsidR="00F21E25">
          <w:rPr>
            <w:noProof/>
            <w:webHidden/>
          </w:rPr>
          <w:fldChar w:fldCharType="begin"/>
        </w:r>
        <w:r w:rsidR="00F21E25">
          <w:rPr>
            <w:noProof/>
            <w:webHidden/>
          </w:rPr>
          <w:instrText xml:space="preserve"> PAGEREF _Toc79569223 \h </w:instrText>
        </w:r>
        <w:r w:rsidR="00F21E25">
          <w:rPr>
            <w:noProof/>
            <w:webHidden/>
          </w:rPr>
        </w:r>
        <w:r w:rsidR="00F21E25">
          <w:rPr>
            <w:noProof/>
            <w:webHidden/>
          </w:rPr>
          <w:fldChar w:fldCharType="separate"/>
        </w:r>
        <w:r w:rsidR="00F21E25">
          <w:rPr>
            <w:noProof/>
            <w:webHidden/>
          </w:rPr>
          <w:t>23</w:t>
        </w:r>
        <w:r w:rsidR="00F21E25">
          <w:rPr>
            <w:noProof/>
            <w:webHidden/>
          </w:rPr>
          <w:fldChar w:fldCharType="end"/>
        </w:r>
      </w:hyperlink>
    </w:p>
    <w:p w14:paraId="570B9B6A" w14:textId="77777777" w:rsidR="00F21E25" w:rsidRDefault="00BF171D">
      <w:pPr>
        <w:pStyle w:val="TOC2"/>
        <w:rPr>
          <w:rFonts w:asciiTheme="minorHAnsi" w:eastAsiaTheme="minorEastAsia" w:hAnsiTheme="minorHAnsi" w:cstheme="minorBidi"/>
          <w:b w:val="0"/>
          <w:noProof/>
          <w:color w:val="auto"/>
          <w:sz w:val="22"/>
          <w:szCs w:val="22"/>
          <w:lang w:val="en-GB" w:eastAsia="zh-CN"/>
        </w:rPr>
      </w:pPr>
      <w:hyperlink w:anchor="_Toc79569224" w:history="1">
        <w:r w:rsidR="00F21E25" w:rsidRPr="00B43A58">
          <w:rPr>
            <w:rStyle w:val="Hyperlink"/>
            <w:rFonts w:cs="Times New Roman"/>
            <w:noProof/>
          </w:rPr>
          <w:t>7.13</w:t>
        </w:r>
        <w:r w:rsidR="00F21E25">
          <w:rPr>
            <w:rFonts w:asciiTheme="minorHAnsi" w:eastAsiaTheme="minorEastAsia" w:hAnsiTheme="minorHAnsi" w:cstheme="minorBidi"/>
            <w:b w:val="0"/>
            <w:noProof/>
            <w:color w:val="auto"/>
            <w:sz w:val="22"/>
            <w:szCs w:val="22"/>
            <w:lang w:val="en-GB" w:eastAsia="zh-CN"/>
          </w:rPr>
          <w:tab/>
        </w:r>
        <w:r w:rsidR="00F21E25" w:rsidRPr="00B43A58">
          <w:rPr>
            <w:rStyle w:val="Hyperlink"/>
            <w:noProof/>
          </w:rPr>
          <w:t>Subcontracting</w:t>
        </w:r>
        <w:r w:rsidR="00F21E25">
          <w:rPr>
            <w:noProof/>
            <w:webHidden/>
          </w:rPr>
          <w:tab/>
        </w:r>
        <w:r w:rsidR="00F21E25">
          <w:rPr>
            <w:noProof/>
            <w:webHidden/>
          </w:rPr>
          <w:fldChar w:fldCharType="begin"/>
        </w:r>
        <w:r w:rsidR="00F21E25">
          <w:rPr>
            <w:noProof/>
            <w:webHidden/>
          </w:rPr>
          <w:instrText xml:space="preserve"> PAGEREF _Toc79569224 \h </w:instrText>
        </w:r>
        <w:r w:rsidR="00F21E25">
          <w:rPr>
            <w:noProof/>
            <w:webHidden/>
          </w:rPr>
        </w:r>
        <w:r w:rsidR="00F21E25">
          <w:rPr>
            <w:noProof/>
            <w:webHidden/>
          </w:rPr>
          <w:fldChar w:fldCharType="separate"/>
        </w:r>
        <w:r w:rsidR="00F21E25">
          <w:rPr>
            <w:noProof/>
            <w:webHidden/>
          </w:rPr>
          <w:t>23</w:t>
        </w:r>
        <w:r w:rsidR="00F21E25">
          <w:rPr>
            <w:noProof/>
            <w:webHidden/>
          </w:rPr>
          <w:fldChar w:fldCharType="end"/>
        </w:r>
      </w:hyperlink>
    </w:p>
    <w:p w14:paraId="73560B0B" w14:textId="77777777" w:rsidR="00F21E25" w:rsidRDefault="00BF171D">
      <w:pPr>
        <w:pStyle w:val="TOC2"/>
        <w:rPr>
          <w:rFonts w:asciiTheme="minorHAnsi" w:eastAsiaTheme="minorEastAsia" w:hAnsiTheme="minorHAnsi" w:cstheme="minorBidi"/>
          <w:b w:val="0"/>
          <w:noProof/>
          <w:color w:val="auto"/>
          <w:sz w:val="22"/>
          <w:szCs w:val="22"/>
          <w:lang w:val="en-GB" w:eastAsia="zh-CN"/>
        </w:rPr>
      </w:pPr>
      <w:hyperlink w:anchor="_Toc79569225" w:history="1">
        <w:r w:rsidR="00F21E25" w:rsidRPr="00B43A58">
          <w:rPr>
            <w:rStyle w:val="Hyperlink"/>
            <w:rFonts w:cs="Times New Roman"/>
            <w:noProof/>
          </w:rPr>
          <w:t>7.14</w:t>
        </w:r>
        <w:r w:rsidR="00F21E25">
          <w:rPr>
            <w:rFonts w:asciiTheme="minorHAnsi" w:eastAsiaTheme="minorEastAsia" w:hAnsiTheme="minorHAnsi" w:cstheme="minorBidi"/>
            <w:b w:val="0"/>
            <w:noProof/>
            <w:color w:val="auto"/>
            <w:sz w:val="22"/>
            <w:szCs w:val="22"/>
            <w:lang w:val="en-GB" w:eastAsia="zh-CN"/>
          </w:rPr>
          <w:tab/>
        </w:r>
        <w:r w:rsidR="00F21E25" w:rsidRPr="00B43A58">
          <w:rPr>
            <w:rStyle w:val="Hyperlink"/>
            <w:noProof/>
          </w:rPr>
          <w:t>Place of Performance</w:t>
        </w:r>
        <w:r w:rsidR="00F21E25">
          <w:rPr>
            <w:noProof/>
            <w:webHidden/>
          </w:rPr>
          <w:tab/>
        </w:r>
        <w:r w:rsidR="00F21E25">
          <w:rPr>
            <w:noProof/>
            <w:webHidden/>
          </w:rPr>
          <w:fldChar w:fldCharType="begin"/>
        </w:r>
        <w:r w:rsidR="00F21E25">
          <w:rPr>
            <w:noProof/>
            <w:webHidden/>
          </w:rPr>
          <w:instrText xml:space="preserve"> PAGEREF _Toc79569225 \h </w:instrText>
        </w:r>
        <w:r w:rsidR="00F21E25">
          <w:rPr>
            <w:noProof/>
            <w:webHidden/>
          </w:rPr>
        </w:r>
        <w:r w:rsidR="00F21E25">
          <w:rPr>
            <w:noProof/>
            <w:webHidden/>
          </w:rPr>
          <w:fldChar w:fldCharType="separate"/>
        </w:r>
        <w:r w:rsidR="00F21E25">
          <w:rPr>
            <w:noProof/>
            <w:webHidden/>
          </w:rPr>
          <w:t>23</w:t>
        </w:r>
        <w:r w:rsidR="00F21E25">
          <w:rPr>
            <w:noProof/>
            <w:webHidden/>
          </w:rPr>
          <w:fldChar w:fldCharType="end"/>
        </w:r>
      </w:hyperlink>
    </w:p>
    <w:p w14:paraId="46F2A785" w14:textId="77777777" w:rsidR="00F21E25" w:rsidRDefault="00BF171D">
      <w:pPr>
        <w:pStyle w:val="TOC2"/>
        <w:rPr>
          <w:rFonts w:asciiTheme="minorHAnsi" w:eastAsiaTheme="minorEastAsia" w:hAnsiTheme="minorHAnsi" w:cstheme="minorBidi"/>
          <w:b w:val="0"/>
          <w:noProof/>
          <w:color w:val="auto"/>
          <w:sz w:val="22"/>
          <w:szCs w:val="22"/>
          <w:lang w:val="en-GB" w:eastAsia="zh-CN"/>
        </w:rPr>
      </w:pPr>
      <w:hyperlink w:anchor="_Toc79569226" w:history="1">
        <w:r w:rsidR="00F21E25" w:rsidRPr="00B43A58">
          <w:rPr>
            <w:rStyle w:val="Hyperlink"/>
            <w:rFonts w:cs="Times New Roman"/>
            <w:noProof/>
          </w:rPr>
          <w:t>7.15</w:t>
        </w:r>
        <w:r w:rsidR="00F21E25">
          <w:rPr>
            <w:rFonts w:asciiTheme="minorHAnsi" w:eastAsiaTheme="minorEastAsia" w:hAnsiTheme="minorHAnsi" w:cstheme="minorBidi"/>
            <w:b w:val="0"/>
            <w:noProof/>
            <w:color w:val="auto"/>
            <w:sz w:val="22"/>
            <w:szCs w:val="22"/>
            <w:lang w:val="en-GB" w:eastAsia="zh-CN"/>
          </w:rPr>
          <w:tab/>
        </w:r>
        <w:r w:rsidR="00F21E25" w:rsidRPr="00B43A58">
          <w:rPr>
            <w:rStyle w:val="Hyperlink"/>
            <w:noProof/>
          </w:rPr>
          <w:t>Language</w:t>
        </w:r>
        <w:r w:rsidR="00F21E25">
          <w:rPr>
            <w:noProof/>
            <w:webHidden/>
          </w:rPr>
          <w:tab/>
        </w:r>
        <w:r w:rsidR="00F21E25">
          <w:rPr>
            <w:noProof/>
            <w:webHidden/>
          </w:rPr>
          <w:fldChar w:fldCharType="begin"/>
        </w:r>
        <w:r w:rsidR="00F21E25">
          <w:rPr>
            <w:noProof/>
            <w:webHidden/>
          </w:rPr>
          <w:instrText xml:space="preserve"> PAGEREF _Toc79569226 \h </w:instrText>
        </w:r>
        <w:r w:rsidR="00F21E25">
          <w:rPr>
            <w:noProof/>
            <w:webHidden/>
          </w:rPr>
        </w:r>
        <w:r w:rsidR="00F21E25">
          <w:rPr>
            <w:noProof/>
            <w:webHidden/>
          </w:rPr>
          <w:fldChar w:fldCharType="separate"/>
        </w:r>
        <w:r w:rsidR="00F21E25">
          <w:rPr>
            <w:noProof/>
            <w:webHidden/>
          </w:rPr>
          <w:t>24</w:t>
        </w:r>
        <w:r w:rsidR="00F21E25">
          <w:rPr>
            <w:noProof/>
            <w:webHidden/>
          </w:rPr>
          <w:fldChar w:fldCharType="end"/>
        </w:r>
      </w:hyperlink>
    </w:p>
    <w:p w14:paraId="66118330" w14:textId="77777777" w:rsidR="00F21E25" w:rsidRDefault="00BF171D">
      <w:pPr>
        <w:pStyle w:val="TOC2"/>
        <w:rPr>
          <w:rFonts w:asciiTheme="minorHAnsi" w:eastAsiaTheme="minorEastAsia" w:hAnsiTheme="minorHAnsi" w:cstheme="minorBidi"/>
          <w:b w:val="0"/>
          <w:noProof/>
          <w:color w:val="auto"/>
          <w:sz w:val="22"/>
          <w:szCs w:val="22"/>
          <w:lang w:val="en-GB" w:eastAsia="zh-CN"/>
        </w:rPr>
      </w:pPr>
      <w:hyperlink w:anchor="_Toc79569227" w:history="1">
        <w:r w:rsidR="00F21E25" w:rsidRPr="00B43A58">
          <w:rPr>
            <w:rStyle w:val="Hyperlink"/>
            <w:rFonts w:cs="Times New Roman"/>
            <w:noProof/>
          </w:rPr>
          <w:t>7.16</w:t>
        </w:r>
        <w:r w:rsidR="00F21E25">
          <w:rPr>
            <w:rFonts w:asciiTheme="minorHAnsi" w:eastAsiaTheme="minorEastAsia" w:hAnsiTheme="minorHAnsi" w:cstheme="minorBidi"/>
            <w:b w:val="0"/>
            <w:noProof/>
            <w:color w:val="auto"/>
            <w:sz w:val="22"/>
            <w:szCs w:val="22"/>
            <w:lang w:val="en-GB" w:eastAsia="zh-CN"/>
          </w:rPr>
          <w:tab/>
        </w:r>
        <w:r w:rsidR="00F21E25" w:rsidRPr="00B43A58">
          <w:rPr>
            <w:rStyle w:val="Hyperlink"/>
            <w:noProof/>
          </w:rPr>
          <w:t>Confidentiality</w:t>
        </w:r>
        <w:r w:rsidR="00F21E25">
          <w:rPr>
            <w:noProof/>
            <w:webHidden/>
          </w:rPr>
          <w:tab/>
        </w:r>
        <w:r w:rsidR="00F21E25">
          <w:rPr>
            <w:noProof/>
            <w:webHidden/>
          </w:rPr>
          <w:fldChar w:fldCharType="begin"/>
        </w:r>
        <w:r w:rsidR="00F21E25">
          <w:rPr>
            <w:noProof/>
            <w:webHidden/>
          </w:rPr>
          <w:instrText xml:space="preserve"> PAGEREF _Toc79569227 \h </w:instrText>
        </w:r>
        <w:r w:rsidR="00F21E25">
          <w:rPr>
            <w:noProof/>
            <w:webHidden/>
          </w:rPr>
        </w:r>
        <w:r w:rsidR="00F21E25">
          <w:rPr>
            <w:noProof/>
            <w:webHidden/>
          </w:rPr>
          <w:fldChar w:fldCharType="separate"/>
        </w:r>
        <w:r w:rsidR="00F21E25">
          <w:rPr>
            <w:noProof/>
            <w:webHidden/>
          </w:rPr>
          <w:t>24</w:t>
        </w:r>
        <w:r w:rsidR="00F21E25">
          <w:rPr>
            <w:noProof/>
            <w:webHidden/>
          </w:rPr>
          <w:fldChar w:fldCharType="end"/>
        </w:r>
      </w:hyperlink>
    </w:p>
    <w:p w14:paraId="48E2BB87" w14:textId="77777777" w:rsidR="00F21E25" w:rsidRDefault="00BF171D">
      <w:pPr>
        <w:pStyle w:val="TOC2"/>
        <w:rPr>
          <w:rFonts w:asciiTheme="minorHAnsi" w:eastAsiaTheme="minorEastAsia" w:hAnsiTheme="minorHAnsi" w:cstheme="minorBidi"/>
          <w:b w:val="0"/>
          <w:noProof/>
          <w:color w:val="auto"/>
          <w:sz w:val="22"/>
          <w:szCs w:val="22"/>
          <w:lang w:val="en-GB" w:eastAsia="zh-CN"/>
        </w:rPr>
      </w:pPr>
      <w:hyperlink w:anchor="_Toc79569228" w:history="1">
        <w:r w:rsidR="00F21E25" w:rsidRPr="00B43A58">
          <w:rPr>
            <w:rStyle w:val="Hyperlink"/>
            <w:rFonts w:cs="Times New Roman"/>
            <w:noProof/>
          </w:rPr>
          <w:t>7.17</w:t>
        </w:r>
        <w:r w:rsidR="00F21E25">
          <w:rPr>
            <w:rFonts w:asciiTheme="minorHAnsi" w:eastAsiaTheme="minorEastAsia" w:hAnsiTheme="minorHAnsi" w:cstheme="minorBidi"/>
            <w:b w:val="0"/>
            <w:noProof/>
            <w:color w:val="auto"/>
            <w:sz w:val="22"/>
            <w:szCs w:val="22"/>
            <w:lang w:val="en-GB" w:eastAsia="zh-CN"/>
          </w:rPr>
          <w:tab/>
        </w:r>
        <w:r w:rsidR="00F21E25" w:rsidRPr="00B43A58">
          <w:rPr>
            <w:rStyle w:val="Hyperlink"/>
            <w:noProof/>
          </w:rPr>
          <w:t>Title Rights</w:t>
        </w:r>
        <w:r w:rsidR="00F21E25">
          <w:rPr>
            <w:noProof/>
            <w:webHidden/>
          </w:rPr>
          <w:tab/>
        </w:r>
        <w:r w:rsidR="00F21E25">
          <w:rPr>
            <w:noProof/>
            <w:webHidden/>
          </w:rPr>
          <w:fldChar w:fldCharType="begin"/>
        </w:r>
        <w:r w:rsidR="00F21E25">
          <w:rPr>
            <w:noProof/>
            <w:webHidden/>
          </w:rPr>
          <w:instrText xml:space="preserve"> PAGEREF _Toc79569228 \h </w:instrText>
        </w:r>
        <w:r w:rsidR="00F21E25">
          <w:rPr>
            <w:noProof/>
            <w:webHidden/>
          </w:rPr>
        </w:r>
        <w:r w:rsidR="00F21E25">
          <w:rPr>
            <w:noProof/>
            <w:webHidden/>
          </w:rPr>
          <w:fldChar w:fldCharType="separate"/>
        </w:r>
        <w:r w:rsidR="00F21E25">
          <w:rPr>
            <w:noProof/>
            <w:webHidden/>
          </w:rPr>
          <w:t>24</w:t>
        </w:r>
        <w:r w:rsidR="00F21E25">
          <w:rPr>
            <w:noProof/>
            <w:webHidden/>
          </w:rPr>
          <w:fldChar w:fldCharType="end"/>
        </w:r>
      </w:hyperlink>
    </w:p>
    <w:p w14:paraId="3D4103E2" w14:textId="77777777" w:rsidR="00F21E25" w:rsidRDefault="00BF171D">
      <w:pPr>
        <w:pStyle w:val="TOC2"/>
        <w:rPr>
          <w:rFonts w:asciiTheme="minorHAnsi" w:eastAsiaTheme="minorEastAsia" w:hAnsiTheme="minorHAnsi" w:cstheme="minorBidi"/>
          <w:b w:val="0"/>
          <w:noProof/>
          <w:color w:val="auto"/>
          <w:sz w:val="22"/>
          <w:szCs w:val="22"/>
          <w:lang w:val="en-GB" w:eastAsia="zh-CN"/>
        </w:rPr>
      </w:pPr>
      <w:hyperlink w:anchor="_Toc79569229" w:history="1">
        <w:r w:rsidR="00F21E25" w:rsidRPr="00B43A58">
          <w:rPr>
            <w:rStyle w:val="Hyperlink"/>
            <w:rFonts w:cs="Times New Roman"/>
            <w:noProof/>
          </w:rPr>
          <w:t>7.18</w:t>
        </w:r>
        <w:r w:rsidR="00F21E25">
          <w:rPr>
            <w:rFonts w:asciiTheme="minorHAnsi" w:eastAsiaTheme="minorEastAsia" w:hAnsiTheme="minorHAnsi" w:cstheme="minorBidi"/>
            <w:b w:val="0"/>
            <w:noProof/>
            <w:color w:val="auto"/>
            <w:sz w:val="22"/>
            <w:szCs w:val="22"/>
            <w:lang w:val="en-GB" w:eastAsia="zh-CN"/>
          </w:rPr>
          <w:tab/>
        </w:r>
        <w:r w:rsidR="00F21E25" w:rsidRPr="00B43A58">
          <w:rPr>
            <w:rStyle w:val="Hyperlink"/>
            <w:noProof/>
          </w:rPr>
          <w:t>Termination and Cancellation</w:t>
        </w:r>
        <w:r w:rsidR="00F21E25">
          <w:rPr>
            <w:noProof/>
            <w:webHidden/>
          </w:rPr>
          <w:tab/>
        </w:r>
        <w:r w:rsidR="00F21E25">
          <w:rPr>
            <w:noProof/>
            <w:webHidden/>
          </w:rPr>
          <w:fldChar w:fldCharType="begin"/>
        </w:r>
        <w:r w:rsidR="00F21E25">
          <w:rPr>
            <w:noProof/>
            <w:webHidden/>
          </w:rPr>
          <w:instrText xml:space="preserve"> PAGEREF _Toc79569229 \h </w:instrText>
        </w:r>
        <w:r w:rsidR="00F21E25">
          <w:rPr>
            <w:noProof/>
            <w:webHidden/>
          </w:rPr>
        </w:r>
        <w:r w:rsidR="00F21E25">
          <w:rPr>
            <w:noProof/>
            <w:webHidden/>
          </w:rPr>
          <w:fldChar w:fldCharType="separate"/>
        </w:r>
        <w:r w:rsidR="00F21E25">
          <w:rPr>
            <w:noProof/>
            <w:webHidden/>
          </w:rPr>
          <w:t>24</w:t>
        </w:r>
        <w:r w:rsidR="00F21E25">
          <w:rPr>
            <w:noProof/>
            <w:webHidden/>
          </w:rPr>
          <w:fldChar w:fldCharType="end"/>
        </w:r>
      </w:hyperlink>
    </w:p>
    <w:p w14:paraId="023EC6C7" w14:textId="77777777" w:rsidR="00F21E25" w:rsidRDefault="00BF171D">
      <w:pPr>
        <w:pStyle w:val="TOC2"/>
        <w:rPr>
          <w:rFonts w:asciiTheme="minorHAnsi" w:eastAsiaTheme="minorEastAsia" w:hAnsiTheme="minorHAnsi" w:cstheme="minorBidi"/>
          <w:b w:val="0"/>
          <w:noProof/>
          <w:color w:val="auto"/>
          <w:sz w:val="22"/>
          <w:szCs w:val="22"/>
          <w:lang w:val="en-GB" w:eastAsia="zh-CN"/>
        </w:rPr>
      </w:pPr>
      <w:hyperlink w:anchor="_Toc79569230" w:history="1">
        <w:r w:rsidR="00F21E25" w:rsidRPr="00B43A58">
          <w:rPr>
            <w:rStyle w:val="Hyperlink"/>
            <w:rFonts w:cs="Times New Roman"/>
            <w:noProof/>
          </w:rPr>
          <w:t>7.19</w:t>
        </w:r>
        <w:r w:rsidR="00F21E25">
          <w:rPr>
            <w:rFonts w:asciiTheme="minorHAnsi" w:eastAsiaTheme="minorEastAsia" w:hAnsiTheme="minorHAnsi" w:cstheme="minorBidi"/>
            <w:b w:val="0"/>
            <w:noProof/>
            <w:color w:val="auto"/>
            <w:sz w:val="22"/>
            <w:szCs w:val="22"/>
            <w:lang w:val="en-GB" w:eastAsia="zh-CN"/>
          </w:rPr>
          <w:tab/>
        </w:r>
        <w:r w:rsidR="00F21E25" w:rsidRPr="00B43A58">
          <w:rPr>
            <w:rStyle w:val="Hyperlink"/>
            <w:noProof/>
          </w:rPr>
          <w:t>Force Majeure</w:t>
        </w:r>
        <w:r w:rsidR="00F21E25">
          <w:rPr>
            <w:noProof/>
            <w:webHidden/>
          </w:rPr>
          <w:tab/>
        </w:r>
        <w:r w:rsidR="00F21E25">
          <w:rPr>
            <w:noProof/>
            <w:webHidden/>
          </w:rPr>
          <w:fldChar w:fldCharType="begin"/>
        </w:r>
        <w:r w:rsidR="00F21E25">
          <w:rPr>
            <w:noProof/>
            <w:webHidden/>
          </w:rPr>
          <w:instrText xml:space="preserve"> PAGEREF _Toc79569230 \h </w:instrText>
        </w:r>
        <w:r w:rsidR="00F21E25">
          <w:rPr>
            <w:noProof/>
            <w:webHidden/>
          </w:rPr>
        </w:r>
        <w:r w:rsidR="00F21E25">
          <w:rPr>
            <w:noProof/>
            <w:webHidden/>
          </w:rPr>
          <w:fldChar w:fldCharType="separate"/>
        </w:r>
        <w:r w:rsidR="00F21E25">
          <w:rPr>
            <w:noProof/>
            <w:webHidden/>
          </w:rPr>
          <w:t>25</w:t>
        </w:r>
        <w:r w:rsidR="00F21E25">
          <w:rPr>
            <w:noProof/>
            <w:webHidden/>
          </w:rPr>
          <w:fldChar w:fldCharType="end"/>
        </w:r>
      </w:hyperlink>
    </w:p>
    <w:p w14:paraId="3D5C7352" w14:textId="77777777" w:rsidR="00F21E25" w:rsidRDefault="00BF171D">
      <w:pPr>
        <w:pStyle w:val="TOC2"/>
        <w:rPr>
          <w:rFonts w:asciiTheme="minorHAnsi" w:eastAsiaTheme="minorEastAsia" w:hAnsiTheme="minorHAnsi" w:cstheme="minorBidi"/>
          <w:b w:val="0"/>
          <w:noProof/>
          <w:color w:val="auto"/>
          <w:sz w:val="22"/>
          <w:szCs w:val="22"/>
          <w:lang w:val="en-GB" w:eastAsia="zh-CN"/>
        </w:rPr>
      </w:pPr>
      <w:hyperlink w:anchor="_Toc79569231" w:history="1">
        <w:r w:rsidR="00F21E25" w:rsidRPr="00B43A58">
          <w:rPr>
            <w:rStyle w:val="Hyperlink"/>
            <w:rFonts w:cs="Times New Roman"/>
            <w:noProof/>
          </w:rPr>
          <w:t>7.20</w:t>
        </w:r>
        <w:r w:rsidR="00F21E25">
          <w:rPr>
            <w:rFonts w:asciiTheme="minorHAnsi" w:eastAsiaTheme="minorEastAsia" w:hAnsiTheme="minorHAnsi" w:cstheme="minorBidi"/>
            <w:b w:val="0"/>
            <w:noProof/>
            <w:color w:val="auto"/>
            <w:sz w:val="22"/>
            <w:szCs w:val="22"/>
            <w:lang w:val="en-GB" w:eastAsia="zh-CN"/>
          </w:rPr>
          <w:tab/>
        </w:r>
        <w:r w:rsidR="00F21E25" w:rsidRPr="00B43A58">
          <w:rPr>
            <w:rStyle w:val="Hyperlink"/>
            <w:noProof/>
          </w:rPr>
          <w:t>Surviving Provisions</w:t>
        </w:r>
        <w:r w:rsidR="00F21E25">
          <w:rPr>
            <w:noProof/>
            <w:webHidden/>
          </w:rPr>
          <w:tab/>
        </w:r>
        <w:r w:rsidR="00F21E25">
          <w:rPr>
            <w:noProof/>
            <w:webHidden/>
          </w:rPr>
          <w:fldChar w:fldCharType="begin"/>
        </w:r>
        <w:r w:rsidR="00F21E25">
          <w:rPr>
            <w:noProof/>
            <w:webHidden/>
          </w:rPr>
          <w:instrText xml:space="preserve"> PAGEREF _Toc79569231 \h </w:instrText>
        </w:r>
        <w:r w:rsidR="00F21E25">
          <w:rPr>
            <w:noProof/>
            <w:webHidden/>
          </w:rPr>
        </w:r>
        <w:r w:rsidR="00F21E25">
          <w:rPr>
            <w:noProof/>
            <w:webHidden/>
          </w:rPr>
          <w:fldChar w:fldCharType="separate"/>
        </w:r>
        <w:r w:rsidR="00F21E25">
          <w:rPr>
            <w:noProof/>
            <w:webHidden/>
          </w:rPr>
          <w:t>25</w:t>
        </w:r>
        <w:r w:rsidR="00F21E25">
          <w:rPr>
            <w:noProof/>
            <w:webHidden/>
          </w:rPr>
          <w:fldChar w:fldCharType="end"/>
        </w:r>
      </w:hyperlink>
    </w:p>
    <w:p w14:paraId="1EC0DF05" w14:textId="77777777" w:rsidR="00F21E25" w:rsidRDefault="00BF171D">
      <w:pPr>
        <w:pStyle w:val="TOC2"/>
        <w:rPr>
          <w:rFonts w:asciiTheme="minorHAnsi" w:eastAsiaTheme="minorEastAsia" w:hAnsiTheme="minorHAnsi" w:cstheme="minorBidi"/>
          <w:b w:val="0"/>
          <w:noProof/>
          <w:color w:val="auto"/>
          <w:sz w:val="22"/>
          <w:szCs w:val="22"/>
          <w:lang w:val="en-GB" w:eastAsia="zh-CN"/>
        </w:rPr>
      </w:pPr>
      <w:hyperlink w:anchor="_Toc79569232" w:history="1">
        <w:r w:rsidR="00F21E25" w:rsidRPr="00B43A58">
          <w:rPr>
            <w:rStyle w:val="Hyperlink"/>
            <w:rFonts w:cs="Times New Roman"/>
            <w:noProof/>
          </w:rPr>
          <w:t>7.21</w:t>
        </w:r>
        <w:r w:rsidR="00F21E25">
          <w:rPr>
            <w:rFonts w:asciiTheme="minorHAnsi" w:eastAsiaTheme="minorEastAsia" w:hAnsiTheme="minorHAnsi" w:cstheme="minorBidi"/>
            <w:b w:val="0"/>
            <w:noProof/>
            <w:color w:val="auto"/>
            <w:sz w:val="22"/>
            <w:szCs w:val="22"/>
            <w:lang w:val="en-GB" w:eastAsia="zh-CN"/>
          </w:rPr>
          <w:tab/>
        </w:r>
        <w:r w:rsidR="00F21E25" w:rsidRPr="00B43A58">
          <w:rPr>
            <w:rStyle w:val="Hyperlink"/>
            <w:noProof/>
          </w:rPr>
          <w:t>Use of WHO name and emblem</w:t>
        </w:r>
        <w:r w:rsidR="00F21E25">
          <w:rPr>
            <w:noProof/>
            <w:webHidden/>
          </w:rPr>
          <w:tab/>
        </w:r>
        <w:r w:rsidR="00F21E25">
          <w:rPr>
            <w:noProof/>
            <w:webHidden/>
          </w:rPr>
          <w:fldChar w:fldCharType="begin"/>
        </w:r>
        <w:r w:rsidR="00F21E25">
          <w:rPr>
            <w:noProof/>
            <w:webHidden/>
          </w:rPr>
          <w:instrText xml:space="preserve"> PAGEREF _Toc79569232 \h </w:instrText>
        </w:r>
        <w:r w:rsidR="00F21E25">
          <w:rPr>
            <w:noProof/>
            <w:webHidden/>
          </w:rPr>
        </w:r>
        <w:r w:rsidR="00F21E25">
          <w:rPr>
            <w:noProof/>
            <w:webHidden/>
          </w:rPr>
          <w:fldChar w:fldCharType="separate"/>
        </w:r>
        <w:r w:rsidR="00F21E25">
          <w:rPr>
            <w:noProof/>
            <w:webHidden/>
          </w:rPr>
          <w:t>25</w:t>
        </w:r>
        <w:r w:rsidR="00F21E25">
          <w:rPr>
            <w:noProof/>
            <w:webHidden/>
          </w:rPr>
          <w:fldChar w:fldCharType="end"/>
        </w:r>
      </w:hyperlink>
    </w:p>
    <w:p w14:paraId="68387F35" w14:textId="77777777" w:rsidR="00F21E25" w:rsidRDefault="00BF171D">
      <w:pPr>
        <w:pStyle w:val="TOC2"/>
        <w:rPr>
          <w:rFonts w:asciiTheme="minorHAnsi" w:eastAsiaTheme="minorEastAsia" w:hAnsiTheme="minorHAnsi" w:cstheme="minorBidi"/>
          <w:b w:val="0"/>
          <w:noProof/>
          <w:color w:val="auto"/>
          <w:sz w:val="22"/>
          <w:szCs w:val="22"/>
          <w:lang w:val="en-GB" w:eastAsia="zh-CN"/>
        </w:rPr>
      </w:pPr>
      <w:hyperlink w:anchor="_Toc79569233" w:history="1">
        <w:r w:rsidR="00F21E25" w:rsidRPr="00B43A58">
          <w:rPr>
            <w:rStyle w:val="Hyperlink"/>
            <w:rFonts w:cs="Times New Roman"/>
            <w:noProof/>
          </w:rPr>
          <w:t>7.22</w:t>
        </w:r>
        <w:r w:rsidR="00F21E25">
          <w:rPr>
            <w:rFonts w:asciiTheme="minorHAnsi" w:eastAsiaTheme="minorEastAsia" w:hAnsiTheme="minorHAnsi" w:cstheme="minorBidi"/>
            <w:b w:val="0"/>
            <w:noProof/>
            <w:color w:val="auto"/>
            <w:sz w:val="22"/>
            <w:szCs w:val="22"/>
            <w:lang w:val="en-GB" w:eastAsia="zh-CN"/>
          </w:rPr>
          <w:tab/>
        </w:r>
        <w:r w:rsidR="00F21E25" w:rsidRPr="00B43A58">
          <w:rPr>
            <w:rStyle w:val="Hyperlink"/>
            <w:noProof/>
          </w:rPr>
          <w:t>Publication of Contract</w:t>
        </w:r>
        <w:r w:rsidR="00F21E25">
          <w:rPr>
            <w:noProof/>
            <w:webHidden/>
          </w:rPr>
          <w:tab/>
        </w:r>
        <w:r w:rsidR="00F21E25">
          <w:rPr>
            <w:noProof/>
            <w:webHidden/>
          </w:rPr>
          <w:fldChar w:fldCharType="begin"/>
        </w:r>
        <w:r w:rsidR="00F21E25">
          <w:rPr>
            <w:noProof/>
            <w:webHidden/>
          </w:rPr>
          <w:instrText xml:space="preserve"> PAGEREF _Toc79569233 \h </w:instrText>
        </w:r>
        <w:r w:rsidR="00F21E25">
          <w:rPr>
            <w:noProof/>
            <w:webHidden/>
          </w:rPr>
        </w:r>
        <w:r w:rsidR="00F21E25">
          <w:rPr>
            <w:noProof/>
            <w:webHidden/>
          </w:rPr>
          <w:fldChar w:fldCharType="separate"/>
        </w:r>
        <w:r w:rsidR="00F21E25">
          <w:rPr>
            <w:noProof/>
            <w:webHidden/>
          </w:rPr>
          <w:t>25</w:t>
        </w:r>
        <w:r w:rsidR="00F21E25">
          <w:rPr>
            <w:noProof/>
            <w:webHidden/>
          </w:rPr>
          <w:fldChar w:fldCharType="end"/>
        </w:r>
      </w:hyperlink>
    </w:p>
    <w:p w14:paraId="5A74FD87" w14:textId="77777777" w:rsidR="00F21E25" w:rsidRDefault="00BF171D">
      <w:pPr>
        <w:pStyle w:val="TOC2"/>
        <w:rPr>
          <w:rFonts w:asciiTheme="minorHAnsi" w:eastAsiaTheme="minorEastAsia" w:hAnsiTheme="minorHAnsi" w:cstheme="minorBidi"/>
          <w:b w:val="0"/>
          <w:noProof/>
          <w:color w:val="auto"/>
          <w:sz w:val="22"/>
          <w:szCs w:val="22"/>
          <w:lang w:val="en-GB" w:eastAsia="zh-CN"/>
        </w:rPr>
      </w:pPr>
      <w:hyperlink w:anchor="_Toc79569234" w:history="1">
        <w:r w:rsidR="00F21E25" w:rsidRPr="00B43A58">
          <w:rPr>
            <w:rStyle w:val="Hyperlink"/>
            <w:rFonts w:cs="Times New Roman"/>
            <w:noProof/>
          </w:rPr>
          <w:t>7.23</w:t>
        </w:r>
        <w:r w:rsidR="00F21E25">
          <w:rPr>
            <w:rFonts w:asciiTheme="minorHAnsi" w:eastAsiaTheme="minorEastAsia" w:hAnsiTheme="minorHAnsi" w:cstheme="minorBidi"/>
            <w:b w:val="0"/>
            <w:noProof/>
            <w:color w:val="auto"/>
            <w:sz w:val="22"/>
            <w:szCs w:val="22"/>
            <w:lang w:val="en-GB" w:eastAsia="zh-CN"/>
          </w:rPr>
          <w:tab/>
        </w:r>
        <w:r w:rsidR="00F21E25" w:rsidRPr="00B43A58">
          <w:rPr>
            <w:rStyle w:val="Hyperlink"/>
            <w:noProof/>
          </w:rPr>
          <w:t>Successors and Assignees</w:t>
        </w:r>
        <w:r w:rsidR="00F21E25">
          <w:rPr>
            <w:noProof/>
            <w:webHidden/>
          </w:rPr>
          <w:tab/>
        </w:r>
        <w:r w:rsidR="00F21E25">
          <w:rPr>
            <w:noProof/>
            <w:webHidden/>
          </w:rPr>
          <w:fldChar w:fldCharType="begin"/>
        </w:r>
        <w:r w:rsidR="00F21E25">
          <w:rPr>
            <w:noProof/>
            <w:webHidden/>
          </w:rPr>
          <w:instrText xml:space="preserve"> PAGEREF _Toc79569234 \h </w:instrText>
        </w:r>
        <w:r w:rsidR="00F21E25">
          <w:rPr>
            <w:noProof/>
            <w:webHidden/>
          </w:rPr>
        </w:r>
        <w:r w:rsidR="00F21E25">
          <w:rPr>
            <w:noProof/>
            <w:webHidden/>
          </w:rPr>
          <w:fldChar w:fldCharType="separate"/>
        </w:r>
        <w:r w:rsidR="00F21E25">
          <w:rPr>
            <w:noProof/>
            <w:webHidden/>
          </w:rPr>
          <w:t>26</w:t>
        </w:r>
        <w:r w:rsidR="00F21E25">
          <w:rPr>
            <w:noProof/>
            <w:webHidden/>
          </w:rPr>
          <w:fldChar w:fldCharType="end"/>
        </w:r>
      </w:hyperlink>
    </w:p>
    <w:p w14:paraId="552F05C0" w14:textId="77777777" w:rsidR="00F21E25" w:rsidRDefault="00BF171D">
      <w:pPr>
        <w:pStyle w:val="TOC2"/>
        <w:rPr>
          <w:rFonts w:asciiTheme="minorHAnsi" w:eastAsiaTheme="minorEastAsia" w:hAnsiTheme="minorHAnsi" w:cstheme="minorBidi"/>
          <w:b w:val="0"/>
          <w:noProof/>
          <w:color w:val="auto"/>
          <w:sz w:val="22"/>
          <w:szCs w:val="22"/>
          <w:lang w:val="en-GB" w:eastAsia="zh-CN"/>
        </w:rPr>
      </w:pPr>
      <w:hyperlink w:anchor="_Toc79569235" w:history="1">
        <w:r w:rsidR="00F21E25" w:rsidRPr="00B43A58">
          <w:rPr>
            <w:rStyle w:val="Hyperlink"/>
            <w:rFonts w:cs="Times New Roman"/>
            <w:noProof/>
          </w:rPr>
          <w:t>7.24</w:t>
        </w:r>
        <w:r w:rsidR="00F21E25">
          <w:rPr>
            <w:rFonts w:asciiTheme="minorHAnsi" w:eastAsiaTheme="minorEastAsia" w:hAnsiTheme="minorHAnsi" w:cstheme="minorBidi"/>
            <w:b w:val="0"/>
            <w:noProof/>
            <w:color w:val="auto"/>
            <w:sz w:val="22"/>
            <w:szCs w:val="22"/>
            <w:lang w:val="en-GB" w:eastAsia="zh-CN"/>
          </w:rPr>
          <w:tab/>
        </w:r>
        <w:r w:rsidR="00F21E25" w:rsidRPr="00B43A58">
          <w:rPr>
            <w:rStyle w:val="Hyperlink"/>
            <w:noProof/>
          </w:rPr>
          <w:t>Payment</w:t>
        </w:r>
        <w:r w:rsidR="00F21E25">
          <w:rPr>
            <w:noProof/>
            <w:webHidden/>
          </w:rPr>
          <w:tab/>
        </w:r>
        <w:r w:rsidR="00F21E25">
          <w:rPr>
            <w:noProof/>
            <w:webHidden/>
          </w:rPr>
          <w:fldChar w:fldCharType="begin"/>
        </w:r>
        <w:r w:rsidR="00F21E25">
          <w:rPr>
            <w:noProof/>
            <w:webHidden/>
          </w:rPr>
          <w:instrText xml:space="preserve"> PAGEREF _Toc79569235 \h </w:instrText>
        </w:r>
        <w:r w:rsidR="00F21E25">
          <w:rPr>
            <w:noProof/>
            <w:webHidden/>
          </w:rPr>
        </w:r>
        <w:r w:rsidR="00F21E25">
          <w:rPr>
            <w:noProof/>
            <w:webHidden/>
          </w:rPr>
          <w:fldChar w:fldCharType="separate"/>
        </w:r>
        <w:r w:rsidR="00F21E25">
          <w:rPr>
            <w:noProof/>
            <w:webHidden/>
          </w:rPr>
          <w:t>26</w:t>
        </w:r>
        <w:r w:rsidR="00F21E25">
          <w:rPr>
            <w:noProof/>
            <w:webHidden/>
          </w:rPr>
          <w:fldChar w:fldCharType="end"/>
        </w:r>
      </w:hyperlink>
    </w:p>
    <w:p w14:paraId="07FC6B33" w14:textId="77777777" w:rsidR="00F21E25" w:rsidRDefault="00BF171D">
      <w:pPr>
        <w:pStyle w:val="TOC2"/>
        <w:rPr>
          <w:rFonts w:asciiTheme="minorHAnsi" w:eastAsiaTheme="minorEastAsia" w:hAnsiTheme="minorHAnsi" w:cstheme="minorBidi"/>
          <w:b w:val="0"/>
          <w:noProof/>
          <w:color w:val="auto"/>
          <w:sz w:val="22"/>
          <w:szCs w:val="22"/>
          <w:lang w:val="en-GB" w:eastAsia="zh-CN"/>
        </w:rPr>
      </w:pPr>
      <w:hyperlink w:anchor="_Toc79569236" w:history="1">
        <w:r w:rsidR="00F21E25" w:rsidRPr="00B43A58">
          <w:rPr>
            <w:rStyle w:val="Hyperlink"/>
            <w:rFonts w:cs="Times New Roman"/>
            <w:noProof/>
          </w:rPr>
          <w:t>7.25</w:t>
        </w:r>
        <w:r w:rsidR="00F21E25">
          <w:rPr>
            <w:rFonts w:asciiTheme="minorHAnsi" w:eastAsiaTheme="minorEastAsia" w:hAnsiTheme="minorHAnsi" w:cstheme="minorBidi"/>
            <w:b w:val="0"/>
            <w:noProof/>
            <w:color w:val="auto"/>
            <w:sz w:val="22"/>
            <w:szCs w:val="22"/>
            <w:lang w:val="en-GB" w:eastAsia="zh-CN"/>
          </w:rPr>
          <w:tab/>
        </w:r>
        <w:r w:rsidR="00F21E25" w:rsidRPr="00B43A58">
          <w:rPr>
            <w:rStyle w:val="Hyperlink"/>
            <w:noProof/>
          </w:rPr>
          <w:t>Title to Equipment</w:t>
        </w:r>
        <w:r w:rsidR="00F21E25">
          <w:rPr>
            <w:noProof/>
            <w:webHidden/>
          </w:rPr>
          <w:tab/>
        </w:r>
        <w:r w:rsidR="00F21E25">
          <w:rPr>
            <w:noProof/>
            <w:webHidden/>
          </w:rPr>
          <w:fldChar w:fldCharType="begin"/>
        </w:r>
        <w:r w:rsidR="00F21E25">
          <w:rPr>
            <w:noProof/>
            <w:webHidden/>
          </w:rPr>
          <w:instrText xml:space="preserve"> PAGEREF _Toc79569236 \h </w:instrText>
        </w:r>
        <w:r w:rsidR="00F21E25">
          <w:rPr>
            <w:noProof/>
            <w:webHidden/>
          </w:rPr>
        </w:r>
        <w:r w:rsidR="00F21E25">
          <w:rPr>
            <w:noProof/>
            <w:webHidden/>
          </w:rPr>
          <w:fldChar w:fldCharType="separate"/>
        </w:r>
        <w:r w:rsidR="00F21E25">
          <w:rPr>
            <w:noProof/>
            <w:webHidden/>
          </w:rPr>
          <w:t>26</w:t>
        </w:r>
        <w:r w:rsidR="00F21E25">
          <w:rPr>
            <w:noProof/>
            <w:webHidden/>
          </w:rPr>
          <w:fldChar w:fldCharType="end"/>
        </w:r>
      </w:hyperlink>
    </w:p>
    <w:p w14:paraId="79A92BD6" w14:textId="77777777" w:rsidR="00F21E25" w:rsidRDefault="00BF171D">
      <w:pPr>
        <w:pStyle w:val="TOC2"/>
        <w:rPr>
          <w:rFonts w:asciiTheme="minorHAnsi" w:eastAsiaTheme="minorEastAsia" w:hAnsiTheme="minorHAnsi" w:cstheme="minorBidi"/>
          <w:b w:val="0"/>
          <w:noProof/>
          <w:color w:val="auto"/>
          <w:sz w:val="22"/>
          <w:szCs w:val="22"/>
          <w:lang w:val="en-GB" w:eastAsia="zh-CN"/>
        </w:rPr>
      </w:pPr>
      <w:hyperlink w:anchor="_Toc79569237" w:history="1">
        <w:r w:rsidR="00F21E25" w:rsidRPr="00B43A58">
          <w:rPr>
            <w:rStyle w:val="Hyperlink"/>
            <w:rFonts w:cs="Times New Roman"/>
            <w:noProof/>
          </w:rPr>
          <w:t>7.26</w:t>
        </w:r>
        <w:r w:rsidR="00F21E25">
          <w:rPr>
            <w:rFonts w:asciiTheme="minorHAnsi" w:eastAsiaTheme="minorEastAsia" w:hAnsiTheme="minorHAnsi" w:cstheme="minorBidi"/>
            <w:b w:val="0"/>
            <w:noProof/>
            <w:color w:val="auto"/>
            <w:sz w:val="22"/>
            <w:szCs w:val="22"/>
            <w:lang w:val="en-GB" w:eastAsia="zh-CN"/>
          </w:rPr>
          <w:tab/>
        </w:r>
        <w:r w:rsidR="00F21E25" w:rsidRPr="00B43A58">
          <w:rPr>
            <w:rStyle w:val="Hyperlink"/>
            <w:noProof/>
          </w:rPr>
          <w:t>Insurance and Liabilities to Third Parties</w:t>
        </w:r>
        <w:r w:rsidR="00F21E25">
          <w:rPr>
            <w:noProof/>
            <w:webHidden/>
          </w:rPr>
          <w:tab/>
        </w:r>
        <w:r w:rsidR="00F21E25">
          <w:rPr>
            <w:noProof/>
            <w:webHidden/>
          </w:rPr>
          <w:fldChar w:fldCharType="begin"/>
        </w:r>
        <w:r w:rsidR="00F21E25">
          <w:rPr>
            <w:noProof/>
            <w:webHidden/>
          </w:rPr>
          <w:instrText xml:space="preserve"> PAGEREF _Toc79569237 \h </w:instrText>
        </w:r>
        <w:r w:rsidR="00F21E25">
          <w:rPr>
            <w:noProof/>
            <w:webHidden/>
          </w:rPr>
        </w:r>
        <w:r w:rsidR="00F21E25">
          <w:rPr>
            <w:noProof/>
            <w:webHidden/>
          </w:rPr>
          <w:fldChar w:fldCharType="separate"/>
        </w:r>
        <w:r w:rsidR="00F21E25">
          <w:rPr>
            <w:noProof/>
            <w:webHidden/>
          </w:rPr>
          <w:t>26</w:t>
        </w:r>
        <w:r w:rsidR="00F21E25">
          <w:rPr>
            <w:noProof/>
            <w:webHidden/>
          </w:rPr>
          <w:fldChar w:fldCharType="end"/>
        </w:r>
      </w:hyperlink>
    </w:p>
    <w:p w14:paraId="6A03A64D" w14:textId="77777777" w:rsidR="00F21E25" w:rsidRDefault="00BF171D">
      <w:pPr>
        <w:pStyle w:val="TOC2"/>
        <w:rPr>
          <w:rFonts w:asciiTheme="minorHAnsi" w:eastAsiaTheme="minorEastAsia" w:hAnsiTheme="minorHAnsi" w:cstheme="minorBidi"/>
          <w:b w:val="0"/>
          <w:noProof/>
          <w:color w:val="auto"/>
          <w:sz w:val="22"/>
          <w:szCs w:val="22"/>
          <w:lang w:val="en-GB" w:eastAsia="zh-CN"/>
        </w:rPr>
      </w:pPr>
      <w:hyperlink w:anchor="_Toc79569238" w:history="1">
        <w:r w:rsidR="00F21E25" w:rsidRPr="00B43A58">
          <w:rPr>
            <w:rStyle w:val="Hyperlink"/>
            <w:rFonts w:cs="Times New Roman"/>
            <w:noProof/>
          </w:rPr>
          <w:t>7.27</w:t>
        </w:r>
        <w:r w:rsidR="00F21E25">
          <w:rPr>
            <w:rFonts w:asciiTheme="minorHAnsi" w:eastAsiaTheme="minorEastAsia" w:hAnsiTheme="minorHAnsi" w:cstheme="minorBidi"/>
            <w:b w:val="0"/>
            <w:noProof/>
            <w:color w:val="auto"/>
            <w:sz w:val="22"/>
            <w:szCs w:val="22"/>
            <w:lang w:val="en-GB" w:eastAsia="zh-CN"/>
          </w:rPr>
          <w:tab/>
        </w:r>
        <w:r w:rsidR="00F21E25" w:rsidRPr="00B43A58">
          <w:rPr>
            <w:rStyle w:val="Hyperlink"/>
            <w:noProof/>
          </w:rPr>
          <w:t>Settlement of Disputes</w:t>
        </w:r>
        <w:r w:rsidR="00F21E25">
          <w:rPr>
            <w:noProof/>
            <w:webHidden/>
          </w:rPr>
          <w:tab/>
        </w:r>
        <w:r w:rsidR="00F21E25">
          <w:rPr>
            <w:noProof/>
            <w:webHidden/>
          </w:rPr>
          <w:fldChar w:fldCharType="begin"/>
        </w:r>
        <w:r w:rsidR="00F21E25">
          <w:rPr>
            <w:noProof/>
            <w:webHidden/>
          </w:rPr>
          <w:instrText xml:space="preserve"> PAGEREF _Toc79569238 \h </w:instrText>
        </w:r>
        <w:r w:rsidR="00F21E25">
          <w:rPr>
            <w:noProof/>
            <w:webHidden/>
          </w:rPr>
        </w:r>
        <w:r w:rsidR="00F21E25">
          <w:rPr>
            <w:noProof/>
            <w:webHidden/>
          </w:rPr>
          <w:fldChar w:fldCharType="separate"/>
        </w:r>
        <w:r w:rsidR="00F21E25">
          <w:rPr>
            <w:noProof/>
            <w:webHidden/>
          </w:rPr>
          <w:t>27</w:t>
        </w:r>
        <w:r w:rsidR="00F21E25">
          <w:rPr>
            <w:noProof/>
            <w:webHidden/>
          </w:rPr>
          <w:fldChar w:fldCharType="end"/>
        </w:r>
      </w:hyperlink>
    </w:p>
    <w:p w14:paraId="290FD807" w14:textId="77777777" w:rsidR="00F21E25" w:rsidRDefault="00BF171D">
      <w:pPr>
        <w:pStyle w:val="TOC2"/>
        <w:rPr>
          <w:rFonts w:asciiTheme="minorHAnsi" w:eastAsiaTheme="minorEastAsia" w:hAnsiTheme="minorHAnsi" w:cstheme="minorBidi"/>
          <w:b w:val="0"/>
          <w:noProof/>
          <w:color w:val="auto"/>
          <w:sz w:val="22"/>
          <w:szCs w:val="22"/>
          <w:lang w:val="en-GB" w:eastAsia="zh-CN"/>
        </w:rPr>
      </w:pPr>
      <w:hyperlink w:anchor="_Toc79569239" w:history="1">
        <w:r w:rsidR="00F21E25" w:rsidRPr="00B43A58">
          <w:rPr>
            <w:rStyle w:val="Hyperlink"/>
            <w:rFonts w:cs="Times New Roman"/>
            <w:noProof/>
          </w:rPr>
          <w:t>7.28</w:t>
        </w:r>
        <w:r w:rsidR="00F21E25">
          <w:rPr>
            <w:rFonts w:asciiTheme="minorHAnsi" w:eastAsiaTheme="minorEastAsia" w:hAnsiTheme="minorHAnsi" w:cstheme="minorBidi"/>
            <w:b w:val="0"/>
            <w:noProof/>
            <w:color w:val="auto"/>
            <w:sz w:val="22"/>
            <w:szCs w:val="22"/>
            <w:lang w:val="en-GB" w:eastAsia="zh-CN"/>
          </w:rPr>
          <w:tab/>
        </w:r>
        <w:r w:rsidR="00F21E25" w:rsidRPr="00B43A58">
          <w:rPr>
            <w:rStyle w:val="Hyperlink"/>
            <w:noProof/>
          </w:rPr>
          <w:t>Authority to Modify</w:t>
        </w:r>
        <w:r w:rsidR="00F21E25">
          <w:rPr>
            <w:noProof/>
            <w:webHidden/>
          </w:rPr>
          <w:tab/>
        </w:r>
        <w:r w:rsidR="00F21E25">
          <w:rPr>
            <w:noProof/>
            <w:webHidden/>
          </w:rPr>
          <w:fldChar w:fldCharType="begin"/>
        </w:r>
        <w:r w:rsidR="00F21E25">
          <w:rPr>
            <w:noProof/>
            <w:webHidden/>
          </w:rPr>
          <w:instrText xml:space="preserve"> PAGEREF _Toc79569239 \h </w:instrText>
        </w:r>
        <w:r w:rsidR="00F21E25">
          <w:rPr>
            <w:noProof/>
            <w:webHidden/>
          </w:rPr>
        </w:r>
        <w:r w:rsidR="00F21E25">
          <w:rPr>
            <w:noProof/>
            <w:webHidden/>
          </w:rPr>
          <w:fldChar w:fldCharType="separate"/>
        </w:r>
        <w:r w:rsidR="00F21E25">
          <w:rPr>
            <w:noProof/>
            <w:webHidden/>
          </w:rPr>
          <w:t>27</w:t>
        </w:r>
        <w:r w:rsidR="00F21E25">
          <w:rPr>
            <w:noProof/>
            <w:webHidden/>
          </w:rPr>
          <w:fldChar w:fldCharType="end"/>
        </w:r>
      </w:hyperlink>
    </w:p>
    <w:p w14:paraId="5FDF4847" w14:textId="77777777" w:rsidR="00F21E25" w:rsidRDefault="00BF171D">
      <w:pPr>
        <w:pStyle w:val="TOC2"/>
        <w:rPr>
          <w:rFonts w:asciiTheme="minorHAnsi" w:eastAsiaTheme="minorEastAsia" w:hAnsiTheme="minorHAnsi" w:cstheme="minorBidi"/>
          <w:b w:val="0"/>
          <w:noProof/>
          <w:color w:val="auto"/>
          <w:sz w:val="22"/>
          <w:szCs w:val="22"/>
          <w:lang w:val="en-GB" w:eastAsia="zh-CN"/>
        </w:rPr>
      </w:pPr>
      <w:hyperlink w:anchor="_Toc79569240" w:history="1">
        <w:r w:rsidR="00F21E25" w:rsidRPr="00B43A58">
          <w:rPr>
            <w:rStyle w:val="Hyperlink"/>
            <w:rFonts w:cs="Times New Roman"/>
            <w:noProof/>
          </w:rPr>
          <w:t>7.29</w:t>
        </w:r>
        <w:r w:rsidR="00F21E25">
          <w:rPr>
            <w:rFonts w:asciiTheme="minorHAnsi" w:eastAsiaTheme="minorEastAsia" w:hAnsiTheme="minorHAnsi" w:cstheme="minorBidi"/>
            <w:b w:val="0"/>
            <w:noProof/>
            <w:color w:val="auto"/>
            <w:sz w:val="22"/>
            <w:szCs w:val="22"/>
            <w:lang w:val="en-GB" w:eastAsia="zh-CN"/>
          </w:rPr>
          <w:tab/>
        </w:r>
        <w:r w:rsidR="00F21E25" w:rsidRPr="00B43A58">
          <w:rPr>
            <w:rStyle w:val="Hyperlink"/>
            <w:noProof/>
          </w:rPr>
          <w:t>Privileges and Immunities</w:t>
        </w:r>
        <w:r w:rsidR="00F21E25">
          <w:rPr>
            <w:noProof/>
            <w:webHidden/>
          </w:rPr>
          <w:tab/>
        </w:r>
        <w:r w:rsidR="00F21E25">
          <w:rPr>
            <w:noProof/>
            <w:webHidden/>
          </w:rPr>
          <w:fldChar w:fldCharType="begin"/>
        </w:r>
        <w:r w:rsidR="00F21E25">
          <w:rPr>
            <w:noProof/>
            <w:webHidden/>
          </w:rPr>
          <w:instrText xml:space="preserve"> PAGEREF _Toc79569240 \h </w:instrText>
        </w:r>
        <w:r w:rsidR="00F21E25">
          <w:rPr>
            <w:noProof/>
            <w:webHidden/>
          </w:rPr>
        </w:r>
        <w:r w:rsidR="00F21E25">
          <w:rPr>
            <w:noProof/>
            <w:webHidden/>
          </w:rPr>
          <w:fldChar w:fldCharType="separate"/>
        </w:r>
        <w:r w:rsidR="00F21E25">
          <w:rPr>
            <w:noProof/>
            <w:webHidden/>
          </w:rPr>
          <w:t>27</w:t>
        </w:r>
        <w:r w:rsidR="00F21E25">
          <w:rPr>
            <w:noProof/>
            <w:webHidden/>
          </w:rPr>
          <w:fldChar w:fldCharType="end"/>
        </w:r>
      </w:hyperlink>
    </w:p>
    <w:p w14:paraId="13E4AD6D" w14:textId="77777777" w:rsidR="00F21E25" w:rsidRDefault="00BF171D">
      <w:pPr>
        <w:pStyle w:val="TOC2"/>
        <w:rPr>
          <w:rFonts w:asciiTheme="minorHAnsi" w:eastAsiaTheme="minorEastAsia" w:hAnsiTheme="minorHAnsi" w:cstheme="minorBidi"/>
          <w:b w:val="0"/>
          <w:noProof/>
          <w:color w:val="auto"/>
          <w:sz w:val="22"/>
          <w:szCs w:val="22"/>
          <w:lang w:val="en-GB" w:eastAsia="zh-CN"/>
        </w:rPr>
      </w:pPr>
      <w:hyperlink w:anchor="_Toc79569241" w:history="1">
        <w:r w:rsidR="00F21E25" w:rsidRPr="00B43A58">
          <w:rPr>
            <w:rStyle w:val="Hyperlink"/>
            <w:rFonts w:cs="Times New Roman"/>
            <w:noProof/>
          </w:rPr>
          <w:t>7.30</w:t>
        </w:r>
        <w:r w:rsidR="00F21E25">
          <w:rPr>
            <w:rFonts w:asciiTheme="minorHAnsi" w:eastAsiaTheme="minorEastAsia" w:hAnsiTheme="minorHAnsi" w:cstheme="minorBidi"/>
            <w:b w:val="0"/>
            <w:noProof/>
            <w:color w:val="auto"/>
            <w:sz w:val="22"/>
            <w:szCs w:val="22"/>
            <w:lang w:val="en-GB" w:eastAsia="zh-CN"/>
          </w:rPr>
          <w:tab/>
        </w:r>
        <w:r w:rsidR="00F21E25" w:rsidRPr="00B43A58">
          <w:rPr>
            <w:rStyle w:val="Hyperlink"/>
            <w:noProof/>
          </w:rPr>
          <w:t>Anti-Terrorism and UN Sanctions; Fraud and Corruption</w:t>
        </w:r>
        <w:r w:rsidR="00F21E25">
          <w:rPr>
            <w:noProof/>
            <w:webHidden/>
          </w:rPr>
          <w:tab/>
        </w:r>
        <w:r w:rsidR="00F21E25">
          <w:rPr>
            <w:noProof/>
            <w:webHidden/>
          </w:rPr>
          <w:fldChar w:fldCharType="begin"/>
        </w:r>
        <w:r w:rsidR="00F21E25">
          <w:rPr>
            <w:noProof/>
            <w:webHidden/>
          </w:rPr>
          <w:instrText xml:space="preserve"> PAGEREF _Toc79569241 \h </w:instrText>
        </w:r>
        <w:r w:rsidR="00F21E25">
          <w:rPr>
            <w:noProof/>
            <w:webHidden/>
          </w:rPr>
        </w:r>
        <w:r w:rsidR="00F21E25">
          <w:rPr>
            <w:noProof/>
            <w:webHidden/>
          </w:rPr>
          <w:fldChar w:fldCharType="separate"/>
        </w:r>
        <w:r w:rsidR="00F21E25">
          <w:rPr>
            <w:noProof/>
            <w:webHidden/>
          </w:rPr>
          <w:t>27</w:t>
        </w:r>
        <w:r w:rsidR="00F21E25">
          <w:rPr>
            <w:noProof/>
            <w:webHidden/>
          </w:rPr>
          <w:fldChar w:fldCharType="end"/>
        </w:r>
      </w:hyperlink>
    </w:p>
    <w:p w14:paraId="46DDFC13" w14:textId="77777777" w:rsidR="00F21E25" w:rsidRDefault="00BF171D">
      <w:pPr>
        <w:pStyle w:val="TOC2"/>
        <w:rPr>
          <w:rFonts w:asciiTheme="minorHAnsi" w:eastAsiaTheme="minorEastAsia" w:hAnsiTheme="minorHAnsi" w:cstheme="minorBidi"/>
          <w:b w:val="0"/>
          <w:noProof/>
          <w:color w:val="auto"/>
          <w:sz w:val="22"/>
          <w:szCs w:val="22"/>
          <w:lang w:val="en-GB" w:eastAsia="zh-CN"/>
        </w:rPr>
      </w:pPr>
      <w:hyperlink w:anchor="_Toc79569242" w:history="1">
        <w:r w:rsidR="00F21E25" w:rsidRPr="00B43A58">
          <w:rPr>
            <w:rStyle w:val="Hyperlink"/>
            <w:rFonts w:cs="Times New Roman"/>
            <w:noProof/>
          </w:rPr>
          <w:t>7.31</w:t>
        </w:r>
        <w:r w:rsidR="00F21E25">
          <w:rPr>
            <w:rFonts w:asciiTheme="minorHAnsi" w:eastAsiaTheme="minorEastAsia" w:hAnsiTheme="minorHAnsi" w:cstheme="minorBidi"/>
            <w:b w:val="0"/>
            <w:noProof/>
            <w:color w:val="auto"/>
            <w:sz w:val="22"/>
            <w:szCs w:val="22"/>
            <w:lang w:val="en-GB" w:eastAsia="zh-CN"/>
          </w:rPr>
          <w:tab/>
        </w:r>
        <w:r w:rsidR="00F21E25" w:rsidRPr="00B43A58">
          <w:rPr>
            <w:rStyle w:val="Hyperlink"/>
            <w:noProof/>
          </w:rPr>
          <w:t>Ethical Behaviour</w:t>
        </w:r>
        <w:r w:rsidR="00F21E25">
          <w:rPr>
            <w:noProof/>
            <w:webHidden/>
          </w:rPr>
          <w:tab/>
        </w:r>
        <w:r w:rsidR="00F21E25">
          <w:rPr>
            <w:noProof/>
            <w:webHidden/>
          </w:rPr>
          <w:fldChar w:fldCharType="begin"/>
        </w:r>
        <w:r w:rsidR="00F21E25">
          <w:rPr>
            <w:noProof/>
            <w:webHidden/>
          </w:rPr>
          <w:instrText xml:space="preserve"> PAGEREF _Toc79569242 \h </w:instrText>
        </w:r>
        <w:r w:rsidR="00F21E25">
          <w:rPr>
            <w:noProof/>
            <w:webHidden/>
          </w:rPr>
        </w:r>
        <w:r w:rsidR="00F21E25">
          <w:rPr>
            <w:noProof/>
            <w:webHidden/>
          </w:rPr>
          <w:fldChar w:fldCharType="separate"/>
        </w:r>
        <w:r w:rsidR="00F21E25">
          <w:rPr>
            <w:noProof/>
            <w:webHidden/>
          </w:rPr>
          <w:t>28</w:t>
        </w:r>
        <w:r w:rsidR="00F21E25">
          <w:rPr>
            <w:noProof/>
            <w:webHidden/>
          </w:rPr>
          <w:fldChar w:fldCharType="end"/>
        </w:r>
      </w:hyperlink>
    </w:p>
    <w:p w14:paraId="4D1C37B3" w14:textId="77777777" w:rsidR="00F21E25" w:rsidRDefault="00BF171D">
      <w:pPr>
        <w:pStyle w:val="TOC2"/>
        <w:rPr>
          <w:rFonts w:asciiTheme="minorHAnsi" w:eastAsiaTheme="minorEastAsia" w:hAnsiTheme="minorHAnsi" w:cstheme="minorBidi"/>
          <w:b w:val="0"/>
          <w:noProof/>
          <w:color w:val="auto"/>
          <w:sz w:val="22"/>
          <w:szCs w:val="22"/>
          <w:lang w:val="en-GB" w:eastAsia="zh-CN"/>
        </w:rPr>
      </w:pPr>
      <w:hyperlink w:anchor="_Toc79569243" w:history="1">
        <w:r w:rsidR="00F21E25" w:rsidRPr="00B43A58">
          <w:rPr>
            <w:rStyle w:val="Hyperlink"/>
            <w:rFonts w:cs="Times New Roman"/>
            <w:noProof/>
          </w:rPr>
          <w:t>7.32</w:t>
        </w:r>
        <w:r w:rsidR="00F21E25">
          <w:rPr>
            <w:rFonts w:asciiTheme="minorHAnsi" w:eastAsiaTheme="minorEastAsia" w:hAnsiTheme="minorHAnsi" w:cstheme="minorBidi"/>
            <w:b w:val="0"/>
            <w:noProof/>
            <w:color w:val="auto"/>
            <w:sz w:val="22"/>
            <w:szCs w:val="22"/>
            <w:lang w:val="en-GB" w:eastAsia="zh-CN"/>
          </w:rPr>
          <w:tab/>
        </w:r>
        <w:r w:rsidR="00F21E25" w:rsidRPr="00B43A58">
          <w:rPr>
            <w:rStyle w:val="Hyperlink"/>
            <w:noProof/>
          </w:rPr>
          <w:t>Officials not to Benefit</w:t>
        </w:r>
        <w:r w:rsidR="00F21E25">
          <w:rPr>
            <w:noProof/>
            <w:webHidden/>
          </w:rPr>
          <w:tab/>
        </w:r>
        <w:r w:rsidR="00F21E25">
          <w:rPr>
            <w:noProof/>
            <w:webHidden/>
          </w:rPr>
          <w:fldChar w:fldCharType="begin"/>
        </w:r>
        <w:r w:rsidR="00F21E25">
          <w:rPr>
            <w:noProof/>
            <w:webHidden/>
          </w:rPr>
          <w:instrText xml:space="preserve"> PAGEREF _Toc79569243 \h </w:instrText>
        </w:r>
        <w:r w:rsidR="00F21E25">
          <w:rPr>
            <w:noProof/>
            <w:webHidden/>
          </w:rPr>
        </w:r>
        <w:r w:rsidR="00F21E25">
          <w:rPr>
            <w:noProof/>
            <w:webHidden/>
          </w:rPr>
          <w:fldChar w:fldCharType="separate"/>
        </w:r>
        <w:r w:rsidR="00F21E25">
          <w:rPr>
            <w:noProof/>
            <w:webHidden/>
          </w:rPr>
          <w:t>28</w:t>
        </w:r>
        <w:r w:rsidR="00F21E25">
          <w:rPr>
            <w:noProof/>
            <w:webHidden/>
          </w:rPr>
          <w:fldChar w:fldCharType="end"/>
        </w:r>
      </w:hyperlink>
    </w:p>
    <w:p w14:paraId="4E919CDA" w14:textId="77777777" w:rsidR="00F21E25" w:rsidRDefault="00BF171D">
      <w:pPr>
        <w:pStyle w:val="TOC2"/>
        <w:rPr>
          <w:rFonts w:asciiTheme="minorHAnsi" w:eastAsiaTheme="minorEastAsia" w:hAnsiTheme="minorHAnsi" w:cstheme="minorBidi"/>
          <w:b w:val="0"/>
          <w:noProof/>
          <w:color w:val="auto"/>
          <w:sz w:val="22"/>
          <w:szCs w:val="22"/>
          <w:lang w:val="en-GB" w:eastAsia="zh-CN"/>
        </w:rPr>
      </w:pPr>
      <w:hyperlink w:anchor="_Toc79569244" w:history="1">
        <w:r w:rsidR="00F21E25" w:rsidRPr="00B43A58">
          <w:rPr>
            <w:rStyle w:val="Hyperlink"/>
            <w:rFonts w:cs="Times New Roman"/>
            <w:noProof/>
          </w:rPr>
          <w:t>7.33</w:t>
        </w:r>
        <w:r w:rsidR="00F21E25">
          <w:rPr>
            <w:rFonts w:asciiTheme="minorHAnsi" w:eastAsiaTheme="minorEastAsia" w:hAnsiTheme="minorHAnsi" w:cstheme="minorBidi"/>
            <w:b w:val="0"/>
            <w:noProof/>
            <w:color w:val="auto"/>
            <w:sz w:val="22"/>
            <w:szCs w:val="22"/>
            <w:lang w:val="en-GB" w:eastAsia="zh-CN"/>
          </w:rPr>
          <w:tab/>
        </w:r>
        <w:r w:rsidR="00F21E25" w:rsidRPr="00B43A58">
          <w:rPr>
            <w:rStyle w:val="Hyperlink"/>
            <w:noProof/>
          </w:rPr>
          <w:t>Compliance with WHO Codes and Policies</w:t>
        </w:r>
        <w:r w:rsidR="00F21E25">
          <w:rPr>
            <w:noProof/>
            <w:webHidden/>
          </w:rPr>
          <w:tab/>
        </w:r>
        <w:r w:rsidR="00F21E25">
          <w:rPr>
            <w:noProof/>
            <w:webHidden/>
          </w:rPr>
          <w:fldChar w:fldCharType="begin"/>
        </w:r>
        <w:r w:rsidR="00F21E25">
          <w:rPr>
            <w:noProof/>
            <w:webHidden/>
          </w:rPr>
          <w:instrText xml:space="preserve"> PAGEREF _Toc79569244 \h </w:instrText>
        </w:r>
        <w:r w:rsidR="00F21E25">
          <w:rPr>
            <w:noProof/>
            <w:webHidden/>
          </w:rPr>
        </w:r>
        <w:r w:rsidR="00F21E25">
          <w:rPr>
            <w:noProof/>
            <w:webHidden/>
          </w:rPr>
          <w:fldChar w:fldCharType="separate"/>
        </w:r>
        <w:r w:rsidR="00F21E25">
          <w:rPr>
            <w:noProof/>
            <w:webHidden/>
          </w:rPr>
          <w:t>28</w:t>
        </w:r>
        <w:r w:rsidR="00F21E25">
          <w:rPr>
            <w:noProof/>
            <w:webHidden/>
          </w:rPr>
          <w:fldChar w:fldCharType="end"/>
        </w:r>
      </w:hyperlink>
    </w:p>
    <w:p w14:paraId="433B3455" w14:textId="77777777" w:rsidR="00F21E25" w:rsidRDefault="00BF171D">
      <w:pPr>
        <w:pStyle w:val="TOC2"/>
        <w:rPr>
          <w:rFonts w:asciiTheme="minorHAnsi" w:eastAsiaTheme="minorEastAsia" w:hAnsiTheme="minorHAnsi" w:cstheme="minorBidi"/>
          <w:b w:val="0"/>
          <w:noProof/>
          <w:color w:val="auto"/>
          <w:sz w:val="22"/>
          <w:szCs w:val="22"/>
          <w:lang w:val="en-GB" w:eastAsia="zh-CN"/>
        </w:rPr>
      </w:pPr>
      <w:hyperlink w:anchor="_Toc79569245" w:history="1">
        <w:r w:rsidR="00F21E25" w:rsidRPr="00B43A58">
          <w:rPr>
            <w:rStyle w:val="Hyperlink"/>
            <w:rFonts w:cs="Times New Roman"/>
            <w:noProof/>
          </w:rPr>
          <w:t>7.34</w:t>
        </w:r>
        <w:r w:rsidR="00F21E25">
          <w:rPr>
            <w:rFonts w:asciiTheme="minorHAnsi" w:eastAsiaTheme="minorEastAsia" w:hAnsiTheme="minorHAnsi" w:cstheme="minorBidi"/>
            <w:b w:val="0"/>
            <w:noProof/>
            <w:color w:val="auto"/>
            <w:sz w:val="22"/>
            <w:szCs w:val="22"/>
            <w:lang w:val="en-GB" w:eastAsia="zh-CN"/>
          </w:rPr>
          <w:tab/>
        </w:r>
        <w:r w:rsidR="00F21E25" w:rsidRPr="00B43A58">
          <w:rPr>
            <w:rStyle w:val="Hyperlink"/>
            <w:noProof/>
          </w:rPr>
          <w:t>Zero tolerance for sexual exploitation and abuse, sexual harassment and other types of abusive conduct</w:t>
        </w:r>
        <w:r w:rsidR="00F21E25">
          <w:rPr>
            <w:noProof/>
            <w:webHidden/>
          </w:rPr>
          <w:tab/>
        </w:r>
        <w:r w:rsidR="00F21E25">
          <w:rPr>
            <w:noProof/>
            <w:webHidden/>
          </w:rPr>
          <w:fldChar w:fldCharType="begin"/>
        </w:r>
        <w:r w:rsidR="00F21E25">
          <w:rPr>
            <w:noProof/>
            <w:webHidden/>
          </w:rPr>
          <w:instrText xml:space="preserve"> PAGEREF _Toc79569245 \h </w:instrText>
        </w:r>
        <w:r w:rsidR="00F21E25">
          <w:rPr>
            <w:noProof/>
            <w:webHidden/>
          </w:rPr>
        </w:r>
        <w:r w:rsidR="00F21E25">
          <w:rPr>
            <w:noProof/>
            <w:webHidden/>
          </w:rPr>
          <w:fldChar w:fldCharType="separate"/>
        </w:r>
        <w:r w:rsidR="00F21E25">
          <w:rPr>
            <w:noProof/>
            <w:webHidden/>
          </w:rPr>
          <w:t>28</w:t>
        </w:r>
        <w:r w:rsidR="00F21E25">
          <w:rPr>
            <w:noProof/>
            <w:webHidden/>
          </w:rPr>
          <w:fldChar w:fldCharType="end"/>
        </w:r>
      </w:hyperlink>
    </w:p>
    <w:p w14:paraId="51537240" w14:textId="77777777" w:rsidR="00F21E25" w:rsidRDefault="00BF171D">
      <w:pPr>
        <w:pStyle w:val="TOC2"/>
        <w:rPr>
          <w:rFonts w:asciiTheme="minorHAnsi" w:eastAsiaTheme="minorEastAsia" w:hAnsiTheme="minorHAnsi" w:cstheme="minorBidi"/>
          <w:b w:val="0"/>
          <w:noProof/>
          <w:color w:val="auto"/>
          <w:sz w:val="22"/>
          <w:szCs w:val="22"/>
          <w:lang w:val="en-GB" w:eastAsia="zh-CN"/>
        </w:rPr>
      </w:pPr>
      <w:hyperlink w:anchor="_Toc79569246" w:history="1">
        <w:r w:rsidR="00F21E25" w:rsidRPr="00B43A58">
          <w:rPr>
            <w:rStyle w:val="Hyperlink"/>
            <w:rFonts w:cs="Times New Roman"/>
            <w:noProof/>
          </w:rPr>
          <w:t>7.35</w:t>
        </w:r>
        <w:r w:rsidR="00F21E25">
          <w:rPr>
            <w:rFonts w:asciiTheme="minorHAnsi" w:eastAsiaTheme="minorEastAsia" w:hAnsiTheme="minorHAnsi" w:cstheme="minorBidi"/>
            <w:b w:val="0"/>
            <w:noProof/>
            <w:color w:val="auto"/>
            <w:sz w:val="22"/>
            <w:szCs w:val="22"/>
            <w:lang w:val="en-GB" w:eastAsia="zh-CN"/>
          </w:rPr>
          <w:tab/>
        </w:r>
        <w:r w:rsidR="00F21E25" w:rsidRPr="00B43A58">
          <w:rPr>
            <w:rStyle w:val="Hyperlink"/>
            <w:noProof/>
          </w:rPr>
          <w:t>Tobacco/Arms Related Disclosure Statement</w:t>
        </w:r>
        <w:r w:rsidR="00F21E25">
          <w:rPr>
            <w:noProof/>
            <w:webHidden/>
          </w:rPr>
          <w:tab/>
        </w:r>
        <w:r w:rsidR="00F21E25">
          <w:rPr>
            <w:noProof/>
            <w:webHidden/>
          </w:rPr>
          <w:fldChar w:fldCharType="begin"/>
        </w:r>
        <w:r w:rsidR="00F21E25">
          <w:rPr>
            <w:noProof/>
            <w:webHidden/>
          </w:rPr>
          <w:instrText xml:space="preserve"> PAGEREF _Toc79569246 \h </w:instrText>
        </w:r>
        <w:r w:rsidR="00F21E25">
          <w:rPr>
            <w:noProof/>
            <w:webHidden/>
          </w:rPr>
        </w:r>
        <w:r w:rsidR="00F21E25">
          <w:rPr>
            <w:noProof/>
            <w:webHidden/>
          </w:rPr>
          <w:fldChar w:fldCharType="separate"/>
        </w:r>
        <w:r w:rsidR="00F21E25">
          <w:rPr>
            <w:noProof/>
            <w:webHidden/>
          </w:rPr>
          <w:t>28</w:t>
        </w:r>
        <w:r w:rsidR="00F21E25">
          <w:rPr>
            <w:noProof/>
            <w:webHidden/>
          </w:rPr>
          <w:fldChar w:fldCharType="end"/>
        </w:r>
      </w:hyperlink>
    </w:p>
    <w:p w14:paraId="0952E522" w14:textId="77777777" w:rsidR="00F21E25" w:rsidRDefault="00BF171D">
      <w:pPr>
        <w:pStyle w:val="TOC2"/>
        <w:rPr>
          <w:rFonts w:asciiTheme="minorHAnsi" w:eastAsiaTheme="minorEastAsia" w:hAnsiTheme="minorHAnsi" w:cstheme="minorBidi"/>
          <w:b w:val="0"/>
          <w:noProof/>
          <w:color w:val="auto"/>
          <w:sz w:val="22"/>
          <w:szCs w:val="22"/>
          <w:lang w:val="en-GB" w:eastAsia="zh-CN"/>
        </w:rPr>
      </w:pPr>
      <w:hyperlink w:anchor="_Toc79569247" w:history="1">
        <w:r w:rsidR="00F21E25" w:rsidRPr="00B43A58">
          <w:rPr>
            <w:rStyle w:val="Hyperlink"/>
            <w:rFonts w:cs="Times New Roman"/>
            <w:noProof/>
          </w:rPr>
          <w:t>7.36</w:t>
        </w:r>
        <w:r w:rsidR="00F21E25">
          <w:rPr>
            <w:rFonts w:asciiTheme="minorHAnsi" w:eastAsiaTheme="minorEastAsia" w:hAnsiTheme="minorHAnsi" w:cstheme="minorBidi"/>
            <w:b w:val="0"/>
            <w:noProof/>
            <w:color w:val="auto"/>
            <w:sz w:val="22"/>
            <w:szCs w:val="22"/>
            <w:lang w:val="en-GB" w:eastAsia="zh-CN"/>
          </w:rPr>
          <w:tab/>
        </w:r>
        <w:r w:rsidR="00F21E25" w:rsidRPr="00B43A58">
          <w:rPr>
            <w:rStyle w:val="Hyperlink"/>
            <w:noProof/>
          </w:rPr>
          <w:t>Compliance with applicable laws, etc.</w:t>
        </w:r>
        <w:r w:rsidR="00F21E25">
          <w:rPr>
            <w:noProof/>
            <w:webHidden/>
          </w:rPr>
          <w:tab/>
        </w:r>
        <w:r w:rsidR="00F21E25">
          <w:rPr>
            <w:noProof/>
            <w:webHidden/>
          </w:rPr>
          <w:fldChar w:fldCharType="begin"/>
        </w:r>
        <w:r w:rsidR="00F21E25">
          <w:rPr>
            <w:noProof/>
            <w:webHidden/>
          </w:rPr>
          <w:instrText xml:space="preserve"> PAGEREF _Toc79569247 \h </w:instrText>
        </w:r>
        <w:r w:rsidR="00F21E25">
          <w:rPr>
            <w:noProof/>
            <w:webHidden/>
          </w:rPr>
        </w:r>
        <w:r w:rsidR="00F21E25">
          <w:rPr>
            <w:noProof/>
            <w:webHidden/>
          </w:rPr>
          <w:fldChar w:fldCharType="separate"/>
        </w:r>
        <w:r w:rsidR="00F21E25">
          <w:rPr>
            <w:noProof/>
            <w:webHidden/>
          </w:rPr>
          <w:t>29</w:t>
        </w:r>
        <w:r w:rsidR="00F21E25">
          <w:rPr>
            <w:noProof/>
            <w:webHidden/>
          </w:rPr>
          <w:fldChar w:fldCharType="end"/>
        </w:r>
      </w:hyperlink>
    </w:p>
    <w:p w14:paraId="4C2D01B2" w14:textId="77777777" w:rsidR="00F21E25" w:rsidRDefault="00BF171D">
      <w:pPr>
        <w:pStyle w:val="TOC2"/>
        <w:rPr>
          <w:rFonts w:asciiTheme="minorHAnsi" w:eastAsiaTheme="minorEastAsia" w:hAnsiTheme="minorHAnsi" w:cstheme="minorBidi"/>
          <w:b w:val="0"/>
          <w:noProof/>
          <w:color w:val="auto"/>
          <w:sz w:val="22"/>
          <w:szCs w:val="22"/>
          <w:lang w:val="en-GB" w:eastAsia="zh-CN"/>
        </w:rPr>
      </w:pPr>
      <w:hyperlink w:anchor="_Toc79569248" w:history="1">
        <w:r w:rsidR="00F21E25" w:rsidRPr="00B43A58">
          <w:rPr>
            <w:rStyle w:val="Hyperlink"/>
            <w:rFonts w:cs="Times New Roman"/>
            <w:noProof/>
          </w:rPr>
          <w:t>7.37</w:t>
        </w:r>
        <w:r w:rsidR="00F21E25">
          <w:rPr>
            <w:rFonts w:asciiTheme="minorHAnsi" w:eastAsiaTheme="minorEastAsia" w:hAnsiTheme="minorHAnsi" w:cstheme="minorBidi"/>
            <w:b w:val="0"/>
            <w:noProof/>
            <w:color w:val="auto"/>
            <w:sz w:val="22"/>
            <w:szCs w:val="22"/>
            <w:lang w:val="en-GB" w:eastAsia="zh-CN"/>
          </w:rPr>
          <w:tab/>
        </w:r>
        <w:r w:rsidR="00F21E25" w:rsidRPr="00B43A58">
          <w:rPr>
            <w:rStyle w:val="Hyperlink"/>
            <w:noProof/>
          </w:rPr>
          <w:t>Breach of Essential Terms</w:t>
        </w:r>
        <w:r w:rsidR="00F21E25">
          <w:rPr>
            <w:noProof/>
            <w:webHidden/>
          </w:rPr>
          <w:tab/>
        </w:r>
        <w:r w:rsidR="00F21E25">
          <w:rPr>
            <w:noProof/>
            <w:webHidden/>
          </w:rPr>
          <w:fldChar w:fldCharType="begin"/>
        </w:r>
        <w:r w:rsidR="00F21E25">
          <w:rPr>
            <w:noProof/>
            <w:webHidden/>
          </w:rPr>
          <w:instrText xml:space="preserve"> PAGEREF _Toc79569248 \h </w:instrText>
        </w:r>
        <w:r w:rsidR="00F21E25">
          <w:rPr>
            <w:noProof/>
            <w:webHidden/>
          </w:rPr>
        </w:r>
        <w:r w:rsidR="00F21E25">
          <w:rPr>
            <w:noProof/>
            <w:webHidden/>
          </w:rPr>
          <w:fldChar w:fldCharType="separate"/>
        </w:r>
        <w:r w:rsidR="00F21E25">
          <w:rPr>
            <w:noProof/>
            <w:webHidden/>
          </w:rPr>
          <w:t>29</w:t>
        </w:r>
        <w:r w:rsidR="00F21E25">
          <w:rPr>
            <w:noProof/>
            <w:webHidden/>
          </w:rPr>
          <w:fldChar w:fldCharType="end"/>
        </w:r>
      </w:hyperlink>
    </w:p>
    <w:p w14:paraId="75A6FA47" w14:textId="77777777" w:rsidR="00F21E25" w:rsidRDefault="00BF171D">
      <w:pPr>
        <w:pStyle w:val="TOC1"/>
        <w:rPr>
          <w:rFonts w:asciiTheme="minorHAnsi" w:eastAsiaTheme="minorEastAsia" w:hAnsiTheme="minorHAnsi" w:cstheme="minorBidi"/>
          <w:b w:val="0"/>
          <w:caps w:val="0"/>
          <w:noProof/>
          <w:color w:val="auto"/>
          <w:sz w:val="22"/>
          <w:szCs w:val="22"/>
          <w:lang w:val="en-GB" w:eastAsia="zh-CN"/>
        </w:rPr>
      </w:pPr>
      <w:hyperlink w:anchor="_Toc79569249" w:history="1">
        <w:r w:rsidR="00F21E25" w:rsidRPr="00B43A58">
          <w:rPr>
            <w:rStyle w:val="Hyperlink"/>
            <w:rFonts w:ascii="Arial" w:hAnsi="Arial" w:cs="Times New Roman"/>
            <w:noProof/>
          </w:rPr>
          <w:t>8.</w:t>
        </w:r>
        <w:r w:rsidR="00F21E25">
          <w:rPr>
            <w:rFonts w:asciiTheme="minorHAnsi" w:eastAsiaTheme="minorEastAsia" w:hAnsiTheme="minorHAnsi" w:cstheme="minorBidi"/>
            <w:b w:val="0"/>
            <w:caps w:val="0"/>
            <w:noProof/>
            <w:color w:val="auto"/>
            <w:sz w:val="22"/>
            <w:szCs w:val="22"/>
            <w:lang w:val="en-GB" w:eastAsia="zh-CN"/>
          </w:rPr>
          <w:tab/>
        </w:r>
        <w:r w:rsidR="00F21E25" w:rsidRPr="00B43A58">
          <w:rPr>
            <w:rStyle w:val="Hyperlink"/>
            <w:rFonts w:ascii="Arial" w:hAnsi="Arial" w:cs="Arial"/>
            <w:noProof/>
          </w:rPr>
          <w:t>Personnel</w:t>
        </w:r>
        <w:r w:rsidR="00F21E25">
          <w:rPr>
            <w:noProof/>
            <w:webHidden/>
          </w:rPr>
          <w:tab/>
        </w:r>
        <w:r w:rsidR="00F21E25">
          <w:rPr>
            <w:noProof/>
            <w:webHidden/>
          </w:rPr>
          <w:fldChar w:fldCharType="begin"/>
        </w:r>
        <w:r w:rsidR="00F21E25">
          <w:rPr>
            <w:noProof/>
            <w:webHidden/>
          </w:rPr>
          <w:instrText xml:space="preserve"> PAGEREF _Toc79569249 \h </w:instrText>
        </w:r>
        <w:r w:rsidR="00F21E25">
          <w:rPr>
            <w:noProof/>
            <w:webHidden/>
          </w:rPr>
        </w:r>
        <w:r w:rsidR="00F21E25">
          <w:rPr>
            <w:noProof/>
            <w:webHidden/>
          </w:rPr>
          <w:fldChar w:fldCharType="separate"/>
        </w:r>
        <w:r w:rsidR="00F21E25">
          <w:rPr>
            <w:noProof/>
            <w:webHidden/>
          </w:rPr>
          <w:t>30</w:t>
        </w:r>
        <w:r w:rsidR="00F21E25">
          <w:rPr>
            <w:noProof/>
            <w:webHidden/>
          </w:rPr>
          <w:fldChar w:fldCharType="end"/>
        </w:r>
      </w:hyperlink>
    </w:p>
    <w:p w14:paraId="21DC7639" w14:textId="77777777" w:rsidR="00F21E25" w:rsidRDefault="00BF171D">
      <w:pPr>
        <w:pStyle w:val="TOC2"/>
        <w:rPr>
          <w:rFonts w:asciiTheme="minorHAnsi" w:eastAsiaTheme="minorEastAsia" w:hAnsiTheme="minorHAnsi" w:cstheme="minorBidi"/>
          <w:b w:val="0"/>
          <w:noProof/>
          <w:color w:val="auto"/>
          <w:sz w:val="22"/>
          <w:szCs w:val="22"/>
          <w:lang w:val="en-GB" w:eastAsia="zh-CN"/>
        </w:rPr>
      </w:pPr>
      <w:hyperlink w:anchor="_Toc79569250" w:history="1">
        <w:r w:rsidR="00F21E25" w:rsidRPr="00B43A58">
          <w:rPr>
            <w:rStyle w:val="Hyperlink"/>
            <w:rFonts w:cs="Times New Roman"/>
            <w:noProof/>
          </w:rPr>
          <w:t>8.1</w:t>
        </w:r>
        <w:r w:rsidR="00F21E25">
          <w:rPr>
            <w:rFonts w:asciiTheme="minorHAnsi" w:eastAsiaTheme="minorEastAsia" w:hAnsiTheme="minorHAnsi" w:cstheme="minorBidi"/>
            <w:b w:val="0"/>
            <w:noProof/>
            <w:color w:val="auto"/>
            <w:sz w:val="22"/>
            <w:szCs w:val="22"/>
            <w:lang w:val="en-GB" w:eastAsia="zh-CN"/>
          </w:rPr>
          <w:tab/>
        </w:r>
        <w:r w:rsidR="00F21E25" w:rsidRPr="00B43A58">
          <w:rPr>
            <w:rStyle w:val="Hyperlink"/>
            <w:noProof/>
          </w:rPr>
          <w:t>Approval of Contractor Personnel</w:t>
        </w:r>
        <w:r w:rsidR="00F21E25">
          <w:rPr>
            <w:noProof/>
            <w:webHidden/>
          </w:rPr>
          <w:tab/>
        </w:r>
        <w:r w:rsidR="00F21E25">
          <w:rPr>
            <w:noProof/>
            <w:webHidden/>
          </w:rPr>
          <w:fldChar w:fldCharType="begin"/>
        </w:r>
        <w:r w:rsidR="00F21E25">
          <w:rPr>
            <w:noProof/>
            <w:webHidden/>
          </w:rPr>
          <w:instrText xml:space="preserve"> PAGEREF _Toc79569250 \h </w:instrText>
        </w:r>
        <w:r w:rsidR="00F21E25">
          <w:rPr>
            <w:noProof/>
            <w:webHidden/>
          </w:rPr>
        </w:r>
        <w:r w:rsidR="00F21E25">
          <w:rPr>
            <w:noProof/>
            <w:webHidden/>
          </w:rPr>
          <w:fldChar w:fldCharType="separate"/>
        </w:r>
        <w:r w:rsidR="00F21E25">
          <w:rPr>
            <w:noProof/>
            <w:webHidden/>
          </w:rPr>
          <w:t>30</w:t>
        </w:r>
        <w:r w:rsidR="00F21E25">
          <w:rPr>
            <w:noProof/>
            <w:webHidden/>
          </w:rPr>
          <w:fldChar w:fldCharType="end"/>
        </w:r>
      </w:hyperlink>
    </w:p>
    <w:p w14:paraId="21B028EC" w14:textId="77777777" w:rsidR="00F21E25" w:rsidRDefault="00BF171D">
      <w:pPr>
        <w:pStyle w:val="TOC2"/>
        <w:rPr>
          <w:rFonts w:asciiTheme="minorHAnsi" w:eastAsiaTheme="minorEastAsia" w:hAnsiTheme="minorHAnsi" w:cstheme="minorBidi"/>
          <w:b w:val="0"/>
          <w:noProof/>
          <w:color w:val="auto"/>
          <w:sz w:val="22"/>
          <w:szCs w:val="22"/>
          <w:lang w:val="en-GB" w:eastAsia="zh-CN"/>
        </w:rPr>
      </w:pPr>
      <w:hyperlink w:anchor="_Toc79569251" w:history="1">
        <w:r w:rsidR="00F21E25" w:rsidRPr="00B43A58">
          <w:rPr>
            <w:rStyle w:val="Hyperlink"/>
            <w:rFonts w:cs="Times New Roman"/>
            <w:noProof/>
          </w:rPr>
          <w:t>8.2</w:t>
        </w:r>
        <w:r w:rsidR="00F21E25">
          <w:rPr>
            <w:rFonts w:asciiTheme="minorHAnsi" w:eastAsiaTheme="minorEastAsia" w:hAnsiTheme="minorHAnsi" w:cstheme="minorBidi"/>
            <w:b w:val="0"/>
            <w:noProof/>
            <w:color w:val="auto"/>
            <w:sz w:val="22"/>
            <w:szCs w:val="22"/>
            <w:lang w:val="en-GB" w:eastAsia="zh-CN"/>
          </w:rPr>
          <w:tab/>
        </w:r>
        <w:r w:rsidR="00F21E25" w:rsidRPr="00B43A58">
          <w:rPr>
            <w:rStyle w:val="Hyperlink"/>
            <w:noProof/>
          </w:rPr>
          <w:t>Project Managers</w:t>
        </w:r>
        <w:r w:rsidR="00F21E25">
          <w:rPr>
            <w:noProof/>
            <w:webHidden/>
          </w:rPr>
          <w:tab/>
        </w:r>
        <w:r w:rsidR="00F21E25">
          <w:rPr>
            <w:noProof/>
            <w:webHidden/>
          </w:rPr>
          <w:fldChar w:fldCharType="begin"/>
        </w:r>
        <w:r w:rsidR="00F21E25">
          <w:rPr>
            <w:noProof/>
            <w:webHidden/>
          </w:rPr>
          <w:instrText xml:space="preserve"> PAGEREF _Toc79569251 \h </w:instrText>
        </w:r>
        <w:r w:rsidR="00F21E25">
          <w:rPr>
            <w:noProof/>
            <w:webHidden/>
          </w:rPr>
        </w:r>
        <w:r w:rsidR="00F21E25">
          <w:rPr>
            <w:noProof/>
            <w:webHidden/>
          </w:rPr>
          <w:fldChar w:fldCharType="separate"/>
        </w:r>
        <w:r w:rsidR="00F21E25">
          <w:rPr>
            <w:noProof/>
            <w:webHidden/>
          </w:rPr>
          <w:t>30</w:t>
        </w:r>
        <w:r w:rsidR="00F21E25">
          <w:rPr>
            <w:noProof/>
            <w:webHidden/>
          </w:rPr>
          <w:fldChar w:fldCharType="end"/>
        </w:r>
      </w:hyperlink>
    </w:p>
    <w:p w14:paraId="7E1EB2C2" w14:textId="77777777" w:rsidR="00F21E25" w:rsidRDefault="00BF171D">
      <w:pPr>
        <w:pStyle w:val="TOC2"/>
        <w:rPr>
          <w:rFonts w:asciiTheme="minorHAnsi" w:eastAsiaTheme="minorEastAsia" w:hAnsiTheme="minorHAnsi" w:cstheme="minorBidi"/>
          <w:b w:val="0"/>
          <w:noProof/>
          <w:color w:val="auto"/>
          <w:sz w:val="22"/>
          <w:szCs w:val="22"/>
          <w:lang w:val="en-GB" w:eastAsia="zh-CN"/>
        </w:rPr>
      </w:pPr>
      <w:hyperlink w:anchor="_Toc79569252" w:history="1">
        <w:r w:rsidR="00F21E25" w:rsidRPr="00B43A58">
          <w:rPr>
            <w:rStyle w:val="Hyperlink"/>
            <w:rFonts w:cs="Times New Roman"/>
            <w:noProof/>
          </w:rPr>
          <w:t>8.3</w:t>
        </w:r>
        <w:r w:rsidR="00F21E25">
          <w:rPr>
            <w:rFonts w:asciiTheme="minorHAnsi" w:eastAsiaTheme="minorEastAsia" w:hAnsiTheme="minorHAnsi" w:cstheme="minorBidi"/>
            <w:b w:val="0"/>
            <w:noProof/>
            <w:color w:val="auto"/>
            <w:sz w:val="22"/>
            <w:szCs w:val="22"/>
            <w:lang w:val="en-GB" w:eastAsia="zh-CN"/>
          </w:rPr>
          <w:tab/>
        </w:r>
        <w:r w:rsidR="00F21E25" w:rsidRPr="00B43A58">
          <w:rPr>
            <w:rStyle w:val="Hyperlink"/>
            <w:noProof/>
          </w:rPr>
          <w:t>Foreign Nationals</w:t>
        </w:r>
        <w:r w:rsidR="00F21E25">
          <w:rPr>
            <w:noProof/>
            <w:webHidden/>
          </w:rPr>
          <w:tab/>
        </w:r>
        <w:r w:rsidR="00F21E25">
          <w:rPr>
            <w:noProof/>
            <w:webHidden/>
          </w:rPr>
          <w:fldChar w:fldCharType="begin"/>
        </w:r>
        <w:r w:rsidR="00F21E25">
          <w:rPr>
            <w:noProof/>
            <w:webHidden/>
          </w:rPr>
          <w:instrText xml:space="preserve"> PAGEREF _Toc79569252 \h </w:instrText>
        </w:r>
        <w:r w:rsidR="00F21E25">
          <w:rPr>
            <w:noProof/>
            <w:webHidden/>
          </w:rPr>
        </w:r>
        <w:r w:rsidR="00F21E25">
          <w:rPr>
            <w:noProof/>
            <w:webHidden/>
          </w:rPr>
          <w:fldChar w:fldCharType="separate"/>
        </w:r>
        <w:r w:rsidR="00F21E25">
          <w:rPr>
            <w:noProof/>
            <w:webHidden/>
          </w:rPr>
          <w:t>30</w:t>
        </w:r>
        <w:r w:rsidR="00F21E25">
          <w:rPr>
            <w:noProof/>
            <w:webHidden/>
          </w:rPr>
          <w:fldChar w:fldCharType="end"/>
        </w:r>
      </w:hyperlink>
    </w:p>
    <w:p w14:paraId="7ABCB230" w14:textId="77777777" w:rsidR="00F21E25" w:rsidRDefault="00BF171D">
      <w:pPr>
        <w:pStyle w:val="TOC2"/>
        <w:rPr>
          <w:rFonts w:asciiTheme="minorHAnsi" w:eastAsiaTheme="minorEastAsia" w:hAnsiTheme="minorHAnsi" w:cstheme="minorBidi"/>
          <w:b w:val="0"/>
          <w:noProof/>
          <w:color w:val="auto"/>
          <w:sz w:val="22"/>
          <w:szCs w:val="22"/>
          <w:lang w:val="en-GB" w:eastAsia="zh-CN"/>
        </w:rPr>
      </w:pPr>
      <w:hyperlink w:anchor="_Toc79569253" w:history="1">
        <w:r w:rsidR="00F21E25" w:rsidRPr="00B43A58">
          <w:rPr>
            <w:rStyle w:val="Hyperlink"/>
            <w:rFonts w:cs="Times New Roman"/>
            <w:noProof/>
          </w:rPr>
          <w:t>8.4</w:t>
        </w:r>
        <w:r w:rsidR="00F21E25">
          <w:rPr>
            <w:rFonts w:asciiTheme="minorHAnsi" w:eastAsiaTheme="minorEastAsia" w:hAnsiTheme="minorHAnsi" w:cstheme="minorBidi"/>
            <w:b w:val="0"/>
            <w:noProof/>
            <w:color w:val="auto"/>
            <w:sz w:val="22"/>
            <w:szCs w:val="22"/>
            <w:lang w:val="en-GB" w:eastAsia="zh-CN"/>
          </w:rPr>
          <w:tab/>
        </w:r>
        <w:r w:rsidR="00F21E25" w:rsidRPr="00B43A58">
          <w:rPr>
            <w:rStyle w:val="Hyperlink"/>
            <w:noProof/>
          </w:rPr>
          <w:t>Engagement of Third Parties and use of In-house Resources</w:t>
        </w:r>
        <w:r w:rsidR="00F21E25">
          <w:rPr>
            <w:noProof/>
            <w:webHidden/>
          </w:rPr>
          <w:tab/>
        </w:r>
        <w:r w:rsidR="00F21E25">
          <w:rPr>
            <w:noProof/>
            <w:webHidden/>
          </w:rPr>
          <w:fldChar w:fldCharType="begin"/>
        </w:r>
        <w:r w:rsidR="00F21E25">
          <w:rPr>
            <w:noProof/>
            <w:webHidden/>
          </w:rPr>
          <w:instrText xml:space="preserve"> PAGEREF _Toc79569253 \h </w:instrText>
        </w:r>
        <w:r w:rsidR="00F21E25">
          <w:rPr>
            <w:noProof/>
            <w:webHidden/>
          </w:rPr>
        </w:r>
        <w:r w:rsidR="00F21E25">
          <w:rPr>
            <w:noProof/>
            <w:webHidden/>
          </w:rPr>
          <w:fldChar w:fldCharType="separate"/>
        </w:r>
        <w:r w:rsidR="00F21E25">
          <w:rPr>
            <w:noProof/>
            <w:webHidden/>
          </w:rPr>
          <w:t>31</w:t>
        </w:r>
        <w:r w:rsidR="00F21E25">
          <w:rPr>
            <w:noProof/>
            <w:webHidden/>
          </w:rPr>
          <w:fldChar w:fldCharType="end"/>
        </w:r>
      </w:hyperlink>
    </w:p>
    <w:p w14:paraId="340CC310" w14:textId="77777777" w:rsidR="00F21E25" w:rsidRDefault="00BF171D">
      <w:pPr>
        <w:pStyle w:val="TOC1"/>
        <w:rPr>
          <w:rFonts w:asciiTheme="minorHAnsi" w:eastAsiaTheme="minorEastAsia" w:hAnsiTheme="minorHAnsi" w:cstheme="minorBidi"/>
          <w:b w:val="0"/>
          <w:caps w:val="0"/>
          <w:noProof/>
          <w:color w:val="auto"/>
          <w:sz w:val="22"/>
          <w:szCs w:val="22"/>
          <w:lang w:val="en-GB" w:eastAsia="zh-CN"/>
        </w:rPr>
      </w:pPr>
      <w:hyperlink w:anchor="_Toc79569254" w:history="1">
        <w:r w:rsidR="00F21E25" w:rsidRPr="00B43A58">
          <w:rPr>
            <w:rStyle w:val="Hyperlink"/>
            <w:rFonts w:ascii="Arial" w:hAnsi="Arial" w:cs="Times New Roman"/>
            <w:noProof/>
          </w:rPr>
          <w:t>9.</w:t>
        </w:r>
        <w:r w:rsidR="00F21E25">
          <w:rPr>
            <w:rFonts w:asciiTheme="minorHAnsi" w:eastAsiaTheme="minorEastAsia" w:hAnsiTheme="minorHAnsi" w:cstheme="minorBidi"/>
            <w:b w:val="0"/>
            <w:caps w:val="0"/>
            <w:noProof/>
            <w:color w:val="auto"/>
            <w:sz w:val="22"/>
            <w:szCs w:val="22"/>
            <w:lang w:val="en-GB" w:eastAsia="zh-CN"/>
          </w:rPr>
          <w:tab/>
        </w:r>
        <w:r w:rsidR="00F21E25" w:rsidRPr="00B43A58">
          <w:rPr>
            <w:rStyle w:val="Hyperlink"/>
            <w:noProof/>
          </w:rPr>
          <w:t>List Of Annexes</w:t>
        </w:r>
        <w:r w:rsidR="00F21E25">
          <w:rPr>
            <w:noProof/>
            <w:webHidden/>
          </w:rPr>
          <w:tab/>
        </w:r>
        <w:r w:rsidR="00F21E25">
          <w:rPr>
            <w:noProof/>
            <w:webHidden/>
          </w:rPr>
          <w:fldChar w:fldCharType="begin"/>
        </w:r>
        <w:r w:rsidR="00F21E25">
          <w:rPr>
            <w:noProof/>
            <w:webHidden/>
          </w:rPr>
          <w:instrText xml:space="preserve"> PAGEREF _Toc79569254 \h </w:instrText>
        </w:r>
        <w:r w:rsidR="00F21E25">
          <w:rPr>
            <w:noProof/>
            <w:webHidden/>
          </w:rPr>
        </w:r>
        <w:r w:rsidR="00F21E25">
          <w:rPr>
            <w:noProof/>
            <w:webHidden/>
          </w:rPr>
          <w:fldChar w:fldCharType="separate"/>
        </w:r>
        <w:r w:rsidR="00F21E25">
          <w:rPr>
            <w:noProof/>
            <w:webHidden/>
          </w:rPr>
          <w:t>32</w:t>
        </w:r>
        <w:r w:rsidR="00F21E25">
          <w:rPr>
            <w:noProof/>
            <w:webHidden/>
          </w:rPr>
          <w:fldChar w:fldCharType="end"/>
        </w:r>
      </w:hyperlink>
    </w:p>
    <w:p w14:paraId="2E85F927" w14:textId="5E67D396" w:rsidR="004B23A4" w:rsidRPr="00091745" w:rsidRDefault="004B23A4">
      <w:pPr>
        <w:rPr>
          <w:rFonts w:cs="Arial"/>
          <w:color w:val="447DB5"/>
          <w:sz w:val="22"/>
          <w:szCs w:val="22"/>
          <w:lang w:val="en-GB"/>
        </w:rPr>
      </w:pPr>
      <w:r w:rsidRPr="00091745">
        <w:rPr>
          <w:rFonts w:cs="Arial"/>
          <w:color w:val="447DB5"/>
          <w:sz w:val="22"/>
          <w:szCs w:val="22"/>
          <w:lang w:val="en-GB"/>
        </w:rPr>
        <w:fldChar w:fldCharType="end"/>
      </w:r>
    </w:p>
    <w:p w14:paraId="64B42056" w14:textId="77777777" w:rsidR="00BF24DF" w:rsidRDefault="00BF24DF">
      <w:pPr>
        <w:jc w:val="left"/>
        <w:rPr>
          <w:rFonts w:cs="Arial"/>
          <w:color w:val="447DB5"/>
          <w:sz w:val="22"/>
          <w:szCs w:val="22"/>
          <w:lang w:val="en-GB"/>
        </w:rPr>
      </w:pPr>
      <w:r>
        <w:rPr>
          <w:rFonts w:cs="Arial"/>
          <w:color w:val="447DB5"/>
          <w:sz w:val="22"/>
          <w:szCs w:val="22"/>
          <w:lang w:val="en-GB"/>
        </w:rPr>
        <w:br w:type="page"/>
      </w:r>
    </w:p>
    <w:p w14:paraId="6D4974E8" w14:textId="77777777" w:rsidR="00141137" w:rsidRPr="00091745" w:rsidRDefault="00141137" w:rsidP="004F018C">
      <w:pPr>
        <w:pStyle w:val="Heading1"/>
        <w:numPr>
          <w:ilvl w:val="0"/>
          <w:numId w:val="1"/>
        </w:numPr>
        <w:tabs>
          <w:tab w:val="clear" w:pos="851"/>
          <w:tab w:val="left" w:pos="850"/>
        </w:tabs>
        <w:spacing w:after="0"/>
        <w:ind w:left="0"/>
        <w:rPr>
          <w:rFonts w:ascii="Arial" w:hAnsi="Arial" w:cs="Arial"/>
          <w:color w:val="447DB5"/>
          <w:sz w:val="22"/>
          <w:szCs w:val="22"/>
        </w:rPr>
      </w:pPr>
      <w:bookmarkStart w:id="0" w:name="_Toc191446287"/>
      <w:bookmarkStart w:id="1" w:name="_Toc79569156"/>
      <w:r w:rsidRPr="00091745">
        <w:rPr>
          <w:rFonts w:ascii="Arial" w:hAnsi="Arial" w:cs="Arial"/>
          <w:color w:val="447DB5"/>
          <w:sz w:val="22"/>
          <w:szCs w:val="22"/>
        </w:rPr>
        <w:lastRenderedPageBreak/>
        <w:t>Introduction</w:t>
      </w:r>
      <w:bookmarkEnd w:id="0"/>
      <w:bookmarkEnd w:id="1"/>
    </w:p>
    <w:p w14:paraId="3616D72D"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2" w:name="_Toc191446288"/>
      <w:bookmarkStart w:id="3" w:name="_Toc79569157"/>
      <w:r w:rsidRPr="00091745">
        <w:rPr>
          <w:sz w:val="22"/>
          <w:szCs w:val="22"/>
        </w:rPr>
        <w:t>Objective of the RFP</w:t>
      </w:r>
      <w:bookmarkEnd w:id="2"/>
      <w:bookmarkEnd w:id="3"/>
    </w:p>
    <w:p w14:paraId="2549AC98" w14:textId="77777777" w:rsidR="00141137" w:rsidRPr="00091745" w:rsidRDefault="00141137" w:rsidP="00141137">
      <w:pPr>
        <w:rPr>
          <w:rFonts w:cs="Arial"/>
          <w:color w:val="800000"/>
          <w:sz w:val="22"/>
          <w:szCs w:val="22"/>
          <w:lang w:val="en-GB"/>
        </w:rPr>
      </w:pPr>
    </w:p>
    <w:p w14:paraId="166F157E" w14:textId="05FB6739" w:rsidR="00141137" w:rsidRPr="00335306" w:rsidRDefault="00141137" w:rsidP="00907253">
      <w:pPr>
        <w:tabs>
          <w:tab w:val="left" w:pos="4320"/>
        </w:tabs>
        <w:rPr>
          <w:rFonts w:cs="Arial"/>
          <w:sz w:val="22"/>
          <w:szCs w:val="22"/>
          <w:lang w:val="en-GB"/>
        </w:rPr>
      </w:pPr>
      <w:r w:rsidRPr="00335306">
        <w:rPr>
          <w:rFonts w:cs="Arial"/>
          <w:sz w:val="22"/>
          <w:szCs w:val="22"/>
          <w:lang w:val="en-GB"/>
        </w:rPr>
        <w:t xml:space="preserve">The purpose of this Request for </w:t>
      </w:r>
      <w:r w:rsidR="00AC6828" w:rsidRPr="00335306">
        <w:rPr>
          <w:rFonts w:cs="Arial"/>
          <w:sz w:val="22"/>
          <w:szCs w:val="22"/>
          <w:lang w:val="en-GB"/>
        </w:rPr>
        <w:t>Proposal</w:t>
      </w:r>
      <w:r w:rsidR="00AC6828" w:rsidRPr="00335306">
        <w:rPr>
          <w:rStyle w:val="CommentReference"/>
          <w:rFonts w:cs="Arial"/>
          <w:sz w:val="22"/>
          <w:szCs w:val="22"/>
          <w:lang w:val="en-GB"/>
        </w:rPr>
        <w:t>s</w:t>
      </w:r>
      <w:r w:rsidR="00C26ABB" w:rsidRPr="00335306">
        <w:rPr>
          <w:rStyle w:val="CommentReference"/>
          <w:rFonts w:cs="Arial"/>
          <w:sz w:val="22"/>
          <w:szCs w:val="22"/>
          <w:lang w:val="en-GB"/>
        </w:rPr>
        <w:t xml:space="preserve"> </w:t>
      </w:r>
      <w:r w:rsidRPr="00335306">
        <w:rPr>
          <w:rFonts w:cs="Arial"/>
          <w:sz w:val="22"/>
          <w:szCs w:val="22"/>
          <w:lang w:val="en-GB"/>
        </w:rPr>
        <w:t xml:space="preserve">(RFP) is to enter into a contractual agreement with a successful bidder and select a suitable </w:t>
      </w:r>
      <w:r w:rsidR="005438D9" w:rsidRPr="00335306">
        <w:rPr>
          <w:rFonts w:cs="Arial"/>
          <w:sz w:val="22"/>
          <w:szCs w:val="22"/>
          <w:lang w:val="en-GB"/>
        </w:rPr>
        <w:t xml:space="preserve">contractor to </w:t>
      </w:r>
      <w:r w:rsidR="006A22B9">
        <w:rPr>
          <w:rFonts w:cs="Calibri"/>
          <w:sz w:val="22"/>
          <w:szCs w:val="22"/>
        </w:rPr>
        <w:t xml:space="preserve">provide </w:t>
      </w:r>
      <w:r w:rsidR="00CE49D3">
        <w:rPr>
          <w:rFonts w:cs="Calibri"/>
          <w:sz w:val="22"/>
          <w:szCs w:val="22"/>
        </w:rPr>
        <w:t xml:space="preserve">the Secretariat of the WHO FCTC and the FCTC 2030 project with </w:t>
      </w:r>
      <w:r w:rsidR="006A22B9">
        <w:rPr>
          <w:rFonts w:cs="Calibri"/>
          <w:sz w:val="22"/>
          <w:szCs w:val="22"/>
        </w:rPr>
        <w:t>expert practical advice</w:t>
      </w:r>
      <w:r w:rsidR="00C26565" w:rsidRPr="00C26565">
        <w:rPr>
          <w:rFonts w:cs="Calibri"/>
          <w:sz w:val="22"/>
          <w:szCs w:val="22"/>
        </w:rPr>
        <w:t xml:space="preserve"> on </w:t>
      </w:r>
      <w:r w:rsidR="00C26565" w:rsidRPr="003C2F86">
        <w:rPr>
          <w:rFonts w:cs="Calibri"/>
          <w:sz w:val="22"/>
          <w:szCs w:val="22"/>
        </w:rPr>
        <w:t>enforcement</w:t>
      </w:r>
      <w:r w:rsidR="00907253" w:rsidRPr="00A54BF3">
        <w:rPr>
          <w:sz w:val="22"/>
          <w:szCs w:val="22"/>
          <w:highlight w:val="yellow"/>
          <w:lang w:val="en-GB"/>
        </w:rPr>
        <w:t>.</w:t>
      </w:r>
    </w:p>
    <w:p w14:paraId="3E98472F" w14:textId="77777777" w:rsidR="00141137" w:rsidRPr="00091745" w:rsidRDefault="00141137" w:rsidP="00141137">
      <w:pPr>
        <w:rPr>
          <w:rFonts w:cs="Arial"/>
          <w:sz w:val="22"/>
          <w:szCs w:val="22"/>
          <w:lang w:val="en-GB"/>
        </w:rPr>
      </w:pPr>
    </w:p>
    <w:p w14:paraId="49CE6D9F" w14:textId="77777777" w:rsidR="00E07511" w:rsidRPr="00FC6145" w:rsidRDefault="00E07511" w:rsidP="00E07511">
      <w:pPr>
        <w:tabs>
          <w:tab w:val="num" w:pos="567"/>
        </w:tabs>
        <w:rPr>
          <w:rFonts w:cs="Arial"/>
          <w:b/>
          <w:sz w:val="22"/>
          <w:szCs w:val="22"/>
          <w:lang w:val="en-GB"/>
        </w:rPr>
      </w:pPr>
      <w:r w:rsidRPr="00FC6145">
        <w:rPr>
          <w:rFonts w:cs="Arial"/>
          <w:b/>
          <w:sz w:val="22"/>
          <w:szCs w:val="22"/>
          <w:lang w:val="en-GB"/>
        </w:rPr>
        <w:t>WHO may during a certain period procure certain services from the selected providers at prices which will remain fixed for the duration of the LTA or framework/umbrella agreement (</w:t>
      </w:r>
      <w:r>
        <w:rPr>
          <w:rFonts w:cs="Arial"/>
          <w:b/>
          <w:sz w:val="22"/>
          <w:szCs w:val="22"/>
          <w:lang w:val="en-GB"/>
        </w:rPr>
        <w:t>three</w:t>
      </w:r>
      <w:r w:rsidRPr="00FC6145">
        <w:rPr>
          <w:rFonts w:cs="Arial"/>
          <w:b/>
          <w:sz w:val="22"/>
          <w:szCs w:val="22"/>
          <w:lang w:val="en-GB"/>
        </w:rPr>
        <w:t xml:space="preserve"> years, renewable </w:t>
      </w:r>
      <w:r>
        <w:rPr>
          <w:rFonts w:cs="Arial"/>
          <w:b/>
          <w:sz w:val="22"/>
          <w:szCs w:val="22"/>
          <w:lang w:val="en-GB"/>
        </w:rPr>
        <w:t xml:space="preserve">twice </w:t>
      </w:r>
      <w:r w:rsidRPr="00FC6145">
        <w:rPr>
          <w:rFonts w:cs="Arial"/>
          <w:b/>
          <w:sz w:val="22"/>
          <w:szCs w:val="22"/>
          <w:lang w:val="en-GB"/>
        </w:rPr>
        <w:t xml:space="preserve"> for an additional period of one year</w:t>
      </w:r>
      <w:r>
        <w:rPr>
          <w:rFonts w:cs="Arial"/>
          <w:b/>
          <w:sz w:val="22"/>
          <w:szCs w:val="22"/>
          <w:lang w:val="en-GB"/>
        </w:rPr>
        <w:t xml:space="preserve"> each</w:t>
      </w:r>
      <w:r w:rsidRPr="00FC6145">
        <w:rPr>
          <w:rFonts w:cs="Arial"/>
          <w:b/>
          <w:sz w:val="22"/>
          <w:szCs w:val="22"/>
          <w:lang w:val="en-GB"/>
        </w:rPr>
        <w:t>, at WHO’s discretion</w:t>
      </w:r>
      <w:r>
        <w:rPr>
          <w:rFonts w:cs="Arial"/>
          <w:b/>
          <w:sz w:val="22"/>
          <w:szCs w:val="22"/>
          <w:lang w:val="en-GB"/>
        </w:rPr>
        <w:t xml:space="preserve"> and subject to satisfactory performance</w:t>
      </w:r>
      <w:r w:rsidRPr="00FC6145">
        <w:rPr>
          <w:rFonts w:cs="Arial"/>
          <w:b/>
          <w:sz w:val="22"/>
          <w:szCs w:val="22"/>
          <w:lang w:val="en-GB"/>
        </w:rPr>
        <w:t xml:space="preserve">). Specific services will be provided under separate </w:t>
      </w:r>
      <w:r>
        <w:rPr>
          <w:rFonts w:cs="Arial"/>
          <w:b/>
          <w:sz w:val="22"/>
          <w:szCs w:val="22"/>
          <w:lang w:val="en-GB"/>
        </w:rPr>
        <w:t>requests</w:t>
      </w:r>
      <w:r w:rsidRPr="00FC6145">
        <w:rPr>
          <w:rFonts w:cs="Arial"/>
          <w:b/>
          <w:sz w:val="22"/>
          <w:szCs w:val="22"/>
          <w:lang w:val="en-GB"/>
        </w:rPr>
        <w:t>, issued by WHO on a case by case basis (each of which will reference the terms of the LTA or framework/umbrella agreement). The LTA or framework/umbrella agreement will not constitute an obligation on the part of WHO to request any services from the selected providers. Services will be requested on an as needed basis, as determined by WHO. There will be no guarantee of any minimum volume of services and WHO retains the right to enter into multiple LTA’s or framework/umbrella agreements, and/or to engage similar services from other sources.</w:t>
      </w:r>
    </w:p>
    <w:p w14:paraId="2653BD98" w14:textId="12D5D3CC" w:rsidR="00EB4671" w:rsidRDefault="00EB4671" w:rsidP="00471F19">
      <w:pPr>
        <w:rPr>
          <w:rFonts w:cs="Arial"/>
          <w:sz w:val="22"/>
          <w:szCs w:val="22"/>
          <w:lang w:val="en-GB"/>
        </w:rPr>
      </w:pPr>
    </w:p>
    <w:p w14:paraId="72EFA9B1" w14:textId="53B01CF5" w:rsidR="00141137" w:rsidRPr="00091745" w:rsidDel="00800E39" w:rsidRDefault="00141137" w:rsidP="00471F19">
      <w:pPr>
        <w:rPr>
          <w:rFonts w:cs="Arial"/>
          <w:sz w:val="22"/>
          <w:szCs w:val="22"/>
          <w:lang w:val="en-GB"/>
        </w:rPr>
      </w:pPr>
      <w:r w:rsidRPr="00091745" w:rsidDel="00800E39">
        <w:rPr>
          <w:rFonts w:cs="Arial"/>
          <w:sz w:val="22"/>
          <w:szCs w:val="22"/>
          <w:lang w:val="en-GB"/>
        </w:rPr>
        <w:t xml:space="preserve">WHO is an Organization that is dependent </w:t>
      </w:r>
      <w:r w:rsidR="0010541F" w:rsidRPr="00091745" w:rsidDel="00800E39">
        <w:rPr>
          <w:rFonts w:cs="Arial"/>
          <w:sz w:val="22"/>
          <w:szCs w:val="22"/>
          <w:lang w:val="en-GB"/>
        </w:rPr>
        <w:t xml:space="preserve">on </w:t>
      </w:r>
      <w:r w:rsidR="00594AAF" w:rsidRPr="00091745" w:rsidDel="00800E39">
        <w:rPr>
          <w:rFonts w:cs="Arial"/>
          <w:sz w:val="22"/>
          <w:szCs w:val="22"/>
          <w:lang w:val="en-GB"/>
        </w:rPr>
        <w:t>the budgetary and extra-budgetary contributions it receives for the implementation of</w:t>
      </w:r>
      <w:r w:rsidRPr="00091745" w:rsidDel="00800E39">
        <w:rPr>
          <w:rFonts w:cs="Arial"/>
          <w:sz w:val="22"/>
          <w:szCs w:val="22"/>
          <w:lang w:val="en-GB"/>
        </w:rPr>
        <w:t xml:space="preserve"> its activities. </w:t>
      </w:r>
      <w:r w:rsidR="00471F19" w:rsidRPr="00091745" w:rsidDel="00800E39">
        <w:rPr>
          <w:rFonts w:cs="Arial"/>
          <w:sz w:val="22"/>
          <w:szCs w:val="22"/>
          <w:lang w:val="en-GB"/>
        </w:rPr>
        <w:t xml:space="preserve">Bidders </w:t>
      </w:r>
      <w:r w:rsidRPr="00091745" w:rsidDel="00800E39">
        <w:rPr>
          <w:rFonts w:cs="Arial"/>
          <w:sz w:val="22"/>
          <w:szCs w:val="22"/>
          <w:lang w:val="en-GB"/>
        </w:rPr>
        <w:t>are</w:t>
      </w:r>
      <w:r w:rsidR="00817D0F" w:rsidRPr="00091745" w:rsidDel="00800E39">
        <w:rPr>
          <w:rFonts w:cs="Arial"/>
          <w:sz w:val="22"/>
          <w:szCs w:val="22"/>
          <w:lang w:val="en-GB"/>
        </w:rPr>
        <w:t>,</w:t>
      </w:r>
      <w:r w:rsidRPr="00091745" w:rsidDel="00800E39">
        <w:rPr>
          <w:rFonts w:cs="Arial"/>
          <w:sz w:val="22"/>
          <w:szCs w:val="22"/>
          <w:lang w:val="en-GB"/>
        </w:rPr>
        <w:t xml:space="preserve"> </w:t>
      </w:r>
      <w:r w:rsidR="00594AAF" w:rsidRPr="00091745" w:rsidDel="00800E39">
        <w:rPr>
          <w:rFonts w:cs="Arial"/>
          <w:sz w:val="22"/>
          <w:szCs w:val="22"/>
          <w:lang w:val="en-GB"/>
        </w:rPr>
        <w:t>therefore</w:t>
      </w:r>
      <w:r w:rsidR="00817D0F" w:rsidRPr="00091745" w:rsidDel="00800E39">
        <w:rPr>
          <w:rFonts w:cs="Arial"/>
          <w:sz w:val="22"/>
          <w:szCs w:val="22"/>
          <w:lang w:val="en-GB"/>
        </w:rPr>
        <w:t>,</w:t>
      </w:r>
      <w:r w:rsidR="00594AAF" w:rsidRPr="00091745" w:rsidDel="00800E39">
        <w:rPr>
          <w:rFonts w:cs="Arial"/>
          <w:sz w:val="22"/>
          <w:szCs w:val="22"/>
          <w:lang w:val="en-GB"/>
        </w:rPr>
        <w:t xml:space="preserve"> </w:t>
      </w:r>
      <w:r w:rsidRPr="00091745" w:rsidDel="00800E39">
        <w:rPr>
          <w:rFonts w:cs="Arial"/>
          <w:sz w:val="22"/>
          <w:szCs w:val="22"/>
          <w:lang w:val="en-GB"/>
        </w:rPr>
        <w:t xml:space="preserve">requested to propose the best </w:t>
      </w:r>
      <w:r w:rsidR="005438D9" w:rsidRPr="00091745" w:rsidDel="00800E39">
        <w:rPr>
          <w:rFonts w:cs="Arial"/>
          <w:sz w:val="22"/>
          <w:szCs w:val="22"/>
          <w:lang w:val="en-GB"/>
        </w:rPr>
        <w:t>and most cost-</w:t>
      </w:r>
      <w:r w:rsidRPr="00091745" w:rsidDel="00800E39">
        <w:rPr>
          <w:rFonts w:cs="Arial"/>
          <w:sz w:val="22"/>
          <w:szCs w:val="22"/>
          <w:lang w:val="en-GB"/>
        </w:rPr>
        <w:t>effective solution to meet WHO requirements, while ensuring a high level of service.</w:t>
      </w:r>
    </w:p>
    <w:p w14:paraId="6F4DE069" w14:textId="77777777" w:rsidR="00141137" w:rsidRPr="00091745" w:rsidRDefault="00141137" w:rsidP="00141137">
      <w:pPr>
        <w:rPr>
          <w:rFonts w:cs="Arial"/>
          <w:sz w:val="22"/>
          <w:szCs w:val="22"/>
          <w:lang w:val="en-GB"/>
        </w:rPr>
      </w:pPr>
    </w:p>
    <w:p w14:paraId="19A718C1" w14:textId="77777777" w:rsidR="00335306"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 w:name="_Toc191446289"/>
      <w:bookmarkStart w:id="5" w:name="_Toc79569158"/>
      <w:r w:rsidRPr="00091745">
        <w:rPr>
          <w:sz w:val="22"/>
          <w:szCs w:val="22"/>
        </w:rPr>
        <w:t>About WHO</w:t>
      </w:r>
      <w:bookmarkEnd w:id="4"/>
      <w:bookmarkEnd w:id="5"/>
    </w:p>
    <w:p w14:paraId="3A6D5A49" w14:textId="77777777" w:rsidR="00E55DC2" w:rsidRPr="00091745" w:rsidRDefault="00E55DC2" w:rsidP="00A112BC">
      <w:pPr>
        <w:pStyle w:val="StyleHeading2LatinArialComplexArial"/>
        <w:numPr>
          <w:ilvl w:val="0"/>
          <w:numId w:val="0"/>
        </w:numPr>
        <w:pBdr>
          <w:top w:val="single" w:sz="4" w:space="1" w:color="2D6BB5"/>
        </w:pBdr>
        <w:tabs>
          <w:tab w:val="clear" w:pos="851"/>
          <w:tab w:val="num" w:pos="1430"/>
        </w:tabs>
        <w:rPr>
          <w:sz w:val="22"/>
          <w:szCs w:val="22"/>
        </w:rPr>
      </w:pPr>
    </w:p>
    <w:p w14:paraId="102D88E0" w14:textId="77777777" w:rsidR="00D24B9E" w:rsidRPr="00A112BC" w:rsidRDefault="00141137" w:rsidP="00A112BC">
      <w:pPr>
        <w:pStyle w:val="Heading3"/>
        <w:keepNext/>
        <w:widowControl w:val="0"/>
        <w:numPr>
          <w:ilvl w:val="2"/>
          <w:numId w:val="1"/>
        </w:numPr>
        <w:tabs>
          <w:tab w:val="clear" w:pos="720"/>
        </w:tabs>
        <w:spacing w:before="120" w:line="240" w:lineRule="atLeast"/>
        <w:jc w:val="lowKashida"/>
        <w:rPr>
          <w:rFonts w:ascii="Arial" w:hAnsi="Arial"/>
          <w:color w:val="447DB5"/>
        </w:rPr>
      </w:pPr>
      <w:bookmarkStart w:id="6" w:name="_Toc191446290"/>
      <w:bookmarkStart w:id="7" w:name="_Toc79569159"/>
      <w:r w:rsidRPr="00D409E9">
        <w:rPr>
          <w:rFonts w:ascii="Arial" w:hAnsi="Arial"/>
          <w:color w:val="447DB5"/>
        </w:rPr>
        <w:t>WHO Mission Statement</w:t>
      </w:r>
      <w:bookmarkEnd w:id="6"/>
      <w:bookmarkEnd w:id="7"/>
    </w:p>
    <w:p w14:paraId="3DE8B17F" w14:textId="77777777" w:rsidR="00141137" w:rsidRPr="00091745" w:rsidRDefault="00141137" w:rsidP="00594AAF">
      <w:pPr>
        <w:rPr>
          <w:rFonts w:eastAsia="SimSun" w:cs="Arial"/>
          <w:sz w:val="22"/>
          <w:szCs w:val="22"/>
          <w:lang w:val="en-GB" w:eastAsia="zh-CN"/>
        </w:rPr>
      </w:pPr>
      <w:r w:rsidRPr="00091745">
        <w:rPr>
          <w:rFonts w:eastAsia="SimSun" w:cs="Arial"/>
          <w:sz w:val="22"/>
          <w:szCs w:val="22"/>
          <w:lang w:val="en-GB" w:eastAsia="zh-CN"/>
        </w:rPr>
        <w:t xml:space="preserve">The World Health Organization was </w:t>
      </w:r>
      <w:r w:rsidR="005E3E39" w:rsidRPr="00091745">
        <w:rPr>
          <w:rFonts w:eastAsia="SimSun" w:cs="Arial"/>
          <w:sz w:val="22"/>
          <w:szCs w:val="22"/>
          <w:lang w:val="en-GB" w:eastAsia="zh-CN"/>
        </w:rPr>
        <w:t>established</w:t>
      </w:r>
      <w:r w:rsidR="00594AAF" w:rsidRPr="00091745">
        <w:rPr>
          <w:rFonts w:eastAsia="SimSun" w:cs="Arial"/>
          <w:sz w:val="22"/>
          <w:szCs w:val="22"/>
          <w:lang w:val="en-GB" w:eastAsia="zh-CN"/>
        </w:rPr>
        <w:t xml:space="preserve"> </w:t>
      </w:r>
      <w:r w:rsidRPr="00091745">
        <w:rPr>
          <w:rFonts w:eastAsia="SimSun" w:cs="Arial"/>
          <w:sz w:val="22"/>
          <w:szCs w:val="22"/>
          <w:lang w:val="en-GB" w:eastAsia="zh-CN"/>
        </w:rPr>
        <w:t xml:space="preserve">in 1948 as a specialized agency of the United Nations. The objective of WHO (www.who.int) is the attainment by all peoples of the highest possible level of health. </w:t>
      </w:r>
      <w:r w:rsidR="00817D0F" w:rsidRPr="00091745">
        <w:rPr>
          <w:rFonts w:eastAsia="SimSun" w:cs="Arial"/>
          <w:sz w:val="22"/>
          <w:szCs w:val="22"/>
          <w:lang w:val="en-GB" w:eastAsia="zh-CN"/>
        </w:rPr>
        <w:t>“</w:t>
      </w:r>
      <w:r w:rsidRPr="00091745">
        <w:rPr>
          <w:rFonts w:eastAsia="SimSun" w:cs="Arial"/>
          <w:sz w:val="22"/>
          <w:szCs w:val="22"/>
          <w:lang w:val="en-GB" w:eastAsia="zh-CN"/>
        </w:rPr>
        <w:t>Health</w:t>
      </w:r>
      <w:r w:rsidR="00817D0F" w:rsidRPr="00091745">
        <w:rPr>
          <w:rFonts w:eastAsia="SimSun" w:cs="Arial"/>
          <w:sz w:val="22"/>
          <w:szCs w:val="22"/>
          <w:lang w:val="en-GB" w:eastAsia="zh-CN"/>
        </w:rPr>
        <w:t>”</w:t>
      </w:r>
      <w:r w:rsidRPr="00091745">
        <w:rPr>
          <w:rFonts w:eastAsia="SimSun" w:cs="Arial"/>
          <w:sz w:val="22"/>
          <w:szCs w:val="22"/>
          <w:lang w:val="en-GB" w:eastAsia="zh-CN"/>
        </w:rPr>
        <w:t>, as defined in the WHO Constitution, is a state of complete physical, mental and social well being and not merely the absence of disease or infirmity.</w:t>
      </w:r>
      <w:r w:rsidR="00594AAF" w:rsidRPr="00091745">
        <w:rPr>
          <w:rFonts w:eastAsia="SimSun" w:cs="Arial"/>
          <w:sz w:val="22"/>
          <w:szCs w:val="22"/>
          <w:lang w:val="en-GB" w:eastAsia="zh-CN"/>
        </w:rPr>
        <w:t xml:space="preserve"> WHO's main function is to act as the directing and coordinating authority on international health work.</w:t>
      </w:r>
    </w:p>
    <w:p w14:paraId="22EE30DA" w14:textId="77777777" w:rsidR="00141137" w:rsidRPr="00A112BC" w:rsidRDefault="00141137" w:rsidP="00A112BC">
      <w:pPr>
        <w:pStyle w:val="Heading3"/>
        <w:keepNext/>
        <w:widowControl w:val="0"/>
        <w:numPr>
          <w:ilvl w:val="2"/>
          <w:numId w:val="1"/>
        </w:numPr>
        <w:tabs>
          <w:tab w:val="clear" w:pos="720"/>
        </w:tabs>
        <w:spacing w:before="120" w:line="240" w:lineRule="atLeast"/>
        <w:jc w:val="lowKashida"/>
        <w:rPr>
          <w:rFonts w:ascii="Arial" w:hAnsi="Arial"/>
          <w:color w:val="447DB5"/>
        </w:rPr>
      </w:pPr>
      <w:bookmarkStart w:id="8" w:name="_Toc112222225"/>
      <w:bookmarkStart w:id="9" w:name="_Toc120295474"/>
      <w:bookmarkStart w:id="10" w:name="_Toc121199405"/>
      <w:bookmarkStart w:id="11" w:name="_Toc191446291"/>
      <w:bookmarkStart w:id="12" w:name="_Toc79569160"/>
      <w:r w:rsidRPr="00A112BC">
        <w:rPr>
          <w:rFonts w:ascii="Arial" w:hAnsi="Arial"/>
          <w:color w:val="447DB5"/>
        </w:rPr>
        <w:t>Structure of WHO</w:t>
      </w:r>
      <w:bookmarkEnd w:id="8"/>
      <w:bookmarkEnd w:id="9"/>
      <w:bookmarkEnd w:id="10"/>
      <w:bookmarkEnd w:id="11"/>
      <w:bookmarkEnd w:id="12"/>
    </w:p>
    <w:p w14:paraId="26D4DB43" w14:textId="0C066A5B" w:rsidR="00141137" w:rsidRPr="00091745" w:rsidRDefault="00141137" w:rsidP="00471F19">
      <w:pPr>
        <w:rPr>
          <w:rFonts w:eastAsia="SimSun" w:cs="Arial"/>
          <w:sz w:val="22"/>
          <w:szCs w:val="22"/>
          <w:lang w:val="en-GB" w:eastAsia="zh-CN"/>
        </w:rPr>
      </w:pPr>
      <w:r w:rsidRPr="00091745">
        <w:rPr>
          <w:rFonts w:eastAsia="SimSun" w:cs="Arial"/>
          <w:sz w:val="22"/>
          <w:szCs w:val="22"/>
          <w:lang w:val="en-GB" w:eastAsia="zh-CN"/>
        </w:rPr>
        <w:t xml:space="preserve">The World Health Assembly (WHA) is the </w:t>
      </w:r>
      <w:r w:rsidR="00594AAF" w:rsidRPr="00091745">
        <w:rPr>
          <w:rFonts w:eastAsia="SimSun" w:cs="Arial"/>
          <w:sz w:val="22"/>
          <w:szCs w:val="22"/>
          <w:lang w:val="en-GB" w:eastAsia="zh-CN"/>
        </w:rPr>
        <w:t>main governing</w:t>
      </w:r>
      <w:r w:rsidRPr="00091745">
        <w:rPr>
          <w:rFonts w:eastAsia="SimSun" w:cs="Arial"/>
          <w:sz w:val="22"/>
          <w:szCs w:val="22"/>
          <w:lang w:val="en-GB" w:eastAsia="zh-CN"/>
        </w:rPr>
        <w:t xml:space="preserve"> body </w:t>
      </w:r>
      <w:r w:rsidR="00594AAF" w:rsidRPr="00091745">
        <w:rPr>
          <w:rFonts w:eastAsia="SimSun" w:cs="Arial"/>
          <w:sz w:val="22"/>
          <w:szCs w:val="22"/>
          <w:lang w:val="en-GB" w:eastAsia="zh-CN"/>
        </w:rPr>
        <w:t xml:space="preserve">of </w:t>
      </w:r>
      <w:r w:rsidRPr="00091745">
        <w:rPr>
          <w:rFonts w:eastAsia="SimSun" w:cs="Arial"/>
          <w:sz w:val="22"/>
          <w:szCs w:val="22"/>
          <w:lang w:val="en-GB" w:eastAsia="zh-CN"/>
        </w:rPr>
        <w:t xml:space="preserve">WHO. It generally meets in Geneva in May of each year and is </w:t>
      </w:r>
      <w:r w:rsidR="00594AAF" w:rsidRPr="00091745">
        <w:rPr>
          <w:rFonts w:eastAsia="SimSun" w:cs="Arial"/>
          <w:sz w:val="22"/>
          <w:szCs w:val="22"/>
          <w:lang w:val="en-GB" w:eastAsia="zh-CN"/>
        </w:rPr>
        <w:t>composed of</w:t>
      </w:r>
      <w:r w:rsidRPr="00091745">
        <w:rPr>
          <w:rFonts w:eastAsia="SimSun" w:cs="Arial"/>
          <w:sz w:val="22"/>
          <w:szCs w:val="22"/>
          <w:lang w:val="en-GB" w:eastAsia="zh-CN"/>
        </w:rPr>
        <w:t xml:space="preserve"> delegations</w:t>
      </w:r>
      <w:r w:rsidR="0010541F" w:rsidRPr="00091745">
        <w:rPr>
          <w:rFonts w:eastAsia="SimSun" w:cs="Arial"/>
          <w:sz w:val="22"/>
          <w:szCs w:val="22"/>
          <w:lang w:val="en-GB" w:eastAsia="zh-CN"/>
        </w:rPr>
        <w:t xml:space="preserve"> </w:t>
      </w:r>
      <w:r w:rsidR="00594AAF" w:rsidRPr="00091745">
        <w:rPr>
          <w:rFonts w:eastAsia="SimSun" w:cs="Arial"/>
          <w:sz w:val="22"/>
          <w:szCs w:val="22"/>
          <w:lang w:val="en-GB" w:eastAsia="zh-CN"/>
        </w:rPr>
        <w:t>representing</w:t>
      </w:r>
      <w:r w:rsidRPr="00091745">
        <w:rPr>
          <w:rFonts w:eastAsia="SimSun" w:cs="Arial"/>
          <w:sz w:val="22"/>
          <w:szCs w:val="22"/>
          <w:lang w:val="en-GB" w:eastAsia="zh-CN"/>
        </w:rPr>
        <w:t xml:space="preserve"> all 19</w:t>
      </w:r>
      <w:r w:rsidR="000A3681" w:rsidRPr="00091745">
        <w:rPr>
          <w:rFonts w:eastAsia="SimSun" w:cs="Arial"/>
          <w:sz w:val="22"/>
          <w:szCs w:val="22"/>
          <w:lang w:val="en-GB" w:eastAsia="zh-CN"/>
        </w:rPr>
        <w:t>4</w:t>
      </w:r>
      <w:r w:rsidRPr="00091745">
        <w:rPr>
          <w:rFonts w:eastAsia="SimSun" w:cs="Arial"/>
          <w:sz w:val="22"/>
          <w:szCs w:val="22"/>
          <w:lang w:val="en-GB" w:eastAsia="zh-CN"/>
        </w:rPr>
        <w:t xml:space="preserve"> Member States.</w:t>
      </w:r>
      <w:r w:rsidR="00544974">
        <w:rPr>
          <w:rFonts w:eastAsia="SimSun" w:cs="Arial"/>
          <w:sz w:val="22"/>
          <w:szCs w:val="22"/>
          <w:lang w:val="en-GB" w:eastAsia="zh-CN"/>
        </w:rPr>
        <w:t xml:space="preserve"> </w:t>
      </w:r>
      <w:r w:rsidRPr="00091745">
        <w:rPr>
          <w:rFonts w:eastAsia="SimSun" w:cs="Arial"/>
          <w:sz w:val="22"/>
          <w:szCs w:val="22"/>
          <w:lang w:val="en-GB" w:eastAsia="zh-CN"/>
        </w:rPr>
        <w:t>Its main function is to determine the policies of the Organization.</w:t>
      </w:r>
      <w:r w:rsidR="00544974">
        <w:rPr>
          <w:rFonts w:eastAsia="SimSun" w:cs="Arial"/>
          <w:sz w:val="22"/>
          <w:szCs w:val="22"/>
          <w:lang w:val="en-GB" w:eastAsia="zh-CN"/>
        </w:rPr>
        <w:t xml:space="preserve"> </w:t>
      </w:r>
      <w:r w:rsidR="00594AAF" w:rsidRPr="00091745">
        <w:rPr>
          <w:rFonts w:eastAsia="SimSun" w:cs="Arial"/>
          <w:sz w:val="22"/>
          <w:szCs w:val="22"/>
          <w:lang w:val="en-GB" w:eastAsia="zh-CN"/>
        </w:rPr>
        <w:t>In addition to its public health functions, t</w:t>
      </w:r>
      <w:r w:rsidRPr="00091745">
        <w:rPr>
          <w:rFonts w:eastAsia="SimSun" w:cs="Arial"/>
          <w:sz w:val="22"/>
          <w:szCs w:val="22"/>
          <w:lang w:val="en-GB" w:eastAsia="zh-CN"/>
        </w:rPr>
        <w:t>he Health Assembly appoints the Director-General, supervises the financial polic</w:t>
      </w:r>
      <w:r w:rsidR="00D56EBD" w:rsidRPr="00091745">
        <w:rPr>
          <w:rFonts w:eastAsia="SimSun" w:cs="Arial"/>
          <w:sz w:val="22"/>
          <w:szCs w:val="22"/>
          <w:lang w:val="en-GB" w:eastAsia="zh-CN"/>
        </w:rPr>
        <w:t>i</w:t>
      </w:r>
      <w:r w:rsidRPr="00091745">
        <w:rPr>
          <w:rFonts w:eastAsia="SimSun" w:cs="Arial"/>
          <w:sz w:val="22"/>
          <w:szCs w:val="22"/>
          <w:lang w:val="en-GB" w:eastAsia="zh-CN"/>
        </w:rPr>
        <w:t>es of the Organization, and reviews and approves the proposed programme budget.</w:t>
      </w:r>
      <w:r w:rsidR="00544974">
        <w:rPr>
          <w:rFonts w:eastAsia="SimSun" w:cs="Arial"/>
          <w:sz w:val="22"/>
          <w:szCs w:val="22"/>
          <w:lang w:val="en-GB" w:eastAsia="zh-CN"/>
        </w:rPr>
        <w:t xml:space="preserve"> </w:t>
      </w:r>
      <w:r w:rsidRPr="00091745">
        <w:rPr>
          <w:rFonts w:eastAsia="SimSun" w:cs="Arial"/>
          <w:sz w:val="22"/>
          <w:szCs w:val="22"/>
          <w:lang w:val="en-GB" w:eastAsia="zh-CN"/>
        </w:rPr>
        <w:t xml:space="preserve">It </w:t>
      </w:r>
      <w:r w:rsidR="00471F19" w:rsidRPr="00091745">
        <w:rPr>
          <w:rFonts w:eastAsia="SimSun" w:cs="Arial"/>
          <w:sz w:val="22"/>
          <w:szCs w:val="22"/>
          <w:lang w:val="en-GB" w:eastAsia="zh-CN"/>
        </w:rPr>
        <w:t xml:space="preserve">also </w:t>
      </w:r>
      <w:r w:rsidRPr="00091745">
        <w:rPr>
          <w:rFonts w:eastAsia="SimSun" w:cs="Arial"/>
          <w:sz w:val="22"/>
          <w:szCs w:val="22"/>
          <w:lang w:val="en-GB" w:eastAsia="zh-CN"/>
        </w:rPr>
        <w:t xml:space="preserve">considers reports of the </w:t>
      </w:r>
      <w:r w:rsidR="00471F19" w:rsidRPr="00091745">
        <w:rPr>
          <w:rFonts w:eastAsia="SimSun" w:cs="Arial"/>
          <w:sz w:val="22"/>
          <w:szCs w:val="22"/>
          <w:lang w:val="en-GB" w:eastAsia="zh-CN"/>
        </w:rPr>
        <w:t xml:space="preserve">WHO </w:t>
      </w:r>
      <w:r w:rsidRPr="00091745">
        <w:rPr>
          <w:rFonts w:eastAsia="SimSun" w:cs="Arial"/>
          <w:sz w:val="22"/>
          <w:szCs w:val="22"/>
          <w:lang w:val="en-GB" w:eastAsia="zh-CN"/>
        </w:rPr>
        <w:t>Executive Board, which it instructs with regard to matters upon which further action, study, investigation or report may be required.</w:t>
      </w:r>
    </w:p>
    <w:p w14:paraId="4EEC586E" w14:textId="77777777" w:rsidR="00141137" w:rsidRPr="00091745" w:rsidRDefault="00141137" w:rsidP="00141137">
      <w:pPr>
        <w:rPr>
          <w:rFonts w:eastAsia="SimSun" w:cs="Arial"/>
          <w:sz w:val="22"/>
          <w:szCs w:val="22"/>
          <w:lang w:val="en-GB" w:eastAsia="zh-CN"/>
        </w:rPr>
      </w:pPr>
    </w:p>
    <w:p w14:paraId="5C094B8D" w14:textId="6D2AE6C5" w:rsidR="00141137" w:rsidRPr="00091745" w:rsidRDefault="00141137" w:rsidP="00D24B9E">
      <w:pPr>
        <w:rPr>
          <w:rFonts w:eastAsia="SimSun" w:cs="Arial"/>
          <w:sz w:val="22"/>
          <w:szCs w:val="22"/>
          <w:lang w:val="en-GB" w:eastAsia="zh-CN"/>
        </w:rPr>
      </w:pPr>
      <w:r w:rsidRPr="00091745">
        <w:rPr>
          <w:rFonts w:eastAsia="SimSun" w:cs="Arial"/>
          <w:sz w:val="22"/>
          <w:szCs w:val="22"/>
          <w:lang w:val="en-GB" w:eastAsia="zh-CN"/>
        </w:rPr>
        <w:t>The Executive Board is composed of 3</w:t>
      </w:r>
      <w:r w:rsidR="00D56EBD" w:rsidRPr="00091745">
        <w:rPr>
          <w:rFonts w:eastAsia="SimSun" w:cs="Arial"/>
          <w:sz w:val="22"/>
          <w:szCs w:val="22"/>
          <w:lang w:val="en-GB" w:eastAsia="zh-CN"/>
        </w:rPr>
        <w:t>4</w:t>
      </w:r>
      <w:r w:rsidRPr="00091745">
        <w:rPr>
          <w:rFonts w:eastAsia="SimSun" w:cs="Arial"/>
          <w:sz w:val="22"/>
          <w:szCs w:val="22"/>
          <w:lang w:val="en-GB" w:eastAsia="zh-CN"/>
        </w:rPr>
        <w:t xml:space="preserve"> members elected for three-year terms.</w:t>
      </w:r>
      <w:r w:rsidR="00544974">
        <w:rPr>
          <w:rFonts w:eastAsia="SimSun" w:cs="Arial"/>
          <w:sz w:val="22"/>
          <w:szCs w:val="22"/>
          <w:lang w:val="en-GB" w:eastAsia="zh-CN"/>
        </w:rPr>
        <w:t xml:space="preserve"> </w:t>
      </w:r>
      <w:r w:rsidRPr="00091745">
        <w:rPr>
          <w:rFonts w:eastAsia="SimSun" w:cs="Arial"/>
          <w:sz w:val="22"/>
          <w:szCs w:val="22"/>
          <w:lang w:val="en-GB" w:eastAsia="zh-CN"/>
        </w:rPr>
        <w:t xml:space="preserve">The main functions of the Board are to give effect to the decisions and policies of the WHA, to advise it and generally to facilitate its work. The Board </w:t>
      </w:r>
      <w:r w:rsidR="00594AAF" w:rsidRPr="00091745">
        <w:rPr>
          <w:rFonts w:eastAsia="SimSun" w:cs="Arial"/>
          <w:sz w:val="22"/>
          <w:szCs w:val="22"/>
          <w:lang w:val="en-GB" w:eastAsia="zh-CN"/>
        </w:rPr>
        <w:t xml:space="preserve">normally </w:t>
      </w:r>
      <w:r w:rsidRPr="00091745">
        <w:rPr>
          <w:rFonts w:eastAsia="SimSun" w:cs="Arial"/>
          <w:sz w:val="22"/>
          <w:szCs w:val="22"/>
          <w:lang w:val="en-GB" w:eastAsia="zh-CN"/>
        </w:rPr>
        <w:t xml:space="preserve">meets twice a year; </w:t>
      </w:r>
      <w:r w:rsidR="00594AAF" w:rsidRPr="00091745">
        <w:rPr>
          <w:rFonts w:eastAsia="SimSun" w:cs="Arial"/>
          <w:sz w:val="22"/>
          <w:szCs w:val="22"/>
          <w:lang w:val="en-GB" w:eastAsia="zh-CN"/>
        </w:rPr>
        <w:t xml:space="preserve">one </w:t>
      </w:r>
      <w:r w:rsidRPr="00091745">
        <w:rPr>
          <w:rFonts w:eastAsia="SimSun" w:cs="Arial"/>
          <w:sz w:val="22"/>
          <w:szCs w:val="22"/>
          <w:lang w:val="en-GB" w:eastAsia="zh-CN"/>
        </w:rPr>
        <w:t>meeting is usually in January, and the second is in May, following the World Health Assembly.</w:t>
      </w:r>
    </w:p>
    <w:p w14:paraId="6BA44706" w14:textId="77777777" w:rsidR="00141137" w:rsidRPr="00091745" w:rsidRDefault="00141137" w:rsidP="00141137">
      <w:pPr>
        <w:rPr>
          <w:rFonts w:eastAsia="SimSun" w:cs="Arial"/>
          <w:sz w:val="22"/>
          <w:szCs w:val="22"/>
          <w:lang w:val="en-GB" w:eastAsia="zh-CN"/>
        </w:rPr>
      </w:pPr>
    </w:p>
    <w:p w14:paraId="1845931D" w14:textId="4DBB7CB1" w:rsidR="00141137" w:rsidRDefault="00141137" w:rsidP="00800E39">
      <w:pPr>
        <w:rPr>
          <w:rFonts w:eastAsia="SimSun" w:cs="Arial"/>
          <w:sz w:val="22"/>
          <w:szCs w:val="22"/>
          <w:lang w:val="en-GB" w:eastAsia="zh-CN"/>
        </w:rPr>
      </w:pPr>
      <w:r w:rsidRPr="00091745">
        <w:rPr>
          <w:rFonts w:eastAsia="SimSun" w:cs="Arial"/>
          <w:sz w:val="22"/>
          <w:szCs w:val="22"/>
          <w:lang w:val="en-GB" w:eastAsia="zh-CN"/>
        </w:rPr>
        <w:t xml:space="preserve">The </w:t>
      </w:r>
      <w:r w:rsidR="005E3E39" w:rsidRPr="00091745">
        <w:rPr>
          <w:rFonts w:eastAsia="SimSun" w:cs="Arial"/>
          <w:sz w:val="22"/>
          <w:szCs w:val="22"/>
          <w:lang w:val="en-GB" w:eastAsia="zh-CN"/>
        </w:rPr>
        <w:t xml:space="preserve">WHO </w:t>
      </w:r>
      <w:r w:rsidRPr="00091745">
        <w:rPr>
          <w:rFonts w:eastAsia="SimSun" w:cs="Arial"/>
          <w:sz w:val="22"/>
          <w:szCs w:val="22"/>
          <w:lang w:val="en-GB" w:eastAsia="zh-CN"/>
        </w:rPr>
        <w:t xml:space="preserve">Secretariat </w:t>
      </w:r>
      <w:r w:rsidR="005E3E39" w:rsidRPr="00091745">
        <w:rPr>
          <w:rFonts w:eastAsia="SimSun" w:cs="Arial"/>
          <w:sz w:val="22"/>
          <w:szCs w:val="22"/>
          <w:lang w:val="en-GB" w:eastAsia="zh-CN"/>
        </w:rPr>
        <w:t>consists of</w:t>
      </w:r>
      <w:r w:rsidRPr="00091745">
        <w:rPr>
          <w:rFonts w:eastAsia="SimSun" w:cs="Arial"/>
          <w:sz w:val="22"/>
          <w:szCs w:val="22"/>
          <w:lang w:val="en-GB" w:eastAsia="zh-CN"/>
        </w:rPr>
        <w:t xml:space="preserve"> some </w:t>
      </w:r>
      <w:r w:rsidR="00890969">
        <w:rPr>
          <w:rFonts w:eastAsia="SimSun" w:cs="Arial"/>
          <w:sz w:val="22"/>
          <w:szCs w:val="22"/>
          <w:lang w:val="en-GB" w:eastAsia="zh-CN"/>
        </w:rPr>
        <w:t>8,400</w:t>
      </w:r>
      <w:r w:rsidR="00800E39" w:rsidRPr="00091745">
        <w:rPr>
          <w:rFonts w:eastAsia="SimSun" w:cs="Arial"/>
          <w:sz w:val="22"/>
          <w:szCs w:val="22"/>
          <w:lang w:val="en-GB" w:eastAsia="zh-CN"/>
        </w:rPr>
        <w:t xml:space="preserve"> </w:t>
      </w:r>
      <w:r w:rsidR="00E17208" w:rsidRPr="00091745">
        <w:rPr>
          <w:rFonts w:eastAsia="SimSun" w:cs="Arial"/>
          <w:sz w:val="22"/>
          <w:szCs w:val="22"/>
          <w:lang w:val="en-GB" w:eastAsia="zh-CN"/>
        </w:rPr>
        <w:t>staff</w:t>
      </w:r>
      <w:r w:rsidRPr="00091745">
        <w:rPr>
          <w:rFonts w:eastAsia="SimSun" w:cs="Arial"/>
          <w:sz w:val="22"/>
          <w:szCs w:val="22"/>
          <w:lang w:val="en-GB" w:eastAsia="zh-CN"/>
        </w:rPr>
        <w:t xml:space="preserve"> at </w:t>
      </w:r>
      <w:r w:rsidR="00594AAF" w:rsidRPr="00091745">
        <w:rPr>
          <w:rFonts w:eastAsia="SimSun" w:cs="Arial"/>
          <w:sz w:val="22"/>
          <w:szCs w:val="22"/>
          <w:lang w:val="en-GB" w:eastAsia="zh-CN"/>
        </w:rPr>
        <w:t xml:space="preserve">the Organization's </w:t>
      </w:r>
      <w:r w:rsidRPr="00091745">
        <w:rPr>
          <w:rFonts w:eastAsia="SimSun" w:cs="Arial"/>
          <w:sz w:val="22"/>
          <w:szCs w:val="22"/>
          <w:lang w:val="en-GB" w:eastAsia="zh-CN"/>
        </w:rPr>
        <w:t>headquarters</w:t>
      </w:r>
      <w:r w:rsidR="005E3E39" w:rsidRPr="00091745">
        <w:rPr>
          <w:rFonts w:eastAsia="SimSun" w:cs="Arial"/>
          <w:sz w:val="22"/>
          <w:szCs w:val="22"/>
          <w:lang w:val="en-GB" w:eastAsia="zh-CN"/>
        </w:rPr>
        <w:t xml:space="preserve"> in Geneva</w:t>
      </w:r>
      <w:r w:rsidRPr="00091745">
        <w:rPr>
          <w:rFonts w:eastAsia="SimSun" w:cs="Arial"/>
          <w:sz w:val="22"/>
          <w:szCs w:val="22"/>
          <w:lang w:val="en-GB" w:eastAsia="zh-CN"/>
        </w:rPr>
        <w:t xml:space="preserve">, in the six regional offices and in countries. The Secretariat is headed by the Director-General, who is appointed by the WHA on the nomination of the Executive Board. The head of each regional office is a Regional Director. Regional directors are appointed by the Executive Board in agreement with the relevant regional committee. </w:t>
      </w:r>
    </w:p>
    <w:p w14:paraId="424CB1AA" w14:textId="77777777" w:rsidR="006E2236" w:rsidRDefault="006E2236" w:rsidP="00800E39">
      <w:pPr>
        <w:rPr>
          <w:rFonts w:eastAsia="SimSun" w:cs="Arial"/>
          <w:sz w:val="22"/>
          <w:szCs w:val="22"/>
          <w:lang w:val="en-GB" w:eastAsia="zh-CN"/>
        </w:rPr>
      </w:pPr>
    </w:p>
    <w:p w14:paraId="40298299" w14:textId="5F941CDB" w:rsidR="008821D9" w:rsidRPr="00A112BC" w:rsidRDefault="005438D9" w:rsidP="00A112BC">
      <w:pPr>
        <w:pStyle w:val="Heading3"/>
        <w:keepNext/>
        <w:widowControl w:val="0"/>
        <w:numPr>
          <w:ilvl w:val="2"/>
          <w:numId w:val="1"/>
        </w:numPr>
        <w:tabs>
          <w:tab w:val="clear" w:pos="720"/>
        </w:tabs>
        <w:spacing w:before="120" w:line="240" w:lineRule="atLeast"/>
        <w:jc w:val="lowKashida"/>
        <w:rPr>
          <w:rFonts w:ascii="Arial" w:hAnsi="Arial"/>
          <w:color w:val="447DB5"/>
        </w:rPr>
      </w:pPr>
      <w:bookmarkStart w:id="13" w:name="_Toc499728394"/>
      <w:bookmarkStart w:id="14" w:name="_Toc499734258"/>
      <w:bookmarkStart w:id="15" w:name="_Toc499734387"/>
      <w:bookmarkStart w:id="16" w:name="_Toc499728395"/>
      <w:bookmarkStart w:id="17" w:name="_Toc499734259"/>
      <w:bookmarkStart w:id="18" w:name="_Toc499734388"/>
      <w:bookmarkStart w:id="19" w:name="_Toc501553105"/>
      <w:bookmarkStart w:id="20" w:name="_Toc79569161"/>
      <w:bookmarkEnd w:id="13"/>
      <w:bookmarkEnd w:id="14"/>
      <w:bookmarkEnd w:id="15"/>
      <w:bookmarkEnd w:id="16"/>
      <w:bookmarkEnd w:id="17"/>
      <w:bookmarkEnd w:id="18"/>
      <w:bookmarkEnd w:id="19"/>
      <w:r w:rsidRPr="00A112BC">
        <w:rPr>
          <w:rFonts w:ascii="Arial" w:hAnsi="Arial"/>
          <w:color w:val="447DB5"/>
        </w:rPr>
        <w:lastRenderedPageBreak/>
        <w:t xml:space="preserve">Description of </w:t>
      </w:r>
      <w:bookmarkStart w:id="21" w:name="_Hlk62054370"/>
      <w:r w:rsidR="00890969">
        <w:rPr>
          <w:rFonts w:ascii="Arial" w:hAnsi="Arial"/>
          <w:color w:val="447DB5"/>
        </w:rPr>
        <w:t>Office/Region or Division</w:t>
      </w:r>
      <w:r w:rsidRPr="00A112BC">
        <w:rPr>
          <w:rFonts w:ascii="Arial" w:hAnsi="Arial"/>
          <w:color w:val="447DB5"/>
        </w:rPr>
        <w:t>/Service/Unit</w:t>
      </w:r>
      <w:bookmarkEnd w:id="20"/>
      <w:bookmarkEnd w:id="21"/>
    </w:p>
    <w:p w14:paraId="642A9FC7" w14:textId="77777777" w:rsidR="00302B85" w:rsidRPr="00356301" w:rsidRDefault="00302B85" w:rsidP="00302B85">
      <w:pPr>
        <w:keepNext/>
        <w:keepLines/>
        <w:tabs>
          <w:tab w:val="num" w:pos="567"/>
        </w:tabs>
        <w:rPr>
          <w:rFonts w:eastAsia="SimSun" w:cs="Arial"/>
          <w:sz w:val="22"/>
          <w:szCs w:val="22"/>
          <w:lang w:val="en-GB" w:eastAsia="zh-CN"/>
        </w:rPr>
      </w:pPr>
      <w:r w:rsidRPr="00356301">
        <w:rPr>
          <w:rFonts w:eastAsia="SimSun" w:cs="Arial"/>
          <w:sz w:val="22"/>
          <w:szCs w:val="22"/>
          <w:lang w:val="en-GB" w:eastAsia="zh-CN"/>
        </w:rPr>
        <w:t xml:space="preserve">The Convention Secretariat is the global authority concerned with the implementation of the WHO FCTC and the promotion of the Protocol to Eliminate Illicit Trade in Tobacco Products. </w:t>
      </w:r>
    </w:p>
    <w:p w14:paraId="524083BD" w14:textId="77777777" w:rsidR="00302B85" w:rsidRPr="00356301" w:rsidRDefault="00302B85" w:rsidP="00302B85">
      <w:pPr>
        <w:keepNext/>
        <w:keepLines/>
        <w:tabs>
          <w:tab w:val="num" w:pos="567"/>
        </w:tabs>
        <w:rPr>
          <w:rFonts w:eastAsia="SimSun" w:cs="Arial"/>
          <w:sz w:val="22"/>
          <w:szCs w:val="22"/>
          <w:lang w:val="en-GB" w:eastAsia="zh-CN"/>
        </w:rPr>
      </w:pPr>
    </w:p>
    <w:p w14:paraId="100AB976" w14:textId="77777777" w:rsidR="00302B85" w:rsidRPr="00356301" w:rsidRDefault="00302B85" w:rsidP="00302B85">
      <w:pPr>
        <w:keepNext/>
        <w:keepLines/>
        <w:tabs>
          <w:tab w:val="num" w:pos="567"/>
        </w:tabs>
        <w:rPr>
          <w:rFonts w:eastAsia="SimSun" w:cs="Arial"/>
          <w:sz w:val="22"/>
          <w:szCs w:val="22"/>
          <w:lang w:val="en-GB" w:eastAsia="zh-CN"/>
        </w:rPr>
      </w:pPr>
      <w:r w:rsidRPr="00356301">
        <w:rPr>
          <w:rFonts w:eastAsia="SimSun" w:cs="Arial"/>
          <w:sz w:val="22"/>
          <w:szCs w:val="22"/>
          <w:lang w:val="en-GB" w:eastAsia="zh-CN"/>
        </w:rPr>
        <w:t>The Convention Secretariat is an entity hosted by the World Health Organization in Geneva and cooperates with relevant departments of WHO and other competent international organizations and bodies, and non-governmental organizations accredited as observers to the Conference of the Parties.</w:t>
      </w:r>
    </w:p>
    <w:p w14:paraId="0679A881" w14:textId="77777777" w:rsidR="00302B85" w:rsidRPr="00356301" w:rsidRDefault="00302B85" w:rsidP="00302B85">
      <w:pPr>
        <w:keepNext/>
        <w:keepLines/>
        <w:tabs>
          <w:tab w:val="num" w:pos="567"/>
        </w:tabs>
        <w:rPr>
          <w:rFonts w:eastAsia="SimSun" w:cs="Arial"/>
          <w:sz w:val="22"/>
          <w:szCs w:val="22"/>
          <w:lang w:val="en-GB" w:eastAsia="zh-CN"/>
        </w:rPr>
      </w:pPr>
    </w:p>
    <w:p w14:paraId="1383F0DD" w14:textId="1A5DED1E" w:rsidR="00401998" w:rsidRPr="00335306" w:rsidRDefault="00302B85" w:rsidP="00AC62DE">
      <w:pPr>
        <w:autoSpaceDE w:val="0"/>
        <w:autoSpaceDN w:val="0"/>
        <w:adjustRightInd w:val="0"/>
        <w:rPr>
          <w:rFonts w:cs="Arial"/>
          <w:sz w:val="22"/>
          <w:szCs w:val="22"/>
          <w:lang w:val="en-GB"/>
        </w:rPr>
      </w:pPr>
      <w:r w:rsidRPr="00356301">
        <w:rPr>
          <w:rFonts w:eastAsia="SimSun" w:cs="Arial"/>
          <w:sz w:val="22"/>
          <w:szCs w:val="22"/>
          <w:lang w:val="en-GB" w:eastAsia="zh-CN"/>
        </w:rPr>
        <w:t>The work of the Secretariat is governed by Article 24 and other relevant articles of the Convention, as well as by the Rules and Procedure and decisions of the COP. The Convention Secretariat has its own workplan and budget, and reports to the Conference of the Parties on its implementation.</w:t>
      </w:r>
    </w:p>
    <w:p w14:paraId="47BC1A7D" w14:textId="77777777" w:rsidR="00D24B9E" w:rsidRDefault="00D24B9E" w:rsidP="00D07547">
      <w:pPr>
        <w:pStyle w:val="StyleHeading2LatinArialComplexArial"/>
        <w:numPr>
          <w:ilvl w:val="0"/>
          <w:numId w:val="0"/>
        </w:numPr>
        <w:pBdr>
          <w:top w:val="none" w:sz="0" w:space="0" w:color="auto"/>
        </w:pBdr>
        <w:tabs>
          <w:tab w:val="clear" w:pos="851"/>
          <w:tab w:val="num" w:pos="1430"/>
        </w:tabs>
        <w:rPr>
          <w:sz w:val="22"/>
          <w:szCs w:val="22"/>
        </w:rPr>
      </w:pPr>
      <w:bookmarkStart w:id="22" w:name="_Toc168720593"/>
    </w:p>
    <w:p w14:paraId="1650FCD6" w14:textId="77777777" w:rsidR="008821D9" w:rsidRDefault="008821D9"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23" w:name="_Toc79569162"/>
      <w:r w:rsidRPr="00091745">
        <w:rPr>
          <w:sz w:val="22"/>
          <w:szCs w:val="22"/>
        </w:rPr>
        <w:t>Definitions, Acronyms and Abbreviations</w:t>
      </w:r>
      <w:bookmarkEnd w:id="22"/>
      <w:bookmarkEnd w:id="23"/>
    </w:p>
    <w:p w14:paraId="3C0065E6" w14:textId="77777777" w:rsidR="00300C69" w:rsidRPr="00091745" w:rsidRDefault="00300C69" w:rsidP="00A112BC">
      <w:pPr>
        <w:pStyle w:val="StyleHeading2LatinArialComplexArial"/>
        <w:numPr>
          <w:ilvl w:val="0"/>
          <w:numId w:val="0"/>
        </w:numPr>
        <w:pBdr>
          <w:top w:val="none" w:sz="0" w:space="0" w:color="auto"/>
        </w:pBdr>
        <w:tabs>
          <w:tab w:val="clear" w:pos="851"/>
          <w:tab w:val="num" w:pos="1430"/>
        </w:tabs>
        <w:rPr>
          <w:sz w:val="22"/>
          <w:szCs w:val="22"/>
        </w:rPr>
      </w:pPr>
    </w:p>
    <w:tbl>
      <w:tblPr>
        <w:tblStyle w:val="TableGrid"/>
        <w:tblW w:w="0" w:type="auto"/>
        <w:tblLook w:val="04A0" w:firstRow="1" w:lastRow="0" w:firstColumn="1" w:lastColumn="0" w:noHBand="0" w:noVBand="1"/>
      </w:tblPr>
      <w:tblGrid>
        <w:gridCol w:w="2425"/>
        <w:gridCol w:w="7260"/>
      </w:tblGrid>
      <w:tr w:rsidR="00B218FB" w14:paraId="7BB5E12F" w14:textId="77777777" w:rsidTr="00BE6AAD">
        <w:tc>
          <w:tcPr>
            <w:tcW w:w="2425" w:type="dxa"/>
          </w:tcPr>
          <w:p w14:paraId="41E92F77" w14:textId="77777777" w:rsidR="00B218FB" w:rsidRPr="00FE6C0D" w:rsidRDefault="00B218FB" w:rsidP="00BE6AAD">
            <w:pPr>
              <w:keepNext/>
              <w:keepLines/>
              <w:tabs>
                <w:tab w:val="num" w:pos="567"/>
              </w:tabs>
              <w:rPr>
                <w:rFonts w:asciiTheme="minorBidi" w:hAnsiTheme="minorBidi" w:cstheme="minorBidi"/>
                <w:color w:val="000000" w:themeColor="text1"/>
                <w:sz w:val="22"/>
                <w:szCs w:val="22"/>
                <w:lang w:val="en-GB"/>
              </w:rPr>
            </w:pPr>
            <w:r w:rsidRPr="00FE6C0D">
              <w:rPr>
                <w:rFonts w:asciiTheme="minorBidi" w:hAnsiTheme="minorBidi" w:cstheme="minorBidi"/>
                <w:color w:val="000000" w:themeColor="text1"/>
                <w:sz w:val="22"/>
                <w:szCs w:val="22"/>
                <w:lang w:val="en-GB"/>
              </w:rPr>
              <w:t>WHO</w:t>
            </w:r>
          </w:p>
        </w:tc>
        <w:tc>
          <w:tcPr>
            <w:tcW w:w="7260" w:type="dxa"/>
          </w:tcPr>
          <w:p w14:paraId="29CEC059" w14:textId="77777777" w:rsidR="00B218FB" w:rsidRPr="00FE6C0D" w:rsidRDefault="00B218FB" w:rsidP="00BE6AAD">
            <w:pPr>
              <w:keepNext/>
              <w:keepLines/>
              <w:tabs>
                <w:tab w:val="num" w:pos="567"/>
              </w:tabs>
              <w:rPr>
                <w:rFonts w:asciiTheme="minorBidi" w:hAnsiTheme="minorBidi" w:cstheme="minorBidi"/>
                <w:color w:val="000000" w:themeColor="text1"/>
                <w:sz w:val="22"/>
                <w:szCs w:val="22"/>
                <w:lang w:val="en-GB"/>
              </w:rPr>
            </w:pPr>
            <w:r w:rsidRPr="00FE6C0D">
              <w:rPr>
                <w:rFonts w:eastAsia="SimSun" w:cs="Arial"/>
                <w:color w:val="000000" w:themeColor="text1"/>
                <w:sz w:val="22"/>
                <w:szCs w:val="22"/>
                <w:lang w:val="en-GB" w:eastAsia="zh-CN"/>
              </w:rPr>
              <w:t>World Health Organization</w:t>
            </w:r>
          </w:p>
        </w:tc>
      </w:tr>
      <w:tr w:rsidR="00B218FB" w14:paraId="550863A6" w14:textId="77777777" w:rsidTr="00BE6AAD">
        <w:tc>
          <w:tcPr>
            <w:tcW w:w="2425" w:type="dxa"/>
          </w:tcPr>
          <w:p w14:paraId="0B8CB386" w14:textId="11792C54" w:rsidR="00B218FB" w:rsidRPr="00FE6C0D" w:rsidRDefault="00B6403E" w:rsidP="00BE6AAD">
            <w:pPr>
              <w:keepNext/>
              <w:keepLines/>
              <w:tabs>
                <w:tab w:val="num" w:pos="567"/>
              </w:tabs>
              <w:rPr>
                <w:rFonts w:asciiTheme="minorBidi" w:hAnsiTheme="minorBidi" w:cstheme="minorBidi"/>
                <w:color w:val="000000" w:themeColor="text1"/>
                <w:sz w:val="22"/>
                <w:szCs w:val="22"/>
                <w:lang w:val="en-GB"/>
              </w:rPr>
            </w:pPr>
            <w:r>
              <w:rPr>
                <w:rFonts w:asciiTheme="minorBidi" w:hAnsiTheme="minorBidi" w:cstheme="minorBidi"/>
                <w:color w:val="000000" w:themeColor="text1"/>
                <w:sz w:val="22"/>
                <w:szCs w:val="22"/>
                <w:lang w:val="en-GB"/>
              </w:rPr>
              <w:t>WHO FCTC</w:t>
            </w:r>
          </w:p>
        </w:tc>
        <w:tc>
          <w:tcPr>
            <w:tcW w:w="7260" w:type="dxa"/>
          </w:tcPr>
          <w:p w14:paraId="2FCFE170" w14:textId="7E244FA0" w:rsidR="00B218FB" w:rsidRPr="00FE6C0D" w:rsidRDefault="00B6403E" w:rsidP="00BE6AAD">
            <w:pPr>
              <w:keepNext/>
              <w:keepLines/>
              <w:tabs>
                <w:tab w:val="num" w:pos="567"/>
              </w:tabs>
              <w:rPr>
                <w:rFonts w:asciiTheme="minorBidi" w:hAnsiTheme="minorBidi" w:cstheme="minorBidi"/>
                <w:color w:val="000000" w:themeColor="text1"/>
                <w:sz w:val="22"/>
                <w:szCs w:val="22"/>
                <w:lang w:val="en-GB"/>
              </w:rPr>
            </w:pPr>
            <w:r>
              <w:rPr>
                <w:rFonts w:asciiTheme="minorBidi" w:hAnsiTheme="minorBidi" w:cstheme="minorBidi"/>
                <w:color w:val="000000" w:themeColor="text1"/>
                <w:sz w:val="22"/>
                <w:szCs w:val="22"/>
                <w:lang w:val="en-GB"/>
              </w:rPr>
              <w:t>WHO Framework Convention on Tobacco Control</w:t>
            </w:r>
          </w:p>
        </w:tc>
      </w:tr>
      <w:tr w:rsidR="00B218FB" w14:paraId="4FA2CC63" w14:textId="77777777" w:rsidTr="00BE6AAD">
        <w:tc>
          <w:tcPr>
            <w:tcW w:w="2425" w:type="dxa"/>
          </w:tcPr>
          <w:p w14:paraId="3DE3A89A" w14:textId="4F4EDD2B" w:rsidR="00B218FB" w:rsidRPr="00FE6C0D" w:rsidRDefault="00B6403E" w:rsidP="00BE6AAD">
            <w:pPr>
              <w:keepNext/>
              <w:keepLines/>
              <w:tabs>
                <w:tab w:val="num" w:pos="567"/>
              </w:tabs>
              <w:rPr>
                <w:rFonts w:asciiTheme="minorBidi" w:hAnsiTheme="minorBidi" w:cstheme="minorBidi"/>
                <w:color w:val="000000" w:themeColor="text1"/>
                <w:sz w:val="22"/>
                <w:szCs w:val="22"/>
                <w:lang w:val="en-GB"/>
              </w:rPr>
            </w:pPr>
            <w:r>
              <w:rPr>
                <w:rFonts w:asciiTheme="minorBidi" w:hAnsiTheme="minorBidi" w:cstheme="minorBidi"/>
                <w:color w:val="000000" w:themeColor="text1"/>
                <w:sz w:val="22"/>
                <w:szCs w:val="22"/>
                <w:lang w:val="en-GB"/>
              </w:rPr>
              <w:t>SDG</w:t>
            </w:r>
          </w:p>
        </w:tc>
        <w:tc>
          <w:tcPr>
            <w:tcW w:w="7260" w:type="dxa"/>
          </w:tcPr>
          <w:p w14:paraId="61C7F8DB" w14:textId="6417152D" w:rsidR="00C35185" w:rsidRPr="00FE6C0D" w:rsidRDefault="00BF171D" w:rsidP="00BE6AAD">
            <w:pPr>
              <w:keepNext/>
              <w:keepLines/>
              <w:tabs>
                <w:tab w:val="num" w:pos="567"/>
              </w:tabs>
              <w:rPr>
                <w:rFonts w:asciiTheme="minorBidi" w:hAnsiTheme="minorBidi" w:cstheme="minorBidi"/>
                <w:color w:val="000000" w:themeColor="text1"/>
                <w:sz w:val="22"/>
                <w:szCs w:val="22"/>
                <w:lang w:val="en-GB"/>
              </w:rPr>
            </w:pPr>
            <w:hyperlink r:id="rId14" w:anchor="tab=tab_1" w:history="1">
              <w:r w:rsidR="00C35185" w:rsidRPr="00C35185">
                <w:rPr>
                  <w:rFonts w:asciiTheme="minorBidi" w:hAnsiTheme="minorBidi" w:cstheme="minorBidi"/>
                  <w:color w:val="000000" w:themeColor="text1"/>
                  <w:sz w:val="22"/>
                  <w:szCs w:val="22"/>
                  <w:lang w:val="en-GB"/>
                </w:rPr>
                <w:t>Sustainable Development Goals (who.int)</w:t>
              </w:r>
            </w:hyperlink>
          </w:p>
        </w:tc>
      </w:tr>
      <w:tr w:rsidR="00B218FB" w14:paraId="6DDA54EC" w14:textId="77777777" w:rsidTr="00BE6AAD">
        <w:tc>
          <w:tcPr>
            <w:tcW w:w="2425" w:type="dxa"/>
          </w:tcPr>
          <w:p w14:paraId="3387E235" w14:textId="42A4CB5E" w:rsidR="00B218FB" w:rsidRPr="00FE6C0D" w:rsidRDefault="00B6403E" w:rsidP="00BE6AAD">
            <w:pPr>
              <w:keepNext/>
              <w:keepLines/>
              <w:tabs>
                <w:tab w:val="num" w:pos="567"/>
              </w:tabs>
              <w:rPr>
                <w:rFonts w:asciiTheme="minorBidi" w:hAnsiTheme="minorBidi" w:cstheme="minorBidi"/>
                <w:color w:val="000000" w:themeColor="text1"/>
                <w:sz w:val="22"/>
                <w:szCs w:val="22"/>
                <w:lang w:val="en-GB"/>
              </w:rPr>
            </w:pPr>
            <w:r>
              <w:rPr>
                <w:rFonts w:asciiTheme="minorBidi" w:hAnsiTheme="minorBidi" w:cstheme="minorBidi"/>
                <w:color w:val="000000" w:themeColor="text1"/>
                <w:sz w:val="22"/>
                <w:szCs w:val="22"/>
                <w:lang w:val="en-GB"/>
              </w:rPr>
              <w:t>GS20215</w:t>
            </w:r>
          </w:p>
        </w:tc>
        <w:tc>
          <w:tcPr>
            <w:tcW w:w="7260" w:type="dxa"/>
          </w:tcPr>
          <w:p w14:paraId="2ED341CB" w14:textId="77777777" w:rsidR="00B218FB" w:rsidRDefault="00B6403E" w:rsidP="00BE6AAD">
            <w:pPr>
              <w:keepNext/>
              <w:keepLines/>
              <w:tabs>
                <w:tab w:val="num" w:pos="567"/>
              </w:tabs>
              <w:rPr>
                <w:rFonts w:asciiTheme="minorBidi" w:hAnsiTheme="minorBidi" w:cstheme="minorBidi"/>
                <w:color w:val="000000" w:themeColor="text1"/>
                <w:sz w:val="22"/>
                <w:szCs w:val="22"/>
                <w:lang w:val="en-GB"/>
              </w:rPr>
            </w:pPr>
            <w:r>
              <w:rPr>
                <w:rFonts w:asciiTheme="minorBidi" w:hAnsiTheme="minorBidi" w:cstheme="minorBidi"/>
                <w:color w:val="000000" w:themeColor="text1"/>
                <w:sz w:val="22"/>
                <w:szCs w:val="22"/>
                <w:lang w:val="en-GB"/>
              </w:rPr>
              <w:t>Global Strategy to Accelerate Tobacco Control: Advancing Sustainable Development through the Implementation of the WHO FCTC 2019-2025</w:t>
            </w:r>
          </w:p>
          <w:p w14:paraId="7EFDE8D6" w14:textId="37BFACD7" w:rsidR="00C35185" w:rsidRPr="00FE6C0D" w:rsidRDefault="00BF171D" w:rsidP="00BE6AAD">
            <w:pPr>
              <w:keepNext/>
              <w:keepLines/>
              <w:tabs>
                <w:tab w:val="num" w:pos="567"/>
              </w:tabs>
              <w:rPr>
                <w:rFonts w:asciiTheme="minorBidi" w:hAnsiTheme="minorBidi" w:cstheme="minorBidi"/>
                <w:color w:val="000000" w:themeColor="text1"/>
                <w:sz w:val="22"/>
                <w:szCs w:val="22"/>
                <w:lang w:val="en-GB"/>
              </w:rPr>
            </w:pPr>
            <w:hyperlink r:id="rId15" w:history="1">
              <w:r w:rsidR="00C35185" w:rsidRPr="00C10CD1">
                <w:rPr>
                  <w:rStyle w:val="Hyperlink"/>
                  <w:rFonts w:asciiTheme="minorBidi" w:hAnsiTheme="minorBidi" w:cstheme="minorBidi"/>
                  <w:sz w:val="22"/>
                  <w:szCs w:val="22"/>
                  <w:lang w:val="en-GB"/>
                </w:rPr>
                <w:t>https://apps.who.int/iris/bitstream/handle/10665/325887/WHO-CSF-2019.1-eng.pdf?ua=1</w:t>
              </w:r>
            </w:hyperlink>
          </w:p>
        </w:tc>
      </w:tr>
      <w:tr w:rsidR="00B218FB" w14:paraId="2F35EFB0" w14:textId="77777777" w:rsidTr="00BE6AAD">
        <w:tc>
          <w:tcPr>
            <w:tcW w:w="2425" w:type="dxa"/>
          </w:tcPr>
          <w:p w14:paraId="6BF8D340" w14:textId="01AF6F8F" w:rsidR="00B218FB" w:rsidRPr="00FE6C0D" w:rsidRDefault="00C35185" w:rsidP="00BE6AAD">
            <w:pPr>
              <w:keepNext/>
              <w:keepLines/>
              <w:tabs>
                <w:tab w:val="num" w:pos="567"/>
              </w:tabs>
              <w:rPr>
                <w:rFonts w:asciiTheme="minorBidi" w:hAnsiTheme="minorBidi" w:cstheme="minorBidi"/>
                <w:color w:val="000000" w:themeColor="text1"/>
                <w:sz w:val="22"/>
                <w:szCs w:val="22"/>
                <w:lang w:val="en-GB"/>
              </w:rPr>
            </w:pPr>
            <w:r>
              <w:rPr>
                <w:rFonts w:asciiTheme="minorBidi" w:hAnsiTheme="minorBidi" w:cstheme="minorBidi"/>
                <w:color w:val="000000" w:themeColor="text1"/>
                <w:sz w:val="22"/>
                <w:szCs w:val="22"/>
                <w:lang w:val="en-GB"/>
              </w:rPr>
              <w:t>LMICs</w:t>
            </w:r>
          </w:p>
        </w:tc>
        <w:tc>
          <w:tcPr>
            <w:tcW w:w="7260" w:type="dxa"/>
          </w:tcPr>
          <w:p w14:paraId="43CD1F48" w14:textId="5DA9CA2D" w:rsidR="00B218FB" w:rsidRPr="00FE6C0D" w:rsidRDefault="00C35185" w:rsidP="00BE6AAD">
            <w:pPr>
              <w:keepNext/>
              <w:keepLines/>
              <w:tabs>
                <w:tab w:val="num" w:pos="567"/>
              </w:tabs>
              <w:rPr>
                <w:rFonts w:asciiTheme="minorBidi" w:hAnsiTheme="minorBidi" w:cstheme="minorBidi"/>
                <w:color w:val="000000" w:themeColor="text1"/>
                <w:sz w:val="22"/>
                <w:szCs w:val="22"/>
                <w:lang w:val="en-GB"/>
              </w:rPr>
            </w:pPr>
            <w:r>
              <w:rPr>
                <w:rFonts w:asciiTheme="minorBidi" w:hAnsiTheme="minorBidi" w:cstheme="minorBidi"/>
                <w:color w:val="000000" w:themeColor="text1"/>
                <w:sz w:val="22"/>
                <w:szCs w:val="22"/>
                <w:lang w:val="en-GB"/>
              </w:rPr>
              <w:t>Low- and middle-income countries</w:t>
            </w:r>
          </w:p>
        </w:tc>
      </w:tr>
      <w:tr w:rsidR="00B218FB" w14:paraId="35734E1A" w14:textId="77777777" w:rsidTr="00BE6AAD">
        <w:tc>
          <w:tcPr>
            <w:tcW w:w="2425" w:type="dxa"/>
          </w:tcPr>
          <w:p w14:paraId="4339074F" w14:textId="0E80E332" w:rsidR="00B218FB" w:rsidRPr="00FE6C0D" w:rsidRDefault="00C35185" w:rsidP="00BE6AAD">
            <w:pPr>
              <w:keepNext/>
              <w:keepLines/>
              <w:tabs>
                <w:tab w:val="num" w:pos="567"/>
              </w:tabs>
              <w:rPr>
                <w:rFonts w:asciiTheme="minorBidi" w:hAnsiTheme="minorBidi" w:cstheme="minorBidi"/>
                <w:color w:val="000000" w:themeColor="text1"/>
                <w:sz w:val="22"/>
                <w:szCs w:val="22"/>
                <w:lang w:val="en-GB"/>
              </w:rPr>
            </w:pPr>
            <w:r>
              <w:rPr>
                <w:rFonts w:asciiTheme="minorBidi" w:hAnsiTheme="minorBidi" w:cstheme="minorBidi"/>
                <w:color w:val="000000" w:themeColor="text1"/>
                <w:sz w:val="22"/>
                <w:szCs w:val="22"/>
                <w:lang w:val="en-GB"/>
              </w:rPr>
              <w:t>ODA</w:t>
            </w:r>
          </w:p>
        </w:tc>
        <w:tc>
          <w:tcPr>
            <w:tcW w:w="7260" w:type="dxa"/>
          </w:tcPr>
          <w:p w14:paraId="7DDA2967" w14:textId="09802F45" w:rsidR="00B218FB" w:rsidRPr="00FE6C0D" w:rsidRDefault="00C35185" w:rsidP="00BE6AAD">
            <w:pPr>
              <w:keepNext/>
              <w:keepLines/>
              <w:tabs>
                <w:tab w:val="num" w:pos="567"/>
              </w:tabs>
              <w:rPr>
                <w:rFonts w:asciiTheme="minorBidi" w:hAnsiTheme="minorBidi" w:cstheme="minorBidi"/>
                <w:color w:val="000000" w:themeColor="text1"/>
                <w:sz w:val="22"/>
                <w:szCs w:val="22"/>
                <w:lang w:val="en-GB"/>
              </w:rPr>
            </w:pPr>
            <w:r>
              <w:rPr>
                <w:rFonts w:asciiTheme="minorBidi" w:hAnsiTheme="minorBidi" w:cstheme="minorBidi"/>
                <w:color w:val="000000" w:themeColor="text1"/>
                <w:sz w:val="22"/>
                <w:szCs w:val="22"/>
                <w:lang w:val="en-GB"/>
              </w:rPr>
              <w:t>Official Development Assistance</w:t>
            </w:r>
          </w:p>
        </w:tc>
      </w:tr>
      <w:tr w:rsidR="00B218FB" w14:paraId="0FA7D911" w14:textId="77777777" w:rsidTr="00BE6AAD">
        <w:tc>
          <w:tcPr>
            <w:tcW w:w="2425" w:type="dxa"/>
          </w:tcPr>
          <w:p w14:paraId="238814B0" w14:textId="34946ED1" w:rsidR="00B218FB" w:rsidRPr="00FE6C0D" w:rsidRDefault="00C35185" w:rsidP="00BE6AAD">
            <w:pPr>
              <w:keepNext/>
              <w:keepLines/>
              <w:tabs>
                <w:tab w:val="num" w:pos="567"/>
              </w:tabs>
              <w:rPr>
                <w:rFonts w:asciiTheme="minorBidi" w:hAnsiTheme="minorBidi" w:cstheme="minorBidi"/>
                <w:color w:val="000000" w:themeColor="text1"/>
                <w:sz w:val="22"/>
                <w:szCs w:val="22"/>
                <w:lang w:val="en-GB"/>
              </w:rPr>
            </w:pPr>
            <w:r>
              <w:rPr>
                <w:rFonts w:asciiTheme="minorBidi" w:hAnsiTheme="minorBidi" w:cstheme="minorBidi"/>
                <w:color w:val="000000" w:themeColor="text1"/>
                <w:sz w:val="22"/>
                <w:szCs w:val="22"/>
                <w:lang w:val="en-GB"/>
              </w:rPr>
              <w:t>UNDP</w:t>
            </w:r>
          </w:p>
        </w:tc>
        <w:tc>
          <w:tcPr>
            <w:tcW w:w="7260" w:type="dxa"/>
          </w:tcPr>
          <w:p w14:paraId="368E643A" w14:textId="70FA917E" w:rsidR="00B218FB" w:rsidRPr="00FE6C0D" w:rsidRDefault="00C35185" w:rsidP="00BE6AAD">
            <w:pPr>
              <w:keepNext/>
              <w:keepLines/>
              <w:tabs>
                <w:tab w:val="num" w:pos="567"/>
              </w:tabs>
              <w:rPr>
                <w:rFonts w:asciiTheme="minorBidi" w:hAnsiTheme="minorBidi" w:cstheme="minorBidi"/>
                <w:color w:val="000000" w:themeColor="text1"/>
                <w:sz w:val="22"/>
                <w:szCs w:val="22"/>
                <w:lang w:val="en-GB"/>
              </w:rPr>
            </w:pPr>
            <w:r>
              <w:rPr>
                <w:rFonts w:asciiTheme="minorBidi" w:hAnsiTheme="minorBidi" w:cstheme="minorBidi"/>
                <w:color w:val="000000" w:themeColor="text1"/>
                <w:sz w:val="22"/>
                <w:szCs w:val="22"/>
                <w:lang w:val="en-GB"/>
              </w:rPr>
              <w:t>United Nations Development Programme</w:t>
            </w:r>
          </w:p>
        </w:tc>
      </w:tr>
      <w:tr w:rsidR="00B218FB" w14:paraId="6F652E55" w14:textId="77777777" w:rsidTr="00BE6AAD">
        <w:tc>
          <w:tcPr>
            <w:tcW w:w="2425" w:type="dxa"/>
          </w:tcPr>
          <w:p w14:paraId="353F2C68" w14:textId="77777777" w:rsidR="00B218FB" w:rsidRPr="00FE6C0D" w:rsidRDefault="00B218FB" w:rsidP="00BE6AAD">
            <w:pPr>
              <w:keepNext/>
              <w:keepLines/>
              <w:tabs>
                <w:tab w:val="num" w:pos="567"/>
              </w:tabs>
              <w:rPr>
                <w:rFonts w:asciiTheme="minorBidi" w:hAnsiTheme="minorBidi" w:cstheme="minorBidi"/>
                <w:color w:val="000000" w:themeColor="text1"/>
                <w:sz w:val="22"/>
                <w:szCs w:val="22"/>
                <w:lang w:val="en-GB"/>
              </w:rPr>
            </w:pPr>
          </w:p>
        </w:tc>
        <w:tc>
          <w:tcPr>
            <w:tcW w:w="7260" w:type="dxa"/>
          </w:tcPr>
          <w:p w14:paraId="53975358" w14:textId="77777777" w:rsidR="00B218FB" w:rsidRPr="00FE6C0D" w:rsidRDefault="00B218FB" w:rsidP="00BE6AAD">
            <w:pPr>
              <w:keepNext/>
              <w:keepLines/>
              <w:tabs>
                <w:tab w:val="num" w:pos="567"/>
              </w:tabs>
              <w:rPr>
                <w:rFonts w:asciiTheme="minorBidi" w:hAnsiTheme="minorBidi" w:cstheme="minorBidi"/>
                <w:color w:val="000000" w:themeColor="text1"/>
                <w:sz w:val="22"/>
                <w:szCs w:val="22"/>
                <w:lang w:val="en-GB"/>
              </w:rPr>
            </w:pPr>
          </w:p>
        </w:tc>
      </w:tr>
    </w:tbl>
    <w:p w14:paraId="42BCD3AA" w14:textId="77777777" w:rsidR="00800E39" w:rsidRDefault="00800E39" w:rsidP="00300C69">
      <w:pPr>
        <w:rPr>
          <w:rFonts w:cs="Arial"/>
          <w:sz w:val="22"/>
          <w:szCs w:val="22"/>
          <w:lang w:val="en-GB"/>
        </w:rPr>
      </w:pPr>
    </w:p>
    <w:p w14:paraId="611109BB" w14:textId="77777777" w:rsidR="000A6A92" w:rsidRDefault="000A6A92">
      <w:pPr>
        <w:jc w:val="left"/>
        <w:rPr>
          <w:rFonts w:cs="Arial"/>
          <w:sz w:val="22"/>
          <w:szCs w:val="22"/>
          <w:lang w:val="en-GB"/>
        </w:rPr>
      </w:pPr>
      <w:r>
        <w:rPr>
          <w:rFonts w:cs="Arial"/>
          <w:sz w:val="22"/>
          <w:szCs w:val="22"/>
          <w:lang w:val="en-GB"/>
        </w:rPr>
        <w:br w:type="page"/>
      </w:r>
    </w:p>
    <w:p w14:paraId="65AF3721" w14:textId="77777777" w:rsidR="00A024A8" w:rsidRDefault="00A024A8" w:rsidP="00300C69">
      <w:pPr>
        <w:rPr>
          <w:rFonts w:cs="Arial"/>
          <w:sz w:val="22"/>
          <w:szCs w:val="22"/>
          <w:lang w:val="en-GB"/>
        </w:rPr>
      </w:pPr>
    </w:p>
    <w:p w14:paraId="0DE2D1EC" w14:textId="7568BB82" w:rsidR="00CF7D38" w:rsidRDefault="00A024A8" w:rsidP="00DD4561">
      <w:pPr>
        <w:pStyle w:val="Heading1"/>
        <w:pageBreakBefore w:val="0"/>
        <w:numPr>
          <w:ilvl w:val="0"/>
          <w:numId w:val="1"/>
        </w:numPr>
        <w:spacing w:after="0"/>
        <w:ind w:left="0"/>
        <w:rPr>
          <w:rFonts w:ascii="Arial" w:hAnsi="Arial" w:cs="Arial"/>
          <w:color w:val="447DB5"/>
          <w:sz w:val="22"/>
          <w:szCs w:val="22"/>
        </w:rPr>
      </w:pPr>
      <w:bookmarkStart w:id="24" w:name="_Toc79569163"/>
      <w:r>
        <w:rPr>
          <w:rFonts w:ascii="Arial" w:hAnsi="Arial" w:cs="Arial"/>
          <w:color w:val="447DB5"/>
          <w:sz w:val="22"/>
          <w:szCs w:val="22"/>
        </w:rPr>
        <w:t>BACKGROUND</w:t>
      </w:r>
      <w:bookmarkEnd w:id="24"/>
    </w:p>
    <w:p w14:paraId="519BF18C" w14:textId="77777777" w:rsidR="00A024A8" w:rsidRDefault="00A024A8" w:rsidP="00DD4561">
      <w:pPr>
        <w:tabs>
          <w:tab w:val="num" w:pos="567"/>
        </w:tabs>
        <w:ind w:left="425"/>
        <w:rPr>
          <w:rFonts w:cs="Arial"/>
          <w:sz w:val="22"/>
          <w:szCs w:val="22"/>
          <w:lang w:val="en-GB"/>
        </w:rPr>
      </w:pPr>
    </w:p>
    <w:p w14:paraId="60DE363B" w14:textId="2E1A0890" w:rsidR="006E2236" w:rsidRPr="001307E0" w:rsidRDefault="00DD4561" w:rsidP="006E2236">
      <w:pPr>
        <w:keepNext/>
        <w:keepLines/>
        <w:tabs>
          <w:tab w:val="num" w:pos="567"/>
        </w:tabs>
        <w:rPr>
          <w:rFonts w:cs="Arial"/>
          <w:sz w:val="22"/>
          <w:szCs w:val="22"/>
          <w:lang w:val="en-GB"/>
        </w:rPr>
      </w:pPr>
      <w:r>
        <w:rPr>
          <w:rFonts w:cs="Arial"/>
          <w:sz w:val="22"/>
          <w:szCs w:val="22"/>
          <w:lang w:val="en-GB"/>
        </w:rPr>
        <w:t xml:space="preserve">If any: description of the existing activities </w:t>
      </w:r>
      <w:r w:rsidRPr="008D7806">
        <w:rPr>
          <w:rFonts w:cs="Arial"/>
          <w:b/>
          <w:sz w:val="22"/>
          <w:szCs w:val="22"/>
          <w:lang w:val="en-GB"/>
        </w:rPr>
        <w:t>currently</w:t>
      </w:r>
      <w:r>
        <w:rPr>
          <w:rFonts w:cs="Arial"/>
          <w:sz w:val="22"/>
          <w:szCs w:val="22"/>
          <w:lang w:val="en-GB"/>
        </w:rPr>
        <w:t xml:space="preserve"> undertaken by </w:t>
      </w:r>
      <w:sdt>
        <w:sdtPr>
          <w:rPr>
            <w:rFonts w:cs="Arial"/>
            <w:b/>
            <w:color w:val="447DB5"/>
            <w:sz w:val="22"/>
            <w:szCs w:val="22"/>
            <w:lang w:val="en-GB"/>
          </w:rPr>
          <w:alias w:val="Unit Name"/>
          <w:tag w:val=""/>
          <w:id w:val="1472783947"/>
          <w:placeholder>
            <w:docPart w:val="7347E92C537C4722884DB6721A53FE91"/>
          </w:placeholder>
          <w:dataBinding w:prefixMappings="xmlns:ns0='http://purl.org/dc/elements/1.1/' xmlns:ns1='http://schemas.openxmlformats.org/package/2006/metadata/core-properties' " w:xpath="/ns1:coreProperties[1]/ns1:category[1]" w:storeItemID="{6C3C8BC8-F283-45AE-878A-BAB7291924A1}"/>
          <w:text/>
        </w:sdtPr>
        <w:sdtEndPr/>
        <w:sdtContent>
          <w:r w:rsidR="00302B85">
            <w:rPr>
              <w:rFonts w:cs="Arial"/>
              <w:b/>
              <w:color w:val="447DB5"/>
              <w:sz w:val="22"/>
              <w:szCs w:val="22"/>
              <w:lang w:val="en-GB"/>
            </w:rPr>
            <w:t>Secretariat of the WHO FCTC, Development Assistance</w:t>
          </w:r>
        </w:sdtContent>
      </w:sdt>
      <w:r>
        <w:rPr>
          <w:rFonts w:cs="Arial"/>
          <w:sz w:val="22"/>
          <w:szCs w:val="22"/>
          <w:lang w:val="en-GB"/>
        </w:rPr>
        <w:t xml:space="preserve"> </w:t>
      </w:r>
      <w:r w:rsidR="006E2236">
        <w:rPr>
          <w:rFonts w:cs="Arial"/>
          <w:sz w:val="22"/>
          <w:szCs w:val="22"/>
          <w:lang w:val="en-GB"/>
        </w:rPr>
        <w:t xml:space="preserve">i.e. prior to the publication of this Request for Proposals, </w:t>
      </w:r>
      <w:r w:rsidR="006E2236" w:rsidRPr="003904BC">
        <w:rPr>
          <w:rFonts w:cs="Arial"/>
          <w:sz w:val="22"/>
          <w:szCs w:val="22"/>
          <w:lang w:val="en-GB"/>
        </w:rPr>
        <w:t xml:space="preserve">and related to </w:t>
      </w:r>
      <w:r w:rsidR="006E2236">
        <w:rPr>
          <w:rFonts w:cs="Arial"/>
          <w:sz w:val="22"/>
          <w:szCs w:val="22"/>
          <w:lang w:val="en-GB"/>
        </w:rPr>
        <w:t>its objectives.</w:t>
      </w:r>
    </w:p>
    <w:p w14:paraId="7FCB1BBF" w14:textId="77777777" w:rsidR="00DD4561" w:rsidRPr="00D07547" w:rsidRDefault="00DD4561" w:rsidP="006E2236">
      <w:pPr>
        <w:tabs>
          <w:tab w:val="num" w:pos="567"/>
        </w:tabs>
        <w:ind w:left="425"/>
      </w:pPr>
    </w:p>
    <w:p w14:paraId="42D51E46" w14:textId="24488CD9" w:rsidR="006E2236" w:rsidRDefault="006E2236" w:rsidP="006E2236">
      <w:pPr>
        <w:pStyle w:val="StyleHeading2LatinArialComplexArial"/>
        <w:numPr>
          <w:ilvl w:val="1"/>
          <w:numId w:val="1"/>
        </w:numPr>
        <w:tabs>
          <w:tab w:val="clear" w:pos="4122"/>
          <w:tab w:val="num" w:pos="-170"/>
        </w:tabs>
        <w:ind w:left="0"/>
        <w:rPr>
          <w:sz w:val="22"/>
          <w:szCs w:val="22"/>
        </w:rPr>
      </w:pPr>
      <w:bookmarkStart w:id="25" w:name="_Toc485036372"/>
      <w:bookmarkStart w:id="26" w:name="_Toc79569164"/>
      <w:bookmarkStart w:id="27" w:name="_Toc59522125"/>
      <w:bookmarkStart w:id="28" w:name="_Toc156364175"/>
      <w:r w:rsidRPr="001307E0">
        <w:rPr>
          <w:sz w:val="22"/>
          <w:szCs w:val="22"/>
        </w:rPr>
        <w:t>Overview</w:t>
      </w:r>
      <w:bookmarkEnd w:id="25"/>
      <w:bookmarkEnd w:id="26"/>
      <w:r>
        <w:rPr>
          <w:sz w:val="22"/>
          <w:szCs w:val="22"/>
        </w:rPr>
        <w:t xml:space="preserve"> </w:t>
      </w:r>
      <w:bookmarkEnd w:id="27"/>
    </w:p>
    <w:bookmarkEnd w:id="28"/>
    <w:p w14:paraId="15886580" w14:textId="77777777" w:rsidR="00941D9E" w:rsidRDefault="00941D9E" w:rsidP="00F02294">
      <w:pPr>
        <w:rPr>
          <w:rFonts w:cs="Arial"/>
          <w:sz w:val="22"/>
          <w:szCs w:val="22"/>
          <w:lang w:val="en-GB"/>
        </w:rPr>
      </w:pPr>
    </w:p>
    <w:p w14:paraId="7885E074" w14:textId="77777777" w:rsidR="00C35185" w:rsidRPr="00C35185" w:rsidRDefault="00C35185">
      <w:pPr>
        <w:autoSpaceDE w:val="0"/>
        <w:autoSpaceDN w:val="0"/>
        <w:adjustRightInd w:val="0"/>
        <w:jc w:val="left"/>
        <w:rPr>
          <w:rFonts w:cs="Arial"/>
          <w:sz w:val="22"/>
          <w:szCs w:val="22"/>
          <w:lang w:eastAsia="zh-CN"/>
        </w:rPr>
      </w:pPr>
      <w:bookmarkStart w:id="29" w:name="_Toc156364176"/>
      <w:r w:rsidRPr="00C35185">
        <w:rPr>
          <w:rFonts w:cs="Arial"/>
          <w:sz w:val="22"/>
          <w:szCs w:val="22"/>
          <w:lang w:eastAsia="zh-CN"/>
        </w:rPr>
        <w:t>The FCTC 2030 project was established in 2016 to support the implementation of tobacco control</w:t>
      </w:r>
    </w:p>
    <w:p w14:paraId="44D2925C" w14:textId="5BEA8506" w:rsidR="00C35185" w:rsidRPr="00C35185" w:rsidRDefault="00C35185" w:rsidP="00C35185">
      <w:pPr>
        <w:autoSpaceDE w:val="0"/>
        <w:autoSpaceDN w:val="0"/>
        <w:adjustRightInd w:val="0"/>
        <w:jc w:val="left"/>
        <w:rPr>
          <w:rFonts w:cs="Arial"/>
          <w:sz w:val="22"/>
          <w:szCs w:val="22"/>
          <w:lang w:eastAsia="zh-CN"/>
        </w:rPr>
      </w:pPr>
      <w:r w:rsidRPr="00C35185">
        <w:rPr>
          <w:rFonts w:cs="Arial"/>
          <w:sz w:val="22"/>
          <w:szCs w:val="22"/>
          <w:lang w:eastAsia="zh-CN"/>
        </w:rPr>
        <w:t>measure</w:t>
      </w:r>
      <w:r w:rsidRPr="00C35185">
        <w:rPr>
          <w:rFonts w:asciiTheme="minorBidi" w:hAnsiTheme="minorBidi" w:cstheme="minorBidi"/>
          <w:sz w:val="22"/>
          <w:szCs w:val="22"/>
          <w:lang w:eastAsia="zh-CN"/>
        </w:rPr>
        <w:t xml:space="preserve">s in Low- and Middle-Income countries (LMICs). </w:t>
      </w:r>
      <w:r w:rsidRPr="00C35185">
        <w:rPr>
          <w:rFonts w:asciiTheme="minorBidi" w:hAnsiTheme="minorBidi" w:cstheme="minorBidi"/>
          <w:sz w:val="22"/>
          <w:szCs w:val="22"/>
        </w:rPr>
        <w:t>The project was initiated in 2016 with the generous contribution of the Government of the United Kingdom of Great Britain and Northern Ireland (UK), soon joined by generous contributions from the Governments of Australia and Norway.</w:t>
      </w:r>
      <w:r>
        <w:rPr>
          <w:rFonts w:asciiTheme="minorBidi" w:hAnsiTheme="minorBidi" w:cstheme="minorBidi"/>
          <w:sz w:val="22"/>
          <w:szCs w:val="22"/>
        </w:rPr>
        <w:t xml:space="preserve"> </w:t>
      </w:r>
      <w:r w:rsidRPr="00C35185">
        <w:rPr>
          <w:rFonts w:cs="Arial"/>
          <w:sz w:val="22"/>
          <w:szCs w:val="22"/>
          <w:lang w:eastAsia="zh-CN"/>
        </w:rPr>
        <w:t>The</w:t>
      </w:r>
      <w:r>
        <w:rPr>
          <w:rFonts w:cs="Arial"/>
          <w:sz w:val="22"/>
          <w:szCs w:val="22"/>
          <w:lang w:eastAsia="zh-CN"/>
        </w:rPr>
        <w:t xml:space="preserve"> </w:t>
      </w:r>
      <w:r w:rsidRPr="00C35185">
        <w:rPr>
          <w:rFonts w:cs="Arial"/>
          <w:sz w:val="22"/>
          <w:szCs w:val="22"/>
          <w:lang w:eastAsia="zh-CN"/>
        </w:rPr>
        <w:t xml:space="preserve">Convention Secretariat is responsible </w:t>
      </w:r>
      <w:r>
        <w:rPr>
          <w:rFonts w:cs="Arial"/>
          <w:sz w:val="22"/>
          <w:szCs w:val="22"/>
          <w:lang w:eastAsia="zh-CN"/>
        </w:rPr>
        <w:t>for</w:t>
      </w:r>
      <w:r w:rsidRPr="00C35185">
        <w:rPr>
          <w:rFonts w:cs="Arial"/>
          <w:sz w:val="22"/>
          <w:szCs w:val="22"/>
          <w:lang w:eastAsia="zh-CN"/>
        </w:rPr>
        <w:t xml:space="preserve"> deliver</w:t>
      </w:r>
      <w:r>
        <w:rPr>
          <w:rFonts w:cs="Arial"/>
          <w:sz w:val="22"/>
          <w:szCs w:val="22"/>
          <w:lang w:eastAsia="zh-CN"/>
        </w:rPr>
        <w:t>y of</w:t>
      </w:r>
      <w:r w:rsidRPr="00C35185">
        <w:rPr>
          <w:rFonts w:cs="Arial"/>
          <w:sz w:val="22"/>
          <w:szCs w:val="22"/>
          <w:lang w:eastAsia="zh-CN"/>
        </w:rPr>
        <w:t xml:space="preserve"> the project objectives and </w:t>
      </w:r>
      <w:r>
        <w:rPr>
          <w:rFonts w:cs="Arial"/>
          <w:sz w:val="22"/>
          <w:szCs w:val="22"/>
          <w:lang w:eastAsia="zh-CN"/>
        </w:rPr>
        <w:t xml:space="preserve">for monitoring and reporting </w:t>
      </w:r>
      <w:r w:rsidRPr="00C35185">
        <w:rPr>
          <w:rFonts w:cs="Arial"/>
          <w:sz w:val="22"/>
          <w:szCs w:val="22"/>
          <w:lang w:eastAsia="zh-CN"/>
        </w:rPr>
        <w:t xml:space="preserve">on the project. </w:t>
      </w:r>
    </w:p>
    <w:p w14:paraId="1C8A67E0" w14:textId="77777777" w:rsidR="00C35185" w:rsidRDefault="00C35185">
      <w:pPr>
        <w:autoSpaceDE w:val="0"/>
        <w:autoSpaceDN w:val="0"/>
        <w:adjustRightInd w:val="0"/>
        <w:jc w:val="left"/>
        <w:rPr>
          <w:rFonts w:asciiTheme="minorBidi" w:hAnsiTheme="minorBidi" w:cstheme="minorBidi"/>
          <w:sz w:val="22"/>
          <w:szCs w:val="22"/>
          <w:lang w:eastAsia="zh-CN"/>
        </w:rPr>
      </w:pPr>
    </w:p>
    <w:p w14:paraId="54E82011" w14:textId="212323A1" w:rsidR="00C35185" w:rsidRPr="00C35185" w:rsidRDefault="00C35185" w:rsidP="00771598">
      <w:pPr>
        <w:autoSpaceDE w:val="0"/>
        <w:autoSpaceDN w:val="0"/>
        <w:adjustRightInd w:val="0"/>
        <w:jc w:val="left"/>
        <w:rPr>
          <w:rFonts w:asciiTheme="minorBidi" w:hAnsiTheme="minorBidi" w:cstheme="minorBidi"/>
          <w:sz w:val="22"/>
          <w:szCs w:val="22"/>
        </w:rPr>
      </w:pPr>
      <w:r w:rsidRPr="00C35185">
        <w:rPr>
          <w:rFonts w:asciiTheme="minorBidi" w:hAnsiTheme="minorBidi" w:cstheme="minorBidi"/>
          <w:sz w:val="22"/>
          <w:szCs w:val="22"/>
        </w:rPr>
        <w:t>The focus of the FCTC 2030 project is on supporting selected LMIC Parties</w:t>
      </w:r>
      <w:r>
        <w:rPr>
          <w:rFonts w:asciiTheme="minorBidi" w:hAnsiTheme="minorBidi" w:cstheme="minorBidi"/>
          <w:sz w:val="22"/>
          <w:szCs w:val="22"/>
        </w:rPr>
        <w:t>, eligible to receive official development assistance (ODA),</w:t>
      </w:r>
      <w:r w:rsidRPr="00C35185">
        <w:rPr>
          <w:rFonts w:asciiTheme="minorBidi" w:hAnsiTheme="minorBidi" w:cstheme="minorBidi"/>
          <w:sz w:val="22"/>
          <w:szCs w:val="22"/>
        </w:rPr>
        <w:t xml:space="preserve"> to </w:t>
      </w:r>
      <w:r w:rsidRPr="00771598">
        <w:rPr>
          <w:rFonts w:cs="Arial"/>
          <w:sz w:val="22"/>
          <w:szCs w:val="22"/>
          <w:lang w:eastAsia="zh-CN"/>
        </w:rPr>
        <w:t>achieve</w:t>
      </w:r>
      <w:r w:rsidRPr="00C35185">
        <w:rPr>
          <w:rFonts w:asciiTheme="minorBidi" w:hAnsiTheme="minorBidi" w:cstheme="minorBidi"/>
          <w:sz w:val="22"/>
          <w:szCs w:val="22"/>
        </w:rPr>
        <w:t xml:space="preserve"> the Sustainable Development Goals (SDGs) relevant to tobacco control (particularly SDG 3) through strengthening implementation of the WHO FCTC (Target 3.a). After the Eighth Session of the Conference of the Parties, the development assistance priorities of the Convention Secretariat were further aligned to the Global Strategy to Accelerate Tobacco Control: Advancing sustainable development through the implementation of the WHO FCTC 2019–2025 (GS2025).</w:t>
      </w:r>
    </w:p>
    <w:p w14:paraId="4D33BD0B" w14:textId="77777777" w:rsidR="00C35185" w:rsidRDefault="00C35185">
      <w:pPr>
        <w:autoSpaceDE w:val="0"/>
        <w:autoSpaceDN w:val="0"/>
        <w:adjustRightInd w:val="0"/>
        <w:jc w:val="left"/>
        <w:rPr>
          <w:rFonts w:asciiTheme="minorBidi" w:hAnsiTheme="minorBidi" w:cstheme="minorBidi"/>
          <w:sz w:val="22"/>
          <w:szCs w:val="22"/>
          <w:lang w:eastAsia="zh-CN"/>
        </w:rPr>
      </w:pPr>
    </w:p>
    <w:p w14:paraId="463F1D99" w14:textId="5C1A9A8C" w:rsidR="00C35185" w:rsidRPr="00C35185" w:rsidRDefault="00C35185" w:rsidP="00771598">
      <w:pPr>
        <w:autoSpaceDE w:val="0"/>
        <w:autoSpaceDN w:val="0"/>
        <w:adjustRightInd w:val="0"/>
        <w:jc w:val="left"/>
        <w:rPr>
          <w:sz w:val="22"/>
          <w:szCs w:val="22"/>
        </w:rPr>
      </w:pPr>
      <w:r w:rsidRPr="00C35185">
        <w:rPr>
          <w:sz w:val="22"/>
          <w:szCs w:val="22"/>
        </w:rPr>
        <w:t xml:space="preserve">Through the FCTC 2030 project, technical support </w:t>
      </w:r>
      <w:r>
        <w:rPr>
          <w:sz w:val="22"/>
          <w:szCs w:val="22"/>
        </w:rPr>
        <w:t xml:space="preserve">is </w:t>
      </w:r>
      <w:r w:rsidRPr="00C35185">
        <w:rPr>
          <w:sz w:val="22"/>
          <w:szCs w:val="22"/>
        </w:rPr>
        <w:t>provided to national governments of these countries in the following priority areas:</w:t>
      </w:r>
    </w:p>
    <w:p w14:paraId="7E5F45C7" w14:textId="77777777" w:rsidR="00C35185" w:rsidRPr="00C35185" w:rsidRDefault="00C35185" w:rsidP="00C35185">
      <w:pPr>
        <w:pStyle w:val="ListParagraph"/>
        <w:numPr>
          <w:ilvl w:val="0"/>
          <w:numId w:val="197"/>
        </w:numPr>
        <w:spacing w:after="200" w:line="276" w:lineRule="auto"/>
        <w:rPr>
          <w:sz w:val="22"/>
          <w:szCs w:val="22"/>
        </w:rPr>
      </w:pPr>
      <w:r w:rsidRPr="00C35185">
        <w:rPr>
          <w:sz w:val="22"/>
          <w:szCs w:val="22"/>
        </w:rPr>
        <w:t>implementation of tobacco control governance, in accordance with WHO FCTC Article 5;</w:t>
      </w:r>
    </w:p>
    <w:p w14:paraId="2804E346" w14:textId="77777777" w:rsidR="00C35185" w:rsidRPr="00C35185" w:rsidRDefault="00C35185" w:rsidP="00C35185">
      <w:pPr>
        <w:pStyle w:val="ListParagraph"/>
        <w:numPr>
          <w:ilvl w:val="0"/>
          <w:numId w:val="197"/>
        </w:numPr>
        <w:spacing w:after="200" w:line="276" w:lineRule="auto"/>
        <w:rPr>
          <w:sz w:val="22"/>
          <w:szCs w:val="22"/>
        </w:rPr>
      </w:pPr>
      <w:r w:rsidRPr="00C35185">
        <w:rPr>
          <w:sz w:val="22"/>
          <w:szCs w:val="22"/>
        </w:rPr>
        <w:t xml:space="preserve">enactment and implementation of tobacco control legislation that is currently under development or consideration; </w:t>
      </w:r>
    </w:p>
    <w:p w14:paraId="5E8FB132" w14:textId="77777777" w:rsidR="00C35185" w:rsidRPr="00C35185" w:rsidRDefault="00C35185" w:rsidP="00C35185">
      <w:pPr>
        <w:pStyle w:val="ListParagraph"/>
        <w:numPr>
          <w:ilvl w:val="0"/>
          <w:numId w:val="197"/>
        </w:numPr>
        <w:spacing w:after="200" w:line="276" w:lineRule="auto"/>
        <w:rPr>
          <w:sz w:val="22"/>
          <w:szCs w:val="22"/>
        </w:rPr>
      </w:pPr>
      <w:r w:rsidRPr="00C35185">
        <w:rPr>
          <w:sz w:val="22"/>
          <w:szCs w:val="22"/>
        </w:rPr>
        <w:t xml:space="preserve">strengthening of tobacco taxation, in accordance with WHO FCTC Article 6; </w:t>
      </w:r>
    </w:p>
    <w:p w14:paraId="498DB0EB" w14:textId="77777777" w:rsidR="00C35185" w:rsidRPr="00C35185" w:rsidRDefault="00C35185" w:rsidP="00C35185">
      <w:pPr>
        <w:pStyle w:val="ListParagraph"/>
        <w:numPr>
          <w:ilvl w:val="0"/>
          <w:numId w:val="197"/>
        </w:numPr>
        <w:spacing w:after="200" w:line="276" w:lineRule="auto"/>
        <w:rPr>
          <w:sz w:val="22"/>
          <w:szCs w:val="22"/>
        </w:rPr>
      </w:pPr>
      <w:r w:rsidRPr="00C35185">
        <w:rPr>
          <w:sz w:val="22"/>
          <w:szCs w:val="22"/>
        </w:rPr>
        <w:t>implementation of time-bound measures, in accordance with WHO FCTC Articles 8, 11 and 13; and/or</w:t>
      </w:r>
    </w:p>
    <w:p w14:paraId="5BC8F479" w14:textId="77777777" w:rsidR="00C35185" w:rsidRPr="00C35185" w:rsidRDefault="00C35185" w:rsidP="00C35185">
      <w:pPr>
        <w:pStyle w:val="ListParagraph"/>
        <w:numPr>
          <w:ilvl w:val="0"/>
          <w:numId w:val="197"/>
        </w:numPr>
        <w:spacing w:after="200" w:line="276" w:lineRule="auto"/>
        <w:rPr>
          <w:sz w:val="22"/>
          <w:szCs w:val="22"/>
        </w:rPr>
      </w:pPr>
      <w:r w:rsidRPr="00C35185">
        <w:rPr>
          <w:sz w:val="22"/>
          <w:szCs w:val="22"/>
        </w:rPr>
        <w:t>implementation of plain/</w:t>
      </w:r>
      <w:proofErr w:type="spellStart"/>
      <w:r w:rsidRPr="00C35185">
        <w:rPr>
          <w:sz w:val="22"/>
          <w:szCs w:val="22"/>
        </w:rPr>
        <w:t>standardised</w:t>
      </w:r>
      <w:proofErr w:type="spellEnd"/>
      <w:r w:rsidRPr="00C35185">
        <w:rPr>
          <w:sz w:val="22"/>
          <w:szCs w:val="22"/>
        </w:rPr>
        <w:t xml:space="preserve"> packaging for tobacco.</w:t>
      </w:r>
    </w:p>
    <w:p w14:paraId="770FEEEE" w14:textId="7006F401" w:rsidR="00C35185" w:rsidRDefault="00C35185" w:rsidP="00C35185">
      <w:pPr>
        <w:autoSpaceDE w:val="0"/>
        <w:autoSpaceDN w:val="0"/>
        <w:adjustRightInd w:val="0"/>
        <w:jc w:val="left"/>
        <w:rPr>
          <w:rFonts w:asciiTheme="minorBidi" w:hAnsiTheme="minorBidi" w:cstheme="minorBidi"/>
          <w:sz w:val="22"/>
          <w:szCs w:val="22"/>
          <w:lang w:eastAsia="zh-CN"/>
        </w:rPr>
      </w:pPr>
      <w:r w:rsidRPr="00C35185">
        <w:rPr>
          <w:rFonts w:asciiTheme="minorBidi" w:hAnsiTheme="minorBidi" w:cstheme="minorBidi"/>
          <w:sz w:val="22"/>
          <w:szCs w:val="22"/>
          <w:lang w:eastAsia="zh-CN"/>
        </w:rPr>
        <w:t>At</w:t>
      </w:r>
      <w:r>
        <w:rPr>
          <w:rFonts w:asciiTheme="minorBidi" w:hAnsiTheme="minorBidi" w:cstheme="minorBidi"/>
          <w:sz w:val="22"/>
          <w:szCs w:val="22"/>
          <w:lang w:eastAsia="zh-CN"/>
        </w:rPr>
        <w:t xml:space="preserve"> the start of each project year, each project country prepares a workplan according to national priorities and aligned with the project priority areas, which will then be </w:t>
      </w:r>
      <w:r w:rsidRPr="00C35185">
        <w:rPr>
          <w:rFonts w:asciiTheme="minorBidi" w:hAnsiTheme="minorBidi" w:cstheme="minorBidi"/>
          <w:sz w:val="22"/>
          <w:szCs w:val="22"/>
          <w:lang w:eastAsia="zh-CN"/>
        </w:rPr>
        <w:t>agreed as a partnership between the Government, the Convention Secretariat and</w:t>
      </w:r>
      <w:r>
        <w:rPr>
          <w:rFonts w:asciiTheme="minorBidi" w:hAnsiTheme="minorBidi" w:cstheme="minorBidi"/>
          <w:sz w:val="22"/>
          <w:szCs w:val="22"/>
          <w:lang w:eastAsia="zh-CN"/>
        </w:rPr>
        <w:t xml:space="preserve"> </w:t>
      </w:r>
      <w:r w:rsidRPr="00C35185">
        <w:rPr>
          <w:rFonts w:asciiTheme="minorBidi" w:hAnsiTheme="minorBidi" w:cstheme="minorBidi"/>
          <w:sz w:val="22"/>
          <w:szCs w:val="22"/>
          <w:lang w:eastAsia="zh-CN"/>
        </w:rPr>
        <w:t>the WHO Regional and Country Offices.</w:t>
      </w:r>
    </w:p>
    <w:p w14:paraId="55CBAC98" w14:textId="41F59138" w:rsidR="002502D6" w:rsidRDefault="002502D6" w:rsidP="00C35185">
      <w:pPr>
        <w:autoSpaceDE w:val="0"/>
        <w:autoSpaceDN w:val="0"/>
        <w:adjustRightInd w:val="0"/>
        <w:jc w:val="left"/>
        <w:rPr>
          <w:rFonts w:asciiTheme="minorBidi" w:hAnsiTheme="minorBidi" w:cstheme="minorBidi"/>
          <w:sz w:val="22"/>
          <w:szCs w:val="22"/>
          <w:lang w:eastAsia="zh-CN"/>
        </w:rPr>
      </w:pPr>
    </w:p>
    <w:p w14:paraId="394E1892" w14:textId="7CC9D5F6" w:rsidR="00C35185" w:rsidRPr="00C35185" w:rsidRDefault="00C35185">
      <w:pPr>
        <w:autoSpaceDE w:val="0"/>
        <w:autoSpaceDN w:val="0"/>
        <w:adjustRightInd w:val="0"/>
        <w:jc w:val="left"/>
        <w:rPr>
          <w:rFonts w:cs="Arial"/>
          <w:sz w:val="22"/>
          <w:szCs w:val="22"/>
          <w:lang w:eastAsia="zh-CN"/>
        </w:rPr>
      </w:pPr>
      <w:r w:rsidRPr="00C35185">
        <w:rPr>
          <w:rFonts w:cs="Arial"/>
          <w:sz w:val="22"/>
          <w:szCs w:val="22"/>
          <w:lang w:eastAsia="zh-CN"/>
        </w:rPr>
        <w:t>The Convention Secretariat has been providing technical support through the conduct of WHO FCTC</w:t>
      </w:r>
    </w:p>
    <w:p w14:paraId="0411797A" w14:textId="77777777" w:rsidR="00C35185" w:rsidRPr="00C35185" w:rsidRDefault="00C35185">
      <w:pPr>
        <w:autoSpaceDE w:val="0"/>
        <w:autoSpaceDN w:val="0"/>
        <w:adjustRightInd w:val="0"/>
        <w:jc w:val="left"/>
        <w:rPr>
          <w:rFonts w:cs="Arial"/>
          <w:sz w:val="22"/>
          <w:szCs w:val="22"/>
          <w:lang w:eastAsia="zh-CN"/>
        </w:rPr>
      </w:pPr>
      <w:r w:rsidRPr="00C35185">
        <w:rPr>
          <w:rFonts w:cs="Arial"/>
          <w:sz w:val="22"/>
          <w:szCs w:val="22"/>
          <w:lang w:eastAsia="zh-CN"/>
        </w:rPr>
        <w:t>needs assessments; the development of WHO FCTC Investment Cases in partnership with the</w:t>
      </w:r>
    </w:p>
    <w:p w14:paraId="6C6B42E9" w14:textId="63BA4CA7" w:rsidR="00C35185" w:rsidRPr="00C35185" w:rsidRDefault="00C35185" w:rsidP="00771598">
      <w:pPr>
        <w:autoSpaceDE w:val="0"/>
        <w:autoSpaceDN w:val="0"/>
        <w:adjustRightInd w:val="0"/>
        <w:jc w:val="left"/>
        <w:rPr>
          <w:rFonts w:cs="Arial"/>
          <w:sz w:val="22"/>
          <w:szCs w:val="22"/>
          <w:lang w:eastAsia="zh-CN"/>
        </w:rPr>
      </w:pPr>
      <w:r w:rsidRPr="00C35185">
        <w:rPr>
          <w:rFonts w:cs="Arial"/>
          <w:sz w:val="22"/>
          <w:szCs w:val="22"/>
          <w:lang w:eastAsia="zh-CN"/>
        </w:rPr>
        <w:t xml:space="preserve">UNDP; </w:t>
      </w:r>
      <w:r w:rsidR="00771598">
        <w:rPr>
          <w:rFonts w:cs="Arial"/>
          <w:sz w:val="22"/>
          <w:szCs w:val="22"/>
          <w:lang w:eastAsia="zh-CN"/>
        </w:rPr>
        <w:t xml:space="preserve">as well as </w:t>
      </w:r>
      <w:r w:rsidRPr="00C35185">
        <w:rPr>
          <w:rFonts w:cs="Arial"/>
          <w:sz w:val="22"/>
          <w:szCs w:val="22"/>
          <w:lang w:eastAsia="zh-CN"/>
        </w:rPr>
        <w:t>country visits and high-level meetings with policy makers and other key stakeholders in each</w:t>
      </w:r>
      <w:r w:rsidR="00771598">
        <w:rPr>
          <w:rFonts w:cs="Arial"/>
          <w:sz w:val="22"/>
          <w:szCs w:val="22"/>
          <w:lang w:eastAsia="zh-CN"/>
        </w:rPr>
        <w:t xml:space="preserve"> </w:t>
      </w:r>
      <w:r w:rsidRPr="00C35185">
        <w:rPr>
          <w:rFonts w:cs="Arial"/>
          <w:sz w:val="22"/>
          <w:szCs w:val="22"/>
          <w:lang w:eastAsia="zh-CN"/>
        </w:rPr>
        <w:t>country. The Convention Secretariat has also organized and facilitated workshops, enabled training</w:t>
      </w:r>
    </w:p>
    <w:p w14:paraId="69F2D3D6" w14:textId="77777777" w:rsidR="00C35185" w:rsidRPr="00C35185" w:rsidRDefault="00C35185">
      <w:pPr>
        <w:autoSpaceDE w:val="0"/>
        <w:autoSpaceDN w:val="0"/>
        <w:adjustRightInd w:val="0"/>
        <w:jc w:val="left"/>
        <w:rPr>
          <w:rFonts w:cs="Arial"/>
          <w:sz w:val="22"/>
          <w:szCs w:val="22"/>
          <w:lang w:eastAsia="zh-CN"/>
        </w:rPr>
      </w:pPr>
      <w:r w:rsidRPr="00C35185">
        <w:rPr>
          <w:rFonts w:cs="Arial"/>
          <w:sz w:val="22"/>
          <w:szCs w:val="22"/>
          <w:lang w:eastAsia="zh-CN"/>
        </w:rPr>
        <w:t>opportunities and provision of expert advice from internationally recognized institutions and experts</w:t>
      </w:r>
    </w:p>
    <w:p w14:paraId="18C6EAD8" w14:textId="3C75FE9F" w:rsidR="00771598" w:rsidRDefault="00C35185" w:rsidP="00771598">
      <w:pPr>
        <w:autoSpaceDE w:val="0"/>
        <w:autoSpaceDN w:val="0"/>
        <w:adjustRightInd w:val="0"/>
        <w:jc w:val="left"/>
        <w:rPr>
          <w:rFonts w:cs="Arial"/>
          <w:sz w:val="22"/>
          <w:szCs w:val="22"/>
          <w:lang w:eastAsia="zh-CN"/>
        </w:rPr>
      </w:pPr>
      <w:r w:rsidRPr="00C35185">
        <w:rPr>
          <w:rFonts w:cs="Arial"/>
          <w:sz w:val="22"/>
          <w:szCs w:val="22"/>
          <w:lang w:eastAsia="zh-CN"/>
        </w:rPr>
        <w:t>in specific areas of tobacco control.</w:t>
      </w:r>
      <w:r w:rsidR="00642DCE">
        <w:rPr>
          <w:rFonts w:cs="Arial"/>
          <w:sz w:val="22"/>
          <w:szCs w:val="22"/>
          <w:lang w:eastAsia="zh-CN"/>
        </w:rPr>
        <w:t xml:space="preserve"> Since the pandemic, workshops, training and technical advice have been provided via virtual means.</w:t>
      </w:r>
      <w:r w:rsidRPr="00C35185">
        <w:rPr>
          <w:rFonts w:cs="Arial"/>
          <w:sz w:val="22"/>
          <w:szCs w:val="22"/>
          <w:lang w:eastAsia="zh-CN"/>
        </w:rPr>
        <w:t xml:space="preserve"> </w:t>
      </w:r>
    </w:p>
    <w:p w14:paraId="0AF58B13" w14:textId="3BCBE96E" w:rsidR="00C35185" w:rsidRPr="00C35185" w:rsidRDefault="00771598" w:rsidP="00771598">
      <w:pPr>
        <w:autoSpaceDE w:val="0"/>
        <w:autoSpaceDN w:val="0"/>
        <w:adjustRightInd w:val="0"/>
        <w:jc w:val="left"/>
        <w:rPr>
          <w:rFonts w:cs="Arial"/>
          <w:sz w:val="22"/>
          <w:szCs w:val="22"/>
          <w:lang w:eastAsia="zh-CN"/>
        </w:rPr>
      </w:pPr>
      <w:r>
        <w:rPr>
          <w:rFonts w:cs="Arial"/>
          <w:sz w:val="22"/>
          <w:szCs w:val="22"/>
          <w:lang w:eastAsia="zh-CN"/>
        </w:rPr>
        <w:t xml:space="preserve"> </w:t>
      </w:r>
    </w:p>
    <w:p w14:paraId="08E51DD0" w14:textId="222C17B1" w:rsidR="00C35185" w:rsidRPr="00C35185" w:rsidRDefault="00C35185">
      <w:pPr>
        <w:autoSpaceDE w:val="0"/>
        <w:autoSpaceDN w:val="0"/>
        <w:adjustRightInd w:val="0"/>
        <w:jc w:val="left"/>
        <w:rPr>
          <w:rFonts w:cs="Arial"/>
          <w:sz w:val="22"/>
          <w:szCs w:val="22"/>
          <w:lang w:eastAsia="zh-CN"/>
        </w:rPr>
      </w:pPr>
      <w:r w:rsidRPr="00C35185">
        <w:rPr>
          <w:rFonts w:cs="Arial"/>
          <w:sz w:val="22"/>
          <w:szCs w:val="22"/>
          <w:lang w:eastAsia="zh-CN"/>
        </w:rPr>
        <w:t>Further to providing direct support to the Parties in the project, the Convention Secretariat has</w:t>
      </w:r>
    </w:p>
    <w:p w14:paraId="58B57A18" w14:textId="77777777" w:rsidR="00C35185" w:rsidRPr="00C35185" w:rsidRDefault="00C35185">
      <w:pPr>
        <w:autoSpaceDE w:val="0"/>
        <w:autoSpaceDN w:val="0"/>
        <w:adjustRightInd w:val="0"/>
        <w:jc w:val="left"/>
        <w:rPr>
          <w:rFonts w:cs="Arial"/>
          <w:sz w:val="22"/>
          <w:szCs w:val="22"/>
          <w:lang w:eastAsia="zh-CN"/>
        </w:rPr>
      </w:pPr>
      <w:r w:rsidRPr="00C35185">
        <w:rPr>
          <w:rFonts w:cs="Arial"/>
          <w:sz w:val="22"/>
          <w:szCs w:val="22"/>
          <w:lang w:eastAsia="zh-CN"/>
        </w:rPr>
        <w:t>also developed materials to assist a wider group of LMICs such as toolkits for the development of</w:t>
      </w:r>
    </w:p>
    <w:p w14:paraId="4519DA23" w14:textId="77777777" w:rsidR="00C35185" w:rsidRPr="00C35185" w:rsidRDefault="00C35185">
      <w:pPr>
        <w:autoSpaceDE w:val="0"/>
        <w:autoSpaceDN w:val="0"/>
        <w:adjustRightInd w:val="0"/>
        <w:jc w:val="left"/>
        <w:rPr>
          <w:rFonts w:cs="Arial"/>
          <w:sz w:val="22"/>
          <w:szCs w:val="22"/>
          <w:lang w:eastAsia="zh-CN"/>
        </w:rPr>
      </w:pPr>
      <w:r w:rsidRPr="00C35185">
        <w:rPr>
          <w:rFonts w:cs="Arial"/>
          <w:sz w:val="22"/>
          <w:szCs w:val="22"/>
          <w:lang w:eastAsia="zh-CN"/>
        </w:rPr>
        <w:t>national tobacco control strategies and multisectoral coordinating mechanisms; organized events</w:t>
      </w:r>
    </w:p>
    <w:p w14:paraId="0BD24E61" w14:textId="77777777" w:rsidR="00C35185" w:rsidRPr="00C35185" w:rsidRDefault="00C35185">
      <w:pPr>
        <w:autoSpaceDE w:val="0"/>
        <w:autoSpaceDN w:val="0"/>
        <w:adjustRightInd w:val="0"/>
        <w:jc w:val="left"/>
        <w:rPr>
          <w:rFonts w:cs="Arial"/>
          <w:sz w:val="22"/>
          <w:szCs w:val="22"/>
          <w:lang w:eastAsia="zh-CN"/>
        </w:rPr>
      </w:pPr>
      <w:r w:rsidRPr="00C35185">
        <w:rPr>
          <w:rFonts w:cs="Arial"/>
          <w:sz w:val="22"/>
          <w:szCs w:val="22"/>
          <w:lang w:eastAsia="zh-CN"/>
        </w:rPr>
        <w:t>attended by a larger group of countries; and invested in surveillance where there is limited data on</w:t>
      </w:r>
    </w:p>
    <w:p w14:paraId="2CAAA9AE" w14:textId="405AB2C0" w:rsidR="00595693" w:rsidRDefault="00C35185" w:rsidP="00595693">
      <w:pPr>
        <w:rPr>
          <w:rFonts w:cs="Arial"/>
          <w:sz w:val="22"/>
          <w:szCs w:val="22"/>
          <w:lang w:eastAsia="zh-CN"/>
        </w:rPr>
      </w:pPr>
      <w:r w:rsidRPr="00C35185">
        <w:rPr>
          <w:rFonts w:cs="Arial"/>
          <w:sz w:val="22"/>
          <w:szCs w:val="22"/>
          <w:lang w:eastAsia="zh-CN"/>
        </w:rPr>
        <w:t>tobacco use, particularly in African countries.</w:t>
      </w:r>
    </w:p>
    <w:p w14:paraId="72883C79" w14:textId="6F84EE28" w:rsidR="00595693" w:rsidRDefault="00595693" w:rsidP="00595693">
      <w:pPr>
        <w:rPr>
          <w:rFonts w:cs="Arial"/>
          <w:sz w:val="22"/>
          <w:szCs w:val="22"/>
          <w:lang w:eastAsia="zh-CN"/>
        </w:rPr>
      </w:pPr>
    </w:p>
    <w:p w14:paraId="59B16CA4" w14:textId="77777777" w:rsidR="00595693" w:rsidRPr="00A112BC" w:rsidRDefault="00595693" w:rsidP="00595693">
      <w:pPr>
        <w:rPr>
          <w:color w:val="FF0000"/>
          <w:sz w:val="22"/>
          <w:lang w:val="en-GB"/>
        </w:rPr>
      </w:pPr>
    </w:p>
    <w:p w14:paraId="2A3C4B4F" w14:textId="77777777" w:rsidR="00595693" w:rsidRDefault="00595693" w:rsidP="00595693">
      <w:pPr>
        <w:rPr>
          <w:rFonts w:cs="Arial"/>
          <w:i/>
          <w:iCs/>
          <w:color w:val="FF0000"/>
          <w:sz w:val="28"/>
          <w:szCs w:val="28"/>
          <w:lang w:val="en-GB"/>
        </w:rPr>
      </w:pPr>
    </w:p>
    <w:bookmarkEnd w:id="29"/>
    <w:p w14:paraId="0C2ACF1B" w14:textId="2D0B4828" w:rsidR="00595693" w:rsidRDefault="00595693" w:rsidP="00F02294">
      <w:pPr>
        <w:rPr>
          <w:rFonts w:cs="Arial"/>
          <w:sz w:val="22"/>
          <w:szCs w:val="22"/>
          <w:lang w:val="en-GB"/>
        </w:rPr>
      </w:pPr>
    </w:p>
    <w:p w14:paraId="24DBE1A7" w14:textId="68D80252" w:rsidR="008D7806" w:rsidRDefault="008D7806">
      <w:pPr>
        <w:jc w:val="left"/>
        <w:rPr>
          <w:rFonts w:cs="Arial"/>
          <w:sz w:val="22"/>
          <w:szCs w:val="22"/>
          <w:lang w:val="en-GB"/>
        </w:rPr>
      </w:pPr>
      <w:r>
        <w:rPr>
          <w:rFonts w:cs="Arial"/>
          <w:sz w:val="22"/>
          <w:szCs w:val="22"/>
          <w:lang w:val="en-GB"/>
        </w:rPr>
        <w:br w:type="page"/>
      </w:r>
    </w:p>
    <w:p w14:paraId="2BEDFE9E" w14:textId="77777777" w:rsidR="00141137" w:rsidRPr="00D77D19" w:rsidRDefault="00141137" w:rsidP="00141137">
      <w:pPr>
        <w:pStyle w:val="Heading1"/>
        <w:pageBreakBefore w:val="0"/>
        <w:numPr>
          <w:ilvl w:val="0"/>
          <w:numId w:val="1"/>
        </w:numPr>
        <w:spacing w:after="0"/>
        <w:ind w:left="0"/>
        <w:rPr>
          <w:rFonts w:cs="Arial"/>
          <w:sz w:val="22"/>
          <w:szCs w:val="22"/>
        </w:rPr>
      </w:pPr>
      <w:bookmarkStart w:id="30" w:name="_Toc499734266"/>
      <w:bookmarkStart w:id="31" w:name="_Toc499734395"/>
      <w:bookmarkStart w:id="32" w:name="_Toc191446292"/>
      <w:bookmarkStart w:id="33" w:name="_Toc79569165"/>
      <w:bookmarkEnd w:id="30"/>
      <w:bookmarkEnd w:id="31"/>
      <w:r w:rsidRPr="00D77D19">
        <w:rPr>
          <w:rFonts w:ascii="Arial" w:hAnsi="Arial" w:cs="Arial"/>
          <w:color w:val="447DB5"/>
          <w:sz w:val="22"/>
          <w:szCs w:val="22"/>
        </w:rPr>
        <w:lastRenderedPageBreak/>
        <w:t>requirements</w:t>
      </w:r>
      <w:bookmarkEnd w:id="32"/>
      <w:bookmarkEnd w:id="33"/>
    </w:p>
    <w:p w14:paraId="644DBFC0" w14:textId="77777777" w:rsidR="00141137" w:rsidRPr="00A112BC" w:rsidRDefault="00141137" w:rsidP="00A112BC">
      <w:pPr>
        <w:pStyle w:val="StyleHeading2LatinArialComplexArial"/>
        <w:numPr>
          <w:ilvl w:val="1"/>
          <w:numId w:val="1"/>
        </w:numPr>
        <w:pBdr>
          <w:top w:val="single" w:sz="4" w:space="1" w:color="2D6BB5"/>
        </w:pBdr>
        <w:tabs>
          <w:tab w:val="clear" w:pos="851"/>
          <w:tab w:val="num" w:pos="900"/>
        </w:tabs>
        <w:ind w:left="0"/>
        <w:rPr>
          <w:sz w:val="22"/>
        </w:rPr>
      </w:pPr>
      <w:bookmarkStart w:id="34" w:name="_Toc191446293"/>
      <w:bookmarkStart w:id="35" w:name="_Toc79569166"/>
      <w:bookmarkStart w:id="36" w:name="_Toc149127935"/>
      <w:bookmarkStart w:id="37" w:name="_Toc149127992"/>
      <w:bookmarkStart w:id="38" w:name="_Toc149452432"/>
      <w:bookmarkStart w:id="39" w:name="_Toc149533536"/>
      <w:bookmarkStart w:id="40" w:name="_Toc122240158"/>
      <w:bookmarkStart w:id="41" w:name="_Toc122246467"/>
      <w:r w:rsidRPr="00A112BC">
        <w:rPr>
          <w:sz w:val="22"/>
        </w:rPr>
        <w:t>Introduction</w:t>
      </w:r>
      <w:bookmarkEnd w:id="34"/>
      <w:bookmarkEnd w:id="35"/>
    </w:p>
    <w:p w14:paraId="15C2061D" w14:textId="77777777" w:rsidR="00141137" w:rsidRPr="00091745" w:rsidRDefault="00141137" w:rsidP="00F02294">
      <w:pPr>
        <w:tabs>
          <w:tab w:val="left" w:pos="567"/>
        </w:tabs>
        <w:rPr>
          <w:rFonts w:cs="Arial"/>
          <w:sz w:val="22"/>
          <w:szCs w:val="22"/>
          <w:lang w:val="en-GB"/>
        </w:rPr>
      </w:pPr>
    </w:p>
    <w:bookmarkEnd w:id="36"/>
    <w:bookmarkEnd w:id="37"/>
    <w:bookmarkEnd w:id="38"/>
    <w:bookmarkEnd w:id="39"/>
    <w:p w14:paraId="4F714673" w14:textId="4C5D546F" w:rsidR="00401998" w:rsidRPr="00401998" w:rsidRDefault="00141137" w:rsidP="00A024A8">
      <w:pPr>
        <w:rPr>
          <w:rFonts w:cs="Arial"/>
          <w:i/>
          <w:iCs/>
          <w:sz w:val="28"/>
          <w:szCs w:val="28"/>
          <w:lang w:val="en-GB"/>
        </w:rPr>
      </w:pPr>
      <w:r w:rsidRPr="00091745">
        <w:rPr>
          <w:rFonts w:cs="Arial"/>
          <w:sz w:val="22"/>
          <w:szCs w:val="22"/>
          <w:lang w:val="en-GB"/>
        </w:rPr>
        <w:t xml:space="preserve">WHO requires the successful bidder, the Contractor, to </w:t>
      </w:r>
      <w:r w:rsidR="004D7C8E">
        <w:rPr>
          <w:rFonts w:cs="Arial"/>
          <w:sz w:val="22"/>
          <w:szCs w:val="22"/>
          <w:lang w:val="en-GB"/>
        </w:rPr>
        <w:t>provide the</w:t>
      </w:r>
      <w:r w:rsidR="007D0D81">
        <w:rPr>
          <w:rFonts w:cs="Arial"/>
          <w:sz w:val="22"/>
          <w:szCs w:val="22"/>
          <w:lang w:val="en-GB"/>
        </w:rPr>
        <w:t xml:space="preserve"> Secretariat of the WHO FCTC and the</w:t>
      </w:r>
      <w:r w:rsidR="004D7C8E">
        <w:rPr>
          <w:rFonts w:cs="Arial"/>
          <w:sz w:val="22"/>
          <w:szCs w:val="22"/>
          <w:lang w:val="en-GB"/>
        </w:rPr>
        <w:t xml:space="preserve"> FCTC 2030 project with expert practical support which can include conducting </w:t>
      </w:r>
      <w:r w:rsidR="004D7C8E">
        <w:rPr>
          <w:rFonts w:cs="Calibri"/>
          <w:sz w:val="22"/>
          <w:szCs w:val="22"/>
          <w:lang w:val="en-GB"/>
        </w:rPr>
        <w:t>enforcement training and advising on the development of national enforcement guidelines</w:t>
      </w:r>
      <w:r w:rsidR="00106EE3">
        <w:rPr>
          <w:rFonts w:cs="Calibri"/>
          <w:sz w:val="22"/>
          <w:szCs w:val="22"/>
        </w:rPr>
        <w:t>.</w:t>
      </w:r>
      <w:r w:rsidR="00401998" w:rsidRPr="001B1593">
        <w:rPr>
          <w:rFonts w:cs="Arial"/>
          <w:i/>
          <w:iCs/>
          <w:color w:val="FF0000"/>
          <w:sz w:val="28"/>
          <w:szCs w:val="28"/>
          <w:lang w:val="en-GB"/>
        </w:rPr>
        <w:t xml:space="preserve"> </w:t>
      </w:r>
    </w:p>
    <w:p w14:paraId="47A8814B" w14:textId="77777777" w:rsidR="00516383" w:rsidRPr="00091745" w:rsidRDefault="00516383" w:rsidP="00F02294">
      <w:pPr>
        <w:tabs>
          <w:tab w:val="left" w:pos="567"/>
        </w:tabs>
        <w:spacing w:after="120"/>
        <w:jc w:val="left"/>
        <w:rPr>
          <w:rFonts w:cs="Arial"/>
          <w:sz w:val="22"/>
          <w:szCs w:val="22"/>
          <w:lang w:val="en-GB"/>
        </w:rPr>
      </w:pPr>
    </w:p>
    <w:p w14:paraId="2674FA15" w14:textId="77777777" w:rsidR="00516383" w:rsidRPr="00A112BC" w:rsidRDefault="00516383" w:rsidP="00A112BC">
      <w:pPr>
        <w:pStyle w:val="StyleHeading2LatinArialComplexArial"/>
        <w:numPr>
          <w:ilvl w:val="1"/>
          <w:numId w:val="1"/>
        </w:numPr>
        <w:pBdr>
          <w:top w:val="single" w:sz="4" w:space="1" w:color="2D6BB5"/>
        </w:pBdr>
        <w:tabs>
          <w:tab w:val="clear" w:pos="851"/>
          <w:tab w:val="num" w:pos="900"/>
        </w:tabs>
        <w:ind w:left="0"/>
        <w:rPr>
          <w:sz w:val="22"/>
        </w:rPr>
      </w:pPr>
      <w:bookmarkStart w:id="42" w:name="_Toc156364182"/>
      <w:bookmarkStart w:id="43" w:name="_Toc79569167"/>
      <w:r w:rsidRPr="00A112BC">
        <w:rPr>
          <w:sz w:val="22"/>
        </w:rPr>
        <w:t>Characteristics</w:t>
      </w:r>
      <w:bookmarkEnd w:id="42"/>
      <w:r w:rsidR="005B200B" w:rsidRPr="00A112BC">
        <w:rPr>
          <w:sz w:val="22"/>
        </w:rPr>
        <w:t xml:space="preserve"> of the provider</w:t>
      </w:r>
      <w:bookmarkEnd w:id="43"/>
    </w:p>
    <w:p w14:paraId="70AAB751" w14:textId="77777777" w:rsidR="00516383" w:rsidRPr="00091745" w:rsidRDefault="00516383" w:rsidP="00A112BC">
      <w:pPr>
        <w:pStyle w:val="StyleHeading2LatinArialComplexArial"/>
        <w:numPr>
          <w:ilvl w:val="0"/>
          <w:numId w:val="0"/>
        </w:numPr>
        <w:pBdr>
          <w:top w:val="none" w:sz="0" w:space="0" w:color="auto"/>
        </w:pBdr>
        <w:tabs>
          <w:tab w:val="clear" w:pos="851"/>
          <w:tab w:val="left" w:pos="567"/>
        </w:tabs>
        <w:rPr>
          <w:sz w:val="22"/>
          <w:szCs w:val="22"/>
        </w:rPr>
      </w:pPr>
    </w:p>
    <w:p w14:paraId="60478766" w14:textId="77777777" w:rsidR="00516383" w:rsidRPr="00A112BC" w:rsidRDefault="00516383" w:rsidP="00A112BC">
      <w:pPr>
        <w:pStyle w:val="Heading3"/>
        <w:keepNext/>
        <w:widowControl w:val="0"/>
        <w:numPr>
          <w:ilvl w:val="2"/>
          <w:numId w:val="1"/>
        </w:numPr>
        <w:tabs>
          <w:tab w:val="clear" w:pos="720"/>
        </w:tabs>
        <w:spacing w:before="120" w:line="240" w:lineRule="atLeast"/>
        <w:jc w:val="lowKashida"/>
        <w:rPr>
          <w:rFonts w:ascii="Arial" w:hAnsi="Arial"/>
          <w:color w:val="447DB5"/>
        </w:rPr>
      </w:pPr>
      <w:bookmarkStart w:id="44" w:name="_Toc156364183"/>
      <w:bookmarkStart w:id="45" w:name="_Ref501033025"/>
      <w:bookmarkStart w:id="46" w:name="_Toc79569168"/>
      <w:r w:rsidRPr="00A112BC">
        <w:rPr>
          <w:rFonts w:ascii="Arial" w:hAnsi="Arial"/>
          <w:color w:val="447DB5"/>
        </w:rPr>
        <w:t>Status</w:t>
      </w:r>
      <w:bookmarkEnd w:id="44"/>
      <w:bookmarkEnd w:id="45"/>
      <w:bookmarkEnd w:id="46"/>
    </w:p>
    <w:p w14:paraId="254643FE" w14:textId="38F9911B" w:rsidR="008D7806" w:rsidRPr="001307E0" w:rsidRDefault="008D7806" w:rsidP="00CE5353">
      <w:pPr>
        <w:keepNext/>
        <w:keepLines/>
        <w:rPr>
          <w:rFonts w:cs="Arial"/>
          <w:sz w:val="22"/>
          <w:szCs w:val="22"/>
          <w:lang w:val="en-GB"/>
        </w:rPr>
      </w:pPr>
      <w:r w:rsidRPr="001307E0">
        <w:rPr>
          <w:rFonts w:cs="Arial"/>
          <w:sz w:val="22"/>
          <w:szCs w:val="22"/>
          <w:lang w:val="en-GB"/>
        </w:rPr>
        <w:t xml:space="preserve">The </w:t>
      </w:r>
      <w:r>
        <w:rPr>
          <w:rFonts w:cs="Arial"/>
          <w:sz w:val="22"/>
          <w:szCs w:val="22"/>
          <w:lang w:val="en-GB"/>
        </w:rPr>
        <w:t>Contractor</w:t>
      </w:r>
      <w:r w:rsidRPr="001307E0">
        <w:rPr>
          <w:rFonts w:cs="Arial"/>
          <w:sz w:val="22"/>
          <w:szCs w:val="22"/>
          <w:lang w:val="en-GB"/>
        </w:rPr>
        <w:t xml:space="preserve"> shall be a </w:t>
      </w:r>
      <w:r w:rsidRPr="00802534">
        <w:rPr>
          <w:rFonts w:cs="Arial"/>
          <w:sz w:val="22"/>
          <w:szCs w:val="22"/>
          <w:lang w:val="en-GB"/>
        </w:rPr>
        <w:t>for profit][</w:t>
      </w:r>
      <w:r w:rsidR="00CE5353">
        <w:rPr>
          <w:rFonts w:cs="Arial"/>
          <w:sz w:val="22"/>
          <w:szCs w:val="22"/>
          <w:lang w:val="en-GB"/>
        </w:rPr>
        <w:t>or</w:t>
      </w:r>
      <w:r w:rsidR="00F21E25">
        <w:rPr>
          <w:rFonts w:cs="Arial"/>
          <w:sz w:val="22"/>
          <w:szCs w:val="22"/>
          <w:lang w:val="en-GB"/>
        </w:rPr>
        <w:t xml:space="preserve"> </w:t>
      </w:r>
      <w:r w:rsidRPr="00802534">
        <w:rPr>
          <w:rFonts w:cs="Arial"/>
          <w:sz w:val="22"/>
          <w:szCs w:val="22"/>
          <w:lang w:val="en-GB"/>
        </w:rPr>
        <w:t xml:space="preserve">not for profit] </w:t>
      </w:r>
      <w:r w:rsidRPr="001307E0">
        <w:rPr>
          <w:rFonts w:cs="Arial"/>
          <w:sz w:val="22"/>
          <w:szCs w:val="22"/>
          <w:lang w:val="en-GB"/>
        </w:rPr>
        <w:t xml:space="preserve">institution operating in the field of </w:t>
      </w:r>
      <w:r w:rsidR="002502D6" w:rsidRPr="00802534">
        <w:rPr>
          <w:rFonts w:cs="Arial"/>
          <w:sz w:val="22"/>
          <w:szCs w:val="22"/>
          <w:lang w:val="en-GB"/>
        </w:rPr>
        <w:t xml:space="preserve">public </w:t>
      </w:r>
      <w:r w:rsidR="002502D6" w:rsidRPr="00802534">
        <w:rPr>
          <w:sz w:val="22"/>
          <w:lang w:val="en-GB"/>
        </w:rPr>
        <w:t>health</w:t>
      </w:r>
      <w:r w:rsidR="00802534">
        <w:rPr>
          <w:sz w:val="22"/>
          <w:lang w:val="en-GB"/>
        </w:rPr>
        <w:t>, policy,</w:t>
      </w:r>
      <w:r w:rsidR="002502D6" w:rsidRPr="00802534">
        <w:rPr>
          <w:sz w:val="22"/>
          <w:lang w:val="en-GB"/>
        </w:rPr>
        <w:t xml:space="preserve"> </w:t>
      </w:r>
      <w:r w:rsidR="00802534">
        <w:rPr>
          <w:sz w:val="22"/>
          <w:lang w:val="en-GB"/>
        </w:rPr>
        <w:t>law and enforcement</w:t>
      </w:r>
      <w:r w:rsidRPr="00802534">
        <w:rPr>
          <w:rFonts w:cs="Arial"/>
          <w:sz w:val="22"/>
          <w:szCs w:val="22"/>
          <w:lang w:val="en-GB"/>
        </w:rPr>
        <w:t>.</w:t>
      </w:r>
    </w:p>
    <w:p w14:paraId="440A9C0D" w14:textId="77777777" w:rsidR="005C5C53" w:rsidRPr="00091745" w:rsidRDefault="005C5C53" w:rsidP="005C5C53">
      <w:pPr>
        <w:keepNext/>
        <w:keepLines/>
        <w:rPr>
          <w:rFonts w:cs="Arial"/>
          <w:sz w:val="22"/>
          <w:szCs w:val="22"/>
          <w:lang w:val="en-GB"/>
        </w:rPr>
      </w:pPr>
    </w:p>
    <w:p w14:paraId="661167C7" w14:textId="77777777" w:rsidR="00516383" w:rsidRPr="00A112BC" w:rsidRDefault="00516383" w:rsidP="00A112BC">
      <w:pPr>
        <w:pStyle w:val="Heading3"/>
        <w:keepNext/>
        <w:widowControl w:val="0"/>
        <w:numPr>
          <w:ilvl w:val="2"/>
          <w:numId w:val="1"/>
        </w:numPr>
        <w:tabs>
          <w:tab w:val="clear" w:pos="720"/>
        </w:tabs>
        <w:spacing w:before="120" w:line="240" w:lineRule="atLeast"/>
        <w:jc w:val="lowKashida"/>
        <w:rPr>
          <w:rFonts w:ascii="Arial" w:hAnsi="Arial"/>
          <w:color w:val="447DB5"/>
        </w:rPr>
      </w:pPr>
      <w:bookmarkStart w:id="47" w:name="_Toc156364184"/>
      <w:bookmarkStart w:id="48" w:name="_Ref501033039"/>
      <w:bookmarkStart w:id="49" w:name="_Ref501033058"/>
      <w:bookmarkStart w:id="50" w:name="_Toc79569169"/>
      <w:r w:rsidRPr="00A112BC">
        <w:rPr>
          <w:rFonts w:ascii="Arial" w:hAnsi="Arial"/>
          <w:color w:val="447DB5"/>
        </w:rPr>
        <w:t>Accreditations</w:t>
      </w:r>
      <w:bookmarkEnd w:id="47"/>
      <w:bookmarkEnd w:id="48"/>
      <w:bookmarkEnd w:id="49"/>
      <w:bookmarkEnd w:id="50"/>
      <w:r w:rsidRPr="00A112BC">
        <w:rPr>
          <w:rFonts w:ascii="Arial" w:hAnsi="Arial"/>
          <w:color w:val="447DB5"/>
        </w:rPr>
        <w:t xml:space="preserve"> </w:t>
      </w:r>
    </w:p>
    <w:p w14:paraId="30C914ED" w14:textId="08753A73" w:rsidR="008D7806" w:rsidRPr="002053A6" w:rsidRDefault="00516383" w:rsidP="00CE5353">
      <w:pPr>
        <w:tabs>
          <w:tab w:val="num" w:pos="567"/>
        </w:tabs>
        <w:autoSpaceDE w:val="0"/>
        <w:autoSpaceDN w:val="0"/>
        <w:adjustRightInd w:val="0"/>
        <w:rPr>
          <w:rFonts w:cs="Arial"/>
          <w:sz w:val="22"/>
          <w:szCs w:val="22"/>
          <w:lang w:val="en-GB"/>
        </w:rPr>
      </w:pPr>
      <w:r w:rsidRPr="002053A6">
        <w:rPr>
          <w:rFonts w:cs="Arial"/>
          <w:sz w:val="22"/>
          <w:szCs w:val="22"/>
          <w:lang w:val="en-GB"/>
        </w:rPr>
        <w:t>An accreditation (</w:t>
      </w:r>
      <w:r w:rsidR="00CE5353" w:rsidRPr="009E2608">
        <w:rPr>
          <w:rFonts w:cs="Arial"/>
          <w:sz w:val="22"/>
          <w:szCs w:val="22"/>
        </w:rPr>
        <w:t xml:space="preserve"> ISO </w:t>
      </w:r>
      <w:r w:rsidR="00CE5353" w:rsidRPr="009E2608">
        <w:rPr>
          <w:rFonts w:cs="Arial"/>
          <w:sz w:val="22"/>
          <w:szCs w:val="22"/>
          <w:lang w:val="en-GB"/>
        </w:rPr>
        <w:t>9001or equivalent; other official accreditations or certifications</w:t>
      </w:r>
      <w:r w:rsidR="00CE5353" w:rsidRPr="002053A6" w:rsidDel="00CE5353">
        <w:rPr>
          <w:rFonts w:cs="Arial"/>
          <w:sz w:val="22"/>
          <w:szCs w:val="22"/>
          <w:lang w:val="en-GB"/>
        </w:rPr>
        <w:t xml:space="preserve"> </w:t>
      </w:r>
      <w:r w:rsidRPr="002053A6">
        <w:rPr>
          <w:rFonts w:cs="Arial"/>
          <w:sz w:val="22"/>
          <w:szCs w:val="22"/>
          <w:lang w:val="en-GB"/>
        </w:rPr>
        <w:t xml:space="preserve">) or an on-going accreditation process by a certified accreditation </w:t>
      </w:r>
      <w:r w:rsidR="008D7806" w:rsidRPr="002053A6">
        <w:rPr>
          <w:rFonts w:cs="Arial"/>
          <w:sz w:val="22"/>
          <w:szCs w:val="22"/>
          <w:lang w:val="en-GB"/>
        </w:rPr>
        <w:t>body  would be an asset (desirable).</w:t>
      </w:r>
    </w:p>
    <w:p w14:paraId="2561DE6E" w14:textId="679A9814" w:rsidR="00800E39" w:rsidRPr="00091745" w:rsidRDefault="00800E39" w:rsidP="00EC64AF">
      <w:pPr>
        <w:keepNext/>
        <w:keepLines/>
        <w:rPr>
          <w:rFonts w:cs="Arial"/>
          <w:sz w:val="22"/>
          <w:szCs w:val="22"/>
          <w:lang w:val="en-GB"/>
        </w:rPr>
      </w:pPr>
    </w:p>
    <w:p w14:paraId="369EE8FE" w14:textId="77777777" w:rsidR="00516383" w:rsidRPr="00A112BC" w:rsidRDefault="00516383" w:rsidP="00A112BC">
      <w:pPr>
        <w:pStyle w:val="Heading3"/>
        <w:keepNext/>
        <w:widowControl w:val="0"/>
        <w:numPr>
          <w:ilvl w:val="2"/>
          <w:numId w:val="1"/>
        </w:numPr>
        <w:tabs>
          <w:tab w:val="clear" w:pos="720"/>
        </w:tabs>
        <w:spacing w:before="120" w:line="240" w:lineRule="atLeast"/>
        <w:jc w:val="lowKashida"/>
        <w:rPr>
          <w:rFonts w:ascii="Arial" w:hAnsi="Arial"/>
          <w:color w:val="447DB5"/>
        </w:rPr>
      </w:pPr>
      <w:bookmarkStart w:id="51" w:name="_Toc156364185"/>
      <w:bookmarkStart w:id="52" w:name="_Ref501033064"/>
      <w:bookmarkStart w:id="53" w:name="_Ref501033076"/>
      <w:bookmarkStart w:id="54" w:name="_Toc79569170"/>
      <w:r w:rsidRPr="00A112BC">
        <w:rPr>
          <w:rFonts w:ascii="Arial" w:hAnsi="Arial"/>
          <w:color w:val="447DB5"/>
        </w:rPr>
        <w:t>Previous experience</w:t>
      </w:r>
      <w:bookmarkEnd w:id="51"/>
      <w:bookmarkEnd w:id="52"/>
      <w:bookmarkEnd w:id="53"/>
      <w:bookmarkEnd w:id="54"/>
    </w:p>
    <w:p w14:paraId="5BB2CE4B" w14:textId="77777777" w:rsidR="008D7806" w:rsidRPr="001F3858" w:rsidRDefault="008D7806" w:rsidP="008D7806">
      <w:pPr>
        <w:autoSpaceDE w:val="0"/>
        <w:autoSpaceDN w:val="0"/>
        <w:adjustRightInd w:val="0"/>
        <w:rPr>
          <w:rFonts w:asciiTheme="minorBidi" w:hAnsiTheme="minorBidi" w:cstheme="minorBidi"/>
          <w:b/>
          <w:sz w:val="22"/>
          <w:szCs w:val="22"/>
          <w:lang w:val="en-GB"/>
        </w:rPr>
      </w:pPr>
      <w:bookmarkStart w:id="55" w:name="_Hlk59522290"/>
      <w:r w:rsidRPr="001F3858">
        <w:rPr>
          <w:rFonts w:asciiTheme="minorBidi" w:hAnsiTheme="minorBidi" w:cstheme="minorBidi"/>
          <w:b/>
          <w:sz w:val="22"/>
          <w:szCs w:val="22"/>
          <w:lang w:val="en-GB"/>
        </w:rPr>
        <w:t>Mandatory:</w:t>
      </w:r>
    </w:p>
    <w:p w14:paraId="75A10223" w14:textId="5DF0A7C7" w:rsidR="008D7806" w:rsidRPr="009E2608" w:rsidRDefault="008D7806" w:rsidP="008D7806">
      <w:pPr>
        <w:pStyle w:val="ListParagraph"/>
        <w:numPr>
          <w:ilvl w:val="0"/>
          <w:numId w:val="191"/>
        </w:numPr>
        <w:autoSpaceDE w:val="0"/>
        <w:autoSpaceDN w:val="0"/>
        <w:adjustRightInd w:val="0"/>
        <w:ind w:left="426" w:firstLine="0"/>
        <w:contextualSpacing w:val="0"/>
        <w:rPr>
          <w:rFonts w:asciiTheme="minorBidi" w:hAnsiTheme="minorBidi" w:cstheme="minorBidi"/>
          <w:sz w:val="22"/>
          <w:szCs w:val="22"/>
          <w:lang w:val="en-GB"/>
        </w:rPr>
      </w:pPr>
      <w:r w:rsidRPr="009E2608">
        <w:rPr>
          <w:rFonts w:asciiTheme="minorBidi" w:hAnsiTheme="minorBidi" w:cstheme="minorBidi"/>
          <w:sz w:val="22"/>
          <w:szCs w:val="22"/>
          <w:lang w:val="en-GB"/>
        </w:rPr>
        <w:t xml:space="preserve">Proven experience in the field of </w:t>
      </w:r>
      <w:r w:rsidR="00303F03" w:rsidRPr="002053A6">
        <w:rPr>
          <w:rFonts w:asciiTheme="minorBidi" w:hAnsiTheme="minorBidi" w:cstheme="minorBidi"/>
          <w:sz w:val="22"/>
          <w:szCs w:val="22"/>
          <w:lang w:val="en-GB"/>
        </w:rPr>
        <w:t>enforcement of tobacco control, public health or environmental health legislation</w:t>
      </w:r>
      <w:r w:rsidR="007D0D81">
        <w:rPr>
          <w:rFonts w:asciiTheme="minorBidi" w:hAnsiTheme="minorBidi" w:cstheme="minorBidi"/>
          <w:sz w:val="22"/>
          <w:szCs w:val="22"/>
          <w:lang w:val="en-GB"/>
        </w:rPr>
        <w:t>and conduct of enforcement training in the aforementioned areas</w:t>
      </w:r>
      <w:r w:rsidR="002053A6">
        <w:rPr>
          <w:rFonts w:asciiTheme="minorBidi" w:hAnsiTheme="minorBidi" w:cstheme="minorBidi"/>
          <w:sz w:val="22"/>
          <w:szCs w:val="22"/>
          <w:lang w:val="en-GB"/>
        </w:rPr>
        <w:t>;</w:t>
      </w:r>
    </w:p>
    <w:p w14:paraId="3CDBF253" w14:textId="74617523" w:rsidR="008D7806" w:rsidRDefault="008D7806" w:rsidP="008D7806">
      <w:pPr>
        <w:pStyle w:val="ListParagraph"/>
        <w:numPr>
          <w:ilvl w:val="0"/>
          <w:numId w:val="191"/>
        </w:numPr>
        <w:autoSpaceDE w:val="0"/>
        <w:autoSpaceDN w:val="0"/>
        <w:adjustRightInd w:val="0"/>
        <w:ind w:left="426" w:firstLine="0"/>
        <w:contextualSpacing w:val="0"/>
        <w:rPr>
          <w:rFonts w:asciiTheme="minorBidi" w:hAnsiTheme="minorBidi" w:cstheme="minorBidi"/>
          <w:sz w:val="22"/>
          <w:szCs w:val="22"/>
          <w:lang w:val="en-GB"/>
        </w:rPr>
      </w:pPr>
      <w:r w:rsidRPr="002053A6">
        <w:rPr>
          <w:rFonts w:asciiTheme="minorBidi" w:hAnsiTheme="minorBidi" w:cstheme="minorBidi"/>
          <w:sz w:val="22"/>
          <w:szCs w:val="22"/>
          <w:lang w:val="en-GB"/>
        </w:rPr>
        <w:t xml:space="preserve">Previous work with WHO, other international organizations and/or major institutions </w:t>
      </w:r>
      <w:r w:rsidRPr="009E2608">
        <w:rPr>
          <w:rFonts w:asciiTheme="minorBidi" w:hAnsiTheme="minorBidi" w:cstheme="minorBidi"/>
          <w:sz w:val="22"/>
          <w:szCs w:val="22"/>
          <w:lang w:val="en-GB"/>
        </w:rPr>
        <w:t xml:space="preserve">in the field of  </w:t>
      </w:r>
      <w:r w:rsidR="00B07030" w:rsidRPr="002053A6">
        <w:rPr>
          <w:rFonts w:asciiTheme="minorBidi" w:hAnsiTheme="minorBidi" w:cstheme="minorBidi"/>
          <w:sz w:val="22"/>
          <w:szCs w:val="22"/>
          <w:lang w:val="en-GB"/>
        </w:rPr>
        <w:t>tobacco control</w:t>
      </w:r>
      <w:r w:rsidR="00A1778F" w:rsidRPr="002053A6">
        <w:rPr>
          <w:rFonts w:asciiTheme="minorBidi" w:hAnsiTheme="minorBidi" w:cstheme="minorBidi"/>
          <w:sz w:val="22"/>
          <w:szCs w:val="22"/>
          <w:lang w:val="en-GB"/>
        </w:rPr>
        <w:t>,</w:t>
      </w:r>
      <w:r w:rsidR="00B07030" w:rsidRPr="002053A6">
        <w:rPr>
          <w:rFonts w:asciiTheme="minorBidi" w:hAnsiTheme="minorBidi" w:cstheme="minorBidi"/>
          <w:sz w:val="22"/>
          <w:szCs w:val="22"/>
          <w:lang w:val="en-GB"/>
        </w:rPr>
        <w:t xml:space="preserve"> </w:t>
      </w:r>
      <w:r w:rsidR="00303F03" w:rsidRPr="002053A6">
        <w:rPr>
          <w:rFonts w:asciiTheme="minorBidi" w:hAnsiTheme="minorBidi" w:cstheme="minorBidi"/>
          <w:sz w:val="22"/>
          <w:szCs w:val="22"/>
          <w:lang w:val="en-GB"/>
        </w:rPr>
        <w:t>law and enforcement</w:t>
      </w:r>
      <w:r w:rsidR="002053A6">
        <w:rPr>
          <w:rFonts w:asciiTheme="minorBidi" w:hAnsiTheme="minorBidi" w:cstheme="minorBidi"/>
          <w:sz w:val="22"/>
          <w:szCs w:val="22"/>
          <w:lang w:val="en-GB"/>
        </w:rPr>
        <w:t>.</w:t>
      </w:r>
    </w:p>
    <w:p w14:paraId="2EAE8CF2" w14:textId="77777777" w:rsidR="007D0D81" w:rsidRPr="007D0D81" w:rsidRDefault="007D0D81" w:rsidP="007D0D81">
      <w:pPr>
        <w:autoSpaceDE w:val="0"/>
        <w:autoSpaceDN w:val="0"/>
        <w:adjustRightInd w:val="0"/>
        <w:ind w:left="426"/>
        <w:rPr>
          <w:rFonts w:asciiTheme="minorBidi" w:hAnsiTheme="minorBidi" w:cstheme="minorBidi"/>
          <w:sz w:val="22"/>
          <w:szCs w:val="22"/>
          <w:lang w:val="en-GB"/>
        </w:rPr>
      </w:pPr>
    </w:p>
    <w:p w14:paraId="5CEC2C7F" w14:textId="77777777" w:rsidR="008D7806" w:rsidRPr="00C20640" w:rsidRDefault="008D7806" w:rsidP="008D7806">
      <w:pPr>
        <w:tabs>
          <w:tab w:val="num" w:pos="567"/>
        </w:tabs>
        <w:autoSpaceDE w:val="0"/>
        <w:autoSpaceDN w:val="0"/>
        <w:adjustRightInd w:val="0"/>
        <w:ind w:left="426"/>
        <w:rPr>
          <w:rFonts w:asciiTheme="minorBidi" w:hAnsiTheme="minorBidi" w:cstheme="minorBidi"/>
          <w:color w:val="000000" w:themeColor="text1"/>
          <w:sz w:val="22"/>
          <w:szCs w:val="22"/>
          <w:lang w:val="en-GB"/>
        </w:rPr>
      </w:pPr>
    </w:p>
    <w:p w14:paraId="6B73F5E0" w14:textId="77777777" w:rsidR="008D7806" w:rsidRPr="009C3786" w:rsidRDefault="008D7806" w:rsidP="008D7806">
      <w:pPr>
        <w:autoSpaceDE w:val="0"/>
        <w:autoSpaceDN w:val="0"/>
        <w:adjustRightInd w:val="0"/>
        <w:rPr>
          <w:rFonts w:asciiTheme="minorBidi" w:hAnsiTheme="minorBidi" w:cstheme="minorBidi"/>
          <w:b/>
          <w:sz w:val="22"/>
          <w:szCs w:val="22"/>
          <w:lang w:val="en-GB"/>
        </w:rPr>
      </w:pPr>
      <w:r w:rsidRPr="009C3786">
        <w:rPr>
          <w:rFonts w:asciiTheme="minorBidi" w:hAnsiTheme="minorBidi" w:cstheme="minorBidi"/>
          <w:b/>
          <w:sz w:val="22"/>
          <w:szCs w:val="22"/>
          <w:lang w:val="en-GB"/>
        </w:rPr>
        <w:t>Desirable:</w:t>
      </w:r>
    </w:p>
    <w:p w14:paraId="56D9481D" w14:textId="2071DF35" w:rsidR="002502D6" w:rsidRPr="009C3786" w:rsidRDefault="008D7806" w:rsidP="00926F6E">
      <w:pPr>
        <w:pStyle w:val="ListParagraph"/>
        <w:numPr>
          <w:ilvl w:val="0"/>
          <w:numId w:val="191"/>
        </w:numPr>
        <w:autoSpaceDE w:val="0"/>
        <w:autoSpaceDN w:val="0"/>
        <w:adjustRightInd w:val="0"/>
        <w:ind w:left="426" w:firstLine="0"/>
        <w:contextualSpacing w:val="0"/>
        <w:rPr>
          <w:rFonts w:asciiTheme="minorBidi" w:hAnsiTheme="minorBidi" w:cstheme="minorBidi"/>
          <w:sz w:val="22"/>
          <w:szCs w:val="22"/>
          <w:lang w:val="en-GB"/>
        </w:rPr>
      </w:pPr>
      <w:r w:rsidRPr="009C3786">
        <w:rPr>
          <w:rFonts w:asciiTheme="minorBidi" w:hAnsiTheme="minorBidi" w:cstheme="minorBidi"/>
          <w:sz w:val="22"/>
          <w:szCs w:val="22"/>
          <w:lang w:val="en-GB"/>
        </w:rPr>
        <w:t>Experienc</w:t>
      </w:r>
      <w:r w:rsidR="00294006" w:rsidRPr="009C3786">
        <w:rPr>
          <w:rFonts w:asciiTheme="minorBidi" w:hAnsiTheme="minorBidi" w:cstheme="minorBidi"/>
          <w:sz w:val="22"/>
          <w:szCs w:val="22"/>
          <w:lang w:val="en-GB"/>
        </w:rPr>
        <w:t xml:space="preserve">e working with the Secretariat of the WHO FCTC, WHO or other UN Agencies </w:t>
      </w:r>
      <w:r w:rsidR="005B3A24" w:rsidRPr="009C3786">
        <w:rPr>
          <w:rFonts w:asciiTheme="minorBidi" w:hAnsiTheme="minorBidi" w:cstheme="minorBidi"/>
          <w:sz w:val="22"/>
          <w:szCs w:val="22"/>
          <w:lang w:val="en-GB"/>
        </w:rPr>
        <w:t>in the</w:t>
      </w:r>
      <w:r w:rsidR="00294006" w:rsidRPr="009C3786">
        <w:rPr>
          <w:rFonts w:asciiTheme="minorBidi" w:hAnsiTheme="minorBidi" w:cstheme="minorBidi"/>
          <w:sz w:val="22"/>
          <w:szCs w:val="22"/>
          <w:lang w:val="en-GB"/>
        </w:rPr>
        <w:t xml:space="preserve"> conduct </w:t>
      </w:r>
      <w:r w:rsidR="00B634EF" w:rsidRPr="009C3786">
        <w:rPr>
          <w:rFonts w:asciiTheme="minorBidi" w:hAnsiTheme="minorBidi" w:cstheme="minorBidi"/>
          <w:sz w:val="22"/>
          <w:szCs w:val="22"/>
          <w:lang w:val="en-GB"/>
        </w:rPr>
        <w:t xml:space="preserve">of trainings </w:t>
      </w:r>
      <w:r w:rsidR="00926F6E" w:rsidRPr="009C3786">
        <w:rPr>
          <w:rFonts w:asciiTheme="minorBidi" w:hAnsiTheme="minorBidi" w:cstheme="minorBidi"/>
          <w:sz w:val="22"/>
          <w:szCs w:val="22"/>
          <w:lang w:val="en-GB"/>
        </w:rPr>
        <w:t>and advising developing countries in the aforementioned areas</w:t>
      </w:r>
      <w:r w:rsidRPr="009C3786">
        <w:rPr>
          <w:rFonts w:asciiTheme="minorBidi" w:hAnsiTheme="minorBidi" w:cstheme="minorBidi"/>
          <w:sz w:val="22"/>
          <w:szCs w:val="22"/>
          <w:lang w:val="en-GB"/>
        </w:rPr>
        <w:t>.</w:t>
      </w:r>
    </w:p>
    <w:bookmarkEnd w:id="55"/>
    <w:p w14:paraId="0624ABB7" w14:textId="77777777" w:rsidR="00F02294" w:rsidRPr="00EF4841" w:rsidRDefault="00F02294" w:rsidP="00EF4841">
      <w:pPr>
        <w:keepNext/>
        <w:keepLines/>
        <w:rPr>
          <w:rFonts w:cs="Arial"/>
          <w:sz w:val="22"/>
          <w:szCs w:val="22"/>
          <w:lang w:val="en-GB"/>
        </w:rPr>
      </w:pPr>
    </w:p>
    <w:p w14:paraId="47DC3271" w14:textId="77777777" w:rsidR="00516383" w:rsidRPr="00A112BC" w:rsidRDefault="00516383" w:rsidP="00A112BC">
      <w:pPr>
        <w:pStyle w:val="Heading3"/>
        <w:keepNext/>
        <w:widowControl w:val="0"/>
        <w:numPr>
          <w:ilvl w:val="2"/>
          <w:numId w:val="1"/>
        </w:numPr>
        <w:tabs>
          <w:tab w:val="clear" w:pos="720"/>
        </w:tabs>
        <w:spacing w:before="120" w:line="240" w:lineRule="atLeast"/>
        <w:jc w:val="lowKashida"/>
        <w:rPr>
          <w:rFonts w:ascii="Arial" w:hAnsi="Arial"/>
          <w:color w:val="447DB5"/>
        </w:rPr>
      </w:pPr>
      <w:bookmarkStart w:id="56" w:name="_Toc156364187"/>
      <w:bookmarkStart w:id="57" w:name="_Ref501033094"/>
      <w:bookmarkStart w:id="58" w:name="_Toc79569171"/>
      <w:r w:rsidRPr="00A112BC">
        <w:rPr>
          <w:rFonts w:ascii="Arial" w:hAnsi="Arial"/>
          <w:color w:val="447DB5"/>
        </w:rPr>
        <w:t>Staffing</w:t>
      </w:r>
      <w:bookmarkEnd w:id="56"/>
      <w:bookmarkEnd w:id="57"/>
      <w:bookmarkEnd w:id="58"/>
    </w:p>
    <w:p w14:paraId="69DC36BC" w14:textId="77777777" w:rsidR="008D7806" w:rsidRPr="00C82817" w:rsidRDefault="008D7806" w:rsidP="008D7806">
      <w:pPr>
        <w:autoSpaceDE w:val="0"/>
        <w:autoSpaceDN w:val="0"/>
        <w:adjustRightInd w:val="0"/>
        <w:rPr>
          <w:rFonts w:cs="Arial"/>
          <w:sz w:val="22"/>
          <w:szCs w:val="22"/>
        </w:rPr>
      </w:pPr>
      <w:r w:rsidRPr="00C82817">
        <w:rPr>
          <w:rFonts w:cs="Arial"/>
          <w:sz w:val="22"/>
          <w:szCs w:val="22"/>
        </w:rPr>
        <w:t>The selected contractor is expected to dedicate the following human resources to the project:</w:t>
      </w:r>
    </w:p>
    <w:p w14:paraId="402CA81B" w14:textId="77777777" w:rsidR="008D7806" w:rsidRPr="00C82817" w:rsidRDefault="008D7806" w:rsidP="008D7806">
      <w:pPr>
        <w:autoSpaceDE w:val="0"/>
        <w:autoSpaceDN w:val="0"/>
        <w:adjustRightInd w:val="0"/>
        <w:rPr>
          <w:rFonts w:cs="Arial"/>
          <w:sz w:val="22"/>
          <w:szCs w:val="22"/>
        </w:rPr>
      </w:pPr>
    </w:p>
    <w:p w14:paraId="0C39FD89" w14:textId="77777777" w:rsidR="008D7806" w:rsidRPr="00C82817" w:rsidRDefault="008D7806" w:rsidP="008D7806">
      <w:pPr>
        <w:pStyle w:val="ListParagraph"/>
        <w:numPr>
          <w:ilvl w:val="0"/>
          <w:numId w:val="192"/>
        </w:numPr>
        <w:autoSpaceDE w:val="0"/>
        <w:autoSpaceDN w:val="0"/>
        <w:adjustRightInd w:val="0"/>
        <w:spacing w:after="60"/>
        <w:ind w:left="576" w:hanging="216"/>
        <w:contextualSpacing w:val="0"/>
        <w:rPr>
          <w:rFonts w:cs="Arial"/>
          <w:sz w:val="22"/>
          <w:szCs w:val="22"/>
          <w:lang w:val="en-GB"/>
        </w:rPr>
      </w:pPr>
      <w:r w:rsidRPr="00C82817">
        <w:rPr>
          <w:rFonts w:cs="Arial"/>
          <w:sz w:val="22"/>
          <w:szCs w:val="22"/>
          <w:lang w:val="en-GB"/>
        </w:rPr>
        <w:t>A project manager of an adequate level of qualification and experience (please attach resume to your proposal) shall be dedicated to the project.</w:t>
      </w:r>
    </w:p>
    <w:p w14:paraId="27C02F90" w14:textId="77777777" w:rsidR="008D7806" w:rsidRPr="00C82817" w:rsidRDefault="008D7806" w:rsidP="008D7806">
      <w:pPr>
        <w:pStyle w:val="ListParagraph"/>
        <w:numPr>
          <w:ilvl w:val="0"/>
          <w:numId w:val="192"/>
        </w:numPr>
        <w:tabs>
          <w:tab w:val="num" w:pos="567"/>
        </w:tabs>
        <w:autoSpaceDE w:val="0"/>
        <w:autoSpaceDN w:val="0"/>
        <w:adjustRightInd w:val="0"/>
        <w:spacing w:after="60"/>
        <w:ind w:left="576" w:hanging="216"/>
        <w:contextualSpacing w:val="0"/>
        <w:rPr>
          <w:rFonts w:cs="Arial"/>
          <w:sz w:val="22"/>
          <w:szCs w:val="22"/>
          <w:lang w:val="en-GB"/>
        </w:rPr>
      </w:pPr>
      <w:r w:rsidRPr="00C82817">
        <w:rPr>
          <w:rFonts w:cs="Arial"/>
          <w:sz w:val="22"/>
          <w:szCs w:val="22"/>
          <w:lang w:val="en-GB"/>
        </w:rPr>
        <w:t>The designated project manager that should be the same all along implementation, including consideration in contingency plans in case the focal point is absent</w:t>
      </w:r>
      <w:r w:rsidRPr="00C82817">
        <w:rPr>
          <w:rFonts w:cs="Arial"/>
        </w:rPr>
        <w:t>.</w:t>
      </w:r>
    </w:p>
    <w:p w14:paraId="12ED6309" w14:textId="77777777" w:rsidR="008D7806" w:rsidRPr="00C82817" w:rsidRDefault="008D7806" w:rsidP="008D7806">
      <w:pPr>
        <w:pStyle w:val="ListParagraph"/>
        <w:numPr>
          <w:ilvl w:val="0"/>
          <w:numId w:val="192"/>
        </w:numPr>
        <w:tabs>
          <w:tab w:val="num" w:pos="567"/>
        </w:tabs>
        <w:autoSpaceDE w:val="0"/>
        <w:autoSpaceDN w:val="0"/>
        <w:adjustRightInd w:val="0"/>
        <w:spacing w:after="60"/>
        <w:ind w:left="576" w:hanging="216"/>
        <w:contextualSpacing w:val="0"/>
        <w:rPr>
          <w:rFonts w:cs="Arial"/>
          <w:sz w:val="22"/>
          <w:szCs w:val="22"/>
          <w:lang w:val="en-GB"/>
        </w:rPr>
      </w:pPr>
      <w:r w:rsidRPr="00C82817">
        <w:rPr>
          <w:rFonts w:cs="Arial"/>
          <w:sz w:val="22"/>
          <w:szCs w:val="22"/>
        </w:rPr>
        <w:t>Sufficient capacity and knowledge is required to cover the following areas of expertise:</w:t>
      </w:r>
    </w:p>
    <w:p w14:paraId="37FCFAD4" w14:textId="2E4D1A2F" w:rsidR="008D7806" w:rsidRPr="00C82817" w:rsidRDefault="008D7806" w:rsidP="008D7806">
      <w:pPr>
        <w:pStyle w:val="ListParagraph"/>
        <w:numPr>
          <w:ilvl w:val="1"/>
          <w:numId w:val="192"/>
        </w:numPr>
        <w:autoSpaceDE w:val="0"/>
        <w:autoSpaceDN w:val="0"/>
        <w:adjustRightInd w:val="0"/>
        <w:spacing w:after="60"/>
        <w:contextualSpacing w:val="0"/>
        <w:rPr>
          <w:rFonts w:cs="Arial"/>
          <w:sz w:val="22"/>
          <w:szCs w:val="22"/>
          <w:lang w:val="en-GB"/>
        </w:rPr>
      </w:pPr>
      <w:r w:rsidRPr="00C82817">
        <w:rPr>
          <w:rFonts w:cs="Arial"/>
          <w:sz w:val="22"/>
          <w:szCs w:val="22"/>
        </w:rPr>
        <w:t>Adequate technical knowledge to</w:t>
      </w:r>
      <w:r w:rsidR="0020614A" w:rsidRPr="00C82817">
        <w:rPr>
          <w:rFonts w:cs="Arial"/>
          <w:sz w:val="22"/>
          <w:szCs w:val="22"/>
        </w:rPr>
        <w:t xml:space="preserve"> </w:t>
      </w:r>
      <w:r w:rsidR="00CB631A" w:rsidRPr="00C82817">
        <w:rPr>
          <w:rFonts w:cs="Arial"/>
          <w:sz w:val="22"/>
          <w:szCs w:val="22"/>
        </w:rPr>
        <w:t xml:space="preserve">design and deliver </w:t>
      </w:r>
      <w:r w:rsidR="00BD38E0" w:rsidRPr="00C82817">
        <w:rPr>
          <w:rFonts w:cs="Arial"/>
          <w:sz w:val="22"/>
          <w:szCs w:val="22"/>
        </w:rPr>
        <w:t>enforcement training</w:t>
      </w:r>
      <w:r w:rsidR="0020614A" w:rsidRPr="00C82817">
        <w:rPr>
          <w:rFonts w:cs="Arial"/>
          <w:sz w:val="22"/>
          <w:szCs w:val="22"/>
        </w:rPr>
        <w:t>.</w:t>
      </w:r>
    </w:p>
    <w:p w14:paraId="7F2F7772" w14:textId="719096A9" w:rsidR="008D7806" w:rsidRPr="00C82817" w:rsidRDefault="008D7806" w:rsidP="008D7806">
      <w:pPr>
        <w:pStyle w:val="ListParagraph"/>
        <w:numPr>
          <w:ilvl w:val="1"/>
          <w:numId w:val="192"/>
        </w:numPr>
        <w:autoSpaceDE w:val="0"/>
        <w:autoSpaceDN w:val="0"/>
        <w:adjustRightInd w:val="0"/>
        <w:spacing w:after="60"/>
        <w:contextualSpacing w:val="0"/>
        <w:rPr>
          <w:rFonts w:cs="Arial"/>
          <w:sz w:val="22"/>
          <w:szCs w:val="22"/>
          <w:lang w:val="en-GB"/>
        </w:rPr>
      </w:pPr>
      <w:r w:rsidRPr="00C82817">
        <w:rPr>
          <w:rFonts w:cs="Arial"/>
          <w:sz w:val="22"/>
          <w:szCs w:val="22"/>
        </w:rPr>
        <w:t>Adequate technical knowledge to</w:t>
      </w:r>
      <w:r w:rsidR="0020614A" w:rsidRPr="00C82817">
        <w:rPr>
          <w:rFonts w:cs="Arial"/>
          <w:sz w:val="22"/>
          <w:szCs w:val="22"/>
        </w:rPr>
        <w:t xml:space="preserve"> advise </w:t>
      </w:r>
      <w:r w:rsidR="002F2DC1" w:rsidRPr="00C82817">
        <w:rPr>
          <w:rFonts w:cs="Arial"/>
          <w:sz w:val="22"/>
          <w:szCs w:val="22"/>
        </w:rPr>
        <w:t xml:space="preserve">on the development of </w:t>
      </w:r>
      <w:r w:rsidR="00BD38E0" w:rsidRPr="00C82817">
        <w:rPr>
          <w:rFonts w:cs="Arial"/>
          <w:sz w:val="22"/>
          <w:szCs w:val="22"/>
        </w:rPr>
        <w:t>enforcement guidelines</w:t>
      </w:r>
      <w:r w:rsidR="0020614A" w:rsidRPr="00C82817">
        <w:rPr>
          <w:rFonts w:cs="Arial"/>
          <w:sz w:val="22"/>
          <w:szCs w:val="22"/>
        </w:rPr>
        <w:t>.</w:t>
      </w:r>
    </w:p>
    <w:p w14:paraId="5E17B6BC" w14:textId="05EE118D" w:rsidR="0020614A" w:rsidRPr="00C82817" w:rsidRDefault="0020614A" w:rsidP="008D7806">
      <w:pPr>
        <w:pStyle w:val="ListParagraph"/>
        <w:numPr>
          <w:ilvl w:val="1"/>
          <w:numId w:val="192"/>
        </w:numPr>
        <w:autoSpaceDE w:val="0"/>
        <w:autoSpaceDN w:val="0"/>
        <w:adjustRightInd w:val="0"/>
        <w:spacing w:after="60"/>
        <w:contextualSpacing w:val="0"/>
        <w:rPr>
          <w:rFonts w:cs="Arial"/>
          <w:sz w:val="22"/>
          <w:szCs w:val="22"/>
          <w:lang w:val="en-GB"/>
        </w:rPr>
      </w:pPr>
      <w:r w:rsidRPr="00C82817">
        <w:rPr>
          <w:rFonts w:cs="Arial"/>
          <w:sz w:val="22"/>
          <w:szCs w:val="22"/>
        </w:rPr>
        <w:t xml:space="preserve">Adequate technical knowledge </w:t>
      </w:r>
      <w:r w:rsidR="002F2DC1" w:rsidRPr="00C82817">
        <w:rPr>
          <w:rFonts w:cs="Arial"/>
          <w:sz w:val="22"/>
          <w:szCs w:val="22"/>
        </w:rPr>
        <w:t>in tobacco control and the WHO FCTC</w:t>
      </w:r>
      <w:r w:rsidRPr="00C82817">
        <w:rPr>
          <w:rFonts w:cs="Arial"/>
          <w:sz w:val="22"/>
          <w:szCs w:val="22"/>
        </w:rPr>
        <w:t>.</w:t>
      </w:r>
    </w:p>
    <w:p w14:paraId="164C6C5D" w14:textId="2E6858DB" w:rsidR="0020614A" w:rsidRPr="00C82817" w:rsidRDefault="0020614A" w:rsidP="008D7806">
      <w:pPr>
        <w:pStyle w:val="ListParagraph"/>
        <w:numPr>
          <w:ilvl w:val="1"/>
          <w:numId w:val="192"/>
        </w:numPr>
        <w:autoSpaceDE w:val="0"/>
        <w:autoSpaceDN w:val="0"/>
        <w:adjustRightInd w:val="0"/>
        <w:spacing w:after="60"/>
        <w:contextualSpacing w:val="0"/>
        <w:rPr>
          <w:rFonts w:cs="Arial"/>
          <w:sz w:val="22"/>
          <w:szCs w:val="22"/>
          <w:lang w:val="en-GB"/>
        </w:rPr>
      </w:pPr>
      <w:r w:rsidRPr="00C82817">
        <w:rPr>
          <w:rFonts w:cs="Arial"/>
          <w:sz w:val="22"/>
          <w:szCs w:val="22"/>
        </w:rPr>
        <w:t>Adequate technical knowledge to manage virtual service delivery platforms.</w:t>
      </w:r>
    </w:p>
    <w:p w14:paraId="5B0647D9" w14:textId="77777777" w:rsidR="008D7806" w:rsidRPr="00C82817" w:rsidRDefault="008D7806" w:rsidP="008D7806">
      <w:pPr>
        <w:pStyle w:val="ListParagraph"/>
        <w:numPr>
          <w:ilvl w:val="0"/>
          <w:numId w:val="192"/>
        </w:numPr>
        <w:tabs>
          <w:tab w:val="num" w:pos="567"/>
        </w:tabs>
        <w:autoSpaceDE w:val="0"/>
        <w:autoSpaceDN w:val="0"/>
        <w:adjustRightInd w:val="0"/>
        <w:spacing w:after="60"/>
        <w:ind w:left="576" w:hanging="216"/>
        <w:contextualSpacing w:val="0"/>
        <w:rPr>
          <w:rFonts w:cs="Arial"/>
          <w:sz w:val="22"/>
          <w:szCs w:val="22"/>
          <w:lang w:val="en-GB"/>
        </w:rPr>
      </w:pPr>
      <w:r w:rsidRPr="00C82817">
        <w:rPr>
          <w:rFonts w:cs="Arial"/>
          <w:sz w:val="22"/>
          <w:szCs w:val="22"/>
          <w:lang w:val="en-GB"/>
        </w:rPr>
        <w:t>WHO pays utmost attention to the level of qualification and experience of the individuals involved, and to continuity in the services. The profiles (no individual names required) of the personnel proposed for these services should be included in the technical proposal.</w:t>
      </w:r>
    </w:p>
    <w:p w14:paraId="1AFF3E5B" w14:textId="76D394E9" w:rsidR="008D7806" w:rsidRPr="00C82817" w:rsidRDefault="008D7806" w:rsidP="008D7806">
      <w:pPr>
        <w:pStyle w:val="ListParagraph"/>
        <w:numPr>
          <w:ilvl w:val="0"/>
          <w:numId w:val="192"/>
        </w:numPr>
        <w:tabs>
          <w:tab w:val="num" w:pos="567"/>
        </w:tabs>
        <w:autoSpaceDE w:val="0"/>
        <w:autoSpaceDN w:val="0"/>
        <w:adjustRightInd w:val="0"/>
        <w:spacing w:after="60"/>
        <w:ind w:left="576" w:hanging="216"/>
        <w:contextualSpacing w:val="0"/>
        <w:rPr>
          <w:rFonts w:cs="Arial"/>
          <w:sz w:val="22"/>
          <w:szCs w:val="22"/>
          <w:lang w:val="en-GB"/>
        </w:rPr>
      </w:pPr>
      <w:r w:rsidRPr="00C82817">
        <w:rPr>
          <w:rFonts w:cs="Arial"/>
          <w:sz w:val="22"/>
          <w:szCs w:val="22"/>
          <w:lang w:val="en-GB"/>
        </w:rPr>
        <w:t xml:space="preserve">All staff with full professional working proficiency/native or bilingual proficiency in </w:t>
      </w:r>
      <w:r w:rsidR="0020614A" w:rsidRPr="00C82817">
        <w:rPr>
          <w:rFonts w:cs="Arial"/>
          <w:sz w:val="22"/>
          <w:szCs w:val="22"/>
          <w:lang w:val="en-GB"/>
        </w:rPr>
        <w:t>English</w:t>
      </w:r>
      <w:r w:rsidRPr="00C82817">
        <w:rPr>
          <w:rFonts w:cs="Arial"/>
          <w:sz w:val="22"/>
          <w:szCs w:val="22"/>
          <w:lang w:val="en-GB"/>
        </w:rPr>
        <w:t xml:space="preserve">. </w:t>
      </w:r>
    </w:p>
    <w:p w14:paraId="4D07D976" w14:textId="77777777" w:rsidR="008D7806" w:rsidRPr="0056230F" w:rsidRDefault="008D7806" w:rsidP="008D7806">
      <w:pPr>
        <w:autoSpaceDE w:val="0"/>
        <w:autoSpaceDN w:val="0"/>
        <w:adjustRightInd w:val="0"/>
        <w:rPr>
          <w:rFonts w:cs="Arial"/>
          <w:sz w:val="22"/>
          <w:szCs w:val="22"/>
          <w:lang w:val="en-GB"/>
        </w:rPr>
      </w:pPr>
    </w:p>
    <w:p w14:paraId="412E6ABE" w14:textId="77777777" w:rsidR="008D7806" w:rsidRPr="0056230F" w:rsidRDefault="008D7806" w:rsidP="008D7806">
      <w:pPr>
        <w:autoSpaceDE w:val="0"/>
        <w:autoSpaceDN w:val="0"/>
        <w:adjustRightInd w:val="0"/>
        <w:rPr>
          <w:rFonts w:cs="Arial"/>
          <w:sz w:val="22"/>
          <w:szCs w:val="22"/>
          <w:lang w:val="en-GB"/>
        </w:rPr>
      </w:pPr>
      <w:r w:rsidRPr="0056230F">
        <w:rPr>
          <w:rFonts w:cs="Arial"/>
          <w:sz w:val="22"/>
          <w:szCs w:val="22"/>
          <w:lang w:val="en-GB"/>
        </w:rPr>
        <w:lastRenderedPageBreak/>
        <w:t xml:space="preserve">The bidder is expected to outline the roles and responsibilities of those staff in the technical proposal. </w:t>
      </w:r>
    </w:p>
    <w:p w14:paraId="2CC1E3ED" w14:textId="0A17A508" w:rsidR="008D7806" w:rsidRPr="0056230F" w:rsidRDefault="008D7806" w:rsidP="008D7806">
      <w:pPr>
        <w:autoSpaceDE w:val="0"/>
        <w:autoSpaceDN w:val="0"/>
        <w:adjustRightInd w:val="0"/>
        <w:rPr>
          <w:rFonts w:cs="Arial"/>
          <w:sz w:val="22"/>
          <w:szCs w:val="22"/>
        </w:rPr>
      </w:pPr>
      <w:r w:rsidRPr="0056230F">
        <w:rPr>
          <w:rFonts w:cs="Arial"/>
          <w:sz w:val="22"/>
          <w:szCs w:val="22"/>
        </w:rPr>
        <w:t xml:space="preserve">Activities will be carried in normal working hours of </w:t>
      </w:r>
      <w:r w:rsidR="0020614A" w:rsidRPr="0056230F">
        <w:rPr>
          <w:rFonts w:cs="Arial"/>
          <w:sz w:val="22"/>
          <w:szCs w:val="22"/>
        </w:rPr>
        <w:t>Geneva, Switzerland’s</w:t>
      </w:r>
      <w:r w:rsidRPr="0056230F">
        <w:rPr>
          <w:rFonts w:cs="Arial"/>
          <w:sz w:val="22"/>
          <w:szCs w:val="22"/>
        </w:rPr>
        <w:t xml:space="preserve"> time zone. </w:t>
      </w:r>
    </w:p>
    <w:p w14:paraId="2E18C87F" w14:textId="77777777" w:rsidR="00BE46BC" w:rsidRPr="00D07547" w:rsidRDefault="00BE46BC" w:rsidP="00D07547"/>
    <w:p w14:paraId="07D08C87" w14:textId="77777777" w:rsidR="00E96A3C" w:rsidRPr="00A112BC" w:rsidRDefault="00516383" w:rsidP="00A112BC">
      <w:pPr>
        <w:pStyle w:val="StyleHeading2LatinArialComplexArial"/>
        <w:numPr>
          <w:ilvl w:val="1"/>
          <w:numId w:val="1"/>
        </w:numPr>
        <w:pBdr>
          <w:top w:val="single" w:sz="4" w:space="1" w:color="2D6BB5"/>
        </w:pBdr>
        <w:tabs>
          <w:tab w:val="clear" w:pos="851"/>
          <w:tab w:val="num" w:pos="900"/>
        </w:tabs>
        <w:ind w:left="0"/>
        <w:rPr>
          <w:sz w:val="22"/>
        </w:rPr>
      </w:pPr>
      <w:bookmarkStart w:id="59" w:name="_Toc79569172"/>
      <w:r w:rsidRPr="00A112BC">
        <w:rPr>
          <w:sz w:val="22"/>
        </w:rPr>
        <w:t>Work to be performed</w:t>
      </w:r>
      <w:bookmarkStart w:id="60" w:name="_Toc191096576"/>
      <w:bookmarkEnd w:id="59"/>
    </w:p>
    <w:p w14:paraId="66ABC918" w14:textId="77777777" w:rsidR="00035024" w:rsidRDefault="00035024" w:rsidP="00035024">
      <w:pPr>
        <w:rPr>
          <w:lang w:val="en-GB"/>
        </w:rPr>
      </w:pPr>
    </w:p>
    <w:p w14:paraId="28F50FA8" w14:textId="7DE11EA4" w:rsidR="008D7806" w:rsidRPr="00371751" w:rsidRDefault="00371751" w:rsidP="008D7806">
      <w:pPr>
        <w:tabs>
          <w:tab w:val="num" w:pos="567"/>
        </w:tabs>
        <w:autoSpaceDE w:val="0"/>
        <w:autoSpaceDN w:val="0"/>
        <w:adjustRightInd w:val="0"/>
        <w:rPr>
          <w:rFonts w:cs="Arial"/>
          <w:sz w:val="22"/>
          <w:szCs w:val="22"/>
          <w:lang w:val="en-GB"/>
        </w:rPr>
      </w:pPr>
      <w:r w:rsidRPr="00371751">
        <w:rPr>
          <w:rFonts w:cs="Arial"/>
          <w:sz w:val="22"/>
          <w:szCs w:val="22"/>
          <w:lang w:val="en-GB"/>
        </w:rPr>
        <w:t xml:space="preserve">The </w:t>
      </w:r>
      <w:r>
        <w:rPr>
          <w:rFonts w:cs="Arial"/>
          <w:sz w:val="22"/>
          <w:szCs w:val="22"/>
          <w:lang w:val="en-GB"/>
        </w:rPr>
        <w:t xml:space="preserve">objective of the proposed activities </w:t>
      </w:r>
      <w:r w:rsidRPr="00371751">
        <w:rPr>
          <w:rFonts w:cs="Arial"/>
          <w:sz w:val="22"/>
          <w:szCs w:val="22"/>
          <w:lang w:val="en-GB"/>
        </w:rPr>
        <w:t xml:space="preserve">is to strengthen </w:t>
      </w:r>
      <w:r w:rsidR="00C52196">
        <w:rPr>
          <w:rFonts w:cs="Arial"/>
          <w:sz w:val="22"/>
          <w:szCs w:val="22"/>
          <w:lang w:val="en-GB"/>
        </w:rPr>
        <w:t xml:space="preserve">enforcement </w:t>
      </w:r>
      <w:r w:rsidRPr="00371751">
        <w:rPr>
          <w:rFonts w:cs="Arial"/>
          <w:sz w:val="22"/>
          <w:szCs w:val="22"/>
          <w:lang w:val="en-GB"/>
        </w:rPr>
        <w:t>capacity</w:t>
      </w:r>
      <w:r w:rsidR="00C52196">
        <w:rPr>
          <w:rFonts w:cs="Arial"/>
          <w:sz w:val="22"/>
          <w:szCs w:val="22"/>
          <w:lang w:val="en-GB"/>
        </w:rPr>
        <w:t xml:space="preserve"> and practices</w:t>
      </w:r>
      <w:r w:rsidR="0079622F">
        <w:rPr>
          <w:rFonts w:cs="Arial"/>
          <w:sz w:val="22"/>
          <w:szCs w:val="22"/>
          <w:lang w:val="en-GB"/>
        </w:rPr>
        <w:t>.</w:t>
      </w:r>
    </w:p>
    <w:p w14:paraId="4A3BE460" w14:textId="77777777" w:rsidR="00516383" w:rsidRPr="00A112BC" w:rsidRDefault="00516383" w:rsidP="00A112BC">
      <w:pPr>
        <w:pStyle w:val="Heading3"/>
        <w:keepNext/>
        <w:widowControl w:val="0"/>
        <w:numPr>
          <w:ilvl w:val="2"/>
          <w:numId w:val="1"/>
        </w:numPr>
        <w:tabs>
          <w:tab w:val="clear" w:pos="720"/>
        </w:tabs>
        <w:spacing w:before="120" w:line="240" w:lineRule="atLeast"/>
        <w:jc w:val="lowKashida"/>
        <w:rPr>
          <w:rFonts w:ascii="Arial" w:hAnsi="Arial"/>
          <w:color w:val="447DB5"/>
        </w:rPr>
      </w:pPr>
      <w:bookmarkStart w:id="61" w:name="_Toc79569173"/>
      <w:r w:rsidRPr="00A112BC">
        <w:rPr>
          <w:rFonts w:ascii="Arial" w:hAnsi="Arial"/>
          <w:color w:val="447DB5"/>
        </w:rPr>
        <w:t>Key requirements</w:t>
      </w:r>
      <w:bookmarkEnd w:id="60"/>
      <w:bookmarkEnd w:id="61"/>
    </w:p>
    <w:p w14:paraId="67F50E5C" w14:textId="7723BF15" w:rsidR="006851AD" w:rsidRPr="006851AD" w:rsidRDefault="006851AD" w:rsidP="006851AD">
      <w:pPr>
        <w:ind w:left="1800" w:hanging="1800"/>
        <w:rPr>
          <w:b/>
          <w:bCs/>
          <w:sz w:val="22"/>
          <w:szCs w:val="22"/>
        </w:rPr>
      </w:pPr>
      <w:bookmarkStart w:id="62" w:name="_Toc191096582"/>
      <w:r w:rsidRPr="006851AD">
        <w:rPr>
          <w:b/>
          <w:bCs/>
          <w:sz w:val="22"/>
          <w:szCs w:val="22"/>
          <w:u w:val="single"/>
        </w:rPr>
        <w:t xml:space="preserve">Deliverable </w:t>
      </w:r>
      <w:r w:rsidRPr="006851AD">
        <w:rPr>
          <w:b/>
          <w:bCs/>
          <w:sz w:val="22"/>
          <w:szCs w:val="22"/>
          <w:u w:val="single"/>
          <w:lang w:eastAsia="ko-KR"/>
        </w:rPr>
        <w:t>1</w:t>
      </w:r>
      <w:r w:rsidRPr="006851AD">
        <w:rPr>
          <w:b/>
          <w:bCs/>
          <w:sz w:val="22"/>
          <w:szCs w:val="22"/>
        </w:rPr>
        <w:t>:</w:t>
      </w:r>
      <w:r>
        <w:rPr>
          <w:b/>
          <w:bCs/>
          <w:sz w:val="22"/>
          <w:szCs w:val="22"/>
        </w:rPr>
        <w:tab/>
      </w:r>
      <w:r w:rsidRPr="006851AD">
        <w:rPr>
          <w:b/>
          <w:bCs/>
          <w:sz w:val="22"/>
          <w:szCs w:val="22"/>
        </w:rPr>
        <w:t xml:space="preserve">Conduct </w:t>
      </w:r>
      <w:r w:rsidRPr="006851AD">
        <w:rPr>
          <w:rFonts w:cs="Calibri"/>
          <w:b/>
          <w:bCs/>
          <w:sz w:val="22"/>
          <w:szCs w:val="22"/>
        </w:rPr>
        <w:t xml:space="preserve">two </w:t>
      </w:r>
      <w:r w:rsidR="00347E63">
        <w:rPr>
          <w:rFonts w:cs="Calibri"/>
          <w:b/>
          <w:bCs/>
          <w:sz w:val="22"/>
          <w:szCs w:val="22"/>
        </w:rPr>
        <w:t>multi-day</w:t>
      </w:r>
      <w:r w:rsidR="001B4B75">
        <w:rPr>
          <w:rFonts w:cs="Calibri"/>
          <w:b/>
          <w:bCs/>
          <w:sz w:val="22"/>
          <w:szCs w:val="22"/>
        </w:rPr>
        <w:t xml:space="preserve"> global virtual</w:t>
      </w:r>
      <w:r w:rsidR="00347E63">
        <w:rPr>
          <w:rFonts w:cs="Calibri"/>
          <w:b/>
          <w:bCs/>
          <w:sz w:val="22"/>
          <w:szCs w:val="22"/>
        </w:rPr>
        <w:t xml:space="preserve"> </w:t>
      </w:r>
      <w:r w:rsidRPr="006851AD">
        <w:rPr>
          <w:rFonts w:cs="Calibri"/>
          <w:b/>
          <w:bCs/>
          <w:sz w:val="22"/>
          <w:szCs w:val="22"/>
        </w:rPr>
        <w:t>workshops</w:t>
      </w:r>
      <w:r w:rsidR="002B785C">
        <w:rPr>
          <w:rFonts w:cs="Calibri"/>
          <w:b/>
          <w:bCs/>
          <w:sz w:val="22"/>
          <w:szCs w:val="22"/>
        </w:rPr>
        <w:t xml:space="preserve"> to </w:t>
      </w:r>
      <w:r w:rsidR="002B785C" w:rsidRPr="006851AD">
        <w:rPr>
          <w:rFonts w:cs="Calibri"/>
          <w:b/>
          <w:bCs/>
          <w:sz w:val="22"/>
          <w:szCs w:val="22"/>
        </w:rPr>
        <w:t xml:space="preserve"> </w:t>
      </w:r>
      <w:r w:rsidR="002B785C">
        <w:rPr>
          <w:rFonts w:cs="Calibri"/>
          <w:b/>
          <w:bCs/>
          <w:sz w:val="22"/>
          <w:szCs w:val="22"/>
        </w:rPr>
        <w:t>introduce</w:t>
      </w:r>
      <w:r w:rsidR="002B785C" w:rsidRPr="006851AD">
        <w:rPr>
          <w:rFonts w:cs="Calibri"/>
          <w:b/>
          <w:bCs/>
          <w:sz w:val="22"/>
          <w:szCs w:val="22"/>
        </w:rPr>
        <w:t xml:space="preserve"> key enforcement principle</w:t>
      </w:r>
      <w:r w:rsidR="002B785C">
        <w:rPr>
          <w:rFonts w:cs="Calibri"/>
          <w:b/>
          <w:bCs/>
          <w:sz w:val="22"/>
          <w:szCs w:val="22"/>
        </w:rPr>
        <w:t xml:space="preserve">s, recommended structure and </w:t>
      </w:r>
      <w:r w:rsidR="002B785C" w:rsidRPr="006851AD">
        <w:rPr>
          <w:rFonts w:cs="Calibri"/>
          <w:b/>
          <w:bCs/>
          <w:sz w:val="22"/>
          <w:szCs w:val="22"/>
        </w:rPr>
        <w:t>components of an enforcement guide</w:t>
      </w:r>
      <w:r w:rsidR="002B785C">
        <w:rPr>
          <w:rFonts w:cs="Calibri"/>
          <w:b/>
          <w:bCs/>
          <w:sz w:val="22"/>
          <w:szCs w:val="22"/>
        </w:rPr>
        <w:t>,</w:t>
      </w:r>
      <w:r w:rsidR="002B785C" w:rsidRPr="006851AD">
        <w:rPr>
          <w:rFonts w:cs="Calibri"/>
          <w:b/>
          <w:bCs/>
          <w:sz w:val="22"/>
          <w:szCs w:val="22"/>
        </w:rPr>
        <w:t xml:space="preserve"> the enforcement guide development process</w:t>
      </w:r>
      <w:r w:rsidR="002B785C">
        <w:rPr>
          <w:rFonts w:cs="Calibri"/>
          <w:b/>
          <w:bCs/>
          <w:sz w:val="22"/>
          <w:szCs w:val="22"/>
        </w:rPr>
        <w:t>, and other practical activities to build the enforcement capacities of participating countries</w:t>
      </w:r>
      <w:r w:rsidR="002B785C" w:rsidRPr="006851AD">
        <w:rPr>
          <w:rFonts w:cs="Calibri"/>
          <w:b/>
          <w:bCs/>
          <w:sz w:val="22"/>
          <w:szCs w:val="22"/>
        </w:rPr>
        <w:t xml:space="preserve">. Workshops to be conducted in English with interpretation provided in </w:t>
      </w:r>
      <w:r w:rsidR="002B785C">
        <w:rPr>
          <w:rFonts w:cs="Calibri"/>
          <w:b/>
          <w:bCs/>
          <w:sz w:val="22"/>
          <w:szCs w:val="22"/>
        </w:rPr>
        <w:t>up to four</w:t>
      </w:r>
      <w:r w:rsidR="002B785C" w:rsidRPr="006851AD">
        <w:rPr>
          <w:rFonts w:cs="Calibri"/>
          <w:b/>
          <w:bCs/>
          <w:sz w:val="22"/>
          <w:szCs w:val="22"/>
        </w:rPr>
        <w:t xml:space="preserve"> other WHO official language</w:t>
      </w:r>
      <w:r w:rsidR="002B785C">
        <w:rPr>
          <w:rFonts w:cs="Calibri"/>
          <w:b/>
          <w:bCs/>
          <w:sz w:val="22"/>
          <w:szCs w:val="22"/>
        </w:rPr>
        <w:t>s, depending on need.</w:t>
      </w:r>
      <w:r>
        <w:rPr>
          <w:rFonts w:cs="Calibri"/>
          <w:b/>
          <w:bCs/>
          <w:sz w:val="22"/>
          <w:szCs w:val="22"/>
        </w:rPr>
        <w:t xml:space="preserve"> </w:t>
      </w:r>
      <w:r w:rsidRPr="0057404C">
        <w:rPr>
          <w:rFonts w:cs="Calibri"/>
          <w:sz w:val="22"/>
          <w:szCs w:val="22"/>
        </w:rPr>
        <w:t xml:space="preserve">(In the proposal, bidders are advised to </w:t>
      </w:r>
      <w:r w:rsidR="00347E63">
        <w:rPr>
          <w:rFonts w:cs="Calibri"/>
          <w:sz w:val="22"/>
          <w:szCs w:val="22"/>
        </w:rPr>
        <w:t xml:space="preserve">propose learning objectives and </w:t>
      </w:r>
      <w:r w:rsidRPr="0057404C">
        <w:rPr>
          <w:rFonts w:cs="Calibri"/>
          <w:sz w:val="22"/>
          <w:szCs w:val="22"/>
        </w:rPr>
        <w:t>indicate whether there is a limit to the number of countries/participants per workshop.)</w:t>
      </w:r>
    </w:p>
    <w:p w14:paraId="3F34D655" w14:textId="77777777" w:rsidR="006851AD" w:rsidRPr="006851AD" w:rsidRDefault="006851AD" w:rsidP="006851AD">
      <w:pPr>
        <w:ind w:left="1265" w:hanging="1265"/>
        <w:rPr>
          <w:sz w:val="22"/>
          <w:szCs w:val="22"/>
        </w:rPr>
      </w:pPr>
    </w:p>
    <w:p w14:paraId="690F5ED5" w14:textId="2ED4CD76" w:rsidR="006851AD" w:rsidRPr="006851AD" w:rsidRDefault="006851AD" w:rsidP="006851AD">
      <w:pPr>
        <w:ind w:left="1800" w:hanging="1800"/>
        <w:rPr>
          <w:rFonts w:cs="Calibri"/>
          <w:sz w:val="22"/>
          <w:szCs w:val="22"/>
        </w:rPr>
      </w:pPr>
      <w:r w:rsidRPr="006851AD">
        <w:rPr>
          <w:sz w:val="22"/>
          <w:szCs w:val="22"/>
        </w:rPr>
        <w:t>Activity 1.1:</w:t>
      </w:r>
      <w:r w:rsidRPr="006851AD">
        <w:rPr>
          <w:sz w:val="22"/>
          <w:szCs w:val="22"/>
        </w:rPr>
        <w:tab/>
        <w:t xml:space="preserve">Design the workshop </w:t>
      </w:r>
      <w:r w:rsidRPr="006851AD">
        <w:rPr>
          <w:rFonts w:cs="Calibri"/>
          <w:sz w:val="22"/>
          <w:szCs w:val="22"/>
        </w:rPr>
        <w:t>curriculum</w:t>
      </w:r>
      <w:r w:rsidRPr="006851AD">
        <w:rPr>
          <w:sz w:val="22"/>
          <w:szCs w:val="22"/>
        </w:rPr>
        <w:t>, prepare the materials and deliver the workshops</w:t>
      </w:r>
      <w:r w:rsidR="002B785C">
        <w:rPr>
          <w:sz w:val="22"/>
          <w:szCs w:val="22"/>
        </w:rPr>
        <w:t xml:space="preserve"> virtually</w:t>
      </w:r>
      <w:r w:rsidRPr="006851AD">
        <w:rPr>
          <w:rFonts w:cs="Calibri"/>
          <w:sz w:val="22"/>
          <w:szCs w:val="22"/>
        </w:rPr>
        <w:t>.</w:t>
      </w:r>
    </w:p>
    <w:p w14:paraId="0DB5F70F" w14:textId="77777777" w:rsidR="006851AD" w:rsidRPr="006851AD" w:rsidRDefault="006851AD" w:rsidP="006851AD">
      <w:pPr>
        <w:rPr>
          <w:rFonts w:cs="Calibri"/>
          <w:sz w:val="22"/>
          <w:szCs w:val="22"/>
        </w:rPr>
      </w:pPr>
    </w:p>
    <w:p w14:paraId="18D3C096" w14:textId="77777777" w:rsidR="006851AD" w:rsidRPr="006851AD" w:rsidRDefault="006851AD" w:rsidP="006851AD">
      <w:pPr>
        <w:ind w:left="1800" w:hanging="1800"/>
        <w:rPr>
          <w:rFonts w:cs="Calibri"/>
          <w:sz w:val="22"/>
          <w:szCs w:val="22"/>
        </w:rPr>
      </w:pPr>
      <w:r w:rsidRPr="006851AD">
        <w:rPr>
          <w:rFonts w:cs="Calibri"/>
          <w:sz w:val="22"/>
          <w:szCs w:val="22"/>
        </w:rPr>
        <w:t xml:space="preserve">Activity 1.2: </w:t>
      </w:r>
      <w:r w:rsidRPr="006851AD">
        <w:rPr>
          <w:rFonts w:cs="Calibri"/>
          <w:sz w:val="22"/>
          <w:szCs w:val="22"/>
        </w:rPr>
        <w:tab/>
      </w:r>
      <w:r w:rsidRPr="006851AD">
        <w:rPr>
          <w:sz w:val="22"/>
          <w:szCs w:val="22"/>
        </w:rPr>
        <w:t>Provide</w:t>
      </w:r>
      <w:r w:rsidRPr="006851AD">
        <w:rPr>
          <w:rFonts w:cs="Calibri"/>
          <w:sz w:val="22"/>
          <w:szCs w:val="22"/>
        </w:rPr>
        <w:t xml:space="preserve"> participants with useful reference materials.</w:t>
      </w:r>
    </w:p>
    <w:p w14:paraId="0E8FEE92" w14:textId="77777777" w:rsidR="006851AD" w:rsidRPr="006851AD" w:rsidRDefault="006851AD" w:rsidP="006851AD">
      <w:pPr>
        <w:rPr>
          <w:rFonts w:cs="Calibri"/>
          <w:sz w:val="22"/>
          <w:szCs w:val="22"/>
        </w:rPr>
      </w:pPr>
    </w:p>
    <w:p w14:paraId="42C013BB" w14:textId="77777777" w:rsidR="006851AD" w:rsidRPr="006851AD" w:rsidRDefault="006851AD" w:rsidP="006851AD">
      <w:pPr>
        <w:ind w:left="1800" w:hanging="1800"/>
        <w:rPr>
          <w:rFonts w:cs="Calibri"/>
          <w:sz w:val="22"/>
          <w:szCs w:val="22"/>
        </w:rPr>
      </w:pPr>
      <w:r w:rsidRPr="006851AD">
        <w:rPr>
          <w:rFonts w:cs="Calibri"/>
          <w:sz w:val="22"/>
          <w:szCs w:val="22"/>
        </w:rPr>
        <w:t>Activity 1.3:</w:t>
      </w:r>
      <w:r w:rsidRPr="006851AD">
        <w:rPr>
          <w:rFonts w:cs="Calibri"/>
          <w:sz w:val="22"/>
          <w:szCs w:val="22"/>
        </w:rPr>
        <w:tab/>
      </w:r>
      <w:r w:rsidRPr="006851AD">
        <w:rPr>
          <w:sz w:val="22"/>
          <w:szCs w:val="22"/>
        </w:rPr>
        <w:t>Undertake</w:t>
      </w:r>
      <w:r w:rsidRPr="006851AD">
        <w:rPr>
          <w:rFonts w:cs="Calibri"/>
          <w:sz w:val="22"/>
          <w:szCs w:val="22"/>
        </w:rPr>
        <w:t xml:space="preserve"> all necessary logistic arrangements including organizing interpretation services and Zoom set-up.</w:t>
      </w:r>
    </w:p>
    <w:p w14:paraId="5DC1CBB7" w14:textId="77777777" w:rsidR="006851AD" w:rsidRPr="006851AD" w:rsidRDefault="006851AD" w:rsidP="006851AD">
      <w:pPr>
        <w:ind w:left="1440" w:hanging="1440"/>
        <w:rPr>
          <w:rFonts w:cs="Calibri"/>
          <w:sz w:val="22"/>
          <w:szCs w:val="22"/>
        </w:rPr>
      </w:pPr>
    </w:p>
    <w:p w14:paraId="6EB12310" w14:textId="37642A72" w:rsidR="006851AD" w:rsidRPr="006851AD" w:rsidRDefault="006851AD" w:rsidP="006851AD">
      <w:pPr>
        <w:ind w:left="1800" w:hanging="1800"/>
        <w:rPr>
          <w:rFonts w:cs="Calibri"/>
          <w:b/>
          <w:bCs/>
          <w:sz w:val="22"/>
          <w:szCs w:val="22"/>
        </w:rPr>
      </w:pPr>
      <w:bookmarkStart w:id="63" w:name="_Hlk77967984"/>
      <w:r w:rsidRPr="006851AD">
        <w:rPr>
          <w:rFonts w:eastAsia="MS Mincho"/>
          <w:b/>
          <w:bCs/>
          <w:sz w:val="22"/>
          <w:szCs w:val="22"/>
          <w:u w:val="single"/>
          <w:lang w:eastAsia="ja-JP"/>
        </w:rPr>
        <w:t xml:space="preserve">Deliverable </w:t>
      </w:r>
      <w:r w:rsidRPr="006851AD">
        <w:rPr>
          <w:rFonts w:eastAsia="Malgun Gothic"/>
          <w:b/>
          <w:bCs/>
          <w:sz w:val="22"/>
          <w:szCs w:val="22"/>
          <w:u w:val="single"/>
          <w:lang w:eastAsia="ko-KR"/>
        </w:rPr>
        <w:t>2</w:t>
      </w:r>
      <w:r w:rsidRPr="006851AD">
        <w:rPr>
          <w:rFonts w:eastAsia="MS Mincho" w:hint="eastAsia"/>
          <w:b/>
          <w:bCs/>
          <w:sz w:val="22"/>
          <w:szCs w:val="22"/>
          <w:lang w:eastAsia="ja-JP"/>
        </w:rPr>
        <w:t>:</w:t>
      </w:r>
      <w:r w:rsidRPr="006851AD">
        <w:rPr>
          <w:rFonts w:eastAsia="MS Mincho"/>
          <w:b/>
          <w:bCs/>
          <w:sz w:val="22"/>
          <w:szCs w:val="22"/>
          <w:lang w:eastAsia="ja-JP"/>
        </w:rPr>
        <w:tab/>
      </w:r>
      <w:r w:rsidRPr="006851AD">
        <w:rPr>
          <w:rFonts w:cs="Calibri"/>
          <w:b/>
          <w:bCs/>
          <w:sz w:val="22"/>
          <w:szCs w:val="22"/>
        </w:rPr>
        <w:t>Develop an introductory course, in the form of a recorded video, to introduce key enforcement principles, components of an enforcement guide and the enforcement guide development process.</w:t>
      </w:r>
    </w:p>
    <w:p w14:paraId="1C9B191F" w14:textId="77777777" w:rsidR="006851AD" w:rsidRPr="006851AD" w:rsidRDefault="006851AD" w:rsidP="006851AD">
      <w:pPr>
        <w:ind w:left="1265" w:hanging="1265"/>
        <w:rPr>
          <w:rFonts w:eastAsia="MS Mincho"/>
          <w:sz w:val="22"/>
          <w:szCs w:val="22"/>
          <w:lang w:eastAsia="ja-JP"/>
        </w:rPr>
      </w:pPr>
    </w:p>
    <w:p w14:paraId="051F7AEE" w14:textId="72A6A7CE" w:rsidR="006851AD" w:rsidRPr="006851AD" w:rsidRDefault="006851AD" w:rsidP="006851AD">
      <w:pPr>
        <w:ind w:left="1800" w:hanging="1800"/>
        <w:rPr>
          <w:rFonts w:cs="Calibri"/>
          <w:sz w:val="22"/>
          <w:szCs w:val="22"/>
        </w:rPr>
      </w:pPr>
      <w:r w:rsidRPr="006851AD">
        <w:rPr>
          <w:rFonts w:eastAsia="MS Mincho"/>
          <w:sz w:val="22"/>
          <w:szCs w:val="22"/>
          <w:lang w:eastAsia="ja-JP"/>
        </w:rPr>
        <w:t xml:space="preserve">Activity </w:t>
      </w:r>
      <w:r w:rsidRPr="006851AD">
        <w:rPr>
          <w:rFonts w:eastAsia="Malgun Gothic"/>
          <w:sz w:val="22"/>
          <w:szCs w:val="22"/>
          <w:lang w:eastAsia="ko-KR"/>
        </w:rPr>
        <w:t>2</w:t>
      </w:r>
      <w:r w:rsidRPr="006851AD">
        <w:rPr>
          <w:rFonts w:eastAsia="MS Mincho" w:hint="eastAsia"/>
          <w:sz w:val="22"/>
          <w:szCs w:val="22"/>
          <w:lang w:eastAsia="ja-JP"/>
        </w:rPr>
        <w:t>.1:</w:t>
      </w:r>
      <w:r w:rsidRPr="006851AD">
        <w:rPr>
          <w:rFonts w:eastAsia="MS Mincho"/>
          <w:sz w:val="22"/>
          <w:szCs w:val="22"/>
          <w:lang w:eastAsia="ja-JP"/>
        </w:rPr>
        <w:tab/>
      </w:r>
      <w:r w:rsidRPr="006851AD">
        <w:rPr>
          <w:rFonts w:cs="Calibri"/>
          <w:sz w:val="22"/>
          <w:szCs w:val="22"/>
        </w:rPr>
        <w:t xml:space="preserve">Undertake all </w:t>
      </w:r>
      <w:r w:rsidRPr="006851AD">
        <w:rPr>
          <w:sz w:val="22"/>
          <w:szCs w:val="22"/>
        </w:rPr>
        <w:t>activities</w:t>
      </w:r>
      <w:r w:rsidRPr="006851AD">
        <w:rPr>
          <w:rFonts w:cs="Calibri"/>
          <w:sz w:val="22"/>
          <w:szCs w:val="22"/>
        </w:rPr>
        <w:t xml:space="preserve"> needed to develop an introductory course in the form of a video with</w:t>
      </w:r>
      <w:r w:rsidR="002B785C">
        <w:rPr>
          <w:rFonts w:cs="Calibri"/>
          <w:sz w:val="22"/>
          <w:szCs w:val="22"/>
        </w:rPr>
        <w:t xml:space="preserve"> slides and</w:t>
      </w:r>
      <w:r w:rsidRPr="006851AD">
        <w:rPr>
          <w:rFonts w:cs="Calibri"/>
          <w:sz w:val="22"/>
          <w:szCs w:val="22"/>
        </w:rPr>
        <w:t xml:space="preserve"> web links to reference materials.</w:t>
      </w:r>
    </w:p>
    <w:p w14:paraId="23BBA693" w14:textId="77777777" w:rsidR="006851AD" w:rsidRPr="006851AD" w:rsidRDefault="006851AD" w:rsidP="006851AD">
      <w:pPr>
        <w:ind w:left="1440" w:hanging="1440"/>
        <w:rPr>
          <w:rFonts w:cs="Calibri"/>
          <w:sz w:val="22"/>
          <w:szCs w:val="22"/>
        </w:rPr>
      </w:pPr>
    </w:p>
    <w:p w14:paraId="70F20C06" w14:textId="77777777" w:rsidR="006851AD" w:rsidRPr="006851AD" w:rsidRDefault="006851AD" w:rsidP="006851AD">
      <w:pPr>
        <w:ind w:left="1800" w:hanging="1800"/>
        <w:rPr>
          <w:sz w:val="22"/>
          <w:szCs w:val="22"/>
        </w:rPr>
      </w:pPr>
      <w:r w:rsidRPr="006851AD">
        <w:rPr>
          <w:rFonts w:cs="Calibri"/>
          <w:sz w:val="22"/>
          <w:szCs w:val="22"/>
        </w:rPr>
        <w:t>Activity 2.2:</w:t>
      </w:r>
      <w:r w:rsidRPr="006851AD">
        <w:rPr>
          <w:rFonts w:cs="Calibri"/>
          <w:sz w:val="22"/>
          <w:szCs w:val="22"/>
        </w:rPr>
        <w:tab/>
        <w:t xml:space="preserve">Discuss and </w:t>
      </w:r>
      <w:r w:rsidRPr="006851AD">
        <w:rPr>
          <w:sz w:val="22"/>
          <w:szCs w:val="22"/>
        </w:rPr>
        <w:t>agree</w:t>
      </w:r>
      <w:r w:rsidRPr="006851AD">
        <w:rPr>
          <w:rFonts w:cs="Calibri"/>
          <w:sz w:val="22"/>
          <w:szCs w:val="22"/>
        </w:rPr>
        <w:t xml:space="preserve"> with the Secretariat of the WHO FCTC where the course will be hosted and how it will be accessed by beneficiaries.</w:t>
      </w:r>
    </w:p>
    <w:bookmarkEnd w:id="63"/>
    <w:p w14:paraId="10C42BFB" w14:textId="77777777" w:rsidR="006851AD" w:rsidRPr="006851AD" w:rsidRDefault="006851AD" w:rsidP="006851AD">
      <w:pPr>
        <w:ind w:left="1440" w:hanging="1440"/>
        <w:rPr>
          <w:sz w:val="22"/>
          <w:szCs w:val="22"/>
        </w:rPr>
      </w:pPr>
      <w:r w:rsidRPr="006851AD">
        <w:rPr>
          <w:sz w:val="22"/>
          <w:szCs w:val="22"/>
        </w:rPr>
        <w:t xml:space="preserve"> </w:t>
      </w:r>
    </w:p>
    <w:p w14:paraId="50D801F1" w14:textId="77777777" w:rsidR="006851AD" w:rsidRPr="006851AD" w:rsidRDefault="006851AD" w:rsidP="006851AD">
      <w:pPr>
        <w:ind w:left="1800" w:hanging="1800"/>
        <w:rPr>
          <w:rFonts w:cs="Calibri"/>
          <w:b/>
          <w:bCs/>
          <w:sz w:val="22"/>
          <w:szCs w:val="22"/>
        </w:rPr>
      </w:pPr>
      <w:r w:rsidRPr="006851AD">
        <w:rPr>
          <w:rFonts w:eastAsia="MS Mincho"/>
          <w:b/>
          <w:bCs/>
          <w:sz w:val="22"/>
          <w:szCs w:val="22"/>
          <w:u w:val="single"/>
          <w:lang w:eastAsia="ja-JP"/>
        </w:rPr>
        <w:t xml:space="preserve">Deliverable </w:t>
      </w:r>
      <w:r w:rsidRPr="006851AD">
        <w:rPr>
          <w:rFonts w:eastAsia="Malgun Gothic"/>
          <w:b/>
          <w:bCs/>
          <w:sz w:val="22"/>
          <w:szCs w:val="22"/>
          <w:u w:val="single"/>
          <w:lang w:eastAsia="ko-KR"/>
        </w:rPr>
        <w:t>3</w:t>
      </w:r>
      <w:r w:rsidRPr="006851AD">
        <w:rPr>
          <w:rFonts w:eastAsia="MS Mincho" w:hint="eastAsia"/>
          <w:b/>
          <w:bCs/>
          <w:sz w:val="22"/>
          <w:szCs w:val="22"/>
          <w:lang w:eastAsia="ja-JP"/>
        </w:rPr>
        <w:t>:</w:t>
      </w:r>
      <w:r w:rsidRPr="006851AD">
        <w:rPr>
          <w:rFonts w:eastAsia="MS Mincho"/>
          <w:b/>
          <w:bCs/>
          <w:sz w:val="22"/>
          <w:szCs w:val="22"/>
          <w:lang w:eastAsia="ja-JP"/>
        </w:rPr>
        <w:tab/>
      </w:r>
      <w:r w:rsidRPr="006851AD">
        <w:rPr>
          <w:rFonts w:cs="Calibri"/>
          <w:b/>
          <w:bCs/>
          <w:sz w:val="22"/>
          <w:szCs w:val="22"/>
        </w:rPr>
        <w:t xml:space="preserve">Develop a toolkit to guide development of a national enforcement guide. </w:t>
      </w:r>
    </w:p>
    <w:p w14:paraId="09CF5884" w14:textId="77777777" w:rsidR="006851AD" w:rsidRPr="006851AD" w:rsidRDefault="006851AD" w:rsidP="006851AD">
      <w:pPr>
        <w:ind w:left="1440" w:hanging="1440"/>
        <w:rPr>
          <w:rFonts w:cs="Calibri"/>
          <w:sz w:val="22"/>
          <w:szCs w:val="22"/>
        </w:rPr>
      </w:pPr>
    </w:p>
    <w:p w14:paraId="72836AE2" w14:textId="5BC54A12" w:rsidR="006851AD" w:rsidRPr="006851AD" w:rsidRDefault="006851AD" w:rsidP="006851AD">
      <w:pPr>
        <w:ind w:left="1800" w:hanging="1800"/>
        <w:rPr>
          <w:rFonts w:cs="Calibri"/>
          <w:sz w:val="22"/>
          <w:szCs w:val="22"/>
        </w:rPr>
      </w:pPr>
      <w:r w:rsidRPr="006851AD">
        <w:rPr>
          <w:rFonts w:cs="Calibri"/>
          <w:sz w:val="22"/>
          <w:szCs w:val="22"/>
        </w:rPr>
        <w:t>Activity 3.1:</w:t>
      </w:r>
      <w:r w:rsidRPr="006851AD">
        <w:rPr>
          <w:rFonts w:cs="Calibri"/>
          <w:sz w:val="22"/>
          <w:szCs w:val="22"/>
        </w:rPr>
        <w:tab/>
        <w:t xml:space="preserve">Undertake all activities needed to develop a toolkit to guide countries interested to develop a national enforcement </w:t>
      </w:r>
      <w:r w:rsidRPr="006851AD">
        <w:rPr>
          <w:sz w:val="22"/>
          <w:szCs w:val="22"/>
        </w:rPr>
        <w:t>guide</w:t>
      </w:r>
      <w:r w:rsidR="00970ABB">
        <w:rPr>
          <w:sz w:val="22"/>
          <w:szCs w:val="22"/>
        </w:rPr>
        <w:t xml:space="preserve"> for tobacco control</w:t>
      </w:r>
      <w:r w:rsidRPr="006851AD">
        <w:rPr>
          <w:rFonts w:cs="Calibri"/>
          <w:sz w:val="22"/>
          <w:szCs w:val="22"/>
        </w:rPr>
        <w:t>. This includes editing, graphic design and layout, in accordance to the Secretariat of the WHO FCTC’s branding and visual guidelines.</w:t>
      </w:r>
    </w:p>
    <w:p w14:paraId="36A86360" w14:textId="77777777" w:rsidR="006851AD" w:rsidRPr="006851AD" w:rsidRDefault="006851AD" w:rsidP="006851AD">
      <w:pPr>
        <w:ind w:left="1440" w:hanging="1440"/>
        <w:rPr>
          <w:rFonts w:eastAsia="MS Mincho"/>
          <w:b/>
          <w:bCs/>
          <w:sz w:val="22"/>
          <w:szCs w:val="22"/>
          <w:u w:val="single"/>
          <w:lang w:eastAsia="ja-JP"/>
        </w:rPr>
      </w:pPr>
    </w:p>
    <w:p w14:paraId="74F93CB4" w14:textId="63E5AF44" w:rsidR="006851AD" w:rsidRPr="006851AD" w:rsidRDefault="006851AD" w:rsidP="006851AD">
      <w:pPr>
        <w:ind w:left="1800" w:hanging="1800"/>
        <w:rPr>
          <w:rFonts w:cs="Calibri"/>
          <w:b/>
          <w:bCs/>
          <w:sz w:val="22"/>
          <w:szCs w:val="22"/>
        </w:rPr>
      </w:pPr>
      <w:r w:rsidRPr="006851AD">
        <w:rPr>
          <w:rFonts w:eastAsia="MS Mincho"/>
          <w:b/>
          <w:bCs/>
          <w:sz w:val="22"/>
          <w:szCs w:val="22"/>
          <w:u w:val="single"/>
          <w:lang w:eastAsia="ja-JP"/>
        </w:rPr>
        <w:t xml:space="preserve">Deliverable </w:t>
      </w:r>
      <w:r w:rsidRPr="006851AD">
        <w:rPr>
          <w:rFonts w:eastAsia="Malgun Gothic"/>
          <w:b/>
          <w:bCs/>
          <w:sz w:val="22"/>
          <w:szCs w:val="22"/>
          <w:u w:val="single"/>
          <w:lang w:eastAsia="ko-KR"/>
        </w:rPr>
        <w:t>4</w:t>
      </w:r>
      <w:r w:rsidRPr="006851AD">
        <w:rPr>
          <w:rFonts w:eastAsia="MS Mincho" w:hint="eastAsia"/>
          <w:b/>
          <w:bCs/>
          <w:sz w:val="22"/>
          <w:szCs w:val="22"/>
          <w:lang w:eastAsia="ja-JP"/>
        </w:rPr>
        <w:t>:</w:t>
      </w:r>
      <w:r w:rsidRPr="006851AD">
        <w:rPr>
          <w:rFonts w:eastAsia="MS Mincho"/>
          <w:b/>
          <w:bCs/>
          <w:sz w:val="22"/>
          <w:szCs w:val="22"/>
          <w:lang w:eastAsia="ja-JP"/>
        </w:rPr>
        <w:tab/>
      </w:r>
      <w:r w:rsidR="00AE146A">
        <w:rPr>
          <w:rFonts w:eastAsia="MS Mincho"/>
          <w:b/>
          <w:bCs/>
          <w:sz w:val="22"/>
          <w:szCs w:val="22"/>
          <w:lang w:eastAsia="ja-JP"/>
        </w:rPr>
        <w:t xml:space="preserve">In collaboration with the Secretariat of the WHO FCTC and other key stakeholders, organize and conduct virtual workshops to strengthen national enforcement capacity. </w:t>
      </w:r>
      <w:bookmarkStart w:id="64" w:name="_Hlk77967557"/>
      <w:r w:rsidRPr="006E60F9">
        <w:rPr>
          <w:rFonts w:cs="Calibri"/>
          <w:sz w:val="22"/>
          <w:szCs w:val="22"/>
        </w:rPr>
        <w:t>(</w:t>
      </w:r>
      <w:bookmarkEnd w:id="64"/>
      <w:r w:rsidR="002A3A77">
        <w:rPr>
          <w:rFonts w:cs="Calibri"/>
          <w:sz w:val="22"/>
          <w:szCs w:val="22"/>
        </w:rPr>
        <w:t>In the proposal, bidders are advised to indicate availability and offer options and related unit cost.)</w:t>
      </w:r>
    </w:p>
    <w:p w14:paraId="189AB5A3" w14:textId="77777777" w:rsidR="006851AD" w:rsidRPr="006851AD" w:rsidRDefault="006851AD" w:rsidP="006851AD">
      <w:pPr>
        <w:ind w:left="1265" w:hanging="1265"/>
        <w:rPr>
          <w:rFonts w:eastAsia="MS Mincho"/>
          <w:sz w:val="22"/>
          <w:szCs w:val="22"/>
          <w:lang w:eastAsia="ja-JP"/>
        </w:rPr>
      </w:pPr>
    </w:p>
    <w:p w14:paraId="28A13959" w14:textId="7D6A7FC1" w:rsidR="00371751" w:rsidRDefault="006851AD" w:rsidP="006851AD">
      <w:pPr>
        <w:ind w:left="1800" w:hanging="1800"/>
        <w:rPr>
          <w:rFonts w:cs="Calibri"/>
          <w:sz w:val="22"/>
          <w:szCs w:val="22"/>
        </w:rPr>
      </w:pPr>
      <w:r w:rsidRPr="006851AD">
        <w:rPr>
          <w:rFonts w:eastAsia="MS Mincho"/>
          <w:sz w:val="22"/>
          <w:szCs w:val="22"/>
          <w:lang w:eastAsia="ja-JP"/>
        </w:rPr>
        <w:t xml:space="preserve">Activity </w:t>
      </w:r>
      <w:r w:rsidRPr="006851AD">
        <w:rPr>
          <w:rFonts w:eastAsia="Malgun Gothic"/>
          <w:sz w:val="22"/>
          <w:szCs w:val="22"/>
          <w:lang w:eastAsia="ko-KR"/>
        </w:rPr>
        <w:t>4</w:t>
      </w:r>
      <w:r w:rsidRPr="006851AD">
        <w:rPr>
          <w:rFonts w:eastAsia="MS Mincho" w:hint="eastAsia"/>
          <w:sz w:val="22"/>
          <w:szCs w:val="22"/>
          <w:lang w:eastAsia="ja-JP"/>
        </w:rPr>
        <w:t>.1:</w:t>
      </w:r>
      <w:r w:rsidRPr="006851AD">
        <w:rPr>
          <w:rFonts w:eastAsia="MS Mincho"/>
          <w:sz w:val="22"/>
          <w:szCs w:val="22"/>
          <w:lang w:eastAsia="ja-JP"/>
        </w:rPr>
        <w:tab/>
      </w:r>
      <w:r w:rsidRPr="006851AD">
        <w:rPr>
          <w:rFonts w:cs="Calibri"/>
          <w:sz w:val="22"/>
          <w:szCs w:val="22"/>
        </w:rPr>
        <w:t xml:space="preserve">Provide </w:t>
      </w:r>
      <w:r w:rsidR="000A55CD">
        <w:rPr>
          <w:rFonts w:cs="Calibri"/>
          <w:sz w:val="22"/>
          <w:szCs w:val="22"/>
        </w:rPr>
        <w:t xml:space="preserve">technical assistance and support the Secretariat of the WHO FCTC to conduct </w:t>
      </w:r>
      <w:r w:rsidR="00E06D07">
        <w:rPr>
          <w:rFonts w:cs="Calibri"/>
          <w:sz w:val="22"/>
          <w:szCs w:val="22"/>
        </w:rPr>
        <w:t>virtual practical enforcement training</w:t>
      </w:r>
      <w:r w:rsidR="000A55CD">
        <w:rPr>
          <w:rFonts w:cs="Calibri"/>
          <w:sz w:val="22"/>
          <w:szCs w:val="22"/>
        </w:rPr>
        <w:t xml:space="preserve"> workshops</w:t>
      </w:r>
      <w:r w:rsidR="003739E6">
        <w:rPr>
          <w:rFonts w:cs="Calibri"/>
          <w:sz w:val="22"/>
          <w:szCs w:val="22"/>
        </w:rPr>
        <w:t xml:space="preserve"> </w:t>
      </w:r>
      <w:r w:rsidR="000A55CD">
        <w:rPr>
          <w:rFonts w:cs="Calibri"/>
          <w:sz w:val="22"/>
          <w:szCs w:val="22"/>
        </w:rPr>
        <w:t xml:space="preserve">at country-level. </w:t>
      </w:r>
    </w:p>
    <w:p w14:paraId="7DC048EF" w14:textId="54BB0444" w:rsidR="00AE146A" w:rsidRDefault="00AE146A" w:rsidP="006851AD">
      <w:pPr>
        <w:ind w:left="1800" w:hanging="1800"/>
        <w:rPr>
          <w:rFonts w:cs="Calibri"/>
          <w:sz w:val="22"/>
          <w:szCs w:val="22"/>
        </w:rPr>
      </w:pPr>
    </w:p>
    <w:p w14:paraId="72FA29D6" w14:textId="0F3B2090" w:rsidR="00AE146A" w:rsidRPr="006851AD" w:rsidRDefault="00AE146A" w:rsidP="00AE146A">
      <w:pPr>
        <w:ind w:left="1800" w:hanging="1800"/>
        <w:rPr>
          <w:rFonts w:cs="Calibri"/>
          <w:b/>
          <w:bCs/>
          <w:sz w:val="22"/>
          <w:szCs w:val="22"/>
        </w:rPr>
      </w:pPr>
      <w:r w:rsidRPr="006851AD">
        <w:rPr>
          <w:rFonts w:eastAsia="MS Mincho"/>
          <w:b/>
          <w:bCs/>
          <w:sz w:val="22"/>
          <w:szCs w:val="22"/>
          <w:u w:val="single"/>
          <w:lang w:eastAsia="ja-JP"/>
        </w:rPr>
        <w:t xml:space="preserve">Deliverable </w:t>
      </w:r>
      <w:r>
        <w:rPr>
          <w:rFonts w:eastAsia="Malgun Gothic"/>
          <w:b/>
          <w:bCs/>
          <w:sz w:val="22"/>
          <w:szCs w:val="22"/>
          <w:u w:val="single"/>
          <w:lang w:eastAsia="ko-KR"/>
        </w:rPr>
        <w:t>5</w:t>
      </w:r>
      <w:r w:rsidRPr="006851AD">
        <w:rPr>
          <w:rFonts w:eastAsia="MS Mincho" w:hint="eastAsia"/>
          <w:b/>
          <w:bCs/>
          <w:sz w:val="22"/>
          <w:szCs w:val="22"/>
          <w:lang w:eastAsia="ja-JP"/>
        </w:rPr>
        <w:t>:</w:t>
      </w:r>
      <w:r w:rsidRPr="006851AD">
        <w:rPr>
          <w:rFonts w:eastAsia="MS Mincho"/>
          <w:b/>
          <w:bCs/>
          <w:sz w:val="22"/>
          <w:szCs w:val="22"/>
          <w:lang w:eastAsia="ja-JP"/>
        </w:rPr>
        <w:tab/>
      </w:r>
      <w:r>
        <w:rPr>
          <w:rFonts w:eastAsia="MS Mincho"/>
          <w:b/>
          <w:bCs/>
          <w:sz w:val="22"/>
          <w:szCs w:val="22"/>
          <w:lang w:eastAsia="ja-JP"/>
        </w:rPr>
        <w:t>In collaboration with the Secretariat of the WHO FCTC and other key stakeholders, prepare draft national enforcement guidelines</w:t>
      </w:r>
      <w:r w:rsidRPr="006851AD">
        <w:rPr>
          <w:rFonts w:cs="Calibri"/>
          <w:b/>
          <w:bCs/>
          <w:sz w:val="22"/>
          <w:szCs w:val="22"/>
        </w:rPr>
        <w:t xml:space="preserve">. </w:t>
      </w:r>
      <w:r w:rsidRPr="006E60F9">
        <w:rPr>
          <w:rFonts w:cs="Calibri"/>
          <w:sz w:val="22"/>
          <w:szCs w:val="22"/>
        </w:rPr>
        <w:t>(</w:t>
      </w:r>
      <w:r>
        <w:rPr>
          <w:rFonts w:cs="Calibri"/>
          <w:sz w:val="22"/>
          <w:szCs w:val="22"/>
        </w:rPr>
        <w:t>In the proposal, bidders are advised to indicate availability and offer options and related unit cost.)</w:t>
      </w:r>
    </w:p>
    <w:p w14:paraId="0223F90C" w14:textId="77777777" w:rsidR="00AE146A" w:rsidRPr="006851AD" w:rsidRDefault="00AE146A" w:rsidP="00AE146A">
      <w:pPr>
        <w:ind w:left="1265" w:hanging="1265"/>
        <w:rPr>
          <w:rFonts w:eastAsia="MS Mincho"/>
          <w:sz w:val="22"/>
          <w:szCs w:val="22"/>
          <w:lang w:eastAsia="ja-JP"/>
        </w:rPr>
      </w:pPr>
    </w:p>
    <w:p w14:paraId="3915F00A" w14:textId="7219F6C4" w:rsidR="00AE146A" w:rsidRPr="006851AD" w:rsidRDefault="00AE146A" w:rsidP="00AE146A">
      <w:pPr>
        <w:ind w:left="1800" w:hanging="1800"/>
        <w:rPr>
          <w:rFonts w:eastAsia="Malgun Gothic"/>
          <w:sz w:val="22"/>
          <w:szCs w:val="22"/>
          <w:lang w:eastAsia="ko-KR"/>
        </w:rPr>
      </w:pPr>
      <w:r w:rsidRPr="006851AD">
        <w:rPr>
          <w:rFonts w:eastAsia="MS Mincho"/>
          <w:sz w:val="22"/>
          <w:szCs w:val="22"/>
          <w:lang w:eastAsia="ja-JP"/>
        </w:rPr>
        <w:lastRenderedPageBreak/>
        <w:t xml:space="preserve">Activity </w:t>
      </w:r>
      <w:r>
        <w:rPr>
          <w:rFonts w:eastAsia="Malgun Gothic"/>
          <w:sz w:val="22"/>
          <w:szCs w:val="22"/>
          <w:lang w:eastAsia="ko-KR"/>
        </w:rPr>
        <w:t>5</w:t>
      </w:r>
      <w:r w:rsidRPr="006851AD">
        <w:rPr>
          <w:rFonts w:eastAsia="MS Mincho" w:hint="eastAsia"/>
          <w:sz w:val="22"/>
          <w:szCs w:val="22"/>
          <w:lang w:eastAsia="ja-JP"/>
        </w:rPr>
        <w:t>.1:</w:t>
      </w:r>
      <w:r w:rsidRPr="006851AD">
        <w:rPr>
          <w:rFonts w:eastAsia="MS Mincho"/>
          <w:sz w:val="22"/>
          <w:szCs w:val="22"/>
          <w:lang w:eastAsia="ja-JP"/>
        </w:rPr>
        <w:tab/>
      </w:r>
      <w:r w:rsidRPr="006851AD">
        <w:rPr>
          <w:rFonts w:cs="Calibri"/>
          <w:sz w:val="22"/>
          <w:szCs w:val="22"/>
        </w:rPr>
        <w:t xml:space="preserve">Provide </w:t>
      </w:r>
      <w:r w:rsidR="009C6A14">
        <w:rPr>
          <w:rFonts w:cs="Calibri"/>
          <w:sz w:val="22"/>
          <w:szCs w:val="22"/>
        </w:rPr>
        <w:t>virtual technical assistance such as</w:t>
      </w:r>
      <w:r>
        <w:rPr>
          <w:rFonts w:cs="Calibri"/>
          <w:sz w:val="22"/>
          <w:szCs w:val="22"/>
        </w:rPr>
        <w:t xml:space="preserve"> reviewing</w:t>
      </w:r>
      <w:r w:rsidR="009C6A14">
        <w:rPr>
          <w:rFonts w:cs="Calibri"/>
          <w:sz w:val="22"/>
          <w:szCs w:val="22"/>
        </w:rPr>
        <w:t xml:space="preserve"> draft national enforcement guidelines</w:t>
      </w:r>
      <w:r w:rsidR="004B4674">
        <w:rPr>
          <w:rFonts w:cs="Calibri"/>
          <w:sz w:val="22"/>
          <w:szCs w:val="22"/>
        </w:rPr>
        <w:t>,</w:t>
      </w:r>
      <w:r w:rsidR="009C6A14">
        <w:rPr>
          <w:rFonts w:cs="Calibri"/>
          <w:sz w:val="22"/>
          <w:szCs w:val="22"/>
        </w:rPr>
        <w:t xml:space="preserve"> advising and supporting the drafting process</w:t>
      </w:r>
      <w:r w:rsidR="004B4674">
        <w:rPr>
          <w:rFonts w:cs="Calibri"/>
          <w:sz w:val="22"/>
          <w:szCs w:val="22"/>
        </w:rPr>
        <w:t xml:space="preserve"> or facilitating a draft</w:t>
      </w:r>
      <w:r w:rsidRPr="006851AD">
        <w:rPr>
          <w:rFonts w:cs="Calibri"/>
          <w:sz w:val="22"/>
          <w:szCs w:val="22"/>
        </w:rPr>
        <w:t>.</w:t>
      </w:r>
    </w:p>
    <w:p w14:paraId="259F7FE5" w14:textId="77777777" w:rsidR="00AE146A" w:rsidRPr="006851AD" w:rsidRDefault="00AE146A" w:rsidP="006851AD">
      <w:pPr>
        <w:ind w:left="1800" w:hanging="1800"/>
        <w:rPr>
          <w:rFonts w:eastAsia="Malgun Gothic"/>
          <w:sz w:val="22"/>
          <w:szCs w:val="22"/>
          <w:lang w:eastAsia="ko-KR"/>
        </w:rPr>
      </w:pPr>
    </w:p>
    <w:p w14:paraId="1E402C45" w14:textId="77777777" w:rsidR="00BE46BC" w:rsidRPr="00371751" w:rsidRDefault="00BE46BC" w:rsidP="00A112BC">
      <w:pPr>
        <w:rPr>
          <w:i/>
          <w:color w:val="FF0000"/>
          <w:sz w:val="22"/>
        </w:rPr>
      </w:pPr>
    </w:p>
    <w:p w14:paraId="1EEF26EA" w14:textId="77777777" w:rsidR="00BE46BC" w:rsidRPr="00091745" w:rsidRDefault="00BE46BC" w:rsidP="00BE46BC">
      <w:pPr>
        <w:pStyle w:val="Heading3"/>
        <w:keepNext/>
        <w:widowControl w:val="0"/>
        <w:numPr>
          <w:ilvl w:val="2"/>
          <w:numId w:val="1"/>
        </w:numPr>
        <w:tabs>
          <w:tab w:val="clear" w:pos="720"/>
        </w:tabs>
        <w:spacing w:before="120" w:line="240" w:lineRule="atLeast"/>
        <w:jc w:val="lowKashida"/>
        <w:rPr>
          <w:rFonts w:ascii="Arial" w:hAnsi="Arial" w:cs="Arial"/>
          <w:color w:val="447DB5"/>
        </w:rPr>
      </w:pPr>
      <w:bookmarkStart w:id="65" w:name="_Ref507416008"/>
      <w:bookmarkStart w:id="66" w:name="_Ref511815963"/>
      <w:bookmarkStart w:id="67" w:name="_Toc79569174"/>
      <w:r>
        <w:rPr>
          <w:rFonts w:ascii="Arial" w:hAnsi="Arial" w:cs="Arial"/>
          <w:color w:val="447DB5"/>
        </w:rPr>
        <w:t>Place of performance</w:t>
      </w:r>
      <w:bookmarkEnd w:id="65"/>
      <w:bookmarkEnd w:id="66"/>
      <w:bookmarkEnd w:id="67"/>
    </w:p>
    <w:p w14:paraId="329D69CF" w14:textId="234972DC" w:rsidR="00C0532E" w:rsidRPr="00561632" w:rsidRDefault="00C0532E" w:rsidP="00C0532E">
      <w:pPr>
        <w:tabs>
          <w:tab w:val="num" w:pos="567"/>
        </w:tabs>
        <w:autoSpaceDE w:val="0"/>
        <w:autoSpaceDN w:val="0"/>
        <w:adjustRightInd w:val="0"/>
        <w:rPr>
          <w:rFonts w:cs="Arial"/>
          <w:sz w:val="22"/>
          <w:szCs w:val="22"/>
          <w:lang w:val="en-GB"/>
        </w:rPr>
      </w:pPr>
      <w:r w:rsidRPr="00561632">
        <w:rPr>
          <w:sz w:val="22"/>
          <w:lang w:val="en-GB"/>
        </w:rPr>
        <w:t>Remotely</w:t>
      </w:r>
      <w:r w:rsidR="00371751" w:rsidRPr="00561632">
        <w:rPr>
          <w:sz w:val="22"/>
          <w:lang w:val="en-GB"/>
        </w:rPr>
        <w:t>.</w:t>
      </w:r>
    </w:p>
    <w:p w14:paraId="46DCFFC7" w14:textId="77777777" w:rsidR="00BE46BC" w:rsidRPr="00A112BC" w:rsidRDefault="00BE46BC" w:rsidP="00A112BC">
      <w:pPr>
        <w:rPr>
          <w:i/>
          <w:color w:val="FF0000"/>
          <w:sz w:val="22"/>
          <w:lang w:val="en-GB"/>
        </w:rPr>
      </w:pPr>
    </w:p>
    <w:p w14:paraId="274D4BE9" w14:textId="77777777" w:rsidR="00BE46BC" w:rsidRPr="00091745" w:rsidRDefault="00BE46BC" w:rsidP="00BE46BC">
      <w:pPr>
        <w:pStyle w:val="Heading3"/>
        <w:keepNext/>
        <w:widowControl w:val="0"/>
        <w:numPr>
          <w:ilvl w:val="2"/>
          <w:numId w:val="1"/>
        </w:numPr>
        <w:tabs>
          <w:tab w:val="clear" w:pos="720"/>
        </w:tabs>
        <w:spacing w:before="120" w:line="240" w:lineRule="atLeast"/>
        <w:jc w:val="lowKashida"/>
        <w:rPr>
          <w:rFonts w:ascii="Arial" w:hAnsi="Arial" w:cs="Arial"/>
          <w:color w:val="447DB5"/>
        </w:rPr>
      </w:pPr>
      <w:bookmarkStart w:id="68" w:name="_Toc79569175"/>
      <w:r>
        <w:rPr>
          <w:rFonts w:ascii="Arial" w:hAnsi="Arial" w:cs="Arial"/>
          <w:color w:val="447DB5"/>
        </w:rPr>
        <w:t>Timelines</w:t>
      </w:r>
      <w:bookmarkEnd w:id="68"/>
    </w:p>
    <w:p w14:paraId="37FC3C5C" w14:textId="1C3467B8" w:rsidR="003846BF" w:rsidRPr="003846BF" w:rsidRDefault="00F4792C" w:rsidP="00C0532E">
      <w:pPr>
        <w:tabs>
          <w:tab w:val="num" w:pos="567"/>
        </w:tabs>
        <w:autoSpaceDE w:val="0"/>
        <w:autoSpaceDN w:val="0"/>
        <w:adjustRightInd w:val="0"/>
        <w:rPr>
          <w:rFonts w:cs="Arial"/>
          <w:sz w:val="22"/>
          <w:szCs w:val="22"/>
          <w:lang w:val="en-GB"/>
        </w:rPr>
      </w:pPr>
      <w:r>
        <w:rPr>
          <w:rFonts w:cs="Arial"/>
          <w:sz w:val="22"/>
          <w:szCs w:val="22"/>
          <w:lang w:val="en-GB"/>
        </w:rPr>
        <w:t xml:space="preserve">In the technical and financial proposals, bidders are </w:t>
      </w:r>
      <w:r w:rsidR="00315758">
        <w:rPr>
          <w:rFonts w:cs="Arial"/>
          <w:sz w:val="22"/>
          <w:szCs w:val="22"/>
          <w:lang w:val="en-GB"/>
        </w:rPr>
        <w:t xml:space="preserve">requested </w:t>
      </w:r>
      <w:r>
        <w:rPr>
          <w:rFonts w:cs="Arial"/>
          <w:sz w:val="22"/>
          <w:szCs w:val="22"/>
          <w:lang w:val="en-GB"/>
        </w:rPr>
        <w:t xml:space="preserve">to </w:t>
      </w:r>
      <w:r w:rsidR="00213723">
        <w:rPr>
          <w:rFonts w:cs="Arial"/>
          <w:sz w:val="22"/>
          <w:szCs w:val="22"/>
          <w:lang w:val="en-GB"/>
        </w:rPr>
        <w:t xml:space="preserve">indicate </w:t>
      </w:r>
      <w:r>
        <w:rPr>
          <w:rFonts w:cs="Arial"/>
          <w:sz w:val="22"/>
          <w:szCs w:val="22"/>
          <w:lang w:val="en-GB"/>
        </w:rPr>
        <w:t xml:space="preserve">activities that will be conducted and deliverables to be </w:t>
      </w:r>
      <w:r w:rsidR="00772128">
        <w:rPr>
          <w:rFonts w:cs="Arial"/>
          <w:sz w:val="22"/>
          <w:szCs w:val="22"/>
          <w:lang w:val="en-GB"/>
        </w:rPr>
        <w:t xml:space="preserve">submitted </w:t>
      </w:r>
      <w:r>
        <w:rPr>
          <w:rFonts w:cs="Arial"/>
          <w:sz w:val="22"/>
          <w:szCs w:val="22"/>
          <w:lang w:val="en-GB"/>
        </w:rPr>
        <w:t>in</w:t>
      </w:r>
      <w:r w:rsidR="00315758">
        <w:rPr>
          <w:rFonts w:cs="Arial"/>
          <w:sz w:val="22"/>
          <w:szCs w:val="22"/>
          <w:lang w:val="en-GB"/>
        </w:rPr>
        <w:t>to</w:t>
      </w:r>
      <w:r>
        <w:rPr>
          <w:rFonts w:cs="Arial"/>
          <w:sz w:val="22"/>
          <w:szCs w:val="22"/>
          <w:lang w:val="en-GB"/>
        </w:rPr>
        <w:t xml:space="preserve"> two phases: (1) start of the contract to 31 December 2021 and</w:t>
      </w:r>
      <w:r w:rsidR="000D46ED">
        <w:rPr>
          <w:rFonts w:cs="Arial"/>
          <w:sz w:val="22"/>
          <w:szCs w:val="22"/>
          <w:lang w:val="en-GB"/>
        </w:rPr>
        <w:t xml:space="preserve"> </w:t>
      </w:r>
      <w:r>
        <w:rPr>
          <w:rFonts w:cs="Arial"/>
          <w:sz w:val="22"/>
          <w:szCs w:val="22"/>
          <w:lang w:val="en-GB"/>
        </w:rPr>
        <w:t xml:space="preserve">(2) 1 January to </w:t>
      </w:r>
      <w:r w:rsidR="000D46ED">
        <w:rPr>
          <w:rFonts w:cs="Arial"/>
          <w:sz w:val="22"/>
          <w:szCs w:val="22"/>
          <w:lang w:val="en-GB"/>
        </w:rPr>
        <w:t>31 March 2022</w:t>
      </w:r>
      <w:r w:rsidR="003846BF" w:rsidRPr="003846BF">
        <w:rPr>
          <w:rFonts w:cs="Arial"/>
          <w:sz w:val="22"/>
          <w:szCs w:val="22"/>
          <w:lang w:val="en-GB"/>
        </w:rPr>
        <w:t xml:space="preserve">. </w:t>
      </w:r>
    </w:p>
    <w:p w14:paraId="5742068C" w14:textId="77777777" w:rsidR="003846BF" w:rsidRPr="003846BF" w:rsidRDefault="003846BF" w:rsidP="00C0532E">
      <w:pPr>
        <w:tabs>
          <w:tab w:val="num" w:pos="567"/>
        </w:tabs>
        <w:autoSpaceDE w:val="0"/>
        <w:autoSpaceDN w:val="0"/>
        <w:adjustRightInd w:val="0"/>
        <w:rPr>
          <w:rFonts w:cs="Arial"/>
          <w:sz w:val="22"/>
          <w:szCs w:val="22"/>
          <w:lang w:val="en-GB"/>
        </w:rPr>
      </w:pPr>
    </w:p>
    <w:p w14:paraId="29AAB838" w14:textId="566D122E" w:rsidR="00C0532E" w:rsidRDefault="00F4792C" w:rsidP="00C0532E">
      <w:pPr>
        <w:tabs>
          <w:tab w:val="num" w:pos="567"/>
        </w:tabs>
        <w:autoSpaceDE w:val="0"/>
        <w:autoSpaceDN w:val="0"/>
        <w:adjustRightInd w:val="0"/>
        <w:rPr>
          <w:rFonts w:cs="Arial"/>
          <w:sz w:val="22"/>
          <w:szCs w:val="22"/>
          <w:lang w:val="en-GB"/>
        </w:rPr>
      </w:pPr>
      <w:r>
        <w:rPr>
          <w:rFonts w:cs="Arial"/>
          <w:sz w:val="22"/>
          <w:szCs w:val="22"/>
          <w:lang w:val="en-GB"/>
        </w:rPr>
        <w:t xml:space="preserve">For the </w:t>
      </w:r>
      <w:r w:rsidR="003846BF" w:rsidRPr="003846BF">
        <w:rPr>
          <w:rFonts w:cs="Arial"/>
          <w:sz w:val="22"/>
          <w:szCs w:val="22"/>
          <w:lang w:val="en-GB"/>
        </w:rPr>
        <w:t>conduct of the t</w:t>
      </w:r>
      <w:r w:rsidR="000D46ED">
        <w:rPr>
          <w:rFonts w:cs="Arial"/>
          <w:sz w:val="22"/>
          <w:szCs w:val="22"/>
          <w:lang w:val="en-GB"/>
        </w:rPr>
        <w:t>wo</w:t>
      </w:r>
      <w:r w:rsidR="003846BF" w:rsidRPr="003846BF">
        <w:rPr>
          <w:rFonts w:cs="Arial"/>
          <w:sz w:val="22"/>
          <w:szCs w:val="22"/>
          <w:lang w:val="en-GB"/>
        </w:rPr>
        <w:t xml:space="preserve"> workshops between October 2021 and March 2022</w:t>
      </w:r>
      <w:r>
        <w:rPr>
          <w:rFonts w:cs="Arial"/>
          <w:sz w:val="22"/>
          <w:szCs w:val="22"/>
          <w:lang w:val="en-GB"/>
        </w:rPr>
        <w:t xml:space="preserve">, bidders are to </w:t>
      </w:r>
      <w:r w:rsidRPr="003846BF">
        <w:rPr>
          <w:rFonts w:cs="Arial"/>
          <w:sz w:val="22"/>
          <w:szCs w:val="22"/>
          <w:lang w:val="en-GB"/>
        </w:rPr>
        <w:t>propose options/dates</w:t>
      </w:r>
      <w:r w:rsidR="003846BF" w:rsidRPr="003846BF">
        <w:rPr>
          <w:rFonts w:cs="Arial"/>
          <w:sz w:val="22"/>
          <w:szCs w:val="22"/>
          <w:lang w:val="en-GB"/>
        </w:rPr>
        <w:t>. Please exclude November 2021 when the Ninth Session of the Conference of Parties to the WHO FCTC and the Second Session of the Meeting of Parties to the Protocol to Eliminate Illicit Trade in Tobacco Products will be held</w:t>
      </w:r>
      <w:r w:rsidR="003846BF">
        <w:rPr>
          <w:rFonts w:cs="Arial"/>
          <w:sz w:val="22"/>
          <w:szCs w:val="22"/>
          <w:lang w:val="en-GB"/>
        </w:rPr>
        <w:t>.</w:t>
      </w:r>
    </w:p>
    <w:p w14:paraId="7F21CC94" w14:textId="77777777" w:rsidR="003846BF" w:rsidRPr="003846BF" w:rsidRDefault="003846BF" w:rsidP="00C0532E">
      <w:pPr>
        <w:tabs>
          <w:tab w:val="num" w:pos="567"/>
        </w:tabs>
        <w:autoSpaceDE w:val="0"/>
        <w:autoSpaceDN w:val="0"/>
        <w:adjustRightInd w:val="0"/>
        <w:rPr>
          <w:rFonts w:cs="Arial"/>
          <w:sz w:val="22"/>
          <w:szCs w:val="22"/>
          <w:lang w:val="en-GB"/>
        </w:rPr>
      </w:pPr>
    </w:p>
    <w:p w14:paraId="4DEB4231" w14:textId="355C1BA2" w:rsidR="003846BF" w:rsidRPr="003846BF" w:rsidRDefault="003846BF" w:rsidP="00C0532E">
      <w:pPr>
        <w:tabs>
          <w:tab w:val="num" w:pos="567"/>
        </w:tabs>
        <w:autoSpaceDE w:val="0"/>
        <w:autoSpaceDN w:val="0"/>
        <w:adjustRightInd w:val="0"/>
        <w:rPr>
          <w:rFonts w:cs="Arial"/>
          <w:sz w:val="22"/>
          <w:szCs w:val="22"/>
          <w:lang w:val="en-GB"/>
        </w:rPr>
      </w:pPr>
      <w:r w:rsidRPr="003846BF">
        <w:rPr>
          <w:rFonts w:cs="Arial"/>
          <w:sz w:val="22"/>
          <w:szCs w:val="22"/>
          <w:lang w:val="en-GB"/>
        </w:rPr>
        <w:t>Provision of technical advice to countries and to the Secretariat of the WHO FCTC will be on an ongoing basis</w:t>
      </w:r>
      <w:r>
        <w:rPr>
          <w:rFonts w:cs="Arial"/>
          <w:sz w:val="22"/>
          <w:szCs w:val="22"/>
          <w:lang w:val="en-GB"/>
        </w:rPr>
        <w:t xml:space="preserve"> as requests arise</w:t>
      </w:r>
      <w:r w:rsidRPr="003846BF">
        <w:rPr>
          <w:rFonts w:cs="Arial"/>
          <w:sz w:val="22"/>
          <w:szCs w:val="22"/>
          <w:lang w:val="en-GB"/>
        </w:rPr>
        <w:t>.</w:t>
      </w:r>
    </w:p>
    <w:p w14:paraId="737DFF45" w14:textId="77777777" w:rsidR="00BE46BC" w:rsidRDefault="00BE46BC" w:rsidP="00D07547">
      <w:pPr>
        <w:rPr>
          <w:rFonts w:cs="Arial"/>
          <w:i/>
          <w:iCs/>
          <w:color w:val="FF0000"/>
          <w:sz w:val="22"/>
          <w:szCs w:val="22"/>
          <w:lang w:val="en-GB"/>
        </w:rPr>
      </w:pPr>
    </w:p>
    <w:p w14:paraId="43B6DE8C" w14:textId="77777777" w:rsidR="00F72826" w:rsidRPr="00A112BC" w:rsidRDefault="00F72826" w:rsidP="00A112BC">
      <w:pPr>
        <w:pStyle w:val="Heading3"/>
        <w:keepNext/>
        <w:widowControl w:val="0"/>
        <w:numPr>
          <w:ilvl w:val="2"/>
          <w:numId w:val="1"/>
        </w:numPr>
        <w:tabs>
          <w:tab w:val="clear" w:pos="720"/>
        </w:tabs>
        <w:spacing w:before="120" w:line="240" w:lineRule="atLeast"/>
        <w:jc w:val="lowKashida"/>
        <w:rPr>
          <w:rFonts w:ascii="Arial" w:hAnsi="Arial"/>
          <w:color w:val="447DB5"/>
        </w:rPr>
      </w:pPr>
      <w:bookmarkStart w:id="69" w:name="_Toc79569176"/>
      <w:r w:rsidRPr="00A112BC">
        <w:rPr>
          <w:rFonts w:ascii="Arial" w:hAnsi="Arial"/>
          <w:color w:val="447DB5"/>
        </w:rPr>
        <w:t>Reporting requirements</w:t>
      </w:r>
      <w:bookmarkEnd w:id="69"/>
    </w:p>
    <w:p w14:paraId="034A6B20" w14:textId="4F7CE3C0" w:rsidR="00C0532E" w:rsidRPr="008B0CC5" w:rsidRDefault="00C0532E" w:rsidP="00546B22">
      <w:pPr>
        <w:keepNext/>
        <w:keepLines/>
        <w:rPr>
          <w:sz w:val="22"/>
          <w:lang w:val="en-GB"/>
        </w:rPr>
      </w:pPr>
      <w:bookmarkStart w:id="70" w:name="_Toc191096584"/>
      <w:r w:rsidRPr="008B0CC5">
        <w:rPr>
          <w:sz w:val="22"/>
          <w:lang w:val="en-GB"/>
        </w:rPr>
        <w:t xml:space="preserve">The project manager of the selected contractor will be expected to </w:t>
      </w:r>
      <w:r w:rsidR="00546B22" w:rsidRPr="008B0CC5">
        <w:rPr>
          <w:sz w:val="22"/>
          <w:lang w:val="en-GB"/>
        </w:rPr>
        <w:t>have monthly calls with the Secretariat of the WHO FCTC and submit a mid-term and end-term technical report</w:t>
      </w:r>
      <w:r w:rsidRPr="008B0CC5">
        <w:rPr>
          <w:sz w:val="22"/>
          <w:lang w:val="en-GB"/>
        </w:rPr>
        <w:t>.</w:t>
      </w:r>
    </w:p>
    <w:p w14:paraId="47FCD260" w14:textId="77777777" w:rsidR="00F72826" w:rsidRPr="00A112BC" w:rsidRDefault="00F72826" w:rsidP="00F72826">
      <w:pPr>
        <w:keepNext/>
        <w:keepLines/>
        <w:rPr>
          <w:i/>
          <w:color w:val="FF0000"/>
          <w:sz w:val="22"/>
          <w:lang w:val="en-GB"/>
        </w:rPr>
      </w:pPr>
    </w:p>
    <w:p w14:paraId="491F85D1" w14:textId="77777777" w:rsidR="00E203E0" w:rsidRPr="00D07547" w:rsidRDefault="00E203E0" w:rsidP="00A112BC">
      <w:pPr>
        <w:pStyle w:val="Heading3"/>
        <w:keepNext/>
        <w:widowControl w:val="0"/>
        <w:numPr>
          <w:ilvl w:val="2"/>
          <w:numId w:val="1"/>
        </w:numPr>
        <w:tabs>
          <w:tab w:val="clear" w:pos="720"/>
        </w:tabs>
        <w:spacing w:before="120" w:line="240" w:lineRule="atLeast"/>
        <w:jc w:val="lowKashida"/>
        <w:rPr>
          <w:rFonts w:cs="Arial"/>
          <w:color w:val="447DB5"/>
        </w:rPr>
      </w:pPr>
      <w:bookmarkStart w:id="71" w:name="_Toc79569177"/>
      <w:r w:rsidRPr="00A112BC">
        <w:rPr>
          <w:rFonts w:ascii="Arial" w:hAnsi="Arial"/>
          <w:color w:val="447DB5"/>
        </w:rPr>
        <w:t>Performance monitoring</w:t>
      </w:r>
      <w:bookmarkEnd w:id="70"/>
      <w:bookmarkEnd w:id="71"/>
    </w:p>
    <w:p w14:paraId="293BA3DA" w14:textId="77777777" w:rsidR="00C0532E" w:rsidRPr="00F82621" w:rsidRDefault="00C0532E" w:rsidP="00C0532E">
      <w:pPr>
        <w:rPr>
          <w:sz w:val="22"/>
          <w:lang w:val="en-GB"/>
        </w:rPr>
      </w:pPr>
      <w:r w:rsidRPr="00F82621">
        <w:rPr>
          <w:sz w:val="22"/>
          <w:lang w:val="en-GB"/>
        </w:rPr>
        <w:t>The Contractor will be evaluated on:</w:t>
      </w:r>
    </w:p>
    <w:p w14:paraId="7009AF5E" w14:textId="77777777" w:rsidR="00C0532E" w:rsidRPr="00F82621" w:rsidRDefault="00C0532E" w:rsidP="00C0532E">
      <w:pPr>
        <w:rPr>
          <w:sz w:val="22"/>
          <w:lang w:val="en-GB"/>
        </w:rPr>
      </w:pPr>
      <w:r w:rsidRPr="00F82621">
        <w:rPr>
          <w:sz w:val="22"/>
          <w:lang w:val="en-GB"/>
        </w:rPr>
        <w:t>. their capacity to deliver products of an optimal technical quality within the agreed timelines;</w:t>
      </w:r>
    </w:p>
    <w:p w14:paraId="3E99ACCC" w14:textId="77777777" w:rsidR="00C0532E" w:rsidRPr="00F82621" w:rsidRDefault="00C0532E" w:rsidP="00C0532E">
      <w:pPr>
        <w:rPr>
          <w:sz w:val="22"/>
          <w:lang w:val="en-GB"/>
        </w:rPr>
      </w:pPr>
      <w:r w:rsidRPr="00F82621">
        <w:rPr>
          <w:sz w:val="22"/>
          <w:lang w:val="en-GB"/>
        </w:rPr>
        <w:t>. the control of the costs;</w:t>
      </w:r>
    </w:p>
    <w:p w14:paraId="2886ED7F" w14:textId="77777777" w:rsidR="00C0532E" w:rsidRPr="00F82621" w:rsidRDefault="00C0532E" w:rsidP="00C0532E">
      <w:pPr>
        <w:rPr>
          <w:sz w:val="22"/>
          <w:lang w:val="en-GB"/>
        </w:rPr>
      </w:pPr>
      <w:r w:rsidRPr="00F82621">
        <w:rPr>
          <w:sz w:val="22"/>
          <w:lang w:val="en-GB"/>
        </w:rPr>
        <w:t>. their proper and smooth project management (including communication with the Technical Officer, the Project Lead and any other stakeholder);</w:t>
      </w:r>
    </w:p>
    <w:p w14:paraId="5B51DD61" w14:textId="429DB678" w:rsidR="00C0532E" w:rsidRPr="00F82621" w:rsidRDefault="00C0532E" w:rsidP="00C0532E">
      <w:pPr>
        <w:rPr>
          <w:sz w:val="22"/>
          <w:lang w:val="en-GB"/>
        </w:rPr>
      </w:pPr>
      <w:r w:rsidRPr="00F82621">
        <w:rPr>
          <w:sz w:val="22"/>
          <w:lang w:val="en-GB"/>
        </w:rPr>
        <w:t>. their service orientation and responsiveness to needs and expectations</w:t>
      </w:r>
      <w:r w:rsidR="00546B22">
        <w:rPr>
          <w:sz w:val="22"/>
          <w:lang w:val="en-GB"/>
        </w:rPr>
        <w:t xml:space="preserve"> of the Secretariat of the WHO FCTC as well as project countries</w:t>
      </w:r>
      <w:r w:rsidRPr="00F82621">
        <w:rPr>
          <w:sz w:val="22"/>
          <w:lang w:val="en-GB"/>
        </w:rPr>
        <w:t>.</w:t>
      </w:r>
      <w:r w:rsidR="00546B22">
        <w:rPr>
          <w:sz w:val="22"/>
          <w:lang w:val="en-GB"/>
        </w:rPr>
        <w:t>]</w:t>
      </w:r>
    </w:p>
    <w:p w14:paraId="704676DE" w14:textId="77777777" w:rsidR="00E203E0" w:rsidRPr="00A112BC" w:rsidRDefault="00E203E0" w:rsidP="00A112BC">
      <w:pPr>
        <w:rPr>
          <w:i/>
          <w:color w:val="FF0000"/>
          <w:sz w:val="22"/>
          <w:lang w:val="en-GB"/>
        </w:rPr>
      </w:pPr>
    </w:p>
    <w:p w14:paraId="5A4B12BD" w14:textId="2C66186C" w:rsidR="005B200B" w:rsidRPr="00A112BC" w:rsidRDefault="005B200B" w:rsidP="00A112BC">
      <w:pPr>
        <w:pStyle w:val="Heading3"/>
        <w:keepNext/>
        <w:widowControl w:val="0"/>
        <w:numPr>
          <w:ilvl w:val="2"/>
          <w:numId w:val="1"/>
        </w:numPr>
        <w:tabs>
          <w:tab w:val="clear" w:pos="720"/>
        </w:tabs>
        <w:spacing w:before="120" w:line="240" w:lineRule="atLeast"/>
        <w:jc w:val="lowKashida"/>
        <w:rPr>
          <w:rFonts w:ascii="Arial" w:hAnsi="Arial"/>
          <w:color w:val="447DB5"/>
        </w:rPr>
      </w:pPr>
      <w:bookmarkStart w:id="72" w:name="_Toc499734280"/>
      <w:bookmarkStart w:id="73" w:name="_Toc499734409"/>
      <w:bookmarkStart w:id="74" w:name="_Toc499734281"/>
      <w:bookmarkStart w:id="75" w:name="_Toc499734410"/>
      <w:bookmarkStart w:id="76" w:name="_Toc499734282"/>
      <w:bookmarkStart w:id="77" w:name="_Toc499734411"/>
      <w:bookmarkStart w:id="78" w:name="_Toc499734283"/>
      <w:bookmarkStart w:id="79" w:name="_Toc499734412"/>
      <w:bookmarkStart w:id="80" w:name="_Toc499734284"/>
      <w:bookmarkStart w:id="81" w:name="_Toc499734413"/>
      <w:bookmarkStart w:id="82" w:name="_Toc499734285"/>
      <w:bookmarkStart w:id="83" w:name="_Toc499734414"/>
      <w:bookmarkStart w:id="84" w:name="_Toc499734286"/>
      <w:bookmarkStart w:id="85" w:name="_Toc499734415"/>
      <w:bookmarkStart w:id="86" w:name="_Toc499734287"/>
      <w:bookmarkStart w:id="87" w:name="_Toc499734416"/>
      <w:bookmarkStart w:id="88" w:name="_Toc499734288"/>
      <w:bookmarkStart w:id="89" w:name="_Toc499734417"/>
      <w:bookmarkStart w:id="90" w:name="_Toc499734289"/>
      <w:bookmarkStart w:id="91" w:name="_Toc499734418"/>
      <w:bookmarkStart w:id="92" w:name="_Toc499734290"/>
      <w:bookmarkStart w:id="93" w:name="_Toc499734419"/>
      <w:bookmarkStart w:id="94" w:name="_Toc499734291"/>
      <w:bookmarkStart w:id="95" w:name="_Toc499734420"/>
      <w:bookmarkStart w:id="96" w:name="_Toc499734292"/>
      <w:bookmarkStart w:id="97" w:name="_Toc499734421"/>
      <w:bookmarkStart w:id="98" w:name="_Toc499734293"/>
      <w:bookmarkStart w:id="99" w:name="_Toc499734422"/>
      <w:bookmarkStart w:id="100" w:name="_Toc191096587"/>
      <w:bookmarkStart w:id="101" w:name="_Toc79569178"/>
      <w:bookmarkEnd w:id="62"/>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r w:rsidRPr="00A112BC">
        <w:rPr>
          <w:rFonts w:ascii="Arial" w:hAnsi="Arial"/>
          <w:color w:val="447DB5"/>
        </w:rPr>
        <w:t xml:space="preserve">Further </w:t>
      </w:r>
      <w:bookmarkEnd w:id="100"/>
      <w:r w:rsidR="00800E39">
        <w:rPr>
          <w:rFonts w:ascii="Arial" w:hAnsi="Arial" w:cs="Arial"/>
          <w:color w:val="447DB5"/>
        </w:rPr>
        <w:t>c</w:t>
      </w:r>
      <w:r w:rsidR="00800E39" w:rsidRPr="00091745">
        <w:rPr>
          <w:rFonts w:ascii="Arial" w:hAnsi="Arial" w:cs="Arial"/>
          <w:color w:val="447DB5"/>
        </w:rPr>
        <w:t>apacities</w:t>
      </w:r>
      <w:bookmarkEnd w:id="101"/>
    </w:p>
    <w:p w14:paraId="0D1AD2AD" w14:textId="4B86ED4D" w:rsidR="003C72F6" w:rsidRPr="008B0CC5" w:rsidRDefault="00546B22" w:rsidP="00800E39">
      <w:pPr>
        <w:keepNext/>
        <w:keepLines/>
        <w:rPr>
          <w:i/>
          <w:sz w:val="22"/>
          <w:lang w:val="en-GB"/>
        </w:rPr>
      </w:pPr>
      <w:bookmarkStart w:id="102" w:name="_Toc191446310"/>
      <w:r w:rsidRPr="008B0CC5">
        <w:rPr>
          <w:sz w:val="22"/>
          <w:lang w:val="en-GB"/>
        </w:rPr>
        <w:t>The Contractor is expected to undertake all logistical arrangements for the delivery of the workshops including procuring of interpretation services</w:t>
      </w:r>
      <w:r w:rsidR="00F732C0" w:rsidRPr="008B0CC5">
        <w:rPr>
          <w:sz w:val="22"/>
          <w:lang w:val="en-GB"/>
        </w:rPr>
        <w:t>; and for the development of the video and toolkit, including editing, graphic design and layout</w:t>
      </w:r>
      <w:r w:rsidR="00D907A9" w:rsidRPr="008B0CC5">
        <w:rPr>
          <w:sz w:val="22"/>
          <w:lang w:val="en-GB"/>
        </w:rPr>
        <w:t xml:space="preserve"> services</w:t>
      </w:r>
      <w:r w:rsidRPr="008B0CC5">
        <w:rPr>
          <w:sz w:val="22"/>
          <w:lang w:val="en-GB"/>
        </w:rPr>
        <w:t>.</w:t>
      </w:r>
    </w:p>
    <w:p w14:paraId="5910ED8B" w14:textId="77777777" w:rsidR="00800E39" w:rsidRDefault="00311B81" w:rsidP="00D07547">
      <w:pPr>
        <w:keepNext/>
        <w:keepLines/>
        <w:tabs>
          <w:tab w:val="left" w:pos="1346"/>
        </w:tabs>
      </w:pPr>
      <w:r>
        <w:tab/>
      </w:r>
    </w:p>
    <w:p w14:paraId="7975DE43" w14:textId="77777777" w:rsidR="00F72826" w:rsidRDefault="00F72826" w:rsidP="00D07547">
      <w:pPr>
        <w:keepNext/>
        <w:keepLines/>
        <w:tabs>
          <w:tab w:val="left" w:pos="1346"/>
        </w:tabs>
      </w:pPr>
    </w:p>
    <w:p w14:paraId="39DC9857" w14:textId="77777777" w:rsidR="00BE46BC" w:rsidRDefault="00BE46BC">
      <w:pPr>
        <w:jc w:val="left"/>
      </w:pPr>
      <w:r>
        <w:br w:type="page"/>
      </w:r>
    </w:p>
    <w:p w14:paraId="5ECD1FF0" w14:textId="77777777" w:rsidR="00141137" w:rsidRPr="00091745" w:rsidRDefault="00141137" w:rsidP="00D77D19">
      <w:pPr>
        <w:pStyle w:val="Heading1"/>
        <w:pageBreakBefore w:val="0"/>
        <w:numPr>
          <w:ilvl w:val="0"/>
          <w:numId w:val="1"/>
        </w:numPr>
        <w:spacing w:after="0"/>
        <w:ind w:left="0"/>
        <w:rPr>
          <w:rFonts w:ascii="Arial" w:hAnsi="Arial" w:cs="Arial"/>
          <w:color w:val="447DB5"/>
          <w:sz w:val="22"/>
          <w:szCs w:val="22"/>
        </w:rPr>
      </w:pPr>
      <w:bookmarkStart w:id="103" w:name="_Ref501551843"/>
      <w:bookmarkStart w:id="104" w:name="_Toc79569179"/>
      <w:r w:rsidRPr="00091745">
        <w:rPr>
          <w:rFonts w:ascii="Arial" w:hAnsi="Arial" w:cs="Arial"/>
          <w:color w:val="447DB5"/>
          <w:sz w:val="22"/>
          <w:szCs w:val="22"/>
        </w:rPr>
        <w:lastRenderedPageBreak/>
        <w:t>Instructions To Bidders</w:t>
      </w:r>
      <w:bookmarkEnd w:id="40"/>
      <w:bookmarkEnd w:id="41"/>
      <w:bookmarkEnd w:id="102"/>
      <w:bookmarkEnd w:id="103"/>
      <w:bookmarkEnd w:id="104"/>
    </w:p>
    <w:p w14:paraId="7E4F2E53" w14:textId="77777777" w:rsidR="00141137" w:rsidRPr="00091745" w:rsidRDefault="00141137" w:rsidP="00141137">
      <w:pPr>
        <w:rPr>
          <w:rFonts w:cs="Arial"/>
          <w:sz w:val="22"/>
          <w:szCs w:val="22"/>
          <w:lang w:val="en-GB"/>
        </w:rPr>
      </w:pPr>
    </w:p>
    <w:p w14:paraId="3EB114D2" w14:textId="63C3ACFE" w:rsidR="00141137" w:rsidRDefault="00972E5E" w:rsidP="008F3D42">
      <w:pPr>
        <w:rPr>
          <w:rFonts w:cs="Arial"/>
          <w:sz w:val="22"/>
          <w:szCs w:val="22"/>
          <w:lang w:val="en-GB"/>
        </w:rPr>
      </w:pPr>
      <w:r w:rsidRPr="00091745">
        <w:rPr>
          <w:rFonts w:cs="Arial"/>
          <w:sz w:val="22"/>
          <w:szCs w:val="22"/>
          <w:lang w:val="en-GB"/>
        </w:rPr>
        <w:t>Bidders should follow the instructions set forth below in the submission of their proposal to WHO</w:t>
      </w:r>
      <w:r w:rsidR="008F3D42">
        <w:rPr>
          <w:rFonts w:cs="Arial"/>
          <w:sz w:val="22"/>
          <w:szCs w:val="22"/>
          <w:lang w:val="en-GB"/>
        </w:rPr>
        <w:t>:</w:t>
      </w:r>
    </w:p>
    <w:p w14:paraId="2A78A112" w14:textId="77777777" w:rsidR="00AD55F4" w:rsidRDefault="00AD55F4" w:rsidP="008F3D42">
      <w:pPr>
        <w:rPr>
          <w:rFonts w:cs="Arial"/>
          <w:sz w:val="22"/>
          <w:szCs w:val="22"/>
          <w:lang w:val="en-GB"/>
        </w:rPr>
      </w:pPr>
    </w:p>
    <w:p w14:paraId="70C7EEC7" w14:textId="1494BE8A" w:rsidR="00AD55F4" w:rsidRPr="005E6CC6" w:rsidRDefault="00AD55F4" w:rsidP="00F57C68">
      <w:pPr>
        <w:tabs>
          <w:tab w:val="num" w:pos="540"/>
        </w:tabs>
        <w:autoSpaceDE w:val="0"/>
        <w:autoSpaceDN w:val="0"/>
        <w:adjustRightInd w:val="0"/>
        <w:rPr>
          <w:rFonts w:asciiTheme="minorBidi" w:hAnsiTheme="minorBidi" w:cstheme="minorBidi"/>
          <w:b/>
          <w:sz w:val="22"/>
          <w:szCs w:val="22"/>
          <w:lang w:val="en-GB"/>
        </w:rPr>
      </w:pPr>
      <w:r w:rsidRPr="005E6CC6">
        <w:rPr>
          <w:rFonts w:asciiTheme="minorBidi" w:hAnsiTheme="minorBidi" w:cstheme="minorBidi"/>
          <w:b/>
          <w:sz w:val="22"/>
          <w:szCs w:val="22"/>
          <w:lang w:val="en-GB"/>
        </w:rPr>
        <w:t xml:space="preserve">WHO will not be responsible for </w:t>
      </w:r>
      <w:r>
        <w:rPr>
          <w:rFonts w:asciiTheme="minorBidi" w:hAnsiTheme="minorBidi" w:cstheme="minorBidi"/>
          <w:b/>
          <w:sz w:val="22"/>
          <w:szCs w:val="22"/>
          <w:lang w:val="en-GB"/>
        </w:rPr>
        <w:t xml:space="preserve">any </w:t>
      </w:r>
      <w:r w:rsidRPr="005E6CC6">
        <w:rPr>
          <w:rFonts w:asciiTheme="minorBidi" w:hAnsiTheme="minorBidi" w:cstheme="minorBidi"/>
          <w:b/>
          <w:sz w:val="22"/>
          <w:szCs w:val="22"/>
          <w:lang w:val="en-GB"/>
        </w:rPr>
        <w:t>proposal which do</w:t>
      </w:r>
      <w:r>
        <w:rPr>
          <w:rFonts w:asciiTheme="minorBidi" w:hAnsiTheme="minorBidi" w:cstheme="minorBidi"/>
          <w:b/>
          <w:sz w:val="22"/>
          <w:szCs w:val="22"/>
          <w:lang w:val="en-GB"/>
        </w:rPr>
        <w:t>es</w:t>
      </w:r>
      <w:r w:rsidRPr="005E6CC6">
        <w:rPr>
          <w:rFonts w:asciiTheme="minorBidi" w:hAnsiTheme="minorBidi" w:cstheme="minorBidi"/>
          <w:b/>
          <w:sz w:val="22"/>
          <w:szCs w:val="22"/>
          <w:lang w:val="en-GB"/>
        </w:rPr>
        <w:t xml:space="preserve"> not follow the </w:t>
      </w:r>
      <w:r>
        <w:rPr>
          <w:rFonts w:asciiTheme="minorBidi" w:hAnsiTheme="minorBidi" w:cstheme="minorBidi"/>
          <w:b/>
          <w:sz w:val="22"/>
          <w:szCs w:val="22"/>
          <w:lang w:val="en-GB"/>
        </w:rPr>
        <w:t xml:space="preserve">instructions </w:t>
      </w:r>
      <w:r w:rsidRPr="005E6CC6">
        <w:rPr>
          <w:rFonts w:asciiTheme="minorBidi" w:hAnsiTheme="minorBidi" w:cstheme="minorBidi"/>
          <w:b/>
          <w:sz w:val="22"/>
          <w:szCs w:val="22"/>
          <w:lang w:val="en-GB"/>
        </w:rPr>
        <w:t>in this R</w:t>
      </w:r>
      <w:r>
        <w:rPr>
          <w:rFonts w:asciiTheme="minorBidi" w:hAnsiTheme="minorBidi" w:cstheme="minorBidi"/>
          <w:b/>
          <w:sz w:val="22"/>
          <w:szCs w:val="22"/>
          <w:lang w:val="en-GB"/>
        </w:rPr>
        <w:t xml:space="preserve">FP, including this Section </w:t>
      </w:r>
      <w:r w:rsidR="00280E07">
        <w:rPr>
          <w:rFonts w:asciiTheme="minorBidi" w:hAnsiTheme="minorBidi" w:cstheme="minorBidi"/>
          <w:b/>
          <w:sz w:val="22"/>
          <w:szCs w:val="22"/>
          <w:lang w:val="en-GB"/>
        </w:rPr>
        <w:fldChar w:fldCharType="begin"/>
      </w:r>
      <w:r w:rsidR="00280E07">
        <w:rPr>
          <w:rFonts w:asciiTheme="minorBidi" w:hAnsiTheme="minorBidi" w:cstheme="minorBidi"/>
          <w:b/>
          <w:sz w:val="22"/>
          <w:szCs w:val="22"/>
          <w:lang w:val="en-GB"/>
        </w:rPr>
        <w:instrText xml:space="preserve"> REF _Ref501551843 \r \h </w:instrText>
      </w:r>
      <w:r w:rsidR="00280E07">
        <w:rPr>
          <w:rFonts w:asciiTheme="minorBidi" w:hAnsiTheme="minorBidi" w:cstheme="minorBidi"/>
          <w:b/>
          <w:sz w:val="22"/>
          <w:szCs w:val="22"/>
          <w:lang w:val="en-GB"/>
        </w:rPr>
      </w:r>
      <w:r w:rsidR="00280E07">
        <w:rPr>
          <w:rFonts w:asciiTheme="minorBidi" w:hAnsiTheme="minorBidi" w:cstheme="minorBidi"/>
          <w:b/>
          <w:sz w:val="22"/>
          <w:szCs w:val="22"/>
          <w:lang w:val="en-GB"/>
        </w:rPr>
        <w:fldChar w:fldCharType="separate"/>
      </w:r>
      <w:r w:rsidR="00B16A3A">
        <w:rPr>
          <w:rFonts w:asciiTheme="minorBidi" w:hAnsiTheme="minorBidi" w:cstheme="minorBidi"/>
          <w:b/>
          <w:sz w:val="22"/>
          <w:szCs w:val="22"/>
          <w:cs/>
          <w:lang w:val="en-GB"/>
        </w:rPr>
        <w:t>‎</w:t>
      </w:r>
      <w:r w:rsidR="00B16A3A">
        <w:rPr>
          <w:rFonts w:asciiTheme="minorBidi" w:hAnsiTheme="minorBidi" w:cstheme="minorBidi"/>
          <w:b/>
          <w:sz w:val="22"/>
          <w:szCs w:val="22"/>
          <w:lang w:val="en-GB"/>
        </w:rPr>
        <w:t>4</w:t>
      </w:r>
      <w:r w:rsidR="00280E07">
        <w:rPr>
          <w:rFonts w:asciiTheme="minorBidi" w:hAnsiTheme="minorBidi" w:cstheme="minorBidi"/>
          <w:b/>
          <w:sz w:val="22"/>
          <w:szCs w:val="22"/>
          <w:lang w:val="en-GB"/>
        </w:rPr>
        <w:fldChar w:fldCharType="end"/>
      </w:r>
      <w:r w:rsidRPr="005E6CC6">
        <w:rPr>
          <w:rFonts w:asciiTheme="minorBidi" w:hAnsiTheme="minorBidi" w:cstheme="minorBidi"/>
          <w:b/>
          <w:sz w:val="22"/>
          <w:szCs w:val="22"/>
          <w:lang w:val="en-GB"/>
        </w:rPr>
        <w:t xml:space="preserve">, and may, at its discretion, reject </w:t>
      </w:r>
      <w:r>
        <w:rPr>
          <w:rFonts w:asciiTheme="minorBidi" w:hAnsiTheme="minorBidi" w:cstheme="minorBidi"/>
          <w:b/>
          <w:sz w:val="22"/>
          <w:szCs w:val="22"/>
          <w:lang w:val="en-GB"/>
        </w:rPr>
        <w:t xml:space="preserve">any </w:t>
      </w:r>
      <w:r w:rsidRPr="005E6CC6">
        <w:rPr>
          <w:rFonts w:asciiTheme="minorBidi" w:hAnsiTheme="minorBidi" w:cstheme="minorBidi"/>
          <w:b/>
          <w:sz w:val="22"/>
          <w:szCs w:val="22"/>
          <w:lang w:val="en-GB"/>
        </w:rPr>
        <w:t>such non-complaint proposal.</w:t>
      </w:r>
    </w:p>
    <w:p w14:paraId="41202DD2" w14:textId="77777777" w:rsidR="00AD55F4" w:rsidRPr="00091745" w:rsidRDefault="00AD55F4" w:rsidP="008F3D42">
      <w:pPr>
        <w:rPr>
          <w:rFonts w:cs="Arial"/>
          <w:sz w:val="22"/>
          <w:szCs w:val="22"/>
          <w:lang w:val="en-GB"/>
        </w:rPr>
      </w:pPr>
    </w:p>
    <w:p w14:paraId="0A8AAFED" w14:textId="77777777" w:rsidR="008821D9" w:rsidRPr="00091745" w:rsidRDefault="008821D9" w:rsidP="00141137">
      <w:pPr>
        <w:rPr>
          <w:rFonts w:cs="Arial"/>
          <w:sz w:val="22"/>
          <w:szCs w:val="22"/>
          <w:lang w:val="en-GB"/>
        </w:rPr>
      </w:pPr>
    </w:p>
    <w:p w14:paraId="058BDA63"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105" w:name="_Toc108259888"/>
      <w:bookmarkStart w:id="106" w:name="_Toc122240159"/>
      <w:bookmarkStart w:id="107" w:name="_Toc122246468"/>
      <w:bookmarkStart w:id="108" w:name="_Toc191446311"/>
      <w:bookmarkStart w:id="109" w:name="_Toc79569180"/>
      <w:r w:rsidRPr="00091745">
        <w:rPr>
          <w:sz w:val="22"/>
          <w:szCs w:val="22"/>
        </w:rPr>
        <w:t xml:space="preserve">Language of the </w:t>
      </w:r>
      <w:bookmarkEnd w:id="105"/>
      <w:r w:rsidRPr="00091745">
        <w:rPr>
          <w:sz w:val="22"/>
          <w:szCs w:val="22"/>
        </w:rPr>
        <w:t xml:space="preserve">Proposal and other </w:t>
      </w:r>
      <w:bookmarkEnd w:id="106"/>
      <w:bookmarkEnd w:id="107"/>
      <w:r w:rsidRPr="00091745">
        <w:rPr>
          <w:sz w:val="22"/>
          <w:szCs w:val="22"/>
        </w:rPr>
        <w:t>Documents</w:t>
      </w:r>
      <w:bookmarkEnd w:id="108"/>
      <w:bookmarkEnd w:id="109"/>
    </w:p>
    <w:p w14:paraId="6145BFC9" w14:textId="77777777" w:rsidR="00141137" w:rsidRPr="00091745" w:rsidRDefault="00141137" w:rsidP="00F02294">
      <w:pPr>
        <w:tabs>
          <w:tab w:val="left" w:pos="851"/>
        </w:tabs>
        <w:autoSpaceDE w:val="0"/>
        <w:autoSpaceDN w:val="0"/>
        <w:adjustRightInd w:val="0"/>
        <w:rPr>
          <w:rFonts w:cs="Arial"/>
          <w:sz w:val="22"/>
          <w:szCs w:val="22"/>
          <w:lang w:val="en-GB"/>
        </w:rPr>
      </w:pPr>
    </w:p>
    <w:p w14:paraId="4BDB6839" w14:textId="64D06A3B" w:rsidR="00141137" w:rsidRPr="00091745" w:rsidRDefault="00141137" w:rsidP="00F02294">
      <w:pPr>
        <w:tabs>
          <w:tab w:val="left" w:pos="851"/>
        </w:tabs>
        <w:autoSpaceDE w:val="0"/>
        <w:autoSpaceDN w:val="0"/>
        <w:adjustRightInd w:val="0"/>
        <w:rPr>
          <w:rFonts w:cs="Arial"/>
          <w:sz w:val="22"/>
          <w:szCs w:val="22"/>
          <w:lang w:val="en-GB"/>
        </w:rPr>
      </w:pPr>
      <w:r w:rsidRPr="00091745">
        <w:rPr>
          <w:rFonts w:cs="Arial"/>
          <w:sz w:val="22"/>
          <w:szCs w:val="22"/>
          <w:lang w:val="en-GB"/>
        </w:rPr>
        <w:t>The proposal prepared by the bidder, and all correspondence and documents relating to the proposal exchanged by the bidder and WHO shall be written in the English language.</w:t>
      </w:r>
      <w:r w:rsidR="00544974">
        <w:rPr>
          <w:rFonts w:cs="Arial"/>
          <w:sz w:val="22"/>
          <w:szCs w:val="22"/>
          <w:lang w:val="en-GB"/>
        </w:rPr>
        <w:t xml:space="preserve"> </w:t>
      </w:r>
    </w:p>
    <w:p w14:paraId="3B3A2341" w14:textId="77777777" w:rsidR="00141137" w:rsidRPr="00091745" w:rsidRDefault="00141137" w:rsidP="00F02294">
      <w:pPr>
        <w:tabs>
          <w:tab w:val="left" w:pos="851"/>
        </w:tabs>
        <w:autoSpaceDE w:val="0"/>
        <w:autoSpaceDN w:val="0"/>
        <w:adjustRightInd w:val="0"/>
        <w:rPr>
          <w:rFonts w:cs="Arial"/>
          <w:sz w:val="22"/>
          <w:szCs w:val="22"/>
          <w:lang w:val="en-GB"/>
        </w:rPr>
      </w:pPr>
    </w:p>
    <w:p w14:paraId="40675891"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110" w:name="_Toc108259891"/>
      <w:bookmarkStart w:id="111" w:name="_Toc122240160"/>
      <w:bookmarkStart w:id="112" w:name="_Toc122246469"/>
      <w:bookmarkStart w:id="113" w:name="_Toc191446312"/>
      <w:bookmarkStart w:id="114" w:name="_Toc322348223"/>
      <w:bookmarkStart w:id="115" w:name="_Ref490146527"/>
      <w:bookmarkStart w:id="116" w:name="_Ref490146529"/>
      <w:bookmarkStart w:id="117" w:name="_Ref490146544"/>
      <w:bookmarkStart w:id="118" w:name="_Ref490146596"/>
      <w:bookmarkStart w:id="119" w:name="_Ref499718894"/>
      <w:bookmarkStart w:id="120" w:name="_Toc79569181"/>
      <w:r w:rsidRPr="00091745">
        <w:rPr>
          <w:sz w:val="22"/>
          <w:szCs w:val="22"/>
        </w:rPr>
        <w:t xml:space="preserve">Intention to </w:t>
      </w:r>
      <w:bookmarkEnd w:id="110"/>
      <w:bookmarkEnd w:id="111"/>
      <w:bookmarkEnd w:id="112"/>
      <w:r w:rsidRPr="00091745">
        <w:rPr>
          <w:sz w:val="22"/>
          <w:szCs w:val="22"/>
        </w:rPr>
        <w:t>Bid</w:t>
      </w:r>
      <w:bookmarkEnd w:id="113"/>
      <w:bookmarkEnd w:id="114"/>
      <w:bookmarkEnd w:id="115"/>
      <w:bookmarkEnd w:id="116"/>
      <w:bookmarkEnd w:id="117"/>
      <w:bookmarkEnd w:id="118"/>
      <w:bookmarkEnd w:id="119"/>
      <w:bookmarkEnd w:id="120"/>
    </w:p>
    <w:p w14:paraId="57BD985A" w14:textId="77777777" w:rsidR="00141137" w:rsidRPr="00091745" w:rsidRDefault="00141137" w:rsidP="00F02294">
      <w:pPr>
        <w:tabs>
          <w:tab w:val="left" w:pos="851"/>
        </w:tabs>
        <w:autoSpaceDE w:val="0"/>
        <w:autoSpaceDN w:val="0"/>
        <w:adjustRightInd w:val="0"/>
        <w:rPr>
          <w:rFonts w:cs="Arial"/>
          <w:sz w:val="22"/>
          <w:szCs w:val="22"/>
          <w:lang w:val="en-GB"/>
        </w:rPr>
      </w:pPr>
    </w:p>
    <w:p w14:paraId="1F8AA132" w14:textId="1706F3D3" w:rsidR="00141137" w:rsidRPr="00091745" w:rsidRDefault="00141137" w:rsidP="00E203E0">
      <w:pPr>
        <w:tabs>
          <w:tab w:val="left" w:pos="851"/>
        </w:tabs>
        <w:autoSpaceDE w:val="0"/>
        <w:autoSpaceDN w:val="0"/>
        <w:adjustRightInd w:val="0"/>
        <w:rPr>
          <w:rFonts w:cs="Arial"/>
          <w:sz w:val="22"/>
          <w:szCs w:val="22"/>
          <w:lang w:val="en-GB"/>
        </w:rPr>
      </w:pPr>
      <w:r w:rsidRPr="00091745">
        <w:rPr>
          <w:rFonts w:cs="Arial"/>
          <w:b/>
          <w:bCs/>
          <w:sz w:val="22"/>
          <w:szCs w:val="22"/>
          <w:u w:val="single"/>
          <w:lang w:val="en-GB"/>
        </w:rPr>
        <w:t xml:space="preserve">No later than </w:t>
      </w:r>
      <w:r w:rsidR="00060394">
        <w:rPr>
          <w:rFonts w:cs="Arial"/>
          <w:b/>
          <w:bCs/>
          <w:color w:val="FF0000"/>
          <w:sz w:val="22"/>
          <w:szCs w:val="22"/>
          <w:lang w:val="en-GB"/>
        </w:rPr>
        <w:t>2</w:t>
      </w:r>
      <w:r w:rsidR="00CF47C3">
        <w:rPr>
          <w:rFonts w:cs="Arial"/>
          <w:b/>
          <w:bCs/>
          <w:color w:val="FF0000"/>
          <w:sz w:val="22"/>
          <w:szCs w:val="22"/>
          <w:lang w:val="en-GB"/>
        </w:rPr>
        <w:t>3</w:t>
      </w:r>
      <w:r w:rsidR="00933CB4" w:rsidRPr="001B1593">
        <w:rPr>
          <w:rFonts w:cs="Arial"/>
          <w:b/>
          <w:bCs/>
          <w:color w:val="FF0000"/>
          <w:sz w:val="22"/>
          <w:szCs w:val="22"/>
          <w:lang w:val="en-GB"/>
        </w:rPr>
        <w:t>/</w:t>
      </w:r>
      <w:r w:rsidR="00060394">
        <w:rPr>
          <w:rFonts w:cs="Arial"/>
          <w:b/>
          <w:bCs/>
          <w:color w:val="FF0000"/>
          <w:sz w:val="22"/>
          <w:szCs w:val="22"/>
          <w:lang w:val="en-GB"/>
        </w:rPr>
        <w:t>08</w:t>
      </w:r>
      <w:r w:rsidR="00933CB4" w:rsidRPr="001B1593">
        <w:rPr>
          <w:rFonts w:cs="Arial"/>
          <w:b/>
          <w:bCs/>
          <w:color w:val="FF0000"/>
          <w:sz w:val="22"/>
          <w:szCs w:val="22"/>
          <w:lang w:val="en-GB"/>
        </w:rPr>
        <w:t>/</w:t>
      </w:r>
      <w:r w:rsidR="00060394">
        <w:rPr>
          <w:rFonts w:cs="Arial"/>
          <w:b/>
          <w:bCs/>
          <w:color w:val="FF0000"/>
          <w:sz w:val="22"/>
          <w:szCs w:val="22"/>
          <w:lang w:val="en-GB"/>
        </w:rPr>
        <w:t>2021, 23</w:t>
      </w:r>
      <w:ins w:id="121" w:author="Constantino Abalos" w:date="2021-08-10T12:03:00Z">
        <w:r w:rsidR="009E2608">
          <w:rPr>
            <w:rFonts w:cs="Arial"/>
            <w:b/>
            <w:bCs/>
            <w:color w:val="FF0000"/>
            <w:sz w:val="22"/>
            <w:szCs w:val="22"/>
            <w:lang w:val="en-GB"/>
          </w:rPr>
          <w:t>:</w:t>
        </w:r>
      </w:ins>
      <w:r w:rsidR="00060394">
        <w:rPr>
          <w:rFonts w:cs="Arial"/>
          <w:b/>
          <w:bCs/>
          <w:color w:val="FF0000"/>
          <w:sz w:val="22"/>
          <w:szCs w:val="22"/>
          <w:lang w:val="en-GB"/>
        </w:rPr>
        <w:t xml:space="preserve">59h </w:t>
      </w:r>
      <w:r w:rsidR="00F21E25">
        <w:rPr>
          <w:rFonts w:cs="Arial"/>
          <w:b/>
          <w:bCs/>
          <w:color w:val="FF0000"/>
          <w:sz w:val="22"/>
          <w:szCs w:val="22"/>
          <w:lang w:val="en-GB"/>
        </w:rPr>
        <w:t xml:space="preserve">Geneva </w:t>
      </w:r>
      <w:proofErr w:type="spellStart"/>
      <w:r w:rsidR="00F21E25">
        <w:rPr>
          <w:rFonts w:cs="Arial"/>
          <w:b/>
          <w:bCs/>
          <w:color w:val="FF0000"/>
          <w:sz w:val="22"/>
          <w:szCs w:val="22"/>
          <w:lang w:val="en-GB"/>
        </w:rPr>
        <w:t>Swiitzerland</w:t>
      </w:r>
      <w:proofErr w:type="spellEnd"/>
      <w:r w:rsidR="00F21E25">
        <w:rPr>
          <w:rFonts w:cs="Arial"/>
          <w:b/>
          <w:bCs/>
          <w:color w:val="FF0000"/>
          <w:sz w:val="22"/>
          <w:szCs w:val="22"/>
          <w:lang w:val="en-GB"/>
        </w:rPr>
        <w:t xml:space="preserve"> time,</w:t>
      </w:r>
      <w:r w:rsidR="00E203E0">
        <w:rPr>
          <w:rFonts w:cs="Arial"/>
          <w:sz w:val="22"/>
          <w:szCs w:val="22"/>
          <w:lang w:val="en-GB"/>
        </w:rPr>
        <w:t xml:space="preserve"> t</w:t>
      </w:r>
      <w:r w:rsidRPr="00091745">
        <w:rPr>
          <w:rFonts w:cs="Arial"/>
          <w:sz w:val="22"/>
          <w:szCs w:val="22"/>
          <w:lang w:val="en-GB"/>
        </w:rPr>
        <w:t>he bidder shall complete and return by email to WHO</w:t>
      </w:r>
      <w:r w:rsidR="00A97A7A" w:rsidRPr="00091745">
        <w:rPr>
          <w:rFonts w:cs="Arial"/>
          <w:sz w:val="22"/>
          <w:szCs w:val="22"/>
          <w:lang w:val="en-GB"/>
        </w:rPr>
        <w:t xml:space="preserve"> to the following addres</w:t>
      </w:r>
      <w:r w:rsidR="00E203E0">
        <w:rPr>
          <w:rFonts w:cs="Arial"/>
          <w:sz w:val="22"/>
          <w:szCs w:val="22"/>
          <w:lang w:val="en-GB"/>
        </w:rPr>
        <w:t xml:space="preserve">s:   </w:t>
      </w:r>
      <w:r w:rsidR="00060394">
        <w:rPr>
          <w:rFonts w:cs="Arial"/>
          <w:b/>
          <w:bCs/>
          <w:color w:val="FF0000"/>
          <w:sz w:val="22"/>
          <w:szCs w:val="22"/>
          <w:lang w:val="en-GB"/>
        </w:rPr>
        <w:t>fctc2030</w:t>
      </w:r>
      <w:r w:rsidR="00A97A7A" w:rsidRPr="001B1593">
        <w:rPr>
          <w:rFonts w:cs="Arial"/>
          <w:b/>
          <w:bCs/>
          <w:color w:val="FF0000"/>
          <w:sz w:val="22"/>
          <w:szCs w:val="22"/>
          <w:lang w:val="en-GB"/>
        </w:rPr>
        <w:t>@who.int</w:t>
      </w:r>
      <w:r w:rsidR="00A97A7A" w:rsidRPr="001B1593">
        <w:rPr>
          <w:rStyle w:val="Hyperlink"/>
          <w:rFonts w:cs="Arial"/>
          <w:b/>
          <w:bCs/>
          <w:color w:val="FF0000"/>
          <w:sz w:val="22"/>
          <w:szCs w:val="22"/>
          <w:lang w:val="en-GB"/>
        </w:rPr>
        <w:t xml:space="preserve"> </w:t>
      </w:r>
    </w:p>
    <w:p w14:paraId="2456AF3E" w14:textId="77777777" w:rsidR="003F5CBD" w:rsidRPr="00091745" w:rsidRDefault="003F5CBD" w:rsidP="00F02294">
      <w:pPr>
        <w:tabs>
          <w:tab w:val="left" w:pos="851"/>
        </w:tabs>
        <w:autoSpaceDE w:val="0"/>
        <w:autoSpaceDN w:val="0"/>
        <w:adjustRightInd w:val="0"/>
        <w:rPr>
          <w:rFonts w:cs="Arial"/>
          <w:sz w:val="22"/>
          <w:szCs w:val="22"/>
          <w:lang w:val="en-GB"/>
        </w:rPr>
      </w:pPr>
      <w:r w:rsidRPr="00091745">
        <w:rPr>
          <w:rFonts w:cs="Arial"/>
          <w:sz w:val="22"/>
          <w:szCs w:val="22"/>
          <w:lang w:val="en-GB"/>
        </w:rPr>
        <w:t xml:space="preserve"> </w:t>
      </w:r>
    </w:p>
    <w:p w14:paraId="2C8D9A38" w14:textId="59D6BD42" w:rsidR="00141137" w:rsidRPr="00091745" w:rsidRDefault="00141137" w:rsidP="00F02294">
      <w:pPr>
        <w:numPr>
          <w:ilvl w:val="0"/>
          <w:numId w:val="9"/>
        </w:numPr>
        <w:tabs>
          <w:tab w:val="left" w:pos="851"/>
        </w:tabs>
        <w:autoSpaceDE w:val="0"/>
        <w:autoSpaceDN w:val="0"/>
        <w:adjustRightInd w:val="0"/>
        <w:spacing w:before="80" w:after="80"/>
        <w:ind w:left="0" w:firstLine="0"/>
        <w:rPr>
          <w:rFonts w:cs="Arial"/>
          <w:sz w:val="22"/>
          <w:szCs w:val="22"/>
          <w:lang w:val="en-GB"/>
        </w:rPr>
      </w:pPr>
      <w:r w:rsidRPr="00091745">
        <w:rPr>
          <w:rFonts w:cs="Arial"/>
          <w:sz w:val="22"/>
          <w:szCs w:val="22"/>
          <w:lang w:val="en-GB"/>
        </w:rPr>
        <w:t>The RFP</w:t>
      </w:r>
      <w:r w:rsidR="00544974">
        <w:rPr>
          <w:rFonts w:cs="Arial"/>
          <w:sz w:val="22"/>
          <w:szCs w:val="22"/>
          <w:lang w:val="en-GB"/>
        </w:rPr>
        <w:t xml:space="preserve"> </w:t>
      </w:r>
      <w:sdt>
        <w:sdtPr>
          <w:rPr>
            <w:rStyle w:val="Style3"/>
            <w:sz w:val="20"/>
            <w:szCs w:val="20"/>
          </w:rPr>
          <w:alias w:val="Bid Reference"/>
          <w:tag w:val="Bid Reference"/>
          <w:id w:val="232669828"/>
          <w:dataBinding w:prefixMappings="xmlns:ns0='http://schemas.microsoft.com/office/2006/coverPageProps' " w:xpath="/ns0:CoverPageProperties[1]/ns0:Abstract[1]" w:storeItemID="{55AF091B-3C7A-41E3-B477-F2FDAA23CFDA}"/>
          <w:text/>
        </w:sdtPr>
        <w:sdtEndPr>
          <w:rPr>
            <w:rStyle w:val="Style3"/>
          </w:rPr>
        </w:sdtEndPr>
        <w:sdtContent>
          <w:r w:rsidR="00D90216">
            <w:rPr>
              <w:rStyle w:val="Style3"/>
              <w:sz w:val="20"/>
              <w:szCs w:val="20"/>
            </w:rPr>
            <w:t>2021/CSF/DAS/0003.</w:t>
          </w:r>
        </w:sdtContent>
      </w:sdt>
      <w:r w:rsidR="00544974">
        <w:rPr>
          <w:rFonts w:cs="Arial"/>
          <w:sz w:val="22"/>
          <w:szCs w:val="22"/>
          <w:lang w:val="en-GB"/>
        </w:rPr>
        <w:t xml:space="preserve"> </w:t>
      </w:r>
      <w:r w:rsidRPr="00091745">
        <w:rPr>
          <w:rFonts w:cs="Arial"/>
          <w:sz w:val="22"/>
          <w:szCs w:val="22"/>
          <w:lang w:val="en-GB"/>
        </w:rPr>
        <w:t>Acknowledgement form</w:t>
      </w:r>
      <w:r w:rsidR="006C572E" w:rsidRPr="00091745">
        <w:rPr>
          <w:rFonts w:cs="Arial"/>
          <w:sz w:val="22"/>
          <w:szCs w:val="22"/>
          <w:lang w:val="en-GB"/>
        </w:rPr>
        <w:t xml:space="preserve">, attached hereto as </w:t>
      </w:r>
      <w:r w:rsidR="006C572E" w:rsidRPr="00F21E25">
        <w:rPr>
          <w:rFonts w:cs="Arial"/>
          <w:b/>
          <w:bCs/>
          <w:sz w:val="22"/>
          <w:szCs w:val="22"/>
          <w:lang w:val="en-GB"/>
        </w:rPr>
        <w:t>Annex 1</w:t>
      </w:r>
      <w:r w:rsidR="006C572E" w:rsidRPr="00091745">
        <w:rPr>
          <w:rFonts w:cs="Arial"/>
          <w:sz w:val="22"/>
          <w:szCs w:val="22"/>
          <w:lang w:val="en-GB"/>
        </w:rPr>
        <w:t xml:space="preserve">, </w:t>
      </w:r>
      <w:r w:rsidRPr="00091745">
        <w:rPr>
          <w:rFonts w:cs="Arial"/>
          <w:sz w:val="22"/>
          <w:szCs w:val="22"/>
          <w:lang w:val="en-GB"/>
        </w:rPr>
        <w:t>signed as confirmation of the bidder's intention to submit a bona fide proposal and designate its representative to whom communications may be directed, including any addenda; and</w:t>
      </w:r>
    </w:p>
    <w:p w14:paraId="4F620EC4" w14:textId="67EF6BD3" w:rsidR="00141137" w:rsidRDefault="00141137" w:rsidP="00F02294">
      <w:pPr>
        <w:numPr>
          <w:ilvl w:val="0"/>
          <w:numId w:val="9"/>
        </w:numPr>
        <w:tabs>
          <w:tab w:val="left" w:pos="851"/>
        </w:tabs>
        <w:autoSpaceDE w:val="0"/>
        <w:autoSpaceDN w:val="0"/>
        <w:adjustRightInd w:val="0"/>
        <w:spacing w:before="80" w:after="80"/>
        <w:ind w:left="0" w:firstLine="0"/>
        <w:rPr>
          <w:rFonts w:cs="Arial"/>
          <w:sz w:val="22"/>
          <w:szCs w:val="22"/>
          <w:lang w:val="en-GB"/>
        </w:rPr>
      </w:pPr>
      <w:r w:rsidRPr="00091745">
        <w:rPr>
          <w:rFonts w:cs="Arial"/>
          <w:sz w:val="22"/>
          <w:szCs w:val="22"/>
          <w:lang w:val="en-GB"/>
        </w:rPr>
        <w:t>The RFP</w:t>
      </w:r>
      <w:r w:rsidR="00544974">
        <w:rPr>
          <w:rFonts w:cs="Arial"/>
          <w:sz w:val="22"/>
          <w:szCs w:val="22"/>
          <w:lang w:val="en-GB"/>
        </w:rPr>
        <w:t xml:space="preserve"> </w:t>
      </w:r>
      <w:sdt>
        <w:sdtPr>
          <w:rPr>
            <w:rStyle w:val="Style3"/>
            <w:sz w:val="20"/>
            <w:szCs w:val="20"/>
          </w:rPr>
          <w:alias w:val="Bid Reference"/>
          <w:tag w:val="Bid Reference"/>
          <w:id w:val="980343147"/>
          <w:dataBinding w:prefixMappings="xmlns:ns0='http://schemas.microsoft.com/office/2006/coverPageProps' " w:xpath="/ns0:CoverPageProperties[1]/ns0:Abstract[1]" w:storeItemID="{55AF091B-3C7A-41E3-B477-F2FDAA23CFDA}"/>
          <w:text/>
        </w:sdtPr>
        <w:sdtEndPr>
          <w:rPr>
            <w:rStyle w:val="Style3"/>
          </w:rPr>
        </w:sdtEndPr>
        <w:sdtContent>
          <w:r w:rsidR="00D90216">
            <w:rPr>
              <w:rStyle w:val="Style3"/>
              <w:sz w:val="20"/>
              <w:szCs w:val="20"/>
            </w:rPr>
            <w:t>2021/CSF/DAS/0003.</w:t>
          </w:r>
        </w:sdtContent>
      </w:sdt>
      <w:r w:rsidR="00544974">
        <w:rPr>
          <w:rFonts w:cs="Arial"/>
          <w:sz w:val="22"/>
          <w:szCs w:val="22"/>
          <w:lang w:val="en-GB"/>
        </w:rPr>
        <w:t xml:space="preserve"> </w:t>
      </w:r>
      <w:r w:rsidRPr="00091745">
        <w:rPr>
          <w:rFonts w:cs="Arial"/>
          <w:sz w:val="22"/>
          <w:szCs w:val="22"/>
          <w:lang w:val="en-GB"/>
        </w:rPr>
        <w:t>Confidentiality</w:t>
      </w:r>
      <w:r w:rsidR="003C72F6">
        <w:rPr>
          <w:rFonts w:cs="Arial"/>
          <w:sz w:val="22"/>
          <w:szCs w:val="22"/>
          <w:lang w:val="en-GB"/>
        </w:rPr>
        <w:t xml:space="preserve"> Undertaking</w:t>
      </w:r>
      <w:r w:rsidRPr="00091745">
        <w:rPr>
          <w:rFonts w:cs="Arial"/>
          <w:sz w:val="22"/>
          <w:szCs w:val="22"/>
          <w:lang w:val="en-GB"/>
        </w:rPr>
        <w:t xml:space="preserve"> form</w:t>
      </w:r>
      <w:r w:rsidR="006C572E" w:rsidRPr="00091745">
        <w:rPr>
          <w:rFonts w:cs="Arial"/>
          <w:sz w:val="22"/>
          <w:szCs w:val="22"/>
          <w:lang w:val="en-GB"/>
        </w:rPr>
        <w:t xml:space="preserve">, attached hereto as </w:t>
      </w:r>
      <w:r w:rsidR="006C572E" w:rsidRPr="00F21E25">
        <w:rPr>
          <w:rFonts w:cs="Arial"/>
          <w:b/>
          <w:bCs/>
          <w:sz w:val="22"/>
          <w:szCs w:val="22"/>
          <w:lang w:val="en-GB"/>
        </w:rPr>
        <w:t>Annex 2</w:t>
      </w:r>
      <w:r w:rsidR="006C572E" w:rsidRPr="00091745">
        <w:rPr>
          <w:rFonts w:cs="Arial"/>
          <w:sz w:val="22"/>
          <w:szCs w:val="22"/>
          <w:lang w:val="en-GB"/>
        </w:rPr>
        <w:t>,</w:t>
      </w:r>
      <w:r w:rsidR="00544974">
        <w:rPr>
          <w:rFonts w:cs="Arial"/>
          <w:sz w:val="22"/>
          <w:szCs w:val="22"/>
          <w:lang w:val="en-GB"/>
        </w:rPr>
        <w:t xml:space="preserve"> </w:t>
      </w:r>
      <w:r w:rsidRPr="00091745">
        <w:rPr>
          <w:rFonts w:cs="Arial"/>
          <w:sz w:val="22"/>
          <w:szCs w:val="22"/>
          <w:lang w:val="en-GB"/>
        </w:rPr>
        <w:t>signed</w:t>
      </w:r>
      <w:r w:rsidR="00DD4561">
        <w:rPr>
          <w:rFonts w:cs="Arial"/>
          <w:sz w:val="22"/>
          <w:szCs w:val="22"/>
          <w:lang w:val="en-GB"/>
        </w:rPr>
        <w:t>;</w:t>
      </w:r>
    </w:p>
    <w:p w14:paraId="7FDD466C" w14:textId="2B0743E3" w:rsidR="00F03871" w:rsidRPr="00F03871" w:rsidRDefault="00DD4561" w:rsidP="00F57C68">
      <w:pPr>
        <w:numPr>
          <w:ilvl w:val="0"/>
          <w:numId w:val="9"/>
        </w:numPr>
        <w:tabs>
          <w:tab w:val="left" w:pos="851"/>
        </w:tabs>
        <w:autoSpaceDE w:val="0"/>
        <w:autoSpaceDN w:val="0"/>
        <w:adjustRightInd w:val="0"/>
        <w:spacing w:before="80" w:after="80"/>
        <w:ind w:left="0" w:firstLine="0"/>
        <w:rPr>
          <w:rFonts w:cs="Arial"/>
          <w:sz w:val="22"/>
          <w:szCs w:val="22"/>
          <w:lang w:val="en-GB"/>
        </w:rPr>
      </w:pPr>
      <w:r>
        <w:rPr>
          <w:rFonts w:cs="Arial"/>
          <w:sz w:val="22"/>
          <w:szCs w:val="22"/>
          <w:lang w:val="en-GB"/>
        </w:rPr>
        <w:t xml:space="preserve">The Self-Declaration </w:t>
      </w:r>
      <w:r w:rsidR="00E203E0">
        <w:rPr>
          <w:rFonts w:cs="Arial"/>
          <w:sz w:val="22"/>
          <w:szCs w:val="22"/>
          <w:lang w:val="en-GB"/>
        </w:rPr>
        <w:t>f</w:t>
      </w:r>
      <w:r>
        <w:rPr>
          <w:rFonts w:cs="Arial"/>
          <w:sz w:val="22"/>
          <w:szCs w:val="22"/>
          <w:lang w:val="en-GB"/>
        </w:rPr>
        <w:t>orm</w:t>
      </w:r>
      <w:r w:rsidR="00280E07">
        <w:rPr>
          <w:rFonts w:cs="Arial"/>
          <w:sz w:val="22"/>
          <w:szCs w:val="22"/>
          <w:lang w:val="en-GB"/>
        </w:rPr>
        <w:t>,</w:t>
      </w:r>
      <w:r>
        <w:rPr>
          <w:rFonts w:cs="Arial"/>
          <w:sz w:val="22"/>
          <w:szCs w:val="22"/>
          <w:lang w:val="en-GB"/>
        </w:rPr>
        <w:t xml:space="preserve"> </w:t>
      </w:r>
      <w:r w:rsidR="00A024A8" w:rsidRPr="00091745">
        <w:rPr>
          <w:rFonts w:cs="Arial"/>
          <w:sz w:val="22"/>
          <w:szCs w:val="22"/>
          <w:lang w:val="en-GB"/>
        </w:rPr>
        <w:t xml:space="preserve">attached hereto as </w:t>
      </w:r>
      <w:r w:rsidRPr="00F21E25">
        <w:rPr>
          <w:rFonts w:cs="Arial"/>
          <w:b/>
          <w:bCs/>
          <w:sz w:val="22"/>
          <w:szCs w:val="22"/>
          <w:lang w:val="en-GB"/>
        </w:rPr>
        <w:t>Annex 6</w:t>
      </w:r>
      <w:r>
        <w:rPr>
          <w:rFonts w:cs="Arial"/>
          <w:sz w:val="22"/>
          <w:szCs w:val="22"/>
          <w:lang w:val="en-GB"/>
        </w:rPr>
        <w:t>, signed.</w:t>
      </w:r>
    </w:p>
    <w:p w14:paraId="66E3998A" w14:textId="77777777" w:rsidR="00E203E0" w:rsidRDefault="00E203E0" w:rsidP="00D07547">
      <w:pPr>
        <w:jc w:val="left"/>
        <w:rPr>
          <w:rFonts w:cs="Arial"/>
          <w:sz w:val="22"/>
          <w:szCs w:val="22"/>
          <w:lang w:val="en-GB"/>
        </w:rPr>
      </w:pPr>
    </w:p>
    <w:p w14:paraId="44862A29" w14:textId="77777777" w:rsidR="00F03871" w:rsidRPr="00D07547" w:rsidRDefault="00F03871" w:rsidP="00D07547">
      <w:pPr>
        <w:tabs>
          <w:tab w:val="left" w:pos="851"/>
        </w:tabs>
        <w:autoSpaceDE w:val="0"/>
        <w:autoSpaceDN w:val="0"/>
        <w:adjustRightInd w:val="0"/>
        <w:rPr>
          <w:rFonts w:cs="Arial"/>
          <w:sz w:val="22"/>
          <w:szCs w:val="22"/>
          <w:lang w:val="en-GB"/>
        </w:rPr>
      </w:pPr>
      <w:r w:rsidRPr="00D07547">
        <w:rPr>
          <w:rFonts w:cs="Arial"/>
          <w:sz w:val="22"/>
          <w:szCs w:val="22"/>
          <w:lang w:val="en-GB"/>
        </w:rPr>
        <w:t>These forms are confirming the bidder’s intention to submit a bona fide proposal and designating a representative to whom communications may be directed, including any addenda.</w:t>
      </w:r>
    </w:p>
    <w:p w14:paraId="6A0C375E" w14:textId="77777777" w:rsidR="00F03871" w:rsidRPr="00D07547" w:rsidRDefault="00F03871" w:rsidP="00D07547">
      <w:pPr>
        <w:tabs>
          <w:tab w:val="left" w:pos="851"/>
        </w:tabs>
        <w:autoSpaceDE w:val="0"/>
        <w:autoSpaceDN w:val="0"/>
        <w:adjustRightInd w:val="0"/>
        <w:rPr>
          <w:rFonts w:cs="Arial"/>
          <w:sz w:val="22"/>
          <w:szCs w:val="22"/>
          <w:lang w:val="en-GB"/>
        </w:rPr>
      </w:pPr>
    </w:p>
    <w:p w14:paraId="71B4EE22" w14:textId="1A2F8C30" w:rsidR="00F03871" w:rsidRPr="00D07547" w:rsidRDefault="00F03871" w:rsidP="00280E07">
      <w:pPr>
        <w:tabs>
          <w:tab w:val="left" w:pos="851"/>
        </w:tabs>
        <w:autoSpaceDE w:val="0"/>
        <w:autoSpaceDN w:val="0"/>
        <w:adjustRightInd w:val="0"/>
        <w:rPr>
          <w:rFonts w:cs="Arial"/>
          <w:sz w:val="22"/>
          <w:szCs w:val="22"/>
          <w:lang w:val="en-GB"/>
        </w:rPr>
      </w:pPr>
      <w:r w:rsidRPr="00D07547">
        <w:rPr>
          <w:rFonts w:cs="Arial"/>
          <w:sz w:val="22"/>
          <w:szCs w:val="22"/>
          <w:lang w:val="en-GB"/>
        </w:rPr>
        <w:t>WHO reserves the right to reject proposals from bidders who have not submitted the above</w:t>
      </w:r>
      <w:r w:rsidR="00280E07">
        <w:rPr>
          <w:rFonts w:cs="Arial"/>
          <w:sz w:val="22"/>
          <w:szCs w:val="22"/>
          <w:lang w:val="en-GB"/>
        </w:rPr>
        <w:t>-</w:t>
      </w:r>
      <w:r w:rsidRPr="00D07547">
        <w:rPr>
          <w:rFonts w:cs="Arial"/>
          <w:sz w:val="22"/>
          <w:szCs w:val="22"/>
          <w:lang w:val="en-GB"/>
        </w:rPr>
        <w:t xml:space="preserve">listed forms in accordance with this section. </w:t>
      </w:r>
    </w:p>
    <w:p w14:paraId="45207826" w14:textId="77777777" w:rsidR="00A97A7A" w:rsidRPr="00A112BC" w:rsidRDefault="00A97A7A" w:rsidP="00F02294">
      <w:pPr>
        <w:tabs>
          <w:tab w:val="left" w:pos="851"/>
        </w:tabs>
        <w:autoSpaceDE w:val="0"/>
        <w:autoSpaceDN w:val="0"/>
        <w:adjustRightInd w:val="0"/>
        <w:spacing w:before="80" w:after="80"/>
        <w:rPr>
          <w:b/>
          <w:sz w:val="22"/>
          <w:lang w:val="en-GB"/>
        </w:rPr>
      </w:pPr>
    </w:p>
    <w:p w14:paraId="09AE35EE"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122" w:name="_Toc108259889"/>
      <w:bookmarkStart w:id="123" w:name="_Toc122240161"/>
      <w:bookmarkStart w:id="124" w:name="_Toc122246470"/>
      <w:bookmarkStart w:id="125" w:name="_Toc191446313"/>
      <w:bookmarkStart w:id="126" w:name="_Toc79569182"/>
      <w:r w:rsidRPr="00091745">
        <w:rPr>
          <w:sz w:val="22"/>
          <w:szCs w:val="22"/>
        </w:rPr>
        <w:t xml:space="preserve">Cost of </w:t>
      </w:r>
      <w:bookmarkEnd w:id="122"/>
      <w:bookmarkEnd w:id="123"/>
      <w:bookmarkEnd w:id="124"/>
      <w:r w:rsidRPr="00091745">
        <w:rPr>
          <w:sz w:val="22"/>
          <w:szCs w:val="22"/>
        </w:rPr>
        <w:t>Proposal</w:t>
      </w:r>
      <w:bookmarkEnd w:id="125"/>
      <w:bookmarkEnd w:id="126"/>
    </w:p>
    <w:p w14:paraId="7B57A30E" w14:textId="77777777" w:rsidR="00141137" w:rsidRPr="00091745" w:rsidRDefault="00141137" w:rsidP="00F02294">
      <w:pPr>
        <w:tabs>
          <w:tab w:val="left" w:pos="851"/>
        </w:tabs>
        <w:autoSpaceDE w:val="0"/>
        <w:autoSpaceDN w:val="0"/>
        <w:adjustRightInd w:val="0"/>
        <w:rPr>
          <w:rFonts w:cs="Arial"/>
          <w:sz w:val="22"/>
          <w:szCs w:val="22"/>
          <w:lang w:val="en-GB"/>
        </w:rPr>
      </w:pPr>
    </w:p>
    <w:p w14:paraId="6C1747BE" w14:textId="77777777" w:rsidR="005E3E39" w:rsidRPr="00091745" w:rsidRDefault="00141137" w:rsidP="00F02294">
      <w:pPr>
        <w:tabs>
          <w:tab w:val="left" w:pos="851"/>
        </w:tabs>
        <w:autoSpaceDE w:val="0"/>
        <w:autoSpaceDN w:val="0"/>
        <w:adjustRightInd w:val="0"/>
        <w:rPr>
          <w:rFonts w:cs="Arial"/>
          <w:sz w:val="22"/>
          <w:szCs w:val="22"/>
          <w:lang w:val="en-GB"/>
        </w:rPr>
      </w:pPr>
      <w:r w:rsidRPr="00091745">
        <w:rPr>
          <w:rFonts w:cs="Arial"/>
          <w:sz w:val="22"/>
          <w:szCs w:val="22"/>
          <w:lang w:val="en-GB"/>
        </w:rPr>
        <w:t>The bidder shall bear all costs associated with the preparation and submission of the proposal</w:t>
      </w:r>
      <w:r w:rsidR="005E3E39" w:rsidRPr="00091745">
        <w:rPr>
          <w:rFonts w:cs="Arial"/>
          <w:sz w:val="22"/>
          <w:szCs w:val="22"/>
          <w:lang w:val="en-GB"/>
        </w:rPr>
        <w:t>, including but not limited to the possible cost of d</w:t>
      </w:r>
      <w:r w:rsidR="00471F19" w:rsidRPr="00091745">
        <w:rPr>
          <w:rFonts w:cs="Arial"/>
          <w:sz w:val="22"/>
          <w:szCs w:val="22"/>
          <w:lang w:val="en-GB"/>
        </w:rPr>
        <w:t>iscussing the proposal with WHO</w:t>
      </w:r>
      <w:r w:rsidR="005E3E39" w:rsidRPr="00091745">
        <w:rPr>
          <w:rFonts w:cs="Arial"/>
          <w:sz w:val="22"/>
          <w:szCs w:val="22"/>
          <w:lang w:val="en-GB"/>
        </w:rPr>
        <w:t xml:space="preserve">, making a presentation, negotiating a contract and any related travel. </w:t>
      </w:r>
    </w:p>
    <w:p w14:paraId="5428475F" w14:textId="77777777" w:rsidR="00141137" w:rsidRPr="00091745" w:rsidRDefault="00141137" w:rsidP="00F02294">
      <w:pPr>
        <w:tabs>
          <w:tab w:val="left" w:pos="851"/>
        </w:tabs>
        <w:autoSpaceDE w:val="0"/>
        <w:autoSpaceDN w:val="0"/>
        <w:adjustRightInd w:val="0"/>
        <w:rPr>
          <w:rFonts w:cs="Arial"/>
          <w:sz w:val="22"/>
          <w:szCs w:val="22"/>
          <w:lang w:val="en-GB"/>
        </w:rPr>
      </w:pPr>
      <w:r w:rsidRPr="00091745">
        <w:rPr>
          <w:rFonts w:cs="Arial"/>
          <w:sz w:val="22"/>
          <w:szCs w:val="22"/>
          <w:lang w:val="en-GB"/>
        </w:rPr>
        <w:t xml:space="preserve">WHO will in no case be responsible or liable for those costs, regardless of the conduct or outcome of the </w:t>
      </w:r>
      <w:r w:rsidR="005E3E39" w:rsidRPr="00091745">
        <w:rPr>
          <w:rFonts w:cs="Arial"/>
          <w:sz w:val="22"/>
          <w:szCs w:val="22"/>
          <w:lang w:val="en-GB"/>
        </w:rPr>
        <w:t xml:space="preserve">selection </w:t>
      </w:r>
      <w:r w:rsidRPr="00091745">
        <w:rPr>
          <w:rFonts w:cs="Arial"/>
          <w:sz w:val="22"/>
          <w:szCs w:val="22"/>
          <w:lang w:val="en-GB"/>
        </w:rPr>
        <w:t>process.</w:t>
      </w:r>
    </w:p>
    <w:p w14:paraId="2846F163" w14:textId="77777777" w:rsidR="00141137" w:rsidRPr="00091745" w:rsidRDefault="00141137" w:rsidP="00F02294">
      <w:pPr>
        <w:tabs>
          <w:tab w:val="left" w:pos="851"/>
        </w:tabs>
        <w:autoSpaceDE w:val="0"/>
        <w:autoSpaceDN w:val="0"/>
        <w:adjustRightInd w:val="0"/>
        <w:rPr>
          <w:rFonts w:cs="Arial"/>
          <w:sz w:val="22"/>
          <w:szCs w:val="22"/>
          <w:lang w:val="en-GB"/>
        </w:rPr>
      </w:pPr>
    </w:p>
    <w:p w14:paraId="44A72FB1"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127" w:name="_Toc108259890"/>
      <w:bookmarkStart w:id="128" w:name="_Toc122240162"/>
      <w:bookmarkStart w:id="129" w:name="_Toc122246471"/>
      <w:bookmarkStart w:id="130" w:name="_Toc191446314"/>
      <w:bookmarkStart w:id="131" w:name="_Ref490146626"/>
      <w:bookmarkStart w:id="132" w:name="_Toc79569183"/>
      <w:r w:rsidRPr="00091745">
        <w:rPr>
          <w:sz w:val="22"/>
          <w:szCs w:val="22"/>
        </w:rPr>
        <w:t xml:space="preserve">Contents of </w:t>
      </w:r>
      <w:bookmarkEnd w:id="127"/>
      <w:r w:rsidRPr="00091745">
        <w:rPr>
          <w:sz w:val="22"/>
          <w:szCs w:val="22"/>
        </w:rPr>
        <w:t xml:space="preserve">the </w:t>
      </w:r>
      <w:bookmarkEnd w:id="128"/>
      <w:bookmarkEnd w:id="129"/>
      <w:r w:rsidRPr="00091745">
        <w:rPr>
          <w:sz w:val="22"/>
          <w:szCs w:val="22"/>
        </w:rPr>
        <w:t>Proposal</w:t>
      </w:r>
      <w:bookmarkEnd w:id="130"/>
      <w:bookmarkEnd w:id="131"/>
      <w:bookmarkEnd w:id="132"/>
    </w:p>
    <w:p w14:paraId="5CDD7323" w14:textId="77777777" w:rsidR="00141137" w:rsidRPr="00091745" w:rsidRDefault="00141137" w:rsidP="00F02294">
      <w:pPr>
        <w:tabs>
          <w:tab w:val="left" w:pos="851"/>
        </w:tabs>
        <w:autoSpaceDE w:val="0"/>
        <w:autoSpaceDN w:val="0"/>
        <w:adjustRightInd w:val="0"/>
        <w:rPr>
          <w:rFonts w:cs="Arial"/>
          <w:sz w:val="22"/>
          <w:szCs w:val="22"/>
          <w:lang w:val="en-GB"/>
        </w:rPr>
      </w:pPr>
    </w:p>
    <w:p w14:paraId="3F209B4E" w14:textId="79F398B8" w:rsidR="006C572E" w:rsidRDefault="00F421BF" w:rsidP="00F02294">
      <w:pPr>
        <w:tabs>
          <w:tab w:val="left" w:pos="851"/>
        </w:tabs>
        <w:autoSpaceDE w:val="0"/>
        <w:autoSpaceDN w:val="0"/>
        <w:adjustRightInd w:val="0"/>
        <w:rPr>
          <w:sz w:val="22"/>
          <w:lang w:val="en-GB"/>
        </w:rPr>
      </w:pPr>
      <w:r w:rsidRPr="00E45083">
        <w:rPr>
          <w:sz w:val="22"/>
          <w:lang w:val="en-GB"/>
        </w:rPr>
        <w:t xml:space="preserve">Proposals may offer the total requirement </w:t>
      </w:r>
      <w:r w:rsidRPr="00E45083">
        <w:rPr>
          <w:sz w:val="22"/>
          <w:u w:val="single"/>
          <w:lang w:val="en-GB"/>
        </w:rPr>
        <w:t>or</w:t>
      </w:r>
      <w:r w:rsidRPr="00E45083">
        <w:rPr>
          <w:sz w:val="22"/>
          <w:lang w:val="en-GB"/>
        </w:rPr>
        <w:t xml:space="preserve"> only</w:t>
      </w:r>
      <w:r w:rsidR="00DB5140" w:rsidRPr="00E45083">
        <w:rPr>
          <w:sz w:val="22"/>
          <w:lang w:val="en-GB"/>
        </w:rPr>
        <w:t xml:space="preserve"> part</w:t>
      </w:r>
      <w:r w:rsidR="00471F19" w:rsidRPr="00E45083">
        <w:rPr>
          <w:sz w:val="22"/>
          <w:lang w:val="en-GB"/>
        </w:rPr>
        <w:t xml:space="preserve"> thereof</w:t>
      </w:r>
      <w:r w:rsidRPr="00E45083">
        <w:rPr>
          <w:sz w:val="22"/>
          <w:lang w:val="en-GB"/>
        </w:rPr>
        <w:t>.</w:t>
      </w:r>
      <w:r w:rsidR="00544974" w:rsidRPr="00E45083">
        <w:rPr>
          <w:sz w:val="22"/>
          <w:lang w:val="en-GB"/>
        </w:rPr>
        <w:t xml:space="preserve"> </w:t>
      </w:r>
      <w:r w:rsidRPr="00E45083">
        <w:rPr>
          <w:sz w:val="22"/>
          <w:lang w:val="en-GB"/>
        </w:rPr>
        <w:t xml:space="preserve">The bidder shall indicate precisely which specific </w:t>
      </w:r>
      <w:r w:rsidR="00DB5140" w:rsidRPr="00E45083">
        <w:rPr>
          <w:sz w:val="22"/>
          <w:lang w:val="en-GB"/>
        </w:rPr>
        <w:t>part of the requirement</w:t>
      </w:r>
      <w:r w:rsidRPr="00E45083">
        <w:rPr>
          <w:sz w:val="22"/>
          <w:lang w:val="en-GB"/>
        </w:rPr>
        <w:t xml:space="preserve"> it intends to provide by completing </w:t>
      </w:r>
      <w:r w:rsidR="006C572E" w:rsidRPr="00E45083">
        <w:rPr>
          <w:sz w:val="22"/>
          <w:lang w:val="en-GB"/>
        </w:rPr>
        <w:t>Proposal Completeness form, attached hereto as Annex 3.</w:t>
      </w:r>
    </w:p>
    <w:p w14:paraId="4BFF7E3D" w14:textId="3A014094" w:rsidR="00601AEA" w:rsidRDefault="00601AEA" w:rsidP="00F02294">
      <w:pPr>
        <w:tabs>
          <w:tab w:val="left" w:pos="851"/>
        </w:tabs>
        <w:autoSpaceDE w:val="0"/>
        <w:autoSpaceDN w:val="0"/>
        <w:adjustRightInd w:val="0"/>
        <w:rPr>
          <w:sz w:val="22"/>
          <w:lang w:val="en-GB"/>
        </w:rPr>
      </w:pPr>
    </w:p>
    <w:p w14:paraId="5D1735FF" w14:textId="4F1BC239" w:rsidR="00601AEA" w:rsidRPr="00601AEA" w:rsidRDefault="00601AEA" w:rsidP="00601AEA">
      <w:pPr>
        <w:ind w:left="2520" w:hanging="1800"/>
        <w:rPr>
          <w:rFonts w:cs="Calibri"/>
          <w:sz w:val="22"/>
          <w:szCs w:val="22"/>
        </w:rPr>
      </w:pPr>
      <w:r w:rsidRPr="00601AEA">
        <w:rPr>
          <w:sz w:val="22"/>
          <w:szCs w:val="22"/>
          <w:u w:val="single"/>
        </w:rPr>
        <w:t xml:space="preserve">Deliverable </w:t>
      </w:r>
      <w:r w:rsidRPr="00601AEA">
        <w:rPr>
          <w:sz w:val="22"/>
          <w:szCs w:val="22"/>
          <w:u w:val="single"/>
          <w:lang w:eastAsia="ko-KR"/>
        </w:rPr>
        <w:t>1</w:t>
      </w:r>
      <w:r w:rsidRPr="00601AEA">
        <w:rPr>
          <w:sz w:val="22"/>
          <w:szCs w:val="22"/>
        </w:rPr>
        <w:t>:</w:t>
      </w:r>
      <w:r w:rsidRPr="00601AEA">
        <w:rPr>
          <w:sz w:val="22"/>
          <w:szCs w:val="22"/>
        </w:rPr>
        <w:tab/>
        <w:t xml:space="preserve">Conduct </w:t>
      </w:r>
      <w:r w:rsidRPr="00601AEA">
        <w:rPr>
          <w:rFonts w:cs="Calibri"/>
          <w:sz w:val="22"/>
          <w:szCs w:val="22"/>
        </w:rPr>
        <w:t xml:space="preserve">two multi-day global virtual workshops to introduce key enforcement principles, recommended structure and components of an enforcement guide, the enforcement guide development process, and other practical activities to build the enforcement capacities of participating countries. Workshops to be conducted in </w:t>
      </w:r>
      <w:r w:rsidRPr="00601AEA">
        <w:rPr>
          <w:rFonts w:cs="Calibri"/>
          <w:sz w:val="22"/>
          <w:szCs w:val="22"/>
        </w:rPr>
        <w:lastRenderedPageBreak/>
        <w:t>English with interpretation provided in up to four other WHO official languages, depending on need.</w:t>
      </w:r>
    </w:p>
    <w:p w14:paraId="76F6E92F" w14:textId="2BCF2E03" w:rsidR="00601AEA" w:rsidRPr="00601AEA" w:rsidRDefault="00601AEA" w:rsidP="00601AEA">
      <w:pPr>
        <w:tabs>
          <w:tab w:val="left" w:pos="851"/>
        </w:tabs>
        <w:autoSpaceDE w:val="0"/>
        <w:autoSpaceDN w:val="0"/>
        <w:adjustRightInd w:val="0"/>
        <w:ind w:left="720"/>
        <w:rPr>
          <w:rFonts w:cs="Calibri"/>
          <w:sz w:val="22"/>
          <w:szCs w:val="22"/>
        </w:rPr>
      </w:pPr>
    </w:p>
    <w:p w14:paraId="4570FCA0" w14:textId="77777777" w:rsidR="00601AEA" w:rsidRPr="00601AEA" w:rsidRDefault="00601AEA" w:rsidP="00601AEA">
      <w:pPr>
        <w:ind w:left="2520" w:hanging="1800"/>
        <w:rPr>
          <w:rFonts w:cs="Calibri"/>
          <w:sz w:val="22"/>
          <w:szCs w:val="22"/>
        </w:rPr>
      </w:pPr>
      <w:r w:rsidRPr="00601AEA">
        <w:rPr>
          <w:rFonts w:eastAsia="MS Mincho"/>
          <w:sz w:val="22"/>
          <w:szCs w:val="22"/>
          <w:u w:val="single"/>
          <w:lang w:eastAsia="ja-JP"/>
        </w:rPr>
        <w:t xml:space="preserve">Deliverable </w:t>
      </w:r>
      <w:r w:rsidRPr="00601AEA">
        <w:rPr>
          <w:rFonts w:eastAsia="Malgun Gothic"/>
          <w:sz w:val="22"/>
          <w:szCs w:val="22"/>
          <w:u w:val="single"/>
          <w:lang w:eastAsia="ko-KR"/>
        </w:rPr>
        <w:t>2</w:t>
      </w:r>
      <w:r w:rsidRPr="00601AEA">
        <w:rPr>
          <w:rFonts w:eastAsia="MS Mincho" w:hint="eastAsia"/>
          <w:sz w:val="22"/>
          <w:szCs w:val="22"/>
          <w:lang w:eastAsia="ja-JP"/>
        </w:rPr>
        <w:t>:</w:t>
      </w:r>
      <w:r w:rsidRPr="00601AEA">
        <w:rPr>
          <w:rFonts w:eastAsia="MS Mincho"/>
          <w:sz w:val="22"/>
          <w:szCs w:val="22"/>
          <w:lang w:eastAsia="ja-JP"/>
        </w:rPr>
        <w:tab/>
      </w:r>
      <w:r w:rsidRPr="00601AEA">
        <w:rPr>
          <w:rFonts w:cs="Calibri"/>
          <w:sz w:val="22"/>
          <w:szCs w:val="22"/>
        </w:rPr>
        <w:t>Develop an introductory course, in the form of a recorded video, to introduce key enforcement principles, components of an enforcement guide and the enforcement guide development process.</w:t>
      </w:r>
    </w:p>
    <w:p w14:paraId="4624F0F2" w14:textId="77777777" w:rsidR="00601AEA" w:rsidRPr="00601AEA" w:rsidRDefault="00601AEA" w:rsidP="00F02294">
      <w:pPr>
        <w:tabs>
          <w:tab w:val="left" w:pos="851"/>
        </w:tabs>
        <w:autoSpaceDE w:val="0"/>
        <w:autoSpaceDN w:val="0"/>
        <w:adjustRightInd w:val="0"/>
        <w:rPr>
          <w:sz w:val="22"/>
          <w:lang w:val="en-GB"/>
        </w:rPr>
      </w:pPr>
    </w:p>
    <w:p w14:paraId="60F2CB16" w14:textId="7A8DE204" w:rsidR="00F421BF" w:rsidRPr="00601AEA" w:rsidRDefault="00601AEA" w:rsidP="00601AEA">
      <w:pPr>
        <w:ind w:left="2520" w:hanging="1800"/>
        <w:rPr>
          <w:rFonts w:cs="Calibri"/>
          <w:sz w:val="22"/>
          <w:szCs w:val="22"/>
        </w:rPr>
      </w:pPr>
      <w:r w:rsidRPr="00601AEA">
        <w:rPr>
          <w:rFonts w:eastAsia="MS Mincho"/>
          <w:sz w:val="22"/>
          <w:szCs w:val="22"/>
          <w:u w:val="single"/>
          <w:lang w:eastAsia="ja-JP"/>
        </w:rPr>
        <w:t xml:space="preserve">Deliverable </w:t>
      </w:r>
      <w:r w:rsidRPr="00601AEA">
        <w:rPr>
          <w:rFonts w:eastAsia="Malgun Gothic"/>
          <w:sz w:val="22"/>
          <w:szCs w:val="22"/>
          <w:u w:val="single"/>
          <w:lang w:eastAsia="ko-KR"/>
        </w:rPr>
        <w:t>3</w:t>
      </w:r>
      <w:r w:rsidRPr="00601AEA">
        <w:rPr>
          <w:rFonts w:eastAsia="MS Mincho" w:hint="eastAsia"/>
          <w:sz w:val="22"/>
          <w:szCs w:val="22"/>
          <w:lang w:eastAsia="ja-JP"/>
        </w:rPr>
        <w:t>:</w:t>
      </w:r>
      <w:r w:rsidRPr="00601AEA">
        <w:rPr>
          <w:rFonts w:eastAsia="MS Mincho"/>
          <w:sz w:val="22"/>
          <w:szCs w:val="22"/>
          <w:lang w:eastAsia="ja-JP"/>
        </w:rPr>
        <w:tab/>
      </w:r>
      <w:r w:rsidRPr="00601AEA">
        <w:rPr>
          <w:rFonts w:cs="Calibri"/>
          <w:sz w:val="22"/>
          <w:szCs w:val="22"/>
        </w:rPr>
        <w:t>Develop a toolkit to guide development of a national enforcement guide.</w:t>
      </w:r>
    </w:p>
    <w:p w14:paraId="3024A0B3" w14:textId="53B20C15" w:rsidR="00601AEA" w:rsidRPr="00601AEA" w:rsidRDefault="00601AEA" w:rsidP="00F02294">
      <w:pPr>
        <w:tabs>
          <w:tab w:val="left" w:pos="851"/>
        </w:tabs>
        <w:autoSpaceDE w:val="0"/>
        <w:autoSpaceDN w:val="0"/>
        <w:adjustRightInd w:val="0"/>
        <w:rPr>
          <w:rFonts w:cs="Calibri"/>
          <w:sz w:val="22"/>
          <w:szCs w:val="22"/>
        </w:rPr>
      </w:pPr>
    </w:p>
    <w:p w14:paraId="70866D39" w14:textId="7BA1ED20" w:rsidR="00601AEA" w:rsidRPr="00601AEA" w:rsidRDefault="00601AEA" w:rsidP="00601AEA">
      <w:pPr>
        <w:ind w:left="2520" w:hanging="1800"/>
        <w:rPr>
          <w:rFonts w:eastAsia="MS Mincho"/>
          <w:sz w:val="22"/>
          <w:szCs w:val="22"/>
          <w:lang w:eastAsia="ja-JP"/>
        </w:rPr>
      </w:pPr>
      <w:r w:rsidRPr="00601AEA">
        <w:rPr>
          <w:rFonts w:eastAsia="MS Mincho"/>
          <w:sz w:val="22"/>
          <w:szCs w:val="22"/>
          <w:u w:val="single"/>
          <w:lang w:eastAsia="ja-JP"/>
        </w:rPr>
        <w:t xml:space="preserve">Deliverable </w:t>
      </w:r>
      <w:r w:rsidRPr="00601AEA">
        <w:rPr>
          <w:rFonts w:eastAsia="Malgun Gothic"/>
          <w:sz w:val="22"/>
          <w:szCs w:val="22"/>
          <w:u w:val="single"/>
          <w:lang w:eastAsia="ko-KR"/>
        </w:rPr>
        <w:t>4</w:t>
      </w:r>
      <w:r w:rsidRPr="00601AEA">
        <w:rPr>
          <w:rFonts w:eastAsia="MS Mincho" w:hint="eastAsia"/>
          <w:sz w:val="22"/>
          <w:szCs w:val="22"/>
          <w:lang w:eastAsia="ja-JP"/>
        </w:rPr>
        <w:t>:</w:t>
      </w:r>
      <w:r w:rsidRPr="00601AEA">
        <w:rPr>
          <w:rFonts w:eastAsia="MS Mincho"/>
          <w:sz w:val="22"/>
          <w:szCs w:val="22"/>
          <w:lang w:eastAsia="ja-JP"/>
        </w:rPr>
        <w:tab/>
        <w:t xml:space="preserve">In collaboration with the Secretariat of the WHO FCTC and other key stakeholders, organize and conduct virtual workshops to strengthen </w:t>
      </w:r>
      <w:r w:rsidRPr="00601AEA">
        <w:rPr>
          <w:rFonts w:cs="Calibri"/>
          <w:sz w:val="22"/>
          <w:szCs w:val="22"/>
        </w:rPr>
        <w:t>national</w:t>
      </w:r>
      <w:r w:rsidRPr="00601AEA">
        <w:rPr>
          <w:rFonts w:eastAsia="MS Mincho"/>
          <w:sz w:val="22"/>
          <w:szCs w:val="22"/>
          <w:lang w:eastAsia="ja-JP"/>
        </w:rPr>
        <w:t xml:space="preserve"> enforcement capacity.</w:t>
      </w:r>
    </w:p>
    <w:p w14:paraId="0E12D4B9" w14:textId="5DEEAC24" w:rsidR="00601AEA" w:rsidRPr="00601AEA" w:rsidRDefault="00601AEA" w:rsidP="00F02294">
      <w:pPr>
        <w:tabs>
          <w:tab w:val="left" w:pos="851"/>
        </w:tabs>
        <w:autoSpaceDE w:val="0"/>
        <w:autoSpaceDN w:val="0"/>
        <w:adjustRightInd w:val="0"/>
        <w:rPr>
          <w:rFonts w:eastAsia="MS Mincho"/>
          <w:sz w:val="22"/>
          <w:szCs w:val="22"/>
          <w:lang w:eastAsia="ja-JP"/>
        </w:rPr>
      </w:pPr>
    </w:p>
    <w:p w14:paraId="284ED226" w14:textId="6EDC2273" w:rsidR="00601AEA" w:rsidRPr="00601AEA" w:rsidRDefault="00601AEA" w:rsidP="00601AEA">
      <w:pPr>
        <w:ind w:left="2520" w:hanging="1800"/>
        <w:rPr>
          <w:rFonts w:cs="Arial"/>
          <w:sz w:val="22"/>
          <w:szCs w:val="22"/>
          <w:lang w:val="en-GB"/>
        </w:rPr>
      </w:pPr>
      <w:r w:rsidRPr="00601AEA">
        <w:rPr>
          <w:rFonts w:eastAsia="MS Mincho"/>
          <w:sz w:val="22"/>
          <w:szCs w:val="22"/>
          <w:u w:val="single"/>
          <w:lang w:eastAsia="ja-JP"/>
        </w:rPr>
        <w:t xml:space="preserve">Deliverable </w:t>
      </w:r>
      <w:r w:rsidRPr="00601AEA">
        <w:rPr>
          <w:rFonts w:eastAsia="Malgun Gothic"/>
          <w:sz w:val="22"/>
          <w:szCs w:val="22"/>
          <w:u w:val="single"/>
          <w:lang w:eastAsia="ko-KR"/>
        </w:rPr>
        <w:t>5</w:t>
      </w:r>
      <w:r w:rsidRPr="00601AEA">
        <w:rPr>
          <w:rFonts w:eastAsia="MS Mincho" w:hint="eastAsia"/>
          <w:sz w:val="22"/>
          <w:szCs w:val="22"/>
          <w:lang w:eastAsia="ja-JP"/>
        </w:rPr>
        <w:t>:</w:t>
      </w:r>
      <w:r w:rsidRPr="00601AEA">
        <w:rPr>
          <w:rFonts w:eastAsia="MS Mincho"/>
          <w:sz w:val="22"/>
          <w:szCs w:val="22"/>
          <w:lang w:eastAsia="ja-JP"/>
        </w:rPr>
        <w:tab/>
        <w:t xml:space="preserve">In collaboration with the Secretariat of the WHO FCTC and other key stakeholders, prepare draft national enforcement </w:t>
      </w:r>
      <w:r w:rsidRPr="00601AEA">
        <w:rPr>
          <w:rFonts w:cs="Calibri"/>
          <w:sz w:val="22"/>
          <w:szCs w:val="22"/>
        </w:rPr>
        <w:t>guidelines.</w:t>
      </w:r>
    </w:p>
    <w:p w14:paraId="2316EF37" w14:textId="77777777" w:rsidR="00601AEA" w:rsidRPr="00091745" w:rsidRDefault="00601AEA" w:rsidP="00F02294">
      <w:pPr>
        <w:tabs>
          <w:tab w:val="left" w:pos="851"/>
        </w:tabs>
        <w:autoSpaceDE w:val="0"/>
        <w:autoSpaceDN w:val="0"/>
        <w:adjustRightInd w:val="0"/>
        <w:rPr>
          <w:rFonts w:cs="Arial"/>
          <w:sz w:val="22"/>
          <w:szCs w:val="22"/>
          <w:lang w:val="en-GB"/>
        </w:rPr>
      </w:pPr>
    </w:p>
    <w:p w14:paraId="5D65FD55" w14:textId="77777777" w:rsidR="005E3E39" w:rsidRPr="00091745" w:rsidRDefault="00141137" w:rsidP="008E776C">
      <w:pPr>
        <w:tabs>
          <w:tab w:val="left" w:pos="851"/>
        </w:tabs>
        <w:autoSpaceDE w:val="0"/>
        <w:autoSpaceDN w:val="0"/>
        <w:adjustRightInd w:val="0"/>
        <w:rPr>
          <w:rFonts w:cs="Arial"/>
          <w:sz w:val="22"/>
          <w:szCs w:val="22"/>
          <w:lang w:val="en-GB"/>
        </w:rPr>
      </w:pPr>
      <w:r w:rsidRPr="00091745">
        <w:rPr>
          <w:rFonts w:cs="Arial"/>
          <w:sz w:val="22"/>
          <w:szCs w:val="22"/>
          <w:lang w:val="en-GB"/>
        </w:rPr>
        <w:t xml:space="preserve">The bidder is expected to </w:t>
      </w:r>
      <w:r w:rsidR="00700D02" w:rsidRPr="00091745">
        <w:rPr>
          <w:rFonts w:cs="Arial"/>
          <w:sz w:val="22"/>
          <w:szCs w:val="22"/>
          <w:lang w:val="en-GB"/>
        </w:rPr>
        <w:t xml:space="preserve">follow the proposal structure described in paragraph </w:t>
      </w:r>
      <w:r w:rsidR="008E776C">
        <w:rPr>
          <w:rFonts w:cs="Arial"/>
          <w:sz w:val="22"/>
          <w:szCs w:val="22"/>
          <w:lang w:val="en-GB"/>
        </w:rPr>
        <w:t>“</w:t>
      </w:r>
      <w:r w:rsidR="008E776C" w:rsidRPr="008E776C">
        <w:rPr>
          <w:rFonts w:cs="Arial"/>
          <w:sz w:val="22"/>
          <w:szCs w:val="22"/>
          <w:lang w:val="en-GB"/>
        </w:rPr>
        <w:t>Proposal Structure</w:t>
      </w:r>
      <w:r w:rsidR="008E776C">
        <w:rPr>
          <w:rFonts w:cs="Arial"/>
          <w:sz w:val="22"/>
          <w:szCs w:val="22"/>
          <w:lang w:val="en-GB"/>
        </w:rPr>
        <w:t>”</w:t>
      </w:r>
      <w:r w:rsidR="00700D02" w:rsidRPr="00091745">
        <w:rPr>
          <w:rFonts w:cs="Arial"/>
          <w:sz w:val="22"/>
          <w:szCs w:val="22"/>
          <w:lang w:val="en-GB"/>
        </w:rPr>
        <w:t xml:space="preserve"> below and otherwise comply with</w:t>
      </w:r>
      <w:r w:rsidRPr="00091745">
        <w:rPr>
          <w:rFonts w:cs="Arial"/>
          <w:sz w:val="22"/>
          <w:szCs w:val="22"/>
          <w:lang w:val="en-GB"/>
        </w:rPr>
        <w:t xml:space="preserve"> all instructions, terms and specifications contained in</w:t>
      </w:r>
      <w:r w:rsidR="00700D02" w:rsidRPr="00091745">
        <w:rPr>
          <w:rFonts w:cs="Arial"/>
          <w:sz w:val="22"/>
          <w:szCs w:val="22"/>
          <w:lang w:val="en-GB"/>
        </w:rPr>
        <w:t xml:space="preserve">, and submit all forms required pursuant to, </w:t>
      </w:r>
      <w:r w:rsidR="00A9525A" w:rsidRPr="00091745">
        <w:rPr>
          <w:rFonts w:cs="Arial"/>
          <w:sz w:val="22"/>
          <w:szCs w:val="22"/>
          <w:lang w:val="en-GB"/>
        </w:rPr>
        <w:t xml:space="preserve">this </w:t>
      </w:r>
      <w:r w:rsidRPr="00091745">
        <w:rPr>
          <w:rFonts w:cs="Arial"/>
          <w:sz w:val="22"/>
          <w:szCs w:val="22"/>
          <w:lang w:val="en-GB"/>
        </w:rPr>
        <w:t>RFP.</w:t>
      </w:r>
      <w:r w:rsidR="005E3E39" w:rsidRPr="00091745">
        <w:rPr>
          <w:rFonts w:cs="Arial"/>
          <w:sz w:val="22"/>
          <w:szCs w:val="22"/>
          <w:lang w:val="en-GB"/>
        </w:rPr>
        <w:t xml:space="preserve"> Failure to </w:t>
      </w:r>
      <w:r w:rsidR="00B6271E" w:rsidRPr="00091745">
        <w:rPr>
          <w:rFonts w:cs="Arial"/>
          <w:sz w:val="22"/>
          <w:szCs w:val="22"/>
          <w:lang w:val="en-GB"/>
        </w:rPr>
        <w:t xml:space="preserve">follow the aforesaid proposal structure, to </w:t>
      </w:r>
      <w:r w:rsidR="005E3E39" w:rsidRPr="00091745">
        <w:rPr>
          <w:rFonts w:cs="Arial"/>
          <w:sz w:val="22"/>
          <w:szCs w:val="22"/>
          <w:lang w:val="en-GB"/>
        </w:rPr>
        <w:t>comply with</w:t>
      </w:r>
      <w:r w:rsidR="00B6271E" w:rsidRPr="00091745">
        <w:rPr>
          <w:rFonts w:cs="Arial"/>
          <w:sz w:val="22"/>
          <w:szCs w:val="22"/>
          <w:lang w:val="en-GB"/>
        </w:rPr>
        <w:t xml:space="preserve"> the aforesaid </w:t>
      </w:r>
      <w:r w:rsidR="005E3E39" w:rsidRPr="00091745">
        <w:rPr>
          <w:rFonts w:cs="Arial"/>
          <w:sz w:val="22"/>
          <w:szCs w:val="22"/>
          <w:lang w:val="en-GB"/>
        </w:rPr>
        <w:t xml:space="preserve">instructions, </w:t>
      </w:r>
      <w:r w:rsidR="00471F19" w:rsidRPr="00091745">
        <w:rPr>
          <w:rFonts w:cs="Arial"/>
          <w:sz w:val="22"/>
          <w:szCs w:val="22"/>
          <w:lang w:val="en-GB"/>
        </w:rPr>
        <w:t>terms and specifications</w:t>
      </w:r>
      <w:r w:rsidR="00B6271E" w:rsidRPr="00091745">
        <w:rPr>
          <w:rFonts w:cs="Arial"/>
          <w:sz w:val="22"/>
          <w:szCs w:val="22"/>
          <w:lang w:val="en-GB"/>
        </w:rPr>
        <w:t>, and/or to submit the aforesaid forms</w:t>
      </w:r>
      <w:r w:rsidR="005E3E39" w:rsidRPr="00091745">
        <w:rPr>
          <w:rFonts w:cs="Arial"/>
          <w:sz w:val="22"/>
          <w:szCs w:val="22"/>
          <w:lang w:val="en-GB"/>
        </w:rPr>
        <w:t xml:space="preserve"> will be at the bidder’s risk and may affect the evaluation of the proposal.</w:t>
      </w:r>
    </w:p>
    <w:p w14:paraId="2CB486C3" w14:textId="77777777" w:rsidR="00141137" w:rsidRPr="00091745" w:rsidRDefault="00141137" w:rsidP="00F02294">
      <w:pPr>
        <w:tabs>
          <w:tab w:val="left" w:pos="851"/>
        </w:tabs>
        <w:autoSpaceDE w:val="0"/>
        <w:autoSpaceDN w:val="0"/>
        <w:adjustRightInd w:val="0"/>
        <w:rPr>
          <w:rFonts w:cs="Arial"/>
          <w:sz w:val="22"/>
          <w:szCs w:val="22"/>
          <w:lang w:val="en-GB"/>
        </w:rPr>
      </w:pPr>
    </w:p>
    <w:p w14:paraId="24A2BB5C" w14:textId="77777777" w:rsidR="00F421BF" w:rsidRPr="00091745" w:rsidRDefault="00F421BF"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133" w:name="_Toc191096593"/>
      <w:bookmarkStart w:id="134" w:name="_Ref501033110"/>
      <w:bookmarkStart w:id="135" w:name="_Toc79569184"/>
      <w:bookmarkStart w:id="136" w:name="_Toc108259892"/>
      <w:bookmarkStart w:id="137" w:name="_Toc122240163"/>
      <w:bookmarkStart w:id="138" w:name="_Toc122246472"/>
      <w:bookmarkStart w:id="139" w:name="_Toc191446315"/>
      <w:r w:rsidRPr="00091745">
        <w:rPr>
          <w:sz w:val="22"/>
          <w:szCs w:val="22"/>
        </w:rPr>
        <w:t>Joint Proposal</w:t>
      </w:r>
      <w:bookmarkEnd w:id="133"/>
      <w:bookmarkEnd w:id="134"/>
      <w:bookmarkEnd w:id="135"/>
    </w:p>
    <w:p w14:paraId="11FA8E11" w14:textId="77777777" w:rsidR="00F421BF" w:rsidRPr="00091745" w:rsidRDefault="00F421BF" w:rsidP="00F02294">
      <w:pPr>
        <w:keepNext/>
        <w:tabs>
          <w:tab w:val="left" w:pos="851"/>
        </w:tabs>
        <w:autoSpaceDE w:val="0"/>
        <w:autoSpaceDN w:val="0"/>
        <w:adjustRightInd w:val="0"/>
        <w:rPr>
          <w:rFonts w:cs="Arial"/>
          <w:sz w:val="22"/>
          <w:szCs w:val="22"/>
          <w:lang w:val="en-GB"/>
        </w:rPr>
      </w:pPr>
    </w:p>
    <w:p w14:paraId="5428ED41" w14:textId="77777777" w:rsidR="00F421BF" w:rsidRPr="00091745" w:rsidRDefault="00F421BF" w:rsidP="00F02294">
      <w:pPr>
        <w:tabs>
          <w:tab w:val="left" w:pos="851"/>
        </w:tabs>
        <w:autoSpaceDE w:val="0"/>
        <w:autoSpaceDN w:val="0"/>
        <w:adjustRightInd w:val="0"/>
        <w:rPr>
          <w:rFonts w:cs="Arial"/>
          <w:sz w:val="22"/>
          <w:szCs w:val="22"/>
          <w:lang w:val="en-GB"/>
        </w:rPr>
      </w:pPr>
      <w:r w:rsidRPr="00091745">
        <w:rPr>
          <w:rFonts w:cs="Arial"/>
          <w:sz w:val="22"/>
          <w:szCs w:val="22"/>
          <w:lang w:val="en-GB"/>
        </w:rPr>
        <w:t xml:space="preserve">Two or more </w:t>
      </w:r>
      <w:r w:rsidR="005E3E39" w:rsidRPr="00091745">
        <w:rPr>
          <w:rFonts w:cs="Arial"/>
          <w:sz w:val="22"/>
          <w:szCs w:val="22"/>
          <w:lang w:val="en-GB"/>
        </w:rPr>
        <w:t xml:space="preserve">entities </w:t>
      </w:r>
      <w:r w:rsidRPr="00091745">
        <w:rPr>
          <w:rFonts w:cs="Arial"/>
          <w:sz w:val="22"/>
          <w:szCs w:val="22"/>
          <w:lang w:val="en-GB"/>
        </w:rPr>
        <w:t>may form a consortium and submit a joint proposal</w:t>
      </w:r>
      <w:r w:rsidR="005E3E39" w:rsidRPr="00091745">
        <w:rPr>
          <w:rFonts w:cs="Arial"/>
          <w:sz w:val="22"/>
          <w:szCs w:val="22"/>
          <w:lang w:val="en-GB"/>
        </w:rPr>
        <w:t xml:space="preserve"> offering to jointly undertake</w:t>
      </w:r>
      <w:r w:rsidRPr="00091745">
        <w:rPr>
          <w:rFonts w:cs="Arial"/>
          <w:sz w:val="22"/>
          <w:szCs w:val="22"/>
          <w:lang w:val="en-GB"/>
        </w:rPr>
        <w:t xml:space="preserve"> the work. Such a proposal must be submitted </w:t>
      </w:r>
      <w:r w:rsidR="005E3E39" w:rsidRPr="00091745">
        <w:rPr>
          <w:rFonts w:cs="Arial"/>
          <w:sz w:val="22"/>
          <w:szCs w:val="22"/>
          <w:lang w:val="en-GB"/>
        </w:rPr>
        <w:t xml:space="preserve">in </w:t>
      </w:r>
      <w:r w:rsidRPr="00091745">
        <w:rPr>
          <w:rFonts w:cs="Arial"/>
          <w:sz w:val="22"/>
          <w:szCs w:val="22"/>
          <w:lang w:val="en-GB"/>
        </w:rPr>
        <w:t>the name of one member of the consortium - hereinafter</w:t>
      </w:r>
      <w:r w:rsidR="005E3E39" w:rsidRPr="00091745">
        <w:rPr>
          <w:rFonts w:cs="Arial"/>
          <w:sz w:val="22"/>
          <w:szCs w:val="22"/>
          <w:lang w:val="en-GB"/>
        </w:rPr>
        <w:t xml:space="preserve"> the</w:t>
      </w:r>
      <w:r w:rsidRPr="00091745">
        <w:rPr>
          <w:rFonts w:cs="Arial"/>
          <w:sz w:val="22"/>
          <w:szCs w:val="22"/>
          <w:lang w:val="en-GB"/>
        </w:rPr>
        <w:t xml:space="preserve"> “lead organization". The lead organization will be responsible for undertaking all negotiations and discussions with</w:t>
      </w:r>
      <w:r w:rsidR="005E3E39" w:rsidRPr="00091745">
        <w:rPr>
          <w:rFonts w:cs="Arial"/>
          <w:sz w:val="22"/>
          <w:szCs w:val="22"/>
          <w:lang w:val="en-GB"/>
        </w:rPr>
        <w:t>, and be the main point of contact for,</w:t>
      </w:r>
      <w:r w:rsidRPr="00091745">
        <w:rPr>
          <w:rFonts w:cs="Arial"/>
          <w:sz w:val="22"/>
          <w:szCs w:val="22"/>
          <w:lang w:val="en-GB"/>
        </w:rPr>
        <w:t xml:space="preserve"> WHO.</w:t>
      </w:r>
      <w:r w:rsidR="005E3E39" w:rsidRPr="00091745">
        <w:rPr>
          <w:rFonts w:cs="Arial"/>
          <w:sz w:val="22"/>
          <w:szCs w:val="22"/>
          <w:lang w:val="en-GB"/>
        </w:rPr>
        <w:t xml:space="preserve"> The lead organization and each member of the consortium will be jointly and severally responsible for the proper performance of the contract.</w:t>
      </w:r>
    </w:p>
    <w:p w14:paraId="4122B09A" w14:textId="77777777" w:rsidR="005E3E39" w:rsidRPr="00091745" w:rsidRDefault="005E3E39" w:rsidP="00F02294">
      <w:pPr>
        <w:tabs>
          <w:tab w:val="left" w:pos="851"/>
        </w:tabs>
        <w:autoSpaceDE w:val="0"/>
        <w:autoSpaceDN w:val="0"/>
        <w:adjustRightInd w:val="0"/>
        <w:rPr>
          <w:rFonts w:cs="Arial"/>
          <w:sz w:val="22"/>
          <w:szCs w:val="22"/>
          <w:lang w:val="en-GB"/>
        </w:rPr>
      </w:pPr>
    </w:p>
    <w:p w14:paraId="6ADDE38D"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140" w:name="_Ref490146369"/>
      <w:bookmarkStart w:id="141" w:name="_Toc79569185"/>
      <w:r w:rsidRPr="00091745">
        <w:rPr>
          <w:sz w:val="22"/>
          <w:szCs w:val="22"/>
        </w:rPr>
        <w:t xml:space="preserve">Communications during the RFP </w:t>
      </w:r>
      <w:bookmarkEnd w:id="136"/>
      <w:bookmarkEnd w:id="137"/>
      <w:bookmarkEnd w:id="138"/>
      <w:r w:rsidRPr="00091745">
        <w:rPr>
          <w:sz w:val="22"/>
          <w:szCs w:val="22"/>
        </w:rPr>
        <w:t>Period</w:t>
      </w:r>
      <w:bookmarkEnd w:id="139"/>
      <w:bookmarkEnd w:id="140"/>
      <w:bookmarkEnd w:id="141"/>
    </w:p>
    <w:p w14:paraId="5D6F8FBB" w14:textId="77777777" w:rsidR="00141137" w:rsidRPr="00091745" w:rsidRDefault="00141137" w:rsidP="00F02294">
      <w:pPr>
        <w:tabs>
          <w:tab w:val="left" w:pos="851"/>
        </w:tabs>
        <w:autoSpaceDE w:val="0"/>
        <w:autoSpaceDN w:val="0"/>
        <w:adjustRightInd w:val="0"/>
        <w:rPr>
          <w:rFonts w:cs="Arial"/>
          <w:sz w:val="22"/>
          <w:szCs w:val="22"/>
          <w:lang w:val="en-GB"/>
        </w:rPr>
      </w:pPr>
    </w:p>
    <w:p w14:paraId="1BE9EE59" w14:textId="7ED61491" w:rsidR="00141137" w:rsidRPr="00091745" w:rsidRDefault="00141137" w:rsidP="00F810FB">
      <w:pPr>
        <w:tabs>
          <w:tab w:val="left" w:pos="851"/>
        </w:tabs>
        <w:autoSpaceDE w:val="0"/>
        <w:autoSpaceDN w:val="0"/>
        <w:adjustRightInd w:val="0"/>
        <w:rPr>
          <w:rFonts w:cs="Arial"/>
          <w:sz w:val="22"/>
          <w:szCs w:val="22"/>
          <w:lang w:val="en-GB"/>
        </w:rPr>
      </w:pPr>
      <w:r w:rsidRPr="00091745">
        <w:rPr>
          <w:rFonts w:cs="Arial"/>
          <w:sz w:val="22"/>
          <w:szCs w:val="22"/>
          <w:lang w:val="en-GB"/>
        </w:rPr>
        <w:t>A prospective bidder requiring any clarification on technical, contractual or commercial matters may notify WHO via email at the following address</w:t>
      </w:r>
      <w:r w:rsidR="005E3E39" w:rsidRPr="00091745">
        <w:rPr>
          <w:rFonts w:cs="Arial"/>
          <w:sz w:val="22"/>
          <w:szCs w:val="22"/>
          <w:lang w:val="en-GB"/>
        </w:rPr>
        <w:t xml:space="preserve"> no later </w:t>
      </w:r>
      <w:bookmarkStart w:id="142" w:name="_Hlk62060854"/>
      <w:r w:rsidR="005E3E39" w:rsidRPr="00091745">
        <w:rPr>
          <w:rFonts w:cs="Arial"/>
          <w:sz w:val="22"/>
          <w:szCs w:val="22"/>
          <w:lang w:val="en-GB"/>
        </w:rPr>
        <w:t xml:space="preserve">than </w:t>
      </w:r>
      <w:r w:rsidR="00CF47C3">
        <w:rPr>
          <w:rFonts w:cs="Arial"/>
          <w:b/>
          <w:color w:val="FF0000"/>
          <w:sz w:val="22"/>
          <w:szCs w:val="22"/>
          <w:lang w:val="en-GB"/>
        </w:rPr>
        <w:t>3</w:t>
      </w:r>
      <w:r w:rsidR="00F810FB">
        <w:rPr>
          <w:rFonts w:cs="Arial"/>
          <w:b/>
          <w:color w:val="FF0000"/>
          <w:sz w:val="22"/>
          <w:szCs w:val="22"/>
          <w:lang w:val="en-GB"/>
        </w:rPr>
        <w:t>1</w:t>
      </w:r>
      <w:r w:rsidR="0033014B">
        <w:rPr>
          <w:rFonts w:cs="Arial"/>
          <w:b/>
          <w:color w:val="FF0000"/>
          <w:sz w:val="22"/>
          <w:szCs w:val="22"/>
          <w:lang w:val="en-GB"/>
        </w:rPr>
        <w:t xml:space="preserve"> August 2021</w:t>
      </w:r>
      <w:r w:rsidR="00C0532E">
        <w:rPr>
          <w:b/>
          <w:color w:val="FF0000"/>
          <w:sz w:val="22"/>
          <w:lang w:val="en-GB"/>
        </w:rPr>
        <w:t>)</w:t>
      </w:r>
      <w:r w:rsidRPr="00091745">
        <w:rPr>
          <w:rFonts w:cs="Arial"/>
          <w:sz w:val="22"/>
          <w:szCs w:val="22"/>
          <w:lang w:val="en-GB"/>
        </w:rPr>
        <w:t>:</w:t>
      </w:r>
    </w:p>
    <w:bookmarkEnd w:id="142"/>
    <w:p w14:paraId="78699802" w14:textId="77777777" w:rsidR="00141137" w:rsidRPr="00091745" w:rsidRDefault="00141137" w:rsidP="00F02294">
      <w:pPr>
        <w:tabs>
          <w:tab w:val="left" w:pos="851"/>
        </w:tabs>
        <w:autoSpaceDE w:val="0"/>
        <w:autoSpaceDN w:val="0"/>
        <w:adjustRightInd w:val="0"/>
        <w:rPr>
          <w:rFonts w:cs="Arial"/>
          <w:sz w:val="22"/>
          <w:szCs w:val="22"/>
          <w:lang w:val="en-GB"/>
        </w:rPr>
      </w:pPr>
    </w:p>
    <w:p w14:paraId="05F9701A" w14:textId="53B48BD6" w:rsidR="00F421BF" w:rsidRPr="00A112BC" w:rsidRDefault="00141137" w:rsidP="00A112BC">
      <w:pPr>
        <w:tabs>
          <w:tab w:val="left" w:pos="851"/>
        </w:tabs>
        <w:autoSpaceDE w:val="0"/>
        <w:autoSpaceDN w:val="0"/>
        <w:adjustRightInd w:val="0"/>
        <w:ind w:left="1418" w:hanging="1418"/>
        <w:jc w:val="center"/>
        <w:rPr>
          <w:b/>
          <w:color w:val="000080"/>
          <w:sz w:val="22"/>
          <w:lang w:val="en-GB"/>
        </w:rPr>
      </w:pPr>
      <w:r w:rsidRPr="00A112BC">
        <w:rPr>
          <w:b/>
          <w:sz w:val="22"/>
          <w:lang w:val="en-GB"/>
        </w:rPr>
        <w:t>Email for submissions of all querie</w:t>
      </w:r>
      <w:r w:rsidR="00E203E0" w:rsidRPr="00A112BC">
        <w:rPr>
          <w:b/>
          <w:sz w:val="22"/>
          <w:lang w:val="en-GB"/>
        </w:rPr>
        <w:t>s:</w:t>
      </w:r>
      <w:r w:rsidR="00544974" w:rsidRPr="00A112BC">
        <w:rPr>
          <w:b/>
          <w:sz w:val="22"/>
          <w:lang w:val="en-GB"/>
        </w:rPr>
        <w:t xml:space="preserve"> </w:t>
      </w:r>
      <w:r w:rsidR="0033014B">
        <w:rPr>
          <w:rFonts w:cs="Arial"/>
          <w:b/>
          <w:bCs/>
          <w:color w:val="FF0000"/>
          <w:sz w:val="22"/>
          <w:szCs w:val="22"/>
          <w:lang w:val="en-GB"/>
        </w:rPr>
        <w:t>fctc2030</w:t>
      </w:r>
      <w:r w:rsidR="00F421BF" w:rsidRPr="00E203E0">
        <w:rPr>
          <w:rFonts w:cs="Arial"/>
          <w:b/>
          <w:bCs/>
          <w:color w:val="FF0000"/>
          <w:sz w:val="22"/>
          <w:szCs w:val="22"/>
          <w:lang w:val="en-GB"/>
        </w:rPr>
        <w:t>@who.int</w:t>
      </w:r>
    </w:p>
    <w:p w14:paraId="4D4E5429" w14:textId="4A611CC9" w:rsidR="00F421BF" w:rsidRPr="00A112BC" w:rsidRDefault="00621F22" w:rsidP="00A112BC">
      <w:pPr>
        <w:tabs>
          <w:tab w:val="left" w:pos="851"/>
        </w:tabs>
        <w:autoSpaceDE w:val="0"/>
        <w:autoSpaceDN w:val="0"/>
        <w:adjustRightInd w:val="0"/>
        <w:ind w:left="1418" w:hanging="1418"/>
        <w:jc w:val="center"/>
        <w:rPr>
          <w:i/>
          <w:sz w:val="22"/>
          <w:lang w:val="en-GB"/>
        </w:rPr>
      </w:pPr>
      <w:r w:rsidRPr="00A112BC">
        <w:rPr>
          <w:i/>
          <w:sz w:val="22"/>
          <w:lang w:val="en-GB"/>
        </w:rPr>
        <w:t xml:space="preserve">(use subject: </w:t>
      </w:r>
      <w:r w:rsidR="00827F24" w:rsidRPr="00A112BC">
        <w:rPr>
          <w:i/>
          <w:sz w:val="22"/>
          <w:lang w:val="en-GB"/>
        </w:rPr>
        <w:t xml:space="preserve">Bid Ref. </w:t>
      </w:r>
      <w:sdt>
        <w:sdtPr>
          <w:rPr>
            <w:rStyle w:val="Style3"/>
            <w:i/>
            <w:iCs/>
            <w:sz w:val="20"/>
            <w:szCs w:val="20"/>
          </w:rPr>
          <w:alias w:val="Bid Reference"/>
          <w:tag w:val="Bid Reference"/>
          <w:id w:val="1340897538"/>
          <w:dataBinding w:prefixMappings="xmlns:ns0='http://schemas.microsoft.com/office/2006/coverPageProps' " w:xpath="/ns0:CoverPageProperties[1]/ns0:Abstract[1]" w:storeItemID="{55AF091B-3C7A-41E3-B477-F2FDAA23CFDA}"/>
          <w:text/>
        </w:sdtPr>
        <w:sdtEndPr>
          <w:rPr>
            <w:rStyle w:val="Style3"/>
          </w:rPr>
        </w:sdtEndPr>
        <w:sdtContent>
          <w:r w:rsidR="00D90216">
            <w:rPr>
              <w:rStyle w:val="Style3"/>
              <w:i/>
              <w:iCs/>
              <w:sz w:val="20"/>
              <w:szCs w:val="20"/>
            </w:rPr>
            <w:t>2021/CSF/DAS/0003.</w:t>
          </w:r>
        </w:sdtContent>
      </w:sdt>
      <w:r w:rsidR="00112793" w:rsidRPr="00A112BC">
        <w:rPr>
          <w:i/>
          <w:sz w:val="22"/>
          <w:lang w:val="en-GB"/>
        </w:rPr>
        <w:t xml:space="preserve"> </w:t>
      </w:r>
      <w:r w:rsidR="00843102" w:rsidRPr="00A112BC">
        <w:rPr>
          <w:i/>
          <w:sz w:val="22"/>
          <w:lang w:val="en-GB"/>
        </w:rPr>
        <w:t>)</w:t>
      </w:r>
    </w:p>
    <w:p w14:paraId="50FF8402" w14:textId="77777777" w:rsidR="00141137" w:rsidRPr="00091745" w:rsidRDefault="00141137" w:rsidP="00F02294">
      <w:pPr>
        <w:tabs>
          <w:tab w:val="left" w:pos="851"/>
        </w:tabs>
        <w:autoSpaceDE w:val="0"/>
        <w:autoSpaceDN w:val="0"/>
        <w:adjustRightInd w:val="0"/>
        <w:rPr>
          <w:rFonts w:cs="Arial"/>
          <w:color w:val="000080"/>
          <w:sz w:val="22"/>
          <w:szCs w:val="22"/>
          <w:lang w:val="en-GB"/>
        </w:rPr>
      </w:pPr>
    </w:p>
    <w:p w14:paraId="757815C4" w14:textId="5661F02B" w:rsidR="00096B5C" w:rsidRPr="00091745" w:rsidRDefault="00141137" w:rsidP="00F02294">
      <w:pPr>
        <w:tabs>
          <w:tab w:val="left" w:pos="851"/>
        </w:tabs>
        <w:autoSpaceDE w:val="0"/>
        <w:autoSpaceDN w:val="0"/>
        <w:adjustRightInd w:val="0"/>
        <w:rPr>
          <w:rFonts w:cs="Arial"/>
          <w:sz w:val="22"/>
          <w:szCs w:val="22"/>
          <w:lang w:val="en-GB"/>
        </w:rPr>
      </w:pPr>
      <w:r w:rsidRPr="00091745">
        <w:rPr>
          <w:rFonts w:cs="Arial"/>
          <w:sz w:val="22"/>
          <w:szCs w:val="22"/>
          <w:lang w:val="en-GB"/>
        </w:rPr>
        <w:t xml:space="preserve">The </w:t>
      </w:r>
      <w:sdt>
        <w:sdtPr>
          <w:rPr>
            <w:rStyle w:val="Style3"/>
            <w:sz w:val="20"/>
            <w:szCs w:val="20"/>
          </w:rPr>
          <w:alias w:val="Unit Name"/>
          <w:tag w:val=""/>
          <w:id w:val="1130817246"/>
          <w:dataBinding w:prefixMappings="xmlns:ns0='http://purl.org/dc/elements/1.1/' xmlns:ns1='http://schemas.openxmlformats.org/package/2006/metadata/core-properties' " w:xpath="/ns1:coreProperties[1]/ns1:category[1]" w:storeItemID="{6C3C8BC8-F283-45AE-878A-BAB7291924A1}"/>
          <w:text/>
        </w:sdtPr>
        <w:sdtEndPr>
          <w:rPr>
            <w:rStyle w:val="Style3"/>
          </w:rPr>
        </w:sdtEndPr>
        <w:sdtContent>
          <w:r w:rsidR="00302B85">
            <w:rPr>
              <w:rStyle w:val="Style3"/>
              <w:sz w:val="20"/>
              <w:szCs w:val="20"/>
            </w:rPr>
            <w:t>Secretariat of the WHO FCTC, Development Assistance</w:t>
          </w:r>
        </w:sdtContent>
      </w:sdt>
      <w:r w:rsidR="00215751" w:rsidRPr="00091745">
        <w:rPr>
          <w:rFonts w:cs="Arial"/>
          <w:sz w:val="22"/>
          <w:szCs w:val="22"/>
          <w:lang w:val="en-GB"/>
        </w:rPr>
        <w:t xml:space="preserve"> </w:t>
      </w:r>
      <w:r w:rsidRPr="00091745">
        <w:rPr>
          <w:rFonts w:cs="Arial"/>
          <w:sz w:val="22"/>
          <w:szCs w:val="22"/>
          <w:lang w:val="en-GB"/>
        </w:rPr>
        <w:t xml:space="preserve">Team </w:t>
      </w:r>
      <w:r w:rsidR="005E3E39" w:rsidRPr="00091745">
        <w:rPr>
          <w:rFonts w:cs="Arial"/>
          <w:sz w:val="22"/>
          <w:szCs w:val="22"/>
          <w:lang w:val="en-GB"/>
        </w:rPr>
        <w:t xml:space="preserve">at WHO </w:t>
      </w:r>
      <w:r w:rsidRPr="00091745">
        <w:rPr>
          <w:rFonts w:cs="Arial"/>
          <w:sz w:val="22"/>
          <w:szCs w:val="22"/>
          <w:lang w:val="en-GB"/>
        </w:rPr>
        <w:t xml:space="preserve">will respond in writing (via email only) to any request for clarification of the RFP that it receives </w:t>
      </w:r>
      <w:r w:rsidR="000C69D6" w:rsidRPr="00091745">
        <w:rPr>
          <w:rFonts w:cs="Arial"/>
          <w:sz w:val="22"/>
          <w:szCs w:val="22"/>
          <w:lang w:val="en-GB"/>
        </w:rPr>
        <w:t>by the deadline indicated above.</w:t>
      </w:r>
      <w:r w:rsidR="00544974">
        <w:rPr>
          <w:rFonts w:cs="Arial"/>
          <w:sz w:val="22"/>
          <w:szCs w:val="22"/>
          <w:lang w:val="en-GB"/>
        </w:rPr>
        <w:t xml:space="preserve"> </w:t>
      </w:r>
      <w:r w:rsidRPr="00091745">
        <w:rPr>
          <w:rFonts w:cs="Arial"/>
          <w:sz w:val="22"/>
          <w:szCs w:val="22"/>
          <w:lang w:val="en-GB"/>
        </w:rPr>
        <w:t>A consolidated document of WHO's response</w:t>
      </w:r>
      <w:r w:rsidR="00F03871">
        <w:rPr>
          <w:rFonts w:cs="Arial"/>
          <w:sz w:val="22"/>
          <w:szCs w:val="22"/>
          <w:lang w:val="en-GB"/>
        </w:rPr>
        <w:t>s</w:t>
      </w:r>
      <w:r w:rsidRPr="00091745">
        <w:rPr>
          <w:rFonts w:cs="Arial"/>
          <w:sz w:val="22"/>
          <w:szCs w:val="22"/>
          <w:lang w:val="en-GB"/>
        </w:rPr>
        <w:t xml:space="preserve"> to all questions (including an explanation of the query but without identifying the source of enquiry) will be sent to all prospective bidders who have received the RFP.</w:t>
      </w:r>
      <w:r w:rsidRPr="00091745">
        <w:rPr>
          <w:rFonts w:cs="Arial"/>
          <w:b/>
          <w:bCs/>
          <w:sz w:val="22"/>
          <w:szCs w:val="22"/>
          <w:lang w:val="en-GB"/>
        </w:rPr>
        <w:t xml:space="preserve"> </w:t>
      </w:r>
      <w:r w:rsidRPr="00091745">
        <w:rPr>
          <w:rFonts w:cs="Arial"/>
          <w:sz w:val="22"/>
          <w:szCs w:val="22"/>
          <w:lang w:val="en-GB"/>
        </w:rPr>
        <w:t xml:space="preserve">Questions are to be submitted </w:t>
      </w:r>
      <w:r w:rsidR="002B2FED" w:rsidRPr="001307E0">
        <w:rPr>
          <w:rFonts w:cs="Arial"/>
          <w:sz w:val="22"/>
          <w:szCs w:val="22"/>
          <w:lang w:val="en-GB"/>
        </w:rPr>
        <w:t>following the format of</w:t>
      </w:r>
      <w:r w:rsidR="00096B5C" w:rsidRPr="00091745">
        <w:rPr>
          <w:rFonts w:cs="Arial"/>
          <w:sz w:val="22"/>
          <w:szCs w:val="22"/>
          <w:lang w:val="en-GB"/>
        </w:rPr>
        <w:t xml:space="preserve"> the form "Questions from Bidders"</w:t>
      </w:r>
      <w:r w:rsidR="00F21E25">
        <w:rPr>
          <w:rFonts w:cs="Arial"/>
          <w:sz w:val="22"/>
          <w:szCs w:val="22"/>
          <w:lang w:val="en-GB"/>
        </w:rPr>
        <w:t>, attached hereto as Annex 7</w:t>
      </w:r>
      <w:r w:rsidR="00096B5C" w:rsidRPr="00091745">
        <w:rPr>
          <w:rFonts w:cs="Arial"/>
          <w:sz w:val="22"/>
          <w:szCs w:val="22"/>
          <w:lang w:val="en-GB"/>
        </w:rPr>
        <w:t>.</w:t>
      </w:r>
    </w:p>
    <w:p w14:paraId="1AE806A1" w14:textId="77777777" w:rsidR="00141137" w:rsidRPr="00091745" w:rsidRDefault="00B6271E" w:rsidP="00F02294">
      <w:pPr>
        <w:tabs>
          <w:tab w:val="left" w:pos="851"/>
        </w:tabs>
        <w:autoSpaceDE w:val="0"/>
        <w:autoSpaceDN w:val="0"/>
        <w:adjustRightInd w:val="0"/>
        <w:rPr>
          <w:rFonts w:cs="Arial"/>
          <w:sz w:val="22"/>
          <w:szCs w:val="22"/>
          <w:lang w:val="en-GB"/>
        </w:rPr>
      </w:pPr>
      <w:r w:rsidRPr="00091745">
        <w:rPr>
          <w:rFonts w:cs="Arial"/>
          <w:sz w:val="22"/>
          <w:szCs w:val="22"/>
          <w:lang w:val="en-GB"/>
        </w:rPr>
        <w:tab/>
      </w:r>
    </w:p>
    <w:p w14:paraId="5252FCDE" w14:textId="583B2788" w:rsidR="00EB3974" w:rsidRPr="00091745" w:rsidRDefault="00141137" w:rsidP="00F02294">
      <w:pPr>
        <w:tabs>
          <w:tab w:val="left" w:pos="851"/>
        </w:tabs>
        <w:autoSpaceDE w:val="0"/>
        <w:autoSpaceDN w:val="0"/>
        <w:adjustRightInd w:val="0"/>
        <w:rPr>
          <w:rFonts w:cs="Arial"/>
          <w:sz w:val="22"/>
          <w:szCs w:val="22"/>
          <w:lang w:val="en-GB"/>
        </w:rPr>
      </w:pPr>
      <w:r w:rsidRPr="00091745">
        <w:rPr>
          <w:rFonts w:cs="Arial"/>
          <w:sz w:val="22"/>
          <w:szCs w:val="22"/>
          <w:lang w:val="en-GB"/>
        </w:rPr>
        <w:t>There shall be no individual presentation by or meeting with bidders until after the closing date</w:t>
      </w:r>
      <w:r w:rsidR="008C25C4">
        <w:rPr>
          <w:rFonts w:cs="Arial"/>
          <w:sz w:val="22"/>
          <w:szCs w:val="22"/>
          <w:lang w:val="en-GB"/>
        </w:rPr>
        <w:t xml:space="preserve"> for submission of proposals</w:t>
      </w:r>
      <w:r w:rsidRPr="00091745">
        <w:rPr>
          <w:rFonts w:cs="Arial"/>
          <w:sz w:val="22"/>
          <w:szCs w:val="22"/>
          <w:lang w:val="en-GB"/>
        </w:rPr>
        <w:t xml:space="preserve">. </w:t>
      </w:r>
      <w:r w:rsidR="00096B5C" w:rsidRPr="00091745">
        <w:rPr>
          <w:rFonts w:cs="Arial"/>
          <w:sz w:val="22"/>
          <w:szCs w:val="22"/>
          <w:lang w:val="en-GB"/>
        </w:rPr>
        <w:t>F</w:t>
      </w:r>
      <w:r w:rsidRPr="00091745">
        <w:rPr>
          <w:rFonts w:cs="Arial"/>
          <w:sz w:val="22"/>
          <w:szCs w:val="22"/>
          <w:lang w:val="en-GB"/>
        </w:rPr>
        <w:t xml:space="preserve">rom the date of issue of this RFP to the final selection, </w:t>
      </w:r>
      <w:r w:rsidR="00096B5C" w:rsidRPr="00091745">
        <w:rPr>
          <w:rFonts w:cs="Arial"/>
          <w:sz w:val="22"/>
          <w:szCs w:val="22"/>
          <w:lang w:val="en-GB"/>
        </w:rPr>
        <w:t xml:space="preserve">contact with WHO officials concerning the RFP process shall not be permitted, </w:t>
      </w:r>
      <w:r w:rsidRPr="00091745">
        <w:rPr>
          <w:rFonts w:cs="Arial"/>
          <w:sz w:val="22"/>
          <w:szCs w:val="22"/>
          <w:lang w:val="en-GB"/>
        </w:rPr>
        <w:t xml:space="preserve">other than </w:t>
      </w:r>
      <w:r w:rsidR="00EB3974" w:rsidRPr="00091745">
        <w:rPr>
          <w:rFonts w:cs="Arial"/>
          <w:sz w:val="22"/>
          <w:szCs w:val="22"/>
          <w:lang w:val="en-GB"/>
        </w:rPr>
        <w:t xml:space="preserve">through the submission of queries and/or through a possible presentation or meeting called for by WHO, in accordance with the terms of this RFP. </w:t>
      </w:r>
    </w:p>
    <w:p w14:paraId="54BBBB32" w14:textId="77777777" w:rsidR="00141137" w:rsidRPr="00091745" w:rsidRDefault="00141137" w:rsidP="00F02294">
      <w:pPr>
        <w:tabs>
          <w:tab w:val="left" w:pos="851"/>
        </w:tabs>
        <w:autoSpaceDE w:val="0"/>
        <w:autoSpaceDN w:val="0"/>
        <w:adjustRightInd w:val="0"/>
        <w:rPr>
          <w:rFonts w:cs="Arial"/>
          <w:sz w:val="22"/>
          <w:szCs w:val="22"/>
          <w:lang w:val="en-GB"/>
        </w:rPr>
      </w:pPr>
    </w:p>
    <w:p w14:paraId="4109523E" w14:textId="77777777" w:rsidR="00141137" w:rsidRPr="00091745" w:rsidRDefault="000D2148"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143" w:name="_Toc108259894"/>
      <w:bookmarkStart w:id="144" w:name="_Toc122240164"/>
      <w:bookmarkStart w:id="145" w:name="_Toc122246473"/>
      <w:bookmarkStart w:id="146" w:name="_Toc191446316"/>
      <w:bookmarkStart w:id="147" w:name="_Ref490146660"/>
      <w:bookmarkStart w:id="148" w:name="_Ref490146821"/>
      <w:bookmarkStart w:id="149" w:name="_Ref501551963"/>
      <w:bookmarkStart w:id="150" w:name="_Toc79569186"/>
      <w:r w:rsidRPr="00091745">
        <w:rPr>
          <w:sz w:val="22"/>
          <w:szCs w:val="22"/>
        </w:rPr>
        <w:t>Submission of Proposals</w:t>
      </w:r>
      <w:bookmarkEnd w:id="143"/>
      <w:bookmarkEnd w:id="144"/>
      <w:bookmarkEnd w:id="145"/>
      <w:bookmarkEnd w:id="146"/>
      <w:bookmarkEnd w:id="147"/>
      <w:bookmarkEnd w:id="148"/>
      <w:bookmarkEnd w:id="149"/>
      <w:bookmarkEnd w:id="150"/>
    </w:p>
    <w:p w14:paraId="1DA4EFA3" w14:textId="77777777" w:rsidR="00141137" w:rsidRPr="00091745" w:rsidRDefault="00141137" w:rsidP="00141137">
      <w:pPr>
        <w:rPr>
          <w:rFonts w:cs="Arial"/>
          <w:sz w:val="22"/>
          <w:szCs w:val="22"/>
          <w:lang w:val="en-GB"/>
        </w:rPr>
      </w:pPr>
    </w:p>
    <w:p w14:paraId="5B8A1542" w14:textId="5E68D368" w:rsidR="001122FF" w:rsidRPr="00C0532E" w:rsidRDefault="00141137" w:rsidP="00D07547">
      <w:pPr>
        <w:rPr>
          <w:b/>
          <w:color w:val="FF0000"/>
          <w:sz w:val="22"/>
        </w:rPr>
      </w:pPr>
      <w:r w:rsidRPr="00C0532E">
        <w:rPr>
          <w:rFonts w:cs="Arial"/>
          <w:b/>
          <w:color w:val="FF0000"/>
          <w:sz w:val="22"/>
          <w:szCs w:val="22"/>
          <w:lang w:val="en-GB"/>
        </w:rPr>
        <w:lastRenderedPageBreak/>
        <w:t xml:space="preserve">The bidder shall submit the complete proposal </w:t>
      </w:r>
      <w:r w:rsidR="003705F6" w:rsidRPr="00C0532E">
        <w:rPr>
          <w:rFonts w:cs="Arial"/>
          <w:b/>
          <w:color w:val="FF0000"/>
          <w:sz w:val="22"/>
          <w:szCs w:val="22"/>
          <w:lang w:val="en-GB"/>
        </w:rPr>
        <w:t xml:space="preserve">to WHO </w:t>
      </w:r>
      <w:r w:rsidR="0050488D" w:rsidRPr="006E2236">
        <w:rPr>
          <w:rFonts w:cs="Arial"/>
          <w:b/>
          <w:bCs/>
          <w:color w:val="FF0000"/>
          <w:sz w:val="22"/>
          <w:szCs w:val="22"/>
          <w:u w:val="single"/>
          <w:lang w:val="en-GB"/>
        </w:rPr>
        <w:t>no later than</w:t>
      </w:r>
      <w:r w:rsidR="00843102" w:rsidRPr="00C0532E">
        <w:rPr>
          <w:rFonts w:cs="Arial"/>
          <w:b/>
          <w:color w:val="FF0000"/>
          <w:sz w:val="22"/>
          <w:szCs w:val="22"/>
          <w:lang w:val="en-GB"/>
        </w:rPr>
        <w:t xml:space="preserve"> </w:t>
      </w:r>
      <w:sdt>
        <w:sdtPr>
          <w:rPr>
            <w:rStyle w:val="Style3"/>
            <w:rFonts w:cs="Arial"/>
            <w:color w:val="FF0000"/>
            <w:sz w:val="22"/>
            <w:szCs w:val="22"/>
          </w:rPr>
          <w:alias w:val="Closing Date"/>
          <w:tag w:val=""/>
          <w:id w:val="-1948537640"/>
          <w:dataBinding w:prefixMappings="xmlns:ns0='http://schemas.microsoft.com/office/2006/coverPageProps' " w:xpath="/ns0:CoverPageProperties[1]/ns0:PublishDate[1]" w:storeItemID="{55AF091B-3C7A-41E3-B477-F2FDAA23CFDA}"/>
          <w:date w:fullDate="2021-09-06T00:00:00Z">
            <w:dateFormat w:val="dd/MM/yyyy"/>
            <w:lid w:val="en-GB"/>
            <w:storeMappedDataAs w:val="dateTime"/>
            <w:calendar w:val="gregorian"/>
          </w:date>
        </w:sdtPr>
        <w:sdtEndPr>
          <w:rPr>
            <w:rStyle w:val="Style3"/>
          </w:rPr>
        </w:sdtEndPr>
        <w:sdtContent>
          <w:r w:rsidR="00CF47C3">
            <w:rPr>
              <w:rStyle w:val="Style3"/>
              <w:rFonts w:cs="Arial"/>
              <w:color w:val="FF0000"/>
              <w:sz w:val="22"/>
              <w:szCs w:val="22"/>
              <w:lang w:val="en-GB"/>
            </w:rPr>
            <w:t>06/09/2021</w:t>
          </w:r>
        </w:sdtContent>
      </w:sdt>
      <w:r w:rsidR="00843102" w:rsidRPr="00C0532E">
        <w:rPr>
          <w:rFonts w:cs="Arial"/>
          <w:b/>
          <w:color w:val="FF0000"/>
          <w:sz w:val="22"/>
          <w:szCs w:val="22"/>
          <w:lang w:val="en-GB"/>
        </w:rPr>
        <w:t xml:space="preserve"> </w:t>
      </w:r>
      <w:r w:rsidR="00BD77A3" w:rsidRPr="00C0532E">
        <w:rPr>
          <w:rFonts w:cs="Arial"/>
          <w:b/>
          <w:color w:val="FF0000"/>
          <w:sz w:val="22"/>
          <w:szCs w:val="22"/>
          <w:lang w:val="en-GB"/>
        </w:rPr>
        <w:t>at</w:t>
      </w:r>
      <w:r w:rsidR="00843102" w:rsidRPr="00C0532E">
        <w:rPr>
          <w:rFonts w:cs="Arial"/>
          <w:b/>
          <w:color w:val="FF0000"/>
          <w:sz w:val="22"/>
          <w:szCs w:val="22"/>
          <w:lang w:val="en-GB"/>
        </w:rPr>
        <w:t xml:space="preserve"> </w:t>
      </w:r>
      <w:sdt>
        <w:sdtPr>
          <w:rPr>
            <w:rFonts w:cs="Arial"/>
            <w:b/>
            <w:bCs/>
            <w:color w:val="FF0000"/>
            <w:sz w:val="22"/>
            <w:szCs w:val="22"/>
            <w:lang w:val="en-GB"/>
          </w:rPr>
          <w:alias w:val="Closing Time"/>
          <w:tag w:val="Closing Time"/>
          <w:id w:val="875586256"/>
          <w:dataBinding w:prefixMappings="xmlns:ns0='http://purl.org/dc/elements/1.1/' xmlns:ns1='http://schemas.openxmlformats.org/package/2006/metadata/core-properties' " w:xpath="/ns1:coreProperties[1]/ns1:keywords[1]" w:storeItemID="{6C3C8BC8-F283-45AE-878A-BAB7291924A1}"/>
          <w:text/>
        </w:sdtPr>
        <w:sdtEndPr/>
        <w:sdtContent>
          <w:r w:rsidR="0033014B">
            <w:rPr>
              <w:rFonts w:cs="Arial"/>
              <w:b/>
              <w:bCs/>
              <w:color w:val="FF0000"/>
              <w:sz w:val="22"/>
              <w:szCs w:val="22"/>
              <w:lang w:val="en-GB"/>
            </w:rPr>
            <w:t>23:59</w:t>
          </w:r>
        </w:sdtContent>
      </w:sdt>
      <w:r w:rsidR="00C30400" w:rsidRPr="00C0532E">
        <w:rPr>
          <w:rFonts w:cs="Arial"/>
          <w:b/>
          <w:color w:val="FF0000"/>
          <w:sz w:val="22"/>
          <w:szCs w:val="22"/>
          <w:lang w:val="en-GB"/>
        </w:rPr>
        <w:t xml:space="preserve"> hours</w:t>
      </w:r>
      <w:r w:rsidR="006D68C4" w:rsidRPr="00C0532E">
        <w:rPr>
          <w:rFonts w:cs="Arial"/>
          <w:b/>
          <w:color w:val="FF0000"/>
          <w:sz w:val="22"/>
          <w:szCs w:val="22"/>
        </w:rPr>
        <w:t xml:space="preserve"> </w:t>
      </w:r>
      <w:r w:rsidR="000B4330" w:rsidRPr="00C0532E">
        <w:rPr>
          <w:rFonts w:cs="Arial"/>
          <w:b/>
          <w:color w:val="FF0000"/>
          <w:sz w:val="22"/>
          <w:szCs w:val="22"/>
        </w:rPr>
        <w:t xml:space="preserve"> </w:t>
      </w:r>
      <w:sdt>
        <w:sdtPr>
          <w:rPr>
            <w:rStyle w:val="Style3"/>
            <w:rFonts w:cs="Arial"/>
            <w:color w:val="FF0000"/>
            <w:sz w:val="22"/>
            <w:szCs w:val="22"/>
          </w:rPr>
          <w:alias w:val="Location"/>
          <w:tag w:val="Location"/>
          <w:id w:val="-1901816808"/>
          <w:dataBinding w:prefixMappings="xmlns:ns0='http://schemas.microsoft.com/office/2006/coverPageProps' " w:xpath="/ns0:CoverPageProperties[1]/ns0:CompanyAddress[1]" w:storeItemID="{55AF091B-3C7A-41E3-B477-F2FDAA23CFDA}"/>
          <w:text/>
        </w:sdtPr>
        <w:sdtEndPr>
          <w:rPr>
            <w:rStyle w:val="DefaultParagraphFont"/>
            <w:b w:val="0"/>
            <w:bCs/>
          </w:rPr>
        </w:sdtEndPr>
        <w:sdtContent>
          <w:r w:rsidR="0033014B">
            <w:rPr>
              <w:rStyle w:val="Style3"/>
              <w:rFonts w:cs="Arial"/>
              <w:color w:val="FF0000"/>
              <w:sz w:val="22"/>
              <w:szCs w:val="22"/>
              <w:lang w:val="en-GB"/>
            </w:rPr>
            <w:t>Geneva, Switzerland</w:t>
          </w:r>
        </w:sdtContent>
      </w:sdt>
      <w:r w:rsidR="00544974" w:rsidRPr="00C0532E">
        <w:rPr>
          <w:rFonts w:cs="Arial"/>
          <w:b/>
          <w:color w:val="FF0000"/>
          <w:sz w:val="22"/>
          <w:szCs w:val="22"/>
        </w:rPr>
        <w:t xml:space="preserve"> </w:t>
      </w:r>
      <w:r w:rsidR="000B4330" w:rsidRPr="00C0532E">
        <w:rPr>
          <w:rFonts w:cs="Arial"/>
          <w:b/>
          <w:color w:val="FF0000"/>
          <w:sz w:val="22"/>
          <w:szCs w:val="22"/>
        </w:rPr>
        <w:t>t</w:t>
      </w:r>
      <w:r w:rsidR="0050488D" w:rsidRPr="00C0532E">
        <w:rPr>
          <w:rFonts w:cs="Arial"/>
          <w:b/>
          <w:color w:val="FF0000"/>
          <w:sz w:val="22"/>
          <w:szCs w:val="22"/>
        </w:rPr>
        <w:t xml:space="preserve">ime (“the </w:t>
      </w:r>
      <w:r w:rsidR="00544974" w:rsidRPr="00C0532E">
        <w:rPr>
          <w:rFonts w:cs="Arial"/>
          <w:b/>
          <w:color w:val="FF0000"/>
          <w:sz w:val="22"/>
          <w:szCs w:val="22"/>
        </w:rPr>
        <w:t>Closing Date for Submission of Proposals</w:t>
      </w:r>
      <w:r w:rsidR="0050488D" w:rsidRPr="00C0532E">
        <w:rPr>
          <w:rFonts w:cs="Arial"/>
          <w:b/>
          <w:color w:val="FF0000"/>
          <w:sz w:val="22"/>
          <w:szCs w:val="22"/>
        </w:rPr>
        <w:t xml:space="preserve">”), </w:t>
      </w:r>
      <w:r w:rsidR="001122FF" w:rsidRPr="00C0532E">
        <w:rPr>
          <w:rFonts w:cs="Arial"/>
          <w:b/>
          <w:color w:val="FF0000"/>
          <w:sz w:val="22"/>
          <w:szCs w:val="22"/>
        </w:rPr>
        <w:t>as follows:</w:t>
      </w:r>
    </w:p>
    <w:p w14:paraId="5B5E6509" w14:textId="23E3B129" w:rsidR="00544974" w:rsidRPr="00D07547" w:rsidRDefault="00544974" w:rsidP="00CD221B">
      <w:pPr>
        <w:pStyle w:val="BodyText"/>
        <w:spacing w:after="0"/>
        <w:ind w:left="1080" w:hanging="1080"/>
        <w:rPr>
          <w:rFonts w:ascii="Arial" w:hAnsi="Arial" w:cs="Arial"/>
          <w:sz w:val="22"/>
          <w:szCs w:val="22"/>
        </w:rPr>
      </w:pPr>
    </w:p>
    <w:p w14:paraId="4F56DEDD" w14:textId="63ECDF5F" w:rsidR="00AA1C69" w:rsidRPr="00D07547" w:rsidRDefault="00CD0F5B" w:rsidP="00CF47C3">
      <w:pPr>
        <w:rPr>
          <w:rFonts w:asciiTheme="minorBidi" w:hAnsiTheme="minorBidi" w:cstheme="minorBidi"/>
          <w:sz w:val="22"/>
          <w:szCs w:val="22"/>
          <w:u w:val="single"/>
          <w:lang w:val="en-GB"/>
        </w:rPr>
      </w:pPr>
      <w:r w:rsidRPr="00D07547">
        <w:rPr>
          <w:rFonts w:asciiTheme="minorBidi" w:hAnsiTheme="minorBidi" w:cstheme="minorBidi"/>
          <w:sz w:val="22"/>
          <w:szCs w:val="22"/>
          <w:lang w:val="en-GB"/>
        </w:rPr>
        <w:t xml:space="preserve"> </w:t>
      </w:r>
      <w:r w:rsidR="00C22ACB" w:rsidRPr="00194ABC">
        <w:rPr>
          <w:rFonts w:asciiTheme="minorBidi" w:hAnsiTheme="minorBidi" w:cstheme="minorBidi"/>
          <w:sz w:val="22"/>
          <w:szCs w:val="22"/>
          <w:u w:val="single"/>
          <w:lang w:val="en-GB"/>
        </w:rPr>
        <w:t xml:space="preserve">by E-mail at the following address: </w:t>
      </w:r>
      <w:r w:rsidR="0033014B">
        <w:rPr>
          <w:rFonts w:asciiTheme="minorBidi" w:hAnsiTheme="minorBidi" w:cstheme="minorBidi"/>
          <w:color w:val="FF0000"/>
          <w:sz w:val="22"/>
          <w:szCs w:val="22"/>
          <w:lang w:val="en-GB"/>
        </w:rPr>
        <w:t>fctc2030</w:t>
      </w:r>
      <w:r w:rsidR="00C22ACB" w:rsidRPr="00194ABC">
        <w:rPr>
          <w:rFonts w:asciiTheme="minorBidi" w:hAnsiTheme="minorBidi" w:cstheme="minorBidi"/>
          <w:color w:val="FF0000"/>
          <w:sz w:val="22"/>
          <w:szCs w:val="22"/>
          <w:lang w:val="en-GB"/>
        </w:rPr>
        <w:t>@who.int</w:t>
      </w:r>
    </w:p>
    <w:p w14:paraId="52B0A0E5" w14:textId="77777777" w:rsidR="0050488D" w:rsidRDefault="0050488D" w:rsidP="00AA1C69">
      <w:pPr>
        <w:pStyle w:val="BodyText"/>
        <w:spacing w:after="0"/>
        <w:ind w:left="1080"/>
        <w:rPr>
          <w:rFonts w:asciiTheme="minorBidi" w:hAnsiTheme="minorBidi" w:cstheme="minorBidi"/>
          <w:b/>
          <w:bCs/>
          <w:sz w:val="22"/>
          <w:szCs w:val="22"/>
          <w:u w:val="single"/>
        </w:rPr>
      </w:pPr>
    </w:p>
    <w:p w14:paraId="5D195E83" w14:textId="77777777" w:rsidR="00335306" w:rsidRPr="00D07547" w:rsidRDefault="00335306" w:rsidP="00AA1C69">
      <w:pPr>
        <w:pStyle w:val="BodyText"/>
        <w:spacing w:after="0"/>
        <w:ind w:left="1080"/>
        <w:rPr>
          <w:rFonts w:asciiTheme="minorBidi" w:hAnsiTheme="minorBidi" w:cstheme="minorBidi"/>
          <w:b/>
          <w:bCs/>
          <w:sz w:val="22"/>
          <w:szCs w:val="22"/>
          <w:u w:val="single"/>
        </w:rPr>
      </w:pPr>
    </w:p>
    <w:p w14:paraId="61393A8E" w14:textId="77777777" w:rsidR="0050488D" w:rsidRPr="00A112BC" w:rsidRDefault="0050488D" w:rsidP="00A112BC">
      <w:pPr>
        <w:pStyle w:val="ListParagraph"/>
        <w:ind w:left="1080"/>
        <w:rPr>
          <w:rFonts w:asciiTheme="minorBidi" w:hAnsiTheme="minorBidi"/>
          <w:sz w:val="22"/>
          <w:u w:val="single"/>
          <w:lang w:val="en-GB"/>
        </w:rPr>
      </w:pPr>
    </w:p>
    <w:p w14:paraId="6B88519E" w14:textId="317B295A" w:rsidR="00C22ACB" w:rsidRPr="00D07547" w:rsidRDefault="00280E07" w:rsidP="009F070C">
      <w:pPr>
        <w:widowControl w:val="0"/>
        <w:autoSpaceDE w:val="0"/>
        <w:autoSpaceDN w:val="0"/>
        <w:adjustRightInd w:val="0"/>
        <w:spacing w:before="120" w:line="240" w:lineRule="atLeast"/>
        <w:rPr>
          <w:rFonts w:asciiTheme="minorHAnsi" w:hAnsiTheme="minorHAnsi" w:cstheme="minorBidi"/>
          <w:sz w:val="24"/>
          <w:lang w:val="en-GB"/>
        </w:rPr>
      </w:pPr>
      <w:r>
        <w:rPr>
          <w:rFonts w:asciiTheme="minorBidi" w:hAnsiTheme="minorBidi" w:cstheme="minorBidi"/>
          <w:sz w:val="22"/>
          <w:szCs w:val="22"/>
        </w:rPr>
        <w:t>E</w:t>
      </w:r>
      <w:r w:rsidR="00C22ACB" w:rsidRPr="00D07547">
        <w:rPr>
          <w:rFonts w:asciiTheme="minorBidi" w:hAnsiTheme="minorBidi" w:cstheme="minorBidi"/>
          <w:sz w:val="22"/>
          <w:szCs w:val="22"/>
        </w:rPr>
        <w:t>ach proposal should be prepared in two distinct parts: the technical proposal and the financial offer.</w:t>
      </w:r>
    </w:p>
    <w:p w14:paraId="67B01A26" w14:textId="297291C8" w:rsidR="004F63E9" w:rsidRPr="00091745" w:rsidRDefault="004F63E9">
      <w:pPr>
        <w:widowControl w:val="0"/>
        <w:spacing w:line="240" w:lineRule="atLeast"/>
        <w:jc w:val="lowKashida"/>
        <w:rPr>
          <w:rFonts w:cs="Arial"/>
          <w:sz w:val="22"/>
          <w:szCs w:val="22"/>
          <w:lang w:val="en-GB"/>
        </w:rPr>
      </w:pPr>
      <w:r w:rsidRPr="00091745">
        <w:rPr>
          <w:rFonts w:cs="Arial"/>
          <w:sz w:val="22"/>
          <w:szCs w:val="22"/>
          <w:lang w:val="en-GB"/>
        </w:rPr>
        <w:t xml:space="preserve">Each proposal </w:t>
      </w:r>
      <w:r w:rsidR="007C5335">
        <w:rPr>
          <w:rFonts w:cs="Arial"/>
          <w:sz w:val="22"/>
          <w:szCs w:val="22"/>
          <w:lang w:val="en-GB"/>
        </w:rPr>
        <w:t>must</w:t>
      </w:r>
      <w:r w:rsidR="007C5335" w:rsidRPr="00091745">
        <w:rPr>
          <w:rFonts w:cs="Arial"/>
          <w:sz w:val="22"/>
          <w:szCs w:val="22"/>
          <w:lang w:val="en-GB"/>
        </w:rPr>
        <w:t xml:space="preserve"> </w:t>
      </w:r>
      <w:r w:rsidRPr="00091745">
        <w:rPr>
          <w:rFonts w:cs="Arial"/>
          <w:sz w:val="22"/>
          <w:szCs w:val="22"/>
          <w:lang w:val="en-GB"/>
        </w:rPr>
        <w:t xml:space="preserve">include the </w:t>
      </w:r>
      <w:r w:rsidR="006E420B" w:rsidRPr="00091745">
        <w:rPr>
          <w:rFonts w:cs="Arial"/>
          <w:sz w:val="22"/>
          <w:szCs w:val="22"/>
          <w:lang w:val="en-GB"/>
        </w:rPr>
        <w:t xml:space="preserve">signed </w:t>
      </w:r>
      <w:r w:rsidR="00865F56" w:rsidRPr="00091745">
        <w:rPr>
          <w:rFonts w:cs="Arial"/>
          <w:sz w:val="22"/>
          <w:szCs w:val="22"/>
          <w:lang w:val="en-GB"/>
        </w:rPr>
        <w:t xml:space="preserve">Proposal </w:t>
      </w:r>
      <w:r w:rsidR="00112FD3" w:rsidRPr="00091745">
        <w:rPr>
          <w:rFonts w:cs="Arial"/>
          <w:sz w:val="22"/>
          <w:szCs w:val="22"/>
          <w:lang w:val="en-GB"/>
        </w:rPr>
        <w:t>C</w:t>
      </w:r>
      <w:r w:rsidRPr="00091745">
        <w:rPr>
          <w:rFonts w:cs="Arial"/>
          <w:sz w:val="22"/>
          <w:szCs w:val="22"/>
          <w:lang w:val="en-GB"/>
        </w:rPr>
        <w:t>omplete</w:t>
      </w:r>
      <w:r w:rsidR="00865F56" w:rsidRPr="00091745">
        <w:rPr>
          <w:rFonts w:cs="Arial"/>
          <w:sz w:val="22"/>
          <w:szCs w:val="22"/>
          <w:lang w:val="en-GB"/>
        </w:rPr>
        <w:t>ness</w:t>
      </w:r>
      <w:r w:rsidRPr="00091745">
        <w:rPr>
          <w:rFonts w:cs="Arial"/>
          <w:sz w:val="22"/>
          <w:szCs w:val="22"/>
          <w:lang w:val="en-GB"/>
        </w:rPr>
        <w:t xml:space="preserve"> </w:t>
      </w:r>
      <w:r w:rsidR="00112FD3" w:rsidRPr="00091745">
        <w:rPr>
          <w:rFonts w:cs="Arial"/>
          <w:sz w:val="22"/>
          <w:szCs w:val="22"/>
          <w:lang w:val="en-GB"/>
        </w:rPr>
        <w:t>F</w:t>
      </w:r>
      <w:r w:rsidRPr="00091745">
        <w:rPr>
          <w:rFonts w:cs="Arial"/>
          <w:sz w:val="22"/>
          <w:szCs w:val="22"/>
          <w:lang w:val="en-GB"/>
        </w:rPr>
        <w:t xml:space="preserve">orm </w:t>
      </w:r>
      <w:r w:rsidR="006C572E" w:rsidRPr="00091745">
        <w:rPr>
          <w:rFonts w:cs="Arial"/>
          <w:sz w:val="22"/>
          <w:szCs w:val="22"/>
          <w:lang w:val="en-GB"/>
        </w:rPr>
        <w:t xml:space="preserve">(attached hereto as Annex 3) </w:t>
      </w:r>
      <w:r w:rsidRPr="00091745">
        <w:rPr>
          <w:rFonts w:cs="Arial"/>
          <w:sz w:val="22"/>
          <w:szCs w:val="22"/>
          <w:lang w:val="en-GB"/>
        </w:rPr>
        <w:t xml:space="preserve">and supporting documents, as well as the </w:t>
      </w:r>
      <w:r w:rsidR="00865F56" w:rsidRPr="00091745">
        <w:rPr>
          <w:rFonts w:cs="Arial"/>
          <w:sz w:val="22"/>
          <w:szCs w:val="22"/>
          <w:lang w:val="en-GB"/>
        </w:rPr>
        <w:t>signed</w:t>
      </w:r>
      <w:r w:rsidRPr="00091745">
        <w:rPr>
          <w:rFonts w:cs="Arial"/>
          <w:sz w:val="22"/>
          <w:szCs w:val="22"/>
          <w:lang w:val="en-GB"/>
        </w:rPr>
        <w:t xml:space="preserve"> Acceptance Form</w:t>
      </w:r>
      <w:r w:rsidR="006C572E" w:rsidRPr="00091745">
        <w:rPr>
          <w:rFonts w:cs="Arial"/>
          <w:sz w:val="22"/>
          <w:szCs w:val="22"/>
          <w:lang w:val="en-GB"/>
        </w:rPr>
        <w:t xml:space="preserve"> (attached hereto as Annex 5)</w:t>
      </w:r>
      <w:r w:rsidR="009C116C" w:rsidRPr="00091745">
        <w:rPr>
          <w:rFonts w:cs="Arial"/>
          <w:sz w:val="22"/>
          <w:szCs w:val="22"/>
          <w:lang w:val="en-GB"/>
        </w:rPr>
        <w:t>.</w:t>
      </w:r>
    </w:p>
    <w:p w14:paraId="69E81877" w14:textId="77777777" w:rsidR="004F63E9" w:rsidRPr="00091745" w:rsidRDefault="004F63E9" w:rsidP="004F63E9">
      <w:pPr>
        <w:autoSpaceDE w:val="0"/>
        <w:autoSpaceDN w:val="0"/>
        <w:adjustRightInd w:val="0"/>
        <w:rPr>
          <w:rFonts w:cs="Arial"/>
          <w:sz w:val="22"/>
          <w:szCs w:val="22"/>
          <w:u w:val="single"/>
          <w:lang w:val="en-GB"/>
        </w:rPr>
      </w:pPr>
    </w:p>
    <w:p w14:paraId="07FF8651" w14:textId="6F5DD8B9" w:rsidR="00F4017E" w:rsidRPr="00091745" w:rsidRDefault="004F63E9" w:rsidP="00112793">
      <w:pPr>
        <w:pStyle w:val="BodyText"/>
        <w:spacing w:after="0"/>
        <w:ind w:left="0"/>
        <w:rPr>
          <w:rFonts w:ascii="Arial" w:hAnsi="Arial" w:cs="Arial"/>
          <w:sz w:val="22"/>
          <w:szCs w:val="22"/>
        </w:rPr>
      </w:pPr>
      <w:r w:rsidRPr="00091745">
        <w:rPr>
          <w:rFonts w:ascii="Arial" w:hAnsi="Arial" w:cs="Arial"/>
          <w:sz w:val="22"/>
          <w:szCs w:val="22"/>
        </w:rPr>
        <w:t>Each</w:t>
      </w:r>
      <w:r w:rsidR="009F070C" w:rsidRPr="00091745">
        <w:rPr>
          <w:rFonts w:ascii="Arial" w:hAnsi="Arial" w:cs="Arial"/>
          <w:sz w:val="22"/>
          <w:szCs w:val="22"/>
        </w:rPr>
        <w:t xml:space="preserve"> proposal </w:t>
      </w:r>
      <w:r w:rsidR="00AA1C69" w:rsidRPr="00091745">
        <w:rPr>
          <w:rFonts w:ascii="Arial" w:hAnsi="Arial" w:cs="Arial"/>
          <w:sz w:val="22"/>
          <w:szCs w:val="22"/>
        </w:rPr>
        <w:t xml:space="preserve">shall be </w:t>
      </w:r>
      <w:r w:rsidR="009F070C" w:rsidRPr="00091745">
        <w:rPr>
          <w:rFonts w:ascii="Arial" w:hAnsi="Arial" w:cs="Arial"/>
          <w:sz w:val="22"/>
          <w:szCs w:val="22"/>
        </w:rPr>
        <w:t>marked Bid Ref:</w:t>
      </w:r>
      <w:r w:rsidR="00544974">
        <w:rPr>
          <w:rFonts w:ascii="Arial" w:hAnsi="Arial" w:cs="Arial"/>
          <w:sz w:val="22"/>
          <w:szCs w:val="22"/>
        </w:rPr>
        <w:t xml:space="preserve"> </w:t>
      </w:r>
      <w:sdt>
        <w:sdtPr>
          <w:rPr>
            <w:rStyle w:val="Style3"/>
            <w:sz w:val="20"/>
          </w:rPr>
          <w:alias w:val="Bid Reference"/>
          <w:tag w:val="Bid Reference"/>
          <w:id w:val="1126816408"/>
          <w:dataBinding w:prefixMappings="xmlns:ns0='http://schemas.microsoft.com/office/2006/coverPageProps' " w:xpath="/ns0:CoverPageProperties[1]/ns0:Abstract[1]" w:storeItemID="{55AF091B-3C7A-41E3-B477-F2FDAA23CFDA}"/>
          <w:text/>
        </w:sdtPr>
        <w:sdtEndPr>
          <w:rPr>
            <w:rStyle w:val="Style3"/>
          </w:rPr>
        </w:sdtEndPr>
        <w:sdtContent>
          <w:r w:rsidR="00D90216">
            <w:rPr>
              <w:rStyle w:val="Style3"/>
              <w:sz w:val="20"/>
              <w:lang w:val="en-US"/>
            </w:rPr>
            <w:t>2021/CSF/DAS/0003.</w:t>
          </w:r>
        </w:sdtContent>
      </w:sdt>
      <w:r w:rsidR="00112793" w:rsidRPr="00091745">
        <w:rPr>
          <w:rFonts w:ascii="Arial" w:hAnsi="Arial" w:cs="Arial"/>
          <w:sz w:val="22"/>
          <w:szCs w:val="22"/>
        </w:rPr>
        <w:t xml:space="preserve"> </w:t>
      </w:r>
      <w:r w:rsidR="009F070C" w:rsidRPr="00091745">
        <w:rPr>
          <w:rFonts w:ascii="Arial" w:hAnsi="Arial" w:cs="Arial"/>
          <w:sz w:val="22"/>
          <w:szCs w:val="22"/>
        </w:rPr>
        <w:t xml:space="preserve">and be </w:t>
      </w:r>
      <w:r w:rsidR="00AA1C69" w:rsidRPr="00091745">
        <w:rPr>
          <w:rFonts w:ascii="Arial" w:hAnsi="Arial" w:cs="Arial"/>
          <w:sz w:val="22"/>
          <w:szCs w:val="22"/>
        </w:rPr>
        <w:t>signed by a person or persons duly authorized to represent the bidder, submit a proposal and bind the bidder to the terms of the RFP.</w:t>
      </w:r>
      <w:r w:rsidR="00544974">
        <w:rPr>
          <w:rFonts w:ascii="Arial" w:hAnsi="Arial" w:cs="Arial"/>
          <w:sz w:val="22"/>
          <w:szCs w:val="22"/>
        </w:rPr>
        <w:t xml:space="preserve">  </w:t>
      </w:r>
    </w:p>
    <w:p w14:paraId="70D09948" w14:textId="77777777" w:rsidR="00F4017E" w:rsidRPr="00091745" w:rsidRDefault="00F4017E" w:rsidP="00F4017E">
      <w:pPr>
        <w:pStyle w:val="BodyText"/>
        <w:spacing w:after="0"/>
        <w:ind w:left="0"/>
        <w:rPr>
          <w:rFonts w:ascii="Arial" w:hAnsi="Arial" w:cs="Arial"/>
          <w:sz w:val="22"/>
          <w:szCs w:val="22"/>
        </w:rPr>
      </w:pPr>
    </w:p>
    <w:p w14:paraId="0D95406B" w14:textId="164BA263" w:rsidR="00AA1C69" w:rsidRPr="00091745" w:rsidRDefault="00AA1C69" w:rsidP="00F4017E">
      <w:pPr>
        <w:pStyle w:val="BodyText"/>
        <w:spacing w:after="0"/>
        <w:ind w:left="0"/>
        <w:rPr>
          <w:rFonts w:ascii="Arial" w:hAnsi="Arial" w:cs="Arial"/>
          <w:sz w:val="22"/>
          <w:szCs w:val="22"/>
        </w:rPr>
      </w:pPr>
      <w:r w:rsidRPr="00091745">
        <w:rPr>
          <w:rFonts w:ascii="Arial" w:hAnsi="Arial" w:cs="Arial"/>
          <w:sz w:val="22"/>
          <w:szCs w:val="22"/>
        </w:rPr>
        <w:t>A proposal shall contain no interlineations, erasures, or overwriting except, as necessary to correct errors made by the bidder, in which case such corrections shall be initialled by the person or persons signing the proposal.</w:t>
      </w:r>
      <w:r w:rsidR="00544974">
        <w:rPr>
          <w:rFonts w:ascii="Arial" w:hAnsi="Arial" w:cs="Arial"/>
          <w:sz w:val="22"/>
          <w:szCs w:val="22"/>
        </w:rPr>
        <w:t xml:space="preserve"> </w:t>
      </w:r>
      <w:r w:rsidR="00F4017E" w:rsidRPr="00091745">
        <w:rPr>
          <w:rFonts w:ascii="Arial" w:hAnsi="Arial" w:cs="Arial"/>
          <w:sz w:val="22"/>
          <w:szCs w:val="22"/>
        </w:rPr>
        <w:t xml:space="preserve"> </w:t>
      </w:r>
    </w:p>
    <w:p w14:paraId="31D4F3A8" w14:textId="77777777" w:rsidR="004F63E9" w:rsidRPr="00091745" w:rsidRDefault="004F63E9" w:rsidP="009F070C">
      <w:pPr>
        <w:pStyle w:val="BodyText"/>
        <w:spacing w:after="0"/>
        <w:ind w:left="0"/>
        <w:rPr>
          <w:rFonts w:ascii="Arial" w:hAnsi="Arial" w:cs="Arial"/>
          <w:sz w:val="22"/>
          <w:szCs w:val="22"/>
        </w:rPr>
      </w:pPr>
    </w:p>
    <w:p w14:paraId="51944301" w14:textId="69436E6F" w:rsidR="009F070C" w:rsidRPr="00091745" w:rsidRDefault="009F070C" w:rsidP="009F589D">
      <w:pPr>
        <w:autoSpaceDE w:val="0"/>
        <w:autoSpaceDN w:val="0"/>
        <w:adjustRightInd w:val="0"/>
        <w:rPr>
          <w:rFonts w:cs="Arial"/>
          <w:sz w:val="22"/>
          <w:szCs w:val="22"/>
          <w:lang w:val="en-GB"/>
        </w:rPr>
      </w:pPr>
      <w:r w:rsidRPr="00091745">
        <w:rPr>
          <w:rFonts w:cs="Arial"/>
          <w:sz w:val="22"/>
          <w:szCs w:val="22"/>
          <w:lang w:val="en-GB"/>
        </w:rPr>
        <w:t xml:space="preserve">It shall be the Bidder’s responsibility to obtain a confirmation of receipt </w:t>
      </w:r>
      <w:r w:rsidR="00F071BF" w:rsidRPr="00091745">
        <w:rPr>
          <w:rFonts w:cs="Arial"/>
          <w:sz w:val="22"/>
          <w:szCs w:val="22"/>
          <w:lang w:val="en-GB"/>
        </w:rPr>
        <w:t xml:space="preserve">by WHO </w:t>
      </w:r>
      <w:r w:rsidRPr="00091745">
        <w:rPr>
          <w:rFonts w:cs="Arial"/>
          <w:sz w:val="22"/>
          <w:szCs w:val="22"/>
          <w:lang w:val="en-GB"/>
        </w:rPr>
        <w:t xml:space="preserve">of </w:t>
      </w:r>
      <w:r w:rsidR="003F5CBD" w:rsidRPr="00091745">
        <w:rPr>
          <w:rFonts w:cs="Arial"/>
          <w:sz w:val="22"/>
          <w:szCs w:val="22"/>
          <w:lang w:val="en-GB"/>
        </w:rPr>
        <w:t>the signed Acknowledgement form (</w:t>
      </w:r>
      <w:r w:rsidR="00CB313A" w:rsidRPr="00091745">
        <w:rPr>
          <w:rFonts w:cs="Arial"/>
          <w:sz w:val="22"/>
          <w:szCs w:val="22"/>
          <w:lang w:val="en-GB"/>
        </w:rPr>
        <w:t>see section</w:t>
      </w:r>
      <w:r w:rsidR="00CB313A">
        <w:rPr>
          <w:rFonts w:cs="Arial"/>
          <w:sz w:val="22"/>
          <w:szCs w:val="22"/>
          <w:lang w:val="en-GB"/>
        </w:rPr>
        <w:t xml:space="preserve"> “</w:t>
      </w:r>
      <w:r w:rsidR="00CB313A" w:rsidRPr="00AE132A">
        <w:rPr>
          <w:rFonts w:cs="Arial"/>
          <w:sz w:val="22"/>
          <w:szCs w:val="22"/>
          <w:lang w:val="en-GB"/>
        </w:rPr>
        <w:t>Intention to Bid</w:t>
      </w:r>
      <w:r w:rsidR="00CB313A">
        <w:rPr>
          <w:rFonts w:cs="Arial"/>
          <w:sz w:val="22"/>
          <w:szCs w:val="22"/>
          <w:lang w:val="en-GB"/>
        </w:rPr>
        <w:t>”</w:t>
      </w:r>
      <w:r w:rsidR="009F589D">
        <w:rPr>
          <w:rFonts w:cs="Arial"/>
          <w:sz w:val="22"/>
          <w:szCs w:val="22"/>
          <w:lang w:val="en-GB"/>
        </w:rPr>
        <w:t xml:space="preserve"> </w:t>
      </w:r>
      <w:r w:rsidR="009F589D">
        <w:rPr>
          <w:rFonts w:cs="Arial"/>
          <w:sz w:val="22"/>
          <w:szCs w:val="22"/>
          <w:lang w:val="en-GB"/>
        </w:rPr>
        <w:fldChar w:fldCharType="begin"/>
      </w:r>
      <w:r w:rsidR="009F589D">
        <w:rPr>
          <w:rFonts w:cs="Arial"/>
          <w:sz w:val="22"/>
          <w:szCs w:val="22"/>
          <w:lang w:val="en-GB"/>
        </w:rPr>
        <w:instrText xml:space="preserve"> REF _Ref499718894 \r \h </w:instrText>
      </w:r>
      <w:r w:rsidR="009F589D">
        <w:rPr>
          <w:rFonts w:cs="Arial"/>
          <w:sz w:val="22"/>
          <w:szCs w:val="22"/>
          <w:lang w:val="en-GB"/>
        </w:rPr>
      </w:r>
      <w:r w:rsidR="009F589D">
        <w:rPr>
          <w:rFonts w:cs="Arial"/>
          <w:sz w:val="22"/>
          <w:szCs w:val="22"/>
          <w:lang w:val="en-GB"/>
        </w:rPr>
        <w:fldChar w:fldCharType="separate"/>
      </w:r>
      <w:r w:rsidR="00B16A3A">
        <w:rPr>
          <w:rFonts w:cs="Arial"/>
          <w:sz w:val="22"/>
          <w:szCs w:val="22"/>
          <w:cs/>
          <w:lang w:val="en-GB"/>
        </w:rPr>
        <w:t>‎</w:t>
      </w:r>
      <w:r w:rsidR="00B16A3A">
        <w:rPr>
          <w:rFonts w:cs="Arial"/>
          <w:sz w:val="22"/>
          <w:szCs w:val="22"/>
          <w:lang w:val="en-GB"/>
        </w:rPr>
        <w:t>4.2</w:t>
      </w:r>
      <w:r w:rsidR="009F589D">
        <w:rPr>
          <w:rFonts w:cs="Arial"/>
          <w:sz w:val="22"/>
          <w:szCs w:val="22"/>
          <w:lang w:val="en-GB"/>
        </w:rPr>
        <w:fldChar w:fldCharType="end"/>
      </w:r>
      <w:r w:rsidR="009F589D">
        <w:rPr>
          <w:rFonts w:cs="Arial"/>
          <w:sz w:val="22"/>
          <w:szCs w:val="22"/>
          <w:lang w:val="en-GB"/>
        </w:rPr>
        <w:fldChar w:fldCharType="begin"/>
      </w:r>
      <w:r w:rsidR="009F589D">
        <w:rPr>
          <w:rFonts w:cs="Arial"/>
          <w:sz w:val="22"/>
          <w:szCs w:val="22"/>
          <w:lang w:val="en-GB"/>
        </w:rPr>
        <w:instrText xml:space="preserve"> REF _Ref499718894 \r \h </w:instrText>
      </w:r>
      <w:r w:rsidR="009F589D">
        <w:rPr>
          <w:rFonts w:cs="Arial"/>
          <w:sz w:val="22"/>
          <w:szCs w:val="22"/>
          <w:lang w:val="en-GB"/>
        </w:rPr>
      </w:r>
      <w:r w:rsidR="009F589D">
        <w:rPr>
          <w:rFonts w:cs="Arial"/>
          <w:sz w:val="22"/>
          <w:szCs w:val="22"/>
          <w:lang w:val="en-GB"/>
        </w:rPr>
        <w:fldChar w:fldCharType="separate"/>
      </w:r>
      <w:r w:rsidR="00B16A3A">
        <w:rPr>
          <w:rFonts w:cs="Arial"/>
          <w:sz w:val="22"/>
          <w:szCs w:val="22"/>
          <w:cs/>
          <w:lang w:val="en-GB"/>
        </w:rPr>
        <w:t>‎</w:t>
      </w:r>
      <w:r w:rsidR="00B16A3A">
        <w:rPr>
          <w:rFonts w:cs="Arial"/>
          <w:sz w:val="22"/>
          <w:szCs w:val="22"/>
          <w:lang w:val="en-GB"/>
        </w:rPr>
        <w:t>4.2</w:t>
      </w:r>
      <w:r w:rsidR="009F589D">
        <w:rPr>
          <w:rFonts w:cs="Arial"/>
          <w:sz w:val="22"/>
          <w:szCs w:val="22"/>
          <w:lang w:val="en-GB"/>
        </w:rPr>
        <w:fldChar w:fldCharType="end"/>
      </w:r>
      <w:r w:rsidR="00CB313A">
        <w:rPr>
          <w:rFonts w:cs="Arial"/>
          <w:sz w:val="22"/>
          <w:szCs w:val="22"/>
          <w:lang w:val="en-GB"/>
        </w:rPr>
        <w:t xml:space="preserve"> above</w:t>
      </w:r>
      <w:r w:rsidR="003F5CBD" w:rsidRPr="00091745">
        <w:rPr>
          <w:rFonts w:cs="Arial"/>
          <w:sz w:val="22"/>
          <w:szCs w:val="22"/>
          <w:lang w:val="en-GB"/>
        </w:rPr>
        <w:t xml:space="preserve">) and </w:t>
      </w:r>
      <w:r w:rsidRPr="00091745">
        <w:rPr>
          <w:rFonts w:cs="Arial"/>
          <w:sz w:val="22"/>
          <w:szCs w:val="22"/>
          <w:lang w:val="en-GB"/>
        </w:rPr>
        <w:t>the proposal, marking in particular the Bid Reference number and the date and time of receipt by WHO.</w:t>
      </w:r>
    </w:p>
    <w:p w14:paraId="3FDB6870" w14:textId="77777777" w:rsidR="009F070C" w:rsidRPr="00091745" w:rsidRDefault="009F070C" w:rsidP="009F070C">
      <w:pPr>
        <w:autoSpaceDE w:val="0"/>
        <w:autoSpaceDN w:val="0"/>
        <w:adjustRightInd w:val="0"/>
        <w:rPr>
          <w:rFonts w:cs="Arial"/>
          <w:sz w:val="22"/>
          <w:szCs w:val="22"/>
          <w:lang w:val="en-GB"/>
        </w:rPr>
      </w:pPr>
    </w:p>
    <w:p w14:paraId="5F4259D1" w14:textId="77777777" w:rsidR="00074C4A" w:rsidRPr="00091745" w:rsidRDefault="00074C4A" w:rsidP="009F070C">
      <w:pPr>
        <w:autoSpaceDE w:val="0"/>
        <w:autoSpaceDN w:val="0"/>
        <w:adjustRightInd w:val="0"/>
        <w:rPr>
          <w:rFonts w:cs="Arial"/>
          <w:sz w:val="22"/>
          <w:szCs w:val="22"/>
          <w:lang w:val="en-GB"/>
        </w:rPr>
      </w:pPr>
      <w:r w:rsidRPr="00091745">
        <w:rPr>
          <w:rFonts w:cs="Arial"/>
          <w:sz w:val="22"/>
          <w:szCs w:val="22"/>
          <w:lang w:val="en-GB"/>
        </w:rPr>
        <w:t xml:space="preserve">WHO may, at its own discretion, extend </w:t>
      </w:r>
      <w:r w:rsidR="00CC2A77" w:rsidRPr="00091745">
        <w:rPr>
          <w:rFonts w:cs="Arial"/>
          <w:sz w:val="22"/>
          <w:szCs w:val="22"/>
          <w:lang w:val="en-GB"/>
        </w:rPr>
        <w:t>the</w:t>
      </w:r>
      <w:r w:rsidRPr="00091745">
        <w:rPr>
          <w:rFonts w:cs="Arial"/>
          <w:sz w:val="22"/>
          <w:szCs w:val="22"/>
          <w:lang w:val="en-GB"/>
        </w:rPr>
        <w:t xml:space="preserve"> closing date for the submission of proposals by notifying all bidders thereof in writing. </w:t>
      </w:r>
    </w:p>
    <w:p w14:paraId="0F7C8B8F" w14:textId="77777777" w:rsidR="00450E77" w:rsidRPr="00091745" w:rsidRDefault="00450E77" w:rsidP="009F070C">
      <w:pPr>
        <w:autoSpaceDE w:val="0"/>
        <w:autoSpaceDN w:val="0"/>
        <w:adjustRightInd w:val="0"/>
        <w:rPr>
          <w:rFonts w:cs="Arial"/>
          <w:sz w:val="22"/>
          <w:szCs w:val="22"/>
          <w:lang w:val="en-GB"/>
        </w:rPr>
      </w:pPr>
    </w:p>
    <w:p w14:paraId="38029E41" w14:textId="4070B7B9" w:rsidR="00074C4A" w:rsidRDefault="00074C4A">
      <w:pPr>
        <w:autoSpaceDE w:val="0"/>
        <w:autoSpaceDN w:val="0"/>
        <w:adjustRightInd w:val="0"/>
        <w:rPr>
          <w:rFonts w:cs="Arial"/>
          <w:sz w:val="22"/>
          <w:szCs w:val="22"/>
          <w:lang w:val="en-GB"/>
        </w:rPr>
      </w:pPr>
      <w:r w:rsidRPr="00091745">
        <w:rPr>
          <w:rFonts w:cs="Arial"/>
          <w:sz w:val="22"/>
          <w:szCs w:val="22"/>
          <w:lang w:val="en-GB"/>
        </w:rPr>
        <w:t xml:space="preserve">Any proposal received by WHO after the closing date for submission of proposals </w:t>
      </w:r>
      <w:r w:rsidR="007C5335">
        <w:rPr>
          <w:rFonts w:cs="Arial"/>
          <w:sz w:val="22"/>
          <w:szCs w:val="22"/>
          <w:lang w:val="en-GB"/>
        </w:rPr>
        <w:t>will</w:t>
      </w:r>
      <w:r w:rsidR="00D22045" w:rsidRPr="00091745">
        <w:rPr>
          <w:rFonts w:cs="Arial"/>
          <w:sz w:val="22"/>
          <w:szCs w:val="22"/>
          <w:lang w:val="en-GB"/>
        </w:rPr>
        <w:t xml:space="preserve"> </w:t>
      </w:r>
      <w:r w:rsidRPr="00091745">
        <w:rPr>
          <w:rFonts w:cs="Arial"/>
          <w:sz w:val="22"/>
          <w:szCs w:val="22"/>
          <w:lang w:val="en-GB"/>
        </w:rPr>
        <w:t>be rejected.</w:t>
      </w:r>
      <w:r w:rsidR="00544974">
        <w:rPr>
          <w:rFonts w:cs="Arial"/>
          <w:sz w:val="22"/>
          <w:szCs w:val="22"/>
          <w:lang w:val="en-GB"/>
        </w:rPr>
        <w:t xml:space="preserve"> </w:t>
      </w:r>
    </w:p>
    <w:p w14:paraId="577DEB05" w14:textId="77777777" w:rsidR="00D22045" w:rsidRDefault="00D22045" w:rsidP="00D22045">
      <w:pPr>
        <w:autoSpaceDE w:val="0"/>
        <w:autoSpaceDN w:val="0"/>
        <w:adjustRightInd w:val="0"/>
        <w:rPr>
          <w:rFonts w:cs="Arial"/>
          <w:sz w:val="22"/>
          <w:szCs w:val="22"/>
          <w:lang w:val="en-GB"/>
        </w:rPr>
      </w:pPr>
    </w:p>
    <w:p w14:paraId="14ADFCA1" w14:textId="0B5A3DEA" w:rsidR="00D22045" w:rsidRPr="00091745" w:rsidRDefault="00280E07" w:rsidP="00280E07">
      <w:pPr>
        <w:autoSpaceDE w:val="0"/>
        <w:autoSpaceDN w:val="0"/>
        <w:adjustRightInd w:val="0"/>
        <w:rPr>
          <w:rFonts w:cs="Arial"/>
          <w:sz w:val="22"/>
          <w:szCs w:val="22"/>
          <w:lang w:val="en-GB"/>
        </w:rPr>
      </w:pPr>
      <w:r w:rsidRPr="00D409E9">
        <w:rPr>
          <w:rFonts w:cs="Arial"/>
          <w:b/>
          <w:sz w:val="22"/>
          <w:szCs w:val="22"/>
          <w:lang w:val="en-GB"/>
        </w:rPr>
        <w:t>WHO may, at its discretion</w:t>
      </w:r>
      <w:r>
        <w:rPr>
          <w:rFonts w:cs="Arial"/>
          <w:b/>
          <w:sz w:val="22"/>
          <w:szCs w:val="22"/>
          <w:lang w:val="en-GB"/>
        </w:rPr>
        <w:t xml:space="preserve">, </w:t>
      </w:r>
      <w:r w:rsidRPr="00D409E9">
        <w:rPr>
          <w:rFonts w:cs="Arial"/>
          <w:b/>
          <w:sz w:val="22"/>
          <w:szCs w:val="22"/>
          <w:lang w:val="en-GB"/>
        </w:rPr>
        <w:t xml:space="preserve">reject late bids. </w:t>
      </w:r>
      <w:r w:rsidR="00D22045">
        <w:rPr>
          <w:rFonts w:cs="Arial"/>
          <w:b/>
          <w:sz w:val="22"/>
          <w:szCs w:val="22"/>
          <w:lang w:val="en-GB"/>
        </w:rPr>
        <w:t>Bidders are therefore advised to ensure that they have taken all steps to submit their proposals in advance of the above closing date and time.</w:t>
      </w:r>
    </w:p>
    <w:p w14:paraId="71C16FD9" w14:textId="77777777" w:rsidR="002C29C8" w:rsidRPr="00091745" w:rsidRDefault="002C29C8" w:rsidP="00827F24">
      <w:pPr>
        <w:widowControl w:val="0"/>
        <w:autoSpaceDE w:val="0"/>
        <w:autoSpaceDN w:val="0"/>
        <w:adjustRightInd w:val="0"/>
        <w:spacing w:line="240" w:lineRule="atLeast"/>
        <w:rPr>
          <w:rFonts w:cs="Arial"/>
          <w:sz w:val="22"/>
          <w:szCs w:val="22"/>
          <w:lang w:val="en-GB"/>
        </w:rPr>
      </w:pPr>
    </w:p>
    <w:p w14:paraId="24ECBCFD"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151" w:name="_Toc108259896"/>
      <w:bookmarkStart w:id="152" w:name="_Toc122240166"/>
      <w:bookmarkStart w:id="153" w:name="_Toc122246475"/>
      <w:bookmarkStart w:id="154" w:name="_Toc191446318"/>
      <w:bookmarkStart w:id="155" w:name="_Ref322355843"/>
      <w:bookmarkStart w:id="156" w:name="_Ref322355975"/>
      <w:bookmarkStart w:id="157" w:name="_Ref490146696"/>
      <w:bookmarkStart w:id="158" w:name="_Ref499719654"/>
      <w:bookmarkStart w:id="159" w:name="_Ref501033573"/>
      <w:bookmarkStart w:id="160" w:name="_Ref501552018"/>
      <w:bookmarkStart w:id="161" w:name="_Toc79569187"/>
      <w:r w:rsidRPr="00091745">
        <w:rPr>
          <w:sz w:val="22"/>
          <w:szCs w:val="22"/>
        </w:rPr>
        <w:t xml:space="preserve">Period of Validity of </w:t>
      </w:r>
      <w:bookmarkEnd w:id="151"/>
      <w:bookmarkEnd w:id="152"/>
      <w:bookmarkEnd w:id="153"/>
      <w:r w:rsidRPr="00091745">
        <w:rPr>
          <w:sz w:val="22"/>
          <w:szCs w:val="22"/>
        </w:rPr>
        <w:t>Proposals</w:t>
      </w:r>
      <w:bookmarkEnd w:id="154"/>
      <w:bookmarkEnd w:id="155"/>
      <w:bookmarkEnd w:id="156"/>
      <w:bookmarkEnd w:id="157"/>
      <w:bookmarkEnd w:id="158"/>
      <w:bookmarkEnd w:id="159"/>
      <w:bookmarkEnd w:id="160"/>
      <w:bookmarkEnd w:id="161"/>
    </w:p>
    <w:p w14:paraId="291AF1C8" w14:textId="77777777" w:rsidR="00141137" w:rsidRPr="00091745" w:rsidRDefault="00141137" w:rsidP="00F02294">
      <w:pPr>
        <w:tabs>
          <w:tab w:val="left" w:pos="142"/>
        </w:tabs>
        <w:autoSpaceDE w:val="0"/>
        <w:autoSpaceDN w:val="0"/>
        <w:adjustRightInd w:val="0"/>
        <w:rPr>
          <w:rFonts w:cs="Arial"/>
          <w:sz w:val="22"/>
          <w:szCs w:val="22"/>
          <w:lang w:val="en-GB"/>
        </w:rPr>
      </w:pPr>
    </w:p>
    <w:p w14:paraId="09BA3E28" w14:textId="20526F29" w:rsidR="00141137" w:rsidRPr="00091745" w:rsidRDefault="00141137" w:rsidP="00342863">
      <w:pPr>
        <w:tabs>
          <w:tab w:val="left" w:pos="142"/>
        </w:tabs>
        <w:autoSpaceDE w:val="0"/>
        <w:autoSpaceDN w:val="0"/>
        <w:adjustRightInd w:val="0"/>
        <w:rPr>
          <w:rFonts w:cs="Arial"/>
          <w:sz w:val="22"/>
          <w:szCs w:val="22"/>
          <w:lang w:val="en-GB"/>
        </w:rPr>
      </w:pPr>
      <w:r w:rsidRPr="00091745">
        <w:rPr>
          <w:rFonts w:cs="Arial"/>
          <w:sz w:val="22"/>
          <w:szCs w:val="22"/>
          <w:lang w:val="en-GB"/>
        </w:rPr>
        <w:t xml:space="preserve">The offer outlined in the proposal must be valid for a minimum period of </w:t>
      </w:r>
      <w:r w:rsidR="00C22ACB" w:rsidRPr="00344CEF">
        <w:rPr>
          <w:rFonts w:cs="Arial"/>
          <w:b/>
          <w:bCs/>
          <w:i/>
          <w:iCs/>
          <w:sz w:val="22"/>
          <w:szCs w:val="22"/>
          <w:lang w:val="en-GB"/>
        </w:rPr>
        <w:t>1</w:t>
      </w:r>
      <w:r w:rsidR="00F566E7">
        <w:rPr>
          <w:rFonts w:cs="Arial"/>
          <w:b/>
          <w:bCs/>
          <w:i/>
          <w:iCs/>
          <w:sz w:val="22"/>
          <w:szCs w:val="22"/>
          <w:lang w:val="en-GB"/>
        </w:rPr>
        <w:t>8</w:t>
      </w:r>
      <w:r w:rsidR="00C22ACB" w:rsidRPr="00344CEF">
        <w:rPr>
          <w:rFonts w:cs="Arial"/>
          <w:b/>
          <w:bCs/>
          <w:i/>
          <w:iCs/>
          <w:sz w:val="22"/>
          <w:szCs w:val="22"/>
          <w:lang w:val="en-GB"/>
        </w:rPr>
        <w:t>0</w:t>
      </w:r>
      <w:r w:rsidR="00C22ACB" w:rsidRPr="00091745">
        <w:rPr>
          <w:rFonts w:cs="Arial"/>
          <w:sz w:val="22"/>
          <w:szCs w:val="22"/>
          <w:lang w:val="en-GB"/>
        </w:rPr>
        <w:t xml:space="preserve"> </w:t>
      </w:r>
      <w:r w:rsidRPr="00091745">
        <w:rPr>
          <w:rFonts w:cs="Arial"/>
          <w:sz w:val="22"/>
          <w:szCs w:val="22"/>
          <w:lang w:val="en-GB"/>
        </w:rPr>
        <w:t>calendar days after the closing date</w:t>
      </w:r>
      <w:r w:rsidR="008C25C4">
        <w:rPr>
          <w:rFonts w:cs="Arial"/>
          <w:sz w:val="22"/>
          <w:szCs w:val="22"/>
          <w:lang w:val="en-GB"/>
        </w:rPr>
        <w:t xml:space="preserve"> for submission of proposals</w:t>
      </w:r>
      <w:r w:rsidRPr="00091745">
        <w:rPr>
          <w:rFonts w:cs="Arial"/>
          <w:sz w:val="22"/>
          <w:szCs w:val="22"/>
          <w:lang w:val="en-GB"/>
        </w:rPr>
        <w:t>. A proposal valid for a shorter period may be rejected by WHO. In exceptional circumstances, WHO may solicit the bidder’s consent to an extension of the period of validity.</w:t>
      </w:r>
      <w:r w:rsidR="00544974">
        <w:rPr>
          <w:rFonts w:cs="Arial"/>
          <w:sz w:val="22"/>
          <w:szCs w:val="22"/>
          <w:lang w:val="en-GB"/>
        </w:rPr>
        <w:t xml:space="preserve"> </w:t>
      </w:r>
      <w:r w:rsidRPr="00091745">
        <w:rPr>
          <w:rFonts w:cs="Arial"/>
          <w:sz w:val="22"/>
          <w:szCs w:val="22"/>
          <w:lang w:val="en-GB"/>
        </w:rPr>
        <w:t xml:space="preserve">The request and the responses thereto shall be made in writing. </w:t>
      </w:r>
      <w:r w:rsidR="003222FA" w:rsidRPr="00091745">
        <w:rPr>
          <w:rFonts w:cs="Arial"/>
          <w:sz w:val="22"/>
          <w:szCs w:val="22"/>
          <w:lang w:val="en-GB"/>
        </w:rPr>
        <w:t>Any bidder granting such an extension will not, however, be</w:t>
      </w:r>
      <w:r w:rsidR="00544974">
        <w:rPr>
          <w:rFonts w:cs="Arial"/>
          <w:sz w:val="22"/>
          <w:szCs w:val="22"/>
          <w:lang w:val="en-GB"/>
        </w:rPr>
        <w:t xml:space="preserve"> </w:t>
      </w:r>
      <w:r w:rsidR="003222FA" w:rsidRPr="00091745">
        <w:rPr>
          <w:rFonts w:cs="Arial"/>
          <w:sz w:val="22"/>
          <w:szCs w:val="22"/>
          <w:lang w:val="en-GB"/>
        </w:rPr>
        <w:t>permitted to otherwise modify its proposal.</w:t>
      </w:r>
    </w:p>
    <w:p w14:paraId="48EF365C" w14:textId="77777777" w:rsidR="00F86C53" w:rsidRPr="00091745" w:rsidRDefault="00F86C53" w:rsidP="00F02294">
      <w:pPr>
        <w:tabs>
          <w:tab w:val="left" w:pos="142"/>
        </w:tabs>
        <w:autoSpaceDE w:val="0"/>
        <w:autoSpaceDN w:val="0"/>
        <w:adjustRightInd w:val="0"/>
        <w:rPr>
          <w:rFonts w:cs="Arial"/>
          <w:sz w:val="22"/>
          <w:szCs w:val="22"/>
          <w:lang w:val="en-GB"/>
        </w:rPr>
      </w:pPr>
    </w:p>
    <w:p w14:paraId="1C05393F"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162" w:name="_Toc108259898"/>
      <w:bookmarkStart w:id="163" w:name="_Toc122240168"/>
      <w:bookmarkStart w:id="164" w:name="_Toc122246477"/>
      <w:bookmarkStart w:id="165" w:name="_Toc191446320"/>
      <w:bookmarkStart w:id="166" w:name="_Toc79569188"/>
      <w:r w:rsidRPr="00091745">
        <w:rPr>
          <w:sz w:val="22"/>
          <w:szCs w:val="22"/>
        </w:rPr>
        <w:t xml:space="preserve">Modification and Withdrawal of </w:t>
      </w:r>
      <w:bookmarkEnd w:id="162"/>
      <w:bookmarkEnd w:id="163"/>
      <w:bookmarkEnd w:id="164"/>
      <w:r w:rsidRPr="00091745">
        <w:rPr>
          <w:sz w:val="22"/>
          <w:szCs w:val="22"/>
        </w:rPr>
        <w:t>Proposals</w:t>
      </w:r>
      <w:bookmarkEnd w:id="165"/>
      <w:bookmarkEnd w:id="166"/>
    </w:p>
    <w:p w14:paraId="0F71E6DA" w14:textId="77777777" w:rsidR="00141137" w:rsidRPr="00091745" w:rsidRDefault="00141137" w:rsidP="00F02294">
      <w:pPr>
        <w:tabs>
          <w:tab w:val="left" w:pos="142"/>
        </w:tabs>
        <w:autoSpaceDE w:val="0"/>
        <w:autoSpaceDN w:val="0"/>
        <w:adjustRightInd w:val="0"/>
        <w:rPr>
          <w:rFonts w:cs="Arial"/>
          <w:sz w:val="22"/>
          <w:szCs w:val="22"/>
          <w:lang w:val="en-GB"/>
        </w:rPr>
      </w:pPr>
    </w:p>
    <w:p w14:paraId="1FB1FF2E" w14:textId="5A5A8D40" w:rsidR="00141137" w:rsidRPr="00091745" w:rsidRDefault="00141137" w:rsidP="00F57C68">
      <w:pPr>
        <w:tabs>
          <w:tab w:val="left" w:pos="142"/>
        </w:tabs>
        <w:autoSpaceDE w:val="0"/>
        <w:autoSpaceDN w:val="0"/>
        <w:adjustRightInd w:val="0"/>
        <w:rPr>
          <w:rFonts w:cs="Arial"/>
          <w:sz w:val="22"/>
          <w:szCs w:val="22"/>
          <w:lang w:val="en-GB"/>
        </w:rPr>
      </w:pPr>
      <w:r w:rsidRPr="00091745">
        <w:rPr>
          <w:rFonts w:cs="Arial"/>
          <w:sz w:val="22"/>
          <w:szCs w:val="22"/>
          <w:lang w:val="en-GB"/>
        </w:rPr>
        <w:t>The bidder may withdraw its proposal any</w:t>
      </w:r>
      <w:r w:rsidR="002A24B9" w:rsidRPr="00091745">
        <w:rPr>
          <w:rFonts w:cs="Arial"/>
          <w:sz w:val="22"/>
          <w:szCs w:val="22"/>
          <w:lang w:val="en-GB"/>
        </w:rPr>
        <w:t xml:space="preserve"> </w:t>
      </w:r>
      <w:r w:rsidRPr="00091745">
        <w:rPr>
          <w:rFonts w:cs="Arial"/>
          <w:sz w:val="22"/>
          <w:szCs w:val="22"/>
          <w:lang w:val="en-GB"/>
        </w:rPr>
        <w:t xml:space="preserve">time after the proposal’s submission and before the </w:t>
      </w:r>
      <w:r w:rsidR="00666112" w:rsidRPr="00091745">
        <w:rPr>
          <w:rFonts w:cs="Arial"/>
          <w:sz w:val="22"/>
          <w:szCs w:val="22"/>
          <w:lang w:val="en-GB"/>
        </w:rPr>
        <w:t>closing date for submission of proposals</w:t>
      </w:r>
      <w:r w:rsidRPr="00091745">
        <w:rPr>
          <w:rFonts w:cs="Arial"/>
          <w:sz w:val="22"/>
          <w:szCs w:val="22"/>
          <w:lang w:val="en-GB"/>
        </w:rPr>
        <w:t xml:space="preserve">, provided that written notice of the withdrawal is received by WHO </w:t>
      </w:r>
      <w:r w:rsidR="004C0EC2" w:rsidRPr="00091745">
        <w:rPr>
          <w:rFonts w:cs="Arial"/>
          <w:sz w:val="22"/>
          <w:szCs w:val="22"/>
          <w:lang w:val="en-GB"/>
        </w:rPr>
        <w:t xml:space="preserve">via </w:t>
      </w:r>
      <w:r w:rsidR="00C22ACB">
        <w:rPr>
          <w:rFonts w:cs="Arial"/>
          <w:sz w:val="22"/>
          <w:szCs w:val="22"/>
          <w:lang w:val="en-GB"/>
        </w:rPr>
        <w:t>e</w:t>
      </w:r>
      <w:r w:rsidR="004C0EC2" w:rsidRPr="00091745">
        <w:rPr>
          <w:rFonts w:cs="Arial"/>
          <w:sz w:val="22"/>
          <w:szCs w:val="22"/>
          <w:lang w:val="en-GB"/>
        </w:rPr>
        <w:t>mail</w:t>
      </w:r>
      <w:r w:rsidR="00A97A7A" w:rsidRPr="00091745">
        <w:rPr>
          <w:rFonts w:cs="Arial"/>
          <w:sz w:val="22"/>
          <w:szCs w:val="22"/>
          <w:lang w:val="en-GB"/>
        </w:rPr>
        <w:t xml:space="preserve"> or</w:t>
      </w:r>
      <w:r w:rsidR="004C0EC2" w:rsidRPr="00091745">
        <w:rPr>
          <w:rFonts w:cs="Arial"/>
          <w:sz w:val="22"/>
          <w:szCs w:val="22"/>
          <w:lang w:val="en-GB"/>
        </w:rPr>
        <w:t xml:space="preserve"> mail as provided in section </w:t>
      </w:r>
      <w:r w:rsidR="008C68CA">
        <w:rPr>
          <w:rFonts w:cs="Arial"/>
          <w:sz w:val="22"/>
          <w:szCs w:val="22"/>
          <w:lang w:val="en-GB"/>
        </w:rPr>
        <w:fldChar w:fldCharType="begin"/>
      </w:r>
      <w:r w:rsidR="008C68CA">
        <w:rPr>
          <w:rFonts w:cs="Arial"/>
          <w:sz w:val="22"/>
          <w:szCs w:val="22"/>
          <w:lang w:val="en-GB"/>
        </w:rPr>
        <w:instrText xml:space="preserve"> REF _Ref501551963 \r \h </w:instrText>
      </w:r>
      <w:r w:rsidR="008C68CA">
        <w:rPr>
          <w:rFonts w:cs="Arial"/>
          <w:sz w:val="22"/>
          <w:szCs w:val="22"/>
          <w:lang w:val="en-GB"/>
        </w:rPr>
      </w:r>
      <w:r w:rsidR="008C68CA">
        <w:rPr>
          <w:rFonts w:cs="Arial"/>
          <w:sz w:val="22"/>
          <w:szCs w:val="22"/>
          <w:lang w:val="en-GB"/>
        </w:rPr>
        <w:fldChar w:fldCharType="separate"/>
      </w:r>
      <w:r w:rsidR="00B16A3A">
        <w:rPr>
          <w:rFonts w:cs="Arial"/>
          <w:sz w:val="22"/>
          <w:szCs w:val="22"/>
          <w:cs/>
          <w:lang w:val="en-GB"/>
        </w:rPr>
        <w:t>‎</w:t>
      </w:r>
      <w:r w:rsidR="00B16A3A">
        <w:rPr>
          <w:rFonts w:cs="Arial"/>
          <w:sz w:val="22"/>
          <w:szCs w:val="22"/>
          <w:lang w:val="en-GB"/>
        </w:rPr>
        <w:t>4.7</w:t>
      </w:r>
      <w:r w:rsidR="008C68CA">
        <w:rPr>
          <w:rFonts w:cs="Arial"/>
          <w:sz w:val="22"/>
          <w:szCs w:val="22"/>
          <w:lang w:val="en-GB"/>
        </w:rPr>
        <w:fldChar w:fldCharType="end"/>
      </w:r>
      <w:r w:rsidR="008C68CA">
        <w:rPr>
          <w:rFonts w:cs="Arial"/>
          <w:sz w:val="22"/>
          <w:szCs w:val="22"/>
          <w:lang w:val="en-GB"/>
        </w:rPr>
        <w:t xml:space="preserve"> </w:t>
      </w:r>
      <w:r w:rsidR="004C0EC2" w:rsidRPr="00091745">
        <w:rPr>
          <w:rFonts w:cs="Arial"/>
          <w:sz w:val="22"/>
          <w:szCs w:val="22"/>
          <w:lang w:val="en-GB"/>
        </w:rPr>
        <w:t>above,</w:t>
      </w:r>
      <w:r w:rsidR="00544974">
        <w:rPr>
          <w:rFonts w:cs="Arial"/>
          <w:sz w:val="22"/>
          <w:szCs w:val="22"/>
          <w:lang w:val="en-GB"/>
        </w:rPr>
        <w:t xml:space="preserve"> </w:t>
      </w:r>
      <w:r w:rsidRPr="00091745">
        <w:rPr>
          <w:rFonts w:cs="Arial"/>
          <w:sz w:val="22"/>
          <w:szCs w:val="22"/>
          <w:lang w:val="en-GB"/>
        </w:rPr>
        <w:t xml:space="preserve">prior to the </w:t>
      </w:r>
      <w:r w:rsidR="00134F65">
        <w:rPr>
          <w:rFonts w:cs="Arial"/>
          <w:sz w:val="22"/>
          <w:szCs w:val="22"/>
          <w:lang w:val="en-GB"/>
        </w:rPr>
        <w:t>Closing Date for Submission of Proposals.</w:t>
      </w:r>
    </w:p>
    <w:p w14:paraId="0A975437" w14:textId="77777777" w:rsidR="00141137" w:rsidRPr="00091745" w:rsidRDefault="00141137" w:rsidP="00F02294">
      <w:pPr>
        <w:tabs>
          <w:tab w:val="left" w:pos="142"/>
        </w:tabs>
        <w:autoSpaceDE w:val="0"/>
        <w:autoSpaceDN w:val="0"/>
        <w:adjustRightInd w:val="0"/>
        <w:rPr>
          <w:rFonts w:cs="Arial"/>
          <w:sz w:val="22"/>
          <w:szCs w:val="22"/>
          <w:lang w:val="en-GB"/>
        </w:rPr>
      </w:pPr>
    </w:p>
    <w:p w14:paraId="6A8686EA" w14:textId="45A200DB" w:rsidR="00141137" w:rsidRPr="00091745" w:rsidRDefault="00141137" w:rsidP="00F57C68">
      <w:pPr>
        <w:tabs>
          <w:tab w:val="left" w:pos="142"/>
        </w:tabs>
        <w:autoSpaceDE w:val="0"/>
        <w:autoSpaceDN w:val="0"/>
        <w:adjustRightInd w:val="0"/>
        <w:rPr>
          <w:rFonts w:cs="Arial"/>
          <w:sz w:val="22"/>
          <w:szCs w:val="22"/>
          <w:lang w:val="en-GB"/>
        </w:rPr>
      </w:pPr>
      <w:r w:rsidRPr="00091745">
        <w:rPr>
          <w:rFonts w:cs="Arial"/>
          <w:sz w:val="22"/>
          <w:szCs w:val="22"/>
          <w:lang w:val="en-GB"/>
        </w:rPr>
        <w:t xml:space="preserve">No proposal may be modified after </w:t>
      </w:r>
      <w:r w:rsidR="00D22045">
        <w:rPr>
          <w:rFonts w:cs="Arial"/>
          <w:sz w:val="22"/>
          <w:szCs w:val="22"/>
          <w:lang w:val="en-GB"/>
        </w:rPr>
        <w:t>the closing date for submission of proposals</w:t>
      </w:r>
      <w:r w:rsidRPr="00091745">
        <w:rPr>
          <w:rFonts w:cs="Arial"/>
          <w:sz w:val="22"/>
          <w:szCs w:val="22"/>
          <w:lang w:val="en-GB"/>
        </w:rPr>
        <w:t>, unless WHO has issued an amendment to the RFP allowing such modifications (see section</w:t>
      </w:r>
      <w:r w:rsidR="00134F65">
        <w:rPr>
          <w:rFonts w:cs="Arial"/>
          <w:sz w:val="22"/>
          <w:szCs w:val="22"/>
          <w:lang w:val="en-GB"/>
        </w:rPr>
        <w:t xml:space="preserve"> </w:t>
      </w:r>
      <w:r w:rsidR="008C68CA">
        <w:rPr>
          <w:rFonts w:cs="Arial"/>
          <w:sz w:val="22"/>
          <w:szCs w:val="22"/>
          <w:lang w:val="en-GB"/>
        </w:rPr>
        <w:fldChar w:fldCharType="begin"/>
      </w:r>
      <w:r w:rsidR="008C68CA">
        <w:rPr>
          <w:rFonts w:cs="Arial"/>
          <w:sz w:val="22"/>
          <w:szCs w:val="22"/>
          <w:lang w:val="en-GB"/>
        </w:rPr>
        <w:instrText xml:space="preserve"> REF _Ref121647053 \r \h </w:instrText>
      </w:r>
      <w:r w:rsidR="008C68CA">
        <w:rPr>
          <w:rFonts w:cs="Arial"/>
          <w:sz w:val="22"/>
          <w:szCs w:val="22"/>
          <w:lang w:val="en-GB"/>
        </w:rPr>
      </w:r>
      <w:r w:rsidR="008C68CA">
        <w:rPr>
          <w:rFonts w:cs="Arial"/>
          <w:sz w:val="22"/>
          <w:szCs w:val="22"/>
          <w:lang w:val="en-GB"/>
        </w:rPr>
        <w:fldChar w:fldCharType="separate"/>
      </w:r>
      <w:r w:rsidR="00B16A3A">
        <w:rPr>
          <w:rFonts w:cs="Arial"/>
          <w:sz w:val="22"/>
          <w:szCs w:val="22"/>
          <w:cs/>
          <w:lang w:val="en-GB"/>
        </w:rPr>
        <w:t>‎</w:t>
      </w:r>
      <w:r w:rsidR="00B16A3A">
        <w:rPr>
          <w:rFonts w:cs="Arial"/>
          <w:sz w:val="22"/>
          <w:szCs w:val="22"/>
          <w:lang w:val="en-GB"/>
        </w:rPr>
        <w:t>4.11</w:t>
      </w:r>
      <w:r w:rsidR="008C68CA">
        <w:rPr>
          <w:rFonts w:cs="Arial"/>
          <w:sz w:val="22"/>
          <w:szCs w:val="22"/>
          <w:lang w:val="en-GB"/>
        </w:rPr>
        <w:fldChar w:fldCharType="end"/>
      </w:r>
      <w:r w:rsidR="008C29AE">
        <w:rPr>
          <w:rFonts w:cs="Arial"/>
          <w:sz w:val="22"/>
          <w:szCs w:val="22"/>
          <w:lang w:val="en-GB"/>
        </w:rPr>
        <w:t xml:space="preserve"> “</w:t>
      </w:r>
      <w:r w:rsidR="008C29AE" w:rsidRPr="008C29AE">
        <w:rPr>
          <w:rFonts w:cs="Arial"/>
          <w:sz w:val="22"/>
          <w:szCs w:val="22"/>
          <w:lang w:val="en-GB"/>
        </w:rPr>
        <w:t>Amendment of the RFP</w:t>
      </w:r>
      <w:r w:rsidR="008C29AE">
        <w:rPr>
          <w:rFonts w:cs="Arial"/>
          <w:sz w:val="22"/>
          <w:szCs w:val="22"/>
          <w:lang w:val="en-GB"/>
        </w:rPr>
        <w:t>”)</w:t>
      </w:r>
      <w:r w:rsidRPr="00091745">
        <w:rPr>
          <w:rFonts w:cs="Arial"/>
          <w:sz w:val="22"/>
          <w:szCs w:val="22"/>
          <w:lang w:val="en-GB"/>
        </w:rPr>
        <w:t xml:space="preserve">. </w:t>
      </w:r>
    </w:p>
    <w:p w14:paraId="45F29D0B" w14:textId="77777777" w:rsidR="00141137" w:rsidRPr="00091745" w:rsidRDefault="00141137" w:rsidP="00F02294">
      <w:pPr>
        <w:tabs>
          <w:tab w:val="left" w:pos="142"/>
        </w:tabs>
        <w:autoSpaceDE w:val="0"/>
        <w:autoSpaceDN w:val="0"/>
        <w:adjustRightInd w:val="0"/>
        <w:rPr>
          <w:rFonts w:cs="Arial"/>
          <w:sz w:val="22"/>
          <w:szCs w:val="22"/>
          <w:lang w:val="en-GB"/>
        </w:rPr>
      </w:pPr>
    </w:p>
    <w:p w14:paraId="077F8744" w14:textId="06810E2A" w:rsidR="00141137" w:rsidRPr="00091745" w:rsidRDefault="00141137" w:rsidP="00F57C68">
      <w:pPr>
        <w:tabs>
          <w:tab w:val="left" w:pos="142"/>
        </w:tabs>
        <w:autoSpaceDE w:val="0"/>
        <w:autoSpaceDN w:val="0"/>
        <w:adjustRightInd w:val="0"/>
        <w:rPr>
          <w:rFonts w:cs="Arial"/>
          <w:sz w:val="22"/>
          <w:szCs w:val="22"/>
          <w:lang w:val="en-GB"/>
        </w:rPr>
      </w:pPr>
      <w:r w:rsidRPr="00091745">
        <w:rPr>
          <w:rFonts w:cs="Arial"/>
          <w:sz w:val="22"/>
          <w:szCs w:val="22"/>
          <w:lang w:val="en-GB"/>
        </w:rPr>
        <w:t xml:space="preserve">No </w:t>
      </w:r>
      <w:r w:rsidR="0010541F" w:rsidRPr="00091745">
        <w:rPr>
          <w:rFonts w:cs="Arial"/>
          <w:sz w:val="22"/>
          <w:szCs w:val="22"/>
          <w:lang w:val="en-GB"/>
        </w:rPr>
        <w:t>p</w:t>
      </w:r>
      <w:r w:rsidRPr="00091745">
        <w:rPr>
          <w:rFonts w:cs="Arial"/>
          <w:sz w:val="22"/>
          <w:szCs w:val="22"/>
          <w:lang w:val="en-GB"/>
        </w:rPr>
        <w:t xml:space="preserve">roposal may be withdrawn in the interval between the </w:t>
      </w:r>
      <w:r w:rsidR="003222FA" w:rsidRPr="00091745">
        <w:rPr>
          <w:rFonts w:cs="Arial"/>
          <w:sz w:val="22"/>
          <w:szCs w:val="22"/>
          <w:lang w:val="en-GB"/>
        </w:rPr>
        <w:t xml:space="preserve">closing </w:t>
      </w:r>
      <w:r w:rsidRPr="00091745">
        <w:rPr>
          <w:rFonts w:cs="Arial"/>
          <w:sz w:val="22"/>
          <w:szCs w:val="22"/>
          <w:lang w:val="en-GB"/>
        </w:rPr>
        <w:t>date and the expiration of the period of proposal validity specified by the bidder in the proposal</w:t>
      </w:r>
      <w:r w:rsidR="0010541F" w:rsidRPr="00091745">
        <w:rPr>
          <w:rFonts w:cs="Arial"/>
          <w:sz w:val="22"/>
          <w:szCs w:val="22"/>
          <w:lang w:val="en-GB"/>
        </w:rPr>
        <w:t xml:space="preserve"> </w:t>
      </w:r>
      <w:r w:rsidR="00A7223B" w:rsidRPr="00091745">
        <w:rPr>
          <w:rFonts w:cs="Arial"/>
          <w:sz w:val="22"/>
          <w:szCs w:val="22"/>
          <w:lang w:val="en-GB"/>
        </w:rPr>
        <w:t>in accordance with section</w:t>
      </w:r>
      <w:r w:rsidR="00134F65">
        <w:rPr>
          <w:rFonts w:cs="Arial"/>
          <w:sz w:val="22"/>
          <w:szCs w:val="22"/>
          <w:lang w:val="en-GB"/>
        </w:rPr>
        <w:t xml:space="preserve"> </w:t>
      </w:r>
      <w:r w:rsidR="008C68CA">
        <w:rPr>
          <w:rFonts w:cs="Arial"/>
          <w:sz w:val="22"/>
          <w:szCs w:val="22"/>
          <w:lang w:val="en-GB"/>
        </w:rPr>
        <w:fldChar w:fldCharType="begin"/>
      </w:r>
      <w:r w:rsidR="008C68CA">
        <w:rPr>
          <w:rFonts w:cs="Arial"/>
          <w:sz w:val="22"/>
          <w:szCs w:val="22"/>
          <w:lang w:val="en-GB"/>
        </w:rPr>
        <w:instrText xml:space="preserve"> REF _Ref501552018 \r \h </w:instrText>
      </w:r>
      <w:r w:rsidR="008C68CA">
        <w:rPr>
          <w:rFonts w:cs="Arial"/>
          <w:sz w:val="22"/>
          <w:szCs w:val="22"/>
          <w:lang w:val="en-GB"/>
        </w:rPr>
      </w:r>
      <w:r w:rsidR="008C68CA">
        <w:rPr>
          <w:rFonts w:cs="Arial"/>
          <w:sz w:val="22"/>
          <w:szCs w:val="22"/>
          <w:lang w:val="en-GB"/>
        </w:rPr>
        <w:fldChar w:fldCharType="separate"/>
      </w:r>
      <w:r w:rsidR="00B16A3A">
        <w:rPr>
          <w:rFonts w:cs="Arial"/>
          <w:sz w:val="22"/>
          <w:szCs w:val="22"/>
          <w:cs/>
          <w:lang w:val="en-GB"/>
        </w:rPr>
        <w:t>‎</w:t>
      </w:r>
      <w:r w:rsidR="00B16A3A">
        <w:rPr>
          <w:rFonts w:cs="Arial"/>
          <w:sz w:val="22"/>
          <w:szCs w:val="22"/>
          <w:lang w:val="en-GB"/>
        </w:rPr>
        <w:t>4.8</w:t>
      </w:r>
      <w:r w:rsidR="008C68CA">
        <w:rPr>
          <w:rFonts w:cs="Arial"/>
          <w:sz w:val="22"/>
          <w:szCs w:val="22"/>
          <w:lang w:val="en-GB"/>
        </w:rPr>
        <w:fldChar w:fldCharType="end"/>
      </w:r>
      <w:r w:rsidR="00CD0F5B">
        <w:rPr>
          <w:rFonts w:cs="Arial"/>
          <w:sz w:val="22"/>
          <w:szCs w:val="22"/>
          <w:lang w:val="en-GB"/>
        </w:rPr>
        <w:t xml:space="preserve"> </w:t>
      </w:r>
      <w:r w:rsidR="008C29AE">
        <w:rPr>
          <w:rFonts w:cs="Arial"/>
          <w:sz w:val="22"/>
          <w:szCs w:val="22"/>
          <w:lang w:val="en-GB"/>
        </w:rPr>
        <w:t>“</w:t>
      </w:r>
      <w:r w:rsidR="008C29AE" w:rsidRPr="008C29AE">
        <w:rPr>
          <w:rFonts w:cs="Arial"/>
          <w:sz w:val="22"/>
          <w:szCs w:val="22"/>
          <w:lang w:val="en-GB"/>
        </w:rPr>
        <w:t>Period of Validity of Proposals</w:t>
      </w:r>
      <w:r w:rsidR="008C29AE">
        <w:rPr>
          <w:rFonts w:cs="Arial"/>
          <w:sz w:val="22"/>
          <w:szCs w:val="22"/>
          <w:lang w:val="en-GB"/>
        </w:rPr>
        <w:t>”</w:t>
      </w:r>
      <w:r w:rsidR="00134F65">
        <w:rPr>
          <w:rFonts w:cs="Arial"/>
          <w:sz w:val="22"/>
          <w:szCs w:val="22"/>
          <w:lang w:val="en-GB"/>
        </w:rPr>
        <w:t>.</w:t>
      </w:r>
    </w:p>
    <w:p w14:paraId="4274EE21" w14:textId="77777777" w:rsidR="00141137" w:rsidRPr="00091745" w:rsidRDefault="00141137" w:rsidP="00F02294">
      <w:pPr>
        <w:tabs>
          <w:tab w:val="left" w:pos="142"/>
        </w:tabs>
        <w:autoSpaceDE w:val="0"/>
        <w:autoSpaceDN w:val="0"/>
        <w:adjustRightInd w:val="0"/>
        <w:rPr>
          <w:rFonts w:cs="Arial"/>
          <w:sz w:val="22"/>
          <w:szCs w:val="22"/>
          <w:lang w:val="en-GB"/>
        </w:rPr>
      </w:pPr>
    </w:p>
    <w:p w14:paraId="1AE04B32"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167" w:name="_Toc122240169"/>
      <w:bookmarkStart w:id="168" w:name="_Toc122246478"/>
      <w:bookmarkStart w:id="169" w:name="_Toc191446321"/>
      <w:bookmarkStart w:id="170" w:name="_Toc79569189"/>
      <w:r w:rsidRPr="00091745">
        <w:rPr>
          <w:sz w:val="22"/>
          <w:szCs w:val="22"/>
        </w:rPr>
        <w:t>Receipt of Proposals from Non-invitees</w:t>
      </w:r>
      <w:bookmarkEnd w:id="167"/>
      <w:bookmarkEnd w:id="168"/>
      <w:bookmarkEnd w:id="169"/>
      <w:bookmarkEnd w:id="170"/>
    </w:p>
    <w:p w14:paraId="29B18386" w14:textId="77777777" w:rsidR="00141137" w:rsidRPr="00091745" w:rsidRDefault="00141137" w:rsidP="00F02294">
      <w:pPr>
        <w:tabs>
          <w:tab w:val="left" w:pos="142"/>
        </w:tabs>
        <w:autoSpaceDE w:val="0"/>
        <w:autoSpaceDN w:val="0"/>
        <w:adjustRightInd w:val="0"/>
        <w:rPr>
          <w:rFonts w:cs="Arial"/>
          <w:sz w:val="22"/>
          <w:szCs w:val="22"/>
          <w:lang w:val="en-GB"/>
        </w:rPr>
      </w:pPr>
    </w:p>
    <w:p w14:paraId="1A0F74AA" w14:textId="77777777" w:rsidR="00141137" w:rsidRPr="00091745" w:rsidRDefault="00141137" w:rsidP="00F02294">
      <w:pPr>
        <w:tabs>
          <w:tab w:val="left" w:pos="142"/>
        </w:tabs>
        <w:autoSpaceDE w:val="0"/>
        <w:autoSpaceDN w:val="0"/>
        <w:adjustRightInd w:val="0"/>
        <w:rPr>
          <w:rFonts w:cs="Arial"/>
          <w:sz w:val="22"/>
          <w:szCs w:val="22"/>
          <w:lang w:val="en-GB"/>
        </w:rPr>
      </w:pPr>
      <w:r w:rsidRPr="00091745">
        <w:rPr>
          <w:rFonts w:cs="Arial"/>
          <w:sz w:val="22"/>
          <w:szCs w:val="22"/>
          <w:lang w:val="en-GB"/>
        </w:rPr>
        <w:t xml:space="preserve">WHO may, at its own discretion, </w:t>
      </w:r>
      <w:r w:rsidR="000B360A" w:rsidRPr="00091745">
        <w:rPr>
          <w:rFonts w:cs="Arial"/>
          <w:sz w:val="22"/>
          <w:szCs w:val="22"/>
          <w:lang w:val="en-GB"/>
        </w:rPr>
        <w:t xml:space="preserve">if it considers this necessary and in the interest of the Organization, </w:t>
      </w:r>
      <w:r w:rsidRPr="00091745">
        <w:rPr>
          <w:rFonts w:cs="Arial"/>
          <w:sz w:val="22"/>
          <w:szCs w:val="22"/>
          <w:lang w:val="en-GB"/>
        </w:rPr>
        <w:t xml:space="preserve">extend the RFP to bidders that were not included in the </w:t>
      </w:r>
      <w:r w:rsidR="000B360A" w:rsidRPr="00091745">
        <w:rPr>
          <w:rFonts w:cs="Arial"/>
          <w:sz w:val="22"/>
          <w:szCs w:val="22"/>
          <w:lang w:val="en-GB"/>
        </w:rPr>
        <w:t xml:space="preserve">original </w:t>
      </w:r>
      <w:r w:rsidR="0010541F" w:rsidRPr="00091745">
        <w:rPr>
          <w:rFonts w:cs="Arial"/>
          <w:sz w:val="22"/>
          <w:szCs w:val="22"/>
          <w:lang w:val="en-GB"/>
        </w:rPr>
        <w:t xml:space="preserve">invitation </w:t>
      </w:r>
      <w:r w:rsidRPr="00091745">
        <w:rPr>
          <w:rFonts w:cs="Arial"/>
          <w:sz w:val="22"/>
          <w:szCs w:val="22"/>
          <w:lang w:val="en-GB"/>
        </w:rPr>
        <w:t>list</w:t>
      </w:r>
      <w:r w:rsidR="000B360A" w:rsidRPr="00091745">
        <w:rPr>
          <w:rFonts w:cs="Arial"/>
          <w:sz w:val="22"/>
          <w:szCs w:val="22"/>
          <w:lang w:val="en-GB"/>
        </w:rPr>
        <w:t>.</w:t>
      </w:r>
    </w:p>
    <w:p w14:paraId="5DFB4E16" w14:textId="77777777" w:rsidR="00141137" w:rsidRPr="00091745" w:rsidRDefault="00141137" w:rsidP="00F02294">
      <w:pPr>
        <w:tabs>
          <w:tab w:val="left" w:pos="142"/>
        </w:tabs>
        <w:autoSpaceDE w:val="0"/>
        <w:autoSpaceDN w:val="0"/>
        <w:adjustRightInd w:val="0"/>
        <w:rPr>
          <w:rFonts w:cs="Arial"/>
          <w:sz w:val="22"/>
          <w:szCs w:val="22"/>
          <w:lang w:val="en-GB"/>
        </w:rPr>
      </w:pPr>
    </w:p>
    <w:p w14:paraId="0CEF81E7"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171" w:name="_Toc108259893"/>
      <w:bookmarkStart w:id="172" w:name="_Ref121647053"/>
      <w:bookmarkStart w:id="173" w:name="_Toc122240170"/>
      <w:bookmarkStart w:id="174" w:name="_Toc122246479"/>
      <w:bookmarkStart w:id="175" w:name="_Toc191446322"/>
      <w:bookmarkStart w:id="176" w:name="_Toc79569190"/>
      <w:r w:rsidRPr="00091745">
        <w:rPr>
          <w:sz w:val="22"/>
          <w:szCs w:val="22"/>
        </w:rPr>
        <w:t xml:space="preserve">Amendment of </w:t>
      </w:r>
      <w:bookmarkEnd w:id="171"/>
      <w:r w:rsidRPr="00091745">
        <w:rPr>
          <w:sz w:val="22"/>
          <w:szCs w:val="22"/>
        </w:rPr>
        <w:t>the RFP</w:t>
      </w:r>
      <w:bookmarkEnd w:id="172"/>
      <w:bookmarkEnd w:id="173"/>
      <w:bookmarkEnd w:id="174"/>
      <w:bookmarkEnd w:id="175"/>
      <w:bookmarkEnd w:id="176"/>
    </w:p>
    <w:p w14:paraId="5B574193" w14:textId="77777777" w:rsidR="00141137" w:rsidRPr="00091745" w:rsidRDefault="00141137" w:rsidP="00F02294">
      <w:pPr>
        <w:tabs>
          <w:tab w:val="left" w:pos="142"/>
        </w:tabs>
        <w:autoSpaceDE w:val="0"/>
        <w:autoSpaceDN w:val="0"/>
        <w:adjustRightInd w:val="0"/>
        <w:rPr>
          <w:rFonts w:cs="Arial"/>
          <w:sz w:val="22"/>
          <w:szCs w:val="22"/>
          <w:lang w:val="en-GB"/>
        </w:rPr>
      </w:pPr>
    </w:p>
    <w:p w14:paraId="3D7B8942" w14:textId="53421EA2" w:rsidR="000B360A" w:rsidRPr="00091745" w:rsidRDefault="000B360A" w:rsidP="00F02294">
      <w:pPr>
        <w:tabs>
          <w:tab w:val="left" w:pos="142"/>
        </w:tabs>
        <w:autoSpaceDE w:val="0"/>
        <w:autoSpaceDN w:val="0"/>
        <w:adjustRightInd w:val="0"/>
        <w:rPr>
          <w:rFonts w:cs="Arial"/>
          <w:sz w:val="22"/>
          <w:szCs w:val="22"/>
          <w:lang w:val="en-GB"/>
        </w:rPr>
      </w:pPr>
      <w:r w:rsidRPr="00091745">
        <w:rPr>
          <w:rFonts w:cs="Arial"/>
          <w:sz w:val="22"/>
          <w:szCs w:val="22"/>
          <w:lang w:val="en-GB"/>
        </w:rPr>
        <w:t>WHO may, at any time before the closing date, for any reason, whether on its own initiative or in response to a clarification requested by a (prospective) bidder, modify the RFP by written amendment.</w:t>
      </w:r>
      <w:r w:rsidR="00544974">
        <w:rPr>
          <w:rFonts w:cs="Arial"/>
          <w:sz w:val="22"/>
          <w:szCs w:val="22"/>
          <w:lang w:val="en-GB"/>
        </w:rPr>
        <w:t xml:space="preserve"> </w:t>
      </w:r>
      <w:r w:rsidRPr="00091745">
        <w:rPr>
          <w:rFonts w:cs="Arial"/>
          <w:sz w:val="22"/>
          <w:szCs w:val="22"/>
          <w:lang w:val="en-GB"/>
        </w:rPr>
        <w:t>Amendments could</w:t>
      </w:r>
      <w:r w:rsidR="0010541F" w:rsidRPr="00091745">
        <w:rPr>
          <w:rFonts w:cs="Arial"/>
          <w:sz w:val="22"/>
          <w:szCs w:val="22"/>
          <w:lang w:val="en-GB"/>
        </w:rPr>
        <w:t>,</w:t>
      </w:r>
      <w:r w:rsidRPr="00091745">
        <w:rPr>
          <w:rFonts w:cs="Arial"/>
          <w:sz w:val="22"/>
          <w:szCs w:val="22"/>
          <w:lang w:val="en-GB"/>
        </w:rPr>
        <w:t xml:space="preserve"> </w:t>
      </w:r>
      <w:r w:rsidRPr="00091745">
        <w:rPr>
          <w:rFonts w:cs="Arial"/>
          <w:sz w:val="22"/>
          <w:szCs w:val="22"/>
          <w:u w:val="single"/>
          <w:lang w:val="en-GB"/>
        </w:rPr>
        <w:t>inter</w:t>
      </w:r>
      <w:r w:rsidRPr="00091745">
        <w:rPr>
          <w:rFonts w:cs="Arial"/>
          <w:sz w:val="22"/>
          <w:szCs w:val="22"/>
          <w:lang w:val="en-GB"/>
        </w:rPr>
        <w:t xml:space="preserve"> </w:t>
      </w:r>
      <w:r w:rsidRPr="00091745">
        <w:rPr>
          <w:rFonts w:cs="Arial"/>
          <w:sz w:val="22"/>
          <w:szCs w:val="22"/>
          <w:u w:val="single"/>
          <w:lang w:val="en-GB"/>
        </w:rPr>
        <w:t>alia</w:t>
      </w:r>
      <w:r w:rsidR="0010541F" w:rsidRPr="00091745">
        <w:rPr>
          <w:rFonts w:cs="Arial"/>
          <w:sz w:val="22"/>
          <w:szCs w:val="22"/>
          <w:u w:val="single"/>
          <w:lang w:val="en-GB"/>
        </w:rPr>
        <w:t>,</w:t>
      </w:r>
      <w:r w:rsidRPr="00091745">
        <w:rPr>
          <w:rFonts w:cs="Arial"/>
          <w:sz w:val="22"/>
          <w:szCs w:val="22"/>
          <w:lang w:val="en-GB"/>
        </w:rPr>
        <w:t xml:space="preserve"> include modification of </w:t>
      </w:r>
      <w:r w:rsidR="0010541F" w:rsidRPr="00091745">
        <w:rPr>
          <w:rFonts w:cs="Arial"/>
          <w:sz w:val="22"/>
          <w:szCs w:val="22"/>
          <w:lang w:val="en-GB"/>
        </w:rPr>
        <w:t xml:space="preserve">the </w:t>
      </w:r>
      <w:r w:rsidRPr="00091745">
        <w:rPr>
          <w:rFonts w:cs="Arial"/>
          <w:sz w:val="22"/>
          <w:szCs w:val="22"/>
          <w:lang w:val="en-GB"/>
        </w:rPr>
        <w:t xml:space="preserve">project scope or requirements, </w:t>
      </w:r>
      <w:r w:rsidR="0010541F" w:rsidRPr="00091745">
        <w:rPr>
          <w:rFonts w:cs="Arial"/>
          <w:sz w:val="22"/>
          <w:szCs w:val="22"/>
          <w:lang w:val="en-GB"/>
        </w:rPr>
        <w:t xml:space="preserve">the </w:t>
      </w:r>
      <w:r w:rsidRPr="00091745">
        <w:rPr>
          <w:rFonts w:cs="Arial"/>
          <w:sz w:val="22"/>
          <w:szCs w:val="22"/>
          <w:lang w:val="en-GB"/>
        </w:rPr>
        <w:t>project timeline expectations and/or extension of the closing date for submission</w:t>
      </w:r>
      <w:r w:rsidR="009921C5">
        <w:rPr>
          <w:rFonts w:cs="Arial"/>
          <w:sz w:val="22"/>
          <w:szCs w:val="22"/>
          <w:lang w:val="en-GB"/>
        </w:rPr>
        <w:t xml:space="preserve"> of proposals</w:t>
      </w:r>
      <w:r w:rsidRPr="00091745">
        <w:rPr>
          <w:rFonts w:cs="Arial"/>
          <w:sz w:val="22"/>
          <w:szCs w:val="22"/>
          <w:lang w:val="en-GB"/>
        </w:rPr>
        <w:t>.</w:t>
      </w:r>
    </w:p>
    <w:p w14:paraId="474D6F2F" w14:textId="77777777" w:rsidR="00141137" w:rsidRPr="00091745" w:rsidRDefault="00141137" w:rsidP="00F02294">
      <w:pPr>
        <w:tabs>
          <w:tab w:val="left" w:pos="142"/>
        </w:tabs>
        <w:autoSpaceDE w:val="0"/>
        <w:autoSpaceDN w:val="0"/>
        <w:adjustRightInd w:val="0"/>
        <w:rPr>
          <w:rFonts w:cs="Arial"/>
          <w:sz w:val="22"/>
          <w:szCs w:val="22"/>
          <w:lang w:val="en-GB"/>
        </w:rPr>
      </w:pPr>
    </w:p>
    <w:p w14:paraId="00AF3F7C" w14:textId="77777777" w:rsidR="000B360A" w:rsidRPr="00091745" w:rsidRDefault="00141137" w:rsidP="00F02294">
      <w:pPr>
        <w:tabs>
          <w:tab w:val="left" w:pos="142"/>
        </w:tabs>
        <w:autoSpaceDE w:val="0"/>
        <w:autoSpaceDN w:val="0"/>
        <w:adjustRightInd w:val="0"/>
        <w:rPr>
          <w:rFonts w:cs="Arial"/>
          <w:sz w:val="22"/>
          <w:szCs w:val="22"/>
          <w:lang w:val="en-GB"/>
        </w:rPr>
      </w:pPr>
      <w:r w:rsidRPr="00091745">
        <w:rPr>
          <w:rFonts w:cs="Arial"/>
          <w:sz w:val="22"/>
          <w:szCs w:val="22"/>
          <w:lang w:val="en-GB"/>
        </w:rPr>
        <w:t>All prospective bidders that have received the RFP will be notified in writing of all amendments to the RFP</w:t>
      </w:r>
      <w:r w:rsidR="000B360A" w:rsidRPr="00091745">
        <w:rPr>
          <w:rFonts w:cs="Arial"/>
          <w:sz w:val="22"/>
          <w:szCs w:val="22"/>
          <w:lang w:val="en-GB"/>
        </w:rPr>
        <w:t xml:space="preserve"> and will, where applicable, be invited to amend their proposal accordingly. </w:t>
      </w:r>
    </w:p>
    <w:p w14:paraId="5E23309E" w14:textId="77777777" w:rsidR="00C91997" w:rsidRPr="00091745" w:rsidRDefault="00C91997" w:rsidP="00F02294">
      <w:pPr>
        <w:tabs>
          <w:tab w:val="left" w:pos="142"/>
        </w:tabs>
        <w:autoSpaceDE w:val="0"/>
        <w:autoSpaceDN w:val="0"/>
        <w:adjustRightInd w:val="0"/>
        <w:rPr>
          <w:rFonts w:cs="Arial"/>
          <w:color w:val="000000"/>
          <w:sz w:val="22"/>
          <w:szCs w:val="22"/>
          <w:lang w:val="en-GB"/>
        </w:rPr>
      </w:pPr>
    </w:p>
    <w:p w14:paraId="070CFC90" w14:textId="77777777" w:rsidR="001F5283" w:rsidRPr="00091745" w:rsidRDefault="001F5283"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177" w:name="_Ref322354910"/>
      <w:bookmarkStart w:id="178" w:name="_Toc79569191"/>
      <w:r w:rsidRPr="00091745">
        <w:rPr>
          <w:sz w:val="22"/>
          <w:szCs w:val="22"/>
        </w:rPr>
        <w:t xml:space="preserve">Proposal </w:t>
      </w:r>
      <w:r w:rsidR="004217FD" w:rsidRPr="00091745">
        <w:rPr>
          <w:sz w:val="22"/>
          <w:szCs w:val="22"/>
        </w:rPr>
        <w:t>S</w:t>
      </w:r>
      <w:r w:rsidRPr="00091745">
        <w:rPr>
          <w:sz w:val="22"/>
          <w:szCs w:val="22"/>
        </w:rPr>
        <w:t>tructure</w:t>
      </w:r>
      <w:bookmarkEnd w:id="177"/>
      <w:bookmarkEnd w:id="178"/>
    </w:p>
    <w:p w14:paraId="1841D31E" w14:textId="77777777" w:rsidR="001F5283" w:rsidRPr="00091745" w:rsidRDefault="001F5283" w:rsidP="00F02294">
      <w:pPr>
        <w:tabs>
          <w:tab w:val="left" w:pos="142"/>
        </w:tabs>
        <w:autoSpaceDE w:val="0"/>
        <w:autoSpaceDN w:val="0"/>
        <w:adjustRightInd w:val="0"/>
        <w:rPr>
          <w:rFonts w:cs="Arial"/>
          <w:sz w:val="22"/>
          <w:szCs w:val="22"/>
          <w:lang w:val="en-GB"/>
        </w:rPr>
      </w:pPr>
    </w:p>
    <w:p w14:paraId="304CDF38" w14:textId="1733C48F" w:rsidR="000B360A" w:rsidRPr="00091745" w:rsidRDefault="000B360A" w:rsidP="0025380F">
      <w:pPr>
        <w:tabs>
          <w:tab w:val="left" w:pos="142"/>
        </w:tabs>
        <w:autoSpaceDE w:val="0"/>
        <w:autoSpaceDN w:val="0"/>
        <w:adjustRightInd w:val="0"/>
        <w:rPr>
          <w:rFonts w:cs="Arial"/>
          <w:color w:val="000000"/>
          <w:sz w:val="22"/>
          <w:szCs w:val="22"/>
          <w:lang w:val="en-GB"/>
        </w:rPr>
      </w:pPr>
      <w:r w:rsidRPr="00091745">
        <w:rPr>
          <w:rFonts w:cs="Arial"/>
          <w:color w:val="000000"/>
          <w:sz w:val="22"/>
          <w:szCs w:val="22"/>
          <w:lang w:val="en-GB"/>
        </w:rPr>
        <w:t xml:space="preserve">The contents of the bidder's proposal should be concisely presented and structured in the following order to include, but not necessarily be limited to, the information listed </w:t>
      </w:r>
      <w:r w:rsidR="00A7223B" w:rsidRPr="00091745">
        <w:rPr>
          <w:rFonts w:cs="Arial"/>
          <w:color w:val="000000"/>
          <w:sz w:val="22"/>
          <w:szCs w:val="22"/>
          <w:lang w:val="en-GB"/>
        </w:rPr>
        <w:t>in section</w:t>
      </w:r>
      <w:r w:rsidR="00C77AF4" w:rsidRPr="00091745">
        <w:rPr>
          <w:rFonts w:cs="Arial"/>
          <w:color w:val="000000"/>
          <w:sz w:val="22"/>
          <w:szCs w:val="22"/>
          <w:lang w:val="en-GB"/>
        </w:rPr>
        <w:t xml:space="preserve">s </w:t>
      </w:r>
      <w:r w:rsidR="0025380F">
        <w:rPr>
          <w:rFonts w:cs="Arial"/>
          <w:color w:val="000000"/>
          <w:sz w:val="22"/>
          <w:szCs w:val="22"/>
          <w:lang w:val="en-GB"/>
        </w:rPr>
        <w:fldChar w:fldCharType="begin"/>
      </w:r>
      <w:r w:rsidR="0025380F">
        <w:rPr>
          <w:rFonts w:cs="Arial"/>
          <w:color w:val="000000"/>
          <w:sz w:val="22"/>
          <w:szCs w:val="22"/>
          <w:lang w:val="en-GB"/>
        </w:rPr>
        <w:instrText xml:space="preserve"> REF _Ref499719465 \r \h </w:instrText>
      </w:r>
      <w:r w:rsidR="0025380F">
        <w:rPr>
          <w:rFonts w:cs="Arial"/>
          <w:color w:val="000000"/>
          <w:sz w:val="22"/>
          <w:szCs w:val="22"/>
          <w:lang w:val="en-GB"/>
        </w:rPr>
      </w:r>
      <w:r w:rsidR="0025380F">
        <w:rPr>
          <w:rFonts w:cs="Arial"/>
          <w:color w:val="000000"/>
          <w:sz w:val="22"/>
          <w:szCs w:val="22"/>
          <w:lang w:val="en-GB"/>
        </w:rPr>
        <w:fldChar w:fldCharType="separate"/>
      </w:r>
      <w:r w:rsidR="00B16A3A">
        <w:rPr>
          <w:rFonts w:cs="Arial"/>
          <w:color w:val="000000"/>
          <w:sz w:val="22"/>
          <w:szCs w:val="22"/>
          <w:cs/>
          <w:lang w:val="en-GB"/>
        </w:rPr>
        <w:t>‎</w:t>
      </w:r>
      <w:r w:rsidR="00B16A3A">
        <w:rPr>
          <w:rFonts w:cs="Arial"/>
          <w:color w:val="000000"/>
          <w:sz w:val="22"/>
          <w:szCs w:val="22"/>
          <w:lang w:val="en-GB"/>
        </w:rPr>
        <w:t>4.12.1</w:t>
      </w:r>
      <w:r w:rsidR="0025380F">
        <w:rPr>
          <w:rFonts w:cs="Arial"/>
          <w:color w:val="000000"/>
          <w:sz w:val="22"/>
          <w:szCs w:val="22"/>
          <w:lang w:val="en-GB"/>
        </w:rPr>
        <w:fldChar w:fldCharType="end"/>
      </w:r>
      <w:r w:rsidR="009921C5">
        <w:rPr>
          <w:rFonts w:cs="Arial"/>
          <w:color w:val="000000"/>
          <w:sz w:val="22"/>
          <w:szCs w:val="22"/>
          <w:lang w:val="en-GB"/>
        </w:rPr>
        <w:t xml:space="preserve">to </w:t>
      </w:r>
      <w:r w:rsidR="002C4452">
        <w:rPr>
          <w:rFonts w:cs="Arial"/>
          <w:color w:val="000000"/>
          <w:sz w:val="22"/>
          <w:szCs w:val="22"/>
          <w:lang w:val="en-GB"/>
        </w:rPr>
        <w:t>4.1</w:t>
      </w:r>
      <w:r w:rsidR="00970892">
        <w:rPr>
          <w:rFonts w:cs="Arial"/>
          <w:color w:val="000000"/>
          <w:sz w:val="22"/>
          <w:szCs w:val="22"/>
          <w:lang w:val="en-GB"/>
        </w:rPr>
        <w:t>2.</w:t>
      </w:r>
      <w:r w:rsidR="009550B0">
        <w:rPr>
          <w:rFonts w:cs="Arial"/>
          <w:color w:val="000000"/>
          <w:sz w:val="22"/>
          <w:szCs w:val="22"/>
          <w:lang w:val="en-GB"/>
        </w:rPr>
        <w:t>6</w:t>
      </w:r>
      <w:r w:rsidR="00A7223B" w:rsidRPr="00091745">
        <w:rPr>
          <w:rFonts w:cs="Arial"/>
          <w:color w:val="000000"/>
          <w:sz w:val="22"/>
          <w:szCs w:val="22"/>
          <w:lang w:val="en-GB"/>
        </w:rPr>
        <w:t>.</w:t>
      </w:r>
    </w:p>
    <w:p w14:paraId="101C3F76" w14:textId="77777777" w:rsidR="000B360A" w:rsidRPr="00091745" w:rsidRDefault="000B360A" w:rsidP="00F02294">
      <w:pPr>
        <w:tabs>
          <w:tab w:val="left" w:pos="142"/>
        </w:tabs>
        <w:autoSpaceDE w:val="0"/>
        <w:autoSpaceDN w:val="0"/>
        <w:adjustRightInd w:val="0"/>
        <w:rPr>
          <w:rFonts w:cs="Arial"/>
          <w:color w:val="000000"/>
          <w:sz w:val="22"/>
          <w:szCs w:val="22"/>
          <w:lang w:val="en-GB"/>
        </w:rPr>
      </w:pPr>
    </w:p>
    <w:p w14:paraId="26BB5CB9" w14:textId="0C877990" w:rsidR="000B360A" w:rsidRPr="00091745" w:rsidRDefault="0010541F" w:rsidP="009921C5">
      <w:pPr>
        <w:tabs>
          <w:tab w:val="left" w:pos="142"/>
        </w:tabs>
        <w:autoSpaceDE w:val="0"/>
        <w:autoSpaceDN w:val="0"/>
        <w:adjustRightInd w:val="0"/>
        <w:rPr>
          <w:rFonts w:cs="Arial"/>
          <w:sz w:val="22"/>
          <w:szCs w:val="22"/>
          <w:lang w:val="en-GB"/>
        </w:rPr>
      </w:pPr>
      <w:r w:rsidRPr="00091745">
        <w:rPr>
          <w:rFonts w:cs="Arial"/>
          <w:sz w:val="22"/>
          <w:szCs w:val="22"/>
          <w:lang w:val="en-GB"/>
        </w:rPr>
        <w:t>Any i</w:t>
      </w:r>
      <w:r w:rsidR="000B360A" w:rsidRPr="00091745">
        <w:rPr>
          <w:rFonts w:cs="Arial"/>
          <w:sz w:val="22"/>
          <w:szCs w:val="22"/>
          <w:lang w:val="en-GB"/>
        </w:rPr>
        <w:t>nformation which the bidder considers confidential, should be clearly marked confidential.</w:t>
      </w:r>
    </w:p>
    <w:p w14:paraId="7CE0EA4A" w14:textId="77777777" w:rsidR="00F7471F" w:rsidRPr="00091745" w:rsidRDefault="00F7471F" w:rsidP="001F5283">
      <w:pPr>
        <w:autoSpaceDE w:val="0"/>
        <w:autoSpaceDN w:val="0"/>
        <w:adjustRightInd w:val="0"/>
        <w:rPr>
          <w:rFonts w:cs="Arial"/>
          <w:sz w:val="22"/>
          <w:szCs w:val="22"/>
          <w:lang w:val="en-GB"/>
        </w:rPr>
      </w:pPr>
    </w:p>
    <w:p w14:paraId="5B8904DA" w14:textId="77777777" w:rsidR="00F7471F" w:rsidRPr="00A112BC" w:rsidRDefault="00F7471F" w:rsidP="00A112BC">
      <w:pPr>
        <w:pStyle w:val="Heading3"/>
        <w:keepNext/>
        <w:widowControl w:val="0"/>
        <w:numPr>
          <w:ilvl w:val="2"/>
          <w:numId w:val="1"/>
        </w:numPr>
        <w:tabs>
          <w:tab w:val="clear" w:pos="720"/>
        </w:tabs>
        <w:spacing w:before="120" w:line="240" w:lineRule="atLeast"/>
        <w:jc w:val="lowKashida"/>
        <w:rPr>
          <w:rFonts w:ascii="Arial" w:hAnsi="Arial"/>
          <w:color w:val="447DB5"/>
        </w:rPr>
      </w:pPr>
      <w:bookmarkStart w:id="179" w:name="_Toc140033899"/>
      <w:bookmarkStart w:id="180" w:name="_Toc140037261"/>
      <w:bookmarkStart w:id="181" w:name="_Ref499719465"/>
      <w:bookmarkStart w:id="182" w:name="_Toc79569192"/>
      <w:bookmarkStart w:id="183" w:name="_Toc108259911"/>
      <w:bookmarkStart w:id="184" w:name="_Toc120869197"/>
      <w:bookmarkStart w:id="185" w:name="_Toc122240172"/>
      <w:bookmarkStart w:id="186" w:name="_Toc122246481"/>
      <w:bookmarkStart w:id="187" w:name="_Toc191446323"/>
      <w:bookmarkEnd w:id="179"/>
      <w:bookmarkEnd w:id="180"/>
      <w:r w:rsidRPr="00A112BC">
        <w:rPr>
          <w:rFonts w:ascii="Arial" w:hAnsi="Arial"/>
          <w:color w:val="447DB5"/>
        </w:rPr>
        <w:t>Acceptance Form</w:t>
      </w:r>
      <w:bookmarkEnd w:id="181"/>
      <w:bookmarkEnd w:id="182"/>
    </w:p>
    <w:p w14:paraId="328C15A8" w14:textId="2CFEB886" w:rsidR="00F7471F" w:rsidRPr="00091745" w:rsidRDefault="00F7471F" w:rsidP="00C22ACB">
      <w:pPr>
        <w:rPr>
          <w:rFonts w:cs="Arial"/>
          <w:sz w:val="22"/>
          <w:szCs w:val="22"/>
          <w:lang w:val="en-GB"/>
        </w:rPr>
      </w:pPr>
      <w:r w:rsidRPr="00091745">
        <w:rPr>
          <w:rFonts w:cs="Arial"/>
          <w:sz w:val="22"/>
          <w:szCs w:val="22"/>
          <w:lang w:val="en-GB"/>
        </w:rPr>
        <w:t xml:space="preserve">The bidder's proposal must be accompanied by </w:t>
      </w:r>
      <w:r w:rsidR="0025380F">
        <w:rPr>
          <w:rFonts w:cs="Arial"/>
          <w:sz w:val="22"/>
          <w:szCs w:val="22"/>
          <w:lang w:val="en-GB"/>
        </w:rPr>
        <w:t>the Acceptance Form</w:t>
      </w:r>
      <w:r w:rsidR="006C572E" w:rsidRPr="00091745">
        <w:rPr>
          <w:rFonts w:cs="Arial"/>
          <w:sz w:val="22"/>
          <w:szCs w:val="22"/>
          <w:lang w:val="en-GB"/>
        </w:rPr>
        <w:t xml:space="preserve"> </w:t>
      </w:r>
      <w:r w:rsidR="0025380F">
        <w:rPr>
          <w:rFonts w:cs="Arial"/>
          <w:sz w:val="22"/>
          <w:szCs w:val="22"/>
          <w:lang w:val="en-GB"/>
        </w:rPr>
        <w:t xml:space="preserve">(see </w:t>
      </w:r>
      <w:r w:rsidR="006C572E" w:rsidRPr="00091745">
        <w:rPr>
          <w:rFonts w:cs="Arial"/>
          <w:sz w:val="22"/>
          <w:szCs w:val="22"/>
          <w:lang w:val="en-GB"/>
        </w:rPr>
        <w:t xml:space="preserve">Annex 5, attached) </w:t>
      </w:r>
      <w:r w:rsidRPr="00091745">
        <w:rPr>
          <w:rFonts w:cs="Arial"/>
          <w:sz w:val="22"/>
          <w:szCs w:val="22"/>
          <w:lang w:val="en-GB"/>
        </w:rPr>
        <w:t>signed by a duly authorized representative of the bidder and stat</w:t>
      </w:r>
      <w:r w:rsidR="00A7223B" w:rsidRPr="00091745">
        <w:rPr>
          <w:rFonts w:cs="Arial"/>
          <w:sz w:val="22"/>
          <w:szCs w:val="22"/>
          <w:lang w:val="en-GB"/>
        </w:rPr>
        <w:t>ing</w:t>
      </w:r>
      <w:r w:rsidRPr="00091745">
        <w:rPr>
          <w:rFonts w:cs="Arial"/>
          <w:sz w:val="22"/>
          <w:szCs w:val="22"/>
          <w:lang w:val="en-GB"/>
        </w:rPr>
        <w:t>:</w:t>
      </w:r>
    </w:p>
    <w:p w14:paraId="4327AE8A" w14:textId="77777777" w:rsidR="00F7471F" w:rsidRPr="00091745" w:rsidRDefault="00F7471F" w:rsidP="00F7471F">
      <w:pPr>
        <w:rPr>
          <w:rFonts w:cs="Arial"/>
          <w:sz w:val="22"/>
          <w:szCs w:val="22"/>
          <w:lang w:val="en-GB"/>
        </w:rPr>
      </w:pPr>
    </w:p>
    <w:p w14:paraId="645FBC2C" w14:textId="42F9BFA0" w:rsidR="00F7471F" w:rsidRPr="00091745" w:rsidRDefault="00F7471F" w:rsidP="005E25D0">
      <w:pPr>
        <w:widowControl w:val="0"/>
        <w:numPr>
          <w:ilvl w:val="0"/>
          <w:numId w:val="8"/>
        </w:numPr>
        <w:spacing w:line="240" w:lineRule="atLeast"/>
        <w:jc w:val="lowKashida"/>
        <w:rPr>
          <w:rFonts w:cs="Arial"/>
          <w:sz w:val="22"/>
          <w:szCs w:val="22"/>
          <w:lang w:val="en-GB"/>
        </w:rPr>
      </w:pPr>
      <w:r w:rsidRPr="00091745">
        <w:rPr>
          <w:rFonts w:cs="Arial"/>
          <w:sz w:val="22"/>
          <w:szCs w:val="22"/>
          <w:lang w:val="en-GB"/>
        </w:rPr>
        <w:t>That the</w:t>
      </w:r>
      <w:r w:rsidR="005E25D0" w:rsidRPr="00091745">
        <w:rPr>
          <w:rFonts w:cs="Arial"/>
          <w:sz w:val="22"/>
          <w:szCs w:val="22"/>
          <w:lang w:val="en-GB"/>
        </w:rPr>
        <w:t xml:space="preserve"> bidder undertakes on its own behalf and on behalf of its possible</w:t>
      </w:r>
      <w:r w:rsidR="00A7223B" w:rsidRPr="00091745">
        <w:rPr>
          <w:rFonts w:cs="Arial"/>
          <w:sz w:val="22"/>
          <w:szCs w:val="22"/>
          <w:lang w:val="en-GB"/>
        </w:rPr>
        <w:t xml:space="preserve"> partners and</w:t>
      </w:r>
      <w:r w:rsidR="00544974">
        <w:rPr>
          <w:rFonts w:cs="Arial"/>
          <w:sz w:val="22"/>
          <w:szCs w:val="22"/>
          <w:lang w:val="en-GB"/>
        </w:rPr>
        <w:t xml:space="preserve"> </w:t>
      </w:r>
      <w:r w:rsidR="005E25D0" w:rsidRPr="00091745">
        <w:rPr>
          <w:rFonts w:cs="Arial"/>
          <w:sz w:val="22"/>
          <w:szCs w:val="22"/>
          <w:lang w:val="en-GB"/>
        </w:rPr>
        <w:t>contractors to perform the work in accordance with the terms of the RFP;</w:t>
      </w:r>
    </w:p>
    <w:p w14:paraId="47C2CE3C" w14:textId="77777777" w:rsidR="00F7471F" w:rsidRPr="00091745" w:rsidRDefault="00F7471F">
      <w:pPr>
        <w:widowControl w:val="0"/>
        <w:numPr>
          <w:ilvl w:val="0"/>
          <w:numId w:val="8"/>
        </w:numPr>
        <w:spacing w:line="240" w:lineRule="atLeast"/>
        <w:jc w:val="lowKashida"/>
        <w:rPr>
          <w:rFonts w:cs="Arial"/>
          <w:sz w:val="22"/>
          <w:szCs w:val="22"/>
          <w:lang w:val="en-GB"/>
        </w:rPr>
      </w:pPr>
      <w:r w:rsidRPr="00091745">
        <w:rPr>
          <w:rFonts w:cs="Arial"/>
          <w:sz w:val="22"/>
          <w:szCs w:val="22"/>
          <w:lang w:val="en-GB"/>
        </w:rPr>
        <w:t>The total cost of the proposal, indicating the United Nations convertible</w:t>
      </w:r>
      <w:r w:rsidR="00981A04">
        <w:rPr>
          <w:rFonts w:cs="Arial"/>
          <w:sz w:val="22"/>
          <w:szCs w:val="22"/>
          <w:lang w:val="en-GB"/>
        </w:rPr>
        <w:t xml:space="preserve"> currency</w:t>
      </w:r>
      <w:r w:rsidR="00436874" w:rsidRPr="00A112BC">
        <w:t xml:space="preserve"> </w:t>
      </w:r>
      <w:r w:rsidR="00981A04">
        <w:rPr>
          <w:rFonts w:cs="Arial"/>
          <w:sz w:val="22"/>
          <w:szCs w:val="22"/>
          <w:lang w:val="en-GB"/>
        </w:rPr>
        <w:t>u</w:t>
      </w:r>
      <w:r w:rsidRPr="00091745">
        <w:rPr>
          <w:rFonts w:cs="Arial"/>
          <w:sz w:val="22"/>
          <w:szCs w:val="22"/>
          <w:lang w:val="en-GB"/>
        </w:rPr>
        <w:t>sed</w:t>
      </w:r>
      <w:r w:rsidR="00436874">
        <w:rPr>
          <w:rStyle w:val="FootnoteReference"/>
          <w:rFonts w:cs="Arial"/>
          <w:sz w:val="22"/>
          <w:szCs w:val="22"/>
          <w:lang w:val="en-GB"/>
        </w:rPr>
        <w:footnoteReference w:id="2"/>
      </w:r>
      <w:r w:rsidRPr="00091745">
        <w:rPr>
          <w:rFonts w:cs="Arial"/>
          <w:sz w:val="22"/>
          <w:szCs w:val="22"/>
          <w:lang w:val="en-GB"/>
        </w:rPr>
        <w:t xml:space="preserve"> (preferably US Dollars)</w:t>
      </w:r>
      <w:r w:rsidR="005E25D0" w:rsidRPr="00091745">
        <w:rPr>
          <w:rFonts w:cs="Arial"/>
          <w:sz w:val="22"/>
          <w:szCs w:val="22"/>
          <w:lang w:val="en-GB"/>
        </w:rPr>
        <w:t>;</w:t>
      </w:r>
    </w:p>
    <w:p w14:paraId="176E9D01" w14:textId="338B3F38" w:rsidR="00F7471F" w:rsidRDefault="00F7471F" w:rsidP="0025380F">
      <w:pPr>
        <w:pStyle w:val="ListParagraph"/>
        <w:widowControl w:val="0"/>
        <w:numPr>
          <w:ilvl w:val="0"/>
          <w:numId w:val="8"/>
        </w:numPr>
        <w:spacing w:line="240" w:lineRule="atLeast"/>
        <w:jc w:val="lowKashida"/>
        <w:rPr>
          <w:rFonts w:cs="Arial"/>
          <w:sz w:val="22"/>
          <w:szCs w:val="22"/>
          <w:lang w:val="en-GB"/>
        </w:rPr>
      </w:pPr>
      <w:r w:rsidRPr="00056FB4">
        <w:rPr>
          <w:rFonts w:cs="Arial"/>
          <w:sz w:val="22"/>
          <w:szCs w:val="22"/>
          <w:lang w:val="en-GB"/>
        </w:rPr>
        <w:t>The number of days the proposal is valid (from the date of the form)</w:t>
      </w:r>
      <w:r w:rsidR="00A7223B" w:rsidRPr="00056FB4">
        <w:rPr>
          <w:rFonts w:cs="Arial"/>
          <w:sz w:val="22"/>
          <w:szCs w:val="22"/>
          <w:lang w:val="en-GB"/>
        </w:rPr>
        <w:t xml:space="preserve"> in accordance with section</w:t>
      </w:r>
      <w:r w:rsidR="00056FB4" w:rsidRPr="00056FB4">
        <w:rPr>
          <w:rFonts w:cs="Arial"/>
          <w:sz w:val="22"/>
          <w:szCs w:val="22"/>
          <w:lang w:val="en-GB"/>
        </w:rPr>
        <w:t xml:space="preserve"> </w:t>
      </w:r>
      <w:r w:rsidR="0025380F">
        <w:rPr>
          <w:rFonts w:cs="Arial"/>
          <w:sz w:val="22"/>
          <w:szCs w:val="22"/>
          <w:lang w:val="en-GB"/>
        </w:rPr>
        <w:fldChar w:fldCharType="begin"/>
      </w:r>
      <w:r w:rsidR="0025380F">
        <w:rPr>
          <w:rFonts w:cs="Arial"/>
          <w:sz w:val="22"/>
          <w:szCs w:val="22"/>
          <w:lang w:val="en-GB"/>
        </w:rPr>
        <w:instrText xml:space="preserve"> REF _Ref499719654 \r \h </w:instrText>
      </w:r>
      <w:r w:rsidR="0025380F">
        <w:rPr>
          <w:rFonts w:cs="Arial"/>
          <w:sz w:val="22"/>
          <w:szCs w:val="22"/>
          <w:lang w:val="en-GB"/>
        </w:rPr>
      </w:r>
      <w:r w:rsidR="0025380F">
        <w:rPr>
          <w:rFonts w:cs="Arial"/>
          <w:sz w:val="22"/>
          <w:szCs w:val="22"/>
          <w:lang w:val="en-GB"/>
        </w:rPr>
        <w:fldChar w:fldCharType="separate"/>
      </w:r>
      <w:r w:rsidR="00B16A3A">
        <w:rPr>
          <w:rFonts w:cs="Arial"/>
          <w:sz w:val="22"/>
          <w:szCs w:val="22"/>
          <w:cs/>
          <w:lang w:val="en-GB"/>
        </w:rPr>
        <w:t>‎</w:t>
      </w:r>
      <w:r w:rsidR="00B16A3A">
        <w:rPr>
          <w:rFonts w:cs="Arial"/>
          <w:sz w:val="22"/>
          <w:szCs w:val="22"/>
          <w:lang w:val="en-GB"/>
        </w:rPr>
        <w:t>4.8</w:t>
      </w:r>
      <w:r w:rsidR="0025380F">
        <w:rPr>
          <w:rFonts w:cs="Arial"/>
          <w:sz w:val="22"/>
          <w:szCs w:val="22"/>
          <w:lang w:val="en-GB"/>
        </w:rPr>
        <w:fldChar w:fldCharType="end"/>
      </w:r>
      <w:r w:rsidR="00436874">
        <w:rPr>
          <w:rFonts w:cs="Arial"/>
          <w:sz w:val="22"/>
          <w:szCs w:val="22"/>
          <w:lang w:val="en-GB"/>
        </w:rPr>
        <w:t xml:space="preserve"> </w:t>
      </w:r>
      <w:r w:rsidR="00056FB4" w:rsidRPr="00056FB4">
        <w:rPr>
          <w:rFonts w:cs="Arial"/>
          <w:sz w:val="22"/>
          <w:szCs w:val="22"/>
          <w:lang w:val="en-GB"/>
        </w:rPr>
        <w:t>“Period of Validity of Proposals”</w:t>
      </w:r>
      <w:r w:rsidR="00134F65">
        <w:rPr>
          <w:rFonts w:cs="Arial"/>
          <w:sz w:val="22"/>
          <w:szCs w:val="22"/>
          <w:lang w:val="en-GB"/>
        </w:rPr>
        <w:t>.</w:t>
      </w:r>
      <w:r w:rsidR="00976E4F" w:rsidRPr="00056FB4">
        <w:rPr>
          <w:rFonts w:cs="Arial"/>
          <w:sz w:val="22"/>
          <w:szCs w:val="22"/>
          <w:lang w:val="en-GB"/>
        </w:rPr>
        <w:t xml:space="preserve"> </w:t>
      </w:r>
    </w:p>
    <w:p w14:paraId="0989F49A" w14:textId="77777777" w:rsidR="00D24B9E" w:rsidRPr="00D07547" w:rsidRDefault="00D24B9E" w:rsidP="00D07547">
      <w:pPr>
        <w:widowControl w:val="0"/>
        <w:spacing w:line="240" w:lineRule="atLeast"/>
        <w:ind w:left="720"/>
        <w:jc w:val="lowKashida"/>
        <w:rPr>
          <w:rFonts w:cs="Arial"/>
          <w:sz w:val="22"/>
          <w:szCs w:val="22"/>
          <w:lang w:val="en-GB"/>
        </w:rPr>
      </w:pPr>
    </w:p>
    <w:p w14:paraId="0C796521" w14:textId="77777777" w:rsidR="00F7471F" w:rsidRPr="00A112BC" w:rsidRDefault="00F7471F" w:rsidP="00A112BC">
      <w:pPr>
        <w:pStyle w:val="Heading3"/>
        <w:keepNext/>
        <w:widowControl w:val="0"/>
        <w:numPr>
          <w:ilvl w:val="2"/>
          <w:numId w:val="1"/>
        </w:numPr>
        <w:tabs>
          <w:tab w:val="clear" w:pos="720"/>
        </w:tabs>
        <w:spacing w:before="120" w:line="240" w:lineRule="atLeast"/>
        <w:jc w:val="lowKashida"/>
        <w:rPr>
          <w:rFonts w:ascii="Arial" w:hAnsi="Arial"/>
          <w:color w:val="447DB5"/>
        </w:rPr>
      </w:pPr>
      <w:bookmarkStart w:id="188" w:name="_Toc144285654"/>
      <w:bookmarkStart w:id="189" w:name="_Ref501033708"/>
      <w:bookmarkStart w:id="190" w:name="_Ref501552799"/>
      <w:bookmarkStart w:id="191" w:name="_Toc79569193"/>
      <w:r w:rsidRPr="00A112BC">
        <w:rPr>
          <w:rFonts w:ascii="Arial" w:hAnsi="Arial"/>
          <w:color w:val="447DB5"/>
        </w:rPr>
        <w:t>Executive Summary</w:t>
      </w:r>
      <w:bookmarkEnd w:id="188"/>
      <w:bookmarkEnd w:id="189"/>
      <w:bookmarkEnd w:id="190"/>
      <w:bookmarkEnd w:id="191"/>
    </w:p>
    <w:p w14:paraId="28296AC5" w14:textId="1EE18EB2" w:rsidR="009921C5" w:rsidRPr="001307E0" w:rsidRDefault="00F7471F" w:rsidP="009921C5">
      <w:pPr>
        <w:tabs>
          <w:tab w:val="num" w:pos="540"/>
        </w:tabs>
        <w:rPr>
          <w:rFonts w:cs="Arial"/>
          <w:sz w:val="22"/>
          <w:szCs w:val="22"/>
          <w:lang w:val="en-GB"/>
        </w:rPr>
      </w:pPr>
      <w:r w:rsidRPr="00091745">
        <w:rPr>
          <w:rFonts w:cs="Arial"/>
          <w:sz w:val="22"/>
          <w:szCs w:val="22"/>
          <w:lang w:val="en-GB"/>
        </w:rPr>
        <w:t>The bidder's proposal must be accompanied by an Executive Summary</w:t>
      </w:r>
      <w:r w:rsidR="00C0532E">
        <w:rPr>
          <w:rFonts w:cs="Arial"/>
          <w:sz w:val="22"/>
          <w:szCs w:val="22"/>
          <w:lang w:val="en-GB"/>
        </w:rPr>
        <w:t xml:space="preserve"> </w:t>
      </w:r>
      <w:r w:rsidR="00C0532E" w:rsidRPr="00344CEF">
        <w:rPr>
          <w:rFonts w:cs="Arial"/>
          <w:sz w:val="22"/>
          <w:szCs w:val="22"/>
          <w:lang w:val="en-GB"/>
        </w:rPr>
        <w:t xml:space="preserve">of </w:t>
      </w:r>
      <w:r w:rsidR="00D907A9" w:rsidRPr="00344CEF">
        <w:rPr>
          <w:rFonts w:cs="Arial"/>
          <w:sz w:val="22"/>
          <w:szCs w:val="22"/>
          <w:lang w:val="en-GB"/>
        </w:rPr>
        <w:t>3</w:t>
      </w:r>
      <w:r w:rsidR="00C0532E" w:rsidRPr="00344CEF">
        <w:rPr>
          <w:rFonts w:cs="Arial"/>
          <w:sz w:val="22"/>
          <w:szCs w:val="22"/>
          <w:lang w:val="en-GB"/>
        </w:rPr>
        <w:t xml:space="preserve"> pages maximum</w:t>
      </w:r>
      <w:r w:rsidR="00C0532E" w:rsidRPr="00344DE3">
        <w:rPr>
          <w:rFonts w:cs="Arial"/>
          <w:color w:val="FF0000"/>
          <w:sz w:val="22"/>
          <w:szCs w:val="22"/>
          <w:lang w:val="en-GB"/>
        </w:rPr>
        <w:t xml:space="preserve"> </w:t>
      </w:r>
      <w:r w:rsidR="009921C5">
        <w:rPr>
          <w:rFonts w:cs="Arial"/>
          <w:sz w:val="22"/>
          <w:szCs w:val="22"/>
          <w:lang w:val="en-GB"/>
        </w:rPr>
        <w:t xml:space="preserve"> introducing the proposed solution and approach / methodology</w:t>
      </w:r>
      <w:r w:rsidR="009921C5" w:rsidRPr="001307E0">
        <w:rPr>
          <w:rFonts w:cs="Arial"/>
          <w:sz w:val="22"/>
          <w:szCs w:val="22"/>
          <w:lang w:val="en-GB"/>
        </w:rPr>
        <w:t xml:space="preserve">. </w:t>
      </w:r>
    </w:p>
    <w:p w14:paraId="57F1E1DB" w14:textId="77777777" w:rsidR="00D24B9E" w:rsidRPr="00091745" w:rsidRDefault="00D24B9E" w:rsidP="00FC4EEB">
      <w:pPr>
        <w:rPr>
          <w:rFonts w:cs="Arial"/>
          <w:sz w:val="22"/>
          <w:szCs w:val="22"/>
          <w:lang w:val="en-GB"/>
        </w:rPr>
      </w:pPr>
    </w:p>
    <w:p w14:paraId="3EAE01A0" w14:textId="77777777" w:rsidR="00981A04" w:rsidRPr="00A112BC" w:rsidRDefault="00981A04" w:rsidP="00A112BC">
      <w:pPr>
        <w:pStyle w:val="NormalIndent"/>
      </w:pPr>
      <w:bookmarkStart w:id="192" w:name="_Toc140037234"/>
      <w:bookmarkStart w:id="193" w:name="_Information_of_Firm/Organization"/>
      <w:bookmarkEnd w:id="192"/>
      <w:bookmarkEnd w:id="193"/>
    </w:p>
    <w:p w14:paraId="58CAECA2" w14:textId="77777777" w:rsidR="00C0532E" w:rsidRPr="009550B0" w:rsidRDefault="00C0532E" w:rsidP="009550B0">
      <w:pPr>
        <w:pStyle w:val="Heading3"/>
        <w:keepNext/>
        <w:widowControl w:val="0"/>
        <w:numPr>
          <w:ilvl w:val="2"/>
          <w:numId w:val="1"/>
        </w:numPr>
        <w:tabs>
          <w:tab w:val="clear" w:pos="720"/>
        </w:tabs>
        <w:spacing w:before="120" w:line="240" w:lineRule="atLeast"/>
        <w:jc w:val="lowKashida"/>
        <w:rPr>
          <w:rFonts w:ascii="Arial" w:hAnsi="Arial"/>
          <w:color w:val="447DB5"/>
        </w:rPr>
      </w:pPr>
      <w:bookmarkStart w:id="194" w:name="_Toc62053444"/>
      <w:bookmarkStart w:id="195" w:name="_Toc79569194"/>
      <w:r w:rsidRPr="009550B0">
        <w:rPr>
          <w:rFonts w:ascii="Arial" w:hAnsi="Arial"/>
          <w:color w:val="447DB5"/>
        </w:rPr>
        <w:t>Approach/Methodology</w:t>
      </w:r>
      <w:bookmarkEnd w:id="194"/>
      <w:bookmarkEnd w:id="195"/>
    </w:p>
    <w:p w14:paraId="7BE4F783" w14:textId="77777777" w:rsidR="00C0532E" w:rsidRPr="001D551B" w:rsidRDefault="00C0532E" w:rsidP="00C0532E">
      <w:pPr>
        <w:tabs>
          <w:tab w:val="num" w:pos="540"/>
        </w:tabs>
        <w:rPr>
          <w:sz w:val="22"/>
          <w:lang w:val="en-GB"/>
        </w:rPr>
      </w:pPr>
      <w:r w:rsidRPr="00CB0A0C">
        <w:rPr>
          <w:rFonts w:asciiTheme="minorBidi" w:hAnsiTheme="minorBidi" w:cstheme="minorBidi"/>
          <w:sz w:val="22"/>
          <w:szCs w:val="22"/>
          <w:lang w:val="en-GB"/>
        </w:rPr>
        <w:t>Bidders are invited to describe the methodology of work that will be adopted in the various stages of the workplan,</w:t>
      </w:r>
      <w:r>
        <w:rPr>
          <w:rFonts w:asciiTheme="minorBidi" w:hAnsiTheme="minorBidi" w:cstheme="minorBidi"/>
          <w:sz w:val="22"/>
          <w:szCs w:val="22"/>
          <w:lang w:val="en-GB"/>
        </w:rPr>
        <w:t xml:space="preserve"> and their proposed approach to satisfy WHO’s expectations (in line with Requirements detailed under Chapter 3 above)</w:t>
      </w:r>
      <w:r w:rsidRPr="00CB0A0C">
        <w:rPr>
          <w:rFonts w:asciiTheme="minorBidi" w:hAnsiTheme="minorBidi" w:cstheme="minorBidi"/>
          <w:sz w:val="22"/>
          <w:szCs w:val="22"/>
          <w:lang w:val="en-GB"/>
        </w:rPr>
        <w:t xml:space="preserve"> including performance indicators and quality control methods.</w:t>
      </w:r>
    </w:p>
    <w:p w14:paraId="19F855AD" w14:textId="77777777" w:rsidR="00C0532E" w:rsidRDefault="00C0532E" w:rsidP="002163B4">
      <w:pPr>
        <w:pStyle w:val="NormalIndent"/>
        <w:tabs>
          <w:tab w:val="num" w:pos="540"/>
        </w:tabs>
        <w:ind w:left="0"/>
      </w:pPr>
      <w:bookmarkStart w:id="196" w:name="_Toc481131763"/>
      <w:bookmarkStart w:id="197" w:name="_Toc481133192"/>
      <w:bookmarkStart w:id="198" w:name="_Toc481135818"/>
      <w:bookmarkStart w:id="199" w:name="_Toc481131764"/>
      <w:bookmarkStart w:id="200" w:name="_Toc481133193"/>
      <w:bookmarkStart w:id="201" w:name="_Toc481135819"/>
      <w:bookmarkStart w:id="202" w:name="_Toc481131765"/>
      <w:bookmarkStart w:id="203" w:name="_Toc481133194"/>
      <w:bookmarkStart w:id="204" w:name="_Toc481135820"/>
      <w:bookmarkStart w:id="205" w:name="_Toc481131804"/>
      <w:bookmarkStart w:id="206" w:name="_Toc481133233"/>
      <w:bookmarkStart w:id="207" w:name="_Toc481135859"/>
      <w:bookmarkStart w:id="208" w:name="_Toc481131819"/>
      <w:bookmarkStart w:id="209" w:name="_Toc481133248"/>
      <w:bookmarkStart w:id="210" w:name="_Toc481135874"/>
      <w:bookmarkStart w:id="211" w:name="_Toc481131821"/>
      <w:bookmarkStart w:id="212" w:name="_Toc481133250"/>
      <w:bookmarkStart w:id="213" w:name="_Toc481135876"/>
      <w:bookmarkStart w:id="214" w:name="_Toc481131823"/>
      <w:bookmarkStart w:id="215" w:name="_Toc481133252"/>
      <w:bookmarkStart w:id="216" w:name="_Toc481135878"/>
      <w:bookmarkStart w:id="217" w:name="_Toc481131825"/>
      <w:bookmarkStart w:id="218" w:name="_Toc481133254"/>
      <w:bookmarkStart w:id="219" w:name="_Toc481135880"/>
      <w:bookmarkStart w:id="220" w:name="_Toc481131827"/>
      <w:bookmarkStart w:id="221" w:name="_Toc481133256"/>
      <w:bookmarkStart w:id="222" w:name="_Toc481135882"/>
      <w:bookmarkStart w:id="223" w:name="_Toc481131829"/>
      <w:bookmarkStart w:id="224" w:name="_Toc481133258"/>
      <w:bookmarkStart w:id="225" w:name="_Toc481135884"/>
      <w:bookmarkStart w:id="226" w:name="_Toc481131830"/>
      <w:bookmarkStart w:id="227" w:name="_Toc481133259"/>
      <w:bookmarkStart w:id="228" w:name="_Toc481135885"/>
      <w:bookmarkStart w:id="229" w:name="_Toc485036408"/>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p>
    <w:p w14:paraId="66FB95B4" w14:textId="77777777" w:rsidR="00C0532E" w:rsidRPr="001307E0" w:rsidRDefault="00C0532E" w:rsidP="009550B0">
      <w:pPr>
        <w:pStyle w:val="Heading3"/>
        <w:numPr>
          <w:ilvl w:val="2"/>
          <w:numId w:val="1"/>
        </w:numPr>
        <w:tabs>
          <w:tab w:val="num" w:pos="4230"/>
        </w:tabs>
        <w:ind w:left="0" w:firstLine="0"/>
      </w:pPr>
      <w:bookmarkStart w:id="230" w:name="_Toc62053445"/>
      <w:bookmarkStart w:id="231" w:name="_Toc79569195"/>
      <w:r w:rsidRPr="001307E0">
        <w:t>Proposed Solution</w:t>
      </w:r>
      <w:bookmarkEnd w:id="229"/>
      <w:bookmarkEnd w:id="230"/>
      <w:bookmarkEnd w:id="231"/>
    </w:p>
    <w:p w14:paraId="5CAAFBA5" w14:textId="77777777" w:rsidR="00C0532E" w:rsidRPr="0075665B" w:rsidRDefault="00C0532E" w:rsidP="00C0532E">
      <w:pPr>
        <w:pStyle w:val="NormalIndent"/>
        <w:tabs>
          <w:tab w:val="num" w:pos="540"/>
        </w:tabs>
        <w:ind w:left="0"/>
        <w:rPr>
          <w:rFonts w:asciiTheme="minorBidi" w:hAnsiTheme="minorBidi" w:cstheme="minorBidi"/>
          <w:sz w:val="22"/>
          <w:szCs w:val="22"/>
          <w:lang w:val="en-GB"/>
        </w:rPr>
      </w:pPr>
      <w:r w:rsidRPr="0075665B">
        <w:rPr>
          <w:rFonts w:asciiTheme="minorBidi" w:hAnsiTheme="minorBidi" w:cstheme="minorBidi"/>
          <w:sz w:val="22"/>
          <w:szCs w:val="22"/>
          <w:lang w:val="en-GB"/>
        </w:rPr>
        <w:t xml:space="preserve">The activity should result in Outputs, according to the description provided under Chapter 3. </w:t>
      </w:r>
    </w:p>
    <w:p w14:paraId="2684E04E" w14:textId="77777777" w:rsidR="00C0532E" w:rsidRPr="0075665B" w:rsidRDefault="00C0532E" w:rsidP="00C0532E">
      <w:pPr>
        <w:pStyle w:val="NormalIndent"/>
        <w:tabs>
          <w:tab w:val="num" w:pos="540"/>
        </w:tabs>
        <w:ind w:left="0"/>
        <w:rPr>
          <w:rFonts w:asciiTheme="minorBidi" w:hAnsiTheme="minorBidi" w:cstheme="minorBidi"/>
          <w:sz w:val="22"/>
          <w:szCs w:val="22"/>
          <w:lang w:val="en-GB"/>
        </w:rPr>
      </w:pPr>
    </w:p>
    <w:p w14:paraId="529DD15F" w14:textId="77777777" w:rsidR="00C0532E" w:rsidRPr="0075665B" w:rsidRDefault="00C0532E" w:rsidP="00C0532E">
      <w:pPr>
        <w:pStyle w:val="NormalIndent"/>
        <w:tabs>
          <w:tab w:val="num" w:pos="540"/>
        </w:tabs>
        <w:ind w:left="0"/>
        <w:rPr>
          <w:rFonts w:asciiTheme="minorBidi" w:hAnsiTheme="minorBidi" w:cstheme="minorBidi"/>
          <w:sz w:val="22"/>
          <w:szCs w:val="22"/>
          <w:lang w:val="en-GB"/>
        </w:rPr>
      </w:pPr>
      <w:r w:rsidRPr="0075665B">
        <w:rPr>
          <w:rFonts w:asciiTheme="minorBidi" w:hAnsiTheme="minorBidi" w:cstheme="minorBidi"/>
          <w:sz w:val="22"/>
          <w:szCs w:val="22"/>
          <w:lang w:val="en-GB"/>
        </w:rPr>
        <w:t>The proposed solution should:</w:t>
      </w:r>
    </w:p>
    <w:p w14:paraId="0B761CD4" w14:textId="77777777" w:rsidR="00C0532E" w:rsidRPr="0075665B" w:rsidRDefault="00C0532E" w:rsidP="00C0532E">
      <w:pPr>
        <w:pStyle w:val="NormalIndent"/>
        <w:tabs>
          <w:tab w:val="num" w:pos="540"/>
        </w:tabs>
        <w:ind w:left="0"/>
        <w:rPr>
          <w:rFonts w:asciiTheme="minorBidi" w:hAnsiTheme="minorBidi" w:cstheme="minorBidi"/>
          <w:sz w:val="22"/>
          <w:szCs w:val="22"/>
          <w:lang w:val="en-GB"/>
        </w:rPr>
      </w:pPr>
    </w:p>
    <w:p w14:paraId="4D3CB965" w14:textId="137D6875" w:rsidR="00C0532E" w:rsidRPr="0075665B" w:rsidRDefault="00C0532E" w:rsidP="00C0532E">
      <w:pPr>
        <w:pStyle w:val="NormalIndent"/>
        <w:numPr>
          <w:ilvl w:val="1"/>
          <w:numId w:val="193"/>
        </w:numPr>
        <w:ind w:left="360"/>
        <w:rPr>
          <w:rFonts w:asciiTheme="minorBidi" w:hAnsiTheme="minorBidi" w:cstheme="minorBidi"/>
          <w:sz w:val="22"/>
          <w:szCs w:val="22"/>
          <w:lang w:val="en-GB"/>
        </w:rPr>
      </w:pPr>
      <w:r w:rsidRPr="0075665B">
        <w:rPr>
          <w:rFonts w:asciiTheme="minorBidi" w:hAnsiTheme="minorBidi" w:cstheme="minorBidi"/>
          <w:sz w:val="22"/>
          <w:szCs w:val="22"/>
          <w:lang w:val="en-GB"/>
        </w:rPr>
        <w:lastRenderedPageBreak/>
        <w:t>Describe all components of the service;</w:t>
      </w:r>
    </w:p>
    <w:p w14:paraId="2DA1435D" w14:textId="77777777" w:rsidR="00C0532E" w:rsidRPr="0075665B" w:rsidRDefault="00C0532E" w:rsidP="00C0532E">
      <w:pPr>
        <w:pStyle w:val="NormalIndent"/>
        <w:ind w:left="0"/>
        <w:rPr>
          <w:rFonts w:asciiTheme="minorBidi" w:hAnsiTheme="minorBidi" w:cstheme="minorBidi"/>
          <w:sz w:val="22"/>
          <w:szCs w:val="22"/>
          <w:lang w:val="en-GB"/>
        </w:rPr>
      </w:pPr>
    </w:p>
    <w:p w14:paraId="1EA2214D" w14:textId="6E289A9A" w:rsidR="00C0532E" w:rsidRPr="0075665B" w:rsidRDefault="008D6BEB" w:rsidP="00C0532E">
      <w:pPr>
        <w:pStyle w:val="NormalIndent"/>
        <w:numPr>
          <w:ilvl w:val="1"/>
          <w:numId w:val="193"/>
        </w:numPr>
        <w:ind w:left="360"/>
        <w:rPr>
          <w:rFonts w:asciiTheme="minorBidi" w:hAnsiTheme="minorBidi" w:cstheme="minorBidi"/>
          <w:sz w:val="22"/>
          <w:szCs w:val="22"/>
          <w:lang w:val="en-GB"/>
        </w:rPr>
      </w:pPr>
      <w:r w:rsidRPr="0075665B">
        <w:rPr>
          <w:rFonts w:asciiTheme="minorBidi" w:hAnsiTheme="minorBidi" w:cstheme="minorBidi"/>
          <w:sz w:val="22"/>
          <w:szCs w:val="22"/>
          <w:lang w:val="en-GB"/>
        </w:rPr>
        <w:t>D</w:t>
      </w:r>
      <w:r w:rsidR="00C0532E" w:rsidRPr="0075665B">
        <w:rPr>
          <w:rFonts w:asciiTheme="minorBidi" w:hAnsiTheme="minorBidi" w:cstheme="minorBidi"/>
          <w:sz w:val="22"/>
          <w:szCs w:val="22"/>
          <w:lang w:val="en-GB"/>
        </w:rPr>
        <w:t>escribe the steps that will be followed for the development of the service/projects;</w:t>
      </w:r>
    </w:p>
    <w:p w14:paraId="4CE44AA2" w14:textId="77777777" w:rsidR="00C0532E" w:rsidRPr="0075665B" w:rsidRDefault="00C0532E" w:rsidP="00C0532E">
      <w:pPr>
        <w:pStyle w:val="NormalIndent"/>
        <w:ind w:left="0"/>
        <w:rPr>
          <w:rFonts w:asciiTheme="minorBidi" w:hAnsiTheme="minorBidi" w:cstheme="minorBidi"/>
          <w:sz w:val="22"/>
          <w:szCs w:val="22"/>
          <w:lang w:val="en-GB"/>
        </w:rPr>
      </w:pPr>
    </w:p>
    <w:p w14:paraId="6D100383" w14:textId="2DAAA925" w:rsidR="00C0532E" w:rsidRPr="0075665B" w:rsidRDefault="008D6BEB" w:rsidP="00C0532E">
      <w:pPr>
        <w:pStyle w:val="NormalIndent"/>
        <w:numPr>
          <w:ilvl w:val="1"/>
          <w:numId w:val="193"/>
        </w:numPr>
        <w:ind w:left="360"/>
        <w:rPr>
          <w:rFonts w:asciiTheme="minorBidi" w:hAnsiTheme="minorBidi" w:cstheme="minorBidi"/>
          <w:sz w:val="22"/>
          <w:szCs w:val="22"/>
          <w:lang w:val="en-GB"/>
        </w:rPr>
      </w:pPr>
      <w:r w:rsidRPr="0075665B">
        <w:rPr>
          <w:rFonts w:asciiTheme="minorBidi" w:hAnsiTheme="minorBidi" w:cstheme="minorBidi"/>
          <w:sz w:val="22"/>
          <w:szCs w:val="22"/>
          <w:lang w:val="en-GB"/>
        </w:rPr>
        <w:t>P</w:t>
      </w:r>
      <w:r w:rsidR="00C0532E" w:rsidRPr="0075665B">
        <w:rPr>
          <w:rFonts w:asciiTheme="minorBidi" w:hAnsiTheme="minorBidi" w:cstheme="minorBidi"/>
          <w:sz w:val="22"/>
          <w:szCs w:val="22"/>
          <w:lang w:val="en-GB"/>
        </w:rPr>
        <w:t>ropose a detailed workplan, including work packages, milestones for key deliverables.</w:t>
      </w:r>
    </w:p>
    <w:p w14:paraId="1A63B08D" w14:textId="77777777" w:rsidR="00C0532E" w:rsidRPr="0075665B" w:rsidRDefault="00C0532E" w:rsidP="00C0532E">
      <w:pPr>
        <w:pStyle w:val="NormalIndent"/>
        <w:tabs>
          <w:tab w:val="num" w:pos="540"/>
        </w:tabs>
        <w:ind w:left="0"/>
        <w:rPr>
          <w:lang w:val="en-GB"/>
        </w:rPr>
      </w:pPr>
    </w:p>
    <w:p w14:paraId="7D78E3B7" w14:textId="77777777" w:rsidR="00C0532E" w:rsidRPr="001307E0" w:rsidRDefault="00C0532E" w:rsidP="00C0532E">
      <w:pPr>
        <w:pStyle w:val="NormalIndent"/>
        <w:tabs>
          <w:tab w:val="num" w:pos="540"/>
        </w:tabs>
        <w:ind w:left="0"/>
        <w:rPr>
          <w:lang w:val="en-GB"/>
        </w:rPr>
      </w:pPr>
    </w:p>
    <w:p w14:paraId="21C4E329" w14:textId="77777777" w:rsidR="00C0532E" w:rsidRPr="001307E0" w:rsidRDefault="00C0532E" w:rsidP="009550B0">
      <w:pPr>
        <w:pStyle w:val="Heading3"/>
        <w:numPr>
          <w:ilvl w:val="2"/>
          <w:numId w:val="1"/>
        </w:numPr>
        <w:tabs>
          <w:tab w:val="num" w:pos="4230"/>
        </w:tabs>
        <w:ind w:left="0" w:firstLine="0"/>
        <w:rPr>
          <w:rFonts w:ascii="Arial" w:hAnsi="Arial" w:cs="Arial"/>
          <w:color w:val="447DB5"/>
        </w:rPr>
      </w:pPr>
      <w:bookmarkStart w:id="232" w:name="_Ref481076887"/>
      <w:bookmarkStart w:id="233" w:name="_Toc485036410"/>
      <w:bookmarkStart w:id="234" w:name="_Toc62053446"/>
      <w:bookmarkStart w:id="235" w:name="_Toc79569196"/>
      <w:r w:rsidRPr="001307E0">
        <w:rPr>
          <w:rFonts w:ascii="Arial" w:hAnsi="Arial" w:cs="Arial"/>
          <w:color w:val="447DB5"/>
        </w:rPr>
        <w:t>Proposed Time line</w:t>
      </w:r>
      <w:bookmarkEnd w:id="232"/>
      <w:bookmarkEnd w:id="233"/>
      <w:bookmarkEnd w:id="234"/>
      <w:bookmarkEnd w:id="235"/>
    </w:p>
    <w:p w14:paraId="194B6327" w14:textId="555408CE" w:rsidR="00C0532E" w:rsidRPr="00D721B9" w:rsidRDefault="00C0532E" w:rsidP="00C0532E">
      <w:pPr>
        <w:pStyle w:val="NormalIndent"/>
        <w:tabs>
          <w:tab w:val="num" w:pos="540"/>
        </w:tabs>
        <w:ind w:left="0"/>
        <w:rPr>
          <w:rFonts w:asciiTheme="minorBidi" w:hAnsiTheme="minorBidi" w:cstheme="minorBidi"/>
          <w:sz w:val="22"/>
          <w:szCs w:val="22"/>
          <w:lang w:val="en-GB"/>
        </w:rPr>
      </w:pPr>
      <w:r w:rsidRPr="00D721B9">
        <w:rPr>
          <w:rFonts w:asciiTheme="minorBidi" w:hAnsiTheme="minorBidi" w:cstheme="minorBidi"/>
          <w:sz w:val="22"/>
          <w:szCs w:val="22"/>
          <w:lang w:val="en-GB"/>
        </w:rPr>
        <w:t>A Timeline project plan following the timelines indicated under 3.3.3 above should be presented either in MS Project MPP, XLS or PDF format.</w:t>
      </w:r>
    </w:p>
    <w:p w14:paraId="7C279F0A" w14:textId="77777777" w:rsidR="00C0532E" w:rsidRPr="002B52B1" w:rsidRDefault="00C0532E" w:rsidP="00C0532E">
      <w:pPr>
        <w:pStyle w:val="NormalIndent"/>
        <w:ind w:left="10"/>
        <w:rPr>
          <w:lang w:val="en-GB"/>
        </w:rPr>
      </w:pPr>
    </w:p>
    <w:p w14:paraId="170D349A" w14:textId="77777777" w:rsidR="00C0532E" w:rsidRPr="001307E0" w:rsidRDefault="00C0532E" w:rsidP="009550B0">
      <w:pPr>
        <w:pStyle w:val="Heading3"/>
        <w:numPr>
          <w:ilvl w:val="2"/>
          <w:numId w:val="1"/>
        </w:numPr>
        <w:tabs>
          <w:tab w:val="num" w:pos="4230"/>
        </w:tabs>
        <w:ind w:left="0" w:firstLine="0"/>
        <w:rPr>
          <w:rFonts w:ascii="Arial" w:hAnsi="Arial" w:cs="Arial"/>
          <w:color w:val="447DB5"/>
        </w:rPr>
      </w:pPr>
      <w:bookmarkStart w:id="236" w:name="_Ref481134483"/>
      <w:bookmarkStart w:id="237" w:name="_Toc62053447"/>
      <w:bookmarkStart w:id="238" w:name="_Toc79569197"/>
      <w:r w:rsidRPr="001D551B">
        <w:rPr>
          <w:rFonts w:ascii="Arial" w:hAnsi="Arial"/>
          <w:color w:val="447DB5"/>
        </w:rPr>
        <w:t>Financial Proposal</w:t>
      </w:r>
      <w:bookmarkEnd w:id="236"/>
      <w:bookmarkEnd w:id="237"/>
      <w:bookmarkEnd w:id="238"/>
    </w:p>
    <w:p w14:paraId="70A7B60F" w14:textId="00C4A499" w:rsidR="00C0532E" w:rsidRPr="00D721B9" w:rsidRDefault="00C0532E" w:rsidP="00C0532E">
      <w:pPr>
        <w:tabs>
          <w:tab w:val="num" w:pos="567"/>
        </w:tabs>
        <w:autoSpaceDE w:val="0"/>
        <w:autoSpaceDN w:val="0"/>
        <w:adjustRightInd w:val="0"/>
        <w:spacing w:after="60"/>
        <w:rPr>
          <w:rFonts w:cs="Arial"/>
          <w:sz w:val="22"/>
          <w:szCs w:val="22"/>
          <w:lang w:val="en-GB"/>
        </w:rPr>
      </w:pPr>
      <w:bookmarkStart w:id="239" w:name="_Hlk46583460"/>
      <w:r w:rsidRPr="00D721B9">
        <w:rPr>
          <w:rFonts w:cs="Arial"/>
          <w:sz w:val="22"/>
          <w:szCs w:val="22"/>
          <w:lang w:val="en-GB"/>
        </w:rPr>
        <w:t xml:space="preserve">The financial proposal is expected to provide a total price and breakdown per </w:t>
      </w:r>
      <w:r w:rsidR="008B7629" w:rsidRPr="00D721B9">
        <w:rPr>
          <w:rFonts w:cs="Arial"/>
          <w:sz w:val="22"/>
          <w:szCs w:val="22"/>
          <w:lang w:val="en-GB"/>
        </w:rPr>
        <w:t>deliver</w:t>
      </w:r>
      <w:r w:rsidR="002F264F" w:rsidRPr="00D721B9">
        <w:rPr>
          <w:rFonts w:cs="Arial"/>
          <w:sz w:val="22"/>
          <w:szCs w:val="22"/>
          <w:lang w:val="en-GB"/>
        </w:rPr>
        <w:t>able</w:t>
      </w:r>
      <w:r w:rsidRPr="00D721B9">
        <w:rPr>
          <w:rFonts w:cs="Arial"/>
          <w:sz w:val="22"/>
          <w:szCs w:val="22"/>
          <w:lang w:val="en-GB"/>
        </w:rPr>
        <w:t xml:space="preserve"> </w:t>
      </w:r>
      <w:r w:rsidR="008B7629" w:rsidRPr="00D721B9">
        <w:rPr>
          <w:rFonts w:cs="Arial"/>
          <w:sz w:val="22"/>
          <w:szCs w:val="22"/>
          <w:lang w:val="en-GB"/>
        </w:rPr>
        <w:t>and</w:t>
      </w:r>
      <w:r w:rsidRPr="00D721B9">
        <w:rPr>
          <w:rFonts w:cs="Arial"/>
          <w:sz w:val="22"/>
          <w:szCs w:val="22"/>
          <w:lang w:val="en-GB"/>
        </w:rPr>
        <w:t xml:space="preserve"> per area of expertise</w:t>
      </w:r>
      <w:r w:rsidRPr="00F21E25">
        <w:rPr>
          <w:rFonts w:cs="Arial"/>
          <w:b/>
          <w:bCs/>
          <w:sz w:val="22"/>
          <w:szCs w:val="22"/>
          <w:lang w:val="en-GB"/>
        </w:rPr>
        <w:t>. Please refer to Annex 5</w:t>
      </w:r>
      <w:r w:rsidR="00F21E25" w:rsidRPr="00F21E25">
        <w:rPr>
          <w:rFonts w:cs="Arial"/>
          <w:b/>
          <w:bCs/>
          <w:sz w:val="22"/>
          <w:szCs w:val="22"/>
          <w:lang w:val="en-GB"/>
        </w:rPr>
        <w:t xml:space="preserve"> and the Excel Rate Card Form</w:t>
      </w:r>
      <w:r w:rsidRPr="00D721B9">
        <w:rPr>
          <w:rFonts w:cs="Arial"/>
          <w:sz w:val="22"/>
          <w:szCs w:val="22"/>
          <w:lang w:val="en-GB"/>
        </w:rPr>
        <w:t>.</w:t>
      </w:r>
    </w:p>
    <w:bookmarkEnd w:id="239"/>
    <w:p w14:paraId="7EA053EE" w14:textId="77777777" w:rsidR="00551367" w:rsidRPr="00091745" w:rsidRDefault="00551367" w:rsidP="00551367">
      <w:pPr>
        <w:pStyle w:val="NormalIndent"/>
        <w:rPr>
          <w:lang w:val="en-GB"/>
        </w:rPr>
      </w:pPr>
    </w:p>
    <w:p w14:paraId="67C0BC15" w14:textId="77777777" w:rsidR="006A27D3" w:rsidRPr="00091745" w:rsidRDefault="006A27D3" w:rsidP="00A112BC">
      <w:pPr>
        <w:pStyle w:val="StyleHeading2LatinArialComplexArial"/>
        <w:numPr>
          <w:ilvl w:val="1"/>
          <w:numId w:val="1"/>
        </w:numPr>
        <w:pBdr>
          <w:top w:val="single" w:sz="4" w:space="1" w:color="2D6BB5"/>
        </w:pBdr>
        <w:tabs>
          <w:tab w:val="clear" w:pos="851"/>
          <w:tab w:val="num" w:pos="900"/>
        </w:tabs>
        <w:ind w:left="0"/>
      </w:pPr>
      <w:bookmarkStart w:id="240" w:name="_Toc79569198"/>
      <w:r w:rsidRPr="00091745">
        <w:rPr>
          <w:sz w:val="22"/>
          <w:szCs w:val="22"/>
        </w:rPr>
        <w:t>Conduct and Exclusion of Bidders</w:t>
      </w:r>
      <w:bookmarkEnd w:id="240"/>
    </w:p>
    <w:p w14:paraId="67FC5DC0" w14:textId="77777777" w:rsidR="006A27D3" w:rsidRPr="00091745" w:rsidRDefault="006A27D3" w:rsidP="00551367">
      <w:pPr>
        <w:pStyle w:val="NormalIndent"/>
        <w:rPr>
          <w:lang w:val="en-GB"/>
        </w:rPr>
      </w:pPr>
    </w:p>
    <w:p w14:paraId="57A56CB5" w14:textId="2FB145AE" w:rsidR="006A27D3" w:rsidRPr="004077E0" w:rsidRDefault="006A27D3" w:rsidP="004077E0">
      <w:pPr>
        <w:rPr>
          <w:rStyle w:val="Hyperlink"/>
          <w:rFonts w:cs="Arial"/>
          <w:sz w:val="22"/>
          <w:szCs w:val="22"/>
        </w:rPr>
      </w:pPr>
      <w:r w:rsidRPr="004077E0">
        <w:rPr>
          <w:rFonts w:cs="Arial"/>
          <w:sz w:val="22"/>
          <w:szCs w:val="22"/>
        </w:rPr>
        <w:t>All bidders must adhere to the UN Supplier Code of Conduct, which is available</w:t>
      </w:r>
      <w:r w:rsidR="004077E0" w:rsidRPr="004077E0">
        <w:rPr>
          <w:rFonts w:cs="Arial"/>
          <w:sz w:val="22"/>
          <w:szCs w:val="22"/>
        </w:rPr>
        <w:t xml:space="preserve"> </w:t>
      </w:r>
      <w:r w:rsidR="004077E0" w:rsidRPr="004077E0">
        <w:rPr>
          <w:color w:val="1F497D" w:themeColor="text2"/>
          <w:sz w:val="22"/>
          <w:szCs w:val="22"/>
          <w:lang w:val="en-GB"/>
        </w:rPr>
        <w:t xml:space="preserve">on the WHO procurement website </w:t>
      </w:r>
      <w:r w:rsidRPr="004077E0">
        <w:rPr>
          <w:rFonts w:cs="Arial"/>
          <w:sz w:val="22"/>
          <w:szCs w:val="22"/>
        </w:rPr>
        <w:t xml:space="preserve">at the following link: </w:t>
      </w:r>
      <w:r w:rsidR="004077E0" w:rsidRPr="004077E0">
        <w:rPr>
          <w:rFonts w:cs="Arial"/>
          <w:sz w:val="22"/>
          <w:szCs w:val="22"/>
        </w:rPr>
        <w:t xml:space="preserve"> </w:t>
      </w:r>
      <w:hyperlink r:id="rId16" w:history="1">
        <w:r w:rsidR="004077E0" w:rsidRPr="0090015E">
          <w:rPr>
            <w:rStyle w:val="Hyperlink"/>
            <w:color w:val="1F497D" w:themeColor="text2"/>
            <w:sz w:val="22"/>
            <w:szCs w:val="22"/>
            <w:lang w:val="en-GB"/>
          </w:rPr>
          <w:t>http://www.who.int/about/finances-accountability/procurement/en/</w:t>
        </w:r>
      </w:hyperlink>
      <w:hyperlink r:id="rId17" w:history="1"/>
    </w:p>
    <w:p w14:paraId="79E45E9A" w14:textId="0C440F51" w:rsidR="004077E0" w:rsidRPr="00DA55BC" w:rsidRDefault="00E50E59" w:rsidP="00DA55BC">
      <w:pPr>
        <w:rPr>
          <w:rFonts w:eastAsia="SimSun"/>
          <w:lang w:eastAsia="zh-CN"/>
        </w:rPr>
      </w:pPr>
      <w:r w:rsidRPr="00DA55BC">
        <w:rPr>
          <w:rFonts w:eastAsia="SimSun"/>
          <w:lang w:eastAsia="zh-CN"/>
        </w:rPr>
        <w:tab/>
      </w:r>
      <w:r w:rsidRPr="00DA55BC">
        <w:rPr>
          <w:rFonts w:eastAsia="SimSun"/>
          <w:lang w:eastAsia="zh-CN"/>
        </w:rPr>
        <w:tab/>
      </w:r>
    </w:p>
    <w:p w14:paraId="71B4E66B" w14:textId="1CA2D4AC" w:rsidR="00DD4561" w:rsidRPr="00DA55BC" w:rsidRDefault="00DD4561" w:rsidP="00DA55BC">
      <w:pPr>
        <w:rPr>
          <w:rFonts w:eastAsia="SimSun" w:cs="Arial"/>
          <w:sz w:val="22"/>
          <w:szCs w:val="22"/>
          <w:lang w:eastAsia="zh-CN"/>
        </w:rPr>
      </w:pPr>
      <w:r w:rsidRPr="00DA55BC">
        <w:rPr>
          <w:rFonts w:eastAsia="SimSun" w:cs="Arial"/>
          <w:sz w:val="22"/>
          <w:szCs w:val="22"/>
          <w:lang w:eastAsia="zh-CN"/>
        </w:rPr>
        <w:t xml:space="preserve">In addition, bidders </w:t>
      </w:r>
      <w:r w:rsidR="00280E07" w:rsidRPr="00DA55BC">
        <w:rPr>
          <w:rFonts w:eastAsia="SimSun" w:cs="Arial"/>
          <w:sz w:val="22"/>
          <w:szCs w:val="22"/>
          <w:lang w:eastAsia="zh-CN"/>
        </w:rPr>
        <w:t>must</w:t>
      </w:r>
      <w:r w:rsidR="009921C5" w:rsidRPr="00DA55BC">
        <w:rPr>
          <w:rFonts w:eastAsia="SimSun" w:cs="Arial"/>
          <w:sz w:val="22"/>
          <w:szCs w:val="22"/>
          <w:lang w:eastAsia="zh-CN"/>
        </w:rPr>
        <w:t xml:space="preserve"> </w:t>
      </w:r>
      <w:r w:rsidRPr="00DA55BC">
        <w:rPr>
          <w:rFonts w:eastAsia="SimSun" w:cs="Arial"/>
          <w:sz w:val="22"/>
          <w:szCs w:val="22"/>
          <w:lang w:eastAsia="zh-CN"/>
        </w:rPr>
        <w:t>submit a signed Self Declaration form, attached hereto as Annex 6.</w:t>
      </w:r>
    </w:p>
    <w:p w14:paraId="43F879B4" w14:textId="77777777" w:rsidR="00DD4561" w:rsidRPr="00091745" w:rsidRDefault="00DD4561" w:rsidP="006A27D3">
      <w:pPr>
        <w:rPr>
          <w:rStyle w:val="Hyperlink"/>
          <w:rFonts w:cs="Arial"/>
          <w:sz w:val="22"/>
          <w:szCs w:val="22"/>
        </w:rPr>
      </w:pPr>
    </w:p>
    <w:p w14:paraId="2E61C6BC" w14:textId="77777777" w:rsidR="006A27D3" w:rsidRPr="00091745" w:rsidRDefault="006A27D3" w:rsidP="006A27D3">
      <w:pPr>
        <w:rPr>
          <w:rFonts w:cs="Arial"/>
          <w:sz w:val="22"/>
          <w:szCs w:val="22"/>
        </w:rPr>
      </w:pPr>
    </w:p>
    <w:p w14:paraId="7811D3B0" w14:textId="77777777" w:rsidR="006A27D3" w:rsidRPr="00091745" w:rsidRDefault="006A27D3" w:rsidP="006A27D3">
      <w:pPr>
        <w:rPr>
          <w:rFonts w:eastAsia="SimSun" w:cs="Arial"/>
          <w:sz w:val="22"/>
          <w:szCs w:val="22"/>
          <w:lang w:eastAsia="zh-CN"/>
        </w:rPr>
      </w:pPr>
      <w:r w:rsidRPr="00091745">
        <w:rPr>
          <w:rFonts w:eastAsia="SimSun" w:cs="Arial"/>
          <w:sz w:val="22"/>
          <w:szCs w:val="22"/>
          <w:lang w:eastAsia="zh-CN"/>
        </w:rPr>
        <w:t xml:space="preserve">Bidders will be excluded if: </w:t>
      </w:r>
    </w:p>
    <w:p w14:paraId="5EF30C62" w14:textId="77777777" w:rsidR="006A27D3" w:rsidRPr="00091745" w:rsidRDefault="006A27D3" w:rsidP="006A27D3">
      <w:pPr>
        <w:rPr>
          <w:rFonts w:eastAsia="SimSun" w:cs="Arial"/>
          <w:sz w:val="22"/>
          <w:szCs w:val="22"/>
          <w:lang w:eastAsia="zh-CN"/>
        </w:rPr>
      </w:pPr>
    </w:p>
    <w:p w14:paraId="2D2EF8C6" w14:textId="77777777" w:rsidR="006A27D3" w:rsidRPr="00091745" w:rsidRDefault="006A27D3" w:rsidP="006A27D3">
      <w:pPr>
        <w:rPr>
          <w:rFonts w:eastAsia="SimSun" w:cs="Arial"/>
          <w:sz w:val="22"/>
          <w:szCs w:val="22"/>
          <w:lang w:eastAsia="zh-CN"/>
        </w:rPr>
      </w:pPr>
      <w:r w:rsidRPr="00091745">
        <w:rPr>
          <w:rFonts w:eastAsia="SimSun" w:cs="Arial"/>
          <w:sz w:val="22"/>
          <w:szCs w:val="22"/>
          <w:lang w:eastAsia="zh-CN"/>
        </w:rPr>
        <w:t xml:space="preserve">- they are bankrupt or being wound up, are having their affairs administered by the courts, have entered into an arrangement with creditors, have suspended business activities, are the subject of proceedings concerning those matters, or are in any analogous situation arising from a similar procedure provided for in national legislation or regulations; </w:t>
      </w:r>
    </w:p>
    <w:p w14:paraId="7E0A905A" w14:textId="77777777" w:rsidR="006A27D3" w:rsidRPr="00091745" w:rsidRDefault="006A27D3" w:rsidP="006A27D3">
      <w:pPr>
        <w:rPr>
          <w:rFonts w:eastAsia="SimSun" w:cs="Arial"/>
          <w:sz w:val="22"/>
          <w:szCs w:val="22"/>
          <w:lang w:eastAsia="zh-CN"/>
        </w:rPr>
      </w:pPr>
    </w:p>
    <w:p w14:paraId="7650D762" w14:textId="77777777" w:rsidR="006A27D3" w:rsidRPr="00091745" w:rsidRDefault="006A27D3" w:rsidP="006A27D3">
      <w:pPr>
        <w:rPr>
          <w:rFonts w:eastAsia="SimSun" w:cs="Arial"/>
          <w:sz w:val="22"/>
          <w:szCs w:val="22"/>
          <w:lang w:eastAsia="zh-CN"/>
        </w:rPr>
      </w:pPr>
      <w:r w:rsidRPr="00091745">
        <w:rPr>
          <w:rFonts w:eastAsia="SimSun" w:cs="Arial"/>
          <w:sz w:val="22"/>
          <w:szCs w:val="22"/>
          <w:lang w:eastAsia="zh-CN"/>
        </w:rPr>
        <w:t xml:space="preserve">- they </w:t>
      </w:r>
      <w:r w:rsidRPr="00091745">
        <w:rPr>
          <w:rFonts w:cs="Arial"/>
          <w:sz w:val="22"/>
          <w:szCs w:val="22"/>
        </w:rPr>
        <w:t>or persons having powers of representation, decision making or control over them have been the subject of a final judgment or of a final administrative decision for fraud, corruption, involvement in a criminal organization, money laundering, terrorist-related offences, child labour or trafficking in human beings</w:t>
      </w:r>
      <w:r w:rsidRPr="00091745">
        <w:rPr>
          <w:rFonts w:eastAsia="SimSun" w:cs="Arial"/>
          <w:sz w:val="22"/>
          <w:szCs w:val="22"/>
          <w:lang w:eastAsia="zh-CN"/>
        </w:rPr>
        <w:t xml:space="preserve">; </w:t>
      </w:r>
    </w:p>
    <w:p w14:paraId="1663D333" w14:textId="77777777" w:rsidR="006A27D3" w:rsidRPr="00091745" w:rsidRDefault="006A27D3" w:rsidP="006A27D3">
      <w:pPr>
        <w:rPr>
          <w:rFonts w:eastAsia="SimSun" w:cs="Arial"/>
          <w:sz w:val="22"/>
          <w:szCs w:val="22"/>
          <w:lang w:eastAsia="zh-CN"/>
        </w:rPr>
      </w:pPr>
    </w:p>
    <w:p w14:paraId="0EAA041A" w14:textId="77777777" w:rsidR="006A27D3" w:rsidRPr="00091745" w:rsidRDefault="006A27D3" w:rsidP="006A27D3">
      <w:pPr>
        <w:rPr>
          <w:rFonts w:eastAsia="SimSun" w:cs="Arial"/>
          <w:sz w:val="22"/>
          <w:szCs w:val="22"/>
          <w:lang w:eastAsia="zh-CN"/>
        </w:rPr>
      </w:pPr>
      <w:r w:rsidRPr="00091745">
        <w:rPr>
          <w:rFonts w:eastAsia="SimSun" w:cs="Arial"/>
          <w:sz w:val="22"/>
          <w:szCs w:val="22"/>
          <w:lang w:eastAsia="zh-CN"/>
        </w:rPr>
        <w:t xml:space="preserve">- </w:t>
      </w:r>
      <w:r w:rsidRPr="00091745">
        <w:rPr>
          <w:rFonts w:cs="Arial"/>
          <w:sz w:val="22"/>
          <w:szCs w:val="22"/>
        </w:rPr>
        <w:t>they or persons having powers of representation, decision making or control over them have been the subject of a final judgment or of a final administrative decision for financial irregularity(ies);</w:t>
      </w:r>
    </w:p>
    <w:p w14:paraId="2B6C123E" w14:textId="77777777" w:rsidR="006A27D3" w:rsidRPr="00091745" w:rsidRDefault="006A27D3" w:rsidP="006A27D3">
      <w:pPr>
        <w:rPr>
          <w:rFonts w:eastAsia="SimSun" w:cs="Arial"/>
          <w:sz w:val="22"/>
          <w:szCs w:val="22"/>
          <w:lang w:eastAsia="zh-CN"/>
        </w:rPr>
      </w:pPr>
    </w:p>
    <w:p w14:paraId="6C04A239" w14:textId="3ECAF1D6" w:rsidR="006A27D3" w:rsidRPr="00091745" w:rsidRDefault="006A27D3" w:rsidP="00896827">
      <w:pPr>
        <w:rPr>
          <w:rFonts w:eastAsia="SimSun" w:cs="Arial"/>
          <w:sz w:val="22"/>
          <w:szCs w:val="22"/>
          <w:lang w:eastAsia="zh-CN"/>
        </w:rPr>
      </w:pPr>
      <w:r w:rsidRPr="00091745">
        <w:rPr>
          <w:rFonts w:eastAsia="SimSun" w:cs="Arial"/>
          <w:sz w:val="22"/>
          <w:szCs w:val="22"/>
          <w:lang w:eastAsia="zh-CN"/>
        </w:rPr>
        <w:t xml:space="preserve">- it becomes apparent to WHO that they are guilty of misrepresentation in supplying, or if they fail to supply, the information required under this RFP and/or as part of the bid evaluation process; </w:t>
      </w:r>
    </w:p>
    <w:p w14:paraId="08D04C69" w14:textId="77777777" w:rsidR="006A27D3" w:rsidRPr="00091745" w:rsidRDefault="006A27D3" w:rsidP="006A27D3">
      <w:pPr>
        <w:rPr>
          <w:rFonts w:eastAsia="SimSun" w:cs="Arial"/>
          <w:sz w:val="22"/>
          <w:szCs w:val="22"/>
          <w:lang w:eastAsia="zh-CN"/>
        </w:rPr>
      </w:pPr>
    </w:p>
    <w:p w14:paraId="09138EDA" w14:textId="77777777" w:rsidR="00896827" w:rsidRDefault="006A27D3" w:rsidP="00A33179">
      <w:pPr>
        <w:rPr>
          <w:rFonts w:eastAsia="SimSun" w:cs="Arial"/>
          <w:sz w:val="22"/>
          <w:szCs w:val="22"/>
          <w:lang w:eastAsia="zh-CN"/>
        </w:rPr>
      </w:pPr>
      <w:r w:rsidRPr="00091745">
        <w:rPr>
          <w:rFonts w:eastAsia="SimSun" w:cs="Arial"/>
          <w:sz w:val="22"/>
          <w:szCs w:val="22"/>
          <w:lang w:eastAsia="zh-CN"/>
        </w:rPr>
        <w:t>- they have a conflict of interest</w:t>
      </w:r>
      <w:r w:rsidR="00A33179" w:rsidRPr="00091745">
        <w:rPr>
          <w:rFonts w:eastAsia="SimSun" w:cs="Arial"/>
          <w:sz w:val="22"/>
          <w:szCs w:val="22"/>
          <w:lang w:eastAsia="zh-CN"/>
        </w:rPr>
        <w:t>, as determined by WHO in its sole discretion</w:t>
      </w:r>
      <w:r w:rsidR="00896827">
        <w:rPr>
          <w:rFonts w:eastAsia="SimSun" w:cs="Arial"/>
          <w:sz w:val="22"/>
          <w:szCs w:val="22"/>
          <w:lang w:eastAsia="zh-CN"/>
        </w:rPr>
        <w:t>; or</w:t>
      </w:r>
    </w:p>
    <w:p w14:paraId="398C933C" w14:textId="77777777" w:rsidR="00896827" w:rsidRDefault="00896827" w:rsidP="00A33179">
      <w:pPr>
        <w:rPr>
          <w:rFonts w:eastAsia="SimSun" w:cs="Arial"/>
          <w:sz w:val="22"/>
          <w:szCs w:val="22"/>
          <w:lang w:eastAsia="zh-CN"/>
        </w:rPr>
      </w:pPr>
    </w:p>
    <w:p w14:paraId="3A101A9B" w14:textId="39A311E8" w:rsidR="00A33179" w:rsidRPr="00091745" w:rsidRDefault="00896827" w:rsidP="00896827">
      <w:pPr>
        <w:rPr>
          <w:rFonts w:eastAsia="SimSun" w:cs="Arial"/>
          <w:sz w:val="22"/>
          <w:szCs w:val="22"/>
          <w:lang w:eastAsia="zh-CN"/>
        </w:rPr>
      </w:pPr>
      <w:r>
        <w:rPr>
          <w:rFonts w:eastAsia="SimSun" w:cs="Arial"/>
          <w:sz w:val="22"/>
          <w:szCs w:val="22"/>
          <w:lang w:eastAsia="zh-CN"/>
        </w:rPr>
        <w:t>- they are, or have found to be, in violation of any standard of conduct as described in the WHO Policies, referred to in section 7.33 of this RFP</w:t>
      </w:r>
      <w:r w:rsidR="00A33179" w:rsidRPr="00091745">
        <w:rPr>
          <w:rFonts w:eastAsia="SimSun" w:cs="Arial"/>
          <w:sz w:val="22"/>
          <w:szCs w:val="22"/>
          <w:lang w:eastAsia="zh-CN"/>
        </w:rPr>
        <w:t>.</w:t>
      </w:r>
    </w:p>
    <w:p w14:paraId="16D98A92" w14:textId="77777777" w:rsidR="00A33179" w:rsidRPr="00091745" w:rsidRDefault="00A33179" w:rsidP="00A33179">
      <w:pPr>
        <w:tabs>
          <w:tab w:val="left" w:pos="3660"/>
        </w:tabs>
        <w:rPr>
          <w:rFonts w:eastAsia="SimSun" w:cs="Arial"/>
          <w:sz w:val="22"/>
          <w:szCs w:val="22"/>
          <w:lang w:eastAsia="zh-CN"/>
        </w:rPr>
      </w:pPr>
      <w:r w:rsidRPr="00091745">
        <w:rPr>
          <w:rFonts w:eastAsia="SimSun" w:cs="Arial"/>
          <w:sz w:val="22"/>
          <w:szCs w:val="22"/>
          <w:lang w:eastAsia="zh-CN"/>
        </w:rPr>
        <w:tab/>
      </w:r>
    </w:p>
    <w:p w14:paraId="32A5C9D9" w14:textId="77777777" w:rsidR="006A27D3" w:rsidRDefault="00A33179" w:rsidP="00A33179">
      <w:pPr>
        <w:rPr>
          <w:rFonts w:eastAsia="SimSun" w:cs="Arial"/>
          <w:sz w:val="22"/>
          <w:szCs w:val="22"/>
          <w:lang w:eastAsia="zh-CN"/>
        </w:rPr>
      </w:pPr>
      <w:r w:rsidRPr="00091745">
        <w:rPr>
          <w:rFonts w:eastAsia="SimSun" w:cs="Arial"/>
          <w:sz w:val="22"/>
          <w:szCs w:val="22"/>
          <w:lang w:eastAsia="zh-CN"/>
        </w:rPr>
        <w:t>WHO may decide to exclude bidders for other reasons</w:t>
      </w:r>
      <w:r w:rsidR="006A27D3" w:rsidRPr="00091745">
        <w:rPr>
          <w:rFonts w:eastAsia="SimSun" w:cs="Arial"/>
          <w:sz w:val="22"/>
          <w:szCs w:val="22"/>
          <w:lang w:eastAsia="zh-CN"/>
        </w:rPr>
        <w:t>.</w:t>
      </w:r>
    </w:p>
    <w:p w14:paraId="1D3D5643" w14:textId="77777777" w:rsidR="00134F65" w:rsidRDefault="00134F65" w:rsidP="00A33179">
      <w:pPr>
        <w:rPr>
          <w:rFonts w:cs="Arial"/>
          <w:sz w:val="22"/>
          <w:szCs w:val="22"/>
        </w:rPr>
      </w:pPr>
    </w:p>
    <w:p w14:paraId="5523064E" w14:textId="77777777" w:rsidR="00E203E0" w:rsidRDefault="00E203E0">
      <w:pPr>
        <w:jc w:val="left"/>
        <w:rPr>
          <w:rFonts w:cs="Arial"/>
          <w:sz w:val="22"/>
          <w:szCs w:val="22"/>
        </w:rPr>
      </w:pPr>
      <w:r>
        <w:rPr>
          <w:rFonts w:cs="Arial"/>
          <w:sz w:val="22"/>
          <w:szCs w:val="22"/>
        </w:rPr>
        <w:br w:type="page"/>
      </w:r>
    </w:p>
    <w:p w14:paraId="3BB5C07E" w14:textId="77777777" w:rsidR="00F75B96" w:rsidRPr="00D07547" w:rsidRDefault="00141137" w:rsidP="00F02294">
      <w:pPr>
        <w:pStyle w:val="Heading1"/>
        <w:keepNext/>
        <w:pageBreakBefore w:val="0"/>
        <w:widowControl w:val="0"/>
        <w:numPr>
          <w:ilvl w:val="0"/>
          <w:numId w:val="1"/>
        </w:numPr>
        <w:tabs>
          <w:tab w:val="clear" w:pos="851"/>
          <w:tab w:val="left" w:pos="0"/>
          <w:tab w:val="left" w:pos="1440"/>
        </w:tabs>
        <w:autoSpaceDE w:val="0"/>
        <w:autoSpaceDN w:val="0"/>
        <w:adjustRightInd w:val="0"/>
        <w:spacing w:line="240" w:lineRule="atLeast"/>
        <w:ind w:left="0" w:right="239"/>
        <w:jc w:val="lowKashida"/>
        <w:rPr>
          <w:rFonts w:cs="Arial"/>
          <w:sz w:val="22"/>
          <w:szCs w:val="22"/>
        </w:rPr>
      </w:pPr>
      <w:bookmarkStart w:id="241" w:name="_Toc499734316"/>
      <w:bookmarkStart w:id="242" w:name="_Toc499734445"/>
      <w:bookmarkStart w:id="243" w:name="_Toc79569199"/>
      <w:bookmarkEnd w:id="241"/>
      <w:bookmarkEnd w:id="242"/>
      <w:r w:rsidRPr="00D77D19">
        <w:rPr>
          <w:rFonts w:ascii="Arial" w:hAnsi="Arial" w:cs="Arial"/>
          <w:color w:val="447DB5"/>
          <w:sz w:val="22"/>
          <w:szCs w:val="22"/>
        </w:rPr>
        <w:lastRenderedPageBreak/>
        <w:t>Evaluation Of Proposal</w:t>
      </w:r>
      <w:bookmarkEnd w:id="183"/>
      <w:bookmarkEnd w:id="184"/>
      <w:r w:rsidRPr="00D77D19">
        <w:rPr>
          <w:rFonts w:ascii="Arial" w:hAnsi="Arial" w:cs="Arial"/>
          <w:color w:val="447DB5"/>
          <w:sz w:val="22"/>
          <w:szCs w:val="22"/>
        </w:rPr>
        <w:t>s</w:t>
      </w:r>
      <w:bookmarkEnd w:id="185"/>
      <w:bookmarkEnd w:id="186"/>
      <w:bookmarkEnd w:id="187"/>
      <w:bookmarkEnd w:id="243"/>
    </w:p>
    <w:p w14:paraId="46A679AA" w14:textId="77777777" w:rsidR="00F75B96" w:rsidRPr="00D07547" w:rsidRDefault="00F75B96" w:rsidP="00D07547">
      <w:pPr>
        <w:tabs>
          <w:tab w:val="left" w:pos="0"/>
        </w:tabs>
        <w:autoSpaceDE w:val="0"/>
        <w:autoSpaceDN w:val="0"/>
        <w:adjustRightInd w:val="0"/>
        <w:ind w:right="239"/>
        <w:rPr>
          <w:rFonts w:cs="Arial"/>
          <w:sz w:val="22"/>
          <w:szCs w:val="22"/>
        </w:rPr>
      </w:pPr>
      <w:r w:rsidRPr="00D07547">
        <w:rPr>
          <w:rFonts w:cs="Arial"/>
          <w:sz w:val="22"/>
          <w:szCs w:val="22"/>
          <w:lang w:val="en-GB"/>
        </w:rPr>
        <w:t>After the closing date for submission of proposals, WHO will open the proposals received in a timely manner.</w:t>
      </w:r>
    </w:p>
    <w:p w14:paraId="7B964B11" w14:textId="77777777" w:rsidR="00F75B96" w:rsidRPr="00D07547" w:rsidRDefault="00F75B96" w:rsidP="00D07547">
      <w:pPr>
        <w:tabs>
          <w:tab w:val="left" w:pos="0"/>
        </w:tabs>
        <w:autoSpaceDE w:val="0"/>
        <w:autoSpaceDN w:val="0"/>
        <w:adjustRightInd w:val="0"/>
        <w:ind w:right="239"/>
        <w:rPr>
          <w:rFonts w:cs="Arial"/>
          <w:sz w:val="22"/>
          <w:szCs w:val="22"/>
        </w:rPr>
      </w:pPr>
    </w:p>
    <w:p w14:paraId="30A72879" w14:textId="44CC0EB0" w:rsidR="00141137" w:rsidRDefault="00F75B96" w:rsidP="00D409E9">
      <w:pPr>
        <w:tabs>
          <w:tab w:val="left" w:pos="0"/>
        </w:tabs>
        <w:autoSpaceDE w:val="0"/>
        <w:autoSpaceDN w:val="0"/>
        <w:adjustRightInd w:val="0"/>
        <w:ind w:right="239"/>
        <w:rPr>
          <w:rFonts w:cs="Arial"/>
          <w:sz w:val="22"/>
          <w:szCs w:val="22"/>
        </w:rPr>
      </w:pPr>
      <w:r w:rsidRPr="00D07547">
        <w:rPr>
          <w:rFonts w:cs="Arial"/>
          <w:sz w:val="22"/>
          <w:szCs w:val="22"/>
          <w:lang w:val="en-GB"/>
        </w:rPr>
        <w:t>There will be no public bid opening.</w:t>
      </w:r>
    </w:p>
    <w:p w14:paraId="4BE981E7" w14:textId="77777777" w:rsidR="008C68CA" w:rsidRPr="00D77D19" w:rsidRDefault="008C68CA" w:rsidP="00D409E9">
      <w:pPr>
        <w:tabs>
          <w:tab w:val="left" w:pos="0"/>
        </w:tabs>
        <w:autoSpaceDE w:val="0"/>
        <w:autoSpaceDN w:val="0"/>
        <w:adjustRightInd w:val="0"/>
        <w:ind w:right="239"/>
        <w:rPr>
          <w:rFonts w:cs="Arial"/>
          <w:sz w:val="22"/>
          <w:szCs w:val="22"/>
        </w:rPr>
      </w:pPr>
    </w:p>
    <w:p w14:paraId="17C86527"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244" w:name="_Toc108259914"/>
      <w:bookmarkStart w:id="245" w:name="_Toc122240175"/>
      <w:bookmarkStart w:id="246" w:name="_Toc122246484"/>
      <w:bookmarkStart w:id="247" w:name="_Toc191446326"/>
      <w:bookmarkStart w:id="248" w:name="_Toc79569200"/>
      <w:r w:rsidRPr="00091745">
        <w:rPr>
          <w:sz w:val="22"/>
          <w:szCs w:val="22"/>
        </w:rPr>
        <w:t xml:space="preserve">Preliminary </w:t>
      </w:r>
      <w:bookmarkEnd w:id="244"/>
      <w:r w:rsidRPr="00091745">
        <w:rPr>
          <w:sz w:val="22"/>
          <w:szCs w:val="22"/>
        </w:rPr>
        <w:t xml:space="preserve">Examination of </w:t>
      </w:r>
      <w:bookmarkEnd w:id="245"/>
      <w:bookmarkEnd w:id="246"/>
      <w:r w:rsidRPr="00091745">
        <w:rPr>
          <w:sz w:val="22"/>
          <w:szCs w:val="22"/>
        </w:rPr>
        <w:t>Proposals</w:t>
      </w:r>
      <w:bookmarkEnd w:id="247"/>
      <w:bookmarkEnd w:id="248"/>
    </w:p>
    <w:p w14:paraId="7DDD4FAC" w14:textId="77777777" w:rsidR="00141137" w:rsidRPr="00091745" w:rsidRDefault="00141137" w:rsidP="00F02294">
      <w:pPr>
        <w:tabs>
          <w:tab w:val="left" w:pos="0"/>
        </w:tabs>
        <w:autoSpaceDE w:val="0"/>
        <w:autoSpaceDN w:val="0"/>
        <w:adjustRightInd w:val="0"/>
        <w:ind w:right="239"/>
        <w:rPr>
          <w:rFonts w:cs="Arial"/>
          <w:sz w:val="22"/>
          <w:szCs w:val="22"/>
          <w:lang w:val="en-GB"/>
        </w:rPr>
      </w:pPr>
    </w:p>
    <w:p w14:paraId="2E4676C4" w14:textId="77777777" w:rsidR="00363FE4" w:rsidRPr="00091745" w:rsidRDefault="00141137" w:rsidP="00F02294">
      <w:pPr>
        <w:tabs>
          <w:tab w:val="left" w:pos="0"/>
        </w:tabs>
        <w:autoSpaceDE w:val="0"/>
        <w:autoSpaceDN w:val="0"/>
        <w:adjustRightInd w:val="0"/>
        <w:ind w:right="239"/>
        <w:rPr>
          <w:rFonts w:cs="Arial"/>
          <w:sz w:val="22"/>
          <w:szCs w:val="22"/>
          <w:lang w:val="en-GB"/>
        </w:rPr>
      </w:pPr>
      <w:r w:rsidRPr="00091745">
        <w:rPr>
          <w:rFonts w:cs="Arial"/>
          <w:sz w:val="22"/>
          <w:szCs w:val="22"/>
          <w:lang w:val="en-GB"/>
        </w:rPr>
        <w:t>WHO will examine the proposals to determine whether they are complete, whether any computational errors have been made, whether the documents have been properly signed, and whether the proposals are generally in order.</w:t>
      </w:r>
      <w:r w:rsidR="00363FE4" w:rsidRPr="00091745">
        <w:rPr>
          <w:rFonts w:cs="Arial"/>
          <w:sz w:val="22"/>
          <w:szCs w:val="22"/>
          <w:lang w:val="en-GB"/>
        </w:rPr>
        <w:t xml:space="preserve"> Proposals which are not in order as aforesaid may be rejected.</w:t>
      </w:r>
    </w:p>
    <w:p w14:paraId="60470BA7" w14:textId="77777777" w:rsidR="00141137" w:rsidRPr="00091745" w:rsidRDefault="00141137" w:rsidP="00F02294">
      <w:pPr>
        <w:tabs>
          <w:tab w:val="left" w:pos="0"/>
        </w:tabs>
        <w:autoSpaceDE w:val="0"/>
        <w:autoSpaceDN w:val="0"/>
        <w:adjustRightInd w:val="0"/>
        <w:ind w:right="239"/>
        <w:rPr>
          <w:rFonts w:cs="Arial"/>
          <w:sz w:val="22"/>
          <w:szCs w:val="22"/>
          <w:lang w:val="en-GB"/>
        </w:rPr>
      </w:pPr>
    </w:p>
    <w:p w14:paraId="2096E654" w14:textId="77777777" w:rsidR="00141137" w:rsidRPr="00091745" w:rsidRDefault="00141137" w:rsidP="00D409E9">
      <w:pPr>
        <w:tabs>
          <w:tab w:val="left" w:pos="0"/>
        </w:tabs>
        <w:autoSpaceDE w:val="0"/>
        <w:autoSpaceDN w:val="0"/>
        <w:adjustRightInd w:val="0"/>
        <w:ind w:right="238"/>
        <w:rPr>
          <w:rFonts w:cs="Arial"/>
          <w:sz w:val="22"/>
          <w:szCs w:val="22"/>
          <w:lang w:val="en-GB"/>
        </w:rPr>
      </w:pPr>
      <w:r w:rsidRPr="00091745">
        <w:rPr>
          <w:rFonts w:cs="Arial"/>
          <w:b/>
          <w:bCs/>
          <w:sz w:val="22"/>
          <w:szCs w:val="22"/>
          <w:lang w:val="en-GB"/>
        </w:rPr>
        <w:t xml:space="preserve">Please note that WHO is not bound to select any </w:t>
      </w:r>
      <w:r w:rsidR="00C964DC" w:rsidRPr="00091745">
        <w:rPr>
          <w:rFonts w:cs="Arial"/>
          <w:b/>
          <w:bCs/>
          <w:sz w:val="22"/>
          <w:szCs w:val="22"/>
          <w:lang w:val="en-GB"/>
        </w:rPr>
        <w:t>bidder and may reject all</w:t>
      </w:r>
      <w:r w:rsidRPr="00091745">
        <w:rPr>
          <w:rFonts w:cs="Arial"/>
          <w:b/>
          <w:bCs/>
          <w:sz w:val="22"/>
          <w:szCs w:val="22"/>
          <w:lang w:val="en-GB"/>
        </w:rPr>
        <w:t xml:space="preserve"> proposals. </w:t>
      </w:r>
      <w:r w:rsidRPr="00091745">
        <w:rPr>
          <w:rFonts w:cs="Arial"/>
          <w:sz w:val="22"/>
          <w:szCs w:val="22"/>
          <w:lang w:val="en-GB"/>
        </w:rPr>
        <w:t xml:space="preserve">Furthermore, since a contract would be awarded in respect of the proposal which is considered most responsive to the needs of the project concerned, due consideration being given to WHO’s general principles, including economy and efficiency, WHO does not bind itself in any way to select the </w:t>
      </w:r>
      <w:r w:rsidR="00C964DC" w:rsidRPr="00091745">
        <w:rPr>
          <w:rFonts w:cs="Arial"/>
          <w:sz w:val="22"/>
          <w:szCs w:val="22"/>
          <w:lang w:val="en-GB"/>
        </w:rPr>
        <w:t>bidder</w:t>
      </w:r>
      <w:r w:rsidRPr="00091745">
        <w:rPr>
          <w:rFonts w:cs="Arial"/>
          <w:sz w:val="22"/>
          <w:szCs w:val="22"/>
          <w:lang w:val="en-GB"/>
        </w:rPr>
        <w:t xml:space="preserve"> offering the lowest price.</w:t>
      </w:r>
    </w:p>
    <w:p w14:paraId="580EE421" w14:textId="77777777" w:rsidR="00141137" w:rsidRPr="00091745" w:rsidRDefault="00141137" w:rsidP="00F02294">
      <w:pPr>
        <w:tabs>
          <w:tab w:val="left" w:pos="0"/>
        </w:tabs>
        <w:autoSpaceDE w:val="0"/>
        <w:autoSpaceDN w:val="0"/>
        <w:adjustRightInd w:val="0"/>
        <w:ind w:right="239"/>
        <w:rPr>
          <w:rFonts w:cs="Arial"/>
          <w:sz w:val="22"/>
          <w:szCs w:val="22"/>
          <w:lang w:val="en-GB"/>
        </w:rPr>
      </w:pPr>
    </w:p>
    <w:p w14:paraId="4E52A7FE" w14:textId="77777777" w:rsidR="000131E6" w:rsidRPr="00091745" w:rsidRDefault="000131E6"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249" w:name="_Toc79569201"/>
      <w:bookmarkStart w:id="250" w:name="_Toc122240176"/>
      <w:bookmarkStart w:id="251" w:name="_Toc122246485"/>
      <w:bookmarkStart w:id="252" w:name="_Toc191446327"/>
      <w:r w:rsidRPr="00091745">
        <w:rPr>
          <w:sz w:val="22"/>
          <w:szCs w:val="22"/>
        </w:rPr>
        <w:t>Clarification of Proposals</w:t>
      </w:r>
      <w:bookmarkEnd w:id="249"/>
    </w:p>
    <w:p w14:paraId="5403AB97" w14:textId="77777777" w:rsidR="000131E6" w:rsidRPr="00091745" w:rsidRDefault="000131E6" w:rsidP="00F02294">
      <w:pPr>
        <w:tabs>
          <w:tab w:val="left" w:pos="0"/>
        </w:tabs>
        <w:autoSpaceDE w:val="0"/>
        <w:autoSpaceDN w:val="0"/>
        <w:adjustRightInd w:val="0"/>
        <w:ind w:right="239"/>
        <w:rPr>
          <w:rFonts w:cs="Arial"/>
          <w:sz w:val="22"/>
          <w:szCs w:val="22"/>
          <w:lang w:val="en-GB"/>
        </w:rPr>
      </w:pPr>
    </w:p>
    <w:p w14:paraId="2BDAA469" w14:textId="2F1B825F" w:rsidR="000131E6" w:rsidRPr="00091745" w:rsidRDefault="000131E6" w:rsidP="00F02294">
      <w:pPr>
        <w:tabs>
          <w:tab w:val="left" w:pos="0"/>
        </w:tabs>
        <w:autoSpaceDE w:val="0"/>
        <w:autoSpaceDN w:val="0"/>
        <w:adjustRightInd w:val="0"/>
        <w:ind w:right="239"/>
        <w:rPr>
          <w:rFonts w:cs="Arial"/>
          <w:sz w:val="22"/>
          <w:szCs w:val="22"/>
          <w:lang w:val="en-GB"/>
        </w:rPr>
      </w:pPr>
      <w:r w:rsidRPr="00091745">
        <w:rPr>
          <w:rFonts w:cs="Arial"/>
          <w:sz w:val="22"/>
          <w:szCs w:val="22"/>
          <w:lang w:val="en-GB"/>
        </w:rPr>
        <w:t>WHO may, at its discretion, ask any bidder for clarification of any part of its proposal. The request for clarification and the response shall be in writing.</w:t>
      </w:r>
      <w:r w:rsidR="00544974">
        <w:rPr>
          <w:rFonts w:cs="Arial"/>
          <w:sz w:val="22"/>
          <w:szCs w:val="22"/>
          <w:lang w:val="en-GB"/>
        </w:rPr>
        <w:t xml:space="preserve"> </w:t>
      </w:r>
      <w:r w:rsidRPr="00091745">
        <w:rPr>
          <w:rFonts w:cs="Arial"/>
          <w:sz w:val="22"/>
          <w:szCs w:val="22"/>
          <w:lang w:val="en-GB"/>
        </w:rPr>
        <w:t>No change in price or substance of the proposal shall be sought, offered or permitted during this exchange.</w:t>
      </w:r>
    </w:p>
    <w:p w14:paraId="7DE220D7" w14:textId="77777777" w:rsidR="000131E6" w:rsidRPr="00091745" w:rsidRDefault="000131E6" w:rsidP="00F02294">
      <w:pPr>
        <w:tabs>
          <w:tab w:val="left" w:pos="0"/>
        </w:tabs>
        <w:autoSpaceDE w:val="0"/>
        <w:autoSpaceDN w:val="0"/>
        <w:adjustRightInd w:val="0"/>
        <w:ind w:right="239"/>
        <w:rPr>
          <w:rFonts w:cs="Arial"/>
          <w:sz w:val="22"/>
          <w:szCs w:val="22"/>
          <w:lang w:val="en-GB"/>
        </w:rPr>
      </w:pPr>
    </w:p>
    <w:p w14:paraId="6712C9FF"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253" w:name="_Toc79569202"/>
      <w:r w:rsidRPr="00091745">
        <w:rPr>
          <w:sz w:val="22"/>
          <w:szCs w:val="22"/>
        </w:rPr>
        <w:t xml:space="preserve">Evaluation of </w:t>
      </w:r>
      <w:bookmarkEnd w:id="250"/>
      <w:bookmarkEnd w:id="251"/>
      <w:r w:rsidRPr="00091745">
        <w:rPr>
          <w:sz w:val="22"/>
          <w:szCs w:val="22"/>
        </w:rPr>
        <w:t>Proposals</w:t>
      </w:r>
      <w:bookmarkEnd w:id="252"/>
      <w:bookmarkEnd w:id="253"/>
    </w:p>
    <w:p w14:paraId="56DC1912" w14:textId="77777777" w:rsidR="00141137" w:rsidRPr="00091745" w:rsidRDefault="00141137" w:rsidP="00F02294">
      <w:pPr>
        <w:tabs>
          <w:tab w:val="left" w:pos="0"/>
          <w:tab w:val="left" w:pos="1440"/>
        </w:tabs>
        <w:ind w:right="239"/>
        <w:rPr>
          <w:rFonts w:cs="Arial"/>
          <w:sz w:val="22"/>
          <w:szCs w:val="22"/>
          <w:lang w:val="en-GB"/>
        </w:rPr>
      </w:pPr>
    </w:p>
    <w:p w14:paraId="54BAB4C9" w14:textId="4D6541AA" w:rsidR="00141137" w:rsidRPr="00091745" w:rsidRDefault="00F75B96" w:rsidP="00F02294">
      <w:pPr>
        <w:pStyle w:val="BodyText"/>
        <w:tabs>
          <w:tab w:val="left" w:pos="0"/>
        </w:tabs>
        <w:ind w:left="0" w:right="239"/>
        <w:jc w:val="both"/>
        <w:rPr>
          <w:rFonts w:ascii="Arial" w:hAnsi="Arial" w:cs="Arial"/>
          <w:sz w:val="22"/>
          <w:szCs w:val="22"/>
        </w:rPr>
      </w:pPr>
      <w:r>
        <w:rPr>
          <w:rFonts w:ascii="Arial" w:hAnsi="Arial" w:cs="Arial"/>
          <w:sz w:val="22"/>
          <w:szCs w:val="22"/>
        </w:rPr>
        <w:t>The following</w:t>
      </w:r>
      <w:r w:rsidR="00141137" w:rsidRPr="00091745">
        <w:rPr>
          <w:rFonts w:ascii="Arial" w:hAnsi="Arial" w:cs="Arial"/>
          <w:sz w:val="22"/>
          <w:szCs w:val="22"/>
        </w:rPr>
        <w:t xml:space="preserve"> procedure will be utilized in evaluating the proposals, with technical evaluation of the proposal being completed prior to any focus on or comparison of price. </w:t>
      </w:r>
    </w:p>
    <w:p w14:paraId="19B6566B" w14:textId="77777777" w:rsidR="00141137" w:rsidRPr="00091745" w:rsidRDefault="00141137" w:rsidP="00F02294">
      <w:pPr>
        <w:tabs>
          <w:tab w:val="left" w:pos="0"/>
        </w:tabs>
        <w:ind w:right="239"/>
        <w:rPr>
          <w:rFonts w:cs="Arial"/>
          <w:snapToGrid w:val="0"/>
          <w:sz w:val="22"/>
          <w:szCs w:val="22"/>
          <w:lang w:val="en-GB"/>
        </w:rPr>
      </w:pPr>
    </w:p>
    <w:p w14:paraId="031E00B8" w14:textId="287A39DA" w:rsidR="007C5335" w:rsidRDefault="007C5335" w:rsidP="00A112BC">
      <w:pPr>
        <w:tabs>
          <w:tab w:val="num" w:pos="540"/>
          <w:tab w:val="left" w:pos="567"/>
        </w:tabs>
        <w:autoSpaceDE w:val="0"/>
        <w:autoSpaceDN w:val="0"/>
        <w:adjustRightInd w:val="0"/>
        <w:ind w:right="239"/>
        <w:rPr>
          <w:rFonts w:cs="Arial"/>
          <w:sz w:val="22"/>
          <w:szCs w:val="22"/>
          <w:lang w:val="en-GB"/>
        </w:rPr>
      </w:pPr>
      <w:r>
        <w:rPr>
          <w:rFonts w:cs="Arial"/>
          <w:sz w:val="22"/>
          <w:szCs w:val="22"/>
          <w:lang w:val="en-GB"/>
        </w:rPr>
        <w:t xml:space="preserve">The evaluation panel </w:t>
      </w:r>
      <w:r w:rsidRPr="001307E0">
        <w:rPr>
          <w:rFonts w:cs="Arial"/>
          <w:sz w:val="22"/>
          <w:szCs w:val="22"/>
          <w:lang w:val="en-GB"/>
        </w:rPr>
        <w:t>will evaluate</w:t>
      </w:r>
      <w:r>
        <w:rPr>
          <w:rFonts w:cs="Arial"/>
          <w:sz w:val="22"/>
          <w:szCs w:val="22"/>
          <w:lang w:val="en-GB"/>
        </w:rPr>
        <w:t xml:space="preserve"> the technical merits of</w:t>
      </w:r>
      <w:r w:rsidRPr="001307E0">
        <w:rPr>
          <w:rFonts w:cs="Arial"/>
          <w:sz w:val="22"/>
          <w:szCs w:val="22"/>
          <w:lang w:val="en-GB"/>
        </w:rPr>
        <w:t xml:space="preserve"> all </w:t>
      </w:r>
      <w:r>
        <w:rPr>
          <w:rFonts w:cs="Arial"/>
          <w:sz w:val="22"/>
          <w:szCs w:val="22"/>
          <w:lang w:val="en-GB"/>
        </w:rPr>
        <w:t xml:space="preserve">the </w:t>
      </w:r>
      <w:r w:rsidRPr="001307E0">
        <w:rPr>
          <w:rFonts w:cs="Arial"/>
          <w:sz w:val="22"/>
          <w:szCs w:val="22"/>
          <w:lang w:val="en-GB"/>
        </w:rPr>
        <w:t xml:space="preserve">proposals which have passed the Preliminary Examination of </w:t>
      </w:r>
      <w:r>
        <w:rPr>
          <w:rFonts w:cs="Arial"/>
          <w:sz w:val="22"/>
          <w:szCs w:val="22"/>
          <w:lang w:val="en-GB"/>
        </w:rPr>
        <w:t>p</w:t>
      </w:r>
      <w:r w:rsidRPr="001307E0">
        <w:rPr>
          <w:rFonts w:cs="Arial"/>
          <w:sz w:val="22"/>
          <w:szCs w:val="22"/>
          <w:lang w:val="en-GB"/>
        </w:rPr>
        <w:t>roposals</w:t>
      </w:r>
      <w:r>
        <w:rPr>
          <w:rFonts w:cs="Arial"/>
          <w:sz w:val="22"/>
          <w:szCs w:val="22"/>
          <w:lang w:val="en-GB"/>
        </w:rPr>
        <w:t xml:space="preserve"> based on the following weighting:</w:t>
      </w:r>
    </w:p>
    <w:p w14:paraId="310E4F03" w14:textId="77777777" w:rsidR="00A55A62" w:rsidRDefault="00A55A62" w:rsidP="00F02294">
      <w:pPr>
        <w:tabs>
          <w:tab w:val="left" w:pos="0"/>
        </w:tabs>
        <w:autoSpaceDE w:val="0"/>
        <w:autoSpaceDN w:val="0"/>
        <w:adjustRightInd w:val="0"/>
        <w:ind w:right="239"/>
        <w:rPr>
          <w:rFonts w:cs="Arial"/>
          <w:sz w:val="22"/>
          <w:szCs w:val="22"/>
          <w:lang w:val="en-GB"/>
        </w:rPr>
      </w:pPr>
    </w:p>
    <w:tbl>
      <w:tblPr>
        <w:tblStyle w:val="TableGrid"/>
        <w:tblW w:w="0" w:type="auto"/>
        <w:jc w:val="center"/>
        <w:tblLook w:val="04A0" w:firstRow="1" w:lastRow="0" w:firstColumn="1" w:lastColumn="0" w:noHBand="0" w:noVBand="1"/>
      </w:tblPr>
      <w:tblGrid>
        <w:gridCol w:w="2620"/>
        <w:gridCol w:w="2767"/>
      </w:tblGrid>
      <w:tr w:rsidR="00A55A62" w14:paraId="42017B05" w14:textId="77777777" w:rsidTr="00166DEB">
        <w:trPr>
          <w:jc w:val="center"/>
        </w:trPr>
        <w:tc>
          <w:tcPr>
            <w:tcW w:w="2620" w:type="dxa"/>
          </w:tcPr>
          <w:p w14:paraId="0CF9FA77" w14:textId="77777777" w:rsidR="00A55A62" w:rsidRDefault="00A55A62" w:rsidP="00F02294">
            <w:pPr>
              <w:tabs>
                <w:tab w:val="left" w:pos="0"/>
                <w:tab w:val="num" w:pos="540"/>
                <w:tab w:val="left" w:pos="567"/>
                <w:tab w:val="left" w:pos="1440"/>
              </w:tabs>
              <w:autoSpaceDE w:val="0"/>
              <w:autoSpaceDN w:val="0"/>
              <w:adjustRightInd w:val="0"/>
              <w:ind w:right="239"/>
              <w:rPr>
                <w:rFonts w:cs="Arial"/>
                <w:b/>
                <w:color w:val="447DB5"/>
                <w:sz w:val="22"/>
                <w:szCs w:val="22"/>
                <w:lang w:val="en-GB"/>
              </w:rPr>
            </w:pPr>
            <w:r>
              <w:rPr>
                <w:rFonts w:cs="Arial"/>
                <w:sz w:val="22"/>
                <w:szCs w:val="22"/>
                <w:lang w:val="en-GB"/>
              </w:rPr>
              <w:t>T</w:t>
            </w:r>
            <w:r w:rsidRPr="00E21423">
              <w:rPr>
                <w:rFonts w:cs="Arial"/>
                <w:sz w:val="22"/>
                <w:szCs w:val="22"/>
                <w:lang w:val="en-GB"/>
              </w:rPr>
              <w:t>echnical Weighting:</w:t>
            </w:r>
          </w:p>
        </w:tc>
        <w:tc>
          <w:tcPr>
            <w:tcW w:w="2767" w:type="dxa"/>
          </w:tcPr>
          <w:p w14:paraId="6D0A5F93" w14:textId="44398337" w:rsidR="00A55A62" w:rsidRPr="006F2A7B" w:rsidRDefault="00344524" w:rsidP="00F02294">
            <w:pPr>
              <w:tabs>
                <w:tab w:val="left" w:pos="0"/>
                <w:tab w:val="num" w:pos="540"/>
                <w:tab w:val="left" w:pos="567"/>
                <w:tab w:val="left" w:pos="1440"/>
              </w:tabs>
              <w:autoSpaceDE w:val="0"/>
              <w:autoSpaceDN w:val="0"/>
              <w:adjustRightInd w:val="0"/>
              <w:ind w:right="239"/>
              <w:rPr>
                <w:rFonts w:cs="Arial"/>
                <w:b/>
                <w:sz w:val="22"/>
                <w:szCs w:val="22"/>
                <w:lang w:val="en-GB"/>
              </w:rPr>
            </w:pPr>
            <w:r w:rsidRPr="006F2A7B">
              <w:rPr>
                <w:sz w:val="22"/>
                <w:lang w:val="en-GB"/>
              </w:rPr>
              <w:t>7</w:t>
            </w:r>
            <w:r w:rsidR="002F264F" w:rsidRPr="006F2A7B">
              <w:rPr>
                <w:sz w:val="22"/>
                <w:lang w:val="en-GB"/>
              </w:rPr>
              <w:t>0</w:t>
            </w:r>
            <w:r w:rsidR="00A55A62" w:rsidRPr="006F2A7B">
              <w:rPr>
                <w:sz w:val="22"/>
                <w:lang w:val="en-GB"/>
              </w:rPr>
              <w:t xml:space="preserve"> </w:t>
            </w:r>
            <w:r w:rsidR="00A55A62" w:rsidRPr="006F2A7B">
              <w:rPr>
                <w:rFonts w:cs="Arial"/>
                <w:sz w:val="22"/>
                <w:szCs w:val="22"/>
                <w:lang w:val="en-GB"/>
              </w:rPr>
              <w:t>% of total evaluation</w:t>
            </w:r>
          </w:p>
        </w:tc>
      </w:tr>
      <w:tr w:rsidR="00A55A62" w14:paraId="16844858" w14:textId="77777777" w:rsidTr="00166DEB">
        <w:trPr>
          <w:jc w:val="center"/>
        </w:trPr>
        <w:tc>
          <w:tcPr>
            <w:tcW w:w="2620" w:type="dxa"/>
          </w:tcPr>
          <w:p w14:paraId="4DD948F4" w14:textId="740A36BC" w:rsidR="00A55A62" w:rsidRDefault="00A55A62" w:rsidP="00F02294">
            <w:pPr>
              <w:tabs>
                <w:tab w:val="left" w:pos="0"/>
                <w:tab w:val="num" w:pos="540"/>
                <w:tab w:val="left" w:pos="567"/>
                <w:tab w:val="left" w:pos="1440"/>
              </w:tabs>
              <w:autoSpaceDE w:val="0"/>
              <w:autoSpaceDN w:val="0"/>
              <w:adjustRightInd w:val="0"/>
              <w:ind w:right="239"/>
              <w:rPr>
                <w:rFonts w:cs="Arial"/>
                <w:b/>
                <w:color w:val="447DB5"/>
                <w:sz w:val="22"/>
                <w:szCs w:val="22"/>
                <w:lang w:val="en-GB"/>
              </w:rPr>
            </w:pPr>
            <w:r w:rsidRPr="00E21423">
              <w:rPr>
                <w:rFonts w:cs="Arial"/>
                <w:sz w:val="22"/>
                <w:szCs w:val="22"/>
                <w:lang w:val="en-GB"/>
              </w:rPr>
              <w:t>Financial</w:t>
            </w:r>
            <w:r w:rsidR="00544974">
              <w:rPr>
                <w:rFonts w:cs="Arial"/>
                <w:sz w:val="22"/>
                <w:szCs w:val="22"/>
                <w:lang w:val="en-GB"/>
              </w:rPr>
              <w:t xml:space="preserve"> </w:t>
            </w:r>
            <w:r w:rsidRPr="00E21423">
              <w:rPr>
                <w:rFonts w:cs="Arial"/>
                <w:sz w:val="22"/>
                <w:szCs w:val="22"/>
                <w:lang w:val="en-GB"/>
              </w:rPr>
              <w:t>Weighting:</w:t>
            </w:r>
          </w:p>
        </w:tc>
        <w:tc>
          <w:tcPr>
            <w:tcW w:w="2767" w:type="dxa"/>
          </w:tcPr>
          <w:p w14:paraId="23D0A630" w14:textId="59B961F5" w:rsidR="00A55A62" w:rsidRPr="006F2A7B" w:rsidRDefault="00344524" w:rsidP="00F02294">
            <w:pPr>
              <w:tabs>
                <w:tab w:val="left" w:pos="0"/>
                <w:tab w:val="num" w:pos="540"/>
                <w:tab w:val="left" w:pos="567"/>
                <w:tab w:val="left" w:pos="1440"/>
              </w:tabs>
              <w:autoSpaceDE w:val="0"/>
              <w:autoSpaceDN w:val="0"/>
              <w:adjustRightInd w:val="0"/>
              <w:ind w:right="239"/>
              <w:rPr>
                <w:rFonts w:cs="Arial"/>
                <w:b/>
                <w:sz w:val="22"/>
                <w:szCs w:val="22"/>
                <w:lang w:val="en-GB"/>
              </w:rPr>
            </w:pPr>
            <w:r w:rsidRPr="006F2A7B">
              <w:rPr>
                <w:sz w:val="22"/>
                <w:lang w:val="en-GB"/>
              </w:rPr>
              <w:t>3</w:t>
            </w:r>
            <w:r w:rsidR="002F264F" w:rsidRPr="006F2A7B">
              <w:rPr>
                <w:sz w:val="22"/>
                <w:lang w:val="en-GB"/>
              </w:rPr>
              <w:t>0</w:t>
            </w:r>
            <w:r w:rsidR="00A55A62" w:rsidRPr="006F2A7B">
              <w:rPr>
                <w:rFonts w:cs="Arial"/>
                <w:sz w:val="22"/>
                <w:szCs w:val="22"/>
                <w:lang w:val="en-GB"/>
              </w:rPr>
              <w:t xml:space="preserve"> % of total evaluation</w:t>
            </w:r>
          </w:p>
        </w:tc>
      </w:tr>
    </w:tbl>
    <w:p w14:paraId="6BD827B1" w14:textId="46E2C2A2" w:rsidR="00A55A62" w:rsidRPr="00A112BC" w:rsidRDefault="00A55A62" w:rsidP="00A112BC">
      <w:pPr>
        <w:tabs>
          <w:tab w:val="left" w:pos="0"/>
        </w:tabs>
        <w:autoSpaceDE w:val="0"/>
        <w:autoSpaceDN w:val="0"/>
        <w:adjustRightInd w:val="0"/>
        <w:ind w:right="239"/>
        <w:rPr>
          <w:sz w:val="22"/>
          <w:lang w:val="en-GB"/>
        </w:rPr>
      </w:pPr>
    </w:p>
    <w:p w14:paraId="5E779554" w14:textId="77777777" w:rsidR="00551367" w:rsidRPr="00091745" w:rsidRDefault="00551367" w:rsidP="00F02294">
      <w:pPr>
        <w:keepNext/>
        <w:tabs>
          <w:tab w:val="left" w:pos="0"/>
          <w:tab w:val="left" w:pos="1440"/>
        </w:tabs>
        <w:autoSpaceDE w:val="0"/>
        <w:autoSpaceDN w:val="0"/>
        <w:adjustRightInd w:val="0"/>
        <w:ind w:right="238"/>
        <w:rPr>
          <w:rFonts w:cs="Arial"/>
          <w:sz w:val="22"/>
          <w:szCs w:val="22"/>
          <w:lang w:val="en-GB"/>
        </w:rPr>
      </w:pPr>
      <w:bookmarkStart w:id="254" w:name="_Toc499728442"/>
      <w:bookmarkStart w:id="255" w:name="_Toc499734321"/>
      <w:bookmarkStart w:id="256" w:name="_Toc499734450"/>
      <w:bookmarkEnd w:id="254"/>
      <w:bookmarkEnd w:id="255"/>
      <w:bookmarkEnd w:id="256"/>
    </w:p>
    <w:p w14:paraId="2CA8A43D" w14:textId="77777777" w:rsidR="00C964DC" w:rsidRPr="00091745" w:rsidRDefault="00C964DC" w:rsidP="00F02294">
      <w:pPr>
        <w:tabs>
          <w:tab w:val="left" w:pos="0"/>
        </w:tabs>
        <w:autoSpaceDE w:val="0"/>
        <w:autoSpaceDN w:val="0"/>
        <w:adjustRightInd w:val="0"/>
        <w:ind w:right="239"/>
        <w:rPr>
          <w:rFonts w:cs="Arial"/>
          <w:sz w:val="22"/>
          <w:szCs w:val="22"/>
          <w:lang w:val="en-GB"/>
        </w:rPr>
      </w:pPr>
      <w:r w:rsidRPr="00091745">
        <w:rPr>
          <w:rFonts w:cs="Arial"/>
          <w:sz w:val="22"/>
          <w:szCs w:val="22"/>
          <w:lang w:val="en-GB"/>
        </w:rPr>
        <w:t xml:space="preserve">The technical evaluation of the proposals will include: </w:t>
      </w:r>
    </w:p>
    <w:p w14:paraId="5CB18124" w14:textId="4A459657" w:rsidR="00141137" w:rsidRPr="00091745" w:rsidRDefault="00141137" w:rsidP="00F02294">
      <w:pPr>
        <w:tabs>
          <w:tab w:val="left" w:pos="0"/>
          <w:tab w:val="left" w:pos="1440"/>
        </w:tabs>
        <w:autoSpaceDE w:val="0"/>
        <w:autoSpaceDN w:val="0"/>
        <w:adjustRightInd w:val="0"/>
        <w:ind w:right="239"/>
        <w:rPr>
          <w:rFonts w:cs="Arial"/>
          <w:sz w:val="22"/>
          <w:szCs w:val="22"/>
          <w:lang w:val="en-GB"/>
        </w:rPr>
      </w:pPr>
    </w:p>
    <w:p w14:paraId="20B418C6" w14:textId="77777777" w:rsidR="00C964DC" w:rsidRPr="00091745" w:rsidRDefault="0010541F" w:rsidP="00A07CF6">
      <w:pPr>
        <w:numPr>
          <w:ilvl w:val="0"/>
          <w:numId w:val="6"/>
        </w:numPr>
        <w:tabs>
          <w:tab w:val="clear" w:pos="720"/>
          <w:tab w:val="left" w:pos="0"/>
        </w:tabs>
        <w:autoSpaceDE w:val="0"/>
        <w:autoSpaceDN w:val="0"/>
        <w:adjustRightInd w:val="0"/>
        <w:ind w:left="0" w:right="239" w:firstLine="0"/>
        <w:rPr>
          <w:rFonts w:cs="Arial"/>
          <w:sz w:val="22"/>
          <w:szCs w:val="22"/>
          <w:lang w:val="en-GB"/>
        </w:rPr>
      </w:pPr>
      <w:r w:rsidRPr="00091745">
        <w:rPr>
          <w:rFonts w:cs="Arial"/>
          <w:sz w:val="22"/>
          <w:szCs w:val="22"/>
          <w:lang w:val="en-GB"/>
        </w:rPr>
        <w:t>t</w:t>
      </w:r>
      <w:r w:rsidR="00C964DC" w:rsidRPr="00091745">
        <w:rPr>
          <w:rFonts w:cs="Arial"/>
          <w:sz w:val="22"/>
          <w:szCs w:val="22"/>
          <w:lang w:val="en-GB"/>
        </w:rPr>
        <w:t>he extent to which WHO's requirements and expectations have been satisfactorily addressed;</w:t>
      </w:r>
    </w:p>
    <w:p w14:paraId="2BAD36AD" w14:textId="1EFCB73E" w:rsidR="00141137" w:rsidRPr="00091745" w:rsidRDefault="00141137" w:rsidP="00B50D94">
      <w:pPr>
        <w:numPr>
          <w:ilvl w:val="0"/>
          <w:numId w:val="6"/>
        </w:numPr>
        <w:tabs>
          <w:tab w:val="clear" w:pos="720"/>
          <w:tab w:val="left" w:pos="0"/>
        </w:tabs>
        <w:autoSpaceDE w:val="0"/>
        <w:autoSpaceDN w:val="0"/>
        <w:adjustRightInd w:val="0"/>
        <w:ind w:left="0" w:right="239" w:firstLine="0"/>
        <w:rPr>
          <w:rFonts w:cs="Arial"/>
          <w:sz w:val="22"/>
          <w:szCs w:val="22"/>
          <w:lang w:val="en-GB"/>
        </w:rPr>
      </w:pPr>
      <w:r w:rsidRPr="00091745">
        <w:rPr>
          <w:rFonts w:cs="Arial"/>
          <w:sz w:val="22"/>
          <w:szCs w:val="22"/>
          <w:lang w:val="en-GB"/>
        </w:rPr>
        <w:t>the appropriateness of the proposed approach</w:t>
      </w:r>
      <w:r w:rsidR="00B50D94">
        <w:rPr>
          <w:rFonts w:cs="Arial"/>
          <w:sz w:val="22"/>
          <w:szCs w:val="22"/>
          <w:lang w:val="en-GB"/>
        </w:rPr>
        <w:t xml:space="preserve"> and </w:t>
      </w:r>
      <w:r w:rsidRPr="00091745">
        <w:rPr>
          <w:rFonts w:cs="Arial"/>
          <w:sz w:val="22"/>
          <w:szCs w:val="22"/>
          <w:lang w:val="en-GB"/>
        </w:rPr>
        <w:t>quality of the technical solution proposed;</w:t>
      </w:r>
    </w:p>
    <w:p w14:paraId="2C8D677F" w14:textId="77777777" w:rsidR="00141137" w:rsidRPr="00091745" w:rsidRDefault="00141137" w:rsidP="00A07CF6">
      <w:pPr>
        <w:numPr>
          <w:ilvl w:val="0"/>
          <w:numId w:val="6"/>
        </w:numPr>
        <w:tabs>
          <w:tab w:val="clear" w:pos="720"/>
          <w:tab w:val="left" w:pos="0"/>
        </w:tabs>
        <w:autoSpaceDE w:val="0"/>
        <w:autoSpaceDN w:val="0"/>
        <w:adjustRightInd w:val="0"/>
        <w:ind w:left="0" w:right="239" w:firstLine="0"/>
        <w:rPr>
          <w:rFonts w:cs="Arial"/>
          <w:sz w:val="22"/>
          <w:szCs w:val="22"/>
          <w:lang w:val="en-GB"/>
        </w:rPr>
      </w:pPr>
      <w:r w:rsidRPr="00091745">
        <w:rPr>
          <w:rFonts w:cs="Arial"/>
          <w:sz w:val="22"/>
          <w:szCs w:val="22"/>
          <w:lang w:val="en-GB"/>
        </w:rPr>
        <w:t>the experience of the firm in carrying out related projects;</w:t>
      </w:r>
    </w:p>
    <w:p w14:paraId="65419DE9" w14:textId="2176FDDA" w:rsidR="00141137" w:rsidRPr="00B50D94" w:rsidRDefault="00141137" w:rsidP="00216B01">
      <w:pPr>
        <w:numPr>
          <w:ilvl w:val="0"/>
          <w:numId w:val="6"/>
        </w:numPr>
        <w:tabs>
          <w:tab w:val="clear" w:pos="720"/>
          <w:tab w:val="left" w:pos="0"/>
        </w:tabs>
        <w:autoSpaceDE w:val="0"/>
        <w:autoSpaceDN w:val="0"/>
        <w:adjustRightInd w:val="0"/>
        <w:ind w:left="0" w:right="239" w:firstLine="0"/>
        <w:rPr>
          <w:sz w:val="22"/>
        </w:rPr>
      </w:pPr>
      <w:r w:rsidRPr="00B50D94">
        <w:rPr>
          <w:rFonts w:cs="Arial"/>
          <w:sz w:val="22"/>
          <w:szCs w:val="22"/>
          <w:lang w:val="en-GB"/>
        </w:rPr>
        <w:t>the qualifications and competence of the personnel proposed for the assignment</w:t>
      </w:r>
      <w:r w:rsidR="00B50D94" w:rsidRPr="00B50D94">
        <w:rPr>
          <w:rFonts w:cs="Arial"/>
          <w:sz w:val="22"/>
          <w:szCs w:val="22"/>
          <w:lang w:val="en-GB"/>
        </w:rPr>
        <w:t>.</w:t>
      </w:r>
    </w:p>
    <w:p w14:paraId="2153E7B6" w14:textId="77777777" w:rsidR="00141137" w:rsidRPr="00091745" w:rsidRDefault="00141137" w:rsidP="00F02294">
      <w:pPr>
        <w:tabs>
          <w:tab w:val="left" w:pos="0"/>
        </w:tabs>
        <w:autoSpaceDE w:val="0"/>
        <w:autoSpaceDN w:val="0"/>
        <w:adjustRightInd w:val="0"/>
        <w:ind w:right="239"/>
        <w:rPr>
          <w:rFonts w:cs="Arial"/>
          <w:sz w:val="22"/>
          <w:szCs w:val="22"/>
          <w:lang w:val="en-GB"/>
        </w:rPr>
      </w:pPr>
    </w:p>
    <w:p w14:paraId="2AECF275" w14:textId="480A5C98" w:rsidR="00323C2E" w:rsidRPr="008B042D" w:rsidRDefault="00323C2E" w:rsidP="00A112BC">
      <w:pPr>
        <w:tabs>
          <w:tab w:val="num" w:pos="540"/>
          <w:tab w:val="left" w:pos="567"/>
          <w:tab w:val="left" w:pos="1440"/>
        </w:tabs>
        <w:ind w:right="239"/>
        <w:rPr>
          <w:sz w:val="22"/>
          <w:lang w:val="en-GB"/>
        </w:rPr>
      </w:pPr>
      <w:r w:rsidRPr="008B042D">
        <w:rPr>
          <w:sz w:val="22"/>
          <w:lang w:val="en-GB"/>
        </w:rPr>
        <w:t>The number of points which can be obtained for each evaluation criterion is specified below and indicates the relative significance or weight of the item in the overall evaluation process</w:t>
      </w:r>
      <w:r w:rsidRPr="008B042D">
        <w:rPr>
          <w:rFonts w:cs="Arial"/>
          <w:sz w:val="22"/>
          <w:szCs w:val="22"/>
          <w:lang w:val="en-GB"/>
        </w:rPr>
        <w:t xml:space="preserve">. </w:t>
      </w:r>
    </w:p>
    <w:p w14:paraId="5F1E34F7" w14:textId="77777777" w:rsidR="00323C2E" w:rsidRPr="008B042D" w:rsidRDefault="00323C2E" w:rsidP="00A112BC">
      <w:pPr>
        <w:pStyle w:val="Heading3"/>
        <w:numPr>
          <w:ilvl w:val="0"/>
          <w:numId w:val="0"/>
        </w:numPr>
        <w:tabs>
          <w:tab w:val="num" w:pos="540"/>
        </w:tabs>
        <w:rPr>
          <w:rFonts w:ascii="Arial" w:hAnsi="Arial"/>
          <w:color w:val="auto"/>
        </w:rPr>
      </w:pPr>
    </w:p>
    <w:p w14:paraId="24E2C5FE" w14:textId="767E0FCA" w:rsidR="00323C2E" w:rsidRPr="008B042D" w:rsidRDefault="00323C2E" w:rsidP="00323C2E">
      <w:pPr>
        <w:tabs>
          <w:tab w:val="left" w:pos="567"/>
          <w:tab w:val="left" w:pos="1980"/>
        </w:tabs>
        <w:autoSpaceDE w:val="0"/>
        <w:autoSpaceDN w:val="0"/>
        <w:adjustRightInd w:val="0"/>
        <w:ind w:right="239"/>
        <w:rPr>
          <w:rFonts w:cs="Arial"/>
          <w:b/>
          <w:sz w:val="22"/>
          <w:szCs w:val="22"/>
          <w:lang w:val="en-GB"/>
        </w:rPr>
      </w:pPr>
      <w:r w:rsidRPr="008B042D">
        <w:rPr>
          <w:rFonts w:cs="Arial"/>
          <w:b/>
          <w:sz w:val="22"/>
          <w:szCs w:val="22"/>
          <w:lang w:val="en-GB"/>
        </w:rPr>
        <w:t xml:space="preserve">A minimum of </w:t>
      </w:r>
      <w:r w:rsidR="008356CC" w:rsidRPr="008B042D">
        <w:rPr>
          <w:rFonts w:cs="Arial"/>
          <w:b/>
          <w:sz w:val="22"/>
          <w:szCs w:val="22"/>
          <w:lang w:val="en-GB"/>
        </w:rPr>
        <w:t>75</w:t>
      </w:r>
      <w:r w:rsidRPr="008B042D">
        <w:rPr>
          <w:rFonts w:cs="Arial"/>
          <w:b/>
          <w:sz w:val="22"/>
          <w:szCs w:val="22"/>
          <w:lang w:val="en-GB"/>
        </w:rPr>
        <w:t xml:space="preserve"> points is required to pass the technical evaluation.</w:t>
      </w:r>
    </w:p>
    <w:p w14:paraId="2AD26815" w14:textId="77777777" w:rsidR="00323C2E" w:rsidRPr="008B042D" w:rsidRDefault="00323C2E" w:rsidP="00323C2E">
      <w:pPr>
        <w:tabs>
          <w:tab w:val="left" w:pos="567"/>
          <w:tab w:val="left" w:pos="1980"/>
        </w:tabs>
        <w:autoSpaceDE w:val="0"/>
        <w:autoSpaceDN w:val="0"/>
        <w:adjustRightInd w:val="0"/>
        <w:ind w:right="239"/>
        <w:rPr>
          <w:rFonts w:cs="Arial"/>
          <w:sz w:val="22"/>
          <w:szCs w:val="22"/>
          <w:lang w:val="en-GB"/>
        </w:rPr>
      </w:pPr>
    </w:p>
    <w:tbl>
      <w:tblPr>
        <w:tblStyle w:val="TableGrid"/>
        <w:tblW w:w="0" w:type="auto"/>
        <w:tblInd w:w="540" w:type="dxa"/>
        <w:tblLook w:val="04A0" w:firstRow="1" w:lastRow="0" w:firstColumn="1" w:lastColumn="0" w:noHBand="0" w:noVBand="1"/>
      </w:tblPr>
      <w:tblGrid>
        <w:gridCol w:w="6798"/>
        <w:gridCol w:w="3197"/>
      </w:tblGrid>
      <w:tr w:rsidR="008B042D" w:rsidRPr="008B042D" w14:paraId="2BA7B7AA" w14:textId="77777777" w:rsidTr="00311B81">
        <w:tc>
          <w:tcPr>
            <w:tcW w:w="6798" w:type="dxa"/>
          </w:tcPr>
          <w:p w14:paraId="64EFBA0E" w14:textId="77777777" w:rsidR="00323C2E" w:rsidRPr="008B042D" w:rsidRDefault="00323C2E" w:rsidP="00311B81">
            <w:pPr>
              <w:tabs>
                <w:tab w:val="left" w:pos="567"/>
                <w:tab w:val="left" w:pos="1980"/>
              </w:tabs>
              <w:autoSpaceDE w:val="0"/>
              <w:autoSpaceDN w:val="0"/>
              <w:adjustRightInd w:val="0"/>
              <w:ind w:left="567" w:right="239"/>
              <w:rPr>
                <w:rFonts w:cs="Arial"/>
                <w:sz w:val="22"/>
                <w:szCs w:val="22"/>
                <w:lang w:val="en-GB"/>
              </w:rPr>
            </w:pPr>
            <w:r w:rsidRPr="008B042D">
              <w:rPr>
                <w:rFonts w:cs="Arial"/>
                <w:sz w:val="22"/>
                <w:szCs w:val="22"/>
                <w:lang w:val="en-GB"/>
              </w:rPr>
              <w:t>Addressing of WHO’s requirements and expectations</w:t>
            </w:r>
          </w:p>
        </w:tc>
        <w:tc>
          <w:tcPr>
            <w:tcW w:w="3197" w:type="dxa"/>
          </w:tcPr>
          <w:p w14:paraId="5BC18F6A" w14:textId="69146DC9" w:rsidR="00323C2E" w:rsidRPr="008B042D" w:rsidRDefault="008356CC" w:rsidP="00311B81">
            <w:pPr>
              <w:tabs>
                <w:tab w:val="left" w:pos="567"/>
                <w:tab w:val="left" w:pos="1980"/>
              </w:tabs>
              <w:autoSpaceDE w:val="0"/>
              <w:autoSpaceDN w:val="0"/>
              <w:adjustRightInd w:val="0"/>
              <w:ind w:left="567" w:right="239"/>
              <w:rPr>
                <w:rFonts w:cs="Arial"/>
                <w:sz w:val="22"/>
                <w:szCs w:val="22"/>
                <w:lang w:val="en-GB"/>
              </w:rPr>
            </w:pPr>
            <w:r w:rsidRPr="008B042D">
              <w:rPr>
                <w:rFonts w:cs="Arial"/>
                <w:sz w:val="22"/>
                <w:szCs w:val="22"/>
                <w:lang w:val="en-GB"/>
              </w:rPr>
              <w:t>25</w:t>
            </w:r>
            <w:r w:rsidR="00323C2E" w:rsidRPr="008B042D">
              <w:rPr>
                <w:rFonts w:cs="Arial"/>
                <w:sz w:val="22"/>
                <w:szCs w:val="22"/>
                <w:lang w:val="en-GB"/>
              </w:rPr>
              <w:t xml:space="preserve"> </w:t>
            </w:r>
          </w:p>
        </w:tc>
      </w:tr>
      <w:tr w:rsidR="008B042D" w:rsidRPr="008B042D" w14:paraId="10E7C916" w14:textId="77777777" w:rsidTr="00311B81">
        <w:tc>
          <w:tcPr>
            <w:tcW w:w="6798" w:type="dxa"/>
          </w:tcPr>
          <w:p w14:paraId="0B24A752" w14:textId="5CAD1CF2" w:rsidR="00323C2E" w:rsidRPr="008B042D" w:rsidRDefault="00323C2E" w:rsidP="00311B81">
            <w:pPr>
              <w:tabs>
                <w:tab w:val="left" w:pos="567"/>
                <w:tab w:val="left" w:pos="1980"/>
              </w:tabs>
              <w:autoSpaceDE w:val="0"/>
              <w:autoSpaceDN w:val="0"/>
              <w:adjustRightInd w:val="0"/>
              <w:ind w:left="567" w:right="239"/>
              <w:rPr>
                <w:rFonts w:cs="Arial"/>
                <w:sz w:val="22"/>
                <w:szCs w:val="22"/>
                <w:lang w:val="en-GB"/>
              </w:rPr>
            </w:pPr>
            <w:r w:rsidRPr="008B042D">
              <w:rPr>
                <w:rFonts w:cs="Arial"/>
                <w:sz w:val="22"/>
                <w:szCs w:val="22"/>
                <w:lang w:val="en-GB"/>
              </w:rPr>
              <w:t>Appropriateness of the proposed approach</w:t>
            </w:r>
            <w:r w:rsidR="008356CC" w:rsidRPr="008B042D">
              <w:rPr>
                <w:rFonts w:cs="Arial"/>
                <w:sz w:val="22"/>
                <w:szCs w:val="22"/>
                <w:lang w:val="en-GB"/>
              </w:rPr>
              <w:t xml:space="preserve"> and quality of </w:t>
            </w:r>
            <w:r w:rsidR="008356CC" w:rsidRPr="008B042D">
              <w:rPr>
                <w:rFonts w:cs="Arial"/>
                <w:sz w:val="22"/>
                <w:szCs w:val="22"/>
                <w:lang w:val="en-GB"/>
              </w:rPr>
              <w:lastRenderedPageBreak/>
              <w:t>the technical solution proposed</w:t>
            </w:r>
          </w:p>
        </w:tc>
        <w:tc>
          <w:tcPr>
            <w:tcW w:w="3197" w:type="dxa"/>
          </w:tcPr>
          <w:p w14:paraId="1833A904" w14:textId="0E6032F2" w:rsidR="00323C2E" w:rsidRPr="008B042D" w:rsidRDefault="008356CC" w:rsidP="00311B81">
            <w:pPr>
              <w:tabs>
                <w:tab w:val="left" w:pos="567"/>
                <w:tab w:val="left" w:pos="1980"/>
              </w:tabs>
              <w:autoSpaceDE w:val="0"/>
              <w:autoSpaceDN w:val="0"/>
              <w:adjustRightInd w:val="0"/>
              <w:ind w:left="567" w:right="239"/>
              <w:rPr>
                <w:rFonts w:cs="Arial"/>
                <w:sz w:val="22"/>
                <w:szCs w:val="22"/>
                <w:lang w:val="en-GB"/>
              </w:rPr>
            </w:pPr>
            <w:r w:rsidRPr="008B042D">
              <w:rPr>
                <w:rFonts w:cs="Arial"/>
                <w:sz w:val="22"/>
                <w:szCs w:val="22"/>
                <w:lang w:val="en-GB"/>
              </w:rPr>
              <w:lastRenderedPageBreak/>
              <w:t>25</w:t>
            </w:r>
          </w:p>
        </w:tc>
      </w:tr>
      <w:tr w:rsidR="008B042D" w:rsidRPr="008B042D" w14:paraId="3B7A28B8" w14:textId="77777777" w:rsidTr="00311B81">
        <w:tc>
          <w:tcPr>
            <w:tcW w:w="6798" w:type="dxa"/>
          </w:tcPr>
          <w:p w14:paraId="6BC5F151" w14:textId="77777777" w:rsidR="00323C2E" w:rsidRPr="008B042D" w:rsidRDefault="00323C2E" w:rsidP="00311B81">
            <w:pPr>
              <w:tabs>
                <w:tab w:val="left" w:pos="567"/>
                <w:tab w:val="left" w:pos="1980"/>
              </w:tabs>
              <w:autoSpaceDE w:val="0"/>
              <w:autoSpaceDN w:val="0"/>
              <w:adjustRightInd w:val="0"/>
              <w:ind w:left="567" w:right="239"/>
              <w:rPr>
                <w:rFonts w:cs="Arial"/>
                <w:sz w:val="22"/>
                <w:szCs w:val="22"/>
                <w:lang w:val="en-GB"/>
              </w:rPr>
            </w:pPr>
            <w:r w:rsidRPr="008B042D">
              <w:rPr>
                <w:rFonts w:cs="Arial"/>
                <w:sz w:val="22"/>
                <w:szCs w:val="22"/>
                <w:lang w:val="en-GB"/>
              </w:rPr>
              <w:t>Experience of the firm in carrying out related project</w:t>
            </w:r>
          </w:p>
        </w:tc>
        <w:tc>
          <w:tcPr>
            <w:tcW w:w="3197" w:type="dxa"/>
          </w:tcPr>
          <w:p w14:paraId="23C79A60" w14:textId="6AEB38FB" w:rsidR="00323C2E" w:rsidRPr="008B042D" w:rsidRDefault="008356CC" w:rsidP="00311B81">
            <w:pPr>
              <w:tabs>
                <w:tab w:val="left" w:pos="567"/>
                <w:tab w:val="left" w:pos="1980"/>
              </w:tabs>
              <w:autoSpaceDE w:val="0"/>
              <w:autoSpaceDN w:val="0"/>
              <w:adjustRightInd w:val="0"/>
              <w:ind w:left="567" w:right="239"/>
              <w:rPr>
                <w:rFonts w:cs="Arial"/>
                <w:sz w:val="22"/>
                <w:szCs w:val="22"/>
                <w:lang w:val="en-GB"/>
              </w:rPr>
            </w:pPr>
            <w:r w:rsidRPr="008B042D">
              <w:rPr>
                <w:rFonts w:cs="Arial"/>
                <w:sz w:val="22"/>
                <w:szCs w:val="22"/>
                <w:lang w:val="en-GB"/>
              </w:rPr>
              <w:t>25</w:t>
            </w:r>
          </w:p>
        </w:tc>
      </w:tr>
      <w:tr w:rsidR="008B042D" w:rsidRPr="008B042D" w14:paraId="010B0CF5" w14:textId="77777777" w:rsidTr="00311B81">
        <w:tc>
          <w:tcPr>
            <w:tcW w:w="6798" w:type="dxa"/>
          </w:tcPr>
          <w:p w14:paraId="5878FE7F" w14:textId="77777777" w:rsidR="00323C2E" w:rsidRPr="008B042D" w:rsidRDefault="00323C2E" w:rsidP="00311B81">
            <w:pPr>
              <w:tabs>
                <w:tab w:val="left" w:pos="567"/>
                <w:tab w:val="left" w:pos="1980"/>
              </w:tabs>
              <w:autoSpaceDE w:val="0"/>
              <w:autoSpaceDN w:val="0"/>
              <w:adjustRightInd w:val="0"/>
              <w:ind w:left="567" w:right="239"/>
              <w:rPr>
                <w:rFonts w:cs="Arial"/>
                <w:sz w:val="22"/>
                <w:szCs w:val="22"/>
                <w:lang w:val="en-GB"/>
              </w:rPr>
            </w:pPr>
            <w:r w:rsidRPr="008B042D">
              <w:rPr>
                <w:rFonts w:cs="Arial"/>
                <w:sz w:val="22"/>
                <w:szCs w:val="22"/>
                <w:lang w:val="en-GB"/>
              </w:rPr>
              <w:t>Qualifications and competence of the personnel proposed for the assignment</w:t>
            </w:r>
          </w:p>
        </w:tc>
        <w:tc>
          <w:tcPr>
            <w:tcW w:w="3197" w:type="dxa"/>
          </w:tcPr>
          <w:p w14:paraId="34C83E4E" w14:textId="329A1441" w:rsidR="00323C2E" w:rsidRPr="008B042D" w:rsidRDefault="008356CC" w:rsidP="00311B81">
            <w:pPr>
              <w:tabs>
                <w:tab w:val="left" w:pos="567"/>
                <w:tab w:val="left" w:pos="1980"/>
              </w:tabs>
              <w:autoSpaceDE w:val="0"/>
              <w:autoSpaceDN w:val="0"/>
              <w:adjustRightInd w:val="0"/>
              <w:ind w:left="567" w:right="239"/>
              <w:rPr>
                <w:rFonts w:cs="Arial"/>
                <w:sz w:val="22"/>
                <w:szCs w:val="22"/>
                <w:lang w:val="en-GB"/>
              </w:rPr>
            </w:pPr>
            <w:r w:rsidRPr="008B042D">
              <w:rPr>
                <w:rFonts w:cs="Arial"/>
                <w:sz w:val="22"/>
                <w:szCs w:val="22"/>
                <w:lang w:val="en-GB"/>
              </w:rPr>
              <w:t>25</w:t>
            </w:r>
          </w:p>
        </w:tc>
      </w:tr>
      <w:tr w:rsidR="008B042D" w:rsidRPr="008B042D" w14:paraId="22755DAE" w14:textId="77777777" w:rsidTr="00311B81">
        <w:tc>
          <w:tcPr>
            <w:tcW w:w="6798" w:type="dxa"/>
          </w:tcPr>
          <w:p w14:paraId="49092747" w14:textId="28EDA377" w:rsidR="006E2236" w:rsidRPr="008B042D" w:rsidRDefault="006E2236" w:rsidP="00D57368">
            <w:pPr>
              <w:tabs>
                <w:tab w:val="left" w:pos="567"/>
                <w:tab w:val="left" w:pos="1980"/>
              </w:tabs>
              <w:autoSpaceDE w:val="0"/>
              <w:autoSpaceDN w:val="0"/>
              <w:adjustRightInd w:val="0"/>
              <w:ind w:left="567" w:right="239"/>
              <w:jc w:val="right"/>
              <w:rPr>
                <w:rFonts w:cs="Arial"/>
                <w:b/>
                <w:sz w:val="22"/>
                <w:szCs w:val="22"/>
                <w:lang w:val="en-GB"/>
              </w:rPr>
            </w:pPr>
            <w:r w:rsidRPr="008B042D">
              <w:rPr>
                <w:rFonts w:cs="Arial"/>
                <w:b/>
                <w:sz w:val="22"/>
                <w:szCs w:val="22"/>
                <w:lang w:val="en-GB"/>
              </w:rPr>
              <w:t>TOTAL</w:t>
            </w:r>
          </w:p>
        </w:tc>
        <w:tc>
          <w:tcPr>
            <w:tcW w:w="3197" w:type="dxa"/>
          </w:tcPr>
          <w:p w14:paraId="7F34AA47" w14:textId="0BDDFC5A" w:rsidR="006E2236" w:rsidRPr="008B042D" w:rsidRDefault="008356CC" w:rsidP="00311B81">
            <w:pPr>
              <w:tabs>
                <w:tab w:val="left" w:pos="567"/>
                <w:tab w:val="left" w:pos="1980"/>
              </w:tabs>
              <w:autoSpaceDE w:val="0"/>
              <w:autoSpaceDN w:val="0"/>
              <w:adjustRightInd w:val="0"/>
              <w:ind w:left="567" w:right="239"/>
              <w:rPr>
                <w:rFonts w:cs="Arial"/>
                <w:b/>
                <w:sz w:val="22"/>
                <w:szCs w:val="22"/>
                <w:lang w:val="en-GB"/>
              </w:rPr>
            </w:pPr>
            <w:r w:rsidRPr="008B042D">
              <w:rPr>
                <w:rFonts w:cs="Arial"/>
                <w:b/>
                <w:sz w:val="22"/>
                <w:szCs w:val="22"/>
                <w:lang w:val="en-GB"/>
              </w:rPr>
              <w:t>100</w:t>
            </w:r>
          </w:p>
        </w:tc>
      </w:tr>
    </w:tbl>
    <w:p w14:paraId="26B3ADC2" w14:textId="622D698F" w:rsidR="00DD2884" w:rsidRDefault="00DD2884" w:rsidP="00A112BC">
      <w:pPr>
        <w:pStyle w:val="StyleHeading2LatinArialComplexArial"/>
        <w:numPr>
          <w:ilvl w:val="0"/>
          <w:numId w:val="0"/>
        </w:numPr>
        <w:pBdr>
          <w:top w:val="none" w:sz="0" w:space="0" w:color="auto"/>
        </w:pBdr>
        <w:tabs>
          <w:tab w:val="clear" w:pos="851"/>
          <w:tab w:val="left" w:pos="0"/>
          <w:tab w:val="left" w:pos="1440"/>
        </w:tabs>
        <w:ind w:right="239"/>
        <w:rPr>
          <w:sz w:val="22"/>
          <w:szCs w:val="22"/>
        </w:rPr>
      </w:pPr>
      <w:bookmarkStart w:id="257" w:name="_Toc122240177"/>
      <w:bookmarkStart w:id="258" w:name="_Toc122246486"/>
      <w:bookmarkStart w:id="259" w:name="_Toc191446328"/>
    </w:p>
    <w:p w14:paraId="1A609EE5" w14:textId="5527AF7B" w:rsidR="00127380" w:rsidRDefault="00127380" w:rsidP="00127380">
      <w:pPr>
        <w:tabs>
          <w:tab w:val="num" w:pos="540"/>
          <w:tab w:val="left" w:pos="567"/>
        </w:tabs>
        <w:autoSpaceDE w:val="0"/>
        <w:autoSpaceDN w:val="0"/>
        <w:adjustRightInd w:val="0"/>
        <w:ind w:right="239"/>
        <w:rPr>
          <w:rFonts w:cs="Arial"/>
          <w:sz w:val="22"/>
          <w:szCs w:val="22"/>
          <w:lang w:val="en-GB"/>
        </w:rPr>
      </w:pPr>
      <w:r w:rsidRPr="00723070">
        <w:rPr>
          <w:rFonts w:cs="Arial"/>
          <w:sz w:val="22"/>
          <w:szCs w:val="22"/>
          <w:lang w:val="en-GB"/>
        </w:rPr>
        <w:t>The scoring scale system was defined as follows:</w:t>
      </w:r>
    </w:p>
    <w:p w14:paraId="07BC82A6" w14:textId="77777777" w:rsidR="00127380" w:rsidRPr="00723070" w:rsidRDefault="00127380" w:rsidP="00127380">
      <w:pPr>
        <w:tabs>
          <w:tab w:val="num" w:pos="540"/>
          <w:tab w:val="left" w:pos="567"/>
        </w:tabs>
        <w:autoSpaceDE w:val="0"/>
        <w:autoSpaceDN w:val="0"/>
        <w:adjustRightInd w:val="0"/>
        <w:ind w:right="239"/>
        <w:rPr>
          <w:rFonts w:cs="Arial"/>
          <w:sz w:val="22"/>
          <w:szCs w:val="22"/>
          <w:lang w:val="en-GB"/>
        </w:rPr>
      </w:pPr>
    </w:p>
    <w:tbl>
      <w:tblPr>
        <w:tblStyle w:val="TableGrid"/>
        <w:tblW w:w="0" w:type="auto"/>
        <w:tblInd w:w="720" w:type="dxa"/>
        <w:tblLook w:val="04A0" w:firstRow="1" w:lastRow="0" w:firstColumn="1" w:lastColumn="0" w:noHBand="0" w:noVBand="1"/>
      </w:tblPr>
      <w:tblGrid>
        <w:gridCol w:w="1809"/>
        <w:gridCol w:w="5529"/>
        <w:gridCol w:w="1559"/>
      </w:tblGrid>
      <w:tr w:rsidR="001B7B3B" w14:paraId="6F23401E" w14:textId="77777777" w:rsidTr="00302B85">
        <w:tc>
          <w:tcPr>
            <w:tcW w:w="1809" w:type="dxa"/>
            <w:shd w:val="clear" w:color="auto" w:fill="DBE5F1" w:themeFill="accent1" w:themeFillTint="33"/>
          </w:tcPr>
          <w:p w14:paraId="6FDDEBD1" w14:textId="77777777" w:rsidR="001B7B3B" w:rsidRPr="00963143" w:rsidRDefault="001B7B3B" w:rsidP="00302B85">
            <w:pPr>
              <w:spacing w:after="60"/>
              <w:jc w:val="center"/>
              <w:rPr>
                <w:rFonts w:eastAsia="MS Gothic" w:cstheme="minorHAnsi"/>
                <w:b/>
                <w:bCs/>
                <w:sz w:val="18"/>
                <w:szCs w:val="18"/>
              </w:rPr>
            </w:pPr>
            <w:r>
              <w:rPr>
                <w:rFonts w:eastAsia="MS Gothic" w:cstheme="minorHAnsi"/>
                <w:b/>
                <w:bCs/>
                <w:sz w:val="18"/>
                <w:szCs w:val="18"/>
              </w:rPr>
              <w:t>Criteria evaluated as:</w:t>
            </w:r>
          </w:p>
        </w:tc>
        <w:tc>
          <w:tcPr>
            <w:tcW w:w="5529" w:type="dxa"/>
            <w:shd w:val="clear" w:color="auto" w:fill="DBE5F1" w:themeFill="accent1" w:themeFillTint="33"/>
          </w:tcPr>
          <w:p w14:paraId="2FAC91E2" w14:textId="77777777" w:rsidR="001B7B3B" w:rsidRPr="00963143" w:rsidRDefault="001B7B3B" w:rsidP="00302B85">
            <w:pPr>
              <w:spacing w:after="60"/>
              <w:jc w:val="center"/>
              <w:rPr>
                <w:rFonts w:eastAsia="MS Gothic" w:cstheme="minorHAnsi"/>
                <w:b/>
                <w:bCs/>
                <w:sz w:val="18"/>
                <w:szCs w:val="18"/>
              </w:rPr>
            </w:pPr>
            <w:r>
              <w:rPr>
                <w:rFonts w:eastAsia="MS Gothic" w:cstheme="minorHAnsi"/>
                <w:b/>
                <w:bCs/>
                <w:sz w:val="18"/>
                <w:szCs w:val="18"/>
              </w:rPr>
              <w:t>Based on the following s</w:t>
            </w:r>
            <w:r w:rsidRPr="00963143">
              <w:rPr>
                <w:rFonts w:eastAsia="MS Gothic" w:cstheme="minorHAnsi"/>
                <w:b/>
                <w:bCs/>
                <w:sz w:val="18"/>
                <w:szCs w:val="18"/>
              </w:rPr>
              <w:t>upporting evidence</w:t>
            </w:r>
            <w:r>
              <w:rPr>
                <w:rFonts w:eastAsia="MS Gothic" w:cstheme="minorHAnsi"/>
                <w:b/>
                <w:bCs/>
                <w:sz w:val="18"/>
                <w:szCs w:val="18"/>
              </w:rPr>
              <w:t>:</w:t>
            </w:r>
          </w:p>
        </w:tc>
        <w:tc>
          <w:tcPr>
            <w:tcW w:w="1559" w:type="dxa"/>
            <w:shd w:val="clear" w:color="auto" w:fill="DBE5F1" w:themeFill="accent1" w:themeFillTint="33"/>
          </w:tcPr>
          <w:p w14:paraId="0A6566BE" w14:textId="77777777" w:rsidR="001B7B3B" w:rsidRPr="00963143" w:rsidRDefault="001B7B3B" w:rsidP="00302B85">
            <w:pPr>
              <w:spacing w:after="60"/>
              <w:jc w:val="center"/>
              <w:rPr>
                <w:rFonts w:eastAsia="MS Gothic" w:cstheme="minorHAnsi"/>
                <w:b/>
                <w:bCs/>
                <w:sz w:val="18"/>
                <w:szCs w:val="18"/>
              </w:rPr>
            </w:pPr>
            <w:r>
              <w:rPr>
                <w:rFonts w:eastAsia="MS Gothic" w:cstheme="minorHAnsi"/>
                <w:b/>
                <w:bCs/>
                <w:sz w:val="18"/>
                <w:szCs w:val="18"/>
              </w:rPr>
              <w:t>Corresponds to the score of:</w:t>
            </w:r>
          </w:p>
        </w:tc>
      </w:tr>
      <w:tr w:rsidR="001B7B3B" w14:paraId="780613C3" w14:textId="77777777" w:rsidTr="00302B85">
        <w:tc>
          <w:tcPr>
            <w:tcW w:w="1809" w:type="dxa"/>
          </w:tcPr>
          <w:p w14:paraId="365FA879" w14:textId="77777777" w:rsidR="001B7B3B" w:rsidRPr="00BB39D5" w:rsidRDefault="001B7B3B" w:rsidP="00302B85">
            <w:pPr>
              <w:spacing w:after="60"/>
              <w:rPr>
                <w:rFonts w:eastAsia="MS Gothic" w:cstheme="minorHAnsi"/>
                <w:sz w:val="18"/>
                <w:szCs w:val="18"/>
              </w:rPr>
            </w:pPr>
            <w:r>
              <w:rPr>
                <w:rFonts w:eastAsia="MS Gothic" w:cstheme="minorHAnsi"/>
                <w:sz w:val="18"/>
                <w:szCs w:val="18"/>
              </w:rPr>
              <w:t>Excellent</w:t>
            </w:r>
          </w:p>
        </w:tc>
        <w:tc>
          <w:tcPr>
            <w:tcW w:w="5529" w:type="dxa"/>
          </w:tcPr>
          <w:p w14:paraId="0ECF0140" w14:textId="77777777" w:rsidR="001B7B3B" w:rsidRPr="00BB39D5" w:rsidRDefault="001B7B3B" w:rsidP="00302B85">
            <w:pPr>
              <w:spacing w:after="60"/>
              <w:rPr>
                <w:rFonts w:eastAsia="MS Gothic" w:cstheme="minorHAnsi"/>
                <w:sz w:val="18"/>
                <w:szCs w:val="18"/>
              </w:rPr>
            </w:pPr>
            <w:r>
              <w:rPr>
                <w:rFonts w:eastAsia="MS Gothic" w:cstheme="minorHAnsi"/>
                <w:sz w:val="18"/>
                <w:szCs w:val="18"/>
              </w:rPr>
              <w:t>Excellent evidence of ability to exceed contract requirements</w:t>
            </w:r>
          </w:p>
        </w:tc>
        <w:tc>
          <w:tcPr>
            <w:tcW w:w="1559" w:type="dxa"/>
          </w:tcPr>
          <w:p w14:paraId="366FBF2E" w14:textId="77777777" w:rsidR="001B7B3B" w:rsidRPr="00155816" w:rsidRDefault="001B7B3B" w:rsidP="00302B85">
            <w:pPr>
              <w:spacing w:after="60"/>
              <w:jc w:val="center"/>
              <w:rPr>
                <w:rFonts w:eastAsia="MS Gothic" w:cstheme="minorHAnsi"/>
                <w:sz w:val="18"/>
                <w:szCs w:val="18"/>
              </w:rPr>
            </w:pPr>
            <w:r w:rsidRPr="00155816">
              <w:rPr>
                <w:rFonts w:eastAsia="MS Gothic" w:cstheme="minorHAnsi"/>
                <w:sz w:val="18"/>
                <w:szCs w:val="18"/>
              </w:rPr>
              <w:t>100%</w:t>
            </w:r>
          </w:p>
        </w:tc>
      </w:tr>
      <w:tr w:rsidR="001B7B3B" w14:paraId="5DE775B2" w14:textId="77777777" w:rsidTr="00302B85">
        <w:tc>
          <w:tcPr>
            <w:tcW w:w="1809" w:type="dxa"/>
          </w:tcPr>
          <w:p w14:paraId="1C3107B1" w14:textId="77777777" w:rsidR="001B7B3B" w:rsidRPr="00BB39D5" w:rsidRDefault="001B7B3B" w:rsidP="00302B85">
            <w:pPr>
              <w:spacing w:after="60"/>
              <w:rPr>
                <w:rFonts w:eastAsia="MS Gothic" w:cstheme="minorHAnsi"/>
                <w:sz w:val="18"/>
                <w:szCs w:val="18"/>
              </w:rPr>
            </w:pPr>
            <w:r>
              <w:rPr>
                <w:rFonts w:eastAsia="MS Gothic" w:cstheme="minorHAnsi"/>
                <w:sz w:val="18"/>
                <w:szCs w:val="18"/>
              </w:rPr>
              <w:t>Good</w:t>
            </w:r>
          </w:p>
        </w:tc>
        <w:tc>
          <w:tcPr>
            <w:tcW w:w="5529" w:type="dxa"/>
          </w:tcPr>
          <w:p w14:paraId="2000E1DA" w14:textId="77777777" w:rsidR="001B7B3B" w:rsidRPr="00BB39D5" w:rsidRDefault="001B7B3B" w:rsidP="00302B85">
            <w:pPr>
              <w:spacing w:after="60"/>
              <w:rPr>
                <w:rFonts w:eastAsia="MS Gothic" w:cstheme="minorHAnsi"/>
                <w:sz w:val="18"/>
                <w:szCs w:val="18"/>
              </w:rPr>
            </w:pPr>
            <w:r>
              <w:rPr>
                <w:rFonts w:eastAsia="MS Gothic" w:cstheme="minorHAnsi"/>
                <w:sz w:val="18"/>
                <w:szCs w:val="18"/>
              </w:rPr>
              <w:t>Good evidence of ability to exceed contract requirements</w:t>
            </w:r>
          </w:p>
        </w:tc>
        <w:tc>
          <w:tcPr>
            <w:tcW w:w="1559" w:type="dxa"/>
          </w:tcPr>
          <w:p w14:paraId="5CE525C9" w14:textId="77777777" w:rsidR="001B7B3B" w:rsidRPr="00155816" w:rsidRDefault="001B7B3B" w:rsidP="00302B85">
            <w:pPr>
              <w:spacing w:after="60"/>
              <w:jc w:val="center"/>
              <w:rPr>
                <w:rFonts w:eastAsia="MS Gothic" w:cstheme="minorHAnsi"/>
                <w:sz w:val="18"/>
                <w:szCs w:val="18"/>
              </w:rPr>
            </w:pPr>
            <w:r w:rsidRPr="00155816">
              <w:rPr>
                <w:rFonts w:eastAsia="MS Gothic" w:cstheme="minorHAnsi"/>
                <w:sz w:val="18"/>
                <w:szCs w:val="18"/>
              </w:rPr>
              <w:t>90%</w:t>
            </w:r>
          </w:p>
        </w:tc>
      </w:tr>
      <w:tr w:rsidR="001B7B3B" w14:paraId="469E2B9C" w14:textId="77777777" w:rsidTr="00302B85">
        <w:tc>
          <w:tcPr>
            <w:tcW w:w="1809" w:type="dxa"/>
          </w:tcPr>
          <w:p w14:paraId="139B1A2A" w14:textId="77777777" w:rsidR="001B7B3B" w:rsidRPr="00BB39D5" w:rsidRDefault="001B7B3B" w:rsidP="00302B85">
            <w:pPr>
              <w:spacing w:after="60"/>
              <w:rPr>
                <w:rFonts w:eastAsia="MS Gothic" w:cstheme="minorHAnsi"/>
                <w:sz w:val="18"/>
                <w:szCs w:val="18"/>
              </w:rPr>
            </w:pPr>
            <w:r>
              <w:rPr>
                <w:rFonts w:eastAsia="MS Gothic" w:cstheme="minorHAnsi"/>
                <w:sz w:val="18"/>
                <w:szCs w:val="18"/>
              </w:rPr>
              <w:t>Satisfactory</w:t>
            </w:r>
          </w:p>
        </w:tc>
        <w:tc>
          <w:tcPr>
            <w:tcW w:w="5529" w:type="dxa"/>
          </w:tcPr>
          <w:p w14:paraId="40477155" w14:textId="77777777" w:rsidR="001B7B3B" w:rsidRPr="00BB39D5" w:rsidRDefault="001B7B3B" w:rsidP="00302B85">
            <w:pPr>
              <w:spacing w:after="60"/>
              <w:rPr>
                <w:rFonts w:eastAsia="MS Gothic" w:cstheme="minorHAnsi"/>
                <w:sz w:val="18"/>
                <w:szCs w:val="18"/>
              </w:rPr>
            </w:pPr>
            <w:r>
              <w:rPr>
                <w:rFonts w:eastAsia="MS Gothic" w:cstheme="minorHAnsi"/>
                <w:sz w:val="18"/>
                <w:szCs w:val="18"/>
              </w:rPr>
              <w:t>Satisfactory evidence of ability to support contract requirements</w:t>
            </w:r>
          </w:p>
        </w:tc>
        <w:tc>
          <w:tcPr>
            <w:tcW w:w="1559" w:type="dxa"/>
          </w:tcPr>
          <w:p w14:paraId="0FD3ACF0" w14:textId="77777777" w:rsidR="001B7B3B" w:rsidRPr="00155816" w:rsidRDefault="001B7B3B" w:rsidP="00302B85">
            <w:pPr>
              <w:spacing w:after="60"/>
              <w:jc w:val="center"/>
              <w:rPr>
                <w:rFonts w:eastAsia="MS Gothic" w:cstheme="minorHAnsi"/>
                <w:sz w:val="18"/>
                <w:szCs w:val="18"/>
              </w:rPr>
            </w:pPr>
            <w:r w:rsidRPr="00155816">
              <w:rPr>
                <w:rFonts w:eastAsia="MS Gothic" w:cstheme="minorHAnsi"/>
                <w:sz w:val="18"/>
                <w:szCs w:val="18"/>
              </w:rPr>
              <w:t>70%</w:t>
            </w:r>
          </w:p>
        </w:tc>
      </w:tr>
      <w:tr w:rsidR="001B7B3B" w14:paraId="38B7CBD7" w14:textId="77777777" w:rsidTr="00302B85">
        <w:tc>
          <w:tcPr>
            <w:tcW w:w="1809" w:type="dxa"/>
          </w:tcPr>
          <w:p w14:paraId="3CFBD0E5" w14:textId="77777777" w:rsidR="001B7B3B" w:rsidRPr="00BB39D5" w:rsidRDefault="001B7B3B" w:rsidP="00302B85">
            <w:pPr>
              <w:spacing w:after="60"/>
              <w:rPr>
                <w:rFonts w:eastAsia="MS Gothic" w:cstheme="minorHAnsi"/>
                <w:sz w:val="18"/>
                <w:szCs w:val="18"/>
              </w:rPr>
            </w:pPr>
            <w:r>
              <w:rPr>
                <w:rFonts w:eastAsia="MS Gothic" w:cstheme="minorHAnsi"/>
                <w:sz w:val="18"/>
                <w:szCs w:val="18"/>
              </w:rPr>
              <w:t>Poor</w:t>
            </w:r>
          </w:p>
        </w:tc>
        <w:tc>
          <w:tcPr>
            <w:tcW w:w="5529" w:type="dxa"/>
          </w:tcPr>
          <w:p w14:paraId="2389B723" w14:textId="77777777" w:rsidR="001B7B3B" w:rsidRPr="00BB39D5" w:rsidRDefault="001B7B3B" w:rsidP="00302B85">
            <w:pPr>
              <w:spacing w:after="60"/>
              <w:rPr>
                <w:rFonts w:eastAsia="MS Gothic" w:cstheme="minorHAnsi"/>
                <w:sz w:val="18"/>
                <w:szCs w:val="18"/>
              </w:rPr>
            </w:pPr>
            <w:r>
              <w:rPr>
                <w:rFonts w:eastAsia="MS Gothic" w:cstheme="minorHAnsi"/>
                <w:sz w:val="18"/>
                <w:szCs w:val="18"/>
              </w:rPr>
              <w:t>Marginally acceptable or weak evidence of ability to support contract</w:t>
            </w:r>
          </w:p>
        </w:tc>
        <w:tc>
          <w:tcPr>
            <w:tcW w:w="1559" w:type="dxa"/>
          </w:tcPr>
          <w:p w14:paraId="75437A4D" w14:textId="77777777" w:rsidR="001B7B3B" w:rsidRPr="00155816" w:rsidRDefault="001B7B3B" w:rsidP="00302B85">
            <w:pPr>
              <w:spacing w:after="60"/>
              <w:jc w:val="center"/>
              <w:rPr>
                <w:rFonts w:eastAsia="MS Gothic" w:cstheme="minorHAnsi"/>
                <w:sz w:val="18"/>
                <w:szCs w:val="18"/>
              </w:rPr>
            </w:pPr>
            <w:r w:rsidRPr="00155816">
              <w:rPr>
                <w:rFonts w:eastAsia="MS Gothic" w:cstheme="minorHAnsi"/>
                <w:sz w:val="18"/>
                <w:szCs w:val="18"/>
              </w:rPr>
              <w:t>40%</w:t>
            </w:r>
          </w:p>
        </w:tc>
      </w:tr>
      <w:tr w:rsidR="001B7B3B" w14:paraId="1A7A1433" w14:textId="77777777" w:rsidTr="00302B85">
        <w:tc>
          <w:tcPr>
            <w:tcW w:w="1809" w:type="dxa"/>
          </w:tcPr>
          <w:p w14:paraId="7E13D849" w14:textId="77777777" w:rsidR="001B7B3B" w:rsidRPr="00BB39D5" w:rsidRDefault="001B7B3B" w:rsidP="00302B85">
            <w:pPr>
              <w:spacing w:after="60"/>
              <w:rPr>
                <w:rFonts w:eastAsia="MS Gothic" w:cstheme="minorHAnsi"/>
                <w:sz w:val="18"/>
                <w:szCs w:val="18"/>
              </w:rPr>
            </w:pPr>
            <w:r>
              <w:rPr>
                <w:rFonts w:eastAsia="MS Gothic" w:cstheme="minorHAnsi"/>
                <w:sz w:val="18"/>
                <w:szCs w:val="18"/>
              </w:rPr>
              <w:t>Very Poor</w:t>
            </w:r>
          </w:p>
        </w:tc>
        <w:tc>
          <w:tcPr>
            <w:tcW w:w="5529" w:type="dxa"/>
          </w:tcPr>
          <w:p w14:paraId="5A5D58E9" w14:textId="77777777" w:rsidR="001B7B3B" w:rsidRPr="00BB39D5" w:rsidRDefault="001B7B3B" w:rsidP="00302B85">
            <w:pPr>
              <w:spacing w:after="60"/>
              <w:rPr>
                <w:rFonts w:eastAsia="MS Gothic" w:cstheme="minorHAnsi"/>
                <w:sz w:val="18"/>
                <w:szCs w:val="18"/>
              </w:rPr>
            </w:pPr>
            <w:r>
              <w:rPr>
                <w:rFonts w:eastAsia="MS Gothic" w:cstheme="minorHAnsi"/>
                <w:sz w:val="18"/>
                <w:szCs w:val="18"/>
              </w:rPr>
              <w:t>Lack of evidence to demonstrate ability to comply with contract</w:t>
            </w:r>
          </w:p>
        </w:tc>
        <w:tc>
          <w:tcPr>
            <w:tcW w:w="1559" w:type="dxa"/>
          </w:tcPr>
          <w:p w14:paraId="4A28CE2B" w14:textId="77777777" w:rsidR="001B7B3B" w:rsidRPr="00155816" w:rsidRDefault="001B7B3B" w:rsidP="00302B85">
            <w:pPr>
              <w:spacing w:after="60"/>
              <w:jc w:val="center"/>
              <w:rPr>
                <w:rFonts w:eastAsia="MS Gothic" w:cstheme="minorHAnsi"/>
                <w:sz w:val="18"/>
                <w:szCs w:val="18"/>
              </w:rPr>
            </w:pPr>
            <w:r w:rsidRPr="00155816">
              <w:rPr>
                <w:rFonts w:eastAsia="MS Gothic" w:cstheme="minorHAnsi"/>
                <w:sz w:val="18"/>
                <w:szCs w:val="18"/>
              </w:rPr>
              <w:t>10%</w:t>
            </w:r>
          </w:p>
        </w:tc>
      </w:tr>
      <w:tr w:rsidR="001B7B3B" w14:paraId="460B31B9" w14:textId="77777777" w:rsidTr="00302B85">
        <w:tc>
          <w:tcPr>
            <w:tcW w:w="1809" w:type="dxa"/>
          </w:tcPr>
          <w:p w14:paraId="5865B46E" w14:textId="77777777" w:rsidR="001B7B3B" w:rsidRPr="00BB39D5" w:rsidRDefault="001B7B3B" w:rsidP="00302B85">
            <w:pPr>
              <w:spacing w:after="60"/>
              <w:rPr>
                <w:rFonts w:eastAsia="MS Gothic" w:cstheme="minorHAnsi"/>
                <w:sz w:val="18"/>
                <w:szCs w:val="18"/>
              </w:rPr>
            </w:pPr>
            <w:r>
              <w:rPr>
                <w:rFonts w:eastAsia="MS Gothic" w:cstheme="minorHAnsi"/>
                <w:sz w:val="18"/>
                <w:szCs w:val="18"/>
              </w:rPr>
              <w:t>No submission</w:t>
            </w:r>
          </w:p>
        </w:tc>
        <w:tc>
          <w:tcPr>
            <w:tcW w:w="5529" w:type="dxa"/>
          </w:tcPr>
          <w:p w14:paraId="50C7B9E0" w14:textId="77777777" w:rsidR="001B7B3B" w:rsidRPr="00BB39D5" w:rsidRDefault="001B7B3B" w:rsidP="00302B85">
            <w:pPr>
              <w:spacing w:after="60"/>
              <w:rPr>
                <w:rFonts w:eastAsia="MS Gothic" w:cstheme="minorHAnsi"/>
                <w:sz w:val="18"/>
                <w:szCs w:val="18"/>
              </w:rPr>
            </w:pPr>
            <w:r>
              <w:rPr>
                <w:rFonts w:eastAsia="MS Gothic" w:cstheme="minorHAnsi"/>
                <w:sz w:val="18"/>
                <w:szCs w:val="18"/>
              </w:rPr>
              <w:t>Information has not been submitted or is unacceptable</w:t>
            </w:r>
          </w:p>
        </w:tc>
        <w:tc>
          <w:tcPr>
            <w:tcW w:w="1559" w:type="dxa"/>
          </w:tcPr>
          <w:p w14:paraId="19329F05" w14:textId="77777777" w:rsidR="001B7B3B" w:rsidRPr="00155816" w:rsidRDefault="001B7B3B" w:rsidP="00302B85">
            <w:pPr>
              <w:spacing w:after="60"/>
              <w:jc w:val="center"/>
              <w:rPr>
                <w:rFonts w:eastAsia="MS Gothic" w:cstheme="minorHAnsi"/>
                <w:sz w:val="18"/>
                <w:szCs w:val="18"/>
              </w:rPr>
            </w:pPr>
            <w:r w:rsidRPr="00155816">
              <w:rPr>
                <w:rFonts w:eastAsia="MS Gothic" w:cstheme="minorHAnsi"/>
                <w:sz w:val="18"/>
                <w:szCs w:val="18"/>
              </w:rPr>
              <w:t>0%</w:t>
            </w:r>
          </w:p>
        </w:tc>
      </w:tr>
    </w:tbl>
    <w:p w14:paraId="22060F0D" w14:textId="77777777" w:rsidR="00127380" w:rsidRPr="00091745" w:rsidRDefault="00127380" w:rsidP="00127380">
      <w:pPr>
        <w:pStyle w:val="StyleHeading2LatinArialComplexArial"/>
        <w:numPr>
          <w:ilvl w:val="0"/>
          <w:numId w:val="0"/>
        </w:numPr>
        <w:pBdr>
          <w:top w:val="none" w:sz="0" w:space="0" w:color="auto"/>
        </w:pBdr>
        <w:tabs>
          <w:tab w:val="clear" w:pos="851"/>
          <w:tab w:val="left" w:pos="0"/>
          <w:tab w:val="left" w:pos="1440"/>
        </w:tabs>
        <w:ind w:left="720" w:right="239"/>
        <w:rPr>
          <w:sz w:val="22"/>
          <w:szCs w:val="22"/>
        </w:rPr>
      </w:pPr>
    </w:p>
    <w:bookmarkEnd w:id="257"/>
    <w:bookmarkEnd w:id="258"/>
    <w:bookmarkEnd w:id="259"/>
    <w:p w14:paraId="561DABD7" w14:textId="77777777" w:rsidR="00141137" w:rsidRPr="00091745" w:rsidRDefault="00141137" w:rsidP="00F02294">
      <w:pPr>
        <w:tabs>
          <w:tab w:val="left" w:pos="0"/>
          <w:tab w:val="left" w:pos="1440"/>
        </w:tabs>
        <w:ind w:right="239"/>
        <w:rPr>
          <w:rFonts w:cs="Arial"/>
          <w:snapToGrid w:val="0"/>
          <w:sz w:val="22"/>
          <w:szCs w:val="22"/>
          <w:lang w:val="en-GB"/>
        </w:rPr>
      </w:pPr>
    </w:p>
    <w:p w14:paraId="4B563211" w14:textId="02FEB6CD" w:rsidR="00134F65" w:rsidRPr="00D07547" w:rsidRDefault="00141137">
      <w:pPr>
        <w:tabs>
          <w:tab w:val="left" w:pos="0"/>
          <w:tab w:val="left" w:pos="1440"/>
        </w:tabs>
        <w:ind w:right="239"/>
        <w:rPr>
          <w:rFonts w:cs="Arial"/>
          <w:color w:val="FF0000"/>
          <w:sz w:val="22"/>
          <w:szCs w:val="22"/>
          <w:lang w:val="en-GB"/>
        </w:rPr>
      </w:pPr>
      <w:r w:rsidRPr="00091745">
        <w:rPr>
          <w:rFonts w:cs="Arial"/>
          <w:snapToGrid w:val="0"/>
          <w:sz w:val="22"/>
          <w:szCs w:val="22"/>
          <w:lang w:val="en-GB"/>
        </w:rPr>
        <w:t xml:space="preserve">During the </w:t>
      </w:r>
      <w:r w:rsidR="00F75B96">
        <w:rPr>
          <w:rFonts w:cs="Arial"/>
          <w:snapToGrid w:val="0"/>
          <w:sz w:val="22"/>
          <w:szCs w:val="22"/>
          <w:lang w:val="en-GB"/>
        </w:rPr>
        <w:t>f</w:t>
      </w:r>
      <w:r w:rsidR="00F75B96" w:rsidRPr="00091745">
        <w:rPr>
          <w:rFonts w:cs="Arial"/>
          <w:snapToGrid w:val="0"/>
          <w:sz w:val="22"/>
          <w:szCs w:val="22"/>
          <w:lang w:val="en-GB"/>
        </w:rPr>
        <w:t xml:space="preserve">inancial </w:t>
      </w:r>
      <w:r w:rsidR="007C5335">
        <w:rPr>
          <w:rFonts w:cs="Arial"/>
          <w:snapToGrid w:val="0"/>
          <w:sz w:val="22"/>
          <w:szCs w:val="22"/>
          <w:lang w:val="en-GB"/>
        </w:rPr>
        <w:t>e</w:t>
      </w:r>
      <w:r w:rsidR="007C5335" w:rsidRPr="00091745">
        <w:rPr>
          <w:rFonts w:cs="Arial"/>
          <w:snapToGrid w:val="0"/>
          <w:sz w:val="22"/>
          <w:szCs w:val="22"/>
          <w:lang w:val="en-GB"/>
        </w:rPr>
        <w:t>valuation</w:t>
      </w:r>
      <w:r w:rsidRPr="00091745">
        <w:rPr>
          <w:rFonts w:cs="Arial"/>
          <w:snapToGrid w:val="0"/>
          <w:sz w:val="22"/>
          <w:szCs w:val="22"/>
          <w:lang w:val="en-GB"/>
        </w:rPr>
        <w:t xml:space="preserve">, the price proposal of all bidders </w:t>
      </w:r>
      <w:r w:rsidR="004E3DE6" w:rsidRPr="00091745">
        <w:rPr>
          <w:rFonts w:cs="Arial"/>
          <w:snapToGrid w:val="0"/>
          <w:sz w:val="22"/>
          <w:szCs w:val="22"/>
          <w:lang w:val="en-GB"/>
        </w:rPr>
        <w:t xml:space="preserve">who have passed the </w:t>
      </w:r>
      <w:r w:rsidR="007C5335">
        <w:rPr>
          <w:rFonts w:cs="Arial"/>
          <w:snapToGrid w:val="0"/>
          <w:sz w:val="22"/>
          <w:szCs w:val="22"/>
          <w:lang w:val="en-GB"/>
        </w:rPr>
        <w:t>t</w:t>
      </w:r>
      <w:r w:rsidR="007C5335" w:rsidRPr="00091745">
        <w:rPr>
          <w:rFonts w:cs="Arial"/>
          <w:snapToGrid w:val="0"/>
          <w:sz w:val="22"/>
          <w:szCs w:val="22"/>
          <w:lang w:val="en-GB"/>
        </w:rPr>
        <w:t xml:space="preserve">echnical </w:t>
      </w:r>
      <w:r w:rsidR="007C5335">
        <w:rPr>
          <w:rFonts w:cs="Arial"/>
          <w:snapToGrid w:val="0"/>
          <w:sz w:val="22"/>
          <w:szCs w:val="22"/>
          <w:lang w:val="en-GB"/>
        </w:rPr>
        <w:t>e</w:t>
      </w:r>
      <w:r w:rsidR="007C5335" w:rsidRPr="00091745">
        <w:rPr>
          <w:rFonts w:cs="Arial"/>
          <w:snapToGrid w:val="0"/>
          <w:sz w:val="22"/>
          <w:szCs w:val="22"/>
          <w:lang w:val="en-GB"/>
        </w:rPr>
        <w:t xml:space="preserve">valuation </w:t>
      </w:r>
      <w:r w:rsidRPr="00091745">
        <w:rPr>
          <w:rFonts w:cs="Arial"/>
          <w:snapToGrid w:val="0"/>
          <w:sz w:val="22"/>
          <w:szCs w:val="22"/>
          <w:lang w:val="en-GB"/>
        </w:rPr>
        <w:t>will be compared</w:t>
      </w:r>
      <w:r w:rsidR="00F75B96">
        <w:rPr>
          <w:rFonts w:cs="Arial"/>
          <w:snapToGrid w:val="0"/>
          <w:sz w:val="22"/>
          <w:szCs w:val="22"/>
          <w:lang w:val="en-GB"/>
        </w:rPr>
        <w:t>.</w:t>
      </w:r>
    </w:p>
    <w:p w14:paraId="44CBA3A5" w14:textId="77777777" w:rsidR="00134F65" w:rsidRPr="00A112BC" w:rsidRDefault="00134F65" w:rsidP="00A112BC">
      <w:pPr>
        <w:pStyle w:val="StyleHeading2LatinArialComplexArial"/>
        <w:numPr>
          <w:ilvl w:val="0"/>
          <w:numId w:val="0"/>
        </w:numPr>
        <w:pBdr>
          <w:top w:val="none" w:sz="0" w:space="0" w:color="auto"/>
        </w:pBdr>
        <w:tabs>
          <w:tab w:val="clear" w:pos="851"/>
          <w:tab w:val="left" w:pos="0"/>
          <w:tab w:val="left" w:pos="1440"/>
        </w:tabs>
        <w:ind w:right="239"/>
        <w:rPr>
          <w:sz w:val="22"/>
        </w:rPr>
      </w:pPr>
      <w:bookmarkStart w:id="260" w:name="_Toc108259916"/>
      <w:bookmarkStart w:id="261" w:name="_Toc122240178"/>
      <w:bookmarkStart w:id="262" w:name="_Toc122246487"/>
      <w:bookmarkStart w:id="263" w:name="_Toc191446329"/>
    </w:p>
    <w:p w14:paraId="5351D93E"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264" w:name="_Toc79569203"/>
      <w:r w:rsidRPr="00091745">
        <w:rPr>
          <w:sz w:val="22"/>
          <w:szCs w:val="22"/>
        </w:rPr>
        <w:t>Bidders' Presentations</w:t>
      </w:r>
      <w:bookmarkEnd w:id="260"/>
      <w:bookmarkEnd w:id="261"/>
      <w:bookmarkEnd w:id="262"/>
      <w:bookmarkEnd w:id="263"/>
      <w:bookmarkEnd w:id="264"/>
    </w:p>
    <w:p w14:paraId="0607F35F" w14:textId="77777777" w:rsidR="00141137" w:rsidRPr="00091745" w:rsidRDefault="00141137" w:rsidP="00F02294">
      <w:pPr>
        <w:tabs>
          <w:tab w:val="left" w:pos="0"/>
          <w:tab w:val="left" w:pos="1440"/>
        </w:tabs>
        <w:autoSpaceDE w:val="0"/>
        <w:autoSpaceDN w:val="0"/>
        <w:adjustRightInd w:val="0"/>
        <w:ind w:right="239"/>
        <w:rPr>
          <w:rFonts w:cs="Arial"/>
          <w:sz w:val="22"/>
          <w:szCs w:val="22"/>
          <w:lang w:val="en-GB"/>
        </w:rPr>
      </w:pPr>
    </w:p>
    <w:p w14:paraId="7A1040CD" w14:textId="190DA34B" w:rsidR="00141137" w:rsidRPr="00091745" w:rsidRDefault="00120CB2" w:rsidP="00323C2E">
      <w:pPr>
        <w:tabs>
          <w:tab w:val="left" w:pos="0"/>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WHO may, during the evaluation period, at its discretion, invite </w:t>
      </w:r>
      <w:r w:rsidR="00141137" w:rsidRPr="00091745">
        <w:rPr>
          <w:rFonts w:cs="Arial"/>
          <w:sz w:val="22"/>
          <w:szCs w:val="22"/>
          <w:lang w:val="en-GB"/>
        </w:rPr>
        <w:t>selected bidders to supply additional information on the contents of their proposal</w:t>
      </w:r>
      <w:r w:rsidRPr="00091745">
        <w:rPr>
          <w:rFonts w:cs="Arial"/>
          <w:sz w:val="22"/>
          <w:szCs w:val="22"/>
          <w:lang w:val="en-GB"/>
        </w:rPr>
        <w:t xml:space="preserve"> (at such bidders' own cost)</w:t>
      </w:r>
      <w:r w:rsidR="00141137" w:rsidRPr="00091745">
        <w:rPr>
          <w:rFonts w:cs="Arial"/>
          <w:sz w:val="22"/>
          <w:szCs w:val="22"/>
          <w:lang w:val="en-GB"/>
        </w:rPr>
        <w:t xml:space="preserve">. Such bidders will be asked to give a presentation of their proposal (possibly with an emphasis on a topic of WHO's choice) followed by a question and answer session. </w:t>
      </w:r>
      <w:r w:rsidR="00A62DBD">
        <w:rPr>
          <w:rFonts w:cs="Arial"/>
          <w:sz w:val="22"/>
          <w:szCs w:val="22"/>
          <w:lang w:val="en-GB"/>
        </w:rPr>
        <w:t>If required</w:t>
      </w:r>
      <w:r w:rsidR="00134F65">
        <w:rPr>
          <w:rFonts w:cs="Arial"/>
          <w:sz w:val="22"/>
          <w:szCs w:val="22"/>
          <w:lang w:val="en-GB"/>
        </w:rPr>
        <w:t xml:space="preserve">, </w:t>
      </w:r>
      <w:r w:rsidR="00A62DBD">
        <w:rPr>
          <w:rFonts w:cs="Arial"/>
          <w:sz w:val="22"/>
          <w:szCs w:val="22"/>
          <w:lang w:val="en-GB"/>
        </w:rPr>
        <w:t>t</w:t>
      </w:r>
      <w:r w:rsidR="00141137" w:rsidRPr="00091745">
        <w:rPr>
          <w:rFonts w:cs="Arial"/>
          <w:sz w:val="22"/>
          <w:szCs w:val="22"/>
          <w:lang w:val="en-GB"/>
        </w:rPr>
        <w:t xml:space="preserve">he presentation will be held </w:t>
      </w:r>
      <w:r w:rsidR="0021125E" w:rsidRPr="00CF738D">
        <w:rPr>
          <w:rFonts w:cs="Arial"/>
          <w:sz w:val="22"/>
          <w:szCs w:val="22"/>
          <w:lang w:val="en-GB"/>
        </w:rPr>
        <w:t>via Zoom</w:t>
      </w:r>
      <w:r w:rsidR="00141137" w:rsidRPr="00091745">
        <w:rPr>
          <w:rFonts w:cs="Arial"/>
          <w:sz w:val="22"/>
          <w:szCs w:val="22"/>
          <w:lang w:val="en-GB"/>
        </w:rPr>
        <w:t>.</w:t>
      </w:r>
    </w:p>
    <w:p w14:paraId="5C92E8A4" w14:textId="77777777" w:rsidR="00141137" w:rsidRPr="00091745" w:rsidRDefault="00141137" w:rsidP="00F02294">
      <w:pPr>
        <w:tabs>
          <w:tab w:val="left" w:pos="0"/>
          <w:tab w:val="left" w:pos="1440"/>
        </w:tabs>
        <w:autoSpaceDE w:val="0"/>
        <w:autoSpaceDN w:val="0"/>
        <w:adjustRightInd w:val="0"/>
        <w:ind w:right="239"/>
        <w:rPr>
          <w:rFonts w:cs="Arial"/>
          <w:sz w:val="22"/>
          <w:szCs w:val="22"/>
          <w:lang w:val="en-GB"/>
        </w:rPr>
      </w:pPr>
    </w:p>
    <w:p w14:paraId="0AF3B246" w14:textId="77777777" w:rsidR="00141137" w:rsidRPr="00091745" w:rsidRDefault="00141137" w:rsidP="00F02294">
      <w:pPr>
        <w:tabs>
          <w:tab w:val="left" w:pos="0"/>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NOTE: </w:t>
      </w:r>
      <w:r w:rsidR="00120CB2" w:rsidRPr="00091745">
        <w:rPr>
          <w:rFonts w:cs="Arial"/>
          <w:sz w:val="22"/>
          <w:szCs w:val="22"/>
          <w:lang w:val="en-GB"/>
        </w:rPr>
        <w:t>Other p</w:t>
      </w:r>
      <w:r w:rsidRPr="00091745">
        <w:rPr>
          <w:rFonts w:cs="Arial"/>
          <w:sz w:val="22"/>
          <w:szCs w:val="22"/>
          <w:lang w:val="en-GB"/>
        </w:rPr>
        <w:t xml:space="preserve">resentations </w:t>
      </w:r>
      <w:r w:rsidR="00120CB2" w:rsidRPr="00091745">
        <w:rPr>
          <w:rFonts w:cs="Arial"/>
          <w:sz w:val="22"/>
          <w:szCs w:val="22"/>
          <w:lang w:val="en-GB"/>
        </w:rPr>
        <w:t xml:space="preserve">and </w:t>
      </w:r>
      <w:r w:rsidR="0010541F" w:rsidRPr="00091745">
        <w:rPr>
          <w:rFonts w:cs="Arial"/>
          <w:sz w:val="22"/>
          <w:szCs w:val="22"/>
          <w:lang w:val="en-GB"/>
        </w:rPr>
        <w:t xml:space="preserve">any </w:t>
      </w:r>
      <w:r w:rsidRPr="00091745">
        <w:rPr>
          <w:rFonts w:cs="Arial"/>
          <w:sz w:val="22"/>
          <w:szCs w:val="22"/>
          <w:lang w:val="en-GB"/>
        </w:rPr>
        <w:t xml:space="preserve">other individual contact </w:t>
      </w:r>
      <w:r w:rsidR="0010541F" w:rsidRPr="00091745">
        <w:rPr>
          <w:rFonts w:cs="Arial"/>
          <w:sz w:val="22"/>
          <w:szCs w:val="22"/>
          <w:lang w:val="en-GB"/>
        </w:rPr>
        <w:t xml:space="preserve">between WHO and bidders </w:t>
      </w:r>
      <w:r w:rsidRPr="00091745">
        <w:rPr>
          <w:rFonts w:cs="Arial"/>
          <w:sz w:val="22"/>
          <w:szCs w:val="22"/>
          <w:lang w:val="en-GB"/>
        </w:rPr>
        <w:t xml:space="preserve">is expressly prohibited </w:t>
      </w:r>
      <w:r w:rsidR="00120CB2" w:rsidRPr="00091745">
        <w:rPr>
          <w:rFonts w:cs="Arial"/>
          <w:sz w:val="22"/>
          <w:szCs w:val="22"/>
          <w:lang w:val="en-GB"/>
        </w:rPr>
        <w:t xml:space="preserve">both </w:t>
      </w:r>
      <w:r w:rsidRPr="00091745">
        <w:rPr>
          <w:rFonts w:cs="Arial"/>
          <w:sz w:val="22"/>
          <w:szCs w:val="22"/>
          <w:lang w:val="en-GB"/>
        </w:rPr>
        <w:t xml:space="preserve">before </w:t>
      </w:r>
      <w:r w:rsidR="00120CB2" w:rsidRPr="00091745">
        <w:rPr>
          <w:rFonts w:cs="Arial"/>
          <w:sz w:val="22"/>
          <w:szCs w:val="22"/>
          <w:lang w:val="en-GB"/>
        </w:rPr>
        <w:t xml:space="preserve">and after </w:t>
      </w:r>
      <w:r w:rsidRPr="00091745">
        <w:rPr>
          <w:rFonts w:cs="Arial"/>
          <w:sz w:val="22"/>
          <w:szCs w:val="22"/>
          <w:lang w:val="en-GB"/>
        </w:rPr>
        <w:t>the closing date</w:t>
      </w:r>
      <w:r w:rsidR="004569C6">
        <w:rPr>
          <w:rFonts w:cs="Arial"/>
          <w:sz w:val="22"/>
          <w:szCs w:val="22"/>
          <w:lang w:val="en-GB"/>
        </w:rPr>
        <w:t xml:space="preserve"> for submission of proposals</w:t>
      </w:r>
      <w:r w:rsidRPr="00091745">
        <w:rPr>
          <w:rFonts w:cs="Arial"/>
          <w:sz w:val="22"/>
          <w:szCs w:val="22"/>
          <w:lang w:val="en-GB"/>
        </w:rPr>
        <w:t>.</w:t>
      </w:r>
    </w:p>
    <w:p w14:paraId="420AE0FA" w14:textId="77777777" w:rsidR="00C3368F" w:rsidRDefault="00C3368F" w:rsidP="00F02294">
      <w:pPr>
        <w:tabs>
          <w:tab w:val="left" w:pos="0"/>
          <w:tab w:val="left" w:pos="1440"/>
        </w:tabs>
        <w:autoSpaceDE w:val="0"/>
        <w:autoSpaceDN w:val="0"/>
        <w:adjustRightInd w:val="0"/>
        <w:ind w:right="239"/>
        <w:rPr>
          <w:rFonts w:cs="Arial"/>
          <w:sz w:val="22"/>
          <w:szCs w:val="22"/>
          <w:lang w:val="en-GB"/>
        </w:rPr>
      </w:pPr>
    </w:p>
    <w:p w14:paraId="36659D7B" w14:textId="77777777" w:rsidR="00E55DC2" w:rsidRDefault="00E55DC2" w:rsidP="00A112BC">
      <w:pPr>
        <w:jc w:val="left"/>
        <w:rPr>
          <w:rFonts w:cs="Arial"/>
          <w:sz w:val="22"/>
          <w:szCs w:val="22"/>
          <w:lang w:val="en-GB"/>
        </w:rPr>
      </w:pPr>
      <w:r>
        <w:rPr>
          <w:rFonts w:cs="Arial"/>
          <w:sz w:val="22"/>
          <w:szCs w:val="22"/>
          <w:lang w:val="en-GB"/>
        </w:rPr>
        <w:br w:type="page"/>
      </w:r>
    </w:p>
    <w:p w14:paraId="7357362C" w14:textId="77777777" w:rsidR="00141137" w:rsidRPr="00091745" w:rsidRDefault="00141137" w:rsidP="00F02294">
      <w:pPr>
        <w:pStyle w:val="Heading1"/>
        <w:keepNext/>
        <w:pageBreakBefore w:val="0"/>
        <w:widowControl w:val="0"/>
        <w:numPr>
          <w:ilvl w:val="0"/>
          <w:numId w:val="1"/>
        </w:numPr>
        <w:tabs>
          <w:tab w:val="clear" w:pos="851"/>
          <w:tab w:val="left" w:pos="1260"/>
        </w:tabs>
        <w:spacing w:line="240" w:lineRule="atLeast"/>
        <w:ind w:left="0" w:right="239"/>
        <w:jc w:val="lowKashida"/>
        <w:rPr>
          <w:rFonts w:cs="Arial"/>
          <w:sz w:val="22"/>
          <w:szCs w:val="22"/>
        </w:rPr>
      </w:pPr>
      <w:bookmarkStart w:id="265" w:name="_Toc499734326"/>
      <w:bookmarkStart w:id="266" w:name="_Toc499734455"/>
      <w:bookmarkStart w:id="267" w:name="_Toc108259917"/>
      <w:bookmarkStart w:id="268" w:name="_Toc120869199"/>
      <w:bookmarkStart w:id="269" w:name="_Toc122240179"/>
      <w:bookmarkStart w:id="270" w:name="_Toc122246488"/>
      <w:bookmarkStart w:id="271" w:name="_Toc191446330"/>
      <w:bookmarkStart w:id="272" w:name="_Toc79569204"/>
      <w:bookmarkEnd w:id="265"/>
      <w:bookmarkEnd w:id="266"/>
      <w:r w:rsidRPr="00091745">
        <w:rPr>
          <w:rFonts w:ascii="Arial" w:hAnsi="Arial" w:cs="Arial"/>
          <w:color w:val="447DB5"/>
          <w:sz w:val="22"/>
          <w:szCs w:val="22"/>
        </w:rPr>
        <w:lastRenderedPageBreak/>
        <w:t>Award Of Contract</w:t>
      </w:r>
      <w:bookmarkEnd w:id="267"/>
      <w:bookmarkEnd w:id="268"/>
      <w:bookmarkEnd w:id="269"/>
      <w:bookmarkEnd w:id="270"/>
      <w:bookmarkEnd w:id="271"/>
      <w:bookmarkEnd w:id="272"/>
    </w:p>
    <w:p w14:paraId="73C6228D"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273" w:name="_Toc108259918"/>
      <w:bookmarkStart w:id="274" w:name="_Toc122240180"/>
      <w:bookmarkStart w:id="275" w:name="_Toc122246489"/>
      <w:bookmarkStart w:id="276" w:name="_Toc191446331"/>
      <w:bookmarkStart w:id="277" w:name="_Toc79569205"/>
      <w:r w:rsidRPr="00091745">
        <w:rPr>
          <w:sz w:val="22"/>
          <w:szCs w:val="22"/>
        </w:rPr>
        <w:t>Award Criteria, Award of Contract</w:t>
      </w:r>
      <w:bookmarkEnd w:id="273"/>
      <w:bookmarkEnd w:id="274"/>
      <w:bookmarkEnd w:id="275"/>
      <w:bookmarkEnd w:id="276"/>
      <w:bookmarkEnd w:id="277"/>
    </w:p>
    <w:p w14:paraId="13288312" w14:textId="77777777" w:rsidR="00141137" w:rsidRPr="00091745" w:rsidRDefault="00141137" w:rsidP="00F02294">
      <w:pPr>
        <w:autoSpaceDE w:val="0"/>
        <w:autoSpaceDN w:val="0"/>
        <w:adjustRightInd w:val="0"/>
        <w:ind w:right="239"/>
        <w:rPr>
          <w:rFonts w:cs="Arial"/>
          <w:sz w:val="22"/>
          <w:szCs w:val="22"/>
          <w:lang w:val="en-GB"/>
        </w:rPr>
      </w:pPr>
    </w:p>
    <w:p w14:paraId="14390928" w14:textId="77777777" w:rsidR="00F611A5" w:rsidRPr="00091745" w:rsidRDefault="00F611A5" w:rsidP="00F02294">
      <w:pPr>
        <w:autoSpaceDE w:val="0"/>
        <w:autoSpaceDN w:val="0"/>
        <w:adjustRightInd w:val="0"/>
        <w:ind w:right="239"/>
        <w:rPr>
          <w:rFonts w:cs="Arial"/>
          <w:sz w:val="22"/>
          <w:szCs w:val="22"/>
          <w:lang w:val="en-GB"/>
        </w:rPr>
      </w:pPr>
      <w:r w:rsidRPr="00091745">
        <w:rPr>
          <w:rFonts w:cs="Arial"/>
          <w:sz w:val="22"/>
          <w:szCs w:val="22"/>
          <w:lang w:val="en-GB"/>
        </w:rPr>
        <w:t xml:space="preserve">WHO reserves the right to </w:t>
      </w:r>
    </w:p>
    <w:p w14:paraId="6B20FF2C" w14:textId="77777777" w:rsidR="00F611A5" w:rsidRPr="00091745" w:rsidRDefault="00F611A5" w:rsidP="00F02294">
      <w:pPr>
        <w:autoSpaceDE w:val="0"/>
        <w:autoSpaceDN w:val="0"/>
        <w:adjustRightInd w:val="0"/>
        <w:ind w:right="239"/>
        <w:rPr>
          <w:rFonts w:cs="Arial"/>
          <w:sz w:val="22"/>
          <w:szCs w:val="22"/>
          <w:lang w:val="en-GB"/>
        </w:rPr>
      </w:pPr>
    </w:p>
    <w:p w14:paraId="6BEA2B4D" w14:textId="77777777" w:rsidR="00F611A5" w:rsidRPr="00091745" w:rsidRDefault="00471F19" w:rsidP="004902F1">
      <w:pPr>
        <w:numPr>
          <w:ilvl w:val="0"/>
          <w:numId w:val="21"/>
        </w:numPr>
        <w:tabs>
          <w:tab w:val="clear" w:pos="360"/>
          <w:tab w:val="num" w:pos="284"/>
        </w:tabs>
        <w:ind w:left="0" w:right="239" w:firstLine="0"/>
        <w:rPr>
          <w:rFonts w:cs="Arial"/>
          <w:sz w:val="22"/>
          <w:szCs w:val="22"/>
          <w:lang w:val="en-GB"/>
        </w:rPr>
      </w:pPr>
      <w:r w:rsidRPr="00091745">
        <w:rPr>
          <w:rFonts w:cs="Arial"/>
          <w:sz w:val="22"/>
          <w:szCs w:val="22"/>
          <w:lang w:val="en-GB"/>
        </w:rPr>
        <w:t>Award the c</w:t>
      </w:r>
      <w:r w:rsidR="00F611A5" w:rsidRPr="00091745">
        <w:rPr>
          <w:rFonts w:cs="Arial"/>
          <w:sz w:val="22"/>
          <w:szCs w:val="22"/>
          <w:lang w:val="en-GB"/>
        </w:rPr>
        <w:t>ontract to a bidder of its choice, even if its bid is not the lowest</w:t>
      </w:r>
      <w:r w:rsidR="0026659A" w:rsidRPr="00091745">
        <w:rPr>
          <w:rFonts w:cs="Arial"/>
          <w:sz w:val="22"/>
          <w:szCs w:val="22"/>
          <w:lang w:val="en-GB"/>
        </w:rPr>
        <w:t>;</w:t>
      </w:r>
    </w:p>
    <w:p w14:paraId="118C0D9B" w14:textId="77777777" w:rsidR="004902F1" w:rsidRDefault="00F611A5" w:rsidP="004902F1">
      <w:pPr>
        <w:numPr>
          <w:ilvl w:val="0"/>
          <w:numId w:val="21"/>
        </w:numPr>
        <w:tabs>
          <w:tab w:val="clear" w:pos="360"/>
          <w:tab w:val="num" w:pos="284"/>
        </w:tabs>
        <w:ind w:left="0" w:right="239" w:firstLine="0"/>
        <w:rPr>
          <w:rFonts w:cs="Arial"/>
          <w:sz w:val="22"/>
          <w:szCs w:val="22"/>
          <w:lang w:val="en-GB"/>
        </w:rPr>
      </w:pPr>
      <w:r w:rsidRPr="00091745">
        <w:rPr>
          <w:rFonts w:cs="Arial"/>
          <w:sz w:val="22"/>
          <w:szCs w:val="22"/>
          <w:lang w:val="en-GB"/>
        </w:rPr>
        <w:t>Award separate contracts for parts of the work, components or items, to one or more bidders of its choice, even if their bids are not the lowest</w:t>
      </w:r>
      <w:r w:rsidR="0026659A" w:rsidRPr="00091745">
        <w:rPr>
          <w:rFonts w:cs="Arial"/>
          <w:sz w:val="22"/>
          <w:szCs w:val="22"/>
          <w:lang w:val="en-GB"/>
        </w:rPr>
        <w:t>;</w:t>
      </w:r>
    </w:p>
    <w:p w14:paraId="44F2A4B0" w14:textId="77777777" w:rsidR="004902F1" w:rsidRDefault="0010541F" w:rsidP="004902F1">
      <w:pPr>
        <w:numPr>
          <w:ilvl w:val="0"/>
          <w:numId w:val="21"/>
        </w:numPr>
        <w:tabs>
          <w:tab w:val="clear" w:pos="360"/>
          <w:tab w:val="num" w:pos="284"/>
        </w:tabs>
        <w:ind w:left="0" w:right="239" w:firstLine="0"/>
        <w:rPr>
          <w:rFonts w:cs="Arial"/>
          <w:sz w:val="22"/>
          <w:szCs w:val="22"/>
          <w:lang w:val="en-GB"/>
        </w:rPr>
      </w:pPr>
      <w:r w:rsidRPr="004902F1">
        <w:rPr>
          <w:rFonts w:cs="Arial"/>
          <w:sz w:val="22"/>
          <w:szCs w:val="22"/>
          <w:lang w:val="en-GB"/>
        </w:rPr>
        <w:t>A</w:t>
      </w:r>
      <w:r w:rsidR="00F611A5" w:rsidRPr="004902F1">
        <w:rPr>
          <w:rFonts w:cs="Arial"/>
          <w:sz w:val="22"/>
          <w:szCs w:val="22"/>
          <w:lang w:val="en-GB"/>
        </w:rPr>
        <w:t xml:space="preserve">ccept or reject any proposal, and to annul the solicitation process and reject all proposals at any time prior to award of contract, without thereby incurring any liability to the affected </w:t>
      </w:r>
      <w:r w:rsidRPr="004902F1">
        <w:rPr>
          <w:rFonts w:cs="Arial"/>
          <w:sz w:val="22"/>
          <w:szCs w:val="22"/>
          <w:lang w:val="en-GB"/>
        </w:rPr>
        <w:t xml:space="preserve">bidder or </w:t>
      </w:r>
      <w:r w:rsidR="00F611A5" w:rsidRPr="004902F1">
        <w:rPr>
          <w:rFonts w:cs="Arial"/>
          <w:sz w:val="22"/>
          <w:szCs w:val="22"/>
          <w:lang w:val="en-GB"/>
        </w:rPr>
        <w:t>bidders and without any obligation to inform the affected bidder or bidders of the grounds for WHO's action</w:t>
      </w:r>
      <w:r w:rsidR="0026659A" w:rsidRPr="004902F1">
        <w:rPr>
          <w:rFonts w:cs="Arial"/>
          <w:sz w:val="22"/>
          <w:szCs w:val="22"/>
          <w:lang w:val="en-GB"/>
        </w:rPr>
        <w:t>;</w:t>
      </w:r>
      <w:r w:rsidR="00F611A5" w:rsidRPr="004902F1">
        <w:rPr>
          <w:rFonts w:cs="Arial"/>
          <w:sz w:val="22"/>
          <w:szCs w:val="22"/>
          <w:lang w:val="en-GB"/>
        </w:rPr>
        <w:t xml:space="preserve"> </w:t>
      </w:r>
    </w:p>
    <w:p w14:paraId="2BA4C250" w14:textId="77777777" w:rsidR="004902F1" w:rsidRDefault="00F611A5" w:rsidP="004902F1">
      <w:pPr>
        <w:numPr>
          <w:ilvl w:val="0"/>
          <w:numId w:val="21"/>
        </w:numPr>
        <w:tabs>
          <w:tab w:val="clear" w:pos="360"/>
          <w:tab w:val="num" w:pos="284"/>
        </w:tabs>
        <w:ind w:left="0" w:right="239" w:firstLine="0"/>
        <w:rPr>
          <w:rFonts w:cs="Arial"/>
          <w:sz w:val="22"/>
          <w:szCs w:val="22"/>
          <w:lang w:val="en-GB"/>
        </w:rPr>
      </w:pPr>
      <w:r w:rsidRPr="004902F1">
        <w:rPr>
          <w:rFonts w:cs="Arial"/>
          <w:sz w:val="22"/>
          <w:szCs w:val="22"/>
          <w:lang w:val="en-GB"/>
        </w:rPr>
        <w:t>Award the contract on the basis of the Organization’s particular objectives to a bidder whose proposal is considered to be the most responsive to the needs of the Organization and the activity concerned</w:t>
      </w:r>
      <w:r w:rsidR="0026659A" w:rsidRPr="004902F1">
        <w:rPr>
          <w:rFonts w:cs="Arial"/>
          <w:sz w:val="22"/>
          <w:szCs w:val="22"/>
          <w:lang w:val="en-GB"/>
        </w:rPr>
        <w:t>;</w:t>
      </w:r>
    </w:p>
    <w:p w14:paraId="6ABF50C0" w14:textId="77777777" w:rsidR="00F611A5" w:rsidRPr="004902F1" w:rsidRDefault="00F611A5" w:rsidP="004902F1">
      <w:pPr>
        <w:numPr>
          <w:ilvl w:val="0"/>
          <w:numId w:val="21"/>
        </w:numPr>
        <w:tabs>
          <w:tab w:val="clear" w:pos="360"/>
          <w:tab w:val="num" w:pos="284"/>
        </w:tabs>
        <w:ind w:left="0" w:right="239" w:firstLine="0"/>
        <w:rPr>
          <w:rFonts w:cs="Arial"/>
          <w:sz w:val="22"/>
          <w:szCs w:val="22"/>
          <w:lang w:val="en-GB"/>
        </w:rPr>
      </w:pPr>
      <w:r w:rsidRPr="004902F1">
        <w:rPr>
          <w:rFonts w:cs="Arial"/>
          <w:sz w:val="22"/>
          <w:szCs w:val="22"/>
          <w:lang w:val="en-GB"/>
        </w:rPr>
        <w:t>Not award any contract at all</w:t>
      </w:r>
      <w:r w:rsidR="0026659A" w:rsidRPr="004902F1">
        <w:rPr>
          <w:rFonts w:cs="Arial"/>
          <w:sz w:val="22"/>
          <w:szCs w:val="22"/>
          <w:lang w:val="en-GB"/>
        </w:rPr>
        <w:t>.</w:t>
      </w:r>
    </w:p>
    <w:p w14:paraId="4889BFD9" w14:textId="77777777" w:rsidR="00141137" w:rsidRPr="00091745" w:rsidRDefault="00141137" w:rsidP="00F02294">
      <w:pPr>
        <w:autoSpaceDE w:val="0"/>
        <w:autoSpaceDN w:val="0"/>
        <w:adjustRightInd w:val="0"/>
        <w:ind w:right="239"/>
        <w:rPr>
          <w:rFonts w:cs="Arial"/>
          <w:sz w:val="22"/>
          <w:szCs w:val="22"/>
          <w:lang w:val="en-GB"/>
        </w:rPr>
      </w:pPr>
    </w:p>
    <w:p w14:paraId="6791C976" w14:textId="77777777" w:rsidR="00141137" w:rsidRPr="00091745" w:rsidRDefault="00141137" w:rsidP="00F02294">
      <w:pPr>
        <w:autoSpaceDE w:val="0"/>
        <w:autoSpaceDN w:val="0"/>
        <w:adjustRightInd w:val="0"/>
        <w:rPr>
          <w:rFonts w:cs="Arial"/>
          <w:sz w:val="22"/>
          <w:szCs w:val="22"/>
          <w:lang w:val="en-GB"/>
        </w:rPr>
      </w:pPr>
    </w:p>
    <w:p w14:paraId="5EEAA7B4" w14:textId="49D1ECF5" w:rsidR="00F611A5" w:rsidRPr="00091745" w:rsidRDefault="00F611A5" w:rsidP="00F02294">
      <w:pPr>
        <w:ind w:right="239"/>
        <w:rPr>
          <w:rFonts w:cs="Arial"/>
          <w:sz w:val="22"/>
          <w:szCs w:val="22"/>
          <w:lang w:val="en-GB"/>
        </w:rPr>
      </w:pPr>
      <w:r w:rsidRPr="00091745">
        <w:rPr>
          <w:rFonts w:cs="Arial"/>
          <w:sz w:val="22"/>
          <w:szCs w:val="22"/>
          <w:lang w:val="en-GB"/>
        </w:rPr>
        <w:t>WHO has the right to eliminate bids for technical or other reasons throughout the evaluation</w:t>
      </w:r>
      <w:r w:rsidR="0010541F" w:rsidRPr="00091745">
        <w:rPr>
          <w:rFonts w:cs="Arial"/>
          <w:sz w:val="22"/>
          <w:szCs w:val="22"/>
          <w:lang w:val="en-GB"/>
        </w:rPr>
        <w:t>/selection</w:t>
      </w:r>
      <w:r w:rsidRPr="00091745">
        <w:rPr>
          <w:rFonts w:cs="Arial"/>
          <w:sz w:val="22"/>
          <w:szCs w:val="22"/>
          <w:lang w:val="en-GB"/>
        </w:rPr>
        <w:t xml:space="preserve"> process.</w:t>
      </w:r>
      <w:r w:rsidR="00544974">
        <w:rPr>
          <w:rFonts w:cs="Arial"/>
          <w:sz w:val="22"/>
          <w:szCs w:val="22"/>
          <w:lang w:val="en-GB"/>
        </w:rPr>
        <w:t xml:space="preserve"> </w:t>
      </w:r>
      <w:r w:rsidR="00120CB2" w:rsidRPr="00091745">
        <w:rPr>
          <w:rFonts w:cs="Arial"/>
          <w:sz w:val="22"/>
          <w:szCs w:val="22"/>
          <w:lang w:val="en-GB"/>
        </w:rPr>
        <w:t xml:space="preserve">WHO shall not in any way be </w:t>
      </w:r>
      <w:r w:rsidR="002234E5" w:rsidRPr="00091745">
        <w:rPr>
          <w:rFonts w:cs="Arial"/>
          <w:sz w:val="22"/>
          <w:szCs w:val="22"/>
          <w:lang w:val="en-GB"/>
        </w:rPr>
        <w:t xml:space="preserve">obliged </w:t>
      </w:r>
      <w:r w:rsidRPr="00091745">
        <w:rPr>
          <w:rFonts w:cs="Arial"/>
          <w:sz w:val="22"/>
          <w:szCs w:val="22"/>
          <w:lang w:val="en-GB"/>
        </w:rPr>
        <w:t xml:space="preserve">to reveal, or discuss with any bidder, how a proposal was assessed, or to provide any other information </w:t>
      </w:r>
      <w:r w:rsidR="00A0648D" w:rsidRPr="00091745">
        <w:rPr>
          <w:rFonts w:cs="Arial"/>
          <w:sz w:val="22"/>
          <w:szCs w:val="22"/>
          <w:lang w:val="en-GB"/>
        </w:rPr>
        <w:t xml:space="preserve">relating </w:t>
      </w:r>
      <w:r w:rsidRPr="00091745">
        <w:rPr>
          <w:rFonts w:cs="Arial"/>
          <w:sz w:val="22"/>
          <w:szCs w:val="22"/>
          <w:lang w:val="en-GB"/>
        </w:rPr>
        <w:t>to the evaluation</w:t>
      </w:r>
      <w:r w:rsidR="0010541F" w:rsidRPr="00091745">
        <w:rPr>
          <w:rFonts w:cs="Arial"/>
          <w:sz w:val="22"/>
          <w:szCs w:val="22"/>
          <w:lang w:val="en-GB"/>
        </w:rPr>
        <w:t>/selection</w:t>
      </w:r>
      <w:r w:rsidRPr="00091745">
        <w:rPr>
          <w:rFonts w:cs="Arial"/>
          <w:sz w:val="22"/>
          <w:szCs w:val="22"/>
          <w:lang w:val="en-GB"/>
        </w:rPr>
        <w:t xml:space="preserve"> process or to state the reasons for elimination to </w:t>
      </w:r>
      <w:r w:rsidR="0010541F" w:rsidRPr="00091745">
        <w:rPr>
          <w:rFonts w:cs="Arial"/>
          <w:sz w:val="22"/>
          <w:szCs w:val="22"/>
          <w:lang w:val="en-GB"/>
        </w:rPr>
        <w:t>any</w:t>
      </w:r>
      <w:r w:rsidRPr="00091745">
        <w:rPr>
          <w:rFonts w:cs="Arial"/>
          <w:sz w:val="22"/>
          <w:szCs w:val="22"/>
          <w:lang w:val="en-GB"/>
        </w:rPr>
        <w:t xml:space="preserve"> bidder.</w:t>
      </w:r>
    </w:p>
    <w:p w14:paraId="6B309D8C" w14:textId="77777777" w:rsidR="00141137" w:rsidRPr="00091745" w:rsidRDefault="00141137" w:rsidP="00F02294">
      <w:pPr>
        <w:autoSpaceDE w:val="0"/>
        <w:autoSpaceDN w:val="0"/>
        <w:adjustRightInd w:val="0"/>
        <w:ind w:right="239"/>
        <w:rPr>
          <w:rFonts w:cs="Arial"/>
          <w:sz w:val="22"/>
          <w:szCs w:val="22"/>
          <w:lang w:val="en-GB"/>
        </w:rPr>
      </w:pPr>
    </w:p>
    <w:p w14:paraId="4318F90C" w14:textId="77777777" w:rsidR="00141137" w:rsidRPr="00091745" w:rsidRDefault="00141137" w:rsidP="00F02294">
      <w:pPr>
        <w:autoSpaceDE w:val="0"/>
        <w:autoSpaceDN w:val="0"/>
        <w:adjustRightInd w:val="0"/>
        <w:ind w:right="239"/>
        <w:rPr>
          <w:rFonts w:cs="Arial"/>
          <w:sz w:val="22"/>
          <w:szCs w:val="22"/>
          <w:lang w:val="en-GB"/>
        </w:rPr>
      </w:pPr>
      <w:r w:rsidRPr="00091745">
        <w:rPr>
          <w:rFonts w:cs="Arial"/>
          <w:sz w:val="22"/>
          <w:szCs w:val="22"/>
          <w:lang w:val="en-GB"/>
        </w:rPr>
        <w:t xml:space="preserve">NOTE: WHO is </w:t>
      </w:r>
      <w:r w:rsidRPr="00091745">
        <w:rPr>
          <w:rFonts w:cs="Arial"/>
          <w:b/>
          <w:bCs/>
          <w:sz w:val="22"/>
          <w:szCs w:val="22"/>
          <w:lang w:val="en-GB"/>
        </w:rPr>
        <w:t xml:space="preserve">acting in good faith </w:t>
      </w:r>
      <w:r w:rsidR="003D3EF0" w:rsidRPr="00091745">
        <w:rPr>
          <w:rFonts w:cs="Arial"/>
          <w:sz w:val="22"/>
          <w:szCs w:val="22"/>
          <w:lang w:val="en-GB"/>
        </w:rPr>
        <w:t>by issuing this RFP.</w:t>
      </w:r>
      <w:r w:rsidRPr="00091745">
        <w:rPr>
          <w:rFonts w:cs="Arial"/>
          <w:sz w:val="22"/>
          <w:szCs w:val="22"/>
          <w:lang w:val="en-GB"/>
        </w:rPr>
        <w:t xml:space="preserve"> However, </w:t>
      </w:r>
      <w:r w:rsidRPr="00091745">
        <w:rPr>
          <w:rFonts w:cs="Arial"/>
          <w:b/>
          <w:bCs/>
          <w:sz w:val="22"/>
          <w:szCs w:val="22"/>
          <w:lang w:val="en-GB"/>
        </w:rPr>
        <w:t>this</w:t>
      </w:r>
      <w:r w:rsidRPr="00091745">
        <w:rPr>
          <w:rFonts w:cs="Arial"/>
          <w:sz w:val="22"/>
          <w:szCs w:val="22"/>
          <w:lang w:val="en-GB"/>
        </w:rPr>
        <w:t xml:space="preserve"> </w:t>
      </w:r>
      <w:r w:rsidRPr="00091745">
        <w:rPr>
          <w:rFonts w:cs="Arial"/>
          <w:b/>
          <w:bCs/>
          <w:sz w:val="22"/>
          <w:szCs w:val="22"/>
          <w:lang w:val="en-GB"/>
        </w:rPr>
        <w:t xml:space="preserve">document does not </w:t>
      </w:r>
      <w:r w:rsidR="002234E5" w:rsidRPr="00091745">
        <w:rPr>
          <w:rFonts w:cs="Arial"/>
          <w:b/>
          <w:bCs/>
          <w:sz w:val="22"/>
          <w:szCs w:val="22"/>
          <w:lang w:val="en-GB"/>
        </w:rPr>
        <w:t xml:space="preserve">oblige </w:t>
      </w:r>
      <w:r w:rsidRPr="00091745">
        <w:rPr>
          <w:rFonts w:cs="Arial"/>
          <w:b/>
          <w:bCs/>
          <w:sz w:val="22"/>
          <w:szCs w:val="22"/>
          <w:lang w:val="en-GB"/>
        </w:rPr>
        <w:t xml:space="preserve">WHO to contract for </w:t>
      </w:r>
      <w:r w:rsidR="00DB5140" w:rsidRPr="00091745">
        <w:rPr>
          <w:rFonts w:cs="Arial"/>
          <w:b/>
          <w:bCs/>
          <w:sz w:val="22"/>
          <w:szCs w:val="22"/>
          <w:lang w:val="en-GB"/>
        </w:rPr>
        <w:t xml:space="preserve">the performance of any work, nor for </w:t>
      </w:r>
      <w:r w:rsidRPr="00091745">
        <w:rPr>
          <w:rFonts w:cs="Arial"/>
          <w:b/>
          <w:bCs/>
          <w:sz w:val="22"/>
          <w:szCs w:val="22"/>
          <w:lang w:val="en-GB"/>
        </w:rPr>
        <w:t>the supply of any products or services.</w:t>
      </w:r>
    </w:p>
    <w:p w14:paraId="30171E7F" w14:textId="77777777" w:rsidR="00141137" w:rsidRPr="00091745" w:rsidRDefault="00141137" w:rsidP="00F02294">
      <w:pPr>
        <w:autoSpaceDE w:val="0"/>
        <w:autoSpaceDN w:val="0"/>
        <w:adjustRightInd w:val="0"/>
        <w:ind w:right="239"/>
        <w:rPr>
          <w:rFonts w:cs="Arial"/>
          <w:sz w:val="22"/>
          <w:szCs w:val="22"/>
          <w:lang w:val="en-GB"/>
        </w:rPr>
      </w:pPr>
    </w:p>
    <w:p w14:paraId="01F9BF83" w14:textId="77777777" w:rsidR="00141137" w:rsidRPr="00741E46" w:rsidRDefault="00141137" w:rsidP="00A112BC">
      <w:pPr>
        <w:pStyle w:val="StyleHeading2LatinArialComplexArial"/>
        <w:numPr>
          <w:ilvl w:val="1"/>
          <w:numId w:val="1"/>
        </w:numPr>
        <w:pBdr>
          <w:top w:val="single" w:sz="4" w:space="1" w:color="2D6BB5"/>
        </w:pBdr>
        <w:tabs>
          <w:tab w:val="clear" w:pos="851"/>
          <w:tab w:val="num" w:pos="900"/>
        </w:tabs>
        <w:ind w:left="0"/>
        <w:rPr>
          <w:spacing w:val="-16"/>
          <w:sz w:val="22"/>
          <w:szCs w:val="22"/>
        </w:rPr>
      </w:pPr>
      <w:bookmarkStart w:id="278" w:name="_Toc122240181"/>
      <w:bookmarkStart w:id="279" w:name="_Toc122246490"/>
      <w:bookmarkStart w:id="280" w:name="_Toc191446332"/>
      <w:bookmarkStart w:id="281" w:name="_Toc79569206"/>
      <w:bookmarkStart w:id="282" w:name="_Toc108259919"/>
      <w:r w:rsidRPr="00741E46">
        <w:rPr>
          <w:bCs/>
          <w:spacing w:val="-16"/>
          <w:sz w:val="22"/>
          <w:szCs w:val="22"/>
        </w:rPr>
        <w:t xml:space="preserve">WHO's Right to modify Scope or Requirements during the </w:t>
      </w:r>
      <w:r w:rsidR="00120CB2" w:rsidRPr="00741E46">
        <w:rPr>
          <w:spacing w:val="-16"/>
          <w:sz w:val="22"/>
          <w:szCs w:val="22"/>
        </w:rPr>
        <w:t>Evaluation/</w:t>
      </w:r>
      <w:r w:rsidR="00120CB2" w:rsidRPr="00741E46">
        <w:rPr>
          <w:bCs/>
          <w:spacing w:val="-16"/>
          <w:sz w:val="22"/>
          <w:szCs w:val="22"/>
        </w:rPr>
        <w:t xml:space="preserve">Selection </w:t>
      </w:r>
      <w:r w:rsidRPr="00741E46">
        <w:rPr>
          <w:spacing w:val="-16"/>
          <w:sz w:val="22"/>
          <w:szCs w:val="22"/>
        </w:rPr>
        <w:t>Process</w:t>
      </w:r>
      <w:bookmarkEnd w:id="278"/>
      <w:bookmarkEnd w:id="279"/>
      <w:bookmarkEnd w:id="280"/>
      <w:bookmarkEnd w:id="281"/>
    </w:p>
    <w:p w14:paraId="6534C21B"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34076485" w14:textId="44CF7585" w:rsidR="00141137" w:rsidRPr="00091745" w:rsidRDefault="00120CB2"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A</w:t>
      </w:r>
      <w:r w:rsidR="00141137" w:rsidRPr="00091745">
        <w:rPr>
          <w:rFonts w:cs="Arial"/>
          <w:sz w:val="22"/>
          <w:szCs w:val="22"/>
          <w:lang w:val="en-GB"/>
        </w:rPr>
        <w:t xml:space="preserve">t any time during the </w:t>
      </w:r>
      <w:r w:rsidRPr="00091745">
        <w:rPr>
          <w:rFonts w:cs="Arial"/>
          <w:sz w:val="22"/>
          <w:szCs w:val="22"/>
          <w:lang w:val="en-GB"/>
        </w:rPr>
        <w:t xml:space="preserve">evaluation/selection </w:t>
      </w:r>
      <w:r w:rsidR="00141137" w:rsidRPr="00091745">
        <w:rPr>
          <w:rFonts w:cs="Arial"/>
          <w:sz w:val="22"/>
          <w:szCs w:val="22"/>
          <w:lang w:val="en-GB"/>
        </w:rPr>
        <w:t xml:space="preserve">process, </w:t>
      </w:r>
      <w:r w:rsidRPr="00091745">
        <w:rPr>
          <w:rFonts w:cs="Arial"/>
          <w:sz w:val="22"/>
          <w:szCs w:val="22"/>
          <w:lang w:val="en-GB"/>
        </w:rPr>
        <w:t xml:space="preserve">WHO reserves the right to </w:t>
      </w:r>
      <w:r w:rsidR="00141137" w:rsidRPr="00091745">
        <w:rPr>
          <w:rFonts w:cs="Arial"/>
          <w:sz w:val="22"/>
          <w:szCs w:val="22"/>
          <w:lang w:val="en-GB"/>
        </w:rPr>
        <w:t xml:space="preserve">modify the scope of </w:t>
      </w:r>
      <w:r w:rsidR="00DB5140" w:rsidRPr="00091745">
        <w:rPr>
          <w:rFonts w:cs="Arial"/>
          <w:sz w:val="22"/>
          <w:szCs w:val="22"/>
          <w:lang w:val="en-GB"/>
        </w:rPr>
        <w:t xml:space="preserve">the work, </w:t>
      </w:r>
      <w:r w:rsidR="00141137" w:rsidRPr="00091745">
        <w:rPr>
          <w:rFonts w:cs="Arial"/>
          <w:sz w:val="22"/>
          <w:szCs w:val="22"/>
          <w:lang w:val="en-GB"/>
        </w:rPr>
        <w:t>services and</w:t>
      </w:r>
      <w:r w:rsidR="00DB5140" w:rsidRPr="00091745">
        <w:rPr>
          <w:rFonts w:cs="Arial"/>
          <w:sz w:val="22"/>
          <w:szCs w:val="22"/>
          <w:lang w:val="en-GB"/>
        </w:rPr>
        <w:t>/or</w:t>
      </w:r>
      <w:r w:rsidR="00544974">
        <w:rPr>
          <w:rFonts w:cs="Arial"/>
          <w:sz w:val="22"/>
          <w:szCs w:val="22"/>
          <w:lang w:val="en-GB"/>
        </w:rPr>
        <w:t xml:space="preserve"> </w:t>
      </w:r>
      <w:r w:rsidR="00141137" w:rsidRPr="00091745">
        <w:rPr>
          <w:rFonts w:cs="Arial"/>
          <w:sz w:val="22"/>
          <w:szCs w:val="22"/>
          <w:lang w:val="en-GB"/>
        </w:rPr>
        <w:t xml:space="preserve">goods </w:t>
      </w:r>
      <w:r w:rsidR="00DB5140" w:rsidRPr="00091745">
        <w:rPr>
          <w:rFonts w:cs="Arial"/>
          <w:sz w:val="22"/>
          <w:szCs w:val="22"/>
          <w:lang w:val="en-GB"/>
        </w:rPr>
        <w:t>called for under</w:t>
      </w:r>
      <w:r w:rsidR="00141137" w:rsidRPr="00091745">
        <w:rPr>
          <w:rFonts w:cs="Arial"/>
          <w:sz w:val="22"/>
          <w:szCs w:val="22"/>
          <w:lang w:val="en-GB"/>
        </w:rPr>
        <w:t xml:space="preserve"> th</w:t>
      </w:r>
      <w:r w:rsidR="00DB5140" w:rsidRPr="00091745">
        <w:rPr>
          <w:rFonts w:cs="Arial"/>
          <w:sz w:val="22"/>
          <w:szCs w:val="22"/>
          <w:lang w:val="en-GB"/>
        </w:rPr>
        <w:t>is</w:t>
      </w:r>
      <w:r w:rsidR="00141137" w:rsidRPr="00091745">
        <w:rPr>
          <w:rFonts w:cs="Arial"/>
          <w:sz w:val="22"/>
          <w:szCs w:val="22"/>
          <w:lang w:val="en-GB"/>
        </w:rPr>
        <w:t xml:space="preserve"> RFP.</w:t>
      </w:r>
      <w:r w:rsidR="00544974">
        <w:rPr>
          <w:rFonts w:cs="Arial"/>
          <w:sz w:val="22"/>
          <w:szCs w:val="22"/>
          <w:lang w:val="en-GB"/>
        </w:rPr>
        <w:t xml:space="preserve"> </w:t>
      </w:r>
      <w:r w:rsidRPr="00091745">
        <w:rPr>
          <w:rFonts w:cs="Arial"/>
          <w:sz w:val="22"/>
          <w:szCs w:val="22"/>
          <w:lang w:val="en-GB"/>
        </w:rPr>
        <w:t>WHO shall notify</w:t>
      </w:r>
      <w:r w:rsidR="00141137" w:rsidRPr="00091745">
        <w:rPr>
          <w:rFonts w:cs="Arial"/>
          <w:sz w:val="22"/>
          <w:szCs w:val="22"/>
          <w:lang w:val="en-GB"/>
        </w:rPr>
        <w:t xml:space="preserve"> the change to only those bidders who have not been officially eliminated due to technical reasons at that point in time.</w:t>
      </w:r>
      <w:r w:rsidR="00544974">
        <w:rPr>
          <w:rFonts w:cs="Arial"/>
          <w:sz w:val="22"/>
          <w:szCs w:val="22"/>
          <w:lang w:val="en-GB"/>
        </w:rPr>
        <w:t xml:space="preserve"> </w:t>
      </w:r>
    </w:p>
    <w:p w14:paraId="1AA82393"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3F698F66"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bCs/>
          <w:sz w:val="22"/>
          <w:szCs w:val="22"/>
        </w:rPr>
      </w:pPr>
      <w:bookmarkStart w:id="283" w:name="_Toc122240182"/>
      <w:bookmarkStart w:id="284" w:name="_Toc122246491"/>
      <w:bookmarkStart w:id="285" w:name="_Toc140037278"/>
      <w:bookmarkStart w:id="286" w:name="_Toc191446333"/>
      <w:bookmarkStart w:id="287" w:name="_Toc79569207"/>
      <w:bookmarkEnd w:id="282"/>
      <w:r w:rsidRPr="00091745">
        <w:rPr>
          <w:bCs/>
          <w:sz w:val="22"/>
          <w:szCs w:val="22"/>
        </w:rPr>
        <w:t>WHO's Right to Extend/Revise Scope or Requirements at Time of Award</w:t>
      </w:r>
      <w:bookmarkEnd w:id="283"/>
      <w:bookmarkEnd w:id="284"/>
      <w:bookmarkEnd w:id="285"/>
      <w:bookmarkEnd w:id="286"/>
      <w:bookmarkEnd w:id="287"/>
    </w:p>
    <w:p w14:paraId="4FAF2375"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0CF00C75" w14:textId="65DC4688" w:rsidR="00141137" w:rsidRPr="00091745" w:rsidRDefault="00141137"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WHO reserves the right at the time of</w:t>
      </w:r>
      <w:r w:rsidR="00544974">
        <w:rPr>
          <w:rFonts w:cs="Arial"/>
          <w:sz w:val="22"/>
          <w:szCs w:val="22"/>
          <w:lang w:val="en-GB"/>
        </w:rPr>
        <w:t xml:space="preserve"> </w:t>
      </w:r>
      <w:r w:rsidRPr="00091745">
        <w:rPr>
          <w:rFonts w:cs="Arial"/>
          <w:sz w:val="22"/>
          <w:szCs w:val="22"/>
          <w:lang w:val="en-GB"/>
        </w:rPr>
        <w:t>award of contract to extend</w:t>
      </w:r>
      <w:r w:rsidR="002C575A" w:rsidRPr="00091745">
        <w:rPr>
          <w:rFonts w:cs="Arial"/>
          <w:sz w:val="22"/>
          <w:szCs w:val="22"/>
          <w:lang w:val="en-GB"/>
        </w:rPr>
        <w:t xml:space="preserve">, reduce or otherwise </w:t>
      </w:r>
      <w:r w:rsidRPr="00091745">
        <w:rPr>
          <w:rFonts w:cs="Arial"/>
          <w:sz w:val="22"/>
          <w:szCs w:val="22"/>
          <w:lang w:val="en-GB"/>
        </w:rPr>
        <w:t xml:space="preserve">revise the scope of </w:t>
      </w:r>
      <w:r w:rsidR="00DB5140" w:rsidRPr="00091745">
        <w:rPr>
          <w:rFonts w:cs="Arial"/>
          <w:sz w:val="22"/>
          <w:szCs w:val="22"/>
          <w:lang w:val="en-GB"/>
        </w:rPr>
        <w:t xml:space="preserve">the work, </w:t>
      </w:r>
      <w:r w:rsidRPr="00091745">
        <w:rPr>
          <w:rFonts w:cs="Arial"/>
          <w:sz w:val="22"/>
          <w:szCs w:val="22"/>
          <w:lang w:val="en-GB"/>
        </w:rPr>
        <w:t>services and</w:t>
      </w:r>
      <w:r w:rsidR="0010541F" w:rsidRPr="00091745">
        <w:rPr>
          <w:rFonts w:cs="Arial"/>
          <w:sz w:val="22"/>
          <w:szCs w:val="22"/>
          <w:lang w:val="en-GB"/>
        </w:rPr>
        <w:t>/or</w:t>
      </w:r>
      <w:r w:rsidRPr="00091745">
        <w:rPr>
          <w:rFonts w:cs="Arial"/>
          <w:sz w:val="22"/>
          <w:szCs w:val="22"/>
          <w:lang w:val="en-GB"/>
        </w:rPr>
        <w:t xml:space="preserve"> goods </w:t>
      </w:r>
      <w:r w:rsidR="00DB5140" w:rsidRPr="00091745">
        <w:rPr>
          <w:rFonts w:cs="Arial"/>
          <w:sz w:val="22"/>
          <w:szCs w:val="22"/>
          <w:lang w:val="en-GB"/>
        </w:rPr>
        <w:t>called for under</w:t>
      </w:r>
      <w:r w:rsidRPr="00091745">
        <w:rPr>
          <w:rFonts w:cs="Arial"/>
          <w:sz w:val="22"/>
          <w:szCs w:val="22"/>
          <w:lang w:val="en-GB"/>
        </w:rPr>
        <w:t xml:space="preserve"> th</w:t>
      </w:r>
      <w:r w:rsidR="00DB5140" w:rsidRPr="00091745">
        <w:rPr>
          <w:rFonts w:cs="Arial"/>
          <w:sz w:val="22"/>
          <w:szCs w:val="22"/>
          <w:lang w:val="en-GB"/>
        </w:rPr>
        <w:t>is</w:t>
      </w:r>
      <w:r w:rsidRPr="00091745">
        <w:rPr>
          <w:rFonts w:cs="Arial"/>
          <w:sz w:val="22"/>
          <w:szCs w:val="22"/>
          <w:lang w:val="en-GB"/>
        </w:rPr>
        <w:t xml:space="preserve"> RFP without any change in </w:t>
      </w:r>
      <w:r w:rsidR="00DB5140" w:rsidRPr="00091745">
        <w:rPr>
          <w:rFonts w:cs="Arial"/>
          <w:sz w:val="22"/>
          <w:szCs w:val="22"/>
          <w:lang w:val="en-GB"/>
        </w:rPr>
        <w:t xml:space="preserve">the </w:t>
      </w:r>
      <w:r w:rsidRPr="00091745">
        <w:rPr>
          <w:rFonts w:cs="Arial"/>
          <w:sz w:val="22"/>
          <w:szCs w:val="22"/>
          <w:lang w:val="en-GB"/>
        </w:rPr>
        <w:t>base price or other terms and conditions</w:t>
      </w:r>
      <w:r w:rsidR="00120CB2" w:rsidRPr="00091745">
        <w:rPr>
          <w:rFonts w:cs="Arial"/>
          <w:sz w:val="22"/>
          <w:szCs w:val="22"/>
          <w:lang w:val="en-GB"/>
        </w:rPr>
        <w:t xml:space="preserve"> offered by the selected bidder</w:t>
      </w:r>
      <w:r w:rsidRPr="00091745">
        <w:rPr>
          <w:rFonts w:cs="Arial"/>
          <w:sz w:val="22"/>
          <w:szCs w:val="22"/>
          <w:lang w:val="en-GB"/>
        </w:rPr>
        <w:t>.</w:t>
      </w:r>
    </w:p>
    <w:p w14:paraId="701AACE2"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4A6745C6"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288" w:name="_Toc108259920"/>
      <w:bookmarkStart w:id="289" w:name="_Toc122240183"/>
      <w:bookmarkStart w:id="290" w:name="_Toc122246492"/>
      <w:bookmarkStart w:id="291" w:name="_Toc191446334"/>
      <w:bookmarkStart w:id="292" w:name="_Toc79569208"/>
      <w:r w:rsidRPr="00091745">
        <w:rPr>
          <w:sz w:val="22"/>
          <w:szCs w:val="22"/>
        </w:rPr>
        <w:t>WHO's Right to enter into Negotiations</w:t>
      </w:r>
      <w:bookmarkEnd w:id="288"/>
      <w:bookmarkEnd w:id="289"/>
      <w:bookmarkEnd w:id="290"/>
      <w:bookmarkEnd w:id="291"/>
      <w:bookmarkEnd w:id="292"/>
    </w:p>
    <w:p w14:paraId="76EC9784"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6D7D93F1" w14:textId="77777777" w:rsidR="002C575A" w:rsidRPr="00091745" w:rsidRDefault="002C575A" w:rsidP="00F02294">
      <w:pPr>
        <w:tabs>
          <w:tab w:val="left" w:pos="1440"/>
        </w:tabs>
        <w:overflowPunct w:val="0"/>
        <w:autoSpaceDE w:val="0"/>
        <w:autoSpaceDN w:val="0"/>
        <w:adjustRightInd w:val="0"/>
        <w:ind w:right="239"/>
        <w:textAlignment w:val="baseline"/>
        <w:rPr>
          <w:rFonts w:cs="Arial"/>
          <w:sz w:val="22"/>
          <w:szCs w:val="22"/>
          <w:lang w:val="en-GB"/>
        </w:rPr>
      </w:pPr>
      <w:r w:rsidRPr="00091745">
        <w:rPr>
          <w:rFonts w:cs="Arial"/>
          <w:sz w:val="22"/>
          <w:szCs w:val="22"/>
          <w:lang w:val="en-GB"/>
        </w:rPr>
        <w:t xml:space="preserve">WHO also reserves the right to enter into negotiations with one or more bidders of its choice, including but not limited to negotiation of the terms of the proposal(s), the price quoted in such proposal(s) and/or the deletion of certain parts of the work, components or items called for under this RFP. </w:t>
      </w:r>
    </w:p>
    <w:p w14:paraId="05A18176" w14:textId="4E8AB9BB" w:rsidR="00141137" w:rsidRPr="00091745" w:rsidRDefault="00544974" w:rsidP="00F02294">
      <w:pPr>
        <w:tabs>
          <w:tab w:val="left" w:pos="1440"/>
        </w:tabs>
        <w:autoSpaceDE w:val="0"/>
        <w:autoSpaceDN w:val="0"/>
        <w:adjustRightInd w:val="0"/>
        <w:ind w:right="239"/>
        <w:rPr>
          <w:rFonts w:cs="Arial"/>
          <w:sz w:val="22"/>
          <w:szCs w:val="22"/>
          <w:lang w:val="en-GB"/>
        </w:rPr>
      </w:pPr>
      <w:r>
        <w:rPr>
          <w:rFonts w:cs="Arial"/>
          <w:sz w:val="22"/>
          <w:szCs w:val="22"/>
          <w:lang w:val="en-GB"/>
        </w:rPr>
        <w:t xml:space="preserve"> </w:t>
      </w:r>
    </w:p>
    <w:p w14:paraId="1FF0378D"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293" w:name="_Toc108259921"/>
      <w:bookmarkStart w:id="294" w:name="_Toc122240184"/>
      <w:bookmarkStart w:id="295" w:name="_Toc122246493"/>
      <w:bookmarkStart w:id="296" w:name="_Toc191446335"/>
      <w:bookmarkStart w:id="297" w:name="_Toc79569209"/>
      <w:r w:rsidRPr="00091745">
        <w:rPr>
          <w:sz w:val="22"/>
          <w:szCs w:val="22"/>
        </w:rPr>
        <w:t xml:space="preserve">Signing of the </w:t>
      </w:r>
      <w:bookmarkEnd w:id="293"/>
      <w:r w:rsidRPr="00091745">
        <w:rPr>
          <w:sz w:val="22"/>
          <w:szCs w:val="22"/>
        </w:rPr>
        <w:t>Contract</w:t>
      </w:r>
      <w:bookmarkEnd w:id="294"/>
      <w:bookmarkEnd w:id="295"/>
      <w:bookmarkEnd w:id="296"/>
      <w:bookmarkEnd w:id="297"/>
    </w:p>
    <w:p w14:paraId="5D8FF217"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76473C56" w14:textId="3B040B1C" w:rsidR="00141137" w:rsidRDefault="00141137"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Within 30 days of receipt of the contract</w:t>
      </w:r>
      <w:r w:rsidR="00740C9E" w:rsidRPr="00091745">
        <w:rPr>
          <w:rFonts w:cs="Arial"/>
          <w:sz w:val="22"/>
          <w:szCs w:val="22"/>
          <w:lang w:val="en-GB"/>
        </w:rPr>
        <w:t>,</w:t>
      </w:r>
      <w:r w:rsidRPr="00091745">
        <w:rPr>
          <w:rFonts w:cs="Arial"/>
          <w:sz w:val="22"/>
          <w:szCs w:val="22"/>
          <w:lang w:val="en-GB"/>
        </w:rPr>
        <w:t xml:space="preserve"> the successful bidder shall sign and date the contract and return it to WHO according to the instructions provided at that time.</w:t>
      </w:r>
      <w:r w:rsidR="00544974">
        <w:rPr>
          <w:rFonts w:cs="Arial"/>
          <w:sz w:val="22"/>
          <w:szCs w:val="22"/>
          <w:lang w:val="en-GB"/>
        </w:rPr>
        <w:t xml:space="preserve"> </w:t>
      </w:r>
      <w:r w:rsidRPr="00091745">
        <w:rPr>
          <w:rFonts w:cs="Arial"/>
          <w:sz w:val="22"/>
          <w:szCs w:val="22"/>
          <w:lang w:val="en-GB"/>
        </w:rPr>
        <w:t>If the bidder does not accept the contract terms without changes, then WHO has the right not to proceed with the selected bidder and instead contract with another bidder of its choice.</w:t>
      </w:r>
    </w:p>
    <w:p w14:paraId="3102A06F" w14:textId="77777777" w:rsidR="00482873" w:rsidRPr="00091745" w:rsidRDefault="00482873" w:rsidP="00F02294">
      <w:pPr>
        <w:tabs>
          <w:tab w:val="left" w:pos="1440"/>
        </w:tabs>
        <w:autoSpaceDE w:val="0"/>
        <w:autoSpaceDN w:val="0"/>
        <w:adjustRightInd w:val="0"/>
        <w:ind w:right="239"/>
        <w:rPr>
          <w:rFonts w:cs="Arial"/>
          <w:sz w:val="22"/>
          <w:szCs w:val="22"/>
          <w:lang w:val="en-GB"/>
        </w:rPr>
      </w:pPr>
    </w:p>
    <w:p w14:paraId="25E2A33C" w14:textId="77777777" w:rsidR="00410552" w:rsidRPr="00091745" w:rsidRDefault="00410552" w:rsidP="00F02294">
      <w:pPr>
        <w:tabs>
          <w:tab w:val="left" w:pos="1440"/>
        </w:tabs>
        <w:autoSpaceDE w:val="0"/>
        <w:autoSpaceDN w:val="0"/>
        <w:adjustRightInd w:val="0"/>
        <w:ind w:right="239"/>
        <w:rPr>
          <w:rFonts w:cs="Arial"/>
          <w:sz w:val="22"/>
          <w:szCs w:val="22"/>
          <w:lang w:val="en-GB"/>
        </w:rPr>
      </w:pPr>
    </w:p>
    <w:p w14:paraId="029CEF2C" w14:textId="16A331E8" w:rsidR="00410552" w:rsidRPr="00091745" w:rsidRDefault="00410552" w:rsidP="00FE18DC">
      <w:pPr>
        <w:pStyle w:val="StyleHeading2LatinArialComplexArial"/>
        <w:numPr>
          <w:ilvl w:val="1"/>
          <w:numId w:val="1"/>
        </w:numPr>
        <w:pBdr>
          <w:top w:val="single" w:sz="4" w:space="1" w:color="2D6BB5"/>
        </w:pBdr>
        <w:tabs>
          <w:tab w:val="clear" w:pos="851"/>
          <w:tab w:val="num" w:pos="900"/>
        </w:tabs>
        <w:ind w:left="0"/>
        <w:rPr>
          <w:sz w:val="22"/>
          <w:szCs w:val="22"/>
        </w:rPr>
      </w:pPr>
      <w:bookmarkStart w:id="298" w:name="_Toc79569210"/>
      <w:bookmarkStart w:id="299" w:name="_Toc108259923"/>
      <w:bookmarkStart w:id="300" w:name="_Toc120869200"/>
      <w:r w:rsidRPr="00091745">
        <w:rPr>
          <w:sz w:val="22"/>
          <w:szCs w:val="22"/>
        </w:rPr>
        <w:lastRenderedPageBreak/>
        <w:t>Publication of Contract</w:t>
      </w:r>
      <w:bookmarkEnd w:id="298"/>
      <w:r w:rsidRPr="00091745">
        <w:rPr>
          <w:sz w:val="22"/>
          <w:szCs w:val="22"/>
        </w:rPr>
        <w:t xml:space="preserve"> </w:t>
      </w:r>
    </w:p>
    <w:p w14:paraId="59900B34" w14:textId="77777777" w:rsidR="00410552" w:rsidRPr="00091745" w:rsidRDefault="00410552" w:rsidP="00F02294">
      <w:pPr>
        <w:tabs>
          <w:tab w:val="left" w:pos="1440"/>
        </w:tabs>
        <w:autoSpaceDE w:val="0"/>
        <w:autoSpaceDN w:val="0"/>
        <w:adjustRightInd w:val="0"/>
        <w:ind w:right="239"/>
        <w:rPr>
          <w:rFonts w:cs="Arial"/>
          <w:sz w:val="22"/>
          <w:szCs w:val="22"/>
          <w:lang w:val="en-GB"/>
        </w:rPr>
      </w:pPr>
    </w:p>
    <w:p w14:paraId="04E1F818" w14:textId="7581ED01" w:rsidR="00B401B2" w:rsidRDefault="00410552" w:rsidP="00896827">
      <w:pPr>
        <w:tabs>
          <w:tab w:val="left" w:pos="1440"/>
        </w:tabs>
        <w:autoSpaceDE w:val="0"/>
        <w:autoSpaceDN w:val="0"/>
        <w:adjustRightInd w:val="0"/>
        <w:ind w:right="239"/>
        <w:rPr>
          <w:rFonts w:cs="Arial"/>
          <w:sz w:val="22"/>
          <w:szCs w:val="22"/>
          <w:lang w:val="en-GB"/>
        </w:rPr>
      </w:pPr>
      <w:r w:rsidRPr="00091745">
        <w:rPr>
          <w:sz w:val="22"/>
          <w:szCs w:val="22"/>
        </w:rPr>
        <w:t>WHO reserves the right</w:t>
      </w:r>
      <w:r w:rsidR="00896827">
        <w:rPr>
          <w:sz w:val="22"/>
          <w:szCs w:val="22"/>
        </w:rPr>
        <w:t>, s</w:t>
      </w:r>
      <w:r w:rsidR="00896827" w:rsidRPr="0050321E">
        <w:rPr>
          <w:rFonts w:cs="Arial"/>
          <w:sz w:val="22"/>
          <w:szCs w:val="22"/>
          <w:lang w:val="en-GB"/>
        </w:rPr>
        <w:t>ubject to considerations of confidentiality</w:t>
      </w:r>
      <w:r w:rsidRPr="00091745">
        <w:rPr>
          <w:sz w:val="22"/>
          <w:szCs w:val="22"/>
        </w:rPr>
        <w:t xml:space="preserve"> </w:t>
      </w:r>
      <w:r w:rsidR="00112177">
        <w:rPr>
          <w:sz w:val="22"/>
          <w:szCs w:val="22"/>
        </w:rPr>
        <w:t xml:space="preserve">to </w:t>
      </w:r>
      <w:r w:rsidR="00896827" w:rsidRPr="0050321E">
        <w:rPr>
          <w:rFonts w:cs="Arial"/>
          <w:sz w:val="22"/>
          <w:szCs w:val="22"/>
          <w:lang w:val="en-GB"/>
        </w:rPr>
        <w:t xml:space="preserve">acknowledge the existence of the Contract to the public and </w:t>
      </w:r>
      <w:r w:rsidR="00896827" w:rsidRPr="00AF4D3A">
        <w:rPr>
          <w:rFonts w:cs="Arial"/>
          <w:sz w:val="22"/>
          <w:szCs w:val="22"/>
          <w:lang w:val="en-GB"/>
        </w:rPr>
        <w:t>publish</w:t>
      </w:r>
      <w:r w:rsidR="00896827">
        <w:rPr>
          <w:rFonts w:cs="Arial"/>
          <w:sz w:val="22"/>
          <w:szCs w:val="22"/>
          <w:lang w:val="en-GB"/>
        </w:rPr>
        <w:t xml:space="preserve"> and/or otherwise </w:t>
      </w:r>
      <w:r w:rsidR="00896827" w:rsidRPr="00AF4D3A">
        <w:rPr>
          <w:rFonts w:cs="Arial"/>
          <w:sz w:val="22"/>
          <w:szCs w:val="22"/>
          <w:lang w:val="en-GB"/>
        </w:rPr>
        <w:t>publicly disclose</w:t>
      </w:r>
      <w:r w:rsidR="00896827" w:rsidRPr="00574494">
        <w:rPr>
          <w:rFonts w:cs="Arial"/>
          <w:sz w:val="22"/>
          <w:szCs w:val="22"/>
          <w:lang w:val="en-GB"/>
        </w:rPr>
        <w:t xml:space="preserve"> the Contractor’s name and country of incorporation, general information with respect to the work described herein and the Contract value. Such disclosure will be made in accordance with WHO’s Information Disclosure Policy and shall be consistent with the terms of the Contract</w:t>
      </w:r>
      <w:r w:rsidR="00896827">
        <w:rPr>
          <w:rFonts w:cs="Arial"/>
          <w:sz w:val="22"/>
          <w:szCs w:val="22"/>
          <w:lang w:val="en-GB"/>
        </w:rPr>
        <w:t xml:space="preserve">. </w:t>
      </w:r>
    </w:p>
    <w:p w14:paraId="6C490329" w14:textId="77777777" w:rsidR="00B401B2" w:rsidRDefault="00B401B2">
      <w:pPr>
        <w:jc w:val="left"/>
        <w:rPr>
          <w:rFonts w:cs="Arial"/>
          <w:sz w:val="22"/>
          <w:szCs w:val="22"/>
          <w:lang w:val="en-GB"/>
        </w:rPr>
      </w:pPr>
      <w:r>
        <w:rPr>
          <w:rFonts w:cs="Arial"/>
          <w:sz w:val="22"/>
          <w:szCs w:val="22"/>
          <w:lang w:val="en-GB"/>
        </w:rPr>
        <w:br w:type="page"/>
      </w:r>
    </w:p>
    <w:p w14:paraId="0E35D38B" w14:textId="77777777" w:rsidR="00141137" w:rsidRPr="00091745" w:rsidRDefault="00141137" w:rsidP="00F02294">
      <w:pPr>
        <w:pStyle w:val="Heading1"/>
        <w:keepNext/>
        <w:pageBreakBefore w:val="0"/>
        <w:widowControl w:val="0"/>
        <w:numPr>
          <w:ilvl w:val="0"/>
          <w:numId w:val="1"/>
        </w:numPr>
        <w:tabs>
          <w:tab w:val="clear" w:pos="851"/>
          <w:tab w:val="left" w:pos="1260"/>
        </w:tabs>
        <w:spacing w:line="240" w:lineRule="atLeast"/>
        <w:ind w:left="0" w:right="419"/>
        <w:jc w:val="lowKashida"/>
        <w:rPr>
          <w:rFonts w:ascii="Arial" w:hAnsi="Arial" w:cs="Arial"/>
          <w:color w:val="447DB5"/>
          <w:sz w:val="22"/>
          <w:szCs w:val="22"/>
        </w:rPr>
      </w:pPr>
      <w:bookmarkStart w:id="301" w:name="_Toc122240185"/>
      <w:bookmarkStart w:id="302" w:name="_Toc122246494"/>
      <w:bookmarkStart w:id="303" w:name="_Toc191446336"/>
      <w:bookmarkStart w:id="304" w:name="_Ref501552369"/>
      <w:bookmarkStart w:id="305" w:name="_Ref511817395"/>
      <w:bookmarkStart w:id="306" w:name="_Toc79569211"/>
      <w:r w:rsidRPr="00091745">
        <w:rPr>
          <w:rFonts w:ascii="Arial" w:hAnsi="Arial" w:cs="Arial"/>
          <w:color w:val="447DB5"/>
          <w:sz w:val="22"/>
          <w:szCs w:val="22"/>
        </w:rPr>
        <w:lastRenderedPageBreak/>
        <w:t>General And Contractual Conditions</w:t>
      </w:r>
      <w:bookmarkEnd w:id="299"/>
      <w:bookmarkEnd w:id="300"/>
      <w:bookmarkEnd w:id="301"/>
      <w:bookmarkEnd w:id="302"/>
      <w:bookmarkEnd w:id="303"/>
      <w:bookmarkEnd w:id="304"/>
      <w:bookmarkEnd w:id="305"/>
      <w:bookmarkEnd w:id="306"/>
    </w:p>
    <w:p w14:paraId="4201405B" w14:textId="7B9DAE70" w:rsidR="00141137" w:rsidRPr="00091745" w:rsidRDefault="00141137" w:rsidP="00F02294">
      <w:pPr>
        <w:autoSpaceDE w:val="0"/>
        <w:autoSpaceDN w:val="0"/>
        <w:adjustRightInd w:val="0"/>
        <w:ind w:right="239"/>
        <w:rPr>
          <w:rFonts w:cs="Arial"/>
          <w:sz w:val="22"/>
          <w:szCs w:val="22"/>
          <w:lang w:val="en-GB"/>
        </w:rPr>
      </w:pPr>
      <w:r w:rsidRPr="00091745">
        <w:rPr>
          <w:rFonts w:cs="Arial"/>
          <w:sz w:val="22"/>
          <w:szCs w:val="22"/>
          <w:lang w:val="en-GB"/>
        </w:rPr>
        <w:t xml:space="preserve">The </w:t>
      </w:r>
      <w:r w:rsidR="00740C9E" w:rsidRPr="00091745">
        <w:rPr>
          <w:rFonts w:cs="Arial"/>
          <w:sz w:val="22"/>
          <w:szCs w:val="22"/>
          <w:lang w:val="en-GB"/>
        </w:rPr>
        <w:t xml:space="preserve">contract </w:t>
      </w:r>
      <w:r w:rsidRPr="00091745">
        <w:rPr>
          <w:rFonts w:cs="Arial"/>
          <w:sz w:val="22"/>
          <w:szCs w:val="22"/>
          <w:lang w:val="en-GB"/>
        </w:rPr>
        <w:t>between WHO and the selected bidder</w:t>
      </w:r>
      <w:r w:rsidR="00544974">
        <w:rPr>
          <w:rFonts w:cs="Arial"/>
          <w:sz w:val="22"/>
          <w:szCs w:val="22"/>
          <w:lang w:val="en-GB"/>
        </w:rPr>
        <w:t xml:space="preserve"> </w:t>
      </w:r>
      <w:r w:rsidR="00740C9E" w:rsidRPr="00091745">
        <w:rPr>
          <w:rFonts w:cs="Arial"/>
          <w:sz w:val="22"/>
          <w:szCs w:val="22"/>
          <w:lang w:val="en-GB"/>
        </w:rPr>
        <w:t>("the Contract")</w:t>
      </w:r>
      <w:r w:rsidRPr="00091745">
        <w:rPr>
          <w:rFonts w:cs="Arial"/>
          <w:sz w:val="22"/>
          <w:szCs w:val="22"/>
          <w:lang w:val="en-GB"/>
        </w:rPr>
        <w:t xml:space="preserve"> will</w:t>
      </w:r>
      <w:r w:rsidR="00740C9E" w:rsidRPr="00091745">
        <w:rPr>
          <w:rFonts w:cs="Arial"/>
          <w:sz w:val="22"/>
          <w:szCs w:val="22"/>
          <w:lang w:val="en-GB"/>
        </w:rPr>
        <w:t>, unless otherwise explicitly agreed in writing,</w:t>
      </w:r>
      <w:r w:rsidR="00544974">
        <w:rPr>
          <w:rFonts w:cs="Arial"/>
          <w:sz w:val="22"/>
          <w:szCs w:val="22"/>
          <w:lang w:val="en-GB"/>
        </w:rPr>
        <w:t xml:space="preserve"> </w:t>
      </w:r>
      <w:r w:rsidRPr="00091745">
        <w:rPr>
          <w:rFonts w:cs="Arial"/>
          <w:sz w:val="22"/>
          <w:szCs w:val="22"/>
          <w:lang w:val="en-GB"/>
        </w:rPr>
        <w:t xml:space="preserve">include </w:t>
      </w:r>
      <w:r w:rsidR="00740C9E" w:rsidRPr="00091745">
        <w:rPr>
          <w:rFonts w:cs="Arial"/>
          <w:sz w:val="22"/>
          <w:szCs w:val="22"/>
          <w:lang w:val="en-GB"/>
        </w:rPr>
        <w:t xml:space="preserve">the </w:t>
      </w:r>
      <w:r w:rsidRPr="00091745">
        <w:rPr>
          <w:rFonts w:cs="Arial"/>
          <w:sz w:val="22"/>
          <w:szCs w:val="22"/>
          <w:lang w:val="en-GB"/>
        </w:rPr>
        <w:t xml:space="preserve">provisions as set forth in this section, and will </w:t>
      </w:r>
      <w:r w:rsidR="00740C9E" w:rsidRPr="00091745">
        <w:rPr>
          <w:rFonts w:cs="Arial"/>
          <w:sz w:val="22"/>
          <w:szCs w:val="22"/>
          <w:lang w:val="en-GB"/>
        </w:rPr>
        <w:t xml:space="preserve">otherwise inter alia address </w:t>
      </w:r>
      <w:r w:rsidRPr="00091745">
        <w:rPr>
          <w:rFonts w:cs="Arial"/>
          <w:sz w:val="22"/>
          <w:szCs w:val="22"/>
          <w:lang w:val="en-GB"/>
        </w:rPr>
        <w:t>the following issues:</w:t>
      </w:r>
    </w:p>
    <w:p w14:paraId="450EBA20" w14:textId="77777777" w:rsidR="00141137" w:rsidRPr="00091745" w:rsidRDefault="00141137" w:rsidP="00F02294">
      <w:pPr>
        <w:autoSpaceDE w:val="0"/>
        <w:autoSpaceDN w:val="0"/>
        <w:adjustRightInd w:val="0"/>
        <w:ind w:right="239"/>
        <w:rPr>
          <w:rFonts w:cs="Arial"/>
          <w:sz w:val="22"/>
          <w:szCs w:val="22"/>
          <w:lang w:val="en-GB"/>
        </w:rPr>
      </w:pPr>
    </w:p>
    <w:p w14:paraId="61073A03" w14:textId="77777777" w:rsidR="00141137" w:rsidRPr="00091745" w:rsidRDefault="00141137" w:rsidP="00D049EA">
      <w:pPr>
        <w:numPr>
          <w:ilvl w:val="0"/>
          <w:numId w:val="10"/>
        </w:numPr>
        <w:tabs>
          <w:tab w:val="clear" w:pos="1440"/>
        </w:tabs>
        <w:autoSpaceDE w:val="0"/>
        <w:autoSpaceDN w:val="0"/>
        <w:adjustRightInd w:val="0"/>
        <w:ind w:left="0" w:right="239" w:firstLine="0"/>
        <w:rPr>
          <w:rFonts w:cs="Arial"/>
          <w:sz w:val="22"/>
          <w:szCs w:val="22"/>
          <w:lang w:val="en-GB"/>
        </w:rPr>
      </w:pPr>
      <w:r w:rsidRPr="00091745">
        <w:rPr>
          <w:rFonts w:cs="Arial"/>
          <w:sz w:val="22"/>
          <w:szCs w:val="22"/>
          <w:lang w:val="en-GB"/>
        </w:rPr>
        <w:t xml:space="preserve">responsibilities of the </w:t>
      </w:r>
      <w:r w:rsidR="00AC6828" w:rsidRPr="00091745">
        <w:rPr>
          <w:rFonts w:cs="Arial"/>
          <w:sz w:val="22"/>
          <w:szCs w:val="22"/>
          <w:lang w:val="en-GB"/>
        </w:rPr>
        <w:t xml:space="preserve">selected bidder(s) ("the </w:t>
      </w:r>
      <w:r w:rsidR="00D05D82" w:rsidRPr="00091745">
        <w:rPr>
          <w:rFonts w:cs="Arial"/>
          <w:sz w:val="22"/>
          <w:szCs w:val="22"/>
          <w:lang w:val="en-GB"/>
        </w:rPr>
        <w:t>Contractor</w:t>
      </w:r>
      <w:r w:rsidRPr="00091745">
        <w:rPr>
          <w:rFonts w:cs="Arial"/>
          <w:sz w:val="22"/>
          <w:szCs w:val="22"/>
          <w:lang w:val="en-GB"/>
        </w:rPr>
        <w:t>(s)</w:t>
      </w:r>
      <w:r w:rsidR="00AC6828" w:rsidRPr="00091745">
        <w:rPr>
          <w:rFonts w:cs="Arial"/>
          <w:sz w:val="22"/>
          <w:szCs w:val="22"/>
          <w:lang w:val="en-GB"/>
        </w:rPr>
        <w:t>")</w:t>
      </w:r>
      <w:r w:rsidRPr="00091745">
        <w:rPr>
          <w:rFonts w:cs="Arial"/>
          <w:sz w:val="22"/>
          <w:szCs w:val="22"/>
          <w:lang w:val="en-GB"/>
        </w:rPr>
        <w:t xml:space="preserve"> and WHO;</w:t>
      </w:r>
    </w:p>
    <w:p w14:paraId="6D495D81" w14:textId="77777777" w:rsidR="00141137" w:rsidRPr="00091745" w:rsidRDefault="00141137" w:rsidP="00D049EA">
      <w:pPr>
        <w:numPr>
          <w:ilvl w:val="0"/>
          <w:numId w:val="10"/>
        </w:numPr>
        <w:tabs>
          <w:tab w:val="clear" w:pos="1440"/>
        </w:tabs>
        <w:autoSpaceDE w:val="0"/>
        <w:autoSpaceDN w:val="0"/>
        <w:adjustRightInd w:val="0"/>
        <w:ind w:left="0" w:right="239" w:firstLine="0"/>
        <w:rPr>
          <w:rFonts w:cs="Arial"/>
          <w:sz w:val="22"/>
          <w:szCs w:val="22"/>
          <w:lang w:val="en-GB"/>
        </w:rPr>
      </w:pPr>
      <w:r w:rsidRPr="00091745">
        <w:rPr>
          <w:rFonts w:cs="Arial"/>
          <w:sz w:val="22"/>
          <w:szCs w:val="22"/>
          <w:lang w:val="en-GB"/>
        </w:rPr>
        <w:t>clear deliverables</w:t>
      </w:r>
      <w:r w:rsidR="00740C9E" w:rsidRPr="00091745">
        <w:rPr>
          <w:rFonts w:cs="Arial"/>
          <w:sz w:val="22"/>
          <w:szCs w:val="22"/>
          <w:lang w:val="en-GB"/>
        </w:rPr>
        <w:t>, timelines</w:t>
      </w:r>
      <w:r w:rsidRPr="00091745">
        <w:rPr>
          <w:rFonts w:cs="Arial"/>
          <w:sz w:val="22"/>
          <w:szCs w:val="22"/>
          <w:lang w:val="en-GB"/>
        </w:rPr>
        <w:t xml:space="preserve"> and acceptance procedures;</w:t>
      </w:r>
    </w:p>
    <w:p w14:paraId="32950497" w14:textId="77777777" w:rsidR="00141137" w:rsidRPr="00091745" w:rsidRDefault="00141137" w:rsidP="00D049EA">
      <w:pPr>
        <w:numPr>
          <w:ilvl w:val="0"/>
          <w:numId w:val="10"/>
        </w:numPr>
        <w:tabs>
          <w:tab w:val="clear" w:pos="1440"/>
        </w:tabs>
        <w:autoSpaceDE w:val="0"/>
        <w:autoSpaceDN w:val="0"/>
        <w:adjustRightInd w:val="0"/>
        <w:ind w:left="0" w:right="239" w:firstLine="0"/>
        <w:rPr>
          <w:rFonts w:cs="Arial"/>
          <w:sz w:val="22"/>
          <w:szCs w:val="22"/>
          <w:lang w:val="en-GB"/>
        </w:rPr>
      </w:pPr>
      <w:r w:rsidRPr="00091745">
        <w:rPr>
          <w:rFonts w:cs="Arial"/>
          <w:sz w:val="22"/>
          <w:szCs w:val="22"/>
          <w:lang w:val="en-GB"/>
        </w:rPr>
        <w:t xml:space="preserve">payment terms tied to the satisfactory </w:t>
      </w:r>
      <w:r w:rsidR="00740C9E" w:rsidRPr="00091745">
        <w:rPr>
          <w:rFonts w:cs="Arial"/>
          <w:sz w:val="22"/>
          <w:szCs w:val="22"/>
          <w:lang w:val="en-GB"/>
        </w:rPr>
        <w:t xml:space="preserve">performance and </w:t>
      </w:r>
      <w:r w:rsidRPr="00091745">
        <w:rPr>
          <w:rFonts w:cs="Arial"/>
          <w:sz w:val="22"/>
          <w:szCs w:val="22"/>
          <w:lang w:val="en-GB"/>
        </w:rPr>
        <w:t>completion of the work;</w:t>
      </w:r>
    </w:p>
    <w:p w14:paraId="19DDEFE5" w14:textId="77777777" w:rsidR="00141137" w:rsidRPr="00091745" w:rsidRDefault="00141137" w:rsidP="00D049EA">
      <w:pPr>
        <w:numPr>
          <w:ilvl w:val="0"/>
          <w:numId w:val="10"/>
        </w:numPr>
        <w:tabs>
          <w:tab w:val="clear" w:pos="1440"/>
        </w:tabs>
        <w:autoSpaceDE w:val="0"/>
        <w:autoSpaceDN w:val="0"/>
        <w:adjustRightInd w:val="0"/>
        <w:ind w:left="0" w:right="239" w:firstLine="0"/>
        <w:rPr>
          <w:rFonts w:cs="Arial"/>
          <w:sz w:val="22"/>
          <w:szCs w:val="22"/>
          <w:lang w:val="en-GB"/>
        </w:rPr>
      </w:pPr>
      <w:r w:rsidRPr="00091745">
        <w:rPr>
          <w:rFonts w:cs="Arial"/>
          <w:sz w:val="22"/>
          <w:szCs w:val="22"/>
          <w:lang w:val="en-GB"/>
        </w:rPr>
        <w:t>notices.</w:t>
      </w:r>
    </w:p>
    <w:p w14:paraId="7248F244" w14:textId="77777777" w:rsidR="00141137" w:rsidRPr="00091745" w:rsidRDefault="00141137" w:rsidP="00F02294">
      <w:pPr>
        <w:autoSpaceDE w:val="0"/>
        <w:autoSpaceDN w:val="0"/>
        <w:adjustRightInd w:val="0"/>
        <w:ind w:right="239"/>
        <w:rPr>
          <w:rFonts w:cs="Arial"/>
          <w:sz w:val="22"/>
          <w:szCs w:val="22"/>
          <w:lang w:val="en-GB"/>
        </w:rPr>
      </w:pPr>
    </w:p>
    <w:p w14:paraId="7382FEE1" w14:textId="6B39E94F" w:rsidR="007A2B84" w:rsidRPr="00091745" w:rsidRDefault="004A3E06" w:rsidP="00F02294">
      <w:pPr>
        <w:ind w:right="239"/>
        <w:rPr>
          <w:rFonts w:cs="Arial"/>
          <w:sz w:val="22"/>
          <w:szCs w:val="22"/>
          <w:lang w:val="en-GB"/>
        </w:rPr>
      </w:pPr>
      <w:r w:rsidRPr="00091745">
        <w:rPr>
          <w:rFonts w:cs="Arial"/>
          <w:sz w:val="22"/>
          <w:szCs w:val="22"/>
          <w:lang w:val="en-GB"/>
        </w:rPr>
        <w:t xml:space="preserve">The prices payable by WHO for the </w:t>
      </w:r>
      <w:r w:rsidR="00410E58" w:rsidRPr="00091745">
        <w:rPr>
          <w:rFonts w:cs="Arial"/>
          <w:sz w:val="22"/>
          <w:szCs w:val="22"/>
          <w:lang w:val="en-GB"/>
        </w:rPr>
        <w:t>w</w:t>
      </w:r>
      <w:r w:rsidR="00DB5140" w:rsidRPr="00091745">
        <w:rPr>
          <w:rFonts w:cs="Arial"/>
          <w:sz w:val="22"/>
          <w:szCs w:val="22"/>
          <w:lang w:val="en-GB"/>
        </w:rPr>
        <w:t>ork</w:t>
      </w:r>
      <w:r w:rsidRPr="00091745">
        <w:rPr>
          <w:rFonts w:cs="Arial"/>
          <w:sz w:val="22"/>
          <w:szCs w:val="22"/>
          <w:lang w:val="en-GB"/>
        </w:rPr>
        <w:t xml:space="preserve"> </w:t>
      </w:r>
      <w:r w:rsidR="00410E58" w:rsidRPr="00091745">
        <w:rPr>
          <w:rFonts w:cs="Arial"/>
          <w:sz w:val="22"/>
          <w:szCs w:val="22"/>
          <w:lang w:val="en-GB"/>
        </w:rPr>
        <w:t xml:space="preserve">to be performed under the Contract </w:t>
      </w:r>
      <w:r w:rsidRPr="00091745">
        <w:rPr>
          <w:rFonts w:cs="Arial"/>
          <w:sz w:val="22"/>
          <w:szCs w:val="22"/>
          <w:lang w:val="en-GB"/>
        </w:rPr>
        <w:t>shall be fixed for the duration of the Contract</w:t>
      </w:r>
      <w:r w:rsidR="00544974">
        <w:rPr>
          <w:rFonts w:cs="Arial"/>
          <w:sz w:val="22"/>
          <w:szCs w:val="22"/>
          <w:lang w:val="en-GB"/>
        </w:rPr>
        <w:t xml:space="preserve"> </w:t>
      </w:r>
      <w:r w:rsidRPr="00091745">
        <w:rPr>
          <w:rFonts w:cs="Arial"/>
          <w:sz w:val="22"/>
          <w:szCs w:val="22"/>
          <w:lang w:val="en-GB"/>
        </w:rPr>
        <w:t xml:space="preserve">and shall </w:t>
      </w:r>
      <w:r w:rsidR="00410E58" w:rsidRPr="00091745">
        <w:rPr>
          <w:rFonts w:cs="Arial"/>
          <w:sz w:val="22"/>
          <w:szCs w:val="22"/>
          <w:lang w:val="en-GB"/>
        </w:rPr>
        <w:t xml:space="preserve">be </w:t>
      </w:r>
      <w:r w:rsidR="00141137" w:rsidRPr="00091745">
        <w:rPr>
          <w:rFonts w:cs="Arial"/>
          <w:sz w:val="22"/>
          <w:szCs w:val="22"/>
          <w:lang w:val="en-GB"/>
        </w:rPr>
        <w:t xml:space="preserve">in a UN convertible currency (preferably US Dollars), based on the UN exchange rate of the date of invoice. </w:t>
      </w:r>
      <w:r w:rsidRPr="00091745">
        <w:rPr>
          <w:rFonts w:cs="Arial"/>
          <w:sz w:val="22"/>
          <w:szCs w:val="22"/>
          <w:lang w:val="en-GB"/>
        </w:rPr>
        <w:t>The total amount payable by WHO under the Contract may be either a lump sum or a maximum amount. If the option for payment of a lump sum applies, that lump sum is payable in the manner provided, subject to satisfactory performance of the work. If the option for paym</w:t>
      </w:r>
      <w:r w:rsidR="007A2B84" w:rsidRPr="00091745">
        <w:rPr>
          <w:rFonts w:cs="Arial"/>
          <w:sz w:val="22"/>
          <w:szCs w:val="22"/>
          <w:lang w:val="en-GB"/>
        </w:rPr>
        <w:t>ent of a maximum amount applies:</w:t>
      </w:r>
    </w:p>
    <w:p w14:paraId="0378F866" w14:textId="146E318F" w:rsidR="007A2B84" w:rsidRPr="004929BF" w:rsidRDefault="007A2B84" w:rsidP="004929BF">
      <w:pPr>
        <w:pStyle w:val="ListParagraph"/>
        <w:numPr>
          <w:ilvl w:val="0"/>
          <w:numId w:val="174"/>
        </w:numPr>
        <w:ind w:right="239"/>
        <w:rPr>
          <w:rFonts w:cs="Arial"/>
          <w:sz w:val="22"/>
          <w:szCs w:val="22"/>
          <w:lang w:val="en-GB"/>
        </w:rPr>
      </w:pPr>
      <w:r w:rsidRPr="004929BF">
        <w:rPr>
          <w:rFonts w:cs="Arial"/>
          <w:sz w:val="22"/>
          <w:szCs w:val="22"/>
          <w:lang w:val="en-GB"/>
        </w:rPr>
        <w:t>the Contract shall include a detailed budget;</w:t>
      </w:r>
    </w:p>
    <w:p w14:paraId="52DE21DE" w14:textId="626FE788" w:rsidR="007A2B84" w:rsidRPr="004929BF" w:rsidRDefault="007A2B84" w:rsidP="004929BF">
      <w:pPr>
        <w:pStyle w:val="ListParagraph"/>
        <w:numPr>
          <w:ilvl w:val="0"/>
          <w:numId w:val="174"/>
        </w:numPr>
        <w:ind w:right="239"/>
        <w:rPr>
          <w:rFonts w:cs="Arial"/>
          <w:sz w:val="22"/>
          <w:szCs w:val="22"/>
          <w:lang w:val="en-GB"/>
        </w:rPr>
      </w:pPr>
      <w:r w:rsidRPr="004929BF">
        <w:rPr>
          <w:rFonts w:cs="Arial"/>
          <w:sz w:val="22"/>
          <w:szCs w:val="22"/>
          <w:lang w:val="en-GB"/>
        </w:rPr>
        <w:t>the Contractor shall be held to submit a financial statement together with each invoice;</w:t>
      </w:r>
    </w:p>
    <w:p w14:paraId="2EC6200F" w14:textId="7A12292A" w:rsidR="007A2B84" w:rsidRPr="004929BF" w:rsidRDefault="007A2B84" w:rsidP="004929BF">
      <w:pPr>
        <w:pStyle w:val="ListParagraph"/>
        <w:numPr>
          <w:ilvl w:val="0"/>
          <w:numId w:val="174"/>
        </w:numPr>
        <w:ind w:right="239"/>
        <w:rPr>
          <w:rFonts w:cs="Arial"/>
          <w:sz w:val="22"/>
          <w:szCs w:val="22"/>
          <w:lang w:val="en-GB"/>
        </w:rPr>
      </w:pPr>
      <w:r w:rsidRPr="004929BF">
        <w:rPr>
          <w:rFonts w:cs="Arial"/>
          <w:sz w:val="22"/>
          <w:szCs w:val="22"/>
          <w:lang w:val="en-GB"/>
        </w:rPr>
        <w:t xml:space="preserve">any advance payments by WHO </w:t>
      </w:r>
      <w:r w:rsidR="004A3E06" w:rsidRPr="004929BF">
        <w:rPr>
          <w:rFonts w:cs="Arial"/>
          <w:sz w:val="22"/>
          <w:szCs w:val="22"/>
          <w:lang w:val="en-GB"/>
        </w:rPr>
        <w:t xml:space="preserve">shall be used </w:t>
      </w:r>
      <w:r w:rsidRPr="004929BF">
        <w:rPr>
          <w:rFonts w:cs="Arial"/>
          <w:sz w:val="22"/>
          <w:szCs w:val="22"/>
          <w:lang w:val="en-GB"/>
        </w:rPr>
        <w:t xml:space="preserve">by the Contractor </w:t>
      </w:r>
      <w:r w:rsidR="004A3E06" w:rsidRPr="004929BF">
        <w:rPr>
          <w:rFonts w:cs="Arial"/>
          <w:sz w:val="22"/>
          <w:szCs w:val="22"/>
          <w:lang w:val="en-GB"/>
        </w:rPr>
        <w:t>exclusively for the work</w:t>
      </w:r>
      <w:r w:rsidRPr="004929BF">
        <w:rPr>
          <w:rFonts w:cs="Arial"/>
          <w:sz w:val="22"/>
          <w:szCs w:val="22"/>
          <w:lang w:val="en-GB"/>
        </w:rPr>
        <w:t xml:space="preserve"> in accordance with the budget</w:t>
      </w:r>
      <w:r w:rsidR="004A3E06" w:rsidRPr="004929BF">
        <w:rPr>
          <w:rFonts w:cs="Arial"/>
          <w:sz w:val="22"/>
          <w:szCs w:val="22"/>
          <w:lang w:val="en-GB"/>
        </w:rPr>
        <w:t xml:space="preserve"> and any unspent balance shall be refunded to WHO</w:t>
      </w:r>
      <w:r w:rsidRPr="004929BF">
        <w:rPr>
          <w:rFonts w:cs="Arial"/>
          <w:sz w:val="22"/>
          <w:szCs w:val="22"/>
          <w:lang w:val="en-GB"/>
        </w:rPr>
        <w:t>;</w:t>
      </w:r>
    </w:p>
    <w:p w14:paraId="068D0D21" w14:textId="25C22B84" w:rsidR="004929BF" w:rsidRDefault="007A2B84" w:rsidP="004929BF">
      <w:pPr>
        <w:pStyle w:val="ListParagraph"/>
        <w:numPr>
          <w:ilvl w:val="0"/>
          <w:numId w:val="174"/>
        </w:numPr>
        <w:ind w:right="239"/>
        <w:rPr>
          <w:rFonts w:cs="Arial"/>
          <w:sz w:val="22"/>
          <w:szCs w:val="22"/>
          <w:lang w:val="en-GB"/>
        </w:rPr>
      </w:pPr>
      <w:r w:rsidRPr="004929BF">
        <w:rPr>
          <w:rFonts w:cs="Arial"/>
          <w:sz w:val="22"/>
          <w:szCs w:val="22"/>
          <w:lang w:val="en-GB"/>
        </w:rPr>
        <w:t xml:space="preserve">payment by WHO shall be subject to satisfactory performance and the acceptance of the Contractor's financial statements; </w:t>
      </w:r>
    </w:p>
    <w:p w14:paraId="731BE681" w14:textId="77777777" w:rsidR="004929BF" w:rsidRPr="00A609AC" w:rsidRDefault="004929BF" w:rsidP="004929BF">
      <w:pPr>
        <w:pStyle w:val="ListParagraph"/>
        <w:numPr>
          <w:ilvl w:val="0"/>
          <w:numId w:val="174"/>
        </w:numPr>
        <w:spacing w:after="120"/>
        <w:ind w:right="245"/>
        <w:contextualSpacing w:val="0"/>
        <w:rPr>
          <w:rFonts w:cs="Arial"/>
          <w:sz w:val="22"/>
          <w:szCs w:val="22"/>
          <w:lang w:val="en-GB"/>
        </w:rPr>
      </w:pPr>
      <w:r>
        <w:rPr>
          <w:rFonts w:cs="Arial"/>
          <w:sz w:val="22"/>
          <w:szCs w:val="22"/>
          <w:lang w:val="en-GB"/>
        </w:rPr>
        <w:t>to the extent the Contractor</w:t>
      </w:r>
      <w:r w:rsidRPr="00A609AC">
        <w:rPr>
          <w:rFonts w:cs="Arial"/>
          <w:sz w:val="22"/>
          <w:szCs w:val="22"/>
          <w:lang w:val="en-GB"/>
        </w:rPr>
        <w:t xml:space="preserve"> is required to purchase any goods and/or services in connection with its performance of </w:t>
      </w:r>
      <w:r>
        <w:rPr>
          <w:rFonts w:cs="Arial"/>
          <w:sz w:val="22"/>
          <w:szCs w:val="22"/>
          <w:lang w:val="en-GB"/>
        </w:rPr>
        <w:t>the Contract, the Contractor</w:t>
      </w:r>
      <w:r w:rsidRPr="00A609AC">
        <w:rPr>
          <w:rFonts w:cs="Arial"/>
          <w:sz w:val="22"/>
          <w:szCs w:val="22"/>
          <w:lang w:val="en-GB"/>
        </w:rPr>
        <w:t xml:space="preserve"> shall ensure that such goods and/or services shall be procured in accordance with the principle of best value for money. "Best value for money" means the responsive offer that is the best combination of technical sp</w:t>
      </w:r>
      <w:r>
        <w:rPr>
          <w:rFonts w:cs="Arial"/>
          <w:sz w:val="22"/>
          <w:szCs w:val="22"/>
          <w:lang w:val="en-GB"/>
        </w:rPr>
        <w:t xml:space="preserve">ecifications, quality and price; </w:t>
      </w:r>
      <w:r w:rsidRPr="00A609AC">
        <w:rPr>
          <w:rFonts w:cs="Arial"/>
          <w:sz w:val="22"/>
          <w:szCs w:val="22"/>
          <w:lang w:val="en-GB"/>
        </w:rPr>
        <w:t>and</w:t>
      </w:r>
    </w:p>
    <w:p w14:paraId="0BB5A65A" w14:textId="0FD55E0D" w:rsidR="007A2B84" w:rsidRPr="004929BF" w:rsidRDefault="00B14936" w:rsidP="00CD1BE0">
      <w:pPr>
        <w:pStyle w:val="ListParagraph"/>
        <w:numPr>
          <w:ilvl w:val="0"/>
          <w:numId w:val="174"/>
        </w:numPr>
        <w:ind w:right="239"/>
        <w:rPr>
          <w:rFonts w:cs="Arial"/>
          <w:sz w:val="22"/>
          <w:szCs w:val="22"/>
          <w:lang w:val="en-GB"/>
        </w:rPr>
      </w:pPr>
      <w:r>
        <w:rPr>
          <w:rFonts w:cs="Arial"/>
          <w:sz w:val="22"/>
          <w:szCs w:val="22"/>
          <w:lang w:val="en-GB"/>
        </w:rPr>
        <w:t>consistent with</w:t>
      </w:r>
      <w:r w:rsidR="004929BF" w:rsidRPr="00A609AC">
        <w:rPr>
          <w:rFonts w:cs="Arial"/>
          <w:sz w:val="22"/>
          <w:szCs w:val="22"/>
          <w:lang w:val="en-GB"/>
        </w:rPr>
        <w:t xml:space="preserve"> </w:t>
      </w:r>
      <w:r w:rsidR="004929BF">
        <w:rPr>
          <w:rFonts w:cs="Arial"/>
          <w:sz w:val="22"/>
          <w:szCs w:val="22"/>
          <w:lang w:val="en-GB"/>
        </w:rPr>
        <w:t>section</w:t>
      </w:r>
      <w:r w:rsidR="00F203BD">
        <w:rPr>
          <w:rFonts w:cs="Arial"/>
          <w:sz w:val="22"/>
          <w:szCs w:val="22"/>
          <w:lang w:val="en-GB"/>
        </w:rPr>
        <w:t xml:space="preserve"> </w:t>
      </w:r>
      <w:r w:rsidR="00CD1BE0">
        <w:rPr>
          <w:rFonts w:cs="Arial"/>
          <w:sz w:val="22"/>
          <w:szCs w:val="22"/>
          <w:lang w:val="en-GB"/>
        </w:rPr>
        <w:fldChar w:fldCharType="begin"/>
      </w:r>
      <w:r w:rsidR="00CD1BE0">
        <w:rPr>
          <w:rFonts w:cs="Arial"/>
          <w:sz w:val="22"/>
          <w:szCs w:val="22"/>
          <w:lang w:val="en-GB"/>
        </w:rPr>
        <w:instrText xml:space="preserve"> REF _Ref511817283 \r \h </w:instrText>
      </w:r>
      <w:r w:rsidR="00CD1BE0">
        <w:rPr>
          <w:rFonts w:cs="Arial"/>
          <w:sz w:val="22"/>
          <w:szCs w:val="22"/>
          <w:lang w:val="en-GB"/>
        </w:rPr>
      </w:r>
      <w:r w:rsidR="00CD1BE0">
        <w:rPr>
          <w:rFonts w:cs="Arial"/>
          <w:sz w:val="22"/>
          <w:szCs w:val="22"/>
          <w:lang w:val="en-GB"/>
        </w:rPr>
        <w:fldChar w:fldCharType="separate"/>
      </w:r>
      <w:r w:rsidR="00B16A3A">
        <w:rPr>
          <w:rFonts w:cs="Arial"/>
          <w:sz w:val="22"/>
          <w:szCs w:val="22"/>
          <w:cs/>
          <w:lang w:val="en-GB"/>
        </w:rPr>
        <w:t>‎</w:t>
      </w:r>
      <w:r w:rsidR="00B16A3A">
        <w:rPr>
          <w:rFonts w:cs="Arial"/>
          <w:sz w:val="22"/>
          <w:szCs w:val="22"/>
          <w:lang w:val="en-GB"/>
        </w:rPr>
        <w:t>7.3</w:t>
      </w:r>
      <w:r w:rsidR="00CD1BE0">
        <w:rPr>
          <w:rFonts w:cs="Arial"/>
          <w:sz w:val="22"/>
          <w:szCs w:val="22"/>
          <w:lang w:val="en-GB"/>
        </w:rPr>
        <w:fldChar w:fldCharType="end"/>
      </w:r>
      <w:r w:rsidR="004929BF">
        <w:rPr>
          <w:rFonts w:cs="Arial"/>
          <w:sz w:val="22"/>
          <w:szCs w:val="22"/>
          <w:lang w:val="en-GB"/>
        </w:rPr>
        <w:t>,</w:t>
      </w:r>
      <w:r>
        <w:rPr>
          <w:rFonts w:cs="Arial"/>
          <w:sz w:val="22"/>
          <w:szCs w:val="22"/>
          <w:lang w:val="en-GB"/>
        </w:rPr>
        <w:t xml:space="preserve">(Audit and Access), </w:t>
      </w:r>
      <w:r w:rsidR="007A2B84" w:rsidRPr="004929BF">
        <w:rPr>
          <w:rFonts w:cs="Arial"/>
          <w:sz w:val="22"/>
          <w:szCs w:val="22"/>
          <w:lang w:val="en-GB"/>
        </w:rPr>
        <w:t>all financial reports shall be subject to audit by or on behalf of WHO, including examination of supporting documentation and relevant accounting entries in the Contractor's books. In order to facilitate financial reporting and audit, the Contractor shall keep systematic and accurate accounts and records in respect of the work.</w:t>
      </w:r>
    </w:p>
    <w:p w14:paraId="7F93733F" w14:textId="6873C152" w:rsidR="006417E0" w:rsidRPr="00091745" w:rsidRDefault="00544974" w:rsidP="00F57C68">
      <w:pPr>
        <w:autoSpaceDE w:val="0"/>
        <w:autoSpaceDN w:val="0"/>
        <w:adjustRightInd w:val="0"/>
        <w:rPr>
          <w:rFonts w:cs="Arial"/>
          <w:sz w:val="22"/>
          <w:szCs w:val="22"/>
          <w:lang w:val="en-GB"/>
        </w:rPr>
      </w:pPr>
      <w:r>
        <w:rPr>
          <w:rFonts w:cs="Arial"/>
          <w:sz w:val="22"/>
          <w:szCs w:val="22"/>
          <w:lang w:val="en-GB"/>
        </w:rPr>
        <w:t xml:space="preserve"> </w:t>
      </w:r>
    </w:p>
    <w:p w14:paraId="56B9414E" w14:textId="77777777" w:rsidR="006417E0" w:rsidRDefault="006417E0" w:rsidP="00F02294">
      <w:pPr>
        <w:autoSpaceDE w:val="0"/>
        <w:autoSpaceDN w:val="0"/>
        <w:adjustRightInd w:val="0"/>
        <w:ind w:right="239"/>
        <w:rPr>
          <w:rFonts w:cs="Arial"/>
          <w:sz w:val="22"/>
          <w:szCs w:val="22"/>
          <w:lang w:val="en-GB"/>
        </w:rPr>
      </w:pPr>
      <w:r w:rsidRPr="00091745">
        <w:rPr>
          <w:rFonts w:cs="Arial"/>
          <w:sz w:val="22"/>
          <w:szCs w:val="22"/>
          <w:lang w:val="en-GB"/>
        </w:rPr>
        <w:t>Unless otherwise specified in the Contract, WHO shall have no obligation to purchase any minimum quantities of goods or services from the Contractor, and WHO shall have no limitation on its right to obtain goods or services of the same kind, quality and quantity as described in the Contract, from any other sources at any time.</w:t>
      </w:r>
    </w:p>
    <w:p w14:paraId="1C0B2C46" w14:textId="77777777" w:rsidR="006D68C4" w:rsidRDefault="006D68C4" w:rsidP="00F02294">
      <w:pPr>
        <w:autoSpaceDE w:val="0"/>
        <w:autoSpaceDN w:val="0"/>
        <w:adjustRightInd w:val="0"/>
        <w:ind w:right="239"/>
        <w:rPr>
          <w:rFonts w:cs="Arial"/>
          <w:sz w:val="22"/>
          <w:szCs w:val="22"/>
          <w:lang w:val="en-GB"/>
        </w:rPr>
      </w:pPr>
    </w:p>
    <w:p w14:paraId="73AE3239" w14:textId="77777777" w:rsidR="006D68C4" w:rsidRPr="003C6BC7" w:rsidRDefault="006D68C4" w:rsidP="006D68C4">
      <w:pPr>
        <w:tabs>
          <w:tab w:val="num" w:pos="540"/>
        </w:tabs>
        <w:autoSpaceDE w:val="0"/>
        <w:autoSpaceDN w:val="0"/>
        <w:adjustRightInd w:val="0"/>
        <w:ind w:right="239"/>
        <w:rPr>
          <w:rFonts w:cs="Arial"/>
          <w:sz w:val="22"/>
          <w:szCs w:val="22"/>
          <w:lang w:val="en-GB"/>
        </w:rPr>
      </w:pPr>
      <w:r w:rsidRPr="003C6BC7">
        <w:rPr>
          <w:rFonts w:cs="Arial"/>
          <w:sz w:val="22"/>
          <w:szCs w:val="22"/>
          <w:lang w:val="en-GB"/>
        </w:rPr>
        <w:t>Unless otherwise specified in the Contract, in the event that the Contract is a Long-Term Agreement (“LTA”), the Contractor shall offer the same prices and terms as those agreed with WHO under the Contract to other interested United Nations system agencies and to organizations eligible to purchase through WHO, it being understood that each such agency and organization will be responsible for independently entering into and administering its own contract with the Contractor. The Contractor shall take into account the additional quantities of services purchased by all United Nations system agencies and other organizations as aforesaid to further reduce the prices for WHO and such other agencies and organizations.</w:t>
      </w:r>
    </w:p>
    <w:p w14:paraId="7CC9A8C4" w14:textId="77777777" w:rsidR="006D68C4" w:rsidRPr="00091745" w:rsidRDefault="006D68C4" w:rsidP="00F02294">
      <w:pPr>
        <w:autoSpaceDE w:val="0"/>
        <w:autoSpaceDN w:val="0"/>
        <w:adjustRightInd w:val="0"/>
        <w:ind w:right="239"/>
        <w:rPr>
          <w:rFonts w:cs="Arial"/>
          <w:sz w:val="22"/>
          <w:szCs w:val="22"/>
          <w:lang w:val="en-GB"/>
        </w:rPr>
      </w:pPr>
    </w:p>
    <w:p w14:paraId="790E7A78" w14:textId="77777777" w:rsidR="00BF6544" w:rsidRPr="00091745" w:rsidRDefault="004E57BE"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07" w:name="_Toc79569212"/>
      <w:r w:rsidRPr="00E55DC2">
        <w:rPr>
          <w:sz w:val="22"/>
          <w:szCs w:val="22"/>
        </w:rPr>
        <w:t>Conditions</w:t>
      </w:r>
      <w:r w:rsidRPr="00091745">
        <w:rPr>
          <w:sz w:val="22"/>
          <w:szCs w:val="22"/>
        </w:rPr>
        <w:t xml:space="preserve"> of </w:t>
      </w:r>
      <w:r w:rsidR="00471F19" w:rsidRPr="00091745">
        <w:rPr>
          <w:sz w:val="22"/>
          <w:szCs w:val="22"/>
        </w:rPr>
        <w:t>C</w:t>
      </w:r>
      <w:r w:rsidRPr="00091745">
        <w:rPr>
          <w:sz w:val="22"/>
          <w:szCs w:val="22"/>
        </w:rPr>
        <w:t>ontract</w:t>
      </w:r>
      <w:bookmarkEnd w:id="307"/>
    </w:p>
    <w:p w14:paraId="3B7D5511" w14:textId="77777777" w:rsidR="00BF6544" w:rsidRPr="00091745" w:rsidRDefault="00BF6544" w:rsidP="00F02294">
      <w:pPr>
        <w:tabs>
          <w:tab w:val="left" w:pos="1440"/>
        </w:tabs>
        <w:autoSpaceDE w:val="0"/>
        <w:autoSpaceDN w:val="0"/>
        <w:adjustRightInd w:val="0"/>
        <w:ind w:right="239"/>
        <w:rPr>
          <w:rFonts w:cs="Arial"/>
          <w:sz w:val="22"/>
          <w:szCs w:val="22"/>
          <w:lang w:val="en-GB"/>
        </w:rPr>
      </w:pPr>
    </w:p>
    <w:p w14:paraId="5235303C" w14:textId="77777777" w:rsidR="00BF6544" w:rsidRPr="00091745" w:rsidRDefault="00BF6544"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Any and all of the Contractor's (general and/or special) conditions of contract</w:t>
      </w:r>
      <w:r w:rsidR="00410E58" w:rsidRPr="00091745">
        <w:rPr>
          <w:rFonts w:cs="Arial"/>
          <w:sz w:val="22"/>
          <w:szCs w:val="22"/>
          <w:lang w:val="en-GB"/>
        </w:rPr>
        <w:t xml:space="preserve"> </w:t>
      </w:r>
      <w:r w:rsidRPr="00091745">
        <w:rPr>
          <w:rFonts w:cs="Arial"/>
          <w:sz w:val="22"/>
          <w:szCs w:val="22"/>
          <w:lang w:val="en-GB"/>
        </w:rPr>
        <w:t>are hereby explicitly excluded from the Contract, i.e., regardless of whether such conditions are included in the Contractor's offer, or printed or referred to on the Contractor's letterhead, invoices and/or other material, documentation or communications.</w:t>
      </w:r>
    </w:p>
    <w:p w14:paraId="5D885D70"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53758441"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08" w:name="_Toc108259924"/>
      <w:bookmarkStart w:id="309" w:name="_Toc120869201"/>
      <w:bookmarkStart w:id="310" w:name="_Toc122240186"/>
      <w:bookmarkStart w:id="311" w:name="_Toc122246495"/>
      <w:bookmarkStart w:id="312" w:name="_Toc191446337"/>
      <w:bookmarkStart w:id="313" w:name="_Toc79569213"/>
      <w:r w:rsidRPr="00091745">
        <w:rPr>
          <w:sz w:val="22"/>
          <w:szCs w:val="22"/>
        </w:rPr>
        <w:t>Responsibility</w:t>
      </w:r>
      <w:bookmarkEnd w:id="308"/>
      <w:bookmarkEnd w:id="309"/>
      <w:bookmarkEnd w:id="310"/>
      <w:bookmarkEnd w:id="311"/>
      <w:bookmarkEnd w:id="312"/>
      <w:bookmarkEnd w:id="313"/>
    </w:p>
    <w:p w14:paraId="5E5F8109"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10E624CB" w14:textId="6D55CFBC" w:rsidR="00AC6828" w:rsidRPr="00091745" w:rsidRDefault="00141137" w:rsidP="00F02294">
      <w:pPr>
        <w:tabs>
          <w:tab w:val="left" w:pos="1440"/>
        </w:tabs>
        <w:ind w:right="239"/>
        <w:rPr>
          <w:rFonts w:cs="Arial"/>
          <w:sz w:val="22"/>
          <w:szCs w:val="22"/>
          <w:lang w:val="en-GB"/>
        </w:rPr>
      </w:pPr>
      <w:r w:rsidRPr="00091745">
        <w:rPr>
          <w:rFonts w:cs="Arial"/>
          <w:sz w:val="22"/>
          <w:szCs w:val="22"/>
          <w:lang w:val="en-GB"/>
        </w:rPr>
        <w:t>The Contractor will be responsible to ensure that the</w:t>
      </w:r>
      <w:r w:rsidR="00DB5140" w:rsidRPr="00091745">
        <w:rPr>
          <w:rFonts w:cs="Arial"/>
          <w:sz w:val="22"/>
          <w:szCs w:val="22"/>
          <w:lang w:val="en-GB"/>
        </w:rPr>
        <w:t xml:space="preserve"> work performed</w:t>
      </w:r>
      <w:r w:rsidRPr="00091745">
        <w:rPr>
          <w:rFonts w:cs="Arial"/>
          <w:sz w:val="22"/>
          <w:szCs w:val="22"/>
          <w:lang w:val="en-GB"/>
        </w:rPr>
        <w:t xml:space="preserve"> under the Contract </w:t>
      </w:r>
      <w:r w:rsidR="00DB5140" w:rsidRPr="00091745">
        <w:rPr>
          <w:rFonts w:cs="Arial"/>
          <w:sz w:val="22"/>
          <w:szCs w:val="22"/>
          <w:lang w:val="en-GB"/>
        </w:rPr>
        <w:t>meets the</w:t>
      </w:r>
      <w:r w:rsidR="00544974">
        <w:rPr>
          <w:rFonts w:cs="Arial"/>
          <w:sz w:val="22"/>
          <w:szCs w:val="22"/>
          <w:lang w:val="en-GB"/>
        </w:rPr>
        <w:t xml:space="preserve"> </w:t>
      </w:r>
      <w:r w:rsidR="00DB5140" w:rsidRPr="00091745">
        <w:rPr>
          <w:rFonts w:cs="Arial"/>
          <w:sz w:val="22"/>
          <w:szCs w:val="22"/>
          <w:lang w:val="en-GB"/>
        </w:rPr>
        <w:t xml:space="preserve">agreed </w:t>
      </w:r>
      <w:r w:rsidRPr="00091745">
        <w:rPr>
          <w:rFonts w:cs="Arial"/>
          <w:sz w:val="22"/>
          <w:szCs w:val="22"/>
          <w:lang w:val="en-GB"/>
        </w:rPr>
        <w:t xml:space="preserve">specifications and </w:t>
      </w:r>
      <w:r w:rsidR="00DB5140" w:rsidRPr="00091745">
        <w:rPr>
          <w:rFonts w:cs="Arial"/>
          <w:sz w:val="22"/>
          <w:szCs w:val="22"/>
          <w:lang w:val="en-GB"/>
        </w:rPr>
        <w:t xml:space="preserve">is completed </w:t>
      </w:r>
      <w:r w:rsidRPr="00091745">
        <w:rPr>
          <w:rFonts w:cs="Arial"/>
          <w:sz w:val="22"/>
          <w:szCs w:val="22"/>
          <w:lang w:val="en-GB"/>
        </w:rPr>
        <w:t>within the time prescribed.</w:t>
      </w:r>
      <w:r w:rsidR="00AC6828" w:rsidRPr="00091745">
        <w:rPr>
          <w:rFonts w:cs="Arial"/>
          <w:sz w:val="22"/>
          <w:szCs w:val="22"/>
          <w:lang w:val="en-GB"/>
        </w:rPr>
        <w:t xml:space="preserve"> </w:t>
      </w:r>
    </w:p>
    <w:p w14:paraId="681E3026" w14:textId="77F60F35" w:rsidR="00141137" w:rsidRDefault="00141137" w:rsidP="00A112BC">
      <w:pPr>
        <w:autoSpaceDE w:val="0"/>
        <w:autoSpaceDN w:val="0"/>
        <w:adjustRightInd w:val="0"/>
        <w:rPr>
          <w:rFonts w:cs="Arial"/>
          <w:sz w:val="22"/>
          <w:szCs w:val="22"/>
          <w:lang w:val="en-GB"/>
        </w:rPr>
      </w:pPr>
    </w:p>
    <w:p w14:paraId="2F1C01D1" w14:textId="71C41298" w:rsidR="004929BF" w:rsidRPr="00091745" w:rsidRDefault="004929BF" w:rsidP="004929BF">
      <w:pPr>
        <w:pStyle w:val="StyleHeading2LatinArialComplexArial"/>
        <w:numPr>
          <w:ilvl w:val="1"/>
          <w:numId w:val="1"/>
        </w:numPr>
        <w:pBdr>
          <w:top w:val="single" w:sz="4" w:space="1" w:color="2D6BB5"/>
        </w:pBdr>
        <w:tabs>
          <w:tab w:val="clear" w:pos="851"/>
          <w:tab w:val="num" w:pos="900"/>
        </w:tabs>
        <w:ind w:left="0"/>
        <w:rPr>
          <w:sz w:val="22"/>
          <w:szCs w:val="22"/>
        </w:rPr>
      </w:pPr>
      <w:bookmarkStart w:id="314" w:name="_Ref507415947"/>
      <w:bookmarkStart w:id="315" w:name="_Ref511817283"/>
      <w:bookmarkStart w:id="316" w:name="_Toc79569214"/>
      <w:r>
        <w:rPr>
          <w:sz w:val="22"/>
          <w:szCs w:val="22"/>
        </w:rPr>
        <w:t>Audit and Access</w:t>
      </w:r>
      <w:bookmarkEnd w:id="314"/>
      <w:bookmarkEnd w:id="315"/>
      <w:bookmarkEnd w:id="316"/>
      <w:r>
        <w:rPr>
          <w:sz w:val="22"/>
          <w:szCs w:val="22"/>
        </w:rPr>
        <w:t xml:space="preserve"> </w:t>
      </w:r>
    </w:p>
    <w:p w14:paraId="607E8AC9" w14:textId="77777777" w:rsidR="004929BF" w:rsidRPr="00091745" w:rsidRDefault="004929BF" w:rsidP="004929BF">
      <w:pPr>
        <w:tabs>
          <w:tab w:val="left" w:pos="1440"/>
        </w:tabs>
        <w:autoSpaceDE w:val="0"/>
        <w:autoSpaceDN w:val="0"/>
        <w:adjustRightInd w:val="0"/>
        <w:ind w:right="239"/>
        <w:rPr>
          <w:rFonts w:cs="Arial"/>
          <w:sz w:val="22"/>
          <w:szCs w:val="22"/>
          <w:lang w:val="en-GB"/>
        </w:rPr>
      </w:pPr>
    </w:p>
    <w:p w14:paraId="7396B33F" w14:textId="77777777" w:rsidR="004929BF" w:rsidRPr="004738C8" w:rsidRDefault="004929BF" w:rsidP="004929BF">
      <w:pPr>
        <w:tabs>
          <w:tab w:val="num" w:pos="540"/>
          <w:tab w:val="left" w:pos="1440"/>
        </w:tabs>
        <w:autoSpaceDE w:val="0"/>
        <w:autoSpaceDN w:val="0"/>
        <w:adjustRightInd w:val="0"/>
        <w:ind w:right="239"/>
        <w:rPr>
          <w:rFonts w:cs="Arial"/>
          <w:sz w:val="22"/>
          <w:szCs w:val="22"/>
          <w:lang w:val="en-GB"/>
        </w:rPr>
      </w:pPr>
      <w:r w:rsidRPr="004738C8">
        <w:rPr>
          <w:rFonts w:cs="Arial"/>
          <w:sz w:val="22"/>
          <w:szCs w:val="22"/>
          <w:lang w:val="en-GB"/>
        </w:rPr>
        <w:t xml:space="preserve">WHO may request a financial and operational review or audit of the work performed under </w:t>
      </w:r>
      <w:r>
        <w:rPr>
          <w:rFonts w:cs="Arial"/>
          <w:sz w:val="22"/>
          <w:szCs w:val="22"/>
          <w:lang w:val="en-GB"/>
        </w:rPr>
        <w:t>the Contract</w:t>
      </w:r>
      <w:r w:rsidRPr="004738C8">
        <w:rPr>
          <w:rFonts w:cs="Arial"/>
          <w:sz w:val="22"/>
          <w:szCs w:val="22"/>
          <w:lang w:val="en-GB"/>
        </w:rPr>
        <w:t>, to be conducted by WHO and/or part</w:t>
      </w:r>
      <w:r>
        <w:rPr>
          <w:rFonts w:cs="Arial"/>
          <w:sz w:val="22"/>
          <w:szCs w:val="22"/>
          <w:lang w:val="en-GB"/>
        </w:rPr>
        <w:t>ies authorized by WHO, and the Contractor</w:t>
      </w:r>
      <w:r w:rsidRPr="004738C8">
        <w:rPr>
          <w:rFonts w:cs="Arial"/>
          <w:sz w:val="22"/>
          <w:szCs w:val="22"/>
          <w:lang w:val="en-GB"/>
        </w:rPr>
        <w:t xml:space="preserve"> undertakes to facilitate such review or audit. This review or audit may be carried out at any time during the implementation of the work performed under </w:t>
      </w:r>
      <w:r>
        <w:rPr>
          <w:rFonts w:cs="Arial"/>
          <w:sz w:val="22"/>
          <w:szCs w:val="22"/>
          <w:lang w:val="en-GB"/>
        </w:rPr>
        <w:t>the Contract</w:t>
      </w:r>
      <w:r w:rsidRPr="004738C8">
        <w:rPr>
          <w:rFonts w:cs="Arial"/>
          <w:sz w:val="22"/>
          <w:szCs w:val="22"/>
          <w:lang w:val="en-GB"/>
        </w:rPr>
        <w:t>, or within five years of completion of the work. In order to facilitate such financial and operational r</w:t>
      </w:r>
      <w:r>
        <w:rPr>
          <w:rFonts w:cs="Arial"/>
          <w:sz w:val="22"/>
          <w:szCs w:val="22"/>
          <w:lang w:val="en-GB"/>
        </w:rPr>
        <w:t>eview or audit, the Contractor</w:t>
      </w:r>
      <w:r w:rsidRPr="004738C8">
        <w:rPr>
          <w:rFonts w:cs="Arial"/>
          <w:sz w:val="22"/>
          <w:szCs w:val="22"/>
          <w:lang w:val="en-GB"/>
        </w:rPr>
        <w:t xml:space="preserve"> shall keep accurate and systematic accounts and records in respect of the work performed under </w:t>
      </w:r>
      <w:r>
        <w:rPr>
          <w:rFonts w:cs="Arial"/>
          <w:sz w:val="22"/>
          <w:szCs w:val="22"/>
          <w:lang w:val="en-GB"/>
        </w:rPr>
        <w:t>the Contract</w:t>
      </w:r>
      <w:r w:rsidRPr="004738C8">
        <w:rPr>
          <w:rFonts w:cs="Arial"/>
          <w:sz w:val="22"/>
          <w:szCs w:val="22"/>
          <w:lang w:val="en-GB"/>
        </w:rPr>
        <w:t xml:space="preserve">. </w:t>
      </w:r>
    </w:p>
    <w:p w14:paraId="77677CF5" w14:textId="77777777" w:rsidR="004929BF" w:rsidRDefault="004929BF" w:rsidP="004929BF">
      <w:pPr>
        <w:tabs>
          <w:tab w:val="num" w:pos="540"/>
          <w:tab w:val="left" w:pos="1440"/>
        </w:tabs>
        <w:autoSpaceDE w:val="0"/>
        <w:autoSpaceDN w:val="0"/>
        <w:adjustRightInd w:val="0"/>
        <w:ind w:right="239"/>
        <w:rPr>
          <w:rFonts w:cs="Arial"/>
          <w:sz w:val="22"/>
          <w:szCs w:val="22"/>
          <w:lang w:val="en-GB"/>
        </w:rPr>
      </w:pPr>
    </w:p>
    <w:p w14:paraId="5831B39F" w14:textId="77777777" w:rsidR="004929BF" w:rsidRPr="004738C8" w:rsidRDefault="004929BF" w:rsidP="004929BF">
      <w:pPr>
        <w:tabs>
          <w:tab w:val="num" w:pos="540"/>
          <w:tab w:val="left" w:pos="1440"/>
        </w:tabs>
        <w:autoSpaceDE w:val="0"/>
        <w:autoSpaceDN w:val="0"/>
        <w:adjustRightInd w:val="0"/>
        <w:ind w:right="239"/>
        <w:rPr>
          <w:rFonts w:cs="Arial"/>
          <w:sz w:val="22"/>
          <w:szCs w:val="22"/>
          <w:lang w:val="en-GB"/>
        </w:rPr>
      </w:pPr>
      <w:r>
        <w:rPr>
          <w:rFonts w:cs="Arial"/>
          <w:sz w:val="22"/>
          <w:szCs w:val="22"/>
          <w:lang w:val="en-GB"/>
        </w:rPr>
        <w:t>The Contractor</w:t>
      </w:r>
      <w:r w:rsidRPr="004738C8">
        <w:rPr>
          <w:rFonts w:cs="Arial"/>
          <w:sz w:val="22"/>
          <w:szCs w:val="22"/>
          <w:lang w:val="en-GB"/>
        </w:rPr>
        <w:t xml:space="preserve"> shall make available, without restriction, to WHO and/or parties authorized by WHO:</w:t>
      </w:r>
    </w:p>
    <w:p w14:paraId="05C4B4E8" w14:textId="77777777" w:rsidR="004929BF" w:rsidRDefault="004929BF" w:rsidP="004929BF">
      <w:pPr>
        <w:tabs>
          <w:tab w:val="num" w:pos="540"/>
          <w:tab w:val="left" w:pos="1440"/>
        </w:tabs>
        <w:autoSpaceDE w:val="0"/>
        <w:autoSpaceDN w:val="0"/>
        <w:adjustRightInd w:val="0"/>
        <w:ind w:right="239"/>
        <w:rPr>
          <w:rFonts w:cs="Arial"/>
          <w:sz w:val="22"/>
          <w:szCs w:val="22"/>
          <w:lang w:val="en-GB"/>
        </w:rPr>
      </w:pPr>
    </w:p>
    <w:p w14:paraId="665CC919" w14:textId="100F48B9" w:rsidR="004929BF" w:rsidRPr="0090015E" w:rsidRDefault="004929BF" w:rsidP="0090015E">
      <w:pPr>
        <w:pStyle w:val="ListParagraph"/>
        <w:numPr>
          <w:ilvl w:val="0"/>
          <w:numId w:val="181"/>
        </w:numPr>
        <w:tabs>
          <w:tab w:val="left" w:pos="1440"/>
        </w:tabs>
        <w:autoSpaceDE w:val="0"/>
        <w:autoSpaceDN w:val="0"/>
        <w:adjustRightInd w:val="0"/>
        <w:ind w:right="239"/>
        <w:rPr>
          <w:rFonts w:cs="Arial"/>
          <w:sz w:val="22"/>
          <w:szCs w:val="22"/>
          <w:lang w:val="en-GB"/>
        </w:rPr>
      </w:pPr>
      <w:r w:rsidRPr="0090015E">
        <w:rPr>
          <w:rFonts w:cs="Arial"/>
          <w:sz w:val="22"/>
          <w:szCs w:val="22"/>
          <w:lang w:val="en-GB"/>
        </w:rPr>
        <w:t xml:space="preserve">the Contractor’s books, records and systems (including all relevant financial and operational information) relating to the Contract; and </w:t>
      </w:r>
    </w:p>
    <w:p w14:paraId="109BB35B" w14:textId="77777777" w:rsidR="004929BF" w:rsidRPr="004738C8" w:rsidRDefault="004929BF" w:rsidP="004929BF">
      <w:pPr>
        <w:tabs>
          <w:tab w:val="num" w:pos="540"/>
          <w:tab w:val="left" w:pos="1440"/>
        </w:tabs>
        <w:autoSpaceDE w:val="0"/>
        <w:autoSpaceDN w:val="0"/>
        <w:adjustRightInd w:val="0"/>
        <w:ind w:right="239"/>
        <w:rPr>
          <w:rFonts w:cs="Arial"/>
          <w:sz w:val="22"/>
          <w:szCs w:val="22"/>
          <w:lang w:val="en-GB"/>
        </w:rPr>
      </w:pPr>
    </w:p>
    <w:p w14:paraId="403C536B" w14:textId="3565AA90" w:rsidR="004929BF" w:rsidRPr="004738C8" w:rsidRDefault="004929BF" w:rsidP="0090015E">
      <w:pPr>
        <w:pStyle w:val="ListParagraph"/>
        <w:numPr>
          <w:ilvl w:val="0"/>
          <w:numId w:val="181"/>
        </w:numPr>
        <w:tabs>
          <w:tab w:val="left" w:pos="1440"/>
        </w:tabs>
        <w:autoSpaceDE w:val="0"/>
        <w:autoSpaceDN w:val="0"/>
        <w:adjustRightInd w:val="0"/>
        <w:ind w:right="239"/>
        <w:rPr>
          <w:rFonts w:cs="Arial"/>
          <w:sz w:val="22"/>
          <w:szCs w:val="22"/>
          <w:lang w:val="en-GB"/>
        </w:rPr>
      </w:pPr>
      <w:r w:rsidRPr="004738C8">
        <w:rPr>
          <w:rFonts w:cs="Arial"/>
          <w:sz w:val="22"/>
          <w:szCs w:val="22"/>
          <w:lang w:val="en-GB"/>
        </w:rPr>
        <w:t>reaso</w:t>
      </w:r>
      <w:r>
        <w:rPr>
          <w:rFonts w:cs="Arial"/>
          <w:sz w:val="22"/>
          <w:szCs w:val="22"/>
          <w:lang w:val="en-GB"/>
        </w:rPr>
        <w:t>nable access to the Contractor</w:t>
      </w:r>
      <w:r w:rsidRPr="004738C8">
        <w:rPr>
          <w:rFonts w:cs="Arial"/>
          <w:sz w:val="22"/>
          <w:szCs w:val="22"/>
          <w:lang w:val="en-GB"/>
        </w:rPr>
        <w:t>’s premises and personnel.</w:t>
      </w:r>
    </w:p>
    <w:p w14:paraId="655913E6" w14:textId="77777777" w:rsidR="004929BF" w:rsidRPr="004738C8" w:rsidRDefault="004929BF" w:rsidP="004929BF">
      <w:pPr>
        <w:tabs>
          <w:tab w:val="num" w:pos="540"/>
          <w:tab w:val="left" w:pos="1440"/>
        </w:tabs>
        <w:autoSpaceDE w:val="0"/>
        <w:autoSpaceDN w:val="0"/>
        <w:adjustRightInd w:val="0"/>
        <w:ind w:right="239"/>
        <w:rPr>
          <w:rFonts w:cs="Arial"/>
          <w:sz w:val="22"/>
          <w:szCs w:val="22"/>
          <w:lang w:val="en-GB"/>
        </w:rPr>
      </w:pPr>
    </w:p>
    <w:p w14:paraId="719F3561" w14:textId="1781FFD5" w:rsidR="004929BF" w:rsidRDefault="004929BF" w:rsidP="004929BF">
      <w:pPr>
        <w:tabs>
          <w:tab w:val="left" w:pos="1440"/>
        </w:tabs>
        <w:ind w:right="239"/>
        <w:rPr>
          <w:rFonts w:cs="Arial"/>
          <w:sz w:val="22"/>
          <w:szCs w:val="22"/>
          <w:lang w:val="en-GB"/>
        </w:rPr>
      </w:pPr>
      <w:r>
        <w:rPr>
          <w:rFonts w:cs="Arial"/>
          <w:sz w:val="22"/>
          <w:szCs w:val="22"/>
          <w:lang w:val="en-GB"/>
        </w:rPr>
        <w:t>The Contractor</w:t>
      </w:r>
      <w:r w:rsidRPr="004738C8">
        <w:rPr>
          <w:rFonts w:cs="Arial"/>
          <w:sz w:val="22"/>
          <w:szCs w:val="22"/>
          <w:lang w:val="en-GB"/>
        </w:rPr>
        <w:t xml:space="preserve"> shall provide satisfactory explanations to all queries arising in connection with the aforeme</w:t>
      </w:r>
      <w:r>
        <w:rPr>
          <w:rFonts w:cs="Arial"/>
          <w:sz w:val="22"/>
          <w:szCs w:val="22"/>
          <w:lang w:val="en-GB"/>
        </w:rPr>
        <w:t>ntioned audit and access rights</w:t>
      </w:r>
      <w:r w:rsidRPr="00091745">
        <w:rPr>
          <w:rFonts w:cs="Arial"/>
          <w:sz w:val="22"/>
          <w:szCs w:val="22"/>
          <w:lang w:val="en-GB"/>
        </w:rPr>
        <w:t xml:space="preserve">. </w:t>
      </w:r>
    </w:p>
    <w:p w14:paraId="71404200" w14:textId="65F8626C" w:rsidR="00C0618F" w:rsidRDefault="00C0618F" w:rsidP="004929BF">
      <w:pPr>
        <w:tabs>
          <w:tab w:val="left" w:pos="1440"/>
        </w:tabs>
        <w:ind w:right="239"/>
        <w:rPr>
          <w:rFonts w:cs="Arial"/>
          <w:sz w:val="22"/>
          <w:szCs w:val="22"/>
          <w:lang w:val="en-GB"/>
        </w:rPr>
      </w:pPr>
    </w:p>
    <w:p w14:paraId="04E4B32B" w14:textId="355552EC" w:rsidR="00C0618F" w:rsidRPr="00091745" w:rsidRDefault="00C0618F" w:rsidP="004929BF">
      <w:pPr>
        <w:tabs>
          <w:tab w:val="left" w:pos="1440"/>
        </w:tabs>
        <w:ind w:right="239"/>
        <w:rPr>
          <w:rFonts w:cs="Arial"/>
          <w:sz w:val="22"/>
          <w:szCs w:val="22"/>
          <w:lang w:val="en-GB"/>
        </w:rPr>
      </w:pPr>
      <w:r>
        <w:rPr>
          <w:rFonts w:cs="Arial"/>
          <w:sz w:val="22"/>
          <w:szCs w:val="22"/>
          <w:lang w:val="en-GB"/>
        </w:rPr>
        <w:t>WHO may request the Contractor</w:t>
      </w:r>
      <w:r w:rsidRPr="00653F98">
        <w:rPr>
          <w:rFonts w:cs="Arial"/>
          <w:sz w:val="22"/>
          <w:szCs w:val="22"/>
          <w:lang w:val="en-GB"/>
        </w:rPr>
        <w:t xml:space="preserve"> to provide complementary information abo</w:t>
      </w:r>
      <w:r>
        <w:rPr>
          <w:rFonts w:cs="Arial"/>
          <w:sz w:val="22"/>
          <w:szCs w:val="22"/>
          <w:lang w:val="en-GB"/>
        </w:rPr>
        <w:t>ut the work performed under the</w:t>
      </w:r>
      <w:r w:rsidRPr="00653F98">
        <w:rPr>
          <w:rFonts w:cs="Arial"/>
          <w:sz w:val="22"/>
          <w:szCs w:val="22"/>
          <w:lang w:val="en-GB"/>
        </w:rPr>
        <w:t xml:space="preserve"> </w:t>
      </w:r>
      <w:r>
        <w:rPr>
          <w:rFonts w:cs="Arial"/>
          <w:sz w:val="22"/>
          <w:szCs w:val="22"/>
          <w:lang w:val="en-GB"/>
        </w:rPr>
        <w:t>Contract</w:t>
      </w:r>
      <w:r w:rsidRPr="00653F98">
        <w:rPr>
          <w:rFonts w:cs="Arial"/>
          <w:sz w:val="22"/>
          <w:szCs w:val="22"/>
          <w:lang w:val="en-GB"/>
        </w:rPr>
        <w:t xml:space="preserve"> that is reasonably available, including the findings and results of an audit (internal or externa</w:t>
      </w:r>
      <w:r>
        <w:rPr>
          <w:rFonts w:cs="Arial"/>
          <w:sz w:val="22"/>
          <w:szCs w:val="22"/>
          <w:lang w:val="en-GB"/>
        </w:rPr>
        <w:t>l) conducted by the Contractor</w:t>
      </w:r>
      <w:r w:rsidRPr="00653F98">
        <w:rPr>
          <w:rFonts w:cs="Arial"/>
          <w:sz w:val="22"/>
          <w:szCs w:val="22"/>
          <w:lang w:val="en-GB"/>
        </w:rPr>
        <w:t xml:space="preserve"> and related to the work performed </w:t>
      </w:r>
      <w:r>
        <w:rPr>
          <w:rFonts w:cs="Arial"/>
          <w:sz w:val="22"/>
          <w:szCs w:val="22"/>
          <w:lang w:val="en-GB"/>
        </w:rPr>
        <w:t>under the Contract.</w:t>
      </w:r>
    </w:p>
    <w:p w14:paraId="35B25672" w14:textId="77777777" w:rsidR="004929BF" w:rsidRPr="00091745" w:rsidRDefault="004929BF" w:rsidP="00A112BC">
      <w:pPr>
        <w:autoSpaceDE w:val="0"/>
        <w:autoSpaceDN w:val="0"/>
        <w:adjustRightInd w:val="0"/>
        <w:rPr>
          <w:rFonts w:cs="Arial"/>
          <w:sz w:val="22"/>
          <w:szCs w:val="22"/>
          <w:lang w:val="en-GB"/>
        </w:rPr>
      </w:pPr>
    </w:p>
    <w:p w14:paraId="692A08AE"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17" w:name="_Toc501553163"/>
      <w:bookmarkStart w:id="318" w:name="_Toc108259925"/>
      <w:bookmarkStart w:id="319" w:name="_Toc122240187"/>
      <w:bookmarkStart w:id="320" w:name="_Toc122246496"/>
      <w:bookmarkStart w:id="321" w:name="_Toc191446338"/>
      <w:bookmarkStart w:id="322" w:name="_Toc79569215"/>
      <w:bookmarkEnd w:id="317"/>
      <w:r w:rsidRPr="00091745">
        <w:rPr>
          <w:sz w:val="22"/>
          <w:szCs w:val="22"/>
        </w:rPr>
        <w:t>Source of Instructions</w:t>
      </w:r>
      <w:bookmarkEnd w:id="318"/>
      <w:bookmarkEnd w:id="319"/>
      <w:bookmarkEnd w:id="320"/>
      <w:bookmarkEnd w:id="321"/>
      <w:bookmarkEnd w:id="322"/>
    </w:p>
    <w:p w14:paraId="0C9BE41D"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538AEB66" w14:textId="77777777" w:rsidR="00141137" w:rsidRPr="00091745" w:rsidRDefault="00141137" w:rsidP="00F02294">
      <w:pPr>
        <w:autoSpaceDE w:val="0"/>
        <w:autoSpaceDN w:val="0"/>
        <w:adjustRightInd w:val="0"/>
        <w:ind w:right="239"/>
        <w:rPr>
          <w:rFonts w:cs="Arial"/>
          <w:sz w:val="22"/>
          <w:szCs w:val="22"/>
          <w:lang w:val="en-GB"/>
        </w:rPr>
      </w:pPr>
      <w:r w:rsidRPr="00091745">
        <w:rPr>
          <w:rFonts w:cs="Arial"/>
          <w:sz w:val="22"/>
          <w:szCs w:val="22"/>
          <w:lang w:val="en-GB"/>
        </w:rPr>
        <w:t xml:space="preserve">The Contractor shall neither seek nor accept instructions from any authority external to WHO in connection with the performance of </w:t>
      </w:r>
      <w:r w:rsidR="00DB5140" w:rsidRPr="00091745">
        <w:rPr>
          <w:rFonts w:cs="Arial"/>
          <w:sz w:val="22"/>
          <w:szCs w:val="22"/>
          <w:lang w:val="en-GB"/>
        </w:rPr>
        <w:t>the work</w:t>
      </w:r>
      <w:r w:rsidRPr="00091745">
        <w:rPr>
          <w:rFonts w:cs="Arial"/>
          <w:sz w:val="22"/>
          <w:szCs w:val="22"/>
          <w:lang w:val="en-GB"/>
        </w:rPr>
        <w:t xml:space="preserve"> under </w:t>
      </w:r>
      <w:r w:rsidR="00A81122" w:rsidRPr="00091745">
        <w:rPr>
          <w:rFonts w:cs="Arial"/>
          <w:sz w:val="22"/>
          <w:szCs w:val="22"/>
          <w:lang w:val="en-GB"/>
        </w:rPr>
        <w:t xml:space="preserve">the </w:t>
      </w:r>
      <w:r w:rsidRPr="00091745">
        <w:rPr>
          <w:rFonts w:cs="Arial"/>
          <w:sz w:val="22"/>
          <w:szCs w:val="22"/>
          <w:lang w:val="en-GB"/>
        </w:rPr>
        <w:t xml:space="preserve">Contract. The Contractor shall refrain from any action which may adversely affect WHO and shall </w:t>
      </w:r>
      <w:r w:rsidR="00D87709" w:rsidRPr="00091745">
        <w:rPr>
          <w:rFonts w:cs="Arial"/>
          <w:sz w:val="22"/>
          <w:szCs w:val="22"/>
          <w:lang w:val="en-GB"/>
        </w:rPr>
        <w:t>fulfil</w:t>
      </w:r>
      <w:r w:rsidRPr="00091745">
        <w:rPr>
          <w:rFonts w:cs="Arial"/>
          <w:sz w:val="22"/>
          <w:szCs w:val="22"/>
          <w:lang w:val="en-GB"/>
        </w:rPr>
        <w:t xml:space="preserve"> its commitments with the fullest regard to the interests of WHO.</w:t>
      </w:r>
    </w:p>
    <w:p w14:paraId="1375911B" w14:textId="77777777" w:rsidR="004605E5" w:rsidRPr="00091745" w:rsidRDefault="004605E5" w:rsidP="00F02294">
      <w:pPr>
        <w:tabs>
          <w:tab w:val="left" w:pos="1440"/>
        </w:tabs>
        <w:autoSpaceDE w:val="0"/>
        <w:autoSpaceDN w:val="0"/>
        <w:adjustRightInd w:val="0"/>
        <w:ind w:right="239"/>
        <w:rPr>
          <w:rFonts w:cs="Arial"/>
          <w:sz w:val="22"/>
          <w:szCs w:val="22"/>
          <w:lang w:val="en-GB"/>
        </w:rPr>
      </w:pPr>
    </w:p>
    <w:p w14:paraId="204C859D"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23" w:name="_Toc501553165"/>
      <w:bookmarkStart w:id="324" w:name="_Toc108259926"/>
      <w:bookmarkStart w:id="325" w:name="_Toc120869202"/>
      <w:bookmarkStart w:id="326" w:name="_Toc122240188"/>
      <w:bookmarkStart w:id="327" w:name="_Toc122246497"/>
      <w:bookmarkStart w:id="328" w:name="_Toc191446339"/>
      <w:bookmarkStart w:id="329" w:name="_Ref501552268"/>
      <w:bookmarkStart w:id="330" w:name="_Ref511817241"/>
      <w:bookmarkStart w:id="331" w:name="_Toc79569216"/>
      <w:bookmarkEnd w:id="323"/>
      <w:r w:rsidRPr="00091745">
        <w:rPr>
          <w:sz w:val="22"/>
          <w:szCs w:val="22"/>
        </w:rPr>
        <w:t>Warranties</w:t>
      </w:r>
      <w:bookmarkEnd w:id="324"/>
      <w:bookmarkEnd w:id="325"/>
      <w:bookmarkEnd w:id="326"/>
      <w:bookmarkEnd w:id="327"/>
      <w:bookmarkEnd w:id="328"/>
      <w:bookmarkEnd w:id="329"/>
      <w:bookmarkEnd w:id="330"/>
      <w:bookmarkEnd w:id="331"/>
    </w:p>
    <w:p w14:paraId="32AE927B"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6E36463B" w14:textId="77777777" w:rsidR="00141137" w:rsidRPr="00091745" w:rsidRDefault="00141137"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The Contractor warrant</w:t>
      </w:r>
      <w:r w:rsidR="00351390" w:rsidRPr="00091745">
        <w:rPr>
          <w:rFonts w:cs="Arial"/>
          <w:sz w:val="22"/>
          <w:szCs w:val="22"/>
          <w:lang w:val="en-GB"/>
        </w:rPr>
        <w:t>s</w:t>
      </w:r>
      <w:r w:rsidRPr="00091745">
        <w:rPr>
          <w:rFonts w:cs="Arial"/>
          <w:sz w:val="22"/>
          <w:szCs w:val="22"/>
          <w:lang w:val="en-GB"/>
        </w:rPr>
        <w:t xml:space="preserve"> and represent</w:t>
      </w:r>
      <w:r w:rsidR="00351390" w:rsidRPr="00091745">
        <w:rPr>
          <w:rFonts w:cs="Arial"/>
          <w:sz w:val="22"/>
          <w:szCs w:val="22"/>
          <w:lang w:val="en-GB"/>
        </w:rPr>
        <w:t>s</w:t>
      </w:r>
      <w:r w:rsidRPr="00091745">
        <w:rPr>
          <w:rFonts w:cs="Arial"/>
          <w:sz w:val="22"/>
          <w:szCs w:val="22"/>
          <w:lang w:val="en-GB"/>
        </w:rPr>
        <w:t xml:space="preserve"> to WHO as follows:</w:t>
      </w:r>
    </w:p>
    <w:p w14:paraId="33314590" w14:textId="77777777" w:rsidR="00141137" w:rsidRPr="00091745" w:rsidRDefault="00141137" w:rsidP="00F02294">
      <w:pPr>
        <w:widowControl w:val="0"/>
        <w:numPr>
          <w:ilvl w:val="0"/>
          <w:numId w:val="12"/>
        </w:numPr>
        <w:tabs>
          <w:tab w:val="clear" w:pos="360"/>
        </w:tabs>
        <w:autoSpaceDE w:val="0"/>
        <w:autoSpaceDN w:val="0"/>
        <w:adjustRightInd w:val="0"/>
        <w:spacing w:before="120" w:after="120" w:line="240" w:lineRule="atLeast"/>
        <w:ind w:left="0" w:right="239" w:firstLine="0"/>
        <w:rPr>
          <w:rFonts w:cs="Arial"/>
          <w:sz w:val="22"/>
          <w:szCs w:val="22"/>
          <w:lang w:val="en-GB"/>
        </w:rPr>
      </w:pPr>
      <w:r w:rsidRPr="00091745">
        <w:rPr>
          <w:rFonts w:cs="Arial"/>
          <w:sz w:val="22"/>
          <w:szCs w:val="22"/>
          <w:lang w:val="en-GB"/>
        </w:rPr>
        <w:t>The deliverable</w:t>
      </w:r>
      <w:r w:rsidR="00D05D82" w:rsidRPr="00091745">
        <w:rPr>
          <w:rFonts w:cs="Arial"/>
          <w:sz w:val="22"/>
          <w:szCs w:val="22"/>
          <w:lang w:val="en-GB"/>
        </w:rPr>
        <w:t>s</w:t>
      </w:r>
      <w:r w:rsidRPr="00091745">
        <w:rPr>
          <w:rFonts w:cs="Arial"/>
          <w:sz w:val="22"/>
          <w:szCs w:val="22"/>
          <w:lang w:val="en-GB"/>
        </w:rPr>
        <w:t xml:space="preserve"> shall meet the specifications </w:t>
      </w:r>
      <w:r w:rsidR="004605E5" w:rsidRPr="00091745">
        <w:rPr>
          <w:rFonts w:cs="Arial"/>
          <w:sz w:val="22"/>
          <w:szCs w:val="22"/>
          <w:lang w:val="en-GB"/>
        </w:rPr>
        <w:t>called for in the Contract</w:t>
      </w:r>
      <w:r w:rsidR="00410E58" w:rsidRPr="00091745">
        <w:rPr>
          <w:rFonts w:cs="Arial"/>
          <w:sz w:val="22"/>
          <w:szCs w:val="22"/>
          <w:lang w:val="en-GB"/>
        </w:rPr>
        <w:t xml:space="preserve"> </w:t>
      </w:r>
      <w:r w:rsidRPr="00091745">
        <w:rPr>
          <w:rFonts w:cs="Arial"/>
          <w:sz w:val="22"/>
          <w:szCs w:val="22"/>
          <w:lang w:val="en-GB"/>
        </w:rPr>
        <w:t xml:space="preserve">and shall </w:t>
      </w:r>
      <w:r w:rsidR="004605E5" w:rsidRPr="00091745">
        <w:rPr>
          <w:rFonts w:cs="Arial"/>
          <w:sz w:val="22"/>
          <w:szCs w:val="22"/>
          <w:lang w:val="en-GB"/>
        </w:rPr>
        <w:t>be</w:t>
      </w:r>
      <w:r w:rsidRPr="00091745">
        <w:rPr>
          <w:rFonts w:cs="Arial"/>
          <w:sz w:val="22"/>
          <w:szCs w:val="22"/>
          <w:lang w:val="en-GB"/>
        </w:rPr>
        <w:t xml:space="preserve"> fully adequate to meet </w:t>
      </w:r>
      <w:r w:rsidR="004605E5" w:rsidRPr="00091745">
        <w:rPr>
          <w:rFonts w:cs="Arial"/>
          <w:sz w:val="22"/>
          <w:szCs w:val="22"/>
          <w:lang w:val="en-GB"/>
        </w:rPr>
        <w:t>their</w:t>
      </w:r>
      <w:r w:rsidRPr="00091745">
        <w:rPr>
          <w:rFonts w:cs="Arial"/>
          <w:sz w:val="22"/>
          <w:szCs w:val="22"/>
          <w:lang w:val="en-GB"/>
        </w:rPr>
        <w:t xml:space="preserve"> intended purpose. The Contractor furthermore warrants that the deliverable</w:t>
      </w:r>
      <w:r w:rsidR="00D05D82" w:rsidRPr="00091745">
        <w:rPr>
          <w:rFonts w:cs="Arial"/>
          <w:sz w:val="22"/>
          <w:szCs w:val="22"/>
          <w:lang w:val="en-GB"/>
        </w:rPr>
        <w:t>s</w:t>
      </w:r>
      <w:r w:rsidRPr="00091745">
        <w:rPr>
          <w:rFonts w:cs="Arial"/>
          <w:sz w:val="22"/>
          <w:szCs w:val="22"/>
          <w:lang w:val="en-GB"/>
        </w:rPr>
        <w:t xml:space="preserve"> shall be error-free</w:t>
      </w:r>
      <w:r w:rsidR="004605E5" w:rsidRPr="00091745">
        <w:rPr>
          <w:rFonts w:cs="Arial"/>
          <w:sz w:val="22"/>
          <w:szCs w:val="22"/>
          <w:lang w:val="en-GB"/>
        </w:rPr>
        <w:t>. T</w:t>
      </w:r>
      <w:r w:rsidRPr="00091745">
        <w:rPr>
          <w:rFonts w:cs="Arial"/>
          <w:sz w:val="22"/>
          <w:szCs w:val="22"/>
          <w:lang w:val="en-GB"/>
        </w:rPr>
        <w:t>he Contractor shall correct any errors in the deliverable</w:t>
      </w:r>
      <w:r w:rsidR="00D05D82" w:rsidRPr="00091745">
        <w:rPr>
          <w:rFonts w:cs="Arial"/>
          <w:sz w:val="22"/>
          <w:szCs w:val="22"/>
          <w:lang w:val="en-GB"/>
        </w:rPr>
        <w:t>s</w:t>
      </w:r>
      <w:r w:rsidRPr="00091745">
        <w:rPr>
          <w:rFonts w:cs="Arial"/>
          <w:sz w:val="22"/>
          <w:szCs w:val="22"/>
          <w:lang w:val="en-GB"/>
        </w:rPr>
        <w:t xml:space="preserve">, free of charge, within fifteen days after their notification to the Contractor, during a period of at least </w:t>
      </w:r>
      <w:r w:rsidR="004605E5" w:rsidRPr="00091745">
        <w:rPr>
          <w:rFonts w:cs="Arial"/>
          <w:sz w:val="22"/>
          <w:szCs w:val="22"/>
          <w:lang w:val="en-GB"/>
        </w:rPr>
        <w:t>one year</w:t>
      </w:r>
      <w:r w:rsidR="00D05D82" w:rsidRPr="00091745">
        <w:rPr>
          <w:rFonts w:cs="Arial"/>
          <w:sz w:val="22"/>
          <w:szCs w:val="22"/>
          <w:lang w:val="en-GB"/>
        </w:rPr>
        <w:t xml:space="preserve"> after completion of the work</w:t>
      </w:r>
      <w:r w:rsidRPr="00091745">
        <w:rPr>
          <w:rFonts w:cs="Arial"/>
          <w:sz w:val="22"/>
          <w:szCs w:val="22"/>
          <w:lang w:val="en-GB"/>
        </w:rPr>
        <w:t>. It is agreed, however, that errors and other defects which have been caused by modifications to the deliverable</w:t>
      </w:r>
      <w:r w:rsidR="00D05D82" w:rsidRPr="00091745">
        <w:rPr>
          <w:rFonts w:cs="Arial"/>
          <w:sz w:val="22"/>
          <w:szCs w:val="22"/>
          <w:lang w:val="en-GB"/>
        </w:rPr>
        <w:t>s</w:t>
      </w:r>
      <w:r w:rsidRPr="00091745">
        <w:rPr>
          <w:rFonts w:cs="Arial"/>
          <w:sz w:val="22"/>
          <w:szCs w:val="22"/>
          <w:lang w:val="en-GB"/>
        </w:rPr>
        <w:t xml:space="preserve"> made by WHO without agreement of the Contractor are not covered by this paragraph.</w:t>
      </w:r>
    </w:p>
    <w:p w14:paraId="0446702B" w14:textId="77777777" w:rsidR="00141137" w:rsidRPr="00091745" w:rsidRDefault="00141137" w:rsidP="00F02294">
      <w:pPr>
        <w:widowControl w:val="0"/>
        <w:numPr>
          <w:ilvl w:val="0"/>
          <w:numId w:val="12"/>
        </w:numPr>
        <w:tabs>
          <w:tab w:val="clear" w:pos="360"/>
        </w:tabs>
        <w:autoSpaceDE w:val="0"/>
        <w:autoSpaceDN w:val="0"/>
        <w:adjustRightInd w:val="0"/>
        <w:spacing w:before="120" w:after="120" w:line="240" w:lineRule="atLeast"/>
        <w:ind w:left="0" w:right="239" w:firstLine="0"/>
        <w:rPr>
          <w:rFonts w:cs="Arial"/>
          <w:sz w:val="22"/>
          <w:szCs w:val="22"/>
          <w:lang w:val="en-GB"/>
        </w:rPr>
      </w:pPr>
      <w:bookmarkStart w:id="332" w:name="_Ref501552249"/>
      <w:r w:rsidRPr="00091745">
        <w:rPr>
          <w:rFonts w:cs="Arial"/>
          <w:sz w:val="22"/>
          <w:szCs w:val="22"/>
          <w:lang w:val="en-GB"/>
        </w:rPr>
        <w:t>The deliverable</w:t>
      </w:r>
      <w:r w:rsidR="00D05D82" w:rsidRPr="00091745">
        <w:rPr>
          <w:rFonts w:cs="Arial"/>
          <w:sz w:val="22"/>
          <w:szCs w:val="22"/>
          <w:lang w:val="en-GB"/>
        </w:rPr>
        <w:t>s</w:t>
      </w:r>
      <w:r w:rsidRPr="00091745">
        <w:rPr>
          <w:rFonts w:cs="Arial"/>
          <w:sz w:val="22"/>
          <w:szCs w:val="22"/>
          <w:lang w:val="en-GB"/>
        </w:rPr>
        <w:t xml:space="preserve"> shall, to the extent </w:t>
      </w:r>
      <w:r w:rsidR="004605E5" w:rsidRPr="00091745">
        <w:rPr>
          <w:rFonts w:cs="Arial"/>
          <w:sz w:val="22"/>
          <w:szCs w:val="22"/>
          <w:lang w:val="en-GB"/>
        </w:rPr>
        <w:t>they are</w:t>
      </w:r>
      <w:r w:rsidRPr="00091745">
        <w:rPr>
          <w:rFonts w:cs="Arial"/>
          <w:sz w:val="22"/>
          <w:szCs w:val="22"/>
          <w:lang w:val="en-GB"/>
        </w:rPr>
        <w:t xml:space="preserve"> not original, only be derived from, or incorporate, material over which the Contractor has the full legal right and authority to use it for the proper implementation of </w:t>
      </w:r>
      <w:r w:rsidR="00A81122" w:rsidRPr="00091745">
        <w:rPr>
          <w:rFonts w:cs="Arial"/>
          <w:sz w:val="22"/>
          <w:szCs w:val="22"/>
          <w:lang w:val="en-GB"/>
        </w:rPr>
        <w:t xml:space="preserve">the </w:t>
      </w:r>
      <w:r w:rsidRPr="00091745">
        <w:rPr>
          <w:rFonts w:cs="Arial"/>
          <w:sz w:val="22"/>
          <w:szCs w:val="22"/>
          <w:lang w:val="en-GB"/>
        </w:rPr>
        <w:t>Contract. The Contractor shall obtain all the necessary licenses for all non-original material incorporated in the deliverable</w:t>
      </w:r>
      <w:r w:rsidR="00D05D82" w:rsidRPr="00091745">
        <w:rPr>
          <w:rFonts w:cs="Arial"/>
          <w:sz w:val="22"/>
          <w:szCs w:val="22"/>
          <w:lang w:val="en-GB"/>
        </w:rPr>
        <w:t>s</w:t>
      </w:r>
      <w:r w:rsidRPr="00091745">
        <w:rPr>
          <w:rFonts w:cs="Arial"/>
          <w:sz w:val="22"/>
          <w:szCs w:val="22"/>
          <w:lang w:val="en-GB"/>
        </w:rPr>
        <w:t xml:space="preserve"> </w:t>
      </w:r>
      <w:r w:rsidR="004605E5" w:rsidRPr="00091745">
        <w:rPr>
          <w:rFonts w:cs="Arial"/>
          <w:sz w:val="22"/>
          <w:szCs w:val="22"/>
          <w:lang w:val="en-GB"/>
        </w:rPr>
        <w:t>(</w:t>
      </w:r>
      <w:r w:rsidRPr="00091745">
        <w:rPr>
          <w:rFonts w:cs="Arial"/>
          <w:sz w:val="22"/>
          <w:szCs w:val="22"/>
          <w:lang w:val="en-GB"/>
        </w:rPr>
        <w:t>including, but not limited to, licenses for WHO to use any underlying software, application, and operating deliverables included in the deliverable</w:t>
      </w:r>
      <w:r w:rsidR="00D05D82" w:rsidRPr="00091745">
        <w:rPr>
          <w:rFonts w:cs="Arial"/>
          <w:sz w:val="22"/>
          <w:szCs w:val="22"/>
          <w:lang w:val="en-GB"/>
        </w:rPr>
        <w:t>s</w:t>
      </w:r>
      <w:r w:rsidRPr="00091745">
        <w:rPr>
          <w:rFonts w:cs="Arial"/>
          <w:sz w:val="22"/>
          <w:szCs w:val="22"/>
          <w:lang w:val="en-GB"/>
        </w:rPr>
        <w:t xml:space="preserve"> or on which it is based so as to permit WHO to fully exercise its rights in the deliverables without any obligation on WHO’s </w:t>
      </w:r>
      <w:r w:rsidRPr="00091745">
        <w:rPr>
          <w:rFonts w:cs="Arial"/>
          <w:sz w:val="22"/>
          <w:szCs w:val="22"/>
          <w:lang w:val="en-GB"/>
        </w:rPr>
        <w:lastRenderedPageBreak/>
        <w:t>part to make any additional payments whatsoever to any party.</w:t>
      </w:r>
      <w:bookmarkEnd w:id="332"/>
    </w:p>
    <w:p w14:paraId="1D49E6B5" w14:textId="77777777" w:rsidR="00141137" w:rsidRPr="00091745" w:rsidRDefault="00141137" w:rsidP="00F02294">
      <w:pPr>
        <w:widowControl w:val="0"/>
        <w:numPr>
          <w:ilvl w:val="0"/>
          <w:numId w:val="12"/>
        </w:numPr>
        <w:tabs>
          <w:tab w:val="clear" w:pos="360"/>
        </w:tabs>
        <w:autoSpaceDE w:val="0"/>
        <w:autoSpaceDN w:val="0"/>
        <w:adjustRightInd w:val="0"/>
        <w:spacing w:before="120" w:after="120" w:line="240" w:lineRule="atLeast"/>
        <w:ind w:left="0" w:right="239" w:firstLine="0"/>
        <w:rPr>
          <w:rFonts w:cs="Arial"/>
          <w:sz w:val="22"/>
          <w:szCs w:val="22"/>
          <w:lang w:val="en-GB"/>
        </w:rPr>
      </w:pPr>
      <w:r w:rsidRPr="00091745">
        <w:rPr>
          <w:rFonts w:cs="Arial"/>
          <w:sz w:val="22"/>
          <w:szCs w:val="22"/>
          <w:lang w:val="en-GB"/>
        </w:rPr>
        <w:t>The deliverable</w:t>
      </w:r>
      <w:r w:rsidR="00D05D82" w:rsidRPr="00091745">
        <w:rPr>
          <w:rFonts w:cs="Arial"/>
          <w:sz w:val="22"/>
          <w:szCs w:val="22"/>
          <w:lang w:val="en-GB"/>
        </w:rPr>
        <w:t>s</w:t>
      </w:r>
      <w:r w:rsidRPr="00091745">
        <w:rPr>
          <w:rFonts w:cs="Arial"/>
          <w:sz w:val="22"/>
          <w:szCs w:val="22"/>
          <w:lang w:val="en-GB"/>
        </w:rPr>
        <w:t xml:space="preserve"> shall not violate any copyright, patent right, or other proprietary right of any third party and </w:t>
      </w:r>
      <w:r w:rsidR="00410E58" w:rsidRPr="00091745">
        <w:rPr>
          <w:rFonts w:cs="Arial"/>
          <w:sz w:val="22"/>
          <w:szCs w:val="22"/>
          <w:lang w:val="en-GB"/>
        </w:rPr>
        <w:t xml:space="preserve">shall </w:t>
      </w:r>
      <w:r w:rsidRPr="00091745">
        <w:rPr>
          <w:rFonts w:cs="Arial"/>
          <w:sz w:val="22"/>
          <w:szCs w:val="22"/>
          <w:lang w:val="en-GB"/>
        </w:rPr>
        <w:t>be delivered to WHO free and clear of any and all liens, claims, charges, security interest</w:t>
      </w:r>
      <w:r w:rsidR="0026659A" w:rsidRPr="00091745">
        <w:rPr>
          <w:rFonts w:cs="Arial"/>
          <w:sz w:val="22"/>
          <w:szCs w:val="22"/>
          <w:lang w:val="en-GB"/>
        </w:rPr>
        <w:t>s</w:t>
      </w:r>
      <w:r w:rsidRPr="00091745">
        <w:rPr>
          <w:rFonts w:cs="Arial"/>
          <w:sz w:val="22"/>
          <w:szCs w:val="22"/>
          <w:lang w:val="en-GB"/>
        </w:rPr>
        <w:t xml:space="preserve"> and any other encumbrances of any nature whatsoever.</w:t>
      </w:r>
    </w:p>
    <w:p w14:paraId="3724735D" w14:textId="73164099" w:rsidR="00141137" w:rsidRPr="00091745" w:rsidRDefault="00141137" w:rsidP="00F02294">
      <w:pPr>
        <w:widowControl w:val="0"/>
        <w:numPr>
          <w:ilvl w:val="0"/>
          <w:numId w:val="12"/>
        </w:numPr>
        <w:tabs>
          <w:tab w:val="clear" w:pos="360"/>
        </w:tabs>
        <w:autoSpaceDE w:val="0"/>
        <w:autoSpaceDN w:val="0"/>
        <w:adjustRightInd w:val="0"/>
        <w:spacing w:before="120" w:after="120" w:line="240" w:lineRule="atLeast"/>
        <w:ind w:left="0" w:right="239" w:firstLine="0"/>
        <w:rPr>
          <w:rFonts w:cs="Arial"/>
          <w:sz w:val="22"/>
          <w:szCs w:val="22"/>
          <w:lang w:val="en-GB"/>
        </w:rPr>
      </w:pPr>
      <w:r w:rsidRPr="00091745">
        <w:rPr>
          <w:rFonts w:cs="Arial"/>
          <w:sz w:val="22"/>
          <w:szCs w:val="22"/>
          <w:lang w:val="en-GB"/>
        </w:rPr>
        <w:t>The Contractor, its employees and any other persons and entities used by the Contractor shall</w:t>
      </w:r>
      <w:r w:rsidR="004605E5" w:rsidRPr="00091745">
        <w:rPr>
          <w:rFonts w:cs="Arial"/>
          <w:sz w:val="22"/>
          <w:szCs w:val="22"/>
          <w:lang w:val="en-GB"/>
        </w:rPr>
        <w:t xml:space="preserve"> not</w:t>
      </w:r>
      <w:r w:rsidR="00544974">
        <w:rPr>
          <w:rFonts w:cs="Arial"/>
          <w:sz w:val="22"/>
          <w:szCs w:val="22"/>
          <w:lang w:val="en-GB"/>
        </w:rPr>
        <w:t xml:space="preserve"> </w:t>
      </w:r>
      <w:r w:rsidR="004605E5" w:rsidRPr="00091745">
        <w:rPr>
          <w:rFonts w:cs="Arial"/>
          <w:sz w:val="22"/>
          <w:szCs w:val="22"/>
          <w:lang w:val="en-GB"/>
        </w:rPr>
        <w:t xml:space="preserve">violate any </w:t>
      </w:r>
      <w:r w:rsidR="00A12C49" w:rsidRPr="00091745">
        <w:rPr>
          <w:rFonts w:cs="Arial"/>
          <w:sz w:val="22"/>
          <w:szCs w:val="22"/>
          <w:lang w:val="en-GB"/>
        </w:rPr>
        <w:t>intellectual property rights, confidentiality</w:t>
      </w:r>
      <w:r w:rsidR="004605E5" w:rsidRPr="00091745">
        <w:rPr>
          <w:rFonts w:cs="Arial"/>
          <w:sz w:val="22"/>
          <w:szCs w:val="22"/>
          <w:lang w:val="en-GB"/>
        </w:rPr>
        <w:t xml:space="preserve">, right of privacy or other right of any person or entity whomsoever. </w:t>
      </w:r>
    </w:p>
    <w:p w14:paraId="0C6A86D0" w14:textId="77777777" w:rsidR="00141137" w:rsidRPr="00091745" w:rsidRDefault="00141137" w:rsidP="00F02294">
      <w:pPr>
        <w:widowControl w:val="0"/>
        <w:numPr>
          <w:ilvl w:val="0"/>
          <w:numId w:val="12"/>
        </w:numPr>
        <w:tabs>
          <w:tab w:val="clear" w:pos="360"/>
        </w:tabs>
        <w:autoSpaceDE w:val="0"/>
        <w:autoSpaceDN w:val="0"/>
        <w:adjustRightInd w:val="0"/>
        <w:spacing w:before="120" w:after="120" w:line="240" w:lineRule="atLeast"/>
        <w:ind w:left="0" w:right="239" w:firstLine="0"/>
        <w:rPr>
          <w:rFonts w:cs="Arial"/>
          <w:sz w:val="22"/>
          <w:szCs w:val="22"/>
          <w:lang w:val="en-GB"/>
        </w:rPr>
      </w:pPr>
      <w:r w:rsidRPr="00091745">
        <w:rPr>
          <w:rFonts w:cs="Arial"/>
          <w:sz w:val="22"/>
          <w:szCs w:val="22"/>
          <w:lang w:val="en-GB"/>
        </w:rPr>
        <w:t xml:space="preserve">Except as otherwise explicitly provided in </w:t>
      </w:r>
      <w:r w:rsidR="00A81122" w:rsidRPr="00091745">
        <w:rPr>
          <w:rFonts w:cs="Arial"/>
          <w:sz w:val="22"/>
          <w:szCs w:val="22"/>
          <w:lang w:val="en-GB"/>
        </w:rPr>
        <w:t xml:space="preserve">the </w:t>
      </w:r>
      <w:r w:rsidRPr="00091745">
        <w:rPr>
          <w:rFonts w:cs="Arial"/>
          <w:sz w:val="22"/>
          <w:szCs w:val="22"/>
          <w:lang w:val="en-GB"/>
        </w:rPr>
        <w:t>Contract, the Contractor shall at all times provide all the necessary on-site and off-site resources to meet its obligations hereunder. The Contractor shall only use highly qualified staff, acceptable to WHO, to perform its obligations hereunder.</w:t>
      </w:r>
    </w:p>
    <w:p w14:paraId="6DC28CBC" w14:textId="77777777" w:rsidR="00141137" w:rsidRPr="00091745" w:rsidRDefault="00141137" w:rsidP="00F02294">
      <w:pPr>
        <w:widowControl w:val="0"/>
        <w:numPr>
          <w:ilvl w:val="0"/>
          <w:numId w:val="12"/>
        </w:numPr>
        <w:tabs>
          <w:tab w:val="clear" w:pos="360"/>
        </w:tabs>
        <w:autoSpaceDE w:val="0"/>
        <w:autoSpaceDN w:val="0"/>
        <w:adjustRightInd w:val="0"/>
        <w:spacing w:before="120" w:after="100" w:afterAutospacing="1" w:line="240" w:lineRule="atLeast"/>
        <w:ind w:left="0" w:right="239" w:firstLine="0"/>
        <w:rPr>
          <w:rFonts w:cs="Arial"/>
          <w:sz w:val="22"/>
          <w:szCs w:val="22"/>
          <w:lang w:val="en-GB"/>
        </w:rPr>
      </w:pPr>
      <w:r w:rsidRPr="00091745">
        <w:rPr>
          <w:rFonts w:cs="Arial"/>
          <w:sz w:val="22"/>
          <w:szCs w:val="22"/>
          <w:lang w:val="en-GB"/>
        </w:rPr>
        <w:t>The Contractor shall take full and sole responsibility for the payment of all wages, benefits and monies due to all persons and entities used by it in connection with the implementation and execution of the Contract, including, but not limited to, the Contractor’s employees, permitted subcontractors and suppliers.</w:t>
      </w:r>
    </w:p>
    <w:p w14:paraId="5B9E0AD2" w14:textId="37B91A4E" w:rsidR="00B63B70" w:rsidRPr="00A112BC" w:rsidRDefault="00351390" w:rsidP="00A112BC">
      <w:pPr>
        <w:autoSpaceDE w:val="0"/>
        <w:autoSpaceDN w:val="0"/>
        <w:adjustRightInd w:val="0"/>
        <w:ind w:right="239"/>
        <w:rPr>
          <w:sz w:val="22"/>
          <w:lang w:val="en-GB"/>
        </w:rPr>
      </w:pPr>
      <w:r w:rsidRPr="00091745">
        <w:rPr>
          <w:rFonts w:eastAsia="SimSun" w:cs="Arial"/>
          <w:sz w:val="22"/>
          <w:szCs w:val="22"/>
          <w:lang w:val="en-GB" w:eastAsia="zh-CN"/>
        </w:rPr>
        <w:t>Contractor</w:t>
      </w:r>
      <w:r w:rsidRPr="00091745">
        <w:rPr>
          <w:rFonts w:eastAsia="SimSun" w:cs="Arial"/>
          <w:sz w:val="22"/>
          <w:szCs w:val="22"/>
          <w:lang w:eastAsia="zh-CN"/>
        </w:rPr>
        <w:t xml:space="preserve"> furthermore warrants and represent that the information provided by it to WHO in response to the RFP and during the bid evaluation process is accurate and complete. Contractor understands that in the event Contractor has failed to disclose any relevant information which may have impacted WHO's decision to </w:t>
      </w:r>
      <w:r w:rsidRPr="00A112BC">
        <w:rPr>
          <w:sz w:val="22"/>
          <w:lang w:val="en-GB"/>
        </w:rPr>
        <w:t>award</w:t>
      </w:r>
      <w:r w:rsidRPr="00091745">
        <w:rPr>
          <w:rFonts w:eastAsia="SimSun" w:cs="Arial"/>
          <w:sz w:val="22"/>
          <w:szCs w:val="22"/>
          <w:lang w:eastAsia="zh-CN"/>
        </w:rPr>
        <w:t xml:space="preserve"> the Contract to Contractor, or has</w:t>
      </w:r>
      <w:r w:rsidR="00544974">
        <w:rPr>
          <w:rFonts w:eastAsia="SimSun" w:cs="Arial"/>
          <w:sz w:val="22"/>
          <w:szCs w:val="22"/>
          <w:lang w:eastAsia="zh-CN"/>
        </w:rPr>
        <w:t xml:space="preserve"> </w:t>
      </w:r>
      <w:r w:rsidRPr="00091745">
        <w:rPr>
          <w:rFonts w:eastAsia="SimSun" w:cs="Arial"/>
          <w:sz w:val="22"/>
          <w:szCs w:val="22"/>
          <w:lang w:eastAsia="zh-CN"/>
        </w:rPr>
        <w:t>provided false information, WHO will be entitled to rescind the contract with immediate effect, in addition to any other remedies which WHO may have by contract or by law.</w:t>
      </w:r>
      <w:r w:rsidR="00B63B70" w:rsidRPr="00B63B70">
        <w:rPr>
          <w:rFonts w:cs="Arial"/>
          <w:sz w:val="22"/>
          <w:szCs w:val="22"/>
          <w:lang w:val="en-GB"/>
        </w:rPr>
        <w:t xml:space="preserve"> </w:t>
      </w:r>
    </w:p>
    <w:p w14:paraId="59120450" w14:textId="77777777" w:rsidR="00B63B70" w:rsidRPr="00A112BC" w:rsidRDefault="00B63B70" w:rsidP="00A112BC">
      <w:pPr>
        <w:tabs>
          <w:tab w:val="left" w:pos="1440"/>
        </w:tabs>
        <w:autoSpaceDE w:val="0"/>
        <w:autoSpaceDN w:val="0"/>
        <w:adjustRightInd w:val="0"/>
        <w:ind w:right="239"/>
        <w:rPr>
          <w:sz w:val="22"/>
          <w:lang w:val="en-GB"/>
        </w:rPr>
      </w:pPr>
    </w:p>
    <w:p w14:paraId="233C4BBA"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33" w:name="_Toc499728459"/>
      <w:bookmarkStart w:id="334" w:name="_Toc499734339"/>
      <w:bookmarkStart w:id="335" w:name="_Toc499734468"/>
      <w:bookmarkStart w:id="336" w:name="_Toc499728460"/>
      <w:bookmarkStart w:id="337" w:name="_Toc499734340"/>
      <w:bookmarkStart w:id="338" w:name="_Toc499734469"/>
      <w:bookmarkStart w:id="339" w:name="_Toc108259927"/>
      <w:bookmarkStart w:id="340" w:name="_Toc120869203"/>
      <w:bookmarkStart w:id="341" w:name="_Toc122240189"/>
      <w:bookmarkStart w:id="342" w:name="_Toc122246498"/>
      <w:bookmarkStart w:id="343" w:name="_Toc191446340"/>
      <w:bookmarkStart w:id="344" w:name="_Toc79569217"/>
      <w:bookmarkEnd w:id="333"/>
      <w:bookmarkEnd w:id="334"/>
      <w:bookmarkEnd w:id="335"/>
      <w:bookmarkEnd w:id="336"/>
      <w:bookmarkEnd w:id="337"/>
      <w:bookmarkEnd w:id="338"/>
      <w:r w:rsidRPr="00091745">
        <w:rPr>
          <w:sz w:val="22"/>
          <w:szCs w:val="22"/>
        </w:rPr>
        <w:t>Legal Status</w:t>
      </w:r>
      <w:bookmarkEnd w:id="339"/>
      <w:bookmarkEnd w:id="340"/>
      <w:bookmarkEnd w:id="341"/>
      <w:bookmarkEnd w:id="342"/>
      <w:bookmarkEnd w:id="343"/>
      <w:bookmarkEnd w:id="344"/>
    </w:p>
    <w:p w14:paraId="5B31F02A" w14:textId="77777777" w:rsidR="00141137" w:rsidRPr="00091745" w:rsidRDefault="00141137" w:rsidP="00F02294">
      <w:pPr>
        <w:tabs>
          <w:tab w:val="left" w:pos="1440"/>
        </w:tabs>
        <w:ind w:right="239"/>
        <w:rPr>
          <w:rFonts w:cs="Arial"/>
          <w:sz w:val="22"/>
          <w:szCs w:val="22"/>
          <w:lang w:val="en-GB"/>
        </w:rPr>
      </w:pPr>
    </w:p>
    <w:p w14:paraId="25D7740B" w14:textId="5332EB64" w:rsidR="00141137" w:rsidRPr="00091745" w:rsidRDefault="00141137" w:rsidP="00F02294">
      <w:pPr>
        <w:tabs>
          <w:tab w:val="left" w:pos="1440"/>
        </w:tabs>
        <w:ind w:right="239"/>
        <w:rPr>
          <w:rFonts w:cs="Arial"/>
          <w:sz w:val="22"/>
          <w:szCs w:val="22"/>
          <w:lang w:val="en-GB"/>
        </w:rPr>
      </w:pPr>
      <w:r w:rsidRPr="00091745">
        <w:rPr>
          <w:rFonts w:cs="Arial"/>
          <w:sz w:val="22"/>
          <w:szCs w:val="22"/>
          <w:lang w:val="en-GB"/>
        </w:rPr>
        <w:t xml:space="preserve">The Contractor shall be considered as having the legal status of an independent contractor </w:t>
      </w:r>
      <w:r w:rsidR="00723CE3" w:rsidRPr="00091745">
        <w:rPr>
          <w:rFonts w:cs="Arial"/>
          <w:sz w:val="22"/>
          <w:szCs w:val="22"/>
          <w:lang w:val="en-GB"/>
        </w:rPr>
        <w:t xml:space="preserve">vis-à-vis WHO, </w:t>
      </w:r>
      <w:r w:rsidRPr="00091745">
        <w:rPr>
          <w:rFonts w:cs="Arial"/>
          <w:sz w:val="22"/>
          <w:szCs w:val="22"/>
          <w:lang w:val="en-GB"/>
        </w:rPr>
        <w:t xml:space="preserve">and </w:t>
      </w:r>
      <w:r w:rsidR="00723CE3" w:rsidRPr="00091745">
        <w:rPr>
          <w:rFonts w:cs="Arial"/>
          <w:sz w:val="22"/>
          <w:szCs w:val="22"/>
          <w:lang w:val="en-GB"/>
        </w:rPr>
        <w:t>nothing contained in or relating to the Contract shall be construed as establishing or creating</w:t>
      </w:r>
      <w:r w:rsidR="00544974">
        <w:rPr>
          <w:rFonts w:cs="Arial"/>
          <w:sz w:val="22"/>
          <w:szCs w:val="22"/>
          <w:lang w:val="en-GB"/>
        </w:rPr>
        <w:t xml:space="preserve"> </w:t>
      </w:r>
      <w:r w:rsidR="002977CC" w:rsidRPr="00091745">
        <w:rPr>
          <w:rFonts w:cs="Arial"/>
          <w:sz w:val="22"/>
          <w:szCs w:val="22"/>
          <w:lang w:val="en-GB"/>
        </w:rPr>
        <w:t xml:space="preserve">an </w:t>
      </w:r>
      <w:r w:rsidRPr="00091745">
        <w:rPr>
          <w:rFonts w:cs="Arial"/>
          <w:sz w:val="22"/>
          <w:szCs w:val="22"/>
          <w:lang w:val="en-GB"/>
        </w:rPr>
        <w:t>employer/employee relationship between WHO</w:t>
      </w:r>
      <w:r w:rsidR="00410E58" w:rsidRPr="00091745">
        <w:rPr>
          <w:rFonts w:cs="Arial"/>
          <w:sz w:val="22"/>
          <w:szCs w:val="22"/>
          <w:lang w:val="en-GB"/>
        </w:rPr>
        <w:t>,</w:t>
      </w:r>
      <w:r w:rsidRPr="00091745">
        <w:rPr>
          <w:rFonts w:cs="Arial"/>
          <w:sz w:val="22"/>
          <w:szCs w:val="22"/>
          <w:lang w:val="en-GB"/>
        </w:rPr>
        <w:t xml:space="preserve"> on the one </w:t>
      </w:r>
      <w:r w:rsidR="00410E58" w:rsidRPr="00091745">
        <w:rPr>
          <w:rFonts w:cs="Arial"/>
          <w:sz w:val="22"/>
          <w:szCs w:val="22"/>
          <w:lang w:val="en-GB"/>
        </w:rPr>
        <w:t>hand,</w:t>
      </w:r>
      <w:r w:rsidRPr="00091745">
        <w:rPr>
          <w:rFonts w:cs="Arial"/>
          <w:sz w:val="22"/>
          <w:szCs w:val="22"/>
          <w:lang w:val="en-GB"/>
        </w:rPr>
        <w:t xml:space="preserve"> and the Contractor or any person used by the Contractor </w:t>
      </w:r>
      <w:r w:rsidR="00410E58" w:rsidRPr="00091745">
        <w:rPr>
          <w:rFonts w:cs="Arial"/>
          <w:sz w:val="22"/>
          <w:szCs w:val="22"/>
          <w:lang w:val="en-GB"/>
        </w:rPr>
        <w:t xml:space="preserve">in the performance of the work, </w:t>
      </w:r>
      <w:r w:rsidRPr="00091745">
        <w:rPr>
          <w:rFonts w:cs="Arial"/>
          <w:sz w:val="22"/>
          <w:szCs w:val="22"/>
          <w:lang w:val="en-GB"/>
        </w:rPr>
        <w:t xml:space="preserve">on the other </w:t>
      </w:r>
      <w:r w:rsidR="00410E58" w:rsidRPr="00091745">
        <w:rPr>
          <w:rFonts w:cs="Arial"/>
          <w:sz w:val="22"/>
          <w:szCs w:val="22"/>
          <w:lang w:val="en-GB"/>
        </w:rPr>
        <w:t>hand</w:t>
      </w:r>
      <w:r w:rsidRPr="00091745">
        <w:rPr>
          <w:rFonts w:cs="Arial"/>
          <w:sz w:val="22"/>
          <w:szCs w:val="22"/>
          <w:lang w:val="en-GB"/>
        </w:rPr>
        <w:t>.</w:t>
      </w:r>
    </w:p>
    <w:p w14:paraId="558B9C57" w14:textId="77777777" w:rsidR="00141137" w:rsidRPr="00091745" w:rsidRDefault="00141137" w:rsidP="00F02294">
      <w:pPr>
        <w:tabs>
          <w:tab w:val="left" w:pos="1440"/>
        </w:tabs>
        <w:ind w:right="239"/>
        <w:rPr>
          <w:rFonts w:cs="Arial"/>
          <w:sz w:val="22"/>
          <w:szCs w:val="22"/>
          <w:lang w:val="en-GB"/>
        </w:rPr>
      </w:pPr>
    </w:p>
    <w:p w14:paraId="67F9A758" w14:textId="77777777" w:rsidR="00141137" w:rsidRPr="00091745" w:rsidRDefault="00141137" w:rsidP="00F02294">
      <w:pPr>
        <w:tabs>
          <w:tab w:val="left" w:pos="1440"/>
        </w:tabs>
        <w:ind w:right="239"/>
        <w:rPr>
          <w:rFonts w:cs="Arial"/>
          <w:sz w:val="22"/>
          <w:szCs w:val="22"/>
          <w:lang w:val="en-GB"/>
        </w:rPr>
      </w:pPr>
      <w:r w:rsidRPr="00091745">
        <w:rPr>
          <w:rFonts w:cs="Arial"/>
          <w:sz w:val="22"/>
          <w:szCs w:val="22"/>
          <w:lang w:val="en-GB"/>
        </w:rPr>
        <w:t>Thus the Contractor shall be solely responsible for the manner in which the work is carried out. WHO shall not be responsible for any loss, accident, damage or injury suffered by the Contractor or persons or entities claiming under the Contractor, arising during or as a result of the implementation or execution of the Contract, including travel, whether sustained on WHO premises or not.</w:t>
      </w:r>
    </w:p>
    <w:p w14:paraId="6F95D0D4" w14:textId="77777777" w:rsidR="00141137" w:rsidRPr="00091745" w:rsidRDefault="00141137" w:rsidP="00F02294">
      <w:pPr>
        <w:tabs>
          <w:tab w:val="left" w:pos="1440"/>
        </w:tabs>
        <w:ind w:right="239"/>
        <w:rPr>
          <w:rFonts w:cs="Arial"/>
          <w:sz w:val="22"/>
          <w:szCs w:val="22"/>
          <w:lang w:val="en-GB"/>
        </w:rPr>
      </w:pPr>
    </w:p>
    <w:p w14:paraId="61794A80" w14:textId="77777777" w:rsidR="00141137" w:rsidRPr="00091745" w:rsidRDefault="00141137" w:rsidP="00F02294">
      <w:pPr>
        <w:tabs>
          <w:tab w:val="left" w:pos="1440"/>
        </w:tabs>
        <w:ind w:right="239"/>
        <w:rPr>
          <w:rFonts w:cs="Arial"/>
          <w:sz w:val="22"/>
          <w:szCs w:val="22"/>
          <w:lang w:val="en-GB"/>
        </w:rPr>
      </w:pPr>
      <w:r w:rsidRPr="00091745">
        <w:rPr>
          <w:rFonts w:cs="Arial"/>
          <w:sz w:val="22"/>
          <w:szCs w:val="22"/>
          <w:lang w:val="en-GB"/>
        </w:rPr>
        <w:t>The Contractor shall obtain adequate insurance to cover such loss, accident, injury and damage, before commencing work on the Contract. The Contractor shall be solely responsible in this regard and shall handle any claims for such loss, accident, damage or injury.</w:t>
      </w:r>
    </w:p>
    <w:p w14:paraId="052C0983" w14:textId="77777777" w:rsidR="00141137" w:rsidRPr="00091745" w:rsidRDefault="00141137" w:rsidP="00F02294">
      <w:pPr>
        <w:tabs>
          <w:tab w:val="left" w:pos="1440"/>
        </w:tabs>
        <w:ind w:right="239"/>
        <w:rPr>
          <w:rFonts w:cs="Arial"/>
          <w:sz w:val="22"/>
          <w:szCs w:val="22"/>
          <w:lang w:val="en-GB"/>
        </w:rPr>
      </w:pPr>
    </w:p>
    <w:p w14:paraId="0575A77B"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45" w:name="_Toc108259930"/>
      <w:bookmarkStart w:id="346" w:name="_Toc120869204"/>
      <w:bookmarkStart w:id="347" w:name="_Toc122240190"/>
      <w:bookmarkStart w:id="348" w:name="_Toc122246499"/>
      <w:bookmarkStart w:id="349" w:name="_Toc191446341"/>
      <w:bookmarkStart w:id="350" w:name="_Toc79569218"/>
      <w:r w:rsidRPr="00091745">
        <w:rPr>
          <w:sz w:val="22"/>
          <w:szCs w:val="22"/>
        </w:rPr>
        <w:t>Relation Between the Parties</w:t>
      </w:r>
      <w:bookmarkEnd w:id="345"/>
      <w:bookmarkEnd w:id="346"/>
      <w:bookmarkEnd w:id="347"/>
      <w:bookmarkEnd w:id="348"/>
      <w:bookmarkEnd w:id="349"/>
      <w:bookmarkEnd w:id="350"/>
    </w:p>
    <w:p w14:paraId="0DA6D8B4" w14:textId="77777777" w:rsidR="00141137" w:rsidRPr="00091745" w:rsidRDefault="00141137" w:rsidP="00F02294">
      <w:pPr>
        <w:tabs>
          <w:tab w:val="left" w:pos="1440"/>
        </w:tabs>
        <w:ind w:right="239"/>
        <w:rPr>
          <w:rFonts w:cs="Arial"/>
          <w:sz w:val="22"/>
          <w:szCs w:val="22"/>
          <w:lang w:val="en-GB"/>
        </w:rPr>
      </w:pPr>
      <w:bookmarkStart w:id="351" w:name="_Toc108259931"/>
      <w:bookmarkStart w:id="352" w:name="_Toc120869205"/>
    </w:p>
    <w:p w14:paraId="54D41BA6" w14:textId="77777777" w:rsidR="00141137" w:rsidRPr="00091745" w:rsidRDefault="0026659A" w:rsidP="00F02294">
      <w:pPr>
        <w:tabs>
          <w:tab w:val="left" w:pos="1440"/>
        </w:tabs>
        <w:ind w:right="239"/>
        <w:rPr>
          <w:rFonts w:cs="Arial"/>
          <w:sz w:val="22"/>
          <w:szCs w:val="22"/>
          <w:lang w:val="en-GB"/>
        </w:rPr>
      </w:pPr>
      <w:r w:rsidRPr="00091745">
        <w:rPr>
          <w:rFonts w:cs="Arial"/>
          <w:sz w:val="22"/>
          <w:szCs w:val="22"/>
          <w:lang w:val="en-GB"/>
        </w:rPr>
        <w:t>Nothing in t</w:t>
      </w:r>
      <w:r w:rsidR="00141137" w:rsidRPr="00091745">
        <w:rPr>
          <w:rFonts w:cs="Arial"/>
          <w:sz w:val="22"/>
          <w:szCs w:val="22"/>
          <w:lang w:val="en-GB"/>
        </w:rPr>
        <w:t xml:space="preserve">he Contract </w:t>
      </w:r>
      <w:r w:rsidRPr="00091745">
        <w:rPr>
          <w:rFonts w:cs="Arial"/>
          <w:sz w:val="22"/>
          <w:szCs w:val="22"/>
          <w:lang w:val="en-GB"/>
        </w:rPr>
        <w:t>shall be deemed to</w:t>
      </w:r>
      <w:r w:rsidR="00141137" w:rsidRPr="00091745">
        <w:rPr>
          <w:rFonts w:cs="Arial"/>
          <w:sz w:val="22"/>
          <w:szCs w:val="22"/>
          <w:lang w:val="en-GB"/>
        </w:rPr>
        <w:t xml:space="preserve"> constitute a partnership between the Parties or to constitute either Party as the agent of the other.</w:t>
      </w:r>
    </w:p>
    <w:p w14:paraId="68359A3A" w14:textId="77777777" w:rsidR="00141137" w:rsidRPr="00091745" w:rsidRDefault="00141137" w:rsidP="00F02294">
      <w:pPr>
        <w:tabs>
          <w:tab w:val="left" w:pos="1440"/>
        </w:tabs>
        <w:ind w:right="239"/>
        <w:rPr>
          <w:rFonts w:cs="Arial"/>
          <w:sz w:val="22"/>
          <w:szCs w:val="22"/>
          <w:lang w:val="en-GB"/>
        </w:rPr>
      </w:pPr>
    </w:p>
    <w:p w14:paraId="6B6A84A0" w14:textId="77777777" w:rsidR="00141137" w:rsidRPr="00091745" w:rsidRDefault="004605E5"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53" w:name="_Toc122240191"/>
      <w:bookmarkStart w:id="354" w:name="_Toc122246500"/>
      <w:bookmarkStart w:id="355" w:name="_Toc191446342"/>
      <w:bookmarkStart w:id="356" w:name="_Toc79569219"/>
      <w:r w:rsidRPr="00091745">
        <w:rPr>
          <w:sz w:val="22"/>
          <w:szCs w:val="22"/>
        </w:rPr>
        <w:t xml:space="preserve">No </w:t>
      </w:r>
      <w:r w:rsidR="00141137" w:rsidRPr="00091745">
        <w:rPr>
          <w:sz w:val="22"/>
          <w:szCs w:val="22"/>
        </w:rPr>
        <w:t>Waiver</w:t>
      </w:r>
      <w:bookmarkEnd w:id="351"/>
      <w:bookmarkEnd w:id="352"/>
      <w:bookmarkEnd w:id="353"/>
      <w:bookmarkEnd w:id="354"/>
      <w:bookmarkEnd w:id="355"/>
      <w:bookmarkEnd w:id="356"/>
    </w:p>
    <w:p w14:paraId="706EDAFE" w14:textId="77777777" w:rsidR="00141137" w:rsidRPr="00091745" w:rsidRDefault="00141137" w:rsidP="00F02294">
      <w:pPr>
        <w:rPr>
          <w:rFonts w:cs="Arial"/>
          <w:sz w:val="22"/>
          <w:szCs w:val="22"/>
          <w:lang w:val="en-GB"/>
        </w:rPr>
      </w:pPr>
      <w:bookmarkStart w:id="357" w:name="_Toc108259932"/>
      <w:bookmarkStart w:id="358" w:name="_Toc120869206"/>
    </w:p>
    <w:p w14:paraId="67D43FA0" w14:textId="77777777" w:rsidR="00141137" w:rsidRPr="00091745" w:rsidRDefault="00141137" w:rsidP="00F02294">
      <w:pPr>
        <w:tabs>
          <w:tab w:val="left" w:pos="1440"/>
        </w:tabs>
        <w:ind w:right="239"/>
        <w:rPr>
          <w:rFonts w:cs="Arial"/>
          <w:sz w:val="22"/>
          <w:szCs w:val="22"/>
          <w:lang w:val="en-GB"/>
        </w:rPr>
      </w:pPr>
      <w:r w:rsidRPr="00091745">
        <w:rPr>
          <w:rFonts w:cs="Arial"/>
          <w:sz w:val="22"/>
          <w:szCs w:val="22"/>
          <w:lang w:val="en-GB"/>
        </w:rPr>
        <w:t xml:space="preserve">The waiver by either Party of any provision or breach of the </w:t>
      </w:r>
      <w:r w:rsidR="00471F19" w:rsidRPr="00091745">
        <w:rPr>
          <w:rFonts w:cs="Arial"/>
          <w:sz w:val="22"/>
          <w:szCs w:val="22"/>
          <w:lang w:val="en-GB"/>
        </w:rPr>
        <w:t>Contract</w:t>
      </w:r>
      <w:r w:rsidRPr="00091745">
        <w:rPr>
          <w:rFonts w:cs="Arial"/>
          <w:sz w:val="22"/>
          <w:szCs w:val="22"/>
          <w:lang w:val="en-GB"/>
        </w:rPr>
        <w:t xml:space="preserve"> shall not prevent subsequent enforcement of such provision or excuse further breaches.</w:t>
      </w:r>
    </w:p>
    <w:p w14:paraId="5499D8FB" w14:textId="77777777" w:rsidR="00141137" w:rsidRDefault="00141137" w:rsidP="00F02294">
      <w:pPr>
        <w:tabs>
          <w:tab w:val="left" w:pos="1440"/>
        </w:tabs>
        <w:ind w:right="239"/>
        <w:rPr>
          <w:rFonts w:cs="Arial"/>
          <w:sz w:val="22"/>
          <w:szCs w:val="22"/>
          <w:lang w:val="en-GB"/>
        </w:rPr>
      </w:pPr>
    </w:p>
    <w:p w14:paraId="4CD1841C" w14:textId="77777777" w:rsidR="00482873" w:rsidRDefault="00482873" w:rsidP="00F02294">
      <w:pPr>
        <w:tabs>
          <w:tab w:val="left" w:pos="1440"/>
        </w:tabs>
        <w:ind w:right="239"/>
        <w:rPr>
          <w:rFonts w:cs="Arial"/>
          <w:sz w:val="22"/>
          <w:szCs w:val="22"/>
          <w:lang w:val="en-GB"/>
        </w:rPr>
      </w:pPr>
    </w:p>
    <w:p w14:paraId="24338756" w14:textId="77777777" w:rsidR="00482873" w:rsidRPr="00091745" w:rsidRDefault="00482873" w:rsidP="00F02294">
      <w:pPr>
        <w:tabs>
          <w:tab w:val="left" w:pos="1440"/>
        </w:tabs>
        <w:ind w:right="239"/>
        <w:rPr>
          <w:rFonts w:cs="Arial"/>
          <w:sz w:val="22"/>
          <w:szCs w:val="22"/>
          <w:lang w:val="en-GB"/>
        </w:rPr>
      </w:pPr>
    </w:p>
    <w:p w14:paraId="2D25F8B1"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59" w:name="_Toc122240192"/>
      <w:bookmarkStart w:id="360" w:name="_Toc122246501"/>
      <w:bookmarkStart w:id="361" w:name="_Toc191446343"/>
      <w:bookmarkStart w:id="362" w:name="_Toc79569220"/>
      <w:r w:rsidRPr="00C02B0F">
        <w:rPr>
          <w:sz w:val="22"/>
          <w:szCs w:val="22"/>
        </w:rPr>
        <w:lastRenderedPageBreak/>
        <w:t>Liability</w:t>
      </w:r>
      <w:bookmarkEnd w:id="357"/>
      <w:bookmarkEnd w:id="358"/>
      <w:bookmarkEnd w:id="359"/>
      <w:bookmarkEnd w:id="360"/>
      <w:bookmarkEnd w:id="361"/>
      <w:bookmarkEnd w:id="362"/>
    </w:p>
    <w:p w14:paraId="24C25A2C" w14:textId="77777777" w:rsidR="00141137" w:rsidRPr="00091745" w:rsidRDefault="00141137" w:rsidP="00F02294">
      <w:pPr>
        <w:tabs>
          <w:tab w:val="left" w:pos="1440"/>
        </w:tabs>
        <w:ind w:right="239"/>
        <w:rPr>
          <w:rFonts w:cs="Arial"/>
          <w:sz w:val="22"/>
          <w:szCs w:val="22"/>
          <w:lang w:val="en-GB"/>
        </w:rPr>
      </w:pPr>
      <w:bookmarkStart w:id="363" w:name="_Toc108259933"/>
    </w:p>
    <w:p w14:paraId="4F0A027B" w14:textId="77777777" w:rsidR="00141137" w:rsidRPr="00091745" w:rsidRDefault="00141137" w:rsidP="00F02294">
      <w:pPr>
        <w:tabs>
          <w:tab w:val="left" w:pos="1440"/>
        </w:tabs>
        <w:ind w:right="239"/>
        <w:rPr>
          <w:rFonts w:cs="Arial"/>
          <w:sz w:val="22"/>
          <w:szCs w:val="22"/>
          <w:lang w:val="en-GB"/>
        </w:rPr>
      </w:pPr>
      <w:r w:rsidRPr="00091745">
        <w:rPr>
          <w:rFonts w:cs="Arial"/>
          <w:sz w:val="22"/>
          <w:szCs w:val="22"/>
          <w:lang w:val="en-GB"/>
        </w:rPr>
        <w:t>The Contractor hereby indemnifies and holds WHO harmless from and against the full amount of any and all claims and liabilities, including legal fees and costs, which are or may be made, filed or assessed against WHO at any time and based on, or arising out of, breach by the Contractor of any of its representations or warranties under the Contract, regardless of whether such representations and warranties are explicitly incorporated here in or are referred to in any attached Appendices.</w:t>
      </w:r>
    </w:p>
    <w:p w14:paraId="4E0E00E0" w14:textId="77777777" w:rsidR="00141137" w:rsidRPr="00091745" w:rsidRDefault="00141137" w:rsidP="00F02294">
      <w:pPr>
        <w:tabs>
          <w:tab w:val="left" w:pos="1440"/>
        </w:tabs>
        <w:ind w:right="239"/>
        <w:rPr>
          <w:rFonts w:cs="Arial"/>
          <w:sz w:val="22"/>
          <w:szCs w:val="22"/>
          <w:lang w:val="en-GB"/>
        </w:rPr>
      </w:pPr>
    </w:p>
    <w:p w14:paraId="0A446333"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64" w:name="_Toc122240193"/>
      <w:bookmarkStart w:id="365" w:name="_Toc122246502"/>
      <w:bookmarkStart w:id="366" w:name="_Toc191446344"/>
      <w:bookmarkStart w:id="367" w:name="_Toc79569221"/>
      <w:r w:rsidRPr="00091745">
        <w:rPr>
          <w:sz w:val="22"/>
          <w:szCs w:val="22"/>
        </w:rPr>
        <w:t>Assignment</w:t>
      </w:r>
      <w:bookmarkEnd w:id="363"/>
      <w:bookmarkEnd w:id="364"/>
      <w:bookmarkEnd w:id="365"/>
      <w:bookmarkEnd w:id="366"/>
      <w:bookmarkEnd w:id="367"/>
    </w:p>
    <w:p w14:paraId="7C9E5C7D"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624F13C1" w14:textId="77777777" w:rsidR="00141137" w:rsidRPr="00091745" w:rsidRDefault="00141137"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The Contractor shall not assign, transfer, pledge or make </w:t>
      </w:r>
      <w:r w:rsidR="004605E5" w:rsidRPr="00091745">
        <w:rPr>
          <w:rFonts w:cs="Arial"/>
          <w:sz w:val="22"/>
          <w:szCs w:val="22"/>
          <w:lang w:val="en-GB"/>
        </w:rPr>
        <w:t xml:space="preserve">any </w:t>
      </w:r>
      <w:r w:rsidRPr="00091745">
        <w:rPr>
          <w:rFonts w:cs="Arial"/>
          <w:sz w:val="22"/>
          <w:szCs w:val="22"/>
          <w:lang w:val="en-GB"/>
        </w:rPr>
        <w:t xml:space="preserve">other disposition of </w:t>
      </w:r>
      <w:r w:rsidR="00A81122" w:rsidRPr="00091745">
        <w:rPr>
          <w:rFonts w:cs="Arial"/>
          <w:sz w:val="22"/>
          <w:szCs w:val="22"/>
          <w:lang w:val="en-GB"/>
        </w:rPr>
        <w:t xml:space="preserve">the </w:t>
      </w:r>
      <w:r w:rsidRPr="00091745">
        <w:rPr>
          <w:rFonts w:cs="Arial"/>
          <w:sz w:val="22"/>
          <w:szCs w:val="22"/>
          <w:lang w:val="en-GB"/>
        </w:rPr>
        <w:t xml:space="preserve">Contract or any part thereof, or any of the Contractor's rights, claims or obligations under </w:t>
      </w:r>
      <w:r w:rsidR="00A81122" w:rsidRPr="00091745">
        <w:rPr>
          <w:rFonts w:cs="Arial"/>
          <w:sz w:val="22"/>
          <w:szCs w:val="22"/>
          <w:lang w:val="en-GB"/>
        </w:rPr>
        <w:t xml:space="preserve">the </w:t>
      </w:r>
      <w:r w:rsidRPr="00091745">
        <w:rPr>
          <w:rFonts w:cs="Arial"/>
          <w:sz w:val="22"/>
          <w:szCs w:val="22"/>
          <w:lang w:val="en-GB"/>
        </w:rPr>
        <w:t>Contract except with the prior written consent of WHO.</w:t>
      </w:r>
    </w:p>
    <w:p w14:paraId="66DA39C1" w14:textId="77777777" w:rsidR="003437D8" w:rsidRPr="00091745" w:rsidRDefault="003437D8" w:rsidP="00F02294">
      <w:pPr>
        <w:autoSpaceDE w:val="0"/>
        <w:autoSpaceDN w:val="0"/>
        <w:adjustRightInd w:val="0"/>
        <w:rPr>
          <w:rFonts w:cs="Arial"/>
          <w:sz w:val="22"/>
          <w:szCs w:val="22"/>
          <w:lang w:val="en-GB"/>
        </w:rPr>
      </w:pPr>
    </w:p>
    <w:p w14:paraId="5CE67D59"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68" w:name="_Toc108259935"/>
      <w:bookmarkStart w:id="369" w:name="_Toc122240195"/>
      <w:bookmarkStart w:id="370" w:name="_Toc122246504"/>
      <w:bookmarkStart w:id="371" w:name="_Toc191446346"/>
      <w:bookmarkStart w:id="372" w:name="_Toc79569222"/>
      <w:r w:rsidRPr="00091745">
        <w:rPr>
          <w:sz w:val="22"/>
          <w:szCs w:val="22"/>
        </w:rPr>
        <w:t>Indemnification</w:t>
      </w:r>
      <w:bookmarkEnd w:id="368"/>
      <w:bookmarkEnd w:id="369"/>
      <w:bookmarkEnd w:id="370"/>
      <w:bookmarkEnd w:id="371"/>
      <w:bookmarkEnd w:id="372"/>
    </w:p>
    <w:p w14:paraId="1163B02D" w14:textId="77777777" w:rsidR="00141137" w:rsidRPr="00091745" w:rsidRDefault="00141137" w:rsidP="00F02294">
      <w:pPr>
        <w:autoSpaceDE w:val="0"/>
        <w:autoSpaceDN w:val="0"/>
        <w:adjustRightInd w:val="0"/>
        <w:ind w:right="239"/>
        <w:rPr>
          <w:rFonts w:cs="Arial"/>
          <w:sz w:val="22"/>
          <w:szCs w:val="22"/>
          <w:lang w:val="en-GB"/>
        </w:rPr>
      </w:pPr>
    </w:p>
    <w:p w14:paraId="386A76F4" w14:textId="77777777" w:rsidR="003D3EF0" w:rsidRPr="00091745" w:rsidRDefault="00141137" w:rsidP="00F02294">
      <w:pPr>
        <w:widowControl w:val="0"/>
        <w:spacing w:before="120" w:after="100" w:afterAutospacing="1" w:line="240" w:lineRule="atLeast"/>
        <w:ind w:right="239"/>
        <w:jc w:val="lowKashida"/>
        <w:rPr>
          <w:rFonts w:cs="Arial"/>
          <w:sz w:val="22"/>
          <w:szCs w:val="22"/>
          <w:lang w:val="en-GB"/>
        </w:rPr>
      </w:pPr>
      <w:r w:rsidRPr="00091745">
        <w:rPr>
          <w:rFonts w:cs="Arial"/>
          <w:sz w:val="22"/>
          <w:szCs w:val="22"/>
          <w:lang w:val="en-GB"/>
        </w:rPr>
        <w:t>The Contractor shall indemnify</w:t>
      </w:r>
      <w:r w:rsidR="004605E5" w:rsidRPr="00091745">
        <w:rPr>
          <w:rFonts w:cs="Arial"/>
          <w:sz w:val="22"/>
          <w:szCs w:val="22"/>
          <w:lang w:val="en-GB"/>
        </w:rPr>
        <w:t xml:space="preserve"> and</w:t>
      </w:r>
      <w:r w:rsidRPr="00091745">
        <w:rPr>
          <w:rFonts w:cs="Arial"/>
          <w:sz w:val="22"/>
          <w:szCs w:val="22"/>
          <w:lang w:val="en-GB"/>
        </w:rPr>
        <w:t xml:space="preserve"> hold </w:t>
      </w:r>
      <w:r w:rsidR="004605E5" w:rsidRPr="00091745">
        <w:rPr>
          <w:rFonts w:cs="Arial"/>
          <w:sz w:val="22"/>
          <w:szCs w:val="22"/>
          <w:lang w:val="en-GB"/>
        </w:rPr>
        <w:t xml:space="preserve">WHO </w:t>
      </w:r>
      <w:r w:rsidRPr="00091745">
        <w:rPr>
          <w:rFonts w:cs="Arial"/>
          <w:sz w:val="22"/>
          <w:szCs w:val="22"/>
          <w:lang w:val="en-GB"/>
        </w:rPr>
        <w:t xml:space="preserve">harmless, </w:t>
      </w:r>
      <w:r w:rsidR="004605E5" w:rsidRPr="00091745">
        <w:rPr>
          <w:rFonts w:cs="Arial"/>
          <w:sz w:val="22"/>
          <w:szCs w:val="22"/>
          <w:lang w:val="en-GB"/>
        </w:rPr>
        <w:t xml:space="preserve">from and against the full amount of any and all claims and liabilities, including legal fees and costs, which are or may be made, filed or assessed against WHO at any time and based on, or arising out of, the </w:t>
      </w:r>
      <w:r w:rsidRPr="00091745">
        <w:rPr>
          <w:rFonts w:cs="Arial"/>
          <w:sz w:val="22"/>
          <w:szCs w:val="22"/>
          <w:lang w:val="en-GB"/>
        </w:rPr>
        <w:t>acts or omissions of the Contractor, or the Contractor's employees, officers, agents</w:t>
      </w:r>
      <w:r w:rsidR="004605E5" w:rsidRPr="00091745">
        <w:rPr>
          <w:rFonts w:cs="Arial"/>
          <w:sz w:val="22"/>
          <w:szCs w:val="22"/>
          <w:lang w:val="en-GB"/>
        </w:rPr>
        <w:t>, partners</w:t>
      </w:r>
      <w:r w:rsidRPr="00091745">
        <w:rPr>
          <w:rFonts w:cs="Arial"/>
          <w:sz w:val="22"/>
          <w:szCs w:val="22"/>
          <w:lang w:val="en-GB"/>
        </w:rPr>
        <w:t xml:space="preserve"> or sub-contractors, in the performance of </w:t>
      </w:r>
      <w:r w:rsidR="00A81122" w:rsidRPr="00091745">
        <w:rPr>
          <w:rFonts w:cs="Arial"/>
          <w:sz w:val="22"/>
          <w:szCs w:val="22"/>
          <w:lang w:val="en-GB"/>
        </w:rPr>
        <w:t xml:space="preserve">the </w:t>
      </w:r>
      <w:r w:rsidRPr="00091745">
        <w:rPr>
          <w:rFonts w:cs="Arial"/>
          <w:sz w:val="22"/>
          <w:szCs w:val="22"/>
          <w:lang w:val="en-GB"/>
        </w:rPr>
        <w:t>Contract. This provision shall extend, inter alia, to claims and liabilit</w:t>
      </w:r>
      <w:r w:rsidR="006375D0" w:rsidRPr="00091745">
        <w:rPr>
          <w:rFonts w:cs="Arial"/>
          <w:sz w:val="22"/>
          <w:szCs w:val="22"/>
          <w:lang w:val="en-GB"/>
        </w:rPr>
        <w:t>ies</w:t>
      </w:r>
      <w:r w:rsidRPr="00091745">
        <w:rPr>
          <w:rFonts w:cs="Arial"/>
          <w:sz w:val="22"/>
          <w:szCs w:val="22"/>
          <w:lang w:val="en-GB"/>
        </w:rPr>
        <w:t xml:space="preserve"> in the nature of workmen's compensation, product liability and liability arising out of the use of patented inventions or devices, copyrighted material or other intellectual property by the Contractor, its employees, officers, agents, servants</w:t>
      </w:r>
      <w:r w:rsidR="006375D0" w:rsidRPr="00091745">
        <w:rPr>
          <w:rFonts w:cs="Arial"/>
          <w:sz w:val="22"/>
          <w:szCs w:val="22"/>
          <w:lang w:val="en-GB"/>
        </w:rPr>
        <w:t>, partners</w:t>
      </w:r>
      <w:r w:rsidRPr="00091745">
        <w:rPr>
          <w:rFonts w:cs="Arial"/>
          <w:sz w:val="22"/>
          <w:szCs w:val="22"/>
          <w:lang w:val="en-GB"/>
        </w:rPr>
        <w:t xml:space="preserve"> or sub-contractors.</w:t>
      </w:r>
    </w:p>
    <w:p w14:paraId="676248DA"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73" w:name="_Toc108259936"/>
      <w:bookmarkStart w:id="374" w:name="_Toc122240196"/>
      <w:bookmarkStart w:id="375" w:name="_Toc122246505"/>
      <w:bookmarkStart w:id="376" w:name="_Toc191446347"/>
      <w:bookmarkStart w:id="377" w:name="_Toc79569223"/>
      <w:r w:rsidRPr="00091745">
        <w:rPr>
          <w:sz w:val="22"/>
          <w:szCs w:val="22"/>
        </w:rPr>
        <w:t>Contractor's Responsibility for Employees</w:t>
      </w:r>
      <w:bookmarkEnd w:id="373"/>
      <w:bookmarkEnd w:id="374"/>
      <w:bookmarkEnd w:id="375"/>
      <w:bookmarkEnd w:id="376"/>
      <w:bookmarkEnd w:id="377"/>
    </w:p>
    <w:p w14:paraId="4091C7B6"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33A755E7" w14:textId="77777777" w:rsidR="00141137" w:rsidRPr="00091745" w:rsidRDefault="00141137"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The Contractor shall be responsible for the professional and technical competence of its employees and will select, for work under </w:t>
      </w:r>
      <w:r w:rsidR="00A81122" w:rsidRPr="00091745">
        <w:rPr>
          <w:rFonts w:cs="Arial"/>
          <w:sz w:val="22"/>
          <w:szCs w:val="22"/>
          <w:lang w:val="en-GB"/>
        </w:rPr>
        <w:t xml:space="preserve">the </w:t>
      </w:r>
      <w:r w:rsidRPr="00091745">
        <w:rPr>
          <w:rFonts w:cs="Arial"/>
          <w:sz w:val="22"/>
          <w:szCs w:val="22"/>
          <w:lang w:val="en-GB"/>
        </w:rPr>
        <w:t xml:space="preserve">Contract, reliable individuals who will perform effectively in the implementation of </w:t>
      </w:r>
      <w:r w:rsidR="00A81122" w:rsidRPr="00091745">
        <w:rPr>
          <w:rFonts w:cs="Arial"/>
          <w:sz w:val="22"/>
          <w:szCs w:val="22"/>
          <w:lang w:val="en-GB"/>
        </w:rPr>
        <w:t xml:space="preserve">the </w:t>
      </w:r>
      <w:r w:rsidRPr="00091745">
        <w:rPr>
          <w:rFonts w:cs="Arial"/>
          <w:sz w:val="22"/>
          <w:szCs w:val="22"/>
          <w:lang w:val="en-GB"/>
        </w:rPr>
        <w:t xml:space="preserve">Contract, respect the local </w:t>
      </w:r>
      <w:r w:rsidR="006375D0" w:rsidRPr="00091745">
        <w:rPr>
          <w:rFonts w:cs="Arial"/>
          <w:sz w:val="22"/>
          <w:szCs w:val="22"/>
          <w:lang w:val="en-GB"/>
        </w:rPr>
        <w:t xml:space="preserve">laws and </w:t>
      </w:r>
      <w:r w:rsidRPr="00091745">
        <w:rPr>
          <w:rFonts w:cs="Arial"/>
          <w:sz w:val="22"/>
          <w:szCs w:val="22"/>
          <w:lang w:val="en-GB"/>
        </w:rPr>
        <w:t>customs, and conform to a high standard of moral and ethical conduct.</w:t>
      </w:r>
    </w:p>
    <w:p w14:paraId="35974F04"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08BF2CF7"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78" w:name="_Toc108259937"/>
      <w:bookmarkStart w:id="379" w:name="_Toc120869207"/>
      <w:bookmarkStart w:id="380" w:name="_Toc122240197"/>
      <w:bookmarkStart w:id="381" w:name="_Toc122246506"/>
      <w:bookmarkStart w:id="382" w:name="_Toc191446348"/>
      <w:bookmarkStart w:id="383" w:name="_Toc79569224"/>
      <w:r w:rsidRPr="00091745">
        <w:rPr>
          <w:sz w:val="22"/>
          <w:szCs w:val="22"/>
        </w:rPr>
        <w:t>Subcontracting</w:t>
      </w:r>
      <w:bookmarkEnd w:id="378"/>
      <w:bookmarkEnd w:id="379"/>
      <w:bookmarkEnd w:id="380"/>
      <w:bookmarkEnd w:id="381"/>
      <w:bookmarkEnd w:id="382"/>
      <w:bookmarkEnd w:id="383"/>
    </w:p>
    <w:p w14:paraId="292CB169"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329ECD08" w14:textId="77777777" w:rsidR="00141137" w:rsidRPr="00091745" w:rsidRDefault="00141137"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Any intention to subcontract aspects of </w:t>
      </w:r>
      <w:r w:rsidR="00A81122" w:rsidRPr="00091745">
        <w:rPr>
          <w:rFonts w:cs="Arial"/>
          <w:sz w:val="22"/>
          <w:szCs w:val="22"/>
          <w:lang w:val="en-GB"/>
        </w:rPr>
        <w:t>the</w:t>
      </w:r>
      <w:r w:rsidRPr="00091745">
        <w:rPr>
          <w:rFonts w:cs="Arial"/>
          <w:sz w:val="22"/>
          <w:szCs w:val="22"/>
          <w:lang w:val="en-GB"/>
        </w:rPr>
        <w:t xml:space="preserve"> </w:t>
      </w:r>
      <w:r w:rsidR="00471F19" w:rsidRPr="00091745">
        <w:rPr>
          <w:rFonts w:cs="Arial"/>
          <w:sz w:val="22"/>
          <w:szCs w:val="22"/>
          <w:lang w:val="en-GB"/>
        </w:rPr>
        <w:t>Contract</w:t>
      </w:r>
      <w:r w:rsidRPr="00091745">
        <w:rPr>
          <w:rFonts w:cs="Arial"/>
          <w:sz w:val="22"/>
          <w:szCs w:val="22"/>
          <w:lang w:val="en-GB"/>
        </w:rPr>
        <w:t xml:space="preserve"> must be specified in detail in the </w:t>
      </w:r>
      <w:r w:rsidR="006375D0" w:rsidRPr="00091745">
        <w:rPr>
          <w:rFonts w:cs="Arial"/>
          <w:sz w:val="22"/>
          <w:szCs w:val="22"/>
          <w:lang w:val="en-GB"/>
        </w:rPr>
        <w:t xml:space="preserve">proposal </w:t>
      </w:r>
      <w:r w:rsidRPr="00091745">
        <w:rPr>
          <w:rFonts w:cs="Arial"/>
          <w:sz w:val="22"/>
          <w:szCs w:val="22"/>
          <w:lang w:val="en-GB"/>
        </w:rPr>
        <w:t xml:space="preserve">submitted. Information concerning the subcontractor, including the qualifications of the staff proposed for use must be covered with same </w:t>
      </w:r>
      <w:r w:rsidR="00723CE3" w:rsidRPr="00091745">
        <w:rPr>
          <w:rFonts w:cs="Arial"/>
          <w:sz w:val="22"/>
          <w:szCs w:val="22"/>
          <w:lang w:val="en-GB"/>
        </w:rPr>
        <w:t xml:space="preserve">degree of </w:t>
      </w:r>
      <w:r w:rsidRPr="00091745">
        <w:rPr>
          <w:rFonts w:cs="Arial"/>
          <w:sz w:val="22"/>
          <w:szCs w:val="22"/>
          <w:lang w:val="en-GB"/>
        </w:rPr>
        <w:t xml:space="preserve">thoroughness as </w:t>
      </w:r>
      <w:r w:rsidR="00723CE3" w:rsidRPr="00091745">
        <w:rPr>
          <w:rFonts w:cs="Arial"/>
          <w:sz w:val="22"/>
          <w:szCs w:val="22"/>
          <w:lang w:val="en-GB"/>
        </w:rPr>
        <w:t xml:space="preserve">for </w:t>
      </w:r>
      <w:r w:rsidRPr="00091745">
        <w:rPr>
          <w:rFonts w:cs="Arial"/>
          <w:sz w:val="22"/>
          <w:szCs w:val="22"/>
          <w:lang w:val="en-GB"/>
        </w:rPr>
        <w:t xml:space="preserve">the prime contractor. No subcontracting will be permitted under </w:t>
      </w:r>
      <w:r w:rsidR="00A81122" w:rsidRPr="00091745">
        <w:rPr>
          <w:rFonts w:cs="Arial"/>
          <w:sz w:val="22"/>
          <w:szCs w:val="22"/>
          <w:lang w:val="en-GB"/>
        </w:rPr>
        <w:t xml:space="preserve">the </w:t>
      </w:r>
      <w:r w:rsidRPr="00091745">
        <w:rPr>
          <w:rFonts w:cs="Arial"/>
          <w:sz w:val="22"/>
          <w:szCs w:val="22"/>
          <w:lang w:val="en-GB"/>
        </w:rPr>
        <w:t>Contract unless it is proposed in the initial submission or formally agreed to by WHO at a later time. In any event, the total responsibility for the Contract</w:t>
      </w:r>
      <w:r w:rsidR="006375D0" w:rsidRPr="00091745">
        <w:rPr>
          <w:rFonts w:cs="Arial"/>
          <w:sz w:val="22"/>
          <w:szCs w:val="22"/>
          <w:lang w:val="en-GB"/>
        </w:rPr>
        <w:t xml:space="preserve"> remains </w:t>
      </w:r>
      <w:r w:rsidRPr="00091745">
        <w:rPr>
          <w:rFonts w:cs="Arial"/>
          <w:sz w:val="22"/>
          <w:szCs w:val="22"/>
          <w:lang w:val="en-GB"/>
        </w:rPr>
        <w:t xml:space="preserve">with the </w:t>
      </w:r>
      <w:r w:rsidR="006375D0" w:rsidRPr="00091745">
        <w:rPr>
          <w:rFonts w:cs="Arial"/>
          <w:sz w:val="22"/>
          <w:szCs w:val="22"/>
          <w:lang w:val="en-GB"/>
        </w:rPr>
        <w:t>C</w:t>
      </w:r>
      <w:r w:rsidRPr="00091745">
        <w:rPr>
          <w:rFonts w:cs="Arial"/>
          <w:sz w:val="22"/>
          <w:szCs w:val="22"/>
          <w:lang w:val="en-GB"/>
        </w:rPr>
        <w:t>ontractor.</w:t>
      </w:r>
    </w:p>
    <w:p w14:paraId="112C751D" w14:textId="77777777" w:rsidR="00723CE3" w:rsidRPr="00091745" w:rsidRDefault="00723CE3" w:rsidP="00F02294">
      <w:pPr>
        <w:tabs>
          <w:tab w:val="left" w:pos="1440"/>
        </w:tabs>
        <w:autoSpaceDE w:val="0"/>
        <w:autoSpaceDN w:val="0"/>
        <w:adjustRightInd w:val="0"/>
        <w:ind w:right="239"/>
        <w:rPr>
          <w:rFonts w:cs="Arial"/>
          <w:sz w:val="22"/>
          <w:szCs w:val="22"/>
          <w:lang w:val="en-GB"/>
        </w:rPr>
      </w:pPr>
    </w:p>
    <w:p w14:paraId="71959EC4" w14:textId="77777777" w:rsidR="00723CE3" w:rsidRPr="00091745" w:rsidRDefault="002977CC"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The Contractor shall be responsible for ensuring that any </w:t>
      </w:r>
      <w:r w:rsidR="00700B97" w:rsidRPr="00091745">
        <w:rPr>
          <w:rFonts w:cs="Arial"/>
          <w:sz w:val="22"/>
          <w:szCs w:val="22"/>
          <w:lang w:val="en-GB"/>
        </w:rPr>
        <w:t xml:space="preserve">and all </w:t>
      </w:r>
      <w:r w:rsidRPr="00091745">
        <w:rPr>
          <w:rFonts w:cs="Arial"/>
          <w:sz w:val="22"/>
          <w:szCs w:val="22"/>
          <w:lang w:val="en-GB"/>
        </w:rPr>
        <w:t>subcontract</w:t>
      </w:r>
      <w:r w:rsidR="00700B97" w:rsidRPr="00091745">
        <w:rPr>
          <w:rFonts w:cs="Arial"/>
          <w:sz w:val="22"/>
          <w:szCs w:val="22"/>
          <w:lang w:val="en-GB"/>
        </w:rPr>
        <w:t>s</w:t>
      </w:r>
      <w:r w:rsidRPr="00091745">
        <w:rPr>
          <w:rFonts w:cs="Arial"/>
          <w:sz w:val="22"/>
          <w:szCs w:val="22"/>
          <w:lang w:val="en-GB"/>
        </w:rPr>
        <w:t xml:space="preserve"> shall be </w:t>
      </w:r>
      <w:r w:rsidR="00956A4A" w:rsidRPr="00091745">
        <w:rPr>
          <w:rFonts w:cs="Arial"/>
          <w:sz w:val="22"/>
          <w:szCs w:val="22"/>
          <w:lang w:val="en-GB"/>
        </w:rPr>
        <w:t xml:space="preserve">fully </w:t>
      </w:r>
      <w:r w:rsidRPr="00091745">
        <w:rPr>
          <w:rFonts w:cs="Arial"/>
          <w:sz w:val="22"/>
          <w:szCs w:val="22"/>
          <w:lang w:val="en-GB"/>
        </w:rPr>
        <w:t>consistent</w:t>
      </w:r>
      <w:r w:rsidR="00956A4A" w:rsidRPr="00091745">
        <w:rPr>
          <w:rFonts w:cs="Arial"/>
          <w:sz w:val="22"/>
          <w:szCs w:val="22"/>
          <w:lang w:val="en-GB"/>
        </w:rPr>
        <w:t xml:space="preserve"> with the Contract, and </w:t>
      </w:r>
      <w:r w:rsidR="00700B97" w:rsidRPr="00091745">
        <w:rPr>
          <w:rFonts w:cs="Arial"/>
          <w:sz w:val="22"/>
          <w:szCs w:val="22"/>
          <w:lang w:val="en-GB"/>
        </w:rPr>
        <w:t xml:space="preserve">shall </w:t>
      </w:r>
      <w:r w:rsidR="00956A4A" w:rsidRPr="00091745">
        <w:rPr>
          <w:rFonts w:cs="Arial"/>
          <w:sz w:val="22"/>
          <w:szCs w:val="22"/>
          <w:lang w:val="en-GB"/>
        </w:rPr>
        <w:t>not in any way prejudice the</w:t>
      </w:r>
      <w:r w:rsidRPr="00091745">
        <w:rPr>
          <w:rFonts w:cs="Arial"/>
          <w:sz w:val="22"/>
          <w:szCs w:val="22"/>
          <w:lang w:val="en-GB"/>
        </w:rPr>
        <w:t xml:space="preserve"> </w:t>
      </w:r>
      <w:r w:rsidR="00956A4A" w:rsidRPr="00091745">
        <w:rPr>
          <w:rFonts w:cs="Arial"/>
          <w:sz w:val="22"/>
          <w:szCs w:val="22"/>
          <w:lang w:val="en-GB"/>
        </w:rPr>
        <w:t xml:space="preserve">implementation of any of </w:t>
      </w:r>
      <w:r w:rsidR="00700B97" w:rsidRPr="00091745">
        <w:rPr>
          <w:rFonts w:cs="Arial"/>
          <w:sz w:val="22"/>
          <w:szCs w:val="22"/>
          <w:lang w:val="en-GB"/>
        </w:rPr>
        <w:t xml:space="preserve">its </w:t>
      </w:r>
      <w:r w:rsidR="00956A4A" w:rsidRPr="00091745">
        <w:rPr>
          <w:rFonts w:cs="Arial"/>
          <w:sz w:val="22"/>
          <w:szCs w:val="22"/>
          <w:lang w:val="en-GB"/>
        </w:rPr>
        <w:t>provisions.</w:t>
      </w:r>
    </w:p>
    <w:p w14:paraId="13F8BF1D"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48C88364"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84" w:name="_Toc108259938"/>
      <w:bookmarkStart w:id="385" w:name="_Toc120869208"/>
      <w:bookmarkStart w:id="386" w:name="_Toc122240198"/>
      <w:bookmarkStart w:id="387" w:name="_Toc122246507"/>
      <w:bookmarkStart w:id="388" w:name="_Toc191446349"/>
      <w:bookmarkStart w:id="389" w:name="_Toc79569225"/>
      <w:r w:rsidRPr="00091745">
        <w:rPr>
          <w:sz w:val="22"/>
          <w:szCs w:val="22"/>
        </w:rPr>
        <w:t>Place of Performance</w:t>
      </w:r>
      <w:bookmarkEnd w:id="384"/>
      <w:bookmarkEnd w:id="385"/>
      <w:bookmarkEnd w:id="386"/>
      <w:bookmarkEnd w:id="387"/>
      <w:bookmarkEnd w:id="388"/>
      <w:bookmarkEnd w:id="389"/>
    </w:p>
    <w:p w14:paraId="4F657496"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02366F7E" w14:textId="340E65A8" w:rsidR="006D68C4" w:rsidRPr="00A112BC" w:rsidRDefault="00723CE3" w:rsidP="00DA55BC">
      <w:pPr>
        <w:tabs>
          <w:tab w:val="left" w:pos="1440"/>
        </w:tabs>
        <w:autoSpaceDE w:val="0"/>
        <w:autoSpaceDN w:val="0"/>
        <w:adjustRightInd w:val="0"/>
        <w:ind w:right="239"/>
        <w:rPr>
          <w:sz w:val="22"/>
        </w:rPr>
      </w:pPr>
      <w:r w:rsidRPr="00091745">
        <w:rPr>
          <w:rFonts w:cs="Arial"/>
          <w:sz w:val="22"/>
          <w:szCs w:val="22"/>
          <w:lang w:val="en-GB"/>
        </w:rPr>
        <w:t>The place of performance of the work under the Contract shall be</w:t>
      </w:r>
      <w:r w:rsidR="006D68C4">
        <w:rPr>
          <w:rFonts w:cs="Arial"/>
          <w:sz w:val="22"/>
          <w:szCs w:val="22"/>
          <w:lang w:val="en-GB"/>
        </w:rPr>
        <w:t xml:space="preserve"> as mentioned </w:t>
      </w:r>
      <w:r w:rsidR="00280E07">
        <w:rPr>
          <w:rFonts w:cs="Arial"/>
          <w:sz w:val="22"/>
          <w:szCs w:val="22"/>
          <w:lang w:val="en-GB"/>
        </w:rPr>
        <w:t>in section</w:t>
      </w:r>
      <w:r w:rsidR="00DA55BC">
        <w:rPr>
          <w:rFonts w:cs="Arial"/>
          <w:sz w:val="22"/>
          <w:szCs w:val="22"/>
          <w:lang w:val="en-GB"/>
        </w:rPr>
        <w:t xml:space="preserve"> </w:t>
      </w:r>
      <w:r w:rsidR="00DA55BC">
        <w:rPr>
          <w:rFonts w:cs="Arial"/>
          <w:sz w:val="22"/>
          <w:szCs w:val="22"/>
          <w:lang w:val="en-GB"/>
        </w:rPr>
        <w:fldChar w:fldCharType="begin"/>
      </w:r>
      <w:r w:rsidR="00DA55BC">
        <w:rPr>
          <w:rFonts w:cs="Arial"/>
          <w:sz w:val="22"/>
          <w:szCs w:val="22"/>
          <w:lang w:val="en-GB"/>
        </w:rPr>
        <w:instrText xml:space="preserve"> REF _Ref511815963 \r \h </w:instrText>
      </w:r>
      <w:r w:rsidR="00DA55BC">
        <w:rPr>
          <w:rFonts w:cs="Arial"/>
          <w:sz w:val="22"/>
          <w:szCs w:val="22"/>
          <w:lang w:val="en-GB"/>
        </w:rPr>
      </w:r>
      <w:r w:rsidR="00DA55BC">
        <w:rPr>
          <w:rFonts w:cs="Arial"/>
          <w:sz w:val="22"/>
          <w:szCs w:val="22"/>
          <w:lang w:val="en-GB"/>
        </w:rPr>
        <w:fldChar w:fldCharType="separate"/>
      </w:r>
      <w:r w:rsidR="00B16A3A">
        <w:rPr>
          <w:rFonts w:cs="Arial"/>
          <w:sz w:val="22"/>
          <w:szCs w:val="22"/>
          <w:cs/>
          <w:lang w:val="en-GB"/>
        </w:rPr>
        <w:t>‎</w:t>
      </w:r>
      <w:r w:rsidR="00B16A3A">
        <w:rPr>
          <w:rFonts w:cs="Arial"/>
          <w:sz w:val="22"/>
          <w:szCs w:val="22"/>
          <w:lang w:val="en-GB"/>
        </w:rPr>
        <w:t>3.3.2</w:t>
      </w:r>
      <w:r w:rsidR="00DA55BC">
        <w:rPr>
          <w:rFonts w:cs="Arial"/>
          <w:sz w:val="22"/>
          <w:szCs w:val="22"/>
          <w:lang w:val="en-GB"/>
        </w:rPr>
        <w:fldChar w:fldCharType="end"/>
      </w:r>
      <w:r w:rsidR="00DA55BC">
        <w:rPr>
          <w:rFonts w:cs="Arial"/>
          <w:sz w:val="22"/>
          <w:szCs w:val="22"/>
          <w:lang w:val="en-GB"/>
        </w:rPr>
        <w:t xml:space="preserve"> </w:t>
      </w:r>
      <w:r w:rsidR="006D68C4">
        <w:rPr>
          <w:rFonts w:cs="Arial"/>
          <w:sz w:val="22"/>
          <w:szCs w:val="22"/>
          <w:lang w:val="en-GB"/>
        </w:rPr>
        <w:t>above.</w:t>
      </w:r>
    </w:p>
    <w:p w14:paraId="7D5FF5CF" w14:textId="77777777" w:rsidR="00141137" w:rsidRDefault="00141137" w:rsidP="00A112BC">
      <w:pPr>
        <w:tabs>
          <w:tab w:val="left" w:pos="1440"/>
        </w:tabs>
        <w:autoSpaceDE w:val="0"/>
        <w:autoSpaceDN w:val="0"/>
        <w:adjustRightInd w:val="0"/>
        <w:ind w:right="239"/>
        <w:rPr>
          <w:sz w:val="22"/>
        </w:rPr>
      </w:pPr>
    </w:p>
    <w:p w14:paraId="7526417F" w14:textId="77777777" w:rsidR="00086E6F" w:rsidRDefault="00086E6F" w:rsidP="00A112BC">
      <w:pPr>
        <w:tabs>
          <w:tab w:val="left" w:pos="1440"/>
        </w:tabs>
        <w:autoSpaceDE w:val="0"/>
        <w:autoSpaceDN w:val="0"/>
        <w:adjustRightInd w:val="0"/>
        <w:ind w:right="239"/>
        <w:rPr>
          <w:sz w:val="22"/>
        </w:rPr>
      </w:pPr>
    </w:p>
    <w:p w14:paraId="67DBA59D" w14:textId="77777777" w:rsidR="00482873" w:rsidRDefault="00482873" w:rsidP="00A112BC">
      <w:pPr>
        <w:tabs>
          <w:tab w:val="left" w:pos="1440"/>
        </w:tabs>
        <w:autoSpaceDE w:val="0"/>
        <w:autoSpaceDN w:val="0"/>
        <w:adjustRightInd w:val="0"/>
        <w:ind w:right="239"/>
        <w:rPr>
          <w:sz w:val="22"/>
        </w:rPr>
      </w:pPr>
    </w:p>
    <w:p w14:paraId="706D5ACA" w14:textId="77777777" w:rsidR="00482873" w:rsidRPr="00A112BC" w:rsidRDefault="00482873" w:rsidP="00A112BC">
      <w:pPr>
        <w:tabs>
          <w:tab w:val="left" w:pos="1440"/>
        </w:tabs>
        <w:autoSpaceDE w:val="0"/>
        <w:autoSpaceDN w:val="0"/>
        <w:adjustRightInd w:val="0"/>
        <w:ind w:right="239"/>
        <w:rPr>
          <w:sz w:val="22"/>
        </w:rPr>
      </w:pPr>
    </w:p>
    <w:p w14:paraId="6565F984" w14:textId="77777777" w:rsidR="006D68C4" w:rsidRPr="00091745" w:rsidRDefault="006D68C4"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90" w:name="_Toc108259939"/>
      <w:bookmarkStart w:id="391" w:name="_Toc120869209"/>
      <w:bookmarkStart w:id="392" w:name="_Toc122240199"/>
      <w:bookmarkStart w:id="393" w:name="_Toc122246508"/>
      <w:bookmarkStart w:id="394" w:name="_Toc191446350"/>
      <w:bookmarkStart w:id="395" w:name="_Toc79569226"/>
      <w:r>
        <w:rPr>
          <w:sz w:val="22"/>
          <w:szCs w:val="22"/>
        </w:rPr>
        <w:lastRenderedPageBreak/>
        <w:t>Language</w:t>
      </w:r>
      <w:bookmarkEnd w:id="390"/>
      <w:bookmarkEnd w:id="391"/>
      <w:bookmarkEnd w:id="392"/>
      <w:bookmarkEnd w:id="393"/>
      <w:bookmarkEnd w:id="394"/>
      <w:bookmarkEnd w:id="395"/>
    </w:p>
    <w:p w14:paraId="14221C57"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7BA5F1D8" w14:textId="77777777" w:rsidR="00141137" w:rsidRPr="00091745" w:rsidRDefault="006375D0"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All </w:t>
      </w:r>
      <w:r w:rsidR="00665033" w:rsidRPr="00091745">
        <w:rPr>
          <w:rFonts w:cs="Arial"/>
          <w:sz w:val="22"/>
          <w:szCs w:val="22"/>
          <w:lang w:val="en-GB"/>
        </w:rPr>
        <w:t>communications</w:t>
      </w:r>
      <w:r w:rsidRPr="00091745">
        <w:rPr>
          <w:rFonts w:cs="Arial"/>
          <w:sz w:val="22"/>
          <w:szCs w:val="22"/>
          <w:lang w:val="en-GB"/>
        </w:rPr>
        <w:t xml:space="preserve"> relating to the Contract and/or the performance of the work thereunder shall be</w:t>
      </w:r>
      <w:r w:rsidR="00141137" w:rsidRPr="00091745">
        <w:rPr>
          <w:rFonts w:cs="Arial"/>
          <w:sz w:val="22"/>
          <w:szCs w:val="22"/>
          <w:lang w:val="en-GB"/>
        </w:rPr>
        <w:t xml:space="preserve"> in English.</w:t>
      </w:r>
    </w:p>
    <w:p w14:paraId="283BED2C" w14:textId="77777777" w:rsidR="00F86C53" w:rsidRPr="00091745" w:rsidRDefault="00F86C53" w:rsidP="00F02294">
      <w:pPr>
        <w:tabs>
          <w:tab w:val="left" w:pos="1440"/>
        </w:tabs>
        <w:autoSpaceDE w:val="0"/>
        <w:autoSpaceDN w:val="0"/>
        <w:adjustRightInd w:val="0"/>
        <w:ind w:right="239"/>
        <w:rPr>
          <w:rFonts w:cs="Arial"/>
          <w:sz w:val="22"/>
          <w:szCs w:val="22"/>
          <w:lang w:val="en-GB"/>
        </w:rPr>
      </w:pPr>
    </w:p>
    <w:p w14:paraId="1E0674A6"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96" w:name="_Toc108259940"/>
      <w:bookmarkStart w:id="397" w:name="_Toc120869210"/>
      <w:bookmarkStart w:id="398" w:name="_Toc122240200"/>
      <w:bookmarkStart w:id="399" w:name="_Toc122246509"/>
      <w:bookmarkStart w:id="400" w:name="_Toc191446351"/>
      <w:bookmarkStart w:id="401" w:name="_Toc79569227"/>
      <w:r w:rsidRPr="00091745">
        <w:rPr>
          <w:sz w:val="22"/>
          <w:szCs w:val="22"/>
        </w:rPr>
        <w:t>Confidentiality</w:t>
      </w:r>
      <w:bookmarkEnd w:id="396"/>
      <w:bookmarkEnd w:id="397"/>
      <w:bookmarkEnd w:id="398"/>
      <w:bookmarkEnd w:id="399"/>
      <w:bookmarkEnd w:id="400"/>
      <w:bookmarkEnd w:id="401"/>
    </w:p>
    <w:p w14:paraId="78B5B89A" w14:textId="77777777" w:rsidR="00141137" w:rsidRPr="00091745" w:rsidRDefault="00141137" w:rsidP="00F02294">
      <w:pPr>
        <w:widowControl w:val="0"/>
        <w:numPr>
          <w:ilvl w:val="0"/>
          <w:numId w:val="14"/>
        </w:numPr>
        <w:tabs>
          <w:tab w:val="clear" w:pos="363"/>
          <w:tab w:val="left" w:pos="1440"/>
        </w:tabs>
        <w:spacing w:before="120" w:after="120" w:line="240" w:lineRule="atLeast"/>
        <w:ind w:left="0" w:right="239" w:firstLine="0"/>
        <w:jc w:val="lowKashida"/>
        <w:rPr>
          <w:rFonts w:cs="Arial"/>
          <w:sz w:val="22"/>
          <w:szCs w:val="22"/>
          <w:lang w:val="en-GB"/>
        </w:rPr>
      </w:pPr>
      <w:r w:rsidRPr="00091745">
        <w:rPr>
          <w:rFonts w:cs="Arial"/>
          <w:sz w:val="22"/>
          <w:szCs w:val="22"/>
          <w:lang w:val="en-GB"/>
        </w:rPr>
        <w:t xml:space="preserve">Except as explicitly provided in the Contract, the Contractor shall keep confidential all information which comes to its knowledge during, or as a result of, the implementation and execution of the Contract. Accordingly, the Contractor shall not use or disclose such information for any purpose other than the performance of its obligations under the Contract. The Contractor shall ensure that each of its employees and/or other persons and entities having access to such information shall be made aware of, and be bound by, the obligations of the Contractor under this paragraph. However, there shall be no obligation of confidentiality or restriction on use, where: (i) the information is publicly available, or becomes publicly available, otherwise than by any action or omission of the Contractor, or (ii) the information was already known to the Contractor (as evidenced by its written records) prior to becoming known to the Contractor in the implementation and execution of </w:t>
      </w:r>
      <w:r w:rsidR="00A81122" w:rsidRPr="00091745">
        <w:rPr>
          <w:rFonts w:cs="Arial"/>
          <w:sz w:val="22"/>
          <w:szCs w:val="22"/>
          <w:lang w:val="en-GB"/>
        </w:rPr>
        <w:t xml:space="preserve">the </w:t>
      </w:r>
      <w:r w:rsidRPr="00091745">
        <w:rPr>
          <w:rFonts w:cs="Arial"/>
          <w:sz w:val="22"/>
          <w:szCs w:val="22"/>
          <w:lang w:val="en-GB"/>
        </w:rPr>
        <w:t>Contract; or (iii) the information was received by the Contractor from a third party not in breach of an obligation of confidentiality.</w:t>
      </w:r>
    </w:p>
    <w:p w14:paraId="6E77E3E7" w14:textId="77777777" w:rsidR="00141137" w:rsidRPr="00091745" w:rsidRDefault="00141137" w:rsidP="00F02294">
      <w:pPr>
        <w:widowControl w:val="0"/>
        <w:numPr>
          <w:ilvl w:val="0"/>
          <w:numId w:val="14"/>
        </w:numPr>
        <w:tabs>
          <w:tab w:val="clear" w:pos="363"/>
          <w:tab w:val="left" w:pos="1440"/>
        </w:tabs>
        <w:spacing w:before="120" w:after="100" w:afterAutospacing="1" w:line="240" w:lineRule="atLeast"/>
        <w:ind w:left="0" w:right="239" w:firstLine="0"/>
        <w:jc w:val="lowKashida"/>
        <w:rPr>
          <w:rFonts w:cs="Arial"/>
          <w:sz w:val="22"/>
          <w:szCs w:val="22"/>
          <w:lang w:val="en-GB"/>
        </w:rPr>
      </w:pPr>
      <w:r w:rsidRPr="00091745">
        <w:rPr>
          <w:rFonts w:cs="Arial"/>
          <w:sz w:val="22"/>
          <w:szCs w:val="22"/>
          <w:lang w:val="en-GB"/>
        </w:rPr>
        <w:t xml:space="preserve">The Contractor, its employees and any other persons and entities used by the Contractor shall furthermore not copy and/or otherwise infringe on copyright of any document (whether machine-readable or not) to which the Contractor, its employees and any other persons and entities used by the Contractor have access in the performance of </w:t>
      </w:r>
      <w:r w:rsidR="00A81122" w:rsidRPr="00091745">
        <w:rPr>
          <w:rFonts w:cs="Arial"/>
          <w:sz w:val="22"/>
          <w:szCs w:val="22"/>
          <w:lang w:val="en-GB"/>
        </w:rPr>
        <w:t xml:space="preserve">the </w:t>
      </w:r>
      <w:r w:rsidRPr="00091745">
        <w:rPr>
          <w:rFonts w:cs="Arial"/>
          <w:sz w:val="22"/>
          <w:szCs w:val="22"/>
          <w:lang w:val="en-GB"/>
        </w:rPr>
        <w:t>Contract.</w:t>
      </w:r>
      <w:r w:rsidR="002129CC" w:rsidRPr="00091745">
        <w:rPr>
          <w:rFonts w:cs="Arial"/>
          <w:sz w:val="22"/>
          <w:szCs w:val="22"/>
          <w:lang w:val="en-GB"/>
        </w:rPr>
        <w:t xml:space="preserve"> </w:t>
      </w:r>
    </w:p>
    <w:p w14:paraId="086F0DC8" w14:textId="3560F217" w:rsidR="00141137" w:rsidRPr="00091745" w:rsidRDefault="00141137" w:rsidP="0090015E">
      <w:pPr>
        <w:widowControl w:val="0"/>
        <w:numPr>
          <w:ilvl w:val="0"/>
          <w:numId w:val="14"/>
        </w:numPr>
        <w:tabs>
          <w:tab w:val="clear" w:pos="363"/>
          <w:tab w:val="left" w:pos="1440"/>
        </w:tabs>
        <w:spacing w:before="120" w:after="100" w:afterAutospacing="1" w:line="240" w:lineRule="atLeast"/>
        <w:ind w:left="0" w:right="239" w:firstLine="0"/>
        <w:jc w:val="lowKashida"/>
        <w:rPr>
          <w:rFonts w:cs="Arial"/>
          <w:sz w:val="22"/>
          <w:szCs w:val="22"/>
          <w:lang w:val="en-GB"/>
        </w:rPr>
      </w:pPr>
      <w:r w:rsidRPr="00091745">
        <w:rPr>
          <w:rFonts w:cs="Arial"/>
          <w:sz w:val="22"/>
          <w:szCs w:val="22"/>
          <w:lang w:val="en-GB"/>
        </w:rPr>
        <w:t>The Contractor may not communicate at any time to any other person, Government or authority external to WHO, any information known to it by reason of its association with WHO which has not been made public except with the authorization of WHO; nor shall the Contractor at any time use such information to private advantage.</w:t>
      </w:r>
      <w:r w:rsidR="006375D0" w:rsidRPr="00091745" w:rsidDel="006375D0">
        <w:rPr>
          <w:rFonts w:cs="Arial"/>
          <w:sz w:val="22"/>
          <w:szCs w:val="22"/>
          <w:lang w:val="en-GB"/>
        </w:rPr>
        <w:t xml:space="preserve"> </w:t>
      </w:r>
    </w:p>
    <w:p w14:paraId="1DD35BCD"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02" w:name="_Ref121587772"/>
      <w:bookmarkStart w:id="403" w:name="_Toc122240202"/>
      <w:bookmarkStart w:id="404" w:name="_Toc122246511"/>
      <w:bookmarkStart w:id="405" w:name="_Toc191446353"/>
      <w:bookmarkStart w:id="406" w:name="_Toc79569228"/>
      <w:r w:rsidRPr="00091745">
        <w:rPr>
          <w:sz w:val="22"/>
          <w:szCs w:val="22"/>
        </w:rPr>
        <w:t>Title Rights</w:t>
      </w:r>
      <w:bookmarkEnd w:id="402"/>
      <w:bookmarkEnd w:id="403"/>
      <w:bookmarkEnd w:id="404"/>
      <w:bookmarkEnd w:id="405"/>
      <w:bookmarkEnd w:id="406"/>
    </w:p>
    <w:p w14:paraId="50759339" w14:textId="4298CE25" w:rsidR="00141137" w:rsidRPr="00091745" w:rsidRDefault="006375D0" w:rsidP="00CD1BE0">
      <w:pPr>
        <w:widowControl w:val="0"/>
        <w:numPr>
          <w:ilvl w:val="0"/>
          <w:numId w:val="16"/>
        </w:numPr>
        <w:tabs>
          <w:tab w:val="clear" w:pos="720"/>
          <w:tab w:val="left" w:pos="1440"/>
        </w:tabs>
        <w:spacing w:before="100" w:beforeAutospacing="1" w:after="120" w:line="240" w:lineRule="atLeast"/>
        <w:ind w:left="0" w:right="239" w:firstLine="0"/>
        <w:jc w:val="lowKashida"/>
        <w:rPr>
          <w:rFonts w:cs="Arial"/>
          <w:sz w:val="22"/>
          <w:szCs w:val="22"/>
          <w:lang w:val="en-GB"/>
        </w:rPr>
      </w:pPr>
      <w:r w:rsidRPr="00091745">
        <w:rPr>
          <w:rFonts w:cs="Arial"/>
          <w:sz w:val="22"/>
          <w:szCs w:val="22"/>
          <w:lang w:val="en-GB"/>
        </w:rPr>
        <w:t>All rights pertaining to any and</w:t>
      </w:r>
      <w:r w:rsidR="00141137" w:rsidRPr="00091745">
        <w:rPr>
          <w:rFonts w:cs="Arial"/>
          <w:sz w:val="22"/>
          <w:szCs w:val="22"/>
          <w:lang w:val="en-GB"/>
        </w:rPr>
        <w:t xml:space="preserve"> </w:t>
      </w:r>
      <w:r w:rsidR="002129CC" w:rsidRPr="00091745">
        <w:rPr>
          <w:rFonts w:cs="Arial"/>
          <w:sz w:val="22"/>
          <w:szCs w:val="22"/>
          <w:lang w:val="en-GB"/>
        </w:rPr>
        <w:t>all deliverables</w:t>
      </w:r>
      <w:r w:rsidRPr="00091745">
        <w:rPr>
          <w:rFonts w:cs="Arial"/>
          <w:sz w:val="22"/>
          <w:szCs w:val="22"/>
          <w:lang w:val="en-GB"/>
        </w:rPr>
        <w:t xml:space="preserve"> under the Contract and the original work product leading thereto, as well as the rights in any non-original material incorporated therein as referred to in section</w:t>
      </w:r>
      <w:r w:rsidR="008C68CA">
        <w:rPr>
          <w:rFonts w:cs="Arial"/>
          <w:sz w:val="22"/>
          <w:szCs w:val="22"/>
          <w:lang w:val="en-GB"/>
        </w:rPr>
        <w:t xml:space="preserve"> </w:t>
      </w:r>
      <w:r w:rsidR="00CD1BE0">
        <w:rPr>
          <w:rFonts w:cs="Arial"/>
          <w:sz w:val="22"/>
          <w:szCs w:val="22"/>
          <w:lang w:val="en-GB"/>
        </w:rPr>
        <w:fldChar w:fldCharType="begin"/>
      </w:r>
      <w:r w:rsidR="00CD1BE0">
        <w:rPr>
          <w:rFonts w:cs="Arial"/>
          <w:sz w:val="22"/>
          <w:szCs w:val="22"/>
          <w:lang w:val="en-GB"/>
        </w:rPr>
        <w:instrText xml:space="preserve"> REF _Ref511817241 \r \h </w:instrText>
      </w:r>
      <w:r w:rsidR="00CD1BE0">
        <w:rPr>
          <w:rFonts w:cs="Arial"/>
          <w:sz w:val="22"/>
          <w:szCs w:val="22"/>
          <w:lang w:val="en-GB"/>
        </w:rPr>
      </w:r>
      <w:r w:rsidR="00CD1BE0">
        <w:rPr>
          <w:rFonts w:cs="Arial"/>
          <w:sz w:val="22"/>
          <w:szCs w:val="22"/>
          <w:lang w:val="en-GB"/>
        </w:rPr>
        <w:fldChar w:fldCharType="separate"/>
      </w:r>
      <w:r w:rsidR="00B16A3A">
        <w:rPr>
          <w:rFonts w:cs="Arial"/>
          <w:sz w:val="22"/>
          <w:szCs w:val="22"/>
          <w:cs/>
          <w:lang w:val="en-GB"/>
        </w:rPr>
        <w:t>‎</w:t>
      </w:r>
      <w:r w:rsidR="00B16A3A">
        <w:rPr>
          <w:rFonts w:cs="Arial"/>
          <w:sz w:val="22"/>
          <w:szCs w:val="22"/>
          <w:lang w:val="en-GB"/>
        </w:rPr>
        <w:t>7.5</w:t>
      </w:r>
      <w:r w:rsidR="00CD1BE0">
        <w:rPr>
          <w:rFonts w:cs="Arial"/>
          <w:sz w:val="22"/>
          <w:szCs w:val="22"/>
          <w:lang w:val="en-GB"/>
        </w:rPr>
        <w:fldChar w:fldCharType="end"/>
      </w:r>
      <w:r w:rsidRPr="00091745">
        <w:rPr>
          <w:rFonts w:cs="Arial"/>
          <w:sz w:val="22"/>
          <w:szCs w:val="22"/>
          <w:lang w:val="en-GB"/>
        </w:rPr>
        <w:t xml:space="preserve"> </w:t>
      </w:r>
      <w:r w:rsidR="00CD1BE0">
        <w:rPr>
          <w:rFonts w:cs="Arial"/>
          <w:sz w:val="22"/>
          <w:szCs w:val="22"/>
          <w:lang w:val="en-GB"/>
        </w:rPr>
        <w:fldChar w:fldCharType="begin"/>
      </w:r>
      <w:r w:rsidR="00CD1BE0">
        <w:rPr>
          <w:rFonts w:cs="Arial"/>
          <w:sz w:val="22"/>
          <w:szCs w:val="22"/>
          <w:lang w:val="en-GB"/>
        </w:rPr>
        <w:instrText xml:space="preserve"> REF _Ref501552249 \r \h </w:instrText>
      </w:r>
      <w:r w:rsidR="00CD1BE0">
        <w:rPr>
          <w:rFonts w:cs="Arial"/>
          <w:sz w:val="22"/>
          <w:szCs w:val="22"/>
          <w:lang w:val="en-GB"/>
        </w:rPr>
      </w:r>
      <w:r w:rsidR="00CD1BE0">
        <w:rPr>
          <w:rFonts w:cs="Arial"/>
          <w:sz w:val="22"/>
          <w:szCs w:val="22"/>
          <w:lang w:val="en-GB"/>
        </w:rPr>
        <w:fldChar w:fldCharType="separate"/>
      </w:r>
      <w:r w:rsidR="00B16A3A">
        <w:rPr>
          <w:rFonts w:cs="Arial"/>
          <w:sz w:val="22"/>
          <w:szCs w:val="22"/>
          <w:cs/>
          <w:lang w:val="en-GB"/>
        </w:rPr>
        <w:t>‎</w:t>
      </w:r>
      <w:r w:rsidR="00B16A3A">
        <w:rPr>
          <w:rFonts w:cs="Arial"/>
          <w:sz w:val="22"/>
          <w:szCs w:val="22"/>
          <w:lang w:val="en-GB"/>
        </w:rPr>
        <w:t>2)</w:t>
      </w:r>
      <w:r w:rsidR="00CD1BE0">
        <w:rPr>
          <w:rFonts w:cs="Arial"/>
          <w:sz w:val="22"/>
          <w:szCs w:val="22"/>
          <w:lang w:val="en-GB"/>
        </w:rPr>
        <w:fldChar w:fldCharType="end"/>
      </w:r>
      <w:r w:rsidRPr="00091745">
        <w:rPr>
          <w:rFonts w:cs="Arial"/>
          <w:sz w:val="22"/>
          <w:szCs w:val="22"/>
          <w:lang w:val="en-GB"/>
        </w:rPr>
        <w:t xml:space="preserve"> above, shall </w:t>
      </w:r>
      <w:r w:rsidR="00723CE3" w:rsidRPr="00091745">
        <w:rPr>
          <w:rFonts w:cs="Arial"/>
          <w:sz w:val="22"/>
          <w:szCs w:val="22"/>
          <w:lang w:val="en-GB"/>
        </w:rPr>
        <w:t xml:space="preserve">be </w:t>
      </w:r>
      <w:r w:rsidRPr="00091745">
        <w:rPr>
          <w:rFonts w:cs="Arial"/>
          <w:sz w:val="22"/>
          <w:szCs w:val="22"/>
          <w:lang w:val="en-GB"/>
        </w:rPr>
        <w:t>exclusively vested in WHO.</w:t>
      </w:r>
    </w:p>
    <w:p w14:paraId="499DE40C" w14:textId="77777777" w:rsidR="00141137" w:rsidRPr="00091745" w:rsidRDefault="00141137" w:rsidP="00F02294">
      <w:pPr>
        <w:widowControl w:val="0"/>
        <w:numPr>
          <w:ilvl w:val="0"/>
          <w:numId w:val="16"/>
        </w:numPr>
        <w:tabs>
          <w:tab w:val="clear" w:pos="720"/>
          <w:tab w:val="left" w:pos="1440"/>
        </w:tabs>
        <w:spacing w:before="120" w:after="120" w:line="240" w:lineRule="atLeast"/>
        <w:ind w:left="0" w:right="239" w:firstLine="0"/>
        <w:jc w:val="lowKashida"/>
        <w:rPr>
          <w:rFonts w:cs="Arial"/>
          <w:sz w:val="22"/>
          <w:szCs w:val="22"/>
          <w:lang w:val="en-GB"/>
        </w:rPr>
      </w:pPr>
      <w:r w:rsidRPr="00091745">
        <w:rPr>
          <w:rFonts w:cs="Arial"/>
          <w:sz w:val="22"/>
          <w:szCs w:val="22"/>
          <w:lang w:val="en-GB"/>
        </w:rPr>
        <w:t>WHO reserves the right to revise the work, to use the work in a different way from that originally envisaged or to not use the work at all.</w:t>
      </w:r>
    </w:p>
    <w:p w14:paraId="4942813E" w14:textId="77777777" w:rsidR="00141137" w:rsidRPr="00091745" w:rsidRDefault="003D59B0" w:rsidP="00F02294">
      <w:pPr>
        <w:widowControl w:val="0"/>
        <w:numPr>
          <w:ilvl w:val="0"/>
          <w:numId w:val="16"/>
        </w:numPr>
        <w:tabs>
          <w:tab w:val="clear" w:pos="720"/>
          <w:tab w:val="left" w:pos="1440"/>
        </w:tabs>
        <w:spacing w:before="120" w:after="100" w:afterAutospacing="1" w:line="240" w:lineRule="atLeast"/>
        <w:ind w:left="0" w:right="239" w:firstLine="0"/>
        <w:jc w:val="lowKashida"/>
        <w:rPr>
          <w:rFonts w:cs="Arial"/>
          <w:sz w:val="22"/>
          <w:szCs w:val="22"/>
          <w:lang w:val="en-GB"/>
        </w:rPr>
      </w:pPr>
      <w:r w:rsidRPr="00091745">
        <w:rPr>
          <w:rFonts w:cs="Arial"/>
          <w:sz w:val="22"/>
          <w:szCs w:val="22"/>
          <w:lang w:val="en-GB"/>
        </w:rPr>
        <w:t xml:space="preserve">At WHO's </w:t>
      </w:r>
      <w:r w:rsidR="00141137" w:rsidRPr="00091745">
        <w:rPr>
          <w:rFonts w:cs="Arial"/>
          <w:sz w:val="22"/>
          <w:szCs w:val="22"/>
          <w:lang w:val="en-GB"/>
        </w:rPr>
        <w:t xml:space="preserve">request, the Contractor shall take all necessary steps, execute all necessary documents and generally assist </w:t>
      </w:r>
      <w:r w:rsidR="002129CC" w:rsidRPr="00091745">
        <w:rPr>
          <w:rFonts w:cs="Arial"/>
          <w:sz w:val="22"/>
          <w:szCs w:val="22"/>
          <w:lang w:val="en-GB"/>
        </w:rPr>
        <w:t xml:space="preserve">WHO </w:t>
      </w:r>
      <w:r w:rsidR="00141137" w:rsidRPr="00091745">
        <w:rPr>
          <w:rFonts w:cs="Arial"/>
          <w:sz w:val="22"/>
          <w:szCs w:val="22"/>
          <w:lang w:val="en-GB"/>
        </w:rPr>
        <w:t>in securing such rights in compl</w:t>
      </w:r>
      <w:r w:rsidRPr="00091745">
        <w:rPr>
          <w:rFonts w:cs="Arial"/>
          <w:sz w:val="22"/>
          <w:szCs w:val="22"/>
          <w:lang w:val="en-GB"/>
        </w:rPr>
        <w:t xml:space="preserve">iance with the requirements of </w:t>
      </w:r>
      <w:r w:rsidR="00141137" w:rsidRPr="00091745">
        <w:rPr>
          <w:rFonts w:cs="Arial"/>
          <w:sz w:val="22"/>
          <w:szCs w:val="22"/>
          <w:lang w:val="en-GB"/>
        </w:rPr>
        <w:t>applicable law.</w:t>
      </w:r>
    </w:p>
    <w:p w14:paraId="1764FC0C" w14:textId="77777777" w:rsidR="00141137" w:rsidRPr="00091745" w:rsidRDefault="006348DB"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07" w:name="_Toc108259943"/>
      <w:bookmarkStart w:id="408" w:name="_Toc120869212"/>
      <w:bookmarkStart w:id="409" w:name="_Ref121587883"/>
      <w:bookmarkStart w:id="410" w:name="_Toc122240203"/>
      <w:bookmarkStart w:id="411" w:name="_Toc122246512"/>
      <w:bookmarkStart w:id="412" w:name="_Toc191446354"/>
      <w:bookmarkStart w:id="413" w:name="_Toc79569229"/>
      <w:r w:rsidRPr="00091745">
        <w:rPr>
          <w:sz w:val="22"/>
          <w:szCs w:val="22"/>
        </w:rPr>
        <w:t xml:space="preserve">Termination and </w:t>
      </w:r>
      <w:r w:rsidR="00141137" w:rsidRPr="00091745">
        <w:rPr>
          <w:sz w:val="22"/>
          <w:szCs w:val="22"/>
        </w:rPr>
        <w:t>Cancellation</w:t>
      </w:r>
      <w:bookmarkEnd w:id="407"/>
      <w:bookmarkEnd w:id="408"/>
      <w:bookmarkEnd w:id="409"/>
      <w:bookmarkEnd w:id="410"/>
      <w:bookmarkEnd w:id="411"/>
      <w:bookmarkEnd w:id="412"/>
      <w:bookmarkEnd w:id="413"/>
    </w:p>
    <w:p w14:paraId="182607A4"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05FFE9A9" w14:textId="77777777" w:rsidR="00141137" w:rsidRPr="00091745" w:rsidRDefault="00141137"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WHO shall have the right to cancel the Contract (in addition to other rights, such as the right to claim damages):</w:t>
      </w:r>
    </w:p>
    <w:p w14:paraId="45B3AC05"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18DB1B6D" w14:textId="77777777" w:rsidR="00141137" w:rsidRPr="00091745" w:rsidRDefault="00141137" w:rsidP="00D049EA">
      <w:pPr>
        <w:numPr>
          <w:ilvl w:val="0"/>
          <w:numId w:val="15"/>
        </w:numPr>
        <w:tabs>
          <w:tab w:val="clear" w:pos="900"/>
          <w:tab w:val="num" w:pos="567"/>
        </w:tabs>
        <w:autoSpaceDE w:val="0"/>
        <w:autoSpaceDN w:val="0"/>
        <w:adjustRightInd w:val="0"/>
        <w:spacing w:after="120"/>
        <w:ind w:left="0" w:right="239" w:firstLine="0"/>
        <w:rPr>
          <w:rFonts w:cs="Arial"/>
          <w:sz w:val="22"/>
          <w:szCs w:val="22"/>
          <w:lang w:val="en-GB"/>
        </w:rPr>
      </w:pPr>
      <w:r w:rsidRPr="00091745">
        <w:rPr>
          <w:rFonts w:cs="Arial"/>
          <w:sz w:val="22"/>
          <w:szCs w:val="22"/>
          <w:lang w:val="en-GB"/>
        </w:rPr>
        <w:t>In the event the Contractor fails to begin work on the date agreed, or to implement the work in accordance with the terms of the Contract; or</w:t>
      </w:r>
    </w:p>
    <w:p w14:paraId="28B7F5BF" w14:textId="77777777" w:rsidR="00141137" w:rsidRPr="00091745" w:rsidRDefault="00141137" w:rsidP="00D049EA">
      <w:pPr>
        <w:numPr>
          <w:ilvl w:val="0"/>
          <w:numId w:val="15"/>
        </w:numPr>
        <w:tabs>
          <w:tab w:val="clear" w:pos="900"/>
          <w:tab w:val="num" w:pos="567"/>
        </w:tabs>
        <w:autoSpaceDE w:val="0"/>
        <w:autoSpaceDN w:val="0"/>
        <w:adjustRightInd w:val="0"/>
        <w:spacing w:after="120"/>
        <w:ind w:left="0" w:right="239" w:firstLine="0"/>
        <w:rPr>
          <w:rFonts w:cs="Arial"/>
          <w:sz w:val="22"/>
          <w:szCs w:val="22"/>
          <w:lang w:val="en-GB"/>
        </w:rPr>
      </w:pPr>
      <w:r w:rsidRPr="00091745">
        <w:rPr>
          <w:rFonts w:cs="Arial"/>
          <w:sz w:val="22"/>
          <w:szCs w:val="22"/>
          <w:lang w:val="en-GB"/>
        </w:rPr>
        <w:t xml:space="preserve">In the event the progress of work is such that it becomes obvious that the obligations undertaken by the Contractor and, in particular, the time </w:t>
      </w:r>
      <w:r w:rsidR="00723CE3" w:rsidRPr="00091745">
        <w:rPr>
          <w:rFonts w:cs="Arial"/>
          <w:sz w:val="22"/>
          <w:szCs w:val="22"/>
          <w:lang w:val="en-GB"/>
        </w:rPr>
        <w:t xml:space="preserve">for </w:t>
      </w:r>
      <w:r w:rsidR="00D87709" w:rsidRPr="00091745">
        <w:rPr>
          <w:rFonts w:cs="Arial"/>
          <w:sz w:val="22"/>
          <w:szCs w:val="22"/>
          <w:lang w:val="en-GB"/>
        </w:rPr>
        <w:t>fulfilment</w:t>
      </w:r>
      <w:r w:rsidR="00723CE3" w:rsidRPr="00091745">
        <w:rPr>
          <w:rFonts w:cs="Arial"/>
          <w:sz w:val="22"/>
          <w:szCs w:val="22"/>
          <w:lang w:val="en-GB"/>
        </w:rPr>
        <w:t xml:space="preserve"> of such obligations</w:t>
      </w:r>
      <w:r w:rsidRPr="00091745">
        <w:rPr>
          <w:rFonts w:cs="Arial"/>
          <w:sz w:val="22"/>
          <w:szCs w:val="22"/>
          <w:lang w:val="en-GB"/>
        </w:rPr>
        <w:t>, will not be respected.</w:t>
      </w:r>
    </w:p>
    <w:p w14:paraId="345B6F5D" w14:textId="77777777" w:rsidR="006348DB" w:rsidRPr="00091745" w:rsidRDefault="00141137" w:rsidP="00F02294">
      <w:pPr>
        <w:autoSpaceDE w:val="0"/>
        <w:autoSpaceDN w:val="0"/>
        <w:adjustRightInd w:val="0"/>
        <w:spacing w:after="120"/>
        <w:ind w:right="239"/>
        <w:rPr>
          <w:rFonts w:cs="Arial"/>
          <w:sz w:val="22"/>
          <w:szCs w:val="22"/>
          <w:lang w:val="en-GB"/>
        </w:rPr>
      </w:pPr>
      <w:r w:rsidRPr="00091745">
        <w:rPr>
          <w:rFonts w:cs="Arial"/>
          <w:sz w:val="22"/>
          <w:szCs w:val="22"/>
          <w:lang w:val="en-GB"/>
        </w:rPr>
        <w:t>In addition, WHO shall be entitled to terminate the Contract (or part thereof), in writing</w:t>
      </w:r>
      <w:r w:rsidR="006348DB" w:rsidRPr="00091745">
        <w:rPr>
          <w:rFonts w:cs="Arial"/>
          <w:sz w:val="22"/>
          <w:szCs w:val="22"/>
          <w:lang w:val="en-GB"/>
        </w:rPr>
        <w:t>:</w:t>
      </w:r>
    </w:p>
    <w:p w14:paraId="32CC077F" w14:textId="77777777" w:rsidR="006348DB" w:rsidRPr="00091745" w:rsidRDefault="006348DB" w:rsidP="00D049EA">
      <w:pPr>
        <w:numPr>
          <w:ilvl w:val="0"/>
          <w:numId w:val="22"/>
        </w:numPr>
        <w:tabs>
          <w:tab w:val="clear" w:pos="720"/>
          <w:tab w:val="num" w:pos="567"/>
        </w:tabs>
        <w:autoSpaceDE w:val="0"/>
        <w:autoSpaceDN w:val="0"/>
        <w:adjustRightInd w:val="0"/>
        <w:spacing w:after="120"/>
        <w:ind w:left="0" w:right="239" w:firstLine="0"/>
        <w:rPr>
          <w:rFonts w:cs="Arial"/>
          <w:sz w:val="22"/>
          <w:szCs w:val="22"/>
          <w:lang w:val="en-GB"/>
        </w:rPr>
      </w:pPr>
      <w:r w:rsidRPr="00091745">
        <w:rPr>
          <w:rFonts w:cs="Arial"/>
          <w:sz w:val="22"/>
          <w:szCs w:val="22"/>
          <w:lang w:val="en-GB"/>
        </w:rPr>
        <w:t>At will with the provision of thirty (30) days prior notice in writing; and</w:t>
      </w:r>
    </w:p>
    <w:p w14:paraId="58485C44" w14:textId="77777777" w:rsidR="00141137" w:rsidRPr="00091745" w:rsidRDefault="00723CE3" w:rsidP="00D049EA">
      <w:pPr>
        <w:numPr>
          <w:ilvl w:val="0"/>
          <w:numId w:val="22"/>
        </w:numPr>
        <w:tabs>
          <w:tab w:val="clear" w:pos="720"/>
          <w:tab w:val="num" w:pos="567"/>
        </w:tabs>
        <w:autoSpaceDE w:val="0"/>
        <w:autoSpaceDN w:val="0"/>
        <w:adjustRightInd w:val="0"/>
        <w:spacing w:after="120"/>
        <w:ind w:left="0" w:right="239" w:firstLine="0"/>
        <w:rPr>
          <w:rFonts w:cs="Arial"/>
          <w:sz w:val="22"/>
          <w:szCs w:val="22"/>
          <w:lang w:val="en-GB"/>
        </w:rPr>
      </w:pPr>
      <w:r w:rsidRPr="00091745">
        <w:rPr>
          <w:rFonts w:cs="Arial"/>
          <w:sz w:val="22"/>
          <w:szCs w:val="22"/>
          <w:lang w:val="en-GB"/>
        </w:rPr>
        <w:lastRenderedPageBreak/>
        <w:t>W</w:t>
      </w:r>
      <w:r w:rsidR="00141137" w:rsidRPr="00091745">
        <w:rPr>
          <w:rFonts w:cs="Arial"/>
          <w:sz w:val="22"/>
          <w:szCs w:val="22"/>
          <w:lang w:val="en-GB"/>
        </w:rPr>
        <w:t>ith immediate effect (in addition to other rights, such as the right to claim damages), if, other than as provided above, the Contractor is:</w:t>
      </w:r>
    </w:p>
    <w:p w14:paraId="6B088154" w14:textId="77777777" w:rsidR="00141137" w:rsidRPr="00091745" w:rsidRDefault="00141137" w:rsidP="00A112BC">
      <w:pPr>
        <w:numPr>
          <w:ilvl w:val="1"/>
          <w:numId w:val="15"/>
        </w:numPr>
        <w:tabs>
          <w:tab w:val="num" w:pos="567"/>
        </w:tabs>
        <w:autoSpaceDE w:val="0"/>
        <w:autoSpaceDN w:val="0"/>
        <w:adjustRightInd w:val="0"/>
        <w:spacing w:after="120"/>
        <w:ind w:left="0" w:right="239" w:firstLine="0"/>
        <w:rPr>
          <w:rFonts w:cs="Arial"/>
          <w:sz w:val="22"/>
          <w:szCs w:val="22"/>
          <w:lang w:val="en-GB"/>
        </w:rPr>
      </w:pPr>
      <w:r w:rsidRPr="00091745">
        <w:rPr>
          <w:rFonts w:cs="Arial"/>
          <w:sz w:val="22"/>
          <w:szCs w:val="22"/>
          <w:lang w:val="en-GB"/>
        </w:rPr>
        <w:t xml:space="preserve">In breach of any of </w:t>
      </w:r>
      <w:r w:rsidR="003C6D9A" w:rsidRPr="00091745">
        <w:rPr>
          <w:rFonts w:cs="Arial"/>
          <w:sz w:val="22"/>
          <w:szCs w:val="22"/>
          <w:lang w:val="en-GB"/>
        </w:rPr>
        <w:t xml:space="preserve">its </w:t>
      </w:r>
      <w:r w:rsidRPr="00091745">
        <w:rPr>
          <w:rFonts w:cs="Arial"/>
          <w:sz w:val="22"/>
          <w:szCs w:val="22"/>
          <w:lang w:val="en-GB"/>
        </w:rPr>
        <w:t>material obligations under the Contract and fails to correct such breach within a period of thirty (30) days after having received a written notification to that effect from WHO;</w:t>
      </w:r>
      <w:r w:rsidR="003D59B0" w:rsidRPr="00091745">
        <w:rPr>
          <w:rFonts w:cs="Arial"/>
          <w:sz w:val="22"/>
          <w:szCs w:val="22"/>
          <w:lang w:val="en-GB"/>
        </w:rPr>
        <w:t xml:space="preserve"> or</w:t>
      </w:r>
    </w:p>
    <w:p w14:paraId="4056718C" w14:textId="77777777" w:rsidR="001F77DA" w:rsidRPr="00091745" w:rsidRDefault="00141137" w:rsidP="00A112BC">
      <w:pPr>
        <w:numPr>
          <w:ilvl w:val="1"/>
          <w:numId w:val="15"/>
        </w:numPr>
        <w:tabs>
          <w:tab w:val="num" w:pos="567"/>
        </w:tabs>
        <w:autoSpaceDE w:val="0"/>
        <w:autoSpaceDN w:val="0"/>
        <w:adjustRightInd w:val="0"/>
        <w:spacing w:after="100" w:afterAutospacing="1"/>
        <w:ind w:left="0" w:right="239" w:firstLine="0"/>
        <w:rPr>
          <w:rFonts w:cs="Arial"/>
          <w:sz w:val="22"/>
          <w:szCs w:val="22"/>
          <w:lang w:val="en-GB"/>
        </w:rPr>
      </w:pPr>
      <w:r w:rsidRPr="00015F59">
        <w:rPr>
          <w:rFonts w:cs="Arial"/>
          <w:sz w:val="22"/>
          <w:szCs w:val="22"/>
          <w:lang w:val="en-GB"/>
        </w:rPr>
        <w:t xml:space="preserve">Adjudicated bankrupt or formally seeks relief of </w:t>
      </w:r>
      <w:r w:rsidR="00723CE3" w:rsidRPr="00015F59">
        <w:rPr>
          <w:rFonts w:cs="Arial"/>
          <w:sz w:val="22"/>
          <w:szCs w:val="22"/>
          <w:lang w:val="en-GB"/>
        </w:rPr>
        <w:t xml:space="preserve">its </w:t>
      </w:r>
      <w:r w:rsidRPr="00015F59">
        <w:rPr>
          <w:rFonts w:cs="Arial"/>
          <w:sz w:val="22"/>
          <w:szCs w:val="22"/>
          <w:lang w:val="en-GB"/>
        </w:rPr>
        <w:t>financial obligations.</w:t>
      </w:r>
    </w:p>
    <w:p w14:paraId="1D780142"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14" w:name="_Toc108259944"/>
      <w:bookmarkStart w:id="415" w:name="_Toc120869213"/>
      <w:bookmarkStart w:id="416" w:name="_Toc122240204"/>
      <w:bookmarkStart w:id="417" w:name="_Toc122246513"/>
      <w:bookmarkStart w:id="418" w:name="_Toc191446355"/>
      <w:bookmarkStart w:id="419" w:name="_Toc79569230"/>
      <w:r w:rsidRPr="00091745">
        <w:rPr>
          <w:sz w:val="22"/>
          <w:szCs w:val="22"/>
        </w:rPr>
        <w:t>Force Majeure</w:t>
      </w:r>
      <w:bookmarkEnd w:id="414"/>
      <w:bookmarkEnd w:id="415"/>
      <w:bookmarkEnd w:id="416"/>
      <w:bookmarkEnd w:id="417"/>
      <w:bookmarkEnd w:id="418"/>
      <w:bookmarkEnd w:id="419"/>
    </w:p>
    <w:p w14:paraId="1FD4FC19" w14:textId="77777777" w:rsidR="00141137" w:rsidRPr="00091745" w:rsidRDefault="00141137" w:rsidP="00F02294">
      <w:pPr>
        <w:keepNext/>
        <w:tabs>
          <w:tab w:val="left" w:pos="1440"/>
        </w:tabs>
        <w:autoSpaceDE w:val="0"/>
        <w:autoSpaceDN w:val="0"/>
        <w:adjustRightInd w:val="0"/>
        <w:ind w:right="238"/>
        <w:rPr>
          <w:rFonts w:cs="Arial"/>
          <w:sz w:val="22"/>
          <w:szCs w:val="22"/>
          <w:lang w:val="en-GB"/>
        </w:rPr>
      </w:pPr>
    </w:p>
    <w:p w14:paraId="48D80A9F" w14:textId="775E3021" w:rsidR="00141137" w:rsidRPr="00091745" w:rsidRDefault="00141137" w:rsidP="00CD1BE0">
      <w:pPr>
        <w:tabs>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No party to the Contract shall be responsible for a delay caused by force majeure, that is, a delay caused by </w:t>
      </w:r>
      <w:r w:rsidR="006348DB" w:rsidRPr="00091745">
        <w:rPr>
          <w:rFonts w:cs="Arial"/>
          <w:sz w:val="22"/>
          <w:szCs w:val="22"/>
          <w:lang w:val="en-GB"/>
        </w:rPr>
        <w:t xml:space="preserve">reasons </w:t>
      </w:r>
      <w:r w:rsidRPr="00091745">
        <w:rPr>
          <w:rFonts w:cs="Arial"/>
          <w:sz w:val="22"/>
          <w:szCs w:val="22"/>
          <w:lang w:val="en-GB"/>
        </w:rPr>
        <w:t xml:space="preserve">outside </w:t>
      </w:r>
      <w:r w:rsidR="006348DB" w:rsidRPr="00091745">
        <w:rPr>
          <w:rFonts w:cs="Arial"/>
          <w:sz w:val="22"/>
          <w:szCs w:val="22"/>
          <w:lang w:val="en-GB"/>
        </w:rPr>
        <w:t xml:space="preserve">such party's reasonable </w:t>
      </w:r>
      <w:r w:rsidRPr="00091745">
        <w:rPr>
          <w:rFonts w:cs="Arial"/>
          <w:sz w:val="22"/>
          <w:szCs w:val="22"/>
          <w:lang w:val="en-GB"/>
        </w:rPr>
        <w:t xml:space="preserve">control it being agreed, however, that WHO shall be entitled to terminate the Contract (or any part of the Contract) forthwith if the implementation of the work is delayed or prevented by any such reason for an aggregate of thirty (30) days. Such termination shall be subject to payment of an equitable part of the Contract sum and/or other reasonable charges. In the event of such termination, the Contractor shall, in accordance with the ownership rights referred to in section </w:t>
      </w:r>
      <w:r w:rsidR="00CD1BE0">
        <w:rPr>
          <w:rFonts w:cs="Arial"/>
          <w:sz w:val="22"/>
          <w:szCs w:val="22"/>
          <w:lang w:val="en-GB"/>
        </w:rPr>
        <w:fldChar w:fldCharType="begin"/>
      </w:r>
      <w:r w:rsidR="00CD1BE0">
        <w:rPr>
          <w:rFonts w:cs="Arial"/>
          <w:sz w:val="22"/>
          <w:szCs w:val="22"/>
          <w:lang w:val="en-GB"/>
        </w:rPr>
        <w:instrText xml:space="preserve"> REF _Ref121587772 \r \h </w:instrText>
      </w:r>
      <w:r w:rsidR="00CD1BE0">
        <w:rPr>
          <w:rFonts w:cs="Arial"/>
          <w:sz w:val="22"/>
          <w:szCs w:val="22"/>
          <w:lang w:val="en-GB"/>
        </w:rPr>
      </w:r>
      <w:r w:rsidR="00CD1BE0">
        <w:rPr>
          <w:rFonts w:cs="Arial"/>
          <w:sz w:val="22"/>
          <w:szCs w:val="22"/>
          <w:lang w:val="en-GB"/>
        </w:rPr>
        <w:fldChar w:fldCharType="separate"/>
      </w:r>
      <w:r w:rsidR="00B16A3A">
        <w:rPr>
          <w:rFonts w:cs="Arial"/>
          <w:sz w:val="22"/>
          <w:szCs w:val="22"/>
          <w:cs/>
          <w:lang w:val="en-GB"/>
        </w:rPr>
        <w:t>‎</w:t>
      </w:r>
      <w:r w:rsidR="00B16A3A">
        <w:rPr>
          <w:rFonts w:cs="Arial"/>
          <w:sz w:val="22"/>
          <w:szCs w:val="22"/>
          <w:lang w:val="en-GB"/>
        </w:rPr>
        <w:t>7.17</w:t>
      </w:r>
      <w:r w:rsidR="00CD1BE0">
        <w:rPr>
          <w:rFonts w:cs="Arial"/>
          <w:sz w:val="22"/>
          <w:szCs w:val="22"/>
          <w:lang w:val="en-GB"/>
        </w:rPr>
        <w:fldChar w:fldCharType="end"/>
      </w:r>
      <w:r w:rsidR="0021111F">
        <w:rPr>
          <w:rFonts w:cs="Arial"/>
          <w:sz w:val="22"/>
          <w:szCs w:val="22"/>
          <w:lang w:val="en-GB"/>
        </w:rPr>
        <w:t xml:space="preserve"> </w:t>
      </w:r>
      <w:r w:rsidR="00F203BD">
        <w:rPr>
          <w:rFonts w:cs="Arial"/>
          <w:sz w:val="22"/>
          <w:szCs w:val="22"/>
          <w:lang w:val="en-GB"/>
        </w:rPr>
        <w:t>(</w:t>
      </w:r>
      <w:r w:rsidRPr="00091745">
        <w:rPr>
          <w:rFonts w:cs="Arial"/>
          <w:sz w:val="22"/>
          <w:szCs w:val="22"/>
          <w:lang w:val="en-GB"/>
        </w:rPr>
        <w:t xml:space="preserve">Title </w:t>
      </w:r>
      <w:r w:rsidR="00F203BD">
        <w:rPr>
          <w:rFonts w:cs="Arial"/>
          <w:sz w:val="22"/>
          <w:szCs w:val="22"/>
          <w:lang w:val="en-GB"/>
        </w:rPr>
        <w:t>R</w:t>
      </w:r>
      <w:r w:rsidRPr="00091745">
        <w:rPr>
          <w:rFonts w:cs="Arial"/>
          <w:sz w:val="22"/>
          <w:szCs w:val="22"/>
          <w:lang w:val="en-GB"/>
        </w:rPr>
        <w:t>ights</w:t>
      </w:r>
      <w:r w:rsidR="00F203BD">
        <w:rPr>
          <w:rFonts w:cs="Arial"/>
          <w:sz w:val="22"/>
          <w:szCs w:val="22"/>
          <w:lang w:val="en-GB"/>
        </w:rPr>
        <w:t>)</w:t>
      </w:r>
      <w:r w:rsidRPr="00091745">
        <w:rPr>
          <w:rFonts w:cs="Arial"/>
          <w:sz w:val="22"/>
          <w:szCs w:val="22"/>
          <w:lang w:val="en-GB"/>
        </w:rPr>
        <w:t>, deliver to WHO all work products and other materials so far produced.</w:t>
      </w:r>
    </w:p>
    <w:p w14:paraId="231C50CD"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1054968D" w14:textId="77777777" w:rsidR="00141137" w:rsidRPr="00091745" w:rsidRDefault="00141137" w:rsidP="00F02294">
      <w:pPr>
        <w:widowControl w:val="0"/>
        <w:tabs>
          <w:tab w:val="left" w:pos="1440"/>
        </w:tabs>
        <w:autoSpaceDE w:val="0"/>
        <w:autoSpaceDN w:val="0"/>
        <w:adjustRightInd w:val="0"/>
        <w:spacing w:after="120" w:line="240" w:lineRule="atLeast"/>
        <w:ind w:right="239"/>
        <w:rPr>
          <w:rFonts w:cs="Arial"/>
          <w:sz w:val="22"/>
          <w:szCs w:val="22"/>
          <w:lang w:val="en-GB"/>
        </w:rPr>
      </w:pPr>
      <w:r w:rsidRPr="00091745">
        <w:rPr>
          <w:rFonts w:cs="Arial"/>
          <w:sz w:val="22"/>
          <w:szCs w:val="22"/>
          <w:lang w:val="en-GB"/>
        </w:rPr>
        <w:t xml:space="preserve">In the event of and as soon as possible after the occurrence of any cause constituting force majeure, the Contractor shall give notice and full particulars in writing to WHO, of such occurrence or change if the Contractor is thereby rendered unable, wholly or in part, to perform its obligations and meet its responsibilities under </w:t>
      </w:r>
      <w:r w:rsidR="00A81122" w:rsidRPr="00091745">
        <w:rPr>
          <w:rFonts w:cs="Arial"/>
          <w:sz w:val="22"/>
          <w:szCs w:val="22"/>
          <w:lang w:val="en-GB"/>
        </w:rPr>
        <w:t xml:space="preserve">the </w:t>
      </w:r>
      <w:r w:rsidRPr="00091745">
        <w:rPr>
          <w:rFonts w:cs="Arial"/>
          <w:sz w:val="22"/>
          <w:szCs w:val="22"/>
          <w:lang w:val="en-GB"/>
        </w:rPr>
        <w:t xml:space="preserve">Contract. The Contractor shall also notify WHO of any other changes in conditions or the occurrence of any event which interferes or threatens to interfere with its performance of </w:t>
      </w:r>
      <w:r w:rsidR="00A81122" w:rsidRPr="00091745">
        <w:rPr>
          <w:rFonts w:cs="Arial"/>
          <w:sz w:val="22"/>
          <w:szCs w:val="22"/>
          <w:lang w:val="en-GB"/>
        </w:rPr>
        <w:t xml:space="preserve">the </w:t>
      </w:r>
      <w:r w:rsidRPr="00091745">
        <w:rPr>
          <w:rFonts w:cs="Arial"/>
          <w:sz w:val="22"/>
          <w:szCs w:val="22"/>
          <w:lang w:val="en-GB"/>
        </w:rPr>
        <w:t xml:space="preserve">Contract. The notice shall include steps proposed by the Contractor to be taken including any reasonable alternative means for performance that is not prevented by force majeure. On receipt of the notice required under this </w:t>
      </w:r>
      <w:r w:rsidR="006348DB" w:rsidRPr="00091745">
        <w:rPr>
          <w:rFonts w:cs="Arial"/>
          <w:sz w:val="22"/>
          <w:szCs w:val="22"/>
          <w:lang w:val="en-GB"/>
        </w:rPr>
        <w:t>s</w:t>
      </w:r>
      <w:r w:rsidR="00471F19" w:rsidRPr="00091745">
        <w:rPr>
          <w:rFonts w:cs="Arial"/>
          <w:sz w:val="22"/>
          <w:szCs w:val="22"/>
          <w:lang w:val="en-GB"/>
        </w:rPr>
        <w:t>ection</w:t>
      </w:r>
      <w:r w:rsidRPr="00091745">
        <w:rPr>
          <w:rFonts w:cs="Arial"/>
          <w:sz w:val="22"/>
          <w:szCs w:val="22"/>
          <w:lang w:val="en-GB"/>
        </w:rPr>
        <w:t>, WHO shall take such action as</w:t>
      </w:r>
      <w:r w:rsidR="006348DB" w:rsidRPr="00091745">
        <w:rPr>
          <w:rFonts w:cs="Arial"/>
          <w:sz w:val="22"/>
          <w:szCs w:val="22"/>
          <w:lang w:val="en-GB"/>
        </w:rPr>
        <w:t xml:space="preserve"> it</w:t>
      </w:r>
      <w:r w:rsidRPr="00091745">
        <w:rPr>
          <w:rFonts w:cs="Arial"/>
          <w:sz w:val="22"/>
          <w:szCs w:val="22"/>
          <w:lang w:val="en-GB"/>
        </w:rPr>
        <w:t xml:space="preserve">, in its sole discretion, considers to be appropriate or necessary in the circumstances, including the granting to the Contractor of a reasonable extension of time in which to perform its obligations under </w:t>
      </w:r>
      <w:r w:rsidR="00A81122" w:rsidRPr="00091745">
        <w:rPr>
          <w:rFonts w:cs="Arial"/>
          <w:sz w:val="22"/>
          <w:szCs w:val="22"/>
          <w:lang w:val="en-GB"/>
        </w:rPr>
        <w:t xml:space="preserve">the </w:t>
      </w:r>
      <w:r w:rsidRPr="00091745">
        <w:rPr>
          <w:rFonts w:cs="Arial"/>
          <w:sz w:val="22"/>
          <w:szCs w:val="22"/>
          <w:lang w:val="en-GB"/>
        </w:rPr>
        <w:t xml:space="preserve">Contract. </w:t>
      </w:r>
    </w:p>
    <w:p w14:paraId="18205D0B" w14:textId="77777777" w:rsidR="00936BE5" w:rsidRPr="00091745" w:rsidRDefault="00936BE5" w:rsidP="00F02294">
      <w:pPr>
        <w:widowControl w:val="0"/>
        <w:tabs>
          <w:tab w:val="left" w:pos="1440"/>
        </w:tabs>
        <w:autoSpaceDE w:val="0"/>
        <w:autoSpaceDN w:val="0"/>
        <w:adjustRightInd w:val="0"/>
        <w:spacing w:after="120" w:line="240" w:lineRule="atLeast"/>
        <w:ind w:right="239"/>
        <w:rPr>
          <w:rFonts w:cs="Arial"/>
          <w:sz w:val="22"/>
          <w:szCs w:val="22"/>
          <w:lang w:val="en-GB"/>
        </w:rPr>
      </w:pPr>
    </w:p>
    <w:p w14:paraId="2C9E1CDB" w14:textId="77777777" w:rsidR="00C02B0F" w:rsidRPr="00091745" w:rsidRDefault="006348DB"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20" w:name="_Toc79569231"/>
      <w:bookmarkStart w:id="421" w:name="_Toc108259945"/>
      <w:bookmarkStart w:id="422" w:name="_Toc120869214"/>
      <w:bookmarkStart w:id="423" w:name="_Toc122240205"/>
      <w:bookmarkStart w:id="424" w:name="_Toc122246514"/>
      <w:bookmarkStart w:id="425" w:name="_Toc191446356"/>
      <w:r w:rsidRPr="00091745">
        <w:rPr>
          <w:sz w:val="22"/>
          <w:szCs w:val="22"/>
        </w:rPr>
        <w:t>Surviving Provisions</w:t>
      </w:r>
      <w:bookmarkEnd w:id="420"/>
    </w:p>
    <w:p w14:paraId="48C5B754" w14:textId="77777777" w:rsidR="0010788F" w:rsidRPr="00C02B0F" w:rsidRDefault="0010788F" w:rsidP="00A112BC">
      <w:pPr>
        <w:pStyle w:val="StyleHeading2LatinArialComplexArial"/>
        <w:numPr>
          <w:ilvl w:val="0"/>
          <w:numId w:val="0"/>
        </w:numPr>
        <w:pBdr>
          <w:top w:val="single" w:sz="4" w:space="1" w:color="2D6BB5"/>
        </w:pBdr>
        <w:tabs>
          <w:tab w:val="clear" w:pos="851"/>
          <w:tab w:val="num" w:pos="1430"/>
        </w:tabs>
        <w:rPr>
          <w:b w:val="0"/>
          <w:bCs/>
          <w:sz w:val="22"/>
          <w:szCs w:val="22"/>
        </w:rPr>
      </w:pPr>
    </w:p>
    <w:p w14:paraId="6416ED13" w14:textId="16359977" w:rsidR="0010788F" w:rsidRPr="00091745" w:rsidRDefault="0010788F" w:rsidP="00CD1BE0">
      <w:pPr>
        <w:tabs>
          <w:tab w:val="left" w:pos="600"/>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Those rights and obligations of the Parties as set forth in sections </w:t>
      </w:r>
      <w:r w:rsidR="00CD1BE0">
        <w:rPr>
          <w:rFonts w:cs="Arial"/>
          <w:sz w:val="22"/>
          <w:szCs w:val="22"/>
          <w:lang w:val="en-GB"/>
        </w:rPr>
        <w:fldChar w:fldCharType="begin"/>
      </w:r>
      <w:r w:rsidR="00CD1BE0">
        <w:rPr>
          <w:rFonts w:cs="Arial"/>
          <w:sz w:val="22"/>
          <w:szCs w:val="22"/>
          <w:lang w:val="en-GB"/>
        </w:rPr>
        <w:instrText xml:space="preserve"> REF _Ref511817395 \r \h </w:instrText>
      </w:r>
      <w:r w:rsidR="00CD1BE0">
        <w:rPr>
          <w:rFonts w:cs="Arial"/>
          <w:sz w:val="22"/>
          <w:szCs w:val="22"/>
          <w:lang w:val="en-GB"/>
        </w:rPr>
      </w:r>
      <w:r w:rsidR="00CD1BE0">
        <w:rPr>
          <w:rFonts w:cs="Arial"/>
          <w:sz w:val="22"/>
          <w:szCs w:val="22"/>
          <w:lang w:val="en-GB"/>
        </w:rPr>
        <w:fldChar w:fldCharType="separate"/>
      </w:r>
      <w:r w:rsidR="00B16A3A">
        <w:rPr>
          <w:rFonts w:cs="Arial"/>
          <w:sz w:val="22"/>
          <w:szCs w:val="22"/>
          <w:cs/>
          <w:lang w:val="en-GB"/>
        </w:rPr>
        <w:t>‎</w:t>
      </w:r>
      <w:r w:rsidR="00B16A3A">
        <w:rPr>
          <w:rFonts w:cs="Arial"/>
          <w:sz w:val="22"/>
          <w:szCs w:val="22"/>
          <w:lang w:val="en-GB"/>
        </w:rPr>
        <w:t>7</w:t>
      </w:r>
      <w:r w:rsidR="00CD1BE0">
        <w:rPr>
          <w:rFonts w:cs="Arial"/>
          <w:sz w:val="22"/>
          <w:szCs w:val="22"/>
          <w:lang w:val="en-GB"/>
        </w:rPr>
        <w:fldChar w:fldCharType="end"/>
      </w:r>
      <w:r w:rsidRPr="00091745">
        <w:rPr>
          <w:rFonts w:cs="Arial"/>
          <w:sz w:val="22"/>
          <w:szCs w:val="22"/>
          <w:lang w:val="en-GB"/>
        </w:rPr>
        <w:t xml:space="preserve"> and </w:t>
      </w:r>
      <w:r w:rsidR="00CD1BE0">
        <w:rPr>
          <w:rFonts w:cs="Arial"/>
          <w:sz w:val="22"/>
          <w:szCs w:val="22"/>
          <w:lang w:val="en-GB"/>
        </w:rPr>
        <w:fldChar w:fldCharType="begin"/>
      </w:r>
      <w:r w:rsidR="00CD1BE0">
        <w:rPr>
          <w:rFonts w:cs="Arial"/>
          <w:sz w:val="22"/>
          <w:szCs w:val="22"/>
          <w:lang w:val="en-GB"/>
        </w:rPr>
        <w:instrText xml:space="preserve"> REF _Ref511817408 \r \h </w:instrText>
      </w:r>
      <w:r w:rsidR="00CD1BE0">
        <w:rPr>
          <w:rFonts w:cs="Arial"/>
          <w:sz w:val="22"/>
          <w:szCs w:val="22"/>
          <w:lang w:val="en-GB"/>
        </w:rPr>
      </w:r>
      <w:r w:rsidR="00CD1BE0">
        <w:rPr>
          <w:rFonts w:cs="Arial"/>
          <w:sz w:val="22"/>
          <w:szCs w:val="22"/>
          <w:lang w:val="en-GB"/>
        </w:rPr>
        <w:fldChar w:fldCharType="separate"/>
      </w:r>
      <w:r w:rsidR="00B16A3A">
        <w:rPr>
          <w:rFonts w:cs="Arial"/>
          <w:sz w:val="22"/>
          <w:szCs w:val="22"/>
          <w:cs/>
          <w:lang w:val="en-GB"/>
        </w:rPr>
        <w:t>‎</w:t>
      </w:r>
      <w:r w:rsidR="00B16A3A">
        <w:rPr>
          <w:rFonts w:cs="Arial"/>
          <w:sz w:val="22"/>
          <w:szCs w:val="22"/>
          <w:lang w:val="en-GB"/>
        </w:rPr>
        <w:t>8</w:t>
      </w:r>
      <w:r w:rsidR="00CD1BE0">
        <w:rPr>
          <w:rFonts w:cs="Arial"/>
          <w:sz w:val="22"/>
          <w:szCs w:val="22"/>
          <w:lang w:val="en-GB"/>
        </w:rPr>
        <w:fldChar w:fldCharType="end"/>
      </w:r>
      <w:r w:rsidRPr="00091745">
        <w:rPr>
          <w:rFonts w:cs="Arial"/>
          <w:sz w:val="22"/>
          <w:szCs w:val="22"/>
          <w:lang w:val="en-GB"/>
        </w:rPr>
        <w:t xml:space="preserve"> that are intended by their nature to survive the expiration or earlier termination of the Contract shall survive indefinitely. This includes, </w:t>
      </w:r>
      <w:r w:rsidRPr="00091745">
        <w:rPr>
          <w:rFonts w:cs="Arial"/>
          <w:b/>
          <w:bCs/>
          <w:sz w:val="22"/>
          <w:szCs w:val="22"/>
          <w:lang w:val="en-GB"/>
        </w:rPr>
        <w:t>but is expressly not limited to</w:t>
      </w:r>
      <w:r w:rsidRPr="00091745">
        <w:rPr>
          <w:rFonts w:cs="Arial"/>
          <w:sz w:val="22"/>
          <w:szCs w:val="22"/>
          <w:lang w:val="en-GB"/>
        </w:rPr>
        <w:t xml:space="preserve">, any provisions relating to WHO's right to </w:t>
      </w:r>
      <w:r w:rsidR="006417E0" w:rsidRPr="00091745">
        <w:rPr>
          <w:rFonts w:cs="Arial"/>
          <w:sz w:val="22"/>
          <w:szCs w:val="22"/>
          <w:lang w:val="en-GB"/>
        </w:rPr>
        <w:t xml:space="preserve">financial and operational </w:t>
      </w:r>
      <w:r w:rsidRPr="00091745">
        <w:rPr>
          <w:rFonts w:cs="Arial"/>
          <w:sz w:val="22"/>
          <w:szCs w:val="22"/>
          <w:lang w:val="en-GB"/>
        </w:rPr>
        <w:t xml:space="preserve">audit, </w:t>
      </w:r>
      <w:r w:rsidR="006417E0" w:rsidRPr="00091745">
        <w:rPr>
          <w:rFonts w:cs="Arial"/>
          <w:sz w:val="22"/>
          <w:szCs w:val="22"/>
          <w:lang w:val="en-GB"/>
        </w:rPr>
        <w:t xml:space="preserve">conditions of contract, </w:t>
      </w:r>
      <w:r w:rsidRPr="00091745">
        <w:rPr>
          <w:rFonts w:cs="Arial"/>
          <w:sz w:val="22"/>
          <w:szCs w:val="22"/>
          <w:lang w:val="en-GB"/>
        </w:rPr>
        <w:t>warranties, legal status</w:t>
      </w:r>
      <w:r w:rsidR="006417E0" w:rsidRPr="00091745">
        <w:rPr>
          <w:rFonts w:cs="Arial"/>
          <w:sz w:val="22"/>
          <w:szCs w:val="22"/>
          <w:lang w:val="en-GB"/>
        </w:rPr>
        <w:t xml:space="preserve"> and relationship between the parties</w:t>
      </w:r>
      <w:r w:rsidRPr="00091745">
        <w:rPr>
          <w:rFonts w:cs="Arial"/>
          <w:sz w:val="22"/>
          <w:szCs w:val="22"/>
          <w:lang w:val="en-GB"/>
        </w:rPr>
        <w:t xml:space="preserve">, breach, liability, indemnification, </w:t>
      </w:r>
      <w:r w:rsidR="006417E0" w:rsidRPr="00091745">
        <w:rPr>
          <w:rFonts w:cs="Arial"/>
          <w:sz w:val="22"/>
          <w:szCs w:val="22"/>
          <w:lang w:val="en-GB"/>
        </w:rPr>
        <w:t xml:space="preserve">subcontracting, </w:t>
      </w:r>
      <w:r w:rsidRPr="00091745">
        <w:rPr>
          <w:rFonts w:cs="Arial"/>
          <w:sz w:val="22"/>
          <w:szCs w:val="22"/>
          <w:lang w:val="en-GB"/>
        </w:rPr>
        <w:t>confidentiality, title rights, use of the WHO name and emblem, successors and assign</w:t>
      </w:r>
      <w:r w:rsidR="006417E0" w:rsidRPr="00091745">
        <w:rPr>
          <w:rFonts w:cs="Arial"/>
          <w:sz w:val="22"/>
          <w:szCs w:val="22"/>
          <w:lang w:val="en-GB"/>
        </w:rPr>
        <w:t>ee</w:t>
      </w:r>
      <w:r w:rsidRPr="00091745">
        <w:rPr>
          <w:rFonts w:cs="Arial"/>
          <w:sz w:val="22"/>
          <w:szCs w:val="22"/>
          <w:lang w:val="en-GB"/>
        </w:rPr>
        <w:t>s, insurance and liabilities to third parties, settlement of disputes, observance of laws, privileges and immunities, no terrorism or corruption, foreign nationals and compliance with WHO policies.</w:t>
      </w:r>
    </w:p>
    <w:p w14:paraId="5E91F0C1" w14:textId="77777777" w:rsidR="00936BE5" w:rsidRPr="00091745" w:rsidRDefault="00936BE5" w:rsidP="00F02294">
      <w:pPr>
        <w:tabs>
          <w:tab w:val="left" w:pos="600"/>
        </w:tabs>
        <w:autoSpaceDE w:val="0"/>
        <w:autoSpaceDN w:val="0"/>
        <w:adjustRightInd w:val="0"/>
        <w:rPr>
          <w:rFonts w:cs="Arial"/>
          <w:sz w:val="22"/>
          <w:szCs w:val="22"/>
          <w:lang w:val="en-GB"/>
        </w:rPr>
      </w:pPr>
    </w:p>
    <w:p w14:paraId="1FCE09D0" w14:textId="77777777" w:rsidR="00141137" w:rsidRPr="00091745" w:rsidRDefault="00A45B21"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26" w:name="_Toc79569232"/>
      <w:r w:rsidRPr="00091745">
        <w:rPr>
          <w:sz w:val="22"/>
          <w:szCs w:val="22"/>
        </w:rPr>
        <w:t>Use of WHO name and emblem</w:t>
      </w:r>
      <w:bookmarkEnd w:id="426"/>
      <w:r w:rsidRPr="00091745">
        <w:rPr>
          <w:sz w:val="22"/>
          <w:szCs w:val="22"/>
        </w:rPr>
        <w:t xml:space="preserve"> </w:t>
      </w:r>
      <w:bookmarkEnd w:id="421"/>
      <w:bookmarkEnd w:id="422"/>
      <w:bookmarkEnd w:id="423"/>
      <w:bookmarkEnd w:id="424"/>
      <w:bookmarkEnd w:id="425"/>
    </w:p>
    <w:p w14:paraId="3E5B210B"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68C205FC" w14:textId="1D61207D" w:rsidR="004929BF" w:rsidRDefault="004929BF" w:rsidP="00F02294">
      <w:pPr>
        <w:tabs>
          <w:tab w:val="left" w:pos="1440"/>
        </w:tabs>
        <w:autoSpaceDE w:val="0"/>
        <w:autoSpaceDN w:val="0"/>
        <w:adjustRightInd w:val="0"/>
        <w:ind w:right="239"/>
        <w:rPr>
          <w:rFonts w:cs="Arial"/>
          <w:sz w:val="22"/>
          <w:szCs w:val="22"/>
        </w:rPr>
      </w:pPr>
      <w:r w:rsidRPr="008B7576">
        <w:rPr>
          <w:rFonts w:cs="Arial"/>
          <w:sz w:val="22"/>
          <w:szCs w:val="22"/>
          <w:lang w:val="en-GB"/>
        </w:rPr>
        <w:t>Without WHO’s prior wri</w:t>
      </w:r>
      <w:r w:rsidR="005831E9">
        <w:rPr>
          <w:rFonts w:cs="Arial"/>
          <w:sz w:val="22"/>
          <w:szCs w:val="22"/>
          <w:lang w:val="en-GB"/>
        </w:rPr>
        <w:t>tten approval,</w:t>
      </w:r>
      <w:r>
        <w:rPr>
          <w:rFonts w:cs="Arial"/>
          <w:sz w:val="22"/>
          <w:szCs w:val="22"/>
          <w:lang w:val="en-GB"/>
        </w:rPr>
        <w:t xml:space="preserve"> the Contractor</w:t>
      </w:r>
      <w:r w:rsidRPr="008B7576">
        <w:rPr>
          <w:rFonts w:cs="Arial"/>
          <w:sz w:val="22"/>
          <w:szCs w:val="22"/>
          <w:lang w:val="en-GB"/>
        </w:rPr>
        <w:t xml:space="preserve"> shall not, in any statement or material of an advertising or promotional nature, refer to </w:t>
      </w:r>
      <w:r>
        <w:rPr>
          <w:rFonts w:cs="Arial"/>
          <w:sz w:val="22"/>
          <w:szCs w:val="22"/>
          <w:lang w:val="en-GB"/>
        </w:rPr>
        <w:t>the Contract or the Contractor’s</w:t>
      </w:r>
      <w:r w:rsidRPr="008B7576">
        <w:rPr>
          <w:rFonts w:cs="Arial"/>
          <w:sz w:val="22"/>
          <w:szCs w:val="22"/>
          <w:lang w:val="en-GB"/>
        </w:rPr>
        <w:t xml:space="preserve"> relationship with WHO</w:t>
      </w:r>
      <w:r>
        <w:rPr>
          <w:rFonts w:cs="Arial"/>
          <w:sz w:val="22"/>
          <w:szCs w:val="22"/>
          <w:lang w:val="en-GB"/>
        </w:rPr>
        <w:t>,</w:t>
      </w:r>
      <w:r w:rsidRPr="008B7576">
        <w:rPr>
          <w:rFonts w:cs="Arial"/>
          <w:sz w:val="22"/>
          <w:szCs w:val="22"/>
          <w:lang w:val="en-GB"/>
        </w:rPr>
        <w:t xml:space="preserve"> or otherwise use the name (or any abbreviation thereof) and/or emblem of the World Health Organization. </w:t>
      </w:r>
    </w:p>
    <w:p w14:paraId="6F74AF19" w14:textId="77777777" w:rsidR="00A0648D" w:rsidRPr="00091745" w:rsidRDefault="00A0648D" w:rsidP="00F02294">
      <w:pPr>
        <w:tabs>
          <w:tab w:val="left" w:pos="1440"/>
        </w:tabs>
        <w:autoSpaceDE w:val="0"/>
        <w:autoSpaceDN w:val="0"/>
        <w:adjustRightInd w:val="0"/>
        <w:ind w:right="239"/>
        <w:rPr>
          <w:rFonts w:cs="Arial"/>
          <w:sz w:val="22"/>
          <w:szCs w:val="22"/>
          <w:lang w:val="en-GB"/>
        </w:rPr>
      </w:pPr>
    </w:p>
    <w:p w14:paraId="6A6E37AF" w14:textId="5D995A74" w:rsidR="00A0648D" w:rsidRPr="00091745" w:rsidRDefault="00A0648D" w:rsidP="00F67A34">
      <w:pPr>
        <w:pStyle w:val="StyleHeading2LatinArialComplexArial"/>
        <w:numPr>
          <w:ilvl w:val="1"/>
          <w:numId w:val="1"/>
        </w:numPr>
        <w:pBdr>
          <w:top w:val="single" w:sz="4" w:space="1" w:color="2D6BB5"/>
        </w:pBdr>
        <w:tabs>
          <w:tab w:val="clear" w:pos="851"/>
          <w:tab w:val="num" w:pos="900"/>
        </w:tabs>
        <w:ind w:left="0"/>
        <w:rPr>
          <w:sz w:val="22"/>
          <w:szCs w:val="22"/>
        </w:rPr>
      </w:pPr>
      <w:bookmarkStart w:id="427" w:name="_Toc79569233"/>
      <w:r w:rsidRPr="00091745">
        <w:rPr>
          <w:sz w:val="22"/>
          <w:szCs w:val="22"/>
        </w:rPr>
        <w:t>Publication of Contract</w:t>
      </w:r>
      <w:bookmarkEnd w:id="427"/>
      <w:r w:rsidRPr="00091745">
        <w:rPr>
          <w:sz w:val="22"/>
          <w:szCs w:val="22"/>
        </w:rPr>
        <w:t xml:space="preserve"> </w:t>
      </w:r>
    </w:p>
    <w:p w14:paraId="215B1A1B" w14:textId="77777777" w:rsidR="00A0648D" w:rsidRPr="00091745" w:rsidRDefault="00A0648D" w:rsidP="00F02294">
      <w:pPr>
        <w:tabs>
          <w:tab w:val="left" w:pos="1440"/>
        </w:tabs>
        <w:autoSpaceDE w:val="0"/>
        <w:autoSpaceDN w:val="0"/>
        <w:adjustRightInd w:val="0"/>
        <w:ind w:right="239"/>
        <w:rPr>
          <w:rFonts w:cs="Arial"/>
          <w:sz w:val="22"/>
          <w:szCs w:val="22"/>
          <w:lang w:val="en-GB"/>
        </w:rPr>
      </w:pPr>
    </w:p>
    <w:p w14:paraId="0F89E19B" w14:textId="0F6A6EEA" w:rsidR="004929BF" w:rsidRPr="008B7576" w:rsidRDefault="004929BF" w:rsidP="00A839C7">
      <w:pPr>
        <w:tabs>
          <w:tab w:val="num" w:pos="540"/>
          <w:tab w:val="left" w:pos="1440"/>
        </w:tabs>
        <w:autoSpaceDE w:val="0"/>
        <w:autoSpaceDN w:val="0"/>
        <w:adjustRightInd w:val="0"/>
        <w:ind w:right="239"/>
        <w:rPr>
          <w:rFonts w:cs="Arial"/>
          <w:sz w:val="22"/>
          <w:szCs w:val="22"/>
        </w:rPr>
      </w:pPr>
      <w:r w:rsidRPr="008B7576">
        <w:rPr>
          <w:rFonts w:cs="Arial"/>
          <w:sz w:val="22"/>
          <w:szCs w:val="22"/>
        </w:rPr>
        <w:t xml:space="preserve">Subject to considerations of confidentiality, WHO may acknowledge the existence of </w:t>
      </w:r>
      <w:r>
        <w:rPr>
          <w:rFonts w:cs="Arial"/>
          <w:sz w:val="22"/>
          <w:szCs w:val="22"/>
        </w:rPr>
        <w:t>the Contract</w:t>
      </w:r>
      <w:r w:rsidRPr="008B7576">
        <w:rPr>
          <w:rFonts w:cs="Arial"/>
          <w:sz w:val="22"/>
          <w:szCs w:val="22"/>
        </w:rPr>
        <w:t xml:space="preserve"> to the public and publish</w:t>
      </w:r>
      <w:r w:rsidR="00B14936">
        <w:rPr>
          <w:rFonts w:cs="Arial"/>
          <w:sz w:val="22"/>
          <w:szCs w:val="22"/>
        </w:rPr>
        <w:t xml:space="preserve"> and/or otherwise </w:t>
      </w:r>
      <w:r w:rsidRPr="008B7576">
        <w:rPr>
          <w:rFonts w:cs="Arial"/>
          <w:sz w:val="22"/>
          <w:szCs w:val="22"/>
        </w:rPr>
        <w:t>p</w:t>
      </w:r>
      <w:r>
        <w:rPr>
          <w:rFonts w:cs="Arial"/>
          <w:sz w:val="22"/>
          <w:szCs w:val="22"/>
        </w:rPr>
        <w:t>ublicly disclose</w:t>
      </w:r>
      <w:r w:rsidRPr="008B7576">
        <w:rPr>
          <w:rFonts w:cs="Arial"/>
          <w:sz w:val="22"/>
          <w:szCs w:val="22"/>
        </w:rPr>
        <w:t xml:space="preserve"> </w:t>
      </w:r>
      <w:r>
        <w:rPr>
          <w:rFonts w:cs="Arial"/>
          <w:sz w:val="22"/>
          <w:szCs w:val="22"/>
        </w:rPr>
        <w:t>the Contractor’s name and country of incorporation</w:t>
      </w:r>
      <w:r w:rsidRPr="008B7576">
        <w:rPr>
          <w:rFonts w:cs="Arial"/>
          <w:sz w:val="22"/>
          <w:szCs w:val="22"/>
        </w:rPr>
        <w:t>, general information with respect to the work described herein</w:t>
      </w:r>
      <w:r>
        <w:rPr>
          <w:rFonts w:cs="Arial"/>
          <w:sz w:val="22"/>
          <w:szCs w:val="22"/>
        </w:rPr>
        <w:t xml:space="preserve"> and the Contract</w:t>
      </w:r>
      <w:r w:rsidRPr="008B7576">
        <w:rPr>
          <w:rFonts w:cs="Arial"/>
          <w:sz w:val="22"/>
          <w:szCs w:val="22"/>
        </w:rPr>
        <w:t xml:space="preserve"> value. Such disclosure will </w:t>
      </w:r>
      <w:r w:rsidRPr="008B7576">
        <w:rPr>
          <w:rFonts w:cs="Arial"/>
          <w:sz w:val="22"/>
          <w:szCs w:val="22"/>
        </w:rPr>
        <w:lastRenderedPageBreak/>
        <w:t>be made in accordance with WHO’s Information Disclosure Policy and shall be c</w:t>
      </w:r>
      <w:r>
        <w:rPr>
          <w:rFonts w:cs="Arial"/>
          <w:sz w:val="22"/>
          <w:szCs w:val="22"/>
        </w:rPr>
        <w:t>onsistent with the terms of the Contract</w:t>
      </w:r>
      <w:r w:rsidRPr="008B7576">
        <w:rPr>
          <w:rFonts w:cs="Arial"/>
          <w:sz w:val="22"/>
          <w:szCs w:val="22"/>
        </w:rPr>
        <w:t>.</w:t>
      </w:r>
    </w:p>
    <w:p w14:paraId="45F5A70B" w14:textId="77777777" w:rsidR="00A0648D" w:rsidRPr="00091745" w:rsidRDefault="00A0648D" w:rsidP="00F02294">
      <w:pPr>
        <w:tabs>
          <w:tab w:val="left" w:pos="1440"/>
        </w:tabs>
        <w:autoSpaceDE w:val="0"/>
        <w:autoSpaceDN w:val="0"/>
        <w:adjustRightInd w:val="0"/>
        <w:ind w:right="239"/>
        <w:rPr>
          <w:rFonts w:cs="Arial"/>
          <w:sz w:val="22"/>
          <w:szCs w:val="22"/>
          <w:lang w:val="en-GB"/>
        </w:rPr>
      </w:pPr>
    </w:p>
    <w:p w14:paraId="7C16334C"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28" w:name="_Toc108259946"/>
      <w:bookmarkStart w:id="429" w:name="_Toc120869215"/>
      <w:bookmarkStart w:id="430" w:name="_Toc122240206"/>
      <w:bookmarkStart w:id="431" w:name="_Toc122246515"/>
      <w:bookmarkStart w:id="432" w:name="_Toc191446357"/>
      <w:bookmarkStart w:id="433" w:name="_Toc79569234"/>
      <w:r w:rsidRPr="00091745">
        <w:rPr>
          <w:sz w:val="22"/>
          <w:szCs w:val="22"/>
        </w:rPr>
        <w:t>Successors and Assignees</w:t>
      </w:r>
      <w:bookmarkEnd w:id="428"/>
      <w:bookmarkEnd w:id="429"/>
      <w:bookmarkEnd w:id="430"/>
      <w:bookmarkEnd w:id="431"/>
      <w:bookmarkEnd w:id="432"/>
      <w:bookmarkEnd w:id="433"/>
    </w:p>
    <w:p w14:paraId="7ABAF6CC"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719AEA9D" w14:textId="77777777" w:rsidR="00141137" w:rsidRPr="00091745" w:rsidRDefault="00141137"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The Contract shall be binding upon the successors and assignees of the Contractor and the Contract shall be deemed to include the Contractor’s successors and assignees, provided, however, that nothing in the Contract shall permit any assignment without the prior written approval of WHO.</w:t>
      </w:r>
    </w:p>
    <w:p w14:paraId="5F2788A3" w14:textId="77777777" w:rsidR="00743205" w:rsidRPr="00091745" w:rsidRDefault="00743205" w:rsidP="00F02294">
      <w:pPr>
        <w:tabs>
          <w:tab w:val="left" w:pos="1440"/>
        </w:tabs>
        <w:autoSpaceDE w:val="0"/>
        <w:autoSpaceDN w:val="0"/>
        <w:adjustRightInd w:val="0"/>
        <w:ind w:right="239"/>
        <w:rPr>
          <w:rFonts w:cs="Arial"/>
          <w:sz w:val="22"/>
          <w:szCs w:val="22"/>
          <w:lang w:val="en-GB"/>
        </w:rPr>
      </w:pPr>
    </w:p>
    <w:p w14:paraId="0AB1BBF2"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34" w:name="_Toc108259947"/>
      <w:bookmarkStart w:id="435" w:name="_Toc120869216"/>
      <w:bookmarkStart w:id="436" w:name="_Toc122240207"/>
      <w:bookmarkStart w:id="437" w:name="_Toc122246516"/>
      <w:bookmarkStart w:id="438" w:name="_Toc191446358"/>
      <w:bookmarkStart w:id="439" w:name="_Toc79569235"/>
      <w:r w:rsidRPr="00091745">
        <w:rPr>
          <w:sz w:val="22"/>
          <w:szCs w:val="22"/>
        </w:rPr>
        <w:t>Payment</w:t>
      </w:r>
      <w:bookmarkEnd w:id="434"/>
      <w:bookmarkEnd w:id="435"/>
      <w:bookmarkEnd w:id="436"/>
      <w:bookmarkEnd w:id="437"/>
      <w:bookmarkEnd w:id="438"/>
      <w:bookmarkEnd w:id="439"/>
    </w:p>
    <w:p w14:paraId="5F83E783" w14:textId="77777777" w:rsidR="00743205" w:rsidRPr="00091745" w:rsidRDefault="00743205" w:rsidP="00F02294">
      <w:pPr>
        <w:autoSpaceDE w:val="0"/>
        <w:autoSpaceDN w:val="0"/>
        <w:adjustRightInd w:val="0"/>
        <w:ind w:right="239"/>
        <w:rPr>
          <w:rFonts w:cs="Arial"/>
          <w:sz w:val="22"/>
          <w:szCs w:val="22"/>
          <w:lang w:val="en-GB"/>
        </w:rPr>
      </w:pPr>
    </w:p>
    <w:p w14:paraId="62557A0F" w14:textId="7AB58EEA" w:rsidR="00141137" w:rsidRPr="00091745" w:rsidRDefault="00ED2285" w:rsidP="00F02294">
      <w:pPr>
        <w:autoSpaceDE w:val="0"/>
        <w:autoSpaceDN w:val="0"/>
        <w:adjustRightInd w:val="0"/>
        <w:rPr>
          <w:rFonts w:cs="Arial"/>
          <w:sz w:val="22"/>
          <w:szCs w:val="22"/>
          <w:lang w:val="en-GB"/>
        </w:rPr>
      </w:pPr>
      <w:r w:rsidRPr="00091745">
        <w:rPr>
          <w:rFonts w:cs="Arial"/>
          <w:sz w:val="22"/>
          <w:szCs w:val="22"/>
          <w:lang w:val="en-GB"/>
        </w:rPr>
        <w:t>Payment will be made against presentation of an invoice in a UN convertible currency (preferably US Dollars) in accordance with the payment schedule contained in the Contract, subject to satisfactory performance of the work. The price shall reflect any tax exemption to which WHO may be entitled by reason of the immunity it enjoys.</w:t>
      </w:r>
      <w:r w:rsidR="00544974">
        <w:rPr>
          <w:rFonts w:cs="Arial"/>
          <w:sz w:val="22"/>
          <w:szCs w:val="22"/>
          <w:lang w:val="en-GB"/>
        </w:rPr>
        <w:t xml:space="preserve"> </w:t>
      </w:r>
      <w:r w:rsidRPr="00091745">
        <w:rPr>
          <w:rFonts w:cs="Arial"/>
          <w:sz w:val="22"/>
          <w:szCs w:val="22"/>
          <w:lang w:val="en-GB"/>
        </w:rPr>
        <w:t>WHO is, as a general rule,</w:t>
      </w:r>
      <w:r w:rsidR="00544974">
        <w:rPr>
          <w:rFonts w:cs="Arial"/>
          <w:sz w:val="22"/>
          <w:szCs w:val="22"/>
          <w:lang w:val="en-GB"/>
        </w:rPr>
        <w:t xml:space="preserve"> </w:t>
      </w:r>
      <w:r w:rsidRPr="00091745">
        <w:rPr>
          <w:rFonts w:cs="Arial"/>
          <w:sz w:val="22"/>
          <w:szCs w:val="22"/>
          <w:lang w:val="en-GB"/>
        </w:rPr>
        <w:t>exempt from all direct taxes, custom duties and the like, and the Contractor will consult with WHO so as to avoid the imposition of such charges</w:t>
      </w:r>
      <w:r w:rsidR="00544974">
        <w:rPr>
          <w:rFonts w:cs="Arial"/>
          <w:sz w:val="22"/>
          <w:szCs w:val="22"/>
          <w:lang w:val="en-GB"/>
        </w:rPr>
        <w:t xml:space="preserve"> </w:t>
      </w:r>
      <w:r w:rsidRPr="00091745">
        <w:rPr>
          <w:rFonts w:cs="Arial"/>
          <w:sz w:val="22"/>
          <w:szCs w:val="22"/>
          <w:lang w:val="en-GB"/>
        </w:rPr>
        <w:t>with respect to this contract and the goods supplied and/or services rendered hereunder.</w:t>
      </w:r>
      <w:r w:rsidR="00544974">
        <w:rPr>
          <w:rFonts w:cs="Arial"/>
          <w:sz w:val="22"/>
          <w:szCs w:val="22"/>
          <w:lang w:val="en-GB"/>
        </w:rPr>
        <w:t xml:space="preserve"> </w:t>
      </w:r>
      <w:r w:rsidRPr="00091745">
        <w:rPr>
          <w:rFonts w:cs="Arial"/>
          <w:sz w:val="22"/>
          <w:szCs w:val="22"/>
          <w:lang w:val="en-GB"/>
        </w:rPr>
        <w:t>As regards excise duties and other taxes imposed on the sale of goods or services (e.g. VAT), the Contractor agrees to verify in consultation with WHO whether in the country where the VAT would be payable, WHO is exempt from such VAT at the source, or entitled to claim reimbursement thereof. If WHO is exempt from VAT, this shall be indicated on the invoice, whereas if WHO can claim reimbursement thereof, the Contractor agrees to list such charges on its invoices as a separate item and, to the extent required, cooperate with WHO to enable reimbursement thereof.</w:t>
      </w:r>
    </w:p>
    <w:p w14:paraId="043879C1" w14:textId="77777777" w:rsidR="00ED2285" w:rsidRPr="00091745" w:rsidRDefault="00ED2285" w:rsidP="00F02294">
      <w:pPr>
        <w:autoSpaceDE w:val="0"/>
        <w:autoSpaceDN w:val="0"/>
        <w:adjustRightInd w:val="0"/>
        <w:rPr>
          <w:rFonts w:cs="Arial"/>
          <w:sz w:val="22"/>
          <w:szCs w:val="22"/>
          <w:lang w:val="en-GB"/>
        </w:rPr>
      </w:pPr>
    </w:p>
    <w:p w14:paraId="05A38E99"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40" w:name="_Toc108259948"/>
      <w:bookmarkStart w:id="441" w:name="_Toc122240208"/>
      <w:bookmarkStart w:id="442" w:name="_Toc122246517"/>
      <w:bookmarkStart w:id="443" w:name="_Toc191446359"/>
      <w:bookmarkStart w:id="444" w:name="_Toc79569236"/>
      <w:r w:rsidRPr="00091745">
        <w:rPr>
          <w:sz w:val="22"/>
          <w:szCs w:val="22"/>
        </w:rPr>
        <w:t>Title to Equipment</w:t>
      </w:r>
      <w:bookmarkEnd w:id="440"/>
      <w:bookmarkEnd w:id="441"/>
      <w:bookmarkEnd w:id="442"/>
      <w:bookmarkEnd w:id="443"/>
      <w:bookmarkEnd w:id="444"/>
    </w:p>
    <w:p w14:paraId="6EA240DF"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619F9B2D" w14:textId="77777777" w:rsidR="00141137" w:rsidRPr="00091745" w:rsidRDefault="00141137"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Title to any equipment and supplies that may be furnished by WHO shall </w:t>
      </w:r>
      <w:r w:rsidR="006348DB" w:rsidRPr="00091745">
        <w:rPr>
          <w:rFonts w:cs="Arial"/>
          <w:sz w:val="22"/>
          <w:szCs w:val="22"/>
          <w:lang w:val="en-GB"/>
        </w:rPr>
        <w:t xml:space="preserve">remain </w:t>
      </w:r>
      <w:r w:rsidRPr="00091745">
        <w:rPr>
          <w:rFonts w:cs="Arial"/>
          <w:sz w:val="22"/>
          <w:szCs w:val="22"/>
          <w:lang w:val="en-GB"/>
        </w:rPr>
        <w:t xml:space="preserve">with WHO and any such equipment shall be returned to WHO at the conclusion of </w:t>
      </w:r>
      <w:r w:rsidR="00A81122" w:rsidRPr="00091745">
        <w:rPr>
          <w:rFonts w:cs="Arial"/>
          <w:sz w:val="22"/>
          <w:szCs w:val="22"/>
          <w:lang w:val="en-GB"/>
        </w:rPr>
        <w:t xml:space="preserve">the </w:t>
      </w:r>
      <w:r w:rsidRPr="00091745">
        <w:rPr>
          <w:rFonts w:cs="Arial"/>
          <w:sz w:val="22"/>
          <w:szCs w:val="22"/>
          <w:lang w:val="en-GB"/>
        </w:rPr>
        <w:t>Contract or when no longer needed by the Contractor. Such equipment, when returned to WHO, shall be in the same condition as when delivered to the Contractor, subject to normal wear and tear. The Contractor shall be liable to compensate WHO for equipment determined to be damaged or degraded beyond normal wear and tear.</w:t>
      </w:r>
    </w:p>
    <w:p w14:paraId="43110A67"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7FC8F153"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45" w:name="_Toc108259949"/>
      <w:bookmarkStart w:id="446" w:name="_Toc122240209"/>
      <w:bookmarkStart w:id="447" w:name="_Toc122246518"/>
      <w:bookmarkStart w:id="448" w:name="_Toc191446360"/>
      <w:bookmarkStart w:id="449" w:name="_Toc79569237"/>
      <w:r w:rsidRPr="00091745">
        <w:rPr>
          <w:sz w:val="22"/>
          <w:szCs w:val="22"/>
        </w:rPr>
        <w:t>Insurance and Liabilities to Third Parties</w:t>
      </w:r>
      <w:bookmarkEnd w:id="445"/>
      <w:bookmarkEnd w:id="446"/>
      <w:bookmarkEnd w:id="447"/>
      <w:bookmarkEnd w:id="448"/>
      <w:bookmarkEnd w:id="449"/>
      <w:r w:rsidRPr="00091745">
        <w:rPr>
          <w:sz w:val="22"/>
          <w:szCs w:val="22"/>
        </w:rPr>
        <w:t xml:space="preserve"> </w:t>
      </w:r>
    </w:p>
    <w:p w14:paraId="5ADEEA2C"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34CA7EEA" w14:textId="77777777" w:rsidR="00E22D3F" w:rsidRPr="00091745" w:rsidRDefault="00141137"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The Contractor shall provide and thereafter maintain</w:t>
      </w:r>
      <w:r w:rsidR="00E22D3F" w:rsidRPr="00091745">
        <w:rPr>
          <w:rFonts w:cs="Arial"/>
          <w:sz w:val="22"/>
          <w:szCs w:val="22"/>
          <w:lang w:val="en-GB"/>
        </w:rPr>
        <w:t>:</w:t>
      </w:r>
    </w:p>
    <w:p w14:paraId="5773A42F" w14:textId="77777777" w:rsidR="00E22D3F" w:rsidRPr="00091745" w:rsidRDefault="00E22D3F" w:rsidP="00F02294">
      <w:pPr>
        <w:tabs>
          <w:tab w:val="left" w:pos="1440"/>
        </w:tabs>
        <w:autoSpaceDE w:val="0"/>
        <w:autoSpaceDN w:val="0"/>
        <w:adjustRightInd w:val="0"/>
        <w:ind w:right="239"/>
        <w:rPr>
          <w:rFonts w:cs="Arial"/>
          <w:sz w:val="22"/>
          <w:szCs w:val="22"/>
          <w:lang w:val="en-GB"/>
        </w:rPr>
      </w:pPr>
    </w:p>
    <w:p w14:paraId="0A6E7C5D" w14:textId="77777777" w:rsidR="00141137" w:rsidRPr="00091745" w:rsidRDefault="00E22D3F"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(i) </w:t>
      </w:r>
      <w:r w:rsidR="00141137" w:rsidRPr="00091745">
        <w:rPr>
          <w:rFonts w:cs="Arial"/>
          <w:sz w:val="22"/>
          <w:szCs w:val="22"/>
          <w:lang w:val="en-GB"/>
        </w:rPr>
        <w:t xml:space="preserve">insurance against all risks in respect of its property and any equipment used for the execution of </w:t>
      </w:r>
      <w:r w:rsidR="00A81122" w:rsidRPr="00091745">
        <w:rPr>
          <w:rFonts w:cs="Arial"/>
          <w:sz w:val="22"/>
          <w:szCs w:val="22"/>
          <w:lang w:val="en-GB"/>
        </w:rPr>
        <w:t xml:space="preserve">the </w:t>
      </w:r>
      <w:r w:rsidR="00141137" w:rsidRPr="00091745">
        <w:rPr>
          <w:rFonts w:cs="Arial"/>
          <w:sz w:val="22"/>
          <w:szCs w:val="22"/>
          <w:lang w:val="en-GB"/>
        </w:rPr>
        <w:t>Contract</w:t>
      </w:r>
      <w:r w:rsidRPr="00091745">
        <w:rPr>
          <w:rFonts w:cs="Arial"/>
          <w:sz w:val="22"/>
          <w:szCs w:val="22"/>
          <w:lang w:val="en-GB"/>
        </w:rPr>
        <w:t>;</w:t>
      </w:r>
      <w:r w:rsidR="00141137" w:rsidRPr="00091745">
        <w:rPr>
          <w:rFonts w:cs="Arial"/>
          <w:sz w:val="22"/>
          <w:szCs w:val="22"/>
          <w:lang w:val="en-GB"/>
        </w:rPr>
        <w:t xml:space="preserve"> </w:t>
      </w:r>
    </w:p>
    <w:p w14:paraId="4BA5B4BB"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2F134592" w14:textId="77777777" w:rsidR="00141137" w:rsidRPr="00091745" w:rsidRDefault="00E22D3F"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(ii) </w:t>
      </w:r>
      <w:r w:rsidR="00141137" w:rsidRPr="00091745">
        <w:rPr>
          <w:rFonts w:cs="Arial"/>
          <w:sz w:val="22"/>
          <w:szCs w:val="22"/>
          <w:lang w:val="en-GB"/>
        </w:rPr>
        <w:t xml:space="preserve">all appropriate workmen's compensation insurance, or its equivalent, with respect to its employees to cover claims for personal injury or death in connection with </w:t>
      </w:r>
      <w:r w:rsidR="00A81122" w:rsidRPr="00091745">
        <w:rPr>
          <w:rFonts w:cs="Arial"/>
          <w:sz w:val="22"/>
          <w:szCs w:val="22"/>
          <w:lang w:val="en-GB"/>
        </w:rPr>
        <w:t xml:space="preserve">the </w:t>
      </w:r>
      <w:r w:rsidR="00141137" w:rsidRPr="00091745">
        <w:rPr>
          <w:rFonts w:cs="Arial"/>
          <w:sz w:val="22"/>
          <w:szCs w:val="22"/>
          <w:lang w:val="en-GB"/>
        </w:rPr>
        <w:t>Contract</w:t>
      </w:r>
      <w:r w:rsidRPr="00091745">
        <w:rPr>
          <w:rFonts w:cs="Arial"/>
          <w:sz w:val="22"/>
          <w:szCs w:val="22"/>
          <w:lang w:val="en-GB"/>
        </w:rPr>
        <w:t>; and</w:t>
      </w:r>
      <w:r w:rsidR="00141137" w:rsidRPr="00091745">
        <w:rPr>
          <w:rFonts w:cs="Arial"/>
          <w:sz w:val="22"/>
          <w:szCs w:val="22"/>
          <w:lang w:val="en-GB"/>
        </w:rPr>
        <w:t xml:space="preserve"> </w:t>
      </w:r>
    </w:p>
    <w:p w14:paraId="1160D180"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4A51DEB6" w14:textId="2238A5CA" w:rsidR="00DF2CD4" w:rsidRPr="00091745" w:rsidRDefault="00E22D3F"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(iii) </w:t>
      </w:r>
      <w:r w:rsidR="00141137" w:rsidRPr="00091745">
        <w:rPr>
          <w:rFonts w:cs="Arial"/>
          <w:sz w:val="22"/>
          <w:szCs w:val="22"/>
          <w:lang w:val="en-GB"/>
        </w:rPr>
        <w:t xml:space="preserve">liability insurance in an adequate amount to cover third party claims for death or bodily injury, or loss of or damage to property, arising from or in connection with the </w:t>
      </w:r>
      <w:r w:rsidR="00ED6323" w:rsidRPr="00091745">
        <w:rPr>
          <w:rFonts w:cs="Arial"/>
          <w:sz w:val="22"/>
          <w:szCs w:val="22"/>
          <w:lang w:val="en-GB"/>
        </w:rPr>
        <w:t xml:space="preserve">performance of the work </w:t>
      </w:r>
      <w:r w:rsidR="00141137" w:rsidRPr="00091745">
        <w:rPr>
          <w:rFonts w:cs="Arial"/>
          <w:sz w:val="22"/>
          <w:szCs w:val="22"/>
          <w:lang w:val="en-GB"/>
        </w:rPr>
        <w:t xml:space="preserve">under </w:t>
      </w:r>
      <w:r w:rsidR="00A81122" w:rsidRPr="00091745">
        <w:rPr>
          <w:rFonts w:cs="Arial"/>
          <w:sz w:val="22"/>
          <w:szCs w:val="22"/>
          <w:lang w:val="en-GB"/>
        </w:rPr>
        <w:t xml:space="preserve">the </w:t>
      </w:r>
      <w:r w:rsidR="00141137" w:rsidRPr="00091745">
        <w:rPr>
          <w:rFonts w:cs="Arial"/>
          <w:sz w:val="22"/>
          <w:szCs w:val="22"/>
          <w:lang w:val="en-GB"/>
        </w:rPr>
        <w:t>Contract or the operation of any vehicles, boats, airplanes or other equipment owned or leased by the Contractor or its agents, servants, employees</w:t>
      </w:r>
      <w:r w:rsidR="0078363A" w:rsidRPr="00091745">
        <w:rPr>
          <w:rFonts w:cs="Arial"/>
          <w:sz w:val="22"/>
          <w:szCs w:val="22"/>
          <w:lang w:val="en-GB"/>
        </w:rPr>
        <w:t>, partners</w:t>
      </w:r>
      <w:r w:rsidR="00141137" w:rsidRPr="00091745">
        <w:rPr>
          <w:rFonts w:cs="Arial"/>
          <w:sz w:val="22"/>
          <w:szCs w:val="22"/>
          <w:lang w:val="en-GB"/>
        </w:rPr>
        <w:t xml:space="preserve"> or sub-contractors performing work in connection with </w:t>
      </w:r>
      <w:r w:rsidR="00A81122" w:rsidRPr="00091745">
        <w:rPr>
          <w:rFonts w:cs="Arial"/>
          <w:sz w:val="22"/>
          <w:szCs w:val="22"/>
          <w:lang w:val="en-GB"/>
        </w:rPr>
        <w:t xml:space="preserve">the </w:t>
      </w:r>
      <w:r w:rsidR="00141137" w:rsidRPr="00091745">
        <w:rPr>
          <w:rFonts w:cs="Arial"/>
          <w:sz w:val="22"/>
          <w:szCs w:val="22"/>
          <w:lang w:val="en-GB"/>
        </w:rPr>
        <w:t>Contract.</w:t>
      </w:r>
      <w:r w:rsidR="00544974">
        <w:rPr>
          <w:rFonts w:cs="Arial"/>
          <w:sz w:val="22"/>
          <w:szCs w:val="22"/>
          <w:lang w:val="en-GB"/>
        </w:rPr>
        <w:t xml:space="preserve"> </w:t>
      </w:r>
    </w:p>
    <w:p w14:paraId="41D9C355" w14:textId="77777777" w:rsidR="00DF2CD4" w:rsidRPr="00091745" w:rsidRDefault="00DF2CD4" w:rsidP="00F02294">
      <w:pPr>
        <w:tabs>
          <w:tab w:val="left" w:pos="1440"/>
        </w:tabs>
        <w:autoSpaceDE w:val="0"/>
        <w:autoSpaceDN w:val="0"/>
        <w:adjustRightInd w:val="0"/>
        <w:ind w:right="239"/>
        <w:rPr>
          <w:rFonts w:cs="Arial"/>
          <w:sz w:val="22"/>
          <w:szCs w:val="22"/>
          <w:lang w:val="en-GB"/>
        </w:rPr>
      </w:pPr>
    </w:p>
    <w:p w14:paraId="5A277E33" w14:textId="77777777" w:rsidR="00141137" w:rsidRPr="00091745" w:rsidRDefault="00141137"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Except for the workmen's compensation insurance, the insurance policies under this </w:t>
      </w:r>
      <w:r w:rsidR="0078363A" w:rsidRPr="00091745">
        <w:rPr>
          <w:rFonts w:cs="Arial"/>
          <w:sz w:val="22"/>
          <w:szCs w:val="22"/>
          <w:lang w:val="en-GB"/>
        </w:rPr>
        <w:t>s</w:t>
      </w:r>
      <w:r w:rsidR="00471F19" w:rsidRPr="00091745">
        <w:rPr>
          <w:rFonts w:cs="Arial"/>
          <w:sz w:val="22"/>
          <w:szCs w:val="22"/>
          <w:lang w:val="en-GB"/>
        </w:rPr>
        <w:t>ection</w:t>
      </w:r>
      <w:r w:rsidRPr="00091745">
        <w:rPr>
          <w:rFonts w:cs="Arial"/>
          <w:sz w:val="22"/>
          <w:szCs w:val="22"/>
          <w:lang w:val="en-GB"/>
        </w:rPr>
        <w:t xml:space="preserve"> shall: </w:t>
      </w:r>
    </w:p>
    <w:p w14:paraId="38216111" w14:textId="77777777" w:rsidR="00141137" w:rsidRPr="00091745" w:rsidRDefault="00141137" w:rsidP="00F02294">
      <w:pPr>
        <w:autoSpaceDE w:val="0"/>
        <w:autoSpaceDN w:val="0"/>
        <w:adjustRightInd w:val="0"/>
        <w:rPr>
          <w:rFonts w:cs="Arial"/>
          <w:sz w:val="22"/>
          <w:szCs w:val="22"/>
          <w:lang w:val="en-GB"/>
        </w:rPr>
      </w:pPr>
    </w:p>
    <w:p w14:paraId="73958A49" w14:textId="77777777" w:rsidR="00141137" w:rsidRPr="00091745" w:rsidRDefault="00141137" w:rsidP="00F02294">
      <w:pPr>
        <w:widowControl w:val="0"/>
        <w:numPr>
          <w:ilvl w:val="0"/>
          <w:numId w:val="11"/>
        </w:numPr>
        <w:tabs>
          <w:tab w:val="clear" w:pos="726"/>
        </w:tabs>
        <w:autoSpaceDE w:val="0"/>
        <w:autoSpaceDN w:val="0"/>
        <w:adjustRightInd w:val="0"/>
        <w:spacing w:after="120" w:line="240" w:lineRule="atLeast"/>
        <w:ind w:left="0" w:right="239" w:firstLine="0"/>
        <w:rPr>
          <w:rFonts w:cs="Arial"/>
          <w:sz w:val="22"/>
          <w:szCs w:val="22"/>
          <w:lang w:val="en-GB"/>
        </w:rPr>
      </w:pPr>
      <w:r w:rsidRPr="00091745">
        <w:rPr>
          <w:rFonts w:cs="Arial"/>
          <w:sz w:val="22"/>
          <w:szCs w:val="22"/>
          <w:lang w:val="en-GB"/>
        </w:rPr>
        <w:t xml:space="preserve">Name WHO as additional insured; </w:t>
      </w:r>
    </w:p>
    <w:p w14:paraId="4AE70CCD" w14:textId="77777777" w:rsidR="00141137" w:rsidRPr="00091745" w:rsidRDefault="00141137" w:rsidP="00F02294">
      <w:pPr>
        <w:widowControl w:val="0"/>
        <w:numPr>
          <w:ilvl w:val="0"/>
          <w:numId w:val="11"/>
        </w:numPr>
        <w:tabs>
          <w:tab w:val="clear" w:pos="726"/>
        </w:tabs>
        <w:autoSpaceDE w:val="0"/>
        <w:autoSpaceDN w:val="0"/>
        <w:adjustRightInd w:val="0"/>
        <w:spacing w:after="120" w:line="240" w:lineRule="atLeast"/>
        <w:ind w:left="0" w:right="239" w:firstLine="0"/>
        <w:rPr>
          <w:rFonts w:cs="Arial"/>
          <w:sz w:val="22"/>
          <w:szCs w:val="22"/>
          <w:lang w:val="en-GB"/>
        </w:rPr>
      </w:pPr>
      <w:r w:rsidRPr="00091745">
        <w:rPr>
          <w:rFonts w:cs="Arial"/>
          <w:sz w:val="22"/>
          <w:szCs w:val="22"/>
          <w:lang w:val="en-GB"/>
        </w:rPr>
        <w:lastRenderedPageBreak/>
        <w:t xml:space="preserve">Include a waiver of subrogation </w:t>
      </w:r>
      <w:r w:rsidR="009A0805" w:rsidRPr="00091745">
        <w:rPr>
          <w:rFonts w:cs="Arial"/>
          <w:sz w:val="22"/>
          <w:szCs w:val="22"/>
          <w:lang w:val="en-GB"/>
        </w:rPr>
        <w:t xml:space="preserve">to the insurance carrier </w:t>
      </w:r>
      <w:r w:rsidRPr="00091745">
        <w:rPr>
          <w:rFonts w:cs="Arial"/>
          <w:sz w:val="22"/>
          <w:szCs w:val="22"/>
          <w:lang w:val="en-GB"/>
        </w:rPr>
        <w:t xml:space="preserve">of the Contractor's rights against WHO; </w:t>
      </w:r>
    </w:p>
    <w:p w14:paraId="1CE2FF19" w14:textId="77777777" w:rsidR="00141137" w:rsidRPr="00091745" w:rsidRDefault="00141137" w:rsidP="00F02294">
      <w:pPr>
        <w:widowControl w:val="0"/>
        <w:numPr>
          <w:ilvl w:val="0"/>
          <w:numId w:val="11"/>
        </w:numPr>
        <w:tabs>
          <w:tab w:val="clear" w:pos="726"/>
        </w:tabs>
        <w:autoSpaceDE w:val="0"/>
        <w:autoSpaceDN w:val="0"/>
        <w:adjustRightInd w:val="0"/>
        <w:spacing w:after="120" w:line="240" w:lineRule="atLeast"/>
        <w:ind w:left="0" w:right="239" w:firstLine="0"/>
        <w:rPr>
          <w:rFonts w:cs="Arial"/>
          <w:sz w:val="22"/>
          <w:szCs w:val="22"/>
          <w:lang w:val="en-GB"/>
        </w:rPr>
      </w:pPr>
      <w:r w:rsidRPr="00091745">
        <w:rPr>
          <w:rFonts w:cs="Arial"/>
          <w:sz w:val="22"/>
          <w:szCs w:val="22"/>
          <w:lang w:val="en-GB"/>
        </w:rPr>
        <w:t>Provide that WHO shall receive written notice from the</w:t>
      </w:r>
      <w:r w:rsidR="002E621E" w:rsidRPr="00091745">
        <w:rPr>
          <w:rFonts w:cs="Arial"/>
          <w:sz w:val="22"/>
          <w:szCs w:val="22"/>
          <w:lang w:val="en-GB"/>
        </w:rPr>
        <w:t xml:space="preserve"> Contractor's</w:t>
      </w:r>
      <w:r w:rsidRPr="00091745">
        <w:rPr>
          <w:rFonts w:cs="Arial"/>
          <w:sz w:val="22"/>
          <w:szCs w:val="22"/>
          <w:lang w:val="en-GB"/>
        </w:rPr>
        <w:t xml:space="preserve"> </w:t>
      </w:r>
      <w:r w:rsidR="002E621E" w:rsidRPr="00091745">
        <w:rPr>
          <w:rFonts w:cs="Arial"/>
          <w:sz w:val="22"/>
          <w:szCs w:val="22"/>
          <w:lang w:val="en-GB"/>
        </w:rPr>
        <w:t xml:space="preserve">insurance carrier not less than thirty (30) days </w:t>
      </w:r>
      <w:r w:rsidRPr="00091745">
        <w:rPr>
          <w:rFonts w:cs="Arial"/>
          <w:sz w:val="22"/>
          <w:szCs w:val="22"/>
          <w:lang w:val="en-GB"/>
        </w:rPr>
        <w:t xml:space="preserve">prior to any cancellation or </w:t>
      </w:r>
      <w:r w:rsidR="002E621E" w:rsidRPr="00091745">
        <w:rPr>
          <w:rFonts w:cs="Arial"/>
          <w:sz w:val="22"/>
          <w:szCs w:val="22"/>
          <w:lang w:val="en-GB"/>
        </w:rPr>
        <w:t xml:space="preserve">material </w:t>
      </w:r>
      <w:r w:rsidRPr="00091745">
        <w:rPr>
          <w:rFonts w:cs="Arial"/>
          <w:sz w:val="22"/>
          <w:szCs w:val="22"/>
          <w:lang w:val="en-GB"/>
        </w:rPr>
        <w:t xml:space="preserve">change of coverage. </w:t>
      </w:r>
    </w:p>
    <w:p w14:paraId="4B6127C4" w14:textId="77777777" w:rsidR="00141137" w:rsidRPr="00091745" w:rsidRDefault="00141137" w:rsidP="00F02294">
      <w:pPr>
        <w:autoSpaceDE w:val="0"/>
        <w:autoSpaceDN w:val="0"/>
        <w:adjustRightInd w:val="0"/>
        <w:rPr>
          <w:rFonts w:cs="Arial"/>
          <w:sz w:val="22"/>
          <w:szCs w:val="22"/>
          <w:lang w:val="en-GB"/>
        </w:rPr>
      </w:pPr>
    </w:p>
    <w:p w14:paraId="693F6131" w14:textId="77777777" w:rsidR="00141137" w:rsidRDefault="00141137" w:rsidP="00F02294">
      <w:pPr>
        <w:autoSpaceDE w:val="0"/>
        <w:autoSpaceDN w:val="0"/>
        <w:adjustRightInd w:val="0"/>
        <w:ind w:right="239"/>
        <w:rPr>
          <w:rFonts w:cs="Arial"/>
          <w:sz w:val="22"/>
          <w:szCs w:val="22"/>
          <w:lang w:val="en-GB"/>
        </w:rPr>
      </w:pPr>
      <w:r w:rsidRPr="00091745">
        <w:rPr>
          <w:rFonts w:cs="Arial"/>
          <w:sz w:val="22"/>
          <w:szCs w:val="22"/>
          <w:lang w:val="en-GB"/>
        </w:rPr>
        <w:t xml:space="preserve">The Contractor shall, upon request, provide WHO with satisfactory evidence of the insurance required under this </w:t>
      </w:r>
      <w:r w:rsidR="0078363A" w:rsidRPr="00091745">
        <w:rPr>
          <w:rFonts w:cs="Arial"/>
          <w:sz w:val="22"/>
          <w:szCs w:val="22"/>
          <w:lang w:val="en-GB"/>
        </w:rPr>
        <w:t>s</w:t>
      </w:r>
      <w:r w:rsidR="00471F19" w:rsidRPr="00091745">
        <w:rPr>
          <w:rFonts w:cs="Arial"/>
          <w:sz w:val="22"/>
          <w:szCs w:val="22"/>
          <w:lang w:val="en-GB"/>
        </w:rPr>
        <w:t>ection</w:t>
      </w:r>
      <w:r w:rsidRPr="00091745">
        <w:rPr>
          <w:rFonts w:cs="Arial"/>
          <w:sz w:val="22"/>
          <w:szCs w:val="22"/>
          <w:lang w:val="en-GB"/>
        </w:rPr>
        <w:t xml:space="preserve">. </w:t>
      </w:r>
    </w:p>
    <w:p w14:paraId="3F809095" w14:textId="77777777" w:rsidR="00015F59" w:rsidRPr="00091745" w:rsidRDefault="00015F59" w:rsidP="00F02294">
      <w:pPr>
        <w:autoSpaceDE w:val="0"/>
        <w:autoSpaceDN w:val="0"/>
        <w:adjustRightInd w:val="0"/>
        <w:ind w:right="239"/>
        <w:rPr>
          <w:rFonts w:cs="Arial"/>
          <w:sz w:val="22"/>
          <w:szCs w:val="22"/>
          <w:lang w:val="en-GB"/>
        </w:rPr>
      </w:pPr>
    </w:p>
    <w:p w14:paraId="423780AA"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50" w:name="_Toc499728483"/>
      <w:bookmarkStart w:id="451" w:name="_Toc499734364"/>
      <w:bookmarkStart w:id="452" w:name="_Toc499734493"/>
      <w:bookmarkStart w:id="453" w:name="_Toc108259951"/>
      <w:bookmarkStart w:id="454" w:name="_Toc122240210"/>
      <w:bookmarkStart w:id="455" w:name="_Toc122246519"/>
      <w:bookmarkStart w:id="456" w:name="_Toc191446361"/>
      <w:bookmarkStart w:id="457" w:name="_Toc79569238"/>
      <w:bookmarkEnd w:id="450"/>
      <w:bookmarkEnd w:id="451"/>
      <w:bookmarkEnd w:id="452"/>
      <w:r w:rsidRPr="00091745">
        <w:rPr>
          <w:sz w:val="22"/>
          <w:szCs w:val="22"/>
        </w:rPr>
        <w:t>Settlement of Disputes</w:t>
      </w:r>
      <w:bookmarkEnd w:id="453"/>
      <w:bookmarkEnd w:id="454"/>
      <w:bookmarkEnd w:id="455"/>
      <w:bookmarkEnd w:id="456"/>
      <w:bookmarkEnd w:id="457"/>
    </w:p>
    <w:p w14:paraId="664FE01C" w14:textId="77777777" w:rsidR="00141137" w:rsidRPr="00091745" w:rsidRDefault="00141137" w:rsidP="00F02294">
      <w:pPr>
        <w:keepNext/>
        <w:tabs>
          <w:tab w:val="left" w:pos="1440"/>
        </w:tabs>
        <w:ind w:right="238"/>
        <w:rPr>
          <w:rFonts w:cs="Arial"/>
          <w:sz w:val="22"/>
          <w:szCs w:val="22"/>
          <w:lang w:val="en-GB"/>
        </w:rPr>
      </w:pPr>
      <w:bookmarkStart w:id="458" w:name="_Toc108259952"/>
      <w:bookmarkStart w:id="459" w:name="_Toc120869217"/>
    </w:p>
    <w:p w14:paraId="215570A9" w14:textId="77777777" w:rsidR="00141137" w:rsidRPr="00091745" w:rsidRDefault="00A0648D" w:rsidP="00F02294">
      <w:pPr>
        <w:keepNext/>
        <w:tabs>
          <w:tab w:val="left" w:pos="1440"/>
        </w:tabs>
        <w:ind w:right="238"/>
        <w:rPr>
          <w:rFonts w:cs="Arial"/>
          <w:sz w:val="22"/>
          <w:szCs w:val="22"/>
          <w:lang w:val="en-GB"/>
        </w:rPr>
      </w:pPr>
      <w:r w:rsidRPr="00091745">
        <w:rPr>
          <w:rFonts w:cs="Arial"/>
          <w:sz w:val="22"/>
          <w:szCs w:val="22"/>
          <w:lang w:eastAsia="zh-CN"/>
        </w:rPr>
        <w:t xml:space="preserve">Any matter relating to the interpretation </w:t>
      </w:r>
      <w:r w:rsidRPr="00091745">
        <w:rPr>
          <w:rFonts w:cs="Arial"/>
          <w:sz w:val="22"/>
          <w:szCs w:val="22"/>
        </w:rPr>
        <w:t>of the Contract which is not covered by its terms shall be resolved by reference to Swiss law.</w:t>
      </w:r>
      <w:r w:rsidRPr="00091745">
        <w:rPr>
          <w:rFonts w:cs="Arial"/>
          <w:sz w:val="22"/>
          <w:szCs w:val="22"/>
          <w:lang w:val="en-GB"/>
        </w:rPr>
        <w:t xml:space="preserve"> </w:t>
      </w:r>
      <w:r w:rsidR="00141137" w:rsidRPr="00091745">
        <w:rPr>
          <w:rFonts w:cs="Arial"/>
          <w:sz w:val="22"/>
          <w:szCs w:val="22"/>
          <w:lang w:val="en-GB"/>
        </w:rPr>
        <w:t xml:space="preserve">Any dispute relating to the interpretation or application of the </w:t>
      </w:r>
      <w:r w:rsidR="00471F19" w:rsidRPr="00091745">
        <w:rPr>
          <w:rFonts w:cs="Arial"/>
          <w:sz w:val="22"/>
          <w:szCs w:val="22"/>
          <w:lang w:val="en-GB"/>
        </w:rPr>
        <w:t>C</w:t>
      </w:r>
      <w:r w:rsidR="00141137" w:rsidRPr="00091745">
        <w:rPr>
          <w:rFonts w:cs="Arial"/>
          <w:sz w:val="22"/>
          <w:szCs w:val="22"/>
          <w:lang w:val="en-GB"/>
        </w:rPr>
        <w:t xml:space="preserve">ontract shall, unless amicably </w:t>
      </w:r>
      <w:r w:rsidRPr="00091745">
        <w:rPr>
          <w:rFonts w:cs="Arial"/>
          <w:sz w:val="22"/>
          <w:szCs w:val="22"/>
          <w:lang w:eastAsia="zh-CN"/>
        </w:rPr>
        <w:t>settled</w:t>
      </w:r>
      <w:r w:rsidR="00141137" w:rsidRPr="00091745">
        <w:rPr>
          <w:rFonts w:cs="Arial"/>
          <w:sz w:val="22"/>
          <w:szCs w:val="22"/>
          <w:lang w:val="en-GB"/>
        </w:rPr>
        <w:t>, be subject to conciliation. In the event of failure of the latter, the dispute shall be settled by arbitration. The arbitration shall be conducted in accordance with the modalities to be agreed upon by the parties or, in the absence of agreement, with the rules of arbitration of the International Chamber of Commerce. The parties shall accept the arbitral award as final.</w:t>
      </w:r>
    </w:p>
    <w:bookmarkEnd w:id="458"/>
    <w:bookmarkEnd w:id="459"/>
    <w:p w14:paraId="2A971BB9"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020F61E6"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60" w:name="_Toc108259955"/>
      <w:bookmarkStart w:id="461" w:name="_Toc122240212"/>
      <w:bookmarkStart w:id="462" w:name="_Toc122246521"/>
      <w:bookmarkStart w:id="463" w:name="_Toc191446363"/>
      <w:bookmarkStart w:id="464" w:name="_Toc79569239"/>
      <w:r w:rsidRPr="00091745">
        <w:rPr>
          <w:sz w:val="22"/>
          <w:szCs w:val="22"/>
        </w:rPr>
        <w:t>Authority to Modify</w:t>
      </w:r>
      <w:bookmarkEnd w:id="460"/>
      <w:bookmarkEnd w:id="461"/>
      <w:bookmarkEnd w:id="462"/>
      <w:bookmarkEnd w:id="463"/>
      <w:bookmarkEnd w:id="464"/>
    </w:p>
    <w:p w14:paraId="232B784B"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55B29084" w14:textId="77777777" w:rsidR="00141137" w:rsidRPr="00091745" w:rsidRDefault="00141137"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No modification or change </w:t>
      </w:r>
      <w:r w:rsidR="0078363A" w:rsidRPr="00091745">
        <w:rPr>
          <w:rFonts w:cs="Arial"/>
          <w:sz w:val="22"/>
          <w:szCs w:val="22"/>
          <w:lang w:val="en-GB"/>
        </w:rPr>
        <w:t xml:space="preserve">of </w:t>
      </w:r>
      <w:r w:rsidR="00A81122" w:rsidRPr="00091745">
        <w:rPr>
          <w:rFonts w:cs="Arial"/>
          <w:sz w:val="22"/>
          <w:szCs w:val="22"/>
          <w:lang w:val="en-GB"/>
        </w:rPr>
        <w:t xml:space="preserve">the </w:t>
      </w:r>
      <w:r w:rsidRPr="00091745">
        <w:rPr>
          <w:rFonts w:cs="Arial"/>
          <w:sz w:val="22"/>
          <w:szCs w:val="22"/>
          <w:lang w:val="en-GB"/>
        </w:rPr>
        <w:t>Contract, no waiver of any of its provisions or any additional contractual relationship of any kind shall be valid and enforceable unless signed by</w:t>
      </w:r>
      <w:r w:rsidR="0078363A" w:rsidRPr="00091745">
        <w:rPr>
          <w:rFonts w:cs="Arial"/>
          <w:sz w:val="22"/>
          <w:szCs w:val="22"/>
          <w:lang w:val="en-GB"/>
        </w:rPr>
        <w:t xml:space="preserve"> a duly</w:t>
      </w:r>
      <w:r w:rsidRPr="00091745">
        <w:rPr>
          <w:rFonts w:cs="Arial"/>
          <w:sz w:val="22"/>
          <w:szCs w:val="22"/>
          <w:lang w:val="en-GB"/>
        </w:rPr>
        <w:t xml:space="preserve"> authorized </w:t>
      </w:r>
      <w:r w:rsidR="0078363A" w:rsidRPr="00091745">
        <w:rPr>
          <w:rFonts w:cs="Arial"/>
          <w:sz w:val="22"/>
          <w:szCs w:val="22"/>
          <w:lang w:val="en-GB"/>
        </w:rPr>
        <w:t xml:space="preserve">representative </w:t>
      </w:r>
      <w:r w:rsidRPr="00091745">
        <w:rPr>
          <w:rFonts w:cs="Arial"/>
          <w:sz w:val="22"/>
          <w:szCs w:val="22"/>
          <w:lang w:val="en-GB"/>
        </w:rPr>
        <w:t>of</w:t>
      </w:r>
      <w:r w:rsidR="0078363A" w:rsidRPr="00091745">
        <w:rPr>
          <w:rFonts w:cs="Arial"/>
          <w:sz w:val="22"/>
          <w:szCs w:val="22"/>
          <w:lang w:val="en-GB"/>
        </w:rPr>
        <w:t xml:space="preserve"> both parties</w:t>
      </w:r>
      <w:r w:rsidRPr="00091745">
        <w:rPr>
          <w:rFonts w:cs="Arial"/>
          <w:sz w:val="22"/>
          <w:szCs w:val="22"/>
          <w:lang w:val="en-GB"/>
        </w:rPr>
        <w:t>.</w:t>
      </w:r>
    </w:p>
    <w:p w14:paraId="3E5EFC6F"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5D06F80D"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65" w:name="_Toc122240213"/>
      <w:bookmarkStart w:id="466" w:name="_Toc122246522"/>
      <w:bookmarkStart w:id="467" w:name="_Toc191446364"/>
      <w:bookmarkStart w:id="468" w:name="_Toc79569240"/>
      <w:r w:rsidRPr="00091745">
        <w:rPr>
          <w:sz w:val="22"/>
          <w:szCs w:val="22"/>
        </w:rPr>
        <w:t>Privileges and Immunities</w:t>
      </w:r>
      <w:bookmarkEnd w:id="465"/>
      <w:bookmarkEnd w:id="466"/>
      <w:bookmarkEnd w:id="467"/>
      <w:bookmarkEnd w:id="468"/>
    </w:p>
    <w:p w14:paraId="6F6700BB" w14:textId="77777777" w:rsidR="00141137" w:rsidRPr="00091745" w:rsidRDefault="00141137" w:rsidP="00F02294">
      <w:pPr>
        <w:tabs>
          <w:tab w:val="left" w:pos="1440"/>
        </w:tabs>
        <w:ind w:right="239"/>
        <w:rPr>
          <w:rFonts w:cs="Arial"/>
          <w:sz w:val="22"/>
          <w:szCs w:val="22"/>
          <w:lang w:val="en-GB"/>
        </w:rPr>
      </w:pPr>
    </w:p>
    <w:p w14:paraId="608BBE64" w14:textId="447D1C07" w:rsidR="00675424" w:rsidRPr="00112177" w:rsidRDefault="00141137" w:rsidP="00D84626">
      <w:pPr>
        <w:tabs>
          <w:tab w:val="left" w:pos="1440"/>
        </w:tabs>
        <w:ind w:right="239"/>
        <w:rPr>
          <w:rFonts w:cs="Arial"/>
          <w:sz w:val="22"/>
          <w:szCs w:val="22"/>
          <w:lang w:val="en-GB"/>
        </w:rPr>
      </w:pPr>
      <w:r w:rsidRPr="00D84626">
        <w:rPr>
          <w:rFonts w:cs="Arial"/>
          <w:sz w:val="22"/>
          <w:szCs w:val="22"/>
          <w:lang w:val="en-GB"/>
        </w:rPr>
        <w:t xml:space="preserve">Nothing in or relating to </w:t>
      </w:r>
      <w:r w:rsidR="00A81122" w:rsidRPr="00D84626">
        <w:rPr>
          <w:rFonts w:cs="Arial"/>
          <w:sz w:val="22"/>
          <w:szCs w:val="22"/>
          <w:lang w:val="en-GB"/>
        </w:rPr>
        <w:t xml:space="preserve">the </w:t>
      </w:r>
      <w:r w:rsidRPr="00D84626">
        <w:rPr>
          <w:rFonts w:cs="Arial"/>
          <w:sz w:val="22"/>
          <w:szCs w:val="22"/>
          <w:lang w:val="en-GB"/>
        </w:rPr>
        <w:t>Contract shall</w:t>
      </w:r>
      <w:r w:rsidR="00D84626" w:rsidRPr="00D84626">
        <w:rPr>
          <w:rFonts w:cs="Arial"/>
          <w:sz w:val="22"/>
          <w:szCs w:val="22"/>
          <w:lang w:val="en-GB"/>
        </w:rPr>
        <w:t xml:space="preserve"> </w:t>
      </w:r>
      <w:r w:rsidRPr="0001356D">
        <w:rPr>
          <w:rFonts w:cs="Arial"/>
          <w:sz w:val="22"/>
          <w:szCs w:val="22"/>
          <w:lang w:val="en-GB"/>
        </w:rPr>
        <w:t xml:space="preserve">be </w:t>
      </w:r>
      <w:r w:rsidR="00D84626" w:rsidRPr="0001356D">
        <w:rPr>
          <w:rFonts w:cs="Arial"/>
          <w:sz w:val="22"/>
          <w:szCs w:val="22"/>
          <w:lang w:val="en-GB"/>
        </w:rPr>
        <w:t xml:space="preserve">construed </w:t>
      </w:r>
      <w:r w:rsidR="00D84626" w:rsidRPr="000B4962">
        <w:rPr>
          <w:rFonts w:cs="Arial"/>
          <w:sz w:val="22"/>
          <w:szCs w:val="22"/>
          <w:lang w:val="en-GB"/>
        </w:rPr>
        <w:t xml:space="preserve">as </w:t>
      </w:r>
      <w:r w:rsidRPr="004077E0">
        <w:rPr>
          <w:rFonts w:cs="Arial"/>
          <w:sz w:val="22"/>
          <w:szCs w:val="22"/>
          <w:lang w:val="en-GB"/>
        </w:rPr>
        <w:t xml:space="preserve">a waiver of any of the privileges and immunities </w:t>
      </w:r>
      <w:r w:rsidR="00D84626" w:rsidRPr="00112177">
        <w:rPr>
          <w:rFonts w:cs="Arial"/>
          <w:sz w:val="22"/>
          <w:szCs w:val="22"/>
          <w:lang w:val="en-GB"/>
        </w:rPr>
        <w:t xml:space="preserve">enjoyed by </w:t>
      </w:r>
      <w:r w:rsidRPr="00112177">
        <w:rPr>
          <w:rFonts w:cs="Arial"/>
          <w:sz w:val="22"/>
          <w:szCs w:val="22"/>
          <w:lang w:val="en-GB"/>
        </w:rPr>
        <w:t xml:space="preserve">WHO </w:t>
      </w:r>
      <w:r w:rsidR="00D84626" w:rsidRPr="00D84626">
        <w:rPr>
          <w:sz w:val="22"/>
          <w:szCs w:val="22"/>
          <w:lang w:val="en-GB"/>
        </w:rPr>
        <w:t xml:space="preserve">under national or international law, and/or </w:t>
      </w:r>
      <w:r w:rsidR="0078363A" w:rsidRPr="0001356D">
        <w:rPr>
          <w:rFonts w:cs="Arial"/>
          <w:sz w:val="22"/>
          <w:szCs w:val="22"/>
          <w:lang w:val="en-GB"/>
        </w:rPr>
        <w:t>as submitting WHO to any national court jurisdiction</w:t>
      </w:r>
      <w:r w:rsidR="00F84A7C" w:rsidRPr="00112177">
        <w:rPr>
          <w:rFonts w:cs="Arial"/>
          <w:sz w:val="22"/>
          <w:szCs w:val="22"/>
          <w:lang w:val="en-GB"/>
        </w:rPr>
        <w:t>.</w:t>
      </w:r>
    </w:p>
    <w:p w14:paraId="6C13FEC8" w14:textId="66EE45A6" w:rsidR="006B0BE7" w:rsidRPr="00091745" w:rsidRDefault="00D84626" w:rsidP="00D84626">
      <w:pPr>
        <w:tabs>
          <w:tab w:val="left" w:pos="1440"/>
        </w:tabs>
        <w:ind w:right="239"/>
        <w:rPr>
          <w:rFonts w:cs="Arial"/>
          <w:sz w:val="22"/>
          <w:szCs w:val="22"/>
          <w:lang w:val="en-GB"/>
        </w:rPr>
      </w:pPr>
      <w:r>
        <w:rPr>
          <w:rFonts w:cs="Arial"/>
          <w:sz w:val="22"/>
          <w:szCs w:val="22"/>
          <w:lang w:val="en-GB"/>
        </w:rPr>
        <w:tab/>
      </w:r>
    </w:p>
    <w:p w14:paraId="3945C7D0" w14:textId="77777777" w:rsidR="004929BF" w:rsidRPr="001307E0" w:rsidRDefault="004929BF" w:rsidP="004929BF">
      <w:pPr>
        <w:pStyle w:val="StyleHeading2LatinArialComplexArial"/>
        <w:numPr>
          <w:ilvl w:val="1"/>
          <w:numId w:val="1"/>
        </w:numPr>
        <w:tabs>
          <w:tab w:val="clear" w:pos="851"/>
          <w:tab w:val="num" w:pos="-170"/>
          <w:tab w:val="left" w:pos="567"/>
          <w:tab w:val="left" w:pos="1440"/>
        </w:tabs>
        <w:ind w:left="0" w:right="239"/>
        <w:rPr>
          <w:sz w:val="22"/>
          <w:szCs w:val="22"/>
        </w:rPr>
      </w:pPr>
      <w:bookmarkStart w:id="469" w:name="_Ref507408388"/>
      <w:bookmarkStart w:id="470" w:name="_Toc507411683"/>
      <w:bookmarkStart w:id="471" w:name="_Toc79569241"/>
      <w:bookmarkStart w:id="472" w:name="_Hlk507405685"/>
      <w:r>
        <w:rPr>
          <w:sz w:val="22"/>
          <w:szCs w:val="22"/>
        </w:rPr>
        <w:t>Anti-Terrorism and UN Sanctions; Fraud and Corruption</w:t>
      </w:r>
      <w:bookmarkEnd w:id="469"/>
      <w:bookmarkEnd w:id="470"/>
      <w:bookmarkEnd w:id="471"/>
    </w:p>
    <w:bookmarkEnd w:id="472"/>
    <w:p w14:paraId="450F59C4" w14:textId="77777777" w:rsidR="004929BF" w:rsidRPr="001307E0" w:rsidRDefault="004929BF" w:rsidP="004929BF">
      <w:pPr>
        <w:tabs>
          <w:tab w:val="num" w:pos="540"/>
          <w:tab w:val="left" w:pos="1440"/>
        </w:tabs>
        <w:ind w:right="239"/>
        <w:rPr>
          <w:rFonts w:cs="Arial"/>
          <w:sz w:val="22"/>
          <w:szCs w:val="22"/>
          <w:lang w:val="en-GB"/>
        </w:rPr>
      </w:pPr>
    </w:p>
    <w:p w14:paraId="78F3A0EC" w14:textId="77777777" w:rsidR="004929BF" w:rsidRPr="00CC39AF" w:rsidRDefault="004929BF" w:rsidP="004929BF">
      <w:pPr>
        <w:tabs>
          <w:tab w:val="num" w:pos="540"/>
          <w:tab w:val="left" w:pos="1440"/>
        </w:tabs>
        <w:ind w:right="239"/>
        <w:rPr>
          <w:rFonts w:cs="Arial"/>
          <w:sz w:val="22"/>
          <w:szCs w:val="22"/>
          <w:lang w:val="en-GB"/>
        </w:rPr>
      </w:pPr>
      <w:r>
        <w:rPr>
          <w:rFonts w:cs="Arial"/>
          <w:sz w:val="22"/>
          <w:szCs w:val="22"/>
          <w:lang w:val="en-GB"/>
        </w:rPr>
        <w:t>The Contractor</w:t>
      </w:r>
      <w:r w:rsidRPr="00CC39AF">
        <w:rPr>
          <w:rFonts w:cs="Arial"/>
          <w:sz w:val="22"/>
          <w:szCs w:val="22"/>
          <w:lang w:val="en-GB"/>
        </w:rPr>
        <w:t xml:space="preserve"> warrants </w:t>
      </w:r>
      <w:r>
        <w:rPr>
          <w:rFonts w:cs="Arial"/>
          <w:sz w:val="22"/>
          <w:szCs w:val="22"/>
          <w:lang w:val="en-GB"/>
        </w:rPr>
        <w:t>for the entire duration of the Contract</w:t>
      </w:r>
      <w:r w:rsidRPr="00CC39AF">
        <w:rPr>
          <w:rFonts w:cs="Arial"/>
          <w:sz w:val="22"/>
          <w:szCs w:val="22"/>
          <w:lang w:val="en-GB"/>
        </w:rPr>
        <w:t xml:space="preserve"> that:</w:t>
      </w:r>
    </w:p>
    <w:p w14:paraId="35716D14" w14:textId="77777777" w:rsidR="004929BF" w:rsidRDefault="004929BF" w:rsidP="004929BF">
      <w:pPr>
        <w:tabs>
          <w:tab w:val="num" w:pos="540"/>
          <w:tab w:val="left" w:pos="1440"/>
        </w:tabs>
        <w:ind w:right="239"/>
        <w:rPr>
          <w:rFonts w:cs="Arial"/>
          <w:sz w:val="22"/>
          <w:szCs w:val="22"/>
          <w:lang w:val="en-GB"/>
        </w:rPr>
      </w:pPr>
    </w:p>
    <w:p w14:paraId="5B726F1B" w14:textId="77777777" w:rsidR="004929BF" w:rsidRPr="00CC39AF" w:rsidRDefault="004929BF" w:rsidP="004929BF">
      <w:pPr>
        <w:tabs>
          <w:tab w:val="num" w:pos="540"/>
          <w:tab w:val="left" w:pos="1440"/>
        </w:tabs>
        <w:ind w:right="239"/>
        <w:rPr>
          <w:rFonts w:cs="Arial"/>
          <w:sz w:val="22"/>
          <w:szCs w:val="22"/>
          <w:lang w:val="en-GB"/>
        </w:rPr>
      </w:pPr>
      <w:r w:rsidRPr="00CC39AF">
        <w:rPr>
          <w:rFonts w:cs="Arial"/>
          <w:sz w:val="22"/>
          <w:szCs w:val="22"/>
          <w:lang w:val="en-GB"/>
        </w:rPr>
        <w:t>(i)</w:t>
      </w:r>
      <w:r w:rsidRPr="00CC39AF">
        <w:rPr>
          <w:rFonts w:cs="Arial"/>
          <w:sz w:val="22"/>
          <w:szCs w:val="22"/>
          <w:lang w:val="en-GB"/>
        </w:rPr>
        <w:tab/>
        <w:t>it is not and will not be involved in, or associated with, any person or entity associated with terrorism, as designated by any UN Security Council sanctions regime, that it will not make any payment or provide any other support to any such person or entity and that it will not enter into any employment or subcontracting relationship with any such person or entity;</w:t>
      </w:r>
    </w:p>
    <w:p w14:paraId="501D4CA7" w14:textId="77777777" w:rsidR="004929BF" w:rsidRDefault="004929BF" w:rsidP="004929BF">
      <w:pPr>
        <w:tabs>
          <w:tab w:val="num" w:pos="540"/>
          <w:tab w:val="left" w:pos="1440"/>
        </w:tabs>
        <w:ind w:right="239"/>
        <w:rPr>
          <w:rFonts w:cs="Arial"/>
          <w:sz w:val="22"/>
          <w:szCs w:val="22"/>
          <w:lang w:val="en-GB"/>
        </w:rPr>
      </w:pPr>
    </w:p>
    <w:p w14:paraId="0F128773" w14:textId="77777777" w:rsidR="004929BF" w:rsidRPr="00CC39AF" w:rsidRDefault="004929BF" w:rsidP="004929BF">
      <w:pPr>
        <w:tabs>
          <w:tab w:val="num" w:pos="540"/>
          <w:tab w:val="left" w:pos="1440"/>
        </w:tabs>
        <w:ind w:right="239"/>
        <w:rPr>
          <w:rFonts w:cs="Arial"/>
          <w:sz w:val="22"/>
          <w:szCs w:val="22"/>
          <w:lang w:val="en-GB"/>
        </w:rPr>
      </w:pPr>
      <w:r w:rsidRPr="00CC39AF">
        <w:rPr>
          <w:rFonts w:cs="Arial"/>
          <w:sz w:val="22"/>
          <w:szCs w:val="22"/>
          <w:lang w:val="en-GB"/>
        </w:rPr>
        <w:t>(ii)</w:t>
      </w:r>
      <w:r w:rsidRPr="00CC39AF">
        <w:rPr>
          <w:rFonts w:cs="Arial"/>
          <w:sz w:val="22"/>
          <w:szCs w:val="22"/>
          <w:lang w:val="en-GB"/>
        </w:rPr>
        <w:tab/>
        <w:t>it shall not engage in any illegal, corrupt, fraudulent, collusive or coercive practices (including bribery, theft and other misuse of funds) in connection with</w:t>
      </w:r>
      <w:r>
        <w:rPr>
          <w:rFonts w:cs="Arial"/>
          <w:sz w:val="22"/>
          <w:szCs w:val="22"/>
          <w:lang w:val="en-GB"/>
        </w:rPr>
        <w:t xml:space="preserve"> the execution of the Contract</w:t>
      </w:r>
      <w:r w:rsidRPr="00CC39AF">
        <w:rPr>
          <w:rFonts w:cs="Arial"/>
          <w:sz w:val="22"/>
          <w:szCs w:val="22"/>
          <w:lang w:val="en-GB"/>
        </w:rPr>
        <w:t>; and</w:t>
      </w:r>
    </w:p>
    <w:p w14:paraId="54E30604" w14:textId="77777777" w:rsidR="004929BF" w:rsidRDefault="004929BF" w:rsidP="004929BF">
      <w:pPr>
        <w:tabs>
          <w:tab w:val="num" w:pos="540"/>
          <w:tab w:val="left" w:pos="1440"/>
        </w:tabs>
        <w:ind w:right="239"/>
        <w:rPr>
          <w:rFonts w:cs="Arial"/>
          <w:sz w:val="22"/>
          <w:szCs w:val="22"/>
          <w:lang w:val="en-GB"/>
        </w:rPr>
      </w:pPr>
    </w:p>
    <w:p w14:paraId="246AACFC" w14:textId="77777777" w:rsidR="004929BF" w:rsidRPr="00CC39AF" w:rsidRDefault="004929BF" w:rsidP="004929BF">
      <w:pPr>
        <w:tabs>
          <w:tab w:val="num" w:pos="540"/>
          <w:tab w:val="left" w:pos="1440"/>
        </w:tabs>
        <w:ind w:right="239"/>
        <w:rPr>
          <w:rFonts w:cs="Arial"/>
          <w:sz w:val="22"/>
          <w:szCs w:val="22"/>
          <w:lang w:val="en-GB"/>
        </w:rPr>
      </w:pPr>
      <w:r>
        <w:rPr>
          <w:rFonts w:cs="Arial"/>
          <w:sz w:val="22"/>
          <w:szCs w:val="22"/>
          <w:lang w:val="en-GB"/>
        </w:rPr>
        <w:t>(iii)</w:t>
      </w:r>
      <w:r>
        <w:rPr>
          <w:rFonts w:cs="Arial"/>
          <w:sz w:val="22"/>
          <w:szCs w:val="22"/>
          <w:lang w:val="en-GB"/>
        </w:rPr>
        <w:tab/>
        <w:t>the Contractor</w:t>
      </w:r>
      <w:r w:rsidRPr="00CC39AF">
        <w:rPr>
          <w:rFonts w:cs="Arial"/>
          <w:sz w:val="22"/>
          <w:szCs w:val="22"/>
          <w:lang w:val="en-GB"/>
        </w:rPr>
        <w:t xml:space="preserve"> shall take all necessary precautions to prevent the financing of terrorism and/or any illegal corrupt, fraudulent, collusive or coercive practices (including bribery, theft and other misuse of funds) in connection with</w:t>
      </w:r>
      <w:r>
        <w:rPr>
          <w:rFonts w:cs="Arial"/>
          <w:sz w:val="22"/>
          <w:szCs w:val="22"/>
          <w:lang w:val="en-GB"/>
        </w:rPr>
        <w:t xml:space="preserve"> the execution of the Contract</w:t>
      </w:r>
      <w:r w:rsidRPr="00CC39AF">
        <w:rPr>
          <w:rFonts w:cs="Arial"/>
          <w:sz w:val="22"/>
          <w:szCs w:val="22"/>
          <w:lang w:val="en-GB"/>
        </w:rPr>
        <w:t>.</w:t>
      </w:r>
    </w:p>
    <w:p w14:paraId="2B7AF7BF" w14:textId="77777777" w:rsidR="004929BF" w:rsidRDefault="004929BF" w:rsidP="004929BF">
      <w:pPr>
        <w:tabs>
          <w:tab w:val="num" w:pos="540"/>
          <w:tab w:val="left" w:pos="1440"/>
        </w:tabs>
        <w:ind w:right="239"/>
        <w:rPr>
          <w:rFonts w:cs="Arial"/>
          <w:sz w:val="22"/>
          <w:szCs w:val="22"/>
          <w:lang w:val="en-GB"/>
        </w:rPr>
      </w:pPr>
    </w:p>
    <w:p w14:paraId="277F16B5" w14:textId="77777777" w:rsidR="004929BF" w:rsidRDefault="004929BF" w:rsidP="004929BF">
      <w:pPr>
        <w:tabs>
          <w:tab w:val="num" w:pos="540"/>
          <w:tab w:val="left" w:pos="1440"/>
        </w:tabs>
        <w:ind w:right="239"/>
        <w:rPr>
          <w:rFonts w:cs="Arial"/>
          <w:sz w:val="22"/>
          <w:szCs w:val="22"/>
          <w:lang w:val="en-GB"/>
        </w:rPr>
      </w:pPr>
      <w:r>
        <w:rPr>
          <w:rFonts w:cs="Arial"/>
          <w:sz w:val="22"/>
          <w:szCs w:val="22"/>
          <w:lang w:val="en-GB"/>
        </w:rPr>
        <w:t>Any payments used by the Contractor</w:t>
      </w:r>
      <w:r w:rsidRPr="00CC39AF">
        <w:rPr>
          <w:rFonts w:cs="Arial"/>
          <w:sz w:val="22"/>
          <w:szCs w:val="22"/>
          <w:lang w:val="en-GB"/>
        </w:rPr>
        <w:t xml:space="preserve"> for the promotion of any terrorist activity or any illegal, corrupt, fraudulent, collusive or coercive practice shall be repaid to WHO w</w:t>
      </w:r>
      <w:r>
        <w:rPr>
          <w:rFonts w:cs="Arial"/>
          <w:sz w:val="22"/>
          <w:szCs w:val="22"/>
          <w:lang w:val="en-GB"/>
        </w:rPr>
        <w:t>ithout delay.</w:t>
      </w:r>
    </w:p>
    <w:p w14:paraId="6B98DA8C" w14:textId="77777777" w:rsidR="00086E6F" w:rsidRDefault="00086E6F" w:rsidP="004929BF">
      <w:pPr>
        <w:tabs>
          <w:tab w:val="num" w:pos="540"/>
          <w:tab w:val="left" w:pos="1440"/>
        </w:tabs>
        <w:ind w:right="239"/>
        <w:rPr>
          <w:rFonts w:cs="Arial"/>
          <w:sz w:val="22"/>
          <w:szCs w:val="22"/>
          <w:lang w:val="en-GB"/>
        </w:rPr>
      </w:pPr>
    </w:p>
    <w:p w14:paraId="2E40E0A9" w14:textId="77777777" w:rsidR="00482873" w:rsidRDefault="00482873" w:rsidP="004929BF">
      <w:pPr>
        <w:tabs>
          <w:tab w:val="num" w:pos="540"/>
          <w:tab w:val="left" w:pos="1440"/>
        </w:tabs>
        <w:ind w:right="239"/>
        <w:rPr>
          <w:rFonts w:cs="Arial"/>
          <w:sz w:val="22"/>
          <w:szCs w:val="22"/>
          <w:lang w:val="en-GB"/>
        </w:rPr>
      </w:pPr>
    </w:p>
    <w:p w14:paraId="09F76ED1" w14:textId="77777777" w:rsidR="00482873" w:rsidRDefault="00482873" w:rsidP="004929BF">
      <w:pPr>
        <w:tabs>
          <w:tab w:val="num" w:pos="540"/>
          <w:tab w:val="left" w:pos="1440"/>
        </w:tabs>
        <w:ind w:right="239"/>
        <w:rPr>
          <w:rFonts w:cs="Arial"/>
          <w:sz w:val="22"/>
          <w:szCs w:val="22"/>
          <w:lang w:val="en-GB"/>
        </w:rPr>
      </w:pPr>
    </w:p>
    <w:p w14:paraId="5196D9B2" w14:textId="77777777" w:rsidR="004929BF" w:rsidRPr="001307E0" w:rsidRDefault="004929BF" w:rsidP="004929BF">
      <w:pPr>
        <w:tabs>
          <w:tab w:val="num" w:pos="540"/>
          <w:tab w:val="left" w:pos="6675"/>
        </w:tabs>
        <w:ind w:right="239"/>
        <w:rPr>
          <w:rFonts w:cs="Arial"/>
          <w:sz w:val="22"/>
          <w:szCs w:val="22"/>
          <w:lang w:val="en-GB"/>
        </w:rPr>
      </w:pPr>
    </w:p>
    <w:p w14:paraId="232A677E" w14:textId="77777777" w:rsidR="004929BF" w:rsidRPr="001307E0" w:rsidRDefault="004929BF" w:rsidP="004929BF">
      <w:pPr>
        <w:pStyle w:val="StyleHeading2LatinArialComplexArial"/>
        <w:numPr>
          <w:ilvl w:val="1"/>
          <w:numId w:val="1"/>
        </w:numPr>
        <w:tabs>
          <w:tab w:val="clear" w:pos="851"/>
          <w:tab w:val="num" w:pos="-170"/>
          <w:tab w:val="left" w:pos="567"/>
          <w:tab w:val="left" w:pos="1440"/>
        </w:tabs>
        <w:ind w:left="0" w:right="239"/>
        <w:rPr>
          <w:sz w:val="22"/>
          <w:szCs w:val="22"/>
        </w:rPr>
      </w:pPr>
      <w:bookmarkStart w:id="473" w:name="_Ref507410351"/>
      <w:bookmarkStart w:id="474" w:name="_Toc507411684"/>
      <w:bookmarkStart w:id="475" w:name="_Toc79569242"/>
      <w:r w:rsidRPr="001307E0">
        <w:rPr>
          <w:sz w:val="22"/>
          <w:szCs w:val="22"/>
        </w:rPr>
        <w:lastRenderedPageBreak/>
        <w:t>Ethical Behaviour</w:t>
      </w:r>
      <w:bookmarkEnd w:id="473"/>
      <w:bookmarkEnd w:id="474"/>
      <w:bookmarkEnd w:id="475"/>
    </w:p>
    <w:p w14:paraId="2CD120D8" w14:textId="77777777" w:rsidR="004929BF" w:rsidRPr="001307E0" w:rsidRDefault="004929BF" w:rsidP="004929BF">
      <w:pPr>
        <w:tabs>
          <w:tab w:val="num" w:pos="540"/>
          <w:tab w:val="left" w:pos="1440"/>
        </w:tabs>
        <w:ind w:right="239"/>
        <w:rPr>
          <w:rFonts w:cs="Arial"/>
          <w:sz w:val="22"/>
          <w:szCs w:val="22"/>
          <w:lang w:val="en-GB"/>
        </w:rPr>
      </w:pPr>
    </w:p>
    <w:p w14:paraId="2482ED90" w14:textId="77777777" w:rsidR="004929BF" w:rsidRDefault="004929BF" w:rsidP="004929BF">
      <w:pPr>
        <w:tabs>
          <w:tab w:val="num" w:pos="540"/>
          <w:tab w:val="left" w:pos="1440"/>
        </w:tabs>
        <w:ind w:right="239"/>
        <w:rPr>
          <w:rFonts w:cs="Arial"/>
          <w:sz w:val="22"/>
          <w:szCs w:val="22"/>
          <w:lang w:val="en-GB"/>
        </w:rPr>
      </w:pPr>
    </w:p>
    <w:p w14:paraId="31FB175F" w14:textId="7B703865" w:rsidR="00910A46" w:rsidRPr="009E2608" w:rsidRDefault="00910A46" w:rsidP="004929BF">
      <w:pPr>
        <w:tabs>
          <w:tab w:val="num" w:pos="540"/>
          <w:tab w:val="left" w:pos="1440"/>
        </w:tabs>
        <w:ind w:right="239"/>
        <w:rPr>
          <w:rFonts w:cs="Arial"/>
          <w:sz w:val="22"/>
          <w:szCs w:val="22"/>
        </w:rPr>
      </w:pPr>
      <w:r w:rsidRPr="00910A46">
        <w:rPr>
          <w:rFonts w:cs="Arial"/>
          <w:sz w:val="22"/>
          <w:szCs w:val="22"/>
        </w:rPr>
        <w:t>WHO, the Contractor and each of the Contractor’s partners, subcontractors and their employees and agents shall adhere to the highest ethical standards in the performance of the Contract. .In this regard, the Contractor shall also ensure that neither the Contractor nor its partners, subcontractors, agents or employees will engage in activities involving child labour, trafficking in arms, promotion of tobacco or other unhealthy behaviour, sexual exploitation and abuse, sexual harassment or any other type of abusive conduct.</w:t>
      </w:r>
    </w:p>
    <w:p w14:paraId="4DE0850E" w14:textId="77777777" w:rsidR="004929BF" w:rsidRPr="001307E0" w:rsidRDefault="004929BF" w:rsidP="004929BF">
      <w:pPr>
        <w:pStyle w:val="StyleHeading2LatinArialComplexArial"/>
        <w:numPr>
          <w:ilvl w:val="1"/>
          <w:numId w:val="1"/>
        </w:numPr>
        <w:tabs>
          <w:tab w:val="clear" w:pos="851"/>
          <w:tab w:val="num" w:pos="-170"/>
          <w:tab w:val="left" w:pos="567"/>
          <w:tab w:val="left" w:pos="1440"/>
        </w:tabs>
        <w:ind w:left="0" w:right="239"/>
        <w:rPr>
          <w:sz w:val="22"/>
          <w:szCs w:val="22"/>
        </w:rPr>
      </w:pPr>
      <w:bookmarkStart w:id="476" w:name="_Ref507408881"/>
      <w:bookmarkStart w:id="477" w:name="_Toc507411685"/>
      <w:bookmarkStart w:id="478" w:name="_Toc79569243"/>
      <w:r w:rsidRPr="001307E0">
        <w:rPr>
          <w:sz w:val="22"/>
          <w:szCs w:val="22"/>
        </w:rPr>
        <w:t>Officials not to Benefit</w:t>
      </w:r>
      <w:bookmarkEnd w:id="476"/>
      <w:bookmarkEnd w:id="477"/>
      <w:bookmarkEnd w:id="478"/>
    </w:p>
    <w:p w14:paraId="395D3876" w14:textId="77777777" w:rsidR="004929BF" w:rsidRPr="001307E0" w:rsidRDefault="004929BF" w:rsidP="004929BF">
      <w:pPr>
        <w:tabs>
          <w:tab w:val="num" w:pos="540"/>
          <w:tab w:val="left" w:pos="1440"/>
        </w:tabs>
        <w:autoSpaceDE w:val="0"/>
        <w:autoSpaceDN w:val="0"/>
        <w:adjustRightInd w:val="0"/>
        <w:ind w:right="239"/>
        <w:rPr>
          <w:rFonts w:cs="Arial"/>
          <w:sz w:val="22"/>
          <w:szCs w:val="22"/>
          <w:lang w:val="en-GB"/>
        </w:rPr>
      </w:pPr>
    </w:p>
    <w:p w14:paraId="484BE08E" w14:textId="77777777" w:rsidR="004929BF" w:rsidRPr="001307E0" w:rsidRDefault="004929BF" w:rsidP="004929BF">
      <w:pPr>
        <w:tabs>
          <w:tab w:val="num" w:pos="540"/>
          <w:tab w:val="left" w:pos="1440"/>
        </w:tabs>
        <w:autoSpaceDE w:val="0"/>
        <w:autoSpaceDN w:val="0"/>
        <w:adjustRightInd w:val="0"/>
        <w:ind w:right="239"/>
        <w:rPr>
          <w:rFonts w:cs="Arial"/>
          <w:sz w:val="22"/>
          <w:szCs w:val="22"/>
          <w:lang w:val="en-GB"/>
        </w:rPr>
      </w:pPr>
      <w:r w:rsidRPr="001307E0">
        <w:rPr>
          <w:rFonts w:cs="Arial"/>
          <w:sz w:val="22"/>
          <w:szCs w:val="22"/>
          <w:lang w:val="en-GB"/>
        </w:rPr>
        <w:t xml:space="preserve">The Contractor warrants that no official of WHO has received or will be offered by the Contractor any direct or indirect benefit arising from the Contract or the award thereof. </w:t>
      </w:r>
    </w:p>
    <w:p w14:paraId="21F291B0" w14:textId="77777777" w:rsidR="004929BF" w:rsidRPr="001307E0" w:rsidRDefault="004929BF" w:rsidP="004929BF">
      <w:pPr>
        <w:tabs>
          <w:tab w:val="num" w:pos="540"/>
          <w:tab w:val="left" w:pos="1440"/>
        </w:tabs>
        <w:ind w:right="239"/>
        <w:rPr>
          <w:rFonts w:cs="Arial"/>
          <w:sz w:val="22"/>
          <w:szCs w:val="22"/>
          <w:lang w:val="en-GB"/>
        </w:rPr>
      </w:pPr>
    </w:p>
    <w:p w14:paraId="71CBC834" w14:textId="77777777" w:rsidR="004929BF" w:rsidRPr="00CD1BE0" w:rsidRDefault="004929BF" w:rsidP="004929BF">
      <w:pPr>
        <w:pStyle w:val="StyleHeading2LatinArialComplexArial"/>
        <w:numPr>
          <w:ilvl w:val="1"/>
          <w:numId w:val="1"/>
        </w:numPr>
        <w:tabs>
          <w:tab w:val="clear" w:pos="851"/>
          <w:tab w:val="num" w:pos="-170"/>
          <w:tab w:val="left" w:pos="567"/>
          <w:tab w:val="left" w:pos="1440"/>
        </w:tabs>
        <w:ind w:left="0" w:right="239"/>
        <w:rPr>
          <w:sz w:val="22"/>
          <w:szCs w:val="22"/>
        </w:rPr>
      </w:pPr>
      <w:bookmarkStart w:id="479" w:name="_Ref507407559"/>
      <w:bookmarkStart w:id="480" w:name="_Toc507411686"/>
      <w:bookmarkStart w:id="481" w:name="_Toc79569244"/>
      <w:r w:rsidRPr="00CD1BE0">
        <w:rPr>
          <w:sz w:val="22"/>
          <w:szCs w:val="22"/>
        </w:rPr>
        <w:t>Compliance with WHO Codes and Policies</w:t>
      </w:r>
      <w:bookmarkEnd w:id="479"/>
      <w:bookmarkEnd w:id="480"/>
      <w:bookmarkEnd w:id="481"/>
    </w:p>
    <w:p w14:paraId="31CC66BB" w14:textId="77777777" w:rsidR="004929BF" w:rsidRPr="00086E6F" w:rsidRDefault="004929BF" w:rsidP="004929BF">
      <w:pPr>
        <w:tabs>
          <w:tab w:val="num" w:pos="540"/>
          <w:tab w:val="left" w:pos="1440"/>
        </w:tabs>
        <w:ind w:right="239"/>
        <w:rPr>
          <w:rFonts w:cs="Arial"/>
          <w:sz w:val="22"/>
          <w:szCs w:val="22"/>
          <w:lang w:val="en-GB"/>
        </w:rPr>
      </w:pPr>
    </w:p>
    <w:p w14:paraId="098DE6E2" w14:textId="4140DF5C" w:rsidR="004929BF" w:rsidRPr="00086E6F" w:rsidRDefault="004929BF" w:rsidP="00D84626">
      <w:pPr>
        <w:tabs>
          <w:tab w:val="num" w:pos="540"/>
          <w:tab w:val="left" w:pos="1440"/>
        </w:tabs>
        <w:ind w:right="239"/>
        <w:rPr>
          <w:rFonts w:cs="Arial"/>
          <w:sz w:val="22"/>
          <w:szCs w:val="22"/>
          <w:lang w:val="en-GB"/>
        </w:rPr>
      </w:pPr>
      <w:r w:rsidRPr="00086E6F">
        <w:rPr>
          <w:rFonts w:cs="Arial"/>
          <w:sz w:val="22"/>
          <w:szCs w:val="22"/>
          <w:lang w:val="en-GB"/>
        </w:rPr>
        <w:t xml:space="preserve">By entering into the Contract, the Contractor acknowledges that it has read, and hereby accepts and agrees to comply with, the WHO Policies (as defined below).  </w:t>
      </w:r>
    </w:p>
    <w:p w14:paraId="23DF2280" w14:textId="77777777" w:rsidR="004929BF" w:rsidRPr="00086E6F" w:rsidRDefault="004929BF" w:rsidP="004929BF">
      <w:pPr>
        <w:tabs>
          <w:tab w:val="num" w:pos="540"/>
          <w:tab w:val="left" w:pos="1440"/>
        </w:tabs>
        <w:ind w:right="239"/>
        <w:rPr>
          <w:rFonts w:cs="Arial"/>
          <w:sz w:val="22"/>
          <w:szCs w:val="22"/>
          <w:lang w:val="en-GB"/>
        </w:rPr>
      </w:pPr>
    </w:p>
    <w:p w14:paraId="423B5D65" w14:textId="70C59D44" w:rsidR="004929BF" w:rsidRPr="00086E6F" w:rsidRDefault="004929BF" w:rsidP="00D84626">
      <w:pPr>
        <w:tabs>
          <w:tab w:val="num" w:pos="540"/>
          <w:tab w:val="left" w:pos="1440"/>
        </w:tabs>
        <w:ind w:right="239"/>
        <w:rPr>
          <w:rFonts w:cs="Arial"/>
          <w:sz w:val="22"/>
          <w:szCs w:val="22"/>
          <w:lang w:val="en-GB"/>
        </w:rPr>
      </w:pPr>
      <w:r w:rsidRPr="00086E6F">
        <w:rPr>
          <w:rFonts w:cs="Arial"/>
          <w:sz w:val="22"/>
          <w:szCs w:val="22"/>
          <w:lang w:val="en-GB"/>
        </w:rPr>
        <w:t xml:space="preserve">In connection with the foregoing, the Contractor shall take appropriate measures to prevent </w:t>
      </w:r>
      <w:r w:rsidR="0080346F" w:rsidRPr="00086E6F">
        <w:rPr>
          <w:rFonts w:cs="Arial"/>
          <w:sz w:val="22"/>
          <w:szCs w:val="22"/>
          <w:lang w:val="en-GB"/>
        </w:rPr>
        <w:t xml:space="preserve">and respond to </w:t>
      </w:r>
      <w:r w:rsidRPr="00086E6F">
        <w:rPr>
          <w:rFonts w:cs="Arial"/>
          <w:sz w:val="22"/>
          <w:szCs w:val="22"/>
          <w:lang w:val="en-GB"/>
        </w:rPr>
        <w:t xml:space="preserve">any violations of the standards of conduct, as described in the WHO Policies, by its employees and any other persons engaged by the Contractor to perform any services under the Contract.  </w:t>
      </w:r>
    </w:p>
    <w:p w14:paraId="7A7ABDCF" w14:textId="77777777" w:rsidR="004929BF" w:rsidRPr="00086E6F" w:rsidRDefault="004929BF" w:rsidP="004929BF">
      <w:pPr>
        <w:tabs>
          <w:tab w:val="num" w:pos="540"/>
          <w:tab w:val="left" w:pos="1440"/>
        </w:tabs>
        <w:ind w:right="239"/>
        <w:rPr>
          <w:rFonts w:cs="Arial"/>
          <w:sz w:val="22"/>
          <w:szCs w:val="22"/>
          <w:lang w:val="en-GB"/>
        </w:rPr>
      </w:pPr>
    </w:p>
    <w:p w14:paraId="51D0B166" w14:textId="77777777" w:rsidR="004929BF" w:rsidRPr="00086E6F" w:rsidRDefault="004929BF" w:rsidP="004929BF">
      <w:pPr>
        <w:tabs>
          <w:tab w:val="num" w:pos="540"/>
          <w:tab w:val="left" w:pos="1440"/>
        </w:tabs>
        <w:ind w:right="239"/>
        <w:rPr>
          <w:rFonts w:cs="Arial"/>
          <w:sz w:val="22"/>
          <w:szCs w:val="22"/>
          <w:lang w:val="en-GB"/>
        </w:rPr>
      </w:pPr>
      <w:r w:rsidRPr="00086E6F">
        <w:rPr>
          <w:rFonts w:cs="Arial"/>
          <w:sz w:val="22"/>
          <w:szCs w:val="22"/>
          <w:lang w:val="en-GB"/>
        </w:rPr>
        <w:t xml:space="preserve">Without limiting the foregoing, the Contractor shall promptly report to WHO, in accordance with the terms of the applicable WHO Policies, any actual or suspected violations of any WHO Policies of which the Contractor becomes aware. </w:t>
      </w:r>
    </w:p>
    <w:p w14:paraId="4E3271FE" w14:textId="77777777" w:rsidR="004929BF" w:rsidRPr="00086E6F" w:rsidRDefault="004929BF" w:rsidP="004929BF">
      <w:pPr>
        <w:tabs>
          <w:tab w:val="num" w:pos="540"/>
          <w:tab w:val="left" w:pos="1440"/>
        </w:tabs>
        <w:ind w:right="239"/>
        <w:rPr>
          <w:rFonts w:cs="Arial"/>
          <w:sz w:val="22"/>
          <w:szCs w:val="22"/>
          <w:lang w:val="en-GB"/>
        </w:rPr>
      </w:pPr>
    </w:p>
    <w:p w14:paraId="28A6F8D7" w14:textId="77777777" w:rsidR="00F435D5" w:rsidRDefault="00F435D5" w:rsidP="00F435D5">
      <w:pPr>
        <w:tabs>
          <w:tab w:val="num" w:pos="540"/>
          <w:tab w:val="left" w:pos="1440"/>
        </w:tabs>
        <w:ind w:right="239"/>
        <w:rPr>
          <w:rFonts w:cs="Arial"/>
          <w:sz w:val="22"/>
          <w:szCs w:val="22"/>
          <w:lang w:val="en-GB"/>
        </w:rPr>
      </w:pPr>
      <w:r w:rsidRPr="005A2782">
        <w:rPr>
          <w:rFonts w:cs="Arial"/>
          <w:sz w:val="22"/>
          <w:szCs w:val="22"/>
          <w:lang w:val="en-GB"/>
        </w:rPr>
        <w:t xml:space="preserve">For purposes of </w:t>
      </w:r>
      <w:r>
        <w:rPr>
          <w:rFonts w:cs="Arial"/>
          <w:sz w:val="22"/>
          <w:szCs w:val="22"/>
          <w:lang w:val="en-GB"/>
        </w:rPr>
        <w:t>the Contract</w:t>
      </w:r>
      <w:r w:rsidRPr="005A2782">
        <w:rPr>
          <w:rFonts w:cs="Arial"/>
          <w:sz w:val="22"/>
          <w:szCs w:val="22"/>
          <w:lang w:val="en-GB"/>
        </w:rPr>
        <w:t>, the term “WHO Policies” means collectively: (i) the WHO Code of Ethics and Professional Conduct; (ii) the WHO Policy on Sexual Exploitation and Abuse Prevention and Response</w:t>
      </w:r>
      <w:r w:rsidRPr="00225589">
        <w:rPr>
          <w:rFonts w:cs="Arial"/>
          <w:sz w:val="22"/>
          <w:szCs w:val="22"/>
          <w:lang w:val="en-GB"/>
        </w:rPr>
        <w:t xml:space="preserve">; (iii) </w:t>
      </w:r>
      <w:r w:rsidRPr="00225589">
        <w:t xml:space="preserve">the WHO policy on Preventing and Addressing Abusive Conduct; (iv) </w:t>
      </w:r>
      <w:r w:rsidRPr="00225589">
        <w:rPr>
          <w:rFonts w:cs="Arial"/>
          <w:sz w:val="22"/>
          <w:szCs w:val="22"/>
          <w:lang w:val="en-GB"/>
        </w:rPr>
        <w:t>the WHO Code of Conduct for responsible Research; (v) the WHO Policy on Whistleblowing and Protection Against Retaliation; and (vi) the UN Supplier Code of Conduct, in each case</w:t>
      </w:r>
      <w:r w:rsidRPr="005A2782">
        <w:rPr>
          <w:rFonts w:cs="Arial"/>
          <w:sz w:val="22"/>
          <w:szCs w:val="22"/>
          <w:lang w:val="en-GB"/>
        </w:rPr>
        <w:t>, as amended from time to time and which are publicly available on the WHO website at the following links: http://www.who.int/about/finances-accountability/procurement/en/ for the UN Supplier Code of Conduct and at http://www.who.int/about/ethics</w:t>
      </w:r>
      <w:r>
        <w:rPr>
          <w:rFonts w:cs="Arial"/>
          <w:sz w:val="22"/>
          <w:szCs w:val="22"/>
          <w:lang w:val="en-GB"/>
        </w:rPr>
        <w:t>/en/ for the other WHO Policies</w:t>
      </w:r>
      <w:r w:rsidRPr="005A2782">
        <w:rPr>
          <w:rFonts w:cs="Arial"/>
          <w:sz w:val="22"/>
          <w:szCs w:val="22"/>
          <w:lang w:val="en-GB"/>
        </w:rPr>
        <w:t>.</w:t>
      </w:r>
    </w:p>
    <w:p w14:paraId="202FC492" w14:textId="1657FC38" w:rsidR="0080346F" w:rsidRPr="00086E6F" w:rsidRDefault="0080346F" w:rsidP="004929BF">
      <w:pPr>
        <w:tabs>
          <w:tab w:val="num" w:pos="540"/>
          <w:tab w:val="left" w:pos="1440"/>
        </w:tabs>
        <w:ind w:right="239"/>
        <w:rPr>
          <w:rFonts w:cs="Arial"/>
          <w:sz w:val="22"/>
          <w:szCs w:val="22"/>
          <w:lang w:val="en-GB"/>
        </w:rPr>
      </w:pPr>
    </w:p>
    <w:p w14:paraId="376A700A" w14:textId="09ED323E" w:rsidR="00CD1BE0" w:rsidRPr="00910A46" w:rsidRDefault="0080346F" w:rsidP="00CD1BE0">
      <w:pPr>
        <w:pStyle w:val="StyleHeading2LatinArialComplexArial"/>
        <w:numPr>
          <w:ilvl w:val="1"/>
          <w:numId w:val="1"/>
        </w:numPr>
        <w:tabs>
          <w:tab w:val="clear" w:pos="851"/>
          <w:tab w:val="num" w:pos="-170"/>
          <w:tab w:val="left" w:pos="567"/>
          <w:tab w:val="left" w:pos="1440"/>
        </w:tabs>
        <w:ind w:left="0" w:right="239"/>
        <w:rPr>
          <w:sz w:val="22"/>
          <w:szCs w:val="22"/>
          <w:u w:val="single"/>
        </w:rPr>
      </w:pPr>
      <w:bookmarkStart w:id="482" w:name="_Toc79569245"/>
      <w:r w:rsidRPr="005F68D8">
        <w:rPr>
          <w:sz w:val="22"/>
          <w:szCs w:val="22"/>
          <w:u w:val="single"/>
        </w:rPr>
        <w:t>Zero tolerance for sexual exploitation and abuse</w:t>
      </w:r>
      <w:r w:rsidR="00910A46" w:rsidRPr="00B2542D">
        <w:rPr>
          <w:u w:val="single"/>
        </w:rPr>
        <w:t xml:space="preserve">, </w:t>
      </w:r>
      <w:r w:rsidR="00910A46" w:rsidRPr="009E2608">
        <w:rPr>
          <w:sz w:val="22"/>
          <w:szCs w:val="22"/>
          <w:u w:val="single"/>
        </w:rPr>
        <w:t>sexual harassment and other types of abusive conduct</w:t>
      </w:r>
      <w:bookmarkEnd w:id="482"/>
    </w:p>
    <w:p w14:paraId="6FE60F8B" w14:textId="1355FC8F" w:rsidR="0001356D" w:rsidRPr="00086E6F" w:rsidRDefault="00910A46" w:rsidP="0090015E">
      <w:pPr>
        <w:tabs>
          <w:tab w:val="left" w:pos="1440"/>
        </w:tabs>
        <w:ind w:right="239"/>
        <w:rPr>
          <w:rFonts w:cs="Arial"/>
          <w:sz w:val="22"/>
          <w:szCs w:val="22"/>
          <w:lang w:val="en"/>
        </w:rPr>
      </w:pPr>
      <w:r w:rsidRPr="00910A46">
        <w:rPr>
          <w:rFonts w:cs="Arial"/>
          <w:sz w:val="22"/>
          <w:szCs w:val="22"/>
          <w:lang w:val="en"/>
        </w:rPr>
        <w:t>WHO has zero tolerance towards sexual exploitation and abuse, sexual harassment and other types of abusive conduct. In this regard, and without limiting any other provisions contained herein, the Contractor warrants that it shall: (i) take all reasonable and appropriate measures to prevent sexual exploitation or abuse as described in the WHO Policy on Sexual Exploitation and Abuse Prevention and Response and/or sexual harassment and other types of abusive conduct as described in the WHO Policy on Preventing and Addressing Abusive Conduct by any of its employees and any other persons engaged by it to perform the work under the Contract; and (ii) promptly report to WHO and respond to, in accordance with the terms of the respective Policies, any actual or suspected violations of either Policy of which the Contractor becomes aware.</w:t>
      </w:r>
    </w:p>
    <w:p w14:paraId="04D22871" w14:textId="77777777" w:rsidR="00F8184B" w:rsidRPr="00086E6F" w:rsidRDefault="00F8184B" w:rsidP="0090015E">
      <w:pPr>
        <w:tabs>
          <w:tab w:val="left" w:pos="1440"/>
        </w:tabs>
        <w:ind w:right="239"/>
        <w:rPr>
          <w:rFonts w:cs="Arial"/>
          <w:sz w:val="22"/>
          <w:szCs w:val="22"/>
          <w:lang w:val="en"/>
        </w:rPr>
      </w:pPr>
    </w:p>
    <w:p w14:paraId="20975F16" w14:textId="77777777" w:rsidR="00342863" w:rsidRDefault="0001356D" w:rsidP="00342863">
      <w:pPr>
        <w:pStyle w:val="StyleHeading2LatinArialComplexArial"/>
        <w:numPr>
          <w:ilvl w:val="1"/>
          <w:numId w:val="1"/>
        </w:numPr>
        <w:tabs>
          <w:tab w:val="clear" w:pos="851"/>
          <w:tab w:val="num" w:pos="-170"/>
          <w:tab w:val="left" w:pos="567"/>
          <w:tab w:val="left" w:pos="1440"/>
        </w:tabs>
        <w:ind w:left="0" w:right="239"/>
        <w:rPr>
          <w:sz w:val="22"/>
          <w:szCs w:val="22"/>
        </w:rPr>
      </w:pPr>
      <w:bookmarkStart w:id="483" w:name="_Ref511817964"/>
      <w:bookmarkStart w:id="484" w:name="_Toc79569246"/>
      <w:r w:rsidRPr="00342863">
        <w:rPr>
          <w:sz w:val="22"/>
          <w:szCs w:val="22"/>
        </w:rPr>
        <w:t>Tobacco/Arms Related Disclosure Statement</w:t>
      </w:r>
      <w:bookmarkEnd w:id="483"/>
      <w:bookmarkEnd w:id="484"/>
      <w:r w:rsidRPr="00342863">
        <w:rPr>
          <w:sz w:val="22"/>
          <w:szCs w:val="22"/>
        </w:rPr>
        <w:t xml:space="preserve"> </w:t>
      </w:r>
    </w:p>
    <w:p w14:paraId="5DDF4E73" w14:textId="77777777" w:rsidR="00342863" w:rsidRDefault="00342863" w:rsidP="00342863">
      <w:pPr>
        <w:tabs>
          <w:tab w:val="num" w:pos="540"/>
          <w:tab w:val="left" w:pos="1440"/>
        </w:tabs>
        <w:ind w:right="239"/>
        <w:rPr>
          <w:rFonts w:cs="Arial"/>
          <w:sz w:val="22"/>
          <w:szCs w:val="22"/>
          <w:lang w:val="en-GB"/>
        </w:rPr>
      </w:pPr>
    </w:p>
    <w:p w14:paraId="20C3FEC0" w14:textId="6A278AC8" w:rsidR="0001356D" w:rsidRPr="00342863" w:rsidRDefault="0001356D" w:rsidP="00342863">
      <w:pPr>
        <w:tabs>
          <w:tab w:val="num" w:pos="540"/>
          <w:tab w:val="left" w:pos="1440"/>
        </w:tabs>
        <w:ind w:right="239"/>
        <w:rPr>
          <w:rFonts w:cs="Arial"/>
          <w:sz w:val="22"/>
          <w:szCs w:val="22"/>
          <w:lang w:val="en-GB"/>
        </w:rPr>
      </w:pPr>
      <w:r w:rsidRPr="00342863">
        <w:rPr>
          <w:rFonts w:cs="Arial"/>
          <w:sz w:val="22"/>
          <w:szCs w:val="22"/>
          <w:lang w:val="en-GB"/>
        </w:rPr>
        <w:lastRenderedPageBreak/>
        <w:t>The Contractor may be required to disclose relationships it may have with the tobacco and/or arms industry through completion of the WHO Tobacco/Arms Disclosure Statement.  In the event WHO requires completion of this Statement, the Contractor undertakes not to permit work on the Contract to commence, until WHO has assessed the disclosed information and confirmed to the Contractor in writing that the work can commence.</w:t>
      </w:r>
    </w:p>
    <w:p w14:paraId="3D7A8819" w14:textId="77777777" w:rsidR="0001356D" w:rsidRPr="00086E6F" w:rsidRDefault="0001356D" w:rsidP="0090015E">
      <w:pPr>
        <w:tabs>
          <w:tab w:val="left" w:pos="1440"/>
        </w:tabs>
        <w:ind w:right="239"/>
        <w:rPr>
          <w:rFonts w:cs="Arial"/>
          <w:sz w:val="22"/>
          <w:szCs w:val="22"/>
          <w:lang w:val="en"/>
        </w:rPr>
      </w:pPr>
    </w:p>
    <w:p w14:paraId="06A82C68" w14:textId="77777777" w:rsidR="00342863" w:rsidRDefault="004929BF" w:rsidP="00342863">
      <w:pPr>
        <w:pStyle w:val="StyleHeading2LatinArialComplexArial"/>
        <w:numPr>
          <w:ilvl w:val="1"/>
          <w:numId w:val="1"/>
        </w:numPr>
        <w:tabs>
          <w:tab w:val="clear" w:pos="851"/>
          <w:tab w:val="num" w:pos="-170"/>
          <w:tab w:val="left" w:pos="567"/>
          <w:tab w:val="left" w:pos="1440"/>
        </w:tabs>
        <w:ind w:left="0" w:right="239"/>
        <w:rPr>
          <w:sz w:val="22"/>
          <w:szCs w:val="22"/>
        </w:rPr>
      </w:pPr>
      <w:bookmarkStart w:id="485" w:name="_Ref507410398"/>
      <w:bookmarkStart w:id="486" w:name="_Toc507411687"/>
      <w:bookmarkStart w:id="487" w:name="_Ref511817980"/>
      <w:bookmarkStart w:id="488" w:name="_Toc79569247"/>
      <w:r w:rsidRPr="00342863">
        <w:rPr>
          <w:sz w:val="22"/>
          <w:szCs w:val="22"/>
        </w:rPr>
        <w:t xml:space="preserve">Compliance with </w:t>
      </w:r>
      <w:bookmarkEnd w:id="485"/>
      <w:bookmarkEnd w:id="486"/>
      <w:r w:rsidR="00D84626" w:rsidRPr="00342863">
        <w:rPr>
          <w:sz w:val="22"/>
          <w:szCs w:val="22"/>
        </w:rPr>
        <w:t>applicable laws, etc.</w:t>
      </w:r>
      <w:bookmarkEnd w:id="487"/>
      <w:bookmarkEnd w:id="488"/>
    </w:p>
    <w:p w14:paraId="735E0B7D" w14:textId="77777777" w:rsidR="00342863" w:rsidRDefault="00342863" w:rsidP="00342863">
      <w:pPr>
        <w:tabs>
          <w:tab w:val="num" w:pos="540"/>
          <w:tab w:val="left" w:pos="1440"/>
        </w:tabs>
        <w:ind w:right="239"/>
        <w:rPr>
          <w:rFonts w:cs="Arial"/>
          <w:sz w:val="22"/>
          <w:szCs w:val="22"/>
          <w:lang w:val="en-GB"/>
        </w:rPr>
      </w:pPr>
    </w:p>
    <w:p w14:paraId="66009AD7" w14:textId="77777777" w:rsidR="00910A46" w:rsidRPr="00342863" w:rsidRDefault="00910A46" w:rsidP="00342863">
      <w:pPr>
        <w:tabs>
          <w:tab w:val="num" w:pos="540"/>
          <w:tab w:val="left" w:pos="1440"/>
        </w:tabs>
        <w:ind w:right="239"/>
        <w:rPr>
          <w:rFonts w:cs="Arial"/>
          <w:sz w:val="22"/>
          <w:szCs w:val="22"/>
          <w:lang w:val="en-GB"/>
        </w:rPr>
      </w:pPr>
    </w:p>
    <w:p w14:paraId="12B774F2" w14:textId="4F7A0555" w:rsidR="004929BF" w:rsidRDefault="00910A46" w:rsidP="004929BF">
      <w:pPr>
        <w:tabs>
          <w:tab w:val="num" w:pos="540"/>
        </w:tabs>
        <w:ind w:right="239"/>
        <w:rPr>
          <w:rFonts w:cs="Arial"/>
          <w:bCs/>
          <w:sz w:val="22"/>
          <w:szCs w:val="22"/>
        </w:rPr>
      </w:pPr>
      <w:r w:rsidRPr="00910A46">
        <w:rPr>
          <w:rFonts w:cs="Arial"/>
          <w:bCs/>
          <w:sz w:val="22"/>
          <w:szCs w:val="22"/>
        </w:rPr>
        <w:t>The Contractor shall comply with all laws, ordinances, rules, and regulations bearing upon the performance of its obligations under the terms of the Contract.  Without limiting the foregoing or any other provision of these General and Contractual Conditions, the Contractor shall at all times comply with and ensure that each of its partners, subcontractors and their employees and agents comply with, any applicable laws and regulations, and with all WHO policies and reasonable written directions and procedures from WHO relating to: (i) occupational health and safety, (ii) security and administrative requirements, including, but not limited to computer network security procedures, (iii) sexual exploitation or abuse, sexual harassment or any other types of abusive conduct, (iv) privacy, (v) general business conduct and disclosure, (vi) conflicts of interest and (vii) business working hours and official holidays.</w:t>
      </w:r>
    </w:p>
    <w:p w14:paraId="4AE2534D" w14:textId="77777777" w:rsidR="00910A46" w:rsidRPr="009E2608" w:rsidRDefault="00910A46" w:rsidP="004929BF">
      <w:pPr>
        <w:tabs>
          <w:tab w:val="num" w:pos="540"/>
        </w:tabs>
        <w:ind w:right="239"/>
        <w:rPr>
          <w:rFonts w:cs="Arial"/>
          <w:bCs/>
          <w:sz w:val="22"/>
          <w:szCs w:val="22"/>
        </w:rPr>
      </w:pPr>
    </w:p>
    <w:p w14:paraId="230E170C" w14:textId="7A88ACC8" w:rsidR="004929BF" w:rsidRPr="00086E6F" w:rsidRDefault="004929BF" w:rsidP="00D84626">
      <w:pPr>
        <w:tabs>
          <w:tab w:val="num" w:pos="540"/>
        </w:tabs>
        <w:ind w:right="239"/>
        <w:rPr>
          <w:rFonts w:cs="Arial"/>
          <w:sz w:val="22"/>
          <w:szCs w:val="22"/>
          <w:lang w:val="en-GB"/>
        </w:rPr>
      </w:pPr>
      <w:r w:rsidRPr="00086E6F">
        <w:rPr>
          <w:rFonts w:cs="Arial"/>
          <w:sz w:val="22"/>
          <w:szCs w:val="22"/>
          <w:lang w:val="en-GB"/>
        </w:rPr>
        <w:t xml:space="preserve">In the event that the Contractor becomes aware of any violation or potential violation by the Contractor, its partners, subcontractors or any of their employees or agents, of any laws, regulations, </w:t>
      </w:r>
      <w:r w:rsidR="00D84626" w:rsidRPr="00086E6F">
        <w:rPr>
          <w:rFonts w:cs="Arial"/>
          <w:sz w:val="22"/>
          <w:szCs w:val="22"/>
          <w:lang w:val="en-GB"/>
        </w:rPr>
        <w:t xml:space="preserve">WHO policies </w:t>
      </w:r>
      <w:r w:rsidRPr="00086E6F">
        <w:rPr>
          <w:rFonts w:cs="Arial"/>
          <w:sz w:val="22"/>
          <w:szCs w:val="22"/>
          <w:lang w:val="en-GB"/>
        </w:rPr>
        <w:t xml:space="preserve">or </w:t>
      </w:r>
      <w:r w:rsidR="00D84626" w:rsidRPr="00086E6F">
        <w:rPr>
          <w:rFonts w:cs="Arial"/>
          <w:sz w:val="22"/>
          <w:szCs w:val="22"/>
          <w:lang w:val="en-GB"/>
        </w:rPr>
        <w:t xml:space="preserve">other </w:t>
      </w:r>
      <w:r w:rsidRPr="00086E6F">
        <w:rPr>
          <w:rFonts w:cs="Arial"/>
          <w:sz w:val="22"/>
          <w:szCs w:val="22"/>
          <w:lang w:val="en-GB"/>
        </w:rPr>
        <w:t>reasonable written directions and procedures, the Contractor shall immediately notify WHO of such violation or potential violation. WHO, in its sole discretion, shall determine the course of action to remedy such violation or prevent such potential violation, in addition to any other remedy available to WHO under the Contract or otherwise.</w:t>
      </w:r>
    </w:p>
    <w:p w14:paraId="6E96E480" w14:textId="77777777" w:rsidR="004929BF" w:rsidRPr="00086E6F" w:rsidRDefault="004929BF" w:rsidP="004929BF">
      <w:pPr>
        <w:tabs>
          <w:tab w:val="num" w:pos="540"/>
          <w:tab w:val="left" w:pos="1440"/>
        </w:tabs>
        <w:ind w:right="239"/>
        <w:rPr>
          <w:rFonts w:cs="Arial"/>
          <w:sz w:val="22"/>
          <w:szCs w:val="22"/>
          <w:lang w:val="en-GB"/>
        </w:rPr>
      </w:pPr>
    </w:p>
    <w:p w14:paraId="13EA0413" w14:textId="77777777" w:rsidR="00342863" w:rsidRDefault="004929BF" w:rsidP="00342863">
      <w:pPr>
        <w:pStyle w:val="StyleHeading2LatinArialComplexArial"/>
        <w:numPr>
          <w:ilvl w:val="1"/>
          <w:numId w:val="1"/>
        </w:numPr>
        <w:tabs>
          <w:tab w:val="clear" w:pos="851"/>
          <w:tab w:val="num" w:pos="-170"/>
          <w:tab w:val="left" w:pos="567"/>
          <w:tab w:val="left" w:pos="1440"/>
        </w:tabs>
        <w:ind w:left="0" w:right="239"/>
        <w:rPr>
          <w:sz w:val="22"/>
          <w:szCs w:val="22"/>
        </w:rPr>
      </w:pPr>
      <w:bookmarkStart w:id="489" w:name="_Toc507411688"/>
      <w:bookmarkStart w:id="490" w:name="_Toc79569248"/>
      <w:r w:rsidRPr="00342863">
        <w:rPr>
          <w:sz w:val="22"/>
          <w:szCs w:val="22"/>
        </w:rPr>
        <w:t>Breach of Essential Terms</w:t>
      </w:r>
      <w:bookmarkEnd w:id="489"/>
      <w:bookmarkEnd w:id="490"/>
      <w:r w:rsidRPr="00342863">
        <w:rPr>
          <w:sz w:val="22"/>
          <w:szCs w:val="22"/>
        </w:rPr>
        <w:t xml:space="preserve"> </w:t>
      </w:r>
    </w:p>
    <w:p w14:paraId="2F43E521" w14:textId="77777777" w:rsidR="00342863" w:rsidRDefault="00342863" w:rsidP="00342863">
      <w:pPr>
        <w:tabs>
          <w:tab w:val="num" w:pos="540"/>
        </w:tabs>
        <w:ind w:right="239"/>
        <w:rPr>
          <w:rFonts w:cs="Arial"/>
          <w:sz w:val="22"/>
          <w:szCs w:val="22"/>
          <w:lang w:val="en-GB"/>
        </w:rPr>
      </w:pPr>
    </w:p>
    <w:p w14:paraId="258F522F" w14:textId="77777777" w:rsidR="00910A46" w:rsidRPr="00342863" w:rsidRDefault="00910A46" w:rsidP="00342863">
      <w:pPr>
        <w:tabs>
          <w:tab w:val="num" w:pos="540"/>
        </w:tabs>
        <w:ind w:right="239"/>
        <w:rPr>
          <w:rFonts w:cs="Arial"/>
          <w:sz w:val="22"/>
          <w:szCs w:val="22"/>
          <w:lang w:val="en-GB"/>
        </w:rPr>
      </w:pPr>
    </w:p>
    <w:p w14:paraId="369C01E7" w14:textId="197AB70D" w:rsidR="004929BF" w:rsidRDefault="00910A46" w:rsidP="004929BF">
      <w:pPr>
        <w:tabs>
          <w:tab w:val="num" w:pos="540"/>
          <w:tab w:val="left" w:pos="1440"/>
        </w:tabs>
        <w:ind w:right="239"/>
        <w:rPr>
          <w:rFonts w:cs="Arial"/>
          <w:sz w:val="22"/>
          <w:szCs w:val="22"/>
        </w:rPr>
      </w:pPr>
      <w:r w:rsidRPr="00910A46">
        <w:rPr>
          <w:rFonts w:cs="Arial"/>
          <w:sz w:val="22"/>
          <w:szCs w:val="22"/>
        </w:rPr>
        <w:t xml:space="preserve">The Contractor acknowledges and agrees that each of the provisions of section 7.30 (Anti-Terrorism and UN Sanctions; Fraud and Corruption), section 7.31 (Ethical Behaviour), section 7.32 (Officials not to Benefit), section 7.33 (Compliance with WHO Codes and Policies), and  section 7.34 (Zero tolerance for sexual exploitation and abuse, sexual harassment and other types of abusive conduct), section </w:t>
      </w:r>
      <w:r w:rsidRPr="00910A46">
        <w:rPr>
          <w:rFonts w:cs="Arial"/>
          <w:sz w:val="22"/>
          <w:szCs w:val="22"/>
          <w:cs/>
        </w:rPr>
        <w:t>‎</w:t>
      </w:r>
      <w:r w:rsidRPr="00910A46">
        <w:rPr>
          <w:rFonts w:cs="Arial"/>
          <w:sz w:val="22"/>
          <w:szCs w:val="22"/>
        </w:rPr>
        <w:t xml:space="preserve">7.35 (Tobacco/Arms Related Disclosure Statement) and section </w:t>
      </w:r>
      <w:r w:rsidRPr="00910A46">
        <w:rPr>
          <w:rFonts w:cs="Arial"/>
          <w:sz w:val="22"/>
          <w:szCs w:val="22"/>
          <w:cs/>
        </w:rPr>
        <w:t>‎</w:t>
      </w:r>
      <w:r w:rsidRPr="00910A46">
        <w:rPr>
          <w:rFonts w:cs="Arial"/>
          <w:sz w:val="22"/>
          <w:szCs w:val="22"/>
        </w:rPr>
        <w:t>7.36(Compliance with applicable laws, etc.) hereof constitutes an essential term of the Contract, and that in case of breach of any of these provisions, WHO may, in its sole discretion, decide to:</w:t>
      </w:r>
    </w:p>
    <w:p w14:paraId="38ED6F64" w14:textId="77777777" w:rsidR="00910A46" w:rsidRPr="009E2608" w:rsidRDefault="00910A46" w:rsidP="004929BF">
      <w:pPr>
        <w:tabs>
          <w:tab w:val="num" w:pos="540"/>
          <w:tab w:val="left" w:pos="1440"/>
        </w:tabs>
        <w:ind w:right="239"/>
        <w:rPr>
          <w:rFonts w:cs="Arial"/>
          <w:sz w:val="22"/>
          <w:szCs w:val="22"/>
        </w:rPr>
      </w:pPr>
    </w:p>
    <w:p w14:paraId="1A01BC42" w14:textId="77777777" w:rsidR="004929BF" w:rsidRPr="00086E6F" w:rsidRDefault="004929BF" w:rsidP="004929BF">
      <w:pPr>
        <w:tabs>
          <w:tab w:val="num" w:pos="540"/>
          <w:tab w:val="left" w:pos="1440"/>
        </w:tabs>
        <w:ind w:right="239"/>
        <w:rPr>
          <w:rFonts w:cs="Arial"/>
          <w:sz w:val="22"/>
          <w:szCs w:val="22"/>
          <w:lang w:val="en-GB"/>
        </w:rPr>
      </w:pPr>
      <w:r w:rsidRPr="00086E6F">
        <w:rPr>
          <w:rFonts w:cs="Arial"/>
          <w:sz w:val="22"/>
          <w:szCs w:val="22"/>
          <w:lang w:val="en-GB"/>
        </w:rPr>
        <w:t>(i)</w:t>
      </w:r>
      <w:r w:rsidRPr="00086E6F">
        <w:rPr>
          <w:rFonts w:cs="Arial"/>
          <w:sz w:val="22"/>
          <w:szCs w:val="22"/>
          <w:lang w:val="en-GB"/>
        </w:rPr>
        <w:tab/>
        <w:t xml:space="preserve">terminate the Contract, and/or any other contract concluded by WHO with the Contractor, immediately upon written notice to the Contractor, without any liability for termination charges or any other liability of any kind; and/or </w:t>
      </w:r>
    </w:p>
    <w:p w14:paraId="4F9FF270" w14:textId="77777777" w:rsidR="004929BF" w:rsidRPr="00086E6F" w:rsidRDefault="004929BF" w:rsidP="004929BF">
      <w:pPr>
        <w:tabs>
          <w:tab w:val="num" w:pos="540"/>
          <w:tab w:val="left" w:pos="1440"/>
        </w:tabs>
        <w:ind w:right="239"/>
        <w:rPr>
          <w:rFonts w:cs="Arial"/>
          <w:sz w:val="22"/>
          <w:szCs w:val="22"/>
          <w:lang w:val="en-GB"/>
        </w:rPr>
      </w:pPr>
    </w:p>
    <w:p w14:paraId="462490F2" w14:textId="77777777" w:rsidR="004929BF" w:rsidRPr="00086E6F" w:rsidRDefault="004929BF" w:rsidP="004929BF">
      <w:pPr>
        <w:tabs>
          <w:tab w:val="num" w:pos="540"/>
          <w:tab w:val="left" w:pos="1440"/>
        </w:tabs>
        <w:ind w:right="239"/>
        <w:rPr>
          <w:rFonts w:cs="Arial"/>
          <w:sz w:val="22"/>
          <w:szCs w:val="22"/>
          <w:lang w:val="en-GB"/>
        </w:rPr>
      </w:pPr>
      <w:r w:rsidRPr="00086E6F">
        <w:rPr>
          <w:rFonts w:cs="Arial"/>
          <w:sz w:val="22"/>
          <w:szCs w:val="22"/>
          <w:lang w:val="en-GB"/>
        </w:rPr>
        <w:t>(ii)</w:t>
      </w:r>
      <w:r w:rsidRPr="00086E6F">
        <w:rPr>
          <w:rFonts w:cs="Arial"/>
          <w:sz w:val="22"/>
          <w:szCs w:val="22"/>
          <w:lang w:val="en-GB"/>
        </w:rPr>
        <w:tab/>
        <w:t xml:space="preserve">exclude the Contractor from participating in any ongoing or future tenders and/or entering into any future contractual or collaborative relationships with WHO.  </w:t>
      </w:r>
    </w:p>
    <w:p w14:paraId="03D98117" w14:textId="77777777" w:rsidR="004929BF" w:rsidRPr="00086E6F" w:rsidRDefault="004929BF" w:rsidP="004929BF">
      <w:pPr>
        <w:tabs>
          <w:tab w:val="num" w:pos="540"/>
          <w:tab w:val="left" w:pos="1440"/>
        </w:tabs>
        <w:ind w:right="239"/>
        <w:rPr>
          <w:rFonts w:cs="Arial"/>
          <w:sz w:val="22"/>
          <w:szCs w:val="22"/>
          <w:lang w:val="en-GB"/>
        </w:rPr>
      </w:pPr>
    </w:p>
    <w:p w14:paraId="4A39F56B" w14:textId="77777777" w:rsidR="004929BF" w:rsidRPr="00086E6F" w:rsidRDefault="004929BF" w:rsidP="004929BF">
      <w:pPr>
        <w:tabs>
          <w:tab w:val="num" w:pos="540"/>
          <w:tab w:val="left" w:pos="1440"/>
        </w:tabs>
        <w:ind w:right="239"/>
        <w:rPr>
          <w:rFonts w:cs="Arial"/>
          <w:sz w:val="22"/>
          <w:szCs w:val="22"/>
          <w:lang w:val="en-GB"/>
        </w:rPr>
      </w:pPr>
      <w:r w:rsidRPr="00086E6F">
        <w:rPr>
          <w:rFonts w:cs="Arial"/>
          <w:sz w:val="22"/>
          <w:szCs w:val="22"/>
          <w:lang w:val="en-GB"/>
        </w:rPr>
        <w:t>WHO shall be entitled to report any violation of such provisions to WHO’s governing bodies, other UN agencies, and/or donors.</w:t>
      </w:r>
    </w:p>
    <w:p w14:paraId="15BFB18B" w14:textId="191AEEBF" w:rsidR="004929BF" w:rsidRPr="00086E6F" w:rsidRDefault="004929BF" w:rsidP="004929BF">
      <w:pPr>
        <w:tabs>
          <w:tab w:val="left" w:pos="1440"/>
        </w:tabs>
        <w:autoSpaceDE w:val="0"/>
        <w:autoSpaceDN w:val="0"/>
        <w:adjustRightInd w:val="0"/>
        <w:ind w:right="239"/>
        <w:rPr>
          <w:rFonts w:cs="Arial"/>
          <w:sz w:val="22"/>
          <w:szCs w:val="22"/>
          <w:lang w:val="en-GB"/>
        </w:rPr>
      </w:pPr>
    </w:p>
    <w:p w14:paraId="6D393BB6" w14:textId="77777777" w:rsidR="004929BF" w:rsidRPr="00086E6F" w:rsidRDefault="004929BF" w:rsidP="00A112BC">
      <w:pPr>
        <w:jc w:val="left"/>
        <w:rPr>
          <w:rFonts w:cs="Arial"/>
          <w:sz w:val="22"/>
          <w:szCs w:val="22"/>
          <w:lang w:val="en-GB"/>
        </w:rPr>
      </w:pPr>
    </w:p>
    <w:p w14:paraId="697275C4" w14:textId="302DEF11" w:rsidR="00C02B0F" w:rsidRPr="00086E6F" w:rsidRDefault="00C02B0F" w:rsidP="00A112BC">
      <w:pPr>
        <w:jc w:val="left"/>
        <w:rPr>
          <w:rFonts w:cs="Arial"/>
          <w:sz w:val="22"/>
          <w:szCs w:val="22"/>
          <w:lang w:val="en-GB"/>
        </w:rPr>
      </w:pPr>
      <w:r w:rsidRPr="00086E6F">
        <w:rPr>
          <w:rFonts w:cs="Arial"/>
          <w:sz w:val="22"/>
          <w:szCs w:val="22"/>
          <w:lang w:val="en-GB"/>
        </w:rPr>
        <w:br w:type="page"/>
      </w:r>
    </w:p>
    <w:p w14:paraId="671CCDF9" w14:textId="77777777" w:rsidR="00141137" w:rsidRPr="00342863" w:rsidRDefault="00141137" w:rsidP="00342863">
      <w:pPr>
        <w:pStyle w:val="Heading1"/>
        <w:keepNext/>
        <w:pageBreakBefore w:val="0"/>
        <w:widowControl w:val="0"/>
        <w:numPr>
          <w:ilvl w:val="0"/>
          <w:numId w:val="1"/>
        </w:numPr>
        <w:tabs>
          <w:tab w:val="clear" w:pos="851"/>
          <w:tab w:val="left" w:pos="1260"/>
        </w:tabs>
        <w:spacing w:line="240" w:lineRule="atLeast"/>
        <w:ind w:left="0" w:right="419"/>
        <w:jc w:val="lowKashida"/>
        <w:rPr>
          <w:rFonts w:ascii="Arial" w:hAnsi="Arial" w:cs="Arial"/>
          <w:color w:val="447DB5"/>
          <w:sz w:val="22"/>
          <w:szCs w:val="22"/>
        </w:rPr>
      </w:pPr>
      <w:bookmarkStart w:id="491" w:name="_Toc499734370"/>
      <w:bookmarkStart w:id="492" w:name="_Toc499734499"/>
      <w:bookmarkStart w:id="493" w:name="_Toc122240214"/>
      <w:bookmarkStart w:id="494" w:name="_Toc122246523"/>
      <w:bookmarkStart w:id="495" w:name="_Toc191446365"/>
      <w:bookmarkStart w:id="496" w:name="_Ref501552379"/>
      <w:bookmarkStart w:id="497" w:name="_Ref511817408"/>
      <w:bookmarkStart w:id="498" w:name="_Toc79569249"/>
      <w:bookmarkEnd w:id="491"/>
      <w:bookmarkEnd w:id="492"/>
      <w:r w:rsidRPr="00342863">
        <w:rPr>
          <w:rFonts w:ascii="Arial" w:hAnsi="Arial" w:cs="Arial"/>
          <w:color w:val="447DB5"/>
          <w:sz w:val="22"/>
          <w:szCs w:val="22"/>
        </w:rPr>
        <w:lastRenderedPageBreak/>
        <w:t>Personnel</w:t>
      </w:r>
      <w:bookmarkEnd w:id="493"/>
      <w:bookmarkEnd w:id="494"/>
      <w:bookmarkEnd w:id="495"/>
      <w:bookmarkEnd w:id="496"/>
      <w:bookmarkEnd w:id="497"/>
      <w:bookmarkEnd w:id="498"/>
    </w:p>
    <w:p w14:paraId="1B1BC56E"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99" w:name="_Toc89015204"/>
      <w:bookmarkStart w:id="500" w:name="_Toc122240215"/>
      <w:bookmarkStart w:id="501" w:name="_Toc122246524"/>
      <w:bookmarkStart w:id="502" w:name="_Toc191446366"/>
      <w:bookmarkStart w:id="503" w:name="_Toc79569250"/>
      <w:r w:rsidRPr="00091745">
        <w:rPr>
          <w:sz w:val="22"/>
          <w:szCs w:val="22"/>
        </w:rPr>
        <w:t>Approval of Contractor Personnel</w:t>
      </w:r>
      <w:bookmarkEnd w:id="499"/>
      <w:bookmarkEnd w:id="500"/>
      <w:bookmarkEnd w:id="501"/>
      <w:bookmarkEnd w:id="502"/>
      <w:bookmarkEnd w:id="503"/>
    </w:p>
    <w:p w14:paraId="1371CBC1" w14:textId="77777777" w:rsidR="00141137" w:rsidRPr="00091745" w:rsidRDefault="00141137" w:rsidP="00F02294">
      <w:pPr>
        <w:keepNext/>
        <w:tabs>
          <w:tab w:val="left" w:pos="1440"/>
        </w:tabs>
        <w:ind w:right="239"/>
        <w:rPr>
          <w:rFonts w:cs="Arial"/>
          <w:sz w:val="22"/>
          <w:szCs w:val="22"/>
          <w:lang w:val="en-GB"/>
        </w:rPr>
      </w:pPr>
    </w:p>
    <w:p w14:paraId="0FA266D6" w14:textId="77777777" w:rsidR="00141137" w:rsidRPr="00091745" w:rsidRDefault="00141137" w:rsidP="00F02294">
      <w:pPr>
        <w:tabs>
          <w:tab w:val="left" w:pos="1440"/>
        </w:tabs>
        <w:ind w:right="239"/>
        <w:rPr>
          <w:rFonts w:cs="Arial"/>
          <w:sz w:val="22"/>
          <w:szCs w:val="22"/>
          <w:lang w:val="en-GB"/>
        </w:rPr>
      </w:pPr>
      <w:r w:rsidRPr="00091745">
        <w:rPr>
          <w:rFonts w:cs="Arial"/>
          <w:sz w:val="22"/>
          <w:szCs w:val="22"/>
          <w:lang w:val="en-GB"/>
        </w:rPr>
        <w:t>WHO reserves the right to approve any employee, subcontractor or agent furnished by the Contractor</w:t>
      </w:r>
      <w:r w:rsidR="0078363A" w:rsidRPr="00091745">
        <w:rPr>
          <w:rFonts w:cs="Arial"/>
          <w:sz w:val="22"/>
          <w:szCs w:val="22"/>
          <w:lang w:val="en-GB"/>
        </w:rPr>
        <w:t xml:space="preserve"> and Contractor's consortium partners for the performance of the work under the Contract (hereinafter jointly referred to as "Contractor Personnel")</w:t>
      </w:r>
      <w:r w:rsidRPr="00091745">
        <w:rPr>
          <w:rFonts w:cs="Arial"/>
          <w:sz w:val="22"/>
          <w:szCs w:val="22"/>
          <w:lang w:val="en-GB"/>
        </w:rPr>
        <w:t>. All Contractor</w:t>
      </w:r>
      <w:r w:rsidR="0078363A" w:rsidRPr="00091745">
        <w:rPr>
          <w:rFonts w:cs="Arial"/>
          <w:sz w:val="22"/>
          <w:szCs w:val="22"/>
          <w:lang w:val="en-GB"/>
        </w:rPr>
        <w:t xml:space="preserve"> Personnel</w:t>
      </w:r>
      <w:r w:rsidRPr="00091745">
        <w:rPr>
          <w:rFonts w:cs="Arial"/>
          <w:sz w:val="22"/>
          <w:szCs w:val="22"/>
          <w:lang w:val="en-GB"/>
        </w:rPr>
        <w:t xml:space="preserve"> must have appropriate </w:t>
      </w:r>
      <w:r w:rsidR="0078363A" w:rsidRPr="00091745">
        <w:rPr>
          <w:rFonts w:cs="Arial"/>
          <w:sz w:val="22"/>
          <w:szCs w:val="22"/>
          <w:lang w:val="en-GB"/>
        </w:rPr>
        <w:t xml:space="preserve">qualifications, skills, and </w:t>
      </w:r>
      <w:r w:rsidRPr="00091745">
        <w:rPr>
          <w:rFonts w:cs="Arial"/>
          <w:sz w:val="22"/>
          <w:szCs w:val="22"/>
          <w:lang w:val="en-GB"/>
        </w:rPr>
        <w:t xml:space="preserve">levels of experience and </w:t>
      </w:r>
      <w:r w:rsidR="0078363A" w:rsidRPr="00091745">
        <w:rPr>
          <w:rFonts w:cs="Arial"/>
          <w:sz w:val="22"/>
          <w:szCs w:val="22"/>
          <w:lang w:val="en-GB"/>
        </w:rPr>
        <w:t xml:space="preserve">otherwise </w:t>
      </w:r>
      <w:r w:rsidRPr="00091745">
        <w:rPr>
          <w:rFonts w:cs="Arial"/>
          <w:sz w:val="22"/>
          <w:szCs w:val="22"/>
          <w:lang w:val="en-GB"/>
        </w:rPr>
        <w:t xml:space="preserve">be adequately trained to perform the </w:t>
      </w:r>
      <w:r w:rsidR="00ED6323" w:rsidRPr="00091745">
        <w:rPr>
          <w:rFonts w:cs="Arial"/>
          <w:sz w:val="22"/>
          <w:szCs w:val="22"/>
          <w:lang w:val="en-GB"/>
        </w:rPr>
        <w:t>work</w:t>
      </w:r>
      <w:r w:rsidRPr="00091745">
        <w:rPr>
          <w:rFonts w:cs="Arial"/>
          <w:sz w:val="22"/>
          <w:szCs w:val="22"/>
          <w:lang w:val="en-GB"/>
        </w:rPr>
        <w:t xml:space="preserve">. WHO reserves the right to undertake an interview process as part of the approval of Contractor </w:t>
      </w:r>
      <w:r w:rsidR="0078363A" w:rsidRPr="00091745">
        <w:rPr>
          <w:rFonts w:cs="Arial"/>
          <w:sz w:val="22"/>
          <w:szCs w:val="22"/>
          <w:lang w:val="en-GB"/>
        </w:rPr>
        <w:t>P</w:t>
      </w:r>
      <w:r w:rsidRPr="00091745">
        <w:rPr>
          <w:rFonts w:cs="Arial"/>
          <w:sz w:val="22"/>
          <w:szCs w:val="22"/>
          <w:lang w:val="en-GB"/>
        </w:rPr>
        <w:t>ersonnel.</w:t>
      </w:r>
    </w:p>
    <w:p w14:paraId="644FCA4D" w14:textId="77777777" w:rsidR="00141137" w:rsidRPr="00091745" w:rsidRDefault="00141137" w:rsidP="00F02294">
      <w:pPr>
        <w:rPr>
          <w:rFonts w:cs="Arial"/>
          <w:sz w:val="22"/>
          <w:szCs w:val="22"/>
          <w:lang w:val="en-GB"/>
        </w:rPr>
      </w:pPr>
    </w:p>
    <w:p w14:paraId="6410CC67" w14:textId="5EC2BBF3" w:rsidR="00141137" w:rsidRPr="00091745" w:rsidRDefault="00141137" w:rsidP="00F02294">
      <w:pPr>
        <w:ind w:right="239"/>
        <w:rPr>
          <w:rFonts w:cs="Arial"/>
          <w:sz w:val="22"/>
          <w:szCs w:val="22"/>
          <w:lang w:val="en-GB"/>
        </w:rPr>
      </w:pPr>
      <w:r w:rsidRPr="00091745">
        <w:rPr>
          <w:rFonts w:cs="Arial"/>
          <w:sz w:val="22"/>
          <w:szCs w:val="22"/>
          <w:lang w:val="en-GB"/>
        </w:rPr>
        <w:t xml:space="preserve">The Contractor acknowledges that the </w:t>
      </w:r>
      <w:r w:rsidR="0078363A" w:rsidRPr="00091745">
        <w:rPr>
          <w:rFonts w:cs="Arial"/>
          <w:sz w:val="22"/>
          <w:szCs w:val="22"/>
          <w:lang w:val="en-GB"/>
        </w:rPr>
        <w:t xml:space="preserve">qualifications, </w:t>
      </w:r>
      <w:r w:rsidRPr="00091745">
        <w:rPr>
          <w:rFonts w:cs="Arial"/>
          <w:sz w:val="22"/>
          <w:szCs w:val="22"/>
          <w:lang w:val="en-GB"/>
        </w:rPr>
        <w:t>skill</w:t>
      </w:r>
      <w:r w:rsidR="0078363A" w:rsidRPr="00091745">
        <w:rPr>
          <w:rFonts w:cs="Arial"/>
          <w:sz w:val="22"/>
          <w:szCs w:val="22"/>
          <w:lang w:val="en-GB"/>
        </w:rPr>
        <w:t>s</w:t>
      </w:r>
      <w:r w:rsidRPr="00091745">
        <w:rPr>
          <w:rFonts w:cs="Arial"/>
          <w:sz w:val="22"/>
          <w:szCs w:val="22"/>
          <w:lang w:val="en-GB"/>
        </w:rPr>
        <w:t xml:space="preserve"> and experience of the Contractor</w:t>
      </w:r>
      <w:r w:rsidR="00EE2C2F" w:rsidRPr="00091745">
        <w:rPr>
          <w:rFonts w:cs="Arial"/>
          <w:sz w:val="22"/>
          <w:szCs w:val="22"/>
          <w:lang w:val="en-GB"/>
        </w:rPr>
        <w:t xml:space="preserve"> </w:t>
      </w:r>
      <w:r w:rsidR="0078363A" w:rsidRPr="00091745">
        <w:rPr>
          <w:rFonts w:cs="Arial"/>
          <w:sz w:val="22"/>
          <w:szCs w:val="22"/>
          <w:lang w:val="en-GB"/>
        </w:rPr>
        <w:t>P</w:t>
      </w:r>
      <w:r w:rsidRPr="00091745">
        <w:rPr>
          <w:rFonts w:cs="Arial"/>
          <w:sz w:val="22"/>
          <w:szCs w:val="22"/>
          <w:lang w:val="en-GB"/>
        </w:rPr>
        <w:t>ersonnel proposed to be assigned to the project are material elements in WHO’s engaging the Contractor for the project.</w:t>
      </w:r>
      <w:r w:rsidR="00544974">
        <w:rPr>
          <w:rFonts w:cs="Arial"/>
          <w:sz w:val="22"/>
          <w:szCs w:val="22"/>
          <w:lang w:val="en-GB"/>
        </w:rPr>
        <w:t xml:space="preserve"> </w:t>
      </w:r>
      <w:r w:rsidRPr="00091745">
        <w:rPr>
          <w:rFonts w:cs="Arial"/>
          <w:sz w:val="22"/>
          <w:szCs w:val="22"/>
          <w:lang w:val="en-GB"/>
        </w:rPr>
        <w:t xml:space="preserve">Therefore, in order to ensure timely and cohesive completion of the project, both parties intend that </w:t>
      </w:r>
      <w:r w:rsidR="00F6599E" w:rsidRPr="00091745">
        <w:rPr>
          <w:rFonts w:cs="Arial"/>
          <w:sz w:val="22"/>
          <w:szCs w:val="22"/>
          <w:lang w:val="en-GB"/>
        </w:rPr>
        <w:t>P</w:t>
      </w:r>
      <w:r w:rsidRPr="00091745">
        <w:rPr>
          <w:rFonts w:cs="Arial"/>
          <w:sz w:val="22"/>
          <w:szCs w:val="22"/>
          <w:lang w:val="en-GB"/>
        </w:rPr>
        <w:t>ersonnel initially assigned to the project continue through to project completion. Once an individual has been approved and assigned to the project, such individual will not</w:t>
      </w:r>
      <w:r w:rsidR="00F6599E" w:rsidRPr="00091745">
        <w:rPr>
          <w:rFonts w:cs="Arial"/>
          <w:sz w:val="22"/>
          <w:szCs w:val="22"/>
          <w:lang w:val="en-GB"/>
        </w:rPr>
        <w:t xml:space="preserve">, in principle, </w:t>
      </w:r>
      <w:r w:rsidRPr="00091745">
        <w:rPr>
          <w:rFonts w:cs="Arial"/>
          <w:sz w:val="22"/>
          <w:szCs w:val="22"/>
          <w:lang w:val="en-GB"/>
        </w:rPr>
        <w:t>thereafter be taken off the project by the Contractor, or reassigned by the Contractor to other duties.</w:t>
      </w:r>
      <w:r w:rsidR="00544974">
        <w:rPr>
          <w:rFonts w:cs="Arial"/>
          <w:sz w:val="22"/>
          <w:szCs w:val="22"/>
          <w:lang w:val="en-GB"/>
        </w:rPr>
        <w:t xml:space="preserve"> </w:t>
      </w:r>
      <w:r w:rsidRPr="00091745">
        <w:rPr>
          <w:rFonts w:cs="Arial"/>
          <w:sz w:val="22"/>
          <w:szCs w:val="22"/>
          <w:lang w:val="en-GB"/>
        </w:rPr>
        <w:t xml:space="preserve">Circumstances may arise, however, which necessitate that </w:t>
      </w:r>
      <w:r w:rsidR="00F6599E" w:rsidRPr="00091745">
        <w:rPr>
          <w:rFonts w:cs="Arial"/>
          <w:sz w:val="22"/>
          <w:szCs w:val="22"/>
          <w:lang w:val="en-GB"/>
        </w:rPr>
        <w:t>P</w:t>
      </w:r>
      <w:r w:rsidRPr="00091745">
        <w:rPr>
          <w:rFonts w:cs="Arial"/>
          <w:sz w:val="22"/>
          <w:szCs w:val="22"/>
          <w:lang w:val="en-GB"/>
        </w:rPr>
        <w:t xml:space="preserve">ersonnel be substituted </w:t>
      </w:r>
      <w:r w:rsidR="00F6599E" w:rsidRPr="00091745">
        <w:rPr>
          <w:rFonts w:cs="Arial"/>
          <w:sz w:val="22"/>
          <w:szCs w:val="22"/>
          <w:lang w:val="en-GB"/>
        </w:rPr>
        <w:t xml:space="preserve">in the course </w:t>
      </w:r>
      <w:r w:rsidRPr="00091745">
        <w:rPr>
          <w:rFonts w:cs="Arial"/>
          <w:sz w:val="22"/>
          <w:szCs w:val="22"/>
          <w:lang w:val="en-GB"/>
        </w:rPr>
        <w:t xml:space="preserve">of </w:t>
      </w:r>
      <w:r w:rsidR="00F6599E" w:rsidRPr="00091745">
        <w:rPr>
          <w:rFonts w:cs="Arial"/>
          <w:sz w:val="22"/>
          <w:szCs w:val="22"/>
          <w:lang w:val="en-GB"/>
        </w:rPr>
        <w:t xml:space="preserve">the </w:t>
      </w:r>
      <w:r w:rsidRPr="00091745">
        <w:rPr>
          <w:rFonts w:cs="Arial"/>
          <w:sz w:val="22"/>
          <w:szCs w:val="22"/>
          <w:lang w:val="en-GB"/>
        </w:rPr>
        <w:t>work</w:t>
      </w:r>
      <w:r w:rsidR="00F6599E" w:rsidRPr="00091745">
        <w:rPr>
          <w:rFonts w:cs="Arial"/>
          <w:sz w:val="22"/>
          <w:szCs w:val="22"/>
          <w:lang w:val="en-GB"/>
        </w:rPr>
        <w:t>, e.g. in the event of</w:t>
      </w:r>
      <w:r w:rsidRPr="00091745">
        <w:rPr>
          <w:rFonts w:cs="Arial"/>
          <w:sz w:val="22"/>
          <w:szCs w:val="22"/>
          <w:lang w:val="en-GB"/>
        </w:rPr>
        <w:t xml:space="preserve"> promotions, termination</w:t>
      </w:r>
      <w:r w:rsidR="00F6599E" w:rsidRPr="00091745">
        <w:rPr>
          <w:rFonts w:cs="Arial"/>
          <w:sz w:val="22"/>
          <w:szCs w:val="22"/>
          <w:lang w:val="en-GB"/>
        </w:rPr>
        <w:t xml:space="preserve"> of employment</w:t>
      </w:r>
      <w:r w:rsidRPr="00091745">
        <w:rPr>
          <w:rFonts w:cs="Arial"/>
          <w:sz w:val="22"/>
          <w:szCs w:val="22"/>
          <w:lang w:val="en-GB"/>
        </w:rPr>
        <w:t xml:space="preserve">, sickness, vacation or other similar </w:t>
      </w:r>
      <w:r w:rsidR="00F6599E" w:rsidRPr="00091745">
        <w:rPr>
          <w:rFonts w:cs="Arial"/>
          <w:sz w:val="22"/>
          <w:szCs w:val="22"/>
          <w:lang w:val="en-GB"/>
        </w:rPr>
        <w:t>circumstances</w:t>
      </w:r>
      <w:r w:rsidRPr="00091745">
        <w:rPr>
          <w:rFonts w:cs="Arial"/>
          <w:sz w:val="22"/>
          <w:szCs w:val="22"/>
          <w:lang w:val="en-GB"/>
        </w:rPr>
        <w:t xml:space="preserve">, at which time a replacement </w:t>
      </w:r>
      <w:r w:rsidR="00EE2C2F" w:rsidRPr="00091745">
        <w:rPr>
          <w:rFonts w:cs="Arial"/>
          <w:sz w:val="22"/>
          <w:szCs w:val="22"/>
          <w:lang w:val="en-GB"/>
        </w:rPr>
        <w:t xml:space="preserve">with </w:t>
      </w:r>
      <w:r w:rsidRPr="00091745">
        <w:rPr>
          <w:rFonts w:cs="Arial"/>
          <w:sz w:val="22"/>
          <w:szCs w:val="22"/>
          <w:lang w:val="en-GB"/>
        </w:rPr>
        <w:t xml:space="preserve">comparable </w:t>
      </w:r>
      <w:r w:rsidR="00EE2C2F" w:rsidRPr="00091745">
        <w:rPr>
          <w:rFonts w:cs="Arial"/>
          <w:sz w:val="22"/>
          <w:szCs w:val="22"/>
          <w:lang w:val="en-GB"/>
        </w:rPr>
        <w:t xml:space="preserve">qualifications, skills </w:t>
      </w:r>
      <w:r w:rsidRPr="00091745">
        <w:rPr>
          <w:rFonts w:cs="Arial"/>
          <w:sz w:val="22"/>
          <w:szCs w:val="22"/>
          <w:lang w:val="en-GB"/>
        </w:rPr>
        <w:t xml:space="preserve">and experience may be </w:t>
      </w:r>
      <w:r w:rsidR="00F6599E" w:rsidRPr="00091745">
        <w:rPr>
          <w:rFonts w:cs="Arial"/>
          <w:sz w:val="22"/>
          <w:szCs w:val="22"/>
          <w:lang w:val="en-GB"/>
        </w:rPr>
        <w:t>assigned to the project</w:t>
      </w:r>
      <w:r w:rsidRPr="00091745">
        <w:rPr>
          <w:rFonts w:cs="Arial"/>
          <w:sz w:val="22"/>
          <w:szCs w:val="22"/>
          <w:lang w:val="en-GB"/>
        </w:rPr>
        <w:t xml:space="preserve">, subject to approval of WHO. </w:t>
      </w:r>
    </w:p>
    <w:p w14:paraId="737E82DA" w14:textId="77777777" w:rsidR="00141137" w:rsidRPr="00091745" w:rsidRDefault="00141137" w:rsidP="00F02294">
      <w:pPr>
        <w:ind w:right="239"/>
        <w:rPr>
          <w:rFonts w:cs="Arial"/>
          <w:sz w:val="22"/>
          <w:szCs w:val="22"/>
          <w:lang w:val="en-GB"/>
        </w:rPr>
      </w:pPr>
      <w:r w:rsidRPr="00091745">
        <w:rPr>
          <w:rFonts w:cs="Arial"/>
          <w:sz w:val="22"/>
          <w:szCs w:val="22"/>
          <w:lang w:val="en-GB"/>
        </w:rPr>
        <w:t xml:space="preserve"> </w:t>
      </w:r>
    </w:p>
    <w:p w14:paraId="576ED390" w14:textId="0044468F" w:rsidR="00141137" w:rsidRPr="00091745" w:rsidRDefault="00141137" w:rsidP="00F02294">
      <w:pPr>
        <w:ind w:right="239"/>
        <w:rPr>
          <w:rFonts w:cs="Arial"/>
          <w:sz w:val="22"/>
          <w:szCs w:val="22"/>
          <w:lang w:val="en-GB"/>
        </w:rPr>
      </w:pPr>
      <w:r w:rsidRPr="00091745">
        <w:rPr>
          <w:rFonts w:cs="Arial"/>
          <w:sz w:val="22"/>
          <w:szCs w:val="22"/>
          <w:lang w:val="en-GB"/>
        </w:rPr>
        <w:t xml:space="preserve">WHO may refuse access to or require replacement of any </w:t>
      </w:r>
      <w:r w:rsidR="00F6599E" w:rsidRPr="00091745">
        <w:rPr>
          <w:rFonts w:cs="Arial"/>
          <w:sz w:val="22"/>
          <w:szCs w:val="22"/>
          <w:lang w:val="en-GB"/>
        </w:rPr>
        <w:t>Contractor Personnel</w:t>
      </w:r>
      <w:r w:rsidRPr="00091745">
        <w:rPr>
          <w:rFonts w:cs="Arial"/>
          <w:sz w:val="22"/>
          <w:szCs w:val="22"/>
          <w:lang w:val="en-GB"/>
        </w:rPr>
        <w:t xml:space="preserve"> if such individual renders, in the sole judgment of WHO, inadequate or unacceptable performance, or if for any other reason WHO finds </w:t>
      </w:r>
      <w:r w:rsidR="00EE2C2F" w:rsidRPr="00091745">
        <w:rPr>
          <w:rFonts w:cs="Arial"/>
          <w:sz w:val="22"/>
          <w:szCs w:val="22"/>
          <w:lang w:val="en-GB"/>
        </w:rPr>
        <w:t xml:space="preserve">that </w:t>
      </w:r>
      <w:r w:rsidRPr="00091745">
        <w:rPr>
          <w:rFonts w:cs="Arial"/>
          <w:sz w:val="22"/>
          <w:szCs w:val="22"/>
          <w:lang w:val="en-GB"/>
        </w:rPr>
        <w:t xml:space="preserve">such individual does not meet </w:t>
      </w:r>
      <w:r w:rsidR="00EE2C2F" w:rsidRPr="00091745">
        <w:rPr>
          <w:rFonts w:cs="Arial"/>
          <w:sz w:val="22"/>
          <w:szCs w:val="22"/>
          <w:lang w:val="en-GB"/>
        </w:rPr>
        <w:t xml:space="preserve">his/her </w:t>
      </w:r>
      <w:r w:rsidRPr="00091745">
        <w:rPr>
          <w:rFonts w:cs="Arial"/>
          <w:sz w:val="22"/>
          <w:szCs w:val="22"/>
          <w:lang w:val="en-GB"/>
        </w:rPr>
        <w:t>security or responsibility requirements. The Contractor shall replace such an individual within fifteen (15) business days of receipt of written notice</w:t>
      </w:r>
      <w:r w:rsidR="00EE2C2F" w:rsidRPr="00091745">
        <w:rPr>
          <w:rFonts w:cs="Arial"/>
          <w:sz w:val="22"/>
          <w:szCs w:val="22"/>
          <w:lang w:val="en-GB"/>
        </w:rPr>
        <w:t xml:space="preserve"> from WHO</w:t>
      </w:r>
      <w:r w:rsidRPr="00091745">
        <w:rPr>
          <w:rFonts w:cs="Arial"/>
          <w:sz w:val="22"/>
          <w:szCs w:val="22"/>
          <w:lang w:val="en-GB"/>
        </w:rPr>
        <w:t>.</w:t>
      </w:r>
      <w:r w:rsidR="00544974">
        <w:rPr>
          <w:rFonts w:cs="Arial"/>
          <w:sz w:val="22"/>
          <w:szCs w:val="22"/>
          <w:lang w:val="en-GB"/>
        </w:rPr>
        <w:t xml:space="preserve"> </w:t>
      </w:r>
      <w:r w:rsidRPr="00091745">
        <w:rPr>
          <w:rFonts w:cs="Arial"/>
          <w:sz w:val="22"/>
          <w:szCs w:val="22"/>
          <w:lang w:val="en-GB"/>
        </w:rPr>
        <w:t xml:space="preserve">The replacement will </w:t>
      </w:r>
      <w:r w:rsidR="00F6599E" w:rsidRPr="00091745">
        <w:rPr>
          <w:rFonts w:cs="Arial"/>
          <w:sz w:val="22"/>
          <w:szCs w:val="22"/>
          <w:lang w:val="en-GB"/>
        </w:rPr>
        <w:t>have</w:t>
      </w:r>
      <w:r w:rsidR="00544974">
        <w:rPr>
          <w:rFonts w:cs="Arial"/>
          <w:sz w:val="22"/>
          <w:szCs w:val="22"/>
          <w:lang w:val="en-GB"/>
        </w:rPr>
        <w:t xml:space="preserve"> </w:t>
      </w:r>
      <w:r w:rsidR="00F6599E" w:rsidRPr="00091745">
        <w:rPr>
          <w:rFonts w:cs="Arial"/>
          <w:sz w:val="22"/>
          <w:szCs w:val="22"/>
          <w:lang w:val="en-GB"/>
        </w:rPr>
        <w:t xml:space="preserve">the required qualifications, </w:t>
      </w:r>
      <w:r w:rsidRPr="00091745">
        <w:rPr>
          <w:rFonts w:cs="Arial"/>
          <w:sz w:val="22"/>
          <w:szCs w:val="22"/>
          <w:lang w:val="en-GB"/>
        </w:rPr>
        <w:t xml:space="preserve">skills </w:t>
      </w:r>
      <w:r w:rsidR="00F6599E" w:rsidRPr="00091745">
        <w:rPr>
          <w:rFonts w:cs="Arial"/>
          <w:sz w:val="22"/>
          <w:szCs w:val="22"/>
          <w:lang w:val="en-GB"/>
        </w:rPr>
        <w:t>and experience</w:t>
      </w:r>
      <w:r w:rsidRPr="00091745">
        <w:rPr>
          <w:rFonts w:cs="Arial"/>
          <w:sz w:val="22"/>
          <w:szCs w:val="22"/>
          <w:lang w:val="en-GB"/>
        </w:rPr>
        <w:t xml:space="preserve"> and will be billed at a rate that is equal to or less than the rate of the individual being replaced.</w:t>
      </w:r>
    </w:p>
    <w:p w14:paraId="51B72A95" w14:textId="77777777" w:rsidR="00141137" w:rsidRPr="00091745" w:rsidRDefault="00141137" w:rsidP="00F02294">
      <w:pPr>
        <w:rPr>
          <w:rFonts w:cs="Arial"/>
          <w:sz w:val="22"/>
          <w:szCs w:val="22"/>
          <w:lang w:val="en-GB"/>
        </w:rPr>
      </w:pPr>
    </w:p>
    <w:p w14:paraId="7AE965D9"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504" w:name="_Toc89015205"/>
      <w:bookmarkStart w:id="505" w:name="_Toc122240216"/>
      <w:bookmarkStart w:id="506" w:name="_Toc122246525"/>
      <w:bookmarkStart w:id="507" w:name="_Toc191446367"/>
      <w:bookmarkStart w:id="508" w:name="_Toc79569251"/>
      <w:r w:rsidRPr="00091745">
        <w:rPr>
          <w:sz w:val="22"/>
          <w:szCs w:val="22"/>
        </w:rPr>
        <w:t>Project Managers</w:t>
      </w:r>
      <w:bookmarkEnd w:id="504"/>
      <w:bookmarkEnd w:id="505"/>
      <w:bookmarkEnd w:id="506"/>
      <w:bookmarkEnd w:id="507"/>
      <w:bookmarkEnd w:id="508"/>
    </w:p>
    <w:p w14:paraId="66F54039" w14:textId="77777777" w:rsidR="00141137" w:rsidRPr="00091745" w:rsidRDefault="00141137" w:rsidP="00F02294">
      <w:pPr>
        <w:tabs>
          <w:tab w:val="left" w:pos="1440"/>
        </w:tabs>
        <w:ind w:right="239"/>
        <w:rPr>
          <w:rFonts w:cs="Arial"/>
          <w:sz w:val="22"/>
          <w:szCs w:val="22"/>
          <w:lang w:val="en-GB"/>
        </w:rPr>
      </w:pPr>
    </w:p>
    <w:p w14:paraId="69ADB76D" w14:textId="56539A10" w:rsidR="00141137" w:rsidRPr="00091745" w:rsidRDefault="00141137" w:rsidP="00F02294">
      <w:pPr>
        <w:tabs>
          <w:tab w:val="left" w:pos="1440"/>
        </w:tabs>
        <w:ind w:right="239"/>
        <w:rPr>
          <w:rFonts w:cs="Arial"/>
          <w:sz w:val="22"/>
          <w:szCs w:val="22"/>
          <w:lang w:val="en-GB"/>
        </w:rPr>
      </w:pPr>
      <w:r w:rsidRPr="00091745">
        <w:rPr>
          <w:rFonts w:cs="Arial"/>
          <w:sz w:val="22"/>
          <w:szCs w:val="22"/>
          <w:lang w:val="en-GB"/>
        </w:rPr>
        <w:t>Each party shall appoint a qualified project manager (“Project Manager”) who shall serve as such party’s primary liaison throughout the course of the project.</w:t>
      </w:r>
      <w:r w:rsidR="00544974">
        <w:rPr>
          <w:rFonts w:cs="Arial"/>
          <w:sz w:val="22"/>
          <w:szCs w:val="22"/>
          <w:lang w:val="en-GB"/>
        </w:rPr>
        <w:t xml:space="preserve"> </w:t>
      </w:r>
      <w:r w:rsidRPr="00091745">
        <w:rPr>
          <w:rFonts w:cs="Arial"/>
          <w:sz w:val="22"/>
          <w:szCs w:val="22"/>
          <w:lang w:val="en-GB"/>
        </w:rPr>
        <w:t>The Project Manager shall be authorized by the respective party to answer all questions posed by the other party and convey all decisions made by such party during the course of the project and the other party shall be entitled to rely on such information as conveyed by the Project Manager.</w:t>
      </w:r>
    </w:p>
    <w:p w14:paraId="4862BFF1" w14:textId="77777777" w:rsidR="00141137" w:rsidRPr="00091745" w:rsidRDefault="00141137" w:rsidP="00F02294">
      <w:pPr>
        <w:tabs>
          <w:tab w:val="left" w:pos="1440"/>
        </w:tabs>
        <w:ind w:right="239"/>
        <w:rPr>
          <w:rFonts w:cs="Arial"/>
          <w:sz w:val="22"/>
          <w:szCs w:val="22"/>
          <w:lang w:val="en-GB"/>
        </w:rPr>
      </w:pPr>
    </w:p>
    <w:p w14:paraId="0F6A573F" w14:textId="604A47E8" w:rsidR="00141137" w:rsidRPr="00091745" w:rsidRDefault="00141137" w:rsidP="00F02294">
      <w:pPr>
        <w:tabs>
          <w:tab w:val="left" w:pos="1440"/>
        </w:tabs>
        <w:ind w:right="239"/>
        <w:rPr>
          <w:rFonts w:cs="Arial"/>
          <w:sz w:val="22"/>
          <w:szCs w:val="22"/>
          <w:lang w:val="en-GB"/>
        </w:rPr>
      </w:pPr>
      <w:r w:rsidRPr="00091745">
        <w:rPr>
          <w:rFonts w:cs="Arial"/>
          <w:sz w:val="22"/>
          <w:szCs w:val="22"/>
          <w:lang w:val="en-GB"/>
        </w:rPr>
        <w:t>The Project Managers shall meet on a monthly basis in order to review the status of the project and provide WHO with reports.</w:t>
      </w:r>
      <w:r w:rsidR="00544974">
        <w:rPr>
          <w:rFonts w:cs="Arial"/>
          <w:sz w:val="22"/>
          <w:szCs w:val="22"/>
          <w:lang w:val="en-GB"/>
        </w:rPr>
        <w:t xml:space="preserve"> </w:t>
      </w:r>
      <w:r w:rsidRPr="00091745">
        <w:rPr>
          <w:rFonts w:cs="Arial"/>
          <w:sz w:val="22"/>
          <w:szCs w:val="22"/>
          <w:lang w:val="en-GB"/>
        </w:rPr>
        <w:t>Such reports shall include detailed time distribution information in the form requested by WHO and shall cover problems, meetings, progress and status against the implementation timetable.</w:t>
      </w:r>
    </w:p>
    <w:p w14:paraId="7DA1C56E" w14:textId="77777777" w:rsidR="00141137" w:rsidRPr="00091745" w:rsidRDefault="00141137" w:rsidP="00F02294">
      <w:pPr>
        <w:tabs>
          <w:tab w:val="left" w:pos="1440"/>
        </w:tabs>
        <w:ind w:right="239"/>
        <w:rPr>
          <w:rFonts w:cs="Arial"/>
          <w:sz w:val="22"/>
          <w:szCs w:val="22"/>
          <w:lang w:val="en-GB"/>
        </w:rPr>
      </w:pPr>
    </w:p>
    <w:p w14:paraId="421FF9FB"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509" w:name="_Toc89015206"/>
      <w:bookmarkStart w:id="510" w:name="_Toc122240217"/>
      <w:bookmarkStart w:id="511" w:name="_Toc122246526"/>
      <w:bookmarkStart w:id="512" w:name="_Toc191446368"/>
      <w:bookmarkStart w:id="513" w:name="_Toc79569252"/>
      <w:r w:rsidRPr="00091745">
        <w:rPr>
          <w:sz w:val="22"/>
          <w:szCs w:val="22"/>
        </w:rPr>
        <w:t>Foreign Nationals</w:t>
      </w:r>
      <w:bookmarkEnd w:id="509"/>
      <w:bookmarkEnd w:id="510"/>
      <w:bookmarkEnd w:id="511"/>
      <w:bookmarkEnd w:id="512"/>
      <w:bookmarkEnd w:id="513"/>
    </w:p>
    <w:p w14:paraId="5FC5F71C" w14:textId="77777777" w:rsidR="00141137" w:rsidRPr="00091745" w:rsidRDefault="00141137" w:rsidP="00F02294">
      <w:pPr>
        <w:keepNext/>
        <w:tabs>
          <w:tab w:val="left" w:pos="1440"/>
        </w:tabs>
        <w:ind w:right="238"/>
        <w:rPr>
          <w:rFonts w:cs="Arial"/>
          <w:sz w:val="22"/>
          <w:szCs w:val="22"/>
          <w:lang w:val="en-GB"/>
        </w:rPr>
      </w:pPr>
    </w:p>
    <w:p w14:paraId="48A5E0B6" w14:textId="772F94B0" w:rsidR="00F6599E" w:rsidRPr="00091745" w:rsidRDefault="00141137" w:rsidP="00F02294">
      <w:pPr>
        <w:keepNext/>
        <w:tabs>
          <w:tab w:val="left" w:pos="1440"/>
        </w:tabs>
        <w:ind w:right="238"/>
        <w:rPr>
          <w:rFonts w:cs="Arial"/>
          <w:sz w:val="22"/>
          <w:szCs w:val="22"/>
          <w:lang w:val="en-GB"/>
        </w:rPr>
      </w:pPr>
      <w:r w:rsidRPr="00091745">
        <w:rPr>
          <w:rFonts w:cs="Arial"/>
          <w:sz w:val="22"/>
          <w:szCs w:val="22"/>
          <w:lang w:val="en-GB"/>
        </w:rPr>
        <w:t xml:space="preserve">The Contractor shall verify that all </w:t>
      </w:r>
      <w:r w:rsidR="00F6599E" w:rsidRPr="00091745">
        <w:rPr>
          <w:rFonts w:cs="Arial"/>
          <w:sz w:val="22"/>
          <w:szCs w:val="22"/>
          <w:lang w:val="en-GB"/>
        </w:rPr>
        <w:t>Contractor Personnel</w:t>
      </w:r>
      <w:r w:rsidR="00F6599E" w:rsidRPr="00091745" w:rsidDel="00F6599E">
        <w:rPr>
          <w:rFonts w:cs="Arial"/>
          <w:sz w:val="22"/>
          <w:szCs w:val="22"/>
          <w:lang w:val="en-GB"/>
        </w:rPr>
        <w:t xml:space="preserve"> </w:t>
      </w:r>
      <w:r w:rsidR="00F6599E" w:rsidRPr="00091745">
        <w:rPr>
          <w:rFonts w:cs="Arial"/>
          <w:sz w:val="22"/>
          <w:szCs w:val="22"/>
          <w:lang w:val="en-GB"/>
        </w:rPr>
        <w:t xml:space="preserve">is </w:t>
      </w:r>
      <w:r w:rsidRPr="00091745">
        <w:rPr>
          <w:rFonts w:cs="Arial"/>
          <w:sz w:val="22"/>
          <w:szCs w:val="22"/>
          <w:lang w:val="en-GB"/>
        </w:rPr>
        <w:t>legally entitled to work</w:t>
      </w:r>
      <w:r w:rsidR="00F6599E" w:rsidRPr="00091745">
        <w:rPr>
          <w:rFonts w:cs="Arial"/>
          <w:sz w:val="22"/>
          <w:szCs w:val="22"/>
          <w:lang w:val="en-GB"/>
        </w:rPr>
        <w:t xml:space="preserve"> in the country or </w:t>
      </w:r>
      <w:r w:rsidRPr="00091745">
        <w:rPr>
          <w:rFonts w:cs="Arial"/>
          <w:sz w:val="22"/>
          <w:szCs w:val="22"/>
          <w:lang w:val="en-GB"/>
        </w:rPr>
        <w:t>countries</w:t>
      </w:r>
      <w:r w:rsidR="00F6599E" w:rsidRPr="00091745">
        <w:rPr>
          <w:rFonts w:cs="Arial"/>
          <w:sz w:val="22"/>
          <w:szCs w:val="22"/>
          <w:lang w:val="en-GB"/>
        </w:rPr>
        <w:t xml:space="preserve"> where the work is to be carried out</w:t>
      </w:r>
      <w:r w:rsidRPr="00091745">
        <w:rPr>
          <w:rFonts w:cs="Arial"/>
          <w:sz w:val="22"/>
          <w:szCs w:val="22"/>
          <w:lang w:val="en-GB"/>
        </w:rPr>
        <w:t>.</w:t>
      </w:r>
      <w:r w:rsidR="00544974">
        <w:rPr>
          <w:rFonts w:cs="Arial"/>
          <w:sz w:val="22"/>
          <w:szCs w:val="22"/>
          <w:lang w:val="en-GB"/>
        </w:rPr>
        <w:t xml:space="preserve"> </w:t>
      </w:r>
      <w:r w:rsidRPr="00091745">
        <w:rPr>
          <w:rFonts w:cs="Arial"/>
          <w:sz w:val="22"/>
          <w:szCs w:val="22"/>
          <w:lang w:val="en-GB"/>
        </w:rPr>
        <w:t>WHO reserves the right to request</w:t>
      </w:r>
      <w:r w:rsidR="00F6599E" w:rsidRPr="00091745">
        <w:rPr>
          <w:rFonts w:cs="Arial"/>
          <w:sz w:val="22"/>
          <w:szCs w:val="22"/>
          <w:lang w:val="en-GB"/>
        </w:rPr>
        <w:t xml:space="preserve"> the Contractor to provide WHO with adequate documentary evidence</w:t>
      </w:r>
      <w:r w:rsidRPr="00091745">
        <w:rPr>
          <w:rFonts w:cs="Arial"/>
          <w:sz w:val="22"/>
          <w:szCs w:val="22"/>
          <w:lang w:val="en-GB"/>
        </w:rPr>
        <w:t xml:space="preserve"> attesting </w:t>
      </w:r>
      <w:r w:rsidR="00F6599E" w:rsidRPr="00091745">
        <w:rPr>
          <w:rFonts w:cs="Arial"/>
          <w:sz w:val="22"/>
          <w:szCs w:val="22"/>
          <w:lang w:val="en-GB"/>
        </w:rPr>
        <w:t>this for each Contractor Personnel</w:t>
      </w:r>
      <w:r w:rsidRPr="00091745">
        <w:rPr>
          <w:rFonts w:cs="Arial"/>
          <w:sz w:val="22"/>
          <w:szCs w:val="22"/>
          <w:lang w:val="en-GB"/>
        </w:rPr>
        <w:t>.</w:t>
      </w:r>
      <w:r w:rsidR="00544974">
        <w:rPr>
          <w:rFonts w:cs="Arial"/>
          <w:sz w:val="22"/>
          <w:szCs w:val="22"/>
          <w:lang w:val="en-GB"/>
        </w:rPr>
        <w:t xml:space="preserve"> </w:t>
      </w:r>
    </w:p>
    <w:p w14:paraId="1EAA8368" w14:textId="77777777" w:rsidR="00F6599E" w:rsidRPr="00091745" w:rsidRDefault="00F6599E" w:rsidP="00F02294">
      <w:pPr>
        <w:keepNext/>
        <w:tabs>
          <w:tab w:val="left" w:pos="1440"/>
        </w:tabs>
        <w:ind w:right="238"/>
        <w:rPr>
          <w:rFonts w:cs="Arial"/>
          <w:sz w:val="22"/>
          <w:szCs w:val="22"/>
          <w:lang w:val="en-GB"/>
        </w:rPr>
      </w:pPr>
    </w:p>
    <w:p w14:paraId="0E7FE5BB" w14:textId="77777777" w:rsidR="00141137" w:rsidRPr="00091745" w:rsidRDefault="00141137" w:rsidP="00F02294">
      <w:pPr>
        <w:tabs>
          <w:tab w:val="left" w:pos="1440"/>
        </w:tabs>
        <w:ind w:right="239"/>
        <w:rPr>
          <w:rFonts w:cs="Arial"/>
          <w:sz w:val="22"/>
          <w:szCs w:val="22"/>
          <w:lang w:val="en-GB"/>
        </w:rPr>
      </w:pPr>
      <w:r w:rsidRPr="00091745">
        <w:rPr>
          <w:rFonts w:cs="Arial"/>
          <w:sz w:val="22"/>
          <w:szCs w:val="22"/>
          <w:lang w:val="en-GB"/>
        </w:rPr>
        <w:t>Each party hereby represents that it does not discriminate against individuals on the basis of race, gender, creed, national origin, citizenship.</w:t>
      </w:r>
    </w:p>
    <w:p w14:paraId="5B9CEC35" w14:textId="77777777" w:rsidR="00141137" w:rsidRPr="00091745" w:rsidRDefault="00141137" w:rsidP="00F02294">
      <w:pPr>
        <w:tabs>
          <w:tab w:val="left" w:pos="1440"/>
        </w:tabs>
        <w:ind w:right="239"/>
        <w:rPr>
          <w:rFonts w:cs="Arial"/>
          <w:sz w:val="22"/>
          <w:szCs w:val="22"/>
          <w:lang w:val="en-GB"/>
        </w:rPr>
      </w:pPr>
    </w:p>
    <w:p w14:paraId="15A00866" w14:textId="77777777" w:rsidR="00141137" w:rsidRDefault="00141137" w:rsidP="00F02294">
      <w:pPr>
        <w:tabs>
          <w:tab w:val="left" w:pos="1440"/>
        </w:tabs>
        <w:ind w:right="239"/>
        <w:rPr>
          <w:rFonts w:cs="Arial"/>
          <w:sz w:val="22"/>
          <w:szCs w:val="22"/>
          <w:lang w:val="en-GB"/>
        </w:rPr>
      </w:pPr>
    </w:p>
    <w:p w14:paraId="7462FCF9" w14:textId="77777777" w:rsidR="00482873" w:rsidRPr="00091745" w:rsidRDefault="00482873" w:rsidP="00F02294">
      <w:pPr>
        <w:tabs>
          <w:tab w:val="left" w:pos="1440"/>
        </w:tabs>
        <w:ind w:right="239"/>
        <w:rPr>
          <w:rFonts w:cs="Arial"/>
          <w:sz w:val="22"/>
          <w:szCs w:val="22"/>
          <w:lang w:val="en-GB"/>
        </w:rPr>
      </w:pPr>
    </w:p>
    <w:p w14:paraId="376EF1CB"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514" w:name="_Toc89015211"/>
      <w:bookmarkStart w:id="515" w:name="_Toc122240220"/>
      <w:bookmarkStart w:id="516" w:name="_Toc122246529"/>
      <w:bookmarkStart w:id="517" w:name="_Toc191446371"/>
      <w:bookmarkStart w:id="518" w:name="_Toc79569253"/>
      <w:r w:rsidRPr="00091745">
        <w:rPr>
          <w:sz w:val="22"/>
          <w:szCs w:val="22"/>
        </w:rPr>
        <w:lastRenderedPageBreak/>
        <w:t>Engagement of Third Parties and use of In-house Resources</w:t>
      </w:r>
      <w:bookmarkEnd w:id="514"/>
      <w:bookmarkEnd w:id="515"/>
      <w:bookmarkEnd w:id="516"/>
      <w:bookmarkEnd w:id="517"/>
      <w:bookmarkEnd w:id="518"/>
    </w:p>
    <w:p w14:paraId="363ED030" w14:textId="77777777" w:rsidR="00141137" w:rsidRPr="00091745" w:rsidRDefault="00141137" w:rsidP="00F02294">
      <w:pPr>
        <w:tabs>
          <w:tab w:val="left" w:pos="1440"/>
        </w:tabs>
        <w:ind w:right="239"/>
        <w:rPr>
          <w:rFonts w:cs="Arial"/>
          <w:sz w:val="22"/>
          <w:szCs w:val="22"/>
          <w:lang w:val="en-GB"/>
        </w:rPr>
      </w:pPr>
    </w:p>
    <w:p w14:paraId="22C59A4E" w14:textId="77777777" w:rsidR="00C54E75" w:rsidRDefault="00141137" w:rsidP="00C54E75">
      <w:pPr>
        <w:tabs>
          <w:tab w:val="left" w:pos="1440"/>
        </w:tabs>
        <w:ind w:right="239"/>
        <w:rPr>
          <w:rFonts w:cs="Arial"/>
          <w:sz w:val="22"/>
          <w:szCs w:val="22"/>
          <w:lang w:val="en-GB"/>
        </w:rPr>
      </w:pPr>
      <w:r w:rsidRPr="00091745">
        <w:rPr>
          <w:rFonts w:cs="Arial"/>
          <w:sz w:val="22"/>
          <w:szCs w:val="22"/>
          <w:lang w:val="en-GB"/>
        </w:rPr>
        <w:t xml:space="preserve">The Contractor acknowledges that WHO may elect to engage </w:t>
      </w:r>
      <w:r w:rsidR="00355B86" w:rsidRPr="00091745">
        <w:rPr>
          <w:rFonts w:cs="Arial"/>
          <w:sz w:val="22"/>
          <w:szCs w:val="22"/>
          <w:lang w:val="en-GB"/>
        </w:rPr>
        <w:t>t</w:t>
      </w:r>
      <w:r w:rsidRPr="00091745">
        <w:rPr>
          <w:rFonts w:cs="Arial"/>
          <w:sz w:val="22"/>
          <w:szCs w:val="22"/>
          <w:lang w:val="en-GB"/>
        </w:rPr>
        <w:t xml:space="preserve">hird </w:t>
      </w:r>
      <w:r w:rsidR="00355B86" w:rsidRPr="00091745">
        <w:rPr>
          <w:rFonts w:cs="Arial"/>
          <w:sz w:val="22"/>
          <w:szCs w:val="22"/>
          <w:lang w:val="en-GB"/>
        </w:rPr>
        <w:t>p</w:t>
      </w:r>
      <w:r w:rsidRPr="00091745">
        <w:rPr>
          <w:rFonts w:cs="Arial"/>
          <w:sz w:val="22"/>
          <w:szCs w:val="22"/>
          <w:lang w:val="en-GB"/>
        </w:rPr>
        <w:t xml:space="preserve">arties to participate in or oversee certain aspects of the project and that WHO may elect to use its in-house resources for the performance of certain aspects of the project. The Contractor shall at all times cooperate with and ensure that the Contractor and each of its </w:t>
      </w:r>
      <w:r w:rsidR="00D93A37" w:rsidRPr="00091745">
        <w:rPr>
          <w:rFonts w:cs="Arial"/>
          <w:sz w:val="22"/>
          <w:szCs w:val="22"/>
          <w:lang w:val="en-GB"/>
        </w:rPr>
        <w:t xml:space="preserve">partners, </w:t>
      </w:r>
      <w:r w:rsidRPr="00091745">
        <w:rPr>
          <w:rFonts w:cs="Arial"/>
          <w:sz w:val="22"/>
          <w:szCs w:val="22"/>
          <w:lang w:val="en-GB"/>
        </w:rPr>
        <w:t xml:space="preserve">subcontractors and their employees and agents cooperate, in good faith, with such </w:t>
      </w:r>
      <w:r w:rsidR="00355B86" w:rsidRPr="00091745">
        <w:rPr>
          <w:rFonts w:cs="Arial"/>
          <w:sz w:val="22"/>
          <w:szCs w:val="22"/>
          <w:lang w:val="en-GB"/>
        </w:rPr>
        <w:t>t</w:t>
      </w:r>
      <w:r w:rsidRPr="00091745">
        <w:rPr>
          <w:rFonts w:cs="Arial"/>
          <w:sz w:val="22"/>
          <w:szCs w:val="22"/>
          <w:lang w:val="en-GB"/>
        </w:rPr>
        <w:t xml:space="preserve">hird </w:t>
      </w:r>
      <w:r w:rsidR="00355B86" w:rsidRPr="00091745">
        <w:rPr>
          <w:rFonts w:cs="Arial"/>
          <w:sz w:val="22"/>
          <w:szCs w:val="22"/>
          <w:lang w:val="en-GB"/>
        </w:rPr>
        <w:t>p</w:t>
      </w:r>
      <w:r w:rsidRPr="00091745">
        <w:rPr>
          <w:rFonts w:cs="Arial"/>
          <w:sz w:val="22"/>
          <w:szCs w:val="22"/>
          <w:lang w:val="en-GB"/>
        </w:rPr>
        <w:t>arties and with any WHO in-house resources.</w:t>
      </w:r>
    </w:p>
    <w:p w14:paraId="11BD6626" w14:textId="77777777" w:rsidR="00C54E75" w:rsidRDefault="00C54E75" w:rsidP="00C54E75">
      <w:pPr>
        <w:tabs>
          <w:tab w:val="left" w:pos="1440"/>
        </w:tabs>
        <w:ind w:right="239"/>
        <w:rPr>
          <w:rFonts w:cs="Arial"/>
          <w:sz w:val="22"/>
          <w:szCs w:val="22"/>
          <w:lang w:val="en-GB"/>
        </w:rPr>
      </w:pPr>
    </w:p>
    <w:p w14:paraId="2A04820B" w14:textId="77777777" w:rsidR="00C02B0F" w:rsidRDefault="00C02B0F">
      <w:pPr>
        <w:jc w:val="left"/>
        <w:rPr>
          <w:rFonts w:cs="Arial"/>
          <w:sz w:val="22"/>
          <w:szCs w:val="22"/>
          <w:lang w:val="en-GB"/>
        </w:rPr>
      </w:pPr>
      <w:r>
        <w:rPr>
          <w:rFonts w:cs="Arial"/>
          <w:sz w:val="22"/>
          <w:szCs w:val="22"/>
          <w:lang w:val="en-GB"/>
        </w:rPr>
        <w:br w:type="page"/>
      </w:r>
    </w:p>
    <w:p w14:paraId="09FDA95B" w14:textId="455BD920" w:rsidR="00510019" w:rsidRPr="00C02B0F" w:rsidRDefault="00510019" w:rsidP="00910A46">
      <w:pPr>
        <w:pStyle w:val="Heading1"/>
        <w:keepNext/>
        <w:pageBreakBefore w:val="0"/>
        <w:widowControl w:val="0"/>
        <w:numPr>
          <w:ilvl w:val="0"/>
          <w:numId w:val="1"/>
        </w:numPr>
        <w:tabs>
          <w:tab w:val="clear" w:pos="851"/>
        </w:tabs>
        <w:spacing w:line="240" w:lineRule="atLeast"/>
        <w:ind w:left="0" w:right="239"/>
        <w:jc w:val="lowKashida"/>
      </w:pPr>
      <w:bookmarkStart w:id="519" w:name="_Toc499734378"/>
      <w:bookmarkStart w:id="520" w:name="_Toc499734507"/>
      <w:bookmarkStart w:id="521" w:name="_Toc79569254"/>
      <w:bookmarkEnd w:id="519"/>
      <w:bookmarkEnd w:id="520"/>
      <w:r w:rsidRPr="00A112BC">
        <w:lastRenderedPageBreak/>
        <w:t>List</w:t>
      </w:r>
      <w:r w:rsidRPr="00C02B0F">
        <w:t xml:space="preserve"> Of Annexes</w:t>
      </w:r>
      <w:bookmarkEnd w:id="521"/>
      <w:r w:rsidR="00C02B0F">
        <w:t xml:space="preserve"> </w:t>
      </w:r>
    </w:p>
    <w:p w14:paraId="6356B4DD" w14:textId="77777777" w:rsidR="00510019" w:rsidRDefault="00510019" w:rsidP="00D07547">
      <w:pPr>
        <w:tabs>
          <w:tab w:val="left" w:pos="1440"/>
        </w:tabs>
        <w:ind w:right="239"/>
        <w:rPr>
          <w:rFonts w:cs="Arial"/>
          <w:sz w:val="22"/>
          <w:szCs w:val="22"/>
          <w:lang w:val="en-GB"/>
        </w:rPr>
      </w:pPr>
    </w:p>
    <w:p w14:paraId="106573F4" w14:textId="77777777" w:rsidR="00C02B0F" w:rsidRPr="00A112BC" w:rsidRDefault="00C02B0F" w:rsidP="00A112BC">
      <w:pPr>
        <w:tabs>
          <w:tab w:val="left" w:pos="1440"/>
        </w:tabs>
        <w:ind w:right="239"/>
        <w:rPr>
          <w:sz w:val="22"/>
          <w:lang w:val="en-GB"/>
        </w:rPr>
      </w:pPr>
    </w:p>
    <w:p w14:paraId="1F1E202C" w14:textId="77777777" w:rsidR="00C02B0F" w:rsidRPr="00091745" w:rsidRDefault="00C02B0F" w:rsidP="00A112BC">
      <w:pPr>
        <w:tabs>
          <w:tab w:val="left" w:pos="1440"/>
        </w:tabs>
        <w:ind w:right="239"/>
        <w:rPr>
          <w:rFonts w:cs="Arial"/>
          <w:sz w:val="22"/>
          <w:szCs w:val="22"/>
          <w:lang w:val="en-GB"/>
        </w:rPr>
      </w:pPr>
    </w:p>
    <w:tbl>
      <w:tblPr>
        <w:tblW w:w="2812" w:type="pct"/>
        <w:jc w:val="center"/>
        <w:tblCellMar>
          <w:left w:w="0" w:type="dxa"/>
          <w:right w:w="0" w:type="dxa"/>
        </w:tblCellMar>
        <w:tblLook w:val="04A0" w:firstRow="1" w:lastRow="0" w:firstColumn="1" w:lastColumn="0" w:noHBand="0" w:noVBand="1"/>
      </w:tblPr>
      <w:tblGrid>
        <w:gridCol w:w="2390"/>
        <w:gridCol w:w="3620"/>
      </w:tblGrid>
      <w:tr w:rsidR="00510019" w:rsidRPr="00091745" w14:paraId="1AF0EC2B" w14:textId="77777777" w:rsidTr="00A112BC">
        <w:trPr>
          <w:trHeight w:val="270"/>
          <w:jc w:val="center"/>
        </w:trPr>
        <w:tc>
          <w:tcPr>
            <w:tcW w:w="1988" w:type="pct"/>
            <w:tcBorders>
              <w:top w:val="single" w:sz="8" w:space="0" w:color="447DB5"/>
              <w:left w:val="single" w:sz="8" w:space="0" w:color="447DB5"/>
              <w:bottom w:val="single" w:sz="8" w:space="0" w:color="447DB5"/>
              <w:right w:val="single" w:sz="8" w:space="0" w:color="447DB5"/>
            </w:tcBorders>
            <w:tcMar>
              <w:top w:w="0" w:type="dxa"/>
              <w:left w:w="70" w:type="dxa"/>
              <w:bottom w:w="0" w:type="dxa"/>
              <w:right w:w="70" w:type="dxa"/>
            </w:tcMar>
            <w:hideMark/>
          </w:tcPr>
          <w:p w14:paraId="61C50B3A" w14:textId="77777777" w:rsidR="00510019" w:rsidRPr="00091745" w:rsidRDefault="00510019" w:rsidP="00DF18A3">
            <w:pPr>
              <w:rPr>
                <w:rFonts w:ascii="Calibri" w:eastAsiaTheme="minorEastAsia" w:hAnsi="Calibri" w:cs="Calibri"/>
                <w:b/>
                <w:bCs/>
                <w:szCs w:val="20"/>
              </w:rPr>
            </w:pPr>
            <w:r w:rsidRPr="00091745">
              <w:rPr>
                <w:b/>
                <w:bCs/>
                <w:szCs w:val="20"/>
              </w:rPr>
              <w:t>Annex 1</w:t>
            </w:r>
          </w:p>
        </w:tc>
        <w:tc>
          <w:tcPr>
            <w:tcW w:w="3012" w:type="pct"/>
            <w:tcBorders>
              <w:top w:val="single" w:sz="8" w:space="0" w:color="447DB5"/>
              <w:left w:val="nil"/>
              <w:bottom w:val="single" w:sz="8" w:space="0" w:color="447DB5"/>
              <w:right w:val="single" w:sz="8" w:space="0" w:color="447DB5"/>
            </w:tcBorders>
            <w:tcMar>
              <w:top w:w="0" w:type="dxa"/>
              <w:left w:w="70" w:type="dxa"/>
              <w:bottom w:w="0" w:type="dxa"/>
              <w:right w:w="70" w:type="dxa"/>
            </w:tcMar>
            <w:hideMark/>
          </w:tcPr>
          <w:p w14:paraId="5F4CA8B4" w14:textId="77777777" w:rsidR="00510019" w:rsidRPr="00091745" w:rsidRDefault="00510019" w:rsidP="00DF18A3">
            <w:pPr>
              <w:rPr>
                <w:rFonts w:ascii="Calibri" w:eastAsiaTheme="minorEastAsia" w:hAnsi="Calibri" w:cs="Calibri"/>
                <w:b/>
                <w:bCs/>
                <w:szCs w:val="20"/>
              </w:rPr>
            </w:pPr>
            <w:r w:rsidRPr="00091745">
              <w:rPr>
                <w:b/>
                <w:bCs/>
                <w:szCs w:val="20"/>
              </w:rPr>
              <w:t>Acknowledgment Form</w:t>
            </w:r>
          </w:p>
        </w:tc>
      </w:tr>
      <w:tr w:rsidR="00510019" w:rsidRPr="00091745" w14:paraId="67276993" w14:textId="77777777" w:rsidTr="00A112BC">
        <w:trPr>
          <w:trHeight w:val="270"/>
          <w:jc w:val="center"/>
        </w:trPr>
        <w:tc>
          <w:tcPr>
            <w:tcW w:w="1988" w:type="pct"/>
            <w:tcBorders>
              <w:top w:val="nil"/>
              <w:left w:val="single" w:sz="8" w:space="0" w:color="447DB5"/>
              <w:bottom w:val="single" w:sz="8" w:space="0" w:color="447DB5"/>
              <w:right w:val="single" w:sz="8" w:space="0" w:color="447DB5"/>
            </w:tcBorders>
            <w:tcMar>
              <w:top w:w="0" w:type="dxa"/>
              <w:left w:w="70" w:type="dxa"/>
              <w:bottom w:w="0" w:type="dxa"/>
              <w:right w:w="70" w:type="dxa"/>
            </w:tcMar>
            <w:hideMark/>
          </w:tcPr>
          <w:p w14:paraId="27A0DAE1" w14:textId="77777777" w:rsidR="00510019" w:rsidRPr="00091745" w:rsidRDefault="00510019" w:rsidP="00DF18A3">
            <w:pPr>
              <w:rPr>
                <w:rFonts w:ascii="Calibri" w:eastAsiaTheme="minorEastAsia" w:hAnsi="Calibri" w:cs="Calibri"/>
                <w:b/>
                <w:bCs/>
                <w:szCs w:val="20"/>
              </w:rPr>
            </w:pPr>
            <w:r w:rsidRPr="00091745">
              <w:rPr>
                <w:b/>
                <w:bCs/>
                <w:szCs w:val="20"/>
              </w:rPr>
              <w:t>Annex 2</w:t>
            </w:r>
          </w:p>
        </w:tc>
        <w:tc>
          <w:tcPr>
            <w:tcW w:w="3012" w:type="pct"/>
            <w:tcBorders>
              <w:top w:val="nil"/>
              <w:left w:val="nil"/>
              <w:bottom w:val="single" w:sz="8" w:space="0" w:color="447DB5"/>
              <w:right w:val="single" w:sz="8" w:space="0" w:color="447DB5"/>
            </w:tcBorders>
            <w:tcMar>
              <w:top w:w="0" w:type="dxa"/>
              <w:left w:w="70" w:type="dxa"/>
              <w:bottom w:w="0" w:type="dxa"/>
              <w:right w:w="70" w:type="dxa"/>
            </w:tcMar>
            <w:hideMark/>
          </w:tcPr>
          <w:p w14:paraId="60F9B87C" w14:textId="77777777" w:rsidR="00510019" w:rsidRPr="00091745" w:rsidRDefault="00510019" w:rsidP="00C02B0F">
            <w:pPr>
              <w:rPr>
                <w:rFonts w:ascii="Calibri" w:eastAsiaTheme="minorEastAsia" w:hAnsi="Calibri" w:cs="Calibri"/>
                <w:b/>
                <w:bCs/>
                <w:szCs w:val="20"/>
              </w:rPr>
            </w:pPr>
            <w:r w:rsidRPr="00091745">
              <w:rPr>
                <w:b/>
                <w:bCs/>
                <w:szCs w:val="20"/>
              </w:rPr>
              <w:t xml:space="preserve">Confidentiality Undertaking </w:t>
            </w:r>
          </w:p>
        </w:tc>
      </w:tr>
      <w:tr w:rsidR="00510019" w:rsidRPr="00091745" w14:paraId="117103EB" w14:textId="77777777" w:rsidTr="00A112BC">
        <w:trPr>
          <w:trHeight w:val="270"/>
          <w:jc w:val="center"/>
        </w:trPr>
        <w:tc>
          <w:tcPr>
            <w:tcW w:w="1988" w:type="pct"/>
            <w:tcBorders>
              <w:top w:val="nil"/>
              <w:left w:val="single" w:sz="8" w:space="0" w:color="447DB5"/>
              <w:bottom w:val="single" w:sz="8" w:space="0" w:color="447DB5"/>
              <w:right w:val="single" w:sz="8" w:space="0" w:color="447DB5"/>
            </w:tcBorders>
            <w:tcMar>
              <w:top w:w="0" w:type="dxa"/>
              <w:left w:w="70" w:type="dxa"/>
              <w:bottom w:w="0" w:type="dxa"/>
              <w:right w:w="70" w:type="dxa"/>
            </w:tcMar>
            <w:hideMark/>
          </w:tcPr>
          <w:p w14:paraId="6E0A2842" w14:textId="77777777" w:rsidR="00510019" w:rsidRPr="00091745" w:rsidRDefault="00510019" w:rsidP="00DF18A3">
            <w:pPr>
              <w:rPr>
                <w:rFonts w:ascii="Calibri" w:eastAsiaTheme="minorEastAsia" w:hAnsi="Calibri" w:cs="Calibri"/>
                <w:b/>
                <w:bCs/>
                <w:szCs w:val="20"/>
              </w:rPr>
            </w:pPr>
            <w:r w:rsidRPr="00091745">
              <w:rPr>
                <w:b/>
                <w:bCs/>
                <w:szCs w:val="20"/>
              </w:rPr>
              <w:t>Annex 3</w:t>
            </w:r>
          </w:p>
        </w:tc>
        <w:tc>
          <w:tcPr>
            <w:tcW w:w="3012" w:type="pct"/>
            <w:tcBorders>
              <w:top w:val="nil"/>
              <w:left w:val="nil"/>
              <w:bottom w:val="single" w:sz="8" w:space="0" w:color="447DB5"/>
              <w:right w:val="single" w:sz="8" w:space="0" w:color="447DB5"/>
            </w:tcBorders>
            <w:tcMar>
              <w:top w:w="0" w:type="dxa"/>
              <w:left w:w="70" w:type="dxa"/>
              <w:bottom w:w="0" w:type="dxa"/>
              <w:right w:w="70" w:type="dxa"/>
            </w:tcMar>
            <w:hideMark/>
          </w:tcPr>
          <w:p w14:paraId="16B74F7C" w14:textId="77777777" w:rsidR="00510019" w:rsidRPr="00091745" w:rsidRDefault="00510019" w:rsidP="00DF18A3">
            <w:pPr>
              <w:rPr>
                <w:rFonts w:ascii="Calibri" w:eastAsiaTheme="minorEastAsia" w:hAnsi="Calibri" w:cs="Calibri"/>
                <w:b/>
                <w:bCs/>
                <w:szCs w:val="20"/>
              </w:rPr>
            </w:pPr>
            <w:r w:rsidRPr="00091745">
              <w:rPr>
                <w:b/>
                <w:bCs/>
                <w:szCs w:val="20"/>
              </w:rPr>
              <w:t>Proposal Completeness Form</w:t>
            </w:r>
          </w:p>
        </w:tc>
      </w:tr>
      <w:tr w:rsidR="00510019" w:rsidRPr="00091745" w14:paraId="7AB7EBED" w14:textId="77777777" w:rsidTr="00C54E75">
        <w:trPr>
          <w:trHeight w:val="270"/>
          <w:jc w:val="center"/>
        </w:trPr>
        <w:tc>
          <w:tcPr>
            <w:tcW w:w="1988" w:type="pct"/>
            <w:tcBorders>
              <w:top w:val="nil"/>
              <w:left w:val="single" w:sz="8" w:space="0" w:color="447DB5"/>
              <w:bottom w:val="single" w:sz="8" w:space="0" w:color="447DB5"/>
              <w:right w:val="single" w:sz="8" w:space="0" w:color="447DB5"/>
            </w:tcBorders>
            <w:tcMar>
              <w:top w:w="0" w:type="dxa"/>
              <w:left w:w="70" w:type="dxa"/>
              <w:bottom w:w="0" w:type="dxa"/>
              <w:right w:w="70" w:type="dxa"/>
            </w:tcMar>
            <w:hideMark/>
          </w:tcPr>
          <w:p w14:paraId="37B006DE" w14:textId="77777777" w:rsidR="00510019" w:rsidRPr="00091745" w:rsidRDefault="00510019" w:rsidP="00DF18A3">
            <w:pPr>
              <w:rPr>
                <w:rFonts w:ascii="Calibri" w:eastAsiaTheme="minorEastAsia" w:hAnsi="Calibri" w:cs="Calibri"/>
                <w:b/>
                <w:bCs/>
                <w:szCs w:val="20"/>
              </w:rPr>
            </w:pPr>
            <w:r w:rsidRPr="00091745">
              <w:rPr>
                <w:b/>
                <w:bCs/>
                <w:szCs w:val="20"/>
              </w:rPr>
              <w:t>Annex 4</w:t>
            </w:r>
          </w:p>
        </w:tc>
        <w:tc>
          <w:tcPr>
            <w:tcW w:w="3012" w:type="pct"/>
            <w:tcBorders>
              <w:top w:val="nil"/>
              <w:left w:val="nil"/>
              <w:bottom w:val="single" w:sz="8" w:space="0" w:color="447DB5"/>
              <w:right w:val="single" w:sz="8" w:space="0" w:color="447DB5"/>
            </w:tcBorders>
            <w:tcMar>
              <w:top w:w="0" w:type="dxa"/>
              <w:left w:w="70" w:type="dxa"/>
              <w:bottom w:w="0" w:type="dxa"/>
              <w:right w:w="70" w:type="dxa"/>
            </w:tcMar>
            <w:hideMark/>
          </w:tcPr>
          <w:p w14:paraId="77044AD6" w14:textId="3E187850" w:rsidR="00510019" w:rsidRPr="00091745" w:rsidRDefault="00CD64F8" w:rsidP="00DF18A3">
            <w:pPr>
              <w:rPr>
                <w:rFonts w:ascii="Calibri" w:eastAsiaTheme="minorEastAsia" w:hAnsi="Calibri" w:cs="Calibri"/>
                <w:b/>
                <w:bCs/>
                <w:szCs w:val="20"/>
              </w:rPr>
            </w:pPr>
            <w:r>
              <w:rPr>
                <w:b/>
                <w:bCs/>
                <w:szCs w:val="20"/>
              </w:rPr>
              <w:t>Information from Bidder</w:t>
            </w:r>
          </w:p>
        </w:tc>
      </w:tr>
      <w:tr w:rsidR="00510019" w:rsidRPr="00091745" w14:paraId="79ED6993" w14:textId="77777777" w:rsidTr="00CD64F8">
        <w:trPr>
          <w:trHeight w:val="270"/>
          <w:jc w:val="center"/>
        </w:trPr>
        <w:tc>
          <w:tcPr>
            <w:tcW w:w="1988" w:type="pct"/>
            <w:tcBorders>
              <w:top w:val="nil"/>
              <w:left w:val="single" w:sz="8" w:space="0" w:color="447DB5"/>
              <w:bottom w:val="single" w:sz="8" w:space="0" w:color="447DB5"/>
              <w:right w:val="single" w:sz="8" w:space="0" w:color="447DB5"/>
            </w:tcBorders>
            <w:tcMar>
              <w:top w:w="0" w:type="dxa"/>
              <w:left w:w="70" w:type="dxa"/>
              <w:bottom w:w="0" w:type="dxa"/>
              <w:right w:w="70" w:type="dxa"/>
            </w:tcMar>
            <w:hideMark/>
          </w:tcPr>
          <w:p w14:paraId="7CE2CA6C" w14:textId="77777777" w:rsidR="00510019" w:rsidRPr="00091745" w:rsidRDefault="00510019" w:rsidP="00DF18A3">
            <w:pPr>
              <w:rPr>
                <w:rFonts w:ascii="Calibri" w:eastAsiaTheme="minorEastAsia" w:hAnsi="Calibri" w:cs="Calibri"/>
                <w:b/>
                <w:bCs/>
                <w:szCs w:val="20"/>
              </w:rPr>
            </w:pPr>
            <w:r w:rsidRPr="00091745">
              <w:rPr>
                <w:b/>
                <w:bCs/>
                <w:szCs w:val="20"/>
              </w:rPr>
              <w:t>Annex 5</w:t>
            </w:r>
          </w:p>
        </w:tc>
        <w:tc>
          <w:tcPr>
            <w:tcW w:w="3012" w:type="pct"/>
            <w:tcBorders>
              <w:top w:val="nil"/>
              <w:left w:val="nil"/>
              <w:bottom w:val="single" w:sz="8" w:space="0" w:color="447DB5"/>
              <w:right w:val="single" w:sz="8" w:space="0" w:color="447DB5"/>
            </w:tcBorders>
            <w:tcMar>
              <w:top w:w="0" w:type="dxa"/>
              <w:left w:w="70" w:type="dxa"/>
              <w:bottom w:w="0" w:type="dxa"/>
              <w:right w:w="70" w:type="dxa"/>
            </w:tcMar>
            <w:hideMark/>
          </w:tcPr>
          <w:p w14:paraId="237C7DA8" w14:textId="77777777" w:rsidR="00510019" w:rsidRPr="00091745" w:rsidRDefault="00510019" w:rsidP="00DF18A3">
            <w:pPr>
              <w:rPr>
                <w:rFonts w:ascii="Calibri" w:eastAsiaTheme="minorEastAsia" w:hAnsi="Calibri" w:cs="Calibri"/>
                <w:b/>
                <w:bCs/>
                <w:szCs w:val="20"/>
              </w:rPr>
            </w:pPr>
            <w:r w:rsidRPr="00091745">
              <w:rPr>
                <w:b/>
                <w:bCs/>
                <w:szCs w:val="20"/>
              </w:rPr>
              <w:t>Acceptance Form</w:t>
            </w:r>
          </w:p>
        </w:tc>
      </w:tr>
      <w:tr w:rsidR="00015F59" w:rsidRPr="001307E0" w14:paraId="4AFF11AA" w14:textId="77777777" w:rsidTr="00CD64F8">
        <w:trPr>
          <w:trHeight w:val="270"/>
          <w:jc w:val="center"/>
        </w:trPr>
        <w:tc>
          <w:tcPr>
            <w:tcW w:w="1988" w:type="pct"/>
            <w:tcBorders>
              <w:top w:val="single" w:sz="8" w:space="0" w:color="447DB5"/>
              <w:left w:val="single" w:sz="8" w:space="0" w:color="447DB5"/>
              <w:bottom w:val="single" w:sz="8" w:space="0" w:color="447DB5"/>
              <w:right w:val="single" w:sz="8" w:space="0" w:color="447DB5"/>
            </w:tcBorders>
            <w:tcMar>
              <w:top w:w="0" w:type="dxa"/>
              <w:left w:w="70" w:type="dxa"/>
              <w:bottom w:w="0" w:type="dxa"/>
              <w:right w:w="70" w:type="dxa"/>
            </w:tcMar>
          </w:tcPr>
          <w:p w14:paraId="23F81A8D" w14:textId="1C4C969E" w:rsidR="00015F59" w:rsidRPr="001307E0" w:rsidRDefault="00015F59" w:rsidP="008915E3">
            <w:pPr>
              <w:rPr>
                <w:b/>
                <w:bCs/>
                <w:szCs w:val="20"/>
              </w:rPr>
            </w:pPr>
            <w:r>
              <w:rPr>
                <w:b/>
                <w:bCs/>
                <w:szCs w:val="20"/>
              </w:rPr>
              <w:t>Annex 6</w:t>
            </w:r>
          </w:p>
        </w:tc>
        <w:tc>
          <w:tcPr>
            <w:tcW w:w="3012" w:type="pct"/>
            <w:tcBorders>
              <w:top w:val="single" w:sz="8" w:space="0" w:color="447DB5"/>
              <w:left w:val="nil"/>
              <w:bottom w:val="single" w:sz="8" w:space="0" w:color="447DB5"/>
              <w:right w:val="single" w:sz="8" w:space="0" w:color="447DB5"/>
            </w:tcBorders>
            <w:tcMar>
              <w:top w:w="0" w:type="dxa"/>
              <w:left w:w="70" w:type="dxa"/>
              <w:bottom w:w="0" w:type="dxa"/>
              <w:right w:w="70" w:type="dxa"/>
            </w:tcMar>
          </w:tcPr>
          <w:p w14:paraId="001F474D" w14:textId="77777777" w:rsidR="00015F59" w:rsidRPr="008915E3" w:rsidRDefault="00015F59" w:rsidP="008915E3">
            <w:pPr>
              <w:rPr>
                <w:b/>
                <w:bCs/>
                <w:szCs w:val="20"/>
              </w:rPr>
            </w:pPr>
            <w:r>
              <w:rPr>
                <w:b/>
                <w:bCs/>
                <w:szCs w:val="20"/>
              </w:rPr>
              <w:t>Self Declaration Form</w:t>
            </w:r>
          </w:p>
        </w:tc>
      </w:tr>
      <w:tr w:rsidR="00CD64F8" w:rsidRPr="001307E0" w14:paraId="46C607F7" w14:textId="77777777" w:rsidTr="00CD64F8">
        <w:trPr>
          <w:trHeight w:val="270"/>
          <w:jc w:val="center"/>
        </w:trPr>
        <w:tc>
          <w:tcPr>
            <w:tcW w:w="1988" w:type="pct"/>
            <w:tcBorders>
              <w:top w:val="single" w:sz="8" w:space="0" w:color="447DB5"/>
              <w:left w:val="single" w:sz="8" w:space="0" w:color="447DB5"/>
              <w:bottom w:val="single" w:sz="8" w:space="0" w:color="447DB5"/>
              <w:right w:val="single" w:sz="8" w:space="0" w:color="447DB5"/>
            </w:tcBorders>
            <w:tcMar>
              <w:top w:w="0" w:type="dxa"/>
              <w:left w:w="70" w:type="dxa"/>
              <w:bottom w:w="0" w:type="dxa"/>
              <w:right w:w="70" w:type="dxa"/>
            </w:tcMar>
          </w:tcPr>
          <w:p w14:paraId="511C2196" w14:textId="0BD02A01" w:rsidR="00CD64F8" w:rsidRDefault="00CD64F8" w:rsidP="00CD64F8">
            <w:pPr>
              <w:rPr>
                <w:b/>
                <w:bCs/>
                <w:szCs w:val="20"/>
              </w:rPr>
            </w:pPr>
            <w:r w:rsidRPr="00091745">
              <w:rPr>
                <w:b/>
                <w:bCs/>
                <w:szCs w:val="20"/>
              </w:rPr>
              <w:t xml:space="preserve">Annex </w:t>
            </w:r>
            <w:r>
              <w:rPr>
                <w:b/>
                <w:bCs/>
                <w:szCs w:val="20"/>
              </w:rPr>
              <w:t>7</w:t>
            </w:r>
          </w:p>
        </w:tc>
        <w:tc>
          <w:tcPr>
            <w:tcW w:w="3012" w:type="pct"/>
            <w:tcBorders>
              <w:top w:val="single" w:sz="8" w:space="0" w:color="447DB5"/>
              <w:left w:val="nil"/>
              <w:bottom w:val="single" w:sz="8" w:space="0" w:color="447DB5"/>
              <w:right w:val="single" w:sz="8" w:space="0" w:color="447DB5"/>
            </w:tcBorders>
            <w:tcMar>
              <w:top w:w="0" w:type="dxa"/>
              <w:left w:w="70" w:type="dxa"/>
              <w:bottom w:w="0" w:type="dxa"/>
              <w:right w:w="70" w:type="dxa"/>
            </w:tcMar>
          </w:tcPr>
          <w:p w14:paraId="3F414A23" w14:textId="7CC0DAA1" w:rsidR="00CD64F8" w:rsidRDefault="00CD64F8" w:rsidP="00CD64F8">
            <w:pPr>
              <w:rPr>
                <w:b/>
                <w:bCs/>
                <w:szCs w:val="20"/>
              </w:rPr>
            </w:pPr>
            <w:r w:rsidRPr="00091745">
              <w:rPr>
                <w:b/>
                <w:bCs/>
                <w:szCs w:val="20"/>
              </w:rPr>
              <w:t>Questions from Bidders</w:t>
            </w:r>
            <w:r>
              <w:rPr>
                <w:b/>
                <w:bCs/>
                <w:szCs w:val="20"/>
              </w:rPr>
              <w:t xml:space="preserve"> Template</w:t>
            </w:r>
          </w:p>
        </w:tc>
      </w:tr>
    </w:tbl>
    <w:p w14:paraId="3655858B" w14:textId="77777777" w:rsidR="00E721FD" w:rsidRDefault="00E721FD" w:rsidP="006A5B02">
      <w:pPr>
        <w:pStyle w:val="Header"/>
        <w:rPr>
          <w:rFonts w:cs="Arial"/>
          <w:sz w:val="22"/>
          <w:szCs w:val="22"/>
          <w:lang w:val="en-GB"/>
        </w:rPr>
      </w:pPr>
    </w:p>
    <w:p w14:paraId="09F1051C" w14:textId="66758CDC" w:rsidR="00C02B0F" w:rsidRDefault="00C02B0F" w:rsidP="006A5B02">
      <w:pPr>
        <w:pStyle w:val="Header"/>
        <w:rPr>
          <w:rFonts w:cs="Arial"/>
          <w:sz w:val="22"/>
          <w:szCs w:val="22"/>
          <w:lang w:val="en-GB"/>
        </w:rPr>
      </w:pPr>
    </w:p>
    <w:p w14:paraId="7E5DADF4" w14:textId="77777777" w:rsidR="00C02B0F" w:rsidRPr="00A112BC" w:rsidRDefault="00C02B0F" w:rsidP="006A5B02">
      <w:pPr>
        <w:pStyle w:val="Header"/>
        <w:rPr>
          <w:sz w:val="22"/>
          <w:lang w:val="en-GB"/>
        </w:rPr>
      </w:pPr>
    </w:p>
    <w:p w14:paraId="6AE75EFA" w14:textId="77777777" w:rsidR="00C02B0F" w:rsidRPr="00A112BC" w:rsidRDefault="00C02B0F" w:rsidP="006A5B02">
      <w:pPr>
        <w:pStyle w:val="Header"/>
        <w:rPr>
          <w:sz w:val="22"/>
          <w:lang w:val="en-GB"/>
        </w:rPr>
      </w:pPr>
    </w:p>
    <w:p w14:paraId="15CBD1C1" w14:textId="77777777" w:rsidR="00C02B0F" w:rsidRPr="00A112BC" w:rsidRDefault="00C02B0F" w:rsidP="00A112BC">
      <w:pPr>
        <w:pStyle w:val="Header"/>
        <w:rPr>
          <w:sz w:val="22"/>
          <w:lang w:val="en-GB"/>
        </w:rPr>
      </w:pPr>
    </w:p>
    <w:p w14:paraId="473A865F" w14:textId="77777777" w:rsidR="00E721FD" w:rsidRPr="00A112BC" w:rsidRDefault="00E721FD">
      <w:pPr>
        <w:jc w:val="left"/>
        <w:rPr>
          <w:sz w:val="22"/>
          <w:lang w:val="en-GB"/>
        </w:rPr>
      </w:pPr>
      <w:r w:rsidRPr="00A112BC">
        <w:rPr>
          <w:sz w:val="22"/>
          <w:lang w:val="en-GB"/>
        </w:rPr>
        <w:br w:type="page"/>
      </w:r>
    </w:p>
    <w:p w14:paraId="2B41B943" w14:textId="77777777" w:rsidR="00C02B0F" w:rsidRPr="00A112BC" w:rsidRDefault="00C02B0F" w:rsidP="00A112BC">
      <w:pPr>
        <w:jc w:val="left"/>
        <w:rPr>
          <w:sz w:val="22"/>
          <w:lang w:val="en-GB"/>
        </w:rPr>
      </w:pPr>
    </w:p>
    <w:p w14:paraId="136D1583" w14:textId="782C2BA1" w:rsidR="006A5B02" w:rsidRPr="001307E0" w:rsidRDefault="006A5B02" w:rsidP="006A5B02">
      <w:pPr>
        <w:pStyle w:val="Header"/>
        <w:rPr>
          <w:rFonts w:cs="Arial"/>
          <w:b/>
          <w:bCs/>
          <w:lang w:val="en-GB"/>
        </w:rPr>
      </w:pPr>
      <w:r w:rsidRPr="001307E0">
        <w:rPr>
          <w:rFonts w:cs="Arial"/>
          <w:b/>
          <w:bCs/>
          <w:lang w:val="en-GB"/>
        </w:rPr>
        <w:t xml:space="preserve">Request for Proposals: </w:t>
      </w:r>
      <w:sdt>
        <w:sdtPr>
          <w:rPr>
            <w:rStyle w:val="Style3"/>
          </w:rPr>
          <w:alias w:val="Bid Reference"/>
          <w:tag w:val=""/>
          <w:id w:val="781375468"/>
          <w:dataBinding w:prefixMappings="xmlns:ns0='http://schemas.microsoft.com/office/2006/coverPageProps' " w:xpath="/ns0:CoverPageProperties[1]/ns0:Abstract[1]" w:storeItemID="{55AF091B-3C7A-41E3-B477-F2FDAA23CFDA}"/>
          <w:text/>
        </w:sdtPr>
        <w:sdtEndPr>
          <w:rPr>
            <w:rStyle w:val="Style3"/>
          </w:rPr>
        </w:sdtEndPr>
        <w:sdtContent>
          <w:r w:rsidR="00D90216">
            <w:rPr>
              <w:rStyle w:val="Style3"/>
            </w:rPr>
            <w:t>2021/CSF/DAS/0003.</w:t>
          </w:r>
        </w:sdtContent>
      </w:sdt>
    </w:p>
    <w:p w14:paraId="5ADEF1B8" w14:textId="77777777" w:rsidR="006A5B02" w:rsidRPr="001307E0" w:rsidRDefault="006A5B02" w:rsidP="006A5B02">
      <w:pPr>
        <w:pStyle w:val="Header"/>
        <w:rPr>
          <w:rFonts w:cs="Arial"/>
          <w:b/>
          <w:bCs/>
          <w:lang w:val="en-GB"/>
        </w:rPr>
      </w:pPr>
    </w:p>
    <w:p w14:paraId="35EC0359" w14:textId="12EBC3DC" w:rsidR="006A5B02" w:rsidRPr="00D07547" w:rsidRDefault="006A5B02">
      <w:pPr>
        <w:pStyle w:val="Header"/>
        <w:rPr>
          <w:rFonts w:cs="Arial"/>
          <w:b/>
          <w:bCs/>
          <w:sz w:val="24"/>
          <w:szCs w:val="32"/>
          <w:lang w:val="en-GB"/>
        </w:rPr>
      </w:pPr>
      <w:r w:rsidRPr="001307E0">
        <w:rPr>
          <w:rFonts w:cs="Arial"/>
          <w:b/>
          <w:bCs/>
          <w:sz w:val="24"/>
          <w:szCs w:val="32"/>
          <w:u w:val="single"/>
          <w:lang w:val="en-GB"/>
        </w:rPr>
        <w:t>Annex 1: Acknowledgement Form</w:t>
      </w:r>
      <w:r w:rsidR="003466D0" w:rsidRPr="00D07547">
        <w:rPr>
          <w:rFonts w:cs="Arial"/>
          <w:b/>
          <w:bCs/>
          <w:sz w:val="24"/>
          <w:szCs w:val="32"/>
          <w:lang w:val="en-GB"/>
        </w:rPr>
        <w:t xml:space="preserve"> </w:t>
      </w:r>
      <w:r w:rsidR="003466D0" w:rsidRPr="0074445C">
        <w:rPr>
          <w:rFonts w:asciiTheme="minorBidi" w:hAnsiTheme="minorBidi" w:cstheme="minorBidi"/>
          <w:bCs/>
          <w:sz w:val="16"/>
          <w:szCs w:val="16"/>
          <w:lang w:val="en-GB"/>
        </w:rPr>
        <w:t>(</w:t>
      </w:r>
      <w:r w:rsidR="003466D0">
        <w:rPr>
          <w:rFonts w:asciiTheme="minorBidi" w:hAnsiTheme="minorBidi" w:cstheme="minorBidi"/>
          <w:bCs/>
          <w:sz w:val="16"/>
          <w:szCs w:val="16"/>
          <w:lang w:val="en-GB"/>
        </w:rPr>
        <w:t>Ref.</w:t>
      </w:r>
      <w:r w:rsidR="003466D0" w:rsidRPr="0074445C">
        <w:rPr>
          <w:bCs/>
          <w:sz w:val="16"/>
          <w:szCs w:val="16"/>
        </w:rPr>
        <w:t xml:space="preserve"> Paragraph</w:t>
      </w:r>
      <w:r w:rsidR="003466D0">
        <w:rPr>
          <w:bCs/>
          <w:sz w:val="16"/>
          <w:szCs w:val="16"/>
        </w:rPr>
        <w:t xml:space="preserve"> </w:t>
      </w:r>
      <w:r w:rsidR="003466D0">
        <w:rPr>
          <w:bCs/>
          <w:sz w:val="16"/>
          <w:szCs w:val="16"/>
        </w:rPr>
        <w:fldChar w:fldCharType="begin"/>
      </w:r>
      <w:r w:rsidR="003466D0">
        <w:rPr>
          <w:bCs/>
          <w:sz w:val="16"/>
          <w:szCs w:val="16"/>
        </w:rPr>
        <w:instrText xml:space="preserve"> REF _Ref490146544 \r \h </w:instrText>
      </w:r>
      <w:r w:rsidR="003466D0">
        <w:rPr>
          <w:bCs/>
          <w:sz w:val="16"/>
          <w:szCs w:val="16"/>
        </w:rPr>
      </w:r>
      <w:r w:rsidR="003466D0">
        <w:rPr>
          <w:bCs/>
          <w:sz w:val="16"/>
          <w:szCs w:val="16"/>
        </w:rPr>
        <w:fldChar w:fldCharType="separate"/>
      </w:r>
      <w:r w:rsidR="00B16A3A">
        <w:rPr>
          <w:bCs/>
          <w:sz w:val="16"/>
          <w:szCs w:val="16"/>
          <w:cs/>
        </w:rPr>
        <w:t>‎</w:t>
      </w:r>
      <w:r w:rsidR="00B16A3A">
        <w:rPr>
          <w:bCs/>
          <w:sz w:val="16"/>
          <w:szCs w:val="16"/>
        </w:rPr>
        <w:t>4.2</w:t>
      </w:r>
      <w:r w:rsidR="003466D0">
        <w:rPr>
          <w:bCs/>
          <w:sz w:val="16"/>
          <w:szCs w:val="16"/>
        </w:rPr>
        <w:fldChar w:fldCharType="end"/>
      </w:r>
      <w:r w:rsidR="003466D0" w:rsidRPr="0074445C">
        <w:rPr>
          <w:rFonts w:asciiTheme="minorBidi" w:hAnsiTheme="minorBidi" w:cstheme="minorBidi"/>
          <w:bCs/>
          <w:sz w:val="16"/>
          <w:szCs w:val="16"/>
          <w:lang w:val="en-GB"/>
        </w:rPr>
        <w:t>)</w:t>
      </w:r>
    </w:p>
    <w:p w14:paraId="3A494F90" w14:textId="77777777" w:rsidR="006A5B02" w:rsidRPr="001307E0" w:rsidRDefault="006A5B02" w:rsidP="006A5B02">
      <w:pPr>
        <w:pStyle w:val="Header"/>
        <w:rPr>
          <w:rFonts w:cs="Arial"/>
          <w:lang w:val="en-GB"/>
        </w:rPr>
      </w:pPr>
    </w:p>
    <w:tbl>
      <w:tblPr>
        <w:tblW w:w="9356" w:type="dxa"/>
        <w:tblInd w:w="-34" w:type="dxa"/>
        <w:tblLayout w:type="fixed"/>
        <w:tblLook w:val="0000" w:firstRow="0" w:lastRow="0" w:firstColumn="0" w:lastColumn="0" w:noHBand="0" w:noVBand="0"/>
      </w:tblPr>
      <w:tblGrid>
        <w:gridCol w:w="9356"/>
      </w:tblGrid>
      <w:tr w:rsidR="006A5B02" w:rsidRPr="001307E0" w14:paraId="251E3074" w14:textId="77777777" w:rsidTr="006A5B02">
        <w:tc>
          <w:tcPr>
            <w:tcW w:w="9356" w:type="dxa"/>
          </w:tcPr>
          <w:p w14:paraId="142D827A" w14:textId="77777777" w:rsidR="004D51E7" w:rsidRDefault="004D51E7" w:rsidP="006A5B02">
            <w:pPr>
              <w:pStyle w:val="BodyText"/>
              <w:rPr>
                <w:rFonts w:ascii="Arial" w:hAnsi="Arial" w:cs="Arial"/>
                <w:b/>
                <w:bCs/>
                <w:sz w:val="22"/>
                <w:szCs w:val="22"/>
              </w:rPr>
            </w:pPr>
          </w:p>
          <w:p w14:paraId="68BBBD32" w14:textId="241E1B27" w:rsidR="004D51E7" w:rsidRPr="00D57368" w:rsidRDefault="006A5B02" w:rsidP="006A5B02">
            <w:pPr>
              <w:pStyle w:val="BodyText"/>
              <w:rPr>
                <w:rFonts w:ascii="Arial" w:hAnsi="Arial" w:cs="Arial"/>
                <w:b/>
                <w:bCs/>
                <w:sz w:val="22"/>
                <w:szCs w:val="22"/>
              </w:rPr>
            </w:pPr>
            <w:r w:rsidRPr="00D57368">
              <w:rPr>
                <w:rFonts w:ascii="Arial" w:hAnsi="Arial" w:cs="Arial"/>
                <w:b/>
                <w:bCs/>
                <w:sz w:val="22"/>
                <w:szCs w:val="22"/>
              </w:rPr>
              <w:t xml:space="preserve">Please check the appropriate box (see below) and email </w:t>
            </w:r>
            <w:r w:rsidR="004D51E7" w:rsidRPr="00D57368">
              <w:rPr>
                <w:rFonts w:ascii="Arial" w:hAnsi="Arial" w:cs="Arial"/>
                <w:b/>
                <w:bCs/>
                <w:sz w:val="22"/>
                <w:szCs w:val="22"/>
              </w:rPr>
              <w:t xml:space="preserve">this acknowledgement form immediately upon receipt </w:t>
            </w:r>
            <w:r w:rsidRPr="00D57368">
              <w:rPr>
                <w:rFonts w:ascii="Arial" w:hAnsi="Arial" w:cs="Arial"/>
                <w:b/>
                <w:bCs/>
                <w:sz w:val="22"/>
                <w:szCs w:val="22"/>
              </w:rPr>
              <w:t>to</w:t>
            </w:r>
            <w:r w:rsidR="00544974" w:rsidRPr="00D57368">
              <w:rPr>
                <w:rFonts w:ascii="Arial" w:hAnsi="Arial" w:cs="Arial"/>
                <w:b/>
                <w:bCs/>
                <w:sz w:val="22"/>
                <w:szCs w:val="22"/>
              </w:rPr>
              <w:t xml:space="preserve"> </w:t>
            </w:r>
            <w:r w:rsidR="000E2CE6">
              <w:rPr>
                <w:rFonts w:ascii="Arial" w:hAnsi="Arial" w:cs="Arial"/>
                <w:b/>
                <w:bCs/>
                <w:color w:val="FF0000"/>
                <w:sz w:val="22"/>
                <w:szCs w:val="22"/>
                <w:u w:val="single"/>
              </w:rPr>
              <w:t>fctc2030</w:t>
            </w:r>
            <w:r w:rsidRPr="00D57368">
              <w:rPr>
                <w:rFonts w:ascii="Arial" w:hAnsi="Arial" w:cs="Arial"/>
                <w:b/>
                <w:bCs/>
                <w:color w:val="FF0000"/>
                <w:sz w:val="22"/>
                <w:szCs w:val="22"/>
                <w:u w:val="single"/>
              </w:rPr>
              <w:t>@who.int</w:t>
            </w:r>
            <w:r w:rsidR="004D51E7" w:rsidRPr="00D57368">
              <w:rPr>
                <w:rFonts w:ascii="Arial" w:hAnsi="Arial" w:cs="Arial"/>
                <w:b/>
                <w:bCs/>
                <w:sz w:val="22"/>
                <w:szCs w:val="22"/>
              </w:rPr>
              <w:t>.</w:t>
            </w:r>
          </w:p>
          <w:p w14:paraId="0162F6BF" w14:textId="0292005A" w:rsidR="004D51E7" w:rsidRPr="00D57368" w:rsidRDefault="004D51E7" w:rsidP="00D07547">
            <w:pPr>
              <w:pStyle w:val="BodyText"/>
              <w:spacing w:after="60"/>
              <w:ind w:left="1440" w:hanging="720"/>
              <w:rPr>
                <w:rFonts w:ascii="Arial" w:hAnsi="Arial" w:cs="Arial"/>
                <w:sz w:val="22"/>
                <w:szCs w:val="22"/>
              </w:rPr>
            </w:pPr>
            <w:r w:rsidRPr="00D57368">
              <w:rPr>
                <w:rFonts w:cs="Arial"/>
                <w:sz w:val="22"/>
                <w:szCs w:val="22"/>
              </w:rPr>
              <w:t xml:space="preserve">The </w:t>
            </w:r>
            <w:r w:rsidR="006A5B02" w:rsidRPr="00D57368">
              <w:rPr>
                <w:rFonts w:cs="Arial"/>
                <w:sz w:val="22"/>
                <w:szCs w:val="22"/>
              </w:rPr>
              <w:t>Bid Ref</w:t>
            </w:r>
            <w:r w:rsidRPr="00D57368">
              <w:rPr>
                <w:rFonts w:cs="Arial"/>
                <w:sz w:val="22"/>
                <w:szCs w:val="22"/>
              </w:rPr>
              <w:t>erence</w:t>
            </w:r>
            <w:r w:rsidR="006A5B02" w:rsidRPr="00D57368">
              <w:rPr>
                <w:rFonts w:cs="Arial"/>
                <w:sz w:val="22"/>
                <w:szCs w:val="22"/>
              </w:rPr>
              <w:t>:</w:t>
            </w:r>
            <w:r w:rsidR="00544974" w:rsidRPr="00D57368">
              <w:rPr>
                <w:rFonts w:cs="Arial"/>
                <w:sz w:val="22"/>
                <w:szCs w:val="22"/>
              </w:rPr>
              <w:t xml:space="preserve"> </w:t>
            </w:r>
            <w:sdt>
              <w:sdtPr>
                <w:rPr>
                  <w:rStyle w:val="Style3"/>
                  <w:rFonts w:cs="Arial"/>
                  <w:sz w:val="22"/>
                  <w:szCs w:val="22"/>
                </w:rPr>
                <w:alias w:val="Bid Reference"/>
                <w:tag w:val=""/>
                <w:id w:val="-494346823"/>
                <w:dataBinding w:prefixMappings="xmlns:ns0='http://schemas.microsoft.com/office/2006/coverPageProps' " w:xpath="/ns0:CoverPageProperties[1]/ns0:Abstract[1]" w:storeItemID="{55AF091B-3C7A-41E3-B477-F2FDAA23CFDA}"/>
                <w:text/>
              </w:sdtPr>
              <w:sdtEndPr>
                <w:rPr>
                  <w:rStyle w:val="Style3"/>
                </w:rPr>
              </w:sdtEndPr>
              <w:sdtContent>
                <w:r w:rsidR="00D90216">
                  <w:rPr>
                    <w:rStyle w:val="Style3"/>
                    <w:rFonts w:cs="Arial"/>
                    <w:sz w:val="22"/>
                    <w:szCs w:val="22"/>
                    <w:lang w:val="en-US"/>
                  </w:rPr>
                  <w:t>2021/CSF/DAS/0003.</w:t>
                </w:r>
              </w:sdtContent>
            </w:sdt>
            <w:r w:rsidRPr="00D57368">
              <w:rPr>
                <w:rFonts w:ascii="Arial" w:hAnsi="Arial" w:cs="Arial"/>
                <w:sz w:val="22"/>
                <w:szCs w:val="22"/>
              </w:rPr>
              <w:t xml:space="preserve"> must be mentioned in the Subject line.</w:t>
            </w:r>
          </w:p>
          <w:p w14:paraId="49BECCD7" w14:textId="77777777" w:rsidR="006A5B02" w:rsidRPr="00D57368" w:rsidRDefault="006A5B02" w:rsidP="00D57368">
            <w:pPr>
              <w:pStyle w:val="BodyText"/>
              <w:spacing w:after="60"/>
              <w:ind w:left="1440" w:hanging="720"/>
              <w:rPr>
                <w:rFonts w:ascii="Arial" w:hAnsi="Arial" w:cs="Arial"/>
                <w:sz w:val="22"/>
                <w:szCs w:val="22"/>
              </w:rPr>
            </w:pPr>
          </w:p>
          <w:p w14:paraId="37C53F67" w14:textId="77777777" w:rsidR="006A5B02" w:rsidRPr="001307E0" w:rsidRDefault="006A5B02" w:rsidP="006A5B02">
            <w:pPr>
              <w:ind w:left="1701"/>
              <w:rPr>
                <w:rFonts w:cs="Arial"/>
                <w:szCs w:val="20"/>
                <w:lang w:val="en-GB"/>
              </w:rPr>
            </w:pPr>
          </w:p>
        </w:tc>
      </w:tr>
      <w:tr w:rsidR="006A5B02" w:rsidRPr="001307E0" w14:paraId="5E341B3E" w14:textId="77777777" w:rsidTr="00D07547">
        <w:trPr>
          <w:cantSplit/>
        </w:trPr>
        <w:tc>
          <w:tcPr>
            <w:tcW w:w="9356" w:type="dxa"/>
          </w:tcPr>
          <w:p w14:paraId="1235AA69" w14:textId="77777777" w:rsidR="006A5B02" w:rsidRPr="001307E0" w:rsidRDefault="00E66F16">
            <w:pPr>
              <w:spacing w:before="120" w:after="120"/>
              <w:rPr>
                <w:rFonts w:cs="Arial"/>
                <w:lang w:val="en-GB"/>
              </w:rPr>
            </w:pPr>
            <w:r w:rsidRPr="00720832">
              <w:rPr>
                <w:rFonts w:cs="Arial"/>
                <w:b/>
                <w:sz w:val="30"/>
                <w:szCs w:val="30"/>
                <w:lang w:val="en-GB"/>
              </w:rPr>
              <w:fldChar w:fldCharType="begin">
                <w:ffData>
                  <w:name w:val="Check1"/>
                  <w:enabled/>
                  <w:calcOnExit w:val="0"/>
                  <w:checkBox>
                    <w:sizeAuto/>
                    <w:default w:val="0"/>
                  </w:checkBox>
                </w:ffData>
              </w:fldChar>
            </w:r>
            <w:r w:rsidRPr="00720832">
              <w:rPr>
                <w:rFonts w:cs="Arial"/>
                <w:b/>
                <w:sz w:val="30"/>
                <w:szCs w:val="30"/>
                <w:lang w:val="en-GB"/>
              </w:rPr>
              <w:instrText xml:space="preserve"> FORMCHECKBOX </w:instrText>
            </w:r>
            <w:r w:rsidR="00BF171D">
              <w:rPr>
                <w:rFonts w:cs="Arial"/>
                <w:b/>
                <w:sz w:val="30"/>
                <w:szCs w:val="30"/>
                <w:lang w:val="en-GB"/>
              </w:rPr>
            </w:r>
            <w:r w:rsidR="00BF171D">
              <w:rPr>
                <w:rFonts w:cs="Arial"/>
                <w:b/>
                <w:sz w:val="30"/>
                <w:szCs w:val="30"/>
                <w:lang w:val="en-GB"/>
              </w:rPr>
              <w:fldChar w:fldCharType="separate"/>
            </w:r>
            <w:r w:rsidRPr="00720832">
              <w:rPr>
                <w:rFonts w:cs="Arial"/>
                <w:b/>
                <w:sz w:val="30"/>
                <w:szCs w:val="30"/>
                <w:lang w:val="en-GB"/>
              </w:rPr>
              <w:fldChar w:fldCharType="end"/>
            </w:r>
            <w:r>
              <w:rPr>
                <w:rFonts w:cs="Arial"/>
                <w:b/>
                <w:lang w:val="en-GB"/>
              </w:rPr>
              <w:t xml:space="preserve"> </w:t>
            </w:r>
            <w:r w:rsidR="006A5B02" w:rsidRPr="001307E0">
              <w:rPr>
                <w:rFonts w:cs="Arial"/>
                <w:b/>
                <w:lang w:val="en-GB"/>
              </w:rPr>
              <w:t>Intention To Submit A Proposal</w:t>
            </w:r>
          </w:p>
          <w:p w14:paraId="2FD73093" w14:textId="1EFA40AD" w:rsidR="006A5B02" w:rsidRPr="008C7F80" w:rsidRDefault="006A5B02" w:rsidP="006A5B02">
            <w:pPr>
              <w:spacing w:before="120" w:after="120"/>
              <w:rPr>
                <w:rFonts w:cs="Arial"/>
                <w:color w:val="FF0000"/>
                <w:szCs w:val="20"/>
                <w:lang w:val="en-GB"/>
              </w:rPr>
            </w:pPr>
            <w:r w:rsidRPr="001307E0">
              <w:rPr>
                <w:rFonts w:cs="Arial"/>
                <w:szCs w:val="20"/>
                <w:lang w:val="en-GB"/>
              </w:rPr>
              <w:t>We hereby acknowledge receipt of the RFP.</w:t>
            </w:r>
            <w:r w:rsidR="00544974">
              <w:rPr>
                <w:rFonts w:cs="Arial"/>
                <w:szCs w:val="20"/>
                <w:lang w:val="en-GB"/>
              </w:rPr>
              <w:t xml:space="preserve"> </w:t>
            </w:r>
            <w:r w:rsidRPr="001307E0">
              <w:rPr>
                <w:rFonts w:cs="Arial"/>
                <w:szCs w:val="20"/>
                <w:lang w:val="en-GB"/>
              </w:rPr>
              <w:t xml:space="preserve">We have perused the document and advise that </w:t>
            </w:r>
            <w:r w:rsidRPr="001307E0">
              <w:rPr>
                <w:rFonts w:cs="Arial"/>
                <w:szCs w:val="20"/>
                <w:u w:val="single"/>
                <w:lang w:val="en-GB"/>
              </w:rPr>
              <w:t>we intend to</w:t>
            </w:r>
            <w:r w:rsidRPr="001307E0">
              <w:rPr>
                <w:rFonts w:cs="Arial"/>
                <w:szCs w:val="20"/>
                <w:lang w:val="en-GB"/>
              </w:rPr>
              <w:t xml:space="preserve"> submit a proposal </w:t>
            </w:r>
            <w:r w:rsidRPr="001307E0">
              <w:rPr>
                <w:rFonts w:cs="Arial"/>
                <w:b/>
                <w:color w:val="FF0000"/>
                <w:szCs w:val="20"/>
                <w:u w:val="single"/>
                <w:lang w:val="en-GB"/>
              </w:rPr>
              <w:t xml:space="preserve">on or before </w:t>
            </w:r>
            <w:sdt>
              <w:sdtPr>
                <w:rPr>
                  <w:rStyle w:val="Style3"/>
                  <w:color w:val="FF0000"/>
                  <w:sz w:val="22"/>
                  <w:szCs w:val="22"/>
                </w:rPr>
                <w:alias w:val="Closing Date"/>
                <w:tag w:val=""/>
                <w:id w:val="2015801925"/>
                <w:dataBinding w:prefixMappings="xmlns:ns0='http://schemas.microsoft.com/office/2006/coverPageProps' " w:xpath="/ns0:CoverPageProperties[1]/ns0:PublishDate[1]" w:storeItemID="{55AF091B-3C7A-41E3-B477-F2FDAA23CFDA}"/>
                <w:date w:fullDate="2021-09-06T00:00:00Z">
                  <w:dateFormat w:val="dd/MM/yyyy"/>
                  <w:lid w:val="en-GB"/>
                  <w:storeMappedDataAs w:val="dateTime"/>
                  <w:calendar w:val="gregorian"/>
                </w:date>
              </w:sdtPr>
              <w:sdtEndPr>
                <w:rPr>
                  <w:rStyle w:val="Style3"/>
                </w:rPr>
              </w:sdtEndPr>
              <w:sdtContent>
                <w:r w:rsidR="00CF47C3">
                  <w:rPr>
                    <w:rStyle w:val="Style3"/>
                    <w:color w:val="FF0000"/>
                    <w:sz w:val="22"/>
                    <w:szCs w:val="22"/>
                    <w:lang w:val="en-GB"/>
                  </w:rPr>
                  <w:t>06/09/2021</w:t>
                </w:r>
              </w:sdtContent>
            </w:sdt>
            <w:r w:rsidR="00544974">
              <w:rPr>
                <w:rFonts w:cs="Arial"/>
                <w:b/>
                <w:color w:val="FF0000"/>
                <w:szCs w:val="20"/>
                <w:lang w:val="en-GB"/>
              </w:rPr>
              <w:t xml:space="preserve"> </w:t>
            </w:r>
            <w:r w:rsidRPr="008C7F80">
              <w:rPr>
                <w:rFonts w:cs="Arial"/>
                <w:b/>
                <w:color w:val="FF0000"/>
                <w:szCs w:val="20"/>
                <w:lang w:val="en-GB"/>
              </w:rPr>
              <w:t>at</w:t>
            </w:r>
            <w:r w:rsidR="00544974">
              <w:rPr>
                <w:rFonts w:cs="Arial"/>
                <w:b/>
                <w:color w:val="FF0000"/>
                <w:szCs w:val="20"/>
                <w:lang w:val="en-GB"/>
              </w:rPr>
              <w:t xml:space="preserve"> </w:t>
            </w:r>
            <w:sdt>
              <w:sdtPr>
                <w:rPr>
                  <w:rFonts w:cs="Arial"/>
                  <w:b/>
                  <w:bCs/>
                  <w:color w:val="FF0000"/>
                  <w:sz w:val="22"/>
                  <w:szCs w:val="22"/>
                  <w:lang w:val="en-GB"/>
                </w:rPr>
                <w:alias w:val="Closing Time"/>
                <w:tag w:val="Closing Time"/>
                <w:id w:val="1903091595"/>
                <w:dataBinding w:prefixMappings="xmlns:ns0='http://purl.org/dc/elements/1.1/' xmlns:ns1='http://schemas.openxmlformats.org/package/2006/metadata/core-properties' " w:xpath="/ns1:coreProperties[1]/ns1:keywords[1]" w:storeItemID="{6C3C8BC8-F283-45AE-878A-BAB7291924A1}"/>
                <w:text/>
              </w:sdtPr>
              <w:sdtEndPr/>
              <w:sdtContent>
                <w:r w:rsidR="0033014B">
                  <w:rPr>
                    <w:rFonts w:cs="Arial"/>
                    <w:b/>
                    <w:bCs/>
                    <w:color w:val="FF0000"/>
                    <w:sz w:val="22"/>
                    <w:szCs w:val="22"/>
                    <w:lang w:val="en-GB"/>
                  </w:rPr>
                  <w:t>23:59</w:t>
                </w:r>
              </w:sdtContent>
            </w:sdt>
            <w:r w:rsidRPr="008C7F80">
              <w:rPr>
                <w:rFonts w:cs="Arial"/>
                <w:b/>
                <w:color w:val="FF0000"/>
                <w:szCs w:val="20"/>
                <w:lang w:val="en-GB"/>
              </w:rPr>
              <w:t xml:space="preserve"> hours </w:t>
            </w:r>
            <w:sdt>
              <w:sdtPr>
                <w:rPr>
                  <w:rStyle w:val="Style3"/>
                  <w:color w:val="FF0000"/>
                  <w:sz w:val="20"/>
                  <w:szCs w:val="20"/>
                </w:rPr>
                <w:alias w:val="Location"/>
                <w:tag w:val="Location"/>
                <w:id w:val="1061056693"/>
                <w:dataBinding w:prefixMappings="xmlns:ns0='http://schemas.microsoft.com/office/2006/coverPageProps' " w:xpath="/ns0:CoverPageProperties[1]/ns0:CompanyAddress[1]" w:storeItemID="{55AF091B-3C7A-41E3-B477-F2FDAA23CFDA}"/>
                <w:text/>
              </w:sdtPr>
              <w:sdtEndPr>
                <w:rPr>
                  <w:rStyle w:val="DefaultParagraphFont"/>
                  <w:rFonts w:cs="Arial"/>
                  <w:b w:val="0"/>
                  <w:bCs/>
                  <w:lang w:val="en-GB"/>
                </w:rPr>
              </w:sdtEndPr>
              <w:sdtContent>
                <w:r w:rsidR="0033014B">
                  <w:rPr>
                    <w:rStyle w:val="Style3"/>
                    <w:color w:val="FF0000"/>
                    <w:sz w:val="20"/>
                    <w:szCs w:val="20"/>
                  </w:rPr>
                  <w:t>Geneva, Switzerland</w:t>
                </w:r>
              </w:sdtContent>
            </w:sdt>
            <w:r w:rsidRPr="008C7F80">
              <w:rPr>
                <w:rFonts w:cs="Arial"/>
                <w:b/>
                <w:color w:val="FF0000"/>
                <w:szCs w:val="20"/>
                <w:lang w:val="en-GB"/>
              </w:rPr>
              <w:t xml:space="preserve"> time</w:t>
            </w:r>
            <w:r w:rsidRPr="008C7F80">
              <w:rPr>
                <w:rFonts w:cs="Arial"/>
                <w:color w:val="FF0000"/>
                <w:szCs w:val="20"/>
                <w:lang w:val="en-GB"/>
              </w:rPr>
              <w:t>.</w:t>
            </w:r>
          </w:p>
          <w:p w14:paraId="6D6F343E" w14:textId="77777777" w:rsidR="006A5B02" w:rsidRPr="001307E0" w:rsidRDefault="006A5B02" w:rsidP="006A5B02">
            <w:pPr>
              <w:pStyle w:val="Header"/>
              <w:spacing w:before="120" w:after="120"/>
              <w:rPr>
                <w:rFonts w:cs="Arial"/>
                <w:szCs w:val="20"/>
                <w:lang w:val="en-GB"/>
              </w:rPr>
            </w:pPr>
          </w:p>
        </w:tc>
      </w:tr>
      <w:tr w:rsidR="006A5B02" w:rsidRPr="001307E0" w14:paraId="0AD7D33C" w14:textId="77777777" w:rsidTr="00D07547">
        <w:trPr>
          <w:cantSplit/>
        </w:trPr>
        <w:tc>
          <w:tcPr>
            <w:tcW w:w="9356" w:type="dxa"/>
            <w:tcBorders>
              <w:bottom w:val="dotted" w:sz="4" w:space="0" w:color="BFBFBF" w:themeColor="background1" w:themeShade="BF"/>
            </w:tcBorders>
          </w:tcPr>
          <w:p w14:paraId="100608F2" w14:textId="77777777" w:rsidR="006A5B02" w:rsidRPr="001307E0" w:rsidRDefault="00E66F16">
            <w:pPr>
              <w:spacing w:before="120" w:after="120"/>
              <w:rPr>
                <w:rFonts w:cs="Arial"/>
                <w:b/>
                <w:lang w:val="en-GB"/>
              </w:rPr>
            </w:pPr>
            <w:r w:rsidRPr="00720832">
              <w:rPr>
                <w:rFonts w:cs="Arial"/>
                <w:b/>
                <w:sz w:val="30"/>
                <w:szCs w:val="30"/>
                <w:lang w:val="en-GB"/>
              </w:rPr>
              <w:fldChar w:fldCharType="begin">
                <w:ffData>
                  <w:name w:val="Check2"/>
                  <w:enabled/>
                  <w:calcOnExit w:val="0"/>
                  <w:checkBox>
                    <w:sizeAuto/>
                    <w:default w:val="0"/>
                  </w:checkBox>
                </w:ffData>
              </w:fldChar>
            </w:r>
            <w:r w:rsidRPr="00720832">
              <w:rPr>
                <w:rFonts w:cs="Arial"/>
                <w:b/>
                <w:sz w:val="30"/>
                <w:szCs w:val="30"/>
                <w:lang w:val="en-GB"/>
              </w:rPr>
              <w:instrText xml:space="preserve"> FORMCHECKBOX </w:instrText>
            </w:r>
            <w:r w:rsidR="00BF171D">
              <w:rPr>
                <w:rFonts w:cs="Arial"/>
                <w:b/>
                <w:sz w:val="30"/>
                <w:szCs w:val="30"/>
                <w:lang w:val="en-GB"/>
              </w:rPr>
            </w:r>
            <w:r w:rsidR="00BF171D">
              <w:rPr>
                <w:rFonts w:cs="Arial"/>
                <w:b/>
                <w:sz w:val="30"/>
                <w:szCs w:val="30"/>
                <w:lang w:val="en-GB"/>
              </w:rPr>
              <w:fldChar w:fldCharType="separate"/>
            </w:r>
            <w:r w:rsidRPr="00720832">
              <w:rPr>
                <w:rFonts w:cs="Arial"/>
                <w:b/>
                <w:sz w:val="30"/>
                <w:szCs w:val="30"/>
                <w:lang w:val="en-GB"/>
              </w:rPr>
              <w:fldChar w:fldCharType="end"/>
            </w:r>
            <w:r>
              <w:rPr>
                <w:rFonts w:cs="Arial"/>
                <w:b/>
                <w:lang w:val="en-GB"/>
              </w:rPr>
              <w:t xml:space="preserve"> </w:t>
            </w:r>
            <w:r w:rsidR="006A5B02" w:rsidRPr="001307E0">
              <w:rPr>
                <w:rFonts w:cs="Arial"/>
                <w:b/>
                <w:lang w:val="en-GB"/>
              </w:rPr>
              <w:t>Non-Intention To Submit A Proposal</w:t>
            </w:r>
          </w:p>
          <w:p w14:paraId="5291E336" w14:textId="77777777" w:rsidR="00E66F16" w:rsidRDefault="006A5B02">
            <w:pPr>
              <w:spacing w:before="120" w:after="120"/>
              <w:rPr>
                <w:rFonts w:cs="Arial"/>
                <w:szCs w:val="20"/>
                <w:lang w:val="en-GB"/>
              </w:rPr>
            </w:pPr>
            <w:r w:rsidRPr="001307E0">
              <w:rPr>
                <w:rFonts w:cs="Arial"/>
                <w:szCs w:val="20"/>
                <w:lang w:val="en-GB"/>
              </w:rPr>
              <w:t>We hereby acknowledge receipt of the RFP.</w:t>
            </w:r>
            <w:r w:rsidR="00544974">
              <w:rPr>
                <w:rFonts w:cs="Arial"/>
                <w:szCs w:val="20"/>
                <w:lang w:val="en-GB"/>
              </w:rPr>
              <w:t xml:space="preserve"> </w:t>
            </w:r>
            <w:r w:rsidRPr="001307E0">
              <w:rPr>
                <w:rFonts w:cs="Arial"/>
                <w:szCs w:val="20"/>
                <w:lang w:val="en-GB"/>
              </w:rPr>
              <w:t xml:space="preserve">We have perused the document and advise that </w:t>
            </w:r>
            <w:r w:rsidRPr="001307E0">
              <w:rPr>
                <w:rFonts w:cs="Arial"/>
                <w:szCs w:val="20"/>
                <w:u w:val="single"/>
                <w:lang w:val="en-GB"/>
              </w:rPr>
              <w:t>we do not intend to</w:t>
            </w:r>
            <w:r w:rsidRPr="001307E0">
              <w:rPr>
                <w:rFonts w:cs="Arial"/>
                <w:szCs w:val="20"/>
                <w:lang w:val="en-GB"/>
              </w:rPr>
              <w:t xml:space="preserve"> submit a proposal for the following reasons:</w:t>
            </w:r>
            <w:r w:rsidR="00E66F16" w:rsidRPr="001307E0" w:rsidDel="00E66F16">
              <w:rPr>
                <w:rFonts w:cs="Arial"/>
                <w:szCs w:val="20"/>
                <w:lang w:val="en-GB"/>
              </w:rPr>
              <w:t xml:space="preserve"> </w:t>
            </w:r>
          </w:p>
          <w:p w14:paraId="41C66A68" w14:textId="77777777" w:rsidR="00E66F16" w:rsidRDefault="00E66F16" w:rsidP="00D07547">
            <w:pPr>
              <w:pBdr>
                <w:bottom w:val="dotted" w:sz="4" w:space="1" w:color="BFBFBF" w:themeColor="background1" w:themeShade="BF"/>
              </w:pBdr>
              <w:spacing w:before="120" w:after="120"/>
              <w:rPr>
                <w:rFonts w:cs="Arial"/>
                <w:szCs w:val="20"/>
                <w:lang w:val="en-GB"/>
              </w:rPr>
            </w:pPr>
            <w:r w:rsidRPr="00720832">
              <w:rPr>
                <w:rFonts w:cs="Arial"/>
                <w:color w:val="D9D9D9" w:themeColor="background1" w:themeShade="D9"/>
                <w:szCs w:val="20"/>
                <w:lang w:val="en-GB"/>
              </w:rPr>
              <w:t>I</w:t>
            </w:r>
            <w:permStart w:id="1516653645" w:edGrp="everyone"/>
            <w:r w:rsidRPr="00720832">
              <w:rPr>
                <w:rFonts w:cs="Arial"/>
                <w:color w:val="D9D9D9" w:themeColor="background1" w:themeShade="D9"/>
                <w:szCs w:val="20"/>
                <w:lang w:val="en-GB"/>
              </w:rPr>
              <w:t>nsert reason here</w:t>
            </w:r>
            <w:r>
              <w:rPr>
                <w:rFonts w:cs="Arial"/>
                <w:color w:val="D9D9D9" w:themeColor="background1" w:themeShade="D9"/>
                <w:szCs w:val="20"/>
                <w:lang w:val="en-GB"/>
              </w:rPr>
              <w:t>:</w:t>
            </w:r>
          </w:p>
          <w:p w14:paraId="73ECDECF" w14:textId="77777777" w:rsidR="00E66F16" w:rsidRDefault="00E66F16" w:rsidP="00D07547">
            <w:pPr>
              <w:pBdr>
                <w:bottom w:val="dotted" w:sz="4" w:space="1" w:color="BFBFBF" w:themeColor="background1" w:themeShade="BF"/>
              </w:pBdr>
              <w:spacing w:before="120" w:after="120"/>
              <w:rPr>
                <w:rFonts w:cs="Arial"/>
                <w:szCs w:val="20"/>
                <w:lang w:val="en-GB"/>
              </w:rPr>
            </w:pPr>
          </w:p>
          <w:permEnd w:id="1516653645"/>
          <w:p w14:paraId="612CB2E5" w14:textId="77777777" w:rsidR="006A5B02" w:rsidRPr="001307E0" w:rsidRDefault="006A5B02" w:rsidP="00D07547">
            <w:pPr>
              <w:spacing w:before="120" w:after="120"/>
              <w:rPr>
                <w:rFonts w:cs="Arial"/>
                <w:szCs w:val="20"/>
                <w:lang w:val="en-GB"/>
              </w:rPr>
            </w:pPr>
          </w:p>
        </w:tc>
      </w:tr>
      <w:tr w:rsidR="006A5B02" w:rsidRPr="001307E0" w14:paraId="7177C7A7" w14:textId="77777777" w:rsidTr="00D07547">
        <w:tc>
          <w:tcPr>
            <w:tcW w:w="9356" w:type="dxa"/>
            <w:tcBorders>
              <w:top w:val="dotted" w:sz="4" w:space="0" w:color="BFBFBF" w:themeColor="background1" w:themeShade="BF"/>
            </w:tcBorders>
          </w:tcPr>
          <w:p w14:paraId="14CF68AF" w14:textId="77777777" w:rsidR="00E66F16" w:rsidRDefault="00E66F16" w:rsidP="006A5B02">
            <w:pPr>
              <w:spacing w:before="120" w:after="120"/>
              <w:jc w:val="center"/>
              <w:rPr>
                <w:rFonts w:cs="Arial"/>
                <w:b/>
                <w:szCs w:val="20"/>
                <w:lang w:val="en-GB"/>
              </w:rPr>
            </w:pPr>
          </w:p>
          <w:p w14:paraId="73EFCAC7" w14:textId="77777777" w:rsidR="00E66F16" w:rsidRDefault="00E66F16" w:rsidP="006A5B02">
            <w:pPr>
              <w:spacing w:before="120" w:after="120"/>
              <w:jc w:val="center"/>
              <w:rPr>
                <w:rFonts w:cs="Arial"/>
                <w:b/>
                <w:szCs w:val="20"/>
                <w:lang w:val="en-GB"/>
              </w:rPr>
            </w:pPr>
          </w:p>
          <w:p w14:paraId="51431FE4" w14:textId="77777777" w:rsidR="003466D0" w:rsidRDefault="003466D0" w:rsidP="006A5B02">
            <w:pPr>
              <w:spacing w:before="120" w:after="120"/>
              <w:jc w:val="center"/>
              <w:rPr>
                <w:rFonts w:cs="Arial"/>
                <w:b/>
                <w:szCs w:val="20"/>
                <w:lang w:val="en-GB"/>
              </w:rPr>
            </w:pPr>
          </w:p>
          <w:p w14:paraId="172B4160" w14:textId="77777777" w:rsidR="006A5B02" w:rsidRPr="001307E0" w:rsidRDefault="006A5B02" w:rsidP="006A5B02">
            <w:pPr>
              <w:spacing w:before="120" w:after="120"/>
              <w:jc w:val="center"/>
              <w:rPr>
                <w:rFonts w:cs="Arial"/>
                <w:szCs w:val="20"/>
                <w:lang w:val="en-GB"/>
              </w:rPr>
            </w:pPr>
            <w:r w:rsidRPr="001307E0">
              <w:rPr>
                <w:rFonts w:cs="Arial"/>
                <w:b/>
                <w:szCs w:val="20"/>
                <w:lang w:val="en-GB"/>
              </w:rPr>
              <w:t>Bidder's Contact Information is as follows</w:t>
            </w:r>
            <w:r w:rsidRPr="001307E0">
              <w:rPr>
                <w:rFonts w:cs="Arial"/>
                <w:szCs w:val="20"/>
                <w:lang w:val="en-GB"/>
              </w:rPr>
              <w:t>:</w:t>
            </w:r>
          </w:p>
        </w:tc>
      </w:tr>
    </w:tbl>
    <w:p w14:paraId="1B335253" w14:textId="77777777" w:rsidR="006A5B02" w:rsidRDefault="006A5B02" w:rsidP="006A5B02">
      <w:pPr>
        <w:rPr>
          <w:rFonts w:cs="Arial"/>
          <w:lang w:val="en-GB"/>
        </w:rPr>
      </w:pPr>
    </w:p>
    <w:tbl>
      <w:tblPr>
        <w:tblW w:w="9747" w:type="dxa"/>
        <w:tblInd w:w="108"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000" w:firstRow="0" w:lastRow="0" w:firstColumn="0" w:lastColumn="0" w:noHBand="0" w:noVBand="0"/>
      </w:tblPr>
      <w:tblGrid>
        <w:gridCol w:w="2417"/>
        <w:gridCol w:w="7330"/>
      </w:tblGrid>
      <w:tr w:rsidR="00AE3FE9" w:rsidRPr="001307E0" w14:paraId="399C3B2D" w14:textId="77777777" w:rsidTr="00D07547">
        <w:tc>
          <w:tcPr>
            <w:tcW w:w="2417" w:type="dxa"/>
            <w:vAlign w:val="center"/>
          </w:tcPr>
          <w:p w14:paraId="1AE9E8FC" w14:textId="77777777" w:rsidR="00AE3FE9" w:rsidRPr="001307E0" w:rsidRDefault="00AE3FE9" w:rsidP="00D24B9E">
            <w:pPr>
              <w:spacing w:before="60"/>
              <w:ind w:left="57"/>
              <w:jc w:val="left"/>
              <w:rPr>
                <w:rFonts w:asciiTheme="minorBidi" w:hAnsiTheme="minorBidi" w:cstheme="minorBidi"/>
                <w:b/>
                <w:bCs/>
                <w:sz w:val="16"/>
                <w:szCs w:val="16"/>
              </w:rPr>
            </w:pPr>
            <w:permStart w:id="1164989340" w:edGrp="everyone" w:colFirst="1" w:colLast="1"/>
            <w:r w:rsidRPr="001307E0">
              <w:rPr>
                <w:rFonts w:asciiTheme="minorBidi" w:hAnsiTheme="minorBidi" w:cstheme="minorBidi"/>
                <w:b/>
                <w:bCs/>
                <w:sz w:val="16"/>
                <w:szCs w:val="16"/>
              </w:rPr>
              <w:t>Entity Name:</w:t>
            </w:r>
          </w:p>
        </w:tc>
        <w:tc>
          <w:tcPr>
            <w:tcW w:w="7330" w:type="dxa"/>
            <w:vAlign w:val="bottom"/>
          </w:tcPr>
          <w:p w14:paraId="1A9BD32E" w14:textId="77777777" w:rsidR="00AE3FE9" w:rsidRPr="001307E0" w:rsidRDefault="00AE3FE9" w:rsidP="00D24B9E">
            <w:pPr>
              <w:spacing w:before="120"/>
              <w:ind w:left="57"/>
              <w:jc w:val="left"/>
              <w:rPr>
                <w:rFonts w:asciiTheme="minorBidi" w:hAnsiTheme="minorBidi" w:cstheme="minorBidi"/>
                <w:sz w:val="16"/>
                <w:szCs w:val="16"/>
              </w:rPr>
            </w:pPr>
          </w:p>
          <w:p w14:paraId="67015810" w14:textId="77777777" w:rsidR="00AE3FE9" w:rsidRPr="001307E0" w:rsidRDefault="00AE3FE9" w:rsidP="00D24B9E">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AE3FE9" w:rsidRPr="001307E0" w14:paraId="3E24D8B4" w14:textId="77777777" w:rsidTr="00D07547">
        <w:trPr>
          <w:trHeight w:val="595"/>
        </w:trPr>
        <w:tc>
          <w:tcPr>
            <w:tcW w:w="2417" w:type="dxa"/>
            <w:vAlign w:val="center"/>
          </w:tcPr>
          <w:p w14:paraId="3996ED43" w14:textId="77777777" w:rsidR="00AE3FE9" w:rsidRPr="001307E0" w:rsidRDefault="00AE3FE9" w:rsidP="00D24B9E">
            <w:pPr>
              <w:spacing w:before="60"/>
              <w:ind w:left="57"/>
              <w:jc w:val="left"/>
              <w:rPr>
                <w:rFonts w:asciiTheme="minorBidi" w:hAnsiTheme="minorBidi" w:cstheme="minorBidi"/>
                <w:b/>
                <w:bCs/>
                <w:sz w:val="16"/>
                <w:szCs w:val="16"/>
              </w:rPr>
            </w:pPr>
            <w:permStart w:id="1483550324" w:edGrp="everyone" w:colFirst="1" w:colLast="1"/>
            <w:permEnd w:id="1164989340"/>
            <w:r>
              <w:rPr>
                <w:rFonts w:asciiTheme="minorBidi" w:hAnsiTheme="minorBidi" w:cstheme="minorBidi"/>
                <w:b/>
                <w:bCs/>
                <w:sz w:val="16"/>
                <w:szCs w:val="16"/>
              </w:rPr>
              <w:t>Mailing Address:</w:t>
            </w:r>
          </w:p>
        </w:tc>
        <w:tc>
          <w:tcPr>
            <w:tcW w:w="7330" w:type="dxa"/>
            <w:vAlign w:val="bottom"/>
          </w:tcPr>
          <w:p w14:paraId="6E18FADB" w14:textId="77777777" w:rsidR="00AE3FE9" w:rsidRDefault="00AE3FE9" w:rsidP="00D24B9E">
            <w:pPr>
              <w:spacing w:before="120"/>
              <w:ind w:left="57"/>
              <w:jc w:val="left"/>
              <w:rPr>
                <w:rFonts w:asciiTheme="minorBidi" w:hAnsiTheme="minorBidi" w:cstheme="minorBidi"/>
                <w:sz w:val="16"/>
                <w:szCs w:val="16"/>
              </w:rPr>
            </w:pPr>
          </w:p>
          <w:p w14:paraId="4F5C8364" w14:textId="77777777" w:rsidR="00AE3FE9" w:rsidRDefault="00AE3FE9" w:rsidP="00D24B9E">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2B297975" w14:textId="77777777" w:rsidR="00AE3FE9" w:rsidRDefault="00AE3FE9" w:rsidP="00D24B9E">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71254715" w14:textId="77777777" w:rsidR="00AE3FE9" w:rsidRPr="001307E0" w:rsidRDefault="00AE3FE9" w:rsidP="00D24B9E">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AE3FE9" w:rsidRPr="001307E0" w14:paraId="2CE4E05D" w14:textId="77777777" w:rsidTr="00D07547">
        <w:tc>
          <w:tcPr>
            <w:tcW w:w="2417" w:type="dxa"/>
            <w:vAlign w:val="center"/>
          </w:tcPr>
          <w:p w14:paraId="269A56C5" w14:textId="77777777" w:rsidR="00AE3FE9" w:rsidRPr="001307E0" w:rsidRDefault="00AE3FE9" w:rsidP="00D24B9E">
            <w:pPr>
              <w:spacing w:before="60"/>
              <w:ind w:left="57"/>
              <w:jc w:val="left"/>
              <w:rPr>
                <w:rFonts w:asciiTheme="minorBidi" w:hAnsiTheme="minorBidi" w:cstheme="minorBidi"/>
                <w:b/>
                <w:bCs/>
                <w:sz w:val="16"/>
                <w:szCs w:val="16"/>
              </w:rPr>
            </w:pPr>
            <w:permStart w:id="1753947313" w:edGrp="everyone" w:colFirst="1" w:colLast="1"/>
            <w:permEnd w:id="1483550324"/>
            <w:r w:rsidRPr="001307E0">
              <w:rPr>
                <w:rFonts w:asciiTheme="minorBidi" w:hAnsiTheme="minorBidi" w:cstheme="minorBidi"/>
                <w:b/>
                <w:bCs/>
                <w:sz w:val="16"/>
                <w:szCs w:val="16"/>
              </w:rPr>
              <w:t xml:space="preserve">Name and Title of </w:t>
            </w:r>
            <w:r>
              <w:rPr>
                <w:rFonts w:asciiTheme="minorBidi" w:hAnsiTheme="minorBidi" w:cstheme="minorBidi"/>
                <w:b/>
                <w:bCs/>
                <w:sz w:val="16"/>
                <w:szCs w:val="16"/>
              </w:rPr>
              <w:t>d</w:t>
            </w:r>
            <w:r w:rsidRPr="001307E0">
              <w:rPr>
                <w:rFonts w:asciiTheme="minorBidi" w:hAnsiTheme="minorBidi" w:cstheme="minorBidi"/>
                <w:b/>
                <w:bCs/>
                <w:sz w:val="16"/>
                <w:szCs w:val="16"/>
              </w:rPr>
              <w:t>uly authorized representative:</w:t>
            </w:r>
          </w:p>
        </w:tc>
        <w:tc>
          <w:tcPr>
            <w:tcW w:w="7330" w:type="dxa"/>
            <w:vAlign w:val="bottom"/>
          </w:tcPr>
          <w:p w14:paraId="09FF9431" w14:textId="77777777" w:rsidR="00AE3FE9" w:rsidRPr="001307E0" w:rsidRDefault="00AE3FE9" w:rsidP="00D24B9E">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AE3FE9" w:rsidRPr="001307E0" w14:paraId="7226E8CA" w14:textId="77777777" w:rsidTr="00D07547">
        <w:tc>
          <w:tcPr>
            <w:tcW w:w="2417" w:type="dxa"/>
            <w:vAlign w:val="center"/>
          </w:tcPr>
          <w:p w14:paraId="63800AFA" w14:textId="77777777" w:rsidR="00AE3FE9" w:rsidRPr="001307E0" w:rsidRDefault="00AE3FE9" w:rsidP="00D24B9E">
            <w:pPr>
              <w:spacing w:before="60"/>
              <w:ind w:left="57"/>
              <w:jc w:val="left"/>
              <w:rPr>
                <w:rFonts w:asciiTheme="minorBidi" w:hAnsiTheme="minorBidi" w:cstheme="minorBidi"/>
                <w:b/>
                <w:bCs/>
                <w:sz w:val="16"/>
                <w:szCs w:val="16"/>
              </w:rPr>
            </w:pPr>
            <w:permStart w:id="1612019942" w:edGrp="everyone" w:colFirst="1" w:colLast="1"/>
            <w:permEnd w:id="1753947313"/>
            <w:r w:rsidRPr="001307E0">
              <w:rPr>
                <w:rFonts w:asciiTheme="minorBidi" w:hAnsiTheme="minorBidi" w:cstheme="minorBidi"/>
                <w:b/>
                <w:bCs/>
                <w:sz w:val="16"/>
                <w:szCs w:val="16"/>
              </w:rPr>
              <w:t>Signature:</w:t>
            </w:r>
          </w:p>
        </w:tc>
        <w:tc>
          <w:tcPr>
            <w:tcW w:w="7330" w:type="dxa"/>
            <w:vAlign w:val="bottom"/>
          </w:tcPr>
          <w:p w14:paraId="423205B1" w14:textId="77777777" w:rsidR="00AE3FE9" w:rsidRPr="001307E0" w:rsidRDefault="00AE3FE9" w:rsidP="00D24B9E">
            <w:pPr>
              <w:spacing w:before="120"/>
              <w:ind w:left="57"/>
              <w:jc w:val="left"/>
              <w:rPr>
                <w:rFonts w:asciiTheme="minorBidi" w:hAnsiTheme="minorBidi" w:cstheme="minorBidi"/>
                <w:sz w:val="16"/>
                <w:szCs w:val="16"/>
              </w:rPr>
            </w:pPr>
          </w:p>
          <w:p w14:paraId="14112E38" w14:textId="77777777" w:rsidR="00AE3FE9" w:rsidRPr="001307E0" w:rsidRDefault="00AE3FE9" w:rsidP="00D24B9E">
            <w:pPr>
              <w:spacing w:before="120"/>
              <w:ind w:left="57"/>
              <w:jc w:val="left"/>
              <w:rPr>
                <w:rFonts w:asciiTheme="minorBidi" w:hAnsiTheme="minorBidi" w:cstheme="minorBidi"/>
                <w:b/>
                <w:bCs/>
                <w:sz w:val="16"/>
                <w:szCs w:val="16"/>
              </w:rPr>
            </w:pPr>
          </w:p>
        </w:tc>
      </w:tr>
      <w:tr w:rsidR="00AE3FE9" w:rsidRPr="001307E0" w14:paraId="0127D971" w14:textId="77777777" w:rsidTr="00D07547">
        <w:tc>
          <w:tcPr>
            <w:tcW w:w="2417" w:type="dxa"/>
            <w:vAlign w:val="center"/>
          </w:tcPr>
          <w:p w14:paraId="59BD9467" w14:textId="77777777" w:rsidR="00AE3FE9" w:rsidRPr="001307E0" w:rsidRDefault="00AE3FE9" w:rsidP="00D24B9E">
            <w:pPr>
              <w:spacing w:before="60"/>
              <w:ind w:left="57"/>
              <w:jc w:val="left"/>
              <w:rPr>
                <w:rFonts w:asciiTheme="minorBidi" w:hAnsiTheme="minorBidi" w:cstheme="minorBidi"/>
                <w:b/>
                <w:bCs/>
                <w:sz w:val="16"/>
                <w:szCs w:val="16"/>
              </w:rPr>
            </w:pPr>
            <w:permStart w:id="1256013712" w:edGrp="everyone" w:colFirst="1" w:colLast="1"/>
            <w:permEnd w:id="1612019942"/>
            <w:r w:rsidRPr="001307E0">
              <w:rPr>
                <w:rFonts w:asciiTheme="minorBidi" w:hAnsiTheme="minorBidi" w:cstheme="minorBidi"/>
                <w:b/>
                <w:bCs/>
                <w:sz w:val="16"/>
                <w:szCs w:val="16"/>
              </w:rPr>
              <w:t>Date:</w:t>
            </w:r>
          </w:p>
        </w:tc>
        <w:tc>
          <w:tcPr>
            <w:tcW w:w="7330" w:type="dxa"/>
            <w:vAlign w:val="bottom"/>
          </w:tcPr>
          <w:p w14:paraId="58F3198B" w14:textId="77777777" w:rsidR="00AE3FE9" w:rsidRPr="001307E0" w:rsidRDefault="00AE3FE9" w:rsidP="00D24B9E">
            <w:pPr>
              <w:spacing w:before="120"/>
              <w:ind w:left="57"/>
              <w:jc w:val="left"/>
              <w:rPr>
                <w:rFonts w:asciiTheme="minorBidi" w:hAnsiTheme="minorBidi" w:cstheme="minorBidi"/>
                <w:b/>
                <w:bCs/>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tc>
      </w:tr>
      <w:permEnd w:id="1256013712"/>
    </w:tbl>
    <w:p w14:paraId="70CD85C3" w14:textId="77777777" w:rsidR="00AE3FE9" w:rsidRPr="001307E0" w:rsidRDefault="00AE3FE9" w:rsidP="006A5B02">
      <w:pPr>
        <w:rPr>
          <w:rFonts w:cs="Arial"/>
          <w:lang w:val="en-GB"/>
        </w:rPr>
      </w:pPr>
    </w:p>
    <w:p w14:paraId="17916F26" w14:textId="77777777" w:rsidR="006A5B02" w:rsidRPr="001307E0" w:rsidRDefault="006A5B02" w:rsidP="006A5B02">
      <w:pPr>
        <w:jc w:val="left"/>
        <w:rPr>
          <w:rFonts w:cs="Arial"/>
          <w:b/>
          <w:bCs/>
        </w:rPr>
      </w:pPr>
      <w:r w:rsidRPr="001307E0">
        <w:rPr>
          <w:rFonts w:cs="Arial"/>
          <w:b/>
          <w:bCs/>
        </w:rPr>
        <w:br w:type="page"/>
      </w:r>
    </w:p>
    <w:p w14:paraId="5C353BD8" w14:textId="2589B776" w:rsidR="006A5B02" w:rsidRPr="001307E0" w:rsidRDefault="006A5B02" w:rsidP="006A5B02">
      <w:pPr>
        <w:pStyle w:val="Header"/>
        <w:rPr>
          <w:rFonts w:cs="Arial"/>
          <w:b/>
          <w:bCs/>
          <w:lang w:val="en-GB"/>
        </w:rPr>
      </w:pPr>
      <w:r w:rsidRPr="001307E0">
        <w:rPr>
          <w:rFonts w:cs="Arial"/>
          <w:b/>
          <w:bCs/>
          <w:lang w:val="en-GB"/>
        </w:rPr>
        <w:lastRenderedPageBreak/>
        <w:t xml:space="preserve">Request for Proposals: </w:t>
      </w:r>
      <w:sdt>
        <w:sdtPr>
          <w:rPr>
            <w:rStyle w:val="Style3"/>
          </w:rPr>
          <w:alias w:val="Bid Reference"/>
          <w:tag w:val=""/>
          <w:id w:val="878666021"/>
          <w:dataBinding w:prefixMappings="xmlns:ns0='http://schemas.microsoft.com/office/2006/coverPageProps' " w:xpath="/ns0:CoverPageProperties[1]/ns0:Abstract[1]" w:storeItemID="{55AF091B-3C7A-41E3-B477-F2FDAA23CFDA}"/>
          <w:text/>
        </w:sdtPr>
        <w:sdtEndPr>
          <w:rPr>
            <w:rStyle w:val="Style3"/>
          </w:rPr>
        </w:sdtEndPr>
        <w:sdtContent>
          <w:r w:rsidR="00D90216">
            <w:rPr>
              <w:rStyle w:val="Style3"/>
            </w:rPr>
            <w:t>2021/CSF/DAS/0003.</w:t>
          </w:r>
        </w:sdtContent>
      </w:sdt>
    </w:p>
    <w:p w14:paraId="0145C030" w14:textId="77777777" w:rsidR="006A5B02" w:rsidRPr="001307E0" w:rsidRDefault="006A5B02" w:rsidP="006A5B02">
      <w:pPr>
        <w:pStyle w:val="Header"/>
        <w:rPr>
          <w:rFonts w:cs="Arial"/>
          <w:b/>
          <w:bCs/>
          <w:lang w:val="en-GB"/>
        </w:rPr>
      </w:pPr>
    </w:p>
    <w:p w14:paraId="6BEAA86F" w14:textId="6CAD947F" w:rsidR="006A5B02" w:rsidRPr="00A112BC" w:rsidRDefault="006A5B02">
      <w:pPr>
        <w:spacing w:before="20" w:after="20"/>
        <w:ind w:right="-454"/>
        <w:rPr>
          <w:b/>
          <w:sz w:val="24"/>
          <w:lang w:val="en-GB"/>
        </w:rPr>
      </w:pPr>
      <w:r w:rsidRPr="001307E0">
        <w:rPr>
          <w:rFonts w:cs="Arial"/>
          <w:b/>
          <w:sz w:val="24"/>
          <w:u w:val="single"/>
          <w:lang w:val="en-GB"/>
        </w:rPr>
        <w:t>Annex 2: Confidentiality Undertaking</w:t>
      </w:r>
      <w:r w:rsidR="003466D0">
        <w:rPr>
          <w:rFonts w:cs="Arial"/>
          <w:b/>
          <w:sz w:val="24"/>
          <w:lang w:val="en-GB"/>
        </w:rPr>
        <w:t xml:space="preserve"> </w:t>
      </w:r>
      <w:r w:rsidR="003466D0" w:rsidRPr="0074445C">
        <w:rPr>
          <w:rFonts w:asciiTheme="minorBidi" w:hAnsiTheme="minorBidi" w:cstheme="minorBidi"/>
          <w:bCs/>
          <w:sz w:val="16"/>
          <w:szCs w:val="16"/>
          <w:lang w:val="en-GB"/>
        </w:rPr>
        <w:t>(</w:t>
      </w:r>
      <w:r w:rsidR="003466D0">
        <w:rPr>
          <w:rFonts w:asciiTheme="minorBidi" w:hAnsiTheme="minorBidi" w:cstheme="minorBidi"/>
          <w:bCs/>
          <w:sz w:val="16"/>
          <w:szCs w:val="16"/>
          <w:lang w:val="en-GB"/>
        </w:rPr>
        <w:t>Ref.</w:t>
      </w:r>
      <w:r w:rsidR="003466D0" w:rsidRPr="0074445C">
        <w:rPr>
          <w:bCs/>
          <w:sz w:val="16"/>
          <w:szCs w:val="16"/>
        </w:rPr>
        <w:t xml:space="preserve"> Paragraph </w:t>
      </w:r>
      <w:r w:rsidR="003466D0">
        <w:rPr>
          <w:bCs/>
          <w:sz w:val="16"/>
          <w:szCs w:val="16"/>
        </w:rPr>
        <w:fldChar w:fldCharType="begin"/>
      </w:r>
      <w:r w:rsidR="003466D0">
        <w:rPr>
          <w:bCs/>
          <w:sz w:val="16"/>
          <w:szCs w:val="16"/>
        </w:rPr>
        <w:instrText xml:space="preserve"> REF _Ref490146369 \r \h </w:instrText>
      </w:r>
      <w:r w:rsidR="003466D0">
        <w:rPr>
          <w:bCs/>
          <w:sz w:val="16"/>
          <w:szCs w:val="16"/>
        </w:rPr>
      </w:r>
      <w:r w:rsidR="003466D0">
        <w:rPr>
          <w:bCs/>
          <w:sz w:val="16"/>
          <w:szCs w:val="16"/>
        </w:rPr>
        <w:fldChar w:fldCharType="separate"/>
      </w:r>
      <w:r w:rsidR="00B16A3A">
        <w:rPr>
          <w:bCs/>
          <w:sz w:val="16"/>
          <w:szCs w:val="16"/>
          <w:cs/>
        </w:rPr>
        <w:t>‎</w:t>
      </w:r>
      <w:r w:rsidR="00B16A3A">
        <w:rPr>
          <w:bCs/>
          <w:sz w:val="16"/>
          <w:szCs w:val="16"/>
        </w:rPr>
        <w:t>4.6</w:t>
      </w:r>
      <w:r w:rsidR="003466D0">
        <w:rPr>
          <w:bCs/>
          <w:sz w:val="16"/>
          <w:szCs w:val="16"/>
        </w:rPr>
        <w:fldChar w:fldCharType="end"/>
      </w:r>
      <w:r w:rsidR="003466D0" w:rsidRPr="0074445C">
        <w:rPr>
          <w:rFonts w:asciiTheme="minorBidi" w:hAnsiTheme="minorBidi" w:cstheme="minorBidi"/>
          <w:bCs/>
          <w:sz w:val="16"/>
          <w:szCs w:val="16"/>
          <w:lang w:val="en-GB"/>
        </w:rPr>
        <w:t>)</w:t>
      </w:r>
    </w:p>
    <w:p w14:paraId="244C909B" w14:textId="77777777" w:rsidR="006A5B02" w:rsidRPr="001307E0" w:rsidRDefault="006A5B02" w:rsidP="006A5B02">
      <w:pPr>
        <w:spacing w:before="20" w:after="20"/>
        <w:ind w:right="-454"/>
        <w:rPr>
          <w:lang w:val="en-GB"/>
        </w:rPr>
      </w:pPr>
    </w:p>
    <w:p w14:paraId="559DDF64" w14:textId="0BC0F86C" w:rsidR="004D51E7" w:rsidRPr="00E647E8" w:rsidRDefault="004D51E7" w:rsidP="004D51E7">
      <w:pPr>
        <w:numPr>
          <w:ilvl w:val="0"/>
          <w:numId w:val="29"/>
        </w:numPr>
        <w:tabs>
          <w:tab w:val="clear" w:pos="1070"/>
          <w:tab w:val="num" w:pos="-350"/>
          <w:tab w:val="num" w:pos="360"/>
        </w:tabs>
        <w:spacing w:line="200" w:lineRule="exact"/>
        <w:ind w:left="360"/>
        <w:rPr>
          <w:rFonts w:cs="Arial"/>
          <w:sz w:val="19"/>
          <w:szCs w:val="19"/>
          <w:lang w:val="en-GB"/>
        </w:rPr>
      </w:pPr>
      <w:r w:rsidRPr="00E647E8">
        <w:rPr>
          <w:rFonts w:cs="Arial"/>
          <w:sz w:val="19"/>
          <w:szCs w:val="19"/>
          <w:lang w:val="en-GB"/>
        </w:rPr>
        <w:t xml:space="preserve">The World Health Organization (WHO), acting through its </w:t>
      </w:r>
      <w:r w:rsidRPr="00E647E8">
        <w:rPr>
          <w:rFonts w:asciiTheme="minorBidi" w:hAnsiTheme="minorBidi" w:cstheme="minorBidi"/>
          <w:sz w:val="19"/>
          <w:szCs w:val="19"/>
          <w:lang w:val="en-GB"/>
        </w:rPr>
        <w:t>Department of</w:t>
      </w:r>
      <w:r>
        <w:rPr>
          <w:rFonts w:asciiTheme="minorBidi" w:hAnsiTheme="minorBidi" w:cstheme="minorBidi"/>
          <w:noProof/>
          <w:sz w:val="19"/>
          <w:szCs w:val="19"/>
        </w:rPr>
        <w:t xml:space="preserve"> </w:t>
      </w:r>
      <w:sdt>
        <w:sdtPr>
          <w:rPr>
            <w:rFonts w:cs="Arial"/>
            <w:sz w:val="19"/>
            <w:szCs w:val="19"/>
            <w:lang w:val="en-GB"/>
          </w:rPr>
          <w:alias w:val="Unit Name"/>
          <w:tag w:val=""/>
          <w:id w:val="-1918624654"/>
          <w:dataBinding w:prefixMappings="xmlns:ns0='http://purl.org/dc/elements/1.1/' xmlns:ns1='http://schemas.openxmlformats.org/package/2006/metadata/core-properties' " w:xpath="/ns1:coreProperties[1]/ns1:category[1]" w:storeItemID="{6C3C8BC8-F283-45AE-878A-BAB7291924A1}"/>
          <w:text/>
        </w:sdtPr>
        <w:sdtEndPr/>
        <w:sdtContent>
          <w:r w:rsidR="00302B85">
            <w:rPr>
              <w:rFonts w:cs="Arial"/>
              <w:sz w:val="19"/>
              <w:szCs w:val="19"/>
              <w:lang w:val="en-GB"/>
            </w:rPr>
            <w:t>Secretariat of the WHO FCTC, Development Assistance</w:t>
          </w:r>
        </w:sdtContent>
      </w:sdt>
      <w:r w:rsidRPr="00E647E8">
        <w:rPr>
          <w:rFonts w:asciiTheme="minorBidi" w:hAnsiTheme="minorBidi" w:cstheme="minorBidi"/>
          <w:sz w:val="19"/>
          <w:szCs w:val="19"/>
          <w:lang w:val="en-GB"/>
        </w:rPr>
        <w:t>, has access to</w:t>
      </w:r>
      <w:r w:rsidRPr="00E647E8">
        <w:rPr>
          <w:rFonts w:cs="Arial"/>
          <w:sz w:val="19"/>
          <w:szCs w:val="19"/>
          <w:lang w:val="en-GB"/>
        </w:rPr>
        <w:t xml:space="preserve"> certain information relating to </w:t>
      </w:r>
      <w:r w:rsidR="00065DC7" w:rsidRPr="00C73DF6">
        <w:rPr>
          <w:rFonts w:cs="Arial"/>
          <w:sz w:val="19"/>
          <w:szCs w:val="19"/>
          <w:lang w:val="en-GB"/>
        </w:rPr>
        <w:t>tobacco control</w:t>
      </w:r>
      <w:r w:rsidRPr="004D51E7">
        <w:rPr>
          <w:rFonts w:cs="Arial"/>
          <w:color w:val="FF0000"/>
          <w:sz w:val="19"/>
          <w:szCs w:val="19"/>
          <w:lang w:val="en-GB"/>
        </w:rPr>
        <w:t xml:space="preserve"> </w:t>
      </w:r>
      <w:r w:rsidRPr="00E647E8">
        <w:rPr>
          <w:rFonts w:cs="Arial"/>
          <w:sz w:val="19"/>
          <w:szCs w:val="19"/>
          <w:lang w:val="en-GB"/>
        </w:rPr>
        <w:t xml:space="preserve">which it considers to be proprietary to itself or to entities collaborating with it </w:t>
      </w:r>
      <w:r w:rsidRPr="00E647E8">
        <w:rPr>
          <w:rFonts w:cs="Arial"/>
          <w:i/>
          <w:sz w:val="19"/>
          <w:szCs w:val="19"/>
          <w:lang w:val="en-GB"/>
        </w:rPr>
        <w:t>(</w:t>
      </w:r>
      <w:r w:rsidRPr="00E647E8">
        <w:rPr>
          <w:rFonts w:cs="Arial"/>
          <w:sz w:val="19"/>
          <w:szCs w:val="19"/>
          <w:lang w:val="en-GB"/>
        </w:rPr>
        <w:t xml:space="preserve"> “the Information”).</w:t>
      </w:r>
    </w:p>
    <w:p w14:paraId="248FE994" w14:textId="77777777" w:rsidR="004D51E7" w:rsidRPr="00E647E8" w:rsidRDefault="004D51E7" w:rsidP="004D51E7">
      <w:pPr>
        <w:spacing w:line="200" w:lineRule="exact"/>
        <w:rPr>
          <w:rFonts w:cs="Arial"/>
          <w:sz w:val="19"/>
          <w:szCs w:val="19"/>
          <w:lang w:val="en-GB"/>
        </w:rPr>
      </w:pPr>
    </w:p>
    <w:p w14:paraId="40009BF9" w14:textId="018FF109" w:rsidR="004D51E7" w:rsidRPr="00E647E8" w:rsidRDefault="004D51E7" w:rsidP="004D51E7">
      <w:pPr>
        <w:numPr>
          <w:ilvl w:val="0"/>
          <w:numId w:val="29"/>
        </w:numPr>
        <w:tabs>
          <w:tab w:val="clear" w:pos="1070"/>
          <w:tab w:val="num" w:pos="-350"/>
          <w:tab w:val="num" w:pos="360"/>
        </w:tabs>
        <w:spacing w:line="200" w:lineRule="exact"/>
        <w:ind w:left="360"/>
        <w:rPr>
          <w:rFonts w:cs="Arial"/>
          <w:sz w:val="19"/>
          <w:szCs w:val="19"/>
          <w:lang w:val="en-GB"/>
        </w:rPr>
      </w:pPr>
      <w:r w:rsidRPr="00E647E8">
        <w:rPr>
          <w:rFonts w:cs="Arial"/>
          <w:sz w:val="19"/>
          <w:szCs w:val="19"/>
          <w:lang w:val="en-GB"/>
        </w:rPr>
        <w:t xml:space="preserve">WHO is willing to provide the Information to the Undersigned for the purpose of allowing the Undersigned to prepare  a response to the Request for Proposal (RFP) for </w:t>
      </w:r>
      <w:r w:rsidRPr="00F21E25">
        <w:rPr>
          <w:rFonts w:cs="Arial"/>
          <w:sz w:val="19"/>
          <w:szCs w:val="19"/>
          <w:lang w:val="en-GB"/>
        </w:rPr>
        <w:t>the</w:t>
      </w:r>
      <w:sdt>
        <w:sdtPr>
          <w:rPr>
            <w:rFonts w:cs="Arial"/>
            <w:sz w:val="19"/>
            <w:szCs w:val="19"/>
            <w:lang w:val="en-GB"/>
          </w:rPr>
          <w:id w:val="-2002957150"/>
        </w:sdtPr>
        <w:sdtEndPr/>
        <w:sdtContent>
          <w:r w:rsidRPr="00F21E25">
            <w:rPr>
              <w:rFonts w:cs="Arial"/>
              <w:sz w:val="19"/>
              <w:szCs w:val="19"/>
              <w:lang w:val="en-GB"/>
            </w:rPr>
            <w:t xml:space="preserve"> </w:t>
          </w:r>
          <w:r w:rsidR="002178ED" w:rsidRPr="00F21E25">
            <w:rPr>
              <w:rFonts w:cs="Arial"/>
              <w:sz w:val="19"/>
              <w:szCs w:val="19"/>
              <w:lang w:val="en-GB"/>
            </w:rPr>
            <w:t>Capacity Building in Enforcement of Tobacco Control Legislation</w:t>
          </w:r>
        </w:sdtContent>
      </w:sdt>
      <w:r w:rsidRPr="00F21E25">
        <w:rPr>
          <w:rFonts w:cs="Arial"/>
          <w:sz w:val="19"/>
          <w:szCs w:val="19"/>
          <w:lang w:val="en-GB"/>
        </w:rPr>
        <w:t xml:space="preserve">  Project ("the Purpose"), provided that the Undersigned undertakes to treat the Information as confidential and proprietary, to use the Information only for the aforesaid Purpose and to disclose it only to persons who have a need to know for the Purpose and are bound by like obligations </w:t>
      </w:r>
      <w:r w:rsidRPr="00E647E8">
        <w:rPr>
          <w:rFonts w:cs="Arial"/>
          <w:sz w:val="19"/>
          <w:szCs w:val="19"/>
          <w:lang w:val="en-GB"/>
        </w:rPr>
        <w:t xml:space="preserve">of confidentiality and non-use as are contained in this Undertaking. </w:t>
      </w:r>
    </w:p>
    <w:p w14:paraId="726C64B0" w14:textId="77777777" w:rsidR="004D51E7" w:rsidRPr="00E647E8" w:rsidRDefault="004D51E7" w:rsidP="004D51E7">
      <w:pPr>
        <w:spacing w:line="200" w:lineRule="exact"/>
        <w:ind w:left="360"/>
        <w:rPr>
          <w:rFonts w:cs="Arial"/>
          <w:sz w:val="19"/>
          <w:szCs w:val="19"/>
          <w:lang w:val="en-GB"/>
        </w:rPr>
      </w:pPr>
    </w:p>
    <w:p w14:paraId="435FADD9" w14:textId="77777777" w:rsidR="004D51E7" w:rsidRPr="00E647E8" w:rsidRDefault="004D51E7" w:rsidP="004D51E7">
      <w:pPr>
        <w:numPr>
          <w:ilvl w:val="0"/>
          <w:numId w:val="29"/>
        </w:numPr>
        <w:tabs>
          <w:tab w:val="clear" w:pos="1070"/>
          <w:tab w:val="num" w:pos="-350"/>
          <w:tab w:val="num" w:pos="360"/>
        </w:tabs>
        <w:spacing w:line="200" w:lineRule="exact"/>
        <w:ind w:left="360"/>
        <w:rPr>
          <w:rFonts w:cs="Arial"/>
          <w:sz w:val="19"/>
          <w:szCs w:val="19"/>
          <w:lang w:val="en-GB"/>
        </w:rPr>
      </w:pPr>
      <w:r w:rsidRPr="00E647E8">
        <w:rPr>
          <w:rFonts w:cs="Arial"/>
          <w:sz w:val="19"/>
          <w:szCs w:val="19"/>
          <w:lang w:val="en-GB"/>
        </w:rPr>
        <w:t>The Undersigned undertakes to regard the Information as confidential and proprietary to WHO or parties collaborating with WHO, and agrees to take all reasonable measures to ensure that the Information is not used, disclosed or copied, in whole or in part, other than as provided in paragraph 2 above, except that the Undersigned shall not be bound by any such obligations if the Undersigned is clearly able to demonstrate that the Information:</w:t>
      </w:r>
    </w:p>
    <w:p w14:paraId="489D25B0" w14:textId="77777777" w:rsidR="004D51E7" w:rsidRPr="00E647E8" w:rsidRDefault="004D51E7" w:rsidP="004D51E7">
      <w:pPr>
        <w:numPr>
          <w:ilvl w:val="0"/>
          <w:numId w:val="194"/>
        </w:numPr>
        <w:spacing w:line="200" w:lineRule="exact"/>
        <w:rPr>
          <w:rFonts w:cs="Arial"/>
          <w:sz w:val="19"/>
          <w:szCs w:val="19"/>
          <w:lang w:val="en-GB"/>
        </w:rPr>
      </w:pPr>
      <w:r w:rsidRPr="00E647E8">
        <w:rPr>
          <w:rFonts w:cs="Arial"/>
          <w:sz w:val="19"/>
          <w:szCs w:val="19"/>
          <w:lang w:val="en-GB"/>
        </w:rPr>
        <w:t xml:space="preserve">was known to the Undersigned prior to any disclosure by WHO to the Undersigned (as evidenced by written records or other competent proof); </w:t>
      </w:r>
    </w:p>
    <w:p w14:paraId="4FBBB232" w14:textId="77777777" w:rsidR="004D51E7" w:rsidRPr="00E647E8" w:rsidRDefault="004D51E7" w:rsidP="004D51E7">
      <w:pPr>
        <w:numPr>
          <w:ilvl w:val="0"/>
          <w:numId w:val="194"/>
        </w:numPr>
        <w:spacing w:line="200" w:lineRule="exact"/>
        <w:rPr>
          <w:rFonts w:cs="Arial"/>
          <w:sz w:val="19"/>
          <w:szCs w:val="19"/>
          <w:lang w:val="en-GB"/>
        </w:rPr>
      </w:pPr>
      <w:r w:rsidRPr="00E647E8">
        <w:rPr>
          <w:rFonts w:cs="Arial"/>
          <w:sz w:val="19"/>
          <w:szCs w:val="19"/>
          <w:lang w:val="en-GB"/>
        </w:rPr>
        <w:t xml:space="preserve">was in the public domain at the time of disclosure by or for WHO to the Undersigned; </w:t>
      </w:r>
    </w:p>
    <w:p w14:paraId="6EAFF929" w14:textId="77777777" w:rsidR="004D51E7" w:rsidRPr="00E647E8" w:rsidRDefault="004D51E7" w:rsidP="004D51E7">
      <w:pPr>
        <w:numPr>
          <w:ilvl w:val="0"/>
          <w:numId w:val="194"/>
        </w:numPr>
        <w:spacing w:line="200" w:lineRule="exact"/>
        <w:rPr>
          <w:rFonts w:cs="Arial"/>
          <w:sz w:val="19"/>
          <w:szCs w:val="19"/>
          <w:lang w:val="en-GB"/>
        </w:rPr>
      </w:pPr>
      <w:r w:rsidRPr="00E647E8">
        <w:rPr>
          <w:rFonts w:cs="Arial"/>
          <w:sz w:val="19"/>
          <w:szCs w:val="19"/>
          <w:lang w:val="en-GB"/>
        </w:rPr>
        <w:t>becomes part of the public domain through no fault of the Undersigned;  or</w:t>
      </w:r>
    </w:p>
    <w:p w14:paraId="6FF6814B" w14:textId="77777777" w:rsidR="004D51E7" w:rsidRPr="00E647E8" w:rsidRDefault="004D51E7" w:rsidP="004D51E7">
      <w:pPr>
        <w:numPr>
          <w:ilvl w:val="0"/>
          <w:numId w:val="194"/>
        </w:numPr>
        <w:spacing w:line="200" w:lineRule="exact"/>
        <w:rPr>
          <w:rFonts w:cs="Arial"/>
          <w:sz w:val="19"/>
          <w:szCs w:val="19"/>
          <w:lang w:val="en-GB"/>
        </w:rPr>
      </w:pPr>
      <w:r w:rsidRPr="00E647E8">
        <w:rPr>
          <w:rFonts w:cs="Arial"/>
          <w:sz w:val="19"/>
          <w:szCs w:val="19"/>
          <w:lang w:val="en-GB"/>
        </w:rPr>
        <w:t>becomes available to the Undersigned from a third party not in breach of any legal obligations of confidentiality (as evidenced by written records or other competent proof).</w:t>
      </w:r>
    </w:p>
    <w:p w14:paraId="5ECB0D8F" w14:textId="77777777" w:rsidR="004D51E7" w:rsidRPr="00E647E8" w:rsidRDefault="004D51E7" w:rsidP="004D51E7">
      <w:pPr>
        <w:spacing w:line="200" w:lineRule="exact"/>
        <w:ind w:left="360"/>
        <w:rPr>
          <w:rFonts w:cs="Arial"/>
          <w:sz w:val="19"/>
          <w:szCs w:val="19"/>
          <w:lang w:val="en-GB"/>
        </w:rPr>
      </w:pPr>
    </w:p>
    <w:p w14:paraId="2ED415C5" w14:textId="77777777" w:rsidR="004D51E7" w:rsidRPr="00E647E8" w:rsidRDefault="004D51E7" w:rsidP="004D51E7">
      <w:pPr>
        <w:numPr>
          <w:ilvl w:val="0"/>
          <w:numId w:val="29"/>
        </w:numPr>
        <w:tabs>
          <w:tab w:val="clear" w:pos="1070"/>
          <w:tab w:val="num" w:pos="-350"/>
          <w:tab w:val="num" w:pos="360"/>
        </w:tabs>
        <w:spacing w:line="200" w:lineRule="exact"/>
        <w:ind w:left="360"/>
        <w:rPr>
          <w:rFonts w:cs="Arial"/>
          <w:sz w:val="19"/>
          <w:szCs w:val="19"/>
          <w:lang w:val="en-GB"/>
        </w:rPr>
      </w:pPr>
      <w:r w:rsidRPr="00E647E8">
        <w:rPr>
          <w:rFonts w:cs="Arial"/>
          <w:sz w:val="19"/>
          <w:szCs w:val="19"/>
          <w:lang w:val="en-GB"/>
        </w:rPr>
        <w:t>The Undersigned further undertakes not to use the Information for any benefit, gain or advantage, including but not limited to trading or having others trading in securities on the Undersigned’s behalf, giving trading advice or providing Information to third parties for trade in securities.</w:t>
      </w:r>
    </w:p>
    <w:p w14:paraId="1953F2D9" w14:textId="77777777" w:rsidR="004D51E7" w:rsidRPr="00E647E8" w:rsidRDefault="004D51E7" w:rsidP="004D51E7">
      <w:pPr>
        <w:spacing w:line="200" w:lineRule="exact"/>
        <w:ind w:left="360"/>
        <w:rPr>
          <w:rFonts w:cs="Arial"/>
          <w:sz w:val="19"/>
          <w:szCs w:val="19"/>
          <w:lang w:val="en-GB"/>
        </w:rPr>
      </w:pPr>
    </w:p>
    <w:p w14:paraId="44981EDC" w14:textId="77777777" w:rsidR="004D51E7" w:rsidRPr="00E647E8" w:rsidRDefault="004D51E7" w:rsidP="004D51E7">
      <w:pPr>
        <w:numPr>
          <w:ilvl w:val="0"/>
          <w:numId w:val="29"/>
        </w:numPr>
        <w:tabs>
          <w:tab w:val="clear" w:pos="1070"/>
          <w:tab w:val="num" w:pos="-350"/>
          <w:tab w:val="num" w:pos="360"/>
        </w:tabs>
        <w:spacing w:line="200" w:lineRule="exact"/>
        <w:ind w:left="360"/>
        <w:rPr>
          <w:rFonts w:cs="Arial"/>
          <w:sz w:val="19"/>
          <w:szCs w:val="19"/>
          <w:lang w:val="en-GB"/>
        </w:rPr>
      </w:pPr>
      <w:r w:rsidRPr="00E647E8">
        <w:rPr>
          <w:rFonts w:cs="Arial"/>
          <w:sz w:val="19"/>
          <w:szCs w:val="19"/>
          <w:lang w:val="en-GB"/>
        </w:rPr>
        <w:t>At WHO's request, the Undersigned shall promptly return any and all copies of the Information to WHO.</w:t>
      </w:r>
    </w:p>
    <w:p w14:paraId="1AE4C853" w14:textId="77777777" w:rsidR="004D51E7" w:rsidRPr="00E647E8" w:rsidRDefault="004D51E7" w:rsidP="004D51E7">
      <w:pPr>
        <w:spacing w:line="200" w:lineRule="exact"/>
        <w:ind w:left="360"/>
        <w:rPr>
          <w:rFonts w:cs="Arial"/>
          <w:sz w:val="19"/>
          <w:szCs w:val="19"/>
          <w:lang w:val="en-GB"/>
        </w:rPr>
      </w:pPr>
    </w:p>
    <w:p w14:paraId="55E5C8EE" w14:textId="77777777" w:rsidR="004D51E7" w:rsidRPr="00E647E8" w:rsidRDefault="004D51E7" w:rsidP="004D51E7">
      <w:pPr>
        <w:numPr>
          <w:ilvl w:val="0"/>
          <w:numId w:val="29"/>
        </w:numPr>
        <w:tabs>
          <w:tab w:val="clear" w:pos="1070"/>
          <w:tab w:val="num" w:pos="-350"/>
          <w:tab w:val="num" w:pos="360"/>
        </w:tabs>
        <w:spacing w:line="200" w:lineRule="exact"/>
        <w:ind w:left="360"/>
        <w:rPr>
          <w:rFonts w:cs="Arial"/>
          <w:sz w:val="19"/>
          <w:szCs w:val="19"/>
          <w:lang w:val="en-GB"/>
        </w:rPr>
      </w:pPr>
      <w:r w:rsidRPr="00E647E8">
        <w:rPr>
          <w:rFonts w:cs="Arial"/>
          <w:sz w:val="19"/>
          <w:szCs w:val="19"/>
          <w:lang w:val="en-GB"/>
        </w:rPr>
        <w:t>The obligations of the Undersigned shall be of indefinite duration and shall not cease on termination of the above mentioned RFP process.</w:t>
      </w:r>
    </w:p>
    <w:p w14:paraId="6B5A35D0" w14:textId="77777777" w:rsidR="004D51E7" w:rsidRPr="00E647E8" w:rsidRDefault="004D51E7" w:rsidP="004D51E7">
      <w:pPr>
        <w:spacing w:line="200" w:lineRule="exact"/>
        <w:ind w:left="360"/>
        <w:rPr>
          <w:rFonts w:cs="Arial"/>
          <w:sz w:val="19"/>
          <w:szCs w:val="19"/>
          <w:lang w:val="en-GB"/>
        </w:rPr>
      </w:pPr>
    </w:p>
    <w:p w14:paraId="7ECF6737" w14:textId="77777777" w:rsidR="004D51E7" w:rsidRPr="00E647E8" w:rsidRDefault="004D51E7" w:rsidP="004D51E7">
      <w:pPr>
        <w:numPr>
          <w:ilvl w:val="0"/>
          <w:numId w:val="29"/>
        </w:numPr>
        <w:tabs>
          <w:tab w:val="clear" w:pos="1070"/>
          <w:tab w:val="num" w:pos="-350"/>
          <w:tab w:val="num" w:pos="360"/>
        </w:tabs>
        <w:spacing w:line="200" w:lineRule="exact"/>
        <w:ind w:left="360"/>
        <w:rPr>
          <w:rFonts w:cs="Arial"/>
          <w:sz w:val="19"/>
          <w:szCs w:val="19"/>
          <w:lang w:val="en-GB"/>
        </w:rPr>
      </w:pPr>
      <w:r w:rsidRPr="00E647E8">
        <w:rPr>
          <w:rFonts w:cs="Arial"/>
          <w:sz w:val="19"/>
          <w:szCs w:val="19"/>
          <w:lang w:val="en-GB"/>
        </w:rPr>
        <w:t>Any dispute arising from or relating to this Undertaking, including its validity, interpretation, or application shall, unless amicably settled, be subject to conciliation.  In the event of the dispute is not resolved by conciliation within thirty (30) days, the dispute shall be settled by arbitration.  The arbitration shall be conducted in accordance with the modalities to be agreed upon by the Undersigned and WHO or, in the absence of agreement within thirty (30) days of written communication of the intent to commence arbitration, with the rules of arbitration of the International Chamber of Commerce.  The Undersigned and WHO shall accept the arbitral award as final.</w:t>
      </w:r>
    </w:p>
    <w:p w14:paraId="75B7B684" w14:textId="77777777" w:rsidR="004D51E7" w:rsidRPr="00E647E8" w:rsidRDefault="004D51E7" w:rsidP="004D51E7">
      <w:pPr>
        <w:spacing w:line="200" w:lineRule="exact"/>
        <w:ind w:left="360"/>
        <w:rPr>
          <w:rFonts w:cs="Arial"/>
          <w:sz w:val="19"/>
          <w:szCs w:val="19"/>
          <w:lang w:val="en-GB"/>
        </w:rPr>
      </w:pPr>
    </w:p>
    <w:p w14:paraId="23E1EACE" w14:textId="77777777" w:rsidR="004D51E7" w:rsidRPr="00E647E8" w:rsidRDefault="004D51E7" w:rsidP="004D51E7">
      <w:pPr>
        <w:numPr>
          <w:ilvl w:val="0"/>
          <w:numId w:val="29"/>
        </w:numPr>
        <w:tabs>
          <w:tab w:val="clear" w:pos="1070"/>
          <w:tab w:val="num" w:pos="-350"/>
          <w:tab w:val="num" w:pos="360"/>
        </w:tabs>
        <w:spacing w:line="200" w:lineRule="exact"/>
        <w:ind w:left="360"/>
        <w:rPr>
          <w:rFonts w:cs="Arial"/>
          <w:sz w:val="19"/>
          <w:szCs w:val="19"/>
          <w:lang w:val="en-GB"/>
        </w:rPr>
      </w:pPr>
      <w:r w:rsidRPr="00E647E8">
        <w:rPr>
          <w:rFonts w:cs="Arial"/>
          <w:sz w:val="19"/>
          <w:szCs w:val="19"/>
          <w:lang w:val="en-GB"/>
        </w:rPr>
        <w:t>Nothing in this Undertaking, and no disclosure of Information to the Undersigned pursuant to its terms, shall constitute, or be deemed to constitute, a waiver of any of the privileges and immunities enjoyed by WHO under national or international law, or as submitting WHO to any national court jurisdiction.</w:t>
      </w:r>
    </w:p>
    <w:p w14:paraId="2CF99643" w14:textId="77777777" w:rsidR="004D51E7" w:rsidRPr="00E647E8" w:rsidRDefault="004D51E7" w:rsidP="004D51E7">
      <w:pPr>
        <w:spacing w:line="200" w:lineRule="exact"/>
        <w:ind w:left="360"/>
        <w:rPr>
          <w:rFonts w:cs="Arial"/>
          <w:sz w:val="19"/>
          <w:szCs w:val="19"/>
          <w:lang w:val="en-GB"/>
        </w:rPr>
      </w:pPr>
    </w:p>
    <w:p w14:paraId="0121C300" w14:textId="7CC3B4EF" w:rsidR="004D51E7" w:rsidRPr="001307E0" w:rsidRDefault="004D51E7" w:rsidP="00D57368">
      <w:pPr>
        <w:rPr>
          <w:rFonts w:cs="Arial"/>
          <w:szCs w:val="20"/>
          <w:lang w:val="en-GB"/>
        </w:rPr>
      </w:pPr>
      <w:r w:rsidRPr="00E647E8">
        <w:rPr>
          <w:rFonts w:cs="Arial"/>
          <w:b/>
          <w:sz w:val="19"/>
          <w:szCs w:val="19"/>
          <w:lang w:val="en-GB"/>
        </w:rPr>
        <w:t>Acknowledged and Agreed:</w:t>
      </w:r>
    </w:p>
    <w:p w14:paraId="48DACC48" w14:textId="77777777" w:rsidR="003466D0" w:rsidRPr="00A112BC" w:rsidRDefault="003466D0" w:rsidP="00A112BC">
      <w:pPr>
        <w:tabs>
          <w:tab w:val="left" w:pos="1125"/>
        </w:tabs>
        <w:rPr>
          <w:lang w:val="en-GB"/>
        </w:rPr>
      </w:pPr>
    </w:p>
    <w:tbl>
      <w:tblPr>
        <w:tblW w:w="9674" w:type="dxa"/>
        <w:tblInd w:w="499"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000" w:firstRow="0" w:lastRow="0" w:firstColumn="0" w:lastColumn="0" w:noHBand="0" w:noVBand="0"/>
      </w:tblPr>
      <w:tblGrid>
        <w:gridCol w:w="2303"/>
        <w:gridCol w:w="7371"/>
      </w:tblGrid>
      <w:tr w:rsidR="003466D0" w:rsidRPr="001307E0" w14:paraId="7F7D43CC" w14:textId="77777777" w:rsidTr="00A112BC">
        <w:tc>
          <w:tcPr>
            <w:tcW w:w="2303" w:type="dxa"/>
            <w:vAlign w:val="center"/>
          </w:tcPr>
          <w:p w14:paraId="0CDBC5FE" w14:textId="77777777" w:rsidR="003466D0" w:rsidRPr="00A112BC" w:rsidRDefault="003466D0" w:rsidP="00A112BC">
            <w:pPr>
              <w:spacing w:before="60"/>
              <w:ind w:left="57"/>
              <w:jc w:val="left"/>
              <w:rPr>
                <w:rFonts w:asciiTheme="minorBidi" w:hAnsiTheme="minorBidi"/>
                <w:b/>
                <w:sz w:val="16"/>
              </w:rPr>
            </w:pPr>
            <w:permStart w:id="72970871" w:edGrp="everyone" w:colFirst="1" w:colLast="1"/>
            <w:r w:rsidRPr="00A112BC">
              <w:rPr>
                <w:rFonts w:asciiTheme="minorBidi" w:hAnsiTheme="minorBidi"/>
                <w:b/>
                <w:sz w:val="16"/>
              </w:rPr>
              <w:t>Entity Name:</w:t>
            </w:r>
          </w:p>
        </w:tc>
        <w:tc>
          <w:tcPr>
            <w:tcW w:w="7371" w:type="dxa"/>
            <w:vAlign w:val="bottom"/>
          </w:tcPr>
          <w:p w14:paraId="664760F6" w14:textId="77777777" w:rsidR="003466D0" w:rsidRPr="00A112BC" w:rsidRDefault="003466D0" w:rsidP="00A112BC">
            <w:pPr>
              <w:spacing w:before="120"/>
              <w:ind w:left="57"/>
              <w:jc w:val="left"/>
              <w:rPr>
                <w:rFonts w:asciiTheme="minorBidi" w:hAnsiTheme="minorBidi"/>
                <w:sz w:val="16"/>
              </w:rPr>
            </w:pPr>
          </w:p>
          <w:p w14:paraId="5B5FA657" w14:textId="5DC6E0F0" w:rsidR="003466D0" w:rsidRPr="00A112BC" w:rsidRDefault="003466D0" w:rsidP="00A112BC">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3466D0" w:rsidRPr="001307E0" w14:paraId="30F03997" w14:textId="77777777" w:rsidTr="00A112BC">
        <w:trPr>
          <w:trHeight w:val="595"/>
        </w:trPr>
        <w:tc>
          <w:tcPr>
            <w:tcW w:w="2303" w:type="dxa"/>
            <w:vAlign w:val="center"/>
          </w:tcPr>
          <w:p w14:paraId="039EF468" w14:textId="31B04A5A" w:rsidR="003466D0" w:rsidRPr="00A112BC" w:rsidRDefault="003466D0" w:rsidP="00A112BC">
            <w:pPr>
              <w:spacing w:before="60"/>
              <w:ind w:left="57"/>
              <w:jc w:val="left"/>
              <w:rPr>
                <w:rFonts w:asciiTheme="minorBidi" w:hAnsiTheme="minorBidi"/>
                <w:b/>
                <w:sz w:val="16"/>
              </w:rPr>
            </w:pPr>
            <w:permStart w:id="184877245" w:edGrp="everyone" w:colFirst="1" w:colLast="1"/>
            <w:permEnd w:id="72970871"/>
            <w:r w:rsidRPr="00A112BC">
              <w:rPr>
                <w:rFonts w:asciiTheme="minorBidi" w:hAnsiTheme="minorBidi"/>
                <w:b/>
                <w:sz w:val="16"/>
              </w:rPr>
              <w:t>Mailing Address:</w:t>
            </w:r>
          </w:p>
        </w:tc>
        <w:tc>
          <w:tcPr>
            <w:tcW w:w="7371" w:type="dxa"/>
            <w:vAlign w:val="bottom"/>
          </w:tcPr>
          <w:p w14:paraId="0412E0AC" w14:textId="53213F80" w:rsidR="003466D0" w:rsidRDefault="003466D0" w:rsidP="008C25C4">
            <w:pPr>
              <w:spacing w:before="120"/>
              <w:ind w:left="57"/>
              <w:jc w:val="left"/>
              <w:rPr>
                <w:rFonts w:asciiTheme="minorBidi" w:hAnsiTheme="minorBidi" w:cstheme="minorBidi"/>
                <w:sz w:val="16"/>
                <w:szCs w:val="16"/>
              </w:rPr>
            </w:pPr>
          </w:p>
          <w:p w14:paraId="6341E460" w14:textId="77777777" w:rsidR="003466D0" w:rsidRDefault="003466D0" w:rsidP="008C25C4">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71E3120F" w14:textId="77777777" w:rsidR="003466D0" w:rsidRDefault="003466D0" w:rsidP="008C25C4">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2F38CBD3" w14:textId="77777777" w:rsidR="003466D0" w:rsidRPr="00A112BC" w:rsidRDefault="003466D0" w:rsidP="00A112BC">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3466D0" w:rsidRPr="001307E0" w14:paraId="776B86BC" w14:textId="77777777" w:rsidTr="00A112BC">
        <w:tc>
          <w:tcPr>
            <w:tcW w:w="2303" w:type="dxa"/>
            <w:vAlign w:val="center"/>
          </w:tcPr>
          <w:p w14:paraId="0ADE2AD4" w14:textId="3D8E056A" w:rsidR="003466D0" w:rsidRPr="00A112BC" w:rsidRDefault="003466D0" w:rsidP="00A112BC">
            <w:pPr>
              <w:spacing w:before="60"/>
              <w:ind w:left="57"/>
              <w:jc w:val="left"/>
              <w:rPr>
                <w:rFonts w:asciiTheme="minorBidi" w:hAnsiTheme="minorBidi"/>
                <w:b/>
                <w:sz w:val="16"/>
              </w:rPr>
            </w:pPr>
            <w:permStart w:id="1343976130" w:edGrp="everyone" w:colFirst="1" w:colLast="1"/>
            <w:permEnd w:id="184877245"/>
            <w:r w:rsidRPr="00A112BC">
              <w:rPr>
                <w:rFonts w:asciiTheme="minorBidi" w:hAnsiTheme="minorBidi"/>
                <w:b/>
                <w:sz w:val="16"/>
              </w:rPr>
              <w:t xml:space="preserve">Name and Title of </w:t>
            </w:r>
            <w:r>
              <w:rPr>
                <w:rFonts w:asciiTheme="minorBidi" w:hAnsiTheme="minorBidi" w:cstheme="minorBidi"/>
                <w:b/>
                <w:bCs/>
                <w:sz w:val="16"/>
                <w:szCs w:val="16"/>
              </w:rPr>
              <w:t>d</w:t>
            </w:r>
            <w:r w:rsidRPr="001307E0">
              <w:rPr>
                <w:rFonts w:asciiTheme="minorBidi" w:hAnsiTheme="minorBidi" w:cstheme="minorBidi"/>
                <w:b/>
                <w:bCs/>
                <w:sz w:val="16"/>
                <w:szCs w:val="16"/>
              </w:rPr>
              <w:t>uly</w:t>
            </w:r>
            <w:r w:rsidRPr="00A112BC">
              <w:rPr>
                <w:rFonts w:asciiTheme="minorBidi" w:hAnsiTheme="minorBidi"/>
                <w:b/>
                <w:sz w:val="16"/>
              </w:rPr>
              <w:t xml:space="preserve"> authorized representative:</w:t>
            </w:r>
          </w:p>
        </w:tc>
        <w:tc>
          <w:tcPr>
            <w:tcW w:w="7371" w:type="dxa"/>
            <w:vAlign w:val="bottom"/>
          </w:tcPr>
          <w:p w14:paraId="081DB9BF" w14:textId="0C728D46" w:rsidR="003466D0" w:rsidRPr="00A112BC" w:rsidRDefault="003466D0" w:rsidP="00A112BC">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3466D0" w:rsidRPr="001307E0" w14:paraId="0FC4D05A" w14:textId="77777777" w:rsidTr="00A112BC">
        <w:tc>
          <w:tcPr>
            <w:tcW w:w="2303" w:type="dxa"/>
            <w:vAlign w:val="center"/>
          </w:tcPr>
          <w:p w14:paraId="731CDCE5" w14:textId="77777777" w:rsidR="003466D0" w:rsidRPr="00A112BC" w:rsidRDefault="003466D0" w:rsidP="00A112BC">
            <w:pPr>
              <w:spacing w:before="60"/>
              <w:ind w:left="57"/>
              <w:jc w:val="left"/>
              <w:rPr>
                <w:rFonts w:asciiTheme="minorBidi" w:hAnsiTheme="minorBidi"/>
                <w:b/>
                <w:sz w:val="16"/>
              </w:rPr>
            </w:pPr>
            <w:permStart w:id="1343777150" w:edGrp="everyone" w:colFirst="1" w:colLast="1"/>
            <w:permEnd w:id="1343976130"/>
            <w:r w:rsidRPr="00A112BC">
              <w:rPr>
                <w:rFonts w:asciiTheme="minorBidi" w:hAnsiTheme="minorBidi"/>
                <w:b/>
                <w:sz w:val="16"/>
              </w:rPr>
              <w:t>Signature:</w:t>
            </w:r>
          </w:p>
        </w:tc>
        <w:tc>
          <w:tcPr>
            <w:tcW w:w="7371" w:type="dxa"/>
            <w:vAlign w:val="bottom"/>
          </w:tcPr>
          <w:p w14:paraId="35532E1C" w14:textId="77777777" w:rsidR="003466D0" w:rsidRPr="00A112BC" w:rsidRDefault="003466D0" w:rsidP="00A112BC">
            <w:pPr>
              <w:spacing w:before="120"/>
              <w:ind w:left="57"/>
              <w:jc w:val="left"/>
              <w:rPr>
                <w:rFonts w:asciiTheme="minorBidi" w:hAnsiTheme="minorBidi"/>
                <w:sz w:val="16"/>
              </w:rPr>
            </w:pPr>
          </w:p>
          <w:p w14:paraId="531CB7D2" w14:textId="21A28123" w:rsidR="003466D0" w:rsidRPr="00A112BC" w:rsidRDefault="003466D0" w:rsidP="00A112BC">
            <w:pPr>
              <w:spacing w:before="120"/>
              <w:ind w:left="57"/>
              <w:jc w:val="left"/>
              <w:rPr>
                <w:rFonts w:asciiTheme="minorBidi" w:hAnsiTheme="minorBidi"/>
                <w:b/>
                <w:sz w:val="16"/>
              </w:rPr>
            </w:pPr>
          </w:p>
        </w:tc>
      </w:tr>
      <w:tr w:rsidR="003466D0" w:rsidRPr="001307E0" w14:paraId="114B7DF8" w14:textId="77777777" w:rsidTr="00A112BC">
        <w:tc>
          <w:tcPr>
            <w:tcW w:w="2303" w:type="dxa"/>
            <w:vAlign w:val="center"/>
          </w:tcPr>
          <w:p w14:paraId="0C79D71A" w14:textId="77777777" w:rsidR="003466D0" w:rsidRPr="00A112BC" w:rsidRDefault="003466D0" w:rsidP="00A112BC">
            <w:pPr>
              <w:spacing w:before="60"/>
              <w:ind w:left="57"/>
              <w:jc w:val="left"/>
              <w:rPr>
                <w:rFonts w:asciiTheme="minorBidi" w:hAnsiTheme="minorBidi"/>
                <w:b/>
                <w:sz w:val="16"/>
              </w:rPr>
            </w:pPr>
            <w:permStart w:id="1856134616" w:edGrp="everyone" w:colFirst="1" w:colLast="1"/>
            <w:permEnd w:id="1343777150"/>
            <w:r w:rsidRPr="00A112BC">
              <w:rPr>
                <w:rFonts w:asciiTheme="minorBidi" w:hAnsiTheme="minorBidi"/>
                <w:b/>
                <w:sz w:val="16"/>
              </w:rPr>
              <w:t>Date:</w:t>
            </w:r>
          </w:p>
        </w:tc>
        <w:tc>
          <w:tcPr>
            <w:tcW w:w="7371" w:type="dxa"/>
            <w:vAlign w:val="bottom"/>
          </w:tcPr>
          <w:p w14:paraId="393DC215" w14:textId="7240D2DC" w:rsidR="003466D0" w:rsidRPr="00A112BC" w:rsidRDefault="003466D0" w:rsidP="00A112BC">
            <w:pPr>
              <w:spacing w:before="120"/>
              <w:ind w:left="57"/>
              <w:jc w:val="left"/>
              <w:rPr>
                <w:rFonts w:asciiTheme="minorBidi" w:hAnsiTheme="minorBidi"/>
                <w:b/>
                <w:sz w:val="16"/>
              </w:rPr>
            </w:pPr>
            <w:r w:rsidRPr="001307E0">
              <w:rPr>
                <w:rFonts w:asciiTheme="minorBidi" w:hAnsiTheme="minorBidi" w:cstheme="minorBidi"/>
                <w:sz w:val="16"/>
                <w:szCs w:val="16"/>
              </w:rPr>
              <w:t>…………………</w:t>
            </w:r>
            <w:r>
              <w:rPr>
                <w:rFonts w:asciiTheme="minorBidi" w:hAnsiTheme="minorBidi" w:cstheme="minorBidi"/>
                <w:sz w:val="16"/>
                <w:szCs w:val="16"/>
              </w:rPr>
              <w:t>………………………………………………………………………………</w:t>
            </w:r>
          </w:p>
        </w:tc>
      </w:tr>
    </w:tbl>
    <w:permEnd w:id="1856134616"/>
    <w:p w14:paraId="182C3A82" w14:textId="2A4C5835" w:rsidR="006A5B02" w:rsidRPr="001307E0" w:rsidRDefault="003466D0" w:rsidP="006A5B02">
      <w:pPr>
        <w:jc w:val="left"/>
        <w:rPr>
          <w:rFonts w:cs="Arial"/>
          <w:b/>
          <w:bCs/>
        </w:rPr>
      </w:pPr>
      <w:r w:rsidRPr="001307E0" w:rsidDel="003466D0">
        <w:rPr>
          <w:rFonts w:cs="Arial"/>
          <w:szCs w:val="20"/>
          <w:lang w:val="en-GB"/>
        </w:rPr>
        <w:t xml:space="preserve"> </w:t>
      </w:r>
      <w:r w:rsidR="006A5B02" w:rsidRPr="001307E0">
        <w:br w:type="page"/>
      </w:r>
      <w:r w:rsidR="006A5B02" w:rsidRPr="001307E0">
        <w:rPr>
          <w:rFonts w:cs="Arial"/>
          <w:b/>
          <w:bCs/>
        </w:rPr>
        <w:lastRenderedPageBreak/>
        <w:t>Request for Proposals:</w:t>
      </w:r>
      <w:r w:rsidR="00544974">
        <w:rPr>
          <w:rFonts w:cs="Arial"/>
          <w:b/>
          <w:bCs/>
        </w:rPr>
        <w:t xml:space="preserve"> </w:t>
      </w:r>
      <w:sdt>
        <w:sdtPr>
          <w:rPr>
            <w:rStyle w:val="Style3"/>
          </w:rPr>
          <w:alias w:val="Bid Reference"/>
          <w:tag w:val=""/>
          <w:id w:val="844133551"/>
          <w:dataBinding w:prefixMappings="xmlns:ns0='http://schemas.microsoft.com/office/2006/coverPageProps' " w:xpath="/ns0:CoverPageProperties[1]/ns0:Abstract[1]" w:storeItemID="{55AF091B-3C7A-41E3-B477-F2FDAA23CFDA}"/>
          <w:text/>
        </w:sdtPr>
        <w:sdtEndPr>
          <w:rPr>
            <w:rStyle w:val="Style3"/>
          </w:rPr>
        </w:sdtEndPr>
        <w:sdtContent>
          <w:r w:rsidR="00D90216">
            <w:rPr>
              <w:rStyle w:val="Style3"/>
            </w:rPr>
            <w:t>2021/CSF/DAS/0003.</w:t>
          </w:r>
        </w:sdtContent>
      </w:sdt>
    </w:p>
    <w:p w14:paraId="73CD5588" w14:textId="77777777" w:rsidR="006A5B02" w:rsidRPr="001307E0" w:rsidRDefault="006A5B02" w:rsidP="006A5B02">
      <w:pPr>
        <w:spacing w:before="20" w:after="20"/>
        <w:jc w:val="center"/>
        <w:rPr>
          <w:rFonts w:cs="Arial"/>
          <w:b/>
          <w:sz w:val="22"/>
          <w:szCs w:val="22"/>
          <w:lang w:val="en-GB"/>
        </w:rPr>
      </w:pPr>
    </w:p>
    <w:p w14:paraId="2757271D" w14:textId="2BA8109F" w:rsidR="006A5B02" w:rsidRPr="001307E0" w:rsidRDefault="006A5B02">
      <w:pPr>
        <w:spacing w:before="20" w:after="20"/>
        <w:jc w:val="left"/>
        <w:rPr>
          <w:rFonts w:cs="Arial"/>
          <w:b/>
          <w:sz w:val="22"/>
          <w:szCs w:val="22"/>
          <w:u w:val="single"/>
          <w:lang w:val="en-GB"/>
        </w:rPr>
      </w:pPr>
      <w:r w:rsidRPr="001307E0">
        <w:rPr>
          <w:rFonts w:cs="Arial"/>
          <w:b/>
          <w:sz w:val="22"/>
          <w:szCs w:val="22"/>
          <w:u w:val="single"/>
          <w:lang w:val="en-GB"/>
        </w:rPr>
        <w:t>Annex 3: Proposal Completeness Form</w:t>
      </w:r>
      <w:r w:rsidR="003466D0" w:rsidRPr="00D07547">
        <w:rPr>
          <w:rFonts w:cs="Arial"/>
          <w:b/>
          <w:sz w:val="22"/>
          <w:szCs w:val="22"/>
          <w:lang w:val="en-GB"/>
        </w:rPr>
        <w:t xml:space="preserve"> </w:t>
      </w:r>
      <w:r w:rsidR="003466D0" w:rsidRPr="0074445C">
        <w:rPr>
          <w:rFonts w:asciiTheme="minorBidi" w:hAnsiTheme="minorBidi" w:cstheme="minorBidi"/>
          <w:bCs/>
          <w:sz w:val="16"/>
          <w:szCs w:val="16"/>
          <w:lang w:val="en-GB"/>
        </w:rPr>
        <w:t>(</w:t>
      </w:r>
      <w:r w:rsidR="003466D0">
        <w:rPr>
          <w:rFonts w:asciiTheme="minorBidi" w:hAnsiTheme="minorBidi" w:cstheme="minorBidi"/>
          <w:bCs/>
          <w:sz w:val="16"/>
          <w:szCs w:val="16"/>
          <w:lang w:val="en-GB"/>
        </w:rPr>
        <w:t>Ref.</w:t>
      </w:r>
      <w:r w:rsidR="003466D0" w:rsidRPr="0074445C">
        <w:rPr>
          <w:bCs/>
          <w:sz w:val="16"/>
          <w:szCs w:val="16"/>
        </w:rPr>
        <w:t xml:space="preserve"> Paragraph</w:t>
      </w:r>
      <w:r w:rsidR="003466D0">
        <w:rPr>
          <w:bCs/>
          <w:sz w:val="16"/>
          <w:szCs w:val="16"/>
        </w:rPr>
        <w:t xml:space="preserve">s </w:t>
      </w:r>
      <w:r w:rsidR="003466D0">
        <w:rPr>
          <w:bCs/>
          <w:sz w:val="16"/>
          <w:szCs w:val="16"/>
        </w:rPr>
        <w:fldChar w:fldCharType="begin"/>
      </w:r>
      <w:r w:rsidR="003466D0">
        <w:rPr>
          <w:bCs/>
          <w:sz w:val="16"/>
          <w:szCs w:val="16"/>
        </w:rPr>
        <w:instrText xml:space="preserve"> REF _Ref490146626 \r \h </w:instrText>
      </w:r>
      <w:r w:rsidR="003466D0">
        <w:rPr>
          <w:bCs/>
          <w:sz w:val="16"/>
          <w:szCs w:val="16"/>
        </w:rPr>
      </w:r>
      <w:r w:rsidR="003466D0">
        <w:rPr>
          <w:bCs/>
          <w:sz w:val="16"/>
          <w:szCs w:val="16"/>
        </w:rPr>
        <w:fldChar w:fldCharType="separate"/>
      </w:r>
      <w:r w:rsidR="00B16A3A">
        <w:rPr>
          <w:bCs/>
          <w:sz w:val="16"/>
          <w:szCs w:val="16"/>
          <w:cs/>
        </w:rPr>
        <w:t>‎</w:t>
      </w:r>
      <w:r w:rsidR="00B16A3A">
        <w:rPr>
          <w:bCs/>
          <w:sz w:val="16"/>
          <w:szCs w:val="16"/>
        </w:rPr>
        <w:t>4.4</w:t>
      </w:r>
      <w:r w:rsidR="003466D0">
        <w:rPr>
          <w:bCs/>
          <w:sz w:val="16"/>
          <w:szCs w:val="16"/>
        </w:rPr>
        <w:fldChar w:fldCharType="end"/>
      </w:r>
      <w:r w:rsidR="003466D0">
        <w:rPr>
          <w:bCs/>
          <w:sz w:val="16"/>
          <w:szCs w:val="16"/>
        </w:rPr>
        <w:t xml:space="preserve"> &amp;</w:t>
      </w:r>
      <w:r w:rsidR="003466D0" w:rsidRPr="0074445C">
        <w:rPr>
          <w:bCs/>
          <w:sz w:val="16"/>
          <w:szCs w:val="16"/>
        </w:rPr>
        <w:t xml:space="preserve"> </w:t>
      </w:r>
      <w:r w:rsidR="003466D0">
        <w:rPr>
          <w:bCs/>
          <w:sz w:val="16"/>
          <w:szCs w:val="16"/>
        </w:rPr>
        <w:fldChar w:fldCharType="begin"/>
      </w:r>
      <w:r w:rsidR="003466D0">
        <w:rPr>
          <w:bCs/>
          <w:sz w:val="16"/>
          <w:szCs w:val="16"/>
        </w:rPr>
        <w:instrText xml:space="preserve"> REF _Ref490146369 \r \h </w:instrText>
      </w:r>
      <w:r w:rsidR="003466D0">
        <w:rPr>
          <w:bCs/>
          <w:sz w:val="16"/>
          <w:szCs w:val="16"/>
        </w:rPr>
      </w:r>
      <w:r w:rsidR="003466D0">
        <w:rPr>
          <w:bCs/>
          <w:sz w:val="16"/>
          <w:szCs w:val="16"/>
        </w:rPr>
        <w:fldChar w:fldCharType="separate"/>
      </w:r>
      <w:r w:rsidR="00B16A3A">
        <w:rPr>
          <w:bCs/>
          <w:sz w:val="16"/>
          <w:szCs w:val="16"/>
          <w:cs/>
        </w:rPr>
        <w:t>‎</w:t>
      </w:r>
      <w:r w:rsidR="00B16A3A">
        <w:rPr>
          <w:bCs/>
          <w:sz w:val="16"/>
          <w:szCs w:val="16"/>
        </w:rPr>
        <w:t>4.6</w:t>
      </w:r>
      <w:r w:rsidR="003466D0">
        <w:rPr>
          <w:bCs/>
          <w:sz w:val="16"/>
          <w:szCs w:val="16"/>
        </w:rPr>
        <w:fldChar w:fldCharType="end"/>
      </w:r>
      <w:r w:rsidR="003466D0" w:rsidRPr="0074445C">
        <w:rPr>
          <w:rFonts w:asciiTheme="minorBidi" w:hAnsiTheme="minorBidi" w:cstheme="minorBidi"/>
          <w:bCs/>
          <w:sz w:val="16"/>
          <w:szCs w:val="16"/>
          <w:lang w:val="en-GB"/>
        </w:rPr>
        <w:t>)</w:t>
      </w:r>
    </w:p>
    <w:p w14:paraId="55843BCE" w14:textId="77777777" w:rsidR="006A5B02" w:rsidRPr="001307E0" w:rsidRDefault="006A5B02" w:rsidP="006A5B02">
      <w:pPr>
        <w:spacing w:before="20" w:after="20"/>
        <w:jc w:val="left"/>
        <w:rPr>
          <w:rFonts w:cs="Arial"/>
          <w:b/>
          <w:szCs w:val="20"/>
          <w:lang w:val="en-GB"/>
        </w:rPr>
      </w:pPr>
      <w:r w:rsidRPr="001307E0">
        <w:rPr>
          <w:rFonts w:cs="Arial"/>
          <w:b/>
          <w:szCs w:val="20"/>
          <w:lang w:val="en-GB"/>
        </w:rPr>
        <w:br/>
      </w:r>
    </w:p>
    <w:tbl>
      <w:tblPr>
        <w:tblpPr w:leftFromText="180" w:rightFromText="180" w:vertAnchor="page" w:horzAnchor="margin" w:tblpXSpec="center" w:tblpY="3965"/>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5196"/>
        <w:gridCol w:w="2976"/>
      </w:tblGrid>
      <w:tr w:rsidR="001F77DA" w:rsidRPr="00F76183" w14:paraId="302DE193" w14:textId="77777777" w:rsidTr="00A112BC">
        <w:tc>
          <w:tcPr>
            <w:tcW w:w="1008" w:type="dxa"/>
            <w:shd w:val="clear" w:color="auto" w:fill="auto"/>
            <w:vAlign w:val="center"/>
          </w:tcPr>
          <w:p w14:paraId="4CF7377C" w14:textId="77777777" w:rsidR="001F77DA" w:rsidRPr="00F76183" w:rsidRDefault="001F77DA" w:rsidP="001F77DA">
            <w:pPr>
              <w:jc w:val="center"/>
              <w:rPr>
                <w:rFonts w:cs="Arial"/>
                <w:b/>
                <w:bCs/>
                <w:szCs w:val="20"/>
                <w:lang w:val="en-GB"/>
              </w:rPr>
            </w:pPr>
          </w:p>
          <w:p w14:paraId="43186E3B" w14:textId="77777777" w:rsidR="001F77DA" w:rsidRPr="00F76183" w:rsidRDefault="001F77DA" w:rsidP="001F77DA">
            <w:pPr>
              <w:jc w:val="center"/>
              <w:rPr>
                <w:rFonts w:cs="Arial"/>
                <w:b/>
                <w:bCs/>
                <w:szCs w:val="20"/>
                <w:lang w:val="en-GB"/>
              </w:rPr>
            </w:pPr>
            <w:r w:rsidRPr="00F76183">
              <w:rPr>
                <w:rFonts w:cs="Arial"/>
                <w:b/>
                <w:bCs/>
                <w:szCs w:val="20"/>
                <w:lang w:val="en-GB"/>
              </w:rPr>
              <w:t>Section</w:t>
            </w:r>
          </w:p>
          <w:p w14:paraId="1B49B3A3" w14:textId="77777777" w:rsidR="001F77DA" w:rsidRPr="00F76183" w:rsidRDefault="001F77DA" w:rsidP="001F77DA">
            <w:pPr>
              <w:jc w:val="center"/>
              <w:rPr>
                <w:rFonts w:cs="Arial"/>
                <w:b/>
                <w:bCs/>
                <w:szCs w:val="20"/>
                <w:lang w:val="en-GB"/>
              </w:rPr>
            </w:pPr>
          </w:p>
        </w:tc>
        <w:tc>
          <w:tcPr>
            <w:tcW w:w="5196" w:type="dxa"/>
            <w:shd w:val="clear" w:color="auto" w:fill="auto"/>
            <w:vAlign w:val="center"/>
          </w:tcPr>
          <w:p w14:paraId="757D44C3" w14:textId="77777777" w:rsidR="001F77DA" w:rsidRPr="00F76183" w:rsidRDefault="001F77DA" w:rsidP="001F77DA">
            <w:pPr>
              <w:jc w:val="center"/>
              <w:rPr>
                <w:rFonts w:cs="Arial"/>
                <w:b/>
                <w:bCs/>
                <w:szCs w:val="20"/>
                <w:lang w:val="en-GB"/>
              </w:rPr>
            </w:pPr>
            <w:r w:rsidRPr="00F76183">
              <w:rPr>
                <w:rFonts w:cs="Arial"/>
                <w:b/>
                <w:bCs/>
                <w:szCs w:val="20"/>
                <w:lang w:val="en-GB"/>
              </w:rPr>
              <w:t>Requirement</w:t>
            </w:r>
          </w:p>
        </w:tc>
        <w:tc>
          <w:tcPr>
            <w:tcW w:w="2976" w:type="dxa"/>
            <w:shd w:val="clear" w:color="auto" w:fill="auto"/>
            <w:vAlign w:val="center"/>
          </w:tcPr>
          <w:p w14:paraId="61C3D0CB" w14:textId="77777777" w:rsidR="001F77DA" w:rsidRPr="00F76183" w:rsidRDefault="001F77DA" w:rsidP="001F77DA">
            <w:pPr>
              <w:jc w:val="center"/>
              <w:rPr>
                <w:rFonts w:cs="Arial"/>
                <w:b/>
                <w:bCs/>
                <w:szCs w:val="20"/>
                <w:lang w:val="en-GB"/>
              </w:rPr>
            </w:pPr>
            <w:r w:rsidRPr="00F76183">
              <w:rPr>
                <w:rFonts w:cs="Arial"/>
                <w:b/>
                <w:bCs/>
                <w:szCs w:val="20"/>
                <w:lang w:val="en-GB"/>
              </w:rPr>
              <w:t>Completed in full (Yes/No)</w:t>
            </w:r>
          </w:p>
        </w:tc>
      </w:tr>
      <w:tr w:rsidR="001F77DA" w:rsidRPr="00F76183" w14:paraId="18F88312" w14:textId="77777777" w:rsidTr="00A112BC">
        <w:tc>
          <w:tcPr>
            <w:tcW w:w="1008" w:type="dxa"/>
            <w:shd w:val="clear" w:color="auto" w:fill="auto"/>
          </w:tcPr>
          <w:p w14:paraId="6B339878" w14:textId="77777777" w:rsidR="001F77DA" w:rsidRPr="00F76183" w:rsidRDefault="001F77DA" w:rsidP="001F77DA">
            <w:pPr>
              <w:rPr>
                <w:rFonts w:cs="Arial"/>
                <w:szCs w:val="20"/>
                <w:lang w:val="en-GB"/>
              </w:rPr>
            </w:pPr>
            <w:permStart w:id="5185337" w:edGrp="everyone" w:colFirst="2" w:colLast="2"/>
            <w:r w:rsidRPr="00F76183">
              <w:rPr>
                <w:rFonts w:cs="Arial"/>
                <w:szCs w:val="20"/>
                <w:lang w:val="en-GB"/>
              </w:rPr>
              <w:t>Annex 2</w:t>
            </w:r>
          </w:p>
        </w:tc>
        <w:tc>
          <w:tcPr>
            <w:tcW w:w="5196" w:type="dxa"/>
            <w:shd w:val="clear" w:color="auto" w:fill="auto"/>
          </w:tcPr>
          <w:p w14:paraId="356D2C28" w14:textId="77777777" w:rsidR="001F77DA" w:rsidRPr="00F76183" w:rsidRDefault="001F77DA" w:rsidP="001F77DA">
            <w:pPr>
              <w:rPr>
                <w:rFonts w:cs="Arial"/>
                <w:szCs w:val="20"/>
                <w:lang w:val="en-GB"/>
              </w:rPr>
            </w:pPr>
            <w:r w:rsidRPr="00F76183">
              <w:rPr>
                <w:rFonts w:cs="Arial"/>
                <w:szCs w:val="20"/>
                <w:lang w:val="en-GB"/>
              </w:rPr>
              <w:t>Confidentiality undertaking form</w:t>
            </w:r>
          </w:p>
        </w:tc>
        <w:tc>
          <w:tcPr>
            <w:tcW w:w="2976" w:type="dxa"/>
            <w:shd w:val="clear" w:color="auto" w:fill="auto"/>
          </w:tcPr>
          <w:p w14:paraId="3843B80C" w14:textId="77777777" w:rsidR="001F77DA" w:rsidRPr="00F76183" w:rsidRDefault="001F77DA" w:rsidP="001F77DA">
            <w:pPr>
              <w:rPr>
                <w:rFonts w:cs="Arial"/>
                <w:szCs w:val="20"/>
                <w:lang w:val="en-GB"/>
              </w:rPr>
            </w:pPr>
            <w:r w:rsidRPr="00F76183">
              <w:rPr>
                <w:rFonts w:cs="Arial"/>
                <w:szCs w:val="20"/>
                <w:lang w:val="en-GB"/>
              </w:rPr>
              <w:t xml:space="preserve">  </w:t>
            </w:r>
            <w:sdt>
              <w:sdtPr>
                <w:rPr>
                  <w:rFonts w:cs="Arial"/>
                  <w:szCs w:val="20"/>
                  <w:lang w:val="en-GB"/>
                </w:rPr>
                <w:id w:val="-1835758750"/>
                <w14:checkbox>
                  <w14:checked w14:val="0"/>
                  <w14:checkedState w14:val="2612" w14:font="MS Gothic"/>
                  <w14:uncheckedState w14:val="2610" w14:font="MS Gothic"/>
                </w14:checkbox>
              </w:sdtPr>
              <w:sdtEndPr/>
              <w:sdtContent>
                <w:r w:rsidRPr="00F76183">
                  <w:rPr>
                    <w:rFonts w:ascii="MS Gothic" w:eastAsia="MS Gothic" w:hAnsi="MS Gothic" w:cs="Arial" w:hint="eastAsia"/>
                    <w:szCs w:val="20"/>
                    <w:lang w:val="en-GB"/>
                  </w:rPr>
                  <w:t>☐</w:t>
                </w:r>
              </w:sdtContent>
            </w:sdt>
            <w:r w:rsidRPr="00F76183">
              <w:rPr>
                <w:rFonts w:cs="Arial"/>
                <w:szCs w:val="20"/>
                <w:lang w:val="en-GB"/>
              </w:rPr>
              <w:t xml:space="preserve">  Yes          </w:t>
            </w:r>
            <w:sdt>
              <w:sdtPr>
                <w:rPr>
                  <w:rFonts w:cs="Arial"/>
                  <w:szCs w:val="20"/>
                  <w:lang w:val="en-GB"/>
                </w:rPr>
                <w:id w:val="1121498957"/>
                <w14:checkbox>
                  <w14:checked w14:val="0"/>
                  <w14:checkedState w14:val="2612" w14:font="MS Gothic"/>
                  <w14:uncheckedState w14:val="2610" w14:font="MS Gothic"/>
                </w14:checkbox>
              </w:sdtPr>
              <w:sdtEndPr/>
              <w:sdtContent>
                <w:r w:rsidRPr="00F76183">
                  <w:rPr>
                    <w:rFonts w:ascii="MS Gothic" w:eastAsia="MS Gothic" w:hAnsi="MS Gothic" w:cs="Arial" w:hint="eastAsia"/>
                    <w:szCs w:val="20"/>
                    <w:lang w:val="en-GB"/>
                  </w:rPr>
                  <w:t>☐</w:t>
                </w:r>
              </w:sdtContent>
            </w:sdt>
            <w:r w:rsidRPr="00F76183">
              <w:rPr>
                <w:rFonts w:cs="Arial"/>
                <w:szCs w:val="20"/>
                <w:lang w:val="en-GB"/>
              </w:rPr>
              <w:t xml:space="preserve">  No</w:t>
            </w:r>
          </w:p>
        </w:tc>
      </w:tr>
      <w:tr w:rsidR="001F77DA" w:rsidRPr="00F76183" w14:paraId="54B08A51" w14:textId="77777777" w:rsidTr="00A112BC">
        <w:tc>
          <w:tcPr>
            <w:tcW w:w="1008" w:type="dxa"/>
            <w:shd w:val="clear" w:color="auto" w:fill="auto"/>
          </w:tcPr>
          <w:p w14:paraId="10C913CC" w14:textId="77777777" w:rsidR="001F77DA" w:rsidRPr="00F76183" w:rsidRDefault="001F77DA" w:rsidP="001F77DA">
            <w:pPr>
              <w:rPr>
                <w:rFonts w:cs="Arial"/>
                <w:szCs w:val="20"/>
                <w:lang w:val="en-GB"/>
              </w:rPr>
            </w:pPr>
            <w:permStart w:id="815562354" w:edGrp="everyone" w:colFirst="2" w:colLast="2"/>
            <w:permEnd w:id="5185337"/>
            <w:r w:rsidRPr="00F76183">
              <w:rPr>
                <w:rFonts w:cs="Arial"/>
                <w:szCs w:val="20"/>
                <w:lang w:val="en-GB"/>
              </w:rPr>
              <w:t>Annex 3</w:t>
            </w:r>
          </w:p>
        </w:tc>
        <w:tc>
          <w:tcPr>
            <w:tcW w:w="5196" w:type="dxa"/>
            <w:shd w:val="clear" w:color="auto" w:fill="auto"/>
          </w:tcPr>
          <w:p w14:paraId="0D092CD0" w14:textId="77777777" w:rsidR="001F77DA" w:rsidRPr="00F76183" w:rsidRDefault="001F77DA" w:rsidP="001F77DA">
            <w:pPr>
              <w:rPr>
                <w:rFonts w:cs="Arial"/>
                <w:szCs w:val="20"/>
                <w:lang w:val="en-GB"/>
              </w:rPr>
            </w:pPr>
            <w:r w:rsidRPr="00F76183">
              <w:rPr>
                <w:rFonts w:cs="Arial"/>
                <w:szCs w:val="20"/>
                <w:lang w:val="en-GB"/>
              </w:rPr>
              <w:t>Proposal completeness form</w:t>
            </w:r>
          </w:p>
        </w:tc>
        <w:tc>
          <w:tcPr>
            <w:tcW w:w="2976" w:type="dxa"/>
            <w:shd w:val="clear" w:color="auto" w:fill="auto"/>
          </w:tcPr>
          <w:p w14:paraId="3408E7C7" w14:textId="77777777" w:rsidR="001F77DA" w:rsidRPr="00F76183" w:rsidRDefault="001F77DA" w:rsidP="001F77DA">
            <w:pPr>
              <w:rPr>
                <w:rFonts w:cs="Arial"/>
                <w:szCs w:val="20"/>
                <w:lang w:val="en-GB"/>
              </w:rPr>
            </w:pPr>
            <w:r w:rsidRPr="00F76183">
              <w:rPr>
                <w:rFonts w:cs="Arial"/>
                <w:szCs w:val="20"/>
                <w:lang w:val="en-GB"/>
              </w:rPr>
              <w:t xml:space="preserve">  </w:t>
            </w:r>
            <w:sdt>
              <w:sdtPr>
                <w:rPr>
                  <w:rFonts w:cs="Arial"/>
                  <w:szCs w:val="20"/>
                  <w:lang w:val="en-GB"/>
                </w:rPr>
                <w:id w:val="-669098704"/>
                <w14:checkbox>
                  <w14:checked w14:val="0"/>
                  <w14:checkedState w14:val="2612" w14:font="MS Gothic"/>
                  <w14:uncheckedState w14:val="2610" w14:font="MS Gothic"/>
                </w14:checkbox>
              </w:sdtPr>
              <w:sdtEndPr/>
              <w:sdtContent>
                <w:r w:rsidRPr="00F76183">
                  <w:rPr>
                    <w:rFonts w:ascii="MS Gothic" w:eastAsia="MS Gothic" w:hAnsi="MS Gothic" w:cs="Arial" w:hint="eastAsia"/>
                    <w:szCs w:val="20"/>
                    <w:lang w:val="en-GB"/>
                  </w:rPr>
                  <w:t>☐</w:t>
                </w:r>
              </w:sdtContent>
            </w:sdt>
            <w:r w:rsidRPr="00F76183">
              <w:rPr>
                <w:rFonts w:cs="Arial"/>
                <w:szCs w:val="20"/>
                <w:lang w:val="en-GB"/>
              </w:rPr>
              <w:t xml:space="preserve">  Yes          </w:t>
            </w:r>
            <w:sdt>
              <w:sdtPr>
                <w:rPr>
                  <w:rFonts w:cs="Arial"/>
                  <w:szCs w:val="20"/>
                  <w:lang w:val="en-GB"/>
                </w:rPr>
                <w:id w:val="1131061117"/>
                <w14:checkbox>
                  <w14:checked w14:val="0"/>
                  <w14:checkedState w14:val="2612" w14:font="MS Gothic"/>
                  <w14:uncheckedState w14:val="2610" w14:font="MS Gothic"/>
                </w14:checkbox>
              </w:sdtPr>
              <w:sdtEndPr/>
              <w:sdtContent>
                <w:r w:rsidRPr="00F76183">
                  <w:rPr>
                    <w:rFonts w:ascii="MS Gothic" w:eastAsia="MS Gothic" w:hAnsi="MS Gothic" w:cs="Arial" w:hint="eastAsia"/>
                    <w:szCs w:val="20"/>
                    <w:lang w:val="en-GB"/>
                  </w:rPr>
                  <w:t>☐</w:t>
                </w:r>
              </w:sdtContent>
            </w:sdt>
            <w:r w:rsidRPr="00F76183">
              <w:rPr>
                <w:rFonts w:cs="Arial"/>
                <w:szCs w:val="20"/>
                <w:lang w:val="en-GB"/>
              </w:rPr>
              <w:t xml:space="preserve">  No</w:t>
            </w:r>
          </w:p>
        </w:tc>
      </w:tr>
      <w:permEnd w:id="815562354"/>
      <w:tr w:rsidR="00CD64F8" w:rsidRPr="00F76183" w14:paraId="7778FF9E" w14:textId="77777777" w:rsidTr="00A112BC">
        <w:tc>
          <w:tcPr>
            <w:tcW w:w="1008" w:type="dxa"/>
            <w:shd w:val="clear" w:color="auto" w:fill="auto"/>
          </w:tcPr>
          <w:p w14:paraId="6AEDC1C7" w14:textId="349C0FCA" w:rsidR="00CD64F8" w:rsidRPr="00F76183" w:rsidRDefault="00CD64F8" w:rsidP="001F77DA">
            <w:pPr>
              <w:rPr>
                <w:rFonts w:cs="Arial"/>
                <w:szCs w:val="20"/>
                <w:lang w:val="en-GB"/>
              </w:rPr>
            </w:pPr>
            <w:r w:rsidRPr="00F76183">
              <w:rPr>
                <w:rFonts w:cs="Arial"/>
                <w:szCs w:val="20"/>
                <w:lang w:val="en-GB"/>
              </w:rPr>
              <w:t xml:space="preserve">Annex </w:t>
            </w:r>
            <w:r>
              <w:rPr>
                <w:rFonts w:cs="Arial"/>
                <w:szCs w:val="20"/>
                <w:lang w:val="en-GB"/>
              </w:rPr>
              <w:t>4</w:t>
            </w:r>
          </w:p>
        </w:tc>
        <w:tc>
          <w:tcPr>
            <w:tcW w:w="5196" w:type="dxa"/>
            <w:shd w:val="clear" w:color="auto" w:fill="auto"/>
          </w:tcPr>
          <w:p w14:paraId="3E2FDF89" w14:textId="47142212" w:rsidR="00CD64F8" w:rsidRPr="00F76183" w:rsidRDefault="00CD64F8" w:rsidP="001F77DA">
            <w:pPr>
              <w:rPr>
                <w:rFonts w:cs="Arial"/>
                <w:szCs w:val="20"/>
                <w:lang w:val="en-GB"/>
              </w:rPr>
            </w:pPr>
            <w:r>
              <w:rPr>
                <w:rFonts w:cs="Arial"/>
                <w:szCs w:val="20"/>
                <w:lang w:val="en-GB"/>
              </w:rPr>
              <w:t>Information about Bidder</w:t>
            </w:r>
          </w:p>
        </w:tc>
        <w:tc>
          <w:tcPr>
            <w:tcW w:w="2976" w:type="dxa"/>
            <w:shd w:val="clear" w:color="auto" w:fill="auto"/>
          </w:tcPr>
          <w:p w14:paraId="4D9F6881" w14:textId="609E834C" w:rsidR="00CD64F8" w:rsidRPr="00F76183" w:rsidRDefault="00910A46" w:rsidP="001F77DA">
            <w:pPr>
              <w:rPr>
                <w:rFonts w:cs="Arial"/>
                <w:szCs w:val="20"/>
                <w:lang w:val="en-GB"/>
              </w:rPr>
            </w:pPr>
            <w:permStart w:id="1514737466" w:edGrp="everyone"/>
            <w:r w:rsidRPr="00F76183">
              <w:rPr>
                <w:rFonts w:cs="Arial"/>
                <w:szCs w:val="20"/>
                <w:lang w:val="en-GB"/>
              </w:rPr>
              <w:t xml:space="preserve">  </w:t>
            </w:r>
            <w:sdt>
              <w:sdtPr>
                <w:rPr>
                  <w:rFonts w:cs="Arial"/>
                  <w:szCs w:val="20"/>
                  <w:lang w:val="en-GB"/>
                </w:rPr>
                <w:id w:val="382832889"/>
                <w14:checkbox>
                  <w14:checked w14:val="0"/>
                  <w14:checkedState w14:val="2612" w14:font="MS Gothic"/>
                  <w14:uncheckedState w14:val="2610" w14:font="MS Gothic"/>
                </w14:checkbox>
              </w:sdtPr>
              <w:sdtEndPr/>
              <w:sdtContent>
                <w:r w:rsidRPr="00F76183">
                  <w:rPr>
                    <w:rFonts w:ascii="MS Gothic" w:eastAsia="MS Gothic" w:hAnsi="MS Gothic" w:cs="Arial" w:hint="eastAsia"/>
                    <w:szCs w:val="20"/>
                    <w:lang w:val="en-GB"/>
                  </w:rPr>
                  <w:t>☐</w:t>
                </w:r>
              </w:sdtContent>
            </w:sdt>
            <w:r w:rsidRPr="00F76183">
              <w:rPr>
                <w:rFonts w:cs="Arial"/>
                <w:szCs w:val="20"/>
                <w:lang w:val="en-GB"/>
              </w:rPr>
              <w:t xml:space="preserve">  Yes          </w:t>
            </w:r>
            <w:sdt>
              <w:sdtPr>
                <w:rPr>
                  <w:rFonts w:cs="Arial"/>
                  <w:szCs w:val="20"/>
                  <w:lang w:val="en-GB"/>
                </w:rPr>
                <w:id w:val="-52706270"/>
                <w14:checkbox>
                  <w14:checked w14:val="0"/>
                  <w14:checkedState w14:val="2612" w14:font="MS Gothic"/>
                  <w14:uncheckedState w14:val="2610" w14:font="MS Gothic"/>
                </w14:checkbox>
              </w:sdtPr>
              <w:sdtEndPr/>
              <w:sdtContent>
                <w:r w:rsidRPr="00F76183">
                  <w:rPr>
                    <w:rFonts w:ascii="MS Gothic" w:eastAsia="MS Gothic" w:hAnsi="MS Gothic" w:cs="Arial" w:hint="eastAsia"/>
                    <w:szCs w:val="20"/>
                    <w:lang w:val="en-GB"/>
                  </w:rPr>
                  <w:t>☐</w:t>
                </w:r>
              </w:sdtContent>
            </w:sdt>
            <w:r w:rsidRPr="00F76183">
              <w:rPr>
                <w:rFonts w:cs="Arial"/>
                <w:szCs w:val="20"/>
                <w:lang w:val="en-GB"/>
              </w:rPr>
              <w:t xml:space="preserve">  No</w:t>
            </w:r>
            <w:permEnd w:id="1514737466"/>
          </w:p>
        </w:tc>
      </w:tr>
      <w:tr w:rsidR="001F77DA" w:rsidRPr="00F76183" w14:paraId="1A06B89F" w14:textId="77777777" w:rsidTr="00A112BC">
        <w:tc>
          <w:tcPr>
            <w:tcW w:w="1008" w:type="dxa"/>
            <w:shd w:val="clear" w:color="auto" w:fill="auto"/>
          </w:tcPr>
          <w:p w14:paraId="72A50659" w14:textId="77777777" w:rsidR="001F77DA" w:rsidRPr="00F76183" w:rsidRDefault="001F77DA" w:rsidP="001F77DA">
            <w:pPr>
              <w:rPr>
                <w:rFonts w:cs="Arial"/>
                <w:szCs w:val="20"/>
                <w:lang w:val="en-GB"/>
              </w:rPr>
            </w:pPr>
            <w:permStart w:id="2052721590" w:edGrp="everyone" w:colFirst="2" w:colLast="2"/>
            <w:r w:rsidRPr="00F76183">
              <w:rPr>
                <w:rFonts w:cs="Arial"/>
                <w:szCs w:val="20"/>
                <w:lang w:val="en-GB"/>
              </w:rPr>
              <w:t>Annex 5</w:t>
            </w:r>
          </w:p>
        </w:tc>
        <w:tc>
          <w:tcPr>
            <w:tcW w:w="5196" w:type="dxa"/>
            <w:shd w:val="clear" w:color="auto" w:fill="auto"/>
          </w:tcPr>
          <w:p w14:paraId="3FF17A0B" w14:textId="2C74FBC5" w:rsidR="001F77DA" w:rsidRPr="00F76183" w:rsidRDefault="001F77DA" w:rsidP="001F77DA">
            <w:pPr>
              <w:rPr>
                <w:rFonts w:cs="Arial"/>
                <w:szCs w:val="20"/>
                <w:lang w:val="en-GB"/>
              </w:rPr>
            </w:pPr>
            <w:r w:rsidRPr="00F76183">
              <w:rPr>
                <w:rFonts w:cs="Arial"/>
                <w:szCs w:val="20"/>
                <w:lang w:val="en-GB"/>
              </w:rPr>
              <w:t>Acceptance form</w:t>
            </w:r>
            <w:r w:rsidR="00F21E25">
              <w:rPr>
                <w:rFonts w:cs="Arial"/>
                <w:szCs w:val="20"/>
                <w:lang w:val="en-GB"/>
              </w:rPr>
              <w:t xml:space="preserve"> and Excel Rate Card Form</w:t>
            </w:r>
          </w:p>
        </w:tc>
        <w:tc>
          <w:tcPr>
            <w:tcW w:w="2976" w:type="dxa"/>
            <w:shd w:val="clear" w:color="auto" w:fill="auto"/>
          </w:tcPr>
          <w:p w14:paraId="2DE3DFA0" w14:textId="77777777" w:rsidR="001F77DA" w:rsidRPr="00F76183" w:rsidRDefault="001F77DA" w:rsidP="001F77DA">
            <w:pPr>
              <w:rPr>
                <w:rFonts w:cs="Arial"/>
                <w:szCs w:val="20"/>
                <w:lang w:val="en-GB"/>
              </w:rPr>
            </w:pPr>
            <w:r w:rsidRPr="00F76183">
              <w:rPr>
                <w:rFonts w:cs="Arial"/>
                <w:szCs w:val="20"/>
                <w:lang w:val="en-GB"/>
              </w:rPr>
              <w:t xml:space="preserve">  </w:t>
            </w:r>
            <w:sdt>
              <w:sdtPr>
                <w:rPr>
                  <w:rFonts w:cs="Arial"/>
                  <w:szCs w:val="20"/>
                  <w:lang w:val="en-GB"/>
                </w:rPr>
                <w:id w:val="1238057675"/>
                <w14:checkbox>
                  <w14:checked w14:val="0"/>
                  <w14:checkedState w14:val="2612" w14:font="MS Gothic"/>
                  <w14:uncheckedState w14:val="2610" w14:font="MS Gothic"/>
                </w14:checkbox>
              </w:sdtPr>
              <w:sdtEndPr/>
              <w:sdtContent>
                <w:r w:rsidRPr="00F76183">
                  <w:rPr>
                    <w:rFonts w:ascii="MS Gothic" w:eastAsia="MS Gothic" w:hAnsi="MS Gothic" w:cs="Arial" w:hint="eastAsia"/>
                    <w:szCs w:val="20"/>
                    <w:lang w:val="en-GB"/>
                  </w:rPr>
                  <w:t>☐</w:t>
                </w:r>
              </w:sdtContent>
            </w:sdt>
            <w:r w:rsidRPr="00F76183">
              <w:rPr>
                <w:rFonts w:cs="Arial"/>
                <w:szCs w:val="20"/>
                <w:lang w:val="en-GB"/>
              </w:rPr>
              <w:t xml:space="preserve">  Yes          </w:t>
            </w:r>
            <w:sdt>
              <w:sdtPr>
                <w:rPr>
                  <w:rFonts w:cs="Arial"/>
                  <w:szCs w:val="20"/>
                  <w:lang w:val="en-GB"/>
                </w:rPr>
                <w:id w:val="-1118135061"/>
                <w14:checkbox>
                  <w14:checked w14:val="0"/>
                  <w14:checkedState w14:val="2612" w14:font="MS Gothic"/>
                  <w14:uncheckedState w14:val="2610" w14:font="MS Gothic"/>
                </w14:checkbox>
              </w:sdtPr>
              <w:sdtEndPr/>
              <w:sdtContent>
                <w:r w:rsidRPr="00F76183">
                  <w:rPr>
                    <w:rFonts w:ascii="MS Gothic" w:eastAsia="MS Gothic" w:hAnsi="MS Gothic" w:cs="Arial" w:hint="eastAsia"/>
                    <w:szCs w:val="20"/>
                    <w:lang w:val="en-GB"/>
                  </w:rPr>
                  <w:t>☐</w:t>
                </w:r>
              </w:sdtContent>
            </w:sdt>
            <w:r w:rsidRPr="00F76183">
              <w:rPr>
                <w:rFonts w:cs="Arial"/>
                <w:szCs w:val="20"/>
                <w:lang w:val="en-GB"/>
              </w:rPr>
              <w:t xml:space="preserve">  No</w:t>
            </w:r>
          </w:p>
        </w:tc>
      </w:tr>
      <w:tr w:rsidR="001F77DA" w:rsidRPr="00F76183" w14:paraId="265276E9" w14:textId="77777777" w:rsidTr="00A112BC">
        <w:tc>
          <w:tcPr>
            <w:tcW w:w="1008" w:type="dxa"/>
            <w:shd w:val="clear" w:color="auto" w:fill="auto"/>
          </w:tcPr>
          <w:p w14:paraId="0EE567C8" w14:textId="77777777" w:rsidR="001F77DA" w:rsidRPr="00F76183" w:rsidRDefault="001F77DA" w:rsidP="001F77DA">
            <w:pPr>
              <w:rPr>
                <w:rFonts w:cs="Arial"/>
                <w:szCs w:val="20"/>
                <w:lang w:val="en-GB"/>
              </w:rPr>
            </w:pPr>
            <w:permStart w:id="751052803" w:edGrp="everyone" w:colFirst="2" w:colLast="2"/>
            <w:permEnd w:id="2052721590"/>
            <w:r w:rsidRPr="00F76183">
              <w:rPr>
                <w:rFonts w:cs="Arial"/>
                <w:szCs w:val="20"/>
                <w:lang w:val="en-GB"/>
              </w:rPr>
              <w:t>Annex 6</w:t>
            </w:r>
          </w:p>
        </w:tc>
        <w:tc>
          <w:tcPr>
            <w:tcW w:w="5196" w:type="dxa"/>
            <w:shd w:val="clear" w:color="auto" w:fill="auto"/>
          </w:tcPr>
          <w:p w14:paraId="11CB2A18" w14:textId="77777777" w:rsidR="001F77DA" w:rsidRPr="00F76183" w:rsidRDefault="001F77DA" w:rsidP="001F77DA">
            <w:pPr>
              <w:rPr>
                <w:rFonts w:cs="Arial"/>
                <w:szCs w:val="20"/>
                <w:lang w:val="en-GB"/>
              </w:rPr>
            </w:pPr>
            <w:r w:rsidRPr="00F76183">
              <w:rPr>
                <w:rFonts w:cs="Arial"/>
                <w:szCs w:val="20"/>
                <w:lang w:val="en-GB"/>
              </w:rPr>
              <w:t>Self-Declaration Form</w:t>
            </w:r>
          </w:p>
        </w:tc>
        <w:tc>
          <w:tcPr>
            <w:tcW w:w="2976" w:type="dxa"/>
            <w:shd w:val="clear" w:color="auto" w:fill="auto"/>
          </w:tcPr>
          <w:p w14:paraId="3A1A844E" w14:textId="77777777" w:rsidR="001F77DA" w:rsidRPr="00F76183" w:rsidRDefault="001F77DA" w:rsidP="001F77DA">
            <w:pPr>
              <w:rPr>
                <w:rFonts w:cs="Arial"/>
                <w:szCs w:val="20"/>
                <w:lang w:val="en-GB"/>
              </w:rPr>
            </w:pPr>
            <w:r w:rsidRPr="00F76183">
              <w:rPr>
                <w:rFonts w:cs="Arial"/>
                <w:szCs w:val="20"/>
                <w:lang w:val="en-GB"/>
              </w:rPr>
              <w:t xml:space="preserve">  </w:t>
            </w:r>
            <w:sdt>
              <w:sdtPr>
                <w:rPr>
                  <w:rFonts w:cs="Arial"/>
                  <w:szCs w:val="20"/>
                  <w:lang w:val="en-GB"/>
                </w:rPr>
                <w:id w:val="-582916198"/>
                <w14:checkbox>
                  <w14:checked w14:val="0"/>
                  <w14:checkedState w14:val="2612" w14:font="MS Gothic"/>
                  <w14:uncheckedState w14:val="2610" w14:font="MS Gothic"/>
                </w14:checkbox>
              </w:sdtPr>
              <w:sdtEndPr/>
              <w:sdtContent>
                <w:r w:rsidRPr="00F76183">
                  <w:rPr>
                    <w:rFonts w:ascii="MS Gothic" w:eastAsia="MS Gothic" w:hAnsi="MS Gothic" w:cs="Arial" w:hint="eastAsia"/>
                    <w:szCs w:val="20"/>
                    <w:lang w:val="en-GB"/>
                  </w:rPr>
                  <w:t>☐</w:t>
                </w:r>
              </w:sdtContent>
            </w:sdt>
            <w:r w:rsidRPr="00F76183">
              <w:rPr>
                <w:rFonts w:cs="Arial"/>
                <w:szCs w:val="20"/>
                <w:lang w:val="en-GB"/>
              </w:rPr>
              <w:t xml:space="preserve">  Yes          </w:t>
            </w:r>
            <w:sdt>
              <w:sdtPr>
                <w:rPr>
                  <w:rFonts w:cs="Arial"/>
                  <w:szCs w:val="20"/>
                  <w:lang w:val="en-GB"/>
                </w:rPr>
                <w:id w:val="-829522212"/>
                <w14:checkbox>
                  <w14:checked w14:val="0"/>
                  <w14:checkedState w14:val="2612" w14:font="MS Gothic"/>
                  <w14:uncheckedState w14:val="2610" w14:font="MS Gothic"/>
                </w14:checkbox>
              </w:sdtPr>
              <w:sdtEndPr/>
              <w:sdtContent>
                <w:r w:rsidRPr="00F76183">
                  <w:rPr>
                    <w:rFonts w:ascii="MS Gothic" w:eastAsia="MS Gothic" w:hAnsi="MS Gothic" w:cs="Arial" w:hint="eastAsia"/>
                    <w:szCs w:val="20"/>
                    <w:lang w:val="en-GB"/>
                  </w:rPr>
                  <w:t>☐</w:t>
                </w:r>
              </w:sdtContent>
            </w:sdt>
            <w:r w:rsidRPr="00F76183">
              <w:rPr>
                <w:rFonts w:cs="Arial"/>
                <w:szCs w:val="20"/>
                <w:lang w:val="en-GB"/>
              </w:rPr>
              <w:t xml:space="preserve">  No</w:t>
            </w:r>
          </w:p>
        </w:tc>
      </w:tr>
      <w:tr w:rsidR="001F77DA" w:rsidRPr="00F76183" w14:paraId="2B9FD1A5" w14:textId="77777777" w:rsidTr="00A112BC">
        <w:tc>
          <w:tcPr>
            <w:tcW w:w="1008" w:type="dxa"/>
            <w:shd w:val="clear" w:color="auto" w:fill="auto"/>
          </w:tcPr>
          <w:p w14:paraId="44A88290" w14:textId="28FFBA55" w:rsidR="001F77DA" w:rsidRPr="00A112BC" w:rsidRDefault="00043505" w:rsidP="00F57C68">
            <w:pPr>
              <w:rPr>
                <w:color w:val="FF0000"/>
                <w:highlight w:val="yellow"/>
                <w:lang w:val="en-GB"/>
              </w:rPr>
            </w:pPr>
            <w:permStart w:id="1975651271" w:edGrp="everyone" w:colFirst="2" w:colLast="2"/>
            <w:r>
              <w:rPr>
                <w:rFonts w:cs="Arial"/>
                <w:szCs w:val="20"/>
                <w:lang w:val="en-GB"/>
              </w:rPr>
              <w:t>4.12.1 to 4.12.5</w:t>
            </w:r>
            <w:permEnd w:id="751052803"/>
          </w:p>
        </w:tc>
        <w:tc>
          <w:tcPr>
            <w:tcW w:w="5196" w:type="dxa"/>
            <w:shd w:val="clear" w:color="auto" w:fill="auto"/>
          </w:tcPr>
          <w:p w14:paraId="0A9C4D88" w14:textId="77777777" w:rsidR="009E2A3D" w:rsidRDefault="001F77DA" w:rsidP="002068E4">
            <w:pPr>
              <w:rPr>
                <w:rFonts w:cs="Arial"/>
                <w:szCs w:val="20"/>
                <w:lang w:val="en-GB"/>
              </w:rPr>
            </w:pPr>
            <w:r w:rsidRPr="00043505">
              <w:rPr>
                <w:rFonts w:cs="Arial"/>
                <w:szCs w:val="20"/>
                <w:lang w:val="en-GB"/>
              </w:rPr>
              <w:t>Technical Proposal, including Executive Summary, proposed solution, approach/methodology and timeline</w:t>
            </w:r>
          </w:p>
          <w:p w14:paraId="2E4A081C" w14:textId="13E01849" w:rsidR="004A6226" w:rsidRDefault="004A6226" w:rsidP="002068E4">
            <w:pPr>
              <w:rPr>
                <w:rFonts w:cs="Arial"/>
                <w:szCs w:val="20"/>
                <w:lang w:val="en-GB"/>
              </w:rPr>
            </w:pPr>
          </w:p>
          <w:p w14:paraId="18D617F3" w14:textId="77777777" w:rsidR="004314D6" w:rsidRPr="00601AEA" w:rsidRDefault="004314D6" w:rsidP="004314D6">
            <w:pPr>
              <w:ind w:left="1800" w:hanging="1800"/>
              <w:jc w:val="left"/>
              <w:rPr>
                <w:rFonts w:cs="Calibri"/>
                <w:sz w:val="22"/>
                <w:szCs w:val="22"/>
              </w:rPr>
            </w:pPr>
            <w:bookmarkStart w:id="522" w:name="_Hlk79436142"/>
            <w:bookmarkStart w:id="523" w:name="_Hlk79436111"/>
            <w:r w:rsidRPr="00601AEA">
              <w:rPr>
                <w:sz w:val="22"/>
                <w:szCs w:val="22"/>
                <w:u w:val="single"/>
              </w:rPr>
              <w:t xml:space="preserve">Deliverable </w:t>
            </w:r>
            <w:r w:rsidRPr="00601AEA">
              <w:rPr>
                <w:sz w:val="22"/>
                <w:szCs w:val="22"/>
                <w:u w:val="single"/>
                <w:lang w:eastAsia="ko-KR"/>
              </w:rPr>
              <w:t>1</w:t>
            </w:r>
            <w:r w:rsidRPr="00601AEA">
              <w:rPr>
                <w:sz w:val="22"/>
                <w:szCs w:val="22"/>
              </w:rPr>
              <w:t>:</w:t>
            </w:r>
            <w:r w:rsidRPr="00601AEA">
              <w:rPr>
                <w:sz w:val="22"/>
                <w:szCs w:val="22"/>
              </w:rPr>
              <w:tab/>
              <w:t xml:space="preserve">Conduct </w:t>
            </w:r>
            <w:r w:rsidRPr="00601AEA">
              <w:rPr>
                <w:rFonts w:cs="Calibri"/>
                <w:sz w:val="22"/>
                <w:szCs w:val="22"/>
              </w:rPr>
              <w:t>two multi-day global virtual workshops to introduce key enforcement principles, recommended structure and components of an enforcement guide, the enforcement guide development process, and other practical activities to build the enforcement capacities of participating countries. Workshops to be conducted in English with interpretation provided in up to four other WHO official languages, depending on need.</w:t>
            </w:r>
          </w:p>
          <w:p w14:paraId="68618C9B" w14:textId="77777777" w:rsidR="004314D6" w:rsidRPr="00601AEA" w:rsidRDefault="004314D6" w:rsidP="004314D6">
            <w:pPr>
              <w:tabs>
                <w:tab w:val="left" w:pos="851"/>
              </w:tabs>
              <w:autoSpaceDE w:val="0"/>
              <w:autoSpaceDN w:val="0"/>
              <w:adjustRightInd w:val="0"/>
              <w:jc w:val="left"/>
              <w:rPr>
                <w:rFonts w:cs="Calibri"/>
                <w:sz w:val="22"/>
                <w:szCs w:val="22"/>
              </w:rPr>
            </w:pPr>
          </w:p>
          <w:p w14:paraId="015C1385" w14:textId="77777777" w:rsidR="004314D6" w:rsidRPr="00601AEA" w:rsidRDefault="004314D6" w:rsidP="004314D6">
            <w:pPr>
              <w:ind w:left="1800" w:hanging="1800"/>
              <w:jc w:val="left"/>
              <w:rPr>
                <w:rFonts w:cs="Calibri"/>
                <w:sz w:val="22"/>
                <w:szCs w:val="22"/>
              </w:rPr>
            </w:pPr>
            <w:r w:rsidRPr="00601AEA">
              <w:rPr>
                <w:rFonts w:eastAsia="MS Mincho"/>
                <w:sz w:val="22"/>
                <w:szCs w:val="22"/>
                <w:u w:val="single"/>
                <w:lang w:eastAsia="ja-JP"/>
              </w:rPr>
              <w:t xml:space="preserve">Deliverable </w:t>
            </w:r>
            <w:r w:rsidRPr="00601AEA">
              <w:rPr>
                <w:rFonts w:eastAsia="Malgun Gothic"/>
                <w:sz w:val="22"/>
                <w:szCs w:val="22"/>
                <w:u w:val="single"/>
                <w:lang w:eastAsia="ko-KR"/>
              </w:rPr>
              <w:t>2</w:t>
            </w:r>
            <w:r w:rsidRPr="00601AEA">
              <w:rPr>
                <w:rFonts w:eastAsia="MS Mincho" w:hint="eastAsia"/>
                <w:sz w:val="22"/>
                <w:szCs w:val="22"/>
                <w:lang w:eastAsia="ja-JP"/>
              </w:rPr>
              <w:t>:</w:t>
            </w:r>
            <w:r w:rsidRPr="00601AEA">
              <w:rPr>
                <w:rFonts w:eastAsia="MS Mincho"/>
                <w:sz w:val="22"/>
                <w:szCs w:val="22"/>
                <w:lang w:eastAsia="ja-JP"/>
              </w:rPr>
              <w:tab/>
            </w:r>
            <w:r w:rsidRPr="00601AEA">
              <w:rPr>
                <w:rFonts w:cs="Calibri"/>
                <w:sz w:val="22"/>
                <w:szCs w:val="22"/>
              </w:rPr>
              <w:t>Develop an introductory course, in the form of a recorded video, to introduce key enforcement principles, components of an enforcement guide and the enforcement guide development process.</w:t>
            </w:r>
          </w:p>
          <w:p w14:paraId="4465766F" w14:textId="77777777" w:rsidR="004314D6" w:rsidRPr="00601AEA" w:rsidRDefault="004314D6" w:rsidP="004314D6">
            <w:pPr>
              <w:tabs>
                <w:tab w:val="left" w:pos="851"/>
              </w:tabs>
              <w:autoSpaceDE w:val="0"/>
              <w:autoSpaceDN w:val="0"/>
              <w:adjustRightInd w:val="0"/>
              <w:jc w:val="left"/>
              <w:rPr>
                <w:sz w:val="22"/>
                <w:lang w:val="en-GB"/>
              </w:rPr>
            </w:pPr>
          </w:p>
          <w:p w14:paraId="037D651C" w14:textId="77777777" w:rsidR="004314D6" w:rsidRPr="00601AEA" w:rsidRDefault="004314D6" w:rsidP="004314D6">
            <w:pPr>
              <w:ind w:left="1800" w:hanging="1800"/>
              <w:jc w:val="left"/>
              <w:rPr>
                <w:rFonts w:cs="Calibri"/>
                <w:sz w:val="22"/>
                <w:szCs w:val="22"/>
              </w:rPr>
            </w:pPr>
            <w:r w:rsidRPr="00601AEA">
              <w:rPr>
                <w:rFonts w:eastAsia="MS Mincho"/>
                <w:sz w:val="22"/>
                <w:szCs w:val="22"/>
                <w:u w:val="single"/>
                <w:lang w:eastAsia="ja-JP"/>
              </w:rPr>
              <w:t xml:space="preserve">Deliverable </w:t>
            </w:r>
            <w:r w:rsidRPr="00601AEA">
              <w:rPr>
                <w:rFonts w:eastAsia="Malgun Gothic"/>
                <w:sz w:val="22"/>
                <w:szCs w:val="22"/>
                <w:u w:val="single"/>
                <w:lang w:eastAsia="ko-KR"/>
              </w:rPr>
              <w:t>3</w:t>
            </w:r>
            <w:r w:rsidRPr="00601AEA">
              <w:rPr>
                <w:rFonts w:eastAsia="MS Mincho" w:hint="eastAsia"/>
                <w:sz w:val="22"/>
                <w:szCs w:val="22"/>
                <w:lang w:eastAsia="ja-JP"/>
              </w:rPr>
              <w:t>:</w:t>
            </w:r>
            <w:r w:rsidRPr="00601AEA">
              <w:rPr>
                <w:rFonts w:eastAsia="MS Mincho"/>
                <w:sz w:val="22"/>
                <w:szCs w:val="22"/>
                <w:lang w:eastAsia="ja-JP"/>
              </w:rPr>
              <w:tab/>
            </w:r>
            <w:r w:rsidRPr="00601AEA">
              <w:rPr>
                <w:rFonts w:cs="Calibri"/>
                <w:sz w:val="22"/>
                <w:szCs w:val="22"/>
              </w:rPr>
              <w:t>Develop a toolkit to guide development of a national enforcement guide.</w:t>
            </w:r>
          </w:p>
          <w:p w14:paraId="7C9C8782" w14:textId="77777777" w:rsidR="004314D6" w:rsidRPr="00601AEA" w:rsidRDefault="004314D6" w:rsidP="004314D6">
            <w:pPr>
              <w:tabs>
                <w:tab w:val="left" w:pos="851"/>
              </w:tabs>
              <w:autoSpaceDE w:val="0"/>
              <w:autoSpaceDN w:val="0"/>
              <w:adjustRightInd w:val="0"/>
              <w:jc w:val="left"/>
              <w:rPr>
                <w:rFonts w:cs="Calibri"/>
                <w:sz w:val="22"/>
                <w:szCs w:val="22"/>
              </w:rPr>
            </w:pPr>
          </w:p>
          <w:p w14:paraId="1C078A1A" w14:textId="77777777" w:rsidR="004314D6" w:rsidRPr="00601AEA" w:rsidRDefault="004314D6" w:rsidP="004314D6">
            <w:pPr>
              <w:ind w:left="1800" w:hanging="1800"/>
              <w:jc w:val="left"/>
              <w:rPr>
                <w:rFonts w:eastAsia="MS Mincho"/>
                <w:sz w:val="22"/>
                <w:szCs w:val="22"/>
                <w:lang w:eastAsia="ja-JP"/>
              </w:rPr>
            </w:pPr>
            <w:r w:rsidRPr="00601AEA">
              <w:rPr>
                <w:rFonts w:eastAsia="MS Mincho"/>
                <w:sz w:val="22"/>
                <w:szCs w:val="22"/>
                <w:u w:val="single"/>
                <w:lang w:eastAsia="ja-JP"/>
              </w:rPr>
              <w:t xml:space="preserve">Deliverable </w:t>
            </w:r>
            <w:r w:rsidRPr="00601AEA">
              <w:rPr>
                <w:rFonts w:eastAsia="Malgun Gothic"/>
                <w:sz w:val="22"/>
                <w:szCs w:val="22"/>
                <w:u w:val="single"/>
                <w:lang w:eastAsia="ko-KR"/>
              </w:rPr>
              <w:t>4</w:t>
            </w:r>
            <w:r w:rsidRPr="00601AEA">
              <w:rPr>
                <w:rFonts w:eastAsia="MS Mincho" w:hint="eastAsia"/>
                <w:sz w:val="22"/>
                <w:szCs w:val="22"/>
                <w:lang w:eastAsia="ja-JP"/>
              </w:rPr>
              <w:t>:</w:t>
            </w:r>
            <w:r w:rsidRPr="00601AEA">
              <w:rPr>
                <w:rFonts w:eastAsia="MS Mincho"/>
                <w:sz w:val="22"/>
                <w:szCs w:val="22"/>
                <w:lang w:eastAsia="ja-JP"/>
              </w:rPr>
              <w:tab/>
              <w:t xml:space="preserve">In collaboration with the Secretariat of the WHO FCTC and other key stakeholders, organize and conduct virtual workshops to strengthen </w:t>
            </w:r>
            <w:r w:rsidRPr="00601AEA">
              <w:rPr>
                <w:rFonts w:cs="Calibri"/>
                <w:sz w:val="22"/>
                <w:szCs w:val="22"/>
              </w:rPr>
              <w:t>national</w:t>
            </w:r>
            <w:r w:rsidRPr="00601AEA">
              <w:rPr>
                <w:rFonts w:eastAsia="MS Mincho"/>
                <w:sz w:val="22"/>
                <w:szCs w:val="22"/>
                <w:lang w:eastAsia="ja-JP"/>
              </w:rPr>
              <w:t xml:space="preserve"> enforcement capacity.</w:t>
            </w:r>
          </w:p>
          <w:p w14:paraId="6849D54B" w14:textId="77777777" w:rsidR="004314D6" w:rsidRPr="00601AEA" w:rsidRDefault="004314D6" w:rsidP="004314D6">
            <w:pPr>
              <w:tabs>
                <w:tab w:val="left" w:pos="851"/>
              </w:tabs>
              <w:autoSpaceDE w:val="0"/>
              <w:autoSpaceDN w:val="0"/>
              <w:adjustRightInd w:val="0"/>
              <w:jc w:val="left"/>
              <w:rPr>
                <w:rFonts w:eastAsia="MS Mincho"/>
                <w:sz w:val="22"/>
                <w:szCs w:val="22"/>
                <w:lang w:eastAsia="ja-JP"/>
              </w:rPr>
            </w:pPr>
          </w:p>
          <w:p w14:paraId="17105ED8" w14:textId="738893E1" w:rsidR="004314D6" w:rsidRDefault="004314D6" w:rsidP="004314D6">
            <w:pPr>
              <w:ind w:left="1800" w:hanging="1800"/>
              <w:jc w:val="left"/>
              <w:rPr>
                <w:rFonts w:cs="Arial"/>
                <w:szCs w:val="20"/>
                <w:lang w:val="en-GB"/>
              </w:rPr>
            </w:pPr>
            <w:r w:rsidRPr="00601AEA">
              <w:rPr>
                <w:rFonts w:eastAsia="MS Mincho"/>
                <w:sz w:val="22"/>
                <w:szCs w:val="22"/>
                <w:u w:val="single"/>
                <w:lang w:eastAsia="ja-JP"/>
              </w:rPr>
              <w:t xml:space="preserve">Deliverable </w:t>
            </w:r>
            <w:r w:rsidRPr="00601AEA">
              <w:rPr>
                <w:rFonts w:eastAsia="Malgun Gothic"/>
                <w:sz w:val="22"/>
                <w:szCs w:val="22"/>
                <w:u w:val="single"/>
                <w:lang w:eastAsia="ko-KR"/>
              </w:rPr>
              <w:t>5</w:t>
            </w:r>
            <w:r w:rsidRPr="00601AEA">
              <w:rPr>
                <w:rFonts w:eastAsia="MS Mincho" w:hint="eastAsia"/>
                <w:sz w:val="22"/>
                <w:szCs w:val="22"/>
                <w:lang w:eastAsia="ja-JP"/>
              </w:rPr>
              <w:t>:</w:t>
            </w:r>
            <w:r w:rsidRPr="00601AEA">
              <w:rPr>
                <w:rFonts w:eastAsia="MS Mincho"/>
                <w:sz w:val="22"/>
                <w:szCs w:val="22"/>
                <w:lang w:eastAsia="ja-JP"/>
              </w:rPr>
              <w:tab/>
              <w:t xml:space="preserve">In collaboration with the Secretariat of the WHO FCTC and other key stakeholders, </w:t>
            </w:r>
            <w:r w:rsidRPr="00601AEA">
              <w:rPr>
                <w:rFonts w:eastAsia="MS Mincho"/>
                <w:sz w:val="22"/>
                <w:szCs w:val="22"/>
                <w:lang w:eastAsia="ja-JP"/>
              </w:rPr>
              <w:lastRenderedPageBreak/>
              <w:t xml:space="preserve">prepare draft national enforcement </w:t>
            </w:r>
            <w:r w:rsidRPr="00601AEA">
              <w:rPr>
                <w:rFonts w:cs="Calibri"/>
                <w:sz w:val="22"/>
                <w:szCs w:val="22"/>
              </w:rPr>
              <w:t>guidelines</w:t>
            </w:r>
            <w:bookmarkEnd w:id="522"/>
            <w:r w:rsidRPr="00601AEA">
              <w:rPr>
                <w:rFonts w:cs="Calibri"/>
                <w:sz w:val="22"/>
                <w:szCs w:val="22"/>
              </w:rPr>
              <w:t>.</w:t>
            </w:r>
          </w:p>
          <w:bookmarkEnd w:id="523"/>
          <w:p w14:paraId="705105C9" w14:textId="77777777" w:rsidR="004A6226" w:rsidRDefault="004A6226" w:rsidP="002068E4">
            <w:pPr>
              <w:rPr>
                <w:rFonts w:cs="Arial"/>
                <w:szCs w:val="20"/>
                <w:lang w:val="en-GB"/>
              </w:rPr>
            </w:pPr>
          </w:p>
          <w:p w14:paraId="0FA5B7D1" w14:textId="6925F5BB" w:rsidR="004A6226" w:rsidRPr="002D6387" w:rsidRDefault="004A6226" w:rsidP="002068E4">
            <w:pPr>
              <w:rPr>
                <w:rFonts w:cs="Arial"/>
                <w:szCs w:val="20"/>
                <w:highlight w:val="yellow"/>
                <w:lang w:val="en-GB"/>
              </w:rPr>
            </w:pPr>
          </w:p>
        </w:tc>
        <w:tc>
          <w:tcPr>
            <w:tcW w:w="2976" w:type="dxa"/>
            <w:shd w:val="clear" w:color="auto" w:fill="auto"/>
          </w:tcPr>
          <w:p w14:paraId="7F2754C3" w14:textId="77777777" w:rsidR="004314D6" w:rsidRDefault="004314D6" w:rsidP="001F77DA">
            <w:pPr>
              <w:rPr>
                <w:rFonts w:cs="Arial"/>
                <w:szCs w:val="20"/>
                <w:lang w:val="en-GB"/>
              </w:rPr>
            </w:pPr>
          </w:p>
          <w:p w14:paraId="495E39B4" w14:textId="77777777" w:rsidR="004314D6" w:rsidRDefault="004314D6" w:rsidP="001F77DA">
            <w:pPr>
              <w:rPr>
                <w:rFonts w:cs="Arial"/>
                <w:szCs w:val="20"/>
                <w:lang w:val="en-GB"/>
              </w:rPr>
            </w:pPr>
          </w:p>
          <w:p w14:paraId="167B93C0" w14:textId="77777777" w:rsidR="004314D6" w:rsidRDefault="004314D6" w:rsidP="001F77DA">
            <w:pPr>
              <w:rPr>
                <w:rFonts w:cs="Arial"/>
                <w:szCs w:val="20"/>
                <w:lang w:val="en-GB"/>
              </w:rPr>
            </w:pPr>
          </w:p>
          <w:p w14:paraId="600C69A7" w14:textId="3ED8993D" w:rsidR="001F77DA" w:rsidRDefault="001F77DA" w:rsidP="001F77DA">
            <w:pPr>
              <w:rPr>
                <w:rFonts w:cs="Arial"/>
                <w:szCs w:val="20"/>
                <w:lang w:val="en-GB"/>
              </w:rPr>
            </w:pPr>
            <w:r w:rsidRPr="0002551D">
              <w:rPr>
                <w:rFonts w:cs="Arial"/>
                <w:szCs w:val="20"/>
                <w:lang w:val="en-GB"/>
              </w:rPr>
              <w:t xml:space="preserve">  </w:t>
            </w:r>
            <w:sdt>
              <w:sdtPr>
                <w:rPr>
                  <w:rFonts w:cs="Arial"/>
                  <w:szCs w:val="20"/>
                  <w:lang w:val="en-GB"/>
                </w:rPr>
                <w:id w:val="-1261911951"/>
                <w14:checkbox>
                  <w14:checked w14:val="0"/>
                  <w14:checkedState w14:val="2612" w14:font="MS Gothic"/>
                  <w14:uncheckedState w14:val="2610" w14:font="MS Gothic"/>
                </w14:checkbox>
              </w:sdtPr>
              <w:sdtEndPr/>
              <w:sdtContent>
                <w:r w:rsidRPr="00043505">
                  <w:rPr>
                    <w:rFonts w:ascii="MS Gothic" w:eastAsia="MS Gothic" w:hAnsi="MS Gothic" w:cs="Arial" w:hint="eastAsia"/>
                    <w:szCs w:val="20"/>
                    <w:lang w:val="en-GB"/>
                  </w:rPr>
                  <w:t>☐</w:t>
                </w:r>
              </w:sdtContent>
            </w:sdt>
            <w:r w:rsidRPr="00043505">
              <w:rPr>
                <w:rFonts w:cs="Arial"/>
                <w:szCs w:val="20"/>
                <w:lang w:val="en-GB"/>
              </w:rPr>
              <w:t xml:space="preserve">  Yes          </w:t>
            </w:r>
            <w:sdt>
              <w:sdtPr>
                <w:rPr>
                  <w:rFonts w:cs="Arial"/>
                  <w:szCs w:val="20"/>
                  <w:lang w:val="en-GB"/>
                </w:rPr>
                <w:id w:val="584194333"/>
                <w14:checkbox>
                  <w14:checked w14:val="0"/>
                  <w14:checkedState w14:val="2612" w14:font="MS Gothic"/>
                  <w14:uncheckedState w14:val="2610" w14:font="MS Gothic"/>
                </w14:checkbox>
              </w:sdtPr>
              <w:sdtEndPr/>
              <w:sdtContent>
                <w:r w:rsidRPr="00043505">
                  <w:rPr>
                    <w:rFonts w:ascii="MS Gothic" w:eastAsia="MS Gothic" w:hAnsi="MS Gothic" w:cs="Arial" w:hint="eastAsia"/>
                    <w:szCs w:val="20"/>
                    <w:lang w:val="en-GB"/>
                  </w:rPr>
                  <w:t>☐</w:t>
                </w:r>
              </w:sdtContent>
            </w:sdt>
            <w:r w:rsidRPr="00043505">
              <w:rPr>
                <w:rFonts w:cs="Arial"/>
                <w:szCs w:val="20"/>
                <w:lang w:val="en-GB"/>
              </w:rPr>
              <w:t xml:space="preserve">  No</w:t>
            </w:r>
          </w:p>
          <w:p w14:paraId="34221AC8" w14:textId="77777777" w:rsidR="004314D6" w:rsidRDefault="004314D6" w:rsidP="001F77DA">
            <w:pPr>
              <w:rPr>
                <w:highlight w:val="yellow"/>
                <w:lang w:val="en-GB"/>
              </w:rPr>
            </w:pPr>
          </w:p>
          <w:p w14:paraId="55A4BB63" w14:textId="77777777" w:rsidR="004314D6" w:rsidRDefault="004314D6" w:rsidP="001F77DA">
            <w:pPr>
              <w:rPr>
                <w:highlight w:val="yellow"/>
                <w:lang w:val="en-GB"/>
              </w:rPr>
            </w:pPr>
          </w:p>
          <w:p w14:paraId="7323E4CA" w14:textId="77777777" w:rsidR="004314D6" w:rsidRDefault="004314D6" w:rsidP="001F77DA">
            <w:pPr>
              <w:rPr>
                <w:highlight w:val="yellow"/>
                <w:lang w:val="en-GB"/>
              </w:rPr>
            </w:pPr>
          </w:p>
          <w:p w14:paraId="646B318D" w14:textId="77777777" w:rsidR="004314D6" w:rsidRDefault="004314D6" w:rsidP="001F77DA">
            <w:pPr>
              <w:rPr>
                <w:highlight w:val="yellow"/>
                <w:lang w:val="en-GB"/>
              </w:rPr>
            </w:pPr>
          </w:p>
          <w:p w14:paraId="0E69E3AF" w14:textId="77777777" w:rsidR="004314D6" w:rsidRDefault="004314D6" w:rsidP="001F77DA">
            <w:pPr>
              <w:rPr>
                <w:highlight w:val="yellow"/>
                <w:lang w:val="en-GB"/>
              </w:rPr>
            </w:pPr>
          </w:p>
          <w:p w14:paraId="197FDF61" w14:textId="77777777" w:rsidR="004314D6" w:rsidRDefault="004314D6" w:rsidP="001F77DA">
            <w:pPr>
              <w:rPr>
                <w:highlight w:val="yellow"/>
                <w:lang w:val="en-GB"/>
              </w:rPr>
            </w:pPr>
          </w:p>
          <w:p w14:paraId="51876CE7" w14:textId="77777777" w:rsidR="004314D6" w:rsidRDefault="004314D6" w:rsidP="001F77DA">
            <w:pPr>
              <w:rPr>
                <w:highlight w:val="yellow"/>
                <w:lang w:val="en-GB"/>
              </w:rPr>
            </w:pPr>
          </w:p>
          <w:p w14:paraId="1C860418" w14:textId="77777777" w:rsidR="004314D6" w:rsidRDefault="004314D6" w:rsidP="001F77DA">
            <w:pPr>
              <w:rPr>
                <w:highlight w:val="yellow"/>
                <w:lang w:val="en-GB"/>
              </w:rPr>
            </w:pPr>
          </w:p>
          <w:p w14:paraId="3099EBA0" w14:textId="77777777" w:rsidR="004314D6" w:rsidRDefault="004314D6" w:rsidP="001F77DA">
            <w:pPr>
              <w:rPr>
                <w:highlight w:val="yellow"/>
                <w:lang w:val="en-GB"/>
              </w:rPr>
            </w:pPr>
          </w:p>
          <w:p w14:paraId="0EB8C55B" w14:textId="77777777" w:rsidR="004314D6" w:rsidRDefault="004314D6" w:rsidP="001F77DA">
            <w:pPr>
              <w:rPr>
                <w:highlight w:val="yellow"/>
                <w:lang w:val="en-GB"/>
              </w:rPr>
            </w:pPr>
          </w:p>
          <w:p w14:paraId="4F92C919" w14:textId="77777777" w:rsidR="004314D6" w:rsidRDefault="004314D6" w:rsidP="001F77DA">
            <w:pPr>
              <w:rPr>
                <w:highlight w:val="yellow"/>
                <w:lang w:val="en-GB"/>
              </w:rPr>
            </w:pPr>
          </w:p>
          <w:p w14:paraId="359781FA" w14:textId="77777777" w:rsidR="004314D6" w:rsidRDefault="004314D6" w:rsidP="001F77DA">
            <w:pPr>
              <w:rPr>
                <w:highlight w:val="yellow"/>
                <w:lang w:val="en-GB"/>
              </w:rPr>
            </w:pPr>
          </w:p>
          <w:p w14:paraId="21228235" w14:textId="77777777" w:rsidR="004314D6" w:rsidRDefault="004314D6" w:rsidP="001F77DA">
            <w:pPr>
              <w:rPr>
                <w:highlight w:val="yellow"/>
                <w:lang w:val="en-GB"/>
              </w:rPr>
            </w:pPr>
          </w:p>
          <w:p w14:paraId="0085216B" w14:textId="77777777" w:rsidR="004314D6" w:rsidRDefault="004314D6" w:rsidP="001F77DA">
            <w:pPr>
              <w:rPr>
                <w:highlight w:val="yellow"/>
                <w:lang w:val="en-GB"/>
              </w:rPr>
            </w:pPr>
          </w:p>
          <w:p w14:paraId="06DDF976" w14:textId="77777777" w:rsidR="004314D6" w:rsidRDefault="004314D6" w:rsidP="001F77DA">
            <w:pPr>
              <w:rPr>
                <w:highlight w:val="yellow"/>
                <w:lang w:val="en-GB"/>
              </w:rPr>
            </w:pPr>
          </w:p>
          <w:p w14:paraId="0358B1E2" w14:textId="77777777" w:rsidR="004314D6" w:rsidRDefault="004314D6" w:rsidP="001F77DA">
            <w:pPr>
              <w:rPr>
                <w:highlight w:val="yellow"/>
                <w:lang w:val="en-GB"/>
              </w:rPr>
            </w:pPr>
          </w:p>
          <w:p w14:paraId="0DF6801C" w14:textId="6A814C4D" w:rsidR="004314D6" w:rsidRDefault="004314D6" w:rsidP="001F77DA">
            <w:pPr>
              <w:rPr>
                <w:highlight w:val="yellow"/>
                <w:lang w:val="en-GB"/>
              </w:rPr>
            </w:pPr>
          </w:p>
          <w:p w14:paraId="7D59232D" w14:textId="3B479064" w:rsidR="004314D6" w:rsidRDefault="00BF171D" w:rsidP="001F77DA">
            <w:pPr>
              <w:rPr>
                <w:rFonts w:cs="Arial"/>
                <w:szCs w:val="20"/>
                <w:lang w:val="en-GB"/>
              </w:rPr>
            </w:pPr>
            <w:sdt>
              <w:sdtPr>
                <w:rPr>
                  <w:rFonts w:cs="Arial"/>
                  <w:szCs w:val="20"/>
                  <w:lang w:val="en-GB"/>
                </w:rPr>
                <w:id w:val="1206902588"/>
                <w14:checkbox>
                  <w14:checked w14:val="0"/>
                  <w14:checkedState w14:val="2612" w14:font="MS Gothic"/>
                  <w14:uncheckedState w14:val="2610" w14:font="MS Gothic"/>
                </w14:checkbox>
              </w:sdtPr>
              <w:sdtEndPr/>
              <w:sdtContent>
                <w:r w:rsidR="004314D6" w:rsidRPr="00043505">
                  <w:rPr>
                    <w:rFonts w:ascii="MS Gothic" w:eastAsia="MS Gothic" w:hAnsi="MS Gothic" w:cs="Arial" w:hint="eastAsia"/>
                    <w:szCs w:val="20"/>
                    <w:lang w:val="en-GB"/>
                  </w:rPr>
                  <w:t>☐</w:t>
                </w:r>
              </w:sdtContent>
            </w:sdt>
            <w:r w:rsidR="004314D6" w:rsidRPr="00043505">
              <w:rPr>
                <w:rFonts w:cs="Arial"/>
                <w:szCs w:val="20"/>
                <w:lang w:val="en-GB"/>
              </w:rPr>
              <w:t xml:space="preserve">  Yes          </w:t>
            </w:r>
            <w:sdt>
              <w:sdtPr>
                <w:rPr>
                  <w:rFonts w:cs="Arial"/>
                  <w:szCs w:val="20"/>
                  <w:lang w:val="en-GB"/>
                </w:rPr>
                <w:id w:val="1987591114"/>
                <w14:checkbox>
                  <w14:checked w14:val="0"/>
                  <w14:checkedState w14:val="2612" w14:font="MS Gothic"/>
                  <w14:uncheckedState w14:val="2610" w14:font="MS Gothic"/>
                </w14:checkbox>
              </w:sdtPr>
              <w:sdtEndPr/>
              <w:sdtContent>
                <w:r w:rsidR="004314D6" w:rsidRPr="00043505">
                  <w:rPr>
                    <w:rFonts w:ascii="MS Gothic" w:eastAsia="MS Gothic" w:hAnsi="MS Gothic" w:cs="Arial" w:hint="eastAsia"/>
                    <w:szCs w:val="20"/>
                    <w:lang w:val="en-GB"/>
                  </w:rPr>
                  <w:t>☐</w:t>
                </w:r>
              </w:sdtContent>
            </w:sdt>
            <w:r w:rsidR="004314D6" w:rsidRPr="00043505">
              <w:rPr>
                <w:rFonts w:cs="Arial"/>
                <w:szCs w:val="20"/>
                <w:lang w:val="en-GB"/>
              </w:rPr>
              <w:t xml:space="preserve">  No</w:t>
            </w:r>
          </w:p>
          <w:p w14:paraId="437B2618" w14:textId="57906931" w:rsidR="004314D6" w:rsidRDefault="004314D6" w:rsidP="001F77DA">
            <w:pPr>
              <w:rPr>
                <w:rFonts w:cs="Arial"/>
                <w:szCs w:val="20"/>
                <w:lang w:val="en-GB"/>
              </w:rPr>
            </w:pPr>
          </w:p>
          <w:p w14:paraId="5A2055E4" w14:textId="7B131084" w:rsidR="004314D6" w:rsidRDefault="004314D6" w:rsidP="001F77DA">
            <w:pPr>
              <w:rPr>
                <w:rFonts w:cs="Arial"/>
                <w:szCs w:val="20"/>
                <w:lang w:val="en-GB"/>
              </w:rPr>
            </w:pPr>
          </w:p>
          <w:p w14:paraId="256D7EC2" w14:textId="305E6118" w:rsidR="004314D6" w:rsidRDefault="004314D6" w:rsidP="001F77DA">
            <w:pPr>
              <w:rPr>
                <w:rFonts w:cs="Arial"/>
                <w:szCs w:val="20"/>
                <w:lang w:val="en-GB"/>
              </w:rPr>
            </w:pPr>
          </w:p>
          <w:p w14:paraId="2FBFA1D9" w14:textId="3F9F27A7" w:rsidR="004314D6" w:rsidRDefault="004314D6" w:rsidP="001F77DA">
            <w:pPr>
              <w:rPr>
                <w:rFonts w:cs="Arial"/>
                <w:szCs w:val="20"/>
                <w:lang w:val="en-GB"/>
              </w:rPr>
            </w:pPr>
          </w:p>
          <w:p w14:paraId="57C1037D" w14:textId="3CD0B526" w:rsidR="004314D6" w:rsidRDefault="004314D6" w:rsidP="001F77DA">
            <w:pPr>
              <w:rPr>
                <w:rFonts w:cs="Arial"/>
                <w:szCs w:val="20"/>
                <w:lang w:val="en-GB"/>
              </w:rPr>
            </w:pPr>
          </w:p>
          <w:p w14:paraId="2DC25988" w14:textId="41E5E60B" w:rsidR="004314D6" w:rsidRDefault="004314D6" w:rsidP="001F77DA">
            <w:pPr>
              <w:rPr>
                <w:rFonts w:cs="Arial"/>
                <w:szCs w:val="20"/>
                <w:lang w:val="en-GB"/>
              </w:rPr>
            </w:pPr>
          </w:p>
          <w:p w14:paraId="2BB716D4" w14:textId="484C4817" w:rsidR="004314D6" w:rsidRDefault="004314D6" w:rsidP="001F77DA">
            <w:pPr>
              <w:rPr>
                <w:rFonts w:cs="Arial"/>
                <w:szCs w:val="20"/>
                <w:lang w:val="en-GB"/>
              </w:rPr>
            </w:pPr>
          </w:p>
          <w:p w14:paraId="317667D5" w14:textId="043F4110" w:rsidR="004314D6" w:rsidRDefault="00BF171D" w:rsidP="001F77DA">
            <w:pPr>
              <w:rPr>
                <w:rFonts w:cs="Arial"/>
                <w:szCs w:val="20"/>
                <w:lang w:val="en-GB"/>
              </w:rPr>
            </w:pPr>
            <w:sdt>
              <w:sdtPr>
                <w:rPr>
                  <w:rFonts w:cs="Arial"/>
                  <w:szCs w:val="20"/>
                  <w:lang w:val="en-GB"/>
                </w:rPr>
                <w:id w:val="1455299611"/>
                <w14:checkbox>
                  <w14:checked w14:val="0"/>
                  <w14:checkedState w14:val="2612" w14:font="MS Gothic"/>
                  <w14:uncheckedState w14:val="2610" w14:font="MS Gothic"/>
                </w14:checkbox>
              </w:sdtPr>
              <w:sdtEndPr/>
              <w:sdtContent>
                <w:r w:rsidR="004314D6" w:rsidRPr="00043505">
                  <w:rPr>
                    <w:rFonts w:ascii="MS Gothic" w:eastAsia="MS Gothic" w:hAnsi="MS Gothic" w:cs="Arial" w:hint="eastAsia"/>
                    <w:szCs w:val="20"/>
                    <w:lang w:val="en-GB"/>
                  </w:rPr>
                  <w:t>☐</w:t>
                </w:r>
              </w:sdtContent>
            </w:sdt>
            <w:r w:rsidR="004314D6" w:rsidRPr="00043505">
              <w:rPr>
                <w:rFonts w:cs="Arial"/>
                <w:szCs w:val="20"/>
                <w:lang w:val="en-GB"/>
              </w:rPr>
              <w:t xml:space="preserve">  Yes          </w:t>
            </w:r>
            <w:sdt>
              <w:sdtPr>
                <w:rPr>
                  <w:rFonts w:cs="Arial"/>
                  <w:szCs w:val="20"/>
                  <w:lang w:val="en-GB"/>
                </w:rPr>
                <w:id w:val="2084873231"/>
                <w14:checkbox>
                  <w14:checked w14:val="0"/>
                  <w14:checkedState w14:val="2612" w14:font="MS Gothic"/>
                  <w14:uncheckedState w14:val="2610" w14:font="MS Gothic"/>
                </w14:checkbox>
              </w:sdtPr>
              <w:sdtEndPr/>
              <w:sdtContent>
                <w:r w:rsidR="004314D6" w:rsidRPr="00043505">
                  <w:rPr>
                    <w:rFonts w:ascii="MS Gothic" w:eastAsia="MS Gothic" w:hAnsi="MS Gothic" w:cs="Arial" w:hint="eastAsia"/>
                    <w:szCs w:val="20"/>
                    <w:lang w:val="en-GB"/>
                  </w:rPr>
                  <w:t>☐</w:t>
                </w:r>
              </w:sdtContent>
            </w:sdt>
            <w:r w:rsidR="004314D6" w:rsidRPr="00043505">
              <w:rPr>
                <w:rFonts w:cs="Arial"/>
                <w:szCs w:val="20"/>
                <w:lang w:val="en-GB"/>
              </w:rPr>
              <w:t xml:space="preserve">  No</w:t>
            </w:r>
          </w:p>
          <w:p w14:paraId="09AFC786" w14:textId="56B56E55" w:rsidR="004314D6" w:rsidRDefault="004314D6" w:rsidP="001F77DA">
            <w:pPr>
              <w:rPr>
                <w:rFonts w:cs="Arial"/>
                <w:szCs w:val="20"/>
                <w:lang w:val="en-GB"/>
              </w:rPr>
            </w:pPr>
          </w:p>
          <w:p w14:paraId="09569304" w14:textId="12625F54" w:rsidR="004314D6" w:rsidRDefault="004314D6" w:rsidP="001F77DA">
            <w:pPr>
              <w:rPr>
                <w:rFonts w:cs="Arial"/>
                <w:szCs w:val="20"/>
                <w:lang w:val="en-GB"/>
              </w:rPr>
            </w:pPr>
          </w:p>
          <w:p w14:paraId="62EFC5B9" w14:textId="2A15A7B7" w:rsidR="004314D6" w:rsidRDefault="004314D6" w:rsidP="001F77DA">
            <w:pPr>
              <w:rPr>
                <w:rFonts w:cs="Arial"/>
                <w:szCs w:val="20"/>
                <w:lang w:val="en-GB"/>
              </w:rPr>
            </w:pPr>
          </w:p>
          <w:p w14:paraId="1BCFD659" w14:textId="0ECB0BE9" w:rsidR="004314D6" w:rsidRDefault="004314D6" w:rsidP="001F77DA">
            <w:pPr>
              <w:rPr>
                <w:rFonts w:cs="Arial"/>
                <w:szCs w:val="20"/>
                <w:lang w:val="en-GB"/>
              </w:rPr>
            </w:pPr>
          </w:p>
          <w:p w14:paraId="1E94AD62" w14:textId="0F987A96" w:rsidR="004314D6" w:rsidRDefault="00BF171D" w:rsidP="001F77DA">
            <w:pPr>
              <w:rPr>
                <w:rFonts w:cs="Arial"/>
                <w:szCs w:val="20"/>
                <w:lang w:val="en-GB"/>
              </w:rPr>
            </w:pPr>
            <w:sdt>
              <w:sdtPr>
                <w:rPr>
                  <w:rFonts w:cs="Arial"/>
                  <w:szCs w:val="20"/>
                  <w:lang w:val="en-GB"/>
                </w:rPr>
                <w:id w:val="1914352768"/>
                <w14:checkbox>
                  <w14:checked w14:val="0"/>
                  <w14:checkedState w14:val="2612" w14:font="MS Gothic"/>
                  <w14:uncheckedState w14:val="2610" w14:font="MS Gothic"/>
                </w14:checkbox>
              </w:sdtPr>
              <w:sdtEndPr/>
              <w:sdtContent>
                <w:r w:rsidR="004314D6" w:rsidRPr="00043505">
                  <w:rPr>
                    <w:rFonts w:ascii="MS Gothic" w:eastAsia="MS Gothic" w:hAnsi="MS Gothic" w:cs="Arial" w:hint="eastAsia"/>
                    <w:szCs w:val="20"/>
                    <w:lang w:val="en-GB"/>
                  </w:rPr>
                  <w:t>☐</w:t>
                </w:r>
              </w:sdtContent>
            </w:sdt>
            <w:r w:rsidR="004314D6" w:rsidRPr="00043505">
              <w:rPr>
                <w:rFonts w:cs="Arial"/>
                <w:szCs w:val="20"/>
                <w:lang w:val="en-GB"/>
              </w:rPr>
              <w:t xml:space="preserve">  Yes          </w:t>
            </w:r>
            <w:sdt>
              <w:sdtPr>
                <w:rPr>
                  <w:rFonts w:cs="Arial"/>
                  <w:szCs w:val="20"/>
                  <w:lang w:val="en-GB"/>
                </w:rPr>
                <w:id w:val="34869988"/>
                <w14:checkbox>
                  <w14:checked w14:val="0"/>
                  <w14:checkedState w14:val="2612" w14:font="MS Gothic"/>
                  <w14:uncheckedState w14:val="2610" w14:font="MS Gothic"/>
                </w14:checkbox>
              </w:sdtPr>
              <w:sdtEndPr/>
              <w:sdtContent>
                <w:r w:rsidR="004314D6" w:rsidRPr="00043505">
                  <w:rPr>
                    <w:rFonts w:ascii="MS Gothic" w:eastAsia="MS Gothic" w:hAnsi="MS Gothic" w:cs="Arial" w:hint="eastAsia"/>
                    <w:szCs w:val="20"/>
                    <w:lang w:val="en-GB"/>
                  </w:rPr>
                  <w:t>☐</w:t>
                </w:r>
              </w:sdtContent>
            </w:sdt>
            <w:r w:rsidR="004314D6" w:rsidRPr="00043505">
              <w:rPr>
                <w:rFonts w:cs="Arial"/>
                <w:szCs w:val="20"/>
                <w:lang w:val="en-GB"/>
              </w:rPr>
              <w:t xml:space="preserve">  No</w:t>
            </w:r>
          </w:p>
          <w:p w14:paraId="67A38CDA" w14:textId="1B645ED7" w:rsidR="004314D6" w:rsidRDefault="004314D6" w:rsidP="001F77DA">
            <w:pPr>
              <w:rPr>
                <w:rFonts w:cs="Arial"/>
                <w:szCs w:val="20"/>
                <w:lang w:val="en-GB"/>
              </w:rPr>
            </w:pPr>
          </w:p>
          <w:p w14:paraId="74970D62" w14:textId="6C715A4F" w:rsidR="004314D6" w:rsidRDefault="004314D6" w:rsidP="001F77DA">
            <w:pPr>
              <w:rPr>
                <w:rFonts w:cs="Arial"/>
                <w:szCs w:val="20"/>
                <w:lang w:val="en-GB"/>
              </w:rPr>
            </w:pPr>
          </w:p>
          <w:p w14:paraId="53A280BC" w14:textId="62AFD5CB" w:rsidR="004314D6" w:rsidRDefault="004314D6" w:rsidP="001F77DA">
            <w:pPr>
              <w:rPr>
                <w:rFonts w:cs="Arial"/>
                <w:szCs w:val="20"/>
                <w:lang w:val="en-GB"/>
              </w:rPr>
            </w:pPr>
          </w:p>
          <w:p w14:paraId="0EA9ACE2" w14:textId="2AC6F6BE" w:rsidR="004314D6" w:rsidRDefault="004314D6" w:rsidP="001F77DA">
            <w:pPr>
              <w:rPr>
                <w:rFonts w:cs="Arial"/>
                <w:szCs w:val="20"/>
                <w:lang w:val="en-GB"/>
              </w:rPr>
            </w:pPr>
          </w:p>
          <w:p w14:paraId="2DF4ADB8" w14:textId="0F5CED7B" w:rsidR="004314D6" w:rsidRDefault="004314D6" w:rsidP="001F77DA">
            <w:pPr>
              <w:rPr>
                <w:rFonts w:cs="Arial"/>
                <w:szCs w:val="20"/>
                <w:lang w:val="en-GB"/>
              </w:rPr>
            </w:pPr>
          </w:p>
          <w:p w14:paraId="7B0F37A2" w14:textId="20F34877" w:rsidR="004314D6" w:rsidRDefault="004314D6" w:rsidP="001F77DA">
            <w:pPr>
              <w:rPr>
                <w:rFonts w:cs="Arial"/>
                <w:szCs w:val="20"/>
                <w:lang w:val="en-GB"/>
              </w:rPr>
            </w:pPr>
          </w:p>
          <w:p w14:paraId="302FD353" w14:textId="31C1FDBE" w:rsidR="004314D6" w:rsidRDefault="00BF171D" w:rsidP="001F77DA">
            <w:pPr>
              <w:rPr>
                <w:highlight w:val="yellow"/>
                <w:lang w:val="en-GB"/>
              </w:rPr>
            </w:pPr>
            <w:sdt>
              <w:sdtPr>
                <w:rPr>
                  <w:rFonts w:cs="Arial"/>
                  <w:szCs w:val="20"/>
                  <w:lang w:val="en-GB"/>
                </w:rPr>
                <w:id w:val="-1696379769"/>
                <w14:checkbox>
                  <w14:checked w14:val="0"/>
                  <w14:checkedState w14:val="2612" w14:font="MS Gothic"/>
                  <w14:uncheckedState w14:val="2610" w14:font="MS Gothic"/>
                </w14:checkbox>
              </w:sdtPr>
              <w:sdtEndPr/>
              <w:sdtContent>
                <w:r w:rsidR="004314D6" w:rsidRPr="00043505">
                  <w:rPr>
                    <w:rFonts w:ascii="MS Gothic" w:eastAsia="MS Gothic" w:hAnsi="MS Gothic" w:cs="Arial" w:hint="eastAsia"/>
                    <w:szCs w:val="20"/>
                    <w:lang w:val="en-GB"/>
                  </w:rPr>
                  <w:t>☐</w:t>
                </w:r>
              </w:sdtContent>
            </w:sdt>
            <w:r w:rsidR="004314D6" w:rsidRPr="00043505">
              <w:rPr>
                <w:rFonts w:cs="Arial"/>
                <w:szCs w:val="20"/>
                <w:lang w:val="en-GB"/>
              </w:rPr>
              <w:t xml:space="preserve">  Yes          </w:t>
            </w:r>
            <w:sdt>
              <w:sdtPr>
                <w:rPr>
                  <w:rFonts w:cs="Arial"/>
                  <w:szCs w:val="20"/>
                  <w:lang w:val="en-GB"/>
                </w:rPr>
                <w:id w:val="607318595"/>
                <w14:checkbox>
                  <w14:checked w14:val="0"/>
                  <w14:checkedState w14:val="2612" w14:font="MS Gothic"/>
                  <w14:uncheckedState w14:val="2610" w14:font="MS Gothic"/>
                </w14:checkbox>
              </w:sdtPr>
              <w:sdtEndPr/>
              <w:sdtContent>
                <w:r w:rsidR="004314D6" w:rsidRPr="00043505">
                  <w:rPr>
                    <w:rFonts w:ascii="MS Gothic" w:eastAsia="MS Gothic" w:hAnsi="MS Gothic" w:cs="Arial" w:hint="eastAsia"/>
                    <w:szCs w:val="20"/>
                    <w:lang w:val="en-GB"/>
                  </w:rPr>
                  <w:t>☐</w:t>
                </w:r>
              </w:sdtContent>
            </w:sdt>
            <w:r w:rsidR="004314D6" w:rsidRPr="00043505">
              <w:rPr>
                <w:rFonts w:cs="Arial"/>
                <w:szCs w:val="20"/>
                <w:lang w:val="en-GB"/>
              </w:rPr>
              <w:t xml:space="preserve">  No</w:t>
            </w:r>
          </w:p>
          <w:p w14:paraId="638976CF" w14:textId="7CACD864" w:rsidR="004314D6" w:rsidRPr="002D6387" w:rsidRDefault="004314D6" w:rsidP="001F77DA">
            <w:pPr>
              <w:rPr>
                <w:highlight w:val="yellow"/>
                <w:lang w:val="en-GB"/>
              </w:rPr>
            </w:pPr>
          </w:p>
        </w:tc>
      </w:tr>
      <w:tr w:rsidR="001F77DA" w:rsidRPr="00F76183" w14:paraId="37D40456" w14:textId="77777777" w:rsidTr="00A112BC">
        <w:tc>
          <w:tcPr>
            <w:tcW w:w="1008" w:type="dxa"/>
            <w:shd w:val="clear" w:color="auto" w:fill="auto"/>
          </w:tcPr>
          <w:p w14:paraId="2D3A76BE" w14:textId="291FEF0C" w:rsidR="001F77DA" w:rsidRPr="002D6387" w:rsidRDefault="00A77883" w:rsidP="001F77DA">
            <w:pPr>
              <w:rPr>
                <w:highlight w:val="yellow"/>
                <w:lang w:val="en-GB"/>
              </w:rPr>
            </w:pPr>
            <w:permStart w:id="2144094175" w:edGrp="everyone" w:colFirst="2" w:colLast="2"/>
            <w:r w:rsidRPr="00043505">
              <w:rPr>
                <w:rFonts w:cs="Arial"/>
                <w:szCs w:val="20"/>
                <w:lang w:val="en-GB"/>
              </w:rPr>
              <w:t>4.12.6</w:t>
            </w:r>
            <w:permEnd w:id="1975651271"/>
          </w:p>
        </w:tc>
        <w:tc>
          <w:tcPr>
            <w:tcW w:w="5196" w:type="dxa"/>
            <w:shd w:val="clear" w:color="auto" w:fill="auto"/>
          </w:tcPr>
          <w:p w14:paraId="36EA1BA9" w14:textId="3FEAF654" w:rsidR="001F77DA" w:rsidRPr="002D6387" w:rsidRDefault="001F77DA" w:rsidP="002068E4">
            <w:pPr>
              <w:rPr>
                <w:highlight w:val="yellow"/>
                <w:lang w:val="en-GB"/>
              </w:rPr>
            </w:pPr>
            <w:r w:rsidRPr="00043505">
              <w:rPr>
                <w:rFonts w:cs="Arial"/>
                <w:szCs w:val="20"/>
                <w:lang w:val="en-GB"/>
              </w:rPr>
              <w:t>Financial Proposal</w:t>
            </w:r>
            <w:r w:rsidRPr="0002551D">
              <w:rPr>
                <w:rFonts w:cs="Arial"/>
                <w:szCs w:val="20"/>
                <w:lang w:val="en-GB"/>
              </w:rPr>
              <w:t xml:space="preserve"> </w:t>
            </w:r>
          </w:p>
        </w:tc>
        <w:tc>
          <w:tcPr>
            <w:tcW w:w="2976" w:type="dxa"/>
            <w:shd w:val="clear" w:color="auto" w:fill="auto"/>
          </w:tcPr>
          <w:p w14:paraId="4E33E48E" w14:textId="77777777" w:rsidR="001F77DA" w:rsidRPr="002D6387" w:rsidRDefault="001F77DA" w:rsidP="001F77DA">
            <w:pPr>
              <w:rPr>
                <w:highlight w:val="yellow"/>
                <w:lang w:val="en-GB"/>
              </w:rPr>
            </w:pPr>
            <w:r w:rsidRPr="0002551D">
              <w:rPr>
                <w:rFonts w:cs="Arial"/>
                <w:szCs w:val="20"/>
                <w:lang w:val="en-GB"/>
              </w:rPr>
              <w:t xml:space="preserve">  </w:t>
            </w:r>
            <w:sdt>
              <w:sdtPr>
                <w:rPr>
                  <w:rFonts w:cs="Arial"/>
                  <w:szCs w:val="20"/>
                  <w:lang w:val="en-GB"/>
                </w:rPr>
                <w:id w:val="717858572"/>
                <w14:checkbox>
                  <w14:checked w14:val="0"/>
                  <w14:checkedState w14:val="2612" w14:font="MS Gothic"/>
                  <w14:uncheckedState w14:val="2610" w14:font="MS Gothic"/>
                </w14:checkbox>
              </w:sdtPr>
              <w:sdtEndPr/>
              <w:sdtContent>
                <w:r w:rsidRPr="00043505">
                  <w:rPr>
                    <w:rFonts w:ascii="MS Gothic" w:eastAsia="MS Gothic" w:hAnsi="MS Gothic" w:cs="Arial" w:hint="eastAsia"/>
                    <w:szCs w:val="20"/>
                    <w:lang w:val="en-GB"/>
                  </w:rPr>
                  <w:t>☐</w:t>
                </w:r>
              </w:sdtContent>
            </w:sdt>
            <w:r w:rsidRPr="00043505">
              <w:rPr>
                <w:rFonts w:cs="Arial"/>
                <w:szCs w:val="20"/>
                <w:lang w:val="en-GB"/>
              </w:rPr>
              <w:t xml:space="preserve">  Yes          </w:t>
            </w:r>
            <w:sdt>
              <w:sdtPr>
                <w:rPr>
                  <w:rFonts w:cs="Arial"/>
                  <w:szCs w:val="20"/>
                  <w:lang w:val="en-GB"/>
                </w:rPr>
                <w:id w:val="-842002464"/>
                <w14:checkbox>
                  <w14:checked w14:val="0"/>
                  <w14:checkedState w14:val="2612" w14:font="MS Gothic"/>
                  <w14:uncheckedState w14:val="2610" w14:font="MS Gothic"/>
                </w14:checkbox>
              </w:sdtPr>
              <w:sdtEndPr/>
              <w:sdtContent>
                <w:r w:rsidRPr="00043505">
                  <w:rPr>
                    <w:rFonts w:ascii="MS Gothic" w:eastAsia="MS Gothic" w:hAnsi="MS Gothic" w:cs="Arial" w:hint="eastAsia"/>
                    <w:szCs w:val="20"/>
                    <w:lang w:val="en-GB"/>
                  </w:rPr>
                  <w:t>☐</w:t>
                </w:r>
              </w:sdtContent>
            </w:sdt>
            <w:r w:rsidRPr="00043505">
              <w:rPr>
                <w:rFonts w:cs="Arial"/>
                <w:szCs w:val="20"/>
                <w:lang w:val="en-GB"/>
              </w:rPr>
              <w:t xml:space="preserve">  No</w:t>
            </w:r>
          </w:p>
        </w:tc>
      </w:tr>
      <w:tr w:rsidR="001F77DA" w:rsidRPr="00F76183" w14:paraId="3F45F21E" w14:textId="77777777" w:rsidTr="00A112BC">
        <w:tc>
          <w:tcPr>
            <w:tcW w:w="1008" w:type="dxa"/>
            <w:shd w:val="clear" w:color="auto" w:fill="auto"/>
          </w:tcPr>
          <w:p w14:paraId="5BB72E88" w14:textId="77777777" w:rsidR="001F77DA" w:rsidRPr="00A112BC" w:rsidRDefault="001F77DA" w:rsidP="001F77DA">
            <w:pPr>
              <w:rPr>
                <w:highlight w:val="yellow"/>
                <w:lang w:val="en-GB"/>
              </w:rPr>
            </w:pPr>
            <w:permStart w:id="1565525307" w:edGrp="everyone" w:colFirst="2" w:colLast="2"/>
            <w:permEnd w:id="2144094175"/>
          </w:p>
        </w:tc>
        <w:tc>
          <w:tcPr>
            <w:tcW w:w="5196" w:type="dxa"/>
            <w:shd w:val="clear" w:color="auto" w:fill="auto"/>
          </w:tcPr>
          <w:p w14:paraId="1D8108B3" w14:textId="77777777" w:rsidR="001F77DA" w:rsidRPr="00A112BC" w:rsidRDefault="001F77DA" w:rsidP="001F77DA">
            <w:pPr>
              <w:rPr>
                <w:highlight w:val="yellow"/>
                <w:lang w:val="en-GB"/>
              </w:rPr>
            </w:pPr>
          </w:p>
        </w:tc>
        <w:tc>
          <w:tcPr>
            <w:tcW w:w="2976" w:type="dxa"/>
            <w:shd w:val="clear" w:color="auto" w:fill="auto"/>
          </w:tcPr>
          <w:p w14:paraId="7A378714" w14:textId="77777777" w:rsidR="001F77DA" w:rsidRPr="00A112BC" w:rsidRDefault="001F77DA" w:rsidP="001F77DA">
            <w:pPr>
              <w:rPr>
                <w:highlight w:val="yellow"/>
                <w:lang w:val="en-GB"/>
              </w:rPr>
            </w:pPr>
            <w:r w:rsidRPr="0002551D">
              <w:rPr>
                <w:rFonts w:cs="Arial"/>
                <w:szCs w:val="20"/>
                <w:lang w:val="en-GB"/>
              </w:rPr>
              <w:t xml:space="preserve">  </w:t>
            </w:r>
            <w:sdt>
              <w:sdtPr>
                <w:rPr>
                  <w:rFonts w:cs="Arial"/>
                  <w:szCs w:val="20"/>
                  <w:lang w:val="en-GB"/>
                </w:rPr>
                <w:id w:val="-1013835060"/>
                <w14:checkbox>
                  <w14:checked w14:val="0"/>
                  <w14:checkedState w14:val="2612" w14:font="MS Gothic"/>
                  <w14:uncheckedState w14:val="2610" w14:font="MS Gothic"/>
                </w14:checkbox>
              </w:sdtPr>
              <w:sdtEndPr/>
              <w:sdtContent>
                <w:r w:rsidRPr="00043505">
                  <w:rPr>
                    <w:rFonts w:ascii="MS Gothic" w:eastAsia="MS Gothic" w:hAnsi="MS Gothic" w:cs="Arial" w:hint="eastAsia"/>
                    <w:szCs w:val="20"/>
                    <w:lang w:val="en-GB"/>
                  </w:rPr>
                  <w:t>☐</w:t>
                </w:r>
              </w:sdtContent>
            </w:sdt>
            <w:r w:rsidRPr="00043505">
              <w:rPr>
                <w:rFonts w:cs="Arial"/>
                <w:szCs w:val="20"/>
                <w:lang w:val="en-GB"/>
              </w:rPr>
              <w:t xml:space="preserve">  Yes          </w:t>
            </w:r>
            <w:sdt>
              <w:sdtPr>
                <w:rPr>
                  <w:rFonts w:cs="Arial"/>
                  <w:szCs w:val="20"/>
                  <w:lang w:val="en-GB"/>
                </w:rPr>
                <w:id w:val="1657419008"/>
                <w14:checkbox>
                  <w14:checked w14:val="0"/>
                  <w14:checkedState w14:val="2612" w14:font="MS Gothic"/>
                  <w14:uncheckedState w14:val="2610" w14:font="MS Gothic"/>
                </w14:checkbox>
              </w:sdtPr>
              <w:sdtEndPr/>
              <w:sdtContent>
                <w:r w:rsidRPr="00043505">
                  <w:rPr>
                    <w:rFonts w:ascii="MS Gothic" w:eastAsia="MS Gothic" w:hAnsi="MS Gothic" w:cs="Arial" w:hint="eastAsia"/>
                    <w:szCs w:val="20"/>
                    <w:lang w:val="en-GB"/>
                  </w:rPr>
                  <w:t>☐</w:t>
                </w:r>
              </w:sdtContent>
            </w:sdt>
            <w:r w:rsidRPr="00043505">
              <w:rPr>
                <w:rFonts w:cs="Arial"/>
                <w:szCs w:val="20"/>
                <w:lang w:val="en-GB"/>
              </w:rPr>
              <w:t xml:space="preserve">  No</w:t>
            </w:r>
          </w:p>
        </w:tc>
      </w:tr>
      <w:tr w:rsidR="001F77DA" w:rsidRPr="00F76183" w14:paraId="5E2617E3" w14:textId="77777777" w:rsidTr="00A112BC">
        <w:tc>
          <w:tcPr>
            <w:tcW w:w="1008" w:type="dxa"/>
            <w:shd w:val="clear" w:color="auto" w:fill="auto"/>
          </w:tcPr>
          <w:p w14:paraId="79663971" w14:textId="77777777" w:rsidR="001F77DA" w:rsidRPr="00F76183" w:rsidRDefault="001F77DA" w:rsidP="001F77DA">
            <w:pPr>
              <w:rPr>
                <w:rFonts w:cs="Arial"/>
                <w:szCs w:val="20"/>
                <w:lang w:val="en-GB"/>
              </w:rPr>
            </w:pPr>
            <w:permStart w:id="413682840" w:edGrp="everyone" w:colFirst="2" w:colLast="2"/>
            <w:permEnd w:id="1565525307"/>
          </w:p>
        </w:tc>
        <w:tc>
          <w:tcPr>
            <w:tcW w:w="5196" w:type="dxa"/>
            <w:shd w:val="clear" w:color="auto" w:fill="auto"/>
          </w:tcPr>
          <w:p w14:paraId="61B6AE5E" w14:textId="77777777" w:rsidR="001F77DA" w:rsidRPr="00F76183" w:rsidRDefault="001F77DA" w:rsidP="001F77DA">
            <w:pPr>
              <w:rPr>
                <w:rFonts w:cs="Arial"/>
                <w:szCs w:val="20"/>
                <w:lang w:val="en-GB"/>
              </w:rPr>
            </w:pPr>
          </w:p>
        </w:tc>
        <w:tc>
          <w:tcPr>
            <w:tcW w:w="2976" w:type="dxa"/>
            <w:shd w:val="clear" w:color="auto" w:fill="auto"/>
          </w:tcPr>
          <w:p w14:paraId="384C31FA" w14:textId="77777777" w:rsidR="001F77DA" w:rsidRPr="00F76183" w:rsidRDefault="001F77DA" w:rsidP="001F77DA">
            <w:pPr>
              <w:rPr>
                <w:rFonts w:cs="Arial"/>
                <w:szCs w:val="20"/>
                <w:lang w:val="en-GB"/>
              </w:rPr>
            </w:pPr>
            <w:r w:rsidRPr="00F76183">
              <w:rPr>
                <w:rFonts w:cs="Arial"/>
                <w:szCs w:val="20"/>
                <w:lang w:val="en-GB"/>
              </w:rPr>
              <w:t xml:space="preserve">  </w:t>
            </w:r>
            <w:sdt>
              <w:sdtPr>
                <w:rPr>
                  <w:rFonts w:cs="Arial"/>
                  <w:szCs w:val="20"/>
                  <w:lang w:val="en-GB"/>
                </w:rPr>
                <w:id w:val="-669872321"/>
                <w14:checkbox>
                  <w14:checked w14:val="0"/>
                  <w14:checkedState w14:val="2612" w14:font="MS Gothic"/>
                  <w14:uncheckedState w14:val="2610" w14:font="MS Gothic"/>
                </w14:checkbox>
              </w:sdtPr>
              <w:sdtEndPr/>
              <w:sdtContent>
                <w:r w:rsidRPr="0002551D">
                  <w:rPr>
                    <w:rFonts w:ascii="MS Gothic" w:eastAsia="MS Gothic" w:hAnsi="MS Gothic" w:cs="Arial" w:hint="eastAsia"/>
                    <w:szCs w:val="20"/>
                    <w:lang w:val="en-GB"/>
                  </w:rPr>
                  <w:t>☐</w:t>
                </w:r>
              </w:sdtContent>
            </w:sdt>
            <w:r w:rsidRPr="0002551D">
              <w:rPr>
                <w:rFonts w:cs="Arial"/>
                <w:szCs w:val="20"/>
                <w:lang w:val="en-GB"/>
              </w:rPr>
              <w:t xml:space="preserve">  Yes          </w:t>
            </w:r>
            <w:sdt>
              <w:sdtPr>
                <w:rPr>
                  <w:rFonts w:cs="Arial"/>
                  <w:szCs w:val="20"/>
                  <w:lang w:val="en-GB"/>
                </w:rPr>
                <w:id w:val="-939060459"/>
                <w14:checkbox>
                  <w14:checked w14:val="0"/>
                  <w14:checkedState w14:val="2612" w14:font="MS Gothic"/>
                  <w14:uncheckedState w14:val="2610" w14:font="MS Gothic"/>
                </w14:checkbox>
              </w:sdtPr>
              <w:sdtEndPr/>
              <w:sdtContent>
                <w:r w:rsidRPr="0002551D">
                  <w:rPr>
                    <w:rFonts w:ascii="MS Gothic" w:eastAsia="MS Gothic" w:hAnsi="MS Gothic" w:cs="Arial" w:hint="eastAsia"/>
                    <w:szCs w:val="20"/>
                    <w:lang w:val="en-GB"/>
                  </w:rPr>
                  <w:t>☐</w:t>
                </w:r>
              </w:sdtContent>
            </w:sdt>
            <w:r w:rsidRPr="0002551D">
              <w:rPr>
                <w:rFonts w:cs="Arial"/>
                <w:szCs w:val="20"/>
                <w:lang w:val="en-GB"/>
              </w:rPr>
              <w:t xml:space="preserve">  No</w:t>
            </w:r>
          </w:p>
        </w:tc>
      </w:tr>
      <w:permEnd w:id="413682840"/>
    </w:tbl>
    <w:p w14:paraId="5D3274EE" w14:textId="77777777" w:rsidR="006A5B02" w:rsidRPr="001307E0" w:rsidRDefault="006A5B02" w:rsidP="006A5B02">
      <w:pPr>
        <w:pStyle w:val="Header"/>
        <w:rPr>
          <w:rFonts w:cs="Arial"/>
          <w:b/>
          <w:bCs/>
          <w:lang w:val="en-GB"/>
        </w:rPr>
      </w:pPr>
    </w:p>
    <w:p w14:paraId="73BCB902" w14:textId="77777777" w:rsidR="006A5B02" w:rsidRPr="001307E0" w:rsidRDefault="006A5B02" w:rsidP="006A5B02">
      <w:pPr>
        <w:pStyle w:val="BodyText"/>
        <w:rPr>
          <w:rFonts w:ascii="Arial" w:hAnsi="Arial" w:cs="Arial"/>
          <w:sz w:val="18"/>
          <w:szCs w:val="18"/>
        </w:rPr>
      </w:pPr>
    </w:p>
    <w:p w14:paraId="37A9A778" w14:textId="77777777" w:rsidR="006A5B02" w:rsidRPr="001307E0" w:rsidRDefault="006A5B02" w:rsidP="006A5B02">
      <w:pPr>
        <w:pStyle w:val="BodyText"/>
        <w:rPr>
          <w:rFonts w:ascii="Arial" w:hAnsi="Arial" w:cs="Arial"/>
          <w:b/>
          <w:bCs/>
          <w:sz w:val="18"/>
          <w:szCs w:val="18"/>
        </w:rPr>
      </w:pPr>
    </w:p>
    <w:p w14:paraId="028A6803" w14:textId="77777777" w:rsidR="006A5B02" w:rsidRPr="001307E0" w:rsidRDefault="006A5B02" w:rsidP="006A5B02">
      <w:pPr>
        <w:pStyle w:val="BodyText"/>
        <w:rPr>
          <w:rFonts w:ascii="Arial" w:hAnsi="Arial" w:cs="Arial"/>
          <w:b/>
          <w:bCs/>
          <w:sz w:val="18"/>
          <w:szCs w:val="18"/>
        </w:rPr>
      </w:pPr>
    </w:p>
    <w:p w14:paraId="12C4DE29" w14:textId="77777777" w:rsidR="006A5B02" w:rsidRPr="001307E0" w:rsidRDefault="006A5B02" w:rsidP="006A5B02">
      <w:pPr>
        <w:pStyle w:val="BodyText"/>
        <w:rPr>
          <w:rFonts w:ascii="Arial" w:hAnsi="Arial" w:cs="Arial"/>
          <w:b/>
          <w:bCs/>
          <w:sz w:val="18"/>
          <w:szCs w:val="18"/>
        </w:rPr>
      </w:pPr>
    </w:p>
    <w:p w14:paraId="258B7EAD" w14:textId="77777777" w:rsidR="006A5B02" w:rsidRPr="001307E0" w:rsidRDefault="006A5B02" w:rsidP="006A5B02">
      <w:pPr>
        <w:pStyle w:val="BodyText"/>
        <w:rPr>
          <w:rFonts w:ascii="Arial" w:hAnsi="Arial" w:cs="Arial"/>
          <w:b/>
          <w:bCs/>
          <w:sz w:val="18"/>
          <w:szCs w:val="18"/>
        </w:rPr>
      </w:pPr>
    </w:p>
    <w:p w14:paraId="73876AAB" w14:textId="77777777" w:rsidR="006A5B02" w:rsidRPr="00A112BC" w:rsidRDefault="006A5B02" w:rsidP="00A112BC">
      <w:pPr>
        <w:pStyle w:val="BodyText"/>
        <w:rPr>
          <w:rFonts w:ascii="Arial" w:hAnsi="Arial"/>
          <w:b/>
          <w:sz w:val="18"/>
        </w:rPr>
      </w:pPr>
    </w:p>
    <w:p w14:paraId="242349B3" w14:textId="77777777" w:rsidR="00280E07" w:rsidRDefault="00280E07">
      <w:pPr>
        <w:pStyle w:val="BodyText"/>
        <w:spacing w:after="0"/>
        <w:rPr>
          <w:rFonts w:ascii="Arial" w:hAnsi="Arial" w:cs="Arial"/>
          <w:b/>
          <w:bCs/>
          <w:sz w:val="18"/>
          <w:szCs w:val="18"/>
        </w:rPr>
      </w:pPr>
    </w:p>
    <w:p w14:paraId="78CF1A43" w14:textId="77777777" w:rsidR="00280E07" w:rsidRDefault="00280E07">
      <w:pPr>
        <w:pStyle w:val="BodyText"/>
        <w:spacing w:after="0"/>
        <w:rPr>
          <w:rFonts w:ascii="Arial" w:hAnsi="Arial" w:cs="Arial"/>
          <w:b/>
          <w:bCs/>
          <w:sz w:val="18"/>
          <w:szCs w:val="18"/>
        </w:rPr>
      </w:pPr>
    </w:p>
    <w:p w14:paraId="1944FD2A" w14:textId="0A1EA4FD" w:rsidR="006A5B02" w:rsidRDefault="006A5B02">
      <w:pPr>
        <w:pStyle w:val="BodyText"/>
        <w:spacing w:after="0"/>
        <w:rPr>
          <w:rFonts w:ascii="Arial" w:hAnsi="Arial" w:cs="Arial"/>
          <w:b/>
          <w:bCs/>
          <w:sz w:val="18"/>
          <w:szCs w:val="18"/>
        </w:rPr>
      </w:pPr>
      <w:r w:rsidRPr="001307E0">
        <w:rPr>
          <w:rFonts w:ascii="Arial" w:hAnsi="Arial" w:cs="Arial"/>
          <w:b/>
          <w:bCs/>
          <w:sz w:val="18"/>
          <w:szCs w:val="18"/>
        </w:rPr>
        <w:t xml:space="preserve">The enclosed Proposal is valid for </w:t>
      </w:r>
      <w:permStart w:id="1502703145" w:edGrp="everyone"/>
      <w:r w:rsidR="004F5E80">
        <w:rPr>
          <w:rFonts w:ascii="Arial" w:hAnsi="Arial" w:cs="Arial"/>
          <w:b/>
          <w:bCs/>
          <w:sz w:val="18"/>
          <w:szCs w:val="18"/>
          <w:u w:val="single"/>
        </w:rPr>
        <w:t>1</w:t>
      </w:r>
      <w:r w:rsidR="00771DA9">
        <w:rPr>
          <w:rFonts w:ascii="Arial" w:hAnsi="Arial" w:cs="Arial"/>
          <w:b/>
          <w:bCs/>
          <w:sz w:val="18"/>
          <w:szCs w:val="18"/>
          <w:u w:val="single"/>
        </w:rPr>
        <w:t>8</w:t>
      </w:r>
      <w:r w:rsidR="004F5E80">
        <w:rPr>
          <w:rFonts w:ascii="Arial" w:hAnsi="Arial" w:cs="Arial"/>
          <w:b/>
          <w:bCs/>
          <w:sz w:val="18"/>
          <w:szCs w:val="18"/>
          <w:u w:val="single"/>
        </w:rPr>
        <w:t>0</w:t>
      </w:r>
      <w:permEnd w:id="1502703145"/>
      <w:r w:rsidRPr="001307E0">
        <w:rPr>
          <w:rFonts w:ascii="Arial" w:hAnsi="Arial" w:cs="Arial"/>
          <w:b/>
          <w:bCs/>
          <w:sz w:val="18"/>
          <w:szCs w:val="18"/>
        </w:rPr>
        <w:t xml:space="preserve"> days from the date of this form</w:t>
      </w:r>
      <w:r w:rsidR="00186451" w:rsidRPr="00D07547">
        <w:rPr>
          <w:rFonts w:ascii="Arial" w:hAnsi="Arial" w:cs="Arial"/>
          <w:sz w:val="18"/>
          <w:szCs w:val="18"/>
        </w:rPr>
        <w:t xml:space="preserve"> (Ref.</w:t>
      </w:r>
      <w:r w:rsidR="00186451">
        <w:rPr>
          <w:rFonts w:ascii="Arial" w:hAnsi="Arial" w:cs="Arial"/>
          <w:sz w:val="18"/>
          <w:szCs w:val="18"/>
        </w:rPr>
        <w:t xml:space="preserve"> Paragraph</w:t>
      </w:r>
      <w:r w:rsidR="00186451" w:rsidRPr="00D07547">
        <w:rPr>
          <w:rFonts w:ascii="Arial" w:hAnsi="Arial" w:cs="Arial"/>
          <w:sz w:val="18"/>
          <w:szCs w:val="18"/>
        </w:rPr>
        <w:t xml:space="preserve"> </w:t>
      </w:r>
      <w:r w:rsidR="00186451" w:rsidRPr="00D07547">
        <w:rPr>
          <w:rFonts w:ascii="Arial" w:hAnsi="Arial" w:cs="Arial"/>
          <w:sz w:val="18"/>
          <w:szCs w:val="18"/>
        </w:rPr>
        <w:fldChar w:fldCharType="begin"/>
      </w:r>
      <w:r w:rsidR="00186451" w:rsidRPr="00D07547">
        <w:rPr>
          <w:rFonts w:ascii="Arial" w:hAnsi="Arial" w:cs="Arial"/>
          <w:sz w:val="18"/>
          <w:szCs w:val="18"/>
        </w:rPr>
        <w:instrText xml:space="preserve"> REF _Ref490146696 \r \h </w:instrText>
      </w:r>
      <w:r w:rsidR="00186451">
        <w:rPr>
          <w:rFonts w:ascii="Arial" w:hAnsi="Arial" w:cs="Arial"/>
          <w:sz w:val="18"/>
          <w:szCs w:val="18"/>
        </w:rPr>
        <w:instrText xml:space="preserve"> \* MERGEFORMAT </w:instrText>
      </w:r>
      <w:r w:rsidR="00186451" w:rsidRPr="00D07547">
        <w:rPr>
          <w:rFonts w:ascii="Arial" w:hAnsi="Arial" w:cs="Arial"/>
          <w:sz w:val="18"/>
          <w:szCs w:val="18"/>
        </w:rPr>
      </w:r>
      <w:r w:rsidR="00186451" w:rsidRPr="00D07547">
        <w:rPr>
          <w:rFonts w:ascii="Arial" w:hAnsi="Arial" w:cs="Arial"/>
          <w:sz w:val="18"/>
          <w:szCs w:val="18"/>
        </w:rPr>
        <w:fldChar w:fldCharType="separate"/>
      </w:r>
      <w:r w:rsidR="00B16A3A">
        <w:rPr>
          <w:rFonts w:ascii="Arial" w:hAnsi="Arial" w:cs="Arial"/>
          <w:sz w:val="18"/>
          <w:szCs w:val="18"/>
          <w:cs/>
        </w:rPr>
        <w:t>‎</w:t>
      </w:r>
      <w:r w:rsidR="00B16A3A">
        <w:rPr>
          <w:rFonts w:ascii="Arial" w:hAnsi="Arial" w:cs="Arial"/>
          <w:sz w:val="18"/>
          <w:szCs w:val="18"/>
        </w:rPr>
        <w:t>4.8</w:t>
      </w:r>
      <w:r w:rsidR="00186451" w:rsidRPr="00D07547">
        <w:rPr>
          <w:rFonts w:ascii="Arial" w:hAnsi="Arial" w:cs="Arial"/>
          <w:sz w:val="18"/>
          <w:szCs w:val="18"/>
        </w:rPr>
        <w:fldChar w:fldCharType="end"/>
      </w:r>
      <w:r w:rsidR="00186451" w:rsidRPr="00D07547">
        <w:rPr>
          <w:rFonts w:ascii="Arial" w:hAnsi="Arial" w:cs="Arial"/>
          <w:sz w:val="18"/>
          <w:szCs w:val="18"/>
        </w:rPr>
        <w:t>)</w:t>
      </w:r>
      <w:r w:rsidRPr="001307E0">
        <w:rPr>
          <w:rFonts w:ascii="Arial" w:hAnsi="Arial" w:cs="Arial"/>
          <w:b/>
          <w:bCs/>
          <w:sz w:val="18"/>
          <w:szCs w:val="18"/>
        </w:rPr>
        <w:t>.</w:t>
      </w:r>
    </w:p>
    <w:p w14:paraId="06B0E5A4" w14:textId="77777777" w:rsidR="006A5B02" w:rsidRPr="00A112BC" w:rsidRDefault="006A5B02" w:rsidP="00A112BC">
      <w:pPr>
        <w:spacing w:before="60" w:after="60"/>
        <w:rPr>
          <w:sz w:val="18"/>
          <w:lang w:val="en-GB"/>
        </w:rPr>
      </w:pPr>
    </w:p>
    <w:p w14:paraId="4B666C97" w14:textId="77777777" w:rsidR="006A5B02" w:rsidRPr="001307E0" w:rsidRDefault="006A5B02" w:rsidP="006A5B02">
      <w:pPr>
        <w:spacing w:before="60" w:after="60"/>
        <w:rPr>
          <w:rFonts w:cs="Arial"/>
          <w:sz w:val="18"/>
          <w:szCs w:val="18"/>
          <w:lang w:val="en-GB"/>
        </w:rPr>
      </w:pPr>
    </w:p>
    <w:p w14:paraId="3360B68C" w14:textId="77777777" w:rsidR="006A5B02" w:rsidRPr="001307E0" w:rsidRDefault="006A5B02" w:rsidP="006A5B02">
      <w:pPr>
        <w:spacing w:before="60" w:after="60"/>
        <w:rPr>
          <w:rFonts w:cs="Arial"/>
          <w:sz w:val="18"/>
          <w:szCs w:val="18"/>
          <w:lang w:val="en-GB"/>
        </w:rPr>
      </w:pPr>
    </w:p>
    <w:p w14:paraId="2047DC99" w14:textId="77777777" w:rsidR="006A5B02" w:rsidRPr="001307E0" w:rsidRDefault="006A5B02" w:rsidP="006A5B02">
      <w:pPr>
        <w:spacing w:before="60" w:after="60"/>
        <w:rPr>
          <w:rFonts w:cs="Arial"/>
          <w:sz w:val="18"/>
          <w:szCs w:val="18"/>
          <w:lang w:val="en-GB"/>
        </w:rPr>
      </w:pPr>
    </w:p>
    <w:p w14:paraId="7FE694D9" w14:textId="5117A790" w:rsidR="006A5B02" w:rsidRPr="001307E0" w:rsidRDefault="00B11424" w:rsidP="00B11424">
      <w:pPr>
        <w:spacing w:before="60" w:after="60"/>
        <w:rPr>
          <w:rFonts w:cs="Arial"/>
          <w:sz w:val="18"/>
          <w:szCs w:val="18"/>
          <w:lang w:val="en-GB"/>
        </w:rPr>
      </w:pPr>
      <w:r>
        <w:rPr>
          <w:rFonts w:cs="Arial"/>
          <w:sz w:val="18"/>
          <w:szCs w:val="18"/>
          <w:lang w:val="en-GB"/>
        </w:rPr>
        <w:t>Agreed and accepted, in</w:t>
      </w:r>
      <w:r w:rsidR="00544974">
        <w:rPr>
          <w:rFonts w:cs="Arial"/>
          <w:sz w:val="18"/>
          <w:szCs w:val="18"/>
          <w:lang w:val="en-GB"/>
        </w:rPr>
        <w:t xml:space="preserve"> </w:t>
      </w:r>
      <w:permStart w:id="1417569685" w:edGrp="everyone"/>
      <w:r>
        <w:rPr>
          <w:rFonts w:cs="Arial"/>
          <w:sz w:val="18"/>
          <w:szCs w:val="18"/>
          <w:lang w:val="en-GB"/>
        </w:rPr>
        <w:t>(…..</w:t>
      </w:r>
      <w:r w:rsidR="006A5B02" w:rsidRPr="001307E0">
        <w:rPr>
          <w:rFonts w:cs="Arial"/>
          <w:sz w:val="18"/>
          <w:szCs w:val="18"/>
          <w:lang w:val="en-GB"/>
        </w:rPr>
        <w:t>)</w:t>
      </w:r>
      <w:permEnd w:id="1417569685"/>
      <w:r w:rsidR="006A5B02" w:rsidRPr="001307E0">
        <w:rPr>
          <w:rFonts w:cs="Arial"/>
          <w:sz w:val="18"/>
          <w:szCs w:val="18"/>
          <w:lang w:val="en-GB"/>
        </w:rPr>
        <w:t xml:space="preserve"> original copies on </w:t>
      </w:r>
      <w:permStart w:id="1312040140" w:edGrp="everyone"/>
      <w:r w:rsidR="006A5B02" w:rsidRPr="001307E0">
        <w:rPr>
          <w:rFonts w:cs="Arial"/>
          <w:b/>
          <w:bCs/>
          <w:sz w:val="18"/>
          <w:szCs w:val="18"/>
          <w:u w:val="single"/>
          <w:lang w:val="en-GB"/>
        </w:rPr>
        <w:t>_____________</w:t>
      </w:r>
      <w:permEnd w:id="1312040140"/>
    </w:p>
    <w:p w14:paraId="4BE93CAC" w14:textId="77777777" w:rsidR="006A5B02" w:rsidRPr="001307E0" w:rsidRDefault="006A5B02" w:rsidP="006A5B02">
      <w:pPr>
        <w:spacing w:before="60" w:after="60"/>
        <w:rPr>
          <w:rFonts w:cs="Arial"/>
          <w:sz w:val="18"/>
          <w:szCs w:val="18"/>
          <w:lang w:val="en-GB"/>
        </w:rPr>
      </w:pPr>
    </w:p>
    <w:p w14:paraId="4DC9656E" w14:textId="77777777" w:rsidR="006A5B02" w:rsidRPr="001307E0" w:rsidRDefault="006A5B02" w:rsidP="006A5B02">
      <w:pPr>
        <w:rPr>
          <w:sz w:val="2"/>
          <w:szCs w:val="2"/>
          <w:lang w:val="en-GB"/>
        </w:rPr>
      </w:pPr>
    </w:p>
    <w:p w14:paraId="424509B9" w14:textId="77777777" w:rsidR="006A5B02" w:rsidRDefault="006A5B02" w:rsidP="006A5B02">
      <w:pPr>
        <w:pStyle w:val="Header"/>
        <w:rPr>
          <w:rFonts w:cs="Arial"/>
          <w:szCs w:val="20"/>
          <w:lang w:val="en-GB"/>
        </w:rPr>
      </w:pPr>
    </w:p>
    <w:tbl>
      <w:tblPr>
        <w:tblW w:w="9674" w:type="dxa"/>
        <w:tblInd w:w="499"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000" w:firstRow="0" w:lastRow="0" w:firstColumn="0" w:lastColumn="0" w:noHBand="0" w:noVBand="0"/>
      </w:tblPr>
      <w:tblGrid>
        <w:gridCol w:w="2303"/>
        <w:gridCol w:w="7371"/>
      </w:tblGrid>
      <w:tr w:rsidR="003466D0" w:rsidRPr="001307E0" w14:paraId="7B0C2673" w14:textId="77777777" w:rsidTr="00A112BC">
        <w:tc>
          <w:tcPr>
            <w:tcW w:w="2303" w:type="dxa"/>
            <w:vAlign w:val="center"/>
          </w:tcPr>
          <w:p w14:paraId="6D92D319" w14:textId="77777777" w:rsidR="003466D0" w:rsidRPr="00A112BC" w:rsidRDefault="003466D0" w:rsidP="00A112BC">
            <w:pPr>
              <w:spacing w:before="60"/>
              <w:ind w:left="57"/>
              <w:jc w:val="left"/>
              <w:rPr>
                <w:rFonts w:asciiTheme="minorBidi" w:hAnsiTheme="minorBidi"/>
                <w:b/>
                <w:sz w:val="16"/>
              </w:rPr>
            </w:pPr>
            <w:permStart w:id="1715695398" w:edGrp="everyone" w:colFirst="1" w:colLast="1"/>
            <w:r w:rsidRPr="00A112BC">
              <w:rPr>
                <w:rFonts w:asciiTheme="minorBidi" w:hAnsiTheme="minorBidi"/>
                <w:b/>
                <w:sz w:val="16"/>
              </w:rPr>
              <w:t>Entity Name:</w:t>
            </w:r>
          </w:p>
        </w:tc>
        <w:tc>
          <w:tcPr>
            <w:tcW w:w="7371" w:type="dxa"/>
            <w:vAlign w:val="bottom"/>
          </w:tcPr>
          <w:p w14:paraId="34B95E91" w14:textId="77777777" w:rsidR="003466D0" w:rsidRPr="00A112BC" w:rsidRDefault="003466D0" w:rsidP="00A112BC">
            <w:pPr>
              <w:spacing w:before="120"/>
              <w:ind w:left="57"/>
              <w:jc w:val="left"/>
              <w:rPr>
                <w:rFonts w:asciiTheme="minorBidi" w:hAnsiTheme="minorBidi"/>
                <w:sz w:val="16"/>
              </w:rPr>
            </w:pPr>
          </w:p>
          <w:p w14:paraId="466DBD83" w14:textId="1384267E" w:rsidR="003466D0" w:rsidRPr="00A112BC" w:rsidRDefault="003466D0" w:rsidP="00A112BC">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3466D0" w:rsidRPr="001307E0" w14:paraId="24931287" w14:textId="77777777" w:rsidTr="00A112BC">
        <w:trPr>
          <w:trHeight w:val="595"/>
        </w:trPr>
        <w:tc>
          <w:tcPr>
            <w:tcW w:w="2303" w:type="dxa"/>
            <w:vAlign w:val="center"/>
          </w:tcPr>
          <w:p w14:paraId="1C2BFE25" w14:textId="4FC567D2" w:rsidR="003466D0" w:rsidRPr="00A112BC" w:rsidRDefault="003466D0" w:rsidP="00A112BC">
            <w:pPr>
              <w:spacing w:before="60"/>
              <w:ind w:left="57"/>
              <w:jc w:val="left"/>
              <w:rPr>
                <w:rFonts w:asciiTheme="minorBidi" w:hAnsiTheme="minorBidi"/>
                <w:b/>
                <w:sz w:val="16"/>
              </w:rPr>
            </w:pPr>
            <w:permStart w:id="404381298" w:edGrp="everyone" w:colFirst="1" w:colLast="1"/>
            <w:permEnd w:id="1715695398"/>
            <w:r w:rsidRPr="00A112BC">
              <w:rPr>
                <w:rFonts w:asciiTheme="minorBidi" w:hAnsiTheme="minorBidi"/>
                <w:b/>
                <w:sz w:val="16"/>
              </w:rPr>
              <w:t>Mailing Address:</w:t>
            </w:r>
          </w:p>
        </w:tc>
        <w:tc>
          <w:tcPr>
            <w:tcW w:w="7371" w:type="dxa"/>
            <w:vAlign w:val="bottom"/>
          </w:tcPr>
          <w:p w14:paraId="5EC1885D" w14:textId="632CB808" w:rsidR="003466D0" w:rsidRDefault="003466D0" w:rsidP="008C25C4">
            <w:pPr>
              <w:spacing w:before="120"/>
              <w:ind w:left="57"/>
              <w:jc w:val="left"/>
              <w:rPr>
                <w:rFonts w:asciiTheme="minorBidi" w:hAnsiTheme="minorBidi" w:cstheme="minorBidi"/>
                <w:sz w:val="16"/>
                <w:szCs w:val="16"/>
              </w:rPr>
            </w:pPr>
          </w:p>
          <w:p w14:paraId="41993718" w14:textId="77777777" w:rsidR="003466D0" w:rsidRDefault="003466D0" w:rsidP="008C25C4">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2DE36F5C" w14:textId="77777777" w:rsidR="003466D0" w:rsidRDefault="003466D0" w:rsidP="008C25C4">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0933D585" w14:textId="77777777" w:rsidR="003466D0" w:rsidRPr="00A112BC" w:rsidRDefault="003466D0" w:rsidP="00A112BC">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3466D0" w:rsidRPr="001307E0" w14:paraId="6D25AC25" w14:textId="77777777" w:rsidTr="00A112BC">
        <w:tc>
          <w:tcPr>
            <w:tcW w:w="2303" w:type="dxa"/>
            <w:vAlign w:val="center"/>
          </w:tcPr>
          <w:p w14:paraId="393A9C43" w14:textId="459CF574" w:rsidR="003466D0" w:rsidRPr="00A112BC" w:rsidRDefault="003466D0" w:rsidP="00A112BC">
            <w:pPr>
              <w:spacing w:before="60"/>
              <w:ind w:left="57"/>
              <w:jc w:val="left"/>
              <w:rPr>
                <w:rFonts w:asciiTheme="minorBidi" w:hAnsiTheme="minorBidi"/>
                <w:b/>
                <w:sz w:val="16"/>
              </w:rPr>
            </w:pPr>
            <w:permStart w:id="1536377261" w:edGrp="everyone" w:colFirst="1" w:colLast="1"/>
            <w:permEnd w:id="404381298"/>
            <w:r w:rsidRPr="00A112BC">
              <w:rPr>
                <w:rFonts w:asciiTheme="minorBidi" w:hAnsiTheme="minorBidi"/>
                <w:b/>
                <w:sz w:val="16"/>
              </w:rPr>
              <w:t xml:space="preserve">Name and Title of </w:t>
            </w:r>
            <w:r>
              <w:rPr>
                <w:rFonts w:asciiTheme="minorBidi" w:hAnsiTheme="minorBidi" w:cstheme="minorBidi"/>
                <w:b/>
                <w:bCs/>
                <w:sz w:val="16"/>
                <w:szCs w:val="16"/>
              </w:rPr>
              <w:t>d</w:t>
            </w:r>
            <w:r w:rsidRPr="001307E0">
              <w:rPr>
                <w:rFonts w:asciiTheme="minorBidi" w:hAnsiTheme="minorBidi" w:cstheme="minorBidi"/>
                <w:b/>
                <w:bCs/>
                <w:sz w:val="16"/>
                <w:szCs w:val="16"/>
              </w:rPr>
              <w:t>uly</w:t>
            </w:r>
            <w:r w:rsidRPr="00A112BC">
              <w:rPr>
                <w:rFonts w:asciiTheme="minorBidi" w:hAnsiTheme="minorBidi"/>
                <w:b/>
                <w:sz w:val="16"/>
              </w:rPr>
              <w:t xml:space="preserve"> authorized representative:</w:t>
            </w:r>
          </w:p>
        </w:tc>
        <w:tc>
          <w:tcPr>
            <w:tcW w:w="7371" w:type="dxa"/>
            <w:vAlign w:val="bottom"/>
          </w:tcPr>
          <w:p w14:paraId="18897A4D" w14:textId="31814838" w:rsidR="003466D0" w:rsidRPr="00A112BC" w:rsidRDefault="003466D0" w:rsidP="00A112BC">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3466D0" w:rsidRPr="001307E0" w14:paraId="217E50CD" w14:textId="77777777" w:rsidTr="00A112BC">
        <w:tc>
          <w:tcPr>
            <w:tcW w:w="2303" w:type="dxa"/>
            <w:vAlign w:val="center"/>
          </w:tcPr>
          <w:p w14:paraId="5949EEEB" w14:textId="77777777" w:rsidR="003466D0" w:rsidRPr="00A112BC" w:rsidRDefault="003466D0" w:rsidP="00A112BC">
            <w:pPr>
              <w:spacing w:before="60"/>
              <w:ind w:left="57"/>
              <w:jc w:val="left"/>
              <w:rPr>
                <w:rFonts w:asciiTheme="minorBidi" w:hAnsiTheme="minorBidi"/>
                <w:b/>
                <w:sz w:val="16"/>
              </w:rPr>
            </w:pPr>
            <w:permStart w:id="1326080985" w:edGrp="everyone" w:colFirst="1" w:colLast="1"/>
            <w:permEnd w:id="1536377261"/>
            <w:r w:rsidRPr="00A112BC">
              <w:rPr>
                <w:rFonts w:asciiTheme="minorBidi" w:hAnsiTheme="minorBidi"/>
                <w:b/>
                <w:sz w:val="16"/>
              </w:rPr>
              <w:t>Signature:</w:t>
            </w:r>
          </w:p>
        </w:tc>
        <w:tc>
          <w:tcPr>
            <w:tcW w:w="7371" w:type="dxa"/>
            <w:vAlign w:val="bottom"/>
          </w:tcPr>
          <w:p w14:paraId="045F815F" w14:textId="77777777" w:rsidR="003466D0" w:rsidRPr="00A112BC" w:rsidRDefault="003466D0" w:rsidP="00A112BC">
            <w:pPr>
              <w:spacing w:before="120"/>
              <w:ind w:left="57"/>
              <w:jc w:val="left"/>
              <w:rPr>
                <w:rFonts w:asciiTheme="minorBidi" w:hAnsiTheme="minorBidi"/>
                <w:sz w:val="16"/>
              </w:rPr>
            </w:pPr>
          </w:p>
          <w:p w14:paraId="5EF2BE60" w14:textId="47BC6775" w:rsidR="003466D0" w:rsidRPr="00A112BC" w:rsidRDefault="003466D0" w:rsidP="00A112BC">
            <w:pPr>
              <w:spacing w:before="120"/>
              <w:ind w:left="57"/>
              <w:jc w:val="left"/>
              <w:rPr>
                <w:rFonts w:asciiTheme="minorBidi" w:hAnsiTheme="minorBidi"/>
                <w:b/>
                <w:sz w:val="16"/>
              </w:rPr>
            </w:pPr>
          </w:p>
        </w:tc>
      </w:tr>
      <w:tr w:rsidR="003466D0" w:rsidRPr="001307E0" w14:paraId="1EA3674C" w14:textId="77777777" w:rsidTr="00A112BC">
        <w:tc>
          <w:tcPr>
            <w:tcW w:w="2303" w:type="dxa"/>
            <w:vAlign w:val="center"/>
          </w:tcPr>
          <w:p w14:paraId="05EE9FD8" w14:textId="77777777" w:rsidR="003466D0" w:rsidRPr="00A112BC" w:rsidRDefault="003466D0" w:rsidP="00A112BC">
            <w:pPr>
              <w:spacing w:before="60"/>
              <w:ind w:left="57"/>
              <w:jc w:val="left"/>
              <w:rPr>
                <w:rFonts w:asciiTheme="minorBidi" w:hAnsiTheme="minorBidi"/>
                <w:b/>
                <w:sz w:val="16"/>
              </w:rPr>
            </w:pPr>
            <w:permStart w:id="1720743125" w:edGrp="everyone" w:colFirst="1" w:colLast="1"/>
            <w:permEnd w:id="1326080985"/>
            <w:r w:rsidRPr="00A112BC">
              <w:rPr>
                <w:rFonts w:asciiTheme="minorBidi" w:hAnsiTheme="minorBidi"/>
                <w:b/>
                <w:sz w:val="16"/>
              </w:rPr>
              <w:t>Date:</w:t>
            </w:r>
          </w:p>
        </w:tc>
        <w:tc>
          <w:tcPr>
            <w:tcW w:w="7371" w:type="dxa"/>
            <w:vAlign w:val="bottom"/>
          </w:tcPr>
          <w:p w14:paraId="2E76CD01" w14:textId="21D9C88D" w:rsidR="003466D0" w:rsidRPr="00A112BC" w:rsidRDefault="003466D0" w:rsidP="00A112BC">
            <w:pPr>
              <w:spacing w:before="120"/>
              <w:ind w:left="57"/>
              <w:jc w:val="left"/>
              <w:rPr>
                <w:rFonts w:asciiTheme="minorBidi" w:hAnsiTheme="minorBidi"/>
                <w:b/>
                <w:sz w:val="16"/>
              </w:rPr>
            </w:pPr>
            <w:r w:rsidRPr="001307E0">
              <w:rPr>
                <w:rFonts w:asciiTheme="minorBidi" w:hAnsiTheme="minorBidi" w:cstheme="minorBidi"/>
                <w:sz w:val="16"/>
                <w:szCs w:val="16"/>
              </w:rPr>
              <w:t>…………………</w:t>
            </w:r>
            <w:r>
              <w:rPr>
                <w:rFonts w:asciiTheme="minorBidi" w:hAnsiTheme="minorBidi" w:cstheme="minorBidi"/>
                <w:sz w:val="16"/>
                <w:szCs w:val="16"/>
              </w:rPr>
              <w:t>………………………………………………………………………………</w:t>
            </w:r>
          </w:p>
        </w:tc>
      </w:tr>
      <w:permEnd w:id="1720743125"/>
    </w:tbl>
    <w:p w14:paraId="7DBE9078" w14:textId="77777777" w:rsidR="00AE3FE9" w:rsidRPr="00A112BC" w:rsidRDefault="00AE3FE9" w:rsidP="00A112BC">
      <w:pPr>
        <w:pStyle w:val="Header"/>
        <w:rPr>
          <w:lang w:val="en-GB"/>
        </w:rPr>
      </w:pPr>
    </w:p>
    <w:p w14:paraId="67AC594D" w14:textId="77777777" w:rsidR="006A5B02" w:rsidRPr="001307E0" w:rsidRDefault="006A5B02" w:rsidP="006A5B02">
      <w:pPr>
        <w:jc w:val="left"/>
        <w:rPr>
          <w:rFonts w:cs="Arial"/>
          <w:sz w:val="22"/>
          <w:szCs w:val="22"/>
          <w:lang w:val="en-GB"/>
        </w:rPr>
      </w:pPr>
    </w:p>
    <w:p w14:paraId="5CD428EE" w14:textId="3D737D66" w:rsidR="00663A66" w:rsidRPr="00F76183" w:rsidRDefault="00663A66" w:rsidP="00663A66">
      <w:pPr>
        <w:pStyle w:val="Header"/>
        <w:rPr>
          <w:rFonts w:cs="Arial"/>
          <w:b/>
          <w:bCs/>
          <w:szCs w:val="20"/>
        </w:rPr>
      </w:pPr>
      <w:r w:rsidRPr="00F76183">
        <w:rPr>
          <w:szCs w:val="20"/>
        </w:rPr>
        <w:br w:type="page"/>
      </w:r>
      <w:r w:rsidRPr="00F76183">
        <w:rPr>
          <w:rFonts w:cs="Arial"/>
          <w:b/>
          <w:bCs/>
          <w:szCs w:val="20"/>
        </w:rPr>
        <w:lastRenderedPageBreak/>
        <w:t xml:space="preserve">Request for Proposals: </w:t>
      </w:r>
      <w:sdt>
        <w:sdtPr>
          <w:rPr>
            <w:rStyle w:val="Style3"/>
            <w:rFonts w:eastAsia="SimSun"/>
            <w:color w:val="auto"/>
            <w:sz w:val="20"/>
            <w:szCs w:val="20"/>
          </w:rPr>
          <w:alias w:val="Bid Reference"/>
          <w:tag w:val=""/>
          <w:id w:val="807210262"/>
          <w:dataBinding w:prefixMappings="xmlns:ns0='http://schemas.microsoft.com/office/2006/coverPageProps' " w:xpath="/ns0:CoverPageProperties[1]/ns0:Abstract[1]" w:storeItemID="{55AF091B-3C7A-41E3-B477-F2FDAA23CFDA}"/>
          <w:text/>
        </w:sdtPr>
        <w:sdtEndPr>
          <w:rPr>
            <w:rStyle w:val="Style3"/>
          </w:rPr>
        </w:sdtEndPr>
        <w:sdtContent>
          <w:r w:rsidR="00D90216">
            <w:rPr>
              <w:rStyle w:val="Style3"/>
              <w:rFonts w:eastAsia="SimSun"/>
              <w:color w:val="auto"/>
              <w:sz w:val="20"/>
              <w:szCs w:val="20"/>
            </w:rPr>
            <w:t>2021/CSF/DAS/0003.</w:t>
          </w:r>
        </w:sdtContent>
      </w:sdt>
    </w:p>
    <w:p w14:paraId="52331E22" w14:textId="77777777" w:rsidR="00663A66" w:rsidRPr="00F76183" w:rsidRDefault="00663A66" w:rsidP="00663A66">
      <w:pPr>
        <w:jc w:val="left"/>
        <w:rPr>
          <w:rFonts w:cs="Arial"/>
          <w:szCs w:val="20"/>
          <w:lang w:val="en-GB"/>
        </w:rPr>
      </w:pPr>
    </w:p>
    <w:p w14:paraId="0E17D8DE" w14:textId="77777777" w:rsidR="00663A66" w:rsidRPr="00FF5139" w:rsidRDefault="00663A66" w:rsidP="00663A66">
      <w:pPr>
        <w:spacing w:before="20" w:after="20"/>
        <w:ind w:right="-454"/>
        <w:rPr>
          <w:rFonts w:cs="Arial"/>
          <w:b/>
          <w:bCs/>
          <w:sz w:val="22"/>
          <w:szCs w:val="22"/>
          <w:u w:val="single"/>
          <w:lang w:val="en-GB"/>
        </w:rPr>
      </w:pPr>
      <w:r w:rsidRPr="00FF5139">
        <w:rPr>
          <w:rFonts w:cs="Arial"/>
          <w:b/>
          <w:bCs/>
          <w:sz w:val="22"/>
          <w:szCs w:val="22"/>
          <w:u w:val="single"/>
          <w:lang w:val="en-GB"/>
        </w:rPr>
        <w:t xml:space="preserve">Annex 4: Information about Bidder </w:t>
      </w:r>
    </w:p>
    <w:p w14:paraId="2332315D" w14:textId="236D5DC1" w:rsidR="00663A66" w:rsidRDefault="00663A66" w:rsidP="00663A66">
      <w:pPr>
        <w:jc w:val="left"/>
        <w:rPr>
          <w:b/>
          <w:sz w:val="22"/>
          <w:u w:val="single"/>
          <w:lang w:val="en-GB"/>
        </w:rPr>
      </w:pPr>
    </w:p>
    <w:p w14:paraId="35B26DE9" w14:textId="77777777" w:rsidR="00663A66" w:rsidRDefault="00663A66" w:rsidP="00663A66">
      <w:pPr>
        <w:jc w:val="left"/>
        <w:rPr>
          <w:b/>
          <w:sz w:val="22"/>
          <w:u w:val="single"/>
          <w:lang w:val="en-GB"/>
        </w:rPr>
      </w:pPr>
    </w:p>
    <w:tbl>
      <w:tblPr>
        <w:tblW w:w="0" w:type="auto"/>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6" w:space="0" w:color="BFBFBF" w:themeColor="background1" w:themeShade="BF"/>
          <w:insideV w:val="single" w:sz="6" w:space="0" w:color="BFBFBF" w:themeColor="background1" w:themeShade="BF"/>
        </w:tblBorders>
        <w:tblLook w:val="01E0" w:firstRow="1" w:lastRow="1" w:firstColumn="1" w:lastColumn="1" w:noHBand="0" w:noVBand="0"/>
      </w:tblPr>
      <w:tblGrid>
        <w:gridCol w:w="1115"/>
        <w:gridCol w:w="8087"/>
      </w:tblGrid>
      <w:tr w:rsidR="00663A66" w:rsidRPr="0075085D" w14:paraId="5A197086" w14:textId="77777777" w:rsidTr="00302B85">
        <w:trPr>
          <w:trHeight w:val="256"/>
          <w:jc w:val="center"/>
        </w:trPr>
        <w:tc>
          <w:tcPr>
            <w:tcW w:w="1115" w:type="dxa"/>
            <w:shd w:val="clear" w:color="auto" w:fill="DDDDDD"/>
          </w:tcPr>
          <w:p w14:paraId="579C8E62" w14:textId="77777777" w:rsidR="00663A66" w:rsidRPr="00B96352" w:rsidRDefault="00663A66" w:rsidP="00302B85">
            <w:pPr>
              <w:tabs>
                <w:tab w:val="num" w:pos="540"/>
              </w:tabs>
              <w:spacing w:after="100" w:afterAutospacing="1"/>
              <w:jc w:val="left"/>
              <w:rPr>
                <w:rFonts w:cs="Arial"/>
                <w:bCs/>
                <w:szCs w:val="20"/>
                <w:lang w:val="en-GB"/>
              </w:rPr>
            </w:pPr>
            <w:r w:rsidRPr="00B96352">
              <w:rPr>
                <w:rFonts w:cs="Arial"/>
                <w:b/>
                <w:szCs w:val="20"/>
                <w:lang w:val="en-GB"/>
              </w:rPr>
              <w:t xml:space="preserve">RFP Ref. </w:t>
            </w:r>
            <w:r w:rsidRPr="00B96352">
              <w:rPr>
                <w:rFonts w:cs="Arial"/>
                <w:bCs/>
                <w:sz w:val="16"/>
                <w:szCs w:val="16"/>
                <w:lang w:val="en-GB"/>
              </w:rPr>
              <w:t>If applicable</w:t>
            </w:r>
          </w:p>
        </w:tc>
        <w:tc>
          <w:tcPr>
            <w:tcW w:w="8087" w:type="dxa"/>
            <w:shd w:val="clear" w:color="auto" w:fill="DDDDDD"/>
          </w:tcPr>
          <w:p w14:paraId="2C0F1806" w14:textId="77777777" w:rsidR="00663A66" w:rsidRPr="00B96352" w:rsidRDefault="00663A66" w:rsidP="00302B85">
            <w:pPr>
              <w:tabs>
                <w:tab w:val="num" w:pos="540"/>
              </w:tabs>
              <w:spacing w:after="100" w:afterAutospacing="1"/>
              <w:jc w:val="left"/>
              <w:rPr>
                <w:rFonts w:cs="Arial"/>
                <w:b/>
                <w:szCs w:val="20"/>
                <w:lang w:val="en-GB"/>
              </w:rPr>
            </w:pPr>
            <w:r w:rsidRPr="00B96352">
              <w:rPr>
                <w:rFonts w:cs="Arial"/>
                <w:b/>
                <w:szCs w:val="20"/>
                <w:lang w:val="en-GB"/>
              </w:rPr>
              <w:t>Information required</w:t>
            </w:r>
          </w:p>
        </w:tc>
      </w:tr>
      <w:tr w:rsidR="00663A66" w:rsidRPr="0075085D" w14:paraId="5CC0276B" w14:textId="77777777" w:rsidTr="00302B85">
        <w:trPr>
          <w:trHeight w:val="256"/>
          <w:jc w:val="center"/>
        </w:trPr>
        <w:tc>
          <w:tcPr>
            <w:tcW w:w="1115" w:type="dxa"/>
            <w:shd w:val="clear" w:color="auto" w:fill="auto"/>
          </w:tcPr>
          <w:p w14:paraId="1CFEB66C" w14:textId="77777777" w:rsidR="00663A66" w:rsidRPr="00B96352" w:rsidRDefault="00663A66" w:rsidP="00302B85">
            <w:pPr>
              <w:tabs>
                <w:tab w:val="num" w:pos="540"/>
              </w:tabs>
              <w:spacing w:after="100" w:afterAutospacing="1" w:line="260" w:lineRule="exact"/>
              <w:jc w:val="left"/>
              <w:rPr>
                <w:rFonts w:cs="Arial"/>
                <w:bCs/>
                <w:szCs w:val="20"/>
                <w:lang w:val="en-GB"/>
              </w:rPr>
            </w:pPr>
          </w:p>
        </w:tc>
        <w:tc>
          <w:tcPr>
            <w:tcW w:w="8087" w:type="dxa"/>
            <w:shd w:val="clear" w:color="auto" w:fill="D4E3F8"/>
          </w:tcPr>
          <w:p w14:paraId="72A91CBB" w14:textId="77777777" w:rsidR="00663A66" w:rsidRPr="00B96352" w:rsidRDefault="00663A66" w:rsidP="00302B85">
            <w:pPr>
              <w:tabs>
                <w:tab w:val="num" w:pos="540"/>
              </w:tabs>
              <w:spacing w:after="100" w:afterAutospacing="1" w:line="260" w:lineRule="exact"/>
              <w:jc w:val="left"/>
              <w:rPr>
                <w:rFonts w:cs="Arial"/>
                <w:b/>
                <w:szCs w:val="20"/>
                <w:lang w:val="en-GB"/>
              </w:rPr>
            </w:pPr>
            <w:r w:rsidRPr="00B96352">
              <w:rPr>
                <w:rFonts w:cs="Arial"/>
                <w:b/>
                <w:szCs w:val="20"/>
                <w:lang w:val="en-GB"/>
              </w:rPr>
              <w:t>1. Company Information</w:t>
            </w:r>
          </w:p>
        </w:tc>
      </w:tr>
      <w:tr w:rsidR="00663A66" w:rsidRPr="0075085D" w14:paraId="6C51C149" w14:textId="77777777" w:rsidTr="00302B85">
        <w:trPr>
          <w:trHeight w:val="238"/>
          <w:jc w:val="center"/>
        </w:trPr>
        <w:tc>
          <w:tcPr>
            <w:tcW w:w="1115" w:type="dxa"/>
            <w:shd w:val="clear" w:color="auto" w:fill="auto"/>
          </w:tcPr>
          <w:p w14:paraId="52B52CE1" w14:textId="77777777" w:rsidR="00663A66" w:rsidRPr="00B96352" w:rsidRDefault="00663A66" w:rsidP="00302B85">
            <w:pPr>
              <w:tabs>
                <w:tab w:val="num" w:pos="576"/>
                <w:tab w:val="left" w:pos="3926"/>
              </w:tabs>
              <w:spacing w:after="100" w:afterAutospacing="1" w:line="260" w:lineRule="exact"/>
              <w:jc w:val="left"/>
              <w:rPr>
                <w:rFonts w:cs="Arial"/>
                <w:bCs/>
                <w:szCs w:val="20"/>
                <w:lang w:val="en-GB"/>
              </w:rPr>
            </w:pPr>
          </w:p>
        </w:tc>
        <w:tc>
          <w:tcPr>
            <w:tcW w:w="8087" w:type="dxa"/>
            <w:shd w:val="clear" w:color="auto" w:fill="auto"/>
          </w:tcPr>
          <w:p w14:paraId="0B879AFE" w14:textId="77777777" w:rsidR="00663A66" w:rsidRPr="00B96352" w:rsidRDefault="00663A66" w:rsidP="00302B85">
            <w:pPr>
              <w:tabs>
                <w:tab w:val="num" w:pos="576"/>
                <w:tab w:val="left" w:pos="3926"/>
              </w:tabs>
              <w:spacing w:after="100" w:afterAutospacing="1" w:line="260" w:lineRule="exact"/>
              <w:jc w:val="left"/>
              <w:rPr>
                <w:rFonts w:cs="Arial"/>
                <w:b/>
                <w:szCs w:val="20"/>
                <w:lang w:val="en-GB"/>
              </w:rPr>
            </w:pPr>
            <w:r w:rsidRPr="00B96352">
              <w:rPr>
                <w:rFonts w:cs="Arial"/>
                <w:b/>
                <w:szCs w:val="20"/>
                <w:lang w:val="en-GB"/>
              </w:rPr>
              <w:t>1.1 Corporate information</w:t>
            </w:r>
            <w:r w:rsidRPr="00B96352">
              <w:rPr>
                <w:rFonts w:cs="Arial"/>
                <w:b/>
                <w:szCs w:val="20"/>
                <w:lang w:val="en-GB"/>
              </w:rPr>
              <w:tab/>
            </w:r>
          </w:p>
        </w:tc>
      </w:tr>
      <w:tr w:rsidR="00663A66" w:rsidRPr="001307E0" w14:paraId="12EC0794" w14:textId="77777777" w:rsidTr="00302B85">
        <w:trPr>
          <w:trHeight w:val="238"/>
          <w:jc w:val="center"/>
        </w:trPr>
        <w:tc>
          <w:tcPr>
            <w:tcW w:w="1115" w:type="dxa"/>
            <w:shd w:val="clear" w:color="auto" w:fill="auto"/>
          </w:tcPr>
          <w:p w14:paraId="17710482" w14:textId="77777777" w:rsidR="00663A66" w:rsidRPr="00B96352" w:rsidRDefault="00663A66" w:rsidP="00302B85">
            <w:pPr>
              <w:tabs>
                <w:tab w:val="num" w:pos="720"/>
              </w:tabs>
              <w:spacing w:after="100" w:afterAutospacing="1" w:line="260" w:lineRule="exact"/>
              <w:jc w:val="left"/>
              <w:rPr>
                <w:bCs/>
                <w:szCs w:val="20"/>
                <w:lang w:val="en-GB"/>
              </w:rPr>
            </w:pPr>
            <w:r w:rsidRPr="00B96352">
              <w:rPr>
                <w:bCs/>
                <w:szCs w:val="20"/>
                <w:lang w:val="en-GB"/>
              </w:rPr>
              <w:t>3.2.1</w:t>
            </w:r>
          </w:p>
        </w:tc>
        <w:tc>
          <w:tcPr>
            <w:tcW w:w="8087" w:type="dxa"/>
            <w:shd w:val="clear" w:color="auto" w:fill="auto"/>
          </w:tcPr>
          <w:p w14:paraId="65C6B3C9" w14:textId="77777777" w:rsidR="00663A66" w:rsidRPr="00B96352" w:rsidRDefault="00663A66" w:rsidP="00302B85">
            <w:pPr>
              <w:tabs>
                <w:tab w:val="num" w:pos="720"/>
              </w:tabs>
              <w:spacing w:after="100" w:afterAutospacing="1" w:line="260" w:lineRule="exact"/>
              <w:ind w:left="57"/>
              <w:jc w:val="left"/>
              <w:rPr>
                <w:szCs w:val="20"/>
                <w:lang w:val="en-GB"/>
              </w:rPr>
            </w:pPr>
            <w:r w:rsidRPr="00B96352">
              <w:rPr>
                <w:szCs w:val="20"/>
                <w:lang w:val="en-GB"/>
              </w:rPr>
              <w:t xml:space="preserve">1.1.1 Company mission statement </w:t>
            </w:r>
            <w:r w:rsidRPr="00784F8D">
              <w:rPr>
                <w:i/>
                <w:iCs/>
                <w:sz w:val="19"/>
                <w:szCs w:val="19"/>
                <w:lang w:val="en-GB"/>
              </w:rPr>
              <w:t>(including profit or not for profit status)</w:t>
            </w:r>
          </w:p>
        </w:tc>
      </w:tr>
      <w:tr w:rsidR="00663A66" w:rsidRPr="001307E0" w14:paraId="1AB55FC9" w14:textId="77777777" w:rsidTr="00302B85">
        <w:trPr>
          <w:trHeight w:val="238"/>
          <w:jc w:val="center"/>
        </w:trPr>
        <w:tc>
          <w:tcPr>
            <w:tcW w:w="1115" w:type="dxa"/>
            <w:shd w:val="clear" w:color="auto" w:fill="auto"/>
          </w:tcPr>
          <w:p w14:paraId="03EB7F47" w14:textId="77777777" w:rsidR="00663A66" w:rsidRPr="00B96352" w:rsidRDefault="00663A66" w:rsidP="00302B85">
            <w:pPr>
              <w:tabs>
                <w:tab w:val="num" w:pos="720"/>
              </w:tabs>
              <w:spacing w:after="100" w:afterAutospacing="1" w:line="260" w:lineRule="exact"/>
              <w:jc w:val="left"/>
              <w:rPr>
                <w:bCs/>
                <w:szCs w:val="20"/>
                <w:lang w:val="en-GB"/>
              </w:rPr>
            </w:pPr>
          </w:p>
        </w:tc>
        <w:tc>
          <w:tcPr>
            <w:tcW w:w="8087" w:type="dxa"/>
            <w:shd w:val="clear" w:color="auto" w:fill="auto"/>
          </w:tcPr>
          <w:p w14:paraId="7C7E7758" w14:textId="77777777" w:rsidR="00663A66" w:rsidRPr="00B96352" w:rsidRDefault="00663A66" w:rsidP="00302B85">
            <w:pPr>
              <w:tabs>
                <w:tab w:val="num" w:pos="720"/>
              </w:tabs>
              <w:spacing w:after="100" w:afterAutospacing="1" w:line="260" w:lineRule="exact"/>
              <w:ind w:left="57"/>
              <w:jc w:val="left"/>
              <w:rPr>
                <w:szCs w:val="20"/>
                <w:lang w:val="en-GB"/>
              </w:rPr>
            </w:pPr>
            <w:r w:rsidRPr="00B96352">
              <w:rPr>
                <w:szCs w:val="20"/>
                <w:lang w:val="en-GB"/>
              </w:rPr>
              <w:t>1.1.2 Service commitment to customers and measurements used</w:t>
            </w:r>
          </w:p>
        </w:tc>
      </w:tr>
      <w:tr w:rsidR="00663A66" w:rsidRPr="001307E0" w14:paraId="75AD7E87" w14:textId="77777777" w:rsidTr="00302B85">
        <w:trPr>
          <w:trHeight w:val="238"/>
          <w:jc w:val="center"/>
        </w:trPr>
        <w:tc>
          <w:tcPr>
            <w:tcW w:w="1115" w:type="dxa"/>
            <w:shd w:val="clear" w:color="auto" w:fill="auto"/>
          </w:tcPr>
          <w:p w14:paraId="3B285C64" w14:textId="77777777" w:rsidR="00663A66" w:rsidRPr="00B96352" w:rsidRDefault="00663A66" w:rsidP="00302B85">
            <w:pPr>
              <w:tabs>
                <w:tab w:val="num" w:pos="720"/>
              </w:tabs>
              <w:spacing w:after="100" w:afterAutospacing="1" w:line="260" w:lineRule="exact"/>
              <w:jc w:val="left"/>
              <w:rPr>
                <w:bCs/>
                <w:szCs w:val="20"/>
                <w:lang w:val="en-GB"/>
              </w:rPr>
            </w:pPr>
            <w:r w:rsidRPr="00B96352">
              <w:rPr>
                <w:bCs/>
                <w:szCs w:val="20"/>
                <w:lang w:val="en-GB"/>
              </w:rPr>
              <w:t>3.2.2</w:t>
            </w:r>
          </w:p>
        </w:tc>
        <w:tc>
          <w:tcPr>
            <w:tcW w:w="8087" w:type="dxa"/>
            <w:shd w:val="clear" w:color="auto" w:fill="auto"/>
          </w:tcPr>
          <w:p w14:paraId="166D2EEA" w14:textId="77777777" w:rsidR="00663A66" w:rsidRPr="00B96352" w:rsidRDefault="00663A66" w:rsidP="00302B85">
            <w:pPr>
              <w:tabs>
                <w:tab w:val="num" w:pos="720"/>
              </w:tabs>
              <w:spacing w:after="100" w:afterAutospacing="1" w:line="260" w:lineRule="exact"/>
              <w:ind w:left="57"/>
              <w:jc w:val="left"/>
              <w:rPr>
                <w:szCs w:val="20"/>
                <w:lang w:val="en-GB"/>
              </w:rPr>
            </w:pPr>
            <w:r w:rsidRPr="00B96352">
              <w:rPr>
                <w:szCs w:val="20"/>
                <w:lang w:val="en-GB"/>
              </w:rPr>
              <w:t>1.1.3 Accreditations</w:t>
            </w:r>
          </w:p>
        </w:tc>
      </w:tr>
      <w:tr w:rsidR="00663A66" w:rsidRPr="001307E0" w14:paraId="208E6AF9" w14:textId="77777777" w:rsidTr="00302B85">
        <w:trPr>
          <w:trHeight w:val="238"/>
          <w:jc w:val="center"/>
        </w:trPr>
        <w:tc>
          <w:tcPr>
            <w:tcW w:w="1115" w:type="dxa"/>
            <w:shd w:val="clear" w:color="auto" w:fill="auto"/>
          </w:tcPr>
          <w:p w14:paraId="1BDBF1BD" w14:textId="77777777" w:rsidR="00663A66" w:rsidRPr="00B96352" w:rsidRDefault="00663A66" w:rsidP="00302B85">
            <w:pPr>
              <w:tabs>
                <w:tab w:val="num" w:pos="576"/>
                <w:tab w:val="left" w:pos="3926"/>
              </w:tabs>
              <w:spacing w:after="100" w:afterAutospacing="1" w:line="260" w:lineRule="exact"/>
              <w:jc w:val="left"/>
              <w:rPr>
                <w:rFonts w:cs="Arial"/>
                <w:bCs/>
                <w:szCs w:val="20"/>
                <w:lang w:val="en-GB"/>
              </w:rPr>
            </w:pPr>
          </w:p>
        </w:tc>
        <w:tc>
          <w:tcPr>
            <w:tcW w:w="8087" w:type="dxa"/>
            <w:shd w:val="clear" w:color="auto" w:fill="auto"/>
          </w:tcPr>
          <w:p w14:paraId="5FD59A54" w14:textId="77777777" w:rsidR="00663A66" w:rsidRPr="00B96352" w:rsidRDefault="00663A66" w:rsidP="00302B85">
            <w:pPr>
              <w:tabs>
                <w:tab w:val="num" w:pos="576"/>
                <w:tab w:val="left" w:pos="3926"/>
              </w:tabs>
              <w:spacing w:after="100" w:afterAutospacing="1" w:line="260" w:lineRule="exact"/>
              <w:ind w:left="57"/>
              <w:jc w:val="left"/>
              <w:rPr>
                <w:rFonts w:cs="Arial"/>
                <w:szCs w:val="20"/>
                <w:lang w:val="en-GB"/>
              </w:rPr>
            </w:pPr>
            <w:r w:rsidRPr="00B96352">
              <w:rPr>
                <w:rFonts w:cs="Arial"/>
                <w:szCs w:val="20"/>
                <w:lang w:val="en-GB"/>
              </w:rPr>
              <w:t>1.1.4 Organization structure</w:t>
            </w:r>
          </w:p>
        </w:tc>
      </w:tr>
      <w:tr w:rsidR="00663A66" w:rsidRPr="001307E0" w14:paraId="061546B3" w14:textId="77777777" w:rsidTr="00302B85">
        <w:trPr>
          <w:trHeight w:val="238"/>
          <w:jc w:val="center"/>
        </w:trPr>
        <w:tc>
          <w:tcPr>
            <w:tcW w:w="1115" w:type="dxa"/>
            <w:shd w:val="clear" w:color="auto" w:fill="auto"/>
          </w:tcPr>
          <w:p w14:paraId="12AA9FDC" w14:textId="77777777" w:rsidR="00663A66" w:rsidRPr="00B96352" w:rsidRDefault="00663A66" w:rsidP="00302B85">
            <w:pPr>
              <w:tabs>
                <w:tab w:val="num" w:pos="576"/>
                <w:tab w:val="left" w:pos="3926"/>
              </w:tabs>
              <w:spacing w:after="100" w:afterAutospacing="1" w:line="260" w:lineRule="exact"/>
              <w:jc w:val="left"/>
              <w:rPr>
                <w:rFonts w:cs="Arial"/>
                <w:bCs/>
                <w:szCs w:val="20"/>
                <w:lang w:val="en-GB"/>
              </w:rPr>
            </w:pPr>
          </w:p>
        </w:tc>
        <w:tc>
          <w:tcPr>
            <w:tcW w:w="8087" w:type="dxa"/>
            <w:shd w:val="clear" w:color="auto" w:fill="auto"/>
          </w:tcPr>
          <w:p w14:paraId="36C386C0" w14:textId="77777777" w:rsidR="00663A66" w:rsidRPr="00B96352" w:rsidRDefault="00663A66" w:rsidP="00302B85">
            <w:pPr>
              <w:tabs>
                <w:tab w:val="num" w:pos="576"/>
                <w:tab w:val="left" w:pos="3926"/>
              </w:tabs>
              <w:spacing w:after="100" w:afterAutospacing="1" w:line="260" w:lineRule="exact"/>
              <w:ind w:left="57"/>
              <w:jc w:val="left"/>
              <w:rPr>
                <w:rFonts w:cs="Arial"/>
                <w:szCs w:val="20"/>
                <w:lang w:val="en-GB"/>
              </w:rPr>
            </w:pPr>
            <w:r w:rsidRPr="00B96352">
              <w:rPr>
                <w:rFonts w:cs="Arial"/>
                <w:szCs w:val="20"/>
                <w:lang w:val="en-GB"/>
              </w:rPr>
              <w:t>1.1.5 Geographical presence</w:t>
            </w:r>
          </w:p>
        </w:tc>
      </w:tr>
      <w:tr w:rsidR="00663A66" w:rsidRPr="0075085D" w14:paraId="713DE4F8" w14:textId="77777777" w:rsidTr="00302B85">
        <w:trPr>
          <w:trHeight w:val="238"/>
          <w:jc w:val="center"/>
        </w:trPr>
        <w:tc>
          <w:tcPr>
            <w:tcW w:w="1115" w:type="dxa"/>
            <w:shd w:val="clear" w:color="auto" w:fill="auto"/>
          </w:tcPr>
          <w:p w14:paraId="7945F76C" w14:textId="77777777" w:rsidR="00663A66" w:rsidRPr="00B96352" w:rsidRDefault="00663A66" w:rsidP="00302B85">
            <w:pPr>
              <w:tabs>
                <w:tab w:val="num" w:pos="720"/>
              </w:tabs>
              <w:spacing w:after="100" w:afterAutospacing="1" w:line="260" w:lineRule="exact"/>
              <w:jc w:val="left"/>
              <w:rPr>
                <w:bCs/>
                <w:szCs w:val="20"/>
                <w:lang w:val="en-GB"/>
              </w:rPr>
            </w:pPr>
          </w:p>
        </w:tc>
        <w:tc>
          <w:tcPr>
            <w:tcW w:w="8087" w:type="dxa"/>
            <w:shd w:val="clear" w:color="auto" w:fill="auto"/>
          </w:tcPr>
          <w:p w14:paraId="0C31E57F" w14:textId="77777777" w:rsidR="00663A66" w:rsidRPr="00B96352" w:rsidRDefault="00663A66" w:rsidP="00302B85">
            <w:pPr>
              <w:tabs>
                <w:tab w:val="num" w:pos="540"/>
                <w:tab w:val="num" w:pos="720"/>
              </w:tabs>
              <w:spacing w:after="100" w:afterAutospacing="1" w:line="260" w:lineRule="exact"/>
              <w:ind w:left="57"/>
              <w:jc w:val="left"/>
              <w:rPr>
                <w:szCs w:val="20"/>
                <w:lang w:val="en-GB"/>
              </w:rPr>
            </w:pPr>
            <w:r w:rsidRPr="00B96352">
              <w:rPr>
                <w:szCs w:val="20"/>
                <w:lang w:val="en-GB"/>
              </w:rPr>
              <w:t xml:space="preserve">1.1.6 </w:t>
            </w:r>
            <w:r>
              <w:rPr>
                <w:szCs w:val="20"/>
                <w:lang w:val="en-GB"/>
              </w:rPr>
              <w:t>Declared</w:t>
            </w:r>
            <w:r w:rsidRPr="00B96352">
              <w:rPr>
                <w:szCs w:val="20"/>
                <w:lang w:val="en-GB"/>
              </w:rPr>
              <w:t xml:space="preserve"> financial statements for the past (3) three years</w:t>
            </w:r>
            <w:r>
              <w:rPr>
                <w:szCs w:val="20"/>
                <w:vertAlign w:val="superscript"/>
              </w:rPr>
              <w:t>1</w:t>
            </w:r>
          </w:p>
        </w:tc>
      </w:tr>
      <w:tr w:rsidR="00663A66" w:rsidRPr="0075085D" w14:paraId="7E3C8E0E" w14:textId="77777777" w:rsidTr="00302B85">
        <w:trPr>
          <w:trHeight w:val="238"/>
          <w:jc w:val="center"/>
        </w:trPr>
        <w:tc>
          <w:tcPr>
            <w:tcW w:w="1115" w:type="dxa"/>
            <w:shd w:val="clear" w:color="auto" w:fill="auto"/>
          </w:tcPr>
          <w:p w14:paraId="6E85E1E5" w14:textId="77777777" w:rsidR="00663A66" w:rsidRPr="00B96352" w:rsidRDefault="00663A66" w:rsidP="00302B85">
            <w:pPr>
              <w:tabs>
                <w:tab w:val="num" w:pos="576"/>
                <w:tab w:val="left" w:pos="3926"/>
              </w:tabs>
              <w:spacing w:after="100" w:afterAutospacing="1" w:line="260" w:lineRule="exact"/>
              <w:jc w:val="left"/>
              <w:rPr>
                <w:rFonts w:cs="Arial"/>
                <w:bCs/>
                <w:szCs w:val="20"/>
                <w:lang w:val="en-GB"/>
              </w:rPr>
            </w:pPr>
          </w:p>
        </w:tc>
        <w:tc>
          <w:tcPr>
            <w:tcW w:w="8087" w:type="dxa"/>
            <w:shd w:val="clear" w:color="auto" w:fill="auto"/>
          </w:tcPr>
          <w:p w14:paraId="21380C4C" w14:textId="77777777" w:rsidR="00663A66" w:rsidRPr="003F6791" w:rsidRDefault="00663A66" w:rsidP="00302B85">
            <w:pPr>
              <w:tabs>
                <w:tab w:val="num" w:pos="540"/>
                <w:tab w:val="left" w:pos="3926"/>
              </w:tabs>
              <w:spacing w:after="100" w:afterAutospacing="1" w:line="260" w:lineRule="exact"/>
              <w:jc w:val="left"/>
              <w:rPr>
                <w:rFonts w:cs="Arial"/>
                <w:b/>
                <w:szCs w:val="20"/>
                <w:lang w:val="en-GB"/>
              </w:rPr>
            </w:pPr>
            <w:r w:rsidRPr="003F6791">
              <w:rPr>
                <w:rFonts w:cs="Arial"/>
                <w:b/>
                <w:szCs w:val="20"/>
                <w:lang w:val="en-GB"/>
              </w:rPr>
              <w:t>1.2 Legal Information</w:t>
            </w:r>
          </w:p>
        </w:tc>
      </w:tr>
      <w:tr w:rsidR="00663A66" w:rsidRPr="0075085D" w14:paraId="0DBD33D8" w14:textId="77777777" w:rsidTr="00302B85">
        <w:trPr>
          <w:trHeight w:val="238"/>
          <w:jc w:val="center"/>
        </w:trPr>
        <w:tc>
          <w:tcPr>
            <w:tcW w:w="1115" w:type="dxa"/>
            <w:shd w:val="clear" w:color="auto" w:fill="auto"/>
          </w:tcPr>
          <w:p w14:paraId="7422B61B" w14:textId="77777777" w:rsidR="00663A66" w:rsidRPr="00B96352" w:rsidRDefault="00663A66" w:rsidP="00302B85">
            <w:pPr>
              <w:tabs>
                <w:tab w:val="num" w:pos="720"/>
              </w:tabs>
              <w:spacing w:after="100" w:afterAutospacing="1" w:line="260" w:lineRule="exact"/>
              <w:jc w:val="left"/>
              <w:rPr>
                <w:bCs/>
                <w:szCs w:val="20"/>
                <w:lang w:val="en-GB"/>
              </w:rPr>
            </w:pPr>
          </w:p>
        </w:tc>
        <w:tc>
          <w:tcPr>
            <w:tcW w:w="8087" w:type="dxa"/>
            <w:shd w:val="clear" w:color="auto" w:fill="auto"/>
          </w:tcPr>
          <w:p w14:paraId="72B10FEF" w14:textId="77777777" w:rsidR="00663A66" w:rsidRPr="00B96352" w:rsidRDefault="00663A66" w:rsidP="00302B85">
            <w:pPr>
              <w:tabs>
                <w:tab w:val="num" w:pos="720"/>
              </w:tabs>
              <w:spacing w:after="100" w:afterAutospacing="1" w:line="260" w:lineRule="exact"/>
              <w:ind w:left="57"/>
              <w:jc w:val="left"/>
              <w:rPr>
                <w:szCs w:val="20"/>
                <w:lang w:val="en-GB"/>
              </w:rPr>
            </w:pPr>
            <w:r w:rsidRPr="00B96352">
              <w:rPr>
                <w:szCs w:val="20"/>
                <w:lang w:val="en-GB"/>
              </w:rPr>
              <w:t>1.2.1 History of Bankruptcy</w:t>
            </w:r>
          </w:p>
        </w:tc>
      </w:tr>
      <w:tr w:rsidR="00663A66" w:rsidRPr="0075085D" w14:paraId="03ACC5D5" w14:textId="77777777" w:rsidTr="00302B85">
        <w:trPr>
          <w:trHeight w:val="238"/>
          <w:jc w:val="center"/>
        </w:trPr>
        <w:tc>
          <w:tcPr>
            <w:tcW w:w="1115" w:type="dxa"/>
            <w:shd w:val="clear" w:color="auto" w:fill="auto"/>
          </w:tcPr>
          <w:p w14:paraId="2E7AAE3A" w14:textId="77777777" w:rsidR="00663A66" w:rsidRPr="00B96352" w:rsidRDefault="00663A66" w:rsidP="00302B85">
            <w:pPr>
              <w:tabs>
                <w:tab w:val="num" w:pos="720"/>
              </w:tabs>
              <w:spacing w:after="100" w:afterAutospacing="1" w:line="260" w:lineRule="exact"/>
              <w:jc w:val="left"/>
              <w:rPr>
                <w:bCs/>
                <w:szCs w:val="20"/>
                <w:lang w:val="en-GB"/>
              </w:rPr>
            </w:pPr>
          </w:p>
        </w:tc>
        <w:tc>
          <w:tcPr>
            <w:tcW w:w="8087" w:type="dxa"/>
            <w:shd w:val="clear" w:color="auto" w:fill="auto"/>
          </w:tcPr>
          <w:p w14:paraId="337AA8DC" w14:textId="77777777" w:rsidR="00663A66" w:rsidRPr="00B96352" w:rsidRDefault="00663A66" w:rsidP="00302B85">
            <w:pPr>
              <w:tabs>
                <w:tab w:val="num" w:pos="720"/>
              </w:tabs>
              <w:spacing w:after="100" w:afterAutospacing="1" w:line="260" w:lineRule="exact"/>
              <w:ind w:left="57"/>
              <w:jc w:val="left"/>
              <w:rPr>
                <w:szCs w:val="20"/>
                <w:lang w:val="en-GB"/>
              </w:rPr>
            </w:pPr>
            <w:r w:rsidRPr="00B96352">
              <w:rPr>
                <w:szCs w:val="20"/>
                <w:lang w:val="en-GB"/>
              </w:rPr>
              <w:t>1.2.2 Pending major lawsuits and litigations in excess of USD 100,000 at risk</w:t>
            </w:r>
          </w:p>
        </w:tc>
      </w:tr>
      <w:tr w:rsidR="00663A66" w:rsidRPr="0075085D" w14:paraId="251B7E7A" w14:textId="77777777" w:rsidTr="00302B85">
        <w:trPr>
          <w:trHeight w:val="238"/>
          <w:jc w:val="center"/>
        </w:trPr>
        <w:tc>
          <w:tcPr>
            <w:tcW w:w="1115" w:type="dxa"/>
            <w:shd w:val="clear" w:color="auto" w:fill="auto"/>
          </w:tcPr>
          <w:p w14:paraId="162E41EA" w14:textId="77777777" w:rsidR="00663A66" w:rsidRPr="00B96352" w:rsidRDefault="00663A66" w:rsidP="00302B85">
            <w:pPr>
              <w:tabs>
                <w:tab w:val="num" w:pos="720"/>
              </w:tabs>
              <w:spacing w:after="100" w:afterAutospacing="1" w:line="260" w:lineRule="exact"/>
              <w:jc w:val="left"/>
              <w:rPr>
                <w:bCs/>
                <w:szCs w:val="20"/>
                <w:lang w:val="en-GB"/>
              </w:rPr>
            </w:pPr>
          </w:p>
        </w:tc>
        <w:tc>
          <w:tcPr>
            <w:tcW w:w="8087" w:type="dxa"/>
            <w:shd w:val="clear" w:color="auto" w:fill="auto"/>
          </w:tcPr>
          <w:p w14:paraId="07A37711" w14:textId="77777777" w:rsidR="00663A66" w:rsidRPr="00B96352" w:rsidRDefault="00663A66" w:rsidP="00302B85">
            <w:pPr>
              <w:tabs>
                <w:tab w:val="num" w:pos="720"/>
              </w:tabs>
              <w:spacing w:after="100" w:afterAutospacing="1" w:line="260" w:lineRule="exact"/>
              <w:ind w:left="57"/>
              <w:jc w:val="left"/>
              <w:rPr>
                <w:szCs w:val="20"/>
                <w:lang w:val="en-GB"/>
              </w:rPr>
            </w:pPr>
            <w:r w:rsidRPr="00B96352">
              <w:rPr>
                <w:szCs w:val="20"/>
                <w:lang w:val="en-GB"/>
              </w:rPr>
              <w:t>1.2.3 Pending Criminal/Civil lawsuits</w:t>
            </w:r>
          </w:p>
        </w:tc>
      </w:tr>
      <w:tr w:rsidR="00663A66" w:rsidRPr="0075085D" w14:paraId="1B621335" w14:textId="77777777" w:rsidTr="00302B85">
        <w:trPr>
          <w:trHeight w:val="241"/>
          <w:jc w:val="center"/>
        </w:trPr>
        <w:tc>
          <w:tcPr>
            <w:tcW w:w="1115" w:type="dxa"/>
            <w:shd w:val="clear" w:color="auto" w:fill="auto"/>
          </w:tcPr>
          <w:p w14:paraId="2ACFC3BF" w14:textId="77777777" w:rsidR="00663A66" w:rsidRPr="00B96352" w:rsidRDefault="00663A66" w:rsidP="00302B85">
            <w:pPr>
              <w:tabs>
                <w:tab w:val="num" w:pos="576"/>
              </w:tabs>
              <w:spacing w:after="100" w:afterAutospacing="1" w:line="260" w:lineRule="exact"/>
              <w:jc w:val="left"/>
              <w:rPr>
                <w:rFonts w:cs="Arial"/>
                <w:bCs/>
                <w:szCs w:val="20"/>
                <w:lang w:val="en-GB"/>
              </w:rPr>
            </w:pPr>
            <w:r w:rsidRPr="00B96352">
              <w:rPr>
                <w:rFonts w:cs="Arial"/>
                <w:bCs/>
                <w:szCs w:val="20"/>
                <w:lang w:val="en-GB"/>
              </w:rPr>
              <w:t>3.2.3</w:t>
            </w:r>
          </w:p>
        </w:tc>
        <w:tc>
          <w:tcPr>
            <w:tcW w:w="8087" w:type="dxa"/>
            <w:shd w:val="clear" w:color="auto" w:fill="D4E3F8"/>
          </w:tcPr>
          <w:p w14:paraId="7F953D6A" w14:textId="77777777" w:rsidR="00663A66" w:rsidRPr="00784F8D" w:rsidRDefault="00663A66" w:rsidP="00302B85">
            <w:pPr>
              <w:tabs>
                <w:tab w:val="num" w:pos="540"/>
              </w:tabs>
              <w:spacing w:after="100" w:afterAutospacing="1" w:line="260" w:lineRule="exact"/>
              <w:jc w:val="left"/>
              <w:rPr>
                <w:rFonts w:cs="Arial"/>
                <w:b/>
                <w:szCs w:val="20"/>
                <w:lang w:val="en-GB"/>
              </w:rPr>
            </w:pPr>
            <w:r w:rsidRPr="00784F8D">
              <w:rPr>
                <w:rFonts w:cs="Arial"/>
                <w:b/>
                <w:szCs w:val="20"/>
                <w:lang w:val="en-GB"/>
              </w:rPr>
              <w:t xml:space="preserve">2. Experience and Reference Contact Information </w:t>
            </w:r>
          </w:p>
        </w:tc>
      </w:tr>
      <w:tr w:rsidR="00663A66" w:rsidRPr="0075085D" w14:paraId="5F556452" w14:textId="77777777" w:rsidTr="00302B85">
        <w:trPr>
          <w:trHeight w:val="241"/>
          <w:jc w:val="center"/>
        </w:trPr>
        <w:tc>
          <w:tcPr>
            <w:tcW w:w="1115" w:type="dxa"/>
            <w:shd w:val="clear" w:color="auto" w:fill="auto"/>
          </w:tcPr>
          <w:p w14:paraId="1C8789EF" w14:textId="77777777" w:rsidR="00663A66" w:rsidRPr="00B96352" w:rsidRDefault="00663A66" w:rsidP="00302B85">
            <w:pPr>
              <w:tabs>
                <w:tab w:val="num" w:pos="576"/>
              </w:tabs>
              <w:spacing w:after="100" w:afterAutospacing="1" w:line="260" w:lineRule="exact"/>
              <w:jc w:val="left"/>
              <w:rPr>
                <w:rFonts w:cs="Arial"/>
                <w:bCs/>
                <w:szCs w:val="20"/>
                <w:lang w:val="en-GB"/>
              </w:rPr>
            </w:pPr>
          </w:p>
        </w:tc>
        <w:tc>
          <w:tcPr>
            <w:tcW w:w="8087" w:type="dxa"/>
            <w:shd w:val="clear" w:color="auto" w:fill="auto"/>
          </w:tcPr>
          <w:p w14:paraId="16C359B6" w14:textId="77777777" w:rsidR="00663A66" w:rsidRPr="00784F8D" w:rsidRDefault="00663A66" w:rsidP="00302B85">
            <w:pPr>
              <w:tabs>
                <w:tab w:val="num" w:pos="576"/>
              </w:tabs>
              <w:spacing w:after="100" w:afterAutospacing="1" w:line="260" w:lineRule="exact"/>
              <w:jc w:val="left"/>
              <w:rPr>
                <w:rFonts w:cs="Arial"/>
                <w:b/>
                <w:szCs w:val="20"/>
                <w:lang w:val="en-GB"/>
              </w:rPr>
            </w:pPr>
            <w:r w:rsidRPr="00784F8D">
              <w:rPr>
                <w:rFonts w:cs="Arial"/>
                <w:b/>
                <w:szCs w:val="20"/>
                <w:lang w:val="en-GB"/>
              </w:rPr>
              <w:t>2.1 Relevant Contractual relationships</w:t>
            </w:r>
          </w:p>
        </w:tc>
      </w:tr>
      <w:tr w:rsidR="00663A66" w:rsidRPr="0075085D" w14:paraId="7BF95F5E" w14:textId="77777777" w:rsidTr="00302B85">
        <w:trPr>
          <w:trHeight w:val="241"/>
          <w:jc w:val="center"/>
        </w:trPr>
        <w:tc>
          <w:tcPr>
            <w:tcW w:w="1115" w:type="dxa"/>
            <w:shd w:val="clear" w:color="auto" w:fill="auto"/>
          </w:tcPr>
          <w:p w14:paraId="69F68962" w14:textId="77777777" w:rsidR="00663A66" w:rsidRPr="00B96352" w:rsidRDefault="00663A66" w:rsidP="00302B85">
            <w:pPr>
              <w:tabs>
                <w:tab w:val="num" w:pos="720"/>
              </w:tabs>
              <w:spacing w:after="100" w:afterAutospacing="1" w:line="260" w:lineRule="exact"/>
              <w:jc w:val="left"/>
              <w:rPr>
                <w:rFonts w:cs="Arial"/>
                <w:bCs/>
                <w:szCs w:val="20"/>
                <w:lang w:val="en-GB"/>
              </w:rPr>
            </w:pPr>
          </w:p>
        </w:tc>
        <w:tc>
          <w:tcPr>
            <w:tcW w:w="8087" w:type="dxa"/>
            <w:shd w:val="clear" w:color="auto" w:fill="auto"/>
          </w:tcPr>
          <w:p w14:paraId="32016E83" w14:textId="77777777" w:rsidR="00663A66" w:rsidRPr="00B96352" w:rsidRDefault="00663A66" w:rsidP="00302B85">
            <w:pPr>
              <w:tabs>
                <w:tab w:val="num" w:pos="720"/>
              </w:tabs>
              <w:spacing w:after="100" w:afterAutospacing="1" w:line="260" w:lineRule="exact"/>
              <w:ind w:left="57"/>
              <w:jc w:val="left"/>
              <w:rPr>
                <w:szCs w:val="20"/>
                <w:lang w:val="en-GB"/>
              </w:rPr>
            </w:pPr>
            <w:r w:rsidRPr="00B96352">
              <w:rPr>
                <w:szCs w:val="20"/>
                <w:lang w:val="en-GB"/>
              </w:rPr>
              <w:t>2.1.1 Relevant Contractual projects (with other UN agencies or Contractors)</w:t>
            </w:r>
          </w:p>
        </w:tc>
      </w:tr>
      <w:tr w:rsidR="00663A66" w:rsidRPr="0075085D" w14:paraId="2D7FC1C1" w14:textId="77777777" w:rsidTr="00302B85">
        <w:trPr>
          <w:trHeight w:val="241"/>
          <w:jc w:val="center"/>
        </w:trPr>
        <w:tc>
          <w:tcPr>
            <w:tcW w:w="1115" w:type="dxa"/>
            <w:shd w:val="clear" w:color="auto" w:fill="auto"/>
          </w:tcPr>
          <w:p w14:paraId="28CC99CD" w14:textId="77777777" w:rsidR="00663A66" w:rsidRPr="00B96352" w:rsidRDefault="00663A66" w:rsidP="00302B85">
            <w:pPr>
              <w:tabs>
                <w:tab w:val="num" w:pos="576"/>
              </w:tabs>
              <w:spacing w:after="100" w:afterAutospacing="1" w:line="260" w:lineRule="exact"/>
              <w:jc w:val="left"/>
              <w:rPr>
                <w:bCs/>
                <w:szCs w:val="20"/>
                <w:lang w:val="en-GB"/>
              </w:rPr>
            </w:pPr>
          </w:p>
        </w:tc>
        <w:tc>
          <w:tcPr>
            <w:tcW w:w="8087" w:type="dxa"/>
            <w:shd w:val="clear" w:color="auto" w:fill="auto"/>
          </w:tcPr>
          <w:p w14:paraId="4C3522AA" w14:textId="77777777" w:rsidR="00663A66" w:rsidRPr="001D551B" w:rsidRDefault="00663A66" w:rsidP="00302B85">
            <w:pPr>
              <w:tabs>
                <w:tab w:val="num" w:pos="576"/>
              </w:tabs>
              <w:spacing w:after="100" w:afterAutospacing="1" w:line="260" w:lineRule="exact"/>
              <w:jc w:val="left"/>
              <w:rPr>
                <w:b/>
                <w:sz w:val="22"/>
                <w:lang w:val="en-GB"/>
              </w:rPr>
            </w:pPr>
            <w:r w:rsidRPr="00784F8D">
              <w:rPr>
                <w:b/>
                <w:szCs w:val="20"/>
                <w:lang w:val="en-GB"/>
              </w:rPr>
              <w:t>2.2 Relevant Project Names</w:t>
            </w:r>
            <w:r w:rsidRPr="00A376F8">
              <w:rPr>
                <w:bCs/>
                <w:sz w:val="22"/>
                <w:lang w:val="en-GB"/>
              </w:rPr>
              <w:t xml:space="preserve"> </w:t>
            </w:r>
            <w:r w:rsidRPr="009A5D06">
              <w:rPr>
                <w:rFonts w:cs="Arial"/>
                <w:bCs/>
                <w:i/>
                <w:iCs/>
                <w:sz w:val="19"/>
                <w:szCs w:val="19"/>
                <w:lang w:val="en-GB"/>
              </w:rPr>
              <w:t>(list and provide detailed examples of relevant experience gained within the past five years of the issuance of this RFP that demonstrate the Contractor’s ability to satisfactorily perform the work in accordance with the requirements of this RFP).</w:t>
            </w:r>
          </w:p>
        </w:tc>
      </w:tr>
      <w:tr w:rsidR="00663A66" w:rsidRPr="0075085D" w14:paraId="31966E22" w14:textId="77777777" w:rsidTr="00302B85">
        <w:trPr>
          <w:trHeight w:val="241"/>
          <w:jc w:val="center"/>
        </w:trPr>
        <w:tc>
          <w:tcPr>
            <w:tcW w:w="1115" w:type="dxa"/>
            <w:shd w:val="clear" w:color="auto" w:fill="auto"/>
          </w:tcPr>
          <w:p w14:paraId="1938D578" w14:textId="77777777" w:rsidR="00663A66" w:rsidRPr="00B96352" w:rsidRDefault="00663A66" w:rsidP="00302B85">
            <w:pPr>
              <w:tabs>
                <w:tab w:val="num" w:pos="576"/>
              </w:tabs>
              <w:spacing w:after="100" w:afterAutospacing="1" w:line="260" w:lineRule="exact"/>
              <w:jc w:val="left"/>
              <w:rPr>
                <w:bCs/>
                <w:szCs w:val="20"/>
                <w:lang w:val="en-GB"/>
              </w:rPr>
            </w:pPr>
          </w:p>
        </w:tc>
        <w:tc>
          <w:tcPr>
            <w:tcW w:w="8087" w:type="dxa"/>
            <w:shd w:val="clear" w:color="auto" w:fill="auto"/>
          </w:tcPr>
          <w:p w14:paraId="34621398" w14:textId="77777777" w:rsidR="00663A66" w:rsidRPr="00B96352" w:rsidRDefault="00663A66" w:rsidP="00302B85">
            <w:pPr>
              <w:tabs>
                <w:tab w:val="num" w:pos="720"/>
              </w:tabs>
              <w:spacing w:after="100" w:afterAutospacing="1" w:line="260" w:lineRule="exact"/>
              <w:ind w:left="57"/>
              <w:jc w:val="left"/>
              <w:rPr>
                <w:szCs w:val="20"/>
                <w:lang w:val="en-GB"/>
              </w:rPr>
            </w:pPr>
            <w:r w:rsidRPr="00B96352">
              <w:rPr>
                <w:szCs w:val="20"/>
                <w:lang w:val="en-GB"/>
              </w:rPr>
              <w:t>2.2.1 Project Description</w:t>
            </w:r>
          </w:p>
        </w:tc>
      </w:tr>
      <w:tr w:rsidR="00663A66" w:rsidRPr="0075085D" w14:paraId="4BA235CF" w14:textId="77777777" w:rsidTr="00302B85">
        <w:trPr>
          <w:trHeight w:val="241"/>
          <w:jc w:val="center"/>
        </w:trPr>
        <w:tc>
          <w:tcPr>
            <w:tcW w:w="1115" w:type="dxa"/>
            <w:shd w:val="clear" w:color="auto" w:fill="auto"/>
          </w:tcPr>
          <w:p w14:paraId="730BE5DD" w14:textId="77777777" w:rsidR="00663A66" w:rsidRPr="00B96352" w:rsidRDefault="00663A66" w:rsidP="00302B85">
            <w:pPr>
              <w:tabs>
                <w:tab w:val="num" w:pos="576"/>
              </w:tabs>
              <w:spacing w:after="100" w:afterAutospacing="1" w:line="260" w:lineRule="exact"/>
              <w:jc w:val="left"/>
              <w:rPr>
                <w:rFonts w:cs="Arial"/>
                <w:bCs/>
                <w:szCs w:val="20"/>
                <w:lang w:val="en-GB"/>
              </w:rPr>
            </w:pPr>
          </w:p>
        </w:tc>
        <w:tc>
          <w:tcPr>
            <w:tcW w:w="8087" w:type="dxa"/>
            <w:shd w:val="clear" w:color="auto" w:fill="auto"/>
          </w:tcPr>
          <w:p w14:paraId="2A7E557C" w14:textId="77777777" w:rsidR="00663A66" w:rsidRPr="00B96352" w:rsidRDefault="00663A66" w:rsidP="00302B85">
            <w:pPr>
              <w:tabs>
                <w:tab w:val="num" w:pos="720"/>
              </w:tabs>
              <w:spacing w:after="100" w:afterAutospacing="1" w:line="260" w:lineRule="exact"/>
              <w:ind w:left="57"/>
              <w:jc w:val="left"/>
              <w:rPr>
                <w:szCs w:val="20"/>
                <w:lang w:val="en-GB"/>
              </w:rPr>
            </w:pPr>
            <w:r w:rsidRPr="00B96352">
              <w:rPr>
                <w:szCs w:val="20"/>
                <w:lang w:val="en-GB"/>
              </w:rPr>
              <w:t xml:space="preserve">2.2.2 </w:t>
            </w:r>
            <w:r w:rsidRPr="0086375E">
              <w:rPr>
                <w:szCs w:val="20"/>
                <w:lang w:val="en-GB"/>
              </w:rPr>
              <w:t>Status</w:t>
            </w:r>
            <w:r w:rsidRPr="00784F8D">
              <w:rPr>
                <w:i/>
                <w:iCs/>
                <w:sz w:val="19"/>
                <w:szCs w:val="19"/>
                <w:lang w:val="en-GB"/>
              </w:rPr>
              <w:t xml:space="preserve"> (under development / implemented)</w:t>
            </w:r>
          </w:p>
        </w:tc>
      </w:tr>
      <w:tr w:rsidR="00663A66" w:rsidRPr="0075085D" w14:paraId="1F1E1C79" w14:textId="77777777" w:rsidTr="00302B85">
        <w:trPr>
          <w:trHeight w:val="241"/>
          <w:jc w:val="center"/>
        </w:trPr>
        <w:tc>
          <w:tcPr>
            <w:tcW w:w="1115" w:type="dxa"/>
            <w:shd w:val="clear" w:color="auto" w:fill="auto"/>
          </w:tcPr>
          <w:p w14:paraId="28F73625" w14:textId="77777777" w:rsidR="00663A66" w:rsidRPr="00B96352" w:rsidRDefault="00663A66" w:rsidP="00302B85">
            <w:pPr>
              <w:tabs>
                <w:tab w:val="num" w:pos="576"/>
              </w:tabs>
              <w:spacing w:after="100" w:afterAutospacing="1" w:line="260" w:lineRule="exact"/>
              <w:jc w:val="left"/>
              <w:rPr>
                <w:rFonts w:cs="Arial"/>
                <w:bCs/>
                <w:szCs w:val="20"/>
                <w:lang w:val="en-GB"/>
              </w:rPr>
            </w:pPr>
          </w:p>
        </w:tc>
        <w:tc>
          <w:tcPr>
            <w:tcW w:w="8087" w:type="dxa"/>
            <w:shd w:val="clear" w:color="auto" w:fill="auto"/>
          </w:tcPr>
          <w:p w14:paraId="2EE4EB28" w14:textId="77777777" w:rsidR="00663A66" w:rsidRPr="00B96352" w:rsidRDefault="00663A66" w:rsidP="00302B85">
            <w:pPr>
              <w:tabs>
                <w:tab w:val="num" w:pos="720"/>
              </w:tabs>
              <w:spacing w:after="100" w:afterAutospacing="1" w:line="260" w:lineRule="exact"/>
              <w:ind w:left="57"/>
              <w:jc w:val="left"/>
              <w:rPr>
                <w:szCs w:val="20"/>
                <w:lang w:val="en-GB"/>
              </w:rPr>
            </w:pPr>
            <w:r w:rsidRPr="00B96352">
              <w:rPr>
                <w:szCs w:val="20"/>
                <w:lang w:val="en-GB"/>
              </w:rPr>
              <w:t xml:space="preserve">2.2.3 Reason for relevance </w:t>
            </w:r>
            <w:r w:rsidRPr="00784F8D">
              <w:rPr>
                <w:i/>
                <w:iCs/>
                <w:sz w:val="19"/>
                <w:szCs w:val="19"/>
                <w:lang w:val="en-GB"/>
              </w:rPr>
              <w:t>(provide reason why this project can be seen as relevant to this project)</w:t>
            </w:r>
          </w:p>
        </w:tc>
      </w:tr>
      <w:tr w:rsidR="00663A66" w:rsidRPr="0075085D" w14:paraId="044F0FAB" w14:textId="77777777" w:rsidTr="00302B85">
        <w:trPr>
          <w:trHeight w:val="241"/>
          <w:jc w:val="center"/>
        </w:trPr>
        <w:tc>
          <w:tcPr>
            <w:tcW w:w="1115" w:type="dxa"/>
            <w:shd w:val="clear" w:color="auto" w:fill="auto"/>
          </w:tcPr>
          <w:p w14:paraId="6137179C" w14:textId="77777777" w:rsidR="00663A66" w:rsidRPr="00B96352" w:rsidRDefault="00663A66" w:rsidP="00302B85">
            <w:pPr>
              <w:tabs>
                <w:tab w:val="num" w:pos="576"/>
              </w:tabs>
              <w:spacing w:after="100" w:afterAutospacing="1" w:line="260" w:lineRule="exact"/>
              <w:jc w:val="left"/>
              <w:rPr>
                <w:bCs/>
                <w:szCs w:val="20"/>
                <w:lang w:val="en-GB"/>
              </w:rPr>
            </w:pPr>
          </w:p>
        </w:tc>
        <w:tc>
          <w:tcPr>
            <w:tcW w:w="8087" w:type="dxa"/>
            <w:shd w:val="clear" w:color="auto" w:fill="auto"/>
          </w:tcPr>
          <w:p w14:paraId="1991AAB8" w14:textId="77777777" w:rsidR="00663A66" w:rsidRPr="00B96352" w:rsidRDefault="00663A66" w:rsidP="00302B85">
            <w:pPr>
              <w:tabs>
                <w:tab w:val="num" w:pos="720"/>
              </w:tabs>
              <w:spacing w:after="100" w:afterAutospacing="1" w:line="260" w:lineRule="exact"/>
              <w:ind w:left="57"/>
              <w:jc w:val="left"/>
              <w:rPr>
                <w:szCs w:val="20"/>
                <w:lang w:val="en-GB"/>
              </w:rPr>
            </w:pPr>
            <w:r w:rsidRPr="00B96352">
              <w:rPr>
                <w:szCs w:val="20"/>
                <w:lang w:val="en-GB"/>
              </w:rPr>
              <w:t>2.2.4 Roles and responsibilities</w:t>
            </w:r>
            <w:r w:rsidRPr="00784F8D">
              <w:rPr>
                <w:i/>
                <w:iCs/>
                <w:sz w:val="19"/>
                <w:szCs w:val="19"/>
                <w:lang w:val="en-GB"/>
              </w:rPr>
              <w:t xml:space="preserve"> (list and clearly identify the roles and responsibilities for each participating organization)</w:t>
            </w:r>
          </w:p>
        </w:tc>
      </w:tr>
      <w:tr w:rsidR="00663A66" w:rsidRPr="0075085D" w14:paraId="21052913" w14:textId="77777777" w:rsidTr="00302B85">
        <w:trPr>
          <w:trHeight w:val="241"/>
          <w:jc w:val="center"/>
        </w:trPr>
        <w:tc>
          <w:tcPr>
            <w:tcW w:w="1115" w:type="dxa"/>
            <w:shd w:val="clear" w:color="auto" w:fill="auto"/>
          </w:tcPr>
          <w:p w14:paraId="6818B6C9" w14:textId="77777777" w:rsidR="00663A66" w:rsidRPr="00B96352" w:rsidRDefault="00663A66" w:rsidP="00302B85">
            <w:pPr>
              <w:tabs>
                <w:tab w:val="num" w:pos="576"/>
              </w:tabs>
              <w:spacing w:after="100" w:afterAutospacing="1" w:line="260" w:lineRule="exact"/>
              <w:jc w:val="left"/>
              <w:rPr>
                <w:rFonts w:cs="Arial"/>
                <w:bCs/>
                <w:szCs w:val="20"/>
                <w:lang w:val="en-GB"/>
              </w:rPr>
            </w:pPr>
          </w:p>
        </w:tc>
        <w:tc>
          <w:tcPr>
            <w:tcW w:w="8087" w:type="dxa"/>
            <w:shd w:val="clear" w:color="auto" w:fill="auto"/>
          </w:tcPr>
          <w:p w14:paraId="1729288B" w14:textId="77777777" w:rsidR="00663A66" w:rsidRPr="009A5D06" w:rsidRDefault="00663A66" w:rsidP="00302B85">
            <w:pPr>
              <w:tabs>
                <w:tab w:val="num" w:pos="576"/>
              </w:tabs>
              <w:spacing w:after="100" w:afterAutospacing="1" w:line="260" w:lineRule="exact"/>
              <w:ind w:left="227"/>
              <w:jc w:val="left"/>
              <w:rPr>
                <w:rFonts w:cs="Arial"/>
                <w:bCs/>
                <w:sz w:val="19"/>
                <w:szCs w:val="19"/>
                <w:lang w:val="en-GB"/>
              </w:rPr>
            </w:pPr>
            <w:r w:rsidRPr="009A5D06">
              <w:rPr>
                <w:rFonts w:cs="Arial"/>
                <w:bCs/>
                <w:sz w:val="19"/>
                <w:szCs w:val="19"/>
                <w:lang w:val="en-GB"/>
              </w:rPr>
              <w:t>2.2.4.1 Client</w:t>
            </w:r>
            <w:r>
              <w:rPr>
                <w:rFonts w:cs="Arial"/>
                <w:bCs/>
                <w:sz w:val="19"/>
                <w:szCs w:val="19"/>
                <w:lang w:val="en-GB"/>
              </w:rPr>
              <w:t>’s</w:t>
            </w:r>
            <w:r w:rsidRPr="009A5D06">
              <w:rPr>
                <w:rFonts w:cs="Arial"/>
                <w:bCs/>
                <w:sz w:val="19"/>
                <w:szCs w:val="19"/>
                <w:lang w:val="en-GB"/>
              </w:rPr>
              <w:t xml:space="preserve"> Role and Responsibility</w:t>
            </w:r>
            <w:r>
              <w:rPr>
                <w:rFonts w:cs="Arial"/>
                <w:bCs/>
                <w:sz w:val="19"/>
                <w:szCs w:val="19"/>
                <w:lang w:val="en-GB"/>
              </w:rPr>
              <w:t xml:space="preserve">: </w:t>
            </w:r>
            <w:r w:rsidRPr="009A5D06">
              <w:rPr>
                <w:rFonts w:cs="Arial"/>
                <w:bCs/>
                <w:sz w:val="19"/>
                <w:szCs w:val="19"/>
                <w:lang w:val="en-GB"/>
              </w:rPr>
              <w:t>Inputs from beneficiary</w:t>
            </w:r>
          </w:p>
        </w:tc>
      </w:tr>
      <w:tr w:rsidR="00663A66" w:rsidRPr="0075085D" w14:paraId="16D90765" w14:textId="77777777" w:rsidTr="00302B85">
        <w:trPr>
          <w:trHeight w:val="241"/>
          <w:jc w:val="center"/>
        </w:trPr>
        <w:tc>
          <w:tcPr>
            <w:tcW w:w="1115" w:type="dxa"/>
            <w:shd w:val="clear" w:color="auto" w:fill="auto"/>
          </w:tcPr>
          <w:p w14:paraId="5E0589CE" w14:textId="77777777" w:rsidR="00663A66" w:rsidRPr="00B96352" w:rsidRDefault="00663A66" w:rsidP="00302B85">
            <w:pPr>
              <w:tabs>
                <w:tab w:val="num" w:pos="576"/>
              </w:tabs>
              <w:spacing w:after="100" w:afterAutospacing="1" w:line="260" w:lineRule="exact"/>
              <w:jc w:val="left"/>
              <w:rPr>
                <w:rFonts w:cs="Arial"/>
                <w:bCs/>
                <w:szCs w:val="20"/>
                <w:lang w:val="en-GB"/>
              </w:rPr>
            </w:pPr>
          </w:p>
        </w:tc>
        <w:tc>
          <w:tcPr>
            <w:tcW w:w="8087" w:type="dxa"/>
            <w:shd w:val="clear" w:color="auto" w:fill="auto"/>
          </w:tcPr>
          <w:p w14:paraId="15847DC1" w14:textId="77777777" w:rsidR="00663A66" w:rsidRPr="009A5D06" w:rsidRDefault="00663A66" w:rsidP="00302B85">
            <w:pPr>
              <w:tabs>
                <w:tab w:val="num" w:pos="576"/>
              </w:tabs>
              <w:spacing w:after="100" w:afterAutospacing="1" w:line="260" w:lineRule="exact"/>
              <w:ind w:left="227"/>
              <w:jc w:val="left"/>
              <w:rPr>
                <w:rFonts w:cs="Arial"/>
                <w:bCs/>
                <w:sz w:val="19"/>
                <w:szCs w:val="19"/>
                <w:lang w:val="en-GB"/>
              </w:rPr>
            </w:pPr>
            <w:r w:rsidRPr="009A5D06">
              <w:rPr>
                <w:rFonts w:cs="Arial"/>
                <w:bCs/>
                <w:sz w:val="19"/>
                <w:szCs w:val="19"/>
                <w:lang w:val="en-GB"/>
              </w:rPr>
              <w:t>2.2.4.2 Contractor</w:t>
            </w:r>
            <w:r>
              <w:rPr>
                <w:rFonts w:cs="Arial"/>
                <w:bCs/>
                <w:sz w:val="19"/>
                <w:szCs w:val="19"/>
                <w:lang w:val="en-GB"/>
              </w:rPr>
              <w:t>’s</w:t>
            </w:r>
            <w:r w:rsidRPr="009A5D06">
              <w:rPr>
                <w:rFonts w:cs="Arial"/>
                <w:bCs/>
                <w:sz w:val="19"/>
                <w:szCs w:val="19"/>
                <w:lang w:val="en-GB"/>
              </w:rPr>
              <w:t xml:space="preserve"> Role and Responsibility: role in project </w:t>
            </w:r>
          </w:p>
        </w:tc>
      </w:tr>
      <w:tr w:rsidR="00663A66" w:rsidRPr="0075085D" w14:paraId="4AD05B4E" w14:textId="77777777" w:rsidTr="00302B85">
        <w:trPr>
          <w:trHeight w:val="241"/>
          <w:jc w:val="center"/>
        </w:trPr>
        <w:tc>
          <w:tcPr>
            <w:tcW w:w="1115" w:type="dxa"/>
            <w:shd w:val="clear" w:color="auto" w:fill="auto"/>
          </w:tcPr>
          <w:p w14:paraId="1EFD5C99" w14:textId="77777777" w:rsidR="00663A66" w:rsidRPr="00B96352" w:rsidRDefault="00663A66" w:rsidP="00302B85">
            <w:pPr>
              <w:tabs>
                <w:tab w:val="num" w:pos="576"/>
              </w:tabs>
              <w:spacing w:after="100" w:afterAutospacing="1" w:line="260" w:lineRule="exact"/>
              <w:jc w:val="left"/>
              <w:rPr>
                <w:rFonts w:cs="Arial"/>
                <w:bCs/>
                <w:szCs w:val="20"/>
                <w:lang w:val="en-GB"/>
              </w:rPr>
            </w:pPr>
          </w:p>
        </w:tc>
        <w:tc>
          <w:tcPr>
            <w:tcW w:w="8087" w:type="dxa"/>
            <w:shd w:val="clear" w:color="auto" w:fill="auto"/>
          </w:tcPr>
          <w:p w14:paraId="78D6282E" w14:textId="77777777" w:rsidR="00663A66" w:rsidRPr="009A5D06" w:rsidRDefault="00663A66" w:rsidP="00302B85">
            <w:pPr>
              <w:tabs>
                <w:tab w:val="num" w:pos="576"/>
              </w:tabs>
              <w:spacing w:after="100" w:afterAutospacing="1" w:line="260" w:lineRule="exact"/>
              <w:ind w:left="227"/>
              <w:jc w:val="left"/>
              <w:rPr>
                <w:rFonts w:cs="Arial"/>
                <w:bCs/>
                <w:sz w:val="19"/>
                <w:szCs w:val="19"/>
                <w:lang w:val="en-GB"/>
              </w:rPr>
            </w:pPr>
            <w:r w:rsidRPr="009A5D06">
              <w:rPr>
                <w:rFonts w:cs="Arial"/>
                <w:bCs/>
                <w:sz w:val="19"/>
                <w:szCs w:val="19"/>
                <w:lang w:val="en-GB"/>
              </w:rPr>
              <w:t>2.2.4.3 Third party Contractors</w:t>
            </w:r>
            <w:r>
              <w:rPr>
                <w:rFonts w:cs="Arial"/>
                <w:bCs/>
                <w:sz w:val="19"/>
                <w:szCs w:val="19"/>
                <w:lang w:val="en-GB"/>
              </w:rPr>
              <w:t>’</w:t>
            </w:r>
            <w:r w:rsidRPr="009A5D06">
              <w:rPr>
                <w:rFonts w:cs="Arial"/>
                <w:bCs/>
                <w:sz w:val="19"/>
                <w:szCs w:val="19"/>
                <w:lang w:val="en-GB"/>
              </w:rPr>
              <w:t xml:space="preserve"> Role and Responsibility: previously specified 3</w:t>
            </w:r>
            <w:r w:rsidRPr="009A5D06">
              <w:rPr>
                <w:rFonts w:cs="Arial"/>
                <w:bCs/>
                <w:sz w:val="19"/>
                <w:szCs w:val="19"/>
                <w:vertAlign w:val="superscript"/>
                <w:lang w:val="en-GB"/>
              </w:rPr>
              <w:t>rd</w:t>
            </w:r>
            <w:r w:rsidRPr="009A5D06">
              <w:rPr>
                <w:rFonts w:cs="Arial"/>
                <w:bCs/>
                <w:sz w:val="19"/>
                <w:szCs w:val="19"/>
                <w:lang w:val="en-GB"/>
              </w:rPr>
              <w:t xml:space="preserve"> party role in project</w:t>
            </w:r>
          </w:p>
        </w:tc>
      </w:tr>
      <w:tr w:rsidR="00663A66" w:rsidRPr="0075085D" w14:paraId="57268C85" w14:textId="77777777" w:rsidTr="00302B85">
        <w:trPr>
          <w:trHeight w:val="241"/>
          <w:jc w:val="center"/>
        </w:trPr>
        <w:tc>
          <w:tcPr>
            <w:tcW w:w="1115" w:type="dxa"/>
            <w:shd w:val="clear" w:color="auto" w:fill="auto"/>
          </w:tcPr>
          <w:p w14:paraId="364B9D12" w14:textId="77777777" w:rsidR="00663A66" w:rsidRPr="00B96352" w:rsidRDefault="00663A66" w:rsidP="00302B85">
            <w:pPr>
              <w:tabs>
                <w:tab w:val="num" w:pos="576"/>
              </w:tabs>
              <w:spacing w:after="100" w:afterAutospacing="1" w:line="260" w:lineRule="exact"/>
              <w:jc w:val="left"/>
              <w:rPr>
                <w:rFonts w:cs="Arial"/>
                <w:bCs/>
                <w:szCs w:val="20"/>
                <w:lang w:val="en-GB"/>
              </w:rPr>
            </w:pPr>
          </w:p>
        </w:tc>
        <w:tc>
          <w:tcPr>
            <w:tcW w:w="8087" w:type="dxa"/>
            <w:shd w:val="clear" w:color="auto" w:fill="auto"/>
          </w:tcPr>
          <w:p w14:paraId="0DD59E4C" w14:textId="77777777" w:rsidR="00663A66" w:rsidRPr="001D551B" w:rsidRDefault="00663A66" w:rsidP="00302B85">
            <w:pPr>
              <w:tabs>
                <w:tab w:val="num" w:pos="720"/>
              </w:tabs>
              <w:spacing w:after="100" w:afterAutospacing="1" w:line="260" w:lineRule="exact"/>
              <w:ind w:left="57"/>
              <w:jc w:val="left"/>
              <w:rPr>
                <w:rFonts w:cs="Arial"/>
                <w:bCs/>
                <w:sz w:val="21"/>
                <w:szCs w:val="21"/>
                <w:lang w:val="en-GB"/>
              </w:rPr>
            </w:pPr>
            <w:r w:rsidRPr="00784F8D">
              <w:rPr>
                <w:szCs w:val="20"/>
                <w:lang w:val="en-GB"/>
              </w:rPr>
              <w:t xml:space="preserve">2.2.5 Team Members </w:t>
            </w:r>
            <w:r w:rsidRPr="00784F8D">
              <w:rPr>
                <w:i/>
                <w:iCs/>
                <w:sz w:val="19"/>
                <w:szCs w:val="19"/>
                <w:lang w:val="en-GB"/>
              </w:rPr>
              <w:t>(indicate relevant members of the team that will also be used for this project)</w:t>
            </w:r>
          </w:p>
        </w:tc>
      </w:tr>
      <w:tr w:rsidR="00663A66" w:rsidRPr="0075085D" w14:paraId="643166DF" w14:textId="77777777" w:rsidTr="00302B85">
        <w:trPr>
          <w:trHeight w:val="241"/>
          <w:jc w:val="center"/>
        </w:trPr>
        <w:tc>
          <w:tcPr>
            <w:tcW w:w="1115" w:type="dxa"/>
            <w:shd w:val="clear" w:color="auto" w:fill="auto"/>
          </w:tcPr>
          <w:p w14:paraId="7CE9AC05" w14:textId="77777777" w:rsidR="00663A66" w:rsidRPr="00B96352" w:rsidRDefault="00663A66" w:rsidP="00302B85">
            <w:pPr>
              <w:tabs>
                <w:tab w:val="num" w:pos="576"/>
              </w:tabs>
              <w:spacing w:after="100" w:afterAutospacing="1" w:line="260" w:lineRule="exact"/>
              <w:jc w:val="left"/>
              <w:rPr>
                <w:rFonts w:cs="Arial"/>
                <w:bCs/>
                <w:szCs w:val="20"/>
                <w:lang w:val="en-GB"/>
              </w:rPr>
            </w:pPr>
            <w:r w:rsidRPr="00B96352">
              <w:rPr>
                <w:rFonts w:cs="Arial"/>
                <w:bCs/>
                <w:szCs w:val="20"/>
                <w:lang w:val="en-GB"/>
              </w:rPr>
              <w:t>3.2.4</w:t>
            </w:r>
          </w:p>
        </w:tc>
        <w:tc>
          <w:tcPr>
            <w:tcW w:w="8087" w:type="dxa"/>
            <w:shd w:val="clear" w:color="auto" w:fill="D4E3F8"/>
          </w:tcPr>
          <w:p w14:paraId="2B7936A0" w14:textId="77777777" w:rsidR="00663A66" w:rsidRPr="00784F8D" w:rsidRDefault="00663A66" w:rsidP="00302B85">
            <w:pPr>
              <w:tabs>
                <w:tab w:val="num" w:pos="540"/>
              </w:tabs>
              <w:spacing w:after="100" w:afterAutospacing="1" w:line="260" w:lineRule="exact"/>
              <w:jc w:val="left"/>
              <w:rPr>
                <w:rFonts w:cs="Arial"/>
                <w:b/>
                <w:szCs w:val="20"/>
                <w:lang w:val="en-GB"/>
              </w:rPr>
            </w:pPr>
            <w:r w:rsidRPr="00784F8D">
              <w:rPr>
                <w:rFonts w:cs="Arial"/>
                <w:b/>
                <w:szCs w:val="20"/>
                <w:lang w:val="en-GB"/>
              </w:rPr>
              <w:t>3. Staffing information</w:t>
            </w:r>
          </w:p>
        </w:tc>
      </w:tr>
      <w:tr w:rsidR="00663A66" w:rsidRPr="001307E0" w14:paraId="06A40F6B" w14:textId="77777777" w:rsidTr="00302B85">
        <w:trPr>
          <w:trHeight w:val="256"/>
          <w:jc w:val="center"/>
        </w:trPr>
        <w:tc>
          <w:tcPr>
            <w:tcW w:w="1115" w:type="dxa"/>
            <w:shd w:val="clear" w:color="auto" w:fill="auto"/>
          </w:tcPr>
          <w:p w14:paraId="5644758B" w14:textId="77777777" w:rsidR="00663A66" w:rsidRPr="00B96352" w:rsidRDefault="00663A66" w:rsidP="00302B85">
            <w:pPr>
              <w:tabs>
                <w:tab w:val="num" w:pos="720"/>
              </w:tabs>
              <w:spacing w:after="100" w:afterAutospacing="1" w:line="260" w:lineRule="exact"/>
              <w:jc w:val="left"/>
              <w:rPr>
                <w:bCs/>
                <w:szCs w:val="20"/>
                <w:lang w:val="en-GB"/>
              </w:rPr>
            </w:pPr>
          </w:p>
        </w:tc>
        <w:tc>
          <w:tcPr>
            <w:tcW w:w="8087" w:type="dxa"/>
            <w:shd w:val="clear" w:color="auto" w:fill="auto"/>
          </w:tcPr>
          <w:p w14:paraId="1B5E2AFE" w14:textId="77777777" w:rsidR="00663A66" w:rsidRPr="00784F8D" w:rsidRDefault="00663A66" w:rsidP="00302B85">
            <w:pPr>
              <w:tabs>
                <w:tab w:val="num" w:pos="720"/>
              </w:tabs>
              <w:spacing w:after="100" w:afterAutospacing="1" w:line="260" w:lineRule="exact"/>
              <w:jc w:val="left"/>
              <w:rPr>
                <w:b/>
                <w:bCs/>
                <w:szCs w:val="20"/>
                <w:lang w:val="en-GB"/>
              </w:rPr>
            </w:pPr>
            <w:r w:rsidRPr="00784F8D">
              <w:rPr>
                <w:b/>
                <w:bCs/>
                <w:szCs w:val="20"/>
                <w:lang w:val="en-GB"/>
              </w:rPr>
              <w:t>3.1 Number and Geographical distribution of staff</w:t>
            </w:r>
          </w:p>
        </w:tc>
      </w:tr>
      <w:tr w:rsidR="00663A66" w:rsidRPr="001307E0" w14:paraId="0293C283" w14:textId="77777777" w:rsidTr="00302B85">
        <w:trPr>
          <w:trHeight w:val="255"/>
          <w:jc w:val="center"/>
        </w:trPr>
        <w:tc>
          <w:tcPr>
            <w:tcW w:w="1115" w:type="dxa"/>
            <w:shd w:val="clear" w:color="auto" w:fill="auto"/>
          </w:tcPr>
          <w:p w14:paraId="5EF037BD" w14:textId="77777777" w:rsidR="00663A66" w:rsidRPr="00B96352" w:rsidRDefault="00663A66" w:rsidP="00302B85">
            <w:pPr>
              <w:tabs>
                <w:tab w:val="num" w:pos="720"/>
              </w:tabs>
              <w:spacing w:after="100" w:afterAutospacing="1" w:line="260" w:lineRule="exact"/>
              <w:jc w:val="left"/>
              <w:rPr>
                <w:bCs/>
                <w:szCs w:val="20"/>
                <w:lang w:val="en-GB"/>
              </w:rPr>
            </w:pPr>
          </w:p>
        </w:tc>
        <w:tc>
          <w:tcPr>
            <w:tcW w:w="8087" w:type="dxa"/>
            <w:shd w:val="clear" w:color="auto" w:fill="auto"/>
          </w:tcPr>
          <w:p w14:paraId="40972C85" w14:textId="77777777" w:rsidR="00663A66" w:rsidRPr="001D551B" w:rsidRDefault="00663A66" w:rsidP="00302B85">
            <w:pPr>
              <w:tabs>
                <w:tab w:val="num" w:pos="720"/>
              </w:tabs>
              <w:spacing w:after="100" w:afterAutospacing="1" w:line="260" w:lineRule="exact"/>
              <w:ind w:left="57"/>
              <w:jc w:val="left"/>
              <w:rPr>
                <w:sz w:val="21"/>
                <w:lang w:val="en-GB"/>
              </w:rPr>
            </w:pPr>
            <w:r w:rsidRPr="00784F8D">
              <w:rPr>
                <w:szCs w:val="20"/>
                <w:lang w:val="en-GB"/>
              </w:rPr>
              <w:t>3.1.1 Staff turnover rate for the past three years</w:t>
            </w:r>
          </w:p>
        </w:tc>
      </w:tr>
      <w:tr w:rsidR="00663A66" w:rsidRPr="0075085D" w14:paraId="18B882ED" w14:textId="77777777" w:rsidTr="00302B85">
        <w:trPr>
          <w:trHeight w:val="255"/>
          <w:jc w:val="center"/>
        </w:trPr>
        <w:tc>
          <w:tcPr>
            <w:tcW w:w="1115" w:type="dxa"/>
            <w:shd w:val="clear" w:color="auto" w:fill="auto"/>
          </w:tcPr>
          <w:p w14:paraId="7999C70C" w14:textId="77777777" w:rsidR="00663A66" w:rsidRPr="00B96352" w:rsidRDefault="00663A66" w:rsidP="00302B85">
            <w:pPr>
              <w:tabs>
                <w:tab w:val="num" w:pos="720"/>
              </w:tabs>
              <w:spacing w:after="100" w:afterAutospacing="1" w:line="260" w:lineRule="exact"/>
              <w:jc w:val="left"/>
              <w:rPr>
                <w:bCs/>
                <w:szCs w:val="20"/>
                <w:lang w:val="en-GB"/>
              </w:rPr>
            </w:pPr>
          </w:p>
        </w:tc>
        <w:tc>
          <w:tcPr>
            <w:tcW w:w="8087" w:type="dxa"/>
            <w:shd w:val="clear" w:color="auto" w:fill="auto"/>
          </w:tcPr>
          <w:p w14:paraId="1B75FEB1" w14:textId="77777777" w:rsidR="00663A66" w:rsidRPr="00784F8D" w:rsidRDefault="00663A66" w:rsidP="00302B85">
            <w:pPr>
              <w:tabs>
                <w:tab w:val="num" w:pos="720"/>
              </w:tabs>
              <w:spacing w:after="100" w:afterAutospacing="1" w:line="260" w:lineRule="exact"/>
              <w:jc w:val="left"/>
              <w:rPr>
                <w:b/>
                <w:bCs/>
                <w:szCs w:val="20"/>
                <w:lang w:val="en-GB"/>
              </w:rPr>
            </w:pPr>
            <w:r w:rsidRPr="00784F8D">
              <w:rPr>
                <w:b/>
                <w:bCs/>
                <w:szCs w:val="20"/>
                <w:lang w:val="en-GB"/>
              </w:rPr>
              <w:t>3.2 Staff dedicated to the Project</w:t>
            </w:r>
          </w:p>
        </w:tc>
      </w:tr>
      <w:tr w:rsidR="00663A66" w:rsidRPr="0075085D" w14:paraId="25255B14" w14:textId="77777777" w:rsidTr="00302B85">
        <w:trPr>
          <w:trHeight w:val="255"/>
          <w:jc w:val="center"/>
        </w:trPr>
        <w:tc>
          <w:tcPr>
            <w:tcW w:w="1115" w:type="dxa"/>
            <w:shd w:val="clear" w:color="auto" w:fill="auto"/>
          </w:tcPr>
          <w:p w14:paraId="79838188" w14:textId="77777777" w:rsidR="00663A66" w:rsidRPr="00B96352" w:rsidRDefault="00663A66" w:rsidP="00302B85">
            <w:pPr>
              <w:tabs>
                <w:tab w:val="num" w:pos="720"/>
              </w:tabs>
              <w:spacing w:after="100" w:afterAutospacing="1" w:line="260" w:lineRule="exact"/>
              <w:jc w:val="left"/>
              <w:rPr>
                <w:bCs/>
                <w:szCs w:val="20"/>
                <w:lang w:val="en-GB"/>
              </w:rPr>
            </w:pPr>
          </w:p>
        </w:tc>
        <w:tc>
          <w:tcPr>
            <w:tcW w:w="8087" w:type="dxa"/>
            <w:shd w:val="clear" w:color="auto" w:fill="auto"/>
          </w:tcPr>
          <w:p w14:paraId="450D2A87" w14:textId="77777777" w:rsidR="00663A66" w:rsidRPr="00784F8D" w:rsidRDefault="00663A66" w:rsidP="00302B85">
            <w:pPr>
              <w:tabs>
                <w:tab w:val="num" w:pos="720"/>
              </w:tabs>
              <w:spacing w:after="100" w:afterAutospacing="1" w:line="260" w:lineRule="exact"/>
              <w:ind w:left="57"/>
              <w:jc w:val="left"/>
              <w:rPr>
                <w:szCs w:val="20"/>
                <w:lang w:val="en-GB"/>
              </w:rPr>
            </w:pPr>
            <w:r w:rsidRPr="00784F8D">
              <w:rPr>
                <w:szCs w:val="20"/>
                <w:lang w:val="en-GB"/>
              </w:rPr>
              <w:t>3.2.1 Name and CV of each team member</w:t>
            </w:r>
          </w:p>
        </w:tc>
      </w:tr>
      <w:tr w:rsidR="00663A66" w:rsidRPr="0075085D" w14:paraId="28C0095F" w14:textId="77777777" w:rsidTr="00302B85">
        <w:trPr>
          <w:trHeight w:val="255"/>
          <w:jc w:val="center"/>
        </w:trPr>
        <w:tc>
          <w:tcPr>
            <w:tcW w:w="1115" w:type="dxa"/>
            <w:shd w:val="clear" w:color="auto" w:fill="auto"/>
          </w:tcPr>
          <w:p w14:paraId="2523E688" w14:textId="77777777" w:rsidR="00663A66" w:rsidRPr="00B96352" w:rsidRDefault="00663A66" w:rsidP="00302B85">
            <w:pPr>
              <w:tabs>
                <w:tab w:val="num" w:pos="720"/>
              </w:tabs>
              <w:spacing w:after="100" w:afterAutospacing="1" w:line="260" w:lineRule="exact"/>
              <w:jc w:val="left"/>
              <w:rPr>
                <w:bCs/>
                <w:szCs w:val="20"/>
                <w:lang w:val="en-GB"/>
              </w:rPr>
            </w:pPr>
          </w:p>
        </w:tc>
        <w:tc>
          <w:tcPr>
            <w:tcW w:w="8087" w:type="dxa"/>
            <w:shd w:val="clear" w:color="auto" w:fill="auto"/>
          </w:tcPr>
          <w:p w14:paraId="6D4FC832" w14:textId="77777777" w:rsidR="00663A66" w:rsidRPr="00784F8D" w:rsidRDefault="00663A66" w:rsidP="00302B85">
            <w:pPr>
              <w:tabs>
                <w:tab w:val="num" w:pos="720"/>
              </w:tabs>
              <w:spacing w:after="100" w:afterAutospacing="1" w:line="260" w:lineRule="exact"/>
              <w:ind w:left="57"/>
              <w:jc w:val="left"/>
              <w:rPr>
                <w:szCs w:val="20"/>
                <w:lang w:val="en-GB"/>
              </w:rPr>
            </w:pPr>
            <w:r w:rsidRPr="00784F8D">
              <w:rPr>
                <w:szCs w:val="20"/>
                <w:lang w:val="en-GB"/>
              </w:rPr>
              <w:t>3.2.2 Structure of the team, and role of each member in the project</w:t>
            </w:r>
          </w:p>
        </w:tc>
      </w:tr>
      <w:tr w:rsidR="00663A66" w:rsidRPr="0075085D" w14:paraId="4B042CF7" w14:textId="77777777" w:rsidTr="00302B85">
        <w:trPr>
          <w:trHeight w:val="255"/>
          <w:jc w:val="center"/>
        </w:trPr>
        <w:tc>
          <w:tcPr>
            <w:tcW w:w="1115" w:type="dxa"/>
            <w:shd w:val="clear" w:color="auto" w:fill="auto"/>
          </w:tcPr>
          <w:p w14:paraId="6A3447DE" w14:textId="77777777" w:rsidR="00663A66" w:rsidRPr="00B96352" w:rsidRDefault="00663A66" w:rsidP="00302B85">
            <w:pPr>
              <w:tabs>
                <w:tab w:val="num" w:pos="720"/>
              </w:tabs>
              <w:spacing w:after="100" w:afterAutospacing="1" w:line="260" w:lineRule="exact"/>
              <w:jc w:val="left"/>
              <w:rPr>
                <w:bCs/>
                <w:szCs w:val="20"/>
                <w:lang w:val="en-GB"/>
              </w:rPr>
            </w:pPr>
          </w:p>
        </w:tc>
        <w:tc>
          <w:tcPr>
            <w:tcW w:w="8087" w:type="dxa"/>
            <w:shd w:val="clear" w:color="auto" w:fill="auto"/>
          </w:tcPr>
          <w:p w14:paraId="72B5FEFD" w14:textId="77777777" w:rsidR="00663A66" w:rsidRPr="00784F8D" w:rsidRDefault="00663A66" w:rsidP="00302B85">
            <w:pPr>
              <w:tabs>
                <w:tab w:val="num" w:pos="720"/>
              </w:tabs>
              <w:spacing w:after="100" w:afterAutospacing="1" w:line="260" w:lineRule="exact"/>
              <w:ind w:left="57"/>
              <w:jc w:val="left"/>
              <w:rPr>
                <w:szCs w:val="20"/>
                <w:lang w:val="en-GB"/>
              </w:rPr>
            </w:pPr>
            <w:r w:rsidRPr="00784F8D">
              <w:rPr>
                <w:szCs w:val="20"/>
                <w:lang w:val="en-GB"/>
              </w:rPr>
              <w:t>3.2.3 Time dedicated to the project</w:t>
            </w:r>
          </w:p>
        </w:tc>
      </w:tr>
      <w:tr w:rsidR="00663A66" w:rsidRPr="0075085D" w14:paraId="7A81158A" w14:textId="77777777" w:rsidTr="00302B85">
        <w:trPr>
          <w:trHeight w:val="255"/>
          <w:jc w:val="center"/>
        </w:trPr>
        <w:tc>
          <w:tcPr>
            <w:tcW w:w="1115" w:type="dxa"/>
            <w:shd w:val="clear" w:color="auto" w:fill="auto"/>
          </w:tcPr>
          <w:p w14:paraId="7A3DDFB6" w14:textId="77777777" w:rsidR="00663A66" w:rsidRPr="00B96352" w:rsidRDefault="00663A66" w:rsidP="00302B85">
            <w:pPr>
              <w:tabs>
                <w:tab w:val="num" w:pos="720"/>
              </w:tabs>
              <w:spacing w:after="100" w:afterAutospacing="1" w:line="260" w:lineRule="exact"/>
              <w:jc w:val="left"/>
              <w:rPr>
                <w:bCs/>
                <w:szCs w:val="20"/>
                <w:lang w:val="en-GB"/>
              </w:rPr>
            </w:pPr>
          </w:p>
        </w:tc>
        <w:tc>
          <w:tcPr>
            <w:tcW w:w="8087" w:type="dxa"/>
            <w:shd w:val="clear" w:color="auto" w:fill="auto"/>
          </w:tcPr>
          <w:p w14:paraId="32BC3D1B" w14:textId="77777777" w:rsidR="00663A66" w:rsidRPr="00784F8D" w:rsidRDefault="00663A66" w:rsidP="00302B85">
            <w:pPr>
              <w:tabs>
                <w:tab w:val="num" w:pos="720"/>
              </w:tabs>
              <w:spacing w:after="100" w:afterAutospacing="1" w:line="260" w:lineRule="exact"/>
              <w:ind w:left="57"/>
              <w:jc w:val="left"/>
              <w:rPr>
                <w:szCs w:val="20"/>
                <w:lang w:val="en-GB"/>
              </w:rPr>
            </w:pPr>
            <w:r w:rsidRPr="00784F8D">
              <w:rPr>
                <w:szCs w:val="20"/>
                <w:lang w:val="en-GB"/>
              </w:rPr>
              <w:t>3.2.3 Contingency plans in the event of a vacancy</w:t>
            </w:r>
          </w:p>
        </w:tc>
      </w:tr>
      <w:tr w:rsidR="00663A66" w:rsidRPr="0075085D" w14:paraId="1868C73E" w14:textId="77777777" w:rsidTr="00302B85">
        <w:trPr>
          <w:trHeight w:val="497"/>
          <w:jc w:val="center"/>
        </w:trPr>
        <w:tc>
          <w:tcPr>
            <w:tcW w:w="1115" w:type="dxa"/>
            <w:shd w:val="clear" w:color="auto" w:fill="auto"/>
          </w:tcPr>
          <w:p w14:paraId="45243C14" w14:textId="77777777" w:rsidR="00663A66" w:rsidRPr="00B96352" w:rsidRDefault="00663A66" w:rsidP="00302B85">
            <w:pPr>
              <w:tabs>
                <w:tab w:val="num" w:pos="576"/>
              </w:tabs>
              <w:spacing w:after="100" w:afterAutospacing="1" w:line="260" w:lineRule="exact"/>
              <w:jc w:val="left"/>
              <w:rPr>
                <w:rFonts w:cs="Arial"/>
                <w:bCs/>
                <w:szCs w:val="20"/>
                <w:lang w:val="en-GB"/>
              </w:rPr>
            </w:pPr>
            <w:r w:rsidRPr="00B96352">
              <w:rPr>
                <w:rFonts w:cs="Arial"/>
                <w:bCs/>
                <w:szCs w:val="20"/>
                <w:lang w:val="en-GB"/>
              </w:rPr>
              <w:t>4.5</w:t>
            </w:r>
          </w:p>
        </w:tc>
        <w:tc>
          <w:tcPr>
            <w:tcW w:w="8087" w:type="dxa"/>
            <w:shd w:val="clear" w:color="auto" w:fill="D4E3F8"/>
          </w:tcPr>
          <w:p w14:paraId="1A21A94E" w14:textId="77777777" w:rsidR="00663A66" w:rsidRPr="00784F8D" w:rsidRDefault="00663A66" w:rsidP="00302B85">
            <w:pPr>
              <w:tabs>
                <w:tab w:val="num" w:pos="576"/>
              </w:tabs>
              <w:spacing w:after="100" w:afterAutospacing="1" w:line="260" w:lineRule="exact"/>
              <w:jc w:val="left"/>
              <w:rPr>
                <w:rFonts w:cs="Arial"/>
                <w:b/>
                <w:szCs w:val="20"/>
                <w:lang w:val="en-GB"/>
              </w:rPr>
            </w:pPr>
            <w:r w:rsidRPr="00784F8D">
              <w:rPr>
                <w:rFonts w:cs="Arial"/>
                <w:b/>
                <w:szCs w:val="20"/>
                <w:lang w:val="en-GB"/>
              </w:rPr>
              <w:t xml:space="preserve">4. Proposed sub-contractor arrangements including sub-contractor information </w:t>
            </w:r>
            <w:r w:rsidRPr="00784F8D">
              <w:rPr>
                <w:rFonts w:cs="Arial"/>
                <w:bCs/>
                <w:i/>
                <w:iCs/>
                <w:szCs w:val="20"/>
                <w:lang w:val="en-GB"/>
              </w:rPr>
              <w:t>(as above for each sub-contractor)</w:t>
            </w:r>
          </w:p>
        </w:tc>
      </w:tr>
    </w:tbl>
    <w:p w14:paraId="06B047F4" w14:textId="77777777" w:rsidR="00663A66" w:rsidRPr="001307E0" w:rsidRDefault="00663A66" w:rsidP="00663A66">
      <w:pPr>
        <w:jc w:val="left"/>
      </w:pPr>
    </w:p>
    <w:p w14:paraId="33C5187C" w14:textId="77777777" w:rsidR="00663A66" w:rsidRDefault="00663A66" w:rsidP="00663A66">
      <w:pPr>
        <w:pBdr>
          <w:top w:val="single" w:sz="4" w:space="1" w:color="auto"/>
        </w:pBdr>
        <w:jc w:val="left"/>
      </w:pPr>
      <w:r w:rsidRPr="00F76183">
        <w:rPr>
          <w:vertAlign w:val="superscript"/>
        </w:rPr>
        <w:t>1</w:t>
      </w:r>
      <w:r>
        <w:t xml:space="preserve"> </w:t>
      </w:r>
      <w:r w:rsidRPr="00F76183">
        <w:rPr>
          <w:sz w:val="16"/>
          <w:szCs w:val="16"/>
        </w:rPr>
        <w:t>For companies in existence less than two years, please provide the available audited financial statements.</w:t>
      </w:r>
    </w:p>
    <w:p w14:paraId="15FBE677" w14:textId="4037A715" w:rsidR="00663A66" w:rsidRDefault="00663A66">
      <w:pPr>
        <w:jc w:val="left"/>
        <w:rPr>
          <w:b/>
          <w:sz w:val="14"/>
        </w:rPr>
      </w:pPr>
      <w:r>
        <w:rPr>
          <w:b/>
          <w:sz w:val="14"/>
        </w:rPr>
        <w:br w:type="page"/>
      </w:r>
    </w:p>
    <w:p w14:paraId="3211B57C" w14:textId="77777777" w:rsidR="006A5B02" w:rsidRPr="00A112BC" w:rsidRDefault="006A5B02" w:rsidP="006A5B02">
      <w:pPr>
        <w:pStyle w:val="Header"/>
        <w:rPr>
          <w:b/>
          <w:sz w:val="14"/>
        </w:rPr>
      </w:pPr>
    </w:p>
    <w:p w14:paraId="7BC50DB6" w14:textId="4BDF9923" w:rsidR="006A5B02" w:rsidRPr="00A112BC" w:rsidRDefault="006A5B02">
      <w:pPr>
        <w:pStyle w:val="Header"/>
        <w:rPr>
          <w:b/>
          <w:sz w:val="24"/>
        </w:rPr>
      </w:pPr>
      <w:r w:rsidRPr="001307E0">
        <w:rPr>
          <w:rFonts w:cs="Arial"/>
          <w:b/>
          <w:bCs/>
          <w:sz w:val="24"/>
          <w:u w:val="single"/>
        </w:rPr>
        <w:t>Annex 5: Acceptance Form</w:t>
      </w:r>
      <w:r w:rsidR="001C7D01">
        <w:rPr>
          <w:rFonts w:cs="Arial"/>
          <w:b/>
          <w:bCs/>
          <w:sz w:val="24"/>
        </w:rPr>
        <w:t xml:space="preserve"> </w:t>
      </w:r>
      <w:r w:rsidR="001C7D01" w:rsidRPr="0074445C">
        <w:rPr>
          <w:rFonts w:asciiTheme="minorBidi" w:hAnsiTheme="minorBidi" w:cstheme="minorBidi"/>
          <w:bCs/>
          <w:sz w:val="16"/>
          <w:szCs w:val="16"/>
          <w:lang w:val="en-GB"/>
        </w:rPr>
        <w:t>(</w:t>
      </w:r>
      <w:r w:rsidR="001C7D01">
        <w:rPr>
          <w:rFonts w:asciiTheme="minorBidi" w:hAnsiTheme="minorBidi" w:cstheme="minorBidi"/>
          <w:bCs/>
          <w:sz w:val="16"/>
          <w:szCs w:val="16"/>
          <w:lang w:val="en-GB"/>
        </w:rPr>
        <w:t>Ref.</w:t>
      </w:r>
      <w:r w:rsidR="001C7D01" w:rsidRPr="0074445C">
        <w:rPr>
          <w:bCs/>
          <w:sz w:val="16"/>
          <w:szCs w:val="16"/>
        </w:rPr>
        <w:t xml:space="preserve"> Paragraph </w:t>
      </w:r>
      <w:r w:rsidR="001C7D01">
        <w:rPr>
          <w:bCs/>
          <w:sz w:val="16"/>
          <w:szCs w:val="16"/>
        </w:rPr>
        <w:fldChar w:fldCharType="begin"/>
      </w:r>
      <w:r w:rsidR="001C7D01">
        <w:rPr>
          <w:bCs/>
          <w:sz w:val="16"/>
          <w:szCs w:val="16"/>
        </w:rPr>
        <w:instrText xml:space="preserve"> REF _Ref490146369 \r \h </w:instrText>
      </w:r>
      <w:r w:rsidR="001C7D01">
        <w:rPr>
          <w:bCs/>
          <w:sz w:val="16"/>
          <w:szCs w:val="16"/>
        </w:rPr>
      </w:r>
      <w:r w:rsidR="001C7D01">
        <w:rPr>
          <w:bCs/>
          <w:sz w:val="16"/>
          <w:szCs w:val="16"/>
        </w:rPr>
        <w:fldChar w:fldCharType="separate"/>
      </w:r>
      <w:r w:rsidR="00B16A3A">
        <w:rPr>
          <w:bCs/>
          <w:sz w:val="16"/>
          <w:szCs w:val="16"/>
          <w:cs/>
        </w:rPr>
        <w:t>‎</w:t>
      </w:r>
      <w:r w:rsidR="00B16A3A">
        <w:rPr>
          <w:bCs/>
          <w:sz w:val="16"/>
          <w:szCs w:val="16"/>
        </w:rPr>
        <w:t>4.6</w:t>
      </w:r>
      <w:r w:rsidR="001C7D01">
        <w:rPr>
          <w:bCs/>
          <w:sz w:val="16"/>
          <w:szCs w:val="16"/>
        </w:rPr>
        <w:fldChar w:fldCharType="end"/>
      </w:r>
      <w:r w:rsidR="001C7D01" w:rsidRPr="0074445C">
        <w:rPr>
          <w:rFonts w:asciiTheme="minorBidi" w:hAnsiTheme="minorBidi" w:cstheme="minorBidi"/>
          <w:bCs/>
          <w:sz w:val="16"/>
          <w:szCs w:val="16"/>
          <w:lang w:val="en-GB"/>
        </w:rPr>
        <w:t>)</w:t>
      </w:r>
    </w:p>
    <w:p w14:paraId="318BC933" w14:textId="4E9C9271" w:rsidR="007C3EC7" w:rsidRDefault="007C3EC7" w:rsidP="004A42F8">
      <w:pPr>
        <w:spacing w:before="100" w:beforeAutospacing="1" w:after="100" w:afterAutospacing="1"/>
        <w:rPr>
          <w:rFonts w:cs="Arial"/>
          <w:b/>
          <w:bCs/>
          <w:szCs w:val="20"/>
        </w:rPr>
      </w:pPr>
      <w:r w:rsidRPr="00BD2E80">
        <w:rPr>
          <w:rFonts w:cs="Arial"/>
          <w:b/>
          <w:bCs/>
          <w:szCs w:val="20"/>
        </w:rPr>
        <w:t xml:space="preserve">The Undersigned, </w:t>
      </w:r>
      <w:permStart w:id="982799987" w:edGrp="everyone"/>
      <w:r w:rsidRPr="00BD2E80">
        <w:rPr>
          <w:rFonts w:cs="Arial"/>
          <w:b/>
          <w:bCs/>
          <w:szCs w:val="20"/>
        </w:rPr>
        <w:t xml:space="preserve">……………………….., </w:t>
      </w:r>
      <w:permEnd w:id="982799987"/>
      <w:r w:rsidRPr="00BD2E80">
        <w:rPr>
          <w:rFonts w:cs="Arial"/>
          <w:b/>
          <w:bCs/>
          <w:szCs w:val="20"/>
        </w:rPr>
        <w:t>confirms to have read, understood and accepted the terms of the</w:t>
      </w:r>
      <w:r w:rsidRPr="00BD2E80">
        <w:rPr>
          <w:b/>
          <w:szCs w:val="20"/>
        </w:rPr>
        <w:t xml:space="preserve"> </w:t>
      </w:r>
      <w:r w:rsidRPr="00BD2E80">
        <w:rPr>
          <w:rFonts w:cs="Arial"/>
          <w:b/>
          <w:bCs/>
          <w:szCs w:val="20"/>
        </w:rPr>
        <w:t>Request for Proposals (RFP) No</w:t>
      </w:r>
      <w:r w:rsidRPr="00BD2E80">
        <w:rPr>
          <w:rFonts w:cs="Arial"/>
          <w:szCs w:val="20"/>
        </w:rPr>
        <w:t xml:space="preserve">. </w:t>
      </w:r>
      <w:sdt>
        <w:sdtPr>
          <w:rPr>
            <w:rStyle w:val="Style3"/>
            <w:rFonts w:eastAsia="SimSun"/>
            <w:color w:val="auto"/>
            <w:sz w:val="20"/>
            <w:szCs w:val="20"/>
          </w:rPr>
          <w:alias w:val="Bid Reference"/>
          <w:tag w:val=""/>
          <w:id w:val="623280750"/>
          <w:dataBinding w:prefixMappings="xmlns:ns0='http://schemas.microsoft.com/office/2006/coverPageProps' " w:xpath="/ns0:CoverPageProperties[1]/ns0:Abstract[1]" w:storeItemID="{55AF091B-3C7A-41E3-B477-F2FDAA23CFDA}"/>
          <w:text/>
        </w:sdtPr>
        <w:sdtEndPr>
          <w:rPr>
            <w:rStyle w:val="Style3"/>
          </w:rPr>
        </w:sdtEndPr>
        <w:sdtContent>
          <w:r w:rsidR="00D90216">
            <w:rPr>
              <w:rStyle w:val="Style3"/>
              <w:rFonts w:eastAsia="SimSun"/>
              <w:color w:val="auto"/>
              <w:sz w:val="20"/>
              <w:szCs w:val="20"/>
            </w:rPr>
            <w:t>2021/CSF/DAS/0003.</w:t>
          </w:r>
        </w:sdtContent>
      </w:sdt>
      <w:r w:rsidRPr="00BD2E80">
        <w:rPr>
          <w:rFonts w:cs="Arial"/>
          <w:b/>
          <w:bCs/>
          <w:szCs w:val="20"/>
        </w:rPr>
        <w:t xml:space="preserve">, and its accompanying documents. If selected by WHO for the work, the Undersigned undertakes, on its own behalf and on behalf of its possible partners and Contractors, to perform </w:t>
      </w:r>
      <w:sdt>
        <w:sdtPr>
          <w:rPr>
            <w:b/>
            <w:bCs/>
          </w:rPr>
          <w:alias w:val="Title"/>
          <w:tag w:val=""/>
          <w:id w:val="1711301703"/>
          <w:dataBinding w:prefixMappings="xmlns:ns0='http://purl.org/dc/elements/1.1/' xmlns:ns1='http://schemas.openxmlformats.org/package/2006/metadata/core-properties' " w:xpath="/ns1:coreProperties[1]/ns0:title[1]" w:storeItemID="{6C3C8BC8-F283-45AE-878A-BAB7291924A1}"/>
          <w:text/>
        </w:sdtPr>
        <w:sdtEndPr/>
        <w:sdtContent>
          <w:r>
            <w:rPr>
              <w:b/>
              <w:bCs/>
            </w:rPr>
            <w:t>RFP template</w:t>
          </w:r>
        </w:sdtContent>
      </w:sdt>
      <w:r w:rsidRPr="00BD2E80">
        <w:rPr>
          <w:rFonts w:cs="Arial"/>
          <w:b/>
          <w:bCs/>
          <w:szCs w:val="20"/>
        </w:rPr>
        <w:t xml:space="preserve"> in accordance with the terms of this RFP</w:t>
      </w:r>
      <w:r w:rsidRPr="00BD2E80">
        <w:rPr>
          <w:rFonts w:cs="Arial"/>
          <w:szCs w:val="20"/>
        </w:rPr>
        <w:t xml:space="preserve"> </w:t>
      </w:r>
      <w:r w:rsidRPr="00BD2E80">
        <w:rPr>
          <w:rFonts w:cs="Arial"/>
          <w:b/>
          <w:bCs/>
          <w:szCs w:val="20"/>
        </w:rPr>
        <w:t>and any corresponding contract between WHO and the Undersigned, for the following sums</w:t>
      </w:r>
      <w:r>
        <w:rPr>
          <w:rFonts w:cs="Arial"/>
          <w:b/>
          <w:bCs/>
          <w:szCs w:val="20"/>
        </w:rPr>
        <w:t xml:space="preserve"> </w:t>
      </w:r>
    </w:p>
    <w:tbl>
      <w:tblPr>
        <w:tblStyle w:val="TableGrid"/>
        <w:tblW w:w="10368" w:type="dxa"/>
        <w:tblLook w:val="04A0" w:firstRow="1" w:lastRow="0" w:firstColumn="1" w:lastColumn="0" w:noHBand="0" w:noVBand="1"/>
      </w:tblPr>
      <w:tblGrid>
        <w:gridCol w:w="8640"/>
        <w:gridCol w:w="1728"/>
      </w:tblGrid>
      <w:tr w:rsidR="00D57368" w:rsidRPr="00E826C4" w14:paraId="29A9CA5C" w14:textId="77777777" w:rsidTr="00BE6AAD">
        <w:tc>
          <w:tcPr>
            <w:tcW w:w="8640" w:type="dxa"/>
            <w:tcBorders>
              <w:bottom w:val="single" w:sz="4" w:space="0" w:color="auto"/>
            </w:tcBorders>
            <w:shd w:val="clear" w:color="auto" w:fill="447DB5"/>
          </w:tcPr>
          <w:p w14:paraId="19931CA9" w14:textId="77777777" w:rsidR="002251F8" w:rsidRPr="00D72D73" w:rsidRDefault="002251F8" w:rsidP="002251F8">
            <w:pPr>
              <w:rPr>
                <w:rFonts w:cs="Arial"/>
                <w:b/>
                <w:color w:val="FFFFFF" w:themeColor="background1"/>
                <w:szCs w:val="20"/>
              </w:rPr>
            </w:pPr>
            <w:permStart w:id="2091936361" w:edGrp="everyone"/>
            <w:r w:rsidRPr="00D72D73">
              <w:rPr>
                <w:rFonts w:cs="Arial"/>
                <w:b/>
                <w:color w:val="FFFFFF" w:themeColor="background1"/>
                <w:szCs w:val="20"/>
              </w:rPr>
              <w:t xml:space="preserve">Phase 1 from start of the contract to 31 December 2021 </w:t>
            </w:r>
          </w:p>
          <w:p w14:paraId="3CB42F8D" w14:textId="3BBF32DF" w:rsidR="00D57368" w:rsidRPr="003A4A92" w:rsidRDefault="002251F8" w:rsidP="002251F8">
            <w:pPr>
              <w:rPr>
                <w:rFonts w:cs="Arial"/>
                <w:b/>
                <w:color w:val="FFFFFF" w:themeColor="background1"/>
                <w:szCs w:val="20"/>
              </w:rPr>
            </w:pPr>
            <w:r w:rsidRPr="00D72D73">
              <w:rPr>
                <w:rFonts w:cs="Arial"/>
                <w:b/>
                <w:color w:val="FFFFFF" w:themeColor="background1"/>
                <w:szCs w:val="20"/>
              </w:rPr>
              <w:t>(Please prepare another table for Phase 2 from 1 January to 31 March 2022</w:t>
            </w:r>
          </w:p>
        </w:tc>
        <w:tc>
          <w:tcPr>
            <w:tcW w:w="1728" w:type="dxa"/>
            <w:tcBorders>
              <w:bottom w:val="single" w:sz="4" w:space="0" w:color="auto"/>
            </w:tcBorders>
            <w:shd w:val="clear" w:color="auto" w:fill="447DB5"/>
          </w:tcPr>
          <w:p w14:paraId="67910AB0" w14:textId="77777777" w:rsidR="00D57368" w:rsidRPr="00D72D73" w:rsidRDefault="00D57368" w:rsidP="00BE6AAD">
            <w:pPr>
              <w:jc w:val="center"/>
              <w:rPr>
                <w:rFonts w:cs="Arial"/>
                <w:b/>
                <w:color w:val="FFFFFF" w:themeColor="background1"/>
                <w:szCs w:val="20"/>
              </w:rPr>
            </w:pPr>
            <w:r w:rsidRPr="00D72D73">
              <w:rPr>
                <w:rFonts w:cs="Arial"/>
                <w:b/>
                <w:color w:val="FFFFFF" w:themeColor="background1"/>
                <w:szCs w:val="20"/>
              </w:rPr>
              <w:t>Cost</w:t>
            </w:r>
          </w:p>
          <w:p w14:paraId="4253F34E" w14:textId="4498275B" w:rsidR="00D57368" w:rsidRPr="003A4A92" w:rsidRDefault="00D72D73" w:rsidP="00BE6AAD">
            <w:pPr>
              <w:jc w:val="center"/>
              <w:rPr>
                <w:rFonts w:cs="Arial"/>
                <w:i/>
                <w:color w:val="FFFFFF" w:themeColor="background1"/>
                <w:sz w:val="16"/>
                <w:szCs w:val="16"/>
              </w:rPr>
            </w:pPr>
            <w:r>
              <w:rPr>
                <w:rFonts w:cs="Arial"/>
                <w:i/>
                <w:color w:val="FFFFFF" w:themeColor="background1"/>
                <w:sz w:val="16"/>
                <w:szCs w:val="16"/>
              </w:rPr>
              <w:t>(</w:t>
            </w:r>
            <w:r w:rsidR="00B40955" w:rsidRPr="00D72D73">
              <w:rPr>
                <w:rFonts w:cs="Arial"/>
                <w:i/>
                <w:color w:val="FFFFFF" w:themeColor="background1"/>
                <w:sz w:val="16"/>
                <w:szCs w:val="16"/>
              </w:rPr>
              <w:t>USD</w:t>
            </w:r>
            <w:r w:rsidR="00D57368" w:rsidRPr="00D72D73">
              <w:rPr>
                <w:rFonts w:cs="Arial"/>
                <w:i/>
                <w:color w:val="FFFFFF" w:themeColor="background1"/>
                <w:sz w:val="16"/>
                <w:szCs w:val="16"/>
              </w:rPr>
              <w:t>)</w:t>
            </w:r>
          </w:p>
        </w:tc>
      </w:tr>
      <w:tr w:rsidR="00D57368" w:rsidRPr="00E826C4" w14:paraId="2A235E28" w14:textId="77777777" w:rsidTr="00BE6AAD">
        <w:tc>
          <w:tcPr>
            <w:tcW w:w="10368" w:type="dxa"/>
            <w:gridSpan w:val="2"/>
            <w:shd w:val="clear" w:color="auto" w:fill="D9D9D9" w:themeFill="background1" w:themeFillShade="D9"/>
          </w:tcPr>
          <w:p w14:paraId="71C4E8C9" w14:textId="7715664F" w:rsidR="00D57368" w:rsidRPr="00E826C4" w:rsidRDefault="00D57368" w:rsidP="00BE6AAD">
            <w:pPr>
              <w:jc w:val="left"/>
              <w:rPr>
                <w:rFonts w:cs="Arial"/>
                <w:szCs w:val="20"/>
              </w:rPr>
            </w:pPr>
            <w:r>
              <w:rPr>
                <w:rFonts w:eastAsia="SimSun" w:cs="Arial"/>
                <w:b/>
                <w:bCs/>
                <w:szCs w:val="20"/>
                <w:lang w:eastAsia="zh-CN"/>
              </w:rPr>
              <w:t xml:space="preserve">Deliverable 1: </w:t>
            </w:r>
            <w:r w:rsidR="004314D6">
              <w:rPr>
                <w:rFonts w:cs="Calibri"/>
                <w:sz w:val="22"/>
                <w:szCs w:val="22"/>
              </w:rPr>
              <w:t>T</w:t>
            </w:r>
            <w:r w:rsidR="004314D6" w:rsidRPr="00601AEA">
              <w:rPr>
                <w:rFonts w:cs="Calibri"/>
                <w:sz w:val="22"/>
                <w:szCs w:val="22"/>
              </w:rPr>
              <w:t>wo multi-day global virtual workshops</w:t>
            </w:r>
          </w:p>
        </w:tc>
      </w:tr>
      <w:tr w:rsidR="00D57368" w:rsidRPr="00E826C4" w14:paraId="5EF8B2F5" w14:textId="77777777" w:rsidTr="00BE6AAD">
        <w:tc>
          <w:tcPr>
            <w:tcW w:w="8640" w:type="dxa"/>
            <w:vAlign w:val="center"/>
          </w:tcPr>
          <w:p w14:paraId="29DFF72E" w14:textId="77777777" w:rsidR="00D57368" w:rsidRPr="00E826C4" w:rsidRDefault="00D57368" w:rsidP="00BE6AAD">
            <w:pPr>
              <w:rPr>
                <w:rFonts w:eastAsia="SimSun" w:cs="Arial"/>
                <w:sz w:val="18"/>
                <w:szCs w:val="18"/>
                <w:lang w:eastAsia="zh-CN"/>
              </w:rPr>
            </w:pPr>
            <w:permStart w:id="1317424785" w:edGrp="everyone" w:colFirst="1" w:colLast="1"/>
            <w:permStart w:id="621553533" w:edGrp="everyone" w:colFirst="0" w:colLast="0"/>
            <w:r w:rsidRPr="00E826C4">
              <w:rPr>
                <w:rFonts w:eastAsia="SimSun" w:cs="Arial"/>
                <w:b/>
                <w:sz w:val="18"/>
                <w:szCs w:val="18"/>
                <w:lang w:eastAsia="zh-CN"/>
              </w:rPr>
              <w:t>Project Manager</w:t>
            </w:r>
            <w:r w:rsidRPr="00E826C4">
              <w:rPr>
                <w:rFonts w:eastAsia="SimSun" w:cs="Arial"/>
                <w:sz w:val="18"/>
                <w:szCs w:val="18"/>
                <w:lang w:eastAsia="zh-CN"/>
              </w:rPr>
              <w:t xml:space="preserve"> costs</w:t>
            </w:r>
          </w:p>
        </w:tc>
        <w:tc>
          <w:tcPr>
            <w:tcW w:w="1728" w:type="dxa"/>
          </w:tcPr>
          <w:p w14:paraId="101A609A" w14:textId="77777777" w:rsidR="00D57368" w:rsidRPr="00E826C4" w:rsidRDefault="00D57368" w:rsidP="00BE6AAD">
            <w:pPr>
              <w:jc w:val="right"/>
              <w:rPr>
                <w:rFonts w:cs="Arial"/>
                <w:sz w:val="18"/>
                <w:szCs w:val="18"/>
              </w:rPr>
            </w:pPr>
            <w:r w:rsidRPr="00E826C4">
              <w:rPr>
                <w:rFonts w:cs="Arial"/>
                <w:sz w:val="18"/>
                <w:szCs w:val="18"/>
              </w:rPr>
              <w:t>0.00</w:t>
            </w:r>
          </w:p>
        </w:tc>
      </w:tr>
      <w:tr w:rsidR="00D57368" w:rsidRPr="00E826C4" w14:paraId="7DC11FEF" w14:textId="77777777" w:rsidTr="00BE6AAD">
        <w:tc>
          <w:tcPr>
            <w:tcW w:w="8640" w:type="dxa"/>
            <w:vAlign w:val="center"/>
          </w:tcPr>
          <w:p w14:paraId="05F657FE" w14:textId="77777777" w:rsidR="00D57368" w:rsidRPr="00E826C4" w:rsidRDefault="00D57368" w:rsidP="00BE6AAD">
            <w:pPr>
              <w:rPr>
                <w:rFonts w:eastAsia="SimSun" w:cs="Arial"/>
                <w:sz w:val="18"/>
                <w:szCs w:val="18"/>
                <w:lang w:eastAsia="zh-CN"/>
              </w:rPr>
            </w:pPr>
            <w:permStart w:id="495152859" w:edGrp="everyone" w:colFirst="1" w:colLast="1"/>
            <w:permStart w:id="1895457567" w:edGrp="everyone" w:colFirst="0" w:colLast="0"/>
            <w:permEnd w:id="1317424785"/>
            <w:permEnd w:id="621553533"/>
            <w:r w:rsidRPr="00E826C4">
              <w:rPr>
                <w:rFonts w:eastAsia="SimSun" w:cs="Arial"/>
                <w:b/>
                <w:sz w:val="18"/>
                <w:szCs w:val="18"/>
                <w:lang w:eastAsia="zh-CN"/>
              </w:rPr>
              <w:t>Team members</w:t>
            </w:r>
            <w:r w:rsidRPr="00E826C4">
              <w:rPr>
                <w:rFonts w:eastAsia="SimSun" w:cs="Arial"/>
                <w:sz w:val="18"/>
                <w:szCs w:val="18"/>
                <w:lang w:eastAsia="zh-CN"/>
              </w:rPr>
              <w:t xml:space="preserve"> costs </w:t>
            </w:r>
            <w:r w:rsidRPr="00E826C4">
              <w:rPr>
                <w:rFonts w:eastAsia="SimSun" w:cs="Arial"/>
                <w:i/>
                <w:sz w:val="15"/>
                <w:szCs w:val="15"/>
                <w:lang w:eastAsia="zh-CN"/>
              </w:rPr>
              <w:t>(please itemize by function)</w:t>
            </w:r>
          </w:p>
        </w:tc>
        <w:tc>
          <w:tcPr>
            <w:tcW w:w="1728" w:type="dxa"/>
          </w:tcPr>
          <w:p w14:paraId="569A6FD5" w14:textId="77777777" w:rsidR="00D57368" w:rsidRPr="00E826C4" w:rsidRDefault="00D57368" w:rsidP="00BE6AAD">
            <w:pPr>
              <w:jc w:val="right"/>
              <w:rPr>
                <w:rFonts w:cs="Arial"/>
                <w:sz w:val="18"/>
                <w:szCs w:val="18"/>
              </w:rPr>
            </w:pPr>
            <w:r w:rsidRPr="00E826C4">
              <w:rPr>
                <w:rFonts w:cs="Arial"/>
                <w:sz w:val="18"/>
                <w:szCs w:val="18"/>
              </w:rPr>
              <w:t>0.00</w:t>
            </w:r>
          </w:p>
        </w:tc>
      </w:tr>
      <w:tr w:rsidR="00D57368" w:rsidRPr="00E826C4" w14:paraId="0FBD9987" w14:textId="77777777" w:rsidTr="00BE6AAD">
        <w:tc>
          <w:tcPr>
            <w:tcW w:w="8640" w:type="dxa"/>
            <w:vAlign w:val="center"/>
          </w:tcPr>
          <w:p w14:paraId="74F300B1" w14:textId="77777777" w:rsidR="00D57368" w:rsidRPr="00E826C4" w:rsidRDefault="00D57368" w:rsidP="00BE6AAD">
            <w:pPr>
              <w:rPr>
                <w:rFonts w:eastAsia="SimSun" w:cs="Arial"/>
                <w:sz w:val="18"/>
                <w:szCs w:val="18"/>
                <w:lang w:eastAsia="zh-CN"/>
              </w:rPr>
            </w:pPr>
            <w:permStart w:id="1707238812" w:edGrp="everyone" w:colFirst="1" w:colLast="1"/>
            <w:permStart w:id="1923685997" w:edGrp="everyone" w:colFirst="0" w:colLast="0"/>
            <w:permEnd w:id="495152859"/>
            <w:permEnd w:id="1895457567"/>
            <w:r w:rsidRPr="00E826C4">
              <w:rPr>
                <w:rFonts w:eastAsia="SimSun" w:cs="Arial"/>
                <w:sz w:val="18"/>
                <w:szCs w:val="18"/>
                <w:lang w:eastAsia="zh-CN"/>
              </w:rPr>
              <w:t xml:space="preserve">Other </w:t>
            </w:r>
            <w:r w:rsidRPr="00E826C4">
              <w:rPr>
                <w:rFonts w:eastAsia="SimSun" w:cs="Arial"/>
                <w:b/>
                <w:sz w:val="18"/>
                <w:szCs w:val="18"/>
                <w:lang w:eastAsia="zh-CN"/>
              </w:rPr>
              <w:t>technical costs</w:t>
            </w:r>
            <w:r w:rsidRPr="00E826C4">
              <w:rPr>
                <w:rFonts w:eastAsia="SimSun" w:cs="Arial"/>
                <w:sz w:val="18"/>
                <w:szCs w:val="18"/>
                <w:lang w:eastAsia="zh-CN"/>
              </w:rPr>
              <w:t xml:space="preserve"> </w:t>
            </w:r>
            <w:r w:rsidRPr="00E826C4">
              <w:rPr>
                <w:rFonts w:eastAsia="SimSun" w:cs="Arial"/>
                <w:i/>
                <w:sz w:val="15"/>
                <w:szCs w:val="15"/>
                <w:lang w:eastAsia="zh-CN"/>
              </w:rPr>
              <w:t>(please itemize and specify whether there are one-time or recurring costs)</w:t>
            </w:r>
            <w:r w:rsidRPr="00E826C4">
              <w:rPr>
                <w:rFonts w:eastAsia="SimSun" w:cs="Arial"/>
                <w:sz w:val="18"/>
                <w:szCs w:val="18"/>
                <w:lang w:eastAsia="zh-CN"/>
              </w:rPr>
              <w:t xml:space="preserve">: </w:t>
            </w:r>
            <w:r w:rsidRPr="00E826C4">
              <w:rPr>
                <w:rFonts w:eastAsia="SimSun" w:cs="Arial"/>
                <w:sz w:val="18"/>
                <w:szCs w:val="18"/>
                <w:lang w:eastAsia="zh-CN"/>
              </w:rPr>
              <w:br/>
              <w:t>Operating System, database, application, license, etc.</w:t>
            </w:r>
          </w:p>
        </w:tc>
        <w:tc>
          <w:tcPr>
            <w:tcW w:w="1728" w:type="dxa"/>
          </w:tcPr>
          <w:p w14:paraId="296E83A8" w14:textId="77777777" w:rsidR="00D57368" w:rsidRPr="00E826C4" w:rsidRDefault="00D57368" w:rsidP="00BE6AAD">
            <w:pPr>
              <w:jc w:val="right"/>
              <w:rPr>
                <w:rFonts w:cs="Arial"/>
                <w:sz w:val="18"/>
                <w:szCs w:val="18"/>
              </w:rPr>
            </w:pPr>
            <w:r w:rsidRPr="00E826C4">
              <w:rPr>
                <w:rFonts w:cs="Arial"/>
                <w:sz w:val="18"/>
                <w:szCs w:val="18"/>
              </w:rPr>
              <w:t>0.00</w:t>
            </w:r>
          </w:p>
        </w:tc>
      </w:tr>
      <w:tr w:rsidR="00D57368" w:rsidRPr="00E826C4" w14:paraId="1BBA5D46" w14:textId="77777777" w:rsidTr="00BE6AAD">
        <w:tc>
          <w:tcPr>
            <w:tcW w:w="8640" w:type="dxa"/>
            <w:vAlign w:val="center"/>
          </w:tcPr>
          <w:p w14:paraId="77B78D2E" w14:textId="77777777" w:rsidR="00D57368" w:rsidRPr="00E826C4" w:rsidRDefault="00D57368" w:rsidP="00BE6AAD">
            <w:pPr>
              <w:rPr>
                <w:rFonts w:eastAsia="SimSun" w:cs="Arial"/>
                <w:sz w:val="18"/>
                <w:szCs w:val="18"/>
                <w:lang w:eastAsia="zh-CN"/>
              </w:rPr>
            </w:pPr>
            <w:permStart w:id="881462783" w:edGrp="everyone" w:colFirst="1" w:colLast="1"/>
            <w:permStart w:id="314001276" w:edGrp="everyone" w:colFirst="0" w:colLast="0"/>
            <w:permEnd w:id="1707238812"/>
            <w:permEnd w:id="1923685997"/>
            <w:r w:rsidRPr="00E826C4">
              <w:rPr>
                <w:rFonts w:eastAsia="SimSun" w:cs="Arial"/>
                <w:b/>
                <w:sz w:val="18"/>
                <w:szCs w:val="18"/>
                <w:lang w:eastAsia="zh-CN"/>
              </w:rPr>
              <w:t>Other</w:t>
            </w:r>
            <w:r w:rsidRPr="00E826C4">
              <w:rPr>
                <w:rFonts w:eastAsia="SimSun" w:cs="Arial"/>
                <w:sz w:val="18"/>
                <w:szCs w:val="18"/>
                <w:lang w:eastAsia="zh-CN"/>
              </w:rPr>
              <w:t xml:space="preserve"> Costs </w:t>
            </w:r>
            <w:r w:rsidRPr="00E826C4">
              <w:rPr>
                <w:rFonts w:eastAsia="SimSun" w:cs="Arial"/>
                <w:i/>
                <w:sz w:val="15"/>
                <w:szCs w:val="15"/>
                <w:lang w:eastAsia="zh-CN"/>
              </w:rPr>
              <w:t>(please itemize and specify whether there are one-time or recurring costs)</w:t>
            </w:r>
          </w:p>
        </w:tc>
        <w:tc>
          <w:tcPr>
            <w:tcW w:w="1728" w:type="dxa"/>
          </w:tcPr>
          <w:p w14:paraId="57B0264E" w14:textId="77777777" w:rsidR="00D57368" w:rsidRPr="00E826C4" w:rsidRDefault="00D57368" w:rsidP="00BE6AAD">
            <w:pPr>
              <w:jc w:val="right"/>
              <w:rPr>
                <w:rFonts w:cs="Arial"/>
                <w:sz w:val="18"/>
                <w:szCs w:val="18"/>
              </w:rPr>
            </w:pPr>
            <w:r w:rsidRPr="00E826C4">
              <w:rPr>
                <w:rFonts w:cs="Arial"/>
                <w:sz w:val="18"/>
                <w:szCs w:val="18"/>
              </w:rPr>
              <w:t>0.00</w:t>
            </w:r>
          </w:p>
        </w:tc>
      </w:tr>
      <w:tr w:rsidR="00D57368" w:rsidRPr="00E826C4" w14:paraId="1F106A45" w14:textId="77777777" w:rsidTr="00BE6AAD">
        <w:tc>
          <w:tcPr>
            <w:tcW w:w="8640" w:type="dxa"/>
            <w:tcBorders>
              <w:bottom w:val="single" w:sz="4" w:space="0" w:color="auto"/>
            </w:tcBorders>
            <w:vAlign w:val="center"/>
          </w:tcPr>
          <w:p w14:paraId="5798FF39" w14:textId="77777777" w:rsidR="00D57368" w:rsidRPr="003A4A92" w:rsidRDefault="00D57368" w:rsidP="00BE6AAD">
            <w:pPr>
              <w:jc w:val="right"/>
              <w:rPr>
                <w:rFonts w:eastAsia="SimSun" w:cs="Arial"/>
                <w:b/>
                <w:bCs/>
                <w:szCs w:val="20"/>
                <w:lang w:eastAsia="zh-CN"/>
              </w:rPr>
            </w:pPr>
            <w:r>
              <w:rPr>
                <w:rFonts w:eastAsia="SimSun" w:cs="Arial"/>
                <w:b/>
                <w:bCs/>
                <w:szCs w:val="20"/>
                <w:lang w:eastAsia="zh-CN"/>
              </w:rPr>
              <w:t>Deliverable</w:t>
            </w:r>
            <w:permStart w:id="1379083925" w:edGrp="everyone" w:colFirst="1" w:colLast="1"/>
            <w:permEnd w:id="881462783"/>
            <w:permEnd w:id="314001276"/>
            <w:r w:rsidRPr="003A4A92">
              <w:rPr>
                <w:rFonts w:eastAsia="SimSun" w:cs="Arial"/>
                <w:b/>
                <w:bCs/>
                <w:szCs w:val="20"/>
                <w:lang w:eastAsia="zh-CN"/>
              </w:rPr>
              <w:t xml:space="preserve"> 1 Costs</w:t>
            </w:r>
          </w:p>
        </w:tc>
        <w:tc>
          <w:tcPr>
            <w:tcW w:w="1728" w:type="dxa"/>
            <w:tcBorders>
              <w:bottom w:val="single" w:sz="4" w:space="0" w:color="auto"/>
            </w:tcBorders>
          </w:tcPr>
          <w:p w14:paraId="238421C6" w14:textId="77777777" w:rsidR="00D57368" w:rsidRPr="00E826C4" w:rsidRDefault="00D57368" w:rsidP="00BE6AAD">
            <w:pPr>
              <w:jc w:val="right"/>
              <w:rPr>
                <w:rFonts w:cs="Arial"/>
                <w:b/>
                <w:sz w:val="18"/>
                <w:szCs w:val="18"/>
              </w:rPr>
            </w:pPr>
            <w:r w:rsidRPr="00E826C4">
              <w:rPr>
                <w:rFonts w:cs="Arial"/>
                <w:b/>
                <w:sz w:val="18"/>
                <w:szCs w:val="18"/>
              </w:rPr>
              <w:t>0.00</w:t>
            </w:r>
          </w:p>
        </w:tc>
      </w:tr>
      <w:permEnd w:id="1379083925"/>
      <w:tr w:rsidR="00D57368" w:rsidRPr="00E826C4" w14:paraId="7860684D" w14:textId="77777777" w:rsidTr="00BE6AAD">
        <w:tc>
          <w:tcPr>
            <w:tcW w:w="10368" w:type="dxa"/>
            <w:gridSpan w:val="2"/>
            <w:shd w:val="clear" w:color="auto" w:fill="D9D9D9" w:themeFill="background1" w:themeFillShade="D9"/>
          </w:tcPr>
          <w:p w14:paraId="53C99B87" w14:textId="0B02DAF1" w:rsidR="00D57368" w:rsidRPr="003A4A92" w:rsidRDefault="00D57368" w:rsidP="004314D6">
            <w:pPr>
              <w:jc w:val="left"/>
              <w:rPr>
                <w:rFonts w:eastAsia="SimSun" w:cs="Arial"/>
                <w:b/>
                <w:bCs/>
                <w:szCs w:val="20"/>
                <w:lang w:eastAsia="zh-CN"/>
              </w:rPr>
            </w:pPr>
            <w:r>
              <w:rPr>
                <w:rFonts w:eastAsia="SimSun" w:cs="Arial"/>
                <w:b/>
                <w:bCs/>
                <w:szCs w:val="20"/>
                <w:lang w:eastAsia="zh-CN"/>
              </w:rPr>
              <w:t xml:space="preserve">Deliverable 2: </w:t>
            </w:r>
            <w:r w:rsidR="004314D6">
              <w:rPr>
                <w:rFonts w:cs="Calibri"/>
                <w:sz w:val="22"/>
                <w:szCs w:val="22"/>
              </w:rPr>
              <w:t>I</w:t>
            </w:r>
            <w:r w:rsidR="004314D6" w:rsidRPr="00601AEA">
              <w:rPr>
                <w:rFonts w:cs="Calibri"/>
                <w:sz w:val="22"/>
                <w:szCs w:val="22"/>
              </w:rPr>
              <w:t>ntroductory course, in the form of a recorded video</w:t>
            </w:r>
          </w:p>
        </w:tc>
      </w:tr>
      <w:tr w:rsidR="00D57368" w:rsidRPr="00E826C4" w14:paraId="2BF71ADA" w14:textId="77777777" w:rsidTr="00BE6AAD">
        <w:tc>
          <w:tcPr>
            <w:tcW w:w="8640" w:type="dxa"/>
            <w:vAlign w:val="center"/>
          </w:tcPr>
          <w:p w14:paraId="258E3F25" w14:textId="77777777" w:rsidR="00D57368" w:rsidRPr="00E826C4" w:rsidRDefault="00D57368" w:rsidP="00BE6AAD">
            <w:pPr>
              <w:rPr>
                <w:rFonts w:eastAsia="SimSun" w:cs="Arial"/>
                <w:sz w:val="18"/>
                <w:szCs w:val="18"/>
                <w:lang w:eastAsia="zh-CN"/>
              </w:rPr>
            </w:pPr>
            <w:permStart w:id="1441674705" w:edGrp="everyone" w:colFirst="0" w:colLast="0"/>
            <w:permStart w:id="647258549" w:edGrp="everyone" w:colFirst="1" w:colLast="1"/>
            <w:r w:rsidRPr="00E826C4">
              <w:rPr>
                <w:rFonts w:eastAsia="SimSun" w:cs="Arial"/>
                <w:b/>
                <w:sz w:val="18"/>
                <w:szCs w:val="18"/>
                <w:lang w:eastAsia="zh-CN"/>
              </w:rPr>
              <w:t>Project Manager</w:t>
            </w:r>
            <w:r w:rsidRPr="00E826C4">
              <w:rPr>
                <w:rFonts w:eastAsia="SimSun" w:cs="Arial"/>
                <w:sz w:val="18"/>
                <w:szCs w:val="18"/>
                <w:lang w:eastAsia="zh-CN"/>
              </w:rPr>
              <w:t xml:space="preserve"> costs</w:t>
            </w:r>
          </w:p>
        </w:tc>
        <w:tc>
          <w:tcPr>
            <w:tcW w:w="1728" w:type="dxa"/>
          </w:tcPr>
          <w:p w14:paraId="5D193AF1" w14:textId="77777777" w:rsidR="00D57368" w:rsidRPr="00E826C4" w:rsidRDefault="00D57368" w:rsidP="00BE6AAD">
            <w:pPr>
              <w:jc w:val="right"/>
              <w:rPr>
                <w:rFonts w:cs="Arial"/>
                <w:sz w:val="18"/>
                <w:szCs w:val="18"/>
              </w:rPr>
            </w:pPr>
            <w:r w:rsidRPr="00E826C4">
              <w:rPr>
                <w:rFonts w:cs="Arial"/>
                <w:sz w:val="18"/>
                <w:szCs w:val="18"/>
              </w:rPr>
              <w:t>0.00</w:t>
            </w:r>
          </w:p>
        </w:tc>
      </w:tr>
      <w:tr w:rsidR="00D57368" w:rsidRPr="00E826C4" w14:paraId="1F3789CD" w14:textId="77777777" w:rsidTr="00BE6AAD">
        <w:tc>
          <w:tcPr>
            <w:tcW w:w="8640" w:type="dxa"/>
            <w:vAlign w:val="center"/>
          </w:tcPr>
          <w:p w14:paraId="41CDD4DE" w14:textId="77777777" w:rsidR="00D57368" w:rsidRPr="00E826C4" w:rsidRDefault="00D57368" w:rsidP="00BE6AAD">
            <w:pPr>
              <w:rPr>
                <w:rFonts w:eastAsia="SimSun" w:cs="Arial"/>
                <w:sz w:val="18"/>
                <w:szCs w:val="18"/>
                <w:lang w:eastAsia="zh-CN"/>
              </w:rPr>
            </w:pPr>
            <w:permStart w:id="1530872561" w:edGrp="everyone" w:colFirst="0" w:colLast="0"/>
            <w:permStart w:id="1594311636" w:edGrp="everyone" w:colFirst="1" w:colLast="1"/>
            <w:permEnd w:id="1441674705"/>
            <w:permEnd w:id="647258549"/>
            <w:r w:rsidRPr="00E826C4">
              <w:rPr>
                <w:rFonts w:eastAsia="SimSun" w:cs="Arial"/>
                <w:b/>
                <w:sz w:val="18"/>
                <w:szCs w:val="18"/>
                <w:lang w:eastAsia="zh-CN"/>
              </w:rPr>
              <w:t>Team members</w:t>
            </w:r>
            <w:r w:rsidRPr="00E826C4">
              <w:rPr>
                <w:rFonts w:eastAsia="SimSun" w:cs="Arial"/>
                <w:sz w:val="18"/>
                <w:szCs w:val="18"/>
                <w:lang w:eastAsia="zh-CN"/>
              </w:rPr>
              <w:t xml:space="preserve"> costs </w:t>
            </w:r>
            <w:r w:rsidRPr="00E826C4">
              <w:rPr>
                <w:rFonts w:eastAsia="SimSun" w:cs="Arial"/>
                <w:i/>
                <w:sz w:val="15"/>
                <w:szCs w:val="15"/>
                <w:lang w:eastAsia="zh-CN"/>
              </w:rPr>
              <w:t>(please itemize by function)</w:t>
            </w:r>
          </w:p>
        </w:tc>
        <w:tc>
          <w:tcPr>
            <w:tcW w:w="1728" w:type="dxa"/>
          </w:tcPr>
          <w:p w14:paraId="106C20EB" w14:textId="77777777" w:rsidR="00D57368" w:rsidRPr="00E826C4" w:rsidRDefault="00D57368" w:rsidP="00BE6AAD">
            <w:pPr>
              <w:jc w:val="right"/>
              <w:rPr>
                <w:rFonts w:cs="Arial"/>
                <w:sz w:val="18"/>
                <w:szCs w:val="18"/>
              </w:rPr>
            </w:pPr>
            <w:r w:rsidRPr="00E826C4">
              <w:rPr>
                <w:rFonts w:cs="Arial"/>
                <w:sz w:val="18"/>
                <w:szCs w:val="18"/>
              </w:rPr>
              <w:t>0.00</w:t>
            </w:r>
          </w:p>
        </w:tc>
      </w:tr>
      <w:tr w:rsidR="00D57368" w:rsidRPr="00E826C4" w14:paraId="456B1700" w14:textId="77777777" w:rsidTr="00BE6AAD">
        <w:tc>
          <w:tcPr>
            <w:tcW w:w="8640" w:type="dxa"/>
            <w:vAlign w:val="center"/>
          </w:tcPr>
          <w:p w14:paraId="30AE3A51" w14:textId="77777777" w:rsidR="00D57368" w:rsidRPr="00E826C4" w:rsidRDefault="00D57368" w:rsidP="00BE6AAD">
            <w:pPr>
              <w:rPr>
                <w:rFonts w:eastAsia="SimSun" w:cs="Arial"/>
                <w:sz w:val="18"/>
                <w:szCs w:val="18"/>
                <w:lang w:eastAsia="zh-CN"/>
              </w:rPr>
            </w:pPr>
            <w:permStart w:id="106516438" w:edGrp="everyone" w:colFirst="0" w:colLast="0"/>
            <w:permStart w:id="1422803076" w:edGrp="everyone" w:colFirst="1" w:colLast="1"/>
            <w:permEnd w:id="1530872561"/>
            <w:permEnd w:id="1594311636"/>
            <w:r w:rsidRPr="00E826C4">
              <w:rPr>
                <w:rFonts w:eastAsia="SimSun" w:cs="Arial"/>
                <w:sz w:val="18"/>
                <w:szCs w:val="18"/>
                <w:lang w:eastAsia="zh-CN"/>
              </w:rPr>
              <w:t xml:space="preserve">Other </w:t>
            </w:r>
            <w:r w:rsidRPr="00E826C4">
              <w:rPr>
                <w:rFonts w:eastAsia="SimSun" w:cs="Arial"/>
                <w:b/>
                <w:sz w:val="18"/>
                <w:szCs w:val="18"/>
                <w:lang w:eastAsia="zh-CN"/>
              </w:rPr>
              <w:t>technical costs</w:t>
            </w:r>
            <w:r w:rsidRPr="00E826C4">
              <w:rPr>
                <w:rFonts w:eastAsia="SimSun" w:cs="Arial"/>
                <w:sz w:val="18"/>
                <w:szCs w:val="18"/>
                <w:lang w:eastAsia="zh-CN"/>
              </w:rPr>
              <w:t xml:space="preserve"> </w:t>
            </w:r>
            <w:r w:rsidRPr="00E826C4">
              <w:rPr>
                <w:rFonts w:eastAsia="SimSun" w:cs="Arial"/>
                <w:i/>
                <w:sz w:val="15"/>
                <w:szCs w:val="15"/>
                <w:lang w:eastAsia="zh-CN"/>
              </w:rPr>
              <w:t>(please itemize and specify whether there are one-time or recurring costs)</w:t>
            </w:r>
            <w:r w:rsidRPr="00E826C4">
              <w:rPr>
                <w:rFonts w:eastAsia="SimSun" w:cs="Arial"/>
                <w:sz w:val="18"/>
                <w:szCs w:val="18"/>
                <w:lang w:eastAsia="zh-CN"/>
              </w:rPr>
              <w:t xml:space="preserve">: </w:t>
            </w:r>
            <w:r w:rsidRPr="00E826C4">
              <w:rPr>
                <w:rFonts w:eastAsia="SimSun" w:cs="Arial"/>
                <w:sz w:val="18"/>
                <w:szCs w:val="18"/>
                <w:lang w:eastAsia="zh-CN"/>
              </w:rPr>
              <w:br/>
              <w:t>Operating System, database, application, license, etc.</w:t>
            </w:r>
          </w:p>
        </w:tc>
        <w:tc>
          <w:tcPr>
            <w:tcW w:w="1728" w:type="dxa"/>
          </w:tcPr>
          <w:p w14:paraId="26FFFBC9" w14:textId="77777777" w:rsidR="00D57368" w:rsidRPr="00E826C4" w:rsidRDefault="00D57368" w:rsidP="00BE6AAD">
            <w:pPr>
              <w:jc w:val="right"/>
              <w:rPr>
                <w:rFonts w:cs="Arial"/>
                <w:sz w:val="18"/>
                <w:szCs w:val="18"/>
              </w:rPr>
            </w:pPr>
            <w:r w:rsidRPr="00E826C4">
              <w:rPr>
                <w:rFonts w:cs="Arial"/>
                <w:sz w:val="18"/>
                <w:szCs w:val="18"/>
              </w:rPr>
              <w:t>0.00</w:t>
            </w:r>
          </w:p>
        </w:tc>
      </w:tr>
      <w:tr w:rsidR="00D57368" w:rsidRPr="00E826C4" w14:paraId="2CAA6547" w14:textId="77777777" w:rsidTr="00BE6AAD">
        <w:tc>
          <w:tcPr>
            <w:tcW w:w="8640" w:type="dxa"/>
            <w:vAlign w:val="center"/>
          </w:tcPr>
          <w:p w14:paraId="385E31B1" w14:textId="77777777" w:rsidR="00D57368" w:rsidRPr="00E826C4" w:rsidRDefault="00D57368" w:rsidP="00BE6AAD">
            <w:pPr>
              <w:rPr>
                <w:rFonts w:eastAsia="SimSun" w:cs="Arial"/>
                <w:sz w:val="18"/>
                <w:szCs w:val="18"/>
                <w:lang w:eastAsia="zh-CN"/>
              </w:rPr>
            </w:pPr>
            <w:permStart w:id="933961390" w:edGrp="everyone" w:colFirst="0" w:colLast="0"/>
            <w:permStart w:id="1609722986" w:edGrp="everyone" w:colFirst="1" w:colLast="1"/>
            <w:permEnd w:id="106516438"/>
            <w:permEnd w:id="1422803076"/>
            <w:r w:rsidRPr="00E826C4">
              <w:rPr>
                <w:rFonts w:eastAsia="SimSun" w:cs="Arial"/>
                <w:b/>
                <w:sz w:val="18"/>
                <w:szCs w:val="18"/>
                <w:lang w:eastAsia="zh-CN"/>
              </w:rPr>
              <w:t>Other</w:t>
            </w:r>
            <w:r w:rsidRPr="00E826C4">
              <w:rPr>
                <w:rFonts w:eastAsia="SimSun" w:cs="Arial"/>
                <w:sz w:val="18"/>
                <w:szCs w:val="18"/>
                <w:lang w:eastAsia="zh-CN"/>
              </w:rPr>
              <w:t xml:space="preserve"> Costs </w:t>
            </w:r>
            <w:r w:rsidRPr="00E826C4">
              <w:rPr>
                <w:rFonts w:eastAsia="SimSun" w:cs="Arial"/>
                <w:i/>
                <w:sz w:val="15"/>
                <w:szCs w:val="15"/>
                <w:lang w:eastAsia="zh-CN"/>
              </w:rPr>
              <w:t>(please itemize and specify whether there are one-time or recurring costs)</w:t>
            </w:r>
          </w:p>
        </w:tc>
        <w:tc>
          <w:tcPr>
            <w:tcW w:w="1728" w:type="dxa"/>
          </w:tcPr>
          <w:p w14:paraId="10A53336" w14:textId="77777777" w:rsidR="00D57368" w:rsidRPr="00E826C4" w:rsidRDefault="00D57368" w:rsidP="00BE6AAD">
            <w:pPr>
              <w:jc w:val="right"/>
              <w:rPr>
                <w:rFonts w:cs="Arial"/>
                <w:sz w:val="18"/>
                <w:szCs w:val="18"/>
              </w:rPr>
            </w:pPr>
            <w:r w:rsidRPr="00E826C4">
              <w:rPr>
                <w:rFonts w:cs="Arial"/>
                <w:sz w:val="18"/>
                <w:szCs w:val="18"/>
              </w:rPr>
              <w:t>0.00</w:t>
            </w:r>
          </w:p>
        </w:tc>
      </w:tr>
      <w:tr w:rsidR="00D57368" w:rsidRPr="00E826C4" w14:paraId="5BBBC9FA" w14:textId="77777777" w:rsidTr="00BE6AAD">
        <w:tc>
          <w:tcPr>
            <w:tcW w:w="8640" w:type="dxa"/>
            <w:tcBorders>
              <w:bottom w:val="single" w:sz="4" w:space="0" w:color="auto"/>
            </w:tcBorders>
            <w:vAlign w:val="center"/>
          </w:tcPr>
          <w:p w14:paraId="1FFC1349" w14:textId="77777777" w:rsidR="00D57368" w:rsidRPr="003A4A92" w:rsidRDefault="00D57368" w:rsidP="00BE6AAD">
            <w:pPr>
              <w:jc w:val="right"/>
              <w:rPr>
                <w:rFonts w:eastAsia="SimSun" w:cs="Arial"/>
                <w:b/>
                <w:bCs/>
                <w:szCs w:val="20"/>
                <w:lang w:eastAsia="zh-CN"/>
              </w:rPr>
            </w:pPr>
            <w:permStart w:id="1487544050" w:edGrp="everyone" w:colFirst="1" w:colLast="1"/>
            <w:permEnd w:id="933961390"/>
            <w:permEnd w:id="1609722986"/>
            <w:r>
              <w:rPr>
                <w:rFonts w:eastAsia="SimSun" w:cs="Arial"/>
                <w:b/>
                <w:bCs/>
                <w:szCs w:val="20"/>
                <w:lang w:eastAsia="zh-CN"/>
              </w:rPr>
              <w:t>Deliverable</w:t>
            </w:r>
            <w:r w:rsidRPr="003A4A92">
              <w:rPr>
                <w:rFonts w:eastAsia="SimSun" w:cs="Arial"/>
                <w:b/>
                <w:bCs/>
                <w:szCs w:val="20"/>
                <w:lang w:eastAsia="zh-CN"/>
              </w:rPr>
              <w:t xml:space="preserve"> 2 Costs</w:t>
            </w:r>
          </w:p>
        </w:tc>
        <w:tc>
          <w:tcPr>
            <w:tcW w:w="1728" w:type="dxa"/>
            <w:tcBorders>
              <w:bottom w:val="single" w:sz="4" w:space="0" w:color="auto"/>
            </w:tcBorders>
          </w:tcPr>
          <w:p w14:paraId="247C9DBB" w14:textId="77777777" w:rsidR="00D57368" w:rsidRPr="00E826C4" w:rsidRDefault="00D57368" w:rsidP="00BE6AAD">
            <w:pPr>
              <w:jc w:val="right"/>
              <w:rPr>
                <w:rFonts w:cs="Arial"/>
                <w:b/>
                <w:sz w:val="18"/>
                <w:szCs w:val="18"/>
              </w:rPr>
            </w:pPr>
            <w:r w:rsidRPr="00E826C4">
              <w:rPr>
                <w:rFonts w:cs="Arial"/>
                <w:b/>
                <w:sz w:val="18"/>
                <w:szCs w:val="18"/>
              </w:rPr>
              <w:t>0.00</w:t>
            </w:r>
          </w:p>
        </w:tc>
      </w:tr>
      <w:tr w:rsidR="00D57368" w:rsidRPr="00E826C4" w14:paraId="15E67D46" w14:textId="77777777" w:rsidTr="00BE6AAD">
        <w:tc>
          <w:tcPr>
            <w:tcW w:w="10368" w:type="dxa"/>
            <w:gridSpan w:val="2"/>
            <w:shd w:val="clear" w:color="auto" w:fill="D9D9D9" w:themeFill="background1" w:themeFillShade="D9"/>
            <w:vAlign w:val="center"/>
          </w:tcPr>
          <w:p w14:paraId="4E405AC1" w14:textId="0795F4CB" w:rsidR="00D57368" w:rsidRPr="00E826C4" w:rsidRDefault="00D57368" w:rsidP="00BE6AAD">
            <w:pPr>
              <w:jc w:val="left"/>
              <w:rPr>
                <w:rFonts w:cs="Arial"/>
                <w:szCs w:val="20"/>
              </w:rPr>
            </w:pPr>
            <w:r>
              <w:rPr>
                <w:rFonts w:eastAsia="SimSun" w:cs="Arial"/>
                <w:b/>
                <w:bCs/>
                <w:szCs w:val="20"/>
                <w:lang w:eastAsia="zh-CN"/>
              </w:rPr>
              <w:t xml:space="preserve">Deliverable 3: </w:t>
            </w:r>
            <w:r w:rsidR="004314D6">
              <w:rPr>
                <w:rFonts w:eastAsia="SimSun" w:cs="Arial"/>
                <w:b/>
                <w:bCs/>
                <w:color w:val="FF0000"/>
                <w:szCs w:val="20"/>
                <w:lang w:eastAsia="zh-CN"/>
              </w:rPr>
              <w:t>Toolkit</w:t>
            </w:r>
            <w:permEnd w:id="1487544050"/>
          </w:p>
        </w:tc>
      </w:tr>
      <w:tr w:rsidR="00D57368" w:rsidRPr="00E826C4" w14:paraId="09AA71C4" w14:textId="77777777" w:rsidTr="00BE6AAD">
        <w:tc>
          <w:tcPr>
            <w:tcW w:w="8640" w:type="dxa"/>
            <w:vAlign w:val="center"/>
          </w:tcPr>
          <w:p w14:paraId="4660B421" w14:textId="77777777" w:rsidR="00D57368" w:rsidRPr="00E826C4" w:rsidRDefault="00D57368" w:rsidP="00BE6AAD">
            <w:pPr>
              <w:rPr>
                <w:rFonts w:eastAsia="SimSun" w:cs="Arial"/>
                <w:sz w:val="18"/>
                <w:szCs w:val="18"/>
                <w:lang w:eastAsia="zh-CN"/>
              </w:rPr>
            </w:pPr>
            <w:permStart w:id="974530606" w:edGrp="everyone" w:colFirst="0" w:colLast="0"/>
            <w:permStart w:id="1796738591" w:edGrp="everyone" w:colFirst="1" w:colLast="1"/>
            <w:r w:rsidRPr="00E826C4">
              <w:rPr>
                <w:rFonts w:eastAsia="SimSun" w:cs="Arial"/>
                <w:b/>
                <w:sz w:val="18"/>
                <w:szCs w:val="18"/>
                <w:lang w:eastAsia="zh-CN"/>
              </w:rPr>
              <w:t>Project Manager</w:t>
            </w:r>
            <w:r w:rsidRPr="00E826C4">
              <w:rPr>
                <w:rFonts w:eastAsia="SimSun" w:cs="Arial"/>
                <w:sz w:val="18"/>
                <w:szCs w:val="18"/>
                <w:lang w:eastAsia="zh-CN"/>
              </w:rPr>
              <w:t xml:space="preserve"> costs</w:t>
            </w:r>
          </w:p>
        </w:tc>
        <w:tc>
          <w:tcPr>
            <w:tcW w:w="1728" w:type="dxa"/>
          </w:tcPr>
          <w:p w14:paraId="06EB3DB1" w14:textId="77777777" w:rsidR="00D57368" w:rsidRPr="00E826C4" w:rsidRDefault="00D57368" w:rsidP="00BE6AAD">
            <w:pPr>
              <w:jc w:val="right"/>
              <w:rPr>
                <w:rFonts w:cs="Arial"/>
                <w:sz w:val="18"/>
                <w:szCs w:val="18"/>
              </w:rPr>
            </w:pPr>
            <w:r w:rsidRPr="00E826C4">
              <w:rPr>
                <w:rFonts w:cs="Arial"/>
                <w:sz w:val="18"/>
                <w:szCs w:val="18"/>
              </w:rPr>
              <w:t>0.00</w:t>
            </w:r>
          </w:p>
        </w:tc>
      </w:tr>
      <w:tr w:rsidR="00D57368" w:rsidRPr="00E826C4" w14:paraId="75504A1D" w14:textId="77777777" w:rsidTr="00BE6AAD">
        <w:tc>
          <w:tcPr>
            <w:tcW w:w="8640" w:type="dxa"/>
            <w:vAlign w:val="center"/>
          </w:tcPr>
          <w:p w14:paraId="6ADB2419" w14:textId="77777777" w:rsidR="00D57368" w:rsidRPr="00E826C4" w:rsidRDefault="00D57368" w:rsidP="00BE6AAD">
            <w:pPr>
              <w:rPr>
                <w:rFonts w:eastAsia="SimSun" w:cs="Arial"/>
                <w:sz w:val="18"/>
                <w:szCs w:val="18"/>
                <w:lang w:eastAsia="zh-CN"/>
              </w:rPr>
            </w:pPr>
            <w:permStart w:id="194003218" w:edGrp="everyone" w:colFirst="0" w:colLast="0"/>
            <w:permStart w:id="1580222354" w:edGrp="everyone" w:colFirst="1" w:colLast="1"/>
            <w:permEnd w:id="974530606"/>
            <w:permEnd w:id="1796738591"/>
            <w:r w:rsidRPr="00E826C4">
              <w:rPr>
                <w:rFonts w:eastAsia="SimSun" w:cs="Arial"/>
                <w:b/>
                <w:sz w:val="18"/>
                <w:szCs w:val="18"/>
                <w:lang w:eastAsia="zh-CN"/>
              </w:rPr>
              <w:t>Team members</w:t>
            </w:r>
            <w:r w:rsidRPr="00E826C4">
              <w:rPr>
                <w:rFonts w:eastAsia="SimSun" w:cs="Arial"/>
                <w:sz w:val="18"/>
                <w:szCs w:val="18"/>
                <w:lang w:eastAsia="zh-CN"/>
              </w:rPr>
              <w:t xml:space="preserve"> costs </w:t>
            </w:r>
            <w:r w:rsidRPr="00E826C4">
              <w:rPr>
                <w:rFonts w:eastAsia="SimSun" w:cs="Arial"/>
                <w:i/>
                <w:sz w:val="15"/>
                <w:szCs w:val="15"/>
                <w:lang w:eastAsia="zh-CN"/>
              </w:rPr>
              <w:t>(please itemize by function)</w:t>
            </w:r>
          </w:p>
        </w:tc>
        <w:tc>
          <w:tcPr>
            <w:tcW w:w="1728" w:type="dxa"/>
          </w:tcPr>
          <w:p w14:paraId="7404C040" w14:textId="77777777" w:rsidR="00D57368" w:rsidRPr="00E826C4" w:rsidRDefault="00D57368" w:rsidP="00BE6AAD">
            <w:pPr>
              <w:jc w:val="right"/>
              <w:rPr>
                <w:rFonts w:cs="Arial"/>
                <w:sz w:val="18"/>
                <w:szCs w:val="18"/>
              </w:rPr>
            </w:pPr>
            <w:r w:rsidRPr="00E826C4">
              <w:rPr>
                <w:rFonts w:cs="Arial"/>
                <w:sz w:val="18"/>
                <w:szCs w:val="18"/>
              </w:rPr>
              <w:t>0.00</w:t>
            </w:r>
          </w:p>
        </w:tc>
      </w:tr>
      <w:tr w:rsidR="00D57368" w:rsidRPr="00E826C4" w14:paraId="0CE7168A" w14:textId="77777777" w:rsidTr="00BE6AAD">
        <w:tc>
          <w:tcPr>
            <w:tcW w:w="8640" w:type="dxa"/>
            <w:vAlign w:val="center"/>
          </w:tcPr>
          <w:p w14:paraId="243825E9" w14:textId="77777777" w:rsidR="00D57368" w:rsidRPr="00E826C4" w:rsidRDefault="00D57368" w:rsidP="00BE6AAD">
            <w:pPr>
              <w:rPr>
                <w:rFonts w:eastAsia="SimSun" w:cs="Arial"/>
                <w:sz w:val="18"/>
                <w:szCs w:val="18"/>
                <w:lang w:eastAsia="zh-CN"/>
              </w:rPr>
            </w:pPr>
            <w:permStart w:id="12922852" w:edGrp="everyone" w:colFirst="0" w:colLast="0"/>
            <w:permStart w:id="906900651" w:edGrp="everyone" w:colFirst="1" w:colLast="1"/>
            <w:permEnd w:id="194003218"/>
            <w:permEnd w:id="1580222354"/>
            <w:r w:rsidRPr="00E826C4">
              <w:rPr>
                <w:rFonts w:eastAsia="SimSun" w:cs="Arial"/>
                <w:sz w:val="18"/>
                <w:szCs w:val="18"/>
                <w:lang w:eastAsia="zh-CN"/>
              </w:rPr>
              <w:t xml:space="preserve">Other </w:t>
            </w:r>
            <w:r w:rsidRPr="00E826C4">
              <w:rPr>
                <w:rFonts w:eastAsia="SimSun" w:cs="Arial"/>
                <w:b/>
                <w:sz w:val="18"/>
                <w:szCs w:val="18"/>
                <w:lang w:eastAsia="zh-CN"/>
              </w:rPr>
              <w:t>technical costs</w:t>
            </w:r>
            <w:r w:rsidRPr="00E826C4">
              <w:rPr>
                <w:rFonts w:eastAsia="SimSun" w:cs="Arial"/>
                <w:sz w:val="18"/>
                <w:szCs w:val="18"/>
                <w:lang w:eastAsia="zh-CN"/>
              </w:rPr>
              <w:t xml:space="preserve"> </w:t>
            </w:r>
            <w:r w:rsidRPr="00E826C4">
              <w:rPr>
                <w:rFonts w:eastAsia="SimSun" w:cs="Arial"/>
                <w:i/>
                <w:sz w:val="15"/>
                <w:szCs w:val="15"/>
                <w:lang w:eastAsia="zh-CN"/>
              </w:rPr>
              <w:t>(please itemize and specify whether there are one-time or recurring costs)</w:t>
            </w:r>
            <w:r w:rsidRPr="00E826C4">
              <w:rPr>
                <w:rFonts w:eastAsia="SimSun" w:cs="Arial"/>
                <w:sz w:val="18"/>
                <w:szCs w:val="18"/>
                <w:lang w:eastAsia="zh-CN"/>
              </w:rPr>
              <w:t xml:space="preserve">: </w:t>
            </w:r>
            <w:r w:rsidRPr="00E826C4">
              <w:rPr>
                <w:rFonts w:eastAsia="SimSun" w:cs="Arial"/>
                <w:sz w:val="18"/>
                <w:szCs w:val="18"/>
                <w:lang w:eastAsia="zh-CN"/>
              </w:rPr>
              <w:br/>
              <w:t>Operating System, database, application, license, etc.</w:t>
            </w:r>
          </w:p>
        </w:tc>
        <w:tc>
          <w:tcPr>
            <w:tcW w:w="1728" w:type="dxa"/>
          </w:tcPr>
          <w:p w14:paraId="19131A5D" w14:textId="77777777" w:rsidR="00D57368" w:rsidRPr="00E826C4" w:rsidRDefault="00D57368" w:rsidP="00BE6AAD">
            <w:pPr>
              <w:jc w:val="right"/>
              <w:rPr>
                <w:rFonts w:cs="Arial"/>
                <w:sz w:val="18"/>
                <w:szCs w:val="18"/>
              </w:rPr>
            </w:pPr>
            <w:r w:rsidRPr="00E826C4">
              <w:rPr>
                <w:rFonts w:cs="Arial"/>
                <w:sz w:val="18"/>
                <w:szCs w:val="18"/>
              </w:rPr>
              <w:t>0.00</w:t>
            </w:r>
          </w:p>
        </w:tc>
      </w:tr>
      <w:tr w:rsidR="00D57368" w:rsidRPr="00E826C4" w14:paraId="0197515C" w14:textId="77777777" w:rsidTr="00BE6AAD">
        <w:tc>
          <w:tcPr>
            <w:tcW w:w="8640" w:type="dxa"/>
            <w:vAlign w:val="center"/>
          </w:tcPr>
          <w:p w14:paraId="18585AD1" w14:textId="77777777" w:rsidR="00D57368" w:rsidRPr="00E826C4" w:rsidRDefault="00D57368" w:rsidP="00BE6AAD">
            <w:pPr>
              <w:rPr>
                <w:rFonts w:eastAsia="SimSun" w:cs="Arial"/>
                <w:sz w:val="18"/>
                <w:szCs w:val="18"/>
                <w:lang w:eastAsia="zh-CN"/>
              </w:rPr>
            </w:pPr>
            <w:permStart w:id="745890409" w:edGrp="everyone" w:colFirst="0" w:colLast="0"/>
            <w:permStart w:id="554975640" w:edGrp="everyone" w:colFirst="1" w:colLast="1"/>
            <w:permEnd w:id="12922852"/>
            <w:permEnd w:id="906900651"/>
            <w:r w:rsidRPr="00E826C4">
              <w:rPr>
                <w:rFonts w:eastAsia="SimSun" w:cs="Arial"/>
                <w:b/>
                <w:sz w:val="18"/>
                <w:szCs w:val="18"/>
                <w:lang w:eastAsia="zh-CN"/>
              </w:rPr>
              <w:t>Other</w:t>
            </w:r>
            <w:r w:rsidRPr="00E826C4">
              <w:rPr>
                <w:rFonts w:eastAsia="SimSun" w:cs="Arial"/>
                <w:sz w:val="18"/>
                <w:szCs w:val="18"/>
                <w:lang w:eastAsia="zh-CN"/>
              </w:rPr>
              <w:t xml:space="preserve"> Costs </w:t>
            </w:r>
            <w:r w:rsidRPr="00E826C4">
              <w:rPr>
                <w:rFonts w:eastAsia="SimSun" w:cs="Arial"/>
                <w:i/>
                <w:sz w:val="15"/>
                <w:szCs w:val="15"/>
                <w:lang w:eastAsia="zh-CN"/>
              </w:rPr>
              <w:t>(please itemize and specify whether there are one-time or recurring costs)</w:t>
            </w:r>
          </w:p>
        </w:tc>
        <w:tc>
          <w:tcPr>
            <w:tcW w:w="1728" w:type="dxa"/>
          </w:tcPr>
          <w:p w14:paraId="10A0BDA0" w14:textId="77777777" w:rsidR="00D57368" w:rsidRPr="00E826C4" w:rsidRDefault="00D57368" w:rsidP="00BE6AAD">
            <w:pPr>
              <w:jc w:val="right"/>
              <w:rPr>
                <w:rFonts w:cs="Arial"/>
                <w:sz w:val="18"/>
                <w:szCs w:val="18"/>
              </w:rPr>
            </w:pPr>
            <w:r w:rsidRPr="00E826C4">
              <w:rPr>
                <w:rFonts w:cs="Arial"/>
                <w:sz w:val="18"/>
                <w:szCs w:val="18"/>
              </w:rPr>
              <w:t>0.00</w:t>
            </w:r>
          </w:p>
        </w:tc>
      </w:tr>
      <w:tr w:rsidR="00D57368" w:rsidRPr="00E826C4" w14:paraId="4BDA59EA" w14:textId="77777777" w:rsidTr="00BE6AAD">
        <w:tc>
          <w:tcPr>
            <w:tcW w:w="8640" w:type="dxa"/>
            <w:tcBorders>
              <w:bottom w:val="single" w:sz="4" w:space="0" w:color="auto"/>
            </w:tcBorders>
            <w:vAlign w:val="center"/>
          </w:tcPr>
          <w:p w14:paraId="2518ECAC" w14:textId="77777777" w:rsidR="00D57368" w:rsidRPr="003A4A92" w:rsidRDefault="00D57368" w:rsidP="00BE6AAD">
            <w:pPr>
              <w:jc w:val="right"/>
              <w:rPr>
                <w:rFonts w:eastAsia="SimSun" w:cs="Arial"/>
                <w:b/>
                <w:bCs/>
                <w:szCs w:val="20"/>
                <w:lang w:eastAsia="zh-CN"/>
              </w:rPr>
            </w:pPr>
            <w:permStart w:id="559494348" w:edGrp="everyone" w:colFirst="1" w:colLast="1"/>
            <w:permEnd w:id="745890409"/>
            <w:permEnd w:id="554975640"/>
            <w:r>
              <w:rPr>
                <w:rFonts w:eastAsia="SimSun" w:cs="Arial"/>
                <w:b/>
                <w:bCs/>
                <w:szCs w:val="20"/>
                <w:lang w:eastAsia="zh-CN"/>
              </w:rPr>
              <w:t>Deliverable</w:t>
            </w:r>
            <w:r w:rsidRPr="003A4A92">
              <w:rPr>
                <w:rFonts w:eastAsia="SimSun" w:cs="Arial"/>
                <w:b/>
                <w:bCs/>
                <w:szCs w:val="20"/>
                <w:lang w:eastAsia="zh-CN"/>
              </w:rPr>
              <w:t xml:space="preserve"> 3 Costs</w:t>
            </w:r>
          </w:p>
        </w:tc>
        <w:tc>
          <w:tcPr>
            <w:tcW w:w="1728" w:type="dxa"/>
            <w:tcBorders>
              <w:bottom w:val="single" w:sz="4" w:space="0" w:color="auto"/>
            </w:tcBorders>
          </w:tcPr>
          <w:p w14:paraId="483C4971" w14:textId="77777777" w:rsidR="00D57368" w:rsidRPr="00E826C4" w:rsidRDefault="00D57368" w:rsidP="00BE6AAD">
            <w:pPr>
              <w:jc w:val="right"/>
              <w:rPr>
                <w:rFonts w:cs="Arial"/>
                <w:b/>
                <w:sz w:val="18"/>
                <w:szCs w:val="18"/>
              </w:rPr>
            </w:pPr>
            <w:r w:rsidRPr="00E826C4">
              <w:rPr>
                <w:rFonts w:cs="Arial"/>
                <w:b/>
                <w:sz w:val="18"/>
                <w:szCs w:val="18"/>
              </w:rPr>
              <w:t>0.00</w:t>
            </w:r>
          </w:p>
        </w:tc>
      </w:tr>
      <w:tr w:rsidR="00D57368" w:rsidRPr="00E826C4" w14:paraId="43FCFC68" w14:textId="77777777" w:rsidTr="00BE6AAD">
        <w:tc>
          <w:tcPr>
            <w:tcW w:w="10368" w:type="dxa"/>
            <w:gridSpan w:val="2"/>
            <w:shd w:val="clear" w:color="auto" w:fill="D9D9D9" w:themeFill="background1" w:themeFillShade="D9"/>
            <w:vAlign w:val="center"/>
          </w:tcPr>
          <w:p w14:paraId="12B850B5" w14:textId="1EDCCDCA" w:rsidR="00D57368" w:rsidRPr="00E826C4" w:rsidRDefault="00D57368" w:rsidP="004314D6">
            <w:pPr>
              <w:jc w:val="left"/>
              <w:rPr>
                <w:rFonts w:cs="Arial"/>
                <w:szCs w:val="20"/>
              </w:rPr>
            </w:pPr>
            <w:r>
              <w:rPr>
                <w:rFonts w:eastAsia="SimSun" w:cs="Arial"/>
                <w:b/>
                <w:bCs/>
                <w:szCs w:val="20"/>
                <w:lang w:eastAsia="zh-CN"/>
              </w:rPr>
              <w:t>Deliverable</w:t>
            </w:r>
            <w:permEnd w:id="559494348"/>
            <w:r w:rsidRPr="00E826C4">
              <w:rPr>
                <w:rFonts w:eastAsia="SimSun" w:cs="Arial"/>
                <w:b/>
                <w:bCs/>
                <w:szCs w:val="20"/>
                <w:lang w:eastAsia="zh-CN"/>
              </w:rPr>
              <w:t xml:space="preserve"> 4</w:t>
            </w:r>
            <w:r>
              <w:rPr>
                <w:rFonts w:eastAsia="SimSun" w:cs="Arial"/>
                <w:b/>
                <w:bCs/>
                <w:szCs w:val="20"/>
                <w:lang w:eastAsia="zh-CN"/>
              </w:rPr>
              <w:t xml:space="preserve">: </w:t>
            </w:r>
            <w:r w:rsidR="004314D6">
              <w:rPr>
                <w:rFonts w:eastAsia="SimSun" w:cs="Arial"/>
                <w:b/>
                <w:bCs/>
                <w:color w:val="FF0000"/>
                <w:szCs w:val="20"/>
                <w:lang w:eastAsia="zh-CN"/>
              </w:rPr>
              <w:t>National virtual workshops</w:t>
            </w:r>
          </w:p>
        </w:tc>
      </w:tr>
      <w:tr w:rsidR="00D57368" w:rsidRPr="00E826C4" w14:paraId="1D6E07E2" w14:textId="77777777" w:rsidTr="00BE6AAD">
        <w:tc>
          <w:tcPr>
            <w:tcW w:w="8640" w:type="dxa"/>
            <w:vAlign w:val="center"/>
          </w:tcPr>
          <w:p w14:paraId="5B6BF4A7" w14:textId="77777777" w:rsidR="00D57368" w:rsidRPr="00E826C4" w:rsidRDefault="00D57368" w:rsidP="004314D6">
            <w:pPr>
              <w:rPr>
                <w:rFonts w:eastAsia="SimSun" w:cs="Arial"/>
                <w:sz w:val="18"/>
                <w:szCs w:val="18"/>
                <w:lang w:eastAsia="zh-CN"/>
              </w:rPr>
            </w:pPr>
            <w:permStart w:id="251069286" w:edGrp="everyone" w:colFirst="0" w:colLast="0"/>
            <w:permStart w:id="2045919939" w:edGrp="everyone" w:colFirst="1" w:colLast="1"/>
            <w:r w:rsidRPr="00E826C4">
              <w:rPr>
                <w:rFonts w:eastAsia="SimSun" w:cs="Arial"/>
                <w:b/>
                <w:sz w:val="18"/>
                <w:szCs w:val="18"/>
                <w:lang w:eastAsia="zh-CN"/>
              </w:rPr>
              <w:t>Project Manager</w:t>
            </w:r>
            <w:r w:rsidRPr="00E826C4">
              <w:rPr>
                <w:rFonts w:eastAsia="SimSun" w:cs="Arial"/>
                <w:sz w:val="18"/>
                <w:szCs w:val="18"/>
                <w:lang w:eastAsia="zh-CN"/>
              </w:rPr>
              <w:t xml:space="preserve"> costs</w:t>
            </w:r>
          </w:p>
        </w:tc>
        <w:tc>
          <w:tcPr>
            <w:tcW w:w="1728" w:type="dxa"/>
          </w:tcPr>
          <w:p w14:paraId="57958076" w14:textId="77777777" w:rsidR="00D57368" w:rsidRPr="00E826C4" w:rsidRDefault="00D57368" w:rsidP="004314D6">
            <w:pPr>
              <w:jc w:val="right"/>
              <w:rPr>
                <w:rFonts w:cs="Arial"/>
                <w:sz w:val="18"/>
                <w:szCs w:val="18"/>
              </w:rPr>
            </w:pPr>
            <w:r w:rsidRPr="00E826C4">
              <w:rPr>
                <w:rFonts w:cs="Arial"/>
                <w:sz w:val="18"/>
                <w:szCs w:val="18"/>
              </w:rPr>
              <w:t>0.00</w:t>
            </w:r>
          </w:p>
        </w:tc>
      </w:tr>
      <w:tr w:rsidR="00D57368" w:rsidRPr="00E826C4" w14:paraId="65085CE7" w14:textId="77777777" w:rsidTr="00BE6AAD">
        <w:tc>
          <w:tcPr>
            <w:tcW w:w="8640" w:type="dxa"/>
            <w:vAlign w:val="center"/>
          </w:tcPr>
          <w:p w14:paraId="21313ADA" w14:textId="77777777" w:rsidR="00D57368" w:rsidRPr="00E826C4" w:rsidRDefault="00D57368" w:rsidP="004314D6">
            <w:pPr>
              <w:rPr>
                <w:rFonts w:eastAsia="SimSun" w:cs="Arial"/>
                <w:sz w:val="18"/>
                <w:szCs w:val="18"/>
                <w:lang w:eastAsia="zh-CN"/>
              </w:rPr>
            </w:pPr>
            <w:permStart w:id="669585195" w:edGrp="everyone" w:colFirst="0" w:colLast="0"/>
            <w:permStart w:id="1429489764" w:edGrp="everyone" w:colFirst="1" w:colLast="1"/>
            <w:permEnd w:id="251069286"/>
            <w:permEnd w:id="2045919939"/>
            <w:r w:rsidRPr="00E826C4">
              <w:rPr>
                <w:rFonts w:eastAsia="SimSun" w:cs="Arial"/>
                <w:b/>
                <w:sz w:val="18"/>
                <w:szCs w:val="18"/>
                <w:lang w:eastAsia="zh-CN"/>
              </w:rPr>
              <w:t>Team members</w:t>
            </w:r>
            <w:r w:rsidRPr="00E826C4">
              <w:rPr>
                <w:rFonts w:eastAsia="SimSun" w:cs="Arial"/>
                <w:sz w:val="18"/>
                <w:szCs w:val="18"/>
                <w:lang w:eastAsia="zh-CN"/>
              </w:rPr>
              <w:t xml:space="preserve"> costs </w:t>
            </w:r>
            <w:r w:rsidRPr="00E826C4">
              <w:rPr>
                <w:rFonts w:eastAsia="SimSun" w:cs="Arial"/>
                <w:i/>
                <w:sz w:val="15"/>
                <w:szCs w:val="15"/>
                <w:lang w:eastAsia="zh-CN"/>
              </w:rPr>
              <w:t>(please itemize by function)</w:t>
            </w:r>
          </w:p>
        </w:tc>
        <w:tc>
          <w:tcPr>
            <w:tcW w:w="1728" w:type="dxa"/>
          </w:tcPr>
          <w:p w14:paraId="78AB7730" w14:textId="77777777" w:rsidR="00D57368" w:rsidRPr="00E826C4" w:rsidRDefault="00D57368" w:rsidP="004314D6">
            <w:pPr>
              <w:jc w:val="right"/>
              <w:rPr>
                <w:rFonts w:cs="Arial"/>
                <w:sz w:val="18"/>
                <w:szCs w:val="18"/>
              </w:rPr>
            </w:pPr>
            <w:r w:rsidRPr="00E826C4">
              <w:rPr>
                <w:rFonts w:cs="Arial"/>
                <w:sz w:val="18"/>
                <w:szCs w:val="18"/>
              </w:rPr>
              <w:t>0.00</w:t>
            </w:r>
          </w:p>
        </w:tc>
      </w:tr>
      <w:tr w:rsidR="00D57368" w:rsidRPr="00E826C4" w14:paraId="59101A1D" w14:textId="77777777" w:rsidTr="00BE6AAD">
        <w:tc>
          <w:tcPr>
            <w:tcW w:w="8640" w:type="dxa"/>
            <w:vAlign w:val="center"/>
          </w:tcPr>
          <w:p w14:paraId="0CE0FC7D" w14:textId="77777777" w:rsidR="00D57368" w:rsidRPr="00E826C4" w:rsidRDefault="00D57368" w:rsidP="004314D6">
            <w:pPr>
              <w:rPr>
                <w:rFonts w:eastAsia="SimSun" w:cs="Arial"/>
                <w:sz w:val="18"/>
                <w:szCs w:val="18"/>
                <w:lang w:eastAsia="zh-CN"/>
              </w:rPr>
            </w:pPr>
            <w:permStart w:id="51406911" w:edGrp="everyone" w:colFirst="0" w:colLast="0"/>
            <w:permStart w:id="1605708864" w:edGrp="everyone" w:colFirst="1" w:colLast="1"/>
            <w:permEnd w:id="669585195"/>
            <w:permEnd w:id="1429489764"/>
            <w:r w:rsidRPr="00E826C4">
              <w:rPr>
                <w:rFonts w:eastAsia="SimSun" w:cs="Arial"/>
                <w:sz w:val="18"/>
                <w:szCs w:val="18"/>
                <w:lang w:eastAsia="zh-CN"/>
              </w:rPr>
              <w:t xml:space="preserve">Other </w:t>
            </w:r>
            <w:r w:rsidRPr="00E826C4">
              <w:rPr>
                <w:rFonts w:eastAsia="SimSun" w:cs="Arial"/>
                <w:b/>
                <w:sz w:val="18"/>
                <w:szCs w:val="18"/>
                <w:lang w:eastAsia="zh-CN"/>
              </w:rPr>
              <w:t>technical costs</w:t>
            </w:r>
            <w:r w:rsidRPr="00E826C4">
              <w:rPr>
                <w:rFonts w:eastAsia="SimSun" w:cs="Arial"/>
                <w:sz w:val="18"/>
                <w:szCs w:val="18"/>
                <w:lang w:eastAsia="zh-CN"/>
              </w:rPr>
              <w:t xml:space="preserve"> </w:t>
            </w:r>
            <w:r w:rsidRPr="00E826C4">
              <w:rPr>
                <w:rFonts w:eastAsia="SimSun" w:cs="Arial"/>
                <w:i/>
                <w:sz w:val="15"/>
                <w:szCs w:val="15"/>
                <w:lang w:eastAsia="zh-CN"/>
              </w:rPr>
              <w:t>(please itemize and specify whether there are one-time or recurring costs)</w:t>
            </w:r>
            <w:r w:rsidRPr="00E826C4">
              <w:rPr>
                <w:rFonts w:eastAsia="SimSun" w:cs="Arial"/>
                <w:sz w:val="18"/>
                <w:szCs w:val="18"/>
                <w:lang w:eastAsia="zh-CN"/>
              </w:rPr>
              <w:t xml:space="preserve">: </w:t>
            </w:r>
            <w:r w:rsidRPr="00E826C4">
              <w:rPr>
                <w:rFonts w:eastAsia="SimSun" w:cs="Arial"/>
                <w:sz w:val="18"/>
                <w:szCs w:val="18"/>
                <w:lang w:eastAsia="zh-CN"/>
              </w:rPr>
              <w:br/>
              <w:t>Operating System, database, application, license, etc.</w:t>
            </w:r>
          </w:p>
        </w:tc>
        <w:tc>
          <w:tcPr>
            <w:tcW w:w="1728" w:type="dxa"/>
          </w:tcPr>
          <w:p w14:paraId="2E42F079" w14:textId="77777777" w:rsidR="00D57368" w:rsidRPr="00E826C4" w:rsidRDefault="00D57368" w:rsidP="004314D6">
            <w:pPr>
              <w:jc w:val="right"/>
              <w:rPr>
                <w:rFonts w:cs="Arial"/>
                <w:sz w:val="18"/>
                <w:szCs w:val="18"/>
              </w:rPr>
            </w:pPr>
            <w:r w:rsidRPr="00E826C4">
              <w:rPr>
                <w:rFonts w:cs="Arial"/>
                <w:sz w:val="18"/>
                <w:szCs w:val="18"/>
              </w:rPr>
              <w:t>0.00</w:t>
            </w:r>
          </w:p>
        </w:tc>
      </w:tr>
      <w:tr w:rsidR="00D57368" w:rsidRPr="00E826C4" w14:paraId="547F86BB" w14:textId="77777777" w:rsidTr="00BE6AAD">
        <w:tc>
          <w:tcPr>
            <w:tcW w:w="8640" w:type="dxa"/>
            <w:vAlign w:val="center"/>
          </w:tcPr>
          <w:p w14:paraId="59C6A14D" w14:textId="77777777" w:rsidR="00D57368" w:rsidRPr="00E826C4" w:rsidRDefault="00D57368" w:rsidP="004314D6">
            <w:pPr>
              <w:rPr>
                <w:rFonts w:eastAsia="SimSun" w:cs="Arial"/>
                <w:sz w:val="18"/>
                <w:szCs w:val="18"/>
                <w:lang w:eastAsia="zh-CN"/>
              </w:rPr>
            </w:pPr>
            <w:permStart w:id="441148903" w:edGrp="everyone" w:colFirst="0" w:colLast="0"/>
            <w:permStart w:id="1466070109" w:edGrp="everyone" w:colFirst="1" w:colLast="1"/>
            <w:permEnd w:id="51406911"/>
            <w:permEnd w:id="1605708864"/>
            <w:r w:rsidRPr="00E826C4">
              <w:rPr>
                <w:rFonts w:eastAsia="SimSun" w:cs="Arial"/>
                <w:b/>
                <w:sz w:val="18"/>
                <w:szCs w:val="18"/>
                <w:lang w:eastAsia="zh-CN"/>
              </w:rPr>
              <w:t>Other</w:t>
            </w:r>
            <w:r w:rsidRPr="00E826C4">
              <w:rPr>
                <w:rFonts w:eastAsia="SimSun" w:cs="Arial"/>
                <w:sz w:val="18"/>
                <w:szCs w:val="18"/>
                <w:lang w:eastAsia="zh-CN"/>
              </w:rPr>
              <w:t xml:space="preserve"> Costs </w:t>
            </w:r>
            <w:r w:rsidRPr="00E826C4">
              <w:rPr>
                <w:rFonts w:eastAsia="SimSun" w:cs="Arial"/>
                <w:i/>
                <w:sz w:val="15"/>
                <w:szCs w:val="15"/>
                <w:lang w:eastAsia="zh-CN"/>
              </w:rPr>
              <w:t>(please itemize and specify whether there are one-time or recurring costs)</w:t>
            </w:r>
          </w:p>
        </w:tc>
        <w:tc>
          <w:tcPr>
            <w:tcW w:w="1728" w:type="dxa"/>
          </w:tcPr>
          <w:p w14:paraId="3426EDDA" w14:textId="77777777" w:rsidR="00D57368" w:rsidRPr="00E826C4" w:rsidRDefault="00D57368" w:rsidP="004314D6">
            <w:pPr>
              <w:jc w:val="right"/>
              <w:rPr>
                <w:rFonts w:cs="Arial"/>
                <w:sz w:val="18"/>
                <w:szCs w:val="18"/>
              </w:rPr>
            </w:pPr>
            <w:r w:rsidRPr="00E826C4">
              <w:rPr>
                <w:rFonts w:cs="Arial"/>
                <w:sz w:val="18"/>
                <w:szCs w:val="18"/>
              </w:rPr>
              <w:t>0.00</w:t>
            </w:r>
          </w:p>
        </w:tc>
      </w:tr>
      <w:tr w:rsidR="00D57368" w:rsidRPr="00E826C4" w14:paraId="5BD7EAB7" w14:textId="77777777" w:rsidTr="00BE6AAD">
        <w:tc>
          <w:tcPr>
            <w:tcW w:w="8640" w:type="dxa"/>
            <w:tcBorders>
              <w:bottom w:val="single" w:sz="4" w:space="0" w:color="auto"/>
            </w:tcBorders>
            <w:vAlign w:val="center"/>
          </w:tcPr>
          <w:p w14:paraId="3B60992A" w14:textId="77777777" w:rsidR="00D57368" w:rsidRPr="003A4A92" w:rsidRDefault="00D57368" w:rsidP="004314D6">
            <w:pPr>
              <w:jc w:val="right"/>
              <w:rPr>
                <w:rFonts w:eastAsia="SimSun" w:cs="Arial"/>
                <w:b/>
                <w:bCs/>
                <w:szCs w:val="20"/>
                <w:lang w:eastAsia="zh-CN"/>
              </w:rPr>
            </w:pPr>
            <w:permStart w:id="160307027" w:edGrp="everyone" w:colFirst="1" w:colLast="1"/>
            <w:permEnd w:id="441148903"/>
            <w:permEnd w:id="1466070109"/>
            <w:r>
              <w:rPr>
                <w:rFonts w:eastAsia="SimSun" w:cs="Arial"/>
                <w:b/>
                <w:bCs/>
                <w:szCs w:val="20"/>
                <w:lang w:eastAsia="zh-CN"/>
              </w:rPr>
              <w:t>Deliverable</w:t>
            </w:r>
            <w:r w:rsidRPr="003A4A92">
              <w:rPr>
                <w:rFonts w:eastAsia="SimSun" w:cs="Arial"/>
                <w:b/>
                <w:bCs/>
                <w:szCs w:val="20"/>
                <w:lang w:eastAsia="zh-CN"/>
              </w:rPr>
              <w:t xml:space="preserve"> 4 Costs</w:t>
            </w:r>
          </w:p>
        </w:tc>
        <w:tc>
          <w:tcPr>
            <w:tcW w:w="1728" w:type="dxa"/>
            <w:tcBorders>
              <w:bottom w:val="single" w:sz="4" w:space="0" w:color="auto"/>
            </w:tcBorders>
          </w:tcPr>
          <w:p w14:paraId="03E0A2F3" w14:textId="77777777" w:rsidR="00D57368" w:rsidRPr="00E826C4" w:rsidRDefault="00D57368" w:rsidP="004314D6">
            <w:pPr>
              <w:jc w:val="right"/>
              <w:rPr>
                <w:rFonts w:cs="Arial"/>
                <w:b/>
                <w:sz w:val="18"/>
                <w:szCs w:val="18"/>
              </w:rPr>
            </w:pPr>
            <w:r w:rsidRPr="00E826C4">
              <w:rPr>
                <w:rFonts w:cs="Arial"/>
                <w:b/>
                <w:sz w:val="18"/>
                <w:szCs w:val="18"/>
              </w:rPr>
              <w:t>0.00</w:t>
            </w:r>
          </w:p>
        </w:tc>
      </w:tr>
      <w:permEnd w:id="160307027"/>
      <w:tr w:rsidR="004314D6" w:rsidRPr="00E826C4" w14:paraId="434101C5" w14:textId="77777777" w:rsidTr="004314D6">
        <w:tc>
          <w:tcPr>
            <w:tcW w:w="10368" w:type="dxa"/>
            <w:gridSpan w:val="2"/>
            <w:tcBorders>
              <w:bottom w:val="single" w:sz="4" w:space="0" w:color="auto"/>
            </w:tcBorders>
            <w:shd w:val="clear" w:color="auto" w:fill="auto"/>
            <w:vAlign w:val="center"/>
          </w:tcPr>
          <w:p w14:paraId="6A11ADAF" w14:textId="6B0F368F" w:rsidR="004314D6" w:rsidRPr="00E826C4" w:rsidRDefault="004314D6" w:rsidP="004314D6">
            <w:pPr>
              <w:jc w:val="left"/>
              <w:rPr>
                <w:rFonts w:cs="Arial"/>
                <w:b/>
                <w:sz w:val="18"/>
                <w:szCs w:val="18"/>
              </w:rPr>
            </w:pPr>
            <w:r>
              <w:rPr>
                <w:rFonts w:eastAsia="SimSun" w:cs="Arial"/>
                <w:b/>
                <w:bCs/>
                <w:szCs w:val="20"/>
                <w:lang w:eastAsia="zh-CN"/>
              </w:rPr>
              <w:t>Deliverable</w:t>
            </w:r>
            <w:r w:rsidRPr="00E826C4">
              <w:rPr>
                <w:rFonts w:eastAsia="SimSun" w:cs="Arial"/>
                <w:b/>
                <w:bCs/>
                <w:szCs w:val="20"/>
                <w:lang w:eastAsia="zh-CN"/>
              </w:rPr>
              <w:t xml:space="preserve"> </w:t>
            </w:r>
            <w:r>
              <w:rPr>
                <w:rFonts w:eastAsia="SimSun" w:cs="Arial"/>
                <w:b/>
                <w:bCs/>
                <w:szCs w:val="20"/>
                <w:lang w:eastAsia="zh-CN"/>
              </w:rPr>
              <w:t xml:space="preserve">5: </w:t>
            </w:r>
            <w:r>
              <w:rPr>
                <w:rFonts w:eastAsia="SimSun" w:cs="Arial"/>
                <w:b/>
                <w:bCs/>
                <w:color w:val="FF0000"/>
                <w:szCs w:val="20"/>
                <w:lang w:eastAsia="zh-CN"/>
              </w:rPr>
              <w:t>National enforcement guidelines</w:t>
            </w:r>
          </w:p>
        </w:tc>
      </w:tr>
      <w:tr w:rsidR="004314D6" w:rsidRPr="00E826C4" w14:paraId="26ABCB31" w14:textId="77777777" w:rsidTr="004314D6">
        <w:tc>
          <w:tcPr>
            <w:tcW w:w="8640" w:type="dxa"/>
            <w:tcBorders>
              <w:bottom w:val="single" w:sz="4" w:space="0" w:color="auto"/>
            </w:tcBorders>
            <w:shd w:val="clear" w:color="auto" w:fill="auto"/>
            <w:vAlign w:val="center"/>
          </w:tcPr>
          <w:p w14:paraId="01F9277A" w14:textId="34566185" w:rsidR="004314D6" w:rsidRDefault="004314D6" w:rsidP="004314D6">
            <w:pPr>
              <w:jc w:val="left"/>
              <w:rPr>
                <w:rFonts w:eastAsia="SimSun" w:cs="Arial"/>
                <w:b/>
                <w:bCs/>
                <w:szCs w:val="20"/>
                <w:lang w:eastAsia="zh-CN"/>
              </w:rPr>
            </w:pPr>
            <w:r w:rsidRPr="00E826C4">
              <w:rPr>
                <w:rFonts w:eastAsia="SimSun" w:cs="Arial"/>
                <w:b/>
                <w:sz w:val="18"/>
                <w:szCs w:val="18"/>
                <w:lang w:eastAsia="zh-CN"/>
              </w:rPr>
              <w:t>Project Manager</w:t>
            </w:r>
            <w:r w:rsidRPr="00E826C4">
              <w:rPr>
                <w:rFonts w:eastAsia="SimSun" w:cs="Arial"/>
                <w:sz w:val="18"/>
                <w:szCs w:val="18"/>
                <w:lang w:eastAsia="zh-CN"/>
              </w:rPr>
              <w:t xml:space="preserve"> costs</w:t>
            </w:r>
          </w:p>
        </w:tc>
        <w:tc>
          <w:tcPr>
            <w:tcW w:w="1728" w:type="dxa"/>
            <w:tcBorders>
              <w:bottom w:val="single" w:sz="4" w:space="0" w:color="auto"/>
            </w:tcBorders>
            <w:shd w:val="clear" w:color="auto" w:fill="auto"/>
          </w:tcPr>
          <w:p w14:paraId="4E6C2A9E" w14:textId="56D7FCF5" w:rsidR="004314D6" w:rsidRPr="00E826C4" w:rsidRDefault="004314D6" w:rsidP="004314D6">
            <w:pPr>
              <w:jc w:val="right"/>
              <w:rPr>
                <w:rFonts w:cs="Arial"/>
                <w:b/>
                <w:sz w:val="18"/>
                <w:szCs w:val="18"/>
              </w:rPr>
            </w:pPr>
            <w:r w:rsidRPr="00E826C4">
              <w:rPr>
                <w:rFonts w:cs="Arial"/>
                <w:sz w:val="18"/>
                <w:szCs w:val="18"/>
              </w:rPr>
              <w:t>0.00</w:t>
            </w:r>
          </w:p>
        </w:tc>
      </w:tr>
      <w:tr w:rsidR="004314D6" w:rsidRPr="00E826C4" w14:paraId="5B95A864" w14:textId="77777777" w:rsidTr="004314D6">
        <w:tc>
          <w:tcPr>
            <w:tcW w:w="8640" w:type="dxa"/>
            <w:tcBorders>
              <w:bottom w:val="single" w:sz="4" w:space="0" w:color="auto"/>
            </w:tcBorders>
            <w:shd w:val="clear" w:color="auto" w:fill="auto"/>
            <w:vAlign w:val="center"/>
          </w:tcPr>
          <w:p w14:paraId="20BEDA22" w14:textId="70E80D3F" w:rsidR="004314D6" w:rsidRDefault="004314D6" w:rsidP="004314D6">
            <w:pPr>
              <w:jc w:val="left"/>
              <w:rPr>
                <w:rFonts w:eastAsia="SimSun" w:cs="Arial"/>
                <w:b/>
                <w:bCs/>
                <w:szCs w:val="20"/>
                <w:lang w:eastAsia="zh-CN"/>
              </w:rPr>
            </w:pPr>
            <w:r w:rsidRPr="00E826C4">
              <w:rPr>
                <w:rFonts w:eastAsia="SimSun" w:cs="Arial"/>
                <w:b/>
                <w:sz w:val="18"/>
                <w:szCs w:val="18"/>
                <w:lang w:eastAsia="zh-CN"/>
              </w:rPr>
              <w:t>Team members</w:t>
            </w:r>
            <w:r w:rsidRPr="00E826C4">
              <w:rPr>
                <w:rFonts w:eastAsia="SimSun" w:cs="Arial"/>
                <w:sz w:val="18"/>
                <w:szCs w:val="18"/>
                <w:lang w:eastAsia="zh-CN"/>
              </w:rPr>
              <w:t xml:space="preserve"> costs </w:t>
            </w:r>
            <w:r w:rsidRPr="00E826C4">
              <w:rPr>
                <w:rFonts w:eastAsia="SimSun" w:cs="Arial"/>
                <w:i/>
                <w:sz w:val="15"/>
                <w:szCs w:val="15"/>
                <w:lang w:eastAsia="zh-CN"/>
              </w:rPr>
              <w:t>(please itemize by function)</w:t>
            </w:r>
          </w:p>
        </w:tc>
        <w:tc>
          <w:tcPr>
            <w:tcW w:w="1728" w:type="dxa"/>
            <w:tcBorders>
              <w:bottom w:val="single" w:sz="4" w:space="0" w:color="auto"/>
            </w:tcBorders>
            <w:shd w:val="clear" w:color="auto" w:fill="auto"/>
          </w:tcPr>
          <w:p w14:paraId="54C318A7" w14:textId="37103A11" w:rsidR="004314D6" w:rsidRPr="00E826C4" w:rsidRDefault="004314D6" w:rsidP="004314D6">
            <w:pPr>
              <w:jc w:val="right"/>
              <w:rPr>
                <w:rFonts w:cs="Arial"/>
                <w:b/>
                <w:sz w:val="18"/>
                <w:szCs w:val="18"/>
              </w:rPr>
            </w:pPr>
            <w:r w:rsidRPr="00E826C4">
              <w:rPr>
                <w:rFonts w:cs="Arial"/>
                <w:sz w:val="18"/>
                <w:szCs w:val="18"/>
              </w:rPr>
              <w:t>0.00</w:t>
            </w:r>
          </w:p>
        </w:tc>
      </w:tr>
      <w:tr w:rsidR="004314D6" w:rsidRPr="00E826C4" w14:paraId="2BA4A934" w14:textId="77777777" w:rsidTr="004314D6">
        <w:tc>
          <w:tcPr>
            <w:tcW w:w="8640" w:type="dxa"/>
            <w:tcBorders>
              <w:bottom w:val="single" w:sz="4" w:space="0" w:color="auto"/>
            </w:tcBorders>
            <w:shd w:val="clear" w:color="auto" w:fill="auto"/>
            <w:vAlign w:val="center"/>
          </w:tcPr>
          <w:p w14:paraId="3FBC11BE" w14:textId="1151133D" w:rsidR="004314D6" w:rsidRDefault="004314D6" w:rsidP="004314D6">
            <w:pPr>
              <w:jc w:val="left"/>
              <w:rPr>
                <w:rFonts w:eastAsia="SimSun" w:cs="Arial"/>
                <w:b/>
                <w:bCs/>
                <w:szCs w:val="20"/>
                <w:lang w:eastAsia="zh-CN"/>
              </w:rPr>
            </w:pPr>
            <w:r w:rsidRPr="00E826C4">
              <w:rPr>
                <w:rFonts w:eastAsia="SimSun" w:cs="Arial"/>
                <w:sz w:val="18"/>
                <w:szCs w:val="18"/>
                <w:lang w:eastAsia="zh-CN"/>
              </w:rPr>
              <w:t xml:space="preserve">Other </w:t>
            </w:r>
            <w:r w:rsidRPr="00E826C4">
              <w:rPr>
                <w:rFonts w:eastAsia="SimSun" w:cs="Arial"/>
                <w:b/>
                <w:sz w:val="18"/>
                <w:szCs w:val="18"/>
                <w:lang w:eastAsia="zh-CN"/>
              </w:rPr>
              <w:t>technical costs</w:t>
            </w:r>
            <w:r w:rsidRPr="00E826C4">
              <w:rPr>
                <w:rFonts w:eastAsia="SimSun" w:cs="Arial"/>
                <w:sz w:val="18"/>
                <w:szCs w:val="18"/>
                <w:lang w:eastAsia="zh-CN"/>
              </w:rPr>
              <w:t xml:space="preserve"> </w:t>
            </w:r>
            <w:r w:rsidRPr="00E826C4">
              <w:rPr>
                <w:rFonts w:eastAsia="SimSun" w:cs="Arial"/>
                <w:i/>
                <w:sz w:val="15"/>
                <w:szCs w:val="15"/>
                <w:lang w:eastAsia="zh-CN"/>
              </w:rPr>
              <w:t>(please itemize and specify whether there are one-time or recurring costs)</w:t>
            </w:r>
            <w:r w:rsidRPr="00E826C4">
              <w:rPr>
                <w:rFonts w:eastAsia="SimSun" w:cs="Arial"/>
                <w:sz w:val="18"/>
                <w:szCs w:val="18"/>
                <w:lang w:eastAsia="zh-CN"/>
              </w:rPr>
              <w:t xml:space="preserve">: </w:t>
            </w:r>
            <w:r w:rsidRPr="00E826C4">
              <w:rPr>
                <w:rFonts w:eastAsia="SimSun" w:cs="Arial"/>
                <w:sz w:val="18"/>
                <w:szCs w:val="18"/>
                <w:lang w:eastAsia="zh-CN"/>
              </w:rPr>
              <w:br/>
              <w:t>Operating System, database, application, license, etc.</w:t>
            </w:r>
          </w:p>
        </w:tc>
        <w:tc>
          <w:tcPr>
            <w:tcW w:w="1728" w:type="dxa"/>
            <w:tcBorders>
              <w:bottom w:val="single" w:sz="4" w:space="0" w:color="auto"/>
            </w:tcBorders>
            <w:shd w:val="clear" w:color="auto" w:fill="auto"/>
          </w:tcPr>
          <w:p w14:paraId="2D0172FA" w14:textId="049069B5" w:rsidR="004314D6" w:rsidRPr="00E826C4" w:rsidRDefault="004314D6" w:rsidP="004314D6">
            <w:pPr>
              <w:jc w:val="right"/>
              <w:rPr>
                <w:rFonts w:cs="Arial"/>
                <w:b/>
                <w:sz w:val="18"/>
                <w:szCs w:val="18"/>
              </w:rPr>
            </w:pPr>
            <w:r w:rsidRPr="00E826C4">
              <w:rPr>
                <w:rFonts w:cs="Arial"/>
                <w:sz w:val="18"/>
                <w:szCs w:val="18"/>
              </w:rPr>
              <w:t>0.00</w:t>
            </w:r>
          </w:p>
        </w:tc>
      </w:tr>
      <w:tr w:rsidR="004314D6" w:rsidRPr="00E826C4" w14:paraId="1E16369A" w14:textId="77777777" w:rsidTr="004314D6">
        <w:tc>
          <w:tcPr>
            <w:tcW w:w="8640" w:type="dxa"/>
            <w:tcBorders>
              <w:bottom w:val="single" w:sz="4" w:space="0" w:color="auto"/>
            </w:tcBorders>
            <w:shd w:val="clear" w:color="auto" w:fill="auto"/>
            <w:vAlign w:val="center"/>
          </w:tcPr>
          <w:p w14:paraId="7474D228" w14:textId="6E5BCD9E" w:rsidR="004314D6" w:rsidRDefault="004314D6" w:rsidP="004314D6">
            <w:pPr>
              <w:jc w:val="left"/>
              <w:rPr>
                <w:rFonts w:eastAsia="SimSun" w:cs="Arial"/>
                <w:b/>
                <w:bCs/>
                <w:szCs w:val="20"/>
                <w:lang w:eastAsia="zh-CN"/>
              </w:rPr>
            </w:pPr>
            <w:r w:rsidRPr="00E826C4">
              <w:rPr>
                <w:rFonts w:eastAsia="SimSun" w:cs="Arial"/>
                <w:b/>
                <w:sz w:val="18"/>
                <w:szCs w:val="18"/>
                <w:lang w:eastAsia="zh-CN"/>
              </w:rPr>
              <w:t>Other</w:t>
            </w:r>
            <w:r w:rsidRPr="00E826C4">
              <w:rPr>
                <w:rFonts w:eastAsia="SimSun" w:cs="Arial"/>
                <w:sz w:val="18"/>
                <w:szCs w:val="18"/>
                <w:lang w:eastAsia="zh-CN"/>
              </w:rPr>
              <w:t xml:space="preserve"> Costs </w:t>
            </w:r>
            <w:r w:rsidRPr="00E826C4">
              <w:rPr>
                <w:rFonts w:eastAsia="SimSun" w:cs="Arial"/>
                <w:i/>
                <w:sz w:val="15"/>
                <w:szCs w:val="15"/>
                <w:lang w:eastAsia="zh-CN"/>
              </w:rPr>
              <w:t>(please itemize and specify whether there are one-time or recurring costs)</w:t>
            </w:r>
          </w:p>
        </w:tc>
        <w:tc>
          <w:tcPr>
            <w:tcW w:w="1728" w:type="dxa"/>
            <w:tcBorders>
              <w:bottom w:val="single" w:sz="4" w:space="0" w:color="auto"/>
            </w:tcBorders>
            <w:shd w:val="clear" w:color="auto" w:fill="auto"/>
          </w:tcPr>
          <w:p w14:paraId="40AF3F25" w14:textId="3333FBD4" w:rsidR="004314D6" w:rsidRPr="00E826C4" w:rsidRDefault="004314D6" w:rsidP="004314D6">
            <w:pPr>
              <w:jc w:val="right"/>
              <w:rPr>
                <w:rFonts w:cs="Arial"/>
                <w:b/>
                <w:sz w:val="18"/>
                <w:szCs w:val="18"/>
              </w:rPr>
            </w:pPr>
            <w:r w:rsidRPr="00E826C4">
              <w:rPr>
                <w:rFonts w:cs="Arial"/>
                <w:sz w:val="18"/>
                <w:szCs w:val="18"/>
              </w:rPr>
              <w:t>0.00</w:t>
            </w:r>
          </w:p>
        </w:tc>
      </w:tr>
      <w:tr w:rsidR="004314D6" w:rsidRPr="00E826C4" w14:paraId="7999AB30" w14:textId="77777777" w:rsidTr="004314D6">
        <w:tc>
          <w:tcPr>
            <w:tcW w:w="8640" w:type="dxa"/>
            <w:tcBorders>
              <w:bottom w:val="single" w:sz="4" w:space="0" w:color="auto"/>
            </w:tcBorders>
            <w:shd w:val="clear" w:color="auto" w:fill="auto"/>
            <w:vAlign w:val="center"/>
          </w:tcPr>
          <w:p w14:paraId="131F0D86" w14:textId="6E8B923F" w:rsidR="004314D6" w:rsidRDefault="004314D6" w:rsidP="004314D6">
            <w:pPr>
              <w:jc w:val="right"/>
              <w:rPr>
                <w:rFonts w:eastAsia="SimSun" w:cs="Arial"/>
                <w:b/>
                <w:bCs/>
                <w:szCs w:val="20"/>
                <w:lang w:eastAsia="zh-CN"/>
              </w:rPr>
            </w:pPr>
            <w:r>
              <w:rPr>
                <w:rFonts w:eastAsia="SimSun" w:cs="Arial"/>
                <w:b/>
                <w:bCs/>
                <w:szCs w:val="20"/>
                <w:lang w:eastAsia="zh-CN"/>
              </w:rPr>
              <w:t>Deliverable</w:t>
            </w:r>
            <w:r w:rsidRPr="003A4A92">
              <w:rPr>
                <w:rFonts w:eastAsia="SimSun" w:cs="Arial"/>
                <w:b/>
                <w:bCs/>
                <w:szCs w:val="20"/>
                <w:lang w:eastAsia="zh-CN"/>
              </w:rPr>
              <w:t xml:space="preserve"> </w:t>
            </w:r>
            <w:r>
              <w:rPr>
                <w:rFonts w:eastAsia="SimSun" w:cs="Arial"/>
                <w:b/>
                <w:bCs/>
                <w:szCs w:val="20"/>
                <w:lang w:eastAsia="zh-CN"/>
              </w:rPr>
              <w:t>5</w:t>
            </w:r>
            <w:r w:rsidRPr="003A4A92">
              <w:rPr>
                <w:rFonts w:eastAsia="SimSun" w:cs="Arial"/>
                <w:b/>
                <w:bCs/>
                <w:szCs w:val="20"/>
                <w:lang w:eastAsia="zh-CN"/>
              </w:rPr>
              <w:t xml:space="preserve"> Costs</w:t>
            </w:r>
          </w:p>
        </w:tc>
        <w:tc>
          <w:tcPr>
            <w:tcW w:w="1728" w:type="dxa"/>
            <w:tcBorders>
              <w:bottom w:val="single" w:sz="4" w:space="0" w:color="auto"/>
            </w:tcBorders>
            <w:shd w:val="clear" w:color="auto" w:fill="auto"/>
          </w:tcPr>
          <w:p w14:paraId="295694DD" w14:textId="6C50BAE5" w:rsidR="004314D6" w:rsidRPr="00E826C4" w:rsidRDefault="004314D6" w:rsidP="004314D6">
            <w:pPr>
              <w:jc w:val="right"/>
              <w:rPr>
                <w:rFonts w:cs="Arial"/>
                <w:b/>
                <w:sz w:val="18"/>
                <w:szCs w:val="18"/>
              </w:rPr>
            </w:pPr>
            <w:r w:rsidRPr="00E826C4">
              <w:rPr>
                <w:rFonts w:cs="Arial"/>
                <w:sz w:val="18"/>
                <w:szCs w:val="18"/>
              </w:rPr>
              <w:t>0.00</w:t>
            </w:r>
          </w:p>
        </w:tc>
      </w:tr>
      <w:tr w:rsidR="00910A46" w:rsidRPr="00E826C4" w14:paraId="070E2370" w14:textId="77777777" w:rsidTr="00BE6AAD">
        <w:tc>
          <w:tcPr>
            <w:tcW w:w="8640" w:type="dxa"/>
            <w:tcBorders>
              <w:bottom w:val="single" w:sz="4" w:space="0" w:color="auto"/>
            </w:tcBorders>
            <w:vAlign w:val="center"/>
          </w:tcPr>
          <w:p w14:paraId="2116F8A6" w14:textId="132A5DBA" w:rsidR="00910A46" w:rsidRDefault="00910A46" w:rsidP="00BE6AAD">
            <w:pPr>
              <w:jc w:val="right"/>
              <w:rPr>
                <w:rFonts w:eastAsia="SimSun" w:cs="Arial"/>
                <w:b/>
                <w:bCs/>
                <w:szCs w:val="20"/>
                <w:lang w:eastAsia="zh-CN"/>
              </w:rPr>
            </w:pPr>
            <w:r>
              <w:rPr>
                <w:rFonts w:eastAsia="SimSun" w:cs="Arial"/>
                <w:b/>
                <w:bCs/>
                <w:szCs w:val="20"/>
                <w:lang w:eastAsia="zh-CN"/>
              </w:rPr>
              <w:t xml:space="preserve"> 5-7% Overhead cost for non-profit institutions</w:t>
            </w:r>
          </w:p>
        </w:tc>
        <w:tc>
          <w:tcPr>
            <w:tcW w:w="1728" w:type="dxa"/>
            <w:tcBorders>
              <w:bottom w:val="single" w:sz="4" w:space="0" w:color="auto"/>
            </w:tcBorders>
          </w:tcPr>
          <w:p w14:paraId="094DC1BD" w14:textId="77777777" w:rsidR="00910A46" w:rsidRPr="00E826C4" w:rsidRDefault="00910A46" w:rsidP="00BE6AAD">
            <w:pPr>
              <w:jc w:val="right"/>
              <w:rPr>
                <w:rFonts w:cs="Arial"/>
                <w:b/>
                <w:sz w:val="18"/>
                <w:szCs w:val="18"/>
              </w:rPr>
            </w:pPr>
          </w:p>
        </w:tc>
      </w:tr>
      <w:tr w:rsidR="00D57368" w:rsidRPr="003A4A92" w14:paraId="5D285716" w14:textId="77777777" w:rsidTr="00BE6AAD">
        <w:tc>
          <w:tcPr>
            <w:tcW w:w="8640" w:type="dxa"/>
            <w:shd w:val="clear" w:color="auto" w:fill="000000" w:themeFill="text1"/>
            <w:vAlign w:val="center"/>
          </w:tcPr>
          <w:p w14:paraId="05544F4B" w14:textId="77777777" w:rsidR="00D57368" w:rsidRPr="00681E3D" w:rsidRDefault="00D57368" w:rsidP="00BE6AAD">
            <w:pPr>
              <w:rPr>
                <w:rFonts w:eastAsia="SimSun" w:cs="Arial"/>
                <w:b/>
                <w:bCs/>
                <w:color w:val="FFFFFF" w:themeColor="background1"/>
                <w:szCs w:val="20"/>
                <w:lang w:eastAsia="zh-CN"/>
              </w:rPr>
            </w:pPr>
            <w:r w:rsidRPr="00681E3D">
              <w:rPr>
                <w:rFonts w:eastAsia="SimSun" w:cs="Arial"/>
                <w:b/>
                <w:bCs/>
                <w:color w:val="FFFFFF" w:themeColor="background1"/>
                <w:szCs w:val="20"/>
                <w:lang w:eastAsia="zh-CN"/>
              </w:rPr>
              <w:t>TOTAL PROJECT COSTS</w:t>
            </w:r>
          </w:p>
        </w:tc>
        <w:tc>
          <w:tcPr>
            <w:tcW w:w="1728" w:type="dxa"/>
            <w:shd w:val="clear" w:color="auto" w:fill="000000" w:themeFill="text1"/>
          </w:tcPr>
          <w:p w14:paraId="0E729770" w14:textId="77777777" w:rsidR="00D57368" w:rsidRPr="00681E3D" w:rsidRDefault="00D57368" w:rsidP="00BE6AAD">
            <w:pPr>
              <w:jc w:val="right"/>
              <w:rPr>
                <w:rFonts w:cs="Arial"/>
                <w:b/>
                <w:color w:val="FFFFFF" w:themeColor="background1"/>
                <w:szCs w:val="20"/>
              </w:rPr>
            </w:pPr>
            <w:r w:rsidRPr="00681E3D">
              <w:rPr>
                <w:rFonts w:cs="Arial"/>
                <w:b/>
                <w:color w:val="FFFFFF" w:themeColor="background1"/>
                <w:szCs w:val="20"/>
              </w:rPr>
              <w:t>0.00</w:t>
            </w:r>
          </w:p>
        </w:tc>
      </w:tr>
      <w:permEnd w:id="2091936361"/>
    </w:tbl>
    <w:p w14:paraId="33234063" w14:textId="77777777" w:rsidR="00D57368" w:rsidRDefault="00D57368" w:rsidP="00B11424">
      <w:pPr>
        <w:pStyle w:val="BodyText"/>
        <w:spacing w:after="0"/>
        <w:ind w:left="0"/>
        <w:rPr>
          <w:rFonts w:ascii="Arial" w:hAnsi="Arial" w:cs="Arial"/>
          <w:b/>
          <w:bCs/>
          <w:sz w:val="18"/>
          <w:szCs w:val="18"/>
        </w:rPr>
      </w:pPr>
    </w:p>
    <w:p w14:paraId="5C60085F" w14:textId="0E9A3C37" w:rsidR="001C7D01" w:rsidRDefault="006A5B02" w:rsidP="00B11424">
      <w:pPr>
        <w:pStyle w:val="BodyText"/>
        <w:spacing w:after="0"/>
        <w:ind w:left="0"/>
        <w:rPr>
          <w:rFonts w:ascii="Arial" w:hAnsi="Arial" w:cs="Arial"/>
          <w:b/>
          <w:bCs/>
          <w:sz w:val="18"/>
          <w:szCs w:val="18"/>
        </w:rPr>
      </w:pPr>
      <w:r w:rsidRPr="001307E0">
        <w:rPr>
          <w:rFonts w:ascii="Arial" w:hAnsi="Arial" w:cs="Arial"/>
          <w:b/>
          <w:bCs/>
          <w:sz w:val="18"/>
          <w:szCs w:val="18"/>
        </w:rPr>
        <w:t xml:space="preserve">The enclosed Proposal is valid for </w:t>
      </w:r>
      <w:permStart w:id="29716650" w:edGrp="everyone"/>
      <w:permStart w:id="1051997662" w:edGrp="everyone"/>
      <w:r w:rsidR="000E6CA5">
        <w:rPr>
          <w:rFonts w:ascii="Arial" w:hAnsi="Arial" w:cs="Arial"/>
          <w:b/>
          <w:bCs/>
          <w:sz w:val="18"/>
          <w:szCs w:val="18"/>
          <w:u w:val="single"/>
        </w:rPr>
        <w:t>180</w:t>
      </w:r>
      <w:r w:rsidR="000E6CA5" w:rsidRPr="001307E0">
        <w:rPr>
          <w:rFonts w:ascii="Arial" w:hAnsi="Arial" w:cs="Arial"/>
          <w:b/>
          <w:bCs/>
          <w:sz w:val="18"/>
          <w:szCs w:val="18"/>
        </w:rPr>
        <w:t xml:space="preserve"> </w:t>
      </w:r>
      <w:permEnd w:id="29716650"/>
      <w:permEnd w:id="1051997662"/>
      <w:r w:rsidRPr="001307E0">
        <w:rPr>
          <w:rFonts w:ascii="Arial" w:hAnsi="Arial" w:cs="Arial"/>
          <w:b/>
          <w:bCs/>
          <w:sz w:val="18"/>
          <w:szCs w:val="18"/>
        </w:rPr>
        <w:t>days from the date of this form</w:t>
      </w:r>
      <w:r w:rsidR="001C7D01" w:rsidRPr="001C6DDE">
        <w:rPr>
          <w:rFonts w:ascii="Arial" w:hAnsi="Arial" w:cs="Arial"/>
          <w:sz w:val="18"/>
          <w:szCs w:val="18"/>
        </w:rPr>
        <w:t xml:space="preserve"> (Ref.</w:t>
      </w:r>
      <w:r w:rsidR="001C7D01">
        <w:rPr>
          <w:rFonts w:ascii="Arial" w:hAnsi="Arial" w:cs="Arial"/>
          <w:sz w:val="18"/>
          <w:szCs w:val="18"/>
        </w:rPr>
        <w:t xml:space="preserve"> Paragraph</w:t>
      </w:r>
      <w:r w:rsidR="001C7D01" w:rsidRPr="001C6DDE">
        <w:rPr>
          <w:rFonts w:ascii="Arial" w:hAnsi="Arial" w:cs="Arial"/>
          <w:sz w:val="18"/>
          <w:szCs w:val="18"/>
        </w:rPr>
        <w:t xml:space="preserve"> </w:t>
      </w:r>
      <w:r w:rsidR="001C7D01" w:rsidRPr="001C6DDE">
        <w:rPr>
          <w:rFonts w:cs="Arial"/>
          <w:sz w:val="18"/>
          <w:szCs w:val="18"/>
        </w:rPr>
        <w:fldChar w:fldCharType="begin"/>
      </w:r>
      <w:r w:rsidR="001C7D01" w:rsidRPr="001C6DDE">
        <w:rPr>
          <w:rFonts w:ascii="Arial" w:hAnsi="Arial" w:cs="Arial"/>
          <w:sz w:val="18"/>
          <w:szCs w:val="18"/>
        </w:rPr>
        <w:instrText xml:space="preserve"> REF _Ref490146696 \r \h </w:instrText>
      </w:r>
      <w:r w:rsidR="001C7D01">
        <w:rPr>
          <w:rFonts w:ascii="Arial" w:hAnsi="Arial" w:cs="Arial"/>
          <w:sz w:val="18"/>
          <w:szCs w:val="18"/>
        </w:rPr>
        <w:instrText xml:space="preserve"> \* MERGEFORMAT </w:instrText>
      </w:r>
      <w:r w:rsidR="001C7D01" w:rsidRPr="001C6DDE">
        <w:rPr>
          <w:rFonts w:cs="Arial"/>
          <w:sz w:val="18"/>
          <w:szCs w:val="18"/>
        </w:rPr>
      </w:r>
      <w:r w:rsidR="001C7D01" w:rsidRPr="001C6DDE">
        <w:rPr>
          <w:rFonts w:cs="Arial"/>
          <w:sz w:val="18"/>
          <w:szCs w:val="18"/>
        </w:rPr>
        <w:fldChar w:fldCharType="separate"/>
      </w:r>
      <w:r w:rsidR="00B16A3A">
        <w:rPr>
          <w:rFonts w:ascii="Arial" w:hAnsi="Arial" w:cs="Arial"/>
          <w:sz w:val="18"/>
          <w:szCs w:val="18"/>
          <w:cs/>
        </w:rPr>
        <w:t>‎</w:t>
      </w:r>
      <w:r w:rsidR="00B16A3A">
        <w:rPr>
          <w:rFonts w:ascii="Arial" w:hAnsi="Arial" w:cs="Arial"/>
          <w:sz w:val="18"/>
          <w:szCs w:val="18"/>
        </w:rPr>
        <w:t>4.8</w:t>
      </w:r>
      <w:r w:rsidR="001C7D01" w:rsidRPr="001C6DDE">
        <w:rPr>
          <w:rFonts w:cs="Arial"/>
          <w:sz w:val="18"/>
          <w:szCs w:val="18"/>
        </w:rPr>
        <w:fldChar w:fldCharType="end"/>
      </w:r>
      <w:r w:rsidR="001C7D01" w:rsidRPr="001C6DDE">
        <w:rPr>
          <w:rFonts w:ascii="Arial" w:hAnsi="Arial" w:cs="Arial"/>
          <w:sz w:val="18"/>
          <w:szCs w:val="18"/>
        </w:rPr>
        <w:t>)</w:t>
      </w:r>
      <w:r w:rsidR="001C7D01" w:rsidRPr="001307E0">
        <w:rPr>
          <w:rFonts w:ascii="Arial" w:hAnsi="Arial" w:cs="Arial"/>
          <w:b/>
          <w:bCs/>
          <w:sz w:val="18"/>
          <w:szCs w:val="18"/>
        </w:rPr>
        <w:t>.</w:t>
      </w:r>
    </w:p>
    <w:p w14:paraId="6B2E0EE8" w14:textId="77777777" w:rsidR="00B11424" w:rsidRPr="00A112BC" w:rsidRDefault="00B11424" w:rsidP="001C7D01">
      <w:pPr>
        <w:pStyle w:val="BodyText"/>
        <w:spacing w:after="0"/>
        <w:ind w:left="0"/>
        <w:rPr>
          <w:rFonts w:ascii="Arial" w:hAnsi="Arial"/>
          <w:b/>
          <w:sz w:val="14"/>
        </w:rPr>
      </w:pPr>
    </w:p>
    <w:p w14:paraId="60FED7C9" w14:textId="52078773" w:rsidR="006A5B02" w:rsidRPr="00A112BC" w:rsidRDefault="00EE3624" w:rsidP="00D07547">
      <w:pPr>
        <w:spacing w:before="60" w:after="60"/>
        <w:rPr>
          <w:sz w:val="2"/>
        </w:rPr>
      </w:pPr>
      <w:r>
        <w:rPr>
          <w:rFonts w:cs="Arial"/>
          <w:sz w:val="18"/>
          <w:szCs w:val="18"/>
        </w:rPr>
        <w:t xml:space="preserve">Agreed and accepted, in </w:t>
      </w:r>
      <w:permStart w:id="1012991097" w:edGrp="everyone"/>
      <w:r>
        <w:rPr>
          <w:rFonts w:cs="Arial"/>
          <w:sz w:val="18"/>
          <w:szCs w:val="18"/>
        </w:rPr>
        <w:t>(….</w:t>
      </w:r>
      <w:r w:rsidR="006A5B02" w:rsidRPr="001307E0">
        <w:rPr>
          <w:rFonts w:cs="Arial"/>
          <w:sz w:val="18"/>
          <w:szCs w:val="18"/>
        </w:rPr>
        <w:t>)</w:t>
      </w:r>
      <w:permEnd w:id="1012991097"/>
      <w:r w:rsidR="006A5B02" w:rsidRPr="001307E0">
        <w:rPr>
          <w:rFonts w:cs="Arial"/>
          <w:sz w:val="18"/>
          <w:szCs w:val="18"/>
        </w:rPr>
        <w:t xml:space="preserve"> original copies on </w:t>
      </w:r>
      <w:permStart w:id="1042486748" w:edGrp="everyone"/>
      <w:r w:rsidR="006A5B02" w:rsidRPr="001307E0">
        <w:rPr>
          <w:rFonts w:cs="Arial"/>
          <w:b/>
          <w:bCs/>
          <w:sz w:val="18"/>
          <w:szCs w:val="18"/>
          <w:u w:val="single"/>
        </w:rPr>
        <w:t>_______Date________</w:t>
      </w:r>
      <w:r w:rsidR="006A5B02" w:rsidRPr="001307E0">
        <w:rPr>
          <w:rFonts w:cs="Arial"/>
          <w:b/>
          <w:bCs/>
          <w:sz w:val="18"/>
          <w:szCs w:val="18"/>
        </w:rPr>
        <w:t xml:space="preserve"> </w:t>
      </w:r>
      <w:permEnd w:id="1042486748"/>
    </w:p>
    <w:tbl>
      <w:tblPr>
        <w:tblW w:w="10241" w:type="dxa"/>
        <w:tblInd w:w="499"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000" w:firstRow="0" w:lastRow="0" w:firstColumn="0" w:lastColumn="0" w:noHBand="0" w:noVBand="0"/>
      </w:tblPr>
      <w:tblGrid>
        <w:gridCol w:w="2444"/>
        <w:gridCol w:w="7797"/>
      </w:tblGrid>
      <w:tr w:rsidR="00AE3FE9" w:rsidRPr="001307E0" w14:paraId="1C7A98DB" w14:textId="77777777" w:rsidTr="00A112BC">
        <w:trPr>
          <w:trHeight w:val="603"/>
        </w:trPr>
        <w:tc>
          <w:tcPr>
            <w:tcW w:w="2444" w:type="dxa"/>
            <w:vAlign w:val="center"/>
          </w:tcPr>
          <w:p w14:paraId="2BA91D73" w14:textId="77777777" w:rsidR="00AE3FE9" w:rsidRPr="00A112BC" w:rsidRDefault="00AE3FE9" w:rsidP="00A112BC">
            <w:pPr>
              <w:spacing w:before="60"/>
              <w:ind w:left="57"/>
              <w:jc w:val="left"/>
              <w:rPr>
                <w:rFonts w:asciiTheme="minorBidi" w:hAnsiTheme="minorBidi"/>
                <w:b/>
                <w:sz w:val="16"/>
              </w:rPr>
            </w:pPr>
            <w:permStart w:id="477983945" w:edGrp="everyone" w:colFirst="1" w:colLast="1"/>
            <w:r w:rsidRPr="00A112BC">
              <w:rPr>
                <w:rFonts w:asciiTheme="minorBidi" w:hAnsiTheme="minorBidi"/>
                <w:b/>
                <w:sz w:val="16"/>
              </w:rPr>
              <w:t>Entity Name:</w:t>
            </w:r>
          </w:p>
        </w:tc>
        <w:tc>
          <w:tcPr>
            <w:tcW w:w="7797" w:type="dxa"/>
            <w:vAlign w:val="bottom"/>
          </w:tcPr>
          <w:p w14:paraId="11DBA00B" w14:textId="77777777" w:rsidR="00AE3FE9" w:rsidRPr="00A112BC" w:rsidRDefault="00AE3FE9" w:rsidP="00A112BC">
            <w:pPr>
              <w:spacing w:before="120"/>
              <w:ind w:left="57"/>
              <w:jc w:val="left"/>
              <w:rPr>
                <w:rFonts w:asciiTheme="minorBidi" w:hAnsiTheme="minorBidi"/>
                <w:sz w:val="12"/>
              </w:rPr>
            </w:pPr>
          </w:p>
          <w:p w14:paraId="3197829D" w14:textId="05E4220B" w:rsidR="00AE3FE9" w:rsidRPr="00A112BC" w:rsidRDefault="00AE3FE9" w:rsidP="00A112BC">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AE3FE9" w:rsidRPr="001307E0" w14:paraId="10473C1F" w14:textId="77777777" w:rsidTr="00A112BC">
        <w:trPr>
          <w:trHeight w:val="601"/>
        </w:trPr>
        <w:tc>
          <w:tcPr>
            <w:tcW w:w="2444" w:type="dxa"/>
            <w:vAlign w:val="center"/>
          </w:tcPr>
          <w:p w14:paraId="2646B88A" w14:textId="1BFABC9E" w:rsidR="00AE3FE9" w:rsidRPr="00A112BC" w:rsidRDefault="00AE3FE9" w:rsidP="00A112BC">
            <w:pPr>
              <w:spacing w:before="60"/>
              <w:ind w:left="57"/>
              <w:jc w:val="left"/>
              <w:rPr>
                <w:rFonts w:asciiTheme="minorBidi" w:hAnsiTheme="minorBidi"/>
                <w:b/>
                <w:sz w:val="16"/>
              </w:rPr>
            </w:pPr>
            <w:permStart w:id="440804100" w:edGrp="everyone" w:colFirst="1" w:colLast="1"/>
            <w:permEnd w:id="477983945"/>
            <w:r w:rsidRPr="00A112BC">
              <w:rPr>
                <w:rFonts w:asciiTheme="minorBidi" w:hAnsiTheme="minorBidi"/>
                <w:b/>
                <w:sz w:val="16"/>
              </w:rPr>
              <w:t>Mailing Address:</w:t>
            </w:r>
          </w:p>
        </w:tc>
        <w:tc>
          <w:tcPr>
            <w:tcW w:w="7797" w:type="dxa"/>
            <w:vAlign w:val="bottom"/>
          </w:tcPr>
          <w:p w14:paraId="02225BB4" w14:textId="7D22AAD9" w:rsidR="00AE3FE9" w:rsidRPr="00D07547" w:rsidRDefault="00AE3FE9" w:rsidP="00D24B9E">
            <w:pPr>
              <w:spacing w:before="120"/>
              <w:ind w:left="57"/>
              <w:jc w:val="left"/>
              <w:rPr>
                <w:rFonts w:asciiTheme="minorBidi" w:hAnsiTheme="minorBidi" w:cstheme="minorBidi"/>
                <w:sz w:val="12"/>
                <w:szCs w:val="12"/>
              </w:rPr>
            </w:pPr>
          </w:p>
          <w:p w14:paraId="7B24CC7F" w14:textId="77777777" w:rsidR="00AE3FE9" w:rsidRDefault="00AE3FE9" w:rsidP="00D24B9E">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4DC6289D" w14:textId="77777777" w:rsidR="00AE3FE9" w:rsidRDefault="00AE3FE9" w:rsidP="00D24B9E">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4610DEFC" w14:textId="77777777" w:rsidR="00AE3FE9" w:rsidRPr="00A112BC" w:rsidRDefault="00AE3FE9" w:rsidP="00A112BC">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AE3FE9" w:rsidRPr="001307E0" w14:paraId="42E580DE" w14:textId="77777777" w:rsidTr="00A112BC">
        <w:trPr>
          <w:trHeight w:val="615"/>
        </w:trPr>
        <w:tc>
          <w:tcPr>
            <w:tcW w:w="2444" w:type="dxa"/>
            <w:vAlign w:val="center"/>
          </w:tcPr>
          <w:p w14:paraId="17DA2B2F" w14:textId="3601428A" w:rsidR="00AE3FE9" w:rsidRPr="00A112BC" w:rsidRDefault="00AE3FE9" w:rsidP="00A112BC">
            <w:pPr>
              <w:spacing w:before="60"/>
              <w:ind w:left="57"/>
              <w:jc w:val="left"/>
              <w:rPr>
                <w:rFonts w:asciiTheme="minorBidi" w:hAnsiTheme="minorBidi"/>
                <w:b/>
                <w:sz w:val="16"/>
              </w:rPr>
            </w:pPr>
            <w:permStart w:id="1372853891" w:edGrp="everyone" w:colFirst="1" w:colLast="1"/>
            <w:permEnd w:id="440804100"/>
            <w:r w:rsidRPr="00A112BC">
              <w:rPr>
                <w:rFonts w:asciiTheme="minorBidi" w:hAnsiTheme="minorBidi"/>
                <w:b/>
                <w:sz w:val="16"/>
              </w:rPr>
              <w:lastRenderedPageBreak/>
              <w:t xml:space="preserve">Name and Title of </w:t>
            </w:r>
            <w:r>
              <w:rPr>
                <w:rFonts w:asciiTheme="minorBidi" w:hAnsiTheme="minorBidi" w:cstheme="minorBidi"/>
                <w:b/>
                <w:bCs/>
                <w:sz w:val="16"/>
                <w:szCs w:val="16"/>
              </w:rPr>
              <w:t>d</w:t>
            </w:r>
            <w:r w:rsidRPr="001307E0">
              <w:rPr>
                <w:rFonts w:asciiTheme="minorBidi" w:hAnsiTheme="minorBidi" w:cstheme="minorBidi"/>
                <w:b/>
                <w:bCs/>
                <w:sz w:val="16"/>
                <w:szCs w:val="16"/>
              </w:rPr>
              <w:t>uly</w:t>
            </w:r>
            <w:r w:rsidRPr="00A112BC">
              <w:rPr>
                <w:rFonts w:asciiTheme="minorBidi" w:hAnsiTheme="minorBidi"/>
                <w:b/>
                <w:sz w:val="16"/>
              </w:rPr>
              <w:t xml:space="preserve"> authorized representative:</w:t>
            </w:r>
          </w:p>
        </w:tc>
        <w:tc>
          <w:tcPr>
            <w:tcW w:w="7797" w:type="dxa"/>
            <w:vAlign w:val="bottom"/>
          </w:tcPr>
          <w:p w14:paraId="27B76D36" w14:textId="69627DC6" w:rsidR="00AE3FE9" w:rsidRPr="00A112BC" w:rsidRDefault="00AE3FE9" w:rsidP="00A112BC">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bookmarkStart w:id="524" w:name="_GoBack"/>
        <w:bookmarkEnd w:id="524"/>
      </w:tr>
      <w:tr w:rsidR="00AE3FE9" w:rsidRPr="001307E0" w14:paraId="49269BDB" w14:textId="77777777" w:rsidTr="00A112BC">
        <w:trPr>
          <w:trHeight w:val="615"/>
        </w:trPr>
        <w:tc>
          <w:tcPr>
            <w:tcW w:w="2444" w:type="dxa"/>
            <w:vAlign w:val="center"/>
          </w:tcPr>
          <w:p w14:paraId="798D8CBA" w14:textId="77777777" w:rsidR="00AE3FE9" w:rsidRPr="00A112BC" w:rsidRDefault="00AE3FE9" w:rsidP="00A112BC">
            <w:pPr>
              <w:spacing w:before="60"/>
              <w:ind w:left="57"/>
              <w:jc w:val="left"/>
              <w:rPr>
                <w:rFonts w:asciiTheme="minorBidi" w:hAnsiTheme="minorBidi"/>
                <w:b/>
                <w:sz w:val="16"/>
              </w:rPr>
            </w:pPr>
            <w:permStart w:id="1621821122" w:edGrp="everyone" w:colFirst="1" w:colLast="1"/>
            <w:permEnd w:id="1372853891"/>
            <w:r w:rsidRPr="00A112BC">
              <w:rPr>
                <w:rFonts w:asciiTheme="minorBidi" w:hAnsiTheme="minorBidi"/>
                <w:b/>
                <w:sz w:val="16"/>
              </w:rPr>
              <w:t>Signature:</w:t>
            </w:r>
          </w:p>
        </w:tc>
        <w:tc>
          <w:tcPr>
            <w:tcW w:w="7797" w:type="dxa"/>
            <w:vAlign w:val="bottom"/>
          </w:tcPr>
          <w:p w14:paraId="465CB1BB" w14:textId="77777777" w:rsidR="00AE3FE9" w:rsidRPr="00A112BC" w:rsidRDefault="00AE3FE9" w:rsidP="00A112BC">
            <w:pPr>
              <w:spacing w:before="120"/>
              <w:ind w:left="57"/>
              <w:jc w:val="left"/>
              <w:rPr>
                <w:rFonts w:asciiTheme="minorBidi" w:hAnsiTheme="minorBidi"/>
                <w:sz w:val="16"/>
              </w:rPr>
            </w:pPr>
          </w:p>
          <w:p w14:paraId="6D1B3E01" w14:textId="02800660" w:rsidR="00AE3FE9" w:rsidRPr="00A112BC" w:rsidRDefault="00AE3FE9" w:rsidP="00A112BC">
            <w:pPr>
              <w:spacing w:before="120"/>
              <w:ind w:left="57"/>
              <w:jc w:val="left"/>
              <w:rPr>
                <w:rFonts w:asciiTheme="minorBidi" w:hAnsiTheme="minorBidi"/>
                <w:b/>
                <w:sz w:val="16"/>
              </w:rPr>
            </w:pPr>
          </w:p>
        </w:tc>
      </w:tr>
      <w:permEnd w:id="1621821122"/>
    </w:tbl>
    <w:p w14:paraId="6936052F" w14:textId="77777777" w:rsidR="00AE3FE9" w:rsidRDefault="00AE3FE9" w:rsidP="00D24B9E">
      <w:pPr>
        <w:jc w:val="left"/>
      </w:pPr>
    </w:p>
    <w:p w14:paraId="5871DA1A" w14:textId="77777777" w:rsidR="00BB40C0" w:rsidRPr="001307E0" w:rsidRDefault="00BB40C0" w:rsidP="00BB40C0">
      <w:pPr>
        <w:pStyle w:val="Header"/>
        <w:rPr>
          <w:rFonts w:asciiTheme="minorBidi" w:hAnsiTheme="minorBidi" w:cstheme="minorBidi"/>
          <w:b/>
          <w:caps/>
          <w:sz w:val="24"/>
          <w:u w:val="single"/>
          <w:lang w:val="en-GB"/>
        </w:rPr>
      </w:pPr>
      <w:bookmarkStart w:id="525" w:name="sujet"/>
      <w:bookmarkEnd w:id="525"/>
      <w:r w:rsidRPr="001307E0">
        <w:br w:type="page"/>
      </w:r>
      <w:r w:rsidRPr="001307E0">
        <w:rPr>
          <w:rFonts w:asciiTheme="minorBidi" w:hAnsiTheme="minorBidi" w:cstheme="minorBidi"/>
          <w:b/>
          <w:sz w:val="24"/>
          <w:u w:val="single"/>
          <w:lang w:val="en-GB"/>
        </w:rPr>
        <w:lastRenderedPageBreak/>
        <w:t>Annex 6: Self Declaration Form</w:t>
      </w:r>
    </w:p>
    <w:p w14:paraId="22C90538" w14:textId="77777777" w:rsidR="00BB40C0" w:rsidRPr="001307E0" w:rsidRDefault="00BB40C0" w:rsidP="00BB40C0">
      <w:pPr>
        <w:spacing w:line="310" w:lineRule="atLeast"/>
        <w:jc w:val="center"/>
        <w:rPr>
          <w:rFonts w:asciiTheme="minorBidi" w:hAnsiTheme="minorBidi" w:cstheme="minorBidi"/>
          <w:b/>
          <w:szCs w:val="20"/>
          <w:lang w:val="en-GB"/>
        </w:rPr>
      </w:pPr>
      <w:r w:rsidRPr="001307E0">
        <w:rPr>
          <w:rFonts w:asciiTheme="minorBidi" w:hAnsiTheme="minorBidi" w:cstheme="minorBidi"/>
          <w:b/>
          <w:szCs w:val="20"/>
          <w:lang w:val="en-GB"/>
        </w:rPr>
        <w:t xml:space="preserve">Applicable to private and public companies </w:t>
      </w:r>
    </w:p>
    <w:p w14:paraId="14D9ECCB" w14:textId="77777777" w:rsidR="00BB40C0" w:rsidRDefault="00BB40C0" w:rsidP="00BB40C0">
      <w:pPr>
        <w:spacing w:line="310" w:lineRule="atLeast"/>
        <w:rPr>
          <w:rFonts w:asciiTheme="minorBidi" w:hAnsiTheme="minorBidi" w:cstheme="minorBidi"/>
          <w:szCs w:val="20"/>
          <w:lang w:val="en-GB"/>
        </w:rPr>
      </w:pPr>
      <w:r w:rsidRPr="001307E0">
        <w:rPr>
          <w:rFonts w:asciiTheme="minorBidi" w:hAnsiTheme="minorBidi" w:cstheme="minorBidi"/>
          <w:szCs w:val="20"/>
          <w:lang w:val="en-GB"/>
        </w:rPr>
        <w:t>&lt;</w:t>
      </w:r>
      <w:permStart w:id="1429356019" w:edGrp="everyone"/>
      <w:r w:rsidRPr="001307E0">
        <w:rPr>
          <w:rFonts w:asciiTheme="minorBidi" w:hAnsiTheme="minorBidi" w:cstheme="minorBidi"/>
          <w:b/>
          <w:bCs/>
          <w:szCs w:val="20"/>
          <w:lang w:val="en-GB"/>
        </w:rPr>
        <w:t>COMPANY</w:t>
      </w:r>
      <w:permEnd w:id="1429356019"/>
      <w:r w:rsidRPr="001307E0">
        <w:rPr>
          <w:rFonts w:asciiTheme="minorBidi" w:hAnsiTheme="minorBidi" w:cstheme="minorBidi"/>
          <w:szCs w:val="20"/>
          <w:lang w:val="en-GB"/>
        </w:rPr>
        <w:t>&gt;</w:t>
      </w:r>
      <w:r>
        <w:rPr>
          <w:rFonts w:asciiTheme="minorBidi" w:hAnsiTheme="minorBidi" w:cstheme="minorBidi"/>
          <w:szCs w:val="20"/>
          <w:lang w:val="en-GB"/>
        </w:rPr>
        <w:t xml:space="preserve"> </w:t>
      </w:r>
      <w:r w:rsidRPr="001307E0">
        <w:rPr>
          <w:rFonts w:asciiTheme="minorBidi" w:hAnsiTheme="minorBidi" w:cstheme="minorBidi"/>
          <w:szCs w:val="20"/>
          <w:lang w:val="en-GB"/>
        </w:rPr>
        <w:t xml:space="preserve"> (the “Company”) hereby declares to the World Health Organization (WHO) that:</w:t>
      </w:r>
    </w:p>
    <w:p w14:paraId="39114FF6" w14:textId="77777777" w:rsidR="00BB40C0" w:rsidRPr="001307E0" w:rsidRDefault="00BB40C0" w:rsidP="00BB40C0">
      <w:pPr>
        <w:numPr>
          <w:ilvl w:val="0"/>
          <w:numId w:val="33"/>
        </w:numPr>
        <w:autoSpaceDE w:val="0"/>
        <w:autoSpaceDN w:val="0"/>
        <w:adjustRightInd w:val="0"/>
        <w:spacing w:before="100" w:after="100" w:line="280" w:lineRule="atLeast"/>
        <w:rPr>
          <w:rFonts w:asciiTheme="minorBidi" w:hAnsiTheme="minorBidi" w:cstheme="minorBidi"/>
          <w:szCs w:val="20"/>
        </w:rPr>
      </w:pPr>
      <w:r w:rsidRPr="001307E0">
        <w:rPr>
          <w:rFonts w:asciiTheme="minorBidi" w:hAnsiTheme="minorBidi" w:cstheme="minorBidi"/>
          <w:szCs w:val="20"/>
          <w:lang w:val="en-GB"/>
        </w:rPr>
        <w:t xml:space="preserve"> it is not bankrupt or being wound up, having its affairs administered by the courts, has not entered into an arrangement with creditors, has not suspended business activities, is not the subject of proceedings concerning the foregoing matters, and is not in any analogous situation arising from a similar procedure provided for in national legislation or regulations;</w:t>
      </w:r>
    </w:p>
    <w:p w14:paraId="68357272" w14:textId="77777777" w:rsidR="00BB40C0" w:rsidRPr="001307E0" w:rsidRDefault="00BB40C0" w:rsidP="00BB40C0">
      <w:pPr>
        <w:numPr>
          <w:ilvl w:val="0"/>
          <w:numId w:val="33"/>
        </w:numPr>
        <w:autoSpaceDE w:val="0"/>
        <w:autoSpaceDN w:val="0"/>
        <w:adjustRightInd w:val="0"/>
        <w:spacing w:before="100" w:after="100" w:line="280" w:lineRule="atLeast"/>
        <w:rPr>
          <w:rFonts w:asciiTheme="minorBidi" w:hAnsiTheme="minorBidi" w:cstheme="minorBidi"/>
          <w:szCs w:val="20"/>
          <w:lang w:val="en-GB"/>
        </w:rPr>
      </w:pPr>
      <w:r w:rsidRPr="001307E0">
        <w:rPr>
          <w:rFonts w:asciiTheme="minorBidi" w:hAnsiTheme="minorBidi" w:cstheme="minorBidi"/>
          <w:szCs w:val="20"/>
          <w:lang w:val="en-GB"/>
        </w:rPr>
        <w:t>it is solvent and in a position to continue doing business for the period stipulated in the contract</w:t>
      </w:r>
      <w:r>
        <w:rPr>
          <w:rFonts w:asciiTheme="minorBidi" w:hAnsiTheme="minorBidi" w:cstheme="minorBidi"/>
          <w:szCs w:val="20"/>
          <w:lang w:val="en-GB"/>
        </w:rPr>
        <w:t xml:space="preserve"> </w:t>
      </w:r>
      <w:r w:rsidRPr="001307E0">
        <w:rPr>
          <w:rFonts w:asciiTheme="minorBidi" w:hAnsiTheme="minorBidi" w:cstheme="minorBidi"/>
          <w:szCs w:val="20"/>
          <w:lang w:val="en-GB"/>
        </w:rPr>
        <w:t>after contract signature, if awarded a contract by WHO;</w:t>
      </w:r>
    </w:p>
    <w:p w14:paraId="657476B3" w14:textId="77777777" w:rsidR="00BB40C0" w:rsidRPr="001307E0" w:rsidRDefault="00BB40C0" w:rsidP="00BB40C0">
      <w:pPr>
        <w:numPr>
          <w:ilvl w:val="0"/>
          <w:numId w:val="33"/>
        </w:numPr>
        <w:autoSpaceDE w:val="0"/>
        <w:autoSpaceDN w:val="0"/>
        <w:adjustRightInd w:val="0"/>
        <w:spacing w:before="100" w:after="100" w:line="280" w:lineRule="atLeast"/>
        <w:rPr>
          <w:rFonts w:asciiTheme="minorBidi" w:hAnsiTheme="minorBidi" w:cstheme="minorBidi"/>
          <w:szCs w:val="20"/>
        </w:rPr>
      </w:pPr>
      <w:r w:rsidRPr="001307E0">
        <w:rPr>
          <w:rFonts w:asciiTheme="minorBidi" w:hAnsiTheme="minorBidi" w:cstheme="minorBidi"/>
          <w:szCs w:val="20"/>
        </w:rPr>
        <w:t>it or persons having powers of representation, decision making or control over the Company have not been convicted of an offence concerning their professional conduct by a final judgment;</w:t>
      </w:r>
    </w:p>
    <w:p w14:paraId="3FFA9176" w14:textId="77777777" w:rsidR="00BB40C0" w:rsidRPr="001307E0" w:rsidRDefault="00BB40C0" w:rsidP="00BB40C0">
      <w:pPr>
        <w:numPr>
          <w:ilvl w:val="0"/>
          <w:numId w:val="33"/>
        </w:numPr>
        <w:autoSpaceDE w:val="0"/>
        <w:autoSpaceDN w:val="0"/>
        <w:adjustRightInd w:val="0"/>
        <w:spacing w:before="100" w:after="100" w:line="280" w:lineRule="atLeast"/>
        <w:rPr>
          <w:rFonts w:asciiTheme="minorBidi" w:hAnsiTheme="minorBidi" w:cstheme="minorBidi"/>
          <w:szCs w:val="20"/>
        </w:rPr>
      </w:pPr>
      <w:r w:rsidRPr="001307E0">
        <w:rPr>
          <w:rFonts w:asciiTheme="minorBidi" w:hAnsiTheme="minorBidi" w:cstheme="minorBidi"/>
          <w:szCs w:val="20"/>
        </w:rPr>
        <w:t>it or persons having powers of representation, decision making or control over the Company have</w:t>
      </w:r>
      <w:r w:rsidRPr="001307E0" w:rsidDel="00FD32AF">
        <w:rPr>
          <w:rFonts w:asciiTheme="minorBidi" w:hAnsiTheme="minorBidi" w:cstheme="minorBidi"/>
          <w:szCs w:val="20"/>
        </w:rPr>
        <w:t xml:space="preserve"> </w:t>
      </w:r>
      <w:r w:rsidRPr="001307E0">
        <w:rPr>
          <w:rFonts w:asciiTheme="minorBidi" w:hAnsiTheme="minorBidi" w:cstheme="minorBidi"/>
          <w:szCs w:val="20"/>
        </w:rPr>
        <w:t>not been the subject of a final judgment or of a final administrative decision for fraud, corruption, involvement in a criminal organization, money laundering, terrorist-related offences, child labour, human trafficking or any other illegal activity;</w:t>
      </w:r>
    </w:p>
    <w:p w14:paraId="0AAB2CF1" w14:textId="77777777" w:rsidR="00BB40C0" w:rsidRPr="001307E0" w:rsidRDefault="00BB40C0" w:rsidP="00BB40C0">
      <w:pPr>
        <w:numPr>
          <w:ilvl w:val="0"/>
          <w:numId w:val="33"/>
        </w:numPr>
        <w:autoSpaceDE w:val="0"/>
        <w:autoSpaceDN w:val="0"/>
        <w:adjustRightInd w:val="0"/>
        <w:spacing w:before="100" w:after="100" w:line="280" w:lineRule="atLeast"/>
        <w:ind w:left="714" w:hanging="357"/>
        <w:rPr>
          <w:rFonts w:asciiTheme="minorBidi" w:hAnsiTheme="minorBidi" w:cstheme="minorBidi"/>
          <w:szCs w:val="20"/>
        </w:rPr>
      </w:pPr>
      <w:r w:rsidRPr="001307E0">
        <w:rPr>
          <w:rFonts w:asciiTheme="minorBidi" w:hAnsiTheme="minorBidi" w:cstheme="minorBidi"/>
          <w:szCs w:val="20"/>
        </w:rPr>
        <w:t xml:space="preserve">it </w:t>
      </w:r>
      <w:r w:rsidRPr="001307E0">
        <w:rPr>
          <w:rFonts w:asciiTheme="minorBidi" w:hAnsiTheme="minorBidi" w:cstheme="minorBidi"/>
          <w:noProof/>
          <w:szCs w:val="20"/>
        </w:rPr>
        <w:t xml:space="preserve">is in compliance with all its </w:t>
      </w:r>
      <w:r w:rsidRPr="001307E0">
        <w:rPr>
          <w:rFonts w:asciiTheme="minorBidi" w:hAnsiTheme="minorBidi" w:cstheme="minorBidi"/>
          <w:szCs w:val="20"/>
        </w:rPr>
        <w:t xml:space="preserve">obligations relating to the payment of social security contributions and the payment of taxes in accordance with the </w:t>
      </w:r>
      <w:r w:rsidRPr="001307E0">
        <w:rPr>
          <w:rFonts w:asciiTheme="minorBidi" w:hAnsiTheme="minorBidi" w:cstheme="minorBidi"/>
          <w:szCs w:val="20"/>
          <w:lang w:val="en-GB"/>
        </w:rPr>
        <w:t>national legislation or regulations</w:t>
      </w:r>
      <w:r w:rsidRPr="001307E0" w:rsidDel="00717E08">
        <w:rPr>
          <w:rFonts w:asciiTheme="minorBidi" w:hAnsiTheme="minorBidi" w:cstheme="minorBidi"/>
          <w:szCs w:val="20"/>
        </w:rPr>
        <w:t xml:space="preserve"> </w:t>
      </w:r>
      <w:r w:rsidRPr="001307E0">
        <w:rPr>
          <w:rFonts w:asciiTheme="minorBidi" w:hAnsiTheme="minorBidi" w:cstheme="minorBidi"/>
          <w:szCs w:val="20"/>
        </w:rPr>
        <w:t xml:space="preserve">of the country in which </w:t>
      </w:r>
      <w:r w:rsidRPr="001307E0">
        <w:rPr>
          <w:rFonts w:asciiTheme="minorBidi" w:hAnsiTheme="minorBidi" w:cstheme="minorBidi"/>
          <w:szCs w:val="20"/>
          <w:lang w:val="en-GB"/>
        </w:rPr>
        <w:t>the Company</w:t>
      </w:r>
      <w:r>
        <w:rPr>
          <w:rFonts w:asciiTheme="minorBidi" w:hAnsiTheme="minorBidi" w:cstheme="minorBidi"/>
          <w:szCs w:val="20"/>
          <w:lang w:val="en-GB"/>
        </w:rPr>
        <w:t xml:space="preserve"> </w:t>
      </w:r>
      <w:r w:rsidRPr="001307E0">
        <w:rPr>
          <w:rFonts w:asciiTheme="minorBidi" w:hAnsiTheme="minorBidi" w:cstheme="minorBidi"/>
          <w:szCs w:val="20"/>
        </w:rPr>
        <w:t>is established;</w:t>
      </w:r>
    </w:p>
    <w:p w14:paraId="63E7E18E" w14:textId="77777777" w:rsidR="00BB40C0" w:rsidRPr="001307E0" w:rsidRDefault="00BB40C0" w:rsidP="00BB40C0">
      <w:pPr>
        <w:numPr>
          <w:ilvl w:val="0"/>
          <w:numId w:val="33"/>
        </w:numPr>
        <w:autoSpaceDE w:val="0"/>
        <w:autoSpaceDN w:val="0"/>
        <w:adjustRightInd w:val="0"/>
        <w:spacing w:before="100" w:after="100" w:line="280" w:lineRule="atLeast"/>
        <w:ind w:left="714" w:hanging="357"/>
        <w:rPr>
          <w:rFonts w:asciiTheme="minorBidi" w:hAnsiTheme="minorBidi" w:cstheme="minorBidi"/>
          <w:szCs w:val="20"/>
        </w:rPr>
      </w:pPr>
      <w:r w:rsidRPr="001307E0">
        <w:rPr>
          <w:rFonts w:asciiTheme="minorBidi" w:hAnsiTheme="minorBidi" w:cstheme="minorBidi"/>
          <w:noProof/>
          <w:szCs w:val="20"/>
        </w:rPr>
        <w:t>it is not subject to an administrative penalty for misrepresenting any information required as a condition of participation in a procurement procedure or failing to supply such information;</w:t>
      </w:r>
    </w:p>
    <w:p w14:paraId="51C4F3C7" w14:textId="77777777" w:rsidR="00BB40C0" w:rsidRPr="001307E0" w:rsidRDefault="00BB40C0">
      <w:pPr>
        <w:numPr>
          <w:ilvl w:val="0"/>
          <w:numId w:val="33"/>
        </w:numPr>
        <w:autoSpaceDE w:val="0"/>
        <w:autoSpaceDN w:val="0"/>
        <w:adjustRightInd w:val="0"/>
        <w:spacing w:before="100" w:after="100" w:line="280" w:lineRule="atLeast"/>
        <w:ind w:left="714" w:hanging="357"/>
        <w:rPr>
          <w:rFonts w:asciiTheme="minorBidi" w:hAnsiTheme="minorBidi" w:cstheme="minorBidi"/>
          <w:noProof/>
          <w:szCs w:val="20"/>
        </w:rPr>
      </w:pPr>
      <w:r w:rsidRPr="001307E0">
        <w:rPr>
          <w:rFonts w:asciiTheme="minorBidi" w:hAnsiTheme="minorBidi" w:cstheme="minorBidi"/>
          <w:noProof/>
          <w:szCs w:val="20"/>
        </w:rPr>
        <w:t xml:space="preserve">it has declared to WHO any </w:t>
      </w:r>
      <w:r w:rsidRPr="001307E0">
        <w:rPr>
          <w:rFonts w:asciiTheme="minorBidi" w:hAnsiTheme="minorBidi" w:cstheme="minorBidi"/>
          <w:kern w:val="2"/>
          <w:szCs w:val="20"/>
        </w:rPr>
        <w:t>circumstances that could give rise to a conflict of interest or potential conflict of interest in relation to the current procurement action</w:t>
      </w:r>
      <w:r w:rsidRPr="001307E0">
        <w:rPr>
          <w:rFonts w:asciiTheme="minorBidi" w:hAnsiTheme="minorBidi" w:cstheme="minorBidi"/>
          <w:noProof/>
          <w:szCs w:val="20"/>
        </w:rPr>
        <w:t>;</w:t>
      </w:r>
    </w:p>
    <w:p w14:paraId="0BC9086A" w14:textId="77777777" w:rsidR="00085670" w:rsidRPr="00D07547" w:rsidRDefault="00BB40C0" w:rsidP="00D07547">
      <w:pPr>
        <w:numPr>
          <w:ilvl w:val="0"/>
          <w:numId w:val="33"/>
        </w:numPr>
        <w:autoSpaceDE w:val="0"/>
        <w:autoSpaceDN w:val="0"/>
        <w:adjustRightInd w:val="0"/>
        <w:spacing w:before="100" w:after="100" w:line="280" w:lineRule="atLeast"/>
        <w:ind w:left="714" w:hanging="357"/>
        <w:rPr>
          <w:rFonts w:asciiTheme="minorBidi" w:hAnsiTheme="minorBidi" w:cstheme="minorBidi"/>
          <w:szCs w:val="20"/>
        </w:rPr>
      </w:pPr>
      <w:r w:rsidRPr="001307E0">
        <w:rPr>
          <w:rFonts w:asciiTheme="minorBidi" w:hAnsiTheme="minorBidi" w:cstheme="minorBidi"/>
          <w:szCs w:val="20"/>
        </w:rPr>
        <w:t xml:space="preserve">it </w:t>
      </w:r>
      <w:r w:rsidRPr="001307E0">
        <w:rPr>
          <w:rFonts w:asciiTheme="minorBidi" w:hAnsiTheme="minorBidi" w:cstheme="minorBidi"/>
          <w:noProof/>
          <w:szCs w:val="20"/>
        </w:rPr>
        <w:t xml:space="preserve">has not granted and will not grant, has not sought and will not seek, has not attempted and will not attempt to obtain, and has not accepted and will not accept any direct or indirect benefit (finanical or otherwise) arising from a procurement contract or the </w:t>
      </w:r>
      <w:r w:rsidRPr="001307E0">
        <w:rPr>
          <w:rFonts w:asciiTheme="minorBidi" w:hAnsiTheme="minorBidi" w:cstheme="minorBidi"/>
          <w:szCs w:val="20"/>
        </w:rPr>
        <w:t xml:space="preserve">award </w:t>
      </w:r>
      <w:r w:rsidR="00085670" w:rsidRPr="00D07547">
        <w:rPr>
          <w:rFonts w:asciiTheme="minorBidi" w:hAnsiTheme="minorBidi" w:cstheme="minorBidi"/>
          <w:szCs w:val="20"/>
        </w:rPr>
        <w:t>thereof;</w:t>
      </w:r>
    </w:p>
    <w:p w14:paraId="4193B90A" w14:textId="77777777" w:rsidR="0001356D" w:rsidRPr="0001356D" w:rsidRDefault="00085670" w:rsidP="00D07547">
      <w:pPr>
        <w:numPr>
          <w:ilvl w:val="0"/>
          <w:numId w:val="33"/>
        </w:numPr>
        <w:autoSpaceDE w:val="0"/>
        <w:autoSpaceDN w:val="0"/>
        <w:adjustRightInd w:val="0"/>
        <w:spacing w:before="100" w:after="100" w:line="280" w:lineRule="atLeast"/>
        <w:ind w:left="714" w:hanging="357"/>
        <w:rPr>
          <w:rFonts w:asciiTheme="minorBidi" w:hAnsiTheme="minorBidi"/>
        </w:rPr>
      </w:pPr>
      <w:r w:rsidRPr="00D07547">
        <w:rPr>
          <w:rFonts w:asciiTheme="minorBidi" w:hAnsiTheme="minorBidi" w:cstheme="minorBidi"/>
          <w:szCs w:val="20"/>
        </w:rPr>
        <w:t>i</w:t>
      </w:r>
      <w:r w:rsidR="00BB40C0" w:rsidRPr="00D07547">
        <w:rPr>
          <w:rFonts w:asciiTheme="minorBidi" w:hAnsiTheme="minorBidi" w:cstheme="minorBidi"/>
          <w:szCs w:val="20"/>
        </w:rPr>
        <w:t xml:space="preserve">t adheres to the UN Supplier Code of </w:t>
      </w:r>
      <w:r w:rsidR="00BB40C0" w:rsidRPr="001D551B">
        <w:t>Cond</w:t>
      </w:r>
      <w:r w:rsidR="00BB40C0" w:rsidRPr="00085670">
        <w:rPr>
          <w:rFonts w:cs="Arial"/>
          <w:szCs w:val="20"/>
        </w:rPr>
        <w:t>uct</w:t>
      </w:r>
      <w:r w:rsidR="0001356D">
        <w:rPr>
          <w:rFonts w:cs="Arial"/>
          <w:szCs w:val="20"/>
        </w:rPr>
        <w:t>;</w:t>
      </w:r>
    </w:p>
    <w:p w14:paraId="2A76A488" w14:textId="48F9AAE7" w:rsidR="00910A46" w:rsidRPr="0001356D" w:rsidRDefault="00910A46" w:rsidP="0022751C">
      <w:pPr>
        <w:numPr>
          <w:ilvl w:val="0"/>
          <w:numId w:val="33"/>
        </w:numPr>
        <w:autoSpaceDE w:val="0"/>
        <w:autoSpaceDN w:val="0"/>
        <w:adjustRightInd w:val="0"/>
        <w:spacing w:before="100" w:after="100" w:line="280" w:lineRule="atLeast"/>
        <w:ind w:left="714" w:hanging="357"/>
        <w:rPr>
          <w:rFonts w:asciiTheme="minorBidi" w:hAnsiTheme="minorBidi"/>
          <w:szCs w:val="20"/>
        </w:rPr>
      </w:pPr>
      <w:r w:rsidRPr="009E19E5">
        <w:rPr>
          <w:rFonts w:asciiTheme="minorBidi" w:hAnsiTheme="minorBidi"/>
          <w:szCs w:val="20"/>
        </w:rPr>
        <w:t xml:space="preserve">it has zero tolerance for sexual exploitation and abuse, sexual harassment and other types of </w:t>
      </w:r>
      <w:r>
        <w:rPr>
          <w:rFonts w:asciiTheme="minorBidi" w:hAnsiTheme="minorBidi"/>
          <w:szCs w:val="20"/>
        </w:rPr>
        <w:tab/>
      </w:r>
      <w:r w:rsidRPr="009E19E5">
        <w:rPr>
          <w:rFonts w:asciiTheme="minorBidi" w:hAnsiTheme="minorBidi"/>
          <w:szCs w:val="20"/>
        </w:rPr>
        <w:t xml:space="preserve">abusive conduct and has appropriate procedures in place to prevent and respond to sexual </w:t>
      </w:r>
      <w:r>
        <w:rPr>
          <w:rFonts w:asciiTheme="minorBidi" w:hAnsiTheme="minorBidi"/>
          <w:szCs w:val="20"/>
        </w:rPr>
        <w:tab/>
      </w:r>
      <w:r w:rsidRPr="009E19E5">
        <w:rPr>
          <w:rFonts w:asciiTheme="minorBidi" w:hAnsiTheme="minorBidi"/>
          <w:szCs w:val="20"/>
        </w:rPr>
        <w:t>exploitation and abuse, sexual harassment and other types of abusive conduct.</w:t>
      </w:r>
    </w:p>
    <w:p w14:paraId="58970584" w14:textId="77777777" w:rsidR="00BB40C0" w:rsidRPr="001307E0" w:rsidRDefault="00BB40C0" w:rsidP="00BB40C0">
      <w:pPr>
        <w:spacing w:line="280" w:lineRule="atLeast"/>
        <w:rPr>
          <w:rFonts w:asciiTheme="minorBidi" w:hAnsiTheme="minorBidi" w:cstheme="minorBidi"/>
          <w:szCs w:val="20"/>
        </w:rPr>
      </w:pPr>
      <w:r w:rsidRPr="001307E0">
        <w:rPr>
          <w:rFonts w:asciiTheme="minorBidi" w:hAnsiTheme="minorBidi" w:cstheme="minorBidi"/>
          <w:szCs w:val="20"/>
        </w:rPr>
        <w:t xml:space="preserve">The Company understands that a false statement or failure to disclose any relevant information which may impact upon WHO's decision to award a contract may result in the </w:t>
      </w:r>
      <w:r w:rsidRPr="001307E0">
        <w:rPr>
          <w:rFonts w:asciiTheme="minorBidi" w:hAnsiTheme="minorBidi" w:cstheme="minorBidi"/>
          <w:szCs w:val="20"/>
          <w:lang w:val="en-GB"/>
        </w:rPr>
        <w:t xml:space="preserve">disqualification of the Company from the bidding exercise </w:t>
      </w:r>
      <w:r w:rsidRPr="001307E0">
        <w:rPr>
          <w:rFonts w:asciiTheme="minorBidi" w:hAnsiTheme="minorBidi" w:cstheme="minorBidi"/>
          <w:szCs w:val="20"/>
        </w:rPr>
        <w:t xml:space="preserve">and/or the withdrawal of any </w:t>
      </w:r>
      <w:r>
        <w:rPr>
          <w:rFonts w:asciiTheme="minorBidi" w:hAnsiTheme="minorBidi" w:cstheme="minorBidi"/>
          <w:szCs w:val="20"/>
        </w:rPr>
        <w:t>proposal</w:t>
      </w:r>
      <w:r w:rsidRPr="001307E0">
        <w:rPr>
          <w:rFonts w:asciiTheme="minorBidi" w:hAnsiTheme="minorBidi" w:cstheme="minorBidi"/>
          <w:szCs w:val="20"/>
        </w:rPr>
        <w:t xml:space="preserve"> of a contract with WHO. Furthermore, in case a contract has already been awarded, WHO shall be entitled to rescind the contract with immediate effect, in addition to any other remedies which WHO may have by contract or by law.</w:t>
      </w:r>
    </w:p>
    <w:p w14:paraId="34BB84DA" w14:textId="77777777" w:rsidR="00BB40C0" w:rsidRDefault="00BB40C0" w:rsidP="00BB40C0">
      <w:pPr>
        <w:jc w:val="left"/>
        <w:rPr>
          <w:rFonts w:cs="Arial"/>
          <w:sz w:val="22"/>
          <w:szCs w:val="22"/>
          <w:lang w:val="en-GB"/>
        </w:rPr>
      </w:pPr>
    </w:p>
    <w:tbl>
      <w:tblPr>
        <w:tblpPr w:leftFromText="180" w:rightFromText="180" w:vertAnchor="text" w:tblpY="1"/>
        <w:tblOverlap w:val="never"/>
        <w:tblW w:w="9815"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000" w:firstRow="0" w:lastRow="0" w:firstColumn="0" w:lastColumn="0" w:noHBand="0" w:noVBand="0"/>
      </w:tblPr>
      <w:tblGrid>
        <w:gridCol w:w="2444"/>
        <w:gridCol w:w="7371"/>
      </w:tblGrid>
      <w:tr w:rsidR="00BB40C0" w:rsidRPr="001307E0" w14:paraId="1CD7735C" w14:textId="77777777" w:rsidTr="00D07547">
        <w:tc>
          <w:tcPr>
            <w:tcW w:w="2444" w:type="dxa"/>
            <w:vAlign w:val="center"/>
          </w:tcPr>
          <w:p w14:paraId="18E46841" w14:textId="77777777" w:rsidR="00BB40C0" w:rsidRPr="001307E0" w:rsidRDefault="00BB40C0">
            <w:pPr>
              <w:spacing w:before="60"/>
              <w:ind w:left="57"/>
              <w:jc w:val="left"/>
              <w:rPr>
                <w:rFonts w:asciiTheme="minorBidi" w:hAnsiTheme="minorBidi" w:cstheme="minorBidi"/>
                <w:b/>
                <w:bCs/>
                <w:sz w:val="16"/>
                <w:szCs w:val="16"/>
              </w:rPr>
            </w:pPr>
            <w:permStart w:id="1934367224" w:edGrp="everyone" w:colFirst="1" w:colLast="1"/>
            <w:r w:rsidRPr="001307E0">
              <w:rPr>
                <w:rFonts w:asciiTheme="minorBidi" w:hAnsiTheme="minorBidi" w:cstheme="minorBidi"/>
                <w:b/>
                <w:bCs/>
                <w:sz w:val="16"/>
                <w:szCs w:val="16"/>
              </w:rPr>
              <w:t>Entity Name:</w:t>
            </w:r>
          </w:p>
        </w:tc>
        <w:tc>
          <w:tcPr>
            <w:tcW w:w="7371" w:type="dxa"/>
            <w:vAlign w:val="bottom"/>
          </w:tcPr>
          <w:p w14:paraId="0BAD926F" w14:textId="77777777" w:rsidR="00BB40C0" w:rsidRPr="001307E0" w:rsidRDefault="00BB40C0">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BB40C0" w:rsidRPr="001307E0" w14:paraId="185ADB95" w14:textId="77777777" w:rsidTr="00D07547">
        <w:trPr>
          <w:trHeight w:val="595"/>
        </w:trPr>
        <w:tc>
          <w:tcPr>
            <w:tcW w:w="2444" w:type="dxa"/>
            <w:vAlign w:val="center"/>
          </w:tcPr>
          <w:p w14:paraId="10714B65" w14:textId="77777777" w:rsidR="00BB40C0" w:rsidRPr="001307E0" w:rsidRDefault="00BB40C0">
            <w:pPr>
              <w:spacing w:before="60"/>
              <w:ind w:left="57"/>
              <w:jc w:val="left"/>
              <w:rPr>
                <w:rFonts w:asciiTheme="minorBidi" w:hAnsiTheme="minorBidi" w:cstheme="minorBidi"/>
                <w:b/>
                <w:bCs/>
                <w:sz w:val="16"/>
                <w:szCs w:val="16"/>
              </w:rPr>
            </w:pPr>
            <w:permStart w:id="897085552" w:edGrp="everyone" w:colFirst="1" w:colLast="1"/>
            <w:permEnd w:id="1934367224"/>
            <w:r>
              <w:rPr>
                <w:rFonts w:asciiTheme="minorBidi" w:hAnsiTheme="minorBidi" w:cstheme="minorBidi"/>
                <w:b/>
                <w:bCs/>
                <w:sz w:val="16"/>
                <w:szCs w:val="16"/>
              </w:rPr>
              <w:t>Mailing Address:</w:t>
            </w:r>
          </w:p>
        </w:tc>
        <w:tc>
          <w:tcPr>
            <w:tcW w:w="7371" w:type="dxa"/>
            <w:vAlign w:val="bottom"/>
          </w:tcPr>
          <w:p w14:paraId="6566134B" w14:textId="77777777" w:rsidR="00BB40C0" w:rsidRDefault="00BB40C0">
            <w:pPr>
              <w:spacing w:before="120"/>
              <w:ind w:left="57"/>
              <w:jc w:val="left"/>
              <w:rPr>
                <w:rFonts w:asciiTheme="minorBidi" w:hAnsiTheme="minorBidi" w:cstheme="minorBidi"/>
                <w:sz w:val="16"/>
                <w:szCs w:val="16"/>
              </w:rPr>
            </w:pPr>
          </w:p>
          <w:p w14:paraId="17FF0787" w14:textId="77777777" w:rsidR="00BB40C0" w:rsidRDefault="00BB40C0">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2DD0935F" w14:textId="77777777" w:rsidR="00BB40C0" w:rsidRDefault="00BB40C0">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35B2685F" w14:textId="77777777" w:rsidR="00BB40C0" w:rsidRPr="001307E0" w:rsidRDefault="00BB40C0">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BB40C0" w:rsidRPr="001307E0" w14:paraId="4FD04BDB" w14:textId="77777777" w:rsidTr="00D07547">
        <w:tc>
          <w:tcPr>
            <w:tcW w:w="2444" w:type="dxa"/>
            <w:vAlign w:val="center"/>
          </w:tcPr>
          <w:p w14:paraId="70A69926" w14:textId="77777777" w:rsidR="00BB40C0" w:rsidRPr="001307E0" w:rsidRDefault="00BB40C0">
            <w:pPr>
              <w:spacing w:before="60"/>
              <w:ind w:left="57"/>
              <w:jc w:val="left"/>
              <w:rPr>
                <w:rFonts w:asciiTheme="minorBidi" w:hAnsiTheme="minorBidi" w:cstheme="minorBidi"/>
                <w:b/>
                <w:bCs/>
                <w:sz w:val="16"/>
                <w:szCs w:val="16"/>
              </w:rPr>
            </w:pPr>
            <w:permStart w:id="1103983434" w:edGrp="everyone" w:colFirst="1" w:colLast="1"/>
            <w:permEnd w:id="897085552"/>
            <w:r w:rsidRPr="001307E0">
              <w:rPr>
                <w:rFonts w:asciiTheme="minorBidi" w:hAnsiTheme="minorBidi" w:cstheme="minorBidi"/>
                <w:b/>
                <w:bCs/>
                <w:sz w:val="16"/>
                <w:szCs w:val="16"/>
              </w:rPr>
              <w:t xml:space="preserve">Name and Title of </w:t>
            </w:r>
            <w:r>
              <w:rPr>
                <w:rFonts w:asciiTheme="minorBidi" w:hAnsiTheme="minorBidi" w:cstheme="minorBidi"/>
                <w:b/>
                <w:bCs/>
                <w:sz w:val="16"/>
                <w:szCs w:val="16"/>
              </w:rPr>
              <w:t>d</w:t>
            </w:r>
            <w:r w:rsidRPr="001307E0">
              <w:rPr>
                <w:rFonts w:asciiTheme="minorBidi" w:hAnsiTheme="minorBidi" w:cstheme="minorBidi"/>
                <w:b/>
                <w:bCs/>
                <w:sz w:val="16"/>
                <w:szCs w:val="16"/>
              </w:rPr>
              <w:t>uly authorized representative:</w:t>
            </w:r>
          </w:p>
        </w:tc>
        <w:tc>
          <w:tcPr>
            <w:tcW w:w="7371" w:type="dxa"/>
            <w:vAlign w:val="bottom"/>
          </w:tcPr>
          <w:p w14:paraId="424E4595" w14:textId="77777777" w:rsidR="00BB40C0" w:rsidRPr="001307E0" w:rsidRDefault="00BB40C0">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BB40C0" w:rsidRPr="001307E0" w14:paraId="21BE32A3" w14:textId="77777777" w:rsidTr="00D07547">
        <w:tc>
          <w:tcPr>
            <w:tcW w:w="2444" w:type="dxa"/>
            <w:vAlign w:val="center"/>
          </w:tcPr>
          <w:p w14:paraId="04FAEB87" w14:textId="77777777" w:rsidR="00BB40C0" w:rsidRPr="001307E0" w:rsidRDefault="00BB40C0">
            <w:pPr>
              <w:spacing w:before="60"/>
              <w:ind w:left="57"/>
              <w:jc w:val="left"/>
              <w:rPr>
                <w:rFonts w:asciiTheme="minorBidi" w:hAnsiTheme="minorBidi" w:cstheme="minorBidi"/>
                <w:b/>
                <w:bCs/>
                <w:sz w:val="16"/>
                <w:szCs w:val="16"/>
              </w:rPr>
            </w:pPr>
            <w:permStart w:id="466167997" w:edGrp="everyone" w:colFirst="1" w:colLast="1"/>
            <w:permEnd w:id="1103983434"/>
            <w:r w:rsidRPr="001307E0">
              <w:rPr>
                <w:rFonts w:asciiTheme="minorBidi" w:hAnsiTheme="minorBidi" w:cstheme="minorBidi"/>
                <w:b/>
                <w:bCs/>
                <w:sz w:val="16"/>
                <w:szCs w:val="16"/>
              </w:rPr>
              <w:t>Signature:</w:t>
            </w:r>
          </w:p>
        </w:tc>
        <w:tc>
          <w:tcPr>
            <w:tcW w:w="7371" w:type="dxa"/>
            <w:vAlign w:val="bottom"/>
          </w:tcPr>
          <w:p w14:paraId="292A3ACA" w14:textId="77777777" w:rsidR="00BB40C0" w:rsidRPr="001307E0" w:rsidRDefault="00BB40C0">
            <w:pPr>
              <w:spacing w:before="120"/>
              <w:ind w:left="57"/>
              <w:jc w:val="left"/>
              <w:rPr>
                <w:rFonts w:asciiTheme="minorBidi" w:hAnsiTheme="minorBidi" w:cstheme="minorBidi"/>
                <w:sz w:val="16"/>
                <w:szCs w:val="16"/>
              </w:rPr>
            </w:pPr>
          </w:p>
          <w:p w14:paraId="541E1952" w14:textId="77777777" w:rsidR="00BB40C0" w:rsidRPr="001307E0" w:rsidRDefault="00BB40C0">
            <w:pPr>
              <w:spacing w:before="120"/>
              <w:ind w:left="57"/>
              <w:jc w:val="left"/>
              <w:rPr>
                <w:rFonts w:asciiTheme="minorBidi" w:hAnsiTheme="minorBidi" w:cstheme="minorBidi"/>
                <w:b/>
                <w:bCs/>
                <w:sz w:val="16"/>
                <w:szCs w:val="16"/>
              </w:rPr>
            </w:pPr>
          </w:p>
        </w:tc>
      </w:tr>
      <w:tr w:rsidR="00BB40C0" w:rsidRPr="001307E0" w14:paraId="4BFC0E86" w14:textId="77777777" w:rsidTr="00D07547">
        <w:tc>
          <w:tcPr>
            <w:tcW w:w="2444" w:type="dxa"/>
            <w:vAlign w:val="center"/>
          </w:tcPr>
          <w:p w14:paraId="18A95482" w14:textId="77777777" w:rsidR="00BB40C0" w:rsidRPr="001307E0" w:rsidRDefault="00BB40C0">
            <w:pPr>
              <w:spacing w:before="60"/>
              <w:ind w:left="57"/>
              <w:jc w:val="left"/>
              <w:rPr>
                <w:rFonts w:asciiTheme="minorBidi" w:hAnsiTheme="minorBidi" w:cstheme="minorBidi"/>
                <w:b/>
                <w:bCs/>
                <w:sz w:val="16"/>
                <w:szCs w:val="16"/>
              </w:rPr>
            </w:pPr>
            <w:permStart w:id="1672028194" w:edGrp="everyone" w:colFirst="1" w:colLast="1"/>
            <w:permEnd w:id="466167997"/>
            <w:r w:rsidRPr="001307E0">
              <w:rPr>
                <w:rFonts w:asciiTheme="minorBidi" w:hAnsiTheme="minorBidi" w:cstheme="minorBidi"/>
                <w:b/>
                <w:bCs/>
                <w:sz w:val="16"/>
                <w:szCs w:val="16"/>
              </w:rPr>
              <w:t>Date:</w:t>
            </w:r>
          </w:p>
        </w:tc>
        <w:tc>
          <w:tcPr>
            <w:tcW w:w="7371" w:type="dxa"/>
            <w:vAlign w:val="bottom"/>
          </w:tcPr>
          <w:p w14:paraId="331BC908" w14:textId="77777777" w:rsidR="00BB40C0" w:rsidRPr="001307E0" w:rsidRDefault="00BB40C0">
            <w:pPr>
              <w:spacing w:before="120"/>
              <w:ind w:left="57"/>
              <w:jc w:val="left"/>
              <w:rPr>
                <w:rFonts w:asciiTheme="minorBidi" w:hAnsiTheme="minorBidi" w:cstheme="minorBidi"/>
                <w:b/>
                <w:bCs/>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tc>
      </w:tr>
      <w:permEnd w:id="1672028194"/>
    </w:tbl>
    <w:p w14:paraId="1FC6039F" w14:textId="78F7CAD9" w:rsidR="00DD4561" w:rsidRDefault="00DD4561" w:rsidP="00D409E9">
      <w:pPr>
        <w:pStyle w:val="Header"/>
      </w:pPr>
    </w:p>
    <w:p w14:paraId="552DCD42" w14:textId="59284281" w:rsidR="00801765" w:rsidRDefault="00801765" w:rsidP="00D409E9">
      <w:pPr>
        <w:pStyle w:val="Header"/>
      </w:pPr>
    </w:p>
    <w:p w14:paraId="788C2D6B" w14:textId="34B76AEA" w:rsidR="00801765" w:rsidRDefault="00801765" w:rsidP="00D409E9">
      <w:pPr>
        <w:pStyle w:val="Header"/>
      </w:pPr>
    </w:p>
    <w:p w14:paraId="7B8D7563" w14:textId="7CDD43C2" w:rsidR="00801765" w:rsidRDefault="00801765" w:rsidP="00D409E9">
      <w:pPr>
        <w:pStyle w:val="Header"/>
      </w:pPr>
    </w:p>
    <w:p w14:paraId="4F7D5FCA" w14:textId="17D09B08" w:rsidR="00801765" w:rsidRDefault="00801765" w:rsidP="00D409E9">
      <w:pPr>
        <w:pStyle w:val="Header"/>
      </w:pPr>
    </w:p>
    <w:p w14:paraId="38D842CB" w14:textId="5B874B1F" w:rsidR="00801765" w:rsidRDefault="00801765" w:rsidP="00D409E9">
      <w:pPr>
        <w:pStyle w:val="Header"/>
      </w:pPr>
    </w:p>
    <w:p w14:paraId="7059DB3F" w14:textId="423CEACF" w:rsidR="00801765" w:rsidRDefault="00801765" w:rsidP="00D409E9">
      <w:pPr>
        <w:pStyle w:val="Header"/>
      </w:pPr>
    </w:p>
    <w:p w14:paraId="3608E8D5" w14:textId="0ED900DC" w:rsidR="00801765" w:rsidRDefault="00801765" w:rsidP="00D409E9">
      <w:pPr>
        <w:pStyle w:val="Header"/>
      </w:pPr>
    </w:p>
    <w:p w14:paraId="3602A45B" w14:textId="1E6805E3" w:rsidR="00801765" w:rsidRDefault="00801765" w:rsidP="00D409E9">
      <w:pPr>
        <w:pStyle w:val="Header"/>
      </w:pPr>
    </w:p>
    <w:p w14:paraId="17B68C3D" w14:textId="512ED188" w:rsidR="00801765" w:rsidRDefault="00801765" w:rsidP="00D409E9">
      <w:pPr>
        <w:pStyle w:val="Header"/>
      </w:pPr>
    </w:p>
    <w:p w14:paraId="0C29324A" w14:textId="237AF93B" w:rsidR="00801765" w:rsidRDefault="00801765" w:rsidP="00D409E9">
      <w:pPr>
        <w:pStyle w:val="Header"/>
      </w:pPr>
    </w:p>
    <w:p w14:paraId="3FB816B0" w14:textId="144B3801" w:rsidR="00801765" w:rsidRDefault="00801765" w:rsidP="00D409E9">
      <w:pPr>
        <w:pStyle w:val="Header"/>
      </w:pPr>
    </w:p>
    <w:p w14:paraId="24B03E94" w14:textId="185D80CB" w:rsidR="00801765" w:rsidRDefault="00801765" w:rsidP="00D409E9">
      <w:pPr>
        <w:pStyle w:val="Header"/>
      </w:pPr>
    </w:p>
    <w:p w14:paraId="437D9875" w14:textId="7EACEDA2" w:rsidR="00801765" w:rsidRPr="001307E0" w:rsidRDefault="00801765" w:rsidP="00801765">
      <w:pPr>
        <w:jc w:val="left"/>
        <w:rPr>
          <w:rFonts w:cs="Arial"/>
          <w:b/>
          <w:bCs/>
        </w:rPr>
      </w:pPr>
      <w:r>
        <w:br w:type="page"/>
      </w:r>
      <w:r w:rsidRPr="001307E0">
        <w:rPr>
          <w:rFonts w:cs="Arial"/>
          <w:b/>
          <w:bCs/>
        </w:rPr>
        <w:lastRenderedPageBreak/>
        <w:t>Request for Proposals:</w:t>
      </w:r>
      <w:r>
        <w:rPr>
          <w:rFonts w:cs="Arial"/>
          <w:b/>
          <w:bCs/>
        </w:rPr>
        <w:t xml:space="preserve"> </w:t>
      </w:r>
      <w:sdt>
        <w:sdtPr>
          <w:rPr>
            <w:rStyle w:val="Style3"/>
          </w:rPr>
          <w:alias w:val="Bid Reference"/>
          <w:tag w:val=""/>
          <w:id w:val="-581145939"/>
          <w:dataBinding w:prefixMappings="xmlns:ns0='http://schemas.microsoft.com/office/2006/coverPageProps' " w:xpath="/ns0:CoverPageProperties[1]/ns0:Abstract[1]" w:storeItemID="{55AF091B-3C7A-41E3-B477-F2FDAA23CFDA}"/>
          <w:text/>
        </w:sdtPr>
        <w:sdtEndPr>
          <w:rPr>
            <w:rStyle w:val="Style3"/>
          </w:rPr>
        </w:sdtEndPr>
        <w:sdtContent>
          <w:r w:rsidR="00D90216">
            <w:rPr>
              <w:rStyle w:val="Style3"/>
            </w:rPr>
            <w:t>2021/CSF/DAS/0003.</w:t>
          </w:r>
        </w:sdtContent>
      </w:sdt>
    </w:p>
    <w:p w14:paraId="444E90AD" w14:textId="77777777" w:rsidR="00801765" w:rsidRPr="001307E0" w:rsidRDefault="00801765" w:rsidP="00801765">
      <w:pPr>
        <w:jc w:val="left"/>
        <w:rPr>
          <w:rFonts w:cs="Arial"/>
          <w:sz w:val="22"/>
          <w:szCs w:val="22"/>
          <w:lang w:val="en-GB"/>
        </w:rPr>
      </w:pPr>
    </w:p>
    <w:p w14:paraId="15112454" w14:textId="0D9E65B4" w:rsidR="00801765" w:rsidRPr="001307E0" w:rsidRDefault="00801765" w:rsidP="00801765">
      <w:pPr>
        <w:spacing w:line="310" w:lineRule="atLeast"/>
        <w:jc w:val="left"/>
        <w:rPr>
          <w:rFonts w:asciiTheme="minorBidi" w:hAnsiTheme="minorBidi" w:cstheme="minorBidi"/>
          <w:b/>
          <w:caps/>
          <w:sz w:val="24"/>
          <w:u w:val="single"/>
          <w:lang w:val="en-GB"/>
        </w:rPr>
      </w:pPr>
      <w:r w:rsidRPr="001307E0">
        <w:rPr>
          <w:rFonts w:asciiTheme="minorBidi" w:hAnsiTheme="minorBidi" w:cstheme="minorBidi"/>
          <w:b/>
          <w:sz w:val="24"/>
          <w:u w:val="single"/>
          <w:lang w:val="en-GB"/>
        </w:rPr>
        <w:t xml:space="preserve">Annex </w:t>
      </w:r>
      <w:r>
        <w:rPr>
          <w:rFonts w:asciiTheme="minorBidi" w:hAnsiTheme="minorBidi" w:cstheme="minorBidi"/>
          <w:b/>
          <w:sz w:val="24"/>
          <w:u w:val="single"/>
          <w:lang w:val="en-GB"/>
        </w:rPr>
        <w:t>7</w:t>
      </w:r>
      <w:r w:rsidRPr="001307E0">
        <w:rPr>
          <w:rFonts w:asciiTheme="minorBidi" w:hAnsiTheme="minorBidi" w:cstheme="minorBidi"/>
          <w:b/>
          <w:sz w:val="24"/>
          <w:u w:val="single"/>
          <w:lang w:val="en-GB"/>
        </w:rPr>
        <w:t>: Questions from Bidders</w:t>
      </w:r>
      <w:r w:rsidRPr="00A112BC">
        <w:rPr>
          <w:rFonts w:asciiTheme="minorBidi" w:hAnsiTheme="minorBidi"/>
          <w:b/>
          <w:sz w:val="24"/>
          <w:lang w:val="en-GB"/>
        </w:rPr>
        <w:t xml:space="preserve"> </w:t>
      </w:r>
      <w:r w:rsidRPr="0074445C">
        <w:rPr>
          <w:rFonts w:asciiTheme="minorBidi" w:hAnsiTheme="minorBidi" w:cstheme="minorBidi"/>
          <w:bCs/>
          <w:sz w:val="16"/>
          <w:szCs w:val="16"/>
          <w:lang w:val="en-GB"/>
        </w:rPr>
        <w:t>(</w:t>
      </w:r>
      <w:r>
        <w:rPr>
          <w:rFonts w:asciiTheme="minorBidi" w:hAnsiTheme="minorBidi" w:cstheme="minorBidi"/>
          <w:bCs/>
          <w:sz w:val="16"/>
          <w:szCs w:val="16"/>
          <w:lang w:val="en-GB"/>
        </w:rPr>
        <w:t>Ref.</w:t>
      </w:r>
      <w:r w:rsidRPr="0074445C">
        <w:rPr>
          <w:bCs/>
          <w:sz w:val="16"/>
          <w:szCs w:val="16"/>
        </w:rPr>
        <w:t xml:space="preserve"> Paragraph </w:t>
      </w:r>
      <w:r>
        <w:rPr>
          <w:bCs/>
          <w:sz w:val="16"/>
          <w:szCs w:val="16"/>
        </w:rPr>
        <w:fldChar w:fldCharType="begin"/>
      </w:r>
      <w:r>
        <w:rPr>
          <w:bCs/>
          <w:sz w:val="16"/>
          <w:szCs w:val="16"/>
        </w:rPr>
        <w:instrText xml:space="preserve"> REF _Ref490146369 \r \h </w:instrText>
      </w:r>
      <w:r>
        <w:rPr>
          <w:bCs/>
          <w:sz w:val="16"/>
          <w:szCs w:val="16"/>
        </w:rPr>
      </w:r>
      <w:r>
        <w:rPr>
          <w:bCs/>
          <w:sz w:val="16"/>
          <w:szCs w:val="16"/>
        </w:rPr>
        <w:fldChar w:fldCharType="separate"/>
      </w:r>
      <w:r w:rsidR="00B16A3A">
        <w:rPr>
          <w:bCs/>
          <w:sz w:val="16"/>
          <w:szCs w:val="16"/>
          <w:cs/>
        </w:rPr>
        <w:t>‎</w:t>
      </w:r>
      <w:r w:rsidR="00B16A3A">
        <w:rPr>
          <w:bCs/>
          <w:sz w:val="16"/>
          <w:szCs w:val="16"/>
        </w:rPr>
        <w:t>4.6</w:t>
      </w:r>
      <w:r>
        <w:rPr>
          <w:bCs/>
          <w:sz w:val="16"/>
          <w:szCs w:val="16"/>
        </w:rPr>
        <w:fldChar w:fldCharType="end"/>
      </w:r>
      <w:r w:rsidRPr="0074445C">
        <w:rPr>
          <w:rFonts w:asciiTheme="minorBidi" w:hAnsiTheme="minorBidi" w:cstheme="minorBidi"/>
          <w:bCs/>
          <w:sz w:val="16"/>
          <w:szCs w:val="16"/>
          <w:lang w:val="en-GB"/>
        </w:rPr>
        <w:t>)</w:t>
      </w:r>
    </w:p>
    <w:p w14:paraId="4DAB5812" w14:textId="77777777" w:rsidR="00801765" w:rsidRPr="001307E0" w:rsidRDefault="00801765" w:rsidP="00801765">
      <w:pPr>
        <w:jc w:val="left"/>
        <w:rPr>
          <w:rFonts w:cs="Arial"/>
          <w:sz w:val="22"/>
          <w:szCs w:val="22"/>
          <w:lang w:val="en-GB"/>
        </w:rPr>
      </w:pPr>
    </w:p>
    <w:tbl>
      <w:tblPr>
        <w:tblW w:w="9960" w:type="dxa"/>
        <w:jc w:val="center"/>
        <w:tblLook w:val="04A0" w:firstRow="1" w:lastRow="0" w:firstColumn="1" w:lastColumn="0" w:noHBand="0" w:noVBand="1"/>
      </w:tblPr>
      <w:tblGrid>
        <w:gridCol w:w="840"/>
        <w:gridCol w:w="2300"/>
        <w:gridCol w:w="6820"/>
      </w:tblGrid>
      <w:tr w:rsidR="00801765" w:rsidRPr="001307E0" w14:paraId="7F2AC6E9" w14:textId="77777777" w:rsidTr="00302B85">
        <w:trPr>
          <w:trHeight w:val="525"/>
          <w:jc w:val="center"/>
        </w:trPr>
        <w:tc>
          <w:tcPr>
            <w:tcW w:w="8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5E952A" w14:textId="77777777" w:rsidR="00801765" w:rsidRPr="001307E0" w:rsidRDefault="00801765" w:rsidP="00302B85">
            <w:pPr>
              <w:jc w:val="center"/>
              <w:rPr>
                <w:rFonts w:cs="Arial"/>
                <w:b/>
                <w:bCs/>
                <w:szCs w:val="20"/>
                <w:lang w:val="en-GB" w:eastAsia="zh-CN"/>
              </w:rPr>
            </w:pPr>
            <w:r w:rsidRPr="001307E0">
              <w:rPr>
                <w:rFonts w:cs="Arial"/>
                <w:b/>
                <w:bCs/>
                <w:szCs w:val="20"/>
                <w:lang w:val="en-GB" w:eastAsia="zh-CN"/>
              </w:rPr>
              <w:t>No.</w:t>
            </w:r>
          </w:p>
        </w:tc>
        <w:tc>
          <w:tcPr>
            <w:tcW w:w="2300" w:type="dxa"/>
            <w:tcBorders>
              <w:top w:val="single" w:sz="4" w:space="0" w:color="auto"/>
              <w:left w:val="nil"/>
              <w:bottom w:val="single" w:sz="4" w:space="0" w:color="auto"/>
              <w:right w:val="single" w:sz="4" w:space="0" w:color="auto"/>
            </w:tcBorders>
            <w:shd w:val="clear" w:color="auto" w:fill="auto"/>
            <w:noWrap/>
            <w:vAlign w:val="center"/>
            <w:hideMark/>
          </w:tcPr>
          <w:p w14:paraId="648D31F0" w14:textId="77777777" w:rsidR="00801765" w:rsidRPr="001307E0" w:rsidRDefault="00801765" w:rsidP="00302B85">
            <w:pPr>
              <w:jc w:val="center"/>
              <w:rPr>
                <w:rFonts w:cs="Arial"/>
                <w:b/>
                <w:bCs/>
                <w:szCs w:val="20"/>
                <w:lang w:val="en-GB" w:eastAsia="zh-CN"/>
              </w:rPr>
            </w:pPr>
            <w:r w:rsidRPr="001307E0">
              <w:rPr>
                <w:rFonts w:cs="Arial"/>
                <w:b/>
                <w:bCs/>
                <w:szCs w:val="20"/>
                <w:lang w:val="en-GB" w:eastAsia="zh-CN"/>
              </w:rPr>
              <w:t>RFP Section reference</w:t>
            </w:r>
          </w:p>
        </w:tc>
        <w:tc>
          <w:tcPr>
            <w:tcW w:w="6820" w:type="dxa"/>
            <w:tcBorders>
              <w:top w:val="single" w:sz="4" w:space="0" w:color="auto"/>
              <w:left w:val="nil"/>
              <w:bottom w:val="single" w:sz="4" w:space="0" w:color="auto"/>
              <w:right w:val="single" w:sz="4" w:space="0" w:color="auto"/>
            </w:tcBorders>
            <w:shd w:val="clear" w:color="auto" w:fill="auto"/>
            <w:noWrap/>
            <w:vAlign w:val="center"/>
            <w:hideMark/>
          </w:tcPr>
          <w:p w14:paraId="17C1C18C" w14:textId="77777777" w:rsidR="00801765" w:rsidRPr="001307E0" w:rsidRDefault="00801765" w:rsidP="00302B85">
            <w:pPr>
              <w:jc w:val="center"/>
              <w:rPr>
                <w:rFonts w:cs="Arial"/>
                <w:b/>
                <w:bCs/>
                <w:szCs w:val="20"/>
                <w:lang w:val="en-GB" w:eastAsia="zh-CN"/>
              </w:rPr>
            </w:pPr>
            <w:r w:rsidRPr="001307E0">
              <w:rPr>
                <w:rFonts w:cs="Arial"/>
                <w:b/>
                <w:bCs/>
                <w:szCs w:val="20"/>
                <w:lang w:val="en-GB" w:eastAsia="zh-CN"/>
              </w:rPr>
              <w:t>Question</w:t>
            </w:r>
          </w:p>
        </w:tc>
      </w:tr>
      <w:tr w:rsidR="00801765" w:rsidRPr="001307E0" w14:paraId="3708B108" w14:textId="77777777" w:rsidTr="00302B85">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271DDB8C" w14:textId="77777777" w:rsidR="00801765" w:rsidRPr="001307E0" w:rsidRDefault="00801765" w:rsidP="00302B85">
            <w:pPr>
              <w:jc w:val="center"/>
              <w:rPr>
                <w:rFonts w:cs="Arial"/>
                <w:szCs w:val="20"/>
                <w:lang w:val="en-GB" w:eastAsia="zh-CN"/>
              </w:rPr>
            </w:pPr>
            <w:r w:rsidRPr="001307E0">
              <w:rPr>
                <w:rFonts w:cs="Arial"/>
                <w:szCs w:val="20"/>
                <w:lang w:val="en-GB" w:eastAsia="zh-CN"/>
              </w:rPr>
              <w:t>1</w:t>
            </w:r>
          </w:p>
        </w:tc>
        <w:tc>
          <w:tcPr>
            <w:tcW w:w="2300" w:type="dxa"/>
            <w:tcBorders>
              <w:top w:val="nil"/>
              <w:left w:val="nil"/>
              <w:bottom w:val="single" w:sz="4" w:space="0" w:color="auto"/>
              <w:right w:val="single" w:sz="4" w:space="0" w:color="auto"/>
            </w:tcBorders>
            <w:shd w:val="clear" w:color="auto" w:fill="auto"/>
            <w:noWrap/>
            <w:vAlign w:val="center"/>
            <w:hideMark/>
          </w:tcPr>
          <w:p w14:paraId="3F7C49EC" w14:textId="77777777" w:rsidR="00801765" w:rsidRPr="001307E0" w:rsidRDefault="00801765" w:rsidP="00302B85">
            <w:pPr>
              <w:jc w:val="left"/>
              <w:rPr>
                <w:rFonts w:cs="Arial"/>
                <w:szCs w:val="20"/>
                <w:lang w:val="en-GB" w:eastAsia="zh-CN"/>
              </w:rPr>
            </w:pPr>
            <w:permStart w:id="1354385517" w:edGrp="everyone"/>
            <w:r w:rsidRPr="001307E0">
              <w:rPr>
                <w:rFonts w:cs="Arial"/>
                <w:szCs w:val="20"/>
                <w:lang w:val="en-GB" w:eastAsia="zh-CN"/>
              </w:rPr>
              <w:t>Enter Text</w:t>
            </w:r>
            <w:permEnd w:id="1354385517"/>
          </w:p>
        </w:tc>
        <w:tc>
          <w:tcPr>
            <w:tcW w:w="6820" w:type="dxa"/>
            <w:tcBorders>
              <w:top w:val="nil"/>
              <w:left w:val="nil"/>
              <w:bottom w:val="single" w:sz="4" w:space="0" w:color="auto"/>
              <w:right w:val="single" w:sz="4" w:space="0" w:color="auto"/>
            </w:tcBorders>
            <w:shd w:val="clear" w:color="auto" w:fill="auto"/>
            <w:noWrap/>
            <w:vAlign w:val="center"/>
            <w:hideMark/>
          </w:tcPr>
          <w:p w14:paraId="1E2CC831" w14:textId="77777777" w:rsidR="00801765" w:rsidRPr="001307E0" w:rsidRDefault="00801765" w:rsidP="00302B85">
            <w:pPr>
              <w:jc w:val="left"/>
              <w:rPr>
                <w:rFonts w:cs="Arial"/>
                <w:szCs w:val="20"/>
                <w:lang w:val="en-GB" w:eastAsia="zh-CN"/>
              </w:rPr>
            </w:pPr>
            <w:permStart w:id="710557333" w:edGrp="everyone"/>
            <w:r w:rsidRPr="001307E0">
              <w:rPr>
                <w:rFonts w:cs="Arial"/>
                <w:szCs w:val="20"/>
                <w:lang w:val="en-GB" w:eastAsia="zh-CN"/>
              </w:rPr>
              <w:t>Enter Text</w:t>
            </w:r>
            <w:permEnd w:id="710557333"/>
          </w:p>
        </w:tc>
      </w:tr>
      <w:tr w:rsidR="00801765" w:rsidRPr="001307E0" w14:paraId="7C16FF97" w14:textId="77777777" w:rsidTr="00302B85">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637C4058" w14:textId="77777777" w:rsidR="00801765" w:rsidRPr="001307E0" w:rsidRDefault="00801765" w:rsidP="00302B85">
            <w:pPr>
              <w:jc w:val="center"/>
              <w:rPr>
                <w:rFonts w:cs="Arial"/>
                <w:szCs w:val="20"/>
                <w:lang w:val="en-GB" w:eastAsia="zh-CN"/>
              </w:rPr>
            </w:pPr>
            <w:r w:rsidRPr="001307E0">
              <w:rPr>
                <w:rFonts w:cs="Arial"/>
                <w:szCs w:val="20"/>
                <w:lang w:val="en-GB" w:eastAsia="zh-CN"/>
              </w:rPr>
              <w:t>2</w:t>
            </w:r>
          </w:p>
        </w:tc>
        <w:tc>
          <w:tcPr>
            <w:tcW w:w="2300" w:type="dxa"/>
            <w:tcBorders>
              <w:top w:val="nil"/>
              <w:left w:val="nil"/>
              <w:bottom w:val="single" w:sz="4" w:space="0" w:color="auto"/>
              <w:right w:val="single" w:sz="4" w:space="0" w:color="auto"/>
            </w:tcBorders>
            <w:shd w:val="clear" w:color="auto" w:fill="auto"/>
            <w:noWrap/>
            <w:vAlign w:val="center"/>
            <w:hideMark/>
          </w:tcPr>
          <w:p w14:paraId="30BD51E7" w14:textId="77777777" w:rsidR="00801765" w:rsidRPr="001307E0" w:rsidRDefault="00801765" w:rsidP="00302B85">
            <w:pPr>
              <w:jc w:val="left"/>
              <w:rPr>
                <w:rFonts w:cs="Arial"/>
                <w:szCs w:val="20"/>
                <w:lang w:val="en-GB" w:eastAsia="zh-CN"/>
              </w:rPr>
            </w:pPr>
            <w:permStart w:id="108332565" w:edGrp="everyone"/>
            <w:r w:rsidRPr="001307E0">
              <w:rPr>
                <w:rFonts w:cs="Arial"/>
                <w:szCs w:val="20"/>
                <w:lang w:val="en-GB" w:eastAsia="zh-CN"/>
              </w:rPr>
              <w:t>Enter Text</w:t>
            </w:r>
            <w:permEnd w:id="108332565"/>
          </w:p>
        </w:tc>
        <w:tc>
          <w:tcPr>
            <w:tcW w:w="6820" w:type="dxa"/>
            <w:tcBorders>
              <w:top w:val="nil"/>
              <w:left w:val="nil"/>
              <w:bottom w:val="single" w:sz="4" w:space="0" w:color="auto"/>
              <w:right w:val="single" w:sz="4" w:space="0" w:color="auto"/>
            </w:tcBorders>
            <w:shd w:val="clear" w:color="auto" w:fill="auto"/>
            <w:noWrap/>
            <w:vAlign w:val="center"/>
            <w:hideMark/>
          </w:tcPr>
          <w:p w14:paraId="69FBCDE7" w14:textId="77777777" w:rsidR="00801765" w:rsidRPr="001307E0" w:rsidRDefault="00801765" w:rsidP="00302B85">
            <w:pPr>
              <w:jc w:val="left"/>
              <w:rPr>
                <w:rFonts w:cs="Arial"/>
                <w:szCs w:val="20"/>
                <w:lang w:val="en-GB" w:eastAsia="zh-CN"/>
              </w:rPr>
            </w:pPr>
            <w:permStart w:id="704143307" w:edGrp="everyone"/>
            <w:r w:rsidRPr="001307E0">
              <w:rPr>
                <w:rFonts w:cs="Arial"/>
                <w:szCs w:val="20"/>
                <w:lang w:val="en-GB" w:eastAsia="zh-CN"/>
              </w:rPr>
              <w:t>Enter Text</w:t>
            </w:r>
            <w:permEnd w:id="704143307"/>
          </w:p>
        </w:tc>
      </w:tr>
      <w:tr w:rsidR="00801765" w:rsidRPr="001307E0" w14:paraId="73937E24" w14:textId="77777777" w:rsidTr="00302B85">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19583A8B" w14:textId="77777777" w:rsidR="00801765" w:rsidRPr="001307E0" w:rsidRDefault="00801765" w:rsidP="00302B85">
            <w:pPr>
              <w:jc w:val="center"/>
              <w:rPr>
                <w:rFonts w:cs="Arial"/>
                <w:szCs w:val="20"/>
                <w:lang w:val="en-GB" w:eastAsia="zh-CN"/>
              </w:rPr>
            </w:pPr>
            <w:permStart w:id="1596800706" w:edGrp="everyone" w:colFirst="1" w:colLast="1"/>
            <w:r w:rsidRPr="001307E0">
              <w:rPr>
                <w:rFonts w:cs="Arial"/>
                <w:szCs w:val="20"/>
                <w:lang w:val="en-GB" w:eastAsia="zh-CN"/>
              </w:rPr>
              <w:t>3</w:t>
            </w:r>
          </w:p>
        </w:tc>
        <w:tc>
          <w:tcPr>
            <w:tcW w:w="2300" w:type="dxa"/>
            <w:tcBorders>
              <w:top w:val="nil"/>
              <w:left w:val="nil"/>
              <w:bottom w:val="single" w:sz="4" w:space="0" w:color="auto"/>
              <w:right w:val="single" w:sz="4" w:space="0" w:color="auto"/>
            </w:tcBorders>
            <w:shd w:val="clear" w:color="auto" w:fill="auto"/>
            <w:noWrap/>
            <w:vAlign w:val="center"/>
            <w:hideMark/>
          </w:tcPr>
          <w:p w14:paraId="68CAB58B" w14:textId="77777777" w:rsidR="00801765" w:rsidRPr="001307E0" w:rsidRDefault="00801765" w:rsidP="00302B85">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43A38789" w14:textId="77777777" w:rsidR="00801765" w:rsidRPr="001307E0" w:rsidRDefault="00801765" w:rsidP="00302B85">
            <w:pPr>
              <w:jc w:val="left"/>
              <w:rPr>
                <w:rFonts w:cs="Arial"/>
                <w:szCs w:val="20"/>
                <w:lang w:val="en-GB" w:eastAsia="zh-CN"/>
              </w:rPr>
            </w:pPr>
            <w:permStart w:id="259719351" w:edGrp="everyone"/>
            <w:r w:rsidRPr="001307E0">
              <w:rPr>
                <w:rFonts w:cs="Arial"/>
                <w:szCs w:val="20"/>
                <w:lang w:val="en-GB" w:eastAsia="zh-CN"/>
              </w:rPr>
              <w:t>Enter Text</w:t>
            </w:r>
            <w:permEnd w:id="259719351"/>
          </w:p>
        </w:tc>
      </w:tr>
      <w:tr w:rsidR="00801765" w:rsidRPr="001307E0" w14:paraId="5CEA7A45" w14:textId="77777777" w:rsidTr="00302B85">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7C5B1014" w14:textId="77777777" w:rsidR="00801765" w:rsidRPr="001307E0" w:rsidRDefault="00801765" w:rsidP="00302B85">
            <w:pPr>
              <w:jc w:val="center"/>
              <w:rPr>
                <w:rFonts w:cs="Arial"/>
                <w:szCs w:val="20"/>
                <w:lang w:val="en-GB" w:eastAsia="zh-CN"/>
              </w:rPr>
            </w:pPr>
            <w:permStart w:id="679156604" w:edGrp="everyone" w:colFirst="1" w:colLast="1"/>
            <w:permStart w:id="446638623" w:edGrp="everyone" w:colFirst="2" w:colLast="2"/>
            <w:permEnd w:id="1596800706"/>
            <w:r w:rsidRPr="001307E0">
              <w:rPr>
                <w:rFonts w:cs="Arial"/>
                <w:szCs w:val="20"/>
                <w:lang w:val="en-GB" w:eastAsia="zh-CN"/>
              </w:rPr>
              <w:t>4</w:t>
            </w:r>
          </w:p>
        </w:tc>
        <w:tc>
          <w:tcPr>
            <w:tcW w:w="2300" w:type="dxa"/>
            <w:tcBorders>
              <w:top w:val="nil"/>
              <w:left w:val="nil"/>
              <w:bottom w:val="single" w:sz="4" w:space="0" w:color="auto"/>
              <w:right w:val="single" w:sz="4" w:space="0" w:color="auto"/>
            </w:tcBorders>
            <w:shd w:val="clear" w:color="auto" w:fill="auto"/>
            <w:noWrap/>
            <w:vAlign w:val="center"/>
            <w:hideMark/>
          </w:tcPr>
          <w:p w14:paraId="4C84C9C6" w14:textId="77777777" w:rsidR="00801765" w:rsidRPr="001307E0" w:rsidRDefault="00801765" w:rsidP="00302B85">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1D3D8A2C" w14:textId="77777777" w:rsidR="00801765" w:rsidRPr="001307E0" w:rsidRDefault="00801765" w:rsidP="00302B85">
            <w:pPr>
              <w:jc w:val="left"/>
            </w:pPr>
            <w:r w:rsidRPr="001307E0">
              <w:rPr>
                <w:rFonts w:cs="Arial"/>
                <w:szCs w:val="20"/>
                <w:lang w:val="en-GB" w:eastAsia="zh-CN"/>
              </w:rPr>
              <w:t>Enter Text</w:t>
            </w:r>
          </w:p>
        </w:tc>
      </w:tr>
      <w:tr w:rsidR="00801765" w:rsidRPr="001307E0" w14:paraId="34F20235" w14:textId="77777777" w:rsidTr="00302B85">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2A61A36D" w14:textId="77777777" w:rsidR="00801765" w:rsidRPr="001307E0" w:rsidRDefault="00801765" w:rsidP="00302B85">
            <w:pPr>
              <w:jc w:val="center"/>
              <w:rPr>
                <w:rFonts w:cs="Arial"/>
                <w:szCs w:val="20"/>
                <w:lang w:val="en-GB" w:eastAsia="zh-CN"/>
              </w:rPr>
            </w:pPr>
            <w:permStart w:id="1215561775" w:edGrp="everyone" w:colFirst="1" w:colLast="1"/>
            <w:permStart w:id="1646288937" w:edGrp="everyone" w:colFirst="2" w:colLast="2"/>
            <w:permEnd w:id="679156604"/>
            <w:permEnd w:id="446638623"/>
            <w:r w:rsidRPr="001307E0">
              <w:rPr>
                <w:rFonts w:cs="Arial"/>
                <w:szCs w:val="20"/>
                <w:lang w:val="en-GB" w:eastAsia="zh-CN"/>
              </w:rPr>
              <w:t>5</w:t>
            </w:r>
          </w:p>
        </w:tc>
        <w:tc>
          <w:tcPr>
            <w:tcW w:w="2300" w:type="dxa"/>
            <w:tcBorders>
              <w:top w:val="nil"/>
              <w:left w:val="nil"/>
              <w:bottom w:val="single" w:sz="4" w:space="0" w:color="auto"/>
              <w:right w:val="single" w:sz="4" w:space="0" w:color="auto"/>
            </w:tcBorders>
            <w:shd w:val="clear" w:color="auto" w:fill="auto"/>
            <w:noWrap/>
            <w:vAlign w:val="center"/>
            <w:hideMark/>
          </w:tcPr>
          <w:p w14:paraId="7EC757D2" w14:textId="77777777" w:rsidR="00801765" w:rsidRPr="001307E0" w:rsidRDefault="00801765" w:rsidP="00302B85">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40812194" w14:textId="77777777" w:rsidR="00801765" w:rsidRPr="001307E0" w:rsidRDefault="00801765" w:rsidP="00302B85">
            <w:pPr>
              <w:jc w:val="left"/>
            </w:pPr>
            <w:r w:rsidRPr="001307E0">
              <w:rPr>
                <w:rFonts w:cs="Arial"/>
                <w:szCs w:val="20"/>
                <w:lang w:val="en-GB" w:eastAsia="zh-CN"/>
              </w:rPr>
              <w:t>Enter Text</w:t>
            </w:r>
          </w:p>
        </w:tc>
      </w:tr>
      <w:tr w:rsidR="00801765" w:rsidRPr="001307E0" w14:paraId="4E89826F" w14:textId="77777777" w:rsidTr="00302B85">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434B841E" w14:textId="77777777" w:rsidR="00801765" w:rsidRPr="001307E0" w:rsidRDefault="00801765" w:rsidP="00302B85">
            <w:pPr>
              <w:jc w:val="center"/>
              <w:rPr>
                <w:rFonts w:cs="Arial"/>
                <w:szCs w:val="20"/>
                <w:lang w:val="en-GB" w:eastAsia="zh-CN"/>
              </w:rPr>
            </w:pPr>
            <w:permStart w:id="1307455682" w:edGrp="everyone" w:colFirst="1" w:colLast="1"/>
            <w:permStart w:id="738484574" w:edGrp="everyone" w:colFirst="2" w:colLast="2"/>
            <w:permEnd w:id="1215561775"/>
            <w:permEnd w:id="1646288937"/>
            <w:r w:rsidRPr="001307E0">
              <w:rPr>
                <w:rFonts w:cs="Arial"/>
                <w:szCs w:val="20"/>
                <w:lang w:val="en-GB" w:eastAsia="zh-CN"/>
              </w:rPr>
              <w:t>6</w:t>
            </w:r>
          </w:p>
        </w:tc>
        <w:tc>
          <w:tcPr>
            <w:tcW w:w="2300" w:type="dxa"/>
            <w:tcBorders>
              <w:top w:val="nil"/>
              <w:left w:val="nil"/>
              <w:bottom w:val="single" w:sz="4" w:space="0" w:color="auto"/>
              <w:right w:val="single" w:sz="4" w:space="0" w:color="auto"/>
            </w:tcBorders>
            <w:shd w:val="clear" w:color="auto" w:fill="auto"/>
            <w:noWrap/>
            <w:vAlign w:val="center"/>
            <w:hideMark/>
          </w:tcPr>
          <w:p w14:paraId="43185D12" w14:textId="77777777" w:rsidR="00801765" w:rsidRPr="001307E0" w:rsidRDefault="00801765" w:rsidP="00302B85">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18B76424" w14:textId="77777777" w:rsidR="00801765" w:rsidRPr="001307E0" w:rsidRDefault="00801765" w:rsidP="00302B85">
            <w:pPr>
              <w:jc w:val="left"/>
            </w:pPr>
            <w:r w:rsidRPr="001307E0">
              <w:rPr>
                <w:rFonts w:cs="Arial"/>
                <w:szCs w:val="20"/>
                <w:lang w:val="en-GB" w:eastAsia="zh-CN"/>
              </w:rPr>
              <w:t>Enter Text</w:t>
            </w:r>
          </w:p>
        </w:tc>
      </w:tr>
      <w:tr w:rsidR="00801765" w:rsidRPr="001307E0" w14:paraId="4168B860" w14:textId="77777777" w:rsidTr="00302B85">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0C5DAF80" w14:textId="77777777" w:rsidR="00801765" w:rsidRPr="001307E0" w:rsidRDefault="00801765" w:rsidP="00302B85">
            <w:pPr>
              <w:jc w:val="center"/>
              <w:rPr>
                <w:rFonts w:cs="Arial"/>
                <w:szCs w:val="20"/>
                <w:lang w:val="en-GB" w:eastAsia="zh-CN"/>
              </w:rPr>
            </w:pPr>
            <w:permStart w:id="1191141740" w:edGrp="everyone" w:colFirst="1" w:colLast="1"/>
            <w:permStart w:id="1632334781" w:edGrp="everyone" w:colFirst="2" w:colLast="2"/>
            <w:permEnd w:id="1307455682"/>
            <w:permEnd w:id="738484574"/>
            <w:r w:rsidRPr="001307E0">
              <w:rPr>
                <w:rFonts w:cs="Arial"/>
                <w:szCs w:val="20"/>
                <w:lang w:val="en-GB" w:eastAsia="zh-CN"/>
              </w:rPr>
              <w:t>7</w:t>
            </w:r>
          </w:p>
        </w:tc>
        <w:tc>
          <w:tcPr>
            <w:tcW w:w="2300" w:type="dxa"/>
            <w:tcBorders>
              <w:top w:val="nil"/>
              <w:left w:val="nil"/>
              <w:bottom w:val="single" w:sz="4" w:space="0" w:color="auto"/>
              <w:right w:val="single" w:sz="4" w:space="0" w:color="auto"/>
            </w:tcBorders>
            <w:shd w:val="clear" w:color="auto" w:fill="auto"/>
            <w:noWrap/>
            <w:vAlign w:val="center"/>
            <w:hideMark/>
          </w:tcPr>
          <w:p w14:paraId="01226672" w14:textId="77777777" w:rsidR="00801765" w:rsidRPr="001307E0" w:rsidRDefault="00801765" w:rsidP="00302B85">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1FC0C595" w14:textId="77777777" w:rsidR="00801765" w:rsidRPr="001307E0" w:rsidRDefault="00801765" w:rsidP="00302B85">
            <w:pPr>
              <w:jc w:val="left"/>
            </w:pPr>
            <w:r w:rsidRPr="001307E0">
              <w:rPr>
                <w:rFonts w:cs="Arial"/>
                <w:szCs w:val="20"/>
                <w:lang w:val="en-GB" w:eastAsia="zh-CN"/>
              </w:rPr>
              <w:t>Enter Text</w:t>
            </w:r>
          </w:p>
        </w:tc>
      </w:tr>
      <w:tr w:rsidR="00801765" w:rsidRPr="001307E0" w14:paraId="0282D8F4" w14:textId="77777777" w:rsidTr="00302B85">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697618A5" w14:textId="77777777" w:rsidR="00801765" w:rsidRPr="001307E0" w:rsidRDefault="00801765" w:rsidP="00302B85">
            <w:pPr>
              <w:jc w:val="center"/>
              <w:rPr>
                <w:rFonts w:cs="Arial"/>
                <w:szCs w:val="20"/>
                <w:lang w:val="en-GB" w:eastAsia="zh-CN"/>
              </w:rPr>
            </w:pPr>
            <w:permStart w:id="1609979711" w:edGrp="everyone" w:colFirst="1" w:colLast="1"/>
            <w:permStart w:id="1106589587" w:edGrp="everyone" w:colFirst="2" w:colLast="2"/>
            <w:permEnd w:id="1191141740"/>
            <w:permEnd w:id="1632334781"/>
            <w:r w:rsidRPr="001307E0">
              <w:rPr>
                <w:rFonts w:cs="Arial"/>
                <w:szCs w:val="20"/>
                <w:lang w:val="en-GB" w:eastAsia="zh-CN"/>
              </w:rPr>
              <w:t>8</w:t>
            </w:r>
          </w:p>
        </w:tc>
        <w:tc>
          <w:tcPr>
            <w:tcW w:w="2300" w:type="dxa"/>
            <w:tcBorders>
              <w:top w:val="nil"/>
              <w:left w:val="nil"/>
              <w:bottom w:val="single" w:sz="4" w:space="0" w:color="auto"/>
              <w:right w:val="single" w:sz="4" w:space="0" w:color="auto"/>
            </w:tcBorders>
            <w:shd w:val="clear" w:color="auto" w:fill="auto"/>
            <w:noWrap/>
            <w:vAlign w:val="center"/>
            <w:hideMark/>
          </w:tcPr>
          <w:p w14:paraId="729C6B53" w14:textId="77777777" w:rsidR="00801765" w:rsidRPr="001307E0" w:rsidRDefault="00801765" w:rsidP="00302B85">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75CE32E1" w14:textId="77777777" w:rsidR="00801765" w:rsidRPr="001307E0" w:rsidRDefault="00801765" w:rsidP="00302B85">
            <w:pPr>
              <w:jc w:val="left"/>
            </w:pPr>
            <w:r w:rsidRPr="001307E0">
              <w:rPr>
                <w:rFonts w:cs="Arial"/>
                <w:szCs w:val="20"/>
                <w:lang w:val="en-GB" w:eastAsia="zh-CN"/>
              </w:rPr>
              <w:t>Enter Text</w:t>
            </w:r>
          </w:p>
        </w:tc>
      </w:tr>
      <w:tr w:rsidR="00801765" w:rsidRPr="001307E0" w14:paraId="10136F8C" w14:textId="77777777" w:rsidTr="00302B85">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70C9BBD0" w14:textId="77777777" w:rsidR="00801765" w:rsidRPr="001307E0" w:rsidRDefault="00801765" w:rsidP="00302B85">
            <w:pPr>
              <w:jc w:val="center"/>
              <w:rPr>
                <w:rFonts w:cs="Arial"/>
                <w:szCs w:val="20"/>
                <w:lang w:val="en-GB" w:eastAsia="zh-CN"/>
              </w:rPr>
            </w:pPr>
            <w:permStart w:id="424284491" w:edGrp="everyone" w:colFirst="2" w:colLast="2"/>
            <w:permEnd w:id="1609979711"/>
            <w:permEnd w:id="1106589587"/>
            <w:r w:rsidRPr="001307E0">
              <w:rPr>
                <w:rFonts w:cs="Arial"/>
                <w:szCs w:val="20"/>
                <w:lang w:val="en-GB" w:eastAsia="zh-CN"/>
              </w:rPr>
              <w:t>9</w:t>
            </w:r>
          </w:p>
        </w:tc>
        <w:tc>
          <w:tcPr>
            <w:tcW w:w="2300" w:type="dxa"/>
            <w:tcBorders>
              <w:top w:val="nil"/>
              <w:left w:val="nil"/>
              <w:bottom w:val="single" w:sz="4" w:space="0" w:color="auto"/>
              <w:right w:val="single" w:sz="4" w:space="0" w:color="auto"/>
            </w:tcBorders>
            <w:shd w:val="clear" w:color="auto" w:fill="auto"/>
            <w:noWrap/>
            <w:vAlign w:val="center"/>
            <w:hideMark/>
          </w:tcPr>
          <w:p w14:paraId="06371D18" w14:textId="77777777" w:rsidR="00801765" w:rsidRPr="001307E0" w:rsidRDefault="00801765" w:rsidP="00302B85">
            <w:pPr>
              <w:jc w:val="left"/>
              <w:rPr>
                <w:rFonts w:cs="Arial"/>
                <w:szCs w:val="20"/>
                <w:lang w:val="en-GB" w:eastAsia="zh-CN"/>
              </w:rPr>
            </w:pPr>
            <w:permStart w:id="783635689" w:edGrp="everyone"/>
            <w:r w:rsidRPr="001307E0">
              <w:rPr>
                <w:rFonts w:cs="Arial"/>
                <w:szCs w:val="20"/>
                <w:lang w:val="en-GB" w:eastAsia="zh-CN"/>
              </w:rPr>
              <w:t>Enter Text</w:t>
            </w:r>
            <w:permEnd w:id="783635689"/>
          </w:p>
        </w:tc>
        <w:tc>
          <w:tcPr>
            <w:tcW w:w="6820" w:type="dxa"/>
            <w:tcBorders>
              <w:top w:val="nil"/>
              <w:left w:val="nil"/>
              <w:bottom w:val="single" w:sz="4" w:space="0" w:color="auto"/>
              <w:right w:val="single" w:sz="4" w:space="0" w:color="auto"/>
            </w:tcBorders>
            <w:shd w:val="clear" w:color="auto" w:fill="auto"/>
            <w:noWrap/>
            <w:vAlign w:val="center"/>
            <w:hideMark/>
          </w:tcPr>
          <w:p w14:paraId="0B63D5F3" w14:textId="77777777" w:rsidR="00801765" w:rsidRPr="001307E0" w:rsidRDefault="00801765" w:rsidP="00302B85">
            <w:pPr>
              <w:jc w:val="left"/>
            </w:pPr>
            <w:r w:rsidRPr="001307E0">
              <w:rPr>
                <w:rFonts w:cs="Arial"/>
                <w:szCs w:val="20"/>
                <w:lang w:val="en-GB" w:eastAsia="zh-CN"/>
              </w:rPr>
              <w:t>Enter Text</w:t>
            </w:r>
          </w:p>
        </w:tc>
      </w:tr>
      <w:tr w:rsidR="00801765" w:rsidRPr="001307E0" w14:paraId="2753A95C" w14:textId="77777777" w:rsidTr="00302B85">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54AAFE0A" w14:textId="77777777" w:rsidR="00801765" w:rsidRPr="001307E0" w:rsidRDefault="00801765" w:rsidP="00302B85">
            <w:pPr>
              <w:jc w:val="center"/>
              <w:rPr>
                <w:rFonts w:cs="Arial"/>
                <w:szCs w:val="20"/>
                <w:lang w:val="en-GB" w:eastAsia="zh-CN"/>
              </w:rPr>
            </w:pPr>
            <w:permStart w:id="1630018170" w:edGrp="everyone" w:colFirst="1" w:colLast="1"/>
            <w:permStart w:id="698357358" w:edGrp="everyone" w:colFirst="2" w:colLast="2"/>
            <w:permEnd w:id="424284491"/>
            <w:r w:rsidRPr="001307E0">
              <w:rPr>
                <w:rFonts w:cs="Arial"/>
                <w:szCs w:val="20"/>
                <w:lang w:val="en-GB" w:eastAsia="zh-CN"/>
              </w:rPr>
              <w:t>10</w:t>
            </w:r>
          </w:p>
        </w:tc>
        <w:tc>
          <w:tcPr>
            <w:tcW w:w="2300" w:type="dxa"/>
            <w:tcBorders>
              <w:top w:val="nil"/>
              <w:left w:val="nil"/>
              <w:bottom w:val="single" w:sz="4" w:space="0" w:color="auto"/>
              <w:right w:val="single" w:sz="4" w:space="0" w:color="auto"/>
            </w:tcBorders>
            <w:shd w:val="clear" w:color="auto" w:fill="auto"/>
            <w:noWrap/>
            <w:vAlign w:val="center"/>
            <w:hideMark/>
          </w:tcPr>
          <w:p w14:paraId="3EE0979B" w14:textId="77777777" w:rsidR="00801765" w:rsidRPr="001307E0" w:rsidRDefault="00801765" w:rsidP="00302B85">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4924E435" w14:textId="77777777" w:rsidR="00801765" w:rsidRPr="001307E0" w:rsidRDefault="00801765" w:rsidP="00302B85">
            <w:pPr>
              <w:jc w:val="left"/>
            </w:pPr>
            <w:r w:rsidRPr="001307E0">
              <w:rPr>
                <w:rFonts w:cs="Arial"/>
                <w:szCs w:val="20"/>
                <w:lang w:val="en-GB" w:eastAsia="zh-CN"/>
              </w:rPr>
              <w:t>Enter Text</w:t>
            </w:r>
          </w:p>
        </w:tc>
      </w:tr>
      <w:tr w:rsidR="00801765" w:rsidRPr="001307E0" w14:paraId="1BAF1AD9" w14:textId="77777777" w:rsidTr="00302B85">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4F94FBAC" w14:textId="77777777" w:rsidR="00801765" w:rsidRPr="001307E0" w:rsidRDefault="00801765" w:rsidP="00302B85">
            <w:pPr>
              <w:jc w:val="center"/>
              <w:rPr>
                <w:rFonts w:cs="Arial"/>
                <w:szCs w:val="20"/>
                <w:lang w:val="en-GB" w:eastAsia="zh-CN"/>
              </w:rPr>
            </w:pPr>
            <w:permStart w:id="1191317239" w:edGrp="everyone" w:colFirst="1" w:colLast="1"/>
            <w:permStart w:id="1971935971" w:edGrp="everyone" w:colFirst="2" w:colLast="2"/>
            <w:permEnd w:id="1630018170"/>
            <w:permEnd w:id="698357358"/>
            <w:r w:rsidRPr="001307E0">
              <w:rPr>
                <w:rFonts w:cs="Arial"/>
                <w:szCs w:val="20"/>
                <w:lang w:val="en-GB" w:eastAsia="zh-CN"/>
              </w:rPr>
              <w:t>11</w:t>
            </w:r>
          </w:p>
        </w:tc>
        <w:tc>
          <w:tcPr>
            <w:tcW w:w="2300" w:type="dxa"/>
            <w:tcBorders>
              <w:top w:val="nil"/>
              <w:left w:val="nil"/>
              <w:bottom w:val="single" w:sz="4" w:space="0" w:color="auto"/>
              <w:right w:val="single" w:sz="4" w:space="0" w:color="auto"/>
            </w:tcBorders>
            <w:shd w:val="clear" w:color="auto" w:fill="auto"/>
            <w:noWrap/>
            <w:vAlign w:val="center"/>
            <w:hideMark/>
          </w:tcPr>
          <w:p w14:paraId="2187D9BE" w14:textId="77777777" w:rsidR="00801765" w:rsidRPr="001307E0" w:rsidRDefault="00801765" w:rsidP="00302B85">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73B902D8" w14:textId="77777777" w:rsidR="00801765" w:rsidRPr="001307E0" w:rsidRDefault="00801765" w:rsidP="00302B85">
            <w:pPr>
              <w:jc w:val="left"/>
            </w:pPr>
            <w:r w:rsidRPr="001307E0">
              <w:rPr>
                <w:rFonts w:cs="Arial"/>
                <w:szCs w:val="20"/>
                <w:lang w:val="en-GB" w:eastAsia="zh-CN"/>
              </w:rPr>
              <w:t>Enter Text</w:t>
            </w:r>
          </w:p>
        </w:tc>
      </w:tr>
      <w:tr w:rsidR="00801765" w:rsidRPr="001307E0" w14:paraId="78ED0CD1" w14:textId="77777777" w:rsidTr="00302B85">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27A5AC68" w14:textId="77777777" w:rsidR="00801765" w:rsidRPr="001307E0" w:rsidRDefault="00801765" w:rsidP="00302B85">
            <w:pPr>
              <w:jc w:val="center"/>
              <w:rPr>
                <w:rFonts w:cs="Arial"/>
                <w:szCs w:val="20"/>
                <w:lang w:val="en-GB" w:eastAsia="zh-CN"/>
              </w:rPr>
            </w:pPr>
            <w:permStart w:id="386618036" w:edGrp="everyone" w:colFirst="1" w:colLast="1"/>
            <w:permStart w:id="1996310772" w:edGrp="everyone" w:colFirst="2" w:colLast="2"/>
            <w:permEnd w:id="1191317239"/>
            <w:permEnd w:id="1971935971"/>
            <w:r w:rsidRPr="001307E0">
              <w:rPr>
                <w:rFonts w:cs="Arial"/>
                <w:szCs w:val="20"/>
                <w:lang w:val="en-GB" w:eastAsia="zh-CN"/>
              </w:rPr>
              <w:t>12</w:t>
            </w:r>
          </w:p>
        </w:tc>
        <w:tc>
          <w:tcPr>
            <w:tcW w:w="2300" w:type="dxa"/>
            <w:tcBorders>
              <w:top w:val="nil"/>
              <w:left w:val="nil"/>
              <w:bottom w:val="single" w:sz="4" w:space="0" w:color="auto"/>
              <w:right w:val="single" w:sz="4" w:space="0" w:color="auto"/>
            </w:tcBorders>
            <w:shd w:val="clear" w:color="auto" w:fill="auto"/>
            <w:noWrap/>
            <w:vAlign w:val="center"/>
            <w:hideMark/>
          </w:tcPr>
          <w:p w14:paraId="19D3E6C1" w14:textId="77777777" w:rsidR="00801765" w:rsidRPr="001307E0" w:rsidRDefault="00801765" w:rsidP="00302B85">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71482CD6" w14:textId="77777777" w:rsidR="00801765" w:rsidRPr="001307E0" w:rsidRDefault="00801765" w:rsidP="00302B85">
            <w:pPr>
              <w:jc w:val="left"/>
            </w:pPr>
            <w:r w:rsidRPr="001307E0">
              <w:rPr>
                <w:rFonts w:cs="Arial"/>
                <w:szCs w:val="20"/>
                <w:lang w:val="en-GB" w:eastAsia="zh-CN"/>
              </w:rPr>
              <w:t>Enter Text</w:t>
            </w:r>
          </w:p>
        </w:tc>
      </w:tr>
      <w:tr w:rsidR="00801765" w:rsidRPr="001307E0" w14:paraId="2C92DAC6" w14:textId="77777777" w:rsidTr="00302B85">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3911B087" w14:textId="77777777" w:rsidR="00801765" w:rsidRPr="001307E0" w:rsidRDefault="00801765" w:rsidP="00302B85">
            <w:pPr>
              <w:jc w:val="center"/>
              <w:rPr>
                <w:rFonts w:cs="Arial"/>
                <w:szCs w:val="20"/>
                <w:lang w:val="en-GB" w:eastAsia="zh-CN"/>
              </w:rPr>
            </w:pPr>
            <w:permStart w:id="1210589344" w:edGrp="everyone" w:colFirst="1" w:colLast="1"/>
            <w:permStart w:id="297817987" w:edGrp="everyone" w:colFirst="2" w:colLast="2"/>
            <w:permEnd w:id="386618036"/>
            <w:permEnd w:id="1996310772"/>
            <w:r w:rsidRPr="001307E0">
              <w:rPr>
                <w:rFonts w:cs="Arial"/>
                <w:szCs w:val="20"/>
                <w:lang w:val="en-GB" w:eastAsia="zh-CN"/>
              </w:rPr>
              <w:t>13</w:t>
            </w:r>
          </w:p>
        </w:tc>
        <w:tc>
          <w:tcPr>
            <w:tcW w:w="2300" w:type="dxa"/>
            <w:tcBorders>
              <w:top w:val="nil"/>
              <w:left w:val="nil"/>
              <w:bottom w:val="single" w:sz="4" w:space="0" w:color="auto"/>
              <w:right w:val="single" w:sz="4" w:space="0" w:color="auto"/>
            </w:tcBorders>
            <w:shd w:val="clear" w:color="auto" w:fill="auto"/>
            <w:noWrap/>
            <w:vAlign w:val="center"/>
            <w:hideMark/>
          </w:tcPr>
          <w:p w14:paraId="76ADF598" w14:textId="77777777" w:rsidR="00801765" w:rsidRPr="001307E0" w:rsidRDefault="00801765" w:rsidP="00302B85">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0AB3BE29" w14:textId="77777777" w:rsidR="00801765" w:rsidRPr="001307E0" w:rsidRDefault="00801765" w:rsidP="00302B85">
            <w:pPr>
              <w:jc w:val="left"/>
            </w:pPr>
            <w:r w:rsidRPr="001307E0">
              <w:rPr>
                <w:rFonts w:cs="Arial"/>
                <w:szCs w:val="20"/>
                <w:lang w:val="en-GB" w:eastAsia="zh-CN"/>
              </w:rPr>
              <w:t>Enter Text</w:t>
            </w:r>
          </w:p>
        </w:tc>
      </w:tr>
      <w:tr w:rsidR="00801765" w:rsidRPr="001307E0" w14:paraId="40EBB18B" w14:textId="77777777" w:rsidTr="00302B85">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18DFBA65" w14:textId="77777777" w:rsidR="00801765" w:rsidRPr="001307E0" w:rsidRDefault="00801765" w:rsidP="00302B85">
            <w:pPr>
              <w:jc w:val="center"/>
              <w:rPr>
                <w:rFonts w:cs="Arial"/>
                <w:szCs w:val="20"/>
                <w:lang w:val="en-GB" w:eastAsia="zh-CN"/>
              </w:rPr>
            </w:pPr>
            <w:permStart w:id="1070144665" w:edGrp="everyone" w:colFirst="1" w:colLast="1"/>
            <w:permStart w:id="196100146" w:edGrp="everyone" w:colFirst="2" w:colLast="2"/>
            <w:permEnd w:id="1210589344"/>
            <w:permEnd w:id="297817987"/>
            <w:r w:rsidRPr="001307E0">
              <w:rPr>
                <w:rFonts w:cs="Arial"/>
                <w:szCs w:val="20"/>
                <w:lang w:val="en-GB" w:eastAsia="zh-CN"/>
              </w:rPr>
              <w:t>14</w:t>
            </w:r>
          </w:p>
        </w:tc>
        <w:tc>
          <w:tcPr>
            <w:tcW w:w="2300" w:type="dxa"/>
            <w:tcBorders>
              <w:top w:val="nil"/>
              <w:left w:val="nil"/>
              <w:bottom w:val="single" w:sz="4" w:space="0" w:color="auto"/>
              <w:right w:val="single" w:sz="4" w:space="0" w:color="auto"/>
            </w:tcBorders>
            <w:shd w:val="clear" w:color="auto" w:fill="auto"/>
            <w:noWrap/>
            <w:vAlign w:val="center"/>
            <w:hideMark/>
          </w:tcPr>
          <w:p w14:paraId="59FE6DB6" w14:textId="77777777" w:rsidR="00801765" w:rsidRPr="001307E0" w:rsidRDefault="00801765" w:rsidP="00302B85">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10C3C1BA" w14:textId="77777777" w:rsidR="00801765" w:rsidRPr="001307E0" w:rsidRDefault="00801765" w:rsidP="00302B85">
            <w:pPr>
              <w:jc w:val="left"/>
            </w:pPr>
            <w:r w:rsidRPr="001307E0">
              <w:rPr>
                <w:rFonts w:cs="Arial"/>
                <w:szCs w:val="20"/>
                <w:lang w:val="en-GB" w:eastAsia="zh-CN"/>
              </w:rPr>
              <w:t>Enter Text</w:t>
            </w:r>
          </w:p>
        </w:tc>
      </w:tr>
      <w:tr w:rsidR="00801765" w:rsidRPr="001307E0" w14:paraId="20A4AFE1" w14:textId="77777777" w:rsidTr="00302B85">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2D070B72" w14:textId="77777777" w:rsidR="00801765" w:rsidRPr="001307E0" w:rsidRDefault="00801765" w:rsidP="00302B85">
            <w:pPr>
              <w:jc w:val="center"/>
              <w:rPr>
                <w:rFonts w:cs="Arial"/>
                <w:szCs w:val="20"/>
                <w:lang w:val="en-GB" w:eastAsia="zh-CN"/>
              </w:rPr>
            </w:pPr>
            <w:permStart w:id="2063800661" w:edGrp="everyone" w:colFirst="1" w:colLast="1"/>
            <w:permStart w:id="1854759491" w:edGrp="everyone" w:colFirst="2" w:colLast="2"/>
            <w:permEnd w:id="1070144665"/>
            <w:permEnd w:id="196100146"/>
            <w:r w:rsidRPr="001307E0">
              <w:rPr>
                <w:rFonts w:cs="Arial"/>
                <w:szCs w:val="20"/>
                <w:lang w:val="en-GB" w:eastAsia="zh-CN"/>
              </w:rPr>
              <w:t>15</w:t>
            </w:r>
          </w:p>
        </w:tc>
        <w:tc>
          <w:tcPr>
            <w:tcW w:w="2300" w:type="dxa"/>
            <w:tcBorders>
              <w:top w:val="nil"/>
              <w:left w:val="nil"/>
              <w:bottom w:val="single" w:sz="4" w:space="0" w:color="auto"/>
              <w:right w:val="single" w:sz="4" w:space="0" w:color="auto"/>
            </w:tcBorders>
            <w:shd w:val="clear" w:color="auto" w:fill="auto"/>
            <w:noWrap/>
            <w:vAlign w:val="center"/>
            <w:hideMark/>
          </w:tcPr>
          <w:p w14:paraId="024EE81D" w14:textId="77777777" w:rsidR="00801765" w:rsidRPr="001307E0" w:rsidRDefault="00801765" w:rsidP="00302B85">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282B4FE4" w14:textId="77777777" w:rsidR="00801765" w:rsidRPr="001307E0" w:rsidRDefault="00801765" w:rsidP="00302B85">
            <w:pPr>
              <w:jc w:val="left"/>
            </w:pPr>
            <w:r w:rsidRPr="001307E0">
              <w:rPr>
                <w:rFonts w:cs="Arial"/>
                <w:szCs w:val="20"/>
                <w:lang w:val="en-GB" w:eastAsia="zh-CN"/>
              </w:rPr>
              <w:t>Enter Text</w:t>
            </w:r>
          </w:p>
        </w:tc>
      </w:tr>
      <w:tr w:rsidR="00801765" w:rsidRPr="001307E0" w14:paraId="22C0BE2E" w14:textId="77777777" w:rsidTr="00302B85">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68FC113E" w14:textId="77777777" w:rsidR="00801765" w:rsidRPr="001307E0" w:rsidRDefault="00801765" w:rsidP="00302B85">
            <w:pPr>
              <w:jc w:val="center"/>
              <w:rPr>
                <w:rFonts w:cs="Arial"/>
                <w:szCs w:val="20"/>
                <w:lang w:val="en-GB" w:eastAsia="zh-CN"/>
              </w:rPr>
            </w:pPr>
            <w:permStart w:id="1234791209" w:edGrp="everyone" w:colFirst="1" w:colLast="1"/>
            <w:permStart w:id="718808717" w:edGrp="everyone" w:colFirst="2" w:colLast="2"/>
            <w:permEnd w:id="2063800661"/>
            <w:permEnd w:id="1854759491"/>
            <w:r w:rsidRPr="001307E0">
              <w:rPr>
                <w:rFonts w:cs="Arial"/>
                <w:szCs w:val="20"/>
                <w:lang w:val="en-GB" w:eastAsia="zh-CN"/>
              </w:rPr>
              <w:t>16</w:t>
            </w:r>
          </w:p>
        </w:tc>
        <w:tc>
          <w:tcPr>
            <w:tcW w:w="2300" w:type="dxa"/>
            <w:tcBorders>
              <w:top w:val="nil"/>
              <w:left w:val="nil"/>
              <w:bottom w:val="single" w:sz="4" w:space="0" w:color="auto"/>
              <w:right w:val="single" w:sz="4" w:space="0" w:color="auto"/>
            </w:tcBorders>
            <w:shd w:val="clear" w:color="auto" w:fill="auto"/>
            <w:noWrap/>
            <w:vAlign w:val="center"/>
            <w:hideMark/>
          </w:tcPr>
          <w:p w14:paraId="292E74CE" w14:textId="77777777" w:rsidR="00801765" w:rsidRPr="001307E0" w:rsidRDefault="00801765" w:rsidP="00302B85">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7643D148" w14:textId="77777777" w:rsidR="00801765" w:rsidRPr="001307E0" w:rsidRDefault="00801765" w:rsidP="00302B85">
            <w:pPr>
              <w:jc w:val="left"/>
            </w:pPr>
            <w:r w:rsidRPr="001307E0">
              <w:rPr>
                <w:rFonts w:cs="Arial"/>
                <w:szCs w:val="20"/>
                <w:lang w:val="en-GB" w:eastAsia="zh-CN"/>
              </w:rPr>
              <w:t>Enter Text</w:t>
            </w:r>
          </w:p>
        </w:tc>
      </w:tr>
      <w:tr w:rsidR="00801765" w:rsidRPr="001307E0" w14:paraId="24B533CB" w14:textId="77777777" w:rsidTr="00302B85">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574CAA79" w14:textId="77777777" w:rsidR="00801765" w:rsidRPr="001307E0" w:rsidRDefault="00801765" w:rsidP="00302B85">
            <w:pPr>
              <w:jc w:val="center"/>
              <w:rPr>
                <w:rFonts w:cs="Arial"/>
                <w:szCs w:val="20"/>
                <w:lang w:val="en-GB" w:eastAsia="zh-CN"/>
              </w:rPr>
            </w:pPr>
            <w:permStart w:id="1706058437" w:edGrp="everyone" w:colFirst="1" w:colLast="1"/>
            <w:permStart w:id="459827784" w:edGrp="everyone" w:colFirst="2" w:colLast="2"/>
            <w:permEnd w:id="1234791209"/>
            <w:permEnd w:id="718808717"/>
            <w:r w:rsidRPr="001307E0">
              <w:rPr>
                <w:rFonts w:cs="Arial"/>
                <w:szCs w:val="20"/>
                <w:lang w:val="en-GB" w:eastAsia="zh-CN"/>
              </w:rPr>
              <w:t>17</w:t>
            </w:r>
          </w:p>
        </w:tc>
        <w:tc>
          <w:tcPr>
            <w:tcW w:w="2300" w:type="dxa"/>
            <w:tcBorders>
              <w:top w:val="nil"/>
              <w:left w:val="nil"/>
              <w:bottom w:val="single" w:sz="4" w:space="0" w:color="auto"/>
              <w:right w:val="single" w:sz="4" w:space="0" w:color="auto"/>
            </w:tcBorders>
            <w:shd w:val="clear" w:color="auto" w:fill="auto"/>
            <w:noWrap/>
            <w:vAlign w:val="center"/>
            <w:hideMark/>
          </w:tcPr>
          <w:p w14:paraId="3334D3E7" w14:textId="77777777" w:rsidR="00801765" w:rsidRPr="001307E0" w:rsidRDefault="00801765" w:rsidP="00302B85">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0CB206A2" w14:textId="77777777" w:rsidR="00801765" w:rsidRPr="001307E0" w:rsidRDefault="00801765" w:rsidP="00302B85">
            <w:pPr>
              <w:jc w:val="left"/>
            </w:pPr>
            <w:r w:rsidRPr="001307E0">
              <w:rPr>
                <w:rFonts w:cs="Arial"/>
                <w:szCs w:val="20"/>
                <w:lang w:val="en-GB" w:eastAsia="zh-CN"/>
              </w:rPr>
              <w:t>Enter Text</w:t>
            </w:r>
          </w:p>
        </w:tc>
      </w:tr>
      <w:tr w:rsidR="00801765" w:rsidRPr="001307E0" w14:paraId="0614BEBC" w14:textId="77777777" w:rsidTr="00302B85">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5690BC66" w14:textId="77777777" w:rsidR="00801765" w:rsidRPr="001307E0" w:rsidRDefault="00801765" w:rsidP="00302B85">
            <w:pPr>
              <w:jc w:val="center"/>
              <w:rPr>
                <w:rFonts w:cs="Arial"/>
                <w:szCs w:val="20"/>
                <w:lang w:val="en-GB" w:eastAsia="zh-CN"/>
              </w:rPr>
            </w:pPr>
            <w:permStart w:id="1170410494" w:edGrp="everyone" w:colFirst="1" w:colLast="1"/>
            <w:permStart w:id="1747352600" w:edGrp="everyone" w:colFirst="2" w:colLast="2"/>
            <w:permEnd w:id="1706058437"/>
            <w:permEnd w:id="459827784"/>
            <w:r w:rsidRPr="001307E0">
              <w:rPr>
                <w:rFonts w:cs="Arial"/>
                <w:szCs w:val="20"/>
                <w:lang w:val="en-GB" w:eastAsia="zh-CN"/>
              </w:rPr>
              <w:t>18</w:t>
            </w:r>
          </w:p>
        </w:tc>
        <w:tc>
          <w:tcPr>
            <w:tcW w:w="2300" w:type="dxa"/>
            <w:tcBorders>
              <w:top w:val="nil"/>
              <w:left w:val="nil"/>
              <w:bottom w:val="single" w:sz="4" w:space="0" w:color="auto"/>
              <w:right w:val="single" w:sz="4" w:space="0" w:color="auto"/>
            </w:tcBorders>
            <w:shd w:val="clear" w:color="auto" w:fill="auto"/>
            <w:noWrap/>
            <w:vAlign w:val="center"/>
            <w:hideMark/>
          </w:tcPr>
          <w:p w14:paraId="0998841A" w14:textId="77777777" w:rsidR="00801765" w:rsidRPr="001307E0" w:rsidRDefault="00801765" w:rsidP="00302B85">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3B109444" w14:textId="77777777" w:rsidR="00801765" w:rsidRPr="001307E0" w:rsidRDefault="00801765" w:rsidP="00302B85">
            <w:pPr>
              <w:jc w:val="left"/>
            </w:pPr>
            <w:r w:rsidRPr="001307E0">
              <w:rPr>
                <w:rFonts w:cs="Arial"/>
                <w:szCs w:val="20"/>
                <w:lang w:val="en-GB" w:eastAsia="zh-CN"/>
              </w:rPr>
              <w:t>Enter Text</w:t>
            </w:r>
          </w:p>
        </w:tc>
      </w:tr>
      <w:tr w:rsidR="00801765" w:rsidRPr="001307E0" w14:paraId="1EB95853" w14:textId="77777777" w:rsidTr="00302B85">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64E5F774" w14:textId="77777777" w:rsidR="00801765" w:rsidRPr="001307E0" w:rsidRDefault="00801765" w:rsidP="00302B85">
            <w:pPr>
              <w:jc w:val="center"/>
              <w:rPr>
                <w:rFonts w:cs="Arial"/>
                <w:szCs w:val="20"/>
                <w:lang w:val="en-GB" w:eastAsia="zh-CN"/>
              </w:rPr>
            </w:pPr>
            <w:permStart w:id="1185630704" w:edGrp="everyone" w:colFirst="1" w:colLast="1"/>
            <w:permStart w:id="1363107831" w:edGrp="everyone" w:colFirst="2" w:colLast="2"/>
            <w:permEnd w:id="1170410494"/>
            <w:permEnd w:id="1747352600"/>
            <w:r w:rsidRPr="001307E0">
              <w:rPr>
                <w:rFonts w:cs="Arial"/>
                <w:szCs w:val="20"/>
                <w:lang w:val="en-GB" w:eastAsia="zh-CN"/>
              </w:rPr>
              <w:t>19</w:t>
            </w:r>
          </w:p>
        </w:tc>
        <w:tc>
          <w:tcPr>
            <w:tcW w:w="2300" w:type="dxa"/>
            <w:tcBorders>
              <w:top w:val="nil"/>
              <w:left w:val="nil"/>
              <w:bottom w:val="single" w:sz="4" w:space="0" w:color="auto"/>
              <w:right w:val="single" w:sz="4" w:space="0" w:color="auto"/>
            </w:tcBorders>
            <w:shd w:val="clear" w:color="auto" w:fill="auto"/>
            <w:noWrap/>
            <w:vAlign w:val="center"/>
            <w:hideMark/>
          </w:tcPr>
          <w:p w14:paraId="65531014" w14:textId="77777777" w:rsidR="00801765" w:rsidRPr="001307E0" w:rsidRDefault="00801765" w:rsidP="00302B85">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3E9CC188" w14:textId="77777777" w:rsidR="00801765" w:rsidRPr="001307E0" w:rsidRDefault="00801765" w:rsidP="00302B85">
            <w:pPr>
              <w:jc w:val="left"/>
            </w:pPr>
            <w:r w:rsidRPr="001307E0">
              <w:rPr>
                <w:rFonts w:cs="Arial"/>
                <w:szCs w:val="20"/>
                <w:lang w:val="en-GB" w:eastAsia="zh-CN"/>
              </w:rPr>
              <w:t>Enter Text</w:t>
            </w:r>
          </w:p>
        </w:tc>
      </w:tr>
      <w:tr w:rsidR="00801765" w:rsidRPr="001307E0" w14:paraId="5E278A80" w14:textId="77777777" w:rsidTr="00302B85">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477E1A6E" w14:textId="77777777" w:rsidR="00801765" w:rsidRPr="001307E0" w:rsidRDefault="00801765" w:rsidP="00302B85">
            <w:pPr>
              <w:jc w:val="center"/>
              <w:rPr>
                <w:rFonts w:cs="Arial"/>
                <w:szCs w:val="20"/>
                <w:lang w:val="en-GB" w:eastAsia="zh-CN"/>
              </w:rPr>
            </w:pPr>
            <w:permStart w:id="1575823007" w:edGrp="everyone" w:colFirst="1" w:colLast="1"/>
            <w:permStart w:id="202057169" w:edGrp="everyone" w:colFirst="2" w:colLast="2"/>
            <w:permEnd w:id="1185630704"/>
            <w:permEnd w:id="1363107831"/>
            <w:r w:rsidRPr="001307E0">
              <w:rPr>
                <w:rFonts w:cs="Arial"/>
                <w:szCs w:val="20"/>
                <w:lang w:val="en-GB" w:eastAsia="zh-CN"/>
              </w:rPr>
              <w:t>20</w:t>
            </w:r>
          </w:p>
        </w:tc>
        <w:tc>
          <w:tcPr>
            <w:tcW w:w="2300" w:type="dxa"/>
            <w:tcBorders>
              <w:top w:val="nil"/>
              <w:left w:val="nil"/>
              <w:bottom w:val="single" w:sz="4" w:space="0" w:color="auto"/>
              <w:right w:val="single" w:sz="4" w:space="0" w:color="auto"/>
            </w:tcBorders>
            <w:shd w:val="clear" w:color="auto" w:fill="auto"/>
            <w:noWrap/>
            <w:vAlign w:val="center"/>
            <w:hideMark/>
          </w:tcPr>
          <w:p w14:paraId="4BC8C33B" w14:textId="77777777" w:rsidR="00801765" w:rsidRPr="001307E0" w:rsidRDefault="00801765" w:rsidP="00302B85">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6FF67D08" w14:textId="77777777" w:rsidR="00801765" w:rsidRPr="001307E0" w:rsidRDefault="00801765" w:rsidP="00302B85">
            <w:pPr>
              <w:jc w:val="left"/>
            </w:pPr>
            <w:r w:rsidRPr="001307E0">
              <w:rPr>
                <w:rFonts w:cs="Arial"/>
                <w:szCs w:val="20"/>
                <w:lang w:val="en-GB" w:eastAsia="zh-CN"/>
              </w:rPr>
              <w:t>Enter Text</w:t>
            </w:r>
          </w:p>
        </w:tc>
      </w:tr>
      <w:permEnd w:id="1575823007"/>
      <w:permEnd w:id="202057169"/>
    </w:tbl>
    <w:p w14:paraId="2D6984F5" w14:textId="77777777" w:rsidR="00801765" w:rsidRPr="001307E0" w:rsidRDefault="00801765" w:rsidP="00801765">
      <w:pPr>
        <w:jc w:val="left"/>
      </w:pPr>
    </w:p>
    <w:sectPr w:rsidR="00801765" w:rsidRPr="001307E0" w:rsidSect="00A112BC">
      <w:headerReference w:type="even" r:id="rId18"/>
      <w:headerReference w:type="default" r:id="rId19"/>
      <w:footerReference w:type="even" r:id="rId20"/>
      <w:footerReference w:type="default" r:id="rId21"/>
      <w:headerReference w:type="first" r:id="rId22"/>
      <w:footerReference w:type="first" r:id="rId23"/>
      <w:pgSz w:w="11907" w:h="16840" w:code="9"/>
      <w:pgMar w:top="1134" w:right="680" w:bottom="1134" w:left="6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044C25F" w14:textId="77777777" w:rsidR="00BF171D" w:rsidRDefault="00BF171D">
      <w:r>
        <w:separator/>
      </w:r>
    </w:p>
  </w:endnote>
  <w:endnote w:type="continuationSeparator" w:id="0">
    <w:p w14:paraId="28E894E4" w14:textId="77777777" w:rsidR="00BF171D" w:rsidRDefault="00BF171D">
      <w:r>
        <w:continuationSeparator/>
      </w:r>
    </w:p>
  </w:endnote>
  <w:endnote w:type="continuationNotice" w:id="1">
    <w:p w14:paraId="3143ACE1" w14:textId="77777777" w:rsidR="00BF171D" w:rsidRDefault="00BF171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1)">
    <w:altName w:val="Arial"/>
    <w:charset w:val="00"/>
    <w:family w:val="swiss"/>
    <w:pitch w:val="variable"/>
    <w:sig w:usb0="20007A87" w:usb1="80000000" w:usb2="00000008" w:usb3="00000000" w:csb0="000001FF" w:csb1="00000000"/>
  </w:font>
  <w:font w:name="Times New (W1)">
    <w:altName w:val="Times New Roman"/>
    <w:charset w:val="00"/>
    <w:family w:val="roman"/>
    <w:pitch w:val="variable"/>
    <w:sig w:usb0="00000000" w:usb1="80000000" w:usb2="00000008" w:usb3="00000000" w:csb0="000001FF" w:csb1="00000000"/>
  </w:font>
  <w:font w:name="Garamond">
    <w:panose1 w:val="02020404030301010803"/>
    <w:charset w:val="00"/>
    <w:family w:val="roman"/>
    <w:pitch w:val="variable"/>
    <w:sig w:usb0="00000287" w:usb1="00000000" w:usb2="00000000" w:usb3="00000000" w:csb0="0000009F"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algun Gothic">
    <w:panose1 w:val="020B0503020000020004"/>
    <w:charset w:val="81"/>
    <w:family w:val="swiss"/>
    <w:pitch w:val="variable"/>
    <w:sig w:usb0="9000002F" w:usb1="29D77CFB" w:usb2="00000012" w:usb3="00000000" w:csb0="00080001" w:csb1="00000000"/>
  </w:font>
  <w:font w:name="MS Gothic">
    <w:altName w:val="ＭＳ ゴシック"/>
    <w:panose1 w:val="020B06090702050802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3E17D0" w14:textId="712B2A20" w:rsidR="00CA051E" w:rsidRDefault="00BF171D" w:rsidP="00D409E9">
    <w:pPr>
      <w:pStyle w:val="Footer"/>
      <w:ind w:right="1418"/>
      <w:jc w:val="right"/>
      <w:rPr>
        <w:rStyle w:val="Style3"/>
      </w:rPr>
    </w:pPr>
    <w:sdt>
      <w:sdtPr>
        <w:rPr>
          <w:rStyle w:val="Style3"/>
          <w:sz w:val="16"/>
          <w:szCs w:val="16"/>
        </w:rPr>
        <w:alias w:val="Bid Reference"/>
        <w:tag w:val="Bid Reference"/>
        <w:id w:val="-1310786251"/>
        <w:dataBinding w:prefixMappings="xmlns:ns0='http://schemas.microsoft.com/office/2006/coverPageProps' " w:xpath="/ns0:CoverPageProperties[1]/ns0:Abstract[1]" w:storeItemID="{55AF091B-3C7A-41E3-B477-F2FDAA23CFDA}"/>
        <w:text/>
      </w:sdtPr>
      <w:sdtEndPr>
        <w:rPr>
          <w:rStyle w:val="Style3"/>
        </w:rPr>
      </w:sdtEndPr>
      <w:sdtContent>
        <w:r w:rsidR="00CA051E">
          <w:rPr>
            <w:rStyle w:val="Style3"/>
            <w:sz w:val="16"/>
            <w:szCs w:val="16"/>
          </w:rPr>
          <w:t>2021/CSF/DAS/0003.</w:t>
        </w:r>
      </w:sdtContent>
    </w:sdt>
  </w:p>
  <w:p w14:paraId="7934C7E3" w14:textId="55AA05A1" w:rsidR="00CA051E" w:rsidRPr="00342863" w:rsidRDefault="00CA051E" w:rsidP="008D7806">
    <w:pPr>
      <w:pStyle w:val="Footer"/>
      <w:jc w:val="center"/>
      <w:rPr>
        <w:rFonts w:ascii="Arial Narrow" w:hAnsi="Arial Narrow"/>
        <w:color w:val="808080" w:themeColor="background1" w:themeShade="80"/>
        <w:sz w:val="14"/>
        <w:szCs w:val="14"/>
      </w:rPr>
    </w:pPr>
    <w:r w:rsidRPr="006F0F47">
      <w:rPr>
        <w:rStyle w:val="PageNumber"/>
        <w:rFonts w:ascii="Arial Narrow" w:hAnsi="Arial Narrow"/>
        <w:color w:val="808080" w:themeColor="background1" w:themeShade="80"/>
        <w:sz w:val="14"/>
        <w:szCs w:val="14"/>
      </w:rPr>
      <w:t>Doc. Ref: RFP_MediumValue_V.0</w:t>
    </w:r>
    <w:r>
      <w:rPr>
        <w:rStyle w:val="PageNumber"/>
        <w:rFonts w:ascii="Arial Narrow" w:hAnsi="Arial Narrow"/>
        <w:color w:val="808080" w:themeColor="background1" w:themeShade="80"/>
        <w:sz w:val="14"/>
        <w:szCs w:val="14"/>
      </w:rPr>
      <w:t>3</w:t>
    </w:r>
    <w:r w:rsidRPr="006F0F47">
      <w:rPr>
        <w:rStyle w:val="PageNumber"/>
        <w:rFonts w:ascii="Arial Narrow" w:hAnsi="Arial Narrow"/>
        <w:color w:val="808080" w:themeColor="background1" w:themeShade="80"/>
        <w:sz w:val="14"/>
        <w:szCs w:val="14"/>
      </w:rPr>
      <w:t xml:space="preserve"> </w:t>
    </w:r>
    <w:r>
      <w:rPr>
        <w:rStyle w:val="PageNumber"/>
        <w:rFonts w:ascii="Arial Narrow" w:hAnsi="Arial Narrow"/>
        <w:color w:val="808080" w:themeColor="background1" w:themeShade="80"/>
        <w:sz w:val="14"/>
        <w:szCs w:val="14"/>
      </w:rPr>
      <w:t>2021_20210407</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626526" w14:textId="249FA4B2" w:rsidR="00CA051E" w:rsidRDefault="00BF171D" w:rsidP="00D409E9">
    <w:pPr>
      <w:pStyle w:val="Footer"/>
      <w:ind w:right="1418"/>
      <w:jc w:val="right"/>
      <w:rPr>
        <w:rStyle w:val="Style3"/>
      </w:rPr>
    </w:pPr>
    <w:sdt>
      <w:sdtPr>
        <w:rPr>
          <w:rStyle w:val="Style3"/>
          <w:sz w:val="16"/>
          <w:szCs w:val="16"/>
        </w:rPr>
        <w:alias w:val="Bid Reference"/>
        <w:tag w:val="Bid Reference"/>
        <w:id w:val="1315756248"/>
        <w:dataBinding w:prefixMappings="xmlns:ns0='http://schemas.microsoft.com/office/2006/coverPageProps' " w:xpath="/ns0:CoverPageProperties[1]/ns0:Abstract[1]" w:storeItemID="{55AF091B-3C7A-41E3-B477-F2FDAA23CFDA}"/>
        <w:text/>
      </w:sdtPr>
      <w:sdtEndPr>
        <w:rPr>
          <w:rStyle w:val="Style3"/>
        </w:rPr>
      </w:sdtEndPr>
      <w:sdtContent>
        <w:r w:rsidR="00CA051E">
          <w:rPr>
            <w:rStyle w:val="Style3"/>
            <w:sz w:val="16"/>
            <w:szCs w:val="16"/>
          </w:rPr>
          <w:t>2021/CSF/DAS/0003.</w:t>
        </w:r>
      </w:sdtContent>
    </w:sdt>
  </w:p>
  <w:p w14:paraId="2E2C131B" w14:textId="19CA8657" w:rsidR="00CA051E" w:rsidRPr="008D7806" w:rsidRDefault="00CA051E" w:rsidP="008D7806">
    <w:pPr>
      <w:pStyle w:val="Footer"/>
      <w:jc w:val="center"/>
      <w:rPr>
        <w:rFonts w:ascii="Arial Narrow" w:hAnsi="Arial Narrow"/>
        <w:color w:val="808080" w:themeColor="background1" w:themeShade="80"/>
        <w:sz w:val="14"/>
        <w:szCs w:val="14"/>
      </w:rPr>
    </w:pPr>
    <w:r w:rsidRPr="006F0F47">
      <w:rPr>
        <w:rStyle w:val="PageNumber"/>
        <w:rFonts w:ascii="Arial Narrow" w:hAnsi="Arial Narrow"/>
        <w:color w:val="808080" w:themeColor="background1" w:themeShade="80"/>
        <w:sz w:val="14"/>
        <w:szCs w:val="14"/>
      </w:rPr>
      <w:t>Doc. Ref: RFP_MediumValue_V.0</w:t>
    </w:r>
    <w:r>
      <w:rPr>
        <w:rStyle w:val="PageNumber"/>
        <w:rFonts w:ascii="Arial Narrow" w:hAnsi="Arial Narrow"/>
        <w:color w:val="808080" w:themeColor="background1" w:themeShade="80"/>
        <w:sz w:val="14"/>
        <w:szCs w:val="14"/>
      </w:rPr>
      <w:t>3</w:t>
    </w:r>
    <w:r w:rsidRPr="006F0F47">
      <w:rPr>
        <w:rStyle w:val="PageNumber"/>
        <w:rFonts w:ascii="Arial Narrow" w:hAnsi="Arial Narrow"/>
        <w:color w:val="808080" w:themeColor="background1" w:themeShade="80"/>
        <w:sz w:val="14"/>
        <w:szCs w:val="14"/>
      </w:rPr>
      <w:t xml:space="preserve"> </w:t>
    </w:r>
    <w:r>
      <w:rPr>
        <w:rStyle w:val="PageNumber"/>
        <w:rFonts w:ascii="Arial Narrow" w:hAnsi="Arial Narrow"/>
        <w:color w:val="808080" w:themeColor="background1" w:themeShade="80"/>
        <w:sz w:val="14"/>
        <w:szCs w:val="14"/>
      </w:rPr>
      <w:t>2021_20210407</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5E3FA0" w14:textId="4EF9C1FA" w:rsidR="00CA051E" w:rsidRPr="00521BB1" w:rsidRDefault="00BF171D" w:rsidP="00D409E9">
    <w:pPr>
      <w:pStyle w:val="Footer"/>
      <w:ind w:right="1418"/>
      <w:jc w:val="right"/>
      <w:rPr>
        <w:rStyle w:val="Style3"/>
        <w:sz w:val="16"/>
        <w:szCs w:val="16"/>
      </w:rPr>
    </w:pPr>
    <w:sdt>
      <w:sdtPr>
        <w:rPr>
          <w:rStyle w:val="Style3"/>
          <w:sz w:val="16"/>
          <w:szCs w:val="16"/>
        </w:rPr>
        <w:alias w:val="Bid Reference"/>
        <w:tag w:val="Bid Reference"/>
        <w:id w:val="-1811552614"/>
        <w:dataBinding w:prefixMappings="xmlns:ns0='http://schemas.microsoft.com/office/2006/coverPageProps' " w:xpath="/ns0:CoverPageProperties[1]/ns0:Abstract[1]" w:storeItemID="{55AF091B-3C7A-41E3-B477-F2FDAA23CFDA}"/>
        <w:text/>
      </w:sdtPr>
      <w:sdtEndPr>
        <w:rPr>
          <w:rStyle w:val="Style3"/>
        </w:rPr>
      </w:sdtEndPr>
      <w:sdtContent>
        <w:r w:rsidR="00CA051E">
          <w:rPr>
            <w:rStyle w:val="Style3"/>
            <w:sz w:val="16"/>
            <w:szCs w:val="16"/>
          </w:rPr>
          <w:t>2021/CSF/DAS/0003.</w:t>
        </w:r>
      </w:sdtContent>
    </w:sdt>
  </w:p>
  <w:p w14:paraId="58BBABF3" w14:textId="52BC4E64" w:rsidR="00CA051E" w:rsidRPr="006F0F47" w:rsidRDefault="00CA051E" w:rsidP="00DA55BC">
    <w:pPr>
      <w:pStyle w:val="Footer"/>
      <w:jc w:val="center"/>
      <w:rPr>
        <w:rStyle w:val="PageNumber"/>
        <w:rFonts w:ascii="Arial Narrow" w:hAnsi="Arial Narrow"/>
        <w:color w:val="808080" w:themeColor="background1" w:themeShade="80"/>
        <w:sz w:val="14"/>
        <w:szCs w:val="14"/>
      </w:rPr>
    </w:pPr>
    <w:r w:rsidRPr="006F0F47">
      <w:rPr>
        <w:rStyle w:val="PageNumber"/>
        <w:rFonts w:ascii="Arial Narrow" w:hAnsi="Arial Narrow"/>
        <w:color w:val="808080" w:themeColor="background1" w:themeShade="80"/>
        <w:sz w:val="14"/>
        <w:szCs w:val="14"/>
      </w:rPr>
      <w:t>Doc. Ref: RFP_MediumValue_V.0</w:t>
    </w:r>
    <w:r>
      <w:rPr>
        <w:rStyle w:val="PageNumber"/>
        <w:rFonts w:ascii="Arial Narrow" w:hAnsi="Arial Narrow"/>
        <w:color w:val="808080" w:themeColor="background1" w:themeShade="80"/>
        <w:sz w:val="14"/>
        <w:szCs w:val="14"/>
      </w:rPr>
      <w:t>3</w:t>
    </w:r>
    <w:r w:rsidRPr="006F0F47">
      <w:rPr>
        <w:rStyle w:val="PageNumber"/>
        <w:rFonts w:ascii="Arial Narrow" w:hAnsi="Arial Narrow"/>
        <w:color w:val="808080" w:themeColor="background1" w:themeShade="80"/>
        <w:sz w:val="14"/>
        <w:szCs w:val="14"/>
      </w:rPr>
      <w:t xml:space="preserve"> </w:t>
    </w:r>
    <w:r>
      <w:rPr>
        <w:rStyle w:val="PageNumber"/>
        <w:rFonts w:ascii="Arial Narrow" w:hAnsi="Arial Narrow"/>
        <w:color w:val="808080" w:themeColor="background1" w:themeShade="80"/>
        <w:sz w:val="14"/>
        <w:szCs w:val="14"/>
      </w:rPr>
      <w:t>2021_20210407</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695DF6B" w14:textId="77777777" w:rsidR="00BF171D" w:rsidRDefault="00BF171D">
      <w:r>
        <w:separator/>
      </w:r>
    </w:p>
  </w:footnote>
  <w:footnote w:type="continuationSeparator" w:id="0">
    <w:p w14:paraId="55AE6D2B" w14:textId="77777777" w:rsidR="00BF171D" w:rsidRDefault="00BF171D">
      <w:r>
        <w:continuationSeparator/>
      </w:r>
    </w:p>
  </w:footnote>
  <w:footnote w:type="continuationNotice" w:id="1">
    <w:p w14:paraId="305E55A2" w14:textId="77777777" w:rsidR="00BF171D" w:rsidRDefault="00BF171D"/>
  </w:footnote>
  <w:footnote w:id="2">
    <w:p w14:paraId="0A85B58B" w14:textId="77777777" w:rsidR="00CA051E" w:rsidRPr="00D07547" w:rsidRDefault="00CA051E" w:rsidP="00D07547">
      <w:pPr>
        <w:tabs>
          <w:tab w:val="center" w:pos="5273"/>
        </w:tabs>
      </w:pPr>
      <w:r w:rsidRPr="00D07547">
        <w:rPr>
          <w:rStyle w:val="FootnoteReference"/>
          <w:sz w:val="16"/>
          <w:szCs w:val="16"/>
        </w:rPr>
        <w:footnoteRef/>
      </w:r>
      <w:r w:rsidRPr="00D07547">
        <w:rPr>
          <w:sz w:val="16"/>
          <w:szCs w:val="16"/>
        </w:rPr>
        <w:t xml:space="preserve"> https://treasury.un.org/operationalrates/default.php</w:t>
      </w:r>
      <w:r>
        <w:rPr>
          <w:rFonts w:cs="Arial"/>
          <w:sz w:val="22"/>
          <w:szCs w:val="22"/>
          <w:lang w:val="en-GB"/>
        </w:rPr>
        <w:tab/>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1422" w:type="dxa"/>
      <w:tblLook w:val="01E0" w:firstRow="1" w:lastRow="1" w:firstColumn="1" w:lastColumn="1" w:noHBand="0" w:noVBand="0"/>
    </w:tblPr>
    <w:tblGrid>
      <w:gridCol w:w="248"/>
      <w:gridCol w:w="260"/>
      <w:gridCol w:w="10914"/>
    </w:tblGrid>
    <w:tr w:rsidR="00CA051E" w:rsidRPr="0010468C" w14:paraId="39F86740" w14:textId="77777777" w:rsidTr="00DF18A3">
      <w:trPr>
        <w:trHeight w:hRule="exact" w:val="482"/>
      </w:trPr>
      <w:tc>
        <w:tcPr>
          <w:tcW w:w="248" w:type="dxa"/>
          <w:vAlign w:val="bottom"/>
        </w:tcPr>
        <w:p w14:paraId="769E77C3" w14:textId="77777777" w:rsidR="00CA051E" w:rsidRPr="0010468C" w:rsidRDefault="00CA051E" w:rsidP="00DF18A3">
          <w:pPr>
            <w:pStyle w:val="Header"/>
            <w:spacing w:after="60"/>
            <w:jc w:val="right"/>
            <w:rPr>
              <w:rFonts w:ascii="Arial Narrow" w:hAnsi="Arial Narrow"/>
              <w:noProof/>
              <w:color w:val="447DB5"/>
              <w:szCs w:val="20"/>
            </w:rPr>
          </w:pPr>
        </w:p>
      </w:tc>
      <w:tc>
        <w:tcPr>
          <w:tcW w:w="260" w:type="dxa"/>
          <w:tcBorders>
            <w:left w:val="nil"/>
            <w:bottom w:val="single" w:sz="12" w:space="0" w:color="1E7FB8"/>
            <w:right w:val="single" w:sz="12" w:space="0" w:color="1E7FB8"/>
          </w:tcBorders>
          <w:shd w:val="clear" w:color="auto" w:fill="auto"/>
          <w:vAlign w:val="bottom"/>
        </w:tcPr>
        <w:p w14:paraId="386569DA" w14:textId="77777777" w:rsidR="00CA051E" w:rsidRPr="0010468C" w:rsidRDefault="00CA051E" w:rsidP="00DF18A3">
          <w:pPr>
            <w:pStyle w:val="Header"/>
            <w:rPr>
              <w:color w:val="447DB5"/>
            </w:rPr>
          </w:pPr>
        </w:p>
      </w:tc>
      <w:tc>
        <w:tcPr>
          <w:tcW w:w="10914" w:type="dxa"/>
          <w:tcBorders>
            <w:left w:val="single" w:sz="12" w:space="0" w:color="1E7FB8"/>
            <w:bottom w:val="single" w:sz="12" w:space="0" w:color="1E7FB8"/>
          </w:tcBorders>
          <w:shd w:val="clear" w:color="auto" w:fill="auto"/>
          <w:vAlign w:val="bottom"/>
        </w:tcPr>
        <w:p w14:paraId="259AAD55" w14:textId="5CDE6E22" w:rsidR="00CA051E" w:rsidRPr="0010468C" w:rsidRDefault="00CA051E" w:rsidP="00DF18A3">
          <w:pPr>
            <w:pStyle w:val="Header"/>
            <w:tabs>
              <w:tab w:val="clear" w:pos="8640"/>
              <w:tab w:val="right" w:pos="7888"/>
            </w:tabs>
            <w:spacing w:after="60"/>
            <w:rPr>
              <w:rFonts w:ascii="Arial Narrow" w:hAnsi="Arial Narrow"/>
              <w:b/>
              <w:bCs/>
              <w:noProof/>
              <w:color w:val="447DB5"/>
              <w:szCs w:val="20"/>
            </w:rPr>
          </w:pPr>
          <w:r>
            <w:rPr>
              <w:noProof/>
              <w:lang w:val="en-GB" w:eastAsia="zh-CN"/>
            </w:rPr>
            <w:drawing>
              <wp:anchor distT="0" distB="0" distL="114300" distR="114300" simplePos="0" relativeHeight="251661824" behindDoc="0" locked="0" layoutInCell="1" allowOverlap="0" wp14:anchorId="3F662693" wp14:editId="4CE2A07B">
                <wp:simplePos x="0" y="0"/>
                <wp:positionH relativeFrom="column">
                  <wp:posOffset>275590</wp:posOffset>
                </wp:positionH>
                <wp:positionV relativeFrom="paragraph">
                  <wp:posOffset>-382270</wp:posOffset>
                </wp:positionV>
                <wp:extent cx="1552575" cy="476250"/>
                <wp:effectExtent l="0" t="0" r="9525" b="0"/>
                <wp:wrapNone/>
                <wp:docPr id="35" name="Picture 35" descr="WHO-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WHO-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52575" cy="4762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0468C">
            <w:rPr>
              <w:rStyle w:val="PageNumber"/>
              <w:rFonts w:ascii="Arial Narrow" w:hAnsi="Arial Narrow"/>
              <w:b/>
              <w:bCs/>
              <w:color w:val="447DB5"/>
            </w:rPr>
            <w:fldChar w:fldCharType="begin"/>
          </w:r>
          <w:r w:rsidRPr="00A112BC">
            <w:rPr>
              <w:rStyle w:val="PageNumber"/>
              <w:rFonts w:ascii="Arial Narrow" w:hAnsi="Arial Narrow"/>
              <w:b/>
              <w:color w:val="447DB5"/>
            </w:rPr>
            <w:instrText xml:space="preserve"> PAGE </w:instrText>
          </w:r>
          <w:r w:rsidRPr="0010468C">
            <w:rPr>
              <w:rStyle w:val="PageNumber"/>
              <w:rFonts w:ascii="Arial Narrow" w:hAnsi="Arial Narrow"/>
              <w:b/>
              <w:bCs/>
              <w:color w:val="447DB5"/>
            </w:rPr>
            <w:fldChar w:fldCharType="separate"/>
          </w:r>
          <w:r w:rsidR="00F21E25">
            <w:rPr>
              <w:rStyle w:val="PageNumber"/>
              <w:rFonts w:ascii="Arial Narrow" w:hAnsi="Arial Narrow"/>
              <w:b/>
              <w:noProof/>
              <w:color w:val="447DB5"/>
            </w:rPr>
            <w:t>4</w:t>
          </w:r>
          <w:r w:rsidRPr="0010468C">
            <w:rPr>
              <w:rStyle w:val="PageNumber"/>
              <w:rFonts w:ascii="Arial Narrow" w:hAnsi="Arial Narrow"/>
              <w:b/>
              <w:bCs/>
              <w:color w:val="447DB5"/>
            </w:rPr>
            <w:fldChar w:fldCharType="end"/>
          </w:r>
        </w:p>
      </w:tc>
    </w:tr>
    <w:tr w:rsidR="00CA051E" w:rsidRPr="0010468C" w14:paraId="0F1B7B39" w14:textId="77777777" w:rsidTr="00DF18A3">
      <w:trPr>
        <w:trHeight w:hRule="exact" w:val="402"/>
      </w:trPr>
      <w:tc>
        <w:tcPr>
          <w:tcW w:w="248" w:type="dxa"/>
          <w:vAlign w:val="center"/>
        </w:tcPr>
        <w:p w14:paraId="099DE622" w14:textId="77777777" w:rsidR="00CA051E" w:rsidRPr="0010468C" w:rsidRDefault="00CA051E" w:rsidP="00DF18A3">
          <w:pPr>
            <w:pStyle w:val="Header"/>
            <w:jc w:val="right"/>
            <w:rPr>
              <w:rFonts w:ascii="Arial Narrow" w:hAnsi="Arial Narrow"/>
              <w:noProof/>
              <w:color w:val="447DB5"/>
              <w:szCs w:val="20"/>
            </w:rPr>
          </w:pPr>
        </w:p>
      </w:tc>
      <w:tc>
        <w:tcPr>
          <w:tcW w:w="260" w:type="dxa"/>
          <w:tcBorders>
            <w:top w:val="single" w:sz="12" w:space="0" w:color="1E7FB8"/>
            <w:left w:val="nil"/>
            <w:right w:val="single" w:sz="12" w:space="0" w:color="1E7FB8"/>
          </w:tcBorders>
          <w:shd w:val="clear" w:color="auto" w:fill="auto"/>
          <w:vAlign w:val="center"/>
        </w:tcPr>
        <w:p w14:paraId="09925EB4" w14:textId="77777777" w:rsidR="00CA051E" w:rsidRPr="0010468C" w:rsidRDefault="00CA051E" w:rsidP="00DF18A3">
          <w:pPr>
            <w:pStyle w:val="Header"/>
            <w:rPr>
              <w:color w:val="447DB5"/>
            </w:rPr>
          </w:pPr>
        </w:p>
      </w:tc>
      <w:tc>
        <w:tcPr>
          <w:tcW w:w="10914" w:type="dxa"/>
          <w:tcBorders>
            <w:top w:val="single" w:sz="12" w:space="0" w:color="1E7FB8"/>
            <w:left w:val="single" w:sz="12" w:space="0" w:color="1E7FB8"/>
          </w:tcBorders>
          <w:shd w:val="clear" w:color="auto" w:fill="auto"/>
          <w:vAlign w:val="center"/>
        </w:tcPr>
        <w:p w14:paraId="4F47C348" w14:textId="7224ABA9" w:rsidR="00CA051E" w:rsidRPr="0010468C" w:rsidRDefault="00CA051E" w:rsidP="00032E72">
          <w:pPr>
            <w:pStyle w:val="Header"/>
            <w:tabs>
              <w:tab w:val="clear" w:pos="8640"/>
              <w:tab w:val="right" w:pos="7888"/>
            </w:tabs>
            <w:jc w:val="left"/>
            <w:rPr>
              <w:rFonts w:ascii="Arial Narrow" w:hAnsi="Arial Narrow" w:cs="Times New (W1)"/>
              <w:noProof/>
              <w:color w:val="993366"/>
              <w:szCs w:val="20"/>
            </w:rPr>
          </w:pPr>
          <w:r>
            <w:rPr>
              <w:rFonts w:ascii="Arial Narrow" w:hAnsi="Arial Narrow" w:cs="Times New (W1)"/>
              <w:noProof/>
              <w:color w:val="993366"/>
              <w:szCs w:val="20"/>
            </w:rPr>
            <w:t>Country/</w:t>
          </w:r>
          <w:r w:rsidRPr="0010468C">
            <w:rPr>
              <w:rFonts w:ascii="Arial Narrow" w:hAnsi="Arial Narrow" w:cs="Times New (W1)"/>
              <w:noProof/>
              <w:color w:val="993366"/>
              <w:szCs w:val="20"/>
            </w:rPr>
            <w:t>Unit Name</w:t>
          </w:r>
          <w:r>
            <w:rPr>
              <w:rFonts w:ascii="Arial Narrow" w:hAnsi="Arial Narrow" w:cs="Times New (W1)"/>
              <w:noProof/>
              <w:color w:val="993366"/>
              <w:szCs w:val="20"/>
            </w:rPr>
            <w:t xml:space="preserve"> </w:t>
          </w:r>
          <w:sdt>
            <w:sdtPr>
              <w:rPr>
                <w:rStyle w:val="Style3"/>
                <w:sz w:val="20"/>
                <w:szCs w:val="20"/>
              </w:rPr>
              <w:alias w:val="Unit Name"/>
              <w:tag w:val=""/>
              <w:id w:val="-1543906956"/>
              <w:dataBinding w:prefixMappings="xmlns:ns0='http://purl.org/dc/elements/1.1/' xmlns:ns1='http://schemas.openxmlformats.org/package/2006/metadata/core-properties' " w:xpath="/ns1:coreProperties[1]/ns1:category[1]" w:storeItemID="{6C3C8BC8-F283-45AE-878A-BAB7291924A1}"/>
              <w:text/>
            </w:sdtPr>
            <w:sdtEndPr>
              <w:rPr>
                <w:rStyle w:val="Style3"/>
              </w:rPr>
            </w:sdtEndPr>
            <w:sdtContent>
              <w:r>
                <w:rPr>
                  <w:rStyle w:val="Style3"/>
                  <w:sz w:val="20"/>
                  <w:szCs w:val="20"/>
                </w:rPr>
                <w:t>Secretariat of the WHO FCTC, Development Assistance</w:t>
              </w:r>
            </w:sdtContent>
          </w:sdt>
        </w:p>
      </w:tc>
    </w:tr>
  </w:tbl>
  <w:p w14:paraId="2C52F9EC" w14:textId="77777777" w:rsidR="00CA051E" w:rsidRDefault="00CA051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1422" w:type="dxa"/>
      <w:tblLook w:val="01E0" w:firstRow="1" w:lastRow="1" w:firstColumn="1" w:lastColumn="1" w:noHBand="0" w:noVBand="0"/>
    </w:tblPr>
    <w:tblGrid>
      <w:gridCol w:w="248"/>
      <w:gridCol w:w="260"/>
      <w:gridCol w:w="10914"/>
    </w:tblGrid>
    <w:tr w:rsidR="00CA051E" w:rsidRPr="0010468C" w14:paraId="05303B5B" w14:textId="77777777" w:rsidTr="00DF18A3">
      <w:trPr>
        <w:trHeight w:hRule="exact" w:val="482"/>
      </w:trPr>
      <w:tc>
        <w:tcPr>
          <w:tcW w:w="248" w:type="dxa"/>
          <w:vAlign w:val="bottom"/>
        </w:tcPr>
        <w:p w14:paraId="77DFCB30" w14:textId="77777777" w:rsidR="00CA051E" w:rsidRPr="0010468C" w:rsidRDefault="00CA051E" w:rsidP="00DF18A3">
          <w:pPr>
            <w:pStyle w:val="Header"/>
            <w:spacing w:after="60"/>
            <w:jc w:val="right"/>
            <w:rPr>
              <w:rFonts w:ascii="Arial Narrow" w:hAnsi="Arial Narrow"/>
              <w:noProof/>
              <w:color w:val="447DB5"/>
              <w:szCs w:val="20"/>
            </w:rPr>
          </w:pPr>
        </w:p>
      </w:tc>
      <w:tc>
        <w:tcPr>
          <w:tcW w:w="260" w:type="dxa"/>
          <w:tcBorders>
            <w:left w:val="nil"/>
            <w:bottom w:val="single" w:sz="12" w:space="0" w:color="1E7FB8"/>
            <w:right w:val="single" w:sz="12" w:space="0" w:color="1E7FB8"/>
          </w:tcBorders>
          <w:shd w:val="clear" w:color="auto" w:fill="auto"/>
          <w:vAlign w:val="bottom"/>
        </w:tcPr>
        <w:p w14:paraId="5F82D7FD" w14:textId="77777777" w:rsidR="00CA051E" w:rsidRPr="0010468C" w:rsidRDefault="00CA051E" w:rsidP="00DF18A3">
          <w:pPr>
            <w:pStyle w:val="Header"/>
            <w:rPr>
              <w:color w:val="447DB5"/>
            </w:rPr>
          </w:pPr>
        </w:p>
      </w:tc>
      <w:tc>
        <w:tcPr>
          <w:tcW w:w="10914" w:type="dxa"/>
          <w:tcBorders>
            <w:left w:val="single" w:sz="12" w:space="0" w:color="1E7FB8"/>
            <w:bottom w:val="single" w:sz="12" w:space="0" w:color="1E7FB8"/>
          </w:tcBorders>
          <w:shd w:val="clear" w:color="auto" w:fill="auto"/>
          <w:vAlign w:val="bottom"/>
        </w:tcPr>
        <w:p w14:paraId="39A4DFF3" w14:textId="50DD94C3" w:rsidR="00CA051E" w:rsidRPr="0010468C" w:rsidRDefault="00CA051E" w:rsidP="00DF18A3">
          <w:pPr>
            <w:pStyle w:val="Header"/>
            <w:tabs>
              <w:tab w:val="clear" w:pos="8640"/>
              <w:tab w:val="right" w:pos="7888"/>
            </w:tabs>
            <w:spacing w:after="60"/>
            <w:rPr>
              <w:rFonts w:ascii="Arial Narrow" w:hAnsi="Arial Narrow"/>
              <w:b/>
              <w:bCs/>
              <w:noProof/>
              <w:color w:val="447DB5"/>
              <w:szCs w:val="20"/>
            </w:rPr>
          </w:pPr>
          <w:r>
            <w:rPr>
              <w:noProof/>
              <w:lang w:val="en-GB" w:eastAsia="zh-CN"/>
            </w:rPr>
            <w:drawing>
              <wp:anchor distT="0" distB="0" distL="114300" distR="114300" simplePos="0" relativeHeight="251662848" behindDoc="0" locked="0" layoutInCell="1" allowOverlap="0" wp14:anchorId="4EBAE778" wp14:editId="734ED556">
                <wp:simplePos x="0" y="0"/>
                <wp:positionH relativeFrom="column">
                  <wp:posOffset>243840</wp:posOffset>
                </wp:positionH>
                <wp:positionV relativeFrom="paragraph">
                  <wp:posOffset>-403225</wp:posOffset>
                </wp:positionV>
                <wp:extent cx="1552575" cy="476250"/>
                <wp:effectExtent l="0" t="0" r="9525" b="0"/>
                <wp:wrapNone/>
                <wp:docPr id="39" name="Picture 39" descr="WHO-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WHO-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52575" cy="4762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0468C">
            <w:rPr>
              <w:rStyle w:val="PageNumber"/>
              <w:rFonts w:ascii="Arial Narrow" w:hAnsi="Arial Narrow"/>
              <w:b/>
              <w:bCs/>
              <w:color w:val="447DB5"/>
            </w:rPr>
            <w:fldChar w:fldCharType="begin"/>
          </w:r>
          <w:r w:rsidRPr="0010468C">
            <w:rPr>
              <w:rStyle w:val="PageNumber"/>
              <w:rFonts w:ascii="Arial Narrow" w:hAnsi="Arial Narrow"/>
              <w:b/>
              <w:bCs/>
              <w:color w:val="447DB5"/>
            </w:rPr>
            <w:instrText xml:space="preserve"> PAGE </w:instrText>
          </w:r>
          <w:r w:rsidRPr="0010468C">
            <w:rPr>
              <w:rStyle w:val="PageNumber"/>
              <w:rFonts w:ascii="Arial Narrow" w:hAnsi="Arial Narrow"/>
              <w:b/>
              <w:bCs/>
              <w:color w:val="447DB5"/>
            </w:rPr>
            <w:fldChar w:fldCharType="separate"/>
          </w:r>
          <w:r w:rsidR="00F21E25">
            <w:rPr>
              <w:rStyle w:val="PageNumber"/>
              <w:rFonts w:ascii="Arial Narrow" w:hAnsi="Arial Narrow"/>
              <w:b/>
              <w:bCs/>
              <w:noProof/>
              <w:color w:val="447DB5"/>
            </w:rPr>
            <w:t>3</w:t>
          </w:r>
          <w:r w:rsidRPr="0010468C">
            <w:rPr>
              <w:rStyle w:val="PageNumber"/>
              <w:rFonts w:ascii="Arial Narrow" w:hAnsi="Arial Narrow"/>
              <w:b/>
              <w:bCs/>
              <w:color w:val="447DB5"/>
            </w:rPr>
            <w:fldChar w:fldCharType="end"/>
          </w:r>
        </w:p>
      </w:tc>
    </w:tr>
    <w:tr w:rsidR="00CA051E" w:rsidRPr="0010468C" w14:paraId="7B775B41" w14:textId="77777777" w:rsidTr="00DF18A3">
      <w:trPr>
        <w:trHeight w:hRule="exact" w:val="402"/>
      </w:trPr>
      <w:tc>
        <w:tcPr>
          <w:tcW w:w="248" w:type="dxa"/>
          <w:vAlign w:val="center"/>
        </w:tcPr>
        <w:p w14:paraId="2661CFE0" w14:textId="77777777" w:rsidR="00CA051E" w:rsidRPr="0010468C" w:rsidRDefault="00CA051E" w:rsidP="00DF18A3">
          <w:pPr>
            <w:pStyle w:val="Header"/>
            <w:jc w:val="right"/>
            <w:rPr>
              <w:rFonts w:ascii="Arial Narrow" w:hAnsi="Arial Narrow"/>
              <w:noProof/>
              <w:color w:val="447DB5"/>
              <w:szCs w:val="20"/>
            </w:rPr>
          </w:pPr>
        </w:p>
      </w:tc>
      <w:tc>
        <w:tcPr>
          <w:tcW w:w="260" w:type="dxa"/>
          <w:tcBorders>
            <w:top w:val="single" w:sz="12" w:space="0" w:color="1E7FB8"/>
            <w:left w:val="nil"/>
            <w:right w:val="single" w:sz="12" w:space="0" w:color="1E7FB8"/>
          </w:tcBorders>
          <w:shd w:val="clear" w:color="auto" w:fill="auto"/>
          <w:vAlign w:val="center"/>
        </w:tcPr>
        <w:p w14:paraId="11709899" w14:textId="77777777" w:rsidR="00CA051E" w:rsidRPr="0010468C" w:rsidRDefault="00CA051E" w:rsidP="00DF18A3">
          <w:pPr>
            <w:pStyle w:val="Header"/>
            <w:rPr>
              <w:color w:val="447DB5"/>
            </w:rPr>
          </w:pPr>
        </w:p>
      </w:tc>
      <w:tc>
        <w:tcPr>
          <w:tcW w:w="10914" w:type="dxa"/>
          <w:tcBorders>
            <w:top w:val="single" w:sz="12" w:space="0" w:color="1E7FB8"/>
            <w:left w:val="single" w:sz="12" w:space="0" w:color="1E7FB8"/>
          </w:tcBorders>
          <w:shd w:val="clear" w:color="auto" w:fill="auto"/>
          <w:vAlign w:val="center"/>
        </w:tcPr>
        <w:p w14:paraId="279ADF5B" w14:textId="6CF29A31" w:rsidR="00CA051E" w:rsidRPr="0010468C" w:rsidRDefault="00CA051E" w:rsidP="00032E72">
          <w:pPr>
            <w:pStyle w:val="Header"/>
            <w:tabs>
              <w:tab w:val="clear" w:pos="8640"/>
              <w:tab w:val="right" w:pos="7888"/>
            </w:tabs>
            <w:jc w:val="left"/>
            <w:rPr>
              <w:rFonts w:ascii="Arial Narrow" w:hAnsi="Arial Narrow" w:cs="Times New (W1)"/>
              <w:noProof/>
              <w:color w:val="993366"/>
              <w:szCs w:val="20"/>
            </w:rPr>
          </w:pPr>
          <w:r>
            <w:rPr>
              <w:rFonts w:ascii="Arial Narrow" w:hAnsi="Arial Narrow" w:cs="Times New (W1)"/>
              <w:noProof/>
              <w:color w:val="993366"/>
              <w:szCs w:val="20"/>
            </w:rPr>
            <w:t>Country/</w:t>
          </w:r>
          <w:r w:rsidRPr="0010468C">
            <w:rPr>
              <w:rFonts w:ascii="Arial Narrow" w:hAnsi="Arial Narrow" w:cs="Times New (W1)"/>
              <w:noProof/>
              <w:color w:val="993366"/>
              <w:szCs w:val="20"/>
            </w:rPr>
            <w:t>Unit Name</w:t>
          </w:r>
          <w:r>
            <w:rPr>
              <w:rFonts w:ascii="Arial Narrow" w:hAnsi="Arial Narrow" w:cs="Times New (W1)"/>
              <w:noProof/>
              <w:color w:val="993366"/>
              <w:szCs w:val="20"/>
            </w:rPr>
            <w:t xml:space="preserve"> </w:t>
          </w:r>
          <w:sdt>
            <w:sdtPr>
              <w:rPr>
                <w:rStyle w:val="Style3"/>
                <w:sz w:val="20"/>
                <w:szCs w:val="20"/>
              </w:rPr>
              <w:alias w:val="Unit Name"/>
              <w:tag w:val=""/>
              <w:id w:val="-99262565"/>
              <w:dataBinding w:prefixMappings="xmlns:ns0='http://purl.org/dc/elements/1.1/' xmlns:ns1='http://schemas.openxmlformats.org/package/2006/metadata/core-properties' " w:xpath="/ns1:coreProperties[1]/ns1:category[1]" w:storeItemID="{6C3C8BC8-F283-45AE-878A-BAB7291924A1}"/>
              <w:text/>
            </w:sdtPr>
            <w:sdtEndPr>
              <w:rPr>
                <w:rStyle w:val="Style3"/>
              </w:rPr>
            </w:sdtEndPr>
            <w:sdtContent>
              <w:r>
                <w:rPr>
                  <w:rStyle w:val="Style3"/>
                  <w:sz w:val="20"/>
                  <w:szCs w:val="20"/>
                </w:rPr>
                <w:t>Secretariat of the WHO FCTC, Development Assistance</w:t>
              </w:r>
            </w:sdtContent>
          </w:sdt>
        </w:p>
      </w:tc>
    </w:tr>
  </w:tbl>
  <w:p w14:paraId="2CF4CB78" w14:textId="77777777" w:rsidR="00CA051E" w:rsidRDefault="00CA051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28080" w:type="dxa"/>
      <w:tblInd w:w="108" w:type="dxa"/>
      <w:tblLook w:val="01E0" w:firstRow="1" w:lastRow="1" w:firstColumn="1" w:lastColumn="1" w:noHBand="0" w:noVBand="0"/>
    </w:tblPr>
    <w:tblGrid>
      <w:gridCol w:w="13744"/>
      <w:gridCol w:w="6654"/>
      <w:gridCol w:w="7682"/>
    </w:tblGrid>
    <w:tr w:rsidR="00CA051E" w14:paraId="66FE1510" w14:textId="77777777" w:rsidTr="00A112BC">
      <w:tc>
        <w:tcPr>
          <w:tcW w:w="13744" w:type="dxa"/>
          <w:vAlign w:val="bottom"/>
        </w:tcPr>
        <w:tbl>
          <w:tblPr>
            <w:tblW w:w="13528" w:type="dxa"/>
            <w:tblLook w:val="01E0" w:firstRow="1" w:lastRow="1" w:firstColumn="1" w:lastColumn="1" w:noHBand="0" w:noVBand="0"/>
          </w:tblPr>
          <w:tblGrid>
            <w:gridCol w:w="13528"/>
          </w:tblGrid>
          <w:tr w:rsidR="00CA051E" w14:paraId="530836AA" w14:textId="77777777" w:rsidTr="00861A5E">
            <w:tc>
              <w:tcPr>
                <w:tcW w:w="13528" w:type="dxa"/>
              </w:tcPr>
              <w:p w14:paraId="6679358C" w14:textId="77777777" w:rsidR="00CA051E" w:rsidRPr="000463E6" w:rsidRDefault="00CA051E" w:rsidP="00861A5E">
                <w:pPr>
                  <w:pStyle w:val="Header"/>
                  <w:rPr>
                    <w:rFonts w:cs="Arial"/>
                    <w:color w:val="447DB5"/>
                    <w:sz w:val="18"/>
                    <w:szCs w:val="18"/>
                  </w:rPr>
                </w:pPr>
              </w:p>
            </w:tc>
          </w:tr>
        </w:tbl>
        <w:p w14:paraId="7D260CCB" w14:textId="77777777" w:rsidR="00CA051E" w:rsidRPr="000463E6" w:rsidRDefault="00CA051E" w:rsidP="000463E6">
          <w:pPr>
            <w:pStyle w:val="Header"/>
            <w:tabs>
              <w:tab w:val="clear" w:pos="4320"/>
              <w:tab w:val="clear" w:pos="8640"/>
              <w:tab w:val="right" w:pos="9356"/>
            </w:tabs>
            <w:rPr>
              <w:rFonts w:cs="Arial"/>
              <w:b/>
              <w:noProof/>
              <w:color w:val="0000FF"/>
              <w:szCs w:val="20"/>
              <w:lang w:eastAsia="zh-CN"/>
            </w:rPr>
          </w:pPr>
          <w:r>
            <w:rPr>
              <w:noProof/>
              <w:lang w:val="en-GB" w:eastAsia="zh-CN"/>
            </w:rPr>
            <w:drawing>
              <wp:inline distT="0" distB="0" distL="0" distR="0" wp14:anchorId="252A0FB8" wp14:editId="59A9CFA6">
                <wp:extent cx="2356625" cy="742683"/>
                <wp:effectExtent l="0" t="0" r="5715" b="635"/>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HO-EN-C-H[1].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355061" cy="742190"/>
                        </a:xfrm>
                        <a:prstGeom prst="rect">
                          <a:avLst/>
                        </a:prstGeom>
                      </pic:spPr>
                    </pic:pic>
                  </a:graphicData>
                </a:graphic>
              </wp:inline>
            </w:drawing>
          </w:r>
        </w:p>
      </w:tc>
      <w:tc>
        <w:tcPr>
          <w:tcW w:w="6654" w:type="dxa"/>
          <w:vAlign w:val="bottom"/>
        </w:tcPr>
        <w:p w14:paraId="37C5BD4F" w14:textId="77777777" w:rsidR="00CA051E" w:rsidRPr="000463E6" w:rsidRDefault="00CA051E" w:rsidP="000463E6">
          <w:pPr>
            <w:pStyle w:val="Header"/>
            <w:tabs>
              <w:tab w:val="clear" w:pos="4320"/>
              <w:tab w:val="clear" w:pos="8640"/>
              <w:tab w:val="right" w:pos="9356"/>
            </w:tabs>
            <w:rPr>
              <w:rFonts w:cs="Arial"/>
              <w:b/>
              <w:noProof/>
              <w:color w:val="0000FF"/>
              <w:szCs w:val="20"/>
              <w:lang w:eastAsia="zh-CN"/>
            </w:rPr>
          </w:pPr>
        </w:p>
      </w:tc>
      <w:tc>
        <w:tcPr>
          <w:tcW w:w="7682" w:type="dxa"/>
        </w:tcPr>
        <w:p w14:paraId="37FC5964" w14:textId="22BC08EC" w:rsidR="00CA051E" w:rsidRPr="000463E6" w:rsidRDefault="00CA051E" w:rsidP="000463E6">
          <w:pPr>
            <w:pStyle w:val="Header"/>
            <w:tabs>
              <w:tab w:val="clear" w:pos="4320"/>
              <w:tab w:val="clear" w:pos="8640"/>
              <w:tab w:val="right" w:pos="9356"/>
            </w:tabs>
            <w:rPr>
              <w:rFonts w:cs="Arial"/>
              <w:b/>
              <w:color w:val="0000FF"/>
              <w:szCs w:val="20"/>
            </w:rPr>
          </w:pPr>
          <w:r>
            <w:rPr>
              <w:rFonts w:cs="Arial"/>
              <w:b/>
              <w:noProof/>
              <w:color w:val="0000FF"/>
              <w:szCs w:val="20"/>
              <w:lang w:val="en-GB" w:eastAsia="zh-CN"/>
            </w:rPr>
            <mc:AlternateContent>
              <mc:Choice Requires="wpg">
                <w:drawing>
                  <wp:anchor distT="0" distB="0" distL="114300" distR="114300" simplePos="0" relativeHeight="251658240" behindDoc="0" locked="0" layoutInCell="1" allowOverlap="1" wp14:anchorId="628FE9EC" wp14:editId="460DDBAD">
                    <wp:simplePos x="0" y="0"/>
                    <wp:positionH relativeFrom="page">
                      <wp:posOffset>4168775</wp:posOffset>
                    </wp:positionH>
                    <wp:positionV relativeFrom="page">
                      <wp:posOffset>-114935</wp:posOffset>
                    </wp:positionV>
                    <wp:extent cx="2195830" cy="669290"/>
                    <wp:effectExtent l="6350" t="8890" r="7620" b="7620"/>
                    <wp:wrapTight wrapText="bothSides">
                      <wp:wrapPolygon edited="0">
                        <wp:start x="3592" y="0"/>
                        <wp:lineTo x="2967" y="2029"/>
                        <wp:lineTo x="1755" y="2029"/>
                        <wp:lineTo x="662" y="3054"/>
                        <wp:lineTo x="662" y="4058"/>
                        <wp:lineTo x="231" y="6107"/>
                        <wp:lineTo x="0" y="9017"/>
                        <wp:lineTo x="-37" y="12194"/>
                        <wp:lineTo x="275" y="14222"/>
                        <wp:lineTo x="156" y="14222"/>
                        <wp:lineTo x="156" y="14489"/>
                        <wp:lineTo x="431" y="16272"/>
                        <wp:lineTo x="781" y="18301"/>
                        <wp:lineTo x="1524" y="20452"/>
                        <wp:lineTo x="2811" y="21477"/>
                        <wp:lineTo x="2892" y="21477"/>
                        <wp:lineTo x="4572" y="21477"/>
                        <wp:lineTo x="4685" y="21477"/>
                        <wp:lineTo x="5934" y="20452"/>
                        <wp:lineTo x="10075" y="20329"/>
                        <wp:lineTo x="11756" y="19694"/>
                        <wp:lineTo x="11718" y="18301"/>
                        <wp:lineTo x="21600" y="18034"/>
                        <wp:lineTo x="21600" y="13587"/>
                        <wp:lineTo x="21250" y="13341"/>
                        <wp:lineTo x="18908" y="12194"/>
                        <wp:lineTo x="18983" y="11435"/>
                        <wp:lineTo x="7502" y="10165"/>
                        <wp:lineTo x="21600" y="10165"/>
                        <wp:lineTo x="21600" y="6599"/>
                        <wp:lineTo x="21563" y="6107"/>
                        <wp:lineTo x="20894" y="4058"/>
                        <wp:lineTo x="20938" y="3422"/>
                        <wp:lineTo x="11949" y="2418"/>
                        <wp:lineTo x="4529" y="2029"/>
                        <wp:lineTo x="3904" y="0"/>
                        <wp:lineTo x="3592" y="0"/>
                      </wp:wrapPolygon>
                    </wp:wrapTight>
                    <wp:docPr id="1" name="Group 25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195830" cy="669290"/>
                              <a:chOff x="0" y="0"/>
                              <a:chExt cx="8302" cy="2546"/>
                            </a:xfrm>
                          </wpg:grpSpPr>
                          <wpg:grpSp>
                            <wpg:cNvPr id="2" name="Group 252"/>
                            <wpg:cNvGrpSpPr>
                              <a:grpSpLocks/>
                            </wpg:cNvGrpSpPr>
                            <wpg:grpSpPr bwMode="auto">
                              <a:xfrm>
                                <a:off x="0" y="0"/>
                                <a:ext cx="2884" cy="2546"/>
                                <a:chOff x="0" y="0"/>
                                <a:chExt cx="2884" cy="2546"/>
                              </a:xfrm>
                            </wpg:grpSpPr>
                            <wps:wsp>
                              <wps:cNvPr id="3" name="Freeform 253"/>
                              <wps:cNvSpPr>
                                <a:spLocks noEditPoints="1"/>
                              </wps:cNvSpPr>
                              <wps:spPr bwMode="auto">
                                <a:xfrm>
                                  <a:off x="0" y="207"/>
                                  <a:ext cx="2884" cy="2339"/>
                                </a:xfrm>
                                <a:custGeom>
                                  <a:avLst/>
                                  <a:gdLst>
                                    <a:gd name="T0" fmla="*/ 415 w 2884"/>
                                    <a:gd name="T1" fmla="*/ 515 h 2339"/>
                                    <a:gd name="T2" fmla="*/ 250 w 2884"/>
                                    <a:gd name="T3" fmla="*/ 319 h 2339"/>
                                    <a:gd name="T4" fmla="*/ 157 w 2884"/>
                                    <a:gd name="T5" fmla="*/ 1570 h 2339"/>
                                    <a:gd name="T6" fmla="*/ 522 w 2884"/>
                                    <a:gd name="T7" fmla="*/ 1584 h 2339"/>
                                    <a:gd name="T8" fmla="*/ 318 w 2884"/>
                                    <a:gd name="T9" fmla="*/ 1545 h 2339"/>
                                    <a:gd name="T10" fmla="*/ 836 w 2884"/>
                                    <a:gd name="T11" fmla="*/ 2021 h 2339"/>
                                    <a:gd name="T12" fmla="*/ 407 w 2884"/>
                                    <a:gd name="T13" fmla="*/ 1913 h 2339"/>
                                    <a:gd name="T14" fmla="*/ 2269 w 2884"/>
                                    <a:gd name="T15" fmla="*/ 1724 h 2339"/>
                                    <a:gd name="T16" fmla="*/ 2473 w 2884"/>
                                    <a:gd name="T17" fmla="*/ 2014 h 2339"/>
                                    <a:gd name="T18" fmla="*/ 2362 w 2884"/>
                                    <a:gd name="T19" fmla="*/ 1584 h 2339"/>
                                    <a:gd name="T20" fmla="*/ 2727 w 2884"/>
                                    <a:gd name="T21" fmla="*/ 1570 h 2339"/>
                                    <a:gd name="T22" fmla="*/ 643 w 2884"/>
                                    <a:gd name="T23" fmla="*/ 2149 h 2339"/>
                                    <a:gd name="T24" fmla="*/ 1194 w 2884"/>
                                    <a:gd name="T25" fmla="*/ 2339 h 2339"/>
                                    <a:gd name="T26" fmla="*/ 1515 w 2884"/>
                                    <a:gd name="T27" fmla="*/ 2139 h 2339"/>
                                    <a:gd name="T28" fmla="*/ 272 w 2884"/>
                                    <a:gd name="T29" fmla="*/ 969 h 2339"/>
                                    <a:gd name="T30" fmla="*/ 200 w 2884"/>
                                    <a:gd name="T31" fmla="*/ 1291 h 2339"/>
                                    <a:gd name="T32" fmla="*/ 186 w 2884"/>
                                    <a:gd name="T33" fmla="*/ 919 h 2339"/>
                                    <a:gd name="T34" fmla="*/ 293 w 2884"/>
                                    <a:gd name="T35" fmla="*/ 841 h 2339"/>
                                    <a:gd name="T36" fmla="*/ 2620 w 2884"/>
                                    <a:gd name="T37" fmla="*/ 884 h 2339"/>
                                    <a:gd name="T38" fmla="*/ 2884 w 2884"/>
                                    <a:gd name="T39" fmla="*/ 1120 h 2339"/>
                                    <a:gd name="T40" fmla="*/ 2509 w 2884"/>
                                    <a:gd name="T41" fmla="*/ 1466 h 2339"/>
                                    <a:gd name="T42" fmla="*/ 2609 w 2884"/>
                                    <a:gd name="T43" fmla="*/ 1180 h 2339"/>
                                    <a:gd name="T44" fmla="*/ 2670 w 2884"/>
                                    <a:gd name="T45" fmla="*/ 1238 h 2339"/>
                                    <a:gd name="T46" fmla="*/ 379 w 2884"/>
                                    <a:gd name="T47" fmla="*/ 387 h 2339"/>
                                    <a:gd name="T48" fmla="*/ 2630 w 2884"/>
                                    <a:gd name="T49" fmla="*/ 319 h 2339"/>
                                    <a:gd name="T50" fmla="*/ 1526 w 2884"/>
                                    <a:gd name="T51" fmla="*/ 426 h 2339"/>
                                    <a:gd name="T52" fmla="*/ 1512 w 2884"/>
                                    <a:gd name="T53" fmla="*/ 1155 h 2339"/>
                                    <a:gd name="T54" fmla="*/ 479 w 2884"/>
                                    <a:gd name="T55" fmla="*/ 984 h 2339"/>
                                    <a:gd name="T56" fmla="*/ 575 w 2884"/>
                                    <a:gd name="T57" fmla="*/ 1320 h 2339"/>
                                    <a:gd name="T58" fmla="*/ 611 w 2884"/>
                                    <a:gd name="T59" fmla="*/ 1481 h 2339"/>
                                    <a:gd name="T60" fmla="*/ 919 w 2884"/>
                                    <a:gd name="T61" fmla="*/ 1502 h 2339"/>
                                    <a:gd name="T62" fmla="*/ 965 w 2884"/>
                                    <a:gd name="T63" fmla="*/ 934 h 2339"/>
                                    <a:gd name="T64" fmla="*/ 1247 w 2884"/>
                                    <a:gd name="T65" fmla="*/ 1080 h 2339"/>
                                    <a:gd name="T66" fmla="*/ 879 w 2884"/>
                                    <a:gd name="T67" fmla="*/ 1095 h 2339"/>
                                    <a:gd name="T68" fmla="*/ 1004 w 2884"/>
                                    <a:gd name="T69" fmla="*/ 1027 h 2339"/>
                                    <a:gd name="T70" fmla="*/ 2019 w 2884"/>
                                    <a:gd name="T71" fmla="*/ 1549 h 2339"/>
                                    <a:gd name="T72" fmla="*/ 1930 w 2884"/>
                                    <a:gd name="T73" fmla="*/ 1463 h 2339"/>
                                    <a:gd name="T74" fmla="*/ 1841 w 2884"/>
                                    <a:gd name="T75" fmla="*/ 1477 h 2339"/>
                                    <a:gd name="T76" fmla="*/ 1848 w 2884"/>
                                    <a:gd name="T77" fmla="*/ 1134 h 2339"/>
                                    <a:gd name="T78" fmla="*/ 1848 w 2884"/>
                                    <a:gd name="T79" fmla="*/ 1348 h 2339"/>
                                    <a:gd name="T80" fmla="*/ 1916 w 2884"/>
                                    <a:gd name="T81" fmla="*/ 809 h 2339"/>
                                    <a:gd name="T82" fmla="*/ 1801 w 2884"/>
                                    <a:gd name="T83" fmla="*/ 769 h 2339"/>
                                    <a:gd name="T84" fmla="*/ 1755 w 2884"/>
                                    <a:gd name="T85" fmla="*/ 784 h 2339"/>
                                    <a:gd name="T86" fmla="*/ 2016 w 2884"/>
                                    <a:gd name="T87" fmla="*/ 984 h 2339"/>
                                    <a:gd name="T88" fmla="*/ 2030 w 2884"/>
                                    <a:gd name="T89" fmla="*/ 859 h 2339"/>
                                    <a:gd name="T90" fmla="*/ 2005 w 2884"/>
                                    <a:gd name="T91" fmla="*/ 769 h 2339"/>
                                    <a:gd name="T92" fmla="*/ 2280 w 2884"/>
                                    <a:gd name="T93" fmla="*/ 515 h 2339"/>
                                    <a:gd name="T94" fmla="*/ 1658 w 2884"/>
                                    <a:gd name="T95" fmla="*/ 1302 h 2339"/>
                                    <a:gd name="T96" fmla="*/ 1676 w 2884"/>
                                    <a:gd name="T97" fmla="*/ 22 h 2339"/>
                                    <a:gd name="T98" fmla="*/ 1873 w 2884"/>
                                    <a:gd name="T99" fmla="*/ 362 h 2339"/>
                                    <a:gd name="T100" fmla="*/ 1655 w 2884"/>
                                    <a:gd name="T101" fmla="*/ 726 h 2339"/>
                                    <a:gd name="T102" fmla="*/ 1583 w 2884"/>
                                    <a:gd name="T103" fmla="*/ 798 h 2339"/>
                                    <a:gd name="T104" fmla="*/ 1648 w 2884"/>
                                    <a:gd name="T105" fmla="*/ 1309 h 2339"/>
                                    <a:gd name="T106" fmla="*/ 1644 w 2884"/>
                                    <a:gd name="T107" fmla="*/ 1728 h 2339"/>
                                    <a:gd name="T108" fmla="*/ 1194 w 2884"/>
                                    <a:gd name="T109" fmla="*/ 1928 h 2339"/>
                                    <a:gd name="T110" fmla="*/ 1079 w 2884"/>
                                    <a:gd name="T111" fmla="*/ 1484 h 2339"/>
                                    <a:gd name="T112" fmla="*/ 1372 w 2884"/>
                                    <a:gd name="T113" fmla="*/ 1159 h 2339"/>
                                    <a:gd name="T114" fmla="*/ 1358 w 2884"/>
                                    <a:gd name="T115" fmla="*/ 426 h 2339"/>
                                    <a:gd name="T116" fmla="*/ 940 w 2884"/>
                                    <a:gd name="T117" fmla="*/ 515 h 2339"/>
                                    <a:gd name="T118" fmla="*/ 1344 w 2884"/>
                                    <a:gd name="T119" fmla="*/ 29 h 2339"/>
                                    <a:gd name="T120" fmla="*/ 1022 w 2884"/>
                                    <a:gd name="T121" fmla="*/ 1899 h 2339"/>
                                    <a:gd name="T122" fmla="*/ 1884 w 2884"/>
                                    <a:gd name="T123" fmla="*/ 651 h 2339"/>
                                    <a:gd name="T124" fmla="*/ 1365 w 2884"/>
                                    <a:gd name="T125" fmla="*/ 826 h 23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2884" h="2339">
                                      <a:moveTo>
                                        <a:pt x="2345" y="258"/>
                                      </a:moveTo>
                                      <a:lnTo>
                                        <a:pt x="2391" y="304"/>
                                      </a:lnTo>
                                      <a:lnTo>
                                        <a:pt x="2448" y="344"/>
                                      </a:lnTo>
                                      <a:lnTo>
                                        <a:pt x="2505" y="387"/>
                                      </a:lnTo>
                                      <a:lnTo>
                                        <a:pt x="2552" y="430"/>
                                      </a:lnTo>
                                      <a:lnTo>
                                        <a:pt x="2523" y="337"/>
                                      </a:lnTo>
                                      <a:lnTo>
                                        <a:pt x="2480" y="251"/>
                                      </a:lnTo>
                                      <a:lnTo>
                                        <a:pt x="2420" y="176"/>
                                      </a:lnTo>
                                      <a:lnTo>
                                        <a:pt x="2348" y="115"/>
                                      </a:lnTo>
                                      <a:lnTo>
                                        <a:pt x="2269" y="68"/>
                                      </a:lnTo>
                                      <a:lnTo>
                                        <a:pt x="2184" y="36"/>
                                      </a:lnTo>
                                      <a:lnTo>
                                        <a:pt x="2230" y="79"/>
                                      </a:lnTo>
                                      <a:lnTo>
                                        <a:pt x="2262" y="126"/>
                                      </a:lnTo>
                                      <a:lnTo>
                                        <a:pt x="2291" y="172"/>
                                      </a:lnTo>
                                      <a:lnTo>
                                        <a:pt x="2316" y="219"/>
                                      </a:lnTo>
                                      <a:lnTo>
                                        <a:pt x="2345" y="258"/>
                                      </a:lnTo>
                                      <a:close/>
                                      <a:moveTo>
                                        <a:pt x="207" y="755"/>
                                      </a:moveTo>
                                      <a:lnTo>
                                        <a:pt x="247" y="683"/>
                                      </a:lnTo>
                                      <a:lnTo>
                                        <a:pt x="286" y="626"/>
                                      </a:lnTo>
                                      <a:lnTo>
                                        <a:pt x="329" y="583"/>
                                      </a:lnTo>
                                      <a:lnTo>
                                        <a:pt x="372" y="548"/>
                                      </a:lnTo>
                                      <a:lnTo>
                                        <a:pt x="415" y="515"/>
                                      </a:lnTo>
                                      <a:lnTo>
                                        <a:pt x="457" y="487"/>
                                      </a:lnTo>
                                      <a:lnTo>
                                        <a:pt x="497" y="451"/>
                                      </a:lnTo>
                                      <a:lnTo>
                                        <a:pt x="533" y="408"/>
                                      </a:lnTo>
                                      <a:lnTo>
                                        <a:pt x="565" y="358"/>
                                      </a:lnTo>
                                      <a:lnTo>
                                        <a:pt x="590" y="290"/>
                                      </a:lnTo>
                                      <a:lnTo>
                                        <a:pt x="568" y="315"/>
                                      </a:lnTo>
                                      <a:lnTo>
                                        <a:pt x="533" y="344"/>
                                      </a:lnTo>
                                      <a:lnTo>
                                        <a:pt x="490" y="369"/>
                                      </a:lnTo>
                                      <a:lnTo>
                                        <a:pt x="440" y="397"/>
                                      </a:lnTo>
                                      <a:lnTo>
                                        <a:pt x="390" y="433"/>
                                      </a:lnTo>
                                      <a:lnTo>
                                        <a:pt x="340" y="480"/>
                                      </a:lnTo>
                                      <a:lnTo>
                                        <a:pt x="293" y="533"/>
                                      </a:lnTo>
                                      <a:lnTo>
                                        <a:pt x="254" y="601"/>
                                      </a:lnTo>
                                      <a:lnTo>
                                        <a:pt x="272" y="544"/>
                                      </a:lnTo>
                                      <a:lnTo>
                                        <a:pt x="282" y="487"/>
                                      </a:lnTo>
                                      <a:lnTo>
                                        <a:pt x="289" y="426"/>
                                      </a:lnTo>
                                      <a:lnTo>
                                        <a:pt x="297" y="362"/>
                                      </a:lnTo>
                                      <a:lnTo>
                                        <a:pt x="311" y="304"/>
                                      </a:lnTo>
                                      <a:lnTo>
                                        <a:pt x="329" y="247"/>
                                      </a:lnTo>
                                      <a:lnTo>
                                        <a:pt x="357" y="201"/>
                                      </a:lnTo>
                                      <a:lnTo>
                                        <a:pt x="297" y="258"/>
                                      </a:lnTo>
                                      <a:lnTo>
                                        <a:pt x="250" y="319"/>
                                      </a:lnTo>
                                      <a:lnTo>
                                        <a:pt x="222" y="383"/>
                                      </a:lnTo>
                                      <a:lnTo>
                                        <a:pt x="204" y="447"/>
                                      </a:lnTo>
                                      <a:lnTo>
                                        <a:pt x="197" y="512"/>
                                      </a:lnTo>
                                      <a:lnTo>
                                        <a:pt x="197" y="573"/>
                                      </a:lnTo>
                                      <a:lnTo>
                                        <a:pt x="200" y="630"/>
                                      </a:lnTo>
                                      <a:lnTo>
                                        <a:pt x="204" y="680"/>
                                      </a:lnTo>
                                      <a:lnTo>
                                        <a:pt x="207" y="723"/>
                                      </a:lnTo>
                                      <a:lnTo>
                                        <a:pt x="207" y="755"/>
                                      </a:lnTo>
                                      <a:close/>
                                      <a:moveTo>
                                        <a:pt x="429" y="1395"/>
                                      </a:moveTo>
                                      <a:lnTo>
                                        <a:pt x="432" y="1441"/>
                                      </a:lnTo>
                                      <a:lnTo>
                                        <a:pt x="432" y="1492"/>
                                      </a:lnTo>
                                      <a:lnTo>
                                        <a:pt x="429" y="1549"/>
                                      </a:lnTo>
                                      <a:lnTo>
                                        <a:pt x="429" y="1606"/>
                                      </a:lnTo>
                                      <a:lnTo>
                                        <a:pt x="436" y="1667"/>
                                      </a:lnTo>
                                      <a:lnTo>
                                        <a:pt x="454" y="1728"/>
                                      </a:lnTo>
                                      <a:lnTo>
                                        <a:pt x="490" y="1792"/>
                                      </a:lnTo>
                                      <a:lnTo>
                                        <a:pt x="443" y="1749"/>
                                      </a:lnTo>
                                      <a:lnTo>
                                        <a:pt x="390" y="1713"/>
                                      </a:lnTo>
                                      <a:lnTo>
                                        <a:pt x="332" y="1681"/>
                                      </a:lnTo>
                                      <a:lnTo>
                                        <a:pt x="272" y="1649"/>
                                      </a:lnTo>
                                      <a:lnTo>
                                        <a:pt x="211" y="1613"/>
                                      </a:lnTo>
                                      <a:lnTo>
                                        <a:pt x="157" y="1570"/>
                                      </a:lnTo>
                                      <a:lnTo>
                                        <a:pt x="107" y="1520"/>
                                      </a:lnTo>
                                      <a:lnTo>
                                        <a:pt x="64" y="1459"/>
                                      </a:lnTo>
                                      <a:lnTo>
                                        <a:pt x="96" y="1552"/>
                                      </a:lnTo>
                                      <a:lnTo>
                                        <a:pt x="129" y="1627"/>
                                      </a:lnTo>
                                      <a:lnTo>
                                        <a:pt x="172" y="1688"/>
                                      </a:lnTo>
                                      <a:lnTo>
                                        <a:pt x="214" y="1738"/>
                                      </a:lnTo>
                                      <a:lnTo>
                                        <a:pt x="261" y="1774"/>
                                      </a:lnTo>
                                      <a:lnTo>
                                        <a:pt x="307" y="1803"/>
                                      </a:lnTo>
                                      <a:lnTo>
                                        <a:pt x="357" y="1824"/>
                                      </a:lnTo>
                                      <a:lnTo>
                                        <a:pt x="404" y="1838"/>
                                      </a:lnTo>
                                      <a:lnTo>
                                        <a:pt x="454" y="1853"/>
                                      </a:lnTo>
                                      <a:lnTo>
                                        <a:pt x="500" y="1863"/>
                                      </a:lnTo>
                                      <a:lnTo>
                                        <a:pt x="543" y="1874"/>
                                      </a:lnTo>
                                      <a:lnTo>
                                        <a:pt x="579" y="1888"/>
                                      </a:lnTo>
                                      <a:lnTo>
                                        <a:pt x="615" y="1906"/>
                                      </a:lnTo>
                                      <a:lnTo>
                                        <a:pt x="586" y="1860"/>
                                      </a:lnTo>
                                      <a:lnTo>
                                        <a:pt x="568" y="1817"/>
                                      </a:lnTo>
                                      <a:lnTo>
                                        <a:pt x="558" y="1774"/>
                                      </a:lnTo>
                                      <a:lnTo>
                                        <a:pt x="550" y="1731"/>
                                      </a:lnTo>
                                      <a:lnTo>
                                        <a:pt x="543" y="1685"/>
                                      </a:lnTo>
                                      <a:lnTo>
                                        <a:pt x="533" y="1635"/>
                                      </a:lnTo>
                                      <a:lnTo>
                                        <a:pt x="522" y="1584"/>
                                      </a:lnTo>
                                      <a:lnTo>
                                        <a:pt x="500" y="1527"/>
                                      </a:lnTo>
                                      <a:lnTo>
                                        <a:pt x="472" y="1463"/>
                                      </a:lnTo>
                                      <a:lnTo>
                                        <a:pt x="429" y="1395"/>
                                      </a:lnTo>
                                      <a:close/>
                                      <a:moveTo>
                                        <a:pt x="393" y="1670"/>
                                      </a:moveTo>
                                      <a:lnTo>
                                        <a:pt x="379" y="1595"/>
                                      </a:lnTo>
                                      <a:lnTo>
                                        <a:pt x="372" y="1527"/>
                                      </a:lnTo>
                                      <a:lnTo>
                                        <a:pt x="375" y="1466"/>
                                      </a:lnTo>
                                      <a:lnTo>
                                        <a:pt x="382" y="1409"/>
                                      </a:lnTo>
                                      <a:lnTo>
                                        <a:pt x="386" y="1356"/>
                                      </a:lnTo>
                                      <a:lnTo>
                                        <a:pt x="390" y="1298"/>
                                      </a:lnTo>
                                      <a:lnTo>
                                        <a:pt x="390" y="1241"/>
                                      </a:lnTo>
                                      <a:lnTo>
                                        <a:pt x="379" y="1173"/>
                                      </a:lnTo>
                                      <a:lnTo>
                                        <a:pt x="357" y="1102"/>
                                      </a:lnTo>
                                      <a:lnTo>
                                        <a:pt x="350" y="1145"/>
                                      </a:lnTo>
                                      <a:lnTo>
                                        <a:pt x="340" y="1184"/>
                                      </a:lnTo>
                                      <a:lnTo>
                                        <a:pt x="329" y="1220"/>
                                      </a:lnTo>
                                      <a:lnTo>
                                        <a:pt x="318" y="1259"/>
                                      </a:lnTo>
                                      <a:lnTo>
                                        <a:pt x="307" y="1302"/>
                                      </a:lnTo>
                                      <a:lnTo>
                                        <a:pt x="300" y="1352"/>
                                      </a:lnTo>
                                      <a:lnTo>
                                        <a:pt x="297" y="1406"/>
                                      </a:lnTo>
                                      <a:lnTo>
                                        <a:pt x="304" y="1470"/>
                                      </a:lnTo>
                                      <a:lnTo>
                                        <a:pt x="318" y="1545"/>
                                      </a:lnTo>
                                      <a:lnTo>
                                        <a:pt x="268" y="1463"/>
                                      </a:lnTo>
                                      <a:lnTo>
                                        <a:pt x="218" y="1395"/>
                                      </a:lnTo>
                                      <a:lnTo>
                                        <a:pt x="164" y="1334"/>
                                      </a:lnTo>
                                      <a:lnTo>
                                        <a:pt x="111" y="1281"/>
                                      </a:lnTo>
                                      <a:lnTo>
                                        <a:pt x="64" y="1227"/>
                                      </a:lnTo>
                                      <a:lnTo>
                                        <a:pt x="29" y="1177"/>
                                      </a:lnTo>
                                      <a:lnTo>
                                        <a:pt x="0" y="1120"/>
                                      </a:lnTo>
                                      <a:lnTo>
                                        <a:pt x="7" y="1209"/>
                                      </a:lnTo>
                                      <a:lnTo>
                                        <a:pt x="25" y="1288"/>
                                      </a:lnTo>
                                      <a:lnTo>
                                        <a:pt x="54" y="1352"/>
                                      </a:lnTo>
                                      <a:lnTo>
                                        <a:pt x="86" y="1409"/>
                                      </a:lnTo>
                                      <a:lnTo>
                                        <a:pt x="125" y="1459"/>
                                      </a:lnTo>
                                      <a:lnTo>
                                        <a:pt x="168" y="1499"/>
                                      </a:lnTo>
                                      <a:lnTo>
                                        <a:pt x="214" y="1534"/>
                                      </a:lnTo>
                                      <a:lnTo>
                                        <a:pt x="257" y="1567"/>
                                      </a:lnTo>
                                      <a:lnTo>
                                        <a:pt x="300" y="1595"/>
                                      </a:lnTo>
                                      <a:lnTo>
                                        <a:pt x="340" y="1620"/>
                                      </a:lnTo>
                                      <a:lnTo>
                                        <a:pt x="372" y="1645"/>
                                      </a:lnTo>
                                      <a:lnTo>
                                        <a:pt x="393" y="1670"/>
                                      </a:lnTo>
                                      <a:close/>
                                      <a:moveTo>
                                        <a:pt x="876" y="2089"/>
                                      </a:moveTo>
                                      <a:lnTo>
                                        <a:pt x="851" y="2053"/>
                                      </a:lnTo>
                                      <a:lnTo>
                                        <a:pt x="836" y="2021"/>
                                      </a:lnTo>
                                      <a:lnTo>
                                        <a:pt x="822" y="1992"/>
                                      </a:lnTo>
                                      <a:lnTo>
                                        <a:pt x="811" y="1960"/>
                                      </a:lnTo>
                                      <a:lnTo>
                                        <a:pt x="801" y="1928"/>
                                      </a:lnTo>
                                      <a:lnTo>
                                        <a:pt x="783" y="1892"/>
                                      </a:lnTo>
                                      <a:lnTo>
                                        <a:pt x="765" y="1856"/>
                                      </a:lnTo>
                                      <a:lnTo>
                                        <a:pt x="736" y="1813"/>
                                      </a:lnTo>
                                      <a:lnTo>
                                        <a:pt x="697" y="1767"/>
                                      </a:lnTo>
                                      <a:lnTo>
                                        <a:pt x="650" y="1717"/>
                                      </a:lnTo>
                                      <a:lnTo>
                                        <a:pt x="586" y="1656"/>
                                      </a:lnTo>
                                      <a:lnTo>
                                        <a:pt x="604" y="1688"/>
                                      </a:lnTo>
                                      <a:lnTo>
                                        <a:pt x="611" y="1724"/>
                                      </a:lnTo>
                                      <a:lnTo>
                                        <a:pt x="618" y="1763"/>
                                      </a:lnTo>
                                      <a:lnTo>
                                        <a:pt x="629" y="1803"/>
                                      </a:lnTo>
                                      <a:lnTo>
                                        <a:pt x="643" y="1849"/>
                                      </a:lnTo>
                                      <a:lnTo>
                                        <a:pt x="665" y="1899"/>
                                      </a:lnTo>
                                      <a:lnTo>
                                        <a:pt x="704" y="1953"/>
                                      </a:lnTo>
                                      <a:lnTo>
                                        <a:pt x="758" y="2014"/>
                                      </a:lnTo>
                                      <a:lnTo>
                                        <a:pt x="693" y="1981"/>
                                      </a:lnTo>
                                      <a:lnTo>
                                        <a:pt x="622" y="1960"/>
                                      </a:lnTo>
                                      <a:lnTo>
                                        <a:pt x="550" y="1942"/>
                                      </a:lnTo>
                                      <a:lnTo>
                                        <a:pt x="479" y="1928"/>
                                      </a:lnTo>
                                      <a:lnTo>
                                        <a:pt x="407" y="1913"/>
                                      </a:lnTo>
                                      <a:lnTo>
                                        <a:pt x="347" y="1892"/>
                                      </a:lnTo>
                                      <a:lnTo>
                                        <a:pt x="289" y="1863"/>
                                      </a:lnTo>
                                      <a:lnTo>
                                        <a:pt x="239" y="1821"/>
                                      </a:lnTo>
                                      <a:lnTo>
                                        <a:pt x="293" y="1903"/>
                                      </a:lnTo>
                                      <a:lnTo>
                                        <a:pt x="347" y="1967"/>
                                      </a:lnTo>
                                      <a:lnTo>
                                        <a:pt x="407" y="2014"/>
                                      </a:lnTo>
                                      <a:lnTo>
                                        <a:pt x="468" y="2046"/>
                                      </a:lnTo>
                                      <a:lnTo>
                                        <a:pt x="533" y="2064"/>
                                      </a:lnTo>
                                      <a:lnTo>
                                        <a:pt x="593" y="2074"/>
                                      </a:lnTo>
                                      <a:lnTo>
                                        <a:pt x="654" y="2082"/>
                                      </a:lnTo>
                                      <a:lnTo>
                                        <a:pt x="711" y="2082"/>
                                      </a:lnTo>
                                      <a:lnTo>
                                        <a:pt x="761" y="2078"/>
                                      </a:lnTo>
                                      <a:lnTo>
                                        <a:pt x="808" y="2078"/>
                                      </a:lnTo>
                                      <a:lnTo>
                                        <a:pt x="843" y="2078"/>
                                      </a:lnTo>
                                      <a:lnTo>
                                        <a:pt x="876" y="2089"/>
                                      </a:lnTo>
                                      <a:close/>
                                      <a:moveTo>
                                        <a:pt x="2123" y="2014"/>
                                      </a:moveTo>
                                      <a:lnTo>
                                        <a:pt x="2180" y="1953"/>
                                      </a:lnTo>
                                      <a:lnTo>
                                        <a:pt x="2216" y="1899"/>
                                      </a:lnTo>
                                      <a:lnTo>
                                        <a:pt x="2241" y="1849"/>
                                      </a:lnTo>
                                      <a:lnTo>
                                        <a:pt x="2255" y="1803"/>
                                      </a:lnTo>
                                      <a:lnTo>
                                        <a:pt x="2262" y="1763"/>
                                      </a:lnTo>
                                      <a:lnTo>
                                        <a:pt x="2269" y="1724"/>
                                      </a:lnTo>
                                      <a:lnTo>
                                        <a:pt x="2280" y="1688"/>
                                      </a:lnTo>
                                      <a:lnTo>
                                        <a:pt x="2295" y="1656"/>
                                      </a:lnTo>
                                      <a:lnTo>
                                        <a:pt x="2234" y="1717"/>
                                      </a:lnTo>
                                      <a:lnTo>
                                        <a:pt x="2184" y="1767"/>
                                      </a:lnTo>
                                      <a:lnTo>
                                        <a:pt x="2148" y="1813"/>
                                      </a:lnTo>
                                      <a:lnTo>
                                        <a:pt x="2119" y="1856"/>
                                      </a:lnTo>
                                      <a:lnTo>
                                        <a:pt x="2098" y="1892"/>
                                      </a:lnTo>
                                      <a:lnTo>
                                        <a:pt x="2084" y="1928"/>
                                      </a:lnTo>
                                      <a:lnTo>
                                        <a:pt x="2069" y="1960"/>
                                      </a:lnTo>
                                      <a:lnTo>
                                        <a:pt x="2059" y="1992"/>
                                      </a:lnTo>
                                      <a:lnTo>
                                        <a:pt x="2048" y="2021"/>
                                      </a:lnTo>
                                      <a:lnTo>
                                        <a:pt x="2030" y="2053"/>
                                      </a:lnTo>
                                      <a:lnTo>
                                        <a:pt x="2009" y="2089"/>
                                      </a:lnTo>
                                      <a:lnTo>
                                        <a:pt x="2037" y="2078"/>
                                      </a:lnTo>
                                      <a:lnTo>
                                        <a:pt x="2077" y="2078"/>
                                      </a:lnTo>
                                      <a:lnTo>
                                        <a:pt x="2123" y="2078"/>
                                      </a:lnTo>
                                      <a:lnTo>
                                        <a:pt x="2173" y="2082"/>
                                      </a:lnTo>
                                      <a:lnTo>
                                        <a:pt x="2230" y="2082"/>
                                      </a:lnTo>
                                      <a:lnTo>
                                        <a:pt x="2287" y="2074"/>
                                      </a:lnTo>
                                      <a:lnTo>
                                        <a:pt x="2352" y="2064"/>
                                      </a:lnTo>
                                      <a:lnTo>
                                        <a:pt x="2412" y="2046"/>
                                      </a:lnTo>
                                      <a:lnTo>
                                        <a:pt x="2473" y="2014"/>
                                      </a:lnTo>
                                      <a:lnTo>
                                        <a:pt x="2534" y="1967"/>
                                      </a:lnTo>
                                      <a:lnTo>
                                        <a:pt x="2591" y="1903"/>
                                      </a:lnTo>
                                      <a:lnTo>
                                        <a:pt x="2641" y="1821"/>
                                      </a:lnTo>
                                      <a:lnTo>
                                        <a:pt x="2595" y="1863"/>
                                      </a:lnTo>
                                      <a:lnTo>
                                        <a:pt x="2538" y="1892"/>
                                      </a:lnTo>
                                      <a:lnTo>
                                        <a:pt x="2473" y="1913"/>
                                      </a:lnTo>
                                      <a:lnTo>
                                        <a:pt x="2405" y="1928"/>
                                      </a:lnTo>
                                      <a:lnTo>
                                        <a:pt x="2334" y="1942"/>
                                      </a:lnTo>
                                      <a:lnTo>
                                        <a:pt x="2262" y="1960"/>
                                      </a:lnTo>
                                      <a:lnTo>
                                        <a:pt x="2191" y="1981"/>
                                      </a:lnTo>
                                      <a:lnTo>
                                        <a:pt x="2123" y="2014"/>
                                      </a:lnTo>
                                      <a:close/>
                                      <a:moveTo>
                                        <a:pt x="2395" y="1792"/>
                                      </a:moveTo>
                                      <a:lnTo>
                                        <a:pt x="2427" y="1728"/>
                                      </a:lnTo>
                                      <a:lnTo>
                                        <a:pt x="2448" y="1667"/>
                                      </a:lnTo>
                                      <a:lnTo>
                                        <a:pt x="2452" y="1606"/>
                                      </a:lnTo>
                                      <a:lnTo>
                                        <a:pt x="2452" y="1549"/>
                                      </a:lnTo>
                                      <a:lnTo>
                                        <a:pt x="2452" y="1492"/>
                                      </a:lnTo>
                                      <a:lnTo>
                                        <a:pt x="2448" y="1441"/>
                                      </a:lnTo>
                                      <a:lnTo>
                                        <a:pt x="2455" y="1395"/>
                                      </a:lnTo>
                                      <a:lnTo>
                                        <a:pt x="2412" y="1463"/>
                                      </a:lnTo>
                                      <a:lnTo>
                                        <a:pt x="2380" y="1527"/>
                                      </a:lnTo>
                                      <a:lnTo>
                                        <a:pt x="2362" y="1584"/>
                                      </a:lnTo>
                                      <a:lnTo>
                                        <a:pt x="2348" y="1635"/>
                                      </a:lnTo>
                                      <a:lnTo>
                                        <a:pt x="2341" y="1685"/>
                                      </a:lnTo>
                                      <a:lnTo>
                                        <a:pt x="2334" y="1731"/>
                                      </a:lnTo>
                                      <a:lnTo>
                                        <a:pt x="2327" y="1774"/>
                                      </a:lnTo>
                                      <a:lnTo>
                                        <a:pt x="2316" y="1817"/>
                                      </a:lnTo>
                                      <a:lnTo>
                                        <a:pt x="2295" y="1860"/>
                                      </a:lnTo>
                                      <a:lnTo>
                                        <a:pt x="2269" y="1906"/>
                                      </a:lnTo>
                                      <a:lnTo>
                                        <a:pt x="2302" y="1888"/>
                                      </a:lnTo>
                                      <a:lnTo>
                                        <a:pt x="2341" y="1874"/>
                                      </a:lnTo>
                                      <a:lnTo>
                                        <a:pt x="2384" y="1863"/>
                                      </a:lnTo>
                                      <a:lnTo>
                                        <a:pt x="2430" y="1853"/>
                                      </a:lnTo>
                                      <a:lnTo>
                                        <a:pt x="2477" y="1838"/>
                                      </a:lnTo>
                                      <a:lnTo>
                                        <a:pt x="2527" y="1824"/>
                                      </a:lnTo>
                                      <a:lnTo>
                                        <a:pt x="2573" y="1803"/>
                                      </a:lnTo>
                                      <a:lnTo>
                                        <a:pt x="2623" y="1774"/>
                                      </a:lnTo>
                                      <a:lnTo>
                                        <a:pt x="2670" y="1738"/>
                                      </a:lnTo>
                                      <a:lnTo>
                                        <a:pt x="2713" y="1688"/>
                                      </a:lnTo>
                                      <a:lnTo>
                                        <a:pt x="2752" y="1627"/>
                                      </a:lnTo>
                                      <a:lnTo>
                                        <a:pt x="2788" y="1552"/>
                                      </a:lnTo>
                                      <a:lnTo>
                                        <a:pt x="2816" y="1459"/>
                                      </a:lnTo>
                                      <a:lnTo>
                                        <a:pt x="2777" y="1520"/>
                                      </a:lnTo>
                                      <a:lnTo>
                                        <a:pt x="2727" y="1570"/>
                                      </a:lnTo>
                                      <a:lnTo>
                                        <a:pt x="2670" y="1613"/>
                                      </a:lnTo>
                                      <a:lnTo>
                                        <a:pt x="2609" y="1649"/>
                                      </a:lnTo>
                                      <a:lnTo>
                                        <a:pt x="2552" y="1681"/>
                                      </a:lnTo>
                                      <a:lnTo>
                                        <a:pt x="2491" y="1713"/>
                                      </a:lnTo>
                                      <a:lnTo>
                                        <a:pt x="2437" y="1749"/>
                                      </a:lnTo>
                                      <a:lnTo>
                                        <a:pt x="2395" y="1792"/>
                                      </a:lnTo>
                                      <a:close/>
                                      <a:moveTo>
                                        <a:pt x="1980" y="2103"/>
                                      </a:moveTo>
                                      <a:lnTo>
                                        <a:pt x="1880" y="2082"/>
                                      </a:lnTo>
                                      <a:lnTo>
                                        <a:pt x="1783" y="2067"/>
                                      </a:lnTo>
                                      <a:lnTo>
                                        <a:pt x="1698" y="2064"/>
                                      </a:lnTo>
                                      <a:lnTo>
                                        <a:pt x="1605" y="2067"/>
                                      </a:lnTo>
                                      <a:lnTo>
                                        <a:pt x="1519" y="2082"/>
                                      </a:lnTo>
                                      <a:lnTo>
                                        <a:pt x="1440" y="2107"/>
                                      </a:lnTo>
                                      <a:lnTo>
                                        <a:pt x="1362" y="2082"/>
                                      </a:lnTo>
                                      <a:lnTo>
                                        <a:pt x="1276" y="2067"/>
                                      </a:lnTo>
                                      <a:lnTo>
                                        <a:pt x="1183" y="2064"/>
                                      </a:lnTo>
                                      <a:lnTo>
                                        <a:pt x="1097" y="2067"/>
                                      </a:lnTo>
                                      <a:lnTo>
                                        <a:pt x="1001" y="2082"/>
                                      </a:lnTo>
                                      <a:lnTo>
                                        <a:pt x="901" y="2103"/>
                                      </a:lnTo>
                                      <a:lnTo>
                                        <a:pt x="811" y="2128"/>
                                      </a:lnTo>
                                      <a:lnTo>
                                        <a:pt x="726" y="2146"/>
                                      </a:lnTo>
                                      <a:lnTo>
                                        <a:pt x="643" y="2149"/>
                                      </a:lnTo>
                                      <a:lnTo>
                                        <a:pt x="568" y="2142"/>
                                      </a:lnTo>
                                      <a:lnTo>
                                        <a:pt x="493" y="2117"/>
                                      </a:lnTo>
                                      <a:lnTo>
                                        <a:pt x="565" y="2171"/>
                                      </a:lnTo>
                                      <a:lnTo>
                                        <a:pt x="640" y="2207"/>
                                      </a:lnTo>
                                      <a:lnTo>
                                        <a:pt x="726" y="2232"/>
                                      </a:lnTo>
                                      <a:lnTo>
                                        <a:pt x="818" y="2239"/>
                                      </a:lnTo>
                                      <a:lnTo>
                                        <a:pt x="926" y="2232"/>
                                      </a:lnTo>
                                      <a:lnTo>
                                        <a:pt x="1019" y="2217"/>
                                      </a:lnTo>
                                      <a:lnTo>
                                        <a:pt x="1104" y="2192"/>
                                      </a:lnTo>
                                      <a:lnTo>
                                        <a:pt x="1190" y="2167"/>
                                      </a:lnTo>
                                      <a:lnTo>
                                        <a:pt x="1272" y="2146"/>
                                      </a:lnTo>
                                      <a:lnTo>
                                        <a:pt x="1362" y="2139"/>
                                      </a:lnTo>
                                      <a:lnTo>
                                        <a:pt x="1362" y="2139"/>
                                      </a:lnTo>
                                      <a:lnTo>
                                        <a:pt x="1365" y="2139"/>
                                      </a:lnTo>
                                      <a:lnTo>
                                        <a:pt x="1305" y="2175"/>
                                      </a:lnTo>
                                      <a:lnTo>
                                        <a:pt x="1247" y="2210"/>
                                      </a:lnTo>
                                      <a:lnTo>
                                        <a:pt x="1204" y="2246"/>
                                      </a:lnTo>
                                      <a:lnTo>
                                        <a:pt x="1169" y="2278"/>
                                      </a:lnTo>
                                      <a:lnTo>
                                        <a:pt x="1144" y="2307"/>
                                      </a:lnTo>
                                      <a:lnTo>
                                        <a:pt x="1126" y="2325"/>
                                      </a:lnTo>
                                      <a:lnTo>
                                        <a:pt x="1122" y="2328"/>
                                      </a:lnTo>
                                      <a:lnTo>
                                        <a:pt x="1194" y="2339"/>
                                      </a:lnTo>
                                      <a:lnTo>
                                        <a:pt x="1197" y="2332"/>
                                      </a:lnTo>
                                      <a:lnTo>
                                        <a:pt x="1212" y="2307"/>
                                      </a:lnTo>
                                      <a:lnTo>
                                        <a:pt x="1237" y="2275"/>
                                      </a:lnTo>
                                      <a:lnTo>
                                        <a:pt x="1272" y="2239"/>
                                      </a:lnTo>
                                      <a:lnTo>
                                        <a:pt x="1315" y="2203"/>
                                      </a:lnTo>
                                      <a:lnTo>
                                        <a:pt x="1372" y="2171"/>
                                      </a:lnTo>
                                      <a:lnTo>
                                        <a:pt x="1440" y="2149"/>
                                      </a:lnTo>
                                      <a:lnTo>
                                        <a:pt x="1508" y="2171"/>
                                      </a:lnTo>
                                      <a:lnTo>
                                        <a:pt x="1565" y="2203"/>
                                      </a:lnTo>
                                      <a:lnTo>
                                        <a:pt x="1612" y="2239"/>
                                      </a:lnTo>
                                      <a:lnTo>
                                        <a:pt x="1648" y="2275"/>
                                      </a:lnTo>
                                      <a:lnTo>
                                        <a:pt x="1673" y="2307"/>
                                      </a:lnTo>
                                      <a:lnTo>
                                        <a:pt x="1687" y="2332"/>
                                      </a:lnTo>
                                      <a:lnTo>
                                        <a:pt x="1691" y="2339"/>
                                      </a:lnTo>
                                      <a:lnTo>
                                        <a:pt x="1762" y="2328"/>
                                      </a:lnTo>
                                      <a:lnTo>
                                        <a:pt x="1755" y="2325"/>
                                      </a:lnTo>
                                      <a:lnTo>
                                        <a:pt x="1741" y="2307"/>
                                      </a:lnTo>
                                      <a:lnTo>
                                        <a:pt x="1716" y="2278"/>
                                      </a:lnTo>
                                      <a:lnTo>
                                        <a:pt x="1680" y="2246"/>
                                      </a:lnTo>
                                      <a:lnTo>
                                        <a:pt x="1633" y="2210"/>
                                      </a:lnTo>
                                      <a:lnTo>
                                        <a:pt x="1580" y="2175"/>
                                      </a:lnTo>
                                      <a:lnTo>
                                        <a:pt x="1515" y="2139"/>
                                      </a:lnTo>
                                      <a:lnTo>
                                        <a:pt x="1519" y="2139"/>
                                      </a:lnTo>
                                      <a:lnTo>
                                        <a:pt x="1523" y="2139"/>
                                      </a:lnTo>
                                      <a:lnTo>
                                        <a:pt x="1608" y="2146"/>
                                      </a:lnTo>
                                      <a:lnTo>
                                        <a:pt x="1694" y="2167"/>
                                      </a:lnTo>
                                      <a:lnTo>
                                        <a:pt x="1776" y="2192"/>
                                      </a:lnTo>
                                      <a:lnTo>
                                        <a:pt x="1866" y="2217"/>
                                      </a:lnTo>
                                      <a:lnTo>
                                        <a:pt x="1955" y="2232"/>
                                      </a:lnTo>
                                      <a:lnTo>
                                        <a:pt x="2062" y="2239"/>
                                      </a:lnTo>
                                      <a:lnTo>
                                        <a:pt x="2159" y="2232"/>
                                      </a:lnTo>
                                      <a:lnTo>
                                        <a:pt x="2241" y="2207"/>
                                      </a:lnTo>
                                      <a:lnTo>
                                        <a:pt x="2320" y="2171"/>
                                      </a:lnTo>
                                      <a:lnTo>
                                        <a:pt x="2387" y="2117"/>
                                      </a:lnTo>
                                      <a:lnTo>
                                        <a:pt x="2316" y="2142"/>
                                      </a:lnTo>
                                      <a:lnTo>
                                        <a:pt x="2237" y="2149"/>
                                      </a:lnTo>
                                      <a:lnTo>
                                        <a:pt x="2159" y="2146"/>
                                      </a:lnTo>
                                      <a:lnTo>
                                        <a:pt x="2073" y="2128"/>
                                      </a:lnTo>
                                      <a:lnTo>
                                        <a:pt x="1980" y="2103"/>
                                      </a:lnTo>
                                      <a:close/>
                                      <a:moveTo>
                                        <a:pt x="368" y="834"/>
                                      </a:moveTo>
                                      <a:lnTo>
                                        <a:pt x="343" y="869"/>
                                      </a:lnTo>
                                      <a:lnTo>
                                        <a:pt x="322" y="905"/>
                                      </a:lnTo>
                                      <a:lnTo>
                                        <a:pt x="297" y="937"/>
                                      </a:lnTo>
                                      <a:lnTo>
                                        <a:pt x="272" y="969"/>
                                      </a:lnTo>
                                      <a:lnTo>
                                        <a:pt x="254" y="1005"/>
                                      </a:lnTo>
                                      <a:lnTo>
                                        <a:pt x="236" y="1048"/>
                                      </a:lnTo>
                                      <a:lnTo>
                                        <a:pt x="222" y="1098"/>
                                      </a:lnTo>
                                      <a:lnTo>
                                        <a:pt x="214" y="1159"/>
                                      </a:lnTo>
                                      <a:lnTo>
                                        <a:pt x="214" y="1238"/>
                                      </a:lnTo>
                                      <a:lnTo>
                                        <a:pt x="186" y="1148"/>
                                      </a:lnTo>
                                      <a:lnTo>
                                        <a:pt x="154" y="1073"/>
                                      </a:lnTo>
                                      <a:lnTo>
                                        <a:pt x="122" y="1009"/>
                                      </a:lnTo>
                                      <a:lnTo>
                                        <a:pt x="86" y="952"/>
                                      </a:lnTo>
                                      <a:lnTo>
                                        <a:pt x="61" y="898"/>
                                      </a:lnTo>
                                      <a:lnTo>
                                        <a:pt x="39" y="841"/>
                                      </a:lnTo>
                                      <a:lnTo>
                                        <a:pt x="32" y="784"/>
                                      </a:lnTo>
                                      <a:lnTo>
                                        <a:pt x="18" y="873"/>
                                      </a:lnTo>
                                      <a:lnTo>
                                        <a:pt x="14" y="948"/>
                                      </a:lnTo>
                                      <a:lnTo>
                                        <a:pt x="21" y="1012"/>
                                      </a:lnTo>
                                      <a:lnTo>
                                        <a:pt x="36" y="1066"/>
                                      </a:lnTo>
                                      <a:lnTo>
                                        <a:pt x="57" y="1112"/>
                                      </a:lnTo>
                                      <a:lnTo>
                                        <a:pt x="82" y="1155"/>
                                      </a:lnTo>
                                      <a:lnTo>
                                        <a:pt x="111" y="1191"/>
                                      </a:lnTo>
                                      <a:lnTo>
                                        <a:pt x="143" y="1227"/>
                                      </a:lnTo>
                                      <a:lnTo>
                                        <a:pt x="172" y="1259"/>
                                      </a:lnTo>
                                      <a:lnTo>
                                        <a:pt x="200" y="1291"/>
                                      </a:lnTo>
                                      <a:lnTo>
                                        <a:pt x="225" y="1323"/>
                                      </a:lnTo>
                                      <a:lnTo>
                                        <a:pt x="243" y="1363"/>
                                      </a:lnTo>
                                      <a:lnTo>
                                        <a:pt x="247" y="1291"/>
                                      </a:lnTo>
                                      <a:lnTo>
                                        <a:pt x="257" y="1234"/>
                                      </a:lnTo>
                                      <a:lnTo>
                                        <a:pt x="275" y="1180"/>
                                      </a:lnTo>
                                      <a:lnTo>
                                        <a:pt x="297" y="1134"/>
                                      </a:lnTo>
                                      <a:lnTo>
                                        <a:pt x="318" y="1084"/>
                                      </a:lnTo>
                                      <a:lnTo>
                                        <a:pt x="340" y="1034"/>
                                      </a:lnTo>
                                      <a:lnTo>
                                        <a:pt x="354" y="977"/>
                                      </a:lnTo>
                                      <a:lnTo>
                                        <a:pt x="365" y="912"/>
                                      </a:lnTo>
                                      <a:lnTo>
                                        <a:pt x="368" y="834"/>
                                      </a:lnTo>
                                      <a:close/>
                                      <a:moveTo>
                                        <a:pt x="457" y="540"/>
                                      </a:moveTo>
                                      <a:lnTo>
                                        <a:pt x="443" y="558"/>
                                      </a:lnTo>
                                      <a:lnTo>
                                        <a:pt x="429" y="573"/>
                                      </a:lnTo>
                                      <a:lnTo>
                                        <a:pt x="411" y="590"/>
                                      </a:lnTo>
                                      <a:lnTo>
                                        <a:pt x="390" y="608"/>
                                      </a:lnTo>
                                      <a:lnTo>
                                        <a:pt x="357" y="637"/>
                                      </a:lnTo>
                                      <a:lnTo>
                                        <a:pt x="311" y="680"/>
                                      </a:lnTo>
                                      <a:lnTo>
                                        <a:pt x="272" y="726"/>
                                      </a:lnTo>
                                      <a:lnTo>
                                        <a:pt x="236" y="784"/>
                                      </a:lnTo>
                                      <a:lnTo>
                                        <a:pt x="207" y="848"/>
                                      </a:lnTo>
                                      <a:lnTo>
                                        <a:pt x="186" y="919"/>
                                      </a:lnTo>
                                      <a:lnTo>
                                        <a:pt x="182" y="855"/>
                                      </a:lnTo>
                                      <a:lnTo>
                                        <a:pt x="175" y="787"/>
                                      </a:lnTo>
                                      <a:lnTo>
                                        <a:pt x="161" y="716"/>
                                      </a:lnTo>
                                      <a:lnTo>
                                        <a:pt x="150" y="644"/>
                                      </a:lnTo>
                                      <a:lnTo>
                                        <a:pt x="143" y="573"/>
                                      </a:lnTo>
                                      <a:lnTo>
                                        <a:pt x="147" y="501"/>
                                      </a:lnTo>
                                      <a:lnTo>
                                        <a:pt x="164" y="437"/>
                                      </a:lnTo>
                                      <a:lnTo>
                                        <a:pt x="114" y="519"/>
                                      </a:lnTo>
                                      <a:lnTo>
                                        <a:pt x="86" y="594"/>
                                      </a:lnTo>
                                      <a:lnTo>
                                        <a:pt x="71" y="666"/>
                                      </a:lnTo>
                                      <a:lnTo>
                                        <a:pt x="71" y="730"/>
                                      </a:lnTo>
                                      <a:lnTo>
                                        <a:pt x="82" y="787"/>
                                      </a:lnTo>
                                      <a:lnTo>
                                        <a:pt x="96" y="841"/>
                                      </a:lnTo>
                                      <a:lnTo>
                                        <a:pt x="118" y="891"/>
                                      </a:lnTo>
                                      <a:lnTo>
                                        <a:pt x="143" y="937"/>
                                      </a:lnTo>
                                      <a:lnTo>
                                        <a:pt x="161" y="977"/>
                                      </a:lnTo>
                                      <a:lnTo>
                                        <a:pt x="179" y="1012"/>
                                      </a:lnTo>
                                      <a:lnTo>
                                        <a:pt x="186" y="1045"/>
                                      </a:lnTo>
                                      <a:lnTo>
                                        <a:pt x="207" y="980"/>
                                      </a:lnTo>
                                      <a:lnTo>
                                        <a:pt x="232" y="927"/>
                                      </a:lnTo>
                                      <a:lnTo>
                                        <a:pt x="261" y="884"/>
                                      </a:lnTo>
                                      <a:lnTo>
                                        <a:pt x="293" y="841"/>
                                      </a:lnTo>
                                      <a:lnTo>
                                        <a:pt x="325" y="798"/>
                                      </a:lnTo>
                                      <a:lnTo>
                                        <a:pt x="361" y="751"/>
                                      </a:lnTo>
                                      <a:lnTo>
                                        <a:pt x="393" y="694"/>
                                      </a:lnTo>
                                      <a:lnTo>
                                        <a:pt x="425" y="626"/>
                                      </a:lnTo>
                                      <a:lnTo>
                                        <a:pt x="457" y="540"/>
                                      </a:lnTo>
                                      <a:close/>
                                      <a:moveTo>
                                        <a:pt x="2698" y="919"/>
                                      </a:moveTo>
                                      <a:lnTo>
                                        <a:pt x="2677" y="848"/>
                                      </a:lnTo>
                                      <a:lnTo>
                                        <a:pt x="2648" y="784"/>
                                      </a:lnTo>
                                      <a:lnTo>
                                        <a:pt x="2613" y="726"/>
                                      </a:lnTo>
                                      <a:lnTo>
                                        <a:pt x="2570" y="680"/>
                                      </a:lnTo>
                                      <a:lnTo>
                                        <a:pt x="2523" y="637"/>
                                      </a:lnTo>
                                      <a:lnTo>
                                        <a:pt x="2491" y="608"/>
                                      </a:lnTo>
                                      <a:lnTo>
                                        <a:pt x="2470" y="590"/>
                                      </a:lnTo>
                                      <a:lnTo>
                                        <a:pt x="2452" y="573"/>
                                      </a:lnTo>
                                      <a:lnTo>
                                        <a:pt x="2437" y="558"/>
                                      </a:lnTo>
                                      <a:lnTo>
                                        <a:pt x="2427" y="540"/>
                                      </a:lnTo>
                                      <a:lnTo>
                                        <a:pt x="2455" y="626"/>
                                      </a:lnTo>
                                      <a:lnTo>
                                        <a:pt x="2488" y="694"/>
                                      </a:lnTo>
                                      <a:lnTo>
                                        <a:pt x="2523" y="751"/>
                                      </a:lnTo>
                                      <a:lnTo>
                                        <a:pt x="2555" y="798"/>
                                      </a:lnTo>
                                      <a:lnTo>
                                        <a:pt x="2591" y="841"/>
                                      </a:lnTo>
                                      <a:lnTo>
                                        <a:pt x="2620" y="884"/>
                                      </a:lnTo>
                                      <a:lnTo>
                                        <a:pt x="2652" y="927"/>
                                      </a:lnTo>
                                      <a:lnTo>
                                        <a:pt x="2677" y="980"/>
                                      </a:lnTo>
                                      <a:lnTo>
                                        <a:pt x="2698" y="1045"/>
                                      </a:lnTo>
                                      <a:lnTo>
                                        <a:pt x="2706" y="1012"/>
                                      </a:lnTo>
                                      <a:lnTo>
                                        <a:pt x="2720" y="977"/>
                                      </a:lnTo>
                                      <a:lnTo>
                                        <a:pt x="2741" y="937"/>
                                      </a:lnTo>
                                      <a:lnTo>
                                        <a:pt x="2763" y="891"/>
                                      </a:lnTo>
                                      <a:lnTo>
                                        <a:pt x="2784" y="841"/>
                                      </a:lnTo>
                                      <a:lnTo>
                                        <a:pt x="2802" y="787"/>
                                      </a:lnTo>
                                      <a:lnTo>
                                        <a:pt x="2813" y="730"/>
                                      </a:lnTo>
                                      <a:lnTo>
                                        <a:pt x="2813" y="666"/>
                                      </a:lnTo>
                                      <a:lnTo>
                                        <a:pt x="2798" y="594"/>
                                      </a:lnTo>
                                      <a:lnTo>
                                        <a:pt x="2770" y="519"/>
                                      </a:lnTo>
                                      <a:lnTo>
                                        <a:pt x="2720" y="437"/>
                                      </a:lnTo>
                                      <a:lnTo>
                                        <a:pt x="2734" y="501"/>
                                      </a:lnTo>
                                      <a:lnTo>
                                        <a:pt x="2738" y="573"/>
                                      </a:lnTo>
                                      <a:lnTo>
                                        <a:pt x="2731" y="644"/>
                                      </a:lnTo>
                                      <a:lnTo>
                                        <a:pt x="2720" y="716"/>
                                      </a:lnTo>
                                      <a:lnTo>
                                        <a:pt x="2709" y="787"/>
                                      </a:lnTo>
                                      <a:lnTo>
                                        <a:pt x="2698" y="855"/>
                                      </a:lnTo>
                                      <a:lnTo>
                                        <a:pt x="2698" y="919"/>
                                      </a:lnTo>
                                      <a:close/>
                                      <a:moveTo>
                                        <a:pt x="2884" y="1120"/>
                                      </a:moveTo>
                                      <a:lnTo>
                                        <a:pt x="2856" y="1177"/>
                                      </a:lnTo>
                                      <a:lnTo>
                                        <a:pt x="2816" y="1227"/>
                                      </a:lnTo>
                                      <a:lnTo>
                                        <a:pt x="2770" y="1281"/>
                                      </a:lnTo>
                                      <a:lnTo>
                                        <a:pt x="2720" y="1334"/>
                                      </a:lnTo>
                                      <a:lnTo>
                                        <a:pt x="2666" y="1395"/>
                                      </a:lnTo>
                                      <a:lnTo>
                                        <a:pt x="2613" y="1463"/>
                                      </a:lnTo>
                                      <a:lnTo>
                                        <a:pt x="2566" y="1545"/>
                                      </a:lnTo>
                                      <a:lnTo>
                                        <a:pt x="2580" y="1470"/>
                                      </a:lnTo>
                                      <a:lnTo>
                                        <a:pt x="2584" y="1406"/>
                                      </a:lnTo>
                                      <a:lnTo>
                                        <a:pt x="2584" y="1352"/>
                                      </a:lnTo>
                                      <a:lnTo>
                                        <a:pt x="2577" y="1302"/>
                                      </a:lnTo>
                                      <a:lnTo>
                                        <a:pt x="2566" y="1259"/>
                                      </a:lnTo>
                                      <a:lnTo>
                                        <a:pt x="2555" y="1220"/>
                                      </a:lnTo>
                                      <a:lnTo>
                                        <a:pt x="2541" y="1184"/>
                                      </a:lnTo>
                                      <a:lnTo>
                                        <a:pt x="2530" y="1145"/>
                                      </a:lnTo>
                                      <a:lnTo>
                                        <a:pt x="2527" y="1102"/>
                                      </a:lnTo>
                                      <a:lnTo>
                                        <a:pt x="2502" y="1173"/>
                                      </a:lnTo>
                                      <a:lnTo>
                                        <a:pt x="2495" y="1241"/>
                                      </a:lnTo>
                                      <a:lnTo>
                                        <a:pt x="2491" y="1298"/>
                                      </a:lnTo>
                                      <a:lnTo>
                                        <a:pt x="2495" y="1356"/>
                                      </a:lnTo>
                                      <a:lnTo>
                                        <a:pt x="2502" y="1409"/>
                                      </a:lnTo>
                                      <a:lnTo>
                                        <a:pt x="2509" y="1466"/>
                                      </a:lnTo>
                                      <a:lnTo>
                                        <a:pt x="2509" y="1527"/>
                                      </a:lnTo>
                                      <a:lnTo>
                                        <a:pt x="2505" y="1595"/>
                                      </a:lnTo>
                                      <a:lnTo>
                                        <a:pt x="2488" y="1670"/>
                                      </a:lnTo>
                                      <a:lnTo>
                                        <a:pt x="2513" y="1645"/>
                                      </a:lnTo>
                                      <a:lnTo>
                                        <a:pt x="2545" y="1620"/>
                                      </a:lnTo>
                                      <a:lnTo>
                                        <a:pt x="2584" y="1595"/>
                                      </a:lnTo>
                                      <a:lnTo>
                                        <a:pt x="2623" y="1567"/>
                                      </a:lnTo>
                                      <a:lnTo>
                                        <a:pt x="2670" y="1534"/>
                                      </a:lnTo>
                                      <a:lnTo>
                                        <a:pt x="2713" y="1499"/>
                                      </a:lnTo>
                                      <a:lnTo>
                                        <a:pt x="2756" y="1459"/>
                                      </a:lnTo>
                                      <a:lnTo>
                                        <a:pt x="2795" y="1409"/>
                                      </a:lnTo>
                                      <a:lnTo>
                                        <a:pt x="2831" y="1352"/>
                                      </a:lnTo>
                                      <a:lnTo>
                                        <a:pt x="2859" y="1288"/>
                                      </a:lnTo>
                                      <a:lnTo>
                                        <a:pt x="2877" y="1209"/>
                                      </a:lnTo>
                                      <a:lnTo>
                                        <a:pt x="2884" y="1120"/>
                                      </a:lnTo>
                                      <a:close/>
                                      <a:moveTo>
                                        <a:pt x="2516" y="834"/>
                                      </a:moveTo>
                                      <a:lnTo>
                                        <a:pt x="2516" y="912"/>
                                      </a:lnTo>
                                      <a:lnTo>
                                        <a:pt x="2527" y="977"/>
                                      </a:lnTo>
                                      <a:lnTo>
                                        <a:pt x="2545" y="1034"/>
                                      </a:lnTo>
                                      <a:lnTo>
                                        <a:pt x="2566" y="1084"/>
                                      </a:lnTo>
                                      <a:lnTo>
                                        <a:pt x="2588" y="1134"/>
                                      </a:lnTo>
                                      <a:lnTo>
                                        <a:pt x="2609" y="1180"/>
                                      </a:lnTo>
                                      <a:lnTo>
                                        <a:pt x="2627" y="1234"/>
                                      </a:lnTo>
                                      <a:lnTo>
                                        <a:pt x="2638" y="1291"/>
                                      </a:lnTo>
                                      <a:lnTo>
                                        <a:pt x="2638" y="1363"/>
                                      </a:lnTo>
                                      <a:lnTo>
                                        <a:pt x="2655" y="1323"/>
                                      </a:lnTo>
                                      <a:lnTo>
                                        <a:pt x="2681" y="1291"/>
                                      </a:lnTo>
                                      <a:lnTo>
                                        <a:pt x="2709" y="1259"/>
                                      </a:lnTo>
                                      <a:lnTo>
                                        <a:pt x="2741" y="1227"/>
                                      </a:lnTo>
                                      <a:lnTo>
                                        <a:pt x="2770" y="1191"/>
                                      </a:lnTo>
                                      <a:lnTo>
                                        <a:pt x="2798" y="1155"/>
                                      </a:lnTo>
                                      <a:lnTo>
                                        <a:pt x="2827" y="1112"/>
                                      </a:lnTo>
                                      <a:lnTo>
                                        <a:pt x="2848" y="1066"/>
                                      </a:lnTo>
                                      <a:lnTo>
                                        <a:pt x="2863" y="1012"/>
                                      </a:lnTo>
                                      <a:lnTo>
                                        <a:pt x="2870" y="948"/>
                                      </a:lnTo>
                                      <a:lnTo>
                                        <a:pt x="2866" y="873"/>
                                      </a:lnTo>
                                      <a:lnTo>
                                        <a:pt x="2848" y="784"/>
                                      </a:lnTo>
                                      <a:lnTo>
                                        <a:pt x="2841" y="841"/>
                                      </a:lnTo>
                                      <a:lnTo>
                                        <a:pt x="2823" y="898"/>
                                      </a:lnTo>
                                      <a:lnTo>
                                        <a:pt x="2795" y="952"/>
                                      </a:lnTo>
                                      <a:lnTo>
                                        <a:pt x="2763" y="1009"/>
                                      </a:lnTo>
                                      <a:lnTo>
                                        <a:pt x="2727" y="1073"/>
                                      </a:lnTo>
                                      <a:lnTo>
                                        <a:pt x="2695" y="1148"/>
                                      </a:lnTo>
                                      <a:lnTo>
                                        <a:pt x="2670" y="1238"/>
                                      </a:lnTo>
                                      <a:lnTo>
                                        <a:pt x="2670" y="1159"/>
                                      </a:lnTo>
                                      <a:lnTo>
                                        <a:pt x="2663" y="1098"/>
                                      </a:lnTo>
                                      <a:lnTo>
                                        <a:pt x="2648" y="1048"/>
                                      </a:lnTo>
                                      <a:lnTo>
                                        <a:pt x="2630" y="1005"/>
                                      </a:lnTo>
                                      <a:lnTo>
                                        <a:pt x="2609" y="969"/>
                                      </a:lnTo>
                                      <a:lnTo>
                                        <a:pt x="2588" y="937"/>
                                      </a:lnTo>
                                      <a:lnTo>
                                        <a:pt x="2563" y="905"/>
                                      </a:lnTo>
                                      <a:lnTo>
                                        <a:pt x="2538" y="869"/>
                                      </a:lnTo>
                                      <a:lnTo>
                                        <a:pt x="2516" y="834"/>
                                      </a:lnTo>
                                      <a:close/>
                                      <a:moveTo>
                                        <a:pt x="536" y="258"/>
                                      </a:moveTo>
                                      <a:lnTo>
                                        <a:pt x="568" y="219"/>
                                      </a:lnTo>
                                      <a:lnTo>
                                        <a:pt x="593" y="172"/>
                                      </a:lnTo>
                                      <a:lnTo>
                                        <a:pt x="622" y="126"/>
                                      </a:lnTo>
                                      <a:lnTo>
                                        <a:pt x="654" y="79"/>
                                      </a:lnTo>
                                      <a:lnTo>
                                        <a:pt x="697" y="36"/>
                                      </a:lnTo>
                                      <a:lnTo>
                                        <a:pt x="611" y="68"/>
                                      </a:lnTo>
                                      <a:lnTo>
                                        <a:pt x="533" y="115"/>
                                      </a:lnTo>
                                      <a:lnTo>
                                        <a:pt x="461" y="176"/>
                                      </a:lnTo>
                                      <a:lnTo>
                                        <a:pt x="404" y="251"/>
                                      </a:lnTo>
                                      <a:lnTo>
                                        <a:pt x="357" y="337"/>
                                      </a:lnTo>
                                      <a:lnTo>
                                        <a:pt x="329" y="430"/>
                                      </a:lnTo>
                                      <a:lnTo>
                                        <a:pt x="379" y="387"/>
                                      </a:lnTo>
                                      <a:lnTo>
                                        <a:pt x="436" y="344"/>
                                      </a:lnTo>
                                      <a:lnTo>
                                        <a:pt x="490" y="304"/>
                                      </a:lnTo>
                                      <a:lnTo>
                                        <a:pt x="536" y="258"/>
                                      </a:lnTo>
                                      <a:close/>
                                      <a:moveTo>
                                        <a:pt x="2295" y="290"/>
                                      </a:moveTo>
                                      <a:lnTo>
                                        <a:pt x="2320" y="358"/>
                                      </a:lnTo>
                                      <a:lnTo>
                                        <a:pt x="2352" y="408"/>
                                      </a:lnTo>
                                      <a:lnTo>
                                        <a:pt x="2387" y="451"/>
                                      </a:lnTo>
                                      <a:lnTo>
                                        <a:pt x="2427" y="487"/>
                                      </a:lnTo>
                                      <a:lnTo>
                                        <a:pt x="2466" y="515"/>
                                      </a:lnTo>
                                      <a:lnTo>
                                        <a:pt x="2509" y="548"/>
                                      </a:lnTo>
                                      <a:lnTo>
                                        <a:pt x="2552" y="583"/>
                                      </a:lnTo>
                                      <a:lnTo>
                                        <a:pt x="2595" y="626"/>
                                      </a:lnTo>
                                      <a:lnTo>
                                        <a:pt x="2638" y="683"/>
                                      </a:lnTo>
                                      <a:lnTo>
                                        <a:pt x="2677" y="755"/>
                                      </a:lnTo>
                                      <a:lnTo>
                                        <a:pt x="2673" y="723"/>
                                      </a:lnTo>
                                      <a:lnTo>
                                        <a:pt x="2677" y="680"/>
                                      </a:lnTo>
                                      <a:lnTo>
                                        <a:pt x="2684" y="630"/>
                                      </a:lnTo>
                                      <a:lnTo>
                                        <a:pt x="2688" y="573"/>
                                      </a:lnTo>
                                      <a:lnTo>
                                        <a:pt x="2684" y="512"/>
                                      </a:lnTo>
                                      <a:lnTo>
                                        <a:pt x="2677" y="447"/>
                                      </a:lnTo>
                                      <a:lnTo>
                                        <a:pt x="2663" y="383"/>
                                      </a:lnTo>
                                      <a:lnTo>
                                        <a:pt x="2630" y="319"/>
                                      </a:lnTo>
                                      <a:lnTo>
                                        <a:pt x="2588" y="258"/>
                                      </a:lnTo>
                                      <a:lnTo>
                                        <a:pt x="2527" y="201"/>
                                      </a:lnTo>
                                      <a:lnTo>
                                        <a:pt x="2555" y="247"/>
                                      </a:lnTo>
                                      <a:lnTo>
                                        <a:pt x="2573" y="304"/>
                                      </a:lnTo>
                                      <a:lnTo>
                                        <a:pt x="2584" y="362"/>
                                      </a:lnTo>
                                      <a:lnTo>
                                        <a:pt x="2595" y="426"/>
                                      </a:lnTo>
                                      <a:lnTo>
                                        <a:pt x="2602" y="487"/>
                                      </a:lnTo>
                                      <a:lnTo>
                                        <a:pt x="2613" y="544"/>
                                      </a:lnTo>
                                      <a:lnTo>
                                        <a:pt x="2630" y="601"/>
                                      </a:lnTo>
                                      <a:lnTo>
                                        <a:pt x="2591" y="533"/>
                                      </a:lnTo>
                                      <a:lnTo>
                                        <a:pt x="2545" y="480"/>
                                      </a:lnTo>
                                      <a:lnTo>
                                        <a:pt x="2495" y="433"/>
                                      </a:lnTo>
                                      <a:lnTo>
                                        <a:pt x="2441" y="397"/>
                                      </a:lnTo>
                                      <a:lnTo>
                                        <a:pt x="2395" y="369"/>
                                      </a:lnTo>
                                      <a:lnTo>
                                        <a:pt x="2352" y="344"/>
                                      </a:lnTo>
                                      <a:lnTo>
                                        <a:pt x="2316" y="315"/>
                                      </a:lnTo>
                                      <a:lnTo>
                                        <a:pt x="2295" y="290"/>
                                      </a:lnTo>
                                      <a:close/>
                                      <a:moveTo>
                                        <a:pt x="1673" y="433"/>
                                      </a:moveTo>
                                      <a:lnTo>
                                        <a:pt x="1601" y="408"/>
                                      </a:lnTo>
                                      <a:lnTo>
                                        <a:pt x="1526" y="394"/>
                                      </a:lnTo>
                                      <a:lnTo>
                                        <a:pt x="1526" y="412"/>
                                      </a:lnTo>
                                      <a:lnTo>
                                        <a:pt x="1526" y="426"/>
                                      </a:lnTo>
                                      <a:lnTo>
                                        <a:pt x="1594" y="440"/>
                                      </a:lnTo>
                                      <a:lnTo>
                                        <a:pt x="1658" y="465"/>
                                      </a:lnTo>
                                      <a:lnTo>
                                        <a:pt x="1669" y="451"/>
                                      </a:lnTo>
                                      <a:lnTo>
                                        <a:pt x="1673" y="433"/>
                                      </a:lnTo>
                                      <a:close/>
                                      <a:moveTo>
                                        <a:pt x="1633" y="118"/>
                                      </a:moveTo>
                                      <a:lnTo>
                                        <a:pt x="1644" y="111"/>
                                      </a:lnTo>
                                      <a:lnTo>
                                        <a:pt x="1626" y="104"/>
                                      </a:lnTo>
                                      <a:lnTo>
                                        <a:pt x="1576" y="101"/>
                                      </a:lnTo>
                                      <a:lnTo>
                                        <a:pt x="1565" y="111"/>
                                      </a:lnTo>
                                      <a:lnTo>
                                        <a:pt x="1537" y="108"/>
                                      </a:lnTo>
                                      <a:lnTo>
                                        <a:pt x="1537" y="115"/>
                                      </a:lnTo>
                                      <a:lnTo>
                                        <a:pt x="1562" y="118"/>
                                      </a:lnTo>
                                      <a:lnTo>
                                        <a:pt x="1587" y="122"/>
                                      </a:lnTo>
                                      <a:lnTo>
                                        <a:pt x="1608" y="118"/>
                                      </a:lnTo>
                                      <a:lnTo>
                                        <a:pt x="1633" y="118"/>
                                      </a:lnTo>
                                      <a:close/>
                                      <a:moveTo>
                                        <a:pt x="1540" y="1173"/>
                                      </a:moveTo>
                                      <a:lnTo>
                                        <a:pt x="1540" y="1166"/>
                                      </a:lnTo>
                                      <a:lnTo>
                                        <a:pt x="1533" y="1163"/>
                                      </a:lnTo>
                                      <a:lnTo>
                                        <a:pt x="1526" y="1155"/>
                                      </a:lnTo>
                                      <a:lnTo>
                                        <a:pt x="1512" y="1148"/>
                                      </a:lnTo>
                                      <a:lnTo>
                                        <a:pt x="1512" y="1148"/>
                                      </a:lnTo>
                                      <a:lnTo>
                                        <a:pt x="1512" y="1155"/>
                                      </a:lnTo>
                                      <a:lnTo>
                                        <a:pt x="1512" y="1166"/>
                                      </a:lnTo>
                                      <a:lnTo>
                                        <a:pt x="1508" y="1180"/>
                                      </a:lnTo>
                                      <a:lnTo>
                                        <a:pt x="1508" y="1195"/>
                                      </a:lnTo>
                                      <a:lnTo>
                                        <a:pt x="1508" y="1205"/>
                                      </a:lnTo>
                                      <a:lnTo>
                                        <a:pt x="1523" y="1198"/>
                                      </a:lnTo>
                                      <a:lnTo>
                                        <a:pt x="1533" y="1191"/>
                                      </a:lnTo>
                                      <a:lnTo>
                                        <a:pt x="1540" y="1184"/>
                                      </a:lnTo>
                                      <a:lnTo>
                                        <a:pt x="1540" y="1173"/>
                                      </a:lnTo>
                                      <a:close/>
                                      <a:moveTo>
                                        <a:pt x="976" y="551"/>
                                      </a:moveTo>
                                      <a:lnTo>
                                        <a:pt x="976" y="544"/>
                                      </a:lnTo>
                                      <a:lnTo>
                                        <a:pt x="979" y="533"/>
                                      </a:lnTo>
                                      <a:lnTo>
                                        <a:pt x="969" y="537"/>
                                      </a:lnTo>
                                      <a:lnTo>
                                        <a:pt x="958" y="537"/>
                                      </a:lnTo>
                                      <a:lnTo>
                                        <a:pt x="976" y="551"/>
                                      </a:lnTo>
                                      <a:close/>
                                      <a:moveTo>
                                        <a:pt x="747" y="326"/>
                                      </a:moveTo>
                                      <a:lnTo>
                                        <a:pt x="861" y="440"/>
                                      </a:lnTo>
                                      <a:lnTo>
                                        <a:pt x="790" y="530"/>
                                      </a:lnTo>
                                      <a:lnTo>
                                        <a:pt x="726" y="633"/>
                                      </a:lnTo>
                                      <a:lnTo>
                                        <a:pt x="683" y="741"/>
                                      </a:lnTo>
                                      <a:lnTo>
                                        <a:pt x="654" y="859"/>
                                      </a:lnTo>
                                      <a:lnTo>
                                        <a:pt x="640" y="984"/>
                                      </a:lnTo>
                                      <a:lnTo>
                                        <a:pt x="479" y="984"/>
                                      </a:lnTo>
                                      <a:lnTo>
                                        <a:pt x="486" y="859"/>
                                      </a:lnTo>
                                      <a:lnTo>
                                        <a:pt x="511" y="737"/>
                                      </a:lnTo>
                                      <a:lnTo>
                                        <a:pt x="550" y="623"/>
                                      </a:lnTo>
                                      <a:lnTo>
                                        <a:pt x="604" y="515"/>
                                      </a:lnTo>
                                      <a:lnTo>
                                        <a:pt x="668" y="415"/>
                                      </a:lnTo>
                                      <a:lnTo>
                                        <a:pt x="747" y="326"/>
                                      </a:lnTo>
                                      <a:close/>
                                      <a:moveTo>
                                        <a:pt x="675" y="1227"/>
                                      </a:moveTo>
                                      <a:lnTo>
                                        <a:pt x="668" y="1227"/>
                                      </a:lnTo>
                                      <a:lnTo>
                                        <a:pt x="658" y="1216"/>
                                      </a:lnTo>
                                      <a:lnTo>
                                        <a:pt x="611" y="1213"/>
                                      </a:lnTo>
                                      <a:lnTo>
                                        <a:pt x="625" y="1230"/>
                                      </a:lnTo>
                                      <a:lnTo>
                                        <a:pt x="583" y="1223"/>
                                      </a:lnTo>
                                      <a:lnTo>
                                        <a:pt x="593" y="1213"/>
                                      </a:lnTo>
                                      <a:lnTo>
                                        <a:pt x="583" y="1202"/>
                                      </a:lnTo>
                                      <a:lnTo>
                                        <a:pt x="554" y="1216"/>
                                      </a:lnTo>
                                      <a:lnTo>
                                        <a:pt x="543" y="1238"/>
                                      </a:lnTo>
                                      <a:lnTo>
                                        <a:pt x="547" y="1284"/>
                                      </a:lnTo>
                                      <a:lnTo>
                                        <a:pt x="583" y="1366"/>
                                      </a:lnTo>
                                      <a:lnTo>
                                        <a:pt x="600" y="1395"/>
                                      </a:lnTo>
                                      <a:lnTo>
                                        <a:pt x="608" y="1399"/>
                                      </a:lnTo>
                                      <a:lnTo>
                                        <a:pt x="583" y="1348"/>
                                      </a:lnTo>
                                      <a:lnTo>
                                        <a:pt x="575" y="1320"/>
                                      </a:lnTo>
                                      <a:lnTo>
                                        <a:pt x="583" y="1316"/>
                                      </a:lnTo>
                                      <a:lnTo>
                                        <a:pt x="579" y="1302"/>
                                      </a:lnTo>
                                      <a:lnTo>
                                        <a:pt x="593" y="1302"/>
                                      </a:lnTo>
                                      <a:lnTo>
                                        <a:pt x="618" y="1341"/>
                                      </a:lnTo>
                                      <a:lnTo>
                                        <a:pt x="625" y="1341"/>
                                      </a:lnTo>
                                      <a:lnTo>
                                        <a:pt x="625" y="1316"/>
                                      </a:lnTo>
                                      <a:lnTo>
                                        <a:pt x="636" y="1320"/>
                                      </a:lnTo>
                                      <a:lnTo>
                                        <a:pt x="636" y="1334"/>
                                      </a:lnTo>
                                      <a:lnTo>
                                        <a:pt x="661" y="1341"/>
                                      </a:lnTo>
                                      <a:lnTo>
                                        <a:pt x="672" y="1334"/>
                                      </a:lnTo>
                                      <a:lnTo>
                                        <a:pt x="675" y="1338"/>
                                      </a:lnTo>
                                      <a:lnTo>
                                        <a:pt x="675" y="1359"/>
                                      </a:lnTo>
                                      <a:lnTo>
                                        <a:pt x="690" y="1370"/>
                                      </a:lnTo>
                                      <a:lnTo>
                                        <a:pt x="701" y="1374"/>
                                      </a:lnTo>
                                      <a:lnTo>
                                        <a:pt x="733" y="1427"/>
                                      </a:lnTo>
                                      <a:lnTo>
                                        <a:pt x="751" y="1431"/>
                                      </a:lnTo>
                                      <a:lnTo>
                                        <a:pt x="758" y="1406"/>
                                      </a:lnTo>
                                      <a:lnTo>
                                        <a:pt x="808" y="1484"/>
                                      </a:lnTo>
                                      <a:lnTo>
                                        <a:pt x="868" y="1552"/>
                                      </a:lnTo>
                                      <a:lnTo>
                                        <a:pt x="754" y="1670"/>
                                      </a:lnTo>
                                      <a:lnTo>
                                        <a:pt x="675" y="1581"/>
                                      </a:lnTo>
                                      <a:lnTo>
                                        <a:pt x="611" y="1481"/>
                                      </a:lnTo>
                                      <a:lnTo>
                                        <a:pt x="554" y="1374"/>
                                      </a:lnTo>
                                      <a:lnTo>
                                        <a:pt x="515" y="1259"/>
                                      </a:lnTo>
                                      <a:lnTo>
                                        <a:pt x="490" y="1141"/>
                                      </a:lnTo>
                                      <a:lnTo>
                                        <a:pt x="479" y="1016"/>
                                      </a:lnTo>
                                      <a:lnTo>
                                        <a:pt x="643" y="1016"/>
                                      </a:lnTo>
                                      <a:lnTo>
                                        <a:pt x="650" y="1123"/>
                                      </a:lnTo>
                                      <a:lnTo>
                                        <a:pt x="675" y="1227"/>
                                      </a:lnTo>
                                      <a:close/>
                                      <a:moveTo>
                                        <a:pt x="836" y="1016"/>
                                      </a:moveTo>
                                      <a:lnTo>
                                        <a:pt x="840" y="1041"/>
                                      </a:lnTo>
                                      <a:lnTo>
                                        <a:pt x="843" y="1062"/>
                                      </a:lnTo>
                                      <a:lnTo>
                                        <a:pt x="822" y="1066"/>
                                      </a:lnTo>
                                      <a:lnTo>
                                        <a:pt x="818" y="1087"/>
                                      </a:lnTo>
                                      <a:lnTo>
                                        <a:pt x="776" y="1141"/>
                                      </a:lnTo>
                                      <a:lnTo>
                                        <a:pt x="776" y="1213"/>
                                      </a:lnTo>
                                      <a:lnTo>
                                        <a:pt x="733" y="1227"/>
                                      </a:lnTo>
                                      <a:lnTo>
                                        <a:pt x="711" y="1227"/>
                                      </a:lnTo>
                                      <a:lnTo>
                                        <a:pt x="686" y="1123"/>
                                      </a:lnTo>
                                      <a:lnTo>
                                        <a:pt x="675" y="1016"/>
                                      </a:lnTo>
                                      <a:lnTo>
                                        <a:pt x="836" y="1016"/>
                                      </a:lnTo>
                                      <a:close/>
                                      <a:moveTo>
                                        <a:pt x="876" y="1477"/>
                                      </a:moveTo>
                                      <a:lnTo>
                                        <a:pt x="911" y="1499"/>
                                      </a:lnTo>
                                      <a:lnTo>
                                        <a:pt x="919" y="1502"/>
                                      </a:lnTo>
                                      <a:lnTo>
                                        <a:pt x="894" y="1531"/>
                                      </a:lnTo>
                                      <a:lnTo>
                                        <a:pt x="876" y="1509"/>
                                      </a:lnTo>
                                      <a:lnTo>
                                        <a:pt x="858" y="1492"/>
                                      </a:lnTo>
                                      <a:lnTo>
                                        <a:pt x="876" y="1477"/>
                                      </a:lnTo>
                                      <a:close/>
                                      <a:moveTo>
                                        <a:pt x="1026" y="601"/>
                                      </a:moveTo>
                                      <a:lnTo>
                                        <a:pt x="1140" y="719"/>
                                      </a:lnTo>
                                      <a:lnTo>
                                        <a:pt x="1108" y="762"/>
                                      </a:lnTo>
                                      <a:lnTo>
                                        <a:pt x="1079" y="809"/>
                                      </a:lnTo>
                                      <a:lnTo>
                                        <a:pt x="1072" y="805"/>
                                      </a:lnTo>
                                      <a:lnTo>
                                        <a:pt x="1054" y="812"/>
                                      </a:lnTo>
                                      <a:lnTo>
                                        <a:pt x="1047" y="812"/>
                                      </a:lnTo>
                                      <a:lnTo>
                                        <a:pt x="1033" y="826"/>
                                      </a:lnTo>
                                      <a:lnTo>
                                        <a:pt x="1054" y="823"/>
                                      </a:lnTo>
                                      <a:lnTo>
                                        <a:pt x="1072" y="819"/>
                                      </a:lnTo>
                                      <a:lnTo>
                                        <a:pt x="1072" y="823"/>
                                      </a:lnTo>
                                      <a:lnTo>
                                        <a:pt x="1069" y="826"/>
                                      </a:lnTo>
                                      <a:lnTo>
                                        <a:pt x="1051" y="837"/>
                                      </a:lnTo>
                                      <a:lnTo>
                                        <a:pt x="1044" y="837"/>
                                      </a:lnTo>
                                      <a:lnTo>
                                        <a:pt x="1019" y="855"/>
                                      </a:lnTo>
                                      <a:lnTo>
                                        <a:pt x="994" y="855"/>
                                      </a:lnTo>
                                      <a:lnTo>
                                        <a:pt x="958" y="919"/>
                                      </a:lnTo>
                                      <a:lnTo>
                                        <a:pt x="965" y="934"/>
                                      </a:lnTo>
                                      <a:lnTo>
                                        <a:pt x="947" y="955"/>
                                      </a:lnTo>
                                      <a:lnTo>
                                        <a:pt x="944" y="984"/>
                                      </a:lnTo>
                                      <a:lnTo>
                                        <a:pt x="868" y="984"/>
                                      </a:lnTo>
                                      <a:lnTo>
                                        <a:pt x="883" y="876"/>
                                      </a:lnTo>
                                      <a:lnTo>
                                        <a:pt x="911" y="776"/>
                                      </a:lnTo>
                                      <a:lnTo>
                                        <a:pt x="961" y="683"/>
                                      </a:lnTo>
                                      <a:lnTo>
                                        <a:pt x="1026" y="601"/>
                                      </a:lnTo>
                                      <a:close/>
                                      <a:moveTo>
                                        <a:pt x="1144" y="1080"/>
                                      </a:moveTo>
                                      <a:lnTo>
                                        <a:pt x="1151" y="1077"/>
                                      </a:lnTo>
                                      <a:lnTo>
                                        <a:pt x="1172" y="1095"/>
                                      </a:lnTo>
                                      <a:lnTo>
                                        <a:pt x="1165" y="1102"/>
                                      </a:lnTo>
                                      <a:lnTo>
                                        <a:pt x="1187" y="1116"/>
                                      </a:lnTo>
                                      <a:lnTo>
                                        <a:pt x="1187" y="1098"/>
                                      </a:lnTo>
                                      <a:lnTo>
                                        <a:pt x="1197" y="1077"/>
                                      </a:lnTo>
                                      <a:lnTo>
                                        <a:pt x="1212" y="1091"/>
                                      </a:lnTo>
                                      <a:lnTo>
                                        <a:pt x="1226" y="1112"/>
                                      </a:lnTo>
                                      <a:lnTo>
                                        <a:pt x="1201" y="1116"/>
                                      </a:lnTo>
                                      <a:lnTo>
                                        <a:pt x="1212" y="1141"/>
                                      </a:lnTo>
                                      <a:lnTo>
                                        <a:pt x="1229" y="1130"/>
                                      </a:lnTo>
                                      <a:lnTo>
                                        <a:pt x="1229" y="1123"/>
                                      </a:lnTo>
                                      <a:lnTo>
                                        <a:pt x="1240" y="1116"/>
                                      </a:lnTo>
                                      <a:lnTo>
                                        <a:pt x="1247" y="1080"/>
                                      </a:lnTo>
                                      <a:lnTo>
                                        <a:pt x="1265" y="1109"/>
                                      </a:lnTo>
                                      <a:lnTo>
                                        <a:pt x="1287" y="1138"/>
                                      </a:lnTo>
                                      <a:lnTo>
                                        <a:pt x="1169" y="1252"/>
                                      </a:lnTo>
                                      <a:lnTo>
                                        <a:pt x="1122" y="1188"/>
                                      </a:lnTo>
                                      <a:lnTo>
                                        <a:pt x="1086" y="1116"/>
                                      </a:lnTo>
                                      <a:lnTo>
                                        <a:pt x="1069" y="1034"/>
                                      </a:lnTo>
                                      <a:lnTo>
                                        <a:pt x="1094" y="1059"/>
                                      </a:lnTo>
                                      <a:lnTo>
                                        <a:pt x="1115" y="1059"/>
                                      </a:lnTo>
                                      <a:lnTo>
                                        <a:pt x="1144" y="1080"/>
                                      </a:lnTo>
                                      <a:close/>
                                      <a:moveTo>
                                        <a:pt x="976" y="959"/>
                                      </a:moveTo>
                                      <a:lnTo>
                                        <a:pt x="979" y="927"/>
                                      </a:lnTo>
                                      <a:lnTo>
                                        <a:pt x="1001" y="916"/>
                                      </a:lnTo>
                                      <a:lnTo>
                                        <a:pt x="1033" y="919"/>
                                      </a:lnTo>
                                      <a:lnTo>
                                        <a:pt x="1040" y="927"/>
                                      </a:lnTo>
                                      <a:lnTo>
                                        <a:pt x="1036" y="955"/>
                                      </a:lnTo>
                                      <a:lnTo>
                                        <a:pt x="1033" y="984"/>
                                      </a:lnTo>
                                      <a:lnTo>
                                        <a:pt x="994" y="984"/>
                                      </a:lnTo>
                                      <a:lnTo>
                                        <a:pt x="976" y="959"/>
                                      </a:lnTo>
                                      <a:close/>
                                      <a:moveTo>
                                        <a:pt x="922" y="1070"/>
                                      </a:moveTo>
                                      <a:lnTo>
                                        <a:pt x="908" y="1095"/>
                                      </a:lnTo>
                                      <a:lnTo>
                                        <a:pt x="879" y="1095"/>
                                      </a:lnTo>
                                      <a:lnTo>
                                        <a:pt x="879" y="1095"/>
                                      </a:lnTo>
                                      <a:lnTo>
                                        <a:pt x="872" y="1055"/>
                                      </a:lnTo>
                                      <a:lnTo>
                                        <a:pt x="872" y="1016"/>
                                      </a:lnTo>
                                      <a:lnTo>
                                        <a:pt x="919" y="1016"/>
                                      </a:lnTo>
                                      <a:lnTo>
                                        <a:pt x="908" y="1055"/>
                                      </a:lnTo>
                                      <a:lnTo>
                                        <a:pt x="922" y="1070"/>
                                      </a:lnTo>
                                      <a:close/>
                                      <a:moveTo>
                                        <a:pt x="1033" y="1391"/>
                                      </a:moveTo>
                                      <a:lnTo>
                                        <a:pt x="1015" y="1374"/>
                                      </a:lnTo>
                                      <a:lnTo>
                                        <a:pt x="997" y="1352"/>
                                      </a:lnTo>
                                      <a:lnTo>
                                        <a:pt x="1001" y="1313"/>
                                      </a:lnTo>
                                      <a:lnTo>
                                        <a:pt x="986" y="1273"/>
                                      </a:lnTo>
                                      <a:lnTo>
                                        <a:pt x="979" y="1209"/>
                                      </a:lnTo>
                                      <a:lnTo>
                                        <a:pt x="961" y="1173"/>
                                      </a:lnTo>
                                      <a:lnTo>
                                        <a:pt x="965" y="1148"/>
                                      </a:lnTo>
                                      <a:lnTo>
                                        <a:pt x="944" y="1102"/>
                                      </a:lnTo>
                                      <a:lnTo>
                                        <a:pt x="922" y="1095"/>
                                      </a:lnTo>
                                      <a:lnTo>
                                        <a:pt x="929" y="1070"/>
                                      </a:lnTo>
                                      <a:lnTo>
                                        <a:pt x="922" y="1052"/>
                                      </a:lnTo>
                                      <a:lnTo>
                                        <a:pt x="929" y="1030"/>
                                      </a:lnTo>
                                      <a:lnTo>
                                        <a:pt x="951" y="1030"/>
                                      </a:lnTo>
                                      <a:lnTo>
                                        <a:pt x="961" y="1016"/>
                                      </a:lnTo>
                                      <a:lnTo>
                                        <a:pt x="997" y="1016"/>
                                      </a:lnTo>
                                      <a:lnTo>
                                        <a:pt x="1004" y="1027"/>
                                      </a:lnTo>
                                      <a:lnTo>
                                        <a:pt x="997" y="1066"/>
                                      </a:lnTo>
                                      <a:lnTo>
                                        <a:pt x="994" y="1073"/>
                                      </a:lnTo>
                                      <a:lnTo>
                                        <a:pt x="1008" y="1105"/>
                                      </a:lnTo>
                                      <a:lnTo>
                                        <a:pt x="997" y="1109"/>
                                      </a:lnTo>
                                      <a:lnTo>
                                        <a:pt x="990" y="1102"/>
                                      </a:lnTo>
                                      <a:lnTo>
                                        <a:pt x="990" y="1105"/>
                                      </a:lnTo>
                                      <a:lnTo>
                                        <a:pt x="994" y="1123"/>
                                      </a:lnTo>
                                      <a:lnTo>
                                        <a:pt x="1004" y="1145"/>
                                      </a:lnTo>
                                      <a:lnTo>
                                        <a:pt x="1011" y="1145"/>
                                      </a:lnTo>
                                      <a:lnTo>
                                        <a:pt x="1015" y="1123"/>
                                      </a:lnTo>
                                      <a:lnTo>
                                        <a:pt x="1008" y="1116"/>
                                      </a:lnTo>
                                      <a:lnTo>
                                        <a:pt x="1008" y="1105"/>
                                      </a:lnTo>
                                      <a:lnTo>
                                        <a:pt x="1008" y="1077"/>
                                      </a:lnTo>
                                      <a:lnTo>
                                        <a:pt x="1015" y="1030"/>
                                      </a:lnTo>
                                      <a:lnTo>
                                        <a:pt x="1008" y="1016"/>
                                      </a:lnTo>
                                      <a:lnTo>
                                        <a:pt x="1033" y="1016"/>
                                      </a:lnTo>
                                      <a:lnTo>
                                        <a:pt x="1044" y="1087"/>
                                      </a:lnTo>
                                      <a:lnTo>
                                        <a:pt x="1069" y="1159"/>
                                      </a:lnTo>
                                      <a:lnTo>
                                        <a:pt x="1104" y="1220"/>
                                      </a:lnTo>
                                      <a:lnTo>
                                        <a:pt x="1147" y="1277"/>
                                      </a:lnTo>
                                      <a:lnTo>
                                        <a:pt x="1033" y="1391"/>
                                      </a:lnTo>
                                      <a:close/>
                                      <a:moveTo>
                                        <a:pt x="2019" y="1549"/>
                                      </a:moveTo>
                                      <a:lnTo>
                                        <a:pt x="2091" y="1459"/>
                                      </a:lnTo>
                                      <a:lnTo>
                                        <a:pt x="2155" y="1363"/>
                                      </a:lnTo>
                                      <a:lnTo>
                                        <a:pt x="2202" y="1252"/>
                                      </a:lnTo>
                                      <a:lnTo>
                                        <a:pt x="2230" y="1138"/>
                                      </a:lnTo>
                                      <a:lnTo>
                                        <a:pt x="2244" y="1016"/>
                                      </a:lnTo>
                                      <a:lnTo>
                                        <a:pt x="2405" y="1016"/>
                                      </a:lnTo>
                                      <a:lnTo>
                                        <a:pt x="2395" y="1141"/>
                                      </a:lnTo>
                                      <a:lnTo>
                                        <a:pt x="2370" y="1259"/>
                                      </a:lnTo>
                                      <a:lnTo>
                                        <a:pt x="2330" y="1374"/>
                                      </a:lnTo>
                                      <a:lnTo>
                                        <a:pt x="2277" y="1477"/>
                                      </a:lnTo>
                                      <a:lnTo>
                                        <a:pt x="2212" y="1577"/>
                                      </a:lnTo>
                                      <a:lnTo>
                                        <a:pt x="2134" y="1667"/>
                                      </a:lnTo>
                                      <a:lnTo>
                                        <a:pt x="2019" y="1549"/>
                                      </a:lnTo>
                                      <a:close/>
                                      <a:moveTo>
                                        <a:pt x="1973" y="1506"/>
                                      </a:moveTo>
                                      <a:lnTo>
                                        <a:pt x="1987" y="1492"/>
                                      </a:lnTo>
                                      <a:lnTo>
                                        <a:pt x="1973" y="1427"/>
                                      </a:lnTo>
                                      <a:lnTo>
                                        <a:pt x="1966" y="1424"/>
                                      </a:lnTo>
                                      <a:lnTo>
                                        <a:pt x="1969" y="1413"/>
                                      </a:lnTo>
                                      <a:lnTo>
                                        <a:pt x="1944" y="1406"/>
                                      </a:lnTo>
                                      <a:lnTo>
                                        <a:pt x="1937" y="1427"/>
                                      </a:lnTo>
                                      <a:lnTo>
                                        <a:pt x="1934" y="1456"/>
                                      </a:lnTo>
                                      <a:lnTo>
                                        <a:pt x="1930" y="1463"/>
                                      </a:lnTo>
                                      <a:lnTo>
                                        <a:pt x="1880" y="1413"/>
                                      </a:lnTo>
                                      <a:lnTo>
                                        <a:pt x="1948" y="1327"/>
                                      </a:lnTo>
                                      <a:lnTo>
                                        <a:pt x="1998" y="1230"/>
                                      </a:lnTo>
                                      <a:lnTo>
                                        <a:pt x="2034" y="1127"/>
                                      </a:lnTo>
                                      <a:lnTo>
                                        <a:pt x="2048" y="1016"/>
                                      </a:lnTo>
                                      <a:lnTo>
                                        <a:pt x="2212" y="1016"/>
                                      </a:lnTo>
                                      <a:lnTo>
                                        <a:pt x="2198" y="1134"/>
                                      </a:lnTo>
                                      <a:lnTo>
                                        <a:pt x="2169" y="1245"/>
                                      </a:lnTo>
                                      <a:lnTo>
                                        <a:pt x="2127" y="1348"/>
                                      </a:lnTo>
                                      <a:lnTo>
                                        <a:pt x="2066" y="1441"/>
                                      </a:lnTo>
                                      <a:lnTo>
                                        <a:pt x="1994" y="1527"/>
                                      </a:lnTo>
                                      <a:lnTo>
                                        <a:pt x="1973" y="1506"/>
                                      </a:lnTo>
                                      <a:close/>
                                      <a:moveTo>
                                        <a:pt x="1830" y="1660"/>
                                      </a:moveTo>
                                      <a:lnTo>
                                        <a:pt x="1844" y="1624"/>
                                      </a:lnTo>
                                      <a:lnTo>
                                        <a:pt x="1837" y="1610"/>
                                      </a:lnTo>
                                      <a:lnTo>
                                        <a:pt x="1862" y="1592"/>
                                      </a:lnTo>
                                      <a:lnTo>
                                        <a:pt x="1862" y="1577"/>
                                      </a:lnTo>
                                      <a:lnTo>
                                        <a:pt x="1841" y="1567"/>
                                      </a:lnTo>
                                      <a:lnTo>
                                        <a:pt x="1858" y="1534"/>
                                      </a:lnTo>
                                      <a:lnTo>
                                        <a:pt x="1880" y="1502"/>
                                      </a:lnTo>
                                      <a:lnTo>
                                        <a:pt x="1858" y="1477"/>
                                      </a:lnTo>
                                      <a:lnTo>
                                        <a:pt x="1841" y="1477"/>
                                      </a:lnTo>
                                      <a:lnTo>
                                        <a:pt x="1826" y="1459"/>
                                      </a:lnTo>
                                      <a:lnTo>
                                        <a:pt x="1841" y="1449"/>
                                      </a:lnTo>
                                      <a:lnTo>
                                        <a:pt x="1855" y="1434"/>
                                      </a:lnTo>
                                      <a:lnTo>
                                        <a:pt x="1973" y="1549"/>
                                      </a:lnTo>
                                      <a:lnTo>
                                        <a:pt x="1905" y="1610"/>
                                      </a:lnTo>
                                      <a:lnTo>
                                        <a:pt x="1830" y="1660"/>
                                      </a:lnTo>
                                      <a:close/>
                                      <a:moveTo>
                                        <a:pt x="1805" y="1338"/>
                                      </a:moveTo>
                                      <a:lnTo>
                                        <a:pt x="1791" y="1323"/>
                                      </a:lnTo>
                                      <a:lnTo>
                                        <a:pt x="1801" y="1306"/>
                                      </a:lnTo>
                                      <a:lnTo>
                                        <a:pt x="1819" y="1277"/>
                                      </a:lnTo>
                                      <a:lnTo>
                                        <a:pt x="1812" y="1266"/>
                                      </a:lnTo>
                                      <a:lnTo>
                                        <a:pt x="1823" y="1245"/>
                                      </a:lnTo>
                                      <a:lnTo>
                                        <a:pt x="1819" y="1223"/>
                                      </a:lnTo>
                                      <a:lnTo>
                                        <a:pt x="1816" y="1202"/>
                                      </a:lnTo>
                                      <a:lnTo>
                                        <a:pt x="1801" y="1198"/>
                                      </a:lnTo>
                                      <a:lnTo>
                                        <a:pt x="1794" y="1209"/>
                                      </a:lnTo>
                                      <a:lnTo>
                                        <a:pt x="1787" y="1209"/>
                                      </a:lnTo>
                                      <a:lnTo>
                                        <a:pt x="1805" y="1177"/>
                                      </a:lnTo>
                                      <a:lnTo>
                                        <a:pt x="1819" y="1148"/>
                                      </a:lnTo>
                                      <a:lnTo>
                                        <a:pt x="1837" y="1141"/>
                                      </a:lnTo>
                                      <a:lnTo>
                                        <a:pt x="1844" y="1130"/>
                                      </a:lnTo>
                                      <a:lnTo>
                                        <a:pt x="1848" y="1134"/>
                                      </a:lnTo>
                                      <a:lnTo>
                                        <a:pt x="1858" y="1123"/>
                                      </a:lnTo>
                                      <a:lnTo>
                                        <a:pt x="1851" y="1112"/>
                                      </a:lnTo>
                                      <a:lnTo>
                                        <a:pt x="1858" y="1112"/>
                                      </a:lnTo>
                                      <a:lnTo>
                                        <a:pt x="1869" y="1116"/>
                                      </a:lnTo>
                                      <a:lnTo>
                                        <a:pt x="1894" y="1116"/>
                                      </a:lnTo>
                                      <a:lnTo>
                                        <a:pt x="1912" y="1109"/>
                                      </a:lnTo>
                                      <a:lnTo>
                                        <a:pt x="1951" y="1098"/>
                                      </a:lnTo>
                                      <a:lnTo>
                                        <a:pt x="1944" y="1084"/>
                                      </a:lnTo>
                                      <a:lnTo>
                                        <a:pt x="1941" y="1070"/>
                                      </a:lnTo>
                                      <a:lnTo>
                                        <a:pt x="1962" y="1077"/>
                                      </a:lnTo>
                                      <a:lnTo>
                                        <a:pt x="1969" y="1073"/>
                                      </a:lnTo>
                                      <a:lnTo>
                                        <a:pt x="1966" y="1055"/>
                                      </a:lnTo>
                                      <a:lnTo>
                                        <a:pt x="1941" y="1066"/>
                                      </a:lnTo>
                                      <a:lnTo>
                                        <a:pt x="1912" y="1062"/>
                                      </a:lnTo>
                                      <a:lnTo>
                                        <a:pt x="1891" y="1016"/>
                                      </a:lnTo>
                                      <a:lnTo>
                                        <a:pt x="2016" y="1016"/>
                                      </a:lnTo>
                                      <a:lnTo>
                                        <a:pt x="2001" y="1120"/>
                                      </a:lnTo>
                                      <a:lnTo>
                                        <a:pt x="1969" y="1220"/>
                                      </a:lnTo>
                                      <a:lnTo>
                                        <a:pt x="1919" y="1309"/>
                                      </a:lnTo>
                                      <a:lnTo>
                                        <a:pt x="1855" y="1388"/>
                                      </a:lnTo>
                                      <a:lnTo>
                                        <a:pt x="1841" y="1370"/>
                                      </a:lnTo>
                                      <a:lnTo>
                                        <a:pt x="1848" y="1348"/>
                                      </a:lnTo>
                                      <a:lnTo>
                                        <a:pt x="1833" y="1298"/>
                                      </a:lnTo>
                                      <a:lnTo>
                                        <a:pt x="1805" y="1338"/>
                                      </a:lnTo>
                                      <a:close/>
                                      <a:moveTo>
                                        <a:pt x="1748" y="723"/>
                                      </a:moveTo>
                                      <a:lnTo>
                                        <a:pt x="1862" y="605"/>
                                      </a:lnTo>
                                      <a:lnTo>
                                        <a:pt x="1901" y="651"/>
                                      </a:lnTo>
                                      <a:lnTo>
                                        <a:pt x="1934" y="701"/>
                                      </a:lnTo>
                                      <a:lnTo>
                                        <a:pt x="1919" y="705"/>
                                      </a:lnTo>
                                      <a:lnTo>
                                        <a:pt x="1919" y="730"/>
                                      </a:lnTo>
                                      <a:lnTo>
                                        <a:pt x="1966" y="758"/>
                                      </a:lnTo>
                                      <a:lnTo>
                                        <a:pt x="1980" y="794"/>
                                      </a:lnTo>
                                      <a:lnTo>
                                        <a:pt x="1991" y="834"/>
                                      </a:lnTo>
                                      <a:lnTo>
                                        <a:pt x="1984" y="844"/>
                                      </a:lnTo>
                                      <a:lnTo>
                                        <a:pt x="1969" y="851"/>
                                      </a:lnTo>
                                      <a:lnTo>
                                        <a:pt x="1966" y="876"/>
                                      </a:lnTo>
                                      <a:lnTo>
                                        <a:pt x="1955" y="884"/>
                                      </a:lnTo>
                                      <a:lnTo>
                                        <a:pt x="1944" y="894"/>
                                      </a:lnTo>
                                      <a:lnTo>
                                        <a:pt x="1937" y="891"/>
                                      </a:lnTo>
                                      <a:lnTo>
                                        <a:pt x="1919" y="891"/>
                                      </a:lnTo>
                                      <a:lnTo>
                                        <a:pt x="1930" y="876"/>
                                      </a:lnTo>
                                      <a:lnTo>
                                        <a:pt x="1937" y="844"/>
                                      </a:lnTo>
                                      <a:lnTo>
                                        <a:pt x="1948" y="837"/>
                                      </a:lnTo>
                                      <a:lnTo>
                                        <a:pt x="1916" y="809"/>
                                      </a:lnTo>
                                      <a:lnTo>
                                        <a:pt x="1891" y="816"/>
                                      </a:lnTo>
                                      <a:lnTo>
                                        <a:pt x="1887" y="837"/>
                                      </a:lnTo>
                                      <a:lnTo>
                                        <a:pt x="1873" y="855"/>
                                      </a:lnTo>
                                      <a:lnTo>
                                        <a:pt x="1855" y="841"/>
                                      </a:lnTo>
                                      <a:lnTo>
                                        <a:pt x="1851" y="826"/>
                                      </a:lnTo>
                                      <a:lnTo>
                                        <a:pt x="1858" y="823"/>
                                      </a:lnTo>
                                      <a:lnTo>
                                        <a:pt x="1866" y="830"/>
                                      </a:lnTo>
                                      <a:lnTo>
                                        <a:pt x="1873" y="830"/>
                                      </a:lnTo>
                                      <a:lnTo>
                                        <a:pt x="1869" y="812"/>
                                      </a:lnTo>
                                      <a:lnTo>
                                        <a:pt x="1858" y="812"/>
                                      </a:lnTo>
                                      <a:lnTo>
                                        <a:pt x="1858" y="819"/>
                                      </a:lnTo>
                                      <a:lnTo>
                                        <a:pt x="1851" y="819"/>
                                      </a:lnTo>
                                      <a:lnTo>
                                        <a:pt x="1816" y="780"/>
                                      </a:lnTo>
                                      <a:lnTo>
                                        <a:pt x="1801" y="769"/>
                                      </a:lnTo>
                                      <a:lnTo>
                                        <a:pt x="1808" y="766"/>
                                      </a:lnTo>
                                      <a:lnTo>
                                        <a:pt x="1819" y="758"/>
                                      </a:lnTo>
                                      <a:lnTo>
                                        <a:pt x="1808" y="755"/>
                                      </a:lnTo>
                                      <a:lnTo>
                                        <a:pt x="1805" y="758"/>
                                      </a:lnTo>
                                      <a:lnTo>
                                        <a:pt x="1801" y="758"/>
                                      </a:lnTo>
                                      <a:lnTo>
                                        <a:pt x="1798" y="758"/>
                                      </a:lnTo>
                                      <a:lnTo>
                                        <a:pt x="1794" y="758"/>
                                      </a:lnTo>
                                      <a:lnTo>
                                        <a:pt x="1801" y="769"/>
                                      </a:lnTo>
                                      <a:lnTo>
                                        <a:pt x="1783" y="769"/>
                                      </a:lnTo>
                                      <a:lnTo>
                                        <a:pt x="1766" y="744"/>
                                      </a:lnTo>
                                      <a:lnTo>
                                        <a:pt x="1748" y="723"/>
                                      </a:lnTo>
                                      <a:close/>
                                      <a:moveTo>
                                        <a:pt x="1766" y="1352"/>
                                      </a:moveTo>
                                      <a:lnTo>
                                        <a:pt x="1730" y="1345"/>
                                      </a:lnTo>
                                      <a:lnTo>
                                        <a:pt x="1719" y="1348"/>
                                      </a:lnTo>
                                      <a:lnTo>
                                        <a:pt x="1698" y="1331"/>
                                      </a:lnTo>
                                      <a:lnTo>
                                        <a:pt x="1680" y="1327"/>
                                      </a:lnTo>
                                      <a:lnTo>
                                        <a:pt x="1694" y="1316"/>
                                      </a:lnTo>
                                      <a:lnTo>
                                        <a:pt x="1708" y="1306"/>
                                      </a:lnTo>
                                      <a:lnTo>
                                        <a:pt x="1737" y="1323"/>
                                      </a:lnTo>
                                      <a:lnTo>
                                        <a:pt x="1758" y="1338"/>
                                      </a:lnTo>
                                      <a:lnTo>
                                        <a:pt x="1769" y="1348"/>
                                      </a:lnTo>
                                      <a:lnTo>
                                        <a:pt x="1766" y="1352"/>
                                      </a:lnTo>
                                      <a:close/>
                                      <a:moveTo>
                                        <a:pt x="1701" y="809"/>
                                      </a:moveTo>
                                      <a:lnTo>
                                        <a:pt x="1716" y="805"/>
                                      </a:lnTo>
                                      <a:lnTo>
                                        <a:pt x="1716" y="801"/>
                                      </a:lnTo>
                                      <a:lnTo>
                                        <a:pt x="1701" y="794"/>
                                      </a:lnTo>
                                      <a:lnTo>
                                        <a:pt x="1705" y="762"/>
                                      </a:lnTo>
                                      <a:lnTo>
                                        <a:pt x="1723" y="744"/>
                                      </a:lnTo>
                                      <a:lnTo>
                                        <a:pt x="1741" y="762"/>
                                      </a:lnTo>
                                      <a:lnTo>
                                        <a:pt x="1755" y="784"/>
                                      </a:lnTo>
                                      <a:lnTo>
                                        <a:pt x="1748" y="801"/>
                                      </a:lnTo>
                                      <a:lnTo>
                                        <a:pt x="1733" y="791"/>
                                      </a:lnTo>
                                      <a:lnTo>
                                        <a:pt x="1719" y="794"/>
                                      </a:lnTo>
                                      <a:lnTo>
                                        <a:pt x="1726" y="805"/>
                                      </a:lnTo>
                                      <a:lnTo>
                                        <a:pt x="1733" y="805"/>
                                      </a:lnTo>
                                      <a:lnTo>
                                        <a:pt x="1726" y="823"/>
                                      </a:lnTo>
                                      <a:lnTo>
                                        <a:pt x="1723" y="816"/>
                                      </a:lnTo>
                                      <a:lnTo>
                                        <a:pt x="1701" y="809"/>
                                      </a:lnTo>
                                      <a:close/>
                                      <a:moveTo>
                                        <a:pt x="1898" y="923"/>
                                      </a:moveTo>
                                      <a:lnTo>
                                        <a:pt x="1930" y="905"/>
                                      </a:lnTo>
                                      <a:lnTo>
                                        <a:pt x="1959" y="902"/>
                                      </a:lnTo>
                                      <a:lnTo>
                                        <a:pt x="1966" y="887"/>
                                      </a:lnTo>
                                      <a:lnTo>
                                        <a:pt x="1980" y="876"/>
                                      </a:lnTo>
                                      <a:lnTo>
                                        <a:pt x="1987" y="862"/>
                                      </a:lnTo>
                                      <a:lnTo>
                                        <a:pt x="1994" y="837"/>
                                      </a:lnTo>
                                      <a:lnTo>
                                        <a:pt x="1998" y="851"/>
                                      </a:lnTo>
                                      <a:lnTo>
                                        <a:pt x="2001" y="866"/>
                                      </a:lnTo>
                                      <a:lnTo>
                                        <a:pt x="1984" y="912"/>
                                      </a:lnTo>
                                      <a:lnTo>
                                        <a:pt x="1984" y="927"/>
                                      </a:lnTo>
                                      <a:lnTo>
                                        <a:pt x="2005" y="898"/>
                                      </a:lnTo>
                                      <a:lnTo>
                                        <a:pt x="2012" y="941"/>
                                      </a:lnTo>
                                      <a:lnTo>
                                        <a:pt x="2016" y="984"/>
                                      </a:lnTo>
                                      <a:lnTo>
                                        <a:pt x="1873" y="984"/>
                                      </a:lnTo>
                                      <a:lnTo>
                                        <a:pt x="1869" y="969"/>
                                      </a:lnTo>
                                      <a:lnTo>
                                        <a:pt x="1884" y="959"/>
                                      </a:lnTo>
                                      <a:lnTo>
                                        <a:pt x="1887" y="948"/>
                                      </a:lnTo>
                                      <a:lnTo>
                                        <a:pt x="1894" y="944"/>
                                      </a:lnTo>
                                      <a:lnTo>
                                        <a:pt x="1916" y="941"/>
                                      </a:lnTo>
                                      <a:lnTo>
                                        <a:pt x="1916" y="934"/>
                                      </a:lnTo>
                                      <a:lnTo>
                                        <a:pt x="1898" y="923"/>
                                      </a:lnTo>
                                      <a:close/>
                                      <a:moveTo>
                                        <a:pt x="1934" y="537"/>
                                      </a:moveTo>
                                      <a:lnTo>
                                        <a:pt x="1973" y="540"/>
                                      </a:lnTo>
                                      <a:lnTo>
                                        <a:pt x="1980" y="551"/>
                                      </a:lnTo>
                                      <a:lnTo>
                                        <a:pt x="1976" y="569"/>
                                      </a:lnTo>
                                      <a:lnTo>
                                        <a:pt x="2030" y="601"/>
                                      </a:lnTo>
                                      <a:lnTo>
                                        <a:pt x="2041" y="601"/>
                                      </a:lnTo>
                                      <a:lnTo>
                                        <a:pt x="2112" y="680"/>
                                      </a:lnTo>
                                      <a:lnTo>
                                        <a:pt x="2141" y="669"/>
                                      </a:lnTo>
                                      <a:lnTo>
                                        <a:pt x="2177" y="769"/>
                                      </a:lnTo>
                                      <a:lnTo>
                                        <a:pt x="2202" y="873"/>
                                      </a:lnTo>
                                      <a:lnTo>
                                        <a:pt x="2212" y="984"/>
                                      </a:lnTo>
                                      <a:lnTo>
                                        <a:pt x="2048" y="984"/>
                                      </a:lnTo>
                                      <a:lnTo>
                                        <a:pt x="2044" y="919"/>
                                      </a:lnTo>
                                      <a:lnTo>
                                        <a:pt x="2030" y="859"/>
                                      </a:lnTo>
                                      <a:lnTo>
                                        <a:pt x="2041" y="848"/>
                                      </a:lnTo>
                                      <a:lnTo>
                                        <a:pt x="2048" y="798"/>
                                      </a:lnTo>
                                      <a:lnTo>
                                        <a:pt x="2041" y="741"/>
                                      </a:lnTo>
                                      <a:lnTo>
                                        <a:pt x="2023" y="680"/>
                                      </a:lnTo>
                                      <a:lnTo>
                                        <a:pt x="1976" y="612"/>
                                      </a:lnTo>
                                      <a:lnTo>
                                        <a:pt x="1987" y="615"/>
                                      </a:lnTo>
                                      <a:lnTo>
                                        <a:pt x="1994" y="612"/>
                                      </a:lnTo>
                                      <a:lnTo>
                                        <a:pt x="1955" y="587"/>
                                      </a:lnTo>
                                      <a:lnTo>
                                        <a:pt x="1955" y="594"/>
                                      </a:lnTo>
                                      <a:lnTo>
                                        <a:pt x="1991" y="648"/>
                                      </a:lnTo>
                                      <a:lnTo>
                                        <a:pt x="2012" y="691"/>
                                      </a:lnTo>
                                      <a:lnTo>
                                        <a:pt x="2026" y="733"/>
                                      </a:lnTo>
                                      <a:lnTo>
                                        <a:pt x="2030" y="762"/>
                                      </a:lnTo>
                                      <a:lnTo>
                                        <a:pt x="2037" y="809"/>
                                      </a:lnTo>
                                      <a:lnTo>
                                        <a:pt x="2026" y="812"/>
                                      </a:lnTo>
                                      <a:lnTo>
                                        <a:pt x="2023" y="809"/>
                                      </a:lnTo>
                                      <a:lnTo>
                                        <a:pt x="2023" y="805"/>
                                      </a:lnTo>
                                      <a:lnTo>
                                        <a:pt x="2019" y="798"/>
                                      </a:lnTo>
                                      <a:lnTo>
                                        <a:pt x="2016" y="791"/>
                                      </a:lnTo>
                                      <a:lnTo>
                                        <a:pt x="2009" y="784"/>
                                      </a:lnTo>
                                      <a:lnTo>
                                        <a:pt x="2005" y="776"/>
                                      </a:lnTo>
                                      <a:lnTo>
                                        <a:pt x="2005" y="769"/>
                                      </a:lnTo>
                                      <a:lnTo>
                                        <a:pt x="2012" y="758"/>
                                      </a:lnTo>
                                      <a:lnTo>
                                        <a:pt x="1998" y="737"/>
                                      </a:lnTo>
                                      <a:lnTo>
                                        <a:pt x="1998" y="719"/>
                                      </a:lnTo>
                                      <a:lnTo>
                                        <a:pt x="1987" y="705"/>
                                      </a:lnTo>
                                      <a:lnTo>
                                        <a:pt x="1976" y="708"/>
                                      </a:lnTo>
                                      <a:lnTo>
                                        <a:pt x="1969" y="694"/>
                                      </a:lnTo>
                                      <a:lnTo>
                                        <a:pt x="1962" y="683"/>
                                      </a:lnTo>
                                      <a:lnTo>
                                        <a:pt x="1969" y="687"/>
                                      </a:lnTo>
                                      <a:lnTo>
                                        <a:pt x="1973" y="683"/>
                                      </a:lnTo>
                                      <a:lnTo>
                                        <a:pt x="1966" y="673"/>
                                      </a:lnTo>
                                      <a:lnTo>
                                        <a:pt x="1976" y="669"/>
                                      </a:lnTo>
                                      <a:lnTo>
                                        <a:pt x="1973" y="662"/>
                                      </a:lnTo>
                                      <a:lnTo>
                                        <a:pt x="1959" y="669"/>
                                      </a:lnTo>
                                      <a:lnTo>
                                        <a:pt x="1962" y="644"/>
                                      </a:lnTo>
                                      <a:lnTo>
                                        <a:pt x="1955" y="637"/>
                                      </a:lnTo>
                                      <a:lnTo>
                                        <a:pt x="1944" y="658"/>
                                      </a:lnTo>
                                      <a:lnTo>
                                        <a:pt x="1916" y="619"/>
                                      </a:lnTo>
                                      <a:lnTo>
                                        <a:pt x="1887" y="583"/>
                                      </a:lnTo>
                                      <a:lnTo>
                                        <a:pt x="1934" y="537"/>
                                      </a:lnTo>
                                      <a:close/>
                                      <a:moveTo>
                                        <a:pt x="2141" y="326"/>
                                      </a:moveTo>
                                      <a:lnTo>
                                        <a:pt x="2216" y="419"/>
                                      </a:lnTo>
                                      <a:lnTo>
                                        <a:pt x="2280" y="515"/>
                                      </a:lnTo>
                                      <a:lnTo>
                                        <a:pt x="2334" y="623"/>
                                      </a:lnTo>
                                      <a:lnTo>
                                        <a:pt x="2373" y="737"/>
                                      </a:lnTo>
                                      <a:lnTo>
                                        <a:pt x="2398" y="859"/>
                                      </a:lnTo>
                                      <a:lnTo>
                                        <a:pt x="2409" y="984"/>
                                      </a:lnTo>
                                      <a:lnTo>
                                        <a:pt x="2244" y="984"/>
                                      </a:lnTo>
                                      <a:lnTo>
                                        <a:pt x="2234" y="859"/>
                                      </a:lnTo>
                                      <a:lnTo>
                                        <a:pt x="2202" y="744"/>
                                      </a:lnTo>
                                      <a:lnTo>
                                        <a:pt x="2159" y="633"/>
                                      </a:lnTo>
                                      <a:lnTo>
                                        <a:pt x="2159" y="630"/>
                                      </a:lnTo>
                                      <a:lnTo>
                                        <a:pt x="2169" y="637"/>
                                      </a:lnTo>
                                      <a:lnTo>
                                        <a:pt x="2173" y="626"/>
                                      </a:lnTo>
                                      <a:lnTo>
                                        <a:pt x="2144" y="576"/>
                                      </a:lnTo>
                                      <a:lnTo>
                                        <a:pt x="2109" y="530"/>
                                      </a:lnTo>
                                      <a:lnTo>
                                        <a:pt x="2069" y="494"/>
                                      </a:lnTo>
                                      <a:lnTo>
                                        <a:pt x="2048" y="469"/>
                                      </a:lnTo>
                                      <a:lnTo>
                                        <a:pt x="2023" y="444"/>
                                      </a:lnTo>
                                      <a:lnTo>
                                        <a:pt x="2141" y="326"/>
                                      </a:lnTo>
                                      <a:close/>
                                      <a:moveTo>
                                        <a:pt x="1658" y="1302"/>
                                      </a:moveTo>
                                      <a:lnTo>
                                        <a:pt x="1658" y="1302"/>
                                      </a:lnTo>
                                      <a:lnTo>
                                        <a:pt x="1658" y="1302"/>
                                      </a:lnTo>
                                      <a:lnTo>
                                        <a:pt x="1658" y="1302"/>
                                      </a:lnTo>
                                      <a:lnTo>
                                        <a:pt x="1658" y="1302"/>
                                      </a:lnTo>
                                      <a:close/>
                                      <a:moveTo>
                                        <a:pt x="1444" y="1992"/>
                                      </a:moveTo>
                                      <a:lnTo>
                                        <a:pt x="1590" y="1981"/>
                                      </a:lnTo>
                                      <a:lnTo>
                                        <a:pt x="1730" y="1949"/>
                                      </a:lnTo>
                                      <a:lnTo>
                                        <a:pt x="1862" y="1899"/>
                                      </a:lnTo>
                                      <a:lnTo>
                                        <a:pt x="1984" y="1831"/>
                                      </a:lnTo>
                                      <a:lnTo>
                                        <a:pt x="2098" y="1745"/>
                                      </a:lnTo>
                                      <a:lnTo>
                                        <a:pt x="2194" y="1649"/>
                                      </a:lnTo>
                                      <a:lnTo>
                                        <a:pt x="2280" y="1538"/>
                                      </a:lnTo>
                                      <a:lnTo>
                                        <a:pt x="2348" y="1413"/>
                                      </a:lnTo>
                                      <a:lnTo>
                                        <a:pt x="2398" y="1281"/>
                                      </a:lnTo>
                                      <a:lnTo>
                                        <a:pt x="2430" y="1141"/>
                                      </a:lnTo>
                                      <a:lnTo>
                                        <a:pt x="2441" y="994"/>
                                      </a:lnTo>
                                      <a:lnTo>
                                        <a:pt x="2430" y="855"/>
                                      </a:lnTo>
                                      <a:lnTo>
                                        <a:pt x="2402" y="723"/>
                                      </a:lnTo>
                                      <a:lnTo>
                                        <a:pt x="2359" y="598"/>
                                      </a:lnTo>
                                      <a:lnTo>
                                        <a:pt x="2298" y="480"/>
                                      </a:lnTo>
                                      <a:lnTo>
                                        <a:pt x="2223" y="372"/>
                                      </a:lnTo>
                                      <a:lnTo>
                                        <a:pt x="2134" y="276"/>
                                      </a:lnTo>
                                      <a:lnTo>
                                        <a:pt x="2034" y="190"/>
                                      </a:lnTo>
                                      <a:lnTo>
                                        <a:pt x="1923" y="118"/>
                                      </a:lnTo>
                                      <a:lnTo>
                                        <a:pt x="1805" y="65"/>
                                      </a:lnTo>
                                      <a:lnTo>
                                        <a:pt x="1676" y="22"/>
                                      </a:lnTo>
                                      <a:lnTo>
                                        <a:pt x="1544" y="0"/>
                                      </a:lnTo>
                                      <a:lnTo>
                                        <a:pt x="1544" y="4"/>
                                      </a:lnTo>
                                      <a:lnTo>
                                        <a:pt x="1544" y="8"/>
                                      </a:lnTo>
                                      <a:lnTo>
                                        <a:pt x="1540" y="18"/>
                                      </a:lnTo>
                                      <a:lnTo>
                                        <a:pt x="1537" y="33"/>
                                      </a:lnTo>
                                      <a:lnTo>
                                        <a:pt x="1669" y="54"/>
                                      </a:lnTo>
                                      <a:lnTo>
                                        <a:pt x="1794" y="93"/>
                                      </a:lnTo>
                                      <a:lnTo>
                                        <a:pt x="1912" y="151"/>
                                      </a:lnTo>
                                      <a:lnTo>
                                        <a:pt x="2019" y="222"/>
                                      </a:lnTo>
                                      <a:lnTo>
                                        <a:pt x="2119" y="304"/>
                                      </a:lnTo>
                                      <a:lnTo>
                                        <a:pt x="2009" y="415"/>
                                      </a:lnTo>
                                      <a:lnTo>
                                        <a:pt x="2012" y="394"/>
                                      </a:lnTo>
                                      <a:lnTo>
                                        <a:pt x="1998" y="390"/>
                                      </a:lnTo>
                                      <a:lnTo>
                                        <a:pt x="1976" y="387"/>
                                      </a:lnTo>
                                      <a:lnTo>
                                        <a:pt x="1984" y="376"/>
                                      </a:lnTo>
                                      <a:lnTo>
                                        <a:pt x="1969" y="329"/>
                                      </a:lnTo>
                                      <a:lnTo>
                                        <a:pt x="1941" y="301"/>
                                      </a:lnTo>
                                      <a:lnTo>
                                        <a:pt x="1855" y="254"/>
                                      </a:lnTo>
                                      <a:lnTo>
                                        <a:pt x="1848" y="261"/>
                                      </a:lnTo>
                                      <a:lnTo>
                                        <a:pt x="1833" y="269"/>
                                      </a:lnTo>
                                      <a:lnTo>
                                        <a:pt x="1858" y="311"/>
                                      </a:lnTo>
                                      <a:lnTo>
                                        <a:pt x="1873" y="362"/>
                                      </a:lnTo>
                                      <a:lnTo>
                                        <a:pt x="1876" y="412"/>
                                      </a:lnTo>
                                      <a:lnTo>
                                        <a:pt x="1876" y="422"/>
                                      </a:lnTo>
                                      <a:lnTo>
                                        <a:pt x="1876" y="430"/>
                                      </a:lnTo>
                                      <a:lnTo>
                                        <a:pt x="1919" y="483"/>
                                      </a:lnTo>
                                      <a:lnTo>
                                        <a:pt x="1901" y="490"/>
                                      </a:lnTo>
                                      <a:lnTo>
                                        <a:pt x="1912" y="508"/>
                                      </a:lnTo>
                                      <a:lnTo>
                                        <a:pt x="1876" y="548"/>
                                      </a:lnTo>
                                      <a:lnTo>
                                        <a:pt x="1862" y="519"/>
                                      </a:lnTo>
                                      <a:lnTo>
                                        <a:pt x="1848" y="548"/>
                                      </a:lnTo>
                                      <a:lnTo>
                                        <a:pt x="1833" y="573"/>
                                      </a:lnTo>
                                      <a:lnTo>
                                        <a:pt x="1837" y="580"/>
                                      </a:lnTo>
                                      <a:lnTo>
                                        <a:pt x="1841" y="583"/>
                                      </a:lnTo>
                                      <a:lnTo>
                                        <a:pt x="1726" y="698"/>
                                      </a:lnTo>
                                      <a:lnTo>
                                        <a:pt x="1712" y="687"/>
                                      </a:lnTo>
                                      <a:lnTo>
                                        <a:pt x="1701" y="680"/>
                                      </a:lnTo>
                                      <a:lnTo>
                                        <a:pt x="1687" y="687"/>
                                      </a:lnTo>
                                      <a:lnTo>
                                        <a:pt x="1669" y="694"/>
                                      </a:lnTo>
                                      <a:lnTo>
                                        <a:pt x="1673" y="698"/>
                                      </a:lnTo>
                                      <a:lnTo>
                                        <a:pt x="1680" y="701"/>
                                      </a:lnTo>
                                      <a:lnTo>
                                        <a:pt x="1673" y="705"/>
                                      </a:lnTo>
                                      <a:lnTo>
                                        <a:pt x="1658" y="716"/>
                                      </a:lnTo>
                                      <a:lnTo>
                                        <a:pt x="1655" y="726"/>
                                      </a:lnTo>
                                      <a:lnTo>
                                        <a:pt x="1644" y="719"/>
                                      </a:lnTo>
                                      <a:lnTo>
                                        <a:pt x="1623" y="726"/>
                                      </a:lnTo>
                                      <a:lnTo>
                                        <a:pt x="1626" y="737"/>
                                      </a:lnTo>
                                      <a:lnTo>
                                        <a:pt x="1644" y="733"/>
                                      </a:lnTo>
                                      <a:lnTo>
                                        <a:pt x="1655" y="733"/>
                                      </a:lnTo>
                                      <a:lnTo>
                                        <a:pt x="1658" y="730"/>
                                      </a:lnTo>
                                      <a:lnTo>
                                        <a:pt x="1665" y="723"/>
                                      </a:lnTo>
                                      <a:lnTo>
                                        <a:pt x="1669" y="719"/>
                                      </a:lnTo>
                                      <a:lnTo>
                                        <a:pt x="1683" y="716"/>
                                      </a:lnTo>
                                      <a:lnTo>
                                        <a:pt x="1694" y="716"/>
                                      </a:lnTo>
                                      <a:lnTo>
                                        <a:pt x="1698" y="719"/>
                                      </a:lnTo>
                                      <a:lnTo>
                                        <a:pt x="1701" y="719"/>
                                      </a:lnTo>
                                      <a:lnTo>
                                        <a:pt x="1655" y="766"/>
                                      </a:lnTo>
                                      <a:lnTo>
                                        <a:pt x="1651" y="762"/>
                                      </a:lnTo>
                                      <a:lnTo>
                                        <a:pt x="1605" y="769"/>
                                      </a:lnTo>
                                      <a:lnTo>
                                        <a:pt x="1594" y="780"/>
                                      </a:lnTo>
                                      <a:lnTo>
                                        <a:pt x="1583" y="784"/>
                                      </a:lnTo>
                                      <a:lnTo>
                                        <a:pt x="1612" y="755"/>
                                      </a:lnTo>
                                      <a:lnTo>
                                        <a:pt x="1601" y="748"/>
                                      </a:lnTo>
                                      <a:lnTo>
                                        <a:pt x="1573" y="784"/>
                                      </a:lnTo>
                                      <a:lnTo>
                                        <a:pt x="1583" y="784"/>
                                      </a:lnTo>
                                      <a:lnTo>
                                        <a:pt x="1583" y="798"/>
                                      </a:lnTo>
                                      <a:lnTo>
                                        <a:pt x="1590" y="801"/>
                                      </a:lnTo>
                                      <a:lnTo>
                                        <a:pt x="1594" y="816"/>
                                      </a:lnTo>
                                      <a:lnTo>
                                        <a:pt x="1576" y="812"/>
                                      </a:lnTo>
                                      <a:lnTo>
                                        <a:pt x="1558" y="816"/>
                                      </a:lnTo>
                                      <a:lnTo>
                                        <a:pt x="1519" y="794"/>
                                      </a:lnTo>
                                      <a:lnTo>
                                        <a:pt x="1519" y="809"/>
                                      </a:lnTo>
                                      <a:lnTo>
                                        <a:pt x="1515" y="837"/>
                                      </a:lnTo>
                                      <a:lnTo>
                                        <a:pt x="1515" y="880"/>
                                      </a:lnTo>
                                      <a:lnTo>
                                        <a:pt x="1515" y="927"/>
                                      </a:lnTo>
                                      <a:lnTo>
                                        <a:pt x="1515" y="966"/>
                                      </a:lnTo>
                                      <a:lnTo>
                                        <a:pt x="1558" y="980"/>
                                      </a:lnTo>
                                      <a:lnTo>
                                        <a:pt x="1598" y="998"/>
                                      </a:lnTo>
                                      <a:lnTo>
                                        <a:pt x="1637" y="1020"/>
                                      </a:lnTo>
                                      <a:lnTo>
                                        <a:pt x="1669" y="1048"/>
                                      </a:lnTo>
                                      <a:lnTo>
                                        <a:pt x="1698" y="1084"/>
                                      </a:lnTo>
                                      <a:lnTo>
                                        <a:pt x="1712" y="1123"/>
                                      </a:lnTo>
                                      <a:lnTo>
                                        <a:pt x="1719" y="1173"/>
                                      </a:lnTo>
                                      <a:lnTo>
                                        <a:pt x="1712" y="1227"/>
                                      </a:lnTo>
                                      <a:lnTo>
                                        <a:pt x="1687" y="1270"/>
                                      </a:lnTo>
                                      <a:lnTo>
                                        <a:pt x="1648" y="1309"/>
                                      </a:lnTo>
                                      <a:lnTo>
                                        <a:pt x="1648" y="1309"/>
                                      </a:lnTo>
                                      <a:lnTo>
                                        <a:pt x="1648" y="1309"/>
                                      </a:lnTo>
                                      <a:lnTo>
                                        <a:pt x="1648" y="1309"/>
                                      </a:lnTo>
                                      <a:lnTo>
                                        <a:pt x="1648" y="1309"/>
                                      </a:lnTo>
                                      <a:lnTo>
                                        <a:pt x="1644" y="1309"/>
                                      </a:lnTo>
                                      <a:lnTo>
                                        <a:pt x="1644" y="1313"/>
                                      </a:lnTo>
                                      <a:lnTo>
                                        <a:pt x="1598" y="1334"/>
                                      </a:lnTo>
                                      <a:lnTo>
                                        <a:pt x="1551" y="1352"/>
                                      </a:lnTo>
                                      <a:lnTo>
                                        <a:pt x="1505" y="1366"/>
                                      </a:lnTo>
                                      <a:lnTo>
                                        <a:pt x="1505" y="1377"/>
                                      </a:lnTo>
                                      <a:lnTo>
                                        <a:pt x="1505" y="1399"/>
                                      </a:lnTo>
                                      <a:lnTo>
                                        <a:pt x="1505" y="1424"/>
                                      </a:lnTo>
                                      <a:lnTo>
                                        <a:pt x="1505" y="1445"/>
                                      </a:lnTo>
                                      <a:lnTo>
                                        <a:pt x="1505" y="1456"/>
                                      </a:lnTo>
                                      <a:lnTo>
                                        <a:pt x="1537" y="1470"/>
                                      </a:lnTo>
                                      <a:lnTo>
                                        <a:pt x="1565" y="1492"/>
                                      </a:lnTo>
                                      <a:lnTo>
                                        <a:pt x="1598" y="1517"/>
                                      </a:lnTo>
                                      <a:lnTo>
                                        <a:pt x="1623" y="1549"/>
                                      </a:lnTo>
                                      <a:lnTo>
                                        <a:pt x="1640" y="1584"/>
                                      </a:lnTo>
                                      <a:lnTo>
                                        <a:pt x="1651" y="1631"/>
                                      </a:lnTo>
                                      <a:lnTo>
                                        <a:pt x="1655" y="1692"/>
                                      </a:lnTo>
                                      <a:lnTo>
                                        <a:pt x="1651" y="1706"/>
                                      </a:lnTo>
                                      <a:lnTo>
                                        <a:pt x="1651" y="1717"/>
                                      </a:lnTo>
                                      <a:lnTo>
                                        <a:pt x="1644" y="1728"/>
                                      </a:lnTo>
                                      <a:lnTo>
                                        <a:pt x="1640" y="1735"/>
                                      </a:lnTo>
                                      <a:lnTo>
                                        <a:pt x="1633" y="1738"/>
                                      </a:lnTo>
                                      <a:lnTo>
                                        <a:pt x="1626" y="1738"/>
                                      </a:lnTo>
                                      <a:lnTo>
                                        <a:pt x="1626" y="1738"/>
                                      </a:lnTo>
                                      <a:lnTo>
                                        <a:pt x="1562" y="1753"/>
                                      </a:lnTo>
                                      <a:lnTo>
                                        <a:pt x="1498" y="1760"/>
                                      </a:lnTo>
                                      <a:lnTo>
                                        <a:pt x="1498" y="1778"/>
                                      </a:lnTo>
                                      <a:lnTo>
                                        <a:pt x="1498" y="1792"/>
                                      </a:lnTo>
                                      <a:lnTo>
                                        <a:pt x="1612" y="1778"/>
                                      </a:lnTo>
                                      <a:lnTo>
                                        <a:pt x="1719" y="1745"/>
                                      </a:lnTo>
                                      <a:lnTo>
                                        <a:pt x="1819" y="1703"/>
                                      </a:lnTo>
                                      <a:lnTo>
                                        <a:pt x="1912" y="1642"/>
                                      </a:lnTo>
                                      <a:lnTo>
                                        <a:pt x="1994" y="1574"/>
                                      </a:lnTo>
                                      <a:lnTo>
                                        <a:pt x="2112" y="1688"/>
                                      </a:lnTo>
                                      <a:lnTo>
                                        <a:pt x="2019" y="1767"/>
                                      </a:lnTo>
                                      <a:lnTo>
                                        <a:pt x="1919" y="1835"/>
                                      </a:lnTo>
                                      <a:lnTo>
                                        <a:pt x="1808" y="1885"/>
                                      </a:lnTo>
                                      <a:lnTo>
                                        <a:pt x="1691" y="1924"/>
                                      </a:lnTo>
                                      <a:lnTo>
                                        <a:pt x="1569" y="1949"/>
                                      </a:lnTo>
                                      <a:lnTo>
                                        <a:pt x="1444" y="1960"/>
                                      </a:lnTo>
                                      <a:lnTo>
                                        <a:pt x="1315" y="1949"/>
                                      </a:lnTo>
                                      <a:lnTo>
                                        <a:pt x="1194" y="1928"/>
                                      </a:lnTo>
                                      <a:lnTo>
                                        <a:pt x="1079" y="1888"/>
                                      </a:lnTo>
                                      <a:lnTo>
                                        <a:pt x="969" y="1835"/>
                                      </a:lnTo>
                                      <a:lnTo>
                                        <a:pt x="868" y="1770"/>
                                      </a:lnTo>
                                      <a:lnTo>
                                        <a:pt x="776" y="1692"/>
                                      </a:lnTo>
                                      <a:lnTo>
                                        <a:pt x="894" y="1577"/>
                                      </a:lnTo>
                                      <a:lnTo>
                                        <a:pt x="976" y="1645"/>
                                      </a:lnTo>
                                      <a:lnTo>
                                        <a:pt x="1069" y="1703"/>
                                      </a:lnTo>
                                      <a:lnTo>
                                        <a:pt x="1165" y="1745"/>
                                      </a:lnTo>
                                      <a:lnTo>
                                        <a:pt x="1272" y="1778"/>
                                      </a:lnTo>
                                      <a:lnTo>
                                        <a:pt x="1383" y="1792"/>
                                      </a:lnTo>
                                      <a:lnTo>
                                        <a:pt x="1383" y="1778"/>
                                      </a:lnTo>
                                      <a:lnTo>
                                        <a:pt x="1383" y="1760"/>
                                      </a:lnTo>
                                      <a:lnTo>
                                        <a:pt x="1276" y="1745"/>
                                      </a:lnTo>
                                      <a:lnTo>
                                        <a:pt x="1176" y="1713"/>
                                      </a:lnTo>
                                      <a:lnTo>
                                        <a:pt x="1083" y="1674"/>
                                      </a:lnTo>
                                      <a:lnTo>
                                        <a:pt x="994" y="1617"/>
                                      </a:lnTo>
                                      <a:lnTo>
                                        <a:pt x="915" y="1552"/>
                                      </a:lnTo>
                                      <a:lnTo>
                                        <a:pt x="947" y="1524"/>
                                      </a:lnTo>
                                      <a:lnTo>
                                        <a:pt x="990" y="1527"/>
                                      </a:lnTo>
                                      <a:lnTo>
                                        <a:pt x="1011" y="1502"/>
                                      </a:lnTo>
                                      <a:lnTo>
                                        <a:pt x="1072" y="1506"/>
                                      </a:lnTo>
                                      <a:lnTo>
                                        <a:pt x="1079" y="1484"/>
                                      </a:lnTo>
                                      <a:lnTo>
                                        <a:pt x="1076" y="1474"/>
                                      </a:lnTo>
                                      <a:lnTo>
                                        <a:pt x="1169" y="1534"/>
                                      </a:lnTo>
                                      <a:lnTo>
                                        <a:pt x="1269" y="1574"/>
                                      </a:lnTo>
                                      <a:lnTo>
                                        <a:pt x="1380" y="1595"/>
                                      </a:lnTo>
                                      <a:lnTo>
                                        <a:pt x="1380" y="1577"/>
                                      </a:lnTo>
                                      <a:lnTo>
                                        <a:pt x="1380" y="1563"/>
                                      </a:lnTo>
                                      <a:lnTo>
                                        <a:pt x="1287" y="1545"/>
                                      </a:lnTo>
                                      <a:lnTo>
                                        <a:pt x="1204" y="1513"/>
                                      </a:lnTo>
                                      <a:lnTo>
                                        <a:pt x="1126" y="1470"/>
                                      </a:lnTo>
                                      <a:lnTo>
                                        <a:pt x="1054" y="1413"/>
                                      </a:lnTo>
                                      <a:lnTo>
                                        <a:pt x="1169" y="1298"/>
                                      </a:lnTo>
                                      <a:lnTo>
                                        <a:pt x="1215" y="1334"/>
                                      </a:lnTo>
                                      <a:lnTo>
                                        <a:pt x="1265" y="1363"/>
                                      </a:lnTo>
                                      <a:lnTo>
                                        <a:pt x="1269" y="1345"/>
                                      </a:lnTo>
                                      <a:lnTo>
                                        <a:pt x="1276" y="1331"/>
                                      </a:lnTo>
                                      <a:lnTo>
                                        <a:pt x="1233" y="1306"/>
                                      </a:lnTo>
                                      <a:lnTo>
                                        <a:pt x="1194" y="1273"/>
                                      </a:lnTo>
                                      <a:lnTo>
                                        <a:pt x="1308" y="1159"/>
                                      </a:lnTo>
                                      <a:lnTo>
                                        <a:pt x="1340" y="1180"/>
                                      </a:lnTo>
                                      <a:lnTo>
                                        <a:pt x="1372" y="1195"/>
                                      </a:lnTo>
                                      <a:lnTo>
                                        <a:pt x="1372" y="1177"/>
                                      </a:lnTo>
                                      <a:lnTo>
                                        <a:pt x="1372" y="1159"/>
                                      </a:lnTo>
                                      <a:lnTo>
                                        <a:pt x="1351" y="1148"/>
                                      </a:lnTo>
                                      <a:lnTo>
                                        <a:pt x="1333" y="1138"/>
                                      </a:lnTo>
                                      <a:lnTo>
                                        <a:pt x="1365" y="1102"/>
                                      </a:lnTo>
                                      <a:lnTo>
                                        <a:pt x="1347" y="1098"/>
                                      </a:lnTo>
                                      <a:lnTo>
                                        <a:pt x="1330" y="1091"/>
                                      </a:lnTo>
                                      <a:lnTo>
                                        <a:pt x="1308" y="1112"/>
                                      </a:lnTo>
                                      <a:lnTo>
                                        <a:pt x="1294" y="1095"/>
                                      </a:lnTo>
                                      <a:lnTo>
                                        <a:pt x="1279" y="1073"/>
                                      </a:lnTo>
                                      <a:lnTo>
                                        <a:pt x="1251" y="1059"/>
                                      </a:lnTo>
                                      <a:lnTo>
                                        <a:pt x="1222" y="1041"/>
                                      </a:lnTo>
                                      <a:lnTo>
                                        <a:pt x="1176" y="1002"/>
                                      </a:lnTo>
                                      <a:lnTo>
                                        <a:pt x="1144" y="959"/>
                                      </a:lnTo>
                                      <a:lnTo>
                                        <a:pt x="1122" y="905"/>
                                      </a:lnTo>
                                      <a:lnTo>
                                        <a:pt x="1115" y="844"/>
                                      </a:lnTo>
                                      <a:lnTo>
                                        <a:pt x="1122" y="787"/>
                                      </a:lnTo>
                                      <a:lnTo>
                                        <a:pt x="1137" y="737"/>
                                      </a:lnTo>
                                      <a:lnTo>
                                        <a:pt x="1162" y="694"/>
                                      </a:lnTo>
                                      <a:lnTo>
                                        <a:pt x="1047" y="580"/>
                                      </a:lnTo>
                                      <a:lnTo>
                                        <a:pt x="1115" y="526"/>
                                      </a:lnTo>
                                      <a:lnTo>
                                        <a:pt x="1190" y="480"/>
                                      </a:lnTo>
                                      <a:lnTo>
                                        <a:pt x="1269" y="447"/>
                                      </a:lnTo>
                                      <a:lnTo>
                                        <a:pt x="1358" y="426"/>
                                      </a:lnTo>
                                      <a:lnTo>
                                        <a:pt x="1355" y="412"/>
                                      </a:lnTo>
                                      <a:lnTo>
                                        <a:pt x="1355" y="394"/>
                                      </a:lnTo>
                                      <a:lnTo>
                                        <a:pt x="1262" y="415"/>
                                      </a:lnTo>
                                      <a:lnTo>
                                        <a:pt x="1176" y="451"/>
                                      </a:lnTo>
                                      <a:lnTo>
                                        <a:pt x="1097" y="497"/>
                                      </a:lnTo>
                                      <a:lnTo>
                                        <a:pt x="1026" y="555"/>
                                      </a:lnTo>
                                      <a:lnTo>
                                        <a:pt x="1004" y="537"/>
                                      </a:lnTo>
                                      <a:lnTo>
                                        <a:pt x="997" y="551"/>
                                      </a:lnTo>
                                      <a:lnTo>
                                        <a:pt x="990" y="565"/>
                                      </a:lnTo>
                                      <a:lnTo>
                                        <a:pt x="1001" y="580"/>
                                      </a:lnTo>
                                      <a:lnTo>
                                        <a:pt x="933" y="666"/>
                                      </a:lnTo>
                                      <a:lnTo>
                                        <a:pt x="883" y="762"/>
                                      </a:lnTo>
                                      <a:lnTo>
                                        <a:pt x="851" y="869"/>
                                      </a:lnTo>
                                      <a:lnTo>
                                        <a:pt x="836" y="984"/>
                                      </a:lnTo>
                                      <a:lnTo>
                                        <a:pt x="675" y="984"/>
                                      </a:lnTo>
                                      <a:lnTo>
                                        <a:pt x="683" y="866"/>
                                      </a:lnTo>
                                      <a:lnTo>
                                        <a:pt x="711" y="751"/>
                                      </a:lnTo>
                                      <a:lnTo>
                                        <a:pt x="758" y="648"/>
                                      </a:lnTo>
                                      <a:lnTo>
                                        <a:pt x="815" y="551"/>
                                      </a:lnTo>
                                      <a:lnTo>
                                        <a:pt x="886" y="462"/>
                                      </a:lnTo>
                                      <a:lnTo>
                                        <a:pt x="936" y="515"/>
                                      </a:lnTo>
                                      <a:lnTo>
                                        <a:pt x="940" y="515"/>
                                      </a:lnTo>
                                      <a:lnTo>
                                        <a:pt x="944" y="515"/>
                                      </a:lnTo>
                                      <a:lnTo>
                                        <a:pt x="958" y="512"/>
                                      </a:lnTo>
                                      <a:lnTo>
                                        <a:pt x="976" y="508"/>
                                      </a:lnTo>
                                      <a:lnTo>
                                        <a:pt x="908" y="440"/>
                                      </a:lnTo>
                                      <a:lnTo>
                                        <a:pt x="965" y="394"/>
                                      </a:lnTo>
                                      <a:lnTo>
                                        <a:pt x="1022" y="351"/>
                                      </a:lnTo>
                                      <a:lnTo>
                                        <a:pt x="1026" y="340"/>
                                      </a:lnTo>
                                      <a:lnTo>
                                        <a:pt x="1029" y="329"/>
                                      </a:lnTo>
                                      <a:lnTo>
                                        <a:pt x="1029" y="326"/>
                                      </a:lnTo>
                                      <a:lnTo>
                                        <a:pt x="1033" y="319"/>
                                      </a:lnTo>
                                      <a:lnTo>
                                        <a:pt x="1040" y="311"/>
                                      </a:lnTo>
                                      <a:lnTo>
                                        <a:pt x="1047" y="304"/>
                                      </a:lnTo>
                                      <a:lnTo>
                                        <a:pt x="1054" y="290"/>
                                      </a:lnTo>
                                      <a:lnTo>
                                        <a:pt x="965" y="347"/>
                                      </a:lnTo>
                                      <a:lnTo>
                                        <a:pt x="886" y="419"/>
                                      </a:lnTo>
                                      <a:lnTo>
                                        <a:pt x="768" y="301"/>
                                      </a:lnTo>
                                      <a:lnTo>
                                        <a:pt x="865" y="219"/>
                                      </a:lnTo>
                                      <a:lnTo>
                                        <a:pt x="972" y="151"/>
                                      </a:lnTo>
                                      <a:lnTo>
                                        <a:pt x="1090" y="93"/>
                                      </a:lnTo>
                                      <a:lnTo>
                                        <a:pt x="1215" y="54"/>
                                      </a:lnTo>
                                      <a:lnTo>
                                        <a:pt x="1344" y="33"/>
                                      </a:lnTo>
                                      <a:lnTo>
                                        <a:pt x="1344" y="29"/>
                                      </a:lnTo>
                                      <a:lnTo>
                                        <a:pt x="1344" y="25"/>
                                      </a:lnTo>
                                      <a:lnTo>
                                        <a:pt x="1340" y="15"/>
                                      </a:lnTo>
                                      <a:lnTo>
                                        <a:pt x="1337" y="0"/>
                                      </a:lnTo>
                                      <a:lnTo>
                                        <a:pt x="1204" y="25"/>
                                      </a:lnTo>
                                      <a:lnTo>
                                        <a:pt x="1076" y="65"/>
                                      </a:lnTo>
                                      <a:lnTo>
                                        <a:pt x="958" y="122"/>
                                      </a:lnTo>
                                      <a:lnTo>
                                        <a:pt x="847" y="193"/>
                                      </a:lnTo>
                                      <a:lnTo>
                                        <a:pt x="751" y="276"/>
                                      </a:lnTo>
                                      <a:lnTo>
                                        <a:pt x="661" y="372"/>
                                      </a:lnTo>
                                      <a:lnTo>
                                        <a:pt x="586" y="480"/>
                                      </a:lnTo>
                                      <a:lnTo>
                                        <a:pt x="525" y="598"/>
                                      </a:lnTo>
                                      <a:lnTo>
                                        <a:pt x="482" y="723"/>
                                      </a:lnTo>
                                      <a:lnTo>
                                        <a:pt x="454" y="855"/>
                                      </a:lnTo>
                                      <a:lnTo>
                                        <a:pt x="447" y="994"/>
                                      </a:lnTo>
                                      <a:lnTo>
                                        <a:pt x="457" y="1141"/>
                                      </a:lnTo>
                                      <a:lnTo>
                                        <a:pt x="486" y="1281"/>
                                      </a:lnTo>
                                      <a:lnTo>
                                        <a:pt x="536" y="1413"/>
                                      </a:lnTo>
                                      <a:lnTo>
                                        <a:pt x="608" y="1538"/>
                                      </a:lnTo>
                                      <a:lnTo>
                                        <a:pt x="690" y="1649"/>
                                      </a:lnTo>
                                      <a:lnTo>
                                        <a:pt x="790" y="1745"/>
                                      </a:lnTo>
                                      <a:lnTo>
                                        <a:pt x="901" y="1831"/>
                                      </a:lnTo>
                                      <a:lnTo>
                                        <a:pt x="1022" y="1899"/>
                                      </a:lnTo>
                                      <a:lnTo>
                                        <a:pt x="1154" y="1949"/>
                                      </a:lnTo>
                                      <a:lnTo>
                                        <a:pt x="1294" y="1981"/>
                                      </a:lnTo>
                                      <a:lnTo>
                                        <a:pt x="1444" y="1992"/>
                                      </a:lnTo>
                                      <a:close/>
                                      <a:moveTo>
                                        <a:pt x="1934" y="265"/>
                                      </a:moveTo>
                                      <a:lnTo>
                                        <a:pt x="1923" y="247"/>
                                      </a:lnTo>
                                      <a:lnTo>
                                        <a:pt x="1901" y="236"/>
                                      </a:lnTo>
                                      <a:lnTo>
                                        <a:pt x="1887" y="251"/>
                                      </a:lnTo>
                                      <a:lnTo>
                                        <a:pt x="1905" y="261"/>
                                      </a:lnTo>
                                      <a:lnTo>
                                        <a:pt x="1930" y="279"/>
                                      </a:lnTo>
                                      <a:lnTo>
                                        <a:pt x="1934" y="265"/>
                                      </a:lnTo>
                                      <a:close/>
                                      <a:moveTo>
                                        <a:pt x="1833" y="726"/>
                                      </a:moveTo>
                                      <a:lnTo>
                                        <a:pt x="1833" y="741"/>
                                      </a:lnTo>
                                      <a:lnTo>
                                        <a:pt x="1862" y="730"/>
                                      </a:lnTo>
                                      <a:lnTo>
                                        <a:pt x="1873" y="716"/>
                                      </a:lnTo>
                                      <a:lnTo>
                                        <a:pt x="1851" y="687"/>
                                      </a:lnTo>
                                      <a:lnTo>
                                        <a:pt x="1862" y="673"/>
                                      </a:lnTo>
                                      <a:lnTo>
                                        <a:pt x="1891" y="691"/>
                                      </a:lnTo>
                                      <a:lnTo>
                                        <a:pt x="1894" y="687"/>
                                      </a:lnTo>
                                      <a:lnTo>
                                        <a:pt x="1887" y="683"/>
                                      </a:lnTo>
                                      <a:lnTo>
                                        <a:pt x="1884" y="673"/>
                                      </a:lnTo>
                                      <a:lnTo>
                                        <a:pt x="1894" y="666"/>
                                      </a:lnTo>
                                      <a:lnTo>
                                        <a:pt x="1884" y="651"/>
                                      </a:lnTo>
                                      <a:lnTo>
                                        <a:pt x="1858" y="666"/>
                                      </a:lnTo>
                                      <a:lnTo>
                                        <a:pt x="1848" y="680"/>
                                      </a:lnTo>
                                      <a:lnTo>
                                        <a:pt x="1844" y="694"/>
                                      </a:lnTo>
                                      <a:lnTo>
                                        <a:pt x="1855" y="712"/>
                                      </a:lnTo>
                                      <a:lnTo>
                                        <a:pt x="1851" y="719"/>
                                      </a:lnTo>
                                      <a:lnTo>
                                        <a:pt x="1833" y="726"/>
                                      </a:lnTo>
                                      <a:close/>
                                      <a:moveTo>
                                        <a:pt x="650" y="1463"/>
                                      </a:moveTo>
                                      <a:lnTo>
                                        <a:pt x="650" y="1456"/>
                                      </a:lnTo>
                                      <a:lnTo>
                                        <a:pt x="636" y="1424"/>
                                      </a:lnTo>
                                      <a:lnTo>
                                        <a:pt x="618" y="1416"/>
                                      </a:lnTo>
                                      <a:lnTo>
                                        <a:pt x="650" y="1463"/>
                                      </a:lnTo>
                                      <a:close/>
                                      <a:moveTo>
                                        <a:pt x="1319" y="848"/>
                                      </a:moveTo>
                                      <a:lnTo>
                                        <a:pt x="1326" y="873"/>
                                      </a:lnTo>
                                      <a:lnTo>
                                        <a:pt x="1340" y="894"/>
                                      </a:lnTo>
                                      <a:lnTo>
                                        <a:pt x="1365" y="909"/>
                                      </a:lnTo>
                                      <a:lnTo>
                                        <a:pt x="1365" y="909"/>
                                      </a:lnTo>
                                      <a:lnTo>
                                        <a:pt x="1365" y="905"/>
                                      </a:lnTo>
                                      <a:lnTo>
                                        <a:pt x="1365" y="898"/>
                                      </a:lnTo>
                                      <a:lnTo>
                                        <a:pt x="1347" y="880"/>
                                      </a:lnTo>
                                      <a:lnTo>
                                        <a:pt x="1358" y="862"/>
                                      </a:lnTo>
                                      <a:lnTo>
                                        <a:pt x="1365" y="859"/>
                                      </a:lnTo>
                                      <a:lnTo>
                                        <a:pt x="1365" y="826"/>
                                      </a:lnTo>
                                      <a:lnTo>
                                        <a:pt x="1365" y="798"/>
                                      </a:lnTo>
                                      <a:lnTo>
                                        <a:pt x="1365" y="784"/>
                                      </a:lnTo>
                                      <a:lnTo>
                                        <a:pt x="1362" y="787"/>
                                      </a:lnTo>
                                      <a:lnTo>
                                        <a:pt x="1340" y="801"/>
                                      </a:lnTo>
                                      <a:lnTo>
                                        <a:pt x="1322" y="823"/>
                                      </a:lnTo>
                                      <a:lnTo>
                                        <a:pt x="1319" y="848"/>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4" name="Freeform 254"/>
                              <wps:cNvSpPr>
                                <a:spLocks/>
                              </wps:cNvSpPr>
                              <wps:spPr bwMode="auto">
                                <a:xfrm>
                                  <a:off x="1501" y="1699"/>
                                  <a:ext cx="122" cy="196"/>
                                </a:xfrm>
                                <a:custGeom>
                                  <a:avLst/>
                                  <a:gdLst>
                                    <a:gd name="T0" fmla="*/ 0 w 122"/>
                                    <a:gd name="T1" fmla="*/ 64 h 196"/>
                                    <a:gd name="T2" fmla="*/ 39 w 122"/>
                                    <a:gd name="T3" fmla="*/ 89 h 196"/>
                                    <a:gd name="T4" fmla="*/ 72 w 122"/>
                                    <a:gd name="T5" fmla="*/ 114 h 196"/>
                                    <a:gd name="T6" fmla="*/ 100 w 122"/>
                                    <a:gd name="T7" fmla="*/ 150 h 196"/>
                                    <a:gd name="T8" fmla="*/ 122 w 122"/>
                                    <a:gd name="T9" fmla="*/ 196 h 196"/>
                                    <a:gd name="T10" fmla="*/ 118 w 122"/>
                                    <a:gd name="T11" fmla="*/ 143 h 196"/>
                                    <a:gd name="T12" fmla="*/ 107 w 122"/>
                                    <a:gd name="T13" fmla="*/ 103 h 196"/>
                                    <a:gd name="T14" fmla="*/ 89 w 122"/>
                                    <a:gd name="T15" fmla="*/ 67 h 196"/>
                                    <a:gd name="T16" fmla="*/ 64 w 122"/>
                                    <a:gd name="T17" fmla="*/ 42 h 196"/>
                                    <a:gd name="T18" fmla="*/ 32 w 122"/>
                                    <a:gd name="T19" fmla="*/ 17 h 196"/>
                                    <a:gd name="T20" fmla="*/ 4 w 122"/>
                                    <a:gd name="T21" fmla="*/ 0 h 196"/>
                                    <a:gd name="T22" fmla="*/ 4 w 122"/>
                                    <a:gd name="T23" fmla="*/ 10 h 196"/>
                                    <a:gd name="T24" fmla="*/ 0 w 122"/>
                                    <a:gd name="T25" fmla="*/ 32 h 196"/>
                                    <a:gd name="T26" fmla="*/ 0 w 122"/>
                                    <a:gd name="T27" fmla="*/ 57 h 196"/>
                                    <a:gd name="T28" fmla="*/ 0 w 122"/>
                                    <a:gd name="T29" fmla="*/ 64 h 19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122" h="196">
                                      <a:moveTo>
                                        <a:pt x="0" y="64"/>
                                      </a:moveTo>
                                      <a:lnTo>
                                        <a:pt x="39" y="89"/>
                                      </a:lnTo>
                                      <a:lnTo>
                                        <a:pt x="72" y="114"/>
                                      </a:lnTo>
                                      <a:lnTo>
                                        <a:pt x="100" y="150"/>
                                      </a:lnTo>
                                      <a:lnTo>
                                        <a:pt x="122" y="196"/>
                                      </a:lnTo>
                                      <a:lnTo>
                                        <a:pt x="118" y="143"/>
                                      </a:lnTo>
                                      <a:lnTo>
                                        <a:pt x="107" y="103"/>
                                      </a:lnTo>
                                      <a:lnTo>
                                        <a:pt x="89" y="67"/>
                                      </a:lnTo>
                                      <a:lnTo>
                                        <a:pt x="64" y="42"/>
                                      </a:lnTo>
                                      <a:lnTo>
                                        <a:pt x="32" y="17"/>
                                      </a:lnTo>
                                      <a:lnTo>
                                        <a:pt x="4" y="0"/>
                                      </a:lnTo>
                                      <a:lnTo>
                                        <a:pt x="4" y="10"/>
                                      </a:lnTo>
                                      <a:lnTo>
                                        <a:pt x="0" y="32"/>
                                      </a:lnTo>
                                      <a:lnTo>
                                        <a:pt x="0" y="57"/>
                                      </a:lnTo>
                                      <a:lnTo>
                                        <a:pt x="0" y="64"/>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5" name="Freeform 255"/>
                              <wps:cNvSpPr>
                                <a:spLocks/>
                              </wps:cNvSpPr>
                              <wps:spPr bwMode="auto">
                                <a:xfrm>
                                  <a:off x="1151" y="354"/>
                                  <a:ext cx="693" cy="923"/>
                                </a:xfrm>
                                <a:custGeom>
                                  <a:avLst/>
                                  <a:gdLst>
                                    <a:gd name="T0" fmla="*/ 690 w 693"/>
                                    <a:gd name="T1" fmla="*/ 222 h 923"/>
                                    <a:gd name="T2" fmla="*/ 650 w 693"/>
                                    <a:gd name="T3" fmla="*/ 132 h 923"/>
                                    <a:gd name="T4" fmla="*/ 568 w 693"/>
                                    <a:gd name="T5" fmla="*/ 57 h 923"/>
                                    <a:gd name="T6" fmla="*/ 436 w 693"/>
                                    <a:gd name="T7" fmla="*/ 7 h 923"/>
                                    <a:gd name="T8" fmla="*/ 400 w 693"/>
                                    <a:gd name="T9" fmla="*/ 4 h 923"/>
                                    <a:gd name="T10" fmla="*/ 382 w 693"/>
                                    <a:gd name="T11" fmla="*/ 11 h 923"/>
                                    <a:gd name="T12" fmla="*/ 379 w 693"/>
                                    <a:gd name="T13" fmla="*/ 32 h 923"/>
                                    <a:gd name="T14" fmla="*/ 379 w 693"/>
                                    <a:gd name="T15" fmla="*/ 50 h 923"/>
                                    <a:gd name="T16" fmla="*/ 379 w 693"/>
                                    <a:gd name="T17" fmla="*/ 72 h 923"/>
                                    <a:gd name="T18" fmla="*/ 379 w 693"/>
                                    <a:gd name="T19" fmla="*/ 114 h 923"/>
                                    <a:gd name="T20" fmla="*/ 404 w 693"/>
                                    <a:gd name="T21" fmla="*/ 118 h 923"/>
                                    <a:gd name="T22" fmla="*/ 468 w 693"/>
                                    <a:gd name="T23" fmla="*/ 136 h 923"/>
                                    <a:gd name="T24" fmla="*/ 536 w 693"/>
                                    <a:gd name="T25" fmla="*/ 193 h 923"/>
                                    <a:gd name="T26" fmla="*/ 557 w 693"/>
                                    <a:gd name="T27" fmla="*/ 265 h 923"/>
                                    <a:gd name="T28" fmla="*/ 532 w 693"/>
                                    <a:gd name="T29" fmla="*/ 343 h 923"/>
                                    <a:gd name="T30" fmla="*/ 464 w 693"/>
                                    <a:gd name="T31" fmla="*/ 393 h 923"/>
                                    <a:gd name="T32" fmla="*/ 372 w 693"/>
                                    <a:gd name="T33" fmla="*/ 426 h 923"/>
                                    <a:gd name="T34" fmla="*/ 339 w 693"/>
                                    <a:gd name="T35" fmla="*/ 436 h 923"/>
                                    <a:gd name="T36" fmla="*/ 243 w 693"/>
                                    <a:gd name="T37" fmla="*/ 458 h 923"/>
                                    <a:gd name="T38" fmla="*/ 211 w 693"/>
                                    <a:gd name="T39" fmla="*/ 468 h 923"/>
                                    <a:gd name="T40" fmla="*/ 118 w 693"/>
                                    <a:gd name="T41" fmla="*/ 504 h 923"/>
                                    <a:gd name="T42" fmla="*/ 46 w 693"/>
                                    <a:gd name="T43" fmla="*/ 558 h 923"/>
                                    <a:gd name="T44" fmla="*/ 3 w 693"/>
                                    <a:gd name="T45" fmla="*/ 644 h 923"/>
                                    <a:gd name="T46" fmla="*/ 3 w 693"/>
                                    <a:gd name="T47" fmla="*/ 751 h 923"/>
                                    <a:gd name="T48" fmla="*/ 50 w 693"/>
                                    <a:gd name="T49" fmla="*/ 833 h 923"/>
                                    <a:gd name="T50" fmla="*/ 128 w 693"/>
                                    <a:gd name="T51" fmla="*/ 887 h 923"/>
                                    <a:gd name="T52" fmla="*/ 218 w 693"/>
                                    <a:gd name="T53" fmla="*/ 923 h 923"/>
                                    <a:gd name="T54" fmla="*/ 214 w 693"/>
                                    <a:gd name="T55" fmla="*/ 801 h 923"/>
                                    <a:gd name="T56" fmla="*/ 157 w 693"/>
                                    <a:gd name="T57" fmla="*/ 762 h 923"/>
                                    <a:gd name="T58" fmla="*/ 136 w 693"/>
                                    <a:gd name="T59" fmla="*/ 701 h 923"/>
                                    <a:gd name="T60" fmla="*/ 157 w 693"/>
                                    <a:gd name="T61" fmla="*/ 640 h 923"/>
                                    <a:gd name="T62" fmla="*/ 211 w 693"/>
                                    <a:gd name="T63" fmla="*/ 601 h 923"/>
                                    <a:gd name="T64" fmla="*/ 246 w 693"/>
                                    <a:gd name="T65" fmla="*/ 586 h 923"/>
                                    <a:gd name="T66" fmla="*/ 336 w 693"/>
                                    <a:gd name="T67" fmla="*/ 561 h 923"/>
                                    <a:gd name="T68" fmla="*/ 368 w 693"/>
                                    <a:gd name="T69" fmla="*/ 554 h 923"/>
                                    <a:gd name="T70" fmla="*/ 472 w 693"/>
                                    <a:gd name="T71" fmla="*/ 526 h 923"/>
                                    <a:gd name="T72" fmla="*/ 568 w 693"/>
                                    <a:gd name="T73" fmla="*/ 486 h 923"/>
                                    <a:gd name="T74" fmla="*/ 643 w 693"/>
                                    <a:gd name="T75" fmla="*/ 422 h 923"/>
                                    <a:gd name="T76" fmla="*/ 686 w 693"/>
                                    <a:gd name="T77" fmla="*/ 329 h 92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Lst>
                                  <a:rect l="0" t="0" r="r" b="b"/>
                                  <a:pathLst>
                                    <a:path w="693" h="923">
                                      <a:moveTo>
                                        <a:pt x="693" y="265"/>
                                      </a:moveTo>
                                      <a:lnTo>
                                        <a:pt x="690" y="222"/>
                                      </a:lnTo>
                                      <a:lnTo>
                                        <a:pt x="675" y="175"/>
                                      </a:lnTo>
                                      <a:lnTo>
                                        <a:pt x="650" y="132"/>
                                      </a:lnTo>
                                      <a:lnTo>
                                        <a:pt x="615" y="93"/>
                                      </a:lnTo>
                                      <a:lnTo>
                                        <a:pt x="568" y="57"/>
                                      </a:lnTo>
                                      <a:lnTo>
                                        <a:pt x="507" y="29"/>
                                      </a:lnTo>
                                      <a:lnTo>
                                        <a:pt x="436" y="7"/>
                                      </a:lnTo>
                                      <a:lnTo>
                                        <a:pt x="422" y="4"/>
                                      </a:lnTo>
                                      <a:lnTo>
                                        <a:pt x="400" y="4"/>
                                      </a:lnTo>
                                      <a:lnTo>
                                        <a:pt x="382" y="0"/>
                                      </a:lnTo>
                                      <a:lnTo>
                                        <a:pt x="382" y="11"/>
                                      </a:lnTo>
                                      <a:lnTo>
                                        <a:pt x="379" y="21"/>
                                      </a:lnTo>
                                      <a:lnTo>
                                        <a:pt x="379" y="32"/>
                                      </a:lnTo>
                                      <a:lnTo>
                                        <a:pt x="379" y="43"/>
                                      </a:lnTo>
                                      <a:lnTo>
                                        <a:pt x="379" y="50"/>
                                      </a:lnTo>
                                      <a:lnTo>
                                        <a:pt x="379" y="54"/>
                                      </a:lnTo>
                                      <a:lnTo>
                                        <a:pt x="379" y="72"/>
                                      </a:lnTo>
                                      <a:lnTo>
                                        <a:pt x="379" y="97"/>
                                      </a:lnTo>
                                      <a:lnTo>
                                        <a:pt x="379" y="114"/>
                                      </a:lnTo>
                                      <a:lnTo>
                                        <a:pt x="393" y="114"/>
                                      </a:lnTo>
                                      <a:lnTo>
                                        <a:pt x="404" y="118"/>
                                      </a:lnTo>
                                      <a:lnTo>
                                        <a:pt x="414" y="118"/>
                                      </a:lnTo>
                                      <a:lnTo>
                                        <a:pt x="468" y="136"/>
                                      </a:lnTo>
                                      <a:lnTo>
                                        <a:pt x="511" y="164"/>
                                      </a:lnTo>
                                      <a:lnTo>
                                        <a:pt x="536" y="193"/>
                                      </a:lnTo>
                                      <a:lnTo>
                                        <a:pt x="554" y="229"/>
                                      </a:lnTo>
                                      <a:lnTo>
                                        <a:pt x="557" y="265"/>
                                      </a:lnTo>
                                      <a:lnTo>
                                        <a:pt x="550" y="308"/>
                                      </a:lnTo>
                                      <a:lnTo>
                                        <a:pt x="532" y="343"/>
                                      </a:lnTo>
                                      <a:lnTo>
                                        <a:pt x="504" y="372"/>
                                      </a:lnTo>
                                      <a:lnTo>
                                        <a:pt x="464" y="393"/>
                                      </a:lnTo>
                                      <a:lnTo>
                                        <a:pt x="422" y="411"/>
                                      </a:lnTo>
                                      <a:lnTo>
                                        <a:pt x="372" y="426"/>
                                      </a:lnTo>
                                      <a:lnTo>
                                        <a:pt x="354" y="429"/>
                                      </a:lnTo>
                                      <a:lnTo>
                                        <a:pt x="339" y="436"/>
                                      </a:lnTo>
                                      <a:lnTo>
                                        <a:pt x="289" y="447"/>
                                      </a:lnTo>
                                      <a:lnTo>
                                        <a:pt x="243" y="458"/>
                                      </a:lnTo>
                                      <a:lnTo>
                                        <a:pt x="225" y="465"/>
                                      </a:lnTo>
                                      <a:lnTo>
                                        <a:pt x="211" y="468"/>
                                      </a:lnTo>
                                      <a:lnTo>
                                        <a:pt x="161" y="486"/>
                                      </a:lnTo>
                                      <a:lnTo>
                                        <a:pt x="118" y="504"/>
                                      </a:lnTo>
                                      <a:lnTo>
                                        <a:pt x="78" y="529"/>
                                      </a:lnTo>
                                      <a:lnTo>
                                        <a:pt x="46" y="558"/>
                                      </a:lnTo>
                                      <a:lnTo>
                                        <a:pt x="21" y="597"/>
                                      </a:lnTo>
                                      <a:lnTo>
                                        <a:pt x="3" y="644"/>
                                      </a:lnTo>
                                      <a:lnTo>
                                        <a:pt x="0" y="697"/>
                                      </a:lnTo>
                                      <a:lnTo>
                                        <a:pt x="3" y="751"/>
                                      </a:lnTo>
                                      <a:lnTo>
                                        <a:pt x="25" y="797"/>
                                      </a:lnTo>
                                      <a:lnTo>
                                        <a:pt x="50" y="833"/>
                                      </a:lnTo>
                                      <a:lnTo>
                                        <a:pt x="86" y="862"/>
                                      </a:lnTo>
                                      <a:lnTo>
                                        <a:pt x="128" y="887"/>
                                      </a:lnTo>
                                      <a:lnTo>
                                        <a:pt x="171" y="905"/>
                                      </a:lnTo>
                                      <a:lnTo>
                                        <a:pt x="218" y="923"/>
                                      </a:lnTo>
                                      <a:lnTo>
                                        <a:pt x="218" y="862"/>
                                      </a:lnTo>
                                      <a:lnTo>
                                        <a:pt x="214" y="801"/>
                                      </a:lnTo>
                                      <a:lnTo>
                                        <a:pt x="182" y="783"/>
                                      </a:lnTo>
                                      <a:lnTo>
                                        <a:pt x="157" y="762"/>
                                      </a:lnTo>
                                      <a:lnTo>
                                        <a:pt x="139" y="733"/>
                                      </a:lnTo>
                                      <a:lnTo>
                                        <a:pt x="136" y="701"/>
                                      </a:lnTo>
                                      <a:lnTo>
                                        <a:pt x="139" y="665"/>
                                      </a:lnTo>
                                      <a:lnTo>
                                        <a:pt x="157" y="640"/>
                                      </a:lnTo>
                                      <a:lnTo>
                                        <a:pt x="179" y="619"/>
                                      </a:lnTo>
                                      <a:lnTo>
                                        <a:pt x="211" y="601"/>
                                      </a:lnTo>
                                      <a:lnTo>
                                        <a:pt x="229" y="594"/>
                                      </a:lnTo>
                                      <a:lnTo>
                                        <a:pt x="246" y="586"/>
                                      </a:lnTo>
                                      <a:lnTo>
                                        <a:pt x="289" y="576"/>
                                      </a:lnTo>
                                      <a:lnTo>
                                        <a:pt x="336" y="561"/>
                                      </a:lnTo>
                                      <a:lnTo>
                                        <a:pt x="350" y="558"/>
                                      </a:lnTo>
                                      <a:lnTo>
                                        <a:pt x="368" y="554"/>
                                      </a:lnTo>
                                      <a:lnTo>
                                        <a:pt x="422" y="540"/>
                                      </a:lnTo>
                                      <a:lnTo>
                                        <a:pt x="472" y="526"/>
                                      </a:lnTo>
                                      <a:lnTo>
                                        <a:pt x="522" y="508"/>
                                      </a:lnTo>
                                      <a:lnTo>
                                        <a:pt x="568" y="486"/>
                                      </a:lnTo>
                                      <a:lnTo>
                                        <a:pt x="607" y="458"/>
                                      </a:lnTo>
                                      <a:lnTo>
                                        <a:pt x="643" y="422"/>
                                      </a:lnTo>
                                      <a:lnTo>
                                        <a:pt x="668" y="379"/>
                                      </a:lnTo>
                                      <a:lnTo>
                                        <a:pt x="686" y="329"/>
                                      </a:lnTo>
                                      <a:lnTo>
                                        <a:pt x="693" y="265"/>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6" name="Freeform 256"/>
                              <wps:cNvSpPr>
                                <a:spLocks/>
                              </wps:cNvSpPr>
                              <wps:spPr bwMode="auto">
                                <a:xfrm>
                                  <a:off x="1294" y="1209"/>
                                  <a:ext cx="393" cy="497"/>
                                </a:xfrm>
                                <a:custGeom>
                                  <a:avLst/>
                                  <a:gdLst>
                                    <a:gd name="T0" fmla="*/ 0 w 393"/>
                                    <a:gd name="T1" fmla="*/ 389 h 497"/>
                                    <a:gd name="T2" fmla="*/ 7 w 393"/>
                                    <a:gd name="T3" fmla="*/ 425 h 497"/>
                                    <a:gd name="T4" fmla="*/ 28 w 393"/>
                                    <a:gd name="T5" fmla="*/ 457 h 497"/>
                                    <a:gd name="T6" fmla="*/ 53 w 393"/>
                                    <a:gd name="T7" fmla="*/ 479 h 497"/>
                                    <a:gd name="T8" fmla="*/ 82 w 393"/>
                                    <a:gd name="T9" fmla="*/ 497 h 497"/>
                                    <a:gd name="T10" fmla="*/ 82 w 393"/>
                                    <a:gd name="T11" fmla="*/ 486 h 497"/>
                                    <a:gd name="T12" fmla="*/ 82 w 393"/>
                                    <a:gd name="T13" fmla="*/ 461 h 497"/>
                                    <a:gd name="T14" fmla="*/ 82 w 393"/>
                                    <a:gd name="T15" fmla="*/ 432 h 497"/>
                                    <a:gd name="T16" fmla="*/ 82 w 393"/>
                                    <a:gd name="T17" fmla="*/ 411 h 497"/>
                                    <a:gd name="T18" fmla="*/ 82 w 393"/>
                                    <a:gd name="T19" fmla="*/ 400 h 497"/>
                                    <a:gd name="T20" fmla="*/ 86 w 393"/>
                                    <a:gd name="T21" fmla="*/ 389 h 497"/>
                                    <a:gd name="T22" fmla="*/ 89 w 393"/>
                                    <a:gd name="T23" fmla="*/ 382 h 497"/>
                                    <a:gd name="T24" fmla="*/ 96 w 393"/>
                                    <a:gd name="T25" fmla="*/ 375 h 497"/>
                                    <a:gd name="T26" fmla="*/ 103 w 393"/>
                                    <a:gd name="T27" fmla="*/ 372 h 497"/>
                                    <a:gd name="T28" fmla="*/ 114 w 393"/>
                                    <a:gd name="T29" fmla="*/ 368 h 497"/>
                                    <a:gd name="T30" fmla="*/ 143 w 393"/>
                                    <a:gd name="T31" fmla="*/ 354 h 497"/>
                                    <a:gd name="T32" fmla="*/ 178 w 393"/>
                                    <a:gd name="T33" fmla="*/ 343 h 497"/>
                                    <a:gd name="T34" fmla="*/ 196 w 393"/>
                                    <a:gd name="T35" fmla="*/ 336 h 497"/>
                                    <a:gd name="T36" fmla="*/ 214 w 393"/>
                                    <a:gd name="T37" fmla="*/ 329 h 497"/>
                                    <a:gd name="T38" fmla="*/ 254 w 393"/>
                                    <a:gd name="T39" fmla="*/ 318 h 497"/>
                                    <a:gd name="T40" fmla="*/ 296 w 393"/>
                                    <a:gd name="T41" fmla="*/ 300 h 497"/>
                                    <a:gd name="T42" fmla="*/ 332 w 393"/>
                                    <a:gd name="T43" fmla="*/ 279 h 497"/>
                                    <a:gd name="T44" fmla="*/ 364 w 393"/>
                                    <a:gd name="T45" fmla="*/ 254 h 497"/>
                                    <a:gd name="T46" fmla="*/ 386 w 393"/>
                                    <a:gd name="T47" fmla="*/ 218 h 497"/>
                                    <a:gd name="T48" fmla="*/ 393 w 393"/>
                                    <a:gd name="T49" fmla="*/ 171 h 497"/>
                                    <a:gd name="T50" fmla="*/ 386 w 393"/>
                                    <a:gd name="T51" fmla="*/ 125 h 497"/>
                                    <a:gd name="T52" fmla="*/ 368 w 393"/>
                                    <a:gd name="T53" fmla="*/ 89 h 497"/>
                                    <a:gd name="T54" fmla="*/ 339 w 393"/>
                                    <a:gd name="T55" fmla="*/ 60 h 497"/>
                                    <a:gd name="T56" fmla="*/ 304 w 393"/>
                                    <a:gd name="T57" fmla="*/ 35 h 497"/>
                                    <a:gd name="T58" fmla="*/ 264 w 393"/>
                                    <a:gd name="T59" fmla="*/ 14 h 497"/>
                                    <a:gd name="T60" fmla="*/ 221 w 393"/>
                                    <a:gd name="T61" fmla="*/ 0 h 497"/>
                                    <a:gd name="T62" fmla="*/ 218 w 393"/>
                                    <a:gd name="T63" fmla="*/ 53 h 497"/>
                                    <a:gd name="T64" fmla="*/ 218 w 393"/>
                                    <a:gd name="T65" fmla="*/ 110 h 497"/>
                                    <a:gd name="T66" fmla="*/ 250 w 393"/>
                                    <a:gd name="T67" fmla="*/ 125 h 497"/>
                                    <a:gd name="T68" fmla="*/ 271 w 393"/>
                                    <a:gd name="T69" fmla="*/ 146 h 497"/>
                                    <a:gd name="T70" fmla="*/ 282 w 393"/>
                                    <a:gd name="T71" fmla="*/ 171 h 497"/>
                                    <a:gd name="T72" fmla="*/ 275 w 393"/>
                                    <a:gd name="T73" fmla="*/ 196 h 497"/>
                                    <a:gd name="T74" fmla="*/ 257 w 393"/>
                                    <a:gd name="T75" fmla="*/ 214 h 497"/>
                                    <a:gd name="T76" fmla="*/ 236 w 393"/>
                                    <a:gd name="T77" fmla="*/ 228 h 497"/>
                                    <a:gd name="T78" fmla="*/ 214 w 393"/>
                                    <a:gd name="T79" fmla="*/ 239 h 497"/>
                                    <a:gd name="T80" fmla="*/ 204 w 393"/>
                                    <a:gd name="T81" fmla="*/ 243 h 497"/>
                                    <a:gd name="T82" fmla="*/ 196 w 393"/>
                                    <a:gd name="T83" fmla="*/ 246 h 497"/>
                                    <a:gd name="T84" fmla="*/ 186 w 393"/>
                                    <a:gd name="T85" fmla="*/ 250 h 497"/>
                                    <a:gd name="T86" fmla="*/ 182 w 393"/>
                                    <a:gd name="T87" fmla="*/ 250 h 497"/>
                                    <a:gd name="T88" fmla="*/ 146 w 393"/>
                                    <a:gd name="T89" fmla="*/ 261 h 497"/>
                                    <a:gd name="T90" fmla="*/ 114 w 393"/>
                                    <a:gd name="T91" fmla="*/ 275 h 497"/>
                                    <a:gd name="T92" fmla="*/ 96 w 393"/>
                                    <a:gd name="T93" fmla="*/ 282 h 497"/>
                                    <a:gd name="T94" fmla="*/ 78 w 393"/>
                                    <a:gd name="T95" fmla="*/ 289 h 497"/>
                                    <a:gd name="T96" fmla="*/ 50 w 393"/>
                                    <a:gd name="T97" fmla="*/ 307 h 497"/>
                                    <a:gd name="T98" fmla="*/ 25 w 393"/>
                                    <a:gd name="T99" fmla="*/ 329 h 497"/>
                                    <a:gd name="T100" fmla="*/ 7 w 393"/>
                                    <a:gd name="T101" fmla="*/ 354 h 497"/>
                                    <a:gd name="T102" fmla="*/ 0 w 393"/>
                                    <a:gd name="T103" fmla="*/ 389 h 4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393" h="497">
                                      <a:moveTo>
                                        <a:pt x="0" y="389"/>
                                      </a:moveTo>
                                      <a:lnTo>
                                        <a:pt x="7" y="425"/>
                                      </a:lnTo>
                                      <a:lnTo>
                                        <a:pt x="28" y="457"/>
                                      </a:lnTo>
                                      <a:lnTo>
                                        <a:pt x="53" y="479"/>
                                      </a:lnTo>
                                      <a:lnTo>
                                        <a:pt x="82" y="497"/>
                                      </a:lnTo>
                                      <a:lnTo>
                                        <a:pt x="82" y="486"/>
                                      </a:lnTo>
                                      <a:lnTo>
                                        <a:pt x="82" y="461"/>
                                      </a:lnTo>
                                      <a:lnTo>
                                        <a:pt x="82" y="432"/>
                                      </a:lnTo>
                                      <a:lnTo>
                                        <a:pt x="82" y="411"/>
                                      </a:lnTo>
                                      <a:lnTo>
                                        <a:pt x="82" y="400"/>
                                      </a:lnTo>
                                      <a:lnTo>
                                        <a:pt x="86" y="389"/>
                                      </a:lnTo>
                                      <a:lnTo>
                                        <a:pt x="89" y="382"/>
                                      </a:lnTo>
                                      <a:lnTo>
                                        <a:pt x="96" y="375"/>
                                      </a:lnTo>
                                      <a:lnTo>
                                        <a:pt x="103" y="372"/>
                                      </a:lnTo>
                                      <a:lnTo>
                                        <a:pt x="114" y="368"/>
                                      </a:lnTo>
                                      <a:lnTo>
                                        <a:pt x="143" y="354"/>
                                      </a:lnTo>
                                      <a:lnTo>
                                        <a:pt x="178" y="343"/>
                                      </a:lnTo>
                                      <a:lnTo>
                                        <a:pt x="196" y="336"/>
                                      </a:lnTo>
                                      <a:lnTo>
                                        <a:pt x="214" y="329"/>
                                      </a:lnTo>
                                      <a:lnTo>
                                        <a:pt x="254" y="318"/>
                                      </a:lnTo>
                                      <a:lnTo>
                                        <a:pt x="296" y="300"/>
                                      </a:lnTo>
                                      <a:lnTo>
                                        <a:pt x="332" y="279"/>
                                      </a:lnTo>
                                      <a:lnTo>
                                        <a:pt x="364" y="254"/>
                                      </a:lnTo>
                                      <a:lnTo>
                                        <a:pt x="386" y="218"/>
                                      </a:lnTo>
                                      <a:lnTo>
                                        <a:pt x="393" y="171"/>
                                      </a:lnTo>
                                      <a:lnTo>
                                        <a:pt x="386" y="125"/>
                                      </a:lnTo>
                                      <a:lnTo>
                                        <a:pt x="368" y="89"/>
                                      </a:lnTo>
                                      <a:lnTo>
                                        <a:pt x="339" y="60"/>
                                      </a:lnTo>
                                      <a:lnTo>
                                        <a:pt x="304" y="35"/>
                                      </a:lnTo>
                                      <a:lnTo>
                                        <a:pt x="264" y="14"/>
                                      </a:lnTo>
                                      <a:lnTo>
                                        <a:pt x="221" y="0"/>
                                      </a:lnTo>
                                      <a:lnTo>
                                        <a:pt x="218" y="53"/>
                                      </a:lnTo>
                                      <a:lnTo>
                                        <a:pt x="218" y="110"/>
                                      </a:lnTo>
                                      <a:lnTo>
                                        <a:pt x="250" y="125"/>
                                      </a:lnTo>
                                      <a:lnTo>
                                        <a:pt x="271" y="146"/>
                                      </a:lnTo>
                                      <a:lnTo>
                                        <a:pt x="282" y="171"/>
                                      </a:lnTo>
                                      <a:lnTo>
                                        <a:pt x="275" y="196"/>
                                      </a:lnTo>
                                      <a:lnTo>
                                        <a:pt x="257" y="214"/>
                                      </a:lnTo>
                                      <a:lnTo>
                                        <a:pt x="236" y="228"/>
                                      </a:lnTo>
                                      <a:lnTo>
                                        <a:pt x="214" y="239"/>
                                      </a:lnTo>
                                      <a:lnTo>
                                        <a:pt x="204" y="243"/>
                                      </a:lnTo>
                                      <a:lnTo>
                                        <a:pt x="196" y="246"/>
                                      </a:lnTo>
                                      <a:lnTo>
                                        <a:pt x="186" y="250"/>
                                      </a:lnTo>
                                      <a:lnTo>
                                        <a:pt x="182" y="250"/>
                                      </a:lnTo>
                                      <a:lnTo>
                                        <a:pt x="146" y="261"/>
                                      </a:lnTo>
                                      <a:lnTo>
                                        <a:pt x="114" y="275"/>
                                      </a:lnTo>
                                      <a:lnTo>
                                        <a:pt x="96" y="282"/>
                                      </a:lnTo>
                                      <a:lnTo>
                                        <a:pt x="78" y="289"/>
                                      </a:lnTo>
                                      <a:lnTo>
                                        <a:pt x="50" y="307"/>
                                      </a:lnTo>
                                      <a:lnTo>
                                        <a:pt x="25" y="329"/>
                                      </a:lnTo>
                                      <a:lnTo>
                                        <a:pt x="7" y="354"/>
                                      </a:lnTo>
                                      <a:lnTo>
                                        <a:pt x="0" y="389"/>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7" name="Freeform 257"/>
                              <wps:cNvSpPr>
                                <a:spLocks noEditPoints="1"/>
                              </wps:cNvSpPr>
                              <wps:spPr bwMode="auto">
                                <a:xfrm>
                                  <a:off x="936" y="372"/>
                                  <a:ext cx="419" cy="400"/>
                                </a:xfrm>
                                <a:custGeom>
                                  <a:avLst/>
                                  <a:gdLst>
                                    <a:gd name="T0" fmla="*/ 415 w 419"/>
                                    <a:gd name="T1" fmla="*/ 0 h 400"/>
                                    <a:gd name="T2" fmla="*/ 369 w 419"/>
                                    <a:gd name="T3" fmla="*/ 18 h 400"/>
                                    <a:gd name="T4" fmla="*/ 333 w 419"/>
                                    <a:gd name="T5" fmla="*/ 32 h 400"/>
                                    <a:gd name="T6" fmla="*/ 315 w 419"/>
                                    <a:gd name="T7" fmla="*/ 39 h 400"/>
                                    <a:gd name="T8" fmla="*/ 286 w 419"/>
                                    <a:gd name="T9" fmla="*/ 50 h 400"/>
                                    <a:gd name="T10" fmla="*/ 251 w 419"/>
                                    <a:gd name="T11" fmla="*/ 57 h 400"/>
                                    <a:gd name="T12" fmla="*/ 215 w 419"/>
                                    <a:gd name="T13" fmla="*/ 79 h 400"/>
                                    <a:gd name="T14" fmla="*/ 176 w 419"/>
                                    <a:gd name="T15" fmla="*/ 111 h 400"/>
                                    <a:gd name="T16" fmla="*/ 165 w 419"/>
                                    <a:gd name="T17" fmla="*/ 125 h 400"/>
                                    <a:gd name="T18" fmla="*/ 147 w 419"/>
                                    <a:gd name="T19" fmla="*/ 150 h 400"/>
                                    <a:gd name="T20" fmla="*/ 129 w 419"/>
                                    <a:gd name="T21" fmla="*/ 172 h 400"/>
                                    <a:gd name="T22" fmla="*/ 118 w 419"/>
                                    <a:gd name="T23" fmla="*/ 200 h 400"/>
                                    <a:gd name="T24" fmla="*/ 111 w 419"/>
                                    <a:gd name="T25" fmla="*/ 229 h 400"/>
                                    <a:gd name="T26" fmla="*/ 100 w 419"/>
                                    <a:gd name="T27" fmla="*/ 250 h 400"/>
                                    <a:gd name="T28" fmla="*/ 93 w 419"/>
                                    <a:gd name="T29" fmla="*/ 265 h 400"/>
                                    <a:gd name="T30" fmla="*/ 90 w 419"/>
                                    <a:gd name="T31" fmla="*/ 275 h 400"/>
                                    <a:gd name="T32" fmla="*/ 90 w 419"/>
                                    <a:gd name="T33" fmla="*/ 282 h 400"/>
                                    <a:gd name="T34" fmla="*/ 86 w 419"/>
                                    <a:gd name="T35" fmla="*/ 290 h 400"/>
                                    <a:gd name="T36" fmla="*/ 90 w 419"/>
                                    <a:gd name="T37" fmla="*/ 293 h 400"/>
                                    <a:gd name="T38" fmla="*/ 90 w 419"/>
                                    <a:gd name="T39" fmla="*/ 297 h 400"/>
                                    <a:gd name="T40" fmla="*/ 90 w 419"/>
                                    <a:gd name="T41" fmla="*/ 297 h 400"/>
                                    <a:gd name="T42" fmla="*/ 86 w 419"/>
                                    <a:gd name="T43" fmla="*/ 300 h 400"/>
                                    <a:gd name="T44" fmla="*/ 86 w 419"/>
                                    <a:gd name="T45" fmla="*/ 307 h 400"/>
                                    <a:gd name="T46" fmla="*/ 79 w 419"/>
                                    <a:gd name="T47" fmla="*/ 318 h 400"/>
                                    <a:gd name="T48" fmla="*/ 68 w 419"/>
                                    <a:gd name="T49" fmla="*/ 332 h 400"/>
                                    <a:gd name="T50" fmla="*/ 50 w 419"/>
                                    <a:gd name="T51" fmla="*/ 347 h 400"/>
                                    <a:gd name="T52" fmla="*/ 29 w 419"/>
                                    <a:gd name="T53" fmla="*/ 357 h 400"/>
                                    <a:gd name="T54" fmla="*/ 0 w 419"/>
                                    <a:gd name="T55" fmla="*/ 357 h 400"/>
                                    <a:gd name="T56" fmla="*/ 11 w 419"/>
                                    <a:gd name="T57" fmla="*/ 361 h 400"/>
                                    <a:gd name="T58" fmla="*/ 22 w 419"/>
                                    <a:gd name="T59" fmla="*/ 361 h 400"/>
                                    <a:gd name="T60" fmla="*/ 33 w 419"/>
                                    <a:gd name="T61" fmla="*/ 361 h 400"/>
                                    <a:gd name="T62" fmla="*/ 43 w 419"/>
                                    <a:gd name="T63" fmla="*/ 357 h 400"/>
                                    <a:gd name="T64" fmla="*/ 50 w 419"/>
                                    <a:gd name="T65" fmla="*/ 357 h 400"/>
                                    <a:gd name="T66" fmla="*/ 58 w 419"/>
                                    <a:gd name="T67" fmla="*/ 354 h 400"/>
                                    <a:gd name="T68" fmla="*/ 58 w 419"/>
                                    <a:gd name="T69" fmla="*/ 354 h 400"/>
                                    <a:gd name="T70" fmla="*/ 58 w 419"/>
                                    <a:gd name="T71" fmla="*/ 354 h 400"/>
                                    <a:gd name="T72" fmla="*/ 58 w 419"/>
                                    <a:gd name="T73" fmla="*/ 361 h 400"/>
                                    <a:gd name="T74" fmla="*/ 54 w 419"/>
                                    <a:gd name="T75" fmla="*/ 372 h 400"/>
                                    <a:gd name="T76" fmla="*/ 50 w 419"/>
                                    <a:gd name="T77" fmla="*/ 383 h 400"/>
                                    <a:gd name="T78" fmla="*/ 47 w 419"/>
                                    <a:gd name="T79" fmla="*/ 400 h 400"/>
                                    <a:gd name="T80" fmla="*/ 72 w 419"/>
                                    <a:gd name="T81" fmla="*/ 350 h 400"/>
                                    <a:gd name="T82" fmla="*/ 93 w 419"/>
                                    <a:gd name="T83" fmla="*/ 325 h 400"/>
                                    <a:gd name="T84" fmla="*/ 104 w 419"/>
                                    <a:gd name="T85" fmla="*/ 311 h 400"/>
                                    <a:gd name="T86" fmla="*/ 115 w 419"/>
                                    <a:gd name="T87" fmla="*/ 311 h 400"/>
                                    <a:gd name="T88" fmla="*/ 133 w 419"/>
                                    <a:gd name="T89" fmla="*/ 311 h 400"/>
                                    <a:gd name="T90" fmla="*/ 154 w 419"/>
                                    <a:gd name="T91" fmla="*/ 304 h 400"/>
                                    <a:gd name="T92" fmla="*/ 183 w 419"/>
                                    <a:gd name="T93" fmla="*/ 290 h 400"/>
                                    <a:gd name="T94" fmla="*/ 226 w 419"/>
                                    <a:gd name="T95" fmla="*/ 265 h 400"/>
                                    <a:gd name="T96" fmla="*/ 268 w 419"/>
                                    <a:gd name="T97" fmla="*/ 236 h 400"/>
                                    <a:gd name="T98" fmla="*/ 304 w 419"/>
                                    <a:gd name="T99" fmla="*/ 207 h 400"/>
                                    <a:gd name="T100" fmla="*/ 329 w 419"/>
                                    <a:gd name="T101" fmla="*/ 182 h 400"/>
                                    <a:gd name="T102" fmla="*/ 354 w 419"/>
                                    <a:gd name="T103" fmla="*/ 154 h 400"/>
                                    <a:gd name="T104" fmla="*/ 386 w 419"/>
                                    <a:gd name="T105" fmla="*/ 132 h 400"/>
                                    <a:gd name="T106" fmla="*/ 419 w 419"/>
                                    <a:gd name="T107" fmla="*/ 118 h 400"/>
                                    <a:gd name="T108" fmla="*/ 415 w 419"/>
                                    <a:gd name="T109" fmla="*/ 54 h 400"/>
                                    <a:gd name="T110" fmla="*/ 415 w 419"/>
                                    <a:gd name="T111" fmla="*/ 0 h 400"/>
                                    <a:gd name="T112" fmla="*/ 204 w 419"/>
                                    <a:gd name="T113" fmla="*/ 186 h 400"/>
                                    <a:gd name="T114" fmla="*/ 179 w 419"/>
                                    <a:gd name="T115" fmla="*/ 193 h 400"/>
                                    <a:gd name="T116" fmla="*/ 211 w 419"/>
                                    <a:gd name="T117" fmla="*/ 143 h 400"/>
                                    <a:gd name="T118" fmla="*/ 247 w 419"/>
                                    <a:gd name="T119" fmla="*/ 143 h 400"/>
                                    <a:gd name="T120" fmla="*/ 204 w 419"/>
                                    <a:gd name="T121" fmla="*/ 186 h 4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19" h="400">
                                      <a:moveTo>
                                        <a:pt x="415" y="0"/>
                                      </a:moveTo>
                                      <a:lnTo>
                                        <a:pt x="369" y="18"/>
                                      </a:lnTo>
                                      <a:lnTo>
                                        <a:pt x="333" y="32"/>
                                      </a:lnTo>
                                      <a:lnTo>
                                        <a:pt x="315" y="39"/>
                                      </a:lnTo>
                                      <a:lnTo>
                                        <a:pt x="286" y="50"/>
                                      </a:lnTo>
                                      <a:lnTo>
                                        <a:pt x="251" y="57"/>
                                      </a:lnTo>
                                      <a:lnTo>
                                        <a:pt x="215" y="79"/>
                                      </a:lnTo>
                                      <a:lnTo>
                                        <a:pt x="176" y="111"/>
                                      </a:lnTo>
                                      <a:lnTo>
                                        <a:pt x="165" y="125"/>
                                      </a:lnTo>
                                      <a:lnTo>
                                        <a:pt x="147" y="150"/>
                                      </a:lnTo>
                                      <a:lnTo>
                                        <a:pt x="129" y="172"/>
                                      </a:lnTo>
                                      <a:lnTo>
                                        <a:pt x="118" y="200"/>
                                      </a:lnTo>
                                      <a:lnTo>
                                        <a:pt x="111" y="229"/>
                                      </a:lnTo>
                                      <a:lnTo>
                                        <a:pt x="100" y="250"/>
                                      </a:lnTo>
                                      <a:lnTo>
                                        <a:pt x="93" y="265"/>
                                      </a:lnTo>
                                      <a:lnTo>
                                        <a:pt x="90" y="275"/>
                                      </a:lnTo>
                                      <a:lnTo>
                                        <a:pt x="90" y="282"/>
                                      </a:lnTo>
                                      <a:lnTo>
                                        <a:pt x="86" y="290"/>
                                      </a:lnTo>
                                      <a:lnTo>
                                        <a:pt x="90" y="293"/>
                                      </a:lnTo>
                                      <a:lnTo>
                                        <a:pt x="90" y="297"/>
                                      </a:lnTo>
                                      <a:lnTo>
                                        <a:pt x="90" y="297"/>
                                      </a:lnTo>
                                      <a:lnTo>
                                        <a:pt x="86" y="300"/>
                                      </a:lnTo>
                                      <a:lnTo>
                                        <a:pt x="86" y="307"/>
                                      </a:lnTo>
                                      <a:lnTo>
                                        <a:pt x="79" y="318"/>
                                      </a:lnTo>
                                      <a:lnTo>
                                        <a:pt x="68" y="332"/>
                                      </a:lnTo>
                                      <a:lnTo>
                                        <a:pt x="50" y="347"/>
                                      </a:lnTo>
                                      <a:lnTo>
                                        <a:pt x="29" y="357"/>
                                      </a:lnTo>
                                      <a:lnTo>
                                        <a:pt x="0" y="357"/>
                                      </a:lnTo>
                                      <a:lnTo>
                                        <a:pt x="11" y="361"/>
                                      </a:lnTo>
                                      <a:lnTo>
                                        <a:pt x="22" y="361"/>
                                      </a:lnTo>
                                      <a:lnTo>
                                        <a:pt x="33" y="361"/>
                                      </a:lnTo>
                                      <a:lnTo>
                                        <a:pt x="43" y="357"/>
                                      </a:lnTo>
                                      <a:lnTo>
                                        <a:pt x="50" y="357"/>
                                      </a:lnTo>
                                      <a:lnTo>
                                        <a:pt x="58" y="354"/>
                                      </a:lnTo>
                                      <a:lnTo>
                                        <a:pt x="58" y="354"/>
                                      </a:lnTo>
                                      <a:lnTo>
                                        <a:pt x="58" y="354"/>
                                      </a:lnTo>
                                      <a:lnTo>
                                        <a:pt x="58" y="361"/>
                                      </a:lnTo>
                                      <a:lnTo>
                                        <a:pt x="54" y="372"/>
                                      </a:lnTo>
                                      <a:lnTo>
                                        <a:pt x="50" y="383"/>
                                      </a:lnTo>
                                      <a:lnTo>
                                        <a:pt x="47" y="400"/>
                                      </a:lnTo>
                                      <a:lnTo>
                                        <a:pt x="72" y="350"/>
                                      </a:lnTo>
                                      <a:lnTo>
                                        <a:pt x="93" y="325"/>
                                      </a:lnTo>
                                      <a:lnTo>
                                        <a:pt x="104" y="311"/>
                                      </a:lnTo>
                                      <a:lnTo>
                                        <a:pt x="115" y="311"/>
                                      </a:lnTo>
                                      <a:lnTo>
                                        <a:pt x="133" y="311"/>
                                      </a:lnTo>
                                      <a:lnTo>
                                        <a:pt x="154" y="304"/>
                                      </a:lnTo>
                                      <a:lnTo>
                                        <a:pt x="183" y="290"/>
                                      </a:lnTo>
                                      <a:lnTo>
                                        <a:pt x="226" y="265"/>
                                      </a:lnTo>
                                      <a:lnTo>
                                        <a:pt x="268" y="236"/>
                                      </a:lnTo>
                                      <a:lnTo>
                                        <a:pt x="304" y="207"/>
                                      </a:lnTo>
                                      <a:lnTo>
                                        <a:pt x="329" y="182"/>
                                      </a:lnTo>
                                      <a:lnTo>
                                        <a:pt x="354" y="154"/>
                                      </a:lnTo>
                                      <a:lnTo>
                                        <a:pt x="386" y="132"/>
                                      </a:lnTo>
                                      <a:lnTo>
                                        <a:pt x="419" y="118"/>
                                      </a:lnTo>
                                      <a:lnTo>
                                        <a:pt x="415" y="54"/>
                                      </a:lnTo>
                                      <a:lnTo>
                                        <a:pt x="415" y="0"/>
                                      </a:lnTo>
                                      <a:close/>
                                      <a:moveTo>
                                        <a:pt x="204" y="186"/>
                                      </a:moveTo>
                                      <a:lnTo>
                                        <a:pt x="179" y="193"/>
                                      </a:lnTo>
                                      <a:lnTo>
                                        <a:pt x="211" y="143"/>
                                      </a:lnTo>
                                      <a:lnTo>
                                        <a:pt x="247" y="143"/>
                                      </a:lnTo>
                                      <a:lnTo>
                                        <a:pt x="204" y="186"/>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8" name="Freeform 258"/>
                              <wps:cNvSpPr>
                                <a:spLocks/>
                              </wps:cNvSpPr>
                              <wps:spPr bwMode="auto">
                                <a:xfrm>
                                  <a:off x="1408" y="1584"/>
                                  <a:ext cx="64" cy="536"/>
                                </a:xfrm>
                                <a:custGeom>
                                  <a:avLst/>
                                  <a:gdLst>
                                    <a:gd name="T0" fmla="*/ 47 w 64"/>
                                    <a:gd name="T1" fmla="*/ 7 h 536"/>
                                    <a:gd name="T2" fmla="*/ 39 w 64"/>
                                    <a:gd name="T3" fmla="*/ 7 h 536"/>
                                    <a:gd name="T4" fmla="*/ 36 w 64"/>
                                    <a:gd name="T5" fmla="*/ 11 h 536"/>
                                    <a:gd name="T6" fmla="*/ 29 w 64"/>
                                    <a:gd name="T7" fmla="*/ 14 h 536"/>
                                    <a:gd name="T8" fmla="*/ 22 w 64"/>
                                    <a:gd name="T9" fmla="*/ 18 h 536"/>
                                    <a:gd name="T10" fmla="*/ 14 w 64"/>
                                    <a:gd name="T11" fmla="*/ 18 h 536"/>
                                    <a:gd name="T12" fmla="*/ 7 w 64"/>
                                    <a:gd name="T13" fmla="*/ 22 h 536"/>
                                    <a:gd name="T14" fmla="*/ 4 w 64"/>
                                    <a:gd name="T15" fmla="*/ 25 h 536"/>
                                    <a:gd name="T16" fmla="*/ 0 w 64"/>
                                    <a:gd name="T17" fmla="*/ 25 h 536"/>
                                    <a:gd name="T18" fmla="*/ 0 w 64"/>
                                    <a:gd name="T19" fmla="*/ 39 h 536"/>
                                    <a:gd name="T20" fmla="*/ 4 w 64"/>
                                    <a:gd name="T21" fmla="*/ 72 h 536"/>
                                    <a:gd name="T22" fmla="*/ 4 w 64"/>
                                    <a:gd name="T23" fmla="*/ 122 h 536"/>
                                    <a:gd name="T24" fmla="*/ 4 w 64"/>
                                    <a:gd name="T25" fmla="*/ 182 h 536"/>
                                    <a:gd name="T26" fmla="*/ 7 w 64"/>
                                    <a:gd name="T27" fmla="*/ 247 h 536"/>
                                    <a:gd name="T28" fmla="*/ 7 w 64"/>
                                    <a:gd name="T29" fmla="*/ 311 h 536"/>
                                    <a:gd name="T30" fmla="*/ 7 w 64"/>
                                    <a:gd name="T31" fmla="*/ 372 h 536"/>
                                    <a:gd name="T32" fmla="*/ 7 w 64"/>
                                    <a:gd name="T33" fmla="*/ 422 h 536"/>
                                    <a:gd name="T34" fmla="*/ 11 w 64"/>
                                    <a:gd name="T35" fmla="*/ 458 h 536"/>
                                    <a:gd name="T36" fmla="*/ 11 w 64"/>
                                    <a:gd name="T37" fmla="*/ 472 h 536"/>
                                    <a:gd name="T38" fmla="*/ 11 w 64"/>
                                    <a:gd name="T39" fmla="*/ 494 h 536"/>
                                    <a:gd name="T40" fmla="*/ 14 w 64"/>
                                    <a:gd name="T41" fmla="*/ 511 h 536"/>
                                    <a:gd name="T42" fmla="*/ 18 w 64"/>
                                    <a:gd name="T43" fmla="*/ 526 h 536"/>
                                    <a:gd name="T44" fmla="*/ 22 w 64"/>
                                    <a:gd name="T45" fmla="*/ 533 h 536"/>
                                    <a:gd name="T46" fmla="*/ 29 w 64"/>
                                    <a:gd name="T47" fmla="*/ 536 h 536"/>
                                    <a:gd name="T48" fmla="*/ 36 w 64"/>
                                    <a:gd name="T49" fmla="*/ 536 h 536"/>
                                    <a:gd name="T50" fmla="*/ 43 w 64"/>
                                    <a:gd name="T51" fmla="*/ 533 h 536"/>
                                    <a:gd name="T52" fmla="*/ 47 w 64"/>
                                    <a:gd name="T53" fmla="*/ 526 h 536"/>
                                    <a:gd name="T54" fmla="*/ 50 w 64"/>
                                    <a:gd name="T55" fmla="*/ 511 h 536"/>
                                    <a:gd name="T56" fmla="*/ 54 w 64"/>
                                    <a:gd name="T57" fmla="*/ 494 h 536"/>
                                    <a:gd name="T58" fmla="*/ 54 w 64"/>
                                    <a:gd name="T59" fmla="*/ 472 h 536"/>
                                    <a:gd name="T60" fmla="*/ 54 w 64"/>
                                    <a:gd name="T61" fmla="*/ 458 h 536"/>
                                    <a:gd name="T62" fmla="*/ 57 w 64"/>
                                    <a:gd name="T63" fmla="*/ 418 h 536"/>
                                    <a:gd name="T64" fmla="*/ 57 w 64"/>
                                    <a:gd name="T65" fmla="*/ 368 h 536"/>
                                    <a:gd name="T66" fmla="*/ 57 w 64"/>
                                    <a:gd name="T67" fmla="*/ 304 h 536"/>
                                    <a:gd name="T68" fmla="*/ 61 w 64"/>
                                    <a:gd name="T69" fmla="*/ 233 h 536"/>
                                    <a:gd name="T70" fmla="*/ 61 w 64"/>
                                    <a:gd name="T71" fmla="*/ 165 h 536"/>
                                    <a:gd name="T72" fmla="*/ 61 w 64"/>
                                    <a:gd name="T73" fmla="*/ 100 h 536"/>
                                    <a:gd name="T74" fmla="*/ 64 w 64"/>
                                    <a:gd name="T75" fmla="*/ 50 h 536"/>
                                    <a:gd name="T76" fmla="*/ 64 w 64"/>
                                    <a:gd name="T77" fmla="*/ 14 h 536"/>
                                    <a:gd name="T78" fmla="*/ 64 w 64"/>
                                    <a:gd name="T79" fmla="*/ 0 h 536"/>
                                    <a:gd name="T80" fmla="*/ 61 w 64"/>
                                    <a:gd name="T81" fmla="*/ 0 h 536"/>
                                    <a:gd name="T82" fmla="*/ 57 w 64"/>
                                    <a:gd name="T83" fmla="*/ 4 h 536"/>
                                    <a:gd name="T84" fmla="*/ 50 w 64"/>
                                    <a:gd name="T85" fmla="*/ 4 h 536"/>
                                    <a:gd name="T86" fmla="*/ 47 w 64"/>
                                    <a:gd name="T87" fmla="*/ 7 h 5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Lst>
                                  <a:rect l="0" t="0" r="r" b="b"/>
                                  <a:pathLst>
                                    <a:path w="64" h="536">
                                      <a:moveTo>
                                        <a:pt x="47" y="7"/>
                                      </a:moveTo>
                                      <a:lnTo>
                                        <a:pt x="39" y="7"/>
                                      </a:lnTo>
                                      <a:lnTo>
                                        <a:pt x="36" y="11"/>
                                      </a:lnTo>
                                      <a:lnTo>
                                        <a:pt x="29" y="14"/>
                                      </a:lnTo>
                                      <a:lnTo>
                                        <a:pt x="22" y="18"/>
                                      </a:lnTo>
                                      <a:lnTo>
                                        <a:pt x="14" y="18"/>
                                      </a:lnTo>
                                      <a:lnTo>
                                        <a:pt x="7" y="22"/>
                                      </a:lnTo>
                                      <a:lnTo>
                                        <a:pt x="4" y="25"/>
                                      </a:lnTo>
                                      <a:lnTo>
                                        <a:pt x="0" y="25"/>
                                      </a:lnTo>
                                      <a:lnTo>
                                        <a:pt x="0" y="39"/>
                                      </a:lnTo>
                                      <a:lnTo>
                                        <a:pt x="4" y="72"/>
                                      </a:lnTo>
                                      <a:lnTo>
                                        <a:pt x="4" y="122"/>
                                      </a:lnTo>
                                      <a:lnTo>
                                        <a:pt x="4" y="182"/>
                                      </a:lnTo>
                                      <a:lnTo>
                                        <a:pt x="7" y="247"/>
                                      </a:lnTo>
                                      <a:lnTo>
                                        <a:pt x="7" y="311"/>
                                      </a:lnTo>
                                      <a:lnTo>
                                        <a:pt x="7" y="372"/>
                                      </a:lnTo>
                                      <a:lnTo>
                                        <a:pt x="7" y="422"/>
                                      </a:lnTo>
                                      <a:lnTo>
                                        <a:pt x="11" y="458"/>
                                      </a:lnTo>
                                      <a:lnTo>
                                        <a:pt x="11" y="472"/>
                                      </a:lnTo>
                                      <a:lnTo>
                                        <a:pt x="11" y="494"/>
                                      </a:lnTo>
                                      <a:lnTo>
                                        <a:pt x="14" y="511"/>
                                      </a:lnTo>
                                      <a:lnTo>
                                        <a:pt x="18" y="526"/>
                                      </a:lnTo>
                                      <a:lnTo>
                                        <a:pt x="22" y="533"/>
                                      </a:lnTo>
                                      <a:lnTo>
                                        <a:pt x="29" y="536"/>
                                      </a:lnTo>
                                      <a:lnTo>
                                        <a:pt x="36" y="536"/>
                                      </a:lnTo>
                                      <a:lnTo>
                                        <a:pt x="43" y="533"/>
                                      </a:lnTo>
                                      <a:lnTo>
                                        <a:pt x="47" y="526"/>
                                      </a:lnTo>
                                      <a:lnTo>
                                        <a:pt x="50" y="511"/>
                                      </a:lnTo>
                                      <a:lnTo>
                                        <a:pt x="54" y="494"/>
                                      </a:lnTo>
                                      <a:lnTo>
                                        <a:pt x="54" y="472"/>
                                      </a:lnTo>
                                      <a:lnTo>
                                        <a:pt x="54" y="458"/>
                                      </a:lnTo>
                                      <a:lnTo>
                                        <a:pt x="57" y="418"/>
                                      </a:lnTo>
                                      <a:lnTo>
                                        <a:pt x="57" y="368"/>
                                      </a:lnTo>
                                      <a:lnTo>
                                        <a:pt x="57" y="304"/>
                                      </a:lnTo>
                                      <a:lnTo>
                                        <a:pt x="61" y="233"/>
                                      </a:lnTo>
                                      <a:lnTo>
                                        <a:pt x="61" y="165"/>
                                      </a:lnTo>
                                      <a:lnTo>
                                        <a:pt x="61" y="100"/>
                                      </a:lnTo>
                                      <a:lnTo>
                                        <a:pt x="64" y="50"/>
                                      </a:lnTo>
                                      <a:lnTo>
                                        <a:pt x="64" y="14"/>
                                      </a:lnTo>
                                      <a:lnTo>
                                        <a:pt x="64" y="0"/>
                                      </a:lnTo>
                                      <a:lnTo>
                                        <a:pt x="61" y="0"/>
                                      </a:lnTo>
                                      <a:lnTo>
                                        <a:pt x="57" y="4"/>
                                      </a:lnTo>
                                      <a:lnTo>
                                        <a:pt x="50" y="4"/>
                                      </a:lnTo>
                                      <a:lnTo>
                                        <a:pt x="47" y="7"/>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9" name="Freeform 259"/>
                              <wps:cNvSpPr>
                                <a:spLocks/>
                              </wps:cNvSpPr>
                              <wps:spPr bwMode="auto">
                                <a:xfrm>
                                  <a:off x="1397" y="951"/>
                                  <a:ext cx="90" cy="497"/>
                                </a:xfrm>
                                <a:custGeom>
                                  <a:avLst/>
                                  <a:gdLst>
                                    <a:gd name="T0" fmla="*/ 11 w 90"/>
                                    <a:gd name="T1" fmla="*/ 497 h 497"/>
                                    <a:gd name="T2" fmla="*/ 29 w 90"/>
                                    <a:gd name="T3" fmla="*/ 490 h 497"/>
                                    <a:gd name="T4" fmla="*/ 50 w 90"/>
                                    <a:gd name="T5" fmla="*/ 483 h 497"/>
                                    <a:gd name="T6" fmla="*/ 65 w 90"/>
                                    <a:gd name="T7" fmla="*/ 479 h 497"/>
                                    <a:gd name="T8" fmla="*/ 79 w 90"/>
                                    <a:gd name="T9" fmla="*/ 476 h 497"/>
                                    <a:gd name="T10" fmla="*/ 79 w 90"/>
                                    <a:gd name="T11" fmla="*/ 454 h 497"/>
                                    <a:gd name="T12" fmla="*/ 79 w 90"/>
                                    <a:gd name="T13" fmla="*/ 411 h 497"/>
                                    <a:gd name="T14" fmla="*/ 83 w 90"/>
                                    <a:gd name="T15" fmla="*/ 354 h 497"/>
                                    <a:gd name="T16" fmla="*/ 83 w 90"/>
                                    <a:gd name="T17" fmla="*/ 290 h 497"/>
                                    <a:gd name="T18" fmla="*/ 83 w 90"/>
                                    <a:gd name="T19" fmla="*/ 218 h 497"/>
                                    <a:gd name="T20" fmla="*/ 86 w 90"/>
                                    <a:gd name="T21" fmla="*/ 147 h 497"/>
                                    <a:gd name="T22" fmla="*/ 86 w 90"/>
                                    <a:gd name="T23" fmla="*/ 86 h 497"/>
                                    <a:gd name="T24" fmla="*/ 86 w 90"/>
                                    <a:gd name="T25" fmla="*/ 32 h 497"/>
                                    <a:gd name="T26" fmla="*/ 90 w 90"/>
                                    <a:gd name="T27" fmla="*/ 0 h 497"/>
                                    <a:gd name="T28" fmla="*/ 40 w 90"/>
                                    <a:gd name="T29" fmla="*/ 14 h 497"/>
                                    <a:gd name="T30" fmla="*/ 0 w 90"/>
                                    <a:gd name="T31" fmla="*/ 25 h 497"/>
                                    <a:gd name="T32" fmla="*/ 0 w 90"/>
                                    <a:gd name="T33" fmla="*/ 54 h 497"/>
                                    <a:gd name="T34" fmla="*/ 0 w 90"/>
                                    <a:gd name="T35" fmla="*/ 100 h 497"/>
                                    <a:gd name="T36" fmla="*/ 4 w 90"/>
                                    <a:gd name="T37" fmla="*/ 161 h 497"/>
                                    <a:gd name="T38" fmla="*/ 4 w 90"/>
                                    <a:gd name="T39" fmla="*/ 229 h 497"/>
                                    <a:gd name="T40" fmla="*/ 4 w 90"/>
                                    <a:gd name="T41" fmla="*/ 301 h 497"/>
                                    <a:gd name="T42" fmla="*/ 8 w 90"/>
                                    <a:gd name="T43" fmla="*/ 368 h 497"/>
                                    <a:gd name="T44" fmla="*/ 8 w 90"/>
                                    <a:gd name="T45" fmla="*/ 426 h 497"/>
                                    <a:gd name="T46" fmla="*/ 8 w 90"/>
                                    <a:gd name="T47" fmla="*/ 472 h 497"/>
                                    <a:gd name="T48" fmla="*/ 11 w 90"/>
                                    <a:gd name="T49" fmla="*/ 497 h 4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Lst>
                                  <a:rect l="0" t="0" r="r" b="b"/>
                                  <a:pathLst>
                                    <a:path w="90" h="497">
                                      <a:moveTo>
                                        <a:pt x="11" y="497"/>
                                      </a:moveTo>
                                      <a:lnTo>
                                        <a:pt x="29" y="490"/>
                                      </a:lnTo>
                                      <a:lnTo>
                                        <a:pt x="50" y="483"/>
                                      </a:lnTo>
                                      <a:lnTo>
                                        <a:pt x="65" y="479"/>
                                      </a:lnTo>
                                      <a:lnTo>
                                        <a:pt x="79" y="476"/>
                                      </a:lnTo>
                                      <a:lnTo>
                                        <a:pt x="79" y="454"/>
                                      </a:lnTo>
                                      <a:lnTo>
                                        <a:pt x="79" y="411"/>
                                      </a:lnTo>
                                      <a:lnTo>
                                        <a:pt x="83" y="354"/>
                                      </a:lnTo>
                                      <a:lnTo>
                                        <a:pt x="83" y="290"/>
                                      </a:lnTo>
                                      <a:lnTo>
                                        <a:pt x="83" y="218"/>
                                      </a:lnTo>
                                      <a:lnTo>
                                        <a:pt x="86" y="147"/>
                                      </a:lnTo>
                                      <a:lnTo>
                                        <a:pt x="86" y="86"/>
                                      </a:lnTo>
                                      <a:lnTo>
                                        <a:pt x="86" y="32"/>
                                      </a:lnTo>
                                      <a:lnTo>
                                        <a:pt x="90" y="0"/>
                                      </a:lnTo>
                                      <a:lnTo>
                                        <a:pt x="40" y="14"/>
                                      </a:lnTo>
                                      <a:lnTo>
                                        <a:pt x="0" y="25"/>
                                      </a:lnTo>
                                      <a:lnTo>
                                        <a:pt x="0" y="54"/>
                                      </a:lnTo>
                                      <a:lnTo>
                                        <a:pt x="0" y="100"/>
                                      </a:lnTo>
                                      <a:lnTo>
                                        <a:pt x="4" y="161"/>
                                      </a:lnTo>
                                      <a:lnTo>
                                        <a:pt x="4" y="229"/>
                                      </a:lnTo>
                                      <a:lnTo>
                                        <a:pt x="4" y="301"/>
                                      </a:lnTo>
                                      <a:lnTo>
                                        <a:pt x="8" y="368"/>
                                      </a:lnTo>
                                      <a:lnTo>
                                        <a:pt x="8" y="426"/>
                                      </a:lnTo>
                                      <a:lnTo>
                                        <a:pt x="8" y="472"/>
                                      </a:lnTo>
                                      <a:lnTo>
                                        <a:pt x="11" y="497"/>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0" name="Freeform 260"/>
                              <wps:cNvSpPr>
                                <a:spLocks/>
                              </wps:cNvSpPr>
                              <wps:spPr bwMode="auto">
                                <a:xfrm>
                                  <a:off x="1362" y="0"/>
                                  <a:ext cx="164" cy="780"/>
                                </a:xfrm>
                                <a:custGeom>
                                  <a:avLst/>
                                  <a:gdLst>
                                    <a:gd name="T0" fmla="*/ 82 w 164"/>
                                    <a:gd name="T1" fmla="*/ 0 h 780"/>
                                    <a:gd name="T2" fmla="*/ 46 w 164"/>
                                    <a:gd name="T3" fmla="*/ 7 h 780"/>
                                    <a:gd name="T4" fmla="*/ 21 w 164"/>
                                    <a:gd name="T5" fmla="*/ 25 h 780"/>
                                    <a:gd name="T6" fmla="*/ 7 w 164"/>
                                    <a:gd name="T7" fmla="*/ 54 h 780"/>
                                    <a:gd name="T8" fmla="*/ 0 w 164"/>
                                    <a:gd name="T9" fmla="*/ 86 h 780"/>
                                    <a:gd name="T10" fmla="*/ 0 w 164"/>
                                    <a:gd name="T11" fmla="*/ 122 h 780"/>
                                    <a:gd name="T12" fmla="*/ 3 w 164"/>
                                    <a:gd name="T13" fmla="*/ 161 h 780"/>
                                    <a:gd name="T14" fmla="*/ 7 w 164"/>
                                    <a:gd name="T15" fmla="*/ 197 h 780"/>
                                    <a:gd name="T16" fmla="*/ 14 w 164"/>
                                    <a:gd name="T17" fmla="*/ 229 h 780"/>
                                    <a:gd name="T18" fmla="*/ 18 w 164"/>
                                    <a:gd name="T19" fmla="*/ 250 h 780"/>
                                    <a:gd name="T20" fmla="*/ 21 w 164"/>
                                    <a:gd name="T21" fmla="*/ 265 h 780"/>
                                    <a:gd name="T22" fmla="*/ 21 w 164"/>
                                    <a:gd name="T23" fmla="*/ 297 h 780"/>
                                    <a:gd name="T24" fmla="*/ 21 w 164"/>
                                    <a:gd name="T25" fmla="*/ 347 h 780"/>
                                    <a:gd name="T26" fmla="*/ 25 w 164"/>
                                    <a:gd name="T27" fmla="*/ 411 h 780"/>
                                    <a:gd name="T28" fmla="*/ 25 w 164"/>
                                    <a:gd name="T29" fmla="*/ 479 h 780"/>
                                    <a:gd name="T30" fmla="*/ 25 w 164"/>
                                    <a:gd name="T31" fmla="*/ 551 h 780"/>
                                    <a:gd name="T32" fmla="*/ 28 w 164"/>
                                    <a:gd name="T33" fmla="*/ 622 h 780"/>
                                    <a:gd name="T34" fmla="*/ 28 w 164"/>
                                    <a:gd name="T35" fmla="*/ 687 h 780"/>
                                    <a:gd name="T36" fmla="*/ 32 w 164"/>
                                    <a:gd name="T37" fmla="*/ 740 h 780"/>
                                    <a:gd name="T38" fmla="*/ 32 w 164"/>
                                    <a:gd name="T39" fmla="*/ 780 h 780"/>
                                    <a:gd name="T40" fmla="*/ 60 w 164"/>
                                    <a:gd name="T41" fmla="*/ 772 h 780"/>
                                    <a:gd name="T42" fmla="*/ 89 w 164"/>
                                    <a:gd name="T43" fmla="*/ 765 h 780"/>
                                    <a:gd name="T44" fmla="*/ 107 w 164"/>
                                    <a:gd name="T45" fmla="*/ 758 h 780"/>
                                    <a:gd name="T46" fmla="*/ 128 w 164"/>
                                    <a:gd name="T47" fmla="*/ 755 h 780"/>
                                    <a:gd name="T48" fmla="*/ 128 w 164"/>
                                    <a:gd name="T49" fmla="*/ 719 h 780"/>
                                    <a:gd name="T50" fmla="*/ 128 w 164"/>
                                    <a:gd name="T51" fmla="*/ 665 h 780"/>
                                    <a:gd name="T52" fmla="*/ 132 w 164"/>
                                    <a:gd name="T53" fmla="*/ 604 h 780"/>
                                    <a:gd name="T54" fmla="*/ 132 w 164"/>
                                    <a:gd name="T55" fmla="*/ 536 h 780"/>
                                    <a:gd name="T56" fmla="*/ 136 w 164"/>
                                    <a:gd name="T57" fmla="*/ 468 h 780"/>
                                    <a:gd name="T58" fmla="*/ 136 w 164"/>
                                    <a:gd name="T59" fmla="*/ 404 h 780"/>
                                    <a:gd name="T60" fmla="*/ 136 w 164"/>
                                    <a:gd name="T61" fmla="*/ 343 h 780"/>
                                    <a:gd name="T62" fmla="*/ 139 w 164"/>
                                    <a:gd name="T63" fmla="*/ 297 h 780"/>
                                    <a:gd name="T64" fmla="*/ 139 w 164"/>
                                    <a:gd name="T65" fmla="*/ 265 h 780"/>
                                    <a:gd name="T66" fmla="*/ 139 w 164"/>
                                    <a:gd name="T67" fmla="*/ 250 h 780"/>
                                    <a:gd name="T68" fmla="*/ 143 w 164"/>
                                    <a:gd name="T69" fmla="*/ 225 h 780"/>
                                    <a:gd name="T70" fmla="*/ 150 w 164"/>
                                    <a:gd name="T71" fmla="*/ 193 h 780"/>
                                    <a:gd name="T72" fmla="*/ 157 w 164"/>
                                    <a:gd name="T73" fmla="*/ 157 h 780"/>
                                    <a:gd name="T74" fmla="*/ 161 w 164"/>
                                    <a:gd name="T75" fmla="*/ 118 h 780"/>
                                    <a:gd name="T76" fmla="*/ 164 w 164"/>
                                    <a:gd name="T77" fmla="*/ 82 h 780"/>
                                    <a:gd name="T78" fmla="*/ 157 w 164"/>
                                    <a:gd name="T79" fmla="*/ 50 h 780"/>
                                    <a:gd name="T80" fmla="*/ 143 w 164"/>
                                    <a:gd name="T81" fmla="*/ 25 h 780"/>
                                    <a:gd name="T82" fmla="*/ 118 w 164"/>
                                    <a:gd name="T83" fmla="*/ 7 h 780"/>
                                    <a:gd name="T84" fmla="*/ 82 w 164"/>
                                    <a:gd name="T85" fmla="*/ 0 h 78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Lst>
                                  <a:rect l="0" t="0" r="r" b="b"/>
                                  <a:pathLst>
                                    <a:path w="164" h="780">
                                      <a:moveTo>
                                        <a:pt x="82" y="0"/>
                                      </a:moveTo>
                                      <a:lnTo>
                                        <a:pt x="46" y="7"/>
                                      </a:lnTo>
                                      <a:lnTo>
                                        <a:pt x="21" y="25"/>
                                      </a:lnTo>
                                      <a:lnTo>
                                        <a:pt x="7" y="54"/>
                                      </a:lnTo>
                                      <a:lnTo>
                                        <a:pt x="0" y="86"/>
                                      </a:lnTo>
                                      <a:lnTo>
                                        <a:pt x="0" y="122"/>
                                      </a:lnTo>
                                      <a:lnTo>
                                        <a:pt x="3" y="161"/>
                                      </a:lnTo>
                                      <a:lnTo>
                                        <a:pt x="7" y="197"/>
                                      </a:lnTo>
                                      <a:lnTo>
                                        <a:pt x="14" y="229"/>
                                      </a:lnTo>
                                      <a:lnTo>
                                        <a:pt x="18" y="250"/>
                                      </a:lnTo>
                                      <a:lnTo>
                                        <a:pt x="21" y="265"/>
                                      </a:lnTo>
                                      <a:lnTo>
                                        <a:pt x="21" y="297"/>
                                      </a:lnTo>
                                      <a:lnTo>
                                        <a:pt x="21" y="347"/>
                                      </a:lnTo>
                                      <a:lnTo>
                                        <a:pt x="25" y="411"/>
                                      </a:lnTo>
                                      <a:lnTo>
                                        <a:pt x="25" y="479"/>
                                      </a:lnTo>
                                      <a:lnTo>
                                        <a:pt x="25" y="551"/>
                                      </a:lnTo>
                                      <a:lnTo>
                                        <a:pt x="28" y="622"/>
                                      </a:lnTo>
                                      <a:lnTo>
                                        <a:pt x="28" y="687"/>
                                      </a:lnTo>
                                      <a:lnTo>
                                        <a:pt x="32" y="740"/>
                                      </a:lnTo>
                                      <a:lnTo>
                                        <a:pt x="32" y="780"/>
                                      </a:lnTo>
                                      <a:lnTo>
                                        <a:pt x="60" y="772"/>
                                      </a:lnTo>
                                      <a:lnTo>
                                        <a:pt x="89" y="765"/>
                                      </a:lnTo>
                                      <a:lnTo>
                                        <a:pt x="107" y="758"/>
                                      </a:lnTo>
                                      <a:lnTo>
                                        <a:pt x="128" y="755"/>
                                      </a:lnTo>
                                      <a:lnTo>
                                        <a:pt x="128" y="719"/>
                                      </a:lnTo>
                                      <a:lnTo>
                                        <a:pt x="128" y="665"/>
                                      </a:lnTo>
                                      <a:lnTo>
                                        <a:pt x="132" y="604"/>
                                      </a:lnTo>
                                      <a:lnTo>
                                        <a:pt x="132" y="536"/>
                                      </a:lnTo>
                                      <a:lnTo>
                                        <a:pt x="136" y="468"/>
                                      </a:lnTo>
                                      <a:lnTo>
                                        <a:pt x="136" y="404"/>
                                      </a:lnTo>
                                      <a:lnTo>
                                        <a:pt x="136" y="343"/>
                                      </a:lnTo>
                                      <a:lnTo>
                                        <a:pt x="139" y="297"/>
                                      </a:lnTo>
                                      <a:lnTo>
                                        <a:pt x="139" y="265"/>
                                      </a:lnTo>
                                      <a:lnTo>
                                        <a:pt x="139" y="250"/>
                                      </a:lnTo>
                                      <a:lnTo>
                                        <a:pt x="143" y="225"/>
                                      </a:lnTo>
                                      <a:lnTo>
                                        <a:pt x="150" y="193"/>
                                      </a:lnTo>
                                      <a:lnTo>
                                        <a:pt x="157" y="157"/>
                                      </a:lnTo>
                                      <a:lnTo>
                                        <a:pt x="161" y="118"/>
                                      </a:lnTo>
                                      <a:lnTo>
                                        <a:pt x="164" y="82"/>
                                      </a:lnTo>
                                      <a:lnTo>
                                        <a:pt x="157" y="50"/>
                                      </a:lnTo>
                                      <a:lnTo>
                                        <a:pt x="143" y="25"/>
                                      </a:lnTo>
                                      <a:lnTo>
                                        <a:pt x="118" y="7"/>
                                      </a:lnTo>
                                      <a:lnTo>
                                        <a:pt x="82" y="0"/>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g:grpSp>
                          <wpg:grpSp>
                            <wpg:cNvPr id="11" name="Group 261"/>
                            <wpg:cNvGrpSpPr>
                              <a:grpSpLocks/>
                            </wpg:cNvGrpSpPr>
                            <wpg:grpSpPr bwMode="auto">
                              <a:xfrm>
                                <a:off x="3131" y="422"/>
                                <a:ext cx="5171" cy="1927"/>
                                <a:chOff x="3131" y="422"/>
                                <a:chExt cx="5171" cy="1927"/>
                              </a:xfrm>
                            </wpg:grpSpPr>
                            <wps:wsp>
                              <wps:cNvPr id="12" name="Freeform 262"/>
                              <wps:cNvSpPr>
                                <a:spLocks/>
                              </wps:cNvSpPr>
                              <wps:spPr bwMode="auto">
                                <a:xfrm>
                                  <a:off x="3134" y="476"/>
                                  <a:ext cx="794" cy="722"/>
                                </a:xfrm>
                                <a:custGeom>
                                  <a:avLst/>
                                  <a:gdLst>
                                    <a:gd name="T0" fmla="*/ 401 w 794"/>
                                    <a:gd name="T1" fmla="*/ 128 h 722"/>
                                    <a:gd name="T2" fmla="*/ 397 w 794"/>
                                    <a:gd name="T3" fmla="*/ 128 h 722"/>
                                    <a:gd name="T4" fmla="*/ 290 w 794"/>
                                    <a:gd name="T5" fmla="*/ 722 h 722"/>
                                    <a:gd name="T6" fmla="*/ 140 w 794"/>
                                    <a:gd name="T7" fmla="*/ 722 h 722"/>
                                    <a:gd name="T8" fmla="*/ 0 w 794"/>
                                    <a:gd name="T9" fmla="*/ 0 h 722"/>
                                    <a:gd name="T10" fmla="*/ 118 w 794"/>
                                    <a:gd name="T11" fmla="*/ 0 h 722"/>
                                    <a:gd name="T12" fmla="*/ 215 w 794"/>
                                    <a:gd name="T13" fmla="*/ 554 h 722"/>
                                    <a:gd name="T14" fmla="*/ 218 w 794"/>
                                    <a:gd name="T15" fmla="*/ 554 h 722"/>
                                    <a:gd name="T16" fmla="*/ 322 w 794"/>
                                    <a:gd name="T17" fmla="*/ 0 h 722"/>
                                    <a:gd name="T18" fmla="*/ 476 w 794"/>
                                    <a:gd name="T19" fmla="*/ 0 h 722"/>
                                    <a:gd name="T20" fmla="*/ 576 w 794"/>
                                    <a:gd name="T21" fmla="*/ 554 h 722"/>
                                    <a:gd name="T22" fmla="*/ 579 w 794"/>
                                    <a:gd name="T23" fmla="*/ 554 h 722"/>
                                    <a:gd name="T24" fmla="*/ 679 w 794"/>
                                    <a:gd name="T25" fmla="*/ 0 h 722"/>
                                    <a:gd name="T26" fmla="*/ 794 w 794"/>
                                    <a:gd name="T27" fmla="*/ 0 h 722"/>
                                    <a:gd name="T28" fmla="*/ 651 w 794"/>
                                    <a:gd name="T29" fmla="*/ 722 h 722"/>
                                    <a:gd name="T30" fmla="*/ 501 w 794"/>
                                    <a:gd name="T31" fmla="*/ 722 h 722"/>
                                    <a:gd name="T32" fmla="*/ 401 w 794"/>
                                    <a:gd name="T33" fmla="*/ 128 h 72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794" h="722">
                                      <a:moveTo>
                                        <a:pt x="401" y="128"/>
                                      </a:moveTo>
                                      <a:lnTo>
                                        <a:pt x="397" y="128"/>
                                      </a:lnTo>
                                      <a:lnTo>
                                        <a:pt x="290" y="722"/>
                                      </a:lnTo>
                                      <a:lnTo>
                                        <a:pt x="140" y="722"/>
                                      </a:lnTo>
                                      <a:lnTo>
                                        <a:pt x="0" y="0"/>
                                      </a:lnTo>
                                      <a:lnTo>
                                        <a:pt x="118" y="0"/>
                                      </a:lnTo>
                                      <a:lnTo>
                                        <a:pt x="215" y="554"/>
                                      </a:lnTo>
                                      <a:lnTo>
                                        <a:pt x="218" y="554"/>
                                      </a:lnTo>
                                      <a:lnTo>
                                        <a:pt x="322" y="0"/>
                                      </a:lnTo>
                                      <a:lnTo>
                                        <a:pt x="476" y="0"/>
                                      </a:lnTo>
                                      <a:lnTo>
                                        <a:pt x="576" y="554"/>
                                      </a:lnTo>
                                      <a:lnTo>
                                        <a:pt x="579" y="554"/>
                                      </a:lnTo>
                                      <a:lnTo>
                                        <a:pt x="679" y="0"/>
                                      </a:lnTo>
                                      <a:lnTo>
                                        <a:pt x="794" y="0"/>
                                      </a:lnTo>
                                      <a:lnTo>
                                        <a:pt x="651" y="722"/>
                                      </a:lnTo>
                                      <a:lnTo>
                                        <a:pt x="501" y="722"/>
                                      </a:lnTo>
                                      <a:lnTo>
                                        <a:pt x="401" y="128"/>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3" name="Freeform 263"/>
                              <wps:cNvSpPr>
                                <a:spLocks noEditPoints="1"/>
                              </wps:cNvSpPr>
                              <wps:spPr bwMode="auto">
                                <a:xfrm>
                                  <a:off x="3914" y="654"/>
                                  <a:ext cx="446" cy="551"/>
                                </a:xfrm>
                                <a:custGeom>
                                  <a:avLst/>
                                  <a:gdLst>
                                    <a:gd name="T0" fmla="*/ 225 w 446"/>
                                    <a:gd name="T1" fmla="*/ 0 h 551"/>
                                    <a:gd name="T2" fmla="*/ 264 w 446"/>
                                    <a:gd name="T3" fmla="*/ 4 h 551"/>
                                    <a:gd name="T4" fmla="*/ 303 w 446"/>
                                    <a:gd name="T5" fmla="*/ 15 h 551"/>
                                    <a:gd name="T6" fmla="*/ 339 w 446"/>
                                    <a:gd name="T7" fmla="*/ 33 h 551"/>
                                    <a:gd name="T8" fmla="*/ 375 w 446"/>
                                    <a:gd name="T9" fmla="*/ 58 h 551"/>
                                    <a:gd name="T10" fmla="*/ 403 w 446"/>
                                    <a:gd name="T11" fmla="*/ 93 h 551"/>
                                    <a:gd name="T12" fmla="*/ 425 w 446"/>
                                    <a:gd name="T13" fmla="*/ 140 h 551"/>
                                    <a:gd name="T14" fmla="*/ 439 w 446"/>
                                    <a:gd name="T15" fmla="*/ 201 h 551"/>
                                    <a:gd name="T16" fmla="*/ 446 w 446"/>
                                    <a:gd name="T17" fmla="*/ 276 h 551"/>
                                    <a:gd name="T18" fmla="*/ 439 w 446"/>
                                    <a:gd name="T19" fmla="*/ 351 h 551"/>
                                    <a:gd name="T20" fmla="*/ 425 w 446"/>
                                    <a:gd name="T21" fmla="*/ 412 h 551"/>
                                    <a:gd name="T22" fmla="*/ 403 w 446"/>
                                    <a:gd name="T23" fmla="*/ 462 h 551"/>
                                    <a:gd name="T24" fmla="*/ 375 w 446"/>
                                    <a:gd name="T25" fmla="*/ 497 h 551"/>
                                    <a:gd name="T26" fmla="*/ 339 w 446"/>
                                    <a:gd name="T27" fmla="*/ 522 h 551"/>
                                    <a:gd name="T28" fmla="*/ 303 w 446"/>
                                    <a:gd name="T29" fmla="*/ 540 h 551"/>
                                    <a:gd name="T30" fmla="*/ 264 w 446"/>
                                    <a:gd name="T31" fmla="*/ 547 h 551"/>
                                    <a:gd name="T32" fmla="*/ 225 w 446"/>
                                    <a:gd name="T33" fmla="*/ 551 h 551"/>
                                    <a:gd name="T34" fmla="*/ 185 w 446"/>
                                    <a:gd name="T35" fmla="*/ 547 h 551"/>
                                    <a:gd name="T36" fmla="*/ 146 w 446"/>
                                    <a:gd name="T37" fmla="*/ 540 h 551"/>
                                    <a:gd name="T38" fmla="*/ 107 w 446"/>
                                    <a:gd name="T39" fmla="*/ 522 h 551"/>
                                    <a:gd name="T40" fmla="*/ 75 w 446"/>
                                    <a:gd name="T41" fmla="*/ 497 h 551"/>
                                    <a:gd name="T42" fmla="*/ 42 w 446"/>
                                    <a:gd name="T43" fmla="*/ 462 h 551"/>
                                    <a:gd name="T44" fmla="*/ 21 w 446"/>
                                    <a:gd name="T45" fmla="*/ 412 h 551"/>
                                    <a:gd name="T46" fmla="*/ 7 w 446"/>
                                    <a:gd name="T47" fmla="*/ 351 h 551"/>
                                    <a:gd name="T48" fmla="*/ 0 w 446"/>
                                    <a:gd name="T49" fmla="*/ 276 h 551"/>
                                    <a:gd name="T50" fmla="*/ 7 w 446"/>
                                    <a:gd name="T51" fmla="*/ 201 h 551"/>
                                    <a:gd name="T52" fmla="*/ 21 w 446"/>
                                    <a:gd name="T53" fmla="*/ 140 h 551"/>
                                    <a:gd name="T54" fmla="*/ 42 w 446"/>
                                    <a:gd name="T55" fmla="*/ 93 h 551"/>
                                    <a:gd name="T56" fmla="*/ 75 w 446"/>
                                    <a:gd name="T57" fmla="*/ 58 h 551"/>
                                    <a:gd name="T58" fmla="*/ 107 w 446"/>
                                    <a:gd name="T59" fmla="*/ 33 h 551"/>
                                    <a:gd name="T60" fmla="*/ 146 w 446"/>
                                    <a:gd name="T61" fmla="*/ 15 h 551"/>
                                    <a:gd name="T62" fmla="*/ 185 w 446"/>
                                    <a:gd name="T63" fmla="*/ 4 h 551"/>
                                    <a:gd name="T64" fmla="*/ 225 w 446"/>
                                    <a:gd name="T65" fmla="*/ 0 h 551"/>
                                    <a:gd name="T66" fmla="*/ 225 w 446"/>
                                    <a:gd name="T67" fmla="*/ 458 h 551"/>
                                    <a:gd name="T68" fmla="*/ 257 w 446"/>
                                    <a:gd name="T69" fmla="*/ 451 h 551"/>
                                    <a:gd name="T70" fmla="*/ 282 w 446"/>
                                    <a:gd name="T71" fmla="*/ 433 h 551"/>
                                    <a:gd name="T72" fmla="*/ 300 w 446"/>
                                    <a:gd name="T73" fmla="*/ 401 h 551"/>
                                    <a:gd name="T74" fmla="*/ 314 w 446"/>
                                    <a:gd name="T75" fmla="*/ 362 h 551"/>
                                    <a:gd name="T76" fmla="*/ 318 w 446"/>
                                    <a:gd name="T77" fmla="*/ 319 h 551"/>
                                    <a:gd name="T78" fmla="*/ 321 w 446"/>
                                    <a:gd name="T79" fmla="*/ 276 h 551"/>
                                    <a:gd name="T80" fmla="*/ 318 w 446"/>
                                    <a:gd name="T81" fmla="*/ 233 h 551"/>
                                    <a:gd name="T82" fmla="*/ 314 w 446"/>
                                    <a:gd name="T83" fmla="*/ 190 h 551"/>
                                    <a:gd name="T84" fmla="*/ 300 w 446"/>
                                    <a:gd name="T85" fmla="*/ 151 h 551"/>
                                    <a:gd name="T86" fmla="*/ 282 w 446"/>
                                    <a:gd name="T87" fmla="*/ 122 h 551"/>
                                    <a:gd name="T88" fmla="*/ 257 w 446"/>
                                    <a:gd name="T89" fmla="*/ 101 h 551"/>
                                    <a:gd name="T90" fmla="*/ 225 w 446"/>
                                    <a:gd name="T91" fmla="*/ 93 h 551"/>
                                    <a:gd name="T92" fmla="*/ 189 w 446"/>
                                    <a:gd name="T93" fmla="*/ 101 h 551"/>
                                    <a:gd name="T94" fmla="*/ 164 w 446"/>
                                    <a:gd name="T95" fmla="*/ 122 h 551"/>
                                    <a:gd name="T96" fmla="*/ 146 w 446"/>
                                    <a:gd name="T97" fmla="*/ 151 h 551"/>
                                    <a:gd name="T98" fmla="*/ 135 w 446"/>
                                    <a:gd name="T99" fmla="*/ 190 h 551"/>
                                    <a:gd name="T100" fmla="*/ 128 w 446"/>
                                    <a:gd name="T101" fmla="*/ 233 h 551"/>
                                    <a:gd name="T102" fmla="*/ 125 w 446"/>
                                    <a:gd name="T103" fmla="*/ 276 h 551"/>
                                    <a:gd name="T104" fmla="*/ 128 w 446"/>
                                    <a:gd name="T105" fmla="*/ 319 h 551"/>
                                    <a:gd name="T106" fmla="*/ 135 w 446"/>
                                    <a:gd name="T107" fmla="*/ 362 h 551"/>
                                    <a:gd name="T108" fmla="*/ 146 w 446"/>
                                    <a:gd name="T109" fmla="*/ 401 h 551"/>
                                    <a:gd name="T110" fmla="*/ 164 w 446"/>
                                    <a:gd name="T111" fmla="*/ 433 h 551"/>
                                    <a:gd name="T112" fmla="*/ 189 w 446"/>
                                    <a:gd name="T113" fmla="*/ 451 h 551"/>
                                    <a:gd name="T114" fmla="*/ 225 w 446"/>
                                    <a:gd name="T115" fmla="*/ 458 h 5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446" h="551">
                                      <a:moveTo>
                                        <a:pt x="225" y="0"/>
                                      </a:moveTo>
                                      <a:lnTo>
                                        <a:pt x="264" y="4"/>
                                      </a:lnTo>
                                      <a:lnTo>
                                        <a:pt x="303" y="15"/>
                                      </a:lnTo>
                                      <a:lnTo>
                                        <a:pt x="339" y="33"/>
                                      </a:lnTo>
                                      <a:lnTo>
                                        <a:pt x="375" y="58"/>
                                      </a:lnTo>
                                      <a:lnTo>
                                        <a:pt x="403" y="93"/>
                                      </a:lnTo>
                                      <a:lnTo>
                                        <a:pt x="425" y="140"/>
                                      </a:lnTo>
                                      <a:lnTo>
                                        <a:pt x="439" y="201"/>
                                      </a:lnTo>
                                      <a:lnTo>
                                        <a:pt x="446" y="276"/>
                                      </a:lnTo>
                                      <a:lnTo>
                                        <a:pt x="439" y="351"/>
                                      </a:lnTo>
                                      <a:lnTo>
                                        <a:pt x="425" y="412"/>
                                      </a:lnTo>
                                      <a:lnTo>
                                        <a:pt x="403" y="462"/>
                                      </a:lnTo>
                                      <a:lnTo>
                                        <a:pt x="375" y="497"/>
                                      </a:lnTo>
                                      <a:lnTo>
                                        <a:pt x="339" y="522"/>
                                      </a:lnTo>
                                      <a:lnTo>
                                        <a:pt x="303" y="540"/>
                                      </a:lnTo>
                                      <a:lnTo>
                                        <a:pt x="264" y="547"/>
                                      </a:lnTo>
                                      <a:lnTo>
                                        <a:pt x="225" y="551"/>
                                      </a:lnTo>
                                      <a:lnTo>
                                        <a:pt x="185" y="547"/>
                                      </a:lnTo>
                                      <a:lnTo>
                                        <a:pt x="146" y="540"/>
                                      </a:lnTo>
                                      <a:lnTo>
                                        <a:pt x="107" y="522"/>
                                      </a:lnTo>
                                      <a:lnTo>
                                        <a:pt x="75" y="497"/>
                                      </a:lnTo>
                                      <a:lnTo>
                                        <a:pt x="42" y="462"/>
                                      </a:lnTo>
                                      <a:lnTo>
                                        <a:pt x="21" y="412"/>
                                      </a:lnTo>
                                      <a:lnTo>
                                        <a:pt x="7" y="351"/>
                                      </a:lnTo>
                                      <a:lnTo>
                                        <a:pt x="0" y="276"/>
                                      </a:lnTo>
                                      <a:lnTo>
                                        <a:pt x="7" y="201"/>
                                      </a:lnTo>
                                      <a:lnTo>
                                        <a:pt x="21" y="140"/>
                                      </a:lnTo>
                                      <a:lnTo>
                                        <a:pt x="42" y="93"/>
                                      </a:lnTo>
                                      <a:lnTo>
                                        <a:pt x="75" y="58"/>
                                      </a:lnTo>
                                      <a:lnTo>
                                        <a:pt x="107" y="33"/>
                                      </a:lnTo>
                                      <a:lnTo>
                                        <a:pt x="146" y="15"/>
                                      </a:lnTo>
                                      <a:lnTo>
                                        <a:pt x="185" y="4"/>
                                      </a:lnTo>
                                      <a:lnTo>
                                        <a:pt x="225" y="0"/>
                                      </a:lnTo>
                                      <a:close/>
                                      <a:moveTo>
                                        <a:pt x="225" y="458"/>
                                      </a:moveTo>
                                      <a:lnTo>
                                        <a:pt x="257" y="451"/>
                                      </a:lnTo>
                                      <a:lnTo>
                                        <a:pt x="282" y="433"/>
                                      </a:lnTo>
                                      <a:lnTo>
                                        <a:pt x="300" y="401"/>
                                      </a:lnTo>
                                      <a:lnTo>
                                        <a:pt x="314" y="362"/>
                                      </a:lnTo>
                                      <a:lnTo>
                                        <a:pt x="318" y="319"/>
                                      </a:lnTo>
                                      <a:lnTo>
                                        <a:pt x="321" y="276"/>
                                      </a:lnTo>
                                      <a:lnTo>
                                        <a:pt x="318" y="233"/>
                                      </a:lnTo>
                                      <a:lnTo>
                                        <a:pt x="314" y="190"/>
                                      </a:lnTo>
                                      <a:lnTo>
                                        <a:pt x="300" y="151"/>
                                      </a:lnTo>
                                      <a:lnTo>
                                        <a:pt x="282" y="122"/>
                                      </a:lnTo>
                                      <a:lnTo>
                                        <a:pt x="257" y="101"/>
                                      </a:lnTo>
                                      <a:lnTo>
                                        <a:pt x="225" y="93"/>
                                      </a:lnTo>
                                      <a:lnTo>
                                        <a:pt x="189" y="101"/>
                                      </a:lnTo>
                                      <a:lnTo>
                                        <a:pt x="164" y="122"/>
                                      </a:lnTo>
                                      <a:lnTo>
                                        <a:pt x="146" y="151"/>
                                      </a:lnTo>
                                      <a:lnTo>
                                        <a:pt x="135" y="190"/>
                                      </a:lnTo>
                                      <a:lnTo>
                                        <a:pt x="128" y="233"/>
                                      </a:lnTo>
                                      <a:lnTo>
                                        <a:pt x="125" y="276"/>
                                      </a:lnTo>
                                      <a:lnTo>
                                        <a:pt x="128" y="319"/>
                                      </a:lnTo>
                                      <a:lnTo>
                                        <a:pt x="135" y="362"/>
                                      </a:lnTo>
                                      <a:lnTo>
                                        <a:pt x="146" y="401"/>
                                      </a:lnTo>
                                      <a:lnTo>
                                        <a:pt x="164" y="433"/>
                                      </a:lnTo>
                                      <a:lnTo>
                                        <a:pt x="189" y="451"/>
                                      </a:lnTo>
                                      <a:lnTo>
                                        <a:pt x="225" y="458"/>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4" name="Freeform 264"/>
                              <wps:cNvSpPr>
                                <a:spLocks/>
                              </wps:cNvSpPr>
                              <wps:spPr bwMode="auto">
                                <a:xfrm>
                                  <a:off x="4432" y="654"/>
                                  <a:ext cx="264" cy="544"/>
                                </a:xfrm>
                                <a:custGeom>
                                  <a:avLst/>
                                  <a:gdLst>
                                    <a:gd name="T0" fmla="*/ 3 w 264"/>
                                    <a:gd name="T1" fmla="*/ 97 h 544"/>
                                    <a:gd name="T2" fmla="*/ 3 w 264"/>
                                    <a:gd name="T3" fmla="*/ 50 h 544"/>
                                    <a:gd name="T4" fmla="*/ 0 w 264"/>
                                    <a:gd name="T5" fmla="*/ 11 h 544"/>
                                    <a:gd name="T6" fmla="*/ 111 w 264"/>
                                    <a:gd name="T7" fmla="*/ 11 h 544"/>
                                    <a:gd name="T8" fmla="*/ 114 w 264"/>
                                    <a:gd name="T9" fmla="*/ 58 h 544"/>
                                    <a:gd name="T10" fmla="*/ 114 w 264"/>
                                    <a:gd name="T11" fmla="*/ 108 h 544"/>
                                    <a:gd name="T12" fmla="*/ 118 w 264"/>
                                    <a:gd name="T13" fmla="*/ 108 h 544"/>
                                    <a:gd name="T14" fmla="*/ 128 w 264"/>
                                    <a:gd name="T15" fmla="*/ 79 h 544"/>
                                    <a:gd name="T16" fmla="*/ 146 w 264"/>
                                    <a:gd name="T17" fmla="*/ 50 h 544"/>
                                    <a:gd name="T18" fmla="*/ 171 w 264"/>
                                    <a:gd name="T19" fmla="*/ 25 h 544"/>
                                    <a:gd name="T20" fmla="*/ 203 w 264"/>
                                    <a:gd name="T21" fmla="*/ 8 h 544"/>
                                    <a:gd name="T22" fmla="*/ 246 w 264"/>
                                    <a:gd name="T23" fmla="*/ 0 h 544"/>
                                    <a:gd name="T24" fmla="*/ 257 w 264"/>
                                    <a:gd name="T25" fmla="*/ 4 h 544"/>
                                    <a:gd name="T26" fmla="*/ 264 w 264"/>
                                    <a:gd name="T27" fmla="*/ 4 h 544"/>
                                    <a:gd name="T28" fmla="*/ 264 w 264"/>
                                    <a:gd name="T29" fmla="*/ 126 h 544"/>
                                    <a:gd name="T30" fmla="*/ 250 w 264"/>
                                    <a:gd name="T31" fmla="*/ 122 h 544"/>
                                    <a:gd name="T32" fmla="*/ 232 w 264"/>
                                    <a:gd name="T33" fmla="*/ 118 h 544"/>
                                    <a:gd name="T34" fmla="*/ 207 w 264"/>
                                    <a:gd name="T35" fmla="*/ 122 h 544"/>
                                    <a:gd name="T36" fmla="*/ 182 w 264"/>
                                    <a:gd name="T37" fmla="*/ 133 h 544"/>
                                    <a:gd name="T38" fmla="*/ 161 w 264"/>
                                    <a:gd name="T39" fmla="*/ 147 h 544"/>
                                    <a:gd name="T40" fmla="*/ 143 w 264"/>
                                    <a:gd name="T41" fmla="*/ 172 h 544"/>
                                    <a:gd name="T42" fmla="*/ 128 w 264"/>
                                    <a:gd name="T43" fmla="*/ 208 h 544"/>
                                    <a:gd name="T44" fmla="*/ 125 w 264"/>
                                    <a:gd name="T45" fmla="*/ 251 h 544"/>
                                    <a:gd name="T46" fmla="*/ 125 w 264"/>
                                    <a:gd name="T47" fmla="*/ 544 h 544"/>
                                    <a:gd name="T48" fmla="*/ 3 w 264"/>
                                    <a:gd name="T49" fmla="*/ 544 h 544"/>
                                    <a:gd name="T50" fmla="*/ 3 w 264"/>
                                    <a:gd name="T51" fmla="*/ 97 h 5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264" h="544">
                                      <a:moveTo>
                                        <a:pt x="3" y="97"/>
                                      </a:moveTo>
                                      <a:lnTo>
                                        <a:pt x="3" y="50"/>
                                      </a:lnTo>
                                      <a:lnTo>
                                        <a:pt x="0" y="11"/>
                                      </a:lnTo>
                                      <a:lnTo>
                                        <a:pt x="111" y="11"/>
                                      </a:lnTo>
                                      <a:lnTo>
                                        <a:pt x="114" y="58"/>
                                      </a:lnTo>
                                      <a:lnTo>
                                        <a:pt x="114" y="108"/>
                                      </a:lnTo>
                                      <a:lnTo>
                                        <a:pt x="118" y="108"/>
                                      </a:lnTo>
                                      <a:lnTo>
                                        <a:pt x="128" y="79"/>
                                      </a:lnTo>
                                      <a:lnTo>
                                        <a:pt x="146" y="50"/>
                                      </a:lnTo>
                                      <a:lnTo>
                                        <a:pt x="171" y="25"/>
                                      </a:lnTo>
                                      <a:lnTo>
                                        <a:pt x="203" y="8"/>
                                      </a:lnTo>
                                      <a:lnTo>
                                        <a:pt x="246" y="0"/>
                                      </a:lnTo>
                                      <a:lnTo>
                                        <a:pt x="257" y="4"/>
                                      </a:lnTo>
                                      <a:lnTo>
                                        <a:pt x="264" y="4"/>
                                      </a:lnTo>
                                      <a:lnTo>
                                        <a:pt x="264" y="126"/>
                                      </a:lnTo>
                                      <a:lnTo>
                                        <a:pt x="250" y="122"/>
                                      </a:lnTo>
                                      <a:lnTo>
                                        <a:pt x="232" y="118"/>
                                      </a:lnTo>
                                      <a:lnTo>
                                        <a:pt x="207" y="122"/>
                                      </a:lnTo>
                                      <a:lnTo>
                                        <a:pt x="182" y="133"/>
                                      </a:lnTo>
                                      <a:lnTo>
                                        <a:pt x="161" y="147"/>
                                      </a:lnTo>
                                      <a:lnTo>
                                        <a:pt x="143" y="172"/>
                                      </a:lnTo>
                                      <a:lnTo>
                                        <a:pt x="128" y="208"/>
                                      </a:lnTo>
                                      <a:lnTo>
                                        <a:pt x="125" y="251"/>
                                      </a:lnTo>
                                      <a:lnTo>
                                        <a:pt x="125" y="544"/>
                                      </a:lnTo>
                                      <a:lnTo>
                                        <a:pt x="3" y="544"/>
                                      </a:lnTo>
                                      <a:lnTo>
                                        <a:pt x="3" y="97"/>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5" name="Rectangle 265"/>
                              <wps:cNvSpPr>
                                <a:spLocks noChangeArrowheads="1"/>
                              </wps:cNvSpPr>
                              <wps:spPr bwMode="auto">
                                <a:xfrm>
                                  <a:off x="4775" y="422"/>
                                  <a:ext cx="121" cy="776"/>
                                </a:xfrm>
                                <a:prstGeom prst="rect">
                                  <a:avLst/>
                                </a:prstGeom>
                                <a:solidFill>
                                  <a:srgbClr val="1E7FB8"/>
                                </a:solidFill>
                                <a:ln>
                                  <a:noFill/>
                                </a:ln>
                                <a:extLst>
                                  <a:ext uri="{91240B29-F687-4F45-9708-019B960494DF}">
                                    <a14:hiddenLine xmlns:a14="http://schemas.microsoft.com/office/drawing/2010/main" w="0">
                                      <a:solidFill>
                                        <a:srgbClr val="1E7FB8"/>
                                      </a:solidFill>
                                      <a:miter lim="800000"/>
                                      <a:headEnd/>
                                      <a:tailEnd/>
                                    </a14:hiddenLine>
                                  </a:ext>
                                </a:extLst>
                              </wps:spPr>
                              <wps:bodyPr rot="0" vert="horz" wrap="square" lIns="91440" tIns="45720" rIns="91440" bIns="45720" anchor="t" anchorCtr="0" upright="1">
                                <a:noAutofit/>
                              </wps:bodyPr>
                            </wps:wsp>
                            <wps:wsp>
                              <wps:cNvPr id="16" name="Freeform 266"/>
                              <wps:cNvSpPr>
                                <a:spLocks noEditPoints="1"/>
                              </wps:cNvSpPr>
                              <wps:spPr bwMode="auto">
                                <a:xfrm>
                                  <a:off x="4975" y="422"/>
                                  <a:ext cx="436" cy="783"/>
                                </a:xfrm>
                                <a:custGeom>
                                  <a:avLst/>
                                  <a:gdLst>
                                    <a:gd name="T0" fmla="*/ 432 w 436"/>
                                    <a:gd name="T1" fmla="*/ 0 h 783"/>
                                    <a:gd name="T2" fmla="*/ 432 w 436"/>
                                    <a:gd name="T3" fmla="*/ 683 h 783"/>
                                    <a:gd name="T4" fmla="*/ 432 w 436"/>
                                    <a:gd name="T5" fmla="*/ 737 h 783"/>
                                    <a:gd name="T6" fmla="*/ 436 w 436"/>
                                    <a:gd name="T7" fmla="*/ 776 h 783"/>
                                    <a:gd name="T8" fmla="*/ 322 w 436"/>
                                    <a:gd name="T9" fmla="*/ 776 h 783"/>
                                    <a:gd name="T10" fmla="*/ 318 w 436"/>
                                    <a:gd name="T11" fmla="*/ 740 h 783"/>
                                    <a:gd name="T12" fmla="*/ 318 w 436"/>
                                    <a:gd name="T13" fmla="*/ 690 h 783"/>
                                    <a:gd name="T14" fmla="*/ 315 w 436"/>
                                    <a:gd name="T15" fmla="*/ 690 h 783"/>
                                    <a:gd name="T16" fmla="*/ 300 w 436"/>
                                    <a:gd name="T17" fmla="*/ 719 h 783"/>
                                    <a:gd name="T18" fmla="*/ 279 w 436"/>
                                    <a:gd name="T19" fmla="*/ 744 h 783"/>
                                    <a:gd name="T20" fmla="*/ 254 w 436"/>
                                    <a:gd name="T21" fmla="*/ 765 h 783"/>
                                    <a:gd name="T22" fmla="*/ 222 w 436"/>
                                    <a:gd name="T23" fmla="*/ 776 h 783"/>
                                    <a:gd name="T24" fmla="*/ 179 w 436"/>
                                    <a:gd name="T25" fmla="*/ 783 h 783"/>
                                    <a:gd name="T26" fmla="*/ 129 w 436"/>
                                    <a:gd name="T27" fmla="*/ 776 h 783"/>
                                    <a:gd name="T28" fmla="*/ 89 w 436"/>
                                    <a:gd name="T29" fmla="*/ 754 h 783"/>
                                    <a:gd name="T30" fmla="*/ 57 w 436"/>
                                    <a:gd name="T31" fmla="*/ 722 h 783"/>
                                    <a:gd name="T32" fmla="*/ 32 w 436"/>
                                    <a:gd name="T33" fmla="*/ 679 h 783"/>
                                    <a:gd name="T34" fmla="*/ 14 w 436"/>
                                    <a:gd name="T35" fmla="*/ 629 h 783"/>
                                    <a:gd name="T36" fmla="*/ 4 w 436"/>
                                    <a:gd name="T37" fmla="*/ 572 h 783"/>
                                    <a:gd name="T38" fmla="*/ 0 w 436"/>
                                    <a:gd name="T39" fmla="*/ 508 h 783"/>
                                    <a:gd name="T40" fmla="*/ 7 w 436"/>
                                    <a:gd name="T41" fmla="*/ 429 h 783"/>
                                    <a:gd name="T42" fmla="*/ 21 w 436"/>
                                    <a:gd name="T43" fmla="*/ 361 h 783"/>
                                    <a:gd name="T44" fmla="*/ 46 w 436"/>
                                    <a:gd name="T45" fmla="*/ 307 h 783"/>
                                    <a:gd name="T46" fmla="*/ 82 w 436"/>
                                    <a:gd name="T47" fmla="*/ 268 h 783"/>
                                    <a:gd name="T48" fmla="*/ 125 w 436"/>
                                    <a:gd name="T49" fmla="*/ 243 h 783"/>
                                    <a:gd name="T50" fmla="*/ 175 w 436"/>
                                    <a:gd name="T51" fmla="*/ 232 h 783"/>
                                    <a:gd name="T52" fmla="*/ 225 w 436"/>
                                    <a:gd name="T53" fmla="*/ 240 h 783"/>
                                    <a:gd name="T54" fmla="*/ 261 w 436"/>
                                    <a:gd name="T55" fmla="*/ 261 h 783"/>
                                    <a:gd name="T56" fmla="*/ 290 w 436"/>
                                    <a:gd name="T57" fmla="*/ 290 h 783"/>
                                    <a:gd name="T58" fmla="*/ 307 w 436"/>
                                    <a:gd name="T59" fmla="*/ 318 h 783"/>
                                    <a:gd name="T60" fmla="*/ 307 w 436"/>
                                    <a:gd name="T61" fmla="*/ 318 h 783"/>
                                    <a:gd name="T62" fmla="*/ 307 w 436"/>
                                    <a:gd name="T63" fmla="*/ 0 h 783"/>
                                    <a:gd name="T64" fmla="*/ 432 w 436"/>
                                    <a:gd name="T65" fmla="*/ 0 h 783"/>
                                    <a:gd name="T66" fmla="*/ 211 w 436"/>
                                    <a:gd name="T67" fmla="*/ 690 h 783"/>
                                    <a:gd name="T68" fmla="*/ 243 w 436"/>
                                    <a:gd name="T69" fmla="*/ 683 h 783"/>
                                    <a:gd name="T70" fmla="*/ 268 w 436"/>
                                    <a:gd name="T71" fmla="*/ 665 h 783"/>
                                    <a:gd name="T72" fmla="*/ 286 w 436"/>
                                    <a:gd name="T73" fmla="*/ 636 h 783"/>
                                    <a:gd name="T74" fmla="*/ 300 w 436"/>
                                    <a:gd name="T75" fmla="*/ 597 h 783"/>
                                    <a:gd name="T76" fmla="*/ 307 w 436"/>
                                    <a:gd name="T77" fmla="*/ 554 h 783"/>
                                    <a:gd name="T78" fmla="*/ 307 w 436"/>
                                    <a:gd name="T79" fmla="*/ 508 h 783"/>
                                    <a:gd name="T80" fmla="*/ 304 w 436"/>
                                    <a:gd name="T81" fmla="*/ 447 h 783"/>
                                    <a:gd name="T82" fmla="*/ 293 w 436"/>
                                    <a:gd name="T83" fmla="*/ 400 h 783"/>
                                    <a:gd name="T84" fmla="*/ 275 w 436"/>
                                    <a:gd name="T85" fmla="*/ 361 h 783"/>
                                    <a:gd name="T86" fmla="*/ 250 w 436"/>
                                    <a:gd name="T87" fmla="*/ 336 h 783"/>
                                    <a:gd name="T88" fmla="*/ 214 w 436"/>
                                    <a:gd name="T89" fmla="*/ 329 h 783"/>
                                    <a:gd name="T90" fmla="*/ 179 w 436"/>
                                    <a:gd name="T91" fmla="*/ 336 h 783"/>
                                    <a:gd name="T92" fmla="*/ 154 w 436"/>
                                    <a:gd name="T93" fmla="*/ 358 h 783"/>
                                    <a:gd name="T94" fmla="*/ 136 w 436"/>
                                    <a:gd name="T95" fmla="*/ 397 h 783"/>
                                    <a:gd name="T96" fmla="*/ 125 w 436"/>
                                    <a:gd name="T97" fmla="*/ 443 h 783"/>
                                    <a:gd name="T98" fmla="*/ 122 w 436"/>
                                    <a:gd name="T99" fmla="*/ 504 h 783"/>
                                    <a:gd name="T100" fmla="*/ 125 w 436"/>
                                    <a:gd name="T101" fmla="*/ 569 h 783"/>
                                    <a:gd name="T102" fmla="*/ 132 w 436"/>
                                    <a:gd name="T103" fmla="*/ 622 h 783"/>
                                    <a:gd name="T104" fmla="*/ 150 w 436"/>
                                    <a:gd name="T105" fmla="*/ 658 h 783"/>
                                    <a:gd name="T106" fmla="*/ 175 w 436"/>
                                    <a:gd name="T107" fmla="*/ 683 h 783"/>
                                    <a:gd name="T108" fmla="*/ 211 w 436"/>
                                    <a:gd name="T109" fmla="*/ 690 h 78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436" h="783">
                                      <a:moveTo>
                                        <a:pt x="432" y="0"/>
                                      </a:moveTo>
                                      <a:lnTo>
                                        <a:pt x="432" y="683"/>
                                      </a:lnTo>
                                      <a:lnTo>
                                        <a:pt x="432" y="737"/>
                                      </a:lnTo>
                                      <a:lnTo>
                                        <a:pt x="436" y="776"/>
                                      </a:lnTo>
                                      <a:lnTo>
                                        <a:pt x="322" y="776"/>
                                      </a:lnTo>
                                      <a:lnTo>
                                        <a:pt x="318" y="740"/>
                                      </a:lnTo>
                                      <a:lnTo>
                                        <a:pt x="318" y="690"/>
                                      </a:lnTo>
                                      <a:lnTo>
                                        <a:pt x="315" y="690"/>
                                      </a:lnTo>
                                      <a:lnTo>
                                        <a:pt x="300" y="719"/>
                                      </a:lnTo>
                                      <a:lnTo>
                                        <a:pt x="279" y="744"/>
                                      </a:lnTo>
                                      <a:lnTo>
                                        <a:pt x="254" y="765"/>
                                      </a:lnTo>
                                      <a:lnTo>
                                        <a:pt x="222" y="776"/>
                                      </a:lnTo>
                                      <a:lnTo>
                                        <a:pt x="179" y="783"/>
                                      </a:lnTo>
                                      <a:lnTo>
                                        <a:pt x="129" y="776"/>
                                      </a:lnTo>
                                      <a:lnTo>
                                        <a:pt x="89" y="754"/>
                                      </a:lnTo>
                                      <a:lnTo>
                                        <a:pt x="57" y="722"/>
                                      </a:lnTo>
                                      <a:lnTo>
                                        <a:pt x="32" y="679"/>
                                      </a:lnTo>
                                      <a:lnTo>
                                        <a:pt x="14" y="629"/>
                                      </a:lnTo>
                                      <a:lnTo>
                                        <a:pt x="4" y="572"/>
                                      </a:lnTo>
                                      <a:lnTo>
                                        <a:pt x="0" y="508"/>
                                      </a:lnTo>
                                      <a:lnTo>
                                        <a:pt x="7" y="429"/>
                                      </a:lnTo>
                                      <a:lnTo>
                                        <a:pt x="21" y="361"/>
                                      </a:lnTo>
                                      <a:lnTo>
                                        <a:pt x="46" y="307"/>
                                      </a:lnTo>
                                      <a:lnTo>
                                        <a:pt x="82" y="268"/>
                                      </a:lnTo>
                                      <a:lnTo>
                                        <a:pt x="125" y="243"/>
                                      </a:lnTo>
                                      <a:lnTo>
                                        <a:pt x="175" y="232"/>
                                      </a:lnTo>
                                      <a:lnTo>
                                        <a:pt x="225" y="240"/>
                                      </a:lnTo>
                                      <a:lnTo>
                                        <a:pt x="261" y="261"/>
                                      </a:lnTo>
                                      <a:lnTo>
                                        <a:pt x="290" y="290"/>
                                      </a:lnTo>
                                      <a:lnTo>
                                        <a:pt x="307" y="318"/>
                                      </a:lnTo>
                                      <a:lnTo>
                                        <a:pt x="307" y="318"/>
                                      </a:lnTo>
                                      <a:lnTo>
                                        <a:pt x="307" y="0"/>
                                      </a:lnTo>
                                      <a:lnTo>
                                        <a:pt x="432" y="0"/>
                                      </a:lnTo>
                                      <a:close/>
                                      <a:moveTo>
                                        <a:pt x="211" y="690"/>
                                      </a:moveTo>
                                      <a:lnTo>
                                        <a:pt x="243" y="683"/>
                                      </a:lnTo>
                                      <a:lnTo>
                                        <a:pt x="268" y="665"/>
                                      </a:lnTo>
                                      <a:lnTo>
                                        <a:pt x="286" y="636"/>
                                      </a:lnTo>
                                      <a:lnTo>
                                        <a:pt x="300" y="597"/>
                                      </a:lnTo>
                                      <a:lnTo>
                                        <a:pt x="307" y="554"/>
                                      </a:lnTo>
                                      <a:lnTo>
                                        <a:pt x="307" y="508"/>
                                      </a:lnTo>
                                      <a:lnTo>
                                        <a:pt x="304" y="447"/>
                                      </a:lnTo>
                                      <a:lnTo>
                                        <a:pt x="293" y="400"/>
                                      </a:lnTo>
                                      <a:lnTo>
                                        <a:pt x="275" y="361"/>
                                      </a:lnTo>
                                      <a:lnTo>
                                        <a:pt x="250" y="336"/>
                                      </a:lnTo>
                                      <a:lnTo>
                                        <a:pt x="214" y="329"/>
                                      </a:lnTo>
                                      <a:lnTo>
                                        <a:pt x="179" y="336"/>
                                      </a:lnTo>
                                      <a:lnTo>
                                        <a:pt x="154" y="358"/>
                                      </a:lnTo>
                                      <a:lnTo>
                                        <a:pt x="136" y="397"/>
                                      </a:lnTo>
                                      <a:lnTo>
                                        <a:pt x="125" y="443"/>
                                      </a:lnTo>
                                      <a:lnTo>
                                        <a:pt x="122" y="504"/>
                                      </a:lnTo>
                                      <a:lnTo>
                                        <a:pt x="125" y="569"/>
                                      </a:lnTo>
                                      <a:lnTo>
                                        <a:pt x="132" y="622"/>
                                      </a:lnTo>
                                      <a:lnTo>
                                        <a:pt x="150" y="658"/>
                                      </a:lnTo>
                                      <a:lnTo>
                                        <a:pt x="175" y="683"/>
                                      </a:lnTo>
                                      <a:lnTo>
                                        <a:pt x="211" y="690"/>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7" name="Freeform 267"/>
                              <wps:cNvSpPr>
                                <a:spLocks/>
                              </wps:cNvSpPr>
                              <wps:spPr bwMode="auto">
                                <a:xfrm>
                                  <a:off x="5808" y="476"/>
                                  <a:ext cx="457" cy="722"/>
                                </a:xfrm>
                                <a:custGeom>
                                  <a:avLst/>
                                  <a:gdLst>
                                    <a:gd name="T0" fmla="*/ 0 w 457"/>
                                    <a:gd name="T1" fmla="*/ 0 h 722"/>
                                    <a:gd name="T2" fmla="*/ 125 w 457"/>
                                    <a:gd name="T3" fmla="*/ 0 h 722"/>
                                    <a:gd name="T4" fmla="*/ 125 w 457"/>
                                    <a:gd name="T5" fmla="*/ 293 h 722"/>
                                    <a:gd name="T6" fmla="*/ 329 w 457"/>
                                    <a:gd name="T7" fmla="*/ 293 h 722"/>
                                    <a:gd name="T8" fmla="*/ 329 w 457"/>
                                    <a:gd name="T9" fmla="*/ 0 h 722"/>
                                    <a:gd name="T10" fmla="*/ 457 w 457"/>
                                    <a:gd name="T11" fmla="*/ 0 h 722"/>
                                    <a:gd name="T12" fmla="*/ 457 w 457"/>
                                    <a:gd name="T13" fmla="*/ 722 h 722"/>
                                    <a:gd name="T14" fmla="*/ 329 w 457"/>
                                    <a:gd name="T15" fmla="*/ 722 h 722"/>
                                    <a:gd name="T16" fmla="*/ 329 w 457"/>
                                    <a:gd name="T17" fmla="*/ 404 h 722"/>
                                    <a:gd name="T18" fmla="*/ 125 w 457"/>
                                    <a:gd name="T19" fmla="*/ 404 h 722"/>
                                    <a:gd name="T20" fmla="*/ 125 w 457"/>
                                    <a:gd name="T21" fmla="*/ 722 h 722"/>
                                    <a:gd name="T22" fmla="*/ 0 w 457"/>
                                    <a:gd name="T23" fmla="*/ 722 h 722"/>
                                    <a:gd name="T24" fmla="*/ 0 w 457"/>
                                    <a:gd name="T25" fmla="*/ 0 h 72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457" h="722">
                                      <a:moveTo>
                                        <a:pt x="0" y="0"/>
                                      </a:moveTo>
                                      <a:lnTo>
                                        <a:pt x="125" y="0"/>
                                      </a:lnTo>
                                      <a:lnTo>
                                        <a:pt x="125" y="293"/>
                                      </a:lnTo>
                                      <a:lnTo>
                                        <a:pt x="329" y="293"/>
                                      </a:lnTo>
                                      <a:lnTo>
                                        <a:pt x="329" y="0"/>
                                      </a:lnTo>
                                      <a:lnTo>
                                        <a:pt x="457" y="0"/>
                                      </a:lnTo>
                                      <a:lnTo>
                                        <a:pt x="457" y="722"/>
                                      </a:lnTo>
                                      <a:lnTo>
                                        <a:pt x="329" y="722"/>
                                      </a:lnTo>
                                      <a:lnTo>
                                        <a:pt x="329" y="404"/>
                                      </a:lnTo>
                                      <a:lnTo>
                                        <a:pt x="125" y="404"/>
                                      </a:lnTo>
                                      <a:lnTo>
                                        <a:pt x="125" y="722"/>
                                      </a:lnTo>
                                      <a:lnTo>
                                        <a:pt x="0" y="722"/>
                                      </a:lnTo>
                                      <a:lnTo>
                                        <a:pt x="0" y="0"/>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8" name="Freeform 268"/>
                              <wps:cNvSpPr>
                                <a:spLocks noEditPoints="1"/>
                              </wps:cNvSpPr>
                              <wps:spPr bwMode="auto">
                                <a:xfrm>
                                  <a:off x="6344" y="654"/>
                                  <a:ext cx="414" cy="551"/>
                                </a:xfrm>
                                <a:custGeom>
                                  <a:avLst/>
                                  <a:gdLst>
                                    <a:gd name="T0" fmla="*/ 386 w 414"/>
                                    <a:gd name="T1" fmla="*/ 515 h 551"/>
                                    <a:gd name="T2" fmla="*/ 354 w 414"/>
                                    <a:gd name="T3" fmla="*/ 530 h 551"/>
                                    <a:gd name="T4" fmla="*/ 300 w 414"/>
                                    <a:gd name="T5" fmla="*/ 544 h 551"/>
                                    <a:gd name="T6" fmla="*/ 236 w 414"/>
                                    <a:gd name="T7" fmla="*/ 551 h 551"/>
                                    <a:gd name="T8" fmla="*/ 171 w 414"/>
                                    <a:gd name="T9" fmla="*/ 544 h 551"/>
                                    <a:gd name="T10" fmla="*/ 118 w 414"/>
                                    <a:gd name="T11" fmla="*/ 522 h 551"/>
                                    <a:gd name="T12" fmla="*/ 75 w 414"/>
                                    <a:gd name="T13" fmla="*/ 490 h 551"/>
                                    <a:gd name="T14" fmla="*/ 43 w 414"/>
                                    <a:gd name="T15" fmla="*/ 451 h 551"/>
                                    <a:gd name="T16" fmla="*/ 18 w 414"/>
                                    <a:gd name="T17" fmla="*/ 401 h 551"/>
                                    <a:gd name="T18" fmla="*/ 7 w 414"/>
                                    <a:gd name="T19" fmla="*/ 344 h 551"/>
                                    <a:gd name="T20" fmla="*/ 0 w 414"/>
                                    <a:gd name="T21" fmla="*/ 283 h 551"/>
                                    <a:gd name="T22" fmla="*/ 7 w 414"/>
                                    <a:gd name="T23" fmla="*/ 219 h 551"/>
                                    <a:gd name="T24" fmla="*/ 21 w 414"/>
                                    <a:gd name="T25" fmla="*/ 158 h 551"/>
                                    <a:gd name="T26" fmla="*/ 43 w 414"/>
                                    <a:gd name="T27" fmla="*/ 108 h 551"/>
                                    <a:gd name="T28" fmla="*/ 75 w 414"/>
                                    <a:gd name="T29" fmla="*/ 61 h 551"/>
                                    <a:gd name="T30" fmla="*/ 111 w 414"/>
                                    <a:gd name="T31" fmla="*/ 29 h 551"/>
                                    <a:gd name="T32" fmla="*/ 157 w 414"/>
                                    <a:gd name="T33" fmla="*/ 8 h 551"/>
                                    <a:gd name="T34" fmla="*/ 211 w 414"/>
                                    <a:gd name="T35" fmla="*/ 0 h 551"/>
                                    <a:gd name="T36" fmla="*/ 250 w 414"/>
                                    <a:gd name="T37" fmla="*/ 4 h 551"/>
                                    <a:gd name="T38" fmla="*/ 289 w 414"/>
                                    <a:gd name="T39" fmla="*/ 15 h 551"/>
                                    <a:gd name="T40" fmla="*/ 322 w 414"/>
                                    <a:gd name="T41" fmla="*/ 36 h 551"/>
                                    <a:gd name="T42" fmla="*/ 354 w 414"/>
                                    <a:gd name="T43" fmla="*/ 61 h 551"/>
                                    <a:gd name="T44" fmla="*/ 379 w 414"/>
                                    <a:gd name="T45" fmla="*/ 101 h 551"/>
                                    <a:gd name="T46" fmla="*/ 397 w 414"/>
                                    <a:gd name="T47" fmla="*/ 151 h 551"/>
                                    <a:gd name="T48" fmla="*/ 407 w 414"/>
                                    <a:gd name="T49" fmla="*/ 211 h 551"/>
                                    <a:gd name="T50" fmla="*/ 414 w 414"/>
                                    <a:gd name="T51" fmla="*/ 286 h 551"/>
                                    <a:gd name="T52" fmla="*/ 414 w 414"/>
                                    <a:gd name="T53" fmla="*/ 311 h 551"/>
                                    <a:gd name="T54" fmla="*/ 118 w 414"/>
                                    <a:gd name="T55" fmla="*/ 311 h 551"/>
                                    <a:gd name="T56" fmla="*/ 125 w 414"/>
                                    <a:gd name="T57" fmla="*/ 362 h 551"/>
                                    <a:gd name="T58" fmla="*/ 139 w 414"/>
                                    <a:gd name="T59" fmla="*/ 401 h 551"/>
                                    <a:gd name="T60" fmla="*/ 161 w 414"/>
                                    <a:gd name="T61" fmla="*/ 433 h 551"/>
                                    <a:gd name="T62" fmla="*/ 200 w 414"/>
                                    <a:gd name="T63" fmla="*/ 451 h 551"/>
                                    <a:gd name="T64" fmla="*/ 250 w 414"/>
                                    <a:gd name="T65" fmla="*/ 458 h 551"/>
                                    <a:gd name="T66" fmla="*/ 297 w 414"/>
                                    <a:gd name="T67" fmla="*/ 451 h 551"/>
                                    <a:gd name="T68" fmla="*/ 336 w 414"/>
                                    <a:gd name="T69" fmla="*/ 444 h 551"/>
                                    <a:gd name="T70" fmla="*/ 361 w 414"/>
                                    <a:gd name="T71" fmla="*/ 429 h 551"/>
                                    <a:gd name="T72" fmla="*/ 382 w 414"/>
                                    <a:gd name="T73" fmla="*/ 415 h 551"/>
                                    <a:gd name="T74" fmla="*/ 386 w 414"/>
                                    <a:gd name="T75" fmla="*/ 515 h 551"/>
                                    <a:gd name="T76" fmla="*/ 293 w 414"/>
                                    <a:gd name="T77" fmla="*/ 229 h 551"/>
                                    <a:gd name="T78" fmla="*/ 289 w 414"/>
                                    <a:gd name="T79" fmla="*/ 168 h 551"/>
                                    <a:gd name="T80" fmla="*/ 271 w 414"/>
                                    <a:gd name="T81" fmla="*/ 126 h 551"/>
                                    <a:gd name="T82" fmla="*/ 246 w 414"/>
                                    <a:gd name="T83" fmla="*/ 97 h 551"/>
                                    <a:gd name="T84" fmla="*/ 211 w 414"/>
                                    <a:gd name="T85" fmla="*/ 90 h 551"/>
                                    <a:gd name="T86" fmla="*/ 175 w 414"/>
                                    <a:gd name="T87" fmla="*/ 97 h 551"/>
                                    <a:gd name="T88" fmla="*/ 150 w 414"/>
                                    <a:gd name="T89" fmla="*/ 118 h 551"/>
                                    <a:gd name="T90" fmla="*/ 132 w 414"/>
                                    <a:gd name="T91" fmla="*/ 151 h 551"/>
                                    <a:gd name="T92" fmla="*/ 121 w 414"/>
                                    <a:gd name="T93" fmla="*/ 190 h 551"/>
                                    <a:gd name="T94" fmla="*/ 118 w 414"/>
                                    <a:gd name="T95" fmla="*/ 229 h 551"/>
                                    <a:gd name="T96" fmla="*/ 293 w 414"/>
                                    <a:gd name="T97" fmla="*/ 229 h 5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Lst>
                                  <a:rect l="0" t="0" r="r" b="b"/>
                                  <a:pathLst>
                                    <a:path w="414" h="551">
                                      <a:moveTo>
                                        <a:pt x="386" y="515"/>
                                      </a:moveTo>
                                      <a:lnTo>
                                        <a:pt x="354" y="530"/>
                                      </a:lnTo>
                                      <a:lnTo>
                                        <a:pt x="300" y="544"/>
                                      </a:lnTo>
                                      <a:lnTo>
                                        <a:pt x="236" y="551"/>
                                      </a:lnTo>
                                      <a:lnTo>
                                        <a:pt x="171" y="544"/>
                                      </a:lnTo>
                                      <a:lnTo>
                                        <a:pt x="118" y="522"/>
                                      </a:lnTo>
                                      <a:lnTo>
                                        <a:pt x="75" y="490"/>
                                      </a:lnTo>
                                      <a:lnTo>
                                        <a:pt x="43" y="451"/>
                                      </a:lnTo>
                                      <a:lnTo>
                                        <a:pt x="18" y="401"/>
                                      </a:lnTo>
                                      <a:lnTo>
                                        <a:pt x="7" y="344"/>
                                      </a:lnTo>
                                      <a:lnTo>
                                        <a:pt x="0" y="283"/>
                                      </a:lnTo>
                                      <a:lnTo>
                                        <a:pt x="7" y="219"/>
                                      </a:lnTo>
                                      <a:lnTo>
                                        <a:pt x="21" y="158"/>
                                      </a:lnTo>
                                      <a:lnTo>
                                        <a:pt x="43" y="108"/>
                                      </a:lnTo>
                                      <a:lnTo>
                                        <a:pt x="75" y="61"/>
                                      </a:lnTo>
                                      <a:lnTo>
                                        <a:pt x="111" y="29"/>
                                      </a:lnTo>
                                      <a:lnTo>
                                        <a:pt x="157" y="8"/>
                                      </a:lnTo>
                                      <a:lnTo>
                                        <a:pt x="211" y="0"/>
                                      </a:lnTo>
                                      <a:lnTo>
                                        <a:pt x="250" y="4"/>
                                      </a:lnTo>
                                      <a:lnTo>
                                        <a:pt x="289" y="15"/>
                                      </a:lnTo>
                                      <a:lnTo>
                                        <a:pt x="322" y="36"/>
                                      </a:lnTo>
                                      <a:lnTo>
                                        <a:pt x="354" y="61"/>
                                      </a:lnTo>
                                      <a:lnTo>
                                        <a:pt x="379" y="101"/>
                                      </a:lnTo>
                                      <a:lnTo>
                                        <a:pt x="397" y="151"/>
                                      </a:lnTo>
                                      <a:lnTo>
                                        <a:pt x="407" y="211"/>
                                      </a:lnTo>
                                      <a:lnTo>
                                        <a:pt x="414" y="286"/>
                                      </a:lnTo>
                                      <a:lnTo>
                                        <a:pt x="414" y="311"/>
                                      </a:lnTo>
                                      <a:lnTo>
                                        <a:pt x="118" y="311"/>
                                      </a:lnTo>
                                      <a:lnTo>
                                        <a:pt x="125" y="362"/>
                                      </a:lnTo>
                                      <a:lnTo>
                                        <a:pt x="139" y="401"/>
                                      </a:lnTo>
                                      <a:lnTo>
                                        <a:pt x="161" y="433"/>
                                      </a:lnTo>
                                      <a:lnTo>
                                        <a:pt x="200" y="451"/>
                                      </a:lnTo>
                                      <a:lnTo>
                                        <a:pt x="250" y="458"/>
                                      </a:lnTo>
                                      <a:lnTo>
                                        <a:pt x="297" y="451"/>
                                      </a:lnTo>
                                      <a:lnTo>
                                        <a:pt x="336" y="444"/>
                                      </a:lnTo>
                                      <a:lnTo>
                                        <a:pt x="361" y="429"/>
                                      </a:lnTo>
                                      <a:lnTo>
                                        <a:pt x="382" y="415"/>
                                      </a:lnTo>
                                      <a:lnTo>
                                        <a:pt x="386" y="515"/>
                                      </a:lnTo>
                                      <a:close/>
                                      <a:moveTo>
                                        <a:pt x="293" y="229"/>
                                      </a:moveTo>
                                      <a:lnTo>
                                        <a:pt x="289" y="168"/>
                                      </a:lnTo>
                                      <a:lnTo>
                                        <a:pt x="271" y="126"/>
                                      </a:lnTo>
                                      <a:lnTo>
                                        <a:pt x="246" y="97"/>
                                      </a:lnTo>
                                      <a:lnTo>
                                        <a:pt x="211" y="90"/>
                                      </a:lnTo>
                                      <a:lnTo>
                                        <a:pt x="175" y="97"/>
                                      </a:lnTo>
                                      <a:lnTo>
                                        <a:pt x="150" y="118"/>
                                      </a:lnTo>
                                      <a:lnTo>
                                        <a:pt x="132" y="151"/>
                                      </a:lnTo>
                                      <a:lnTo>
                                        <a:pt x="121" y="190"/>
                                      </a:lnTo>
                                      <a:lnTo>
                                        <a:pt x="118" y="229"/>
                                      </a:lnTo>
                                      <a:lnTo>
                                        <a:pt x="293" y="229"/>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9" name="Freeform 269"/>
                              <wps:cNvSpPr>
                                <a:spLocks noEditPoints="1"/>
                              </wps:cNvSpPr>
                              <wps:spPr bwMode="auto">
                                <a:xfrm>
                                  <a:off x="6816" y="654"/>
                                  <a:ext cx="411" cy="551"/>
                                </a:xfrm>
                                <a:custGeom>
                                  <a:avLst/>
                                  <a:gdLst>
                                    <a:gd name="T0" fmla="*/ 50 w 411"/>
                                    <a:gd name="T1" fmla="*/ 40 h 551"/>
                                    <a:gd name="T2" fmla="*/ 78 w 411"/>
                                    <a:gd name="T3" fmla="*/ 29 h 551"/>
                                    <a:gd name="T4" fmla="*/ 114 w 411"/>
                                    <a:gd name="T5" fmla="*/ 15 h 551"/>
                                    <a:gd name="T6" fmla="*/ 157 w 411"/>
                                    <a:gd name="T7" fmla="*/ 4 h 551"/>
                                    <a:gd name="T8" fmla="*/ 211 w 411"/>
                                    <a:gd name="T9" fmla="*/ 0 h 551"/>
                                    <a:gd name="T10" fmla="*/ 271 w 411"/>
                                    <a:gd name="T11" fmla="*/ 8 h 551"/>
                                    <a:gd name="T12" fmla="*/ 318 w 411"/>
                                    <a:gd name="T13" fmla="*/ 22 h 551"/>
                                    <a:gd name="T14" fmla="*/ 353 w 411"/>
                                    <a:gd name="T15" fmla="*/ 43 h 551"/>
                                    <a:gd name="T16" fmla="*/ 378 w 411"/>
                                    <a:gd name="T17" fmla="*/ 75 h 551"/>
                                    <a:gd name="T18" fmla="*/ 393 w 411"/>
                                    <a:gd name="T19" fmla="*/ 115 h 551"/>
                                    <a:gd name="T20" fmla="*/ 404 w 411"/>
                                    <a:gd name="T21" fmla="*/ 161 h 551"/>
                                    <a:gd name="T22" fmla="*/ 404 w 411"/>
                                    <a:gd name="T23" fmla="*/ 215 h 551"/>
                                    <a:gd name="T24" fmla="*/ 404 w 411"/>
                                    <a:gd name="T25" fmla="*/ 447 h 551"/>
                                    <a:gd name="T26" fmla="*/ 407 w 411"/>
                                    <a:gd name="T27" fmla="*/ 501 h 551"/>
                                    <a:gd name="T28" fmla="*/ 411 w 411"/>
                                    <a:gd name="T29" fmla="*/ 544 h 551"/>
                                    <a:gd name="T30" fmla="*/ 300 w 411"/>
                                    <a:gd name="T31" fmla="*/ 544 h 551"/>
                                    <a:gd name="T32" fmla="*/ 296 w 411"/>
                                    <a:gd name="T33" fmla="*/ 508 h 551"/>
                                    <a:gd name="T34" fmla="*/ 293 w 411"/>
                                    <a:gd name="T35" fmla="*/ 469 h 551"/>
                                    <a:gd name="T36" fmla="*/ 293 w 411"/>
                                    <a:gd name="T37" fmla="*/ 469 h 551"/>
                                    <a:gd name="T38" fmla="*/ 268 w 411"/>
                                    <a:gd name="T39" fmla="*/ 501 h 551"/>
                                    <a:gd name="T40" fmla="*/ 236 w 411"/>
                                    <a:gd name="T41" fmla="*/ 526 h 551"/>
                                    <a:gd name="T42" fmla="*/ 200 w 411"/>
                                    <a:gd name="T43" fmla="*/ 544 h 551"/>
                                    <a:gd name="T44" fmla="*/ 150 w 411"/>
                                    <a:gd name="T45" fmla="*/ 551 h 551"/>
                                    <a:gd name="T46" fmla="*/ 103 w 411"/>
                                    <a:gd name="T47" fmla="*/ 544 h 551"/>
                                    <a:gd name="T48" fmla="*/ 64 w 411"/>
                                    <a:gd name="T49" fmla="*/ 526 h 551"/>
                                    <a:gd name="T50" fmla="*/ 28 w 411"/>
                                    <a:gd name="T51" fmla="*/ 494 h 551"/>
                                    <a:gd name="T52" fmla="*/ 7 w 411"/>
                                    <a:gd name="T53" fmla="*/ 447 h 551"/>
                                    <a:gd name="T54" fmla="*/ 0 w 411"/>
                                    <a:gd name="T55" fmla="*/ 394 h 551"/>
                                    <a:gd name="T56" fmla="*/ 7 w 411"/>
                                    <a:gd name="T57" fmla="*/ 340 h 551"/>
                                    <a:gd name="T58" fmla="*/ 25 w 411"/>
                                    <a:gd name="T59" fmla="*/ 297 h 551"/>
                                    <a:gd name="T60" fmla="*/ 57 w 411"/>
                                    <a:gd name="T61" fmla="*/ 261 h 551"/>
                                    <a:gd name="T62" fmla="*/ 96 w 411"/>
                                    <a:gd name="T63" fmla="*/ 240 h 551"/>
                                    <a:gd name="T64" fmla="*/ 146 w 411"/>
                                    <a:gd name="T65" fmla="*/ 226 h 551"/>
                                    <a:gd name="T66" fmla="*/ 203 w 411"/>
                                    <a:gd name="T67" fmla="*/ 215 h 551"/>
                                    <a:gd name="T68" fmla="*/ 264 w 411"/>
                                    <a:gd name="T69" fmla="*/ 215 h 551"/>
                                    <a:gd name="T70" fmla="*/ 289 w 411"/>
                                    <a:gd name="T71" fmla="*/ 215 h 551"/>
                                    <a:gd name="T72" fmla="*/ 289 w 411"/>
                                    <a:gd name="T73" fmla="*/ 193 h 551"/>
                                    <a:gd name="T74" fmla="*/ 286 w 411"/>
                                    <a:gd name="T75" fmla="*/ 165 h 551"/>
                                    <a:gd name="T76" fmla="*/ 278 w 411"/>
                                    <a:gd name="T77" fmla="*/ 136 h 551"/>
                                    <a:gd name="T78" fmla="*/ 261 w 411"/>
                                    <a:gd name="T79" fmla="*/ 115 h 551"/>
                                    <a:gd name="T80" fmla="*/ 232 w 411"/>
                                    <a:gd name="T81" fmla="*/ 97 h 551"/>
                                    <a:gd name="T82" fmla="*/ 196 w 411"/>
                                    <a:gd name="T83" fmla="*/ 93 h 551"/>
                                    <a:gd name="T84" fmla="*/ 139 w 411"/>
                                    <a:gd name="T85" fmla="*/ 101 h 551"/>
                                    <a:gd name="T86" fmla="*/ 89 w 411"/>
                                    <a:gd name="T87" fmla="*/ 122 h 551"/>
                                    <a:gd name="T88" fmla="*/ 57 w 411"/>
                                    <a:gd name="T89" fmla="*/ 143 h 551"/>
                                    <a:gd name="T90" fmla="*/ 50 w 411"/>
                                    <a:gd name="T91" fmla="*/ 40 h 551"/>
                                    <a:gd name="T92" fmla="*/ 289 w 411"/>
                                    <a:gd name="T93" fmla="*/ 283 h 551"/>
                                    <a:gd name="T94" fmla="*/ 278 w 411"/>
                                    <a:gd name="T95" fmla="*/ 283 h 551"/>
                                    <a:gd name="T96" fmla="*/ 221 w 411"/>
                                    <a:gd name="T97" fmla="*/ 286 h 551"/>
                                    <a:gd name="T98" fmla="*/ 175 w 411"/>
                                    <a:gd name="T99" fmla="*/ 294 h 551"/>
                                    <a:gd name="T100" fmla="*/ 143 w 411"/>
                                    <a:gd name="T101" fmla="*/ 315 h 551"/>
                                    <a:gd name="T102" fmla="*/ 121 w 411"/>
                                    <a:gd name="T103" fmla="*/ 344 h 551"/>
                                    <a:gd name="T104" fmla="*/ 114 w 411"/>
                                    <a:gd name="T105" fmla="*/ 383 h 551"/>
                                    <a:gd name="T106" fmla="*/ 118 w 411"/>
                                    <a:gd name="T107" fmla="*/ 415 h 551"/>
                                    <a:gd name="T108" fmla="*/ 135 w 411"/>
                                    <a:gd name="T109" fmla="*/ 440 h 551"/>
                                    <a:gd name="T110" fmla="*/ 157 w 411"/>
                                    <a:gd name="T111" fmla="*/ 458 h 551"/>
                                    <a:gd name="T112" fmla="*/ 189 w 411"/>
                                    <a:gd name="T113" fmla="*/ 465 h 551"/>
                                    <a:gd name="T114" fmla="*/ 228 w 411"/>
                                    <a:gd name="T115" fmla="*/ 458 h 551"/>
                                    <a:gd name="T116" fmla="*/ 257 w 411"/>
                                    <a:gd name="T117" fmla="*/ 437 h 551"/>
                                    <a:gd name="T118" fmla="*/ 275 w 411"/>
                                    <a:gd name="T119" fmla="*/ 408 h 551"/>
                                    <a:gd name="T120" fmla="*/ 286 w 411"/>
                                    <a:gd name="T121" fmla="*/ 365 h 551"/>
                                    <a:gd name="T122" fmla="*/ 289 w 411"/>
                                    <a:gd name="T123" fmla="*/ 311 h 551"/>
                                    <a:gd name="T124" fmla="*/ 289 w 411"/>
                                    <a:gd name="T125" fmla="*/ 283 h 5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411" h="551">
                                      <a:moveTo>
                                        <a:pt x="50" y="40"/>
                                      </a:moveTo>
                                      <a:lnTo>
                                        <a:pt x="78" y="29"/>
                                      </a:lnTo>
                                      <a:lnTo>
                                        <a:pt x="114" y="15"/>
                                      </a:lnTo>
                                      <a:lnTo>
                                        <a:pt x="157" y="4"/>
                                      </a:lnTo>
                                      <a:lnTo>
                                        <a:pt x="211" y="0"/>
                                      </a:lnTo>
                                      <a:lnTo>
                                        <a:pt x="271" y="8"/>
                                      </a:lnTo>
                                      <a:lnTo>
                                        <a:pt x="318" y="22"/>
                                      </a:lnTo>
                                      <a:lnTo>
                                        <a:pt x="353" y="43"/>
                                      </a:lnTo>
                                      <a:lnTo>
                                        <a:pt x="378" y="75"/>
                                      </a:lnTo>
                                      <a:lnTo>
                                        <a:pt x="393" y="115"/>
                                      </a:lnTo>
                                      <a:lnTo>
                                        <a:pt x="404" y="161"/>
                                      </a:lnTo>
                                      <a:lnTo>
                                        <a:pt x="404" y="215"/>
                                      </a:lnTo>
                                      <a:lnTo>
                                        <a:pt x="404" y="447"/>
                                      </a:lnTo>
                                      <a:lnTo>
                                        <a:pt x="407" y="501"/>
                                      </a:lnTo>
                                      <a:lnTo>
                                        <a:pt x="411" y="544"/>
                                      </a:lnTo>
                                      <a:lnTo>
                                        <a:pt x="300" y="544"/>
                                      </a:lnTo>
                                      <a:lnTo>
                                        <a:pt x="296" y="508"/>
                                      </a:lnTo>
                                      <a:lnTo>
                                        <a:pt x="293" y="469"/>
                                      </a:lnTo>
                                      <a:lnTo>
                                        <a:pt x="293" y="469"/>
                                      </a:lnTo>
                                      <a:lnTo>
                                        <a:pt x="268" y="501"/>
                                      </a:lnTo>
                                      <a:lnTo>
                                        <a:pt x="236" y="526"/>
                                      </a:lnTo>
                                      <a:lnTo>
                                        <a:pt x="200" y="544"/>
                                      </a:lnTo>
                                      <a:lnTo>
                                        <a:pt x="150" y="551"/>
                                      </a:lnTo>
                                      <a:lnTo>
                                        <a:pt x="103" y="544"/>
                                      </a:lnTo>
                                      <a:lnTo>
                                        <a:pt x="64" y="526"/>
                                      </a:lnTo>
                                      <a:lnTo>
                                        <a:pt x="28" y="494"/>
                                      </a:lnTo>
                                      <a:lnTo>
                                        <a:pt x="7" y="447"/>
                                      </a:lnTo>
                                      <a:lnTo>
                                        <a:pt x="0" y="394"/>
                                      </a:lnTo>
                                      <a:lnTo>
                                        <a:pt x="7" y="340"/>
                                      </a:lnTo>
                                      <a:lnTo>
                                        <a:pt x="25" y="297"/>
                                      </a:lnTo>
                                      <a:lnTo>
                                        <a:pt x="57" y="261"/>
                                      </a:lnTo>
                                      <a:lnTo>
                                        <a:pt x="96" y="240"/>
                                      </a:lnTo>
                                      <a:lnTo>
                                        <a:pt x="146" y="226"/>
                                      </a:lnTo>
                                      <a:lnTo>
                                        <a:pt x="203" y="215"/>
                                      </a:lnTo>
                                      <a:lnTo>
                                        <a:pt x="264" y="215"/>
                                      </a:lnTo>
                                      <a:lnTo>
                                        <a:pt x="289" y="215"/>
                                      </a:lnTo>
                                      <a:lnTo>
                                        <a:pt x="289" y="193"/>
                                      </a:lnTo>
                                      <a:lnTo>
                                        <a:pt x="286" y="165"/>
                                      </a:lnTo>
                                      <a:lnTo>
                                        <a:pt x="278" y="136"/>
                                      </a:lnTo>
                                      <a:lnTo>
                                        <a:pt x="261" y="115"/>
                                      </a:lnTo>
                                      <a:lnTo>
                                        <a:pt x="232" y="97"/>
                                      </a:lnTo>
                                      <a:lnTo>
                                        <a:pt x="196" y="93"/>
                                      </a:lnTo>
                                      <a:lnTo>
                                        <a:pt x="139" y="101"/>
                                      </a:lnTo>
                                      <a:lnTo>
                                        <a:pt x="89" y="122"/>
                                      </a:lnTo>
                                      <a:lnTo>
                                        <a:pt x="57" y="143"/>
                                      </a:lnTo>
                                      <a:lnTo>
                                        <a:pt x="50" y="40"/>
                                      </a:lnTo>
                                      <a:close/>
                                      <a:moveTo>
                                        <a:pt x="289" y="283"/>
                                      </a:moveTo>
                                      <a:lnTo>
                                        <a:pt x="278" y="283"/>
                                      </a:lnTo>
                                      <a:lnTo>
                                        <a:pt x="221" y="286"/>
                                      </a:lnTo>
                                      <a:lnTo>
                                        <a:pt x="175" y="294"/>
                                      </a:lnTo>
                                      <a:lnTo>
                                        <a:pt x="143" y="315"/>
                                      </a:lnTo>
                                      <a:lnTo>
                                        <a:pt x="121" y="344"/>
                                      </a:lnTo>
                                      <a:lnTo>
                                        <a:pt x="114" y="383"/>
                                      </a:lnTo>
                                      <a:lnTo>
                                        <a:pt x="118" y="415"/>
                                      </a:lnTo>
                                      <a:lnTo>
                                        <a:pt x="135" y="440"/>
                                      </a:lnTo>
                                      <a:lnTo>
                                        <a:pt x="157" y="458"/>
                                      </a:lnTo>
                                      <a:lnTo>
                                        <a:pt x="189" y="465"/>
                                      </a:lnTo>
                                      <a:lnTo>
                                        <a:pt x="228" y="458"/>
                                      </a:lnTo>
                                      <a:lnTo>
                                        <a:pt x="257" y="437"/>
                                      </a:lnTo>
                                      <a:lnTo>
                                        <a:pt x="275" y="408"/>
                                      </a:lnTo>
                                      <a:lnTo>
                                        <a:pt x="286" y="365"/>
                                      </a:lnTo>
                                      <a:lnTo>
                                        <a:pt x="289" y="311"/>
                                      </a:lnTo>
                                      <a:lnTo>
                                        <a:pt x="289" y="283"/>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0" name="Rectangle 270"/>
                              <wps:cNvSpPr>
                                <a:spLocks noChangeArrowheads="1"/>
                              </wps:cNvSpPr>
                              <wps:spPr bwMode="auto">
                                <a:xfrm>
                                  <a:off x="7341" y="422"/>
                                  <a:ext cx="122" cy="776"/>
                                </a:xfrm>
                                <a:prstGeom prst="rect">
                                  <a:avLst/>
                                </a:prstGeom>
                                <a:solidFill>
                                  <a:srgbClr val="1E7FB8"/>
                                </a:solidFill>
                                <a:ln>
                                  <a:noFill/>
                                </a:ln>
                                <a:extLst>
                                  <a:ext uri="{91240B29-F687-4F45-9708-019B960494DF}">
                                    <a14:hiddenLine xmlns:a14="http://schemas.microsoft.com/office/drawing/2010/main" w="0">
                                      <a:solidFill>
                                        <a:srgbClr val="1E7FB8"/>
                                      </a:solidFill>
                                      <a:miter lim="800000"/>
                                      <a:headEnd/>
                                      <a:tailEnd/>
                                    </a14:hiddenLine>
                                  </a:ext>
                                </a:extLst>
                              </wps:spPr>
                              <wps:bodyPr rot="0" vert="horz" wrap="square" lIns="91440" tIns="45720" rIns="91440" bIns="45720" anchor="t" anchorCtr="0" upright="1">
                                <a:noAutofit/>
                              </wps:bodyPr>
                            </wps:wsp>
                            <wps:wsp>
                              <wps:cNvPr id="21" name="Freeform 271"/>
                              <wps:cNvSpPr>
                                <a:spLocks/>
                              </wps:cNvSpPr>
                              <wps:spPr bwMode="auto">
                                <a:xfrm>
                                  <a:off x="7534" y="515"/>
                                  <a:ext cx="304" cy="690"/>
                                </a:xfrm>
                                <a:custGeom>
                                  <a:avLst/>
                                  <a:gdLst>
                                    <a:gd name="T0" fmla="*/ 82 w 304"/>
                                    <a:gd name="T1" fmla="*/ 39 h 690"/>
                                    <a:gd name="T2" fmla="*/ 204 w 304"/>
                                    <a:gd name="T3" fmla="*/ 0 h 690"/>
                                    <a:gd name="T4" fmla="*/ 204 w 304"/>
                                    <a:gd name="T5" fmla="*/ 150 h 690"/>
                                    <a:gd name="T6" fmla="*/ 304 w 304"/>
                                    <a:gd name="T7" fmla="*/ 150 h 690"/>
                                    <a:gd name="T8" fmla="*/ 304 w 304"/>
                                    <a:gd name="T9" fmla="*/ 243 h 690"/>
                                    <a:gd name="T10" fmla="*/ 204 w 304"/>
                                    <a:gd name="T11" fmla="*/ 243 h 690"/>
                                    <a:gd name="T12" fmla="*/ 204 w 304"/>
                                    <a:gd name="T13" fmla="*/ 518 h 690"/>
                                    <a:gd name="T14" fmla="*/ 207 w 304"/>
                                    <a:gd name="T15" fmla="*/ 554 h 690"/>
                                    <a:gd name="T16" fmla="*/ 218 w 304"/>
                                    <a:gd name="T17" fmla="*/ 576 h 690"/>
                                    <a:gd name="T18" fmla="*/ 236 w 304"/>
                                    <a:gd name="T19" fmla="*/ 590 h 690"/>
                                    <a:gd name="T20" fmla="*/ 257 w 304"/>
                                    <a:gd name="T21" fmla="*/ 594 h 690"/>
                                    <a:gd name="T22" fmla="*/ 272 w 304"/>
                                    <a:gd name="T23" fmla="*/ 590 h 690"/>
                                    <a:gd name="T24" fmla="*/ 286 w 304"/>
                                    <a:gd name="T25" fmla="*/ 590 h 690"/>
                                    <a:gd name="T26" fmla="*/ 297 w 304"/>
                                    <a:gd name="T27" fmla="*/ 586 h 690"/>
                                    <a:gd name="T28" fmla="*/ 304 w 304"/>
                                    <a:gd name="T29" fmla="*/ 583 h 690"/>
                                    <a:gd name="T30" fmla="*/ 304 w 304"/>
                                    <a:gd name="T31" fmla="*/ 672 h 690"/>
                                    <a:gd name="T32" fmla="*/ 272 w 304"/>
                                    <a:gd name="T33" fmla="*/ 683 h 690"/>
                                    <a:gd name="T34" fmla="*/ 222 w 304"/>
                                    <a:gd name="T35" fmla="*/ 690 h 690"/>
                                    <a:gd name="T36" fmla="*/ 182 w 304"/>
                                    <a:gd name="T37" fmla="*/ 686 h 690"/>
                                    <a:gd name="T38" fmla="*/ 147 w 304"/>
                                    <a:gd name="T39" fmla="*/ 676 h 690"/>
                                    <a:gd name="T40" fmla="*/ 118 w 304"/>
                                    <a:gd name="T41" fmla="*/ 654 h 690"/>
                                    <a:gd name="T42" fmla="*/ 97 w 304"/>
                                    <a:gd name="T43" fmla="*/ 626 h 690"/>
                                    <a:gd name="T44" fmla="*/ 86 w 304"/>
                                    <a:gd name="T45" fmla="*/ 586 h 690"/>
                                    <a:gd name="T46" fmla="*/ 82 w 304"/>
                                    <a:gd name="T47" fmla="*/ 536 h 690"/>
                                    <a:gd name="T48" fmla="*/ 82 w 304"/>
                                    <a:gd name="T49" fmla="*/ 243 h 690"/>
                                    <a:gd name="T50" fmla="*/ 0 w 304"/>
                                    <a:gd name="T51" fmla="*/ 243 h 690"/>
                                    <a:gd name="T52" fmla="*/ 0 w 304"/>
                                    <a:gd name="T53" fmla="*/ 150 h 690"/>
                                    <a:gd name="T54" fmla="*/ 82 w 304"/>
                                    <a:gd name="T55" fmla="*/ 150 h 690"/>
                                    <a:gd name="T56" fmla="*/ 82 w 304"/>
                                    <a:gd name="T57" fmla="*/ 39 h 69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Lst>
                                  <a:rect l="0" t="0" r="r" b="b"/>
                                  <a:pathLst>
                                    <a:path w="304" h="690">
                                      <a:moveTo>
                                        <a:pt x="82" y="39"/>
                                      </a:moveTo>
                                      <a:lnTo>
                                        <a:pt x="204" y="0"/>
                                      </a:lnTo>
                                      <a:lnTo>
                                        <a:pt x="204" y="150"/>
                                      </a:lnTo>
                                      <a:lnTo>
                                        <a:pt x="304" y="150"/>
                                      </a:lnTo>
                                      <a:lnTo>
                                        <a:pt x="304" y="243"/>
                                      </a:lnTo>
                                      <a:lnTo>
                                        <a:pt x="204" y="243"/>
                                      </a:lnTo>
                                      <a:lnTo>
                                        <a:pt x="204" y="518"/>
                                      </a:lnTo>
                                      <a:lnTo>
                                        <a:pt x="207" y="554"/>
                                      </a:lnTo>
                                      <a:lnTo>
                                        <a:pt x="218" y="576"/>
                                      </a:lnTo>
                                      <a:lnTo>
                                        <a:pt x="236" y="590"/>
                                      </a:lnTo>
                                      <a:lnTo>
                                        <a:pt x="257" y="594"/>
                                      </a:lnTo>
                                      <a:lnTo>
                                        <a:pt x="272" y="590"/>
                                      </a:lnTo>
                                      <a:lnTo>
                                        <a:pt x="286" y="590"/>
                                      </a:lnTo>
                                      <a:lnTo>
                                        <a:pt x="297" y="586"/>
                                      </a:lnTo>
                                      <a:lnTo>
                                        <a:pt x="304" y="583"/>
                                      </a:lnTo>
                                      <a:lnTo>
                                        <a:pt x="304" y="672"/>
                                      </a:lnTo>
                                      <a:lnTo>
                                        <a:pt x="272" y="683"/>
                                      </a:lnTo>
                                      <a:lnTo>
                                        <a:pt x="222" y="690"/>
                                      </a:lnTo>
                                      <a:lnTo>
                                        <a:pt x="182" y="686"/>
                                      </a:lnTo>
                                      <a:lnTo>
                                        <a:pt x="147" y="676"/>
                                      </a:lnTo>
                                      <a:lnTo>
                                        <a:pt x="118" y="654"/>
                                      </a:lnTo>
                                      <a:lnTo>
                                        <a:pt x="97" y="626"/>
                                      </a:lnTo>
                                      <a:lnTo>
                                        <a:pt x="86" y="586"/>
                                      </a:lnTo>
                                      <a:lnTo>
                                        <a:pt x="82" y="536"/>
                                      </a:lnTo>
                                      <a:lnTo>
                                        <a:pt x="82" y="243"/>
                                      </a:lnTo>
                                      <a:lnTo>
                                        <a:pt x="0" y="243"/>
                                      </a:lnTo>
                                      <a:lnTo>
                                        <a:pt x="0" y="150"/>
                                      </a:lnTo>
                                      <a:lnTo>
                                        <a:pt x="82" y="150"/>
                                      </a:lnTo>
                                      <a:lnTo>
                                        <a:pt x="82" y="39"/>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2" name="Freeform 272"/>
                              <wps:cNvSpPr>
                                <a:spLocks/>
                              </wps:cNvSpPr>
                              <wps:spPr bwMode="auto">
                                <a:xfrm>
                                  <a:off x="7902" y="422"/>
                                  <a:ext cx="400" cy="776"/>
                                </a:xfrm>
                                <a:custGeom>
                                  <a:avLst/>
                                  <a:gdLst>
                                    <a:gd name="T0" fmla="*/ 0 w 400"/>
                                    <a:gd name="T1" fmla="*/ 0 h 776"/>
                                    <a:gd name="T2" fmla="*/ 122 w 400"/>
                                    <a:gd name="T3" fmla="*/ 0 h 776"/>
                                    <a:gd name="T4" fmla="*/ 122 w 400"/>
                                    <a:gd name="T5" fmla="*/ 311 h 776"/>
                                    <a:gd name="T6" fmla="*/ 125 w 400"/>
                                    <a:gd name="T7" fmla="*/ 311 h 776"/>
                                    <a:gd name="T8" fmla="*/ 140 w 400"/>
                                    <a:gd name="T9" fmla="*/ 290 h 776"/>
                                    <a:gd name="T10" fmla="*/ 157 w 400"/>
                                    <a:gd name="T11" fmla="*/ 268 h 776"/>
                                    <a:gd name="T12" fmla="*/ 179 w 400"/>
                                    <a:gd name="T13" fmla="*/ 250 h 776"/>
                                    <a:gd name="T14" fmla="*/ 211 w 400"/>
                                    <a:gd name="T15" fmla="*/ 240 h 776"/>
                                    <a:gd name="T16" fmla="*/ 250 w 400"/>
                                    <a:gd name="T17" fmla="*/ 232 h 776"/>
                                    <a:gd name="T18" fmla="*/ 300 w 400"/>
                                    <a:gd name="T19" fmla="*/ 240 h 776"/>
                                    <a:gd name="T20" fmla="*/ 340 w 400"/>
                                    <a:gd name="T21" fmla="*/ 261 h 776"/>
                                    <a:gd name="T22" fmla="*/ 368 w 400"/>
                                    <a:gd name="T23" fmla="*/ 293 h 776"/>
                                    <a:gd name="T24" fmla="*/ 386 w 400"/>
                                    <a:gd name="T25" fmla="*/ 333 h 776"/>
                                    <a:gd name="T26" fmla="*/ 397 w 400"/>
                                    <a:gd name="T27" fmla="*/ 379 h 776"/>
                                    <a:gd name="T28" fmla="*/ 400 w 400"/>
                                    <a:gd name="T29" fmla="*/ 433 h 776"/>
                                    <a:gd name="T30" fmla="*/ 400 w 400"/>
                                    <a:gd name="T31" fmla="*/ 776 h 776"/>
                                    <a:gd name="T32" fmla="*/ 279 w 400"/>
                                    <a:gd name="T33" fmla="*/ 776 h 776"/>
                                    <a:gd name="T34" fmla="*/ 279 w 400"/>
                                    <a:gd name="T35" fmla="*/ 454 h 776"/>
                                    <a:gd name="T36" fmla="*/ 275 w 400"/>
                                    <a:gd name="T37" fmla="*/ 404 h 776"/>
                                    <a:gd name="T38" fmla="*/ 261 w 400"/>
                                    <a:gd name="T39" fmla="*/ 368 h 776"/>
                                    <a:gd name="T40" fmla="*/ 240 w 400"/>
                                    <a:gd name="T41" fmla="*/ 347 h 776"/>
                                    <a:gd name="T42" fmla="*/ 207 w 400"/>
                                    <a:gd name="T43" fmla="*/ 340 h 776"/>
                                    <a:gd name="T44" fmla="*/ 175 w 400"/>
                                    <a:gd name="T45" fmla="*/ 347 h 776"/>
                                    <a:gd name="T46" fmla="*/ 150 w 400"/>
                                    <a:gd name="T47" fmla="*/ 365 h 776"/>
                                    <a:gd name="T48" fmla="*/ 132 w 400"/>
                                    <a:gd name="T49" fmla="*/ 390 h 776"/>
                                    <a:gd name="T50" fmla="*/ 125 w 400"/>
                                    <a:gd name="T51" fmla="*/ 425 h 776"/>
                                    <a:gd name="T52" fmla="*/ 122 w 400"/>
                                    <a:gd name="T53" fmla="*/ 465 h 776"/>
                                    <a:gd name="T54" fmla="*/ 122 w 400"/>
                                    <a:gd name="T55" fmla="*/ 776 h 776"/>
                                    <a:gd name="T56" fmla="*/ 0 w 400"/>
                                    <a:gd name="T57" fmla="*/ 776 h 776"/>
                                    <a:gd name="T58" fmla="*/ 0 w 400"/>
                                    <a:gd name="T59" fmla="*/ 0 h 7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Lst>
                                  <a:rect l="0" t="0" r="r" b="b"/>
                                  <a:pathLst>
                                    <a:path w="400" h="776">
                                      <a:moveTo>
                                        <a:pt x="0" y="0"/>
                                      </a:moveTo>
                                      <a:lnTo>
                                        <a:pt x="122" y="0"/>
                                      </a:lnTo>
                                      <a:lnTo>
                                        <a:pt x="122" y="311"/>
                                      </a:lnTo>
                                      <a:lnTo>
                                        <a:pt x="125" y="311"/>
                                      </a:lnTo>
                                      <a:lnTo>
                                        <a:pt x="140" y="290"/>
                                      </a:lnTo>
                                      <a:lnTo>
                                        <a:pt x="157" y="268"/>
                                      </a:lnTo>
                                      <a:lnTo>
                                        <a:pt x="179" y="250"/>
                                      </a:lnTo>
                                      <a:lnTo>
                                        <a:pt x="211" y="240"/>
                                      </a:lnTo>
                                      <a:lnTo>
                                        <a:pt x="250" y="232"/>
                                      </a:lnTo>
                                      <a:lnTo>
                                        <a:pt x="300" y="240"/>
                                      </a:lnTo>
                                      <a:lnTo>
                                        <a:pt x="340" y="261"/>
                                      </a:lnTo>
                                      <a:lnTo>
                                        <a:pt x="368" y="293"/>
                                      </a:lnTo>
                                      <a:lnTo>
                                        <a:pt x="386" y="333"/>
                                      </a:lnTo>
                                      <a:lnTo>
                                        <a:pt x="397" y="379"/>
                                      </a:lnTo>
                                      <a:lnTo>
                                        <a:pt x="400" y="433"/>
                                      </a:lnTo>
                                      <a:lnTo>
                                        <a:pt x="400" y="776"/>
                                      </a:lnTo>
                                      <a:lnTo>
                                        <a:pt x="279" y="776"/>
                                      </a:lnTo>
                                      <a:lnTo>
                                        <a:pt x="279" y="454"/>
                                      </a:lnTo>
                                      <a:lnTo>
                                        <a:pt x="275" y="404"/>
                                      </a:lnTo>
                                      <a:lnTo>
                                        <a:pt x="261" y="368"/>
                                      </a:lnTo>
                                      <a:lnTo>
                                        <a:pt x="240" y="347"/>
                                      </a:lnTo>
                                      <a:lnTo>
                                        <a:pt x="207" y="340"/>
                                      </a:lnTo>
                                      <a:lnTo>
                                        <a:pt x="175" y="347"/>
                                      </a:lnTo>
                                      <a:lnTo>
                                        <a:pt x="150" y="365"/>
                                      </a:lnTo>
                                      <a:lnTo>
                                        <a:pt x="132" y="390"/>
                                      </a:lnTo>
                                      <a:lnTo>
                                        <a:pt x="125" y="425"/>
                                      </a:lnTo>
                                      <a:lnTo>
                                        <a:pt x="122" y="465"/>
                                      </a:lnTo>
                                      <a:lnTo>
                                        <a:pt x="122" y="776"/>
                                      </a:lnTo>
                                      <a:lnTo>
                                        <a:pt x="0" y="776"/>
                                      </a:lnTo>
                                      <a:lnTo>
                                        <a:pt x="0" y="0"/>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3" name="Freeform 273"/>
                              <wps:cNvSpPr>
                                <a:spLocks noEditPoints="1"/>
                              </wps:cNvSpPr>
                              <wps:spPr bwMode="auto">
                                <a:xfrm>
                                  <a:off x="3131" y="1387"/>
                                  <a:ext cx="547" cy="744"/>
                                </a:xfrm>
                                <a:custGeom>
                                  <a:avLst/>
                                  <a:gdLst>
                                    <a:gd name="T0" fmla="*/ 275 w 547"/>
                                    <a:gd name="T1" fmla="*/ 0 h 744"/>
                                    <a:gd name="T2" fmla="*/ 325 w 547"/>
                                    <a:gd name="T3" fmla="*/ 8 h 744"/>
                                    <a:gd name="T4" fmla="*/ 375 w 547"/>
                                    <a:gd name="T5" fmla="*/ 22 h 744"/>
                                    <a:gd name="T6" fmla="*/ 422 w 547"/>
                                    <a:gd name="T7" fmla="*/ 50 h 744"/>
                                    <a:gd name="T8" fmla="*/ 464 w 547"/>
                                    <a:gd name="T9" fmla="*/ 90 h 744"/>
                                    <a:gd name="T10" fmla="*/ 497 w 547"/>
                                    <a:gd name="T11" fmla="*/ 140 h 744"/>
                                    <a:gd name="T12" fmla="*/ 525 w 547"/>
                                    <a:gd name="T13" fmla="*/ 204 h 744"/>
                                    <a:gd name="T14" fmla="*/ 540 w 547"/>
                                    <a:gd name="T15" fmla="*/ 283 h 744"/>
                                    <a:gd name="T16" fmla="*/ 547 w 547"/>
                                    <a:gd name="T17" fmla="*/ 372 h 744"/>
                                    <a:gd name="T18" fmla="*/ 540 w 547"/>
                                    <a:gd name="T19" fmla="*/ 462 h 744"/>
                                    <a:gd name="T20" fmla="*/ 525 w 547"/>
                                    <a:gd name="T21" fmla="*/ 540 h 744"/>
                                    <a:gd name="T22" fmla="*/ 497 w 547"/>
                                    <a:gd name="T23" fmla="*/ 605 h 744"/>
                                    <a:gd name="T24" fmla="*/ 464 w 547"/>
                                    <a:gd name="T25" fmla="*/ 655 h 744"/>
                                    <a:gd name="T26" fmla="*/ 422 w 547"/>
                                    <a:gd name="T27" fmla="*/ 694 h 744"/>
                                    <a:gd name="T28" fmla="*/ 375 w 547"/>
                                    <a:gd name="T29" fmla="*/ 723 h 744"/>
                                    <a:gd name="T30" fmla="*/ 325 w 547"/>
                                    <a:gd name="T31" fmla="*/ 737 h 744"/>
                                    <a:gd name="T32" fmla="*/ 275 w 547"/>
                                    <a:gd name="T33" fmla="*/ 744 h 744"/>
                                    <a:gd name="T34" fmla="*/ 221 w 547"/>
                                    <a:gd name="T35" fmla="*/ 737 h 744"/>
                                    <a:gd name="T36" fmla="*/ 171 w 547"/>
                                    <a:gd name="T37" fmla="*/ 723 h 744"/>
                                    <a:gd name="T38" fmla="*/ 125 w 547"/>
                                    <a:gd name="T39" fmla="*/ 694 h 744"/>
                                    <a:gd name="T40" fmla="*/ 82 w 547"/>
                                    <a:gd name="T41" fmla="*/ 655 h 744"/>
                                    <a:gd name="T42" fmla="*/ 50 w 547"/>
                                    <a:gd name="T43" fmla="*/ 605 h 744"/>
                                    <a:gd name="T44" fmla="*/ 21 w 547"/>
                                    <a:gd name="T45" fmla="*/ 540 h 744"/>
                                    <a:gd name="T46" fmla="*/ 7 w 547"/>
                                    <a:gd name="T47" fmla="*/ 462 h 744"/>
                                    <a:gd name="T48" fmla="*/ 0 w 547"/>
                                    <a:gd name="T49" fmla="*/ 372 h 744"/>
                                    <a:gd name="T50" fmla="*/ 7 w 547"/>
                                    <a:gd name="T51" fmla="*/ 283 h 744"/>
                                    <a:gd name="T52" fmla="*/ 21 w 547"/>
                                    <a:gd name="T53" fmla="*/ 204 h 744"/>
                                    <a:gd name="T54" fmla="*/ 50 w 547"/>
                                    <a:gd name="T55" fmla="*/ 140 h 744"/>
                                    <a:gd name="T56" fmla="*/ 82 w 547"/>
                                    <a:gd name="T57" fmla="*/ 90 h 744"/>
                                    <a:gd name="T58" fmla="*/ 125 w 547"/>
                                    <a:gd name="T59" fmla="*/ 50 h 744"/>
                                    <a:gd name="T60" fmla="*/ 171 w 547"/>
                                    <a:gd name="T61" fmla="*/ 22 h 744"/>
                                    <a:gd name="T62" fmla="*/ 221 w 547"/>
                                    <a:gd name="T63" fmla="*/ 8 h 744"/>
                                    <a:gd name="T64" fmla="*/ 275 w 547"/>
                                    <a:gd name="T65" fmla="*/ 0 h 744"/>
                                    <a:gd name="T66" fmla="*/ 275 w 547"/>
                                    <a:gd name="T67" fmla="*/ 644 h 744"/>
                                    <a:gd name="T68" fmla="*/ 307 w 547"/>
                                    <a:gd name="T69" fmla="*/ 637 h 744"/>
                                    <a:gd name="T70" fmla="*/ 336 w 547"/>
                                    <a:gd name="T71" fmla="*/ 623 h 744"/>
                                    <a:gd name="T72" fmla="*/ 364 w 547"/>
                                    <a:gd name="T73" fmla="*/ 598 h 744"/>
                                    <a:gd name="T74" fmla="*/ 386 w 547"/>
                                    <a:gd name="T75" fmla="*/ 562 h 744"/>
                                    <a:gd name="T76" fmla="*/ 404 w 547"/>
                                    <a:gd name="T77" fmla="*/ 512 h 744"/>
                                    <a:gd name="T78" fmla="*/ 414 w 547"/>
                                    <a:gd name="T79" fmla="*/ 451 h 744"/>
                                    <a:gd name="T80" fmla="*/ 418 w 547"/>
                                    <a:gd name="T81" fmla="*/ 372 h 744"/>
                                    <a:gd name="T82" fmla="*/ 414 w 547"/>
                                    <a:gd name="T83" fmla="*/ 294 h 744"/>
                                    <a:gd name="T84" fmla="*/ 404 w 547"/>
                                    <a:gd name="T85" fmla="*/ 233 h 744"/>
                                    <a:gd name="T86" fmla="*/ 386 w 547"/>
                                    <a:gd name="T87" fmla="*/ 183 h 744"/>
                                    <a:gd name="T88" fmla="*/ 364 w 547"/>
                                    <a:gd name="T89" fmla="*/ 147 h 744"/>
                                    <a:gd name="T90" fmla="*/ 336 w 547"/>
                                    <a:gd name="T91" fmla="*/ 122 h 744"/>
                                    <a:gd name="T92" fmla="*/ 307 w 547"/>
                                    <a:gd name="T93" fmla="*/ 108 h 744"/>
                                    <a:gd name="T94" fmla="*/ 275 w 547"/>
                                    <a:gd name="T95" fmla="*/ 104 h 744"/>
                                    <a:gd name="T96" fmla="*/ 239 w 547"/>
                                    <a:gd name="T97" fmla="*/ 108 h 744"/>
                                    <a:gd name="T98" fmla="*/ 211 w 547"/>
                                    <a:gd name="T99" fmla="*/ 122 h 744"/>
                                    <a:gd name="T100" fmla="*/ 182 w 547"/>
                                    <a:gd name="T101" fmla="*/ 147 h 744"/>
                                    <a:gd name="T102" fmla="*/ 161 w 547"/>
                                    <a:gd name="T103" fmla="*/ 183 h 744"/>
                                    <a:gd name="T104" fmla="*/ 143 w 547"/>
                                    <a:gd name="T105" fmla="*/ 233 h 744"/>
                                    <a:gd name="T106" fmla="*/ 132 w 547"/>
                                    <a:gd name="T107" fmla="*/ 294 h 744"/>
                                    <a:gd name="T108" fmla="*/ 128 w 547"/>
                                    <a:gd name="T109" fmla="*/ 372 h 744"/>
                                    <a:gd name="T110" fmla="*/ 132 w 547"/>
                                    <a:gd name="T111" fmla="*/ 451 h 744"/>
                                    <a:gd name="T112" fmla="*/ 143 w 547"/>
                                    <a:gd name="T113" fmla="*/ 512 h 744"/>
                                    <a:gd name="T114" fmla="*/ 161 w 547"/>
                                    <a:gd name="T115" fmla="*/ 562 h 744"/>
                                    <a:gd name="T116" fmla="*/ 182 w 547"/>
                                    <a:gd name="T117" fmla="*/ 598 h 744"/>
                                    <a:gd name="T118" fmla="*/ 211 w 547"/>
                                    <a:gd name="T119" fmla="*/ 623 h 744"/>
                                    <a:gd name="T120" fmla="*/ 239 w 547"/>
                                    <a:gd name="T121" fmla="*/ 637 h 744"/>
                                    <a:gd name="T122" fmla="*/ 275 w 547"/>
                                    <a:gd name="T123" fmla="*/ 644 h 7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547" h="744">
                                      <a:moveTo>
                                        <a:pt x="275" y="0"/>
                                      </a:moveTo>
                                      <a:lnTo>
                                        <a:pt x="325" y="8"/>
                                      </a:lnTo>
                                      <a:lnTo>
                                        <a:pt x="375" y="22"/>
                                      </a:lnTo>
                                      <a:lnTo>
                                        <a:pt x="422" y="50"/>
                                      </a:lnTo>
                                      <a:lnTo>
                                        <a:pt x="464" y="90"/>
                                      </a:lnTo>
                                      <a:lnTo>
                                        <a:pt x="497" y="140"/>
                                      </a:lnTo>
                                      <a:lnTo>
                                        <a:pt x="525" y="204"/>
                                      </a:lnTo>
                                      <a:lnTo>
                                        <a:pt x="540" y="283"/>
                                      </a:lnTo>
                                      <a:lnTo>
                                        <a:pt x="547" y="372"/>
                                      </a:lnTo>
                                      <a:lnTo>
                                        <a:pt x="540" y="462"/>
                                      </a:lnTo>
                                      <a:lnTo>
                                        <a:pt x="525" y="540"/>
                                      </a:lnTo>
                                      <a:lnTo>
                                        <a:pt x="497" y="605"/>
                                      </a:lnTo>
                                      <a:lnTo>
                                        <a:pt x="464" y="655"/>
                                      </a:lnTo>
                                      <a:lnTo>
                                        <a:pt x="422" y="694"/>
                                      </a:lnTo>
                                      <a:lnTo>
                                        <a:pt x="375" y="723"/>
                                      </a:lnTo>
                                      <a:lnTo>
                                        <a:pt x="325" y="737"/>
                                      </a:lnTo>
                                      <a:lnTo>
                                        <a:pt x="275" y="744"/>
                                      </a:lnTo>
                                      <a:lnTo>
                                        <a:pt x="221" y="737"/>
                                      </a:lnTo>
                                      <a:lnTo>
                                        <a:pt x="171" y="723"/>
                                      </a:lnTo>
                                      <a:lnTo>
                                        <a:pt x="125" y="694"/>
                                      </a:lnTo>
                                      <a:lnTo>
                                        <a:pt x="82" y="655"/>
                                      </a:lnTo>
                                      <a:lnTo>
                                        <a:pt x="50" y="605"/>
                                      </a:lnTo>
                                      <a:lnTo>
                                        <a:pt x="21" y="540"/>
                                      </a:lnTo>
                                      <a:lnTo>
                                        <a:pt x="7" y="462"/>
                                      </a:lnTo>
                                      <a:lnTo>
                                        <a:pt x="0" y="372"/>
                                      </a:lnTo>
                                      <a:lnTo>
                                        <a:pt x="7" y="283"/>
                                      </a:lnTo>
                                      <a:lnTo>
                                        <a:pt x="21" y="204"/>
                                      </a:lnTo>
                                      <a:lnTo>
                                        <a:pt x="50" y="140"/>
                                      </a:lnTo>
                                      <a:lnTo>
                                        <a:pt x="82" y="90"/>
                                      </a:lnTo>
                                      <a:lnTo>
                                        <a:pt x="125" y="50"/>
                                      </a:lnTo>
                                      <a:lnTo>
                                        <a:pt x="171" y="22"/>
                                      </a:lnTo>
                                      <a:lnTo>
                                        <a:pt x="221" y="8"/>
                                      </a:lnTo>
                                      <a:lnTo>
                                        <a:pt x="275" y="0"/>
                                      </a:lnTo>
                                      <a:close/>
                                      <a:moveTo>
                                        <a:pt x="275" y="644"/>
                                      </a:moveTo>
                                      <a:lnTo>
                                        <a:pt x="307" y="637"/>
                                      </a:lnTo>
                                      <a:lnTo>
                                        <a:pt x="336" y="623"/>
                                      </a:lnTo>
                                      <a:lnTo>
                                        <a:pt x="364" y="598"/>
                                      </a:lnTo>
                                      <a:lnTo>
                                        <a:pt x="386" y="562"/>
                                      </a:lnTo>
                                      <a:lnTo>
                                        <a:pt x="404" y="512"/>
                                      </a:lnTo>
                                      <a:lnTo>
                                        <a:pt x="414" y="451"/>
                                      </a:lnTo>
                                      <a:lnTo>
                                        <a:pt x="418" y="372"/>
                                      </a:lnTo>
                                      <a:lnTo>
                                        <a:pt x="414" y="294"/>
                                      </a:lnTo>
                                      <a:lnTo>
                                        <a:pt x="404" y="233"/>
                                      </a:lnTo>
                                      <a:lnTo>
                                        <a:pt x="386" y="183"/>
                                      </a:lnTo>
                                      <a:lnTo>
                                        <a:pt x="364" y="147"/>
                                      </a:lnTo>
                                      <a:lnTo>
                                        <a:pt x="336" y="122"/>
                                      </a:lnTo>
                                      <a:lnTo>
                                        <a:pt x="307" y="108"/>
                                      </a:lnTo>
                                      <a:lnTo>
                                        <a:pt x="275" y="104"/>
                                      </a:lnTo>
                                      <a:lnTo>
                                        <a:pt x="239" y="108"/>
                                      </a:lnTo>
                                      <a:lnTo>
                                        <a:pt x="211" y="122"/>
                                      </a:lnTo>
                                      <a:lnTo>
                                        <a:pt x="182" y="147"/>
                                      </a:lnTo>
                                      <a:lnTo>
                                        <a:pt x="161" y="183"/>
                                      </a:lnTo>
                                      <a:lnTo>
                                        <a:pt x="143" y="233"/>
                                      </a:lnTo>
                                      <a:lnTo>
                                        <a:pt x="132" y="294"/>
                                      </a:lnTo>
                                      <a:lnTo>
                                        <a:pt x="128" y="372"/>
                                      </a:lnTo>
                                      <a:lnTo>
                                        <a:pt x="132" y="451"/>
                                      </a:lnTo>
                                      <a:lnTo>
                                        <a:pt x="143" y="512"/>
                                      </a:lnTo>
                                      <a:lnTo>
                                        <a:pt x="161" y="562"/>
                                      </a:lnTo>
                                      <a:lnTo>
                                        <a:pt x="182" y="598"/>
                                      </a:lnTo>
                                      <a:lnTo>
                                        <a:pt x="211" y="623"/>
                                      </a:lnTo>
                                      <a:lnTo>
                                        <a:pt x="239" y="637"/>
                                      </a:lnTo>
                                      <a:lnTo>
                                        <a:pt x="275" y="644"/>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4" name="Freeform 274"/>
                              <wps:cNvSpPr>
                                <a:spLocks/>
                              </wps:cNvSpPr>
                              <wps:spPr bwMode="auto">
                                <a:xfrm>
                                  <a:off x="3756" y="1581"/>
                                  <a:ext cx="265" cy="539"/>
                                </a:xfrm>
                                <a:custGeom>
                                  <a:avLst/>
                                  <a:gdLst>
                                    <a:gd name="T0" fmla="*/ 4 w 265"/>
                                    <a:gd name="T1" fmla="*/ 96 h 539"/>
                                    <a:gd name="T2" fmla="*/ 4 w 265"/>
                                    <a:gd name="T3" fmla="*/ 46 h 539"/>
                                    <a:gd name="T4" fmla="*/ 0 w 265"/>
                                    <a:gd name="T5" fmla="*/ 7 h 539"/>
                                    <a:gd name="T6" fmla="*/ 111 w 265"/>
                                    <a:gd name="T7" fmla="*/ 7 h 539"/>
                                    <a:gd name="T8" fmla="*/ 111 w 265"/>
                                    <a:gd name="T9" fmla="*/ 57 h 539"/>
                                    <a:gd name="T10" fmla="*/ 115 w 265"/>
                                    <a:gd name="T11" fmla="*/ 103 h 539"/>
                                    <a:gd name="T12" fmla="*/ 115 w 265"/>
                                    <a:gd name="T13" fmla="*/ 103 h 539"/>
                                    <a:gd name="T14" fmla="*/ 129 w 265"/>
                                    <a:gd name="T15" fmla="*/ 78 h 539"/>
                                    <a:gd name="T16" fmla="*/ 147 w 265"/>
                                    <a:gd name="T17" fmla="*/ 50 h 539"/>
                                    <a:gd name="T18" fmla="*/ 172 w 265"/>
                                    <a:gd name="T19" fmla="*/ 25 h 539"/>
                                    <a:gd name="T20" fmla="*/ 204 w 265"/>
                                    <a:gd name="T21" fmla="*/ 7 h 539"/>
                                    <a:gd name="T22" fmla="*/ 247 w 265"/>
                                    <a:gd name="T23" fmla="*/ 0 h 539"/>
                                    <a:gd name="T24" fmla="*/ 258 w 265"/>
                                    <a:gd name="T25" fmla="*/ 0 h 539"/>
                                    <a:gd name="T26" fmla="*/ 265 w 265"/>
                                    <a:gd name="T27" fmla="*/ 3 h 539"/>
                                    <a:gd name="T28" fmla="*/ 265 w 265"/>
                                    <a:gd name="T29" fmla="*/ 121 h 539"/>
                                    <a:gd name="T30" fmla="*/ 250 w 265"/>
                                    <a:gd name="T31" fmla="*/ 118 h 539"/>
                                    <a:gd name="T32" fmla="*/ 233 w 265"/>
                                    <a:gd name="T33" fmla="*/ 118 h 539"/>
                                    <a:gd name="T34" fmla="*/ 208 w 265"/>
                                    <a:gd name="T35" fmla="*/ 121 h 539"/>
                                    <a:gd name="T36" fmla="*/ 183 w 265"/>
                                    <a:gd name="T37" fmla="*/ 128 h 539"/>
                                    <a:gd name="T38" fmla="*/ 161 w 265"/>
                                    <a:gd name="T39" fmla="*/ 146 h 539"/>
                                    <a:gd name="T40" fmla="*/ 143 w 265"/>
                                    <a:gd name="T41" fmla="*/ 171 h 539"/>
                                    <a:gd name="T42" fmla="*/ 129 w 265"/>
                                    <a:gd name="T43" fmla="*/ 203 h 539"/>
                                    <a:gd name="T44" fmla="*/ 125 w 265"/>
                                    <a:gd name="T45" fmla="*/ 246 h 539"/>
                                    <a:gd name="T46" fmla="*/ 125 w 265"/>
                                    <a:gd name="T47" fmla="*/ 539 h 539"/>
                                    <a:gd name="T48" fmla="*/ 4 w 265"/>
                                    <a:gd name="T49" fmla="*/ 539 h 539"/>
                                    <a:gd name="T50" fmla="*/ 4 w 265"/>
                                    <a:gd name="T51" fmla="*/ 96 h 5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265" h="539">
                                      <a:moveTo>
                                        <a:pt x="4" y="96"/>
                                      </a:moveTo>
                                      <a:lnTo>
                                        <a:pt x="4" y="46"/>
                                      </a:lnTo>
                                      <a:lnTo>
                                        <a:pt x="0" y="7"/>
                                      </a:lnTo>
                                      <a:lnTo>
                                        <a:pt x="111" y="7"/>
                                      </a:lnTo>
                                      <a:lnTo>
                                        <a:pt x="111" y="57"/>
                                      </a:lnTo>
                                      <a:lnTo>
                                        <a:pt x="115" y="103"/>
                                      </a:lnTo>
                                      <a:lnTo>
                                        <a:pt x="115" y="103"/>
                                      </a:lnTo>
                                      <a:lnTo>
                                        <a:pt x="129" y="78"/>
                                      </a:lnTo>
                                      <a:lnTo>
                                        <a:pt x="147" y="50"/>
                                      </a:lnTo>
                                      <a:lnTo>
                                        <a:pt x="172" y="25"/>
                                      </a:lnTo>
                                      <a:lnTo>
                                        <a:pt x="204" y="7"/>
                                      </a:lnTo>
                                      <a:lnTo>
                                        <a:pt x="247" y="0"/>
                                      </a:lnTo>
                                      <a:lnTo>
                                        <a:pt x="258" y="0"/>
                                      </a:lnTo>
                                      <a:lnTo>
                                        <a:pt x="265" y="3"/>
                                      </a:lnTo>
                                      <a:lnTo>
                                        <a:pt x="265" y="121"/>
                                      </a:lnTo>
                                      <a:lnTo>
                                        <a:pt x="250" y="118"/>
                                      </a:lnTo>
                                      <a:lnTo>
                                        <a:pt x="233" y="118"/>
                                      </a:lnTo>
                                      <a:lnTo>
                                        <a:pt x="208" y="121"/>
                                      </a:lnTo>
                                      <a:lnTo>
                                        <a:pt x="183" y="128"/>
                                      </a:lnTo>
                                      <a:lnTo>
                                        <a:pt x="161" y="146"/>
                                      </a:lnTo>
                                      <a:lnTo>
                                        <a:pt x="143" y="171"/>
                                      </a:lnTo>
                                      <a:lnTo>
                                        <a:pt x="129" y="203"/>
                                      </a:lnTo>
                                      <a:lnTo>
                                        <a:pt x="125" y="246"/>
                                      </a:lnTo>
                                      <a:lnTo>
                                        <a:pt x="125" y="539"/>
                                      </a:lnTo>
                                      <a:lnTo>
                                        <a:pt x="4" y="539"/>
                                      </a:lnTo>
                                      <a:lnTo>
                                        <a:pt x="4" y="96"/>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5" name="Freeform 275"/>
                              <wps:cNvSpPr>
                                <a:spLocks noEditPoints="1"/>
                              </wps:cNvSpPr>
                              <wps:spPr bwMode="auto">
                                <a:xfrm>
                                  <a:off x="4067" y="1581"/>
                                  <a:ext cx="436" cy="768"/>
                                </a:xfrm>
                                <a:custGeom>
                                  <a:avLst/>
                                  <a:gdLst>
                                    <a:gd name="T0" fmla="*/ 68 w 436"/>
                                    <a:gd name="T1" fmla="*/ 643 h 768"/>
                                    <a:gd name="T2" fmla="*/ 179 w 436"/>
                                    <a:gd name="T3" fmla="*/ 668 h 768"/>
                                    <a:gd name="T4" fmla="*/ 258 w 436"/>
                                    <a:gd name="T5" fmla="*/ 650 h 768"/>
                                    <a:gd name="T6" fmla="*/ 297 w 436"/>
                                    <a:gd name="T7" fmla="*/ 600 h 768"/>
                                    <a:gd name="T8" fmla="*/ 311 w 436"/>
                                    <a:gd name="T9" fmla="*/ 536 h 768"/>
                                    <a:gd name="T10" fmla="*/ 315 w 436"/>
                                    <a:gd name="T11" fmla="*/ 450 h 768"/>
                                    <a:gd name="T12" fmla="*/ 297 w 436"/>
                                    <a:gd name="T13" fmla="*/ 475 h 768"/>
                                    <a:gd name="T14" fmla="*/ 254 w 436"/>
                                    <a:gd name="T15" fmla="*/ 522 h 768"/>
                                    <a:gd name="T16" fmla="*/ 179 w 436"/>
                                    <a:gd name="T17" fmla="*/ 539 h 768"/>
                                    <a:gd name="T18" fmla="*/ 122 w 436"/>
                                    <a:gd name="T19" fmla="*/ 529 h 768"/>
                                    <a:gd name="T20" fmla="*/ 65 w 436"/>
                                    <a:gd name="T21" fmla="*/ 489 h 768"/>
                                    <a:gd name="T22" fmla="*/ 18 w 436"/>
                                    <a:gd name="T23" fmla="*/ 407 h 768"/>
                                    <a:gd name="T24" fmla="*/ 0 w 436"/>
                                    <a:gd name="T25" fmla="*/ 275 h 768"/>
                                    <a:gd name="T26" fmla="*/ 15 w 436"/>
                                    <a:gd name="T27" fmla="*/ 157 h 768"/>
                                    <a:gd name="T28" fmla="*/ 57 w 436"/>
                                    <a:gd name="T29" fmla="*/ 60 h 768"/>
                                    <a:gd name="T30" fmla="*/ 132 w 436"/>
                                    <a:gd name="T31" fmla="*/ 7 h 768"/>
                                    <a:gd name="T32" fmla="*/ 225 w 436"/>
                                    <a:gd name="T33" fmla="*/ 3 h 768"/>
                                    <a:gd name="T34" fmla="*/ 283 w 436"/>
                                    <a:gd name="T35" fmla="*/ 39 h 768"/>
                                    <a:gd name="T36" fmla="*/ 318 w 436"/>
                                    <a:gd name="T37" fmla="*/ 89 h 768"/>
                                    <a:gd name="T38" fmla="*/ 322 w 436"/>
                                    <a:gd name="T39" fmla="*/ 50 h 768"/>
                                    <a:gd name="T40" fmla="*/ 436 w 436"/>
                                    <a:gd name="T41" fmla="*/ 7 h 768"/>
                                    <a:gd name="T42" fmla="*/ 433 w 436"/>
                                    <a:gd name="T43" fmla="*/ 92 h 768"/>
                                    <a:gd name="T44" fmla="*/ 429 w 436"/>
                                    <a:gd name="T45" fmla="*/ 543 h 768"/>
                                    <a:gd name="T46" fmla="*/ 408 w 436"/>
                                    <a:gd name="T47" fmla="*/ 647 h 768"/>
                                    <a:gd name="T48" fmla="*/ 354 w 436"/>
                                    <a:gd name="T49" fmla="*/ 722 h 768"/>
                                    <a:gd name="T50" fmla="*/ 261 w 436"/>
                                    <a:gd name="T51" fmla="*/ 765 h 768"/>
                                    <a:gd name="T52" fmla="*/ 140 w 436"/>
                                    <a:gd name="T53" fmla="*/ 765 h 768"/>
                                    <a:gd name="T54" fmla="*/ 54 w 436"/>
                                    <a:gd name="T55" fmla="*/ 747 h 768"/>
                                    <a:gd name="T56" fmla="*/ 32 w 436"/>
                                    <a:gd name="T57" fmla="*/ 622 h 768"/>
                                    <a:gd name="T58" fmla="*/ 261 w 436"/>
                                    <a:gd name="T59" fmla="*/ 439 h 768"/>
                                    <a:gd name="T60" fmla="*/ 311 w 436"/>
                                    <a:gd name="T61" fmla="*/ 382 h 768"/>
                                    <a:gd name="T62" fmla="*/ 329 w 436"/>
                                    <a:gd name="T63" fmla="*/ 268 h 768"/>
                                    <a:gd name="T64" fmla="*/ 311 w 436"/>
                                    <a:gd name="T65" fmla="*/ 157 h 768"/>
                                    <a:gd name="T66" fmla="*/ 261 w 436"/>
                                    <a:gd name="T67" fmla="*/ 103 h 768"/>
                                    <a:gd name="T68" fmla="*/ 197 w 436"/>
                                    <a:gd name="T69" fmla="*/ 103 h 768"/>
                                    <a:gd name="T70" fmla="*/ 154 w 436"/>
                                    <a:gd name="T71" fmla="*/ 160 h 768"/>
                                    <a:gd name="T72" fmla="*/ 140 w 436"/>
                                    <a:gd name="T73" fmla="*/ 268 h 768"/>
                                    <a:gd name="T74" fmla="*/ 157 w 436"/>
                                    <a:gd name="T75" fmla="*/ 386 h 768"/>
                                    <a:gd name="T76" fmla="*/ 197 w 436"/>
                                    <a:gd name="T77" fmla="*/ 439 h 76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Lst>
                                  <a:rect l="0" t="0" r="r" b="b"/>
                                  <a:pathLst>
                                    <a:path w="436" h="768">
                                      <a:moveTo>
                                        <a:pt x="32" y="622"/>
                                      </a:moveTo>
                                      <a:lnTo>
                                        <a:pt x="68" y="643"/>
                                      </a:lnTo>
                                      <a:lnTo>
                                        <a:pt x="118" y="661"/>
                                      </a:lnTo>
                                      <a:lnTo>
                                        <a:pt x="179" y="668"/>
                                      </a:lnTo>
                                      <a:lnTo>
                                        <a:pt x="225" y="665"/>
                                      </a:lnTo>
                                      <a:lnTo>
                                        <a:pt x="258" y="650"/>
                                      </a:lnTo>
                                      <a:lnTo>
                                        <a:pt x="283" y="629"/>
                                      </a:lnTo>
                                      <a:lnTo>
                                        <a:pt x="297" y="600"/>
                                      </a:lnTo>
                                      <a:lnTo>
                                        <a:pt x="308" y="572"/>
                                      </a:lnTo>
                                      <a:lnTo>
                                        <a:pt x="311" y="536"/>
                                      </a:lnTo>
                                      <a:lnTo>
                                        <a:pt x="315" y="500"/>
                                      </a:lnTo>
                                      <a:lnTo>
                                        <a:pt x="315" y="450"/>
                                      </a:lnTo>
                                      <a:lnTo>
                                        <a:pt x="311" y="450"/>
                                      </a:lnTo>
                                      <a:lnTo>
                                        <a:pt x="297" y="475"/>
                                      </a:lnTo>
                                      <a:lnTo>
                                        <a:pt x="279" y="500"/>
                                      </a:lnTo>
                                      <a:lnTo>
                                        <a:pt x="254" y="522"/>
                                      </a:lnTo>
                                      <a:lnTo>
                                        <a:pt x="222" y="536"/>
                                      </a:lnTo>
                                      <a:lnTo>
                                        <a:pt x="179" y="539"/>
                                      </a:lnTo>
                                      <a:lnTo>
                                        <a:pt x="150" y="536"/>
                                      </a:lnTo>
                                      <a:lnTo>
                                        <a:pt x="122" y="529"/>
                                      </a:lnTo>
                                      <a:lnTo>
                                        <a:pt x="90" y="511"/>
                                      </a:lnTo>
                                      <a:lnTo>
                                        <a:pt x="65" y="489"/>
                                      </a:lnTo>
                                      <a:lnTo>
                                        <a:pt x="40" y="454"/>
                                      </a:lnTo>
                                      <a:lnTo>
                                        <a:pt x="18" y="407"/>
                                      </a:lnTo>
                                      <a:lnTo>
                                        <a:pt x="7" y="346"/>
                                      </a:lnTo>
                                      <a:lnTo>
                                        <a:pt x="0" y="275"/>
                                      </a:lnTo>
                                      <a:lnTo>
                                        <a:pt x="4" y="214"/>
                                      </a:lnTo>
                                      <a:lnTo>
                                        <a:pt x="15" y="157"/>
                                      </a:lnTo>
                                      <a:lnTo>
                                        <a:pt x="32" y="103"/>
                                      </a:lnTo>
                                      <a:lnTo>
                                        <a:pt x="57" y="60"/>
                                      </a:lnTo>
                                      <a:lnTo>
                                        <a:pt x="90" y="28"/>
                                      </a:lnTo>
                                      <a:lnTo>
                                        <a:pt x="132" y="7"/>
                                      </a:lnTo>
                                      <a:lnTo>
                                        <a:pt x="182" y="0"/>
                                      </a:lnTo>
                                      <a:lnTo>
                                        <a:pt x="225" y="3"/>
                                      </a:lnTo>
                                      <a:lnTo>
                                        <a:pt x="258" y="17"/>
                                      </a:lnTo>
                                      <a:lnTo>
                                        <a:pt x="283" y="39"/>
                                      </a:lnTo>
                                      <a:lnTo>
                                        <a:pt x="300" y="64"/>
                                      </a:lnTo>
                                      <a:lnTo>
                                        <a:pt x="318" y="89"/>
                                      </a:lnTo>
                                      <a:lnTo>
                                        <a:pt x="322" y="89"/>
                                      </a:lnTo>
                                      <a:lnTo>
                                        <a:pt x="322" y="50"/>
                                      </a:lnTo>
                                      <a:lnTo>
                                        <a:pt x="325" y="7"/>
                                      </a:lnTo>
                                      <a:lnTo>
                                        <a:pt x="436" y="7"/>
                                      </a:lnTo>
                                      <a:lnTo>
                                        <a:pt x="433" y="50"/>
                                      </a:lnTo>
                                      <a:lnTo>
                                        <a:pt x="433" y="92"/>
                                      </a:lnTo>
                                      <a:lnTo>
                                        <a:pt x="433" y="482"/>
                                      </a:lnTo>
                                      <a:lnTo>
                                        <a:pt x="429" y="543"/>
                                      </a:lnTo>
                                      <a:lnTo>
                                        <a:pt x="422" y="600"/>
                                      </a:lnTo>
                                      <a:lnTo>
                                        <a:pt x="408" y="647"/>
                                      </a:lnTo>
                                      <a:lnTo>
                                        <a:pt x="386" y="690"/>
                                      </a:lnTo>
                                      <a:lnTo>
                                        <a:pt x="354" y="722"/>
                                      </a:lnTo>
                                      <a:lnTo>
                                        <a:pt x="315" y="747"/>
                                      </a:lnTo>
                                      <a:lnTo>
                                        <a:pt x="261" y="765"/>
                                      </a:lnTo>
                                      <a:lnTo>
                                        <a:pt x="197" y="768"/>
                                      </a:lnTo>
                                      <a:lnTo>
                                        <a:pt x="140" y="765"/>
                                      </a:lnTo>
                                      <a:lnTo>
                                        <a:pt x="93" y="758"/>
                                      </a:lnTo>
                                      <a:lnTo>
                                        <a:pt x="54" y="747"/>
                                      </a:lnTo>
                                      <a:lnTo>
                                        <a:pt x="25" y="736"/>
                                      </a:lnTo>
                                      <a:lnTo>
                                        <a:pt x="32" y="622"/>
                                      </a:lnTo>
                                      <a:close/>
                                      <a:moveTo>
                                        <a:pt x="222" y="447"/>
                                      </a:moveTo>
                                      <a:lnTo>
                                        <a:pt x="261" y="439"/>
                                      </a:lnTo>
                                      <a:lnTo>
                                        <a:pt x="290" y="418"/>
                                      </a:lnTo>
                                      <a:lnTo>
                                        <a:pt x="311" y="382"/>
                                      </a:lnTo>
                                      <a:lnTo>
                                        <a:pt x="325" y="332"/>
                                      </a:lnTo>
                                      <a:lnTo>
                                        <a:pt x="329" y="268"/>
                                      </a:lnTo>
                                      <a:lnTo>
                                        <a:pt x="322" y="207"/>
                                      </a:lnTo>
                                      <a:lnTo>
                                        <a:pt x="311" y="157"/>
                                      </a:lnTo>
                                      <a:lnTo>
                                        <a:pt x="290" y="125"/>
                                      </a:lnTo>
                                      <a:lnTo>
                                        <a:pt x="261" y="103"/>
                                      </a:lnTo>
                                      <a:lnTo>
                                        <a:pt x="229" y="96"/>
                                      </a:lnTo>
                                      <a:lnTo>
                                        <a:pt x="197" y="103"/>
                                      </a:lnTo>
                                      <a:lnTo>
                                        <a:pt x="172" y="125"/>
                                      </a:lnTo>
                                      <a:lnTo>
                                        <a:pt x="154" y="160"/>
                                      </a:lnTo>
                                      <a:lnTo>
                                        <a:pt x="143" y="207"/>
                                      </a:lnTo>
                                      <a:lnTo>
                                        <a:pt x="140" y="268"/>
                                      </a:lnTo>
                                      <a:lnTo>
                                        <a:pt x="147" y="336"/>
                                      </a:lnTo>
                                      <a:lnTo>
                                        <a:pt x="157" y="386"/>
                                      </a:lnTo>
                                      <a:lnTo>
                                        <a:pt x="175" y="418"/>
                                      </a:lnTo>
                                      <a:lnTo>
                                        <a:pt x="197" y="439"/>
                                      </a:lnTo>
                                      <a:lnTo>
                                        <a:pt x="222" y="447"/>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6" name="Freeform 276"/>
                              <wps:cNvSpPr>
                                <a:spLocks noEditPoints="1"/>
                              </wps:cNvSpPr>
                              <wps:spPr bwMode="auto">
                                <a:xfrm>
                                  <a:off x="4582" y="1581"/>
                                  <a:ext cx="411" cy="547"/>
                                </a:xfrm>
                                <a:custGeom>
                                  <a:avLst/>
                                  <a:gdLst>
                                    <a:gd name="T0" fmla="*/ 50 w 411"/>
                                    <a:gd name="T1" fmla="*/ 39 h 547"/>
                                    <a:gd name="T2" fmla="*/ 79 w 411"/>
                                    <a:gd name="T3" fmla="*/ 25 h 547"/>
                                    <a:gd name="T4" fmla="*/ 114 w 411"/>
                                    <a:gd name="T5" fmla="*/ 14 h 547"/>
                                    <a:gd name="T6" fmla="*/ 157 w 411"/>
                                    <a:gd name="T7" fmla="*/ 3 h 547"/>
                                    <a:gd name="T8" fmla="*/ 211 w 411"/>
                                    <a:gd name="T9" fmla="*/ 0 h 547"/>
                                    <a:gd name="T10" fmla="*/ 272 w 411"/>
                                    <a:gd name="T11" fmla="*/ 3 h 547"/>
                                    <a:gd name="T12" fmla="*/ 318 w 411"/>
                                    <a:gd name="T13" fmla="*/ 17 h 547"/>
                                    <a:gd name="T14" fmla="*/ 354 w 411"/>
                                    <a:gd name="T15" fmla="*/ 42 h 547"/>
                                    <a:gd name="T16" fmla="*/ 375 w 411"/>
                                    <a:gd name="T17" fmla="*/ 71 h 547"/>
                                    <a:gd name="T18" fmla="*/ 393 w 411"/>
                                    <a:gd name="T19" fmla="*/ 110 h 547"/>
                                    <a:gd name="T20" fmla="*/ 400 w 411"/>
                                    <a:gd name="T21" fmla="*/ 160 h 547"/>
                                    <a:gd name="T22" fmla="*/ 404 w 411"/>
                                    <a:gd name="T23" fmla="*/ 214 h 547"/>
                                    <a:gd name="T24" fmla="*/ 404 w 411"/>
                                    <a:gd name="T25" fmla="*/ 447 h 547"/>
                                    <a:gd name="T26" fmla="*/ 407 w 411"/>
                                    <a:gd name="T27" fmla="*/ 500 h 547"/>
                                    <a:gd name="T28" fmla="*/ 411 w 411"/>
                                    <a:gd name="T29" fmla="*/ 539 h 547"/>
                                    <a:gd name="T30" fmla="*/ 300 w 411"/>
                                    <a:gd name="T31" fmla="*/ 539 h 547"/>
                                    <a:gd name="T32" fmla="*/ 293 w 411"/>
                                    <a:gd name="T33" fmla="*/ 504 h 547"/>
                                    <a:gd name="T34" fmla="*/ 293 w 411"/>
                                    <a:gd name="T35" fmla="*/ 468 h 547"/>
                                    <a:gd name="T36" fmla="*/ 293 w 411"/>
                                    <a:gd name="T37" fmla="*/ 468 h 547"/>
                                    <a:gd name="T38" fmla="*/ 268 w 411"/>
                                    <a:gd name="T39" fmla="*/ 497 h 547"/>
                                    <a:gd name="T40" fmla="*/ 236 w 411"/>
                                    <a:gd name="T41" fmla="*/ 525 h 547"/>
                                    <a:gd name="T42" fmla="*/ 196 w 411"/>
                                    <a:gd name="T43" fmla="*/ 543 h 547"/>
                                    <a:gd name="T44" fmla="*/ 150 w 411"/>
                                    <a:gd name="T45" fmla="*/ 547 h 547"/>
                                    <a:gd name="T46" fmla="*/ 104 w 411"/>
                                    <a:gd name="T47" fmla="*/ 539 h 547"/>
                                    <a:gd name="T48" fmla="*/ 61 w 411"/>
                                    <a:gd name="T49" fmla="*/ 522 h 547"/>
                                    <a:gd name="T50" fmla="*/ 28 w 411"/>
                                    <a:gd name="T51" fmla="*/ 489 h 547"/>
                                    <a:gd name="T52" fmla="*/ 7 w 411"/>
                                    <a:gd name="T53" fmla="*/ 447 h 547"/>
                                    <a:gd name="T54" fmla="*/ 0 w 411"/>
                                    <a:gd name="T55" fmla="*/ 393 h 547"/>
                                    <a:gd name="T56" fmla="*/ 3 w 411"/>
                                    <a:gd name="T57" fmla="*/ 336 h 547"/>
                                    <a:gd name="T58" fmla="*/ 25 w 411"/>
                                    <a:gd name="T59" fmla="*/ 293 h 547"/>
                                    <a:gd name="T60" fmla="*/ 53 w 411"/>
                                    <a:gd name="T61" fmla="*/ 261 h 547"/>
                                    <a:gd name="T62" fmla="*/ 96 w 411"/>
                                    <a:gd name="T63" fmla="*/ 236 h 547"/>
                                    <a:gd name="T64" fmla="*/ 143 w 411"/>
                                    <a:gd name="T65" fmla="*/ 221 h 547"/>
                                    <a:gd name="T66" fmla="*/ 200 w 411"/>
                                    <a:gd name="T67" fmla="*/ 214 h 547"/>
                                    <a:gd name="T68" fmla="*/ 264 w 411"/>
                                    <a:gd name="T69" fmla="*/ 210 h 547"/>
                                    <a:gd name="T70" fmla="*/ 289 w 411"/>
                                    <a:gd name="T71" fmla="*/ 210 h 547"/>
                                    <a:gd name="T72" fmla="*/ 289 w 411"/>
                                    <a:gd name="T73" fmla="*/ 193 h 547"/>
                                    <a:gd name="T74" fmla="*/ 286 w 411"/>
                                    <a:gd name="T75" fmla="*/ 160 h 547"/>
                                    <a:gd name="T76" fmla="*/ 275 w 411"/>
                                    <a:gd name="T77" fmla="*/ 132 h 547"/>
                                    <a:gd name="T78" fmla="*/ 257 w 411"/>
                                    <a:gd name="T79" fmla="*/ 110 h 547"/>
                                    <a:gd name="T80" fmla="*/ 232 w 411"/>
                                    <a:gd name="T81" fmla="*/ 96 h 547"/>
                                    <a:gd name="T82" fmla="*/ 196 w 411"/>
                                    <a:gd name="T83" fmla="*/ 89 h 547"/>
                                    <a:gd name="T84" fmla="*/ 136 w 411"/>
                                    <a:gd name="T85" fmla="*/ 100 h 547"/>
                                    <a:gd name="T86" fmla="*/ 89 w 411"/>
                                    <a:gd name="T87" fmla="*/ 118 h 547"/>
                                    <a:gd name="T88" fmla="*/ 57 w 411"/>
                                    <a:gd name="T89" fmla="*/ 143 h 547"/>
                                    <a:gd name="T90" fmla="*/ 50 w 411"/>
                                    <a:gd name="T91" fmla="*/ 39 h 547"/>
                                    <a:gd name="T92" fmla="*/ 289 w 411"/>
                                    <a:gd name="T93" fmla="*/ 278 h 547"/>
                                    <a:gd name="T94" fmla="*/ 279 w 411"/>
                                    <a:gd name="T95" fmla="*/ 278 h 547"/>
                                    <a:gd name="T96" fmla="*/ 221 w 411"/>
                                    <a:gd name="T97" fmla="*/ 282 h 547"/>
                                    <a:gd name="T98" fmla="*/ 175 w 411"/>
                                    <a:gd name="T99" fmla="*/ 293 h 547"/>
                                    <a:gd name="T100" fmla="*/ 139 w 411"/>
                                    <a:gd name="T101" fmla="*/ 311 h 547"/>
                                    <a:gd name="T102" fmla="*/ 118 w 411"/>
                                    <a:gd name="T103" fmla="*/ 339 h 547"/>
                                    <a:gd name="T104" fmla="*/ 111 w 411"/>
                                    <a:gd name="T105" fmla="*/ 379 h 547"/>
                                    <a:gd name="T106" fmla="*/ 118 w 411"/>
                                    <a:gd name="T107" fmla="*/ 414 h 547"/>
                                    <a:gd name="T108" fmla="*/ 132 w 411"/>
                                    <a:gd name="T109" fmla="*/ 439 h 547"/>
                                    <a:gd name="T110" fmla="*/ 157 w 411"/>
                                    <a:gd name="T111" fmla="*/ 454 h 547"/>
                                    <a:gd name="T112" fmla="*/ 189 w 411"/>
                                    <a:gd name="T113" fmla="*/ 461 h 547"/>
                                    <a:gd name="T114" fmla="*/ 229 w 411"/>
                                    <a:gd name="T115" fmla="*/ 454 h 547"/>
                                    <a:gd name="T116" fmla="*/ 257 w 411"/>
                                    <a:gd name="T117" fmla="*/ 436 h 547"/>
                                    <a:gd name="T118" fmla="*/ 275 w 411"/>
                                    <a:gd name="T119" fmla="*/ 404 h 547"/>
                                    <a:gd name="T120" fmla="*/ 286 w 411"/>
                                    <a:gd name="T121" fmla="*/ 361 h 547"/>
                                    <a:gd name="T122" fmla="*/ 289 w 411"/>
                                    <a:gd name="T123" fmla="*/ 311 h 547"/>
                                    <a:gd name="T124" fmla="*/ 289 w 411"/>
                                    <a:gd name="T125" fmla="*/ 278 h 5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411" h="547">
                                      <a:moveTo>
                                        <a:pt x="50" y="39"/>
                                      </a:moveTo>
                                      <a:lnTo>
                                        <a:pt x="79" y="25"/>
                                      </a:lnTo>
                                      <a:lnTo>
                                        <a:pt x="114" y="14"/>
                                      </a:lnTo>
                                      <a:lnTo>
                                        <a:pt x="157" y="3"/>
                                      </a:lnTo>
                                      <a:lnTo>
                                        <a:pt x="211" y="0"/>
                                      </a:lnTo>
                                      <a:lnTo>
                                        <a:pt x="272" y="3"/>
                                      </a:lnTo>
                                      <a:lnTo>
                                        <a:pt x="318" y="17"/>
                                      </a:lnTo>
                                      <a:lnTo>
                                        <a:pt x="354" y="42"/>
                                      </a:lnTo>
                                      <a:lnTo>
                                        <a:pt x="375" y="71"/>
                                      </a:lnTo>
                                      <a:lnTo>
                                        <a:pt x="393" y="110"/>
                                      </a:lnTo>
                                      <a:lnTo>
                                        <a:pt x="400" y="160"/>
                                      </a:lnTo>
                                      <a:lnTo>
                                        <a:pt x="404" y="214"/>
                                      </a:lnTo>
                                      <a:lnTo>
                                        <a:pt x="404" y="447"/>
                                      </a:lnTo>
                                      <a:lnTo>
                                        <a:pt x="407" y="500"/>
                                      </a:lnTo>
                                      <a:lnTo>
                                        <a:pt x="411" y="539"/>
                                      </a:lnTo>
                                      <a:lnTo>
                                        <a:pt x="300" y="539"/>
                                      </a:lnTo>
                                      <a:lnTo>
                                        <a:pt x="293" y="504"/>
                                      </a:lnTo>
                                      <a:lnTo>
                                        <a:pt x="293" y="468"/>
                                      </a:lnTo>
                                      <a:lnTo>
                                        <a:pt x="293" y="468"/>
                                      </a:lnTo>
                                      <a:lnTo>
                                        <a:pt x="268" y="497"/>
                                      </a:lnTo>
                                      <a:lnTo>
                                        <a:pt x="236" y="525"/>
                                      </a:lnTo>
                                      <a:lnTo>
                                        <a:pt x="196" y="543"/>
                                      </a:lnTo>
                                      <a:lnTo>
                                        <a:pt x="150" y="547"/>
                                      </a:lnTo>
                                      <a:lnTo>
                                        <a:pt x="104" y="539"/>
                                      </a:lnTo>
                                      <a:lnTo>
                                        <a:pt x="61" y="522"/>
                                      </a:lnTo>
                                      <a:lnTo>
                                        <a:pt x="28" y="489"/>
                                      </a:lnTo>
                                      <a:lnTo>
                                        <a:pt x="7" y="447"/>
                                      </a:lnTo>
                                      <a:lnTo>
                                        <a:pt x="0" y="393"/>
                                      </a:lnTo>
                                      <a:lnTo>
                                        <a:pt x="3" y="336"/>
                                      </a:lnTo>
                                      <a:lnTo>
                                        <a:pt x="25" y="293"/>
                                      </a:lnTo>
                                      <a:lnTo>
                                        <a:pt x="53" y="261"/>
                                      </a:lnTo>
                                      <a:lnTo>
                                        <a:pt x="96" y="236"/>
                                      </a:lnTo>
                                      <a:lnTo>
                                        <a:pt x="143" y="221"/>
                                      </a:lnTo>
                                      <a:lnTo>
                                        <a:pt x="200" y="214"/>
                                      </a:lnTo>
                                      <a:lnTo>
                                        <a:pt x="264" y="210"/>
                                      </a:lnTo>
                                      <a:lnTo>
                                        <a:pt x="289" y="210"/>
                                      </a:lnTo>
                                      <a:lnTo>
                                        <a:pt x="289" y="193"/>
                                      </a:lnTo>
                                      <a:lnTo>
                                        <a:pt x="286" y="160"/>
                                      </a:lnTo>
                                      <a:lnTo>
                                        <a:pt x="275" y="132"/>
                                      </a:lnTo>
                                      <a:lnTo>
                                        <a:pt x="257" y="110"/>
                                      </a:lnTo>
                                      <a:lnTo>
                                        <a:pt x="232" y="96"/>
                                      </a:lnTo>
                                      <a:lnTo>
                                        <a:pt x="196" y="89"/>
                                      </a:lnTo>
                                      <a:lnTo>
                                        <a:pt x="136" y="100"/>
                                      </a:lnTo>
                                      <a:lnTo>
                                        <a:pt x="89" y="118"/>
                                      </a:lnTo>
                                      <a:lnTo>
                                        <a:pt x="57" y="143"/>
                                      </a:lnTo>
                                      <a:lnTo>
                                        <a:pt x="50" y="39"/>
                                      </a:lnTo>
                                      <a:close/>
                                      <a:moveTo>
                                        <a:pt x="289" y="278"/>
                                      </a:moveTo>
                                      <a:lnTo>
                                        <a:pt x="279" y="278"/>
                                      </a:lnTo>
                                      <a:lnTo>
                                        <a:pt x="221" y="282"/>
                                      </a:lnTo>
                                      <a:lnTo>
                                        <a:pt x="175" y="293"/>
                                      </a:lnTo>
                                      <a:lnTo>
                                        <a:pt x="139" y="311"/>
                                      </a:lnTo>
                                      <a:lnTo>
                                        <a:pt x="118" y="339"/>
                                      </a:lnTo>
                                      <a:lnTo>
                                        <a:pt x="111" y="379"/>
                                      </a:lnTo>
                                      <a:lnTo>
                                        <a:pt x="118" y="414"/>
                                      </a:lnTo>
                                      <a:lnTo>
                                        <a:pt x="132" y="439"/>
                                      </a:lnTo>
                                      <a:lnTo>
                                        <a:pt x="157" y="454"/>
                                      </a:lnTo>
                                      <a:lnTo>
                                        <a:pt x="189" y="461"/>
                                      </a:lnTo>
                                      <a:lnTo>
                                        <a:pt x="229" y="454"/>
                                      </a:lnTo>
                                      <a:lnTo>
                                        <a:pt x="257" y="436"/>
                                      </a:lnTo>
                                      <a:lnTo>
                                        <a:pt x="275" y="404"/>
                                      </a:lnTo>
                                      <a:lnTo>
                                        <a:pt x="286" y="361"/>
                                      </a:lnTo>
                                      <a:lnTo>
                                        <a:pt x="289" y="311"/>
                                      </a:lnTo>
                                      <a:lnTo>
                                        <a:pt x="289" y="278"/>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7" name="Freeform 277"/>
                              <wps:cNvSpPr>
                                <a:spLocks/>
                              </wps:cNvSpPr>
                              <wps:spPr bwMode="auto">
                                <a:xfrm>
                                  <a:off x="5104" y="1581"/>
                                  <a:ext cx="404" cy="539"/>
                                </a:xfrm>
                                <a:custGeom>
                                  <a:avLst/>
                                  <a:gdLst>
                                    <a:gd name="T0" fmla="*/ 3 w 404"/>
                                    <a:gd name="T1" fmla="*/ 96 h 539"/>
                                    <a:gd name="T2" fmla="*/ 3 w 404"/>
                                    <a:gd name="T3" fmla="*/ 46 h 539"/>
                                    <a:gd name="T4" fmla="*/ 0 w 404"/>
                                    <a:gd name="T5" fmla="*/ 7 h 539"/>
                                    <a:gd name="T6" fmla="*/ 114 w 404"/>
                                    <a:gd name="T7" fmla="*/ 7 h 539"/>
                                    <a:gd name="T8" fmla="*/ 118 w 404"/>
                                    <a:gd name="T9" fmla="*/ 50 h 539"/>
                                    <a:gd name="T10" fmla="*/ 118 w 404"/>
                                    <a:gd name="T11" fmla="*/ 89 h 539"/>
                                    <a:gd name="T12" fmla="*/ 121 w 404"/>
                                    <a:gd name="T13" fmla="*/ 89 h 539"/>
                                    <a:gd name="T14" fmla="*/ 121 w 404"/>
                                    <a:gd name="T15" fmla="*/ 89 h 539"/>
                                    <a:gd name="T16" fmla="*/ 132 w 404"/>
                                    <a:gd name="T17" fmla="*/ 67 h 539"/>
                                    <a:gd name="T18" fmla="*/ 153 w 404"/>
                                    <a:gd name="T19" fmla="*/ 42 h 539"/>
                                    <a:gd name="T20" fmla="*/ 178 w 404"/>
                                    <a:gd name="T21" fmla="*/ 21 h 539"/>
                                    <a:gd name="T22" fmla="*/ 211 w 404"/>
                                    <a:gd name="T23" fmla="*/ 7 h 539"/>
                                    <a:gd name="T24" fmla="*/ 257 w 404"/>
                                    <a:gd name="T25" fmla="*/ 0 h 539"/>
                                    <a:gd name="T26" fmla="*/ 307 w 404"/>
                                    <a:gd name="T27" fmla="*/ 7 h 539"/>
                                    <a:gd name="T28" fmla="*/ 346 w 404"/>
                                    <a:gd name="T29" fmla="*/ 25 h 539"/>
                                    <a:gd name="T30" fmla="*/ 375 w 404"/>
                                    <a:gd name="T31" fmla="*/ 57 h 539"/>
                                    <a:gd name="T32" fmla="*/ 393 w 404"/>
                                    <a:gd name="T33" fmla="*/ 96 h 539"/>
                                    <a:gd name="T34" fmla="*/ 404 w 404"/>
                                    <a:gd name="T35" fmla="*/ 146 h 539"/>
                                    <a:gd name="T36" fmla="*/ 404 w 404"/>
                                    <a:gd name="T37" fmla="*/ 196 h 539"/>
                                    <a:gd name="T38" fmla="*/ 404 w 404"/>
                                    <a:gd name="T39" fmla="*/ 539 h 539"/>
                                    <a:gd name="T40" fmla="*/ 282 w 404"/>
                                    <a:gd name="T41" fmla="*/ 539 h 539"/>
                                    <a:gd name="T42" fmla="*/ 282 w 404"/>
                                    <a:gd name="T43" fmla="*/ 221 h 539"/>
                                    <a:gd name="T44" fmla="*/ 278 w 404"/>
                                    <a:gd name="T45" fmla="*/ 168 h 539"/>
                                    <a:gd name="T46" fmla="*/ 268 w 404"/>
                                    <a:gd name="T47" fmla="*/ 132 h 539"/>
                                    <a:gd name="T48" fmla="*/ 246 w 404"/>
                                    <a:gd name="T49" fmla="*/ 110 h 539"/>
                                    <a:gd name="T50" fmla="*/ 214 w 404"/>
                                    <a:gd name="T51" fmla="*/ 103 h 539"/>
                                    <a:gd name="T52" fmla="*/ 178 w 404"/>
                                    <a:gd name="T53" fmla="*/ 110 h 539"/>
                                    <a:gd name="T54" fmla="*/ 153 w 404"/>
                                    <a:gd name="T55" fmla="*/ 128 h 539"/>
                                    <a:gd name="T56" fmla="*/ 139 w 404"/>
                                    <a:gd name="T57" fmla="*/ 157 h 539"/>
                                    <a:gd name="T58" fmla="*/ 128 w 404"/>
                                    <a:gd name="T59" fmla="*/ 189 h 539"/>
                                    <a:gd name="T60" fmla="*/ 128 w 404"/>
                                    <a:gd name="T61" fmla="*/ 228 h 539"/>
                                    <a:gd name="T62" fmla="*/ 128 w 404"/>
                                    <a:gd name="T63" fmla="*/ 539 h 539"/>
                                    <a:gd name="T64" fmla="*/ 3 w 404"/>
                                    <a:gd name="T65" fmla="*/ 539 h 539"/>
                                    <a:gd name="T66" fmla="*/ 3 w 404"/>
                                    <a:gd name="T67" fmla="*/ 96 h 5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Lst>
                                  <a:rect l="0" t="0" r="r" b="b"/>
                                  <a:pathLst>
                                    <a:path w="404" h="539">
                                      <a:moveTo>
                                        <a:pt x="3" y="96"/>
                                      </a:moveTo>
                                      <a:lnTo>
                                        <a:pt x="3" y="46"/>
                                      </a:lnTo>
                                      <a:lnTo>
                                        <a:pt x="0" y="7"/>
                                      </a:lnTo>
                                      <a:lnTo>
                                        <a:pt x="114" y="7"/>
                                      </a:lnTo>
                                      <a:lnTo>
                                        <a:pt x="118" y="50"/>
                                      </a:lnTo>
                                      <a:lnTo>
                                        <a:pt x="118" y="89"/>
                                      </a:lnTo>
                                      <a:lnTo>
                                        <a:pt x="121" y="89"/>
                                      </a:lnTo>
                                      <a:lnTo>
                                        <a:pt x="121" y="89"/>
                                      </a:lnTo>
                                      <a:lnTo>
                                        <a:pt x="132" y="67"/>
                                      </a:lnTo>
                                      <a:lnTo>
                                        <a:pt x="153" y="42"/>
                                      </a:lnTo>
                                      <a:lnTo>
                                        <a:pt x="178" y="21"/>
                                      </a:lnTo>
                                      <a:lnTo>
                                        <a:pt x="211" y="7"/>
                                      </a:lnTo>
                                      <a:lnTo>
                                        <a:pt x="257" y="0"/>
                                      </a:lnTo>
                                      <a:lnTo>
                                        <a:pt x="307" y="7"/>
                                      </a:lnTo>
                                      <a:lnTo>
                                        <a:pt x="346" y="25"/>
                                      </a:lnTo>
                                      <a:lnTo>
                                        <a:pt x="375" y="57"/>
                                      </a:lnTo>
                                      <a:lnTo>
                                        <a:pt x="393" y="96"/>
                                      </a:lnTo>
                                      <a:lnTo>
                                        <a:pt x="404" y="146"/>
                                      </a:lnTo>
                                      <a:lnTo>
                                        <a:pt x="404" y="196"/>
                                      </a:lnTo>
                                      <a:lnTo>
                                        <a:pt x="404" y="539"/>
                                      </a:lnTo>
                                      <a:lnTo>
                                        <a:pt x="282" y="539"/>
                                      </a:lnTo>
                                      <a:lnTo>
                                        <a:pt x="282" y="221"/>
                                      </a:lnTo>
                                      <a:lnTo>
                                        <a:pt x="278" y="168"/>
                                      </a:lnTo>
                                      <a:lnTo>
                                        <a:pt x="268" y="132"/>
                                      </a:lnTo>
                                      <a:lnTo>
                                        <a:pt x="246" y="110"/>
                                      </a:lnTo>
                                      <a:lnTo>
                                        <a:pt x="214" y="103"/>
                                      </a:lnTo>
                                      <a:lnTo>
                                        <a:pt x="178" y="110"/>
                                      </a:lnTo>
                                      <a:lnTo>
                                        <a:pt x="153" y="128"/>
                                      </a:lnTo>
                                      <a:lnTo>
                                        <a:pt x="139" y="157"/>
                                      </a:lnTo>
                                      <a:lnTo>
                                        <a:pt x="128" y="189"/>
                                      </a:lnTo>
                                      <a:lnTo>
                                        <a:pt x="128" y="228"/>
                                      </a:lnTo>
                                      <a:lnTo>
                                        <a:pt x="128" y="539"/>
                                      </a:lnTo>
                                      <a:lnTo>
                                        <a:pt x="3" y="539"/>
                                      </a:lnTo>
                                      <a:lnTo>
                                        <a:pt x="3" y="96"/>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8" name="Freeform 278"/>
                              <wps:cNvSpPr>
                                <a:spLocks noEditPoints="1"/>
                              </wps:cNvSpPr>
                              <wps:spPr bwMode="auto">
                                <a:xfrm>
                                  <a:off x="5618" y="1362"/>
                                  <a:ext cx="125" cy="758"/>
                                </a:xfrm>
                                <a:custGeom>
                                  <a:avLst/>
                                  <a:gdLst>
                                    <a:gd name="T0" fmla="*/ 0 w 125"/>
                                    <a:gd name="T1" fmla="*/ 0 h 758"/>
                                    <a:gd name="T2" fmla="*/ 125 w 125"/>
                                    <a:gd name="T3" fmla="*/ 0 h 758"/>
                                    <a:gd name="T4" fmla="*/ 125 w 125"/>
                                    <a:gd name="T5" fmla="*/ 126 h 758"/>
                                    <a:gd name="T6" fmla="*/ 0 w 125"/>
                                    <a:gd name="T7" fmla="*/ 126 h 758"/>
                                    <a:gd name="T8" fmla="*/ 0 w 125"/>
                                    <a:gd name="T9" fmla="*/ 0 h 758"/>
                                    <a:gd name="T10" fmla="*/ 4 w 125"/>
                                    <a:gd name="T11" fmla="*/ 226 h 758"/>
                                    <a:gd name="T12" fmla="*/ 125 w 125"/>
                                    <a:gd name="T13" fmla="*/ 226 h 758"/>
                                    <a:gd name="T14" fmla="*/ 125 w 125"/>
                                    <a:gd name="T15" fmla="*/ 758 h 758"/>
                                    <a:gd name="T16" fmla="*/ 4 w 125"/>
                                    <a:gd name="T17" fmla="*/ 758 h 758"/>
                                    <a:gd name="T18" fmla="*/ 4 w 125"/>
                                    <a:gd name="T19" fmla="*/ 226 h 75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25" h="758">
                                      <a:moveTo>
                                        <a:pt x="0" y="0"/>
                                      </a:moveTo>
                                      <a:lnTo>
                                        <a:pt x="125" y="0"/>
                                      </a:lnTo>
                                      <a:lnTo>
                                        <a:pt x="125" y="126"/>
                                      </a:lnTo>
                                      <a:lnTo>
                                        <a:pt x="0" y="126"/>
                                      </a:lnTo>
                                      <a:lnTo>
                                        <a:pt x="0" y="0"/>
                                      </a:lnTo>
                                      <a:close/>
                                      <a:moveTo>
                                        <a:pt x="4" y="226"/>
                                      </a:moveTo>
                                      <a:lnTo>
                                        <a:pt x="125" y="226"/>
                                      </a:lnTo>
                                      <a:lnTo>
                                        <a:pt x="125" y="758"/>
                                      </a:lnTo>
                                      <a:lnTo>
                                        <a:pt x="4" y="758"/>
                                      </a:lnTo>
                                      <a:lnTo>
                                        <a:pt x="4" y="226"/>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9" name="Freeform 279"/>
                              <wps:cNvSpPr>
                                <a:spLocks/>
                              </wps:cNvSpPr>
                              <wps:spPr bwMode="auto">
                                <a:xfrm>
                                  <a:off x="5858" y="1588"/>
                                  <a:ext cx="343" cy="532"/>
                                </a:xfrm>
                                <a:custGeom>
                                  <a:avLst/>
                                  <a:gdLst>
                                    <a:gd name="T0" fmla="*/ 0 w 343"/>
                                    <a:gd name="T1" fmla="*/ 422 h 532"/>
                                    <a:gd name="T2" fmla="*/ 214 w 343"/>
                                    <a:gd name="T3" fmla="*/ 96 h 532"/>
                                    <a:gd name="T4" fmla="*/ 7 w 343"/>
                                    <a:gd name="T5" fmla="*/ 96 h 532"/>
                                    <a:gd name="T6" fmla="*/ 7 w 343"/>
                                    <a:gd name="T7" fmla="*/ 0 h 532"/>
                                    <a:gd name="T8" fmla="*/ 336 w 343"/>
                                    <a:gd name="T9" fmla="*/ 0 h 532"/>
                                    <a:gd name="T10" fmla="*/ 336 w 343"/>
                                    <a:gd name="T11" fmla="*/ 111 h 532"/>
                                    <a:gd name="T12" fmla="*/ 125 w 343"/>
                                    <a:gd name="T13" fmla="*/ 436 h 532"/>
                                    <a:gd name="T14" fmla="*/ 343 w 343"/>
                                    <a:gd name="T15" fmla="*/ 436 h 532"/>
                                    <a:gd name="T16" fmla="*/ 343 w 343"/>
                                    <a:gd name="T17" fmla="*/ 532 h 532"/>
                                    <a:gd name="T18" fmla="*/ 0 w 343"/>
                                    <a:gd name="T19" fmla="*/ 532 h 532"/>
                                    <a:gd name="T20" fmla="*/ 0 w 343"/>
                                    <a:gd name="T21" fmla="*/ 422 h 5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343" h="532">
                                      <a:moveTo>
                                        <a:pt x="0" y="422"/>
                                      </a:moveTo>
                                      <a:lnTo>
                                        <a:pt x="214" y="96"/>
                                      </a:lnTo>
                                      <a:lnTo>
                                        <a:pt x="7" y="96"/>
                                      </a:lnTo>
                                      <a:lnTo>
                                        <a:pt x="7" y="0"/>
                                      </a:lnTo>
                                      <a:lnTo>
                                        <a:pt x="336" y="0"/>
                                      </a:lnTo>
                                      <a:lnTo>
                                        <a:pt x="336" y="111"/>
                                      </a:lnTo>
                                      <a:lnTo>
                                        <a:pt x="125" y="436"/>
                                      </a:lnTo>
                                      <a:lnTo>
                                        <a:pt x="343" y="436"/>
                                      </a:lnTo>
                                      <a:lnTo>
                                        <a:pt x="343" y="532"/>
                                      </a:lnTo>
                                      <a:lnTo>
                                        <a:pt x="0" y="532"/>
                                      </a:lnTo>
                                      <a:lnTo>
                                        <a:pt x="0" y="422"/>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30" name="Freeform 280"/>
                              <wps:cNvSpPr>
                                <a:spLocks noEditPoints="1"/>
                              </wps:cNvSpPr>
                              <wps:spPr bwMode="auto">
                                <a:xfrm>
                                  <a:off x="6265" y="1581"/>
                                  <a:ext cx="415" cy="547"/>
                                </a:xfrm>
                                <a:custGeom>
                                  <a:avLst/>
                                  <a:gdLst>
                                    <a:gd name="T0" fmla="*/ 54 w 415"/>
                                    <a:gd name="T1" fmla="*/ 39 h 547"/>
                                    <a:gd name="T2" fmla="*/ 82 w 415"/>
                                    <a:gd name="T3" fmla="*/ 25 h 547"/>
                                    <a:gd name="T4" fmla="*/ 118 w 415"/>
                                    <a:gd name="T5" fmla="*/ 14 h 547"/>
                                    <a:gd name="T6" fmla="*/ 161 w 415"/>
                                    <a:gd name="T7" fmla="*/ 3 h 547"/>
                                    <a:gd name="T8" fmla="*/ 215 w 415"/>
                                    <a:gd name="T9" fmla="*/ 0 h 547"/>
                                    <a:gd name="T10" fmla="*/ 272 w 415"/>
                                    <a:gd name="T11" fmla="*/ 3 h 547"/>
                                    <a:gd name="T12" fmla="*/ 322 w 415"/>
                                    <a:gd name="T13" fmla="*/ 17 h 547"/>
                                    <a:gd name="T14" fmla="*/ 354 w 415"/>
                                    <a:gd name="T15" fmla="*/ 42 h 547"/>
                                    <a:gd name="T16" fmla="*/ 379 w 415"/>
                                    <a:gd name="T17" fmla="*/ 71 h 547"/>
                                    <a:gd name="T18" fmla="*/ 397 w 415"/>
                                    <a:gd name="T19" fmla="*/ 110 h 547"/>
                                    <a:gd name="T20" fmla="*/ 404 w 415"/>
                                    <a:gd name="T21" fmla="*/ 160 h 547"/>
                                    <a:gd name="T22" fmla="*/ 408 w 415"/>
                                    <a:gd name="T23" fmla="*/ 214 h 547"/>
                                    <a:gd name="T24" fmla="*/ 408 w 415"/>
                                    <a:gd name="T25" fmla="*/ 447 h 547"/>
                                    <a:gd name="T26" fmla="*/ 408 w 415"/>
                                    <a:gd name="T27" fmla="*/ 500 h 547"/>
                                    <a:gd name="T28" fmla="*/ 415 w 415"/>
                                    <a:gd name="T29" fmla="*/ 539 h 547"/>
                                    <a:gd name="T30" fmla="*/ 304 w 415"/>
                                    <a:gd name="T31" fmla="*/ 539 h 547"/>
                                    <a:gd name="T32" fmla="*/ 297 w 415"/>
                                    <a:gd name="T33" fmla="*/ 504 h 547"/>
                                    <a:gd name="T34" fmla="*/ 297 w 415"/>
                                    <a:gd name="T35" fmla="*/ 468 h 547"/>
                                    <a:gd name="T36" fmla="*/ 293 w 415"/>
                                    <a:gd name="T37" fmla="*/ 468 h 547"/>
                                    <a:gd name="T38" fmla="*/ 272 w 415"/>
                                    <a:gd name="T39" fmla="*/ 497 h 547"/>
                                    <a:gd name="T40" fmla="*/ 240 w 415"/>
                                    <a:gd name="T41" fmla="*/ 525 h 547"/>
                                    <a:gd name="T42" fmla="*/ 200 w 415"/>
                                    <a:gd name="T43" fmla="*/ 543 h 547"/>
                                    <a:gd name="T44" fmla="*/ 154 w 415"/>
                                    <a:gd name="T45" fmla="*/ 547 h 547"/>
                                    <a:gd name="T46" fmla="*/ 107 w 415"/>
                                    <a:gd name="T47" fmla="*/ 539 h 547"/>
                                    <a:gd name="T48" fmla="*/ 65 w 415"/>
                                    <a:gd name="T49" fmla="*/ 522 h 547"/>
                                    <a:gd name="T50" fmla="*/ 32 w 415"/>
                                    <a:gd name="T51" fmla="*/ 489 h 547"/>
                                    <a:gd name="T52" fmla="*/ 11 w 415"/>
                                    <a:gd name="T53" fmla="*/ 447 h 547"/>
                                    <a:gd name="T54" fmla="*/ 0 w 415"/>
                                    <a:gd name="T55" fmla="*/ 393 h 547"/>
                                    <a:gd name="T56" fmla="*/ 7 w 415"/>
                                    <a:gd name="T57" fmla="*/ 336 h 547"/>
                                    <a:gd name="T58" fmla="*/ 29 w 415"/>
                                    <a:gd name="T59" fmla="*/ 293 h 547"/>
                                    <a:gd name="T60" fmla="*/ 57 w 415"/>
                                    <a:gd name="T61" fmla="*/ 261 h 547"/>
                                    <a:gd name="T62" fmla="*/ 97 w 415"/>
                                    <a:gd name="T63" fmla="*/ 236 h 547"/>
                                    <a:gd name="T64" fmla="*/ 147 w 415"/>
                                    <a:gd name="T65" fmla="*/ 221 h 547"/>
                                    <a:gd name="T66" fmla="*/ 204 w 415"/>
                                    <a:gd name="T67" fmla="*/ 214 h 547"/>
                                    <a:gd name="T68" fmla="*/ 268 w 415"/>
                                    <a:gd name="T69" fmla="*/ 210 h 547"/>
                                    <a:gd name="T70" fmla="*/ 293 w 415"/>
                                    <a:gd name="T71" fmla="*/ 210 h 547"/>
                                    <a:gd name="T72" fmla="*/ 293 w 415"/>
                                    <a:gd name="T73" fmla="*/ 193 h 547"/>
                                    <a:gd name="T74" fmla="*/ 290 w 415"/>
                                    <a:gd name="T75" fmla="*/ 160 h 547"/>
                                    <a:gd name="T76" fmla="*/ 279 w 415"/>
                                    <a:gd name="T77" fmla="*/ 132 h 547"/>
                                    <a:gd name="T78" fmla="*/ 261 w 415"/>
                                    <a:gd name="T79" fmla="*/ 110 h 547"/>
                                    <a:gd name="T80" fmla="*/ 236 w 415"/>
                                    <a:gd name="T81" fmla="*/ 96 h 547"/>
                                    <a:gd name="T82" fmla="*/ 197 w 415"/>
                                    <a:gd name="T83" fmla="*/ 89 h 547"/>
                                    <a:gd name="T84" fmla="*/ 140 w 415"/>
                                    <a:gd name="T85" fmla="*/ 100 h 547"/>
                                    <a:gd name="T86" fmla="*/ 93 w 415"/>
                                    <a:gd name="T87" fmla="*/ 118 h 547"/>
                                    <a:gd name="T88" fmla="*/ 61 w 415"/>
                                    <a:gd name="T89" fmla="*/ 143 h 547"/>
                                    <a:gd name="T90" fmla="*/ 54 w 415"/>
                                    <a:gd name="T91" fmla="*/ 39 h 547"/>
                                    <a:gd name="T92" fmla="*/ 293 w 415"/>
                                    <a:gd name="T93" fmla="*/ 278 h 547"/>
                                    <a:gd name="T94" fmla="*/ 283 w 415"/>
                                    <a:gd name="T95" fmla="*/ 278 h 547"/>
                                    <a:gd name="T96" fmla="*/ 225 w 415"/>
                                    <a:gd name="T97" fmla="*/ 282 h 547"/>
                                    <a:gd name="T98" fmla="*/ 179 w 415"/>
                                    <a:gd name="T99" fmla="*/ 293 h 547"/>
                                    <a:gd name="T100" fmla="*/ 143 w 415"/>
                                    <a:gd name="T101" fmla="*/ 311 h 547"/>
                                    <a:gd name="T102" fmla="*/ 122 w 415"/>
                                    <a:gd name="T103" fmla="*/ 339 h 547"/>
                                    <a:gd name="T104" fmla="*/ 115 w 415"/>
                                    <a:gd name="T105" fmla="*/ 379 h 547"/>
                                    <a:gd name="T106" fmla="*/ 122 w 415"/>
                                    <a:gd name="T107" fmla="*/ 414 h 547"/>
                                    <a:gd name="T108" fmla="*/ 136 w 415"/>
                                    <a:gd name="T109" fmla="*/ 439 h 547"/>
                                    <a:gd name="T110" fmla="*/ 161 w 415"/>
                                    <a:gd name="T111" fmla="*/ 454 h 547"/>
                                    <a:gd name="T112" fmla="*/ 193 w 415"/>
                                    <a:gd name="T113" fmla="*/ 461 h 547"/>
                                    <a:gd name="T114" fmla="*/ 233 w 415"/>
                                    <a:gd name="T115" fmla="*/ 454 h 547"/>
                                    <a:gd name="T116" fmla="*/ 261 w 415"/>
                                    <a:gd name="T117" fmla="*/ 436 h 547"/>
                                    <a:gd name="T118" fmla="*/ 279 w 415"/>
                                    <a:gd name="T119" fmla="*/ 404 h 547"/>
                                    <a:gd name="T120" fmla="*/ 290 w 415"/>
                                    <a:gd name="T121" fmla="*/ 361 h 547"/>
                                    <a:gd name="T122" fmla="*/ 293 w 415"/>
                                    <a:gd name="T123" fmla="*/ 311 h 547"/>
                                    <a:gd name="T124" fmla="*/ 293 w 415"/>
                                    <a:gd name="T125" fmla="*/ 278 h 5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415" h="547">
                                      <a:moveTo>
                                        <a:pt x="54" y="39"/>
                                      </a:moveTo>
                                      <a:lnTo>
                                        <a:pt x="82" y="25"/>
                                      </a:lnTo>
                                      <a:lnTo>
                                        <a:pt x="118" y="14"/>
                                      </a:lnTo>
                                      <a:lnTo>
                                        <a:pt x="161" y="3"/>
                                      </a:lnTo>
                                      <a:lnTo>
                                        <a:pt x="215" y="0"/>
                                      </a:lnTo>
                                      <a:lnTo>
                                        <a:pt x="272" y="3"/>
                                      </a:lnTo>
                                      <a:lnTo>
                                        <a:pt x="322" y="17"/>
                                      </a:lnTo>
                                      <a:lnTo>
                                        <a:pt x="354" y="42"/>
                                      </a:lnTo>
                                      <a:lnTo>
                                        <a:pt x="379" y="71"/>
                                      </a:lnTo>
                                      <a:lnTo>
                                        <a:pt x="397" y="110"/>
                                      </a:lnTo>
                                      <a:lnTo>
                                        <a:pt x="404" y="160"/>
                                      </a:lnTo>
                                      <a:lnTo>
                                        <a:pt x="408" y="214"/>
                                      </a:lnTo>
                                      <a:lnTo>
                                        <a:pt x="408" y="447"/>
                                      </a:lnTo>
                                      <a:lnTo>
                                        <a:pt x="408" y="500"/>
                                      </a:lnTo>
                                      <a:lnTo>
                                        <a:pt x="415" y="539"/>
                                      </a:lnTo>
                                      <a:lnTo>
                                        <a:pt x="304" y="539"/>
                                      </a:lnTo>
                                      <a:lnTo>
                                        <a:pt x="297" y="504"/>
                                      </a:lnTo>
                                      <a:lnTo>
                                        <a:pt x="297" y="468"/>
                                      </a:lnTo>
                                      <a:lnTo>
                                        <a:pt x="293" y="468"/>
                                      </a:lnTo>
                                      <a:lnTo>
                                        <a:pt x="272" y="497"/>
                                      </a:lnTo>
                                      <a:lnTo>
                                        <a:pt x="240" y="525"/>
                                      </a:lnTo>
                                      <a:lnTo>
                                        <a:pt x="200" y="543"/>
                                      </a:lnTo>
                                      <a:lnTo>
                                        <a:pt x="154" y="547"/>
                                      </a:lnTo>
                                      <a:lnTo>
                                        <a:pt x="107" y="539"/>
                                      </a:lnTo>
                                      <a:lnTo>
                                        <a:pt x="65" y="522"/>
                                      </a:lnTo>
                                      <a:lnTo>
                                        <a:pt x="32" y="489"/>
                                      </a:lnTo>
                                      <a:lnTo>
                                        <a:pt x="11" y="447"/>
                                      </a:lnTo>
                                      <a:lnTo>
                                        <a:pt x="0" y="393"/>
                                      </a:lnTo>
                                      <a:lnTo>
                                        <a:pt x="7" y="336"/>
                                      </a:lnTo>
                                      <a:lnTo>
                                        <a:pt x="29" y="293"/>
                                      </a:lnTo>
                                      <a:lnTo>
                                        <a:pt x="57" y="261"/>
                                      </a:lnTo>
                                      <a:lnTo>
                                        <a:pt x="97" y="236"/>
                                      </a:lnTo>
                                      <a:lnTo>
                                        <a:pt x="147" y="221"/>
                                      </a:lnTo>
                                      <a:lnTo>
                                        <a:pt x="204" y="214"/>
                                      </a:lnTo>
                                      <a:lnTo>
                                        <a:pt x="268" y="210"/>
                                      </a:lnTo>
                                      <a:lnTo>
                                        <a:pt x="293" y="210"/>
                                      </a:lnTo>
                                      <a:lnTo>
                                        <a:pt x="293" y="193"/>
                                      </a:lnTo>
                                      <a:lnTo>
                                        <a:pt x="290" y="160"/>
                                      </a:lnTo>
                                      <a:lnTo>
                                        <a:pt x="279" y="132"/>
                                      </a:lnTo>
                                      <a:lnTo>
                                        <a:pt x="261" y="110"/>
                                      </a:lnTo>
                                      <a:lnTo>
                                        <a:pt x="236" y="96"/>
                                      </a:lnTo>
                                      <a:lnTo>
                                        <a:pt x="197" y="89"/>
                                      </a:lnTo>
                                      <a:lnTo>
                                        <a:pt x="140" y="100"/>
                                      </a:lnTo>
                                      <a:lnTo>
                                        <a:pt x="93" y="118"/>
                                      </a:lnTo>
                                      <a:lnTo>
                                        <a:pt x="61" y="143"/>
                                      </a:lnTo>
                                      <a:lnTo>
                                        <a:pt x="54" y="39"/>
                                      </a:lnTo>
                                      <a:close/>
                                      <a:moveTo>
                                        <a:pt x="293" y="278"/>
                                      </a:moveTo>
                                      <a:lnTo>
                                        <a:pt x="283" y="278"/>
                                      </a:lnTo>
                                      <a:lnTo>
                                        <a:pt x="225" y="282"/>
                                      </a:lnTo>
                                      <a:lnTo>
                                        <a:pt x="179" y="293"/>
                                      </a:lnTo>
                                      <a:lnTo>
                                        <a:pt x="143" y="311"/>
                                      </a:lnTo>
                                      <a:lnTo>
                                        <a:pt x="122" y="339"/>
                                      </a:lnTo>
                                      <a:lnTo>
                                        <a:pt x="115" y="379"/>
                                      </a:lnTo>
                                      <a:lnTo>
                                        <a:pt x="122" y="414"/>
                                      </a:lnTo>
                                      <a:lnTo>
                                        <a:pt x="136" y="439"/>
                                      </a:lnTo>
                                      <a:lnTo>
                                        <a:pt x="161" y="454"/>
                                      </a:lnTo>
                                      <a:lnTo>
                                        <a:pt x="193" y="461"/>
                                      </a:lnTo>
                                      <a:lnTo>
                                        <a:pt x="233" y="454"/>
                                      </a:lnTo>
                                      <a:lnTo>
                                        <a:pt x="261" y="436"/>
                                      </a:lnTo>
                                      <a:lnTo>
                                        <a:pt x="279" y="404"/>
                                      </a:lnTo>
                                      <a:lnTo>
                                        <a:pt x="290" y="361"/>
                                      </a:lnTo>
                                      <a:lnTo>
                                        <a:pt x="293" y="311"/>
                                      </a:lnTo>
                                      <a:lnTo>
                                        <a:pt x="293" y="278"/>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31" name="Freeform 281"/>
                              <wps:cNvSpPr>
                                <a:spLocks/>
                              </wps:cNvSpPr>
                              <wps:spPr bwMode="auto">
                                <a:xfrm>
                                  <a:off x="6733" y="1437"/>
                                  <a:ext cx="304" cy="691"/>
                                </a:xfrm>
                                <a:custGeom>
                                  <a:avLst/>
                                  <a:gdLst>
                                    <a:gd name="T0" fmla="*/ 79 w 304"/>
                                    <a:gd name="T1" fmla="*/ 40 h 691"/>
                                    <a:gd name="T2" fmla="*/ 201 w 304"/>
                                    <a:gd name="T3" fmla="*/ 0 h 691"/>
                                    <a:gd name="T4" fmla="*/ 201 w 304"/>
                                    <a:gd name="T5" fmla="*/ 151 h 691"/>
                                    <a:gd name="T6" fmla="*/ 304 w 304"/>
                                    <a:gd name="T7" fmla="*/ 151 h 691"/>
                                    <a:gd name="T8" fmla="*/ 304 w 304"/>
                                    <a:gd name="T9" fmla="*/ 244 h 691"/>
                                    <a:gd name="T10" fmla="*/ 201 w 304"/>
                                    <a:gd name="T11" fmla="*/ 244 h 691"/>
                                    <a:gd name="T12" fmla="*/ 201 w 304"/>
                                    <a:gd name="T13" fmla="*/ 523 h 691"/>
                                    <a:gd name="T14" fmla="*/ 204 w 304"/>
                                    <a:gd name="T15" fmla="*/ 558 h 691"/>
                                    <a:gd name="T16" fmla="*/ 215 w 304"/>
                                    <a:gd name="T17" fmla="*/ 580 h 691"/>
                                    <a:gd name="T18" fmla="*/ 233 w 304"/>
                                    <a:gd name="T19" fmla="*/ 591 h 691"/>
                                    <a:gd name="T20" fmla="*/ 258 w 304"/>
                                    <a:gd name="T21" fmla="*/ 594 h 691"/>
                                    <a:gd name="T22" fmla="*/ 272 w 304"/>
                                    <a:gd name="T23" fmla="*/ 594 h 691"/>
                                    <a:gd name="T24" fmla="*/ 283 w 304"/>
                                    <a:gd name="T25" fmla="*/ 591 h 691"/>
                                    <a:gd name="T26" fmla="*/ 294 w 304"/>
                                    <a:gd name="T27" fmla="*/ 587 h 691"/>
                                    <a:gd name="T28" fmla="*/ 304 w 304"/>
                                    <a:gd name="T29" fmla="*/ 583 h 691"/>
                                    <a:gd name="T30" fmla="*/ 304 w 304"/>
                                    <a:gd name="T31" fmla="*/ 673 h 691"/>
                                    <a:gd name="T32" fmla="*/ 268 w 304"/>
                                    <a:gd name="T33" fmla="*/ 687 h 691"/>
                                    <a:gd name="T34" fmla="*/ 222 w 304"/>
                                    <a:gd name="T35" fmla="*/ 691 h 691"/>
                                    <a:gd name="T36" fmla="*/ 179 w 304"/>
                                    <a:gd name="T37" fmla="*/ 687 h 691"/>
                                    <a:gd name="T38" fmla="*/ 143 w 304"/>
                                    <a:gd name="T39" fmla="*/ 676 h 691"/>
                                    <a:gd name="T40" fmla="*/ 115 w 304"/>
                                    <a:gd name="T41" fmla="*/ 655 h 691"/>
                                    <a:gd name="T42" fmla="*/ 97 w 304"/>
                                    <a:gd name="T43" fmla="*/ 626 h 691"/>
                                    <a:gd name="T44" fmla="*/ 83 w 304"/>
                                    <a:gd name="T45" fmla="*/ 587 h 691"/>
                                    <a:gd name="T46" fmla="*/ 79 w 304"/>
                                    <a:gd name="T47" fmla="*/ 537 h 691"/>
                                    <a:gd name="T48" fmla="*/ 79 w 304"/>
                                    <a:gd name="T49" fmla="*/ 244 h 691"/>
                                    <a:gd name="T50" fmla="*/ 0 w 304"/>
                                    <a:gd name="T51" fmla="*/ 244 h 691"/>
                                    <a:gd name="T52" fmla="*/ 0 w 304"/>
                                    <a:gd name="T53" fmla="*/ 151 h 691"/>
                                    <a:gd name="T54" fmla="*/ 79 w 304"/>
                                    <a:gd name="T55" fmla="*/ 151 h 691"/>
                                    <a:gd name="T56" fmla="*/ 79 w 304"/>
                                    <a:gd name="T57" fmla="*/ 40 h 6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Lst>
                                  <a:rect l="0" t="0" r="r" b="b"/>
                                  <a:pathLst>
                                    <a:path w="304" h="691">
                                      <a:moveTo>
                                        <a:pt x="79" y="40"/>
                                      </a:moveTo>
                                      <a:lnTo>
                                        <a:pt x="201" y="0"/>
                                      </a:lnTo>
                                      <a:lnTo>
                                        <a:pt x="201" y="151"/>
                                      </a:lnTo>
                                      <a:lnTo>
                                        <a:pt x="304" y="151"/>
                                      </a:lnTo>
                                      <a:lnTo>
                                        <a:pt x="304" y="244"/>
                                      </a:lnTo>
                                      <a:lnTo>
                                        <a:pt x="201" y="244"/>
                                      </a:lnTo>
                                      <a:lnTo>
                                        <a:pt x="201" y="523"/>
                                      </a:lnTo>
                                      <a:lnTo>
                                        <a:pt x="204" y="558"/>
                                      </a:lnTo>
                                      <a:lnTo>
                                        <a:pt x="215" y="580"/>
                                      </a:lnTo>
                                      <a:lnTo>
                                        <a:pt x="233" y="591"/>
                                      </a:lnTo>
                                      <a:lnTo>
                                        <a:pt x="258" y="594"/>
                                      </a:lnTo>
                                      <a:lnTo>
                                        <a:pt x="272" y="594"/>
                                      </a:lnTo>
                                      <a:lnTo>
                                        <a:pt x="283" y="591"/>
                                      </a:lnTo>
                                      <a:lnTo>
                                        <a:pt x="294" y="587"/>
                                      </a:lnTo>
                                      <a:lnTo>
                                        <a:pt x="304" y="583"/>
                                      </a:lnTo>
                                      <a:lnTo>
                                        <a:pt x="304" y="673"/>
                                      </a:lnTo>
                                      <a:lnTo>
                                        <a:pt x="268" y="687"/>
                                      </a:lnTo>
                                      <a:lnTo>
                                        <a:pt x="222" y="691"/>
                                      </a:lnTo>
                                      <a:lnTo>
                                        <a:pt x="179" y="687"/>
                                      </a:lnTo>
                                      <a:lnTo>
                                        <a:pt x="143" y="676"/>
                                      </a:lnTo>
                                      <a:lnTo>
                                        <a:pt x="115" y="655"/>
                                      </a:lnTo>
                                      <a:lnTo>
                                        <a:pt x="97" y="626"/>
                                      </a:lnTo>
                                      <a:lnTo>
                                        <a:pt x="83" y="587"/>
                                      </a:lnTo>
                                      <a:lnTo>
                                        <a:pt x="79" y="537"/>
                                      </a:lnTo>
                                      <a:lnTo>
                                        <a:pt x="79" y="244"/>
                                      </a:lnTo>
                                      <a:lnTo>
                                        <a:pt x="0" y="244"/>
                                      </a:lnTo>
                                      <a:lnTo>
                                        <a:pt x="0" y="151"/>
                                      </a:lnTo>
                                      <a:lnTo>
                                        <a:pt x="79" y="151"/>
                                      </a:lnTo>
                                      <a:lnTo>
                                        <a:pt x="79" y="40"/>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32" name="Freeform 282"/>
                              <wps:cNvSpPr>
                                <a:spLocks noEditPoints="1"/>
                              </wps:cNvSpPr>
                              <wps:spPr bwMode="auto">
                                <a:xfrm>
                                  <a:off x="7119" y="1362"/>
                                  <a:ext cx="140" cy="758"/>
                                </a:xfrm>
                                <a:custGeom>
                                  <a:avLst/>
                                  <a:gdLst>
                                    <a:gd name="T0" fmla="*/ 0 w 140"/>
                                    <a:gd name="T1" fmla="*/ 0 h 758"/>
                                    <a:gd name="T2" fmla="*/ 126 w 140"/>
                                    <a:gd name="T3" fmla="*/ 0 h 758"/>
                                    <a:gd name="T4" fmla="*/ 126 w 140"/>
                                    <a:gd name="T5" fmla="*/ 126 h 758"/>
                                    <a:gd name="T6" fmla="*/ 0 w 140"/>
                                    <a:gd name="T7" fmla="*/ 126 h 758"/>
                                    <a:gd name="T8" fmla="*/ 0 w 140"/>
                                    <a:gd name="T9" fmla="*/ 0 h 758"/>
                                    <a:gd name="T10" fmla="*/ 15 w 140"/>
                                    <a:gd name="T11" fmla="*/ 226 h 758"/>
                                    <a:gd name="T12" fmla="*/ 140 w 140"/>
                                    <a:gd name="T13" fmla="*/ 226 h 758"/>
                                    <a:gd name="T14" fmla="*/ 140 w 140"/>
                                    <a:gd name="T15" fmla="*/ 758 h 758"/>
                                    <a:gd name="T16" fmla="*/ 15 w 140"/>
                                    <a:gd name="T17" fmla="*/ 758 h 758"/>
                                    <a:gd name="T18" fmla="*/ 15 w 140"/>
                                    <a:gd name="T19" fmla="*/ 226 h 75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40" h="758">
                                      <a:moveTo>
                                        <a:pt x="0" y="0"/>
                                      </a:moveTo>
                                      <a:lnTo>
                                        <a:pt x="126" y="0"/>
                                      </a:lnTo>
                                      <a:lnTo>
                                        <a:pt x="126" y="126"/>
                                      </a:lnTo>
                                      <a:lnTo>
                                        <a:pt x="0" y="126"/>
                                      </a:lnTo>
                                      <a:lnTo>
                                        <a:pt x="0" y="0"/>
                                      </a:lnTo>
                                      <a:close/>
                                      <a:moveTo>
                                        <a:pt x="15" y="226"/>
                                      </a:moveTo>
                                      <a:lnTo>
                                        <a:pt x="140" y="226"/>
                                      </a:lnTo>
                                      <a:lnTo>
                                        <a:pt x="140" y="758"/>
                                      </a:lnTo>
                                      <a:lnTo>
                                        <a:pt x="15" y="758"/>
                                      </a:lnTo>
                                      <a:lnTo>
                                        <a:pt x="15" y="226"/>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33" name="Freeform 283"/>
                              <wps:cNvSpPr>
                                <a:spLocks noEditPoints="1"/>
                              </wps:cNvSpPr>
                              <wps:spPr bwMode="auto">
                                <a:xfrm>
                                  <a:off x="7352" y="1581"/>
                                  <a:ext cx="443" cy="547"/>
                                </a:xfrm>
                                <a:custGeom>
                                  <a:avLst/>
                                  <a:gdLst>
                                    <a:gd name="T0" fmla="*/ 221 w 443"/>
                                    <a:gd name="T1" fmla="*/ 0 h 547"/>
                                    <a:gd name="T2" fmla="*/ 261 w 443"/>
                                    <a:gd name="T3" fmla="*/ 3 h 547"/>
                                    <a:gd name="T4" fmla="*/ 300 w 443"/>
                                    <a:gd name="T5" fmla="*/ 10 h 547"/>
                                    <a:gd name="T6" fmla="*/ 339 w 443"/>
                                    <a:gd name="T7" fmla="*/ 28 h 547"/>
                                    <a:gd name="T8" fmla="*/ 371 w 443"/>
                                    <a:gd name="T9" fmla="*/ 53 h 547"/>
                                    <a:gd name="T10" fmla="*/ 400 w 443"/>
                                    <a:gd name="T11" fmla="*/ 92 h 547"/>
                                    <a:gd name="T12" fmla="*/ 425 w 443"/>
                                    <a:gd name="T13" fmla="*/ 139 h 547"/>
                                    <a:gd name="T14" fmla="*/ 439 w 443"/>
                                    <a:gd name="T15" fmla="*/ 200 h 547"/>
                                    <a:gd name="T16" fmla="*/ 443 w 443"/>
                                    <a:gd name="T17" fmla="*/ 271 h 547"/>
                                    <a:gd name="T18" fmla="*/ 439 w 443"/>
                                    <a:gd name="T19" fmla="*/ 350 h 547"/>
                                    <a:gd name="T20" fmla="*/ 425 w 443"/>
                                    <a:gd name="T21" fmla="*/ 411 h 547"/>
                                    <a:gd name="T22" fmla="*/ 400 w 443"/>
                                    <a:gd name="T23" fmla="*/ 457 h 547"/>
                                    <a:gd name="T24" fmla="*/ 371 w 443"/>
                                    <a:gd name="T25" fmla="*/ 493 h 547"/>
                                    <a:gd name="T26" fmla="*/ 339 w 443"/>
                                    <a:gd name="T27" fmla="*/ 518 h 547"/>
                                    <a:gd name="T28" fmla="*/ 300 w 443"/>
                                    <a:gd name="T29" fmla="*/ 536 h 547"/>
                                    <a:gd name="T30" fmla="*/ 261 w 443"/>
                                    <a:gd name="T31" fmla="*/ 547 h 547"/>
                                    <a:gd name="T32" fmla="*/ 221 w 443"/>
                                    <a:gd name="T33" fmla="*/ 547 h 547"/>
                                    <a:gd name="T34" fmla="*/ 182 w 443"/>
                                    <a:gd name="T35" fmla="*/ 547 h 547"/>
                                    <a:gd name="T36" fmla="*/ 143 w 443"/>
                                    <a:gd name="T37" fmla="*/ 536 h 547"/>
                                    <a:gd name="T38" fmla="*/ 107 w 443"/>
                                    <a:gd name="T39" fmla="*/ 518 h 547"/>
                                    <a:gd name="T40" fmla="*/ 71 w 443"/>
                                    <a:gd name="T41" fmla="*/ 493 h 547"/>
                                    <a:gd name="T42" fmla="*/ 43 w 443"/>
                                    <a:gd name="T43" fmla="*/ 457 h 547"/>
                                    <a:gd name="T44" fmla="*/ 18 w 443"/>
                                    <a:gd name="T45" fmla="*/ 411 h 547"/>
                                    <a:gd name="T46" fmla="*/ 3 w 443"/>
                                    <a:gd name="T47" fmla="*/ 350 h 547"/>
                                    <a:gd name="T48" fmla="*/ 0 w 443"/>
                                    <a:gd name="T49" fmla="*/ 271 h 547"/>
                                    <a:gd name="T50" fmla="*/ 3 w 443"/>
                                    <a:gd name="T51" fmla="*/ 200 h 547"/>
                                    <a:gd name="T52" fmla="*/ 18 w 443"/>
                                    <a:gd name="T53" fmla="*/ 139 h 547"/>
                                    <a:gd name="T54" fmla="*/ 43 w 443"/>
                                    <a:gd name="T55" fmla="*/ 92 h 547"/>
                                    <a:gd name="T56" fmla="*/ 71 w 443"/>
                                    <a:gd name="T57" fmla="*/ 53 h 547"/>
                                    <a:gd name="T58" fmla="*/ 107 w 443"/>
                                    <a:gd name="T59" fmla="*/ 28 h 547"/>
                                    <a:gd name="T60" fmla="*/ 143 w 443"/>
                                    <a:gd name="T61" fmla="*/ 10 h 547"/>
                                    <a:gd name="T62" fmla="*/ 182 w 443"/>
                                    <a:gd name="T63" fmla="*/ 3 h 547"/>
                                    <a:gd name="T64" fmla="*/ 221 w 443"/>
                                    <a:gd name="T65" fmla="*/ 0 h 547"/>
                                    <a:gd name="T66" fmla="*/ 221 w 443"/>
                                    <a:gd name="T67" fmla="*/ 457 h 547"/>
                                    <a:gd name="T68" fmla="*/ 257 w 443"/>
                                    <a:gd name="T69" fmla="*/ 450 h 547"/>
                                    <a:gd name="T70" fmla="*/ 282 w 443"/>
                                    <a:gd name="T71" fmla="*/ 429 h 547"/>
                                    <a:gd name="T72" fmla="*/ 300 w 443"/>
                                    <a:gd name="T73" fmla="*/ 396 h 547"/>
                                    <a:gd name="T74" fmla="*/ 311 w 443"/>
                                    <a:gd name="T75" fmla="*/ 361 h 547"/>
                                    <a:gd name="T76" fmla="*/ 318 w 443"/>
                                    <a:gd name="T77" fmla="*/ 318 h 547"/>
                                    <a:gd name="T78" fmla="*/ 318 w 443"/>
                                    <a:gd name="T79" fmla="*/ 271 h 547"/>
                                    <a:gd name="T80" fmla="*/ 318 w 443"/>
                                    <a:gd name="T81" fmla="*/ 228 h 547"/>
                                    <a:gd name="T82" fmla="*/ 311 w 443"/>
                                    <a:gd name="T83" fmla="*/ 185 h 547"/>
                                    <a:gd name="T84" fmla="*/ 300 w 443"/>
                                    <a:gd name="T85" fmla="*/ 150 h 547"/>
                                    <a:gd name="T86" fmla="*/ 282 w 443"/>
                                    <a:gd name="T87" fmla="*/ 118 h 547"/>
                                    <a:gd name="T88" fmla="*/ 257 w 443"/>
                                    <a:gd name="T89" fmla="*/ 96 h 547"/>
                                    <a:gd name="T90" fmla="*/ 221 w 443"/>
                                    <a:gd name="T91" fmla="*/ 89 h 547"/>
                                    <a:gd name="T92" fmla="*/ 189 w 443"/>
                                    <a:gd name="T93" fmla="*/ 96 h 547"/>
                                    <a:gd name="T94" fmla="*/ 161 w 443"/>
                                    <a:gd name="T95" fmla="*/ 118 h 547"/>
                                    <a:gd name="T96" fmla="*/ 143 w 443"/>
                                    <a:gd name="T97" fmla="*/ 150 h 547"/>
                                    <a:gd name="T98" fmla="*/ 132 w 443"/>
                                    <a:gd name="T99" fmla="*/ 185 h 547"/>
                                    <a:gd name="T100" fmla="*/ 125 w 443"/>
                                    <a:gd name="T101" fmla="*/ 228 h 547"/>
                                    <a:gd name="T102" fmla="*/ 125 w 443"/>
                                    <a:gd name="T103" fmla="*/ 271 h 547"/>
                                    <a:gd name="T104" fmla="*/ 125 w 443"/>
                                    <a:gd name="T105" fmla="*/ 318 h 547"/>
                                    <a:gd name="T106" fmla="*/ 132 w 443"/>
                                    <a:gd name="T107" fmla="*/ 361 h 547"/>
                                    <a:gd name="T108" fmla="*/ 143 w 443"/>
                                    <a:gd name="T109" fmla="*/ 396 h 547"/>
                                    <a:gd name="T110" fmla="*/ 161 w 443"/>
                                    <a:gd name="T111" fmla="*/ 429 h 547"/>
                                    <a:gd name="T112" fmla="*/ 189 w 443"/>
                                    <a:gd name="T113" fmla="*/ 450 h 547"/>
                                    <a:gd name="T114" fmla="*/ 221 w 443"/>
                                    <a:gd name="T115" fmla="*/ 457 h 5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443" h="547">
                                      <a:moveTo>
                                        <a:pt x="221" y="0"/>
                                      </a:moveTo>
                                      <a:lnTo>
                                        <a:pt x="261" y="3"/>
                                      </a:lnTo>
                                      <a:lnTo>
                                        <a:pt x="300" y="10"/>
                                      </a:lnTo>
                                      <a:lnTo>
                                        <a:pt x="339" y="28"/>
                                      </a:lnTo>
                                      <a:lnTo>
                                        <a:pt x="371" y="53"/>
                                      </a:lnTo>
                                      <a:lnTo>
                                        <a:pt x="400" y="92"/>
                                      </a:lnTo>
                                      <a:lnTo>
                                        <a:pt x="425" y="139"/>
                                      </a:lnTo>
                                      <a:lnTo>
                                        <a:pt x="439" y="200"/>
                                      </a:lnTo>
                                      <a:lnTo>
                                        <a:pt x="443" y="271"/>
                                      </a:lnTo>
                                      <a:lnTo>
                                        <a:pt x="439" y="350"/>
                                      </a:lnTo>
                                      <a:lnTo>
                                        <a:pt x="425" y="411"/>
                                      </a:lnTo>
                                      <a:lnTo>
                                        <a:pt x="400" y="457"/>
                                      </a:lnTo>
                                      <a:lnTo>
                                        <a:pt x="371" y="493"/>
                                      </a:lnTo>
                                      <a:lnTo>
                                        <a:pt x="339" y="518"/>
                                      </a:lnTo>
                                      <a:lnTo>
                                        <a:pt x="300" y="536"/>
                                      </a:lnTo>
                                      <a:lnTo>
                                        <a:pt x="261" y="547"/>
                                      </a:lnTo>
                                      <a:lnTo>
                                        <a:pt x="221" y="547"/>
                                      </a:lnTo>
                                      <a:lnTo>
                                        <a:pt x="182" y="547"/>
                                      </a:lnTo>
                                      <a:lnTo>
                                        <a:pt x="143" y="536"/>
                                      </a:lnTo>
                                      <a:lnTo>
                                        <a:pt x="107" y="518"/>
                                      </a:lnTo>
                                      <a:lnTo>
                                        <a:pt x="71" y="493"/>
                                      </a:lnTo>
                                      <a:lnTo>
                                        <a:pt x="43" y="457"/>
                                      </a:lnTo>
                                      <a:lnTo>
                                        <a:pt x="18" y="411"/>
                                      </a:lnTo>
                                      <a:lnTo>
                                        <a:pt x="3" y="350"/>
                                      </a:lnTo>
                                      <a:lnTo>
                                        <a:pt x="0" y="271"/>
                                      </a:lnTo>
                                      <a:lnTo>
                                        <a:pt x="3" y="200"/>
                                      </a:lnTo>
                                      <a:lnTo>
                                        <a:pt x="18" y="139"/>
                                      </a:lnTo>
                                      <a:lnTo>
                                        <a:pt x="43" y="92"/>
                                      </a:lnTo>
                                      <a:lnTo>
                                        <a:pt x="71" y="53"/>
                                      </a:lnTo>
                                      <a:lnTo>
                                        <a:pt x="107" y="28"/>
                                      </a:lnTo>
                                      <a:lnTo>
                                        <a:pt x="143" y="10"/>
                                      </a:lnTo>
                                      <a:lnTo>
                                        <a:pt x="182" y="3"/>
                                      </a:lnTo>
                                      <a:lnTo>
                                        <a:pt x="221" y="0"/>
                                      </a:lnTo>
                                      <a:close/>
                                      <a:moveTo>
                                        <a:pt x="221" y="457"/>
                                      </a:moveTo>
                                      <a:lnTo>
                                        <a:pt x="257" y="450"/>
                                      </a:lnTo>
                                      <a:lnTo>
                                        <a:pt x="282" y="429"/>
                                      </a:lnTo>
                                      <a:lnTo>
                                        <a:pt x="300" y="396"/>
                                      </a:lnTo>
                                      <a:lnTo>
                                        <a:pt x="311" y="361"/>
                                      </a:lnTo>
                                      <a:lnTo>
                                        <a:pt x="318" y="318"/>
                                      </a:lnTo>
                                      <a:lnTo>
                                        <a:pt x="318" y="271"/>
                                      </a:lnTo>
                                      <a:lnTo>
                                        <a:pt x="318" y="228"/>
                                      </a:lnTo>
                                      <a:lnTo>
                                        <a:pt x="311" y="185"/>
                                      </a:lnTo>
                                      <a:lnTo>
                                        <a:pt x="300" y="150"/>
                                      </a:lnTo>
                                      <a:lnTo>
                                        <a:pt x="282" y="118"/>
                                      </a:lnTo>
                                      <a:lnTo>
                                        <a:pt x="257" y="96"/>
                                      </a:lnTo>
                                      <a:lnTo>
                                        <a:pt x="221" y="89"/>
                                      </a:lnTo>
                                      <a:lnTo>
                                        <a:pt x="189" y="96"/>
                                      </a:lnTo>
                                      <a:lnTo>
                                        <a:pt x="161" y="118"/>
                                      </a:lnTo>
                                      <a:lnTo>
                                        <a:pt x="143" y="150"/>
                                      </a:lnTo>
                                      <a:lnTo>
                                        <a:pt x="132" y="185"/>
                                      </a:lnTo>
                                      <a:lnTo>
                                        <a:pt x="125" y="228"/>
                                      </a:lnTo>
                                      <a:lnTo>
                                        <a:pt x="125" y="271"/>
                                      </a:lnTo>
                                      <a:lnTo>
                                        <a:pt x="125" y="318"/>
                                      </a:lnTo>
                                      <a:lnTo>
                                        <a:pt x="132" y="361"/>
                                      </a:lnTo>
                                      <a:lnTo>
                                        <a:pt x="143" y="396"/>
                                      </a:lnTo>
                                      <a:lnTo>
                                        <a:pt x="161" y="429"/>
                                      </a:lnTo>
                                      <a:lnTo>
                                        <a:pt x="189" y="450"/>
                                      </a:lnTo>
                                      <a:lnTo>
                                        <a:pt x="221" y="457"/>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34" name="Freeform 284"/>
                              <wps:cNvSpPr>
                                <a:spLocks/>
                              </wps:cNvSpPr>
                              <wps:spPr bwMode="auto">
                                <a:xfrm>
                                  <a:off x="7899" y="1581"/>
                                  <a:ext cx="403" cy="539"/>
                                </a:xfrm>
                                <a:custGeom>
                                  <a:avLst/>
                                  <a:gdLst>
                                    <a:gd name="T0" fmla="*/ 3 w 403"/>
                                    <a:gd name="T1" fmla="*/ 96 h 539"/>
                                    <a:gd name="T2" fmla="*/ 3 w 403"/>
                                    <a:gd name="T3" fmla="*/ 46 h 539"/>
                                    <a:gd name="T4" fmla="*/ 0 w 403"/>
                                    <a:gd name="T5" fmla="*/ 7 h 539"/>
                                    <a:gd name="T6" fmla="*/ 114 w 403"/>
                                    <a:gd name="T7" fmla="*/ 7 h 539"/>
                                    <a:gd name="T8" fmla="*/ 118 w 403"/>
                                    <a:gd name="T9" fmla="*/ 50 h 539"/>
                                    <a:gd name="T10" fmla="*/ 118 w 403"/>
                                    <a:gd name="T11" fmla="*/ 89 h 539"/>
                                    <a:gd name="T12" fmla="*/ 121 w 403"/>
                                    <a:gd name="T13" fmla="*/ 89 h 539"/>
                                    <a:gd name="T14" fmla="*/ 121 w 403"/>
                                    <a:gd name="T15" fmla="*/ 89 h 539"/>
                                    <a:gd name="T16" fmla="*/ 132 w 403"/>
                                    <a:gd name="T17" fmla="*/ 67 h 539"/>
                                    <a:gd name="T18" fmla="*/ 150 w 403"/>
                                    <a:gd name="T19" fmla="*/ 42 h 539"/>
                                    <a:gd name="T20" fmla="*/ 178 w 403"/>
                                    <a:gd name="T21" fmla="*/ 21 h 539"/>
                                    <a:gd name="T22" fmla="*/ 210 w 403"/>
                                    <a:gd name="T23" fmla="*/ 7 h 539"/>
                                    <a:gd name="T24" fmla="*/ 253 w 403"/>
                                    <a:gd name="T25" fmla="*/ 0 h 539"/>
                                    <a:gd name="T26" fmla="*/ 307 w 403"/>
                                    <a:gd name="T27" fmla="*/ 7 h 539"/>
                                    <a:gd name="T28" fmla="*/ 346 w 403"/>
                                    <a:gd name="T29" fmla="*/ 25 h 539"/>
                                    <a:gd name="T30" fmla="*/ 371 w 403"/>
                                    <a:gd name="T31" fmla="*/ 57 h 539"/>
                                    <a:gd name="T32" fmla="*/ 393 w 403"/>
                                    <a:gd name="T33" fmla="*/ 96 h 539"/>
                                    <a:gd name="T34" fmla="*/ 400 w 403"/>
                                    <a:gd name="T35" fmla="*/ 146 h 539"/>
                                    <a:gd name="T36" fmla="*/ 403 w 403"/>
                                    <a:gd name="T37" fmla="*/ 196 h 539"/>
                                    <a:gd name="T38" fmla="*/ 403 w 403"/>
                                    <a:gd name="T39" fmla="*/ 539 h 539"/>
                                    <a:gd name="T40" fmla="*/ 282 w 403"/>
                                    <a:gd name="T41" fmla="*/ 539 h 539"/>
                                    <a:gd name="T42" fmla="*/ 282 w 403"/>
                                    <a:gd name="T43" fmla="*/ 221 h 539"/>
                                    <a:gd name="T44" fmla="*/ 278 w 403"/>
                                    <a:gd name="T45" fmla="*/ 168 h 539"/>
                                    <a:gd name="T46" fmla="*/ 268 w 403"/>
                                    <a:gd name="T47" fmla="*/ 132 h 539"/>
                                    <a:gd name="T48" fmla="*/ 246 w 403"/>
                                    <a:gd name="T49" fmla="*/ 110 h 539"/>
                                    <a:gd name="T50" fmla="*/ 214 w 403"/>
                                    <a:gd name="T51" fmla="*/ 103 h 539"/>
                                    <a:gd name="T52" fmla="*/ 178 w 403"/>
                                    <a:gd name="T53" fmla="*/ 110 h 539"/>
                                    <a:gd name="T54" fmla="*/ 153 w 403"/>
                                    <a:gd name="T55" fmla="*/ 128 h 539"/>
                                    <a:gd name="T56" fmla="*/ 139 w 403"/>
                                    <a:gd name="T57" fmla="*/ 157 h 539"/>
                                    <a:gd name="T58" fmla="*/ 128 w 403"/>
                                    <a:gd name="T59" fmla="*/ 189 h 539"/>
                                    <a:gd name="T60" fmla="*/ 125 w 403"/>
                                    <a:gd name="T61" fmla="*/ 228 h 539"/>
                                    <a:gd name="T62" fmla="*/ 125 w 403"/>
                                    <a:gd name="T63" fmla="*/ 539 h 539"/>
                                    <a:gd name="T64" fmla="*/ 3 w 403"/>
                                    <a:gd name="T65" fmla="*/ 539 h 539"/>
                                    <a:gd name="T66" fmla="*/ 3 w 403"/>
                                    <a:gd name="T67" fmla="*/ 96 h 5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Lst>
                                  <a:rect l="0" t="0" r="r" b="b"/>
                                  <a:pathLst>
                                    <a:path w="403" h="539">
                                      <a:moveTo>
                                        <a:pt x="3" y="96"/>
                                      </a:moveTo>
                                      <a:lnTo>
                                        <a:pt x="3" y="46"/>
                                      </a:lnTo>
                                      <a:lnTo>
                                        <a:pt x="0" y="7"/>
                                      </a:lnTo>
                                      <a:lnTo>
                                        <a:pt x="114" y="7"/>
                                      </a:lnTo>
                                      <a:lnTo>
                                        <a:pt x="118" y="50"/>
                                      </a:lnTo>
                                      <a:lnTo>
                                        <a:pt x="118" y="89"/>
                                      </a:lnTo>
                                      <a:lnTo>
                                        <a:pt x="121" y="89"/>
                                      </a:lnTo>
                                      <a:lnTo>
                                        <a:pt x="121" y="89"/>
                                      </a:lnTo>
                                      <a:lnTo>
                                        <a:pt x="132" y="67"/>
                                      </a:lnTo>
                                      <a:lnTo>
                                        <a:pt x="150" y="42"/>
                                      </a:lnTo>
                                      <a:lnTo>
                                        <a:pt x="178" y="21"/>
                                      </a:lnTo>
                                      <a:lnTo>
                                        <a:pt x="210" y="7"/>
                                      </a:lnTo>
                                      <a:lnTo>
                                        <a:pt x="253" y="0"/>
                                      </a:lnTo>
                                      <a:lnTo>
                                        <a:pt x="307" y="7"/>
                                      </a:lnTo>
                                      <a:lnTo>
                                        <a:pt x="346" y="25"/>
                                      </a:lnTo>
                                      <a:lnTo>
                                        <a:pt x="371" y="57"/>
                                      </a:lnTo>
                                      <a:lnTo>
                                        <a:pt x="393" y="96"/>
                                      </a:lnTo>
                                      <a:lnTo>
                                        <a:pt x="400" y="146"/>
                                      </a:lnTo>
                                      <a:lnTo>
                                        <a:pt x="403" y="196"/>
                                      </a:lnTo>
                                      <a:lnTo>
                                        <a:pt x="403" y="539"/>
                                      </a:lnTo>
                                      <a:lnTo>
                                        <a:pt x="282" y="539"/>
                                      </a:lnTo>
                                      <a:lnTo>
                                        <a:pt x="282" y="221"/>
                                      </a:lnTo>
                                      <a:lnTo>
                                        <a:pt x="278" y="168"/>
                                      </a:lnTo>
                                      <a:lnTo>
                                        <a:pt x="268" y="132"/>
                                      </a:lnTo>
                                      <a:lnTo>
                                        <a:pt x="246" y="110"/>
                                      </a:lnTo>
                                      <a:lnTo>
                                        <a:pt x="214" y="103"/>
                                      </a:lnTo>
                                      <a:lnTo>
                                        <a:pt x="178" y="110"/>
                                      </a:lnTo>
                                      <a:lnTo>
                                        <a:pt x="153" y="128"/>
                                      </a:lnTo>
                                      <a:lnTo>
                                        <a:pt x="139" y="157"/>
                                      </a:lnTo>
                                      <a:lnTo>
                                        <a:pt x="128" y="189"/>
                                      </a:lnTo>
                                      <a:lnTo>
                                        <a:pt x="125" y="228"/>
                                      </a:lnTo>
                                      <a:lnTo>
                                        <a:pt x="125" y="539"/>
                                      </a:lnTo>
                                      <a:lnTo>
                                        <a:pt x="3" y="539"/>
                                      </a:lnTo>
                                      <a:lnTo>
                                        <a:pt x="3" y="96"/>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3EE539AE" id="Group 251" o:spid="_x0000_s1026" style="position:absolute;margin-left:328.25pt;margin-top:-9.05pt;width:172.9pt;height:52.7pt;z-index:251658240;mso-position-horizontal-relative:page;mso-position-vertical-relative:page" coordsize="8302,25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">
                    <v:group id="Group 252" o:spid="_x0000_s1027" style="position:absolute;width:2884;height:2546" coordsize="2884,25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shape id="Freeform 253" o:spid="_x0000_s1028" style="position:absolute;top:207;width:2884;height:2339;visibility:visible;mso-wrap-style:square;v-text-anchor:top" coordsize="2884,23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" path="m2345,258r46,46l2448,344r57,43l2552,430r-29,-93l2480,251r-60,-75l2348,115,2269,68,2184,36r46,43l2262,126r29,46l2316,219r29,39xm207,755r40,-72l286,626r43,-43l372,548r43,-33l457,487r40,-36l533,408r32,-50l590,290r-22,25l533,344r-43,25l440,397r-50,36l340,480r-47,53l254,601r18,-57l282,487r7,-61l297,362r14,-58l329,247r28,-46l297,258r-47,61l222,383r-18,64l197,512r,61l200,630r4,50l207,723r,32xm429,1395r3,46l432,1492r-3,57l429,1606r7,61l454,1728r36,64l443,1749r-53,-36l332,1681r-60,-32l211,1613r-54,-43l107,1520,64,1459r32,93l129,1627r43,61l214,1738r47,36l307,1803r50,21l404,1838r50,15l500,1863r43,11l579,1888r36,18l586,1860r-18,-43l558,1774r-8,-43l543,1685r-10,-50l522,1584r-22,-57l472,1463r-43,-68xm393,1670r-14,-75l372,1527r3,-61l382,1409r4,-53l390,1298r,-57l379,1173r-22,-71l350,1145r-10,39l329,1220r-11,39l307,1302r-7,50l297,1406r7,64l318,1545r-50,-82l218,1395r-54,-61l111,1281,64,1227,29,1177,,1120r7,89l25,1288r29,64l86,1409r39,50l168,1499r46,35l257,1567r43,28l340,1620r32,25l393,1670xm876,2089r-25,-36l836,2021r-14,-29l811,1960r-10,-32l783,1892r-18,-36l736,1813r-39,-46l650,1717r-64,-61l604,1688r7,36l618,1763r11,40l643,1849r22,50l704,1953r54,61l693,1981r-71,-21l550,1942r-71,-14l407,1913r-60,-21l289,1863r-50,-42l293,1903r54,64l407,2014r61,32l533,2064r60,10l654,2082r57,l761,2078r47,l843,2078r33,11xm2123,2014r57,-61l2216,1899r25,-50l2255,1803r7,-40l2269,1724r11,-36l2295,1656r-61,61l2184,1767r-36,46l2119,1856r-21,36l2084,1928r-15,32l2059,1992r-11,29l2030,2053r-21,36l2037,2078r40,l2123,2078r50,4l2230,2082r57,-8l2352,2064r60,-18l2473,2014r61,-47l2591,1903r50,-82l2595,1863r-57,29l2473,1913r-68,15l2334,1942r-72,18l2191,1981r-68,33xm2395,1792r32,-64l2448,1667r4,-61l2452,1549r,-57l2448,1441r7,-46l2412,1463r-32,64l2362,1584r-14,51l2341,1685r-7,46l2327,1774r-11,43l2295,1860r-26,46l2302,1888r39,-14l2384,1863r46,-10l2477,1838r50,-14l2573,1803r50,-29l2670,1738r43,-50l2752,1627r36,-75l2816,1459r-39,61l2727,1570r-57,43l2609,1649r-57,32l2491,1713r-54,36l2395,1792xm1980,2103r-100,-21l1783,2067r-85,-3l1605,2067r-86,15l1440,2107r-78,-25l1276,2067r-93,-3l1097,2067r-96,15l901,2103r-90,25l726,2146r-83,3l568,2142r-75,-25l565,2171r75,36l726,2232r92,7l926,2232r93,-15l1104,2192r86,-25l1272,2146r90,-7l1362,2139r3,l1305,2175r-58,35l1204,2246r-35,32l1144,2307r-18,18l1122,2328r72,11l1197,2332r15,-25l1237,2275r35,-36l1315,2203r57,-32l1440,2149r68,22l1565,2203r47,36l1648,2275r25,32l1687,2332r4,7l1762,2328r-7,-3l1741,2307r-25,-29l1680,2246r-47,-36l1580,2175r-65,-36l1519,2139r4,l1608,2146r86,21l1776,2192r90,25l1955,2232r107,7l2159,2232r82,-25l2320,2171r67,-54l2316,2142r-79,7l2159,2146r-86,-18l1980,2103xm368,834r-25,35l322,905r-25,32l272,969r-18,36l236,1048r-14,50l214,1159r,79l186,1148r-32,-75l122,1009,86,952,61,898,39,841,32,784,18,873r-4,75l21,1012r15,54l57,1112r25,43l111,1191r32,36l172,1259r28,32l225,1323r18,40l247,1291r10,-57l275,1180r22,-46l318,1084r22,-50l354,977r11,-65l368,834xm457,540r-14,18l429,573r-18,17l390,608r-33,29l311,680r-39,46l236,784r-29,64l186,919r-4,-64l175,787,161,716,150,644r-7,-71l147,501r17,-64l114,519,86,594,71,666r,64l82,787r14,54l118,891r25,46l161,977r18,35l186,1045r21,-65l232,927r29,-43l293,841r32,-43l361,751r32,-57l425,626r32,-86xm2698,919r-21,-71l2648,784r-35,-58l2570,680r-47,-43l2491,608r-21,-18l2452,573r-15,-15l2427,540r28,86l2488,694r35,57l2555,798r36,43l2620,884r32,43l2677,980r21,65l2706,1012r14,-35l2741,937r22,-46l2784,841r18,-54l2813,730r,-64l2798,594r-28,-75l2720,437r14,64l2738,573r-7,71l2720,716r-11,71l2698,855r,64xm2884,1120r-28,57l2816,1227r-46,54l2720,1334r-54,61l2613,1463r-47,82l2580,1470r4,-64l2584,1352r-7,-50l2566,1259r-11,-39l2541,1184r-11,-39l2527,1102r-25,71l2495,1241r-4,57l2495,1356r7,53l2509,1466r,61l2505,1595r-17,75l2513,1645r32,-25l2584,1595r39,-28l2670,1534r43,-35l2756,1459r39,-50l2831,1352r28,-64l2877,1209r7,-89xm2516,834r,78l2527,977r18,57l2566,1084r22,50l2609,1180r18,54l2638,1291r,72l2655,1323r26,-32l2709,1259r32,-32l2770,1191r28,-36l2827,1112r21,-46l2863,1012r7,-64l2866,873r-18,-89l2841,841r-18,57l2795,952r-32,57l2727,1073r-32,75l2670,1238r,-79l2663,1098r-15,-50l2630,1005r-21,-36l2588,937r-25,-32l2538,869r-22,-35xm536,258r32,-39l593,172r29,-46l654,79,697,36,611,68r-78,47l461,176r-57,75l357,337r-28,93l379,387r57,-43l490,304r46,-46xm2295,290r25,68l2352,408r35,43l2427,487r39,28l2509,548r43,35l2595,626r43,57l2677,755r-4,-32l2677,680r7,-50l2688,573r-4,-61l2677,447r-14,-64l2630,319r-42,-61l2527,201r28,46l2573,304r11,58l2595,426r7,61l2613,544r17,57l2591,533r-46,-53l2495,433r-54,-36l2395,369r-43,-25l2316,315r-21,-25xm1673,433r-72,-25l1526,394r,18l1526,426r68,14l1658,465r11,-14l1673,433xm1633,118r11,-7l1626,104r-50,-3l1565,111r-28,-3l1537,115r25,3l1587,122r21,-4l1633,118xm1540,1173r,-7l1533,1163r-7,-8l1512,1148r,l1512,1155r,11l1508,1180r,15l1508,1205r15,-7l1533,1191r7,-7l1540,1173xm976,551r,-7l979,533r-10,4l958,537r18,14xm747,326l861,440r-71,90l726,633,683,741,654,859,640,984r-161,l486,859,511,737,550,623,604,515,668,415r79,-89xm675,1227r-7,l658,1216r-47,-3l625,1230r-42,-7l593,1213r-10,-11l554,1216r-11,22l547,1284r36,82l600,1395r8,4l583,1348r-8,-28l583,1316r-4,-14l593,1302r25,39l625,1341r,-25l636,1320r,14l661,1341r11,-7l675,1338r,21l690,1370r11,4l733,1427r18,4l758,1406r50,78l868,1552,754,1670r-79,-89l611,1481,554,1374,515,1259,490,1141,479,1016r164,l650,1123r25,104xm836,1016r4,25l843,1062r-21,4l818,1087r-42,54l776,1213r-43,14l711,1227,686,1123,675,1016r161,xm876,1477r35,22l919,1502r-25,29l876,1509r-18,-17l876,1477xm1026,601r114,118l1108,762r-29,47l1072,805r-18,7l1047,812r-14,14l1054,823r18,-4l1072,823r-3,3l1051,837r-7,l1019,855r-25,l958,919r7,15l947,955r-3,29l868,984,883,876,911,776r50,-93l1026,601xm1144,1080r7,-3l1172,1095r-7,7l1187,1116r,-18l1197,1077r15,14l1226,1112r-25,4l1212,1141r17,-11l1229,1123r11,-7l1247,1080r18,29l1287,1138r-118,114l1122,1188r-36,-72l1069,1034r25,25l1115,1059r29,21xm976,959r3,-32l1001,916r32,3l1040,927r-4,28l1033,984r-39,l976,959xm922,1070r-14,25l879,1095r,l872,1055r,-39l919,1016r-11,39l922,1070xm1033,1391r-18,-17l997,1352r4,-39l986,1273r-7,-64l961,1173r4,-25l944,1102r-22,-7l929,1070r-7,-18l929,1030r22,l961,1016r36,l1004,1027r-7,39l994,1073r14,32l997,1109r-7,-7l990,1105r4,18l1004,1145r7,l1015,1123r-7,-7l1008,1105r,-28l1015,1030r-7,-14l1033,1016r11,71l1069,1159r35,61l1147,1277r-114,114xm2019,1549r72,-90l2155,1363r47,-111l2230,1138r14,-122l2405,1016r-10,125l2370,1259r-40,115l2277,1477r-65,100l2134,1667,2019,1549xm1973,1506r14,-14l1973,1427r-7,-3l1969,1413r-25,-7l1937,1427r-3,29l1930,1463r-50,-50l1948,1327r50,-97l2034,1127r14,-111l2212,1016r-14,118l2169,1245r-42,103l2066,1441r-72,86l1973,1506xm1830,1660r14,-36l1837,1610r25,-18l1862,1577r-21,-10l1858,1534r22,-32l1858,1477r-17,l1826,1459r15,-10l1855,1434r118,115l1905,1610r-75,50xm1805,1338r-14,-15l1801,1306r18,-29l1812,1266r11,-21l1819,1223r-3,-21l1801,1198r-7,11l1787,1209r18,-32l1819,1148r18,-7l1844,1130r4,4l1858,1123r-7,-11l1858,1112r11,4l1894,1116r18,-7l1951,1098r-7,-14l1941,1070r21,7l1969,1073r-3,-18l1941,1066r-29,-4l1891,1016r125,l2001,1120r-32,100l1919,1309r-64,79l1841,1370r7,-22l1833,1298r-28,40xm1748,723l1862,605r39,46l1934,701r-15,4l1919,730r47,28l1980,794r11,40l1984,844r-15,7l1966,876r-11,8l1944,894r-7,-3l1919,891r11,-15l1937,844r11,-7l1916,809r-25,7l1887,837r-14,18l1855,841r-4,-15l1858,823r8,7l1873,830r-4,-18l1858,812r,7l1851,819r-35,-39l1801,769r7,-3l1819,758r-11,-3l1805,758r-4,l1798,758r-4,l1801,769r-18,l1766,744r-18,-21xm1766,1352r-36,-7l1719,1348r-21,-17l1680,1327r14,-11l1708,1306r29,17l1758,1338r11,10l1766,1352xm1701,809r15,-4l1716,801r-15,-7l1705,762r18,-18l1741,762r14,22l1748,801r-15,-10l1719,794r7,11l1733,805r-7,18l1723,816r-22,-7xm1898,923r32,-18l1959,902r7,-15l1980,876r7,-14l1994,837r4,14l2001,866r-17,46l1984,927r21,-29l2012,941r4,43l1873,984r-4,-15l1884,959r3,-11l1894,944r22,-3l1916,934r-18,-11xm1934,537r39,3l1980,551r-4,18l2030,601r11,l2112,680r29,-11l2177,769r25,104l2212,984r-164,l2044,919r-14,-60l2041,848r7,-50l2041,741r-18,-61l1976,612r11,3l1994,612r-39,-25l1955,594r36,54l2012,691r14,42l2030,762r7,47l2026,812r-3,-3l2023,805r-4,-7l2016,791r-7,-7l2005,776r,-7l2012,758r-14,-21l1998,719r-11,-14l1976,708r-7,-14l1962,683r7,4l1973,683r-7,-10l1976,669r-3,-7l1959,669r3,-25l1955,637r-11,21l1916,619r-29,-36l1934,537xm2141,326r75,93l2280,515r54,108l2373,737r25,122l2409,984r-165,l2234,859,2202,744,2159,633r,-3l2169,637r4,-11l2144,576r-35,-46l2069,494r-21,-25l2023,444,2141,326xm1658,1302r,l1658,1302r,l1658,1302xm1444,1992r146,-11l1730,1949r132,-50l1984,1831r114,-86l2194,1649r86,-111l2348,1413r50,-132l2430,1141r11,-147l2430,855,2402,723,2359,598,2298,480,2223,372r-89,-96l2034,190,1923,118,1805,65,1676,22,1544,r,4l1544,8r-4,10l1537,33r132,21l1794,93r118,58l2019,222r100,82l2009,415r3,-21l1998,390r-22,-3l1984,376r-15,-47l1941,301r-86,-47l1848,261r-15,8l1858,311r15,51l1876,412r,10l1876,430r43,53l1901,490r11,18l1876,548r-14,-29l1848,548r-15,25l1837,580r4,3l1726,698r-14,-11l1701,680r-14,7l1669,694r4,4l1680,701r-7,4l1658,716r-3,10l1644,719r-21,7l1626,737r18,-4l1655,733r3,-3l1665,723r4,-4l1683,716r11,l1698,719r3,l1655,766r-4,-4l1605,769r-11,11l1583,784r29,-29l1601,748r-28,36l1583,784r,14l1590,801r4,15l1576,812r-18,4l1519,794r,15l1515,837r,43l1515,927r,39l1558,980r40,18l1637,1020r32,28l1698,1084r14,39l1719,1173r-7,54l1687,1270r-39,39l1648,1309r,l1648,1309r,l1644,1309r,4l1598,1334r-47,18l1505,1366r,11l1505,1399r,25l1505,1445r,11l1537,1470r28,22l1598,1517r25,32l1640,1584r11,47l1655,1692r-4,14l1651,1717r-7,11l1640,1735r-7,3l1626,1738r,l1562,1753r-64,7l1498,1778r,14l1612,1778r107,-33l1819,1703r93,-61l1994,1574r118,114l2019,1767r-100,68l1808,1885r-117,39l1569,1949r-125,11l1315,1949r-121,-21l1079,1888,969,1835,868,1770r-92,-78l894,1577r82,68l1069,1703r96,42l1272,1778r111,14l1383,1778r,-18l1276,1745r-100,-32l1083,1674r-89,-57l915,1552r32,-28l990,1527r21,-25l1072,1506r7,-22l1076,1474r93,60l1269,1574r111,21l1380,1577r,-14l1287,1545r-83,-32l1126,1470r-72,-57l1169,1298r46,36l1265,1363r4,-18l1276,1331r-43,-25l1194,1273r114,-114l1340,1180r32,15l1372,1177r,-18l1351,1148r-18,-10l1365,1102r-18,-4l1330,1091r-22,21l1294,1095r-15,-22l1251,1059r-29,-18l1176,1002r-32,-43l1122,905r-7,-61l1122,787r15,-50l1162,694,1047,580r68,-54l1190,480r79,-33l1358,426r-3,-14l1355,394r-93,21l1176,451r-79,46l1026,555r-22,-18l997,551r-7,14l1001,580r-68,86l883,762,851,869,836,984r-161,l683,866,711,751,758,648r57,-97l886,462r50,53l940,515r4,l958,512r18,-4l908,440r57,-46l1022,351r4,-11l1029,329r,-3l1033,319r7,-8l1047,304r7,-14l965,347r-79,72l768,301r97,-82l972,151,1090,93,1215,54,1344,33r,-4l1344,25r-4,-10l1337,,1204,25,1076,65,958,122,847,193r-96,83l661,372,586,480,525,598,482,723,454,855r-7,139l457,1141r29,140l536,1413r72,125l690,1649r100,96l901,1831r121,68l1154,1949r140,32l1444,1992xm1934,265r-11,-18l1901,236r-14,15l1905,261r25,18l1934,265xm1833,726r,15l1862,730r11,-14l1851,687r11,-14l1891,691r3,-4l1887,683r-3,-10l1894,666r-10,-15l1858,666r-10,14l1844,694r11,18l1851,719r-18,7xm650,1463r,-7l636,1424r-18,-8l650,1463xm1319,848r7,25l1340,894r25,15l1365,909r,-4l1365,898r-18,-18l1358,862r7,-3l1365,826r,-28l1365,784r-3,3l1340,801r-18,22l1319,848xe" fillcolor="#1e7fb8" stroked="f" strokecolor="#1e7fb8" strokeweight="0">
                        <v:path arrowok="t" o:connecttype="custom" o:connectlocs="415,515;250,319;157,1570;522,1584;318,1545;836,2021;407,1913;2269,1724;2473,2014;2362,1584;2727,1570;643,2149;1194,2339;1515,2139;272,969;200,1291;186,919;293,841;2620,884;2884,1120;2509,1466;2609,1180;2670,1238;379,387;2630,319;1526,426;1512,1155;479,984;575,1320;611,1481;919,1502;965,934;1247,1080;879,1095;1004,1027;2019,1549;1930,1463;1841,1477;1848,1134;1848,1348;1916,809;1801,769;1755,784;2016,984;2030,859;2005,769;2280,515;1658,1302;1676,22;1873,362;1655,726;1583,798;1648,1309;1644,1728;1194,1928;1079,1484;1372,1159;1358,426;940,515;1344,29;1022,1899;1884,651;1365,826" o:connectangles="0,0,0,0,0,0,0,0,0,0,0,0,0,0,0,0,0,0,0,0,0,0,0,0,0,0,0,0,0,0,0,0,0,0,0,0,0,0,0,0,0,0,0,0,0,0,0,0,0,0,0,0,0,0,0,0,0,0,0,0,0,0,0"/>
                        <o:lock v:ext="edit" verticies="t"/>
                      </v:shape>
                      <v:shape id="Freeform 254" o:spid="_x0000_s1029" style="position:absolute;left:1501;top:1699;width:122;height:196;visibility:visible;mso-wrap-style:square;v-text-anchor:top" coordsize="122,1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" path="m,64l39,89r33,25l100,150r22,46l118,143,107,103,89,67,64,42,32,17,4,r,10l,32,,57r,7xe" fillcolor="#1e7fb8" stroked="f" strokecolor="#1e7fb8" strokeweight="0">
                        <v:path arrowok="t" o:connecttype="custom" o:connectlocs="0,64;39,89;72,114;100,150;122,196;118,143;107,103;89,67;64,42;32,17;4,0;4,10;0,32;0,57;0,64" o:connectangles="0,0,0,0,0,0,0,0,0,0,0,0,0,0,0"/>
                      </v:shape>
                      <v:shape id="Freeform 255" o:spid="_x0000_s1030" style="position:absolute;left:1151;top:354;width:693;height:923;visibility:visible;mso-wrap-style:square;v-text-anchor:top" coordsize="693,9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" path="m693,265r-3,-43l675,175,650,132,615,93,568,57,507,29,436,7,422,4r-22,l382,r,11l379,21r,11l379,43r,7l379,54r,18l379,97r,17l393,114r11,4l414,118r54,18l511,164r25,29l554,229r3,36l550,308r-18,35l504,372r-40,21l422,411r-50,15l354,429r-15,7l289,447r-46,11l225,465r-14,3l161,486r-43,18l78,529,46,558,21,597,3,644,,697r3,54l25,797r25,36l86,862r42,25l171,905r47,18l218,862r-4,-61l182,783,157,762,139,733r-3,-32l139,665r18,-25l179,619r32,-18l229,594r17,-8l289,576r47,-15l350,558r18,-4l422,540r50,-14l522,508r46,-22l607,458r36,-36l668,379r18,-50l693,265xe" fillcolor="#1e7fb8" stroked="f" strokecolor="#1e7fb8" strokeweight="0">
                        <v:path arrowok="t" o:connecttype="custom" o:connectlocs="690,222;650,132;568,57;436,7;400,4;382,11;379,32;379,50;379,72;379,114;404,118;468,136;536,193;557,265;532,343;464,393;372,426;339,436;243,458;211,468;118,504;46,558;3,644;3,751;50,833;128,887;218,923;214,801;157,762;136,701;157,640;211,601;246,586;336,561;368,554;472,526;568,486;643,422;686,329" o:connectangles="0,0,0,0,0,0,0,0,0,0,0,0,0,0,0,0,0,0,0,0,0,0,0,0,0,0,0,0,0,0,0,0,0,0,0,0,0,0,0"/>
                      </v:shape>
                      <v:shape id="Freeform 256" o:spid="_x0000_s1031" style="position:absolute;left:1294;top:1209;width:393;height:497;visibility:visible;mso-wrap-style:square;v-text-anchor:top" coordsize="393,4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" path="m,389r7,36l28,457r25,22l82,497r,-11l82,461r,-29l82,411r,-11l86,389r3,-7l96,375r7,-3l114,368r29,-14l178,343r18,-7l214,329r40,-11l296,300r36,-21l364,254r22,-36l393,171r-7,-46l368,89,339,60,304,35,264,14,221,r-3,53l218,110r32,15l271,146r11,25l275,196r-18,18l236,228r-22,11l204,243r-8,3l186,250r-4,l146,261r-32,14l96,282r-18,7l50,307,25,329,7,354,,389xe" fillcolor="#1e7fb8" stroked="f" strokecolor="#1e7fb8" strokeweight="0">
                        <v:path arrowok="t" o:connecttype="custom" o:connectlocs="0,389;7,425;28,457;53,479;82,497;82,486;82,461;82,432;82,411;82,400;86,389;89,382;96,375;103,372;114,368;143,354;178,343;196,336;214,329;254,318;296,300;332,279;364,254;386,218;393,171;386,125;368,89;339,60;304,35;264,14;221,0;218,53;218,110;250,125;271,146;282,171;275,196;257,214;236,228;214,239;204,243;196,246;186,250;182,250;146,261;114,275;96,282;78,289;50,307;25,329;7,354;0,389" o:connectangles="0,0,0,0,0,0,0,0,0,0,0,0,0,0,0,0,0,0,0,0,0,0,0,0,0,0,0,0,0,0,0,0,0,0,0,0,0,0,0,0,0,0,0,0,0,0,0,0,0,0,0,0"/>
                      </v:shape>
                      <v:shape id="Freeform 257" o:spid="_x0000_s1032" style="position:absolute;left:936;top:372;width:419;height:400;visibility:visible;mso-wrap-style:square;v-text-anchor:top" coordsize="419,4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" path="m415,l369,18,333,32r-18,7l286,50r-35,7l215,79r-39,32l165,125r-18,25l129,172r-11,28l111,229r-11,21l93,265r-3,10l90,282r-4,8l90,293r,4l90,297r-4,3l86,307r-7,11l68,332,50,347,29,357,,357r11,4l22,361r11,l43,357r7,l58,354r,l58,354r,7l54,372r-4,11l47,400,72,350,93,325r11,-14l115,311r18,l154,304r29,-14l226,265r42,-29l304,207r25,-25l354,154r32,-22l419,118,415,54,415,xm204,186r-25,7l211,143r36,l204,186xe" fillcolor="#1e7fb8" stroked="f" strokecolor="#1e7fb8" strokeweight="0">
                        <v:path arrowok="t" o:connecttype="custom" o:connectlocs="415,0;369,18;333,32;315,39;286,50;251,57;215,79;176,111;165,125;147,150;129,172;118,200;111,229;100,250;93,265;90,275;90,282;86,290;90,293;90,297;90,297;86,300;86,307;79,318;68,332;50,347;29,357;0,357;11,361;22,361;33,361;43,357;50,357;58,354;58,354;58,354;58,361;54,372;50,383;47,400;72,350;93,325;104,311;115,311;133,311;154,304;183,290;226,265;268,236;304,207;329,182;354,154;386,132;419,118;415,54;415,0;204,186;179,193;211,143;247,143;204,186" o:connectangles="0,0,0,0,0,0,0,0,0,0,0,0,0,0,0,0,0,0,0,0,0,0,0,0,0,0,0,0,0,0,0,0,0,0,0,0,0,0,0,0,0,0,0,0,0,0,0,0,0,0,0,0,0,0,0,0,0,0,0,0,0"/>
                        <o:lock v:ext="edit" verticies="t"/>
                      </v:shape>
                      <v:shape id="Freeform 258" o:spid="_x0000_s1033" style="position:absolute;left:1408;top:1584;width:64;height:536;visibility:visible;mso-wrap-style:square;v-text-anchor:top" coordsize="64,5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" path="m47,7r-8,l36,11r-7,3l22,18r-8,l7,22,4,25,,25,,39,4,72r,50l4,182r3,65l7,311r,61l7,422r4,36l11,472r,22l14,511r4,15l22,533r7,3l36,536r7,-3l47,526r3,-15l54,494r,-22l54,458r3,-40l57,368r,-64l61,233r,-68l61,100,64,50r,-36l64,,61,,57,4r-7,l47,7xe" fillcolor="#1e7fb8" stroked="f" strokecolor="#1e7fb8" strokeweight="0">
                        <v:path arrowok="t" o:connecttype="custom" o:connectlocs="47,7;39,7;36,11;29,14;22,18;14,18;7,22;4,25;0,25;0,39;4,72;4,122;4,182;7,247;7,311;7,372;7,422;11,458;11,472;11,494;14,511;18,526;22,533;29,536;36,536;43,533;47,526;50,511;54,494;54,472;54,458;57,418;57,368;57,304;61,233;61,165;61,100;64,50;64,14;64,0;61,0;57,4;50,4;47,7" o:connectangles="0,0,0,0,0,0,0,0,0,0,0,0,0,0,0,0,0,0,0,0,0,0,0,0,0,0,0,0,0,0,0,0,0,0,0,0,0,0,0,0,0,0,0,0"/>
                      </v:shape>
                      <v:shape id="Freeform 259" o:spid="_x0000_s1034" style="position:absolute;left:1397;top:951;width:90;height:497;visibility:visible;mso-wrap-style:square;v-text-anchor:top" coordsize="90,4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" path="m11,497r18,-7l50,483r15,-4l79,476r,-22l79,411r4,-57l83,290r,-72l86,147r,-61l86,32,90,,40,14,,25,,54r,46l4,161r,68l4,301r4,67l8,426r,46l11,497xe" fillcolor="#1e7fb8" stroked="f" strokecolor="#1e7fb8" strokeweight="0">
                        <v:path arrowok="t" o:connecttype="custom" o:connectlocs="11,497;29,490;50,483;65,479;79,476;79,454;79,411;83,354;83,290;83,218;86,147;86,86;86,32;90,0;40,14;0,25;0,54;0,100;4,161;4,229;4,301;8,368;8,426;8,472;11,497" o:connectangles="0,0,0,0,0,0,0,0,0,0,0,0,0,0,0,0,0,0,0,0,0,0,0,0,0"/>
                      </v:shape>
                      <v:shape id="Freeform 260" o:spid="_x0000_s1035" style="position:absolute;left:1362;width:164;height:780;visibility:visible;mso-wrap-style:square;v-text-anchor:top" coordsize="164,7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" path="m82,l46,7,21,25,7,54,,86r,36l3,161r4,36l14,229r4,21l21,265r,32l21,347r4,64l25,479r,72l28,622r,65l32,740r,40l60,772r29,-7l107,758r21,-3l128,719r,-54l132,604r,-68l136,468r,-64l136,343r3,-46l139,265r,-15l143,225r7,-32l157,157r4,-39l164,82,157,50,143,25,118,7,82,xe" fillcolor="#1e7fb8" stroked="f" strokecolor="#1e7fb8" strokeweight="0">
                        <v:path arrowok="t" o:connecttype="custom" o:connectlocs="82,0;46,7;21,25;7,54;0,86;0,122;3,161;7,197;14,229;18,250;21,265;21,297;21,347;25,411;25,479;25,551;28,622;28,687;32,740;32,780;60,772;89,765;107,758;128,755;128,719;128,665;132,604;132,536;136,468;136,404;136,343;139,297;139,265;139,250;143,225;150,193;157,157;161,118;164,82;157,50;143,25;118,7;82,0" o:connectangles="0,0,0,0,0,0,0,0,0,0,0,0,0,0,0,0,0,0,0,0,0,0,0,0,0,0,0,0,0,0,0,0,0,0,0,0,0,0,0,0,0,0,0"/>
                      </v:shape>
                    </v:group>
                    <v:group id="Group 261" o:spid="_x0000_s1036" style="position:absolute;left:3131;top:422;width:5171;height:1927" coordorigin="3131,422" coordsize="5171,19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">
                      <v:shape id="Freeform 262" o:spid="_x0000_s1037" style="position:absolute;left:3134;top:476;width:794;height:722;visibility:visible;mso-wrap-style:square;v-text-anchor:top" coordsize="794,7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" path="m401,128r-4,l290,722r-150,l,,118,r97,554l218,554,322,,476,,576,554r3,l679,,794,,651,722r-150,l401,128xe" fillcolor="#1e7fb8" stroked="f" strokecolor="#1e7fb8" strokeweight="0">
                        <v:path arrowok="t" o:connecttype="custom" o:connectlocs="401,128;397,128;290,722;140,722;0,0;118,0;215,554;218,554;322,0;476,0;576,554;579,554;679,0;794,0;651,722;501,722;401,128" o:connectangles="0,0,0,0,0,0,0,0,0,0,0,0,0,0,0,0,0"/>
                      </v:shape>
                      <v:shape id="Freeform 263" o:spid="_x0000_s1038" style="position:absolute;left:3914;top:654;width:446;height:551;visibility:visible;mso-wrap-style:square;v-text-anchor:top" coordsize="446,5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" path="m225,r39,4l303,15r36,18l375,58r28,35l425,140r14,61l446,276r-7,75l425,412r-22,50l375,497r-36,25l303,540r-39,7l225,551r-40,-4l146,540,107,522,75,497,42,462,21,412,7,351,,276,7,201,21,140,42,93,75,58,107,33,146,15,185,4,225,xm225,458r32,-7l282,433r18,-32l314,362r4,-43l321,276r-3,-43l314,190,300,151,282,122,257,101,225,93r-36,8l164,122r-18,29l135,190r-7,43l125,276r3,43l135,362r11,39l164,433r25,18l225,458xe" fillcolor="#1e7fb8" stroked="f" strokecolor="#1e7fb8" strokeweight="0">
                        <v:path arrowok="t" o:connecttype="custom" o:connectlocs="225,0;264,4;303,15;339,33;375,58;403,93;425,140;439,201;446,276;439,351;425,412;403,462;375,497;339,522;303,540;264,547;225,551;185,547;146,540;107,522;75,497;42,462;21,412;7,351;0,276;7,201;21,140;42,93;75,58;107,33;146,15;185,4;225,0;225,458;257,451;282,433;300,401;314,362;318,319;321,276;318,233;314,190;300,151;282,122;257,101;225,93;189,101;164,122;146,151;135,190;128,233;125,276;128,319;135,362;146,401;164,433;189,451;225,458" o:connectangles="0,0,0,0,0,0,0,0,0,0,0,0,0,0,0,0,0,0,0,0,0,0,0,0,0,0,0,0,0,0,0,0,0,0,0,0,0,0,0,0,0,0,0,0,0,0,0,0,0,0,0,0,0,0,0,0,0,0"/>
                        <o:lock v:ext="edit" verticies="t"/>
                      </v:shape>
                      <v:shape id="Freeform 264" o:spid="_x0000_s1039" style="position:absolute;left:4432;top:654;width:264;height:544;visibility:visible;mso-wrap-style:square;v-text-anchor:top" coordsize="264,5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" path="m3,97l3,50,,11r111,l114,58r,50l118,108,128,79,146,50,171,25,203,8,246,r11,4l264,4r,122l250,122r-18,-4l207,122r-25,11l161,147r-18,25l128,208r-3,43l125,544,3,544,3,97xe" fillcolor="#1e7fb8" stroked="f" strokecolor="#1e7fb8" strokeweight="0">
                        <v:path arrowok="t" o:connecttype="custom" o:connectlocs="3,97;3,50;0,11;111,11;114,58;114,108;118,108;128,79;146,50;171,25;203,8;246,0;257,4;264,4;264,126;250,122;232,118;207,122;182,133;161,147;143,172;128,208;125,251;125,544;3,544;3,97" o:connectangles="0,0,0,0,0,0,0,0,0,0,0,0,0,0,0,0,0,0,0,0,0,0,0,0,0,0"/>
                      </v:shape>
                      <v:rect id="Rectangle 265" o:spid="_x0000_s1040" style="position:absolute;left:4775;top:422;width:121;height:7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" fillcolor="#1e7fb8" stroked="f" strokecolor="#1e7fb8" strokeweight="0"/>
                      <v:shape id="Freeform 266" o:spid="_x0000_s1041" style="position:absolute;left:4975;top:422;width:436;height:783;visibility:visible;mso-wrap-style:square;v-text-anchor:top" coordsize="436,7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" path="m432,r,683l432,737r4,39l322,776r-4,-36l318,690r-3,l300,719r-21,25l254,765r-32,11l179,783r-50,-7l89,754,57,722,32,679,14,629,4,572,,508,7,429,21,361,46,307,82,268r43,-25l175,232r50,8l261,261r29,29l307,318r,l307,,432,xm211,690r32,-7l268,665r18,-29l300,597r7,-43l307,508r-3,-61l293,400,275,361,250,336r-36,-7l179,336r-25,22l136,397r-11,46l122,504r3,65l132,622r18,36l175,683r36,7xe" fillcolor="#1e7fb8" stroked="f" strokecolor="#1e7fb8" strokeweight="0">
                        <v:path arrowok="t" o:connecttype="custom" o:connectlocs="432,0;432,683;432,737;436,776;322,776;318,740;318,690;315,690;300,719;279,744;254,765;222,776;179,783;129,776;89,754;57,722;32,679;14,629;4,572;0,508;7,429;21,361;46,307;82,268;125,243;175,232;225,240;261,261;290,290;307,318;307,318;307,0;432,0;211,690;243,683;268,665;286,636;300,597;307,554;307,508;304,447;293,400;275,361;250,336;214,329;179,336;154,358;136,397;125,443;122,504;125,569;132,622;150,658;175,683;211,690" o:connectangles="0,0,0,0,0,0,0,0,0,0,0,0,0,0,0,0,0,0,0,0,0,0,0,0,0,0,0,0,0,0,0,0,0,0,0,0,0,0,0,0,0,0,0,0,0,0,0,0,0,0,0,0,0,0,0"/>
                        <o:lock v:ext="edit" verticies="t"/>
                      </v:shape>
                      <v:shape id="Freeform 267" o:spid="_x0000_s1042" style="position:absolute;left:5808;top:476;width:457;height:722;visibility:visible;mso-wrap-style:square;v-text-anchor:top" coordsize="457,7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" path="m,l125,r,293l329,293,329,,457,r,722l329,722r,-318l125,404r,318l,722,,xe" fillcolor="#1e7fb8" stroked="f" strokecolor="#1e7fb8" strokeweight="0">
                        <v:path arrowok="t" o:connecttype="custom" o:connectlocs="0,0;125,0;125,293;329,293;329,0;457,0;457,722;329,722;329,404;125,404;125,722;0,722;0,0" o:connectangles="0,0,0,0,0,0,0,0,0,0,0,0,0"/>
                      </v:shape>
                      <v:shape id="Freeform 268" o:spid="_x0000_s1043" style="position:absolute;left:6344;top:654;width:414;height:551;visibility:visible;mso-wrap-style:square;v-text-anchor:top" coordsize="414,5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" path="m386,515r-32,15l300,544r-64,7l171,544,118,522,75,490,43,451,18,401,7,344,,283,7,219,21,158,43,108,75,61,111,29,157,8,211,r39,4l289,15r33,21l354,61r25,40l397,151r10,60l414,286r,25l118,311r7,51l139,401r22,32l200,451r50,7l297,451r39,-7l361,429r21,-14l386,515xm293,229r-4,-61l271,126,246,97,211,90r-36,7l150,118r-18,33l121,190r-3,39l293,229xe" fillcolor="#1e7fb8" stroked="f" strokecolor="#1e7fb8" strokeweight="0">
                        <v:path arrowok="t" o:connecttype="custom" o:connectlocs="386,515;354,530;300,544;236,551;171,544;118,522;75,490;43,451;18,401;7,344;0,283;7,219;21,158;43,108;75,61;111,29;157,8;211,0;250,4;289,15;322,36;354,61;379,101;397,151;407,211;414,286;414,311;118,311;125,362;139,401;161,433;200,451;250,458;297,451;336,444;361,429;382,415;386,515;293,229;289,168;271,126;246,97;211,90;175,97;150,118;132,151;121,190;118,229;293,229" o:connectangles="0,0,0,0,0,0,0,0,0,0,0,0,0,0,0,0,0,0,0,0,0,0,0,0,0,0,0,0,0,0,0,0,0,0,0,0,0,0,0,0,0,0,0,0,0,0,0,0,0"/>
                        <o:lock v:ext="edit" verticies="t"/>
                      </v:shape>
                      <v:shape id="Freeform 269" o:spid="_x0000_s1044" style="position:absolute;left:6816;top:654;width:411;height:551;visibility:visible;mso-wrap-style:square;v-text-anchor:top" coordsize="411,5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" path="m50,40l78,29,114,15,157,4,211,r60,8l318,22r35,21l378,75r15,40l404,161r,54l404,447r3,54l411,544r-111,l296,508r-3,-39l293,469r-25,32l236,526r-36,18l150,551r-47,-7l64,526,28,494,7,447,,394,7,340,25,297,57,261,96,240r50,-14l203,215r61,l289,215r,-22l286,165r-8,-29l261,115,232,97,196,93r-57,8l89,122,57,143,50,40xm289,283r-11,l221,286r-46,8l143,315r-22,29l114,383r4,32l135,440r22,18l189,465r39,-7l257,437r18,-29l286,365r3,-54l289,283xe" fillcolor="#1e7fb8" stroked="f" strokecolor="#1e7fb8" strokeweight="0">
                        <v:path arrowok="t" o:connecttype="custom" o:connectlocs="50,40;78,29;114,15;157,4;211,0;271,8;318,22;353,43;378,75;393,115;404,161;404,215;404,447;407,501;411,544;300,544;296,508;293,469;293,469;268,501;236,526;200,544;150,551;103,544;64,526;28,494;7,447;0,394;7,340;25,297;57,261;96,240;146,226;203,215;264,215;289,215;289,193;286,165;278,136;261,115;232,97;196,93;139,101;89,122;57,143;50,40;289,283;278,283;221,286;175,294;143,315;121,344;114,383;118,415;135,440;157,458;189,465;228,458;257,437;275,408;286,365;289,311;289,283" o:connectangles="0,0,0,0,0,0,0,0,0,0,0,0,0,0,0,0,0,0,0,0,0,0,0,0,0,0,0,0,0,0,0,0,0,0,0,0,0,0,0,0,0,0,0,0,0,0,0,0,0,0,0,0,0,0,0,0,0,0,0,0,0,0,0"/>
                        <o:lock v:ext="edit" verticies="t"/>
                      </v:shape>
                      <v:rect id="Rectangle 270" o:spid="_x0000_s1045" style="position:absolute;left:7341;top:422;width:122;height:7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" fillcolor="#1e7fb8" stroked="f" strokecolor="#1e7fb8" strokeweight="0"/>
                      <v:shape id="Freeform 271" o:spid="_x0000_s1046" style="position:absolute;left:7534;top:515;width:304;height:690;visibility:visible;mso-wrap-style:square;v-text-anchor:top" coordsize="304,6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" path="m82,39l204,r,150l304,150r,93l204,243r,275l207,554r11,22l236,590r21,4l272,590r14,l297,586r7,-3l304,672r-32,11l222,690r-40,-4l147,676,118,654,97,626,86,586,82,536r,-293l,243,,150r82,l82,39xe" fillcolor="#1e7fb8" stroked="f" strokecolor="#1e7fb8" strokeweight="0">
                        <v:path arrowok="t" o:connecttype="custom" o:connectlocs="82,39;204,0;204,150;304,150;304,243;204,243;204,518;207,554;218,576;236,590;257,594;272,590;286,590;297,586;304,583;304,672;272,683;222,690;182,686;147,676;118,654;97,626;86,586;82,536;82,243;0,243;0,150;82,150;82,39" o:connectangles="0,0,0,0,0,0,0,0,0,0,0,0,0,0,0,0,0,0,0,0,0,0,0,0,0,0,0,0,0"/>
                      </v:shape>
                      <v:shape id="Freeform 272" o:spid="_x0000_s1047" style="position:absolute;left:7902;top:422;width:400;height:776;visibility:visible;mso-wrap-style:square;v-text-anchor:top" coordsize="400,7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" path="m,l122,r,311l125,311r15,-21l157,268r22,-18l211,240r39,-8l300,240r40,21l368,293r18,40l397,379r3,54l400,776r-121,l279,454r-4,-50l261,368,240,347r-33,-7l175,347r-25,18l132,390r-7,35l122,465r,311l,776,,xe" fillcolor="#1e7fb8" stroked="f" strokecolor="#1e7fb8" strokeweight="0">
                        <v:path arrowok="t" o:connecttype="custom" o:connectlocs="0,0;122,0;122,311;125,311;140,290;157,268;179,250;211,240;250,232;300,240;340,261;368,293;386,333;397,379;400,433;400,776;279,776;279,454;275,404;261,368;240,347;207,340;175,347;150,365;132,390;125,425;122,465;122,776;0,776;0,0" o:connectangles="0,0,0,0,0,0,0,0,0,0,0,0,0,0,0,0,0,0,0,0,0,0,0,0,0,0,0,0,0,0"/>
                      </v:shape>
                      <v:shape id="Freeform 273" o:spid="_x0000_s1048" style="position:absolute;left:3131;top:1387;width:547;height:744;visibility:visible;mso-wrap-style:square;v-text-anchor:top" coordsize="547,7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" path="m275,r50,8l375,22r47,28l464,90r33,50l525,204r15,79l547,372r-7,90l525,540r-28,65l464,655r-42,39l375,723r-50,14l275,744r-54,-7l171,723,125,694,82,655,50,605,21,540,7,462,,372,7,283,21,204,50,140,82,90,125,50,171,22,221,8,275,xm275,644r32,-7l336,623r28,-25l386,562r18,-50l414,451r4,-79l414,294,404,233,386,183,364,147,336,122,307,108r-32,-4l239,108r-28,14l182,147r-21,36l143,233r-11,61l128,372r4,79l143,512r18,50l182,598r29,25l239,637r36,7xe" fillcolor="#1e7fb8" stroked="f" strokecolor="#1e7fb8" strokeweight="0">
                        <v:path arrowok="t" o:connecttype="custom" o:connectlocs="275,0;325,8;375,22;422,50;464,90;497,140;525,204;540,283;547,372;540,462;525,540;497,605;464,655;422,694;375,723;325,737;275,744;221,737;171,723;125,694;82,655;50,605;21,540;7,462;0,372;7,283;21,204;50,140;82,90;125,50;171,22;221,8;275,0;275,644;307,637;336,623;364,598;386,562;404,512;414,451;418,372;414,294;404,233;386,183;364,147;336,122;307,108;275,104;239,108;211,122;182,147;161,183;143,233;132,294;128,372;132,451;143,512;161,562;182,598;211,623;239,637;275,644" o:connectangles="0,0,0,0,0,0,0,0,0,0,0,0,0,0,0,0,0,0,0,0,0,0,0,0,0,0,0,0,0,0,0,0,0,0,0,0,0,0,0,0,0,0,0,0,0,0,0,0,0,0,0,0,0,0,0,0,0,0,0,0,0,0"/>
                        <o:lock v:ext="edit" verticies="t"/>
                      </v:shape>
                      <v:shape id="Freeform 274" o:spid="_x0000_s1049" style="position:absolute;left:3756;top:1581;width:265;height:539;visibility:visible;mso-wrap-style:square;v-text-anchor:top" coordsize="265,5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" path="m4,96l4,46,,7r111,l111,57r4,46l115,103,129,78,147,50,172,25,204,7,247,r11,l265,3r,118l250,118r-17,l208,121r-25,7l161,146r-18,25l129,203r-4,43l125,539,4,539,4,96xe" fillcolor="#1e7fb8" stroked="f" strokecolor="#1e7fb8" strokeweight="0">
                        <v:path arrowok="t" o:connecttype="custom" o:connectlocs="4,96;4,46;0,7;111,7;111,57;115,103;115,103;129,78;147,50;172,25;204,7;247,0;258,0;265,3;265,121;250,118;233,118;208,121;183,128;161,146;143,171;129,203;125,246;125,539;4,539;4,96" o:connectangles="0,0,0,0,0,0,0,0,0,0,0,0,0,0,0,0,0,0,0,0,0,0,0,0,0,0"/>
                      </v:shape>
                      <v:shape id="Freeform 275" o:spid="_x0000_s1050" style="position:absolute;left:4067;top:1581;width:436;height:768;visibility:visible;mso-wrap-style:square;v-text-anchor:top" coordsize="436,7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" path="m32,622r36,21l118,661r61,7l225,665r33,-15l283,629r14,-29l308,572r3,-36l315,500r,-50l311,450r-14,25l279,500r-25,22l222,536r-43,3l150,536r-28,-7l90,511,65,489,40,454,18,407,7,346,,275,4,214,15,157,32,103,57,60,90,28,132,7,182,r43,3l258,17r25,22l300,64r18,25l322,89r,-39l325,7r111,l433,50r,42l433,482r-4,61l422,600r-14,47l386,690r-32,32l315,747r-54,18l197,768r-57,-3l93,758,54,747,25,736,32,622xm222,447r39,-8l290,418r21,-36l325,332r4,-64l322,207,311,157,290,125,261,103,229,96r-32,7l172,125r-18,35l143,207r-3,61l147,336r10,50l175,418r22,21l222,447xe" fillcolor="#1e7fb8" stroked="f" strokecolor="#1e7fb8" strokeweight="0">
                        <v:path arrowok="t" o:connecttype="custom" o:connectlocs="68,643;179,668;258,650;297,600;311,536;315,450;297,475;254,522;179,539;122,529;65,489;18,407;0,275;15,157;57,60;132,7;225,3;283,39;318,89;322,50;436,7;433,92;429,543;408,647;354,722;261,765;140,765;54,747;32,622;261,439;311,382;329,268;311,157;261,103;197,103;154,160;140,268;157,386;197,439" o:connectangles="0,0,0,0,0,0,0,0,0,0,0,0,0,0,0,0,0,0,0,0,0,0,0,0,0,0,0,0,0,0,0,0,0,0,0,0,0,0,0"/>
                        <o:lock v:ext="edit" verticies="t"/>
                      </v:shape>
                      <v:shape id="Freeform 276" o:spid="_x0000_s1051" style="position:absolute;left:4582;top:1581;width:411;height:547;visibility:visible;mso-wrap-style:square;v-text-anchor:top" coordsize="411,5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" path="m50,39l79,25,114,14,157,3,211,r61,3l318,17r36,25l375,71r18,39l400,160r4,54l404,447r3,53l411,539r-111,l293,504r,-36l293,468r-25,29l236,525r-40,18l150,547r-46,-8l61,522,28,489,7,447,,393,3,336,25,293,53,261,96,236r47,-15l200,214r64,-4l289,210r,-17l286,160,275,132,257,110,232,96,196,89r-60,11l89,118,57,143,50,39xm289,278r-10,l221,282r-46,11l139,311r-21,28l111,379r7,35l132,439r25,15l189,461r40,-7l257,436r18,-32l286,361r3,-50l289,278xe" fillcolor="#1e7fb8" stroked="f" strokecolor="#1e7fb8" strokeweight="0">
                        <v:path arrowok="t" o:connecttype="custom" o:connectlocs="50,39;79,25;114,14;157,3;211,0;272,3;318,17;354,42;375,71;393,110;400,160;404,214;404,447;407,500;411,539;300,539;293,504;293,468;293,468;268,497;236,525;196,543;150,547;104,539;61,522;28,489;7,447;0,393;3,336;25,293;53,261;96,236;143,221;200,214;264,210;289,210;289,193;286,160;275,132;257,110;232,96;196,89;136,100;89,118;57,143;50,39;289,278;279,278;221,282;175,293;139,311;118,339;111,379;118,414;132,439;157,454;189,461;229,454;257,436;275,404;286,361;289,311;289,278" o:connectangles="0,0,0,0,0,0,0,0,0,0,0,0,0,0,0,0,0,0,0,0,0,0,0,0,0,0,0,0,0,0,0,0,0,0,0,0,0,0,0,0,0,0,0,0,0,0,0,0,0,0,0,0,0,0,0,0,0,0,0,0,0,0,0"/>
                        <o:lock v:ext="edit" verticies="t"/>
                      </v:shape>
                      <v:shape id="Freeform 277" o:spid="_x0000_s1052" style="position:absolute;left:5104;top:1581;width:404;height:539;visibility:visible;mso-wrap-style:square;v-text-anchor:top" coordsize="404,5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" path="m3,96l3,46,,7r114,l118,50r,39l121,89r,l132,67,153,42,178,21,211,7,257,r50,7l346,25r29,32l393,96r11,50l404,196r,343l282,539r,-318l278,168,268,132,246,110r-32,-7l178,110r-25,18l139,157r-11,32l128,228r,311l3,539,3,96xe" fillcolor="#1e7fb8" stroked="f" strokecolor="#1e7fb8" strokeweight="0">
                        <v:path arrowok="t" o:connecttype="custom" o:connectlocs="3,96;3,46;0,7;114,7;118,50;118,89;121,89;121,89;132,67;153,42;178,21;211,7;257,0;307,7;346,25;375,57;393,96;404,146;404,196;404,539;282,539;282,221;278,168;268,132;246,110;214,103;178,110;153,128;139,157;128,189;128,228;128,539;3,539;3,96" o:connectangles="0,0,0,0,0,0,0,0,0,0,0,0,0,0,0,0,0,0,0,0,0,0,0,0,0,0,0,0,0,0,0,0,0,0"/>
                      </v:shape>
                      <v:shape id="Freeform 278" o:spid="_x0000_s1053" style="position:absolute;left:5618;top:1362;width:125;height:758;visibility:visible;mso-wrap-style:square;v-text-anchor:top" coordsize="125,7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" path="m,l125,r,126l,126,,xm4,226r121,l125,758,4,758,4,226xe" fillcolor="#1e7fb8" stroked="f" strokecolor="#1e7fb8" strokeweight="0">
                        <v:path arrowok="t" o:connecttype="custom" o:connectlocs="0,0;125,0;125,126;0,126;0,0;4,226;125,226;125,758;4,758;4,226" o:connectangles="0,0,0,0,0,0,0,0,0,0"/>
                        <o:lock v:ext="edit" verticies="t"/>
                      </v:shape>
                      <v:shape id="Freeform 279" o:spid="_x0000_s1054" style="position:absolute;left:5858;top:1588;width:343;height:532;visibility:visible;mso-wrap-style:square;v-text-anchor:top" coordsize="343,5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" path="m,422l214,96,7,96,7,,336,r,111l125,436r218,l343,532,,532,,422xe" fillcolor="#1e7fb8" stroked="f" strokecolor="#1e7fb8" strokeweight="0">
                        <v:path arrowok="t" o:connecttype="custom" o:connectlocs="0,422;214,96;7,96;7,0;336,0;336,111;125,436;343,436;343,532;0,532;0,422" o:connectangles="0,0,0,0,0,0,0,0,0,0,0"/>
                      </v:shape>
                      <v:shape id="Freeform 280" o:spid="_x0000_s1055" style="position:absolute;left:6265;top:1581;width:415;height:547;visibility:visible;mso-wrap-style:square;v-text-anchor:top" coordsize="415,5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" path="m54,39l82,25,118,14,161,3,215,r57,3l322,17r32,25l379,71r18,39l404,160r4,54l408,447r,53l415,539r-111,l297,504r,-36l293,468r-21,29l240,525r-40,18l154,547r-47,-8l65,522,32,489,11,447,,393,7,336,29,293,57,261,97,236r50,-15l204,214r64,-4l293,210r,-17l290,160,279,132,261,110,236,96,197,89r-57,11l93,118,61,143,54,39xm293,278r-10,l225,282r-46,11l143,311r-21,28l115,379r7,35l136,439r25,15l193,461r40,-7l261,436r18,-32l290,361r3,-50l293,278xe" fillcolor="#1e7fb8" stroked="f" strokecolor="#1e7fb8" strokeweight="0">
                        <v:path arrowok="t" o:connecttype="custom" o:connectlocs="54,39;82,25;118,14;161,3;215,0;272,3;322,17;354,42;379,71;397,110;404,160;408,214;408,447;408,500;415,539;304,539;297,504;297,468;293,468;272,497;240,525;200,543;154,547;107,539;65,522;32,489;11,447;0,393;7,336;29,293;57,261;97,236;147,221;204,214;268,210;293,210;293,193;290,160;279,132;261,110;236,96;197,89;140,100;93,118;61,143;54,39;293,278;283,278;225,282;179,293;143,311;122,339;115,379;122,414;136,439;161,454;193,461;233,454;261,436;279,404;290,361;293,311;293,278" o:connectangles="0,0,0,0,0,0,0,0,0,0,0,0,0,0,0,0,0,0,0,0,0,0,0,0,0,0,0,0,0,0,0,0,0,0,0,0,0,0,0,0,0,0,0,0,0,0,0,0,0,0,0,0,0,0,0,0,0,0,0,0,0,0,0"/>
                        <o:lock v:ext="edit" verticies="t"/>
                      </v:shape>
                      <v:shape id="Freeform 281" o:spid="_x0000_s1056" style="position:absolute;left:6733;top:1437;width:304;height:691;visibility:visible;mso-wrap-style:square;v-text-anchor:top" coordsize="304,6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" path="m79,40l201,r,151l304,151r,93l201,244r,279l204,558r11,22l233,591r25,3l272,594r11,-3l294,587r10,-4l304,673r-36,14l222,691r-43,-4l143,676,115,655,97,626,83,587,79,537r,-293l,244,,151r79,l79,40xe" fillcolor="#1e7fb8" stroked="f" strokecolor="#1e7fb8" strokeweight="0">
                        <v:path arrowok="t" o:connecttype="custom" o:connectlocs="79,40;201,0;201,151;304,151;304,244;201,244;201,523;204,558;215,580;233,591;258,594;272,594;283,591;294,587;304,583;304,673;268,687;222,691;179,687;143,676;115,655;97,626;83,587;79,537;79,244;0,244;0,151;79,151;79,40" o:connectangles="0,0,0,0,0,0,0,0,0,0,0,0,0,0,0,0,0,0,0,0,0,0,0,0,0,0,0,0,0"/>
                      </v:shape>
                      <v:shape id="Freeform 282" o:spid="_x0000_s1057" style="position:absolute;left:7119;top:1362;width:140;height:758;visibility:visible;mso-wrap-style:square;v-text-anchor:top" coordsize="140,7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" path="m,l126,r,126l,126,,xm15,226r125,l140,758r-125,l15,226xe" fillcolor="#1e7fb8" stroked="f" strokecolor="#1e7fb8" strokeweight="0">
                        <v:path arrowok="t" o:connecttype="custom" o:connectlocs="0,0;126,0;126,126;0,126;0,0;15,226;140,226;140,758;15,758;15,226" o:connectangles="0,0,0,0,0,0,0,0,0,0"/>
                        <o:lock v:ext="edit" verticies="t"/>
                      </v:shape>
                      <v:shape id="Freeform 283" o:spid="_x0000_s1058" style="position:absolute;left:7352;top:1581;width:443;height:547;visibility:visible;mso-wrap-style:square;v-text-anchor:top" coordsize="443,5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" path="m221,r40,3l300,10r39,18l371,53r29,39l425,139r14,61l443,271r-4,79l425,411r-25,46l371,493r-32,25l300,536r-39,11l221,547r-39,l143,536,107,518,71,493,43,457,18,411,3,350,,271,3,200,18,139,43,92,71,53,107,28,143,10,182,3,221,xm221,457r36,-7l282,429r18,-33l311,361r7,-43l318,271r,-43l311,185,300,150,282,118,257,96,221,89r-32,7l161,118r-18,32l132,185r-7,43l125,271r,47l132,361r11,35l161,429r28,21l221,457xe" fillcolor="#1e7fb8" stroked="f" strokecolor="#1e7fb8" strokeweight="0">
                        <v:path arrowok="t" o:connecttype="custom" o:connectlocs="221,0;261,3;300,10;339,28;371,53;400,92;425,139;439,200;443,271;439,350;425,411;400,457;371,493;339,518;300,536;261,547;221,547;182,547;143,536;107,518;71,493;43,457;18,411;3,350;0,271;3,200;18,139;43,92;71,53;107,28;143,10;182,3;221,0;221,457;257,450;282,429;300,396;311,361;318,318;318,271;318,228;311,185;300,150;282,118;257,96;221,89;189,96;161,118;143,150;132,185;125,228;125,271;125,318;132,361;143,396;161,429;189,450;221,457" o:connectangles="0,0,0,0,0,0,0,0,0,0,0,0,0,0,0,0,0,0,0,0,0,0,0,0,0,0,0,0,0,0,0,0,0,0,0,0,0,0,0,0,0,0,0,0,0,0,0,0,0,0,0,0,0,0,0,0,0,0"/>
                        <o:lock v:ext="edit" verticies="t"/>
                      </v:shape>
                      <v:shape id="Freeform 284" o:spid="_x0000_s1059" style="position:absolute;left:7899;top:1581;width:403;height:539;visibility:visible;mso-wrap-style:square;v-text-anchor:top" coordsize="403,5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" path="m3,96l3,46,,7r114,l118,50r,39l121,89r,l132,67,150,42,178,21,210,7,253,r54,7l346,25r25,32l393,96r7,50l403,196r,343l282,539r,-318l278,168,268,132,246,110r-32,-7l178,110r-25,18l139,157r-11,32l125,228r,311l3,539,3,96xe" fillcolor="#1e7fb8" stroked="f" strokecolor="#1e7fb8" strokeweight="0">
                        <v:path arrowok="t" o:connecttype="custom" o:connectlocs="3,96;3,46;0,7;114,7;118,50;118,89;121,89;121,89;132,67;150,42;178,21;210,7;253,0;307,7;346,25;371,57;393,96;400,146;403,196;403,539;282,539;282,221;278,168;268,132;246,110;214,103;178,110;153,128;139,157;128,189;125,228;125,539;3,539;3,96" o:connectangles="0,0,0,0,0,0,0,0,0,0,0,0,0,0,0,0,0,0,0,0,0,0,0,0,0,0,0,0,0,0,0,0,0,0"/>
                      </v:shape>
                    </v:group>
                    <w10:wrap type="tight" anchorx="page" anchory="page"/>
                  </v:group>
                </w:pict>
              </mc:Fallback>
            </mc:AlternateContent>
          </w:r>
        </w:p>
      </w:tc>
    </w:tr>
  </w:tbl>
  <w:p w14:paraId="3C7AE872" w14:textId="77777777" w:rsidR="00CA051E" w:rsidRDefault="00CA051E" w:rsidP="000B5D2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7946D488"/>
    <w:lvl w:ilvl="0">
      <w:start w:val="1"/>
      <w:numFmt w:val="decimal"/>
      <w:pStyle w:val="ListNumber2"/>
      <w:lvlText w:val="%1."/>
      <w:lvlJc w:val="left"/>
      <w:pPr>
        <w:tabs>
          <w:tab w:val="num" w:pos="643"/>
        </w:tabs>
        <w:ind w:left="643" w:hanging="360"/>
      </w:pPr>
    </w:lvl>
  </w:abstractNum>
  <w:abstractNum w:abstractNumId="1" w15:restartNumberingAfterBreak="0">
    <w:nsid w:val="026C2A95"/>
    <w:multiLevelType w:val="hybridMultilevel"/>
    <w:tmpl w:val="9CBC6F90"/>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29E0958"/>
    <w:multiLevelType w:val="hybridMultilevel"/>
    <w:tmpl w:val="4B185AF2"/>
    <w:lvl w:ilvl="0" w:tplc="00204310">
      <w:start w:val="1"/>
      <w:numFmt w:val="bullet"/>
      <w:pStyle w:val="Bullet"/>
      <w:lvlText w:val=""/>
      <w:lvlJc w:val="left"/>
      <w:pPr>
        <w:tabs>
          <w:tab w:val="num" w:pos="473"/>
        </w:tabs>
        <w:ind w:left="473" w:hanging="360"/>
      </w:pPr>
      <w:rPr>
        <w:rFonts w:ascii="Symbol" w:hAnsi="Symbol" w:hint="default"/>
        <w:color w:val="1E7FB8"/>
        <w:sz w:val="18"/>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3E04B64"/>
    <w:multiLevelType w:val="hybridMultilevel"/>
    <w:tmpl w:val="05A048E6"/>
    <w:lvl w:ilvl="0" w:tplc="E5326F72">
      <w:start w:val="3"/>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AF502B4"/>
    <w:multiLevelType w:val="hybridMultilevel"/>
    <w:tmpl w:val="CD30309C"/>
    <w:lvl w:ilvl="0" w:tplc="03504DA0">
      <w:start w:val="1"/>
      <w:numFmt w:val="bullet"/>
      <w:lvlText w:val=""/>
      <w:lvlJc w:val="left"/>
      <w:pPr>
        <w:ind w:left="720" w:hanging="360"/>
      </w:pPr>
      <w:rPr>
        <w:rFonts w:ascii="Symbol" w:hAnsi="Symbol" w:hint="default"/>
        <w:sz w:val="16"/>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D3F4C51"/>
    <w:multiLevelType w:val="hybridMultilevel"/>
    <w:tmpl w:val="07B288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BA5C97"/>
    <w:multiLevelType w:val="multilevel"/>
    <w:tmpl w:val="CE541CD0"/>
    <w:styleLink w:val="111111"/>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bCs w:val="0"/>
      </w:rPr>
    </w:lvl>
    <w:lvl w:ilvl="3">
      <w:start w:val="1"/>
      <w:numFmt w:val="decimal"/>
      <w:lvlText w:val="%1.%2.%3.%4"/>
      <w:lvlJc w:val="left"/>
      <w:pPr>
        <w:tabs>
          <w:tab w:val="num" w:pos="864"/>
        </w:tabs>
        <w:ind w:left="864" w:hanging="864"/>
      </w:pPr>
      <w:rPr>
        <w:rFonts w:hint="default"/>
        <w:b w:val="0"/>
        <w:bCs w:val="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49E166B"/>
    <w:multiLevelType w:val="multilevel"/>
    <w:tmpl w:val="73D08494"/>
    <w:lvl w:ilvl="0">
      <w:start w:val="1"/>
      <w:numFmt w:val="decimal"/>
      <w:pStyle w:val="Heading1"/>
      <w:lvlText w:val="%1."/>
      <w:lvlJc w:val="left"/>
      <w:pPr>
        <w:tabs>
          <w:tab w:val="num" w:pos="1495"/>
        </w:tabs>
        <w:ind w:left="1135" w:firstLine="0"/>
      </w:pPr>
      <w:rPr>
        <w:rFonts w:ascii="Arial" w:hAnsi="Arial" w:cs="Times New Roman" w:hint="default"/>
        <w:b/>
        <w:i w:val="0"/>
        <w:sz w:val="26"/>
        <w:szCs w:val="26"/>
      </w:rPr>
    </w:lvl>
    <w:lvl w:ilvl="1">
      <w:start w:val="1"/>
      <w:numFmt w:val="decimal"/>
      <w:pStyle w:val="StyleHeading2LatinArialComplexArial"/>
      <w:lvlText w:val="%1.%2"/>
      <w:lvlJc w:val="left"/>
      <w:pPr>
        <w:tabs>
          <w:tab w:val="num" w:pos="4122"/>
        </w:tabs>
        <w:ind w:left="3402" w:firstLine="0"/>
      </w:pPr>
      <w:rPr>
        <w:rFonts w:ascii="Arial" w:hAnsi="Arial" w:cs="Times New Roman" w:hint="default"/>
        <w:b/>
        <w:i w:val="0"/>
        <w:sz w:val="24"/>
        <w:szCs w:val="24"/>
      </w:rPr>
    </w:lvl>
    <w:lvl w:ilvl="2">
      <w:start w:val="1"/>
      <w:numFmt w:val="decimal"/>
      <w:pStyle w:val="Heading3"/>
      <w:lvlText w:val="%1.%2.%3"/>
      <w:lvlJc w:val="left"/>
      <w:pPr>
        <w:tabs>
          <w:tab w:val="num" w:pos="720"/>
        </w:tabs>
        <w:ind w:left="720" w:hanging="720"/>
      </w:pPr>
      <w:rPr>
        <w:rFonts w:ascii="Helvetica" w:hAnsi="Helvetica" w:cs="Times New Roman" w:hint="default"/>
        <w:sz w:val="22"/>
        <w:szCs w:val="22"/>
      </w:rPr>
    </w:lvl>
    <w:lvl w:ilvl="3">
      <w:start w:val="1"/>
      <w:numFmt w:val="decimal"/>
      <w:pStyle w:val="Heading4"/>
      <w:lvlText w:val="%1.%2.%3.%4"/>
      <w:lvlJc w:val="left"/>
      <w:pPr>
        <w:tabs>
          <w:tab w:val="num" w:pos="1080"/>
        </w:tabs>
        <w:ind w:left="0" w:firstLine="0"/>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8" w15:restartNumberingAfterBreak="0">
    <w:nsid w:val="16AF5AFF"/>
    <w:multiLevelType w:val="hybridMultilevel"/>
    <w:tmpl w:val="22E87AB0"/>
    <w:lvl w:ilvl="0" w:tplc="388CAF10">
      <w:start w:val="1"/>
      <w:numFmt w:val="decimal"/>
      <w:lvlText w:val="%1."/>
      <w:lvlJc w:val="left"/>
      <w:pPr>
        <w:tabs>
          <w:tab w:val="num" w:pos="1070"/>
        </w:tabs>
        <w:ind w:left="1070" w:hanging="360"/>
      </w:pPr>
      <w:rPr>
        <w:i w:val="0"/>
        <w:iCs/>
      </w:rPr>
    </w:lvl>
    <w:lvl w:ilvl="1" w:tplc="4A0053D6">
      <w:start w:val="1"/>
      <w:numFmt w:val="lowerLetter"/>
      <w:lvlText w:val="%2)"/>
      <w:lvlJc w:val="left"/>
      <w:pPr>
        <w:tabs>
          <w:tab w:val="num" w:pos="1440"/>
        </w:tabs>
        <w:ind w:left="1440" w:hanging="360"/>
      </w:pPr>
      <w:rPr>
        <w:rFonts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 w15:restartNumberingAfterBreak="0">
    <w:nsid w:val="17C934A2"/>
    <w:multiLevelType w:val="hybridMultilevel"/>
    <w:tmpl w:val="B0B0EED2"/>
    <w:lvl w:ilvl="0" w:tplc="6A8C0B92">
      <w:numFmt w:val="bullet"/>
      <w:lvlText w:val="-"/>
      <w:lvlJc w:val="left"/>
      <w:pPr>
        <w:ind w:left="720" w:hanging="360"/>
      </w:pPr>
      <w:rPr>
        <w:rFonts w:ascii="Calibri" w:eastAsia="SimSun"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7D44CF6"/>
    <w:multiLevelType w:val="multilevel"/>
    <w:tmpl w:val="E33067C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576"/>
        </w:tabs>
        <w:ind w:left="576" w:hanging="576"/>
      </w:pPr>
      <w:rPr>
        <w:rFonts w:hint="default"/>
      </w:rPr>
    </w:lvl>
    <w:lvl w:ilvl="2">
      <w:start w:val="1"/>
      <w:numFmt w:val="bullet"/>
      <w:lvlText w:val=""/>
      <w:lvlJc w:val="left"/>
      <w:pPr>
        <w:tabs>
          <w:tab w:val="num" w:pos="360"/>
        </w:tabs>
        <w:ind w:left="360" w:hanging="360"/>
      </w:pPr>
      <w:rPr>
        <w:rFonts w:ascii="Symbol" w:hAnsi="Symbol" w:hint="default"/>
      </w:rPr>
    </w:lvl>
    <w:lvl w:ilvl="3">
      <w:start w:val="1"/>
      <w:numFmt w:val="decimal"/>
      <w:lvlText w:val="%1.%2.%3.%4"/>
      <w:lvlJc w:val="left"/>
      <w:pPr>
        <w:tabs>
          <w:tab w:val="num" w:pos="864"/>
        </w:tabs>
        <w:ind w:left="864" w:hanging="864"/>
      </w:pPr>
      <w:rPr>
        <w:rFonts w:hint="default"/>
        <w:b w:val="0"/>
        <w:bCs w:val="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1" w15:restartNumberingAfterBreak="0">
    <w:nsid w:val="18B8750E"/>
    <w:multiLevelType w:val="multilevel"/>
    <w:tmpl w:val="73D08494"/>
    <w:lvl w:ilvl="0">
      <w:start w:val="1"/>
      <w:numFmt w:val="decimal"/>
      <w:lvlText w:val="%1."/>
      <w:lvlJc w:val="left"/>
      <w:pPr>
        <w:tabs>
          <w:tab w:val="num" w:pos="540"/>
        </w:tabs>
        <w:ind w:left="180" w:firstLine="0"/>
      </w:pPr>
      <w:rPr>
        <w:rFonts w:ascii="Arial" w:hAnsi="Arial" w:cs="Times New Roman" w:hint="default"/>
        <w:b/>
        <w:i w:val="0"/>
        <w:sz w:val="26"/>
        <w:szCs w:val="26"/>
      </w:rPr>
    </w:lvl>
    <w:lvl w:ilvl="1">
      <w:start w:val="1"/>
      <w:numFmt w:val="decimal"/>
      <w:lvlText w:val="%1.%2"/>
      <w:lvlJc w:val="left"/>
      <w:pPr>
        <w:tabs>
          <w:tab w:val="num" w:pos="720"/>
        </w:tabs>
        <w:ind w:left="0" w:firstLine="0"/>
      </w:pPr>
      <w:rPr>
        <w:rFonts w:ascii="Arial" w:hAnsi="Arial" w:cs="Times New Roman" w:hint="default"/>
        <w:b/>
        <w:i w:val="0"/>
        <w:sz w:val="24"/>
        <w:szCs w:val="24"/>
      </w:rPr>
    </w:lvl>
    <w:lvl w:ilvl="2">
      <w:start w:val="1"/>
      <w:numFmt w:val="decimal"/>
      <w:lvlText w:val="%1.%2.%3"/>
      <w:lvlJc w:val="left"/>
      <w:pPr>
        <w:tabs>
          <w:tab w:val="num" w:pos="720"/>
        </w:tabs>
        <w:ind w:left="720" w:hanging="720"/>
      </w:pPr>
      <w:rPr>
        <w:rFonts w:ascii="Helvetica" w:hAnsi="Helvetica" w:cs="Times New Roman" w:hint="default"/>
        <w:sz w:val="22"/>
        <w:szCs w:val="22"/>
      </w:rPr>
    </w:lvl>
    <w:lvl w:ilvl="3">
      <w:start w:val="1"/>
      <w:numFmt w:val="decimal"/>
      <w:lvlText w:val="%1.%2.%3.%4"/>
      <w:lvlJc w:val="left"/>
      <w:pPr>
        <w:tabs>
          <w:tab w:val="num" w:pos="1080"/>
        </w:tabs>
        <w:ind w:left="0" w:firstLine="0"/>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192A1203"/>
    <w:multiLevelType w:val="multilevel"/>
    <w:tmpl w:val="417A5B08"/>
    <w:lvl w:ilvl="0">
      <w:start w:val="1"/>
      <w:numFmt w:val="decimal"/>
      <w:lvlText w:val="%1"/>
      <w:lvlJc w:val="left"/>
      <w:pPr>
        <w:tabs>
          <w:tab w:val="num" w:pos="792"/>
        </w:tabs>
        <w:ind w:left="792" w:hanging="432"/>
      </w:pPr>
      <w:rPr>
        <w:b/>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76"/>
        </w:tabs>
        <w:ind w:left="576" w:hanging="576"/>
      </w:pPr>
      <w:rPr>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1EC35BA9"/>
    <w:multiLevelType w:val="hybridMultilevel"/>
    <w:tmpl w:val="4F12C134"/>
    <w:lvl w:ilvl="0" w:tplc="E5326F72">
      <w:start w:val="3"/>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5125302"/>
    <w:multiLevelType w:val="hybridMultilevel"/>
    <w:tmpl w:val="E4E26AD2"/>
    <w:lvl w:ilvl="0" w:tplc="D81C5590">
      <w:start w:val="1"/>
      <w:numFmt w:val="lowerLetter"/>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FE34C1C"/>
    <w:multiLevelType w:val="multilevel"/>
    <w:tmpl w:val="BA529548"/>
    <w:lvl w:ilvl="0">
      <w:start w:val="1"/>
      <w:numFmt w:val="decimal"/>
      <w:pStyle w:val="Figure"/>
      <w:lvlText w:val="%1)"/>
      <w:lvlJc w:val="left"/>
      <w:pPr>
        <w:tabs>
          <w:tab w:val="num" w:pos="900"/>
        </w:tabs>
        <w:ind w:left="900" w:hanging="360"/>
      </w:pPr>
    </w:lvl>
    <w:lvl w:ilvl="1">
      <w:start w:val="1"/>
      <w:numFmt w:val="lowerLetter"/>
      <w:lvlText w:val="%2)"/>
      <w:lvlJc w:val="left"/>
      <w:pPr>
        <w:tabs>
          <w:tab w:val="num" w:pos="1260"/>
        </w:tabs>
        <w:ind w:left="1260" w:hanging="360"/>
      </w:pPr>
    </w:lvl>
    <w:lvl w:ilvl="2">
      <w:start w:val="1"/>
      <w:numFmt w:val="lowerRoman"/>
      <w:lvlText w:val="%3)"/>
      <w:lvlJc w:val="left"/>
      <w:pPr>
        <w:tabs>
          <w:tab w:val="num" w:pos="1620"/>
        </w:tabs>
        <w:ind w:left="1620" w:hanging="360"/>
      </w:pPr>
    </w:lvl>
    <w:lvl w:ilvl="3">
      <w:start w:val="1"/>
      <w:numFmt w:val="decimal"/>
      <w:lvlText w:val="(%4)"/>
      <w:lvlJc w:val="left"/>
      <w:pPr>
        <w:tabs>
          <w:tab w:val="num" w:pos="1980"/>
        </w:tabs>
        <w:ind w:left="1980" w:hanging="360"/>
      </w:pPr>
    </w:lvl>
    <w:lvl w:ilvl="4">
      <w:start w:val="1"/>
      <w:numFmt w:val="lowerLetter"/>
      <w:lvlText w:val="(%5)"/>
      <w:lvlJc w:val="left"/>
      <w:pPr>
        <w:tabs>
          <w:tab w:val="num" w:pos="2340"/>
        </w:tabs>
        <w:ind w:left="2340" w:hanging="360"/>
      </w:pPr>
    </w:lvl>
    <w:lvl w:ilvl="5">
      <w:start w:val="1"/>
      <w:numFmt w:val="lowerRoman"/>
      <w:lvlText w:val="(%6)"/>
      <w:lvlJc w:val="left"/>
      <w:pPr>
        <w:tabs>
          <w:tab w:val="num" w:pos="2700"/>
        </w:tabs>
        <w:ind w:left="2700" w:hanging="360"/>
      </w:pPr>
    </w:lvl>
    <w:lvl w:ilvl="6">
      <w:start w:val="1"/>
      <w:numFmt w:val="decimal"/>
      <w:lvlText w:val="%7."/>
      <w:lvlJc w:val="left"/>
      <w:pPr>
        <w:tabs>
          <w:tab w:val="num" w:pos="3060"/>
        </w:tabs>
        <w:ind w:left="3060" w:hanging="360"/>
      </w:pPr>
    </w:lvl>
    <w:lvl w:ilvl="7">
      <w:start w:val="1"/>
      <w:numFmt w:val="lowerLetter"/>
      <w:lvlText w:val="%8."/>
      <w:lvlJc w:val="left"/>
      <w:pPr>
        <w:tabs>
          <w:tab w:val="num" w:pos="3420"/>
        </w:tabs>
        <w:ind w:left="3420" w:hanging="360"/>
      </w:pPr>
    </w:lvl>
    <w:lvl w:ilvl="8">
      <w:start w:val="1"/>
      <w:numFmt w:val="lowerRoman"/>
      <w:lvlText w:val="%9."/>
      <w:lvlJc w:val="left"/>
      <w:pPr>
        <w:tabs>
          <w:tab w:val="num" w:pos="3780"/>
        </w:tabs>
        <w:ind w:left="3780" w:hanging="360"/>
      </w:pPr>
    </w:lvl>
  </w:abstractNum>
  <w:abstractNum w:abstractNumId="16" w15:restartNumberingAfterBreak="0">
    <w:nsid w:val="31DF7397"/>
    <w:multiLevelType w:val="hybridMultilevel"/>
    <w:tmpl w:val="61824964"/>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8C176D8"/>
    <w:multiLevelType w:val="hybridMultilevel"/>
    <w:tmpl w:val="1D6E52B6"/>
    <w:lvl w:ilvl="0" w:tplc="0409000F">
      <w:start w:val="1"/>
      <w:numFmt w:val="decimal"/>
      <w:lvlText w:val="%1."/>
      <w:lvlJc w:val="left"/>
      <w:pPr>
        <w:ind w:left="720" w:hanging="360"/>
      </w:pPr>
      <w:rPr>
        <w:lang w:val="en-GB"/>
      </w:rPr>
    </w:lvl>
    <w:lvl w:ilvl="1" w:tplc="0809001B">
      <w:start w:val="1"/>
      <w:numFmt w:val="lowerRoman"/>
      <w:lvlText w:val="%2."/>
      <w:lvlJc w:val="righ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39AF30A8"/>
    <w:multiLevelType w:val="hybridMultilevel"/>
    <w:tmpl w:val="AC245036"/>
    <w:lvl w:ilvl="0" w:tplc="2CECDCBC">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CAF44A2"/>
    <w:multiLevelType w:val="hybridMultilevel"/>
    <w:tmpl w:val="56929C2C"/>
    <w:lvl w:ilvl="0" w:tplc="08090011">
      <w:start w:val="1"/>
      <w:numFmt w:val="decimal"/>
      <w:lvlText w:val="%1)"/>
      <w:lvlJc w:val="left"/>
      <w:pPr>
        <w:tabs>
          <w:tab w:val="num" w:pos="1080"/>
        </w:tabs>
        <w:ind w:left="1080" w:hanging="360"/>
      </w:pPr>
      <w:rPr>
        <w:rFonts w:hint="default"/>
      </w:rPr>
    </w:lvl>
    <w:lvl w:ilvl="1" w:tplc="08090003">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20" w15:restartNumberingAfterBreak="0">
    <w:nsid w:val="4ABB3F15"/>
    <w:multiLevelType w:val="hybridMultilevel"/>
    <w:tmpl w:val="0DB2DE00"/>
    <w:lvl w:ilvl="0" w:tplc="08090001">
      <w:start w:val="1"/>
      <w:numFmt w:val="decimal"/>
      <w:lvlText w:val="%1."/>
      <w:lvlJc w:val="left"/>
      <w:pPr>
        <w:tabs>
          <w:tab w:val="num" w:pos="1080"/>
        </w:tabs>
        <w:ind w:left="1080" w:hanging="360"/>
      </w:pPr>
      <w:rPr>
        <w:rFonts w:hint="default"/>
      </w:rPr>
    </w:lvl>
    <w:lvl w:ilvl="1" w:tplc="08090003">
      <w:start w:val="1"/>
      <w:numFmt w:val="lowerLetter"/>
      <w:lvlText w:val="%2)"/>
      <w:lvlJc w:val="left"/>
      <w:pPr>
        <w:tabs>
          <w:tab w:val="num" w:pos="1800"/>
        </w:tabs>
        <w:ind w:left="1800" w:hanging="360"/>
      </w:pPr>
      <w:rPr>
        <w:rFonts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21" w15:restartNumberingAfterBreak="0">
    <w:nsid w:val="50F809F6"/>
    <w:multiLevelType w:val="hybridMultilevel"/>
    <w:tmpl w:val="FB102E76"/>
    <w:lvl w:ilvl="0" w:tplc="B4F222C8">
      <w:start w:val="1"/>
      <w:numFmt w:val="bullet"/>
      <w:lvlText w:val=""/>
      <w:lvlJc w:val="left"/>
      <w:pPr>
        <w:ind w:left="927" w:hanging="360"/>
      </w:pPr>
      <w:rPr>
        <w:rFonts w:ascii="Symbol" w:hAnsi="Symbol" w:hint="default"/>
        <w:color w:val="auto"/>
      </w:rPr>
    </w:lvl>
    <w:lvl w:ilvl="1" w:tplc="04090003">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2" w15:restartNumberingAfterBreak="0">
    <w:nsid w:val="594F64A8"/>
    <w:multiLevelType w:val="hybridMultilevel"/>
    <w:tmpl w:val="1E6EC954"/>
    <w:lvl w:ilvl="0" w:tplc="E5326F72">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5ACA3D67"/>
    <w:multiLevelType w:val="hybridMultilevel"/>
    <w:tmpl w:val="AB26672C"/>
    <w:lvl w:ilvl="0" w:tplc="04090017">
      <w:start w:val="1"/>
      <w:numFmt w:val="lowerLetter"/>
      <w:lvlText w:val="%1)"/>
      <w:lvlJc w:val="left"/>
      <w:pPr>
        <w:tabs>
          <w:tab w:val="num" w:pos="720"/>
        </w:tabs>
        <w:ind w:left="720" w:hanging="360"/>
      </w:pPr>
      <w:rPr>
        <w:i w:val="0"/>
        <w:iCs/>
      </w:rPr>
    </w:lvl>
    <w:lvl w:ilvl="1" w:tplc="4A0053D6">
      <w:start w:val="1"/>
      <w:numFmt w:val="lowerLetter"/>
      <w:lvlText w:val="%2)"/>
      <w:lvlJc w:val="left"/>
      <w:pPr>
        <w:tabs>
          <w:tab w:val="num" w:pos="1090"/>
        </w:tabs>
        <w:ind w:left="1090" w:hanging="360"/>
      </w:pPr>
      <w:rPr>
        <w:rFonts w:hint="default"/>
      </w:rPr>
    </w:lvl>
    <w:lvl w:ilvl="2" w:tplc="0809001B" w:tentative="1">
      <w:start w:val="1"/>
      <w:numFmt w:val="lowerRoman"/>
      <w:lvlText w:val="%3."/>
      <w:lvlJc w:val="right"/>
      <w:pPr>
        <w:tabs>
          <w:tab w:val="num" w:pos="1810"/>
        </w:tabs>
        <w:ind w:left="1810" w:hanging="180"/>
      </w:pPr>
    </w:lvl>
    <w:lvl w:ilvl="3" w:tplc="0809000F" w:tentative="1">
      <w:start w:val="1"/>
      <w:numFmt w:val="decimal"/>
      <w:lvlText w:val="%4."/>
      <w:lvlJc w:val="left"/>
      <w:pPr>
        <w:tabs>
          <w:tab w:val="num" w:pos="2530"/>
        </w:tabs>
        <w:ind w:left="2530" w:hanging="360"/>
      </w:pPr>
    </w:lvl>
    <w:lvl w:ilvl="4" w:tplc="08090019" w:tentative="1">
      <w:start w:val="1"/>
      <w:numFmt w:val="lowerLetter"/>
      <w:lvlText w:val="%5."/>
      <w:lvlJc w:val="left"/>
      <w:pPr>
        <w:tabs>
          <w:tab w:val="num" w:pos="3250"/>
        </w:tabs>
        <w:ind w:left="3250" w:hanging="360"/>
      </w:pPr>
    </w:lvl>
    <w:lvl w:ilvl="5" w:tplc="0809001B" w:tentative="1">
      <w:start w:val="1"/>
      <w:numFmt w:val="lowerRoman"/>
      <w:lvlText w:val="%6."/>
      <w:lvlJc w:val="right"/>
      <w:pPr>
        <w:tabs>
          <w:tab w:val="num" w:pos="3970"/>
        </w:tabs>
        <w:ind w:left="3970" w:hanging="180"/>
      </w:pPr>
    </w:lvl>
    <w:lvl w:ilvl="6" w:tplc="0809000F" w:tentative="1">
      <w:start w:val="1"/>
      <w:numFmt w:val="decimal"/>
      <w:lvlText w:val="%7."/>
      <w:lvlJc w:val="left"/>
      <w:pPr>
        <w:tabs>
          <w:tab w:val="num" w:pos="4690"/>
        </w:tabs>
        <w:ind w:left="4690" w:hanging="360"/>
      </w:pPr>
    </w:lvl>
    <w:lvl w:ilvl="7" w:tplc="08090019" w:tentative="1">
      <w:start w:val="1"/>
      <w:numFmt w:val="lowerLetter"/>
      <w:lvlText w:val="%8."/>
      <w:lvlJc w:val="left"/>
      <w:pPr>
        <w:tabs>
          <w:tab w:val="num" w:pos="5410"/>
        </w:tabs>
        <w:ind w:left="5410" w:hanging="360"/>
      </w:pPr>
    </w:lvl>
    <w:lvl w:ilvl="8" w:tplc="0809001B" w:tentative="1">
      <w:start w:val="1"/>
      <w:numFmt w:val="lowerRoman"/>
      <w:lvlText w:val="%9."/>
      <w:lvlJc w:val="right"/>
      <w:pPr>
        <w:tabs>
          <w:tab w:val="num" w:pos="6130"/>
        </w:tabs>
        <w:ind w:left="6130" w:hanging="180"/>
      </w:pPr>
    </w:lvl>
  </w:abstractNum>
  <w:abstractNum w:abstractNumId="24" w15:restartNumberingAfterBreak="0">
    <w:nsid w:val="5DE26B69"/>
    <w:multiLevelType w:val="hybridMultilevel"/>
    <w:tmpl w:val="8A1E195A"/>
    <w:lvl w:ilvl="0" w:tplc="04090011">
      <w:start w:val="1"/>
      <w:numFmt w:val="decimal"/>
      <w:lvlText w:val="%1)"/>
      <w:lvlJc w:val="left"/>
      <w:pPr>
        <w:tabs>
          <w:tab w:val="num" w:pos="363"/>
        </w:tabs>
        <w:ind w:left="363" w:hanging="360"/>
      </w:pPr>
    </w:lvl>
    <w:lvl w:ilvl="1" w:tplc="FFFFFFFF">
      <w:start w:val="1"/>
      <w:numFmt w:val="lowerLetter"/>
      <w:lvlText w:val="%2."/>
      <w:lvlJc w:val="left"/>
      <w:pPr>
        <w:tabs>
          <w:tab w:val="num" w:pos="1083"/>
        </w:tabs>
        <w:ind w:left="1083" w:hanging="360"/>
      </w:pPr>
    </w:lvl>
    <w:lvl w:ilvl="2" w:tplc="FFFFFFFF" w:tentative="1">
      <w:start w:val="1"/>
      <w:numFmt w:val="lowerRoman"/>
      <w:lvlText w:val="%3."/>
      <w:lvlJc w:val="right"/>
      <w:pPr>
        <w:tabs>
          <w:tab w:val="num" w:pos="1803"/>
        </w:tabs>
        <w:ind w:left="1803" w:hanging="180"/>
      </w:pPr>
    </w:lvl>
    <w:lvl w:ilvl="3" w:tplc="FFFFFFFF" w:tentative="1">
      <w:start w:val="1"/>
      <w:numFmt w:val="decimal"/>
      <w:lvlText w:val="%4."/>
      <w:lvlJc w:val="left"/>
      <w:pPr>
        <w:tabs>
          <w:tab w:val="num" w:pos="2523"/>
        </w:tabs>
        <w:ind w:left="2523" w:hanging="360"/>
      </w:pPr>
    </w:lvl>
    <w:lvl w:ilvl="4" w:tplc="FFFFFFFF" w:tentative="1">
      <w:start w:val="1"/>
      <w:numFmt w:val="lowerLetter"/>
      <w:lvlText w:val="%5."/>
      <w:lvlJc w:val="left"/>
      <w:pPr>
        <w:tabs>
          <w:tab w:val="num" w:pos="3243"/>
        </w:tabs>
        <w:ind w:left="3243" w:hanging="360"/>
      </w:pPr>
    </w:lvl>
    <w:lvl w:ilvl="5" w:tplc="FFFFFFFF" w:tentative="1">
      <w:start w:val="1"/>
      <w:numFmt w:val="lowerRoman"/>
      <w:lvlText w:val="%6."/>
      <w:lvlJc w:val="right"/>
      <w:pPr>
        <w:tabs>
          <w:tab w:val="num" w:pos="3963"/>
        </w:tabs>
        <w:ind w:left="3963" w:hanging="180"/>
      </w:pPr>
    </w:lvl>
    <w:lvl w:ilvl="6" w:tplc="FFFFFFFF" w:tentative="1">
      <w:start w:val="1"/>
      <w:numFmt w:val="decimal"/>
      <w:lvlText w:val="%7."/>
      <w:lvlJc w:val="left"/>
      <w:pPr>
        <w:tabs>
          <w:tab w:val="num" w:pos="4683"/>
        </w:tabs>
        <w:ind w:left="4683" w:hanging="360"/>
      </w:pPr>
    </w:lvl>
    <w:lvl w:ilvl="7" w:tplc="FFFFFFFF" w:tentative="1">
      <w:start w:val="1"/>
      <w:numFmt w:val="lowerLetter"/>
      <w:lvlText w:val="%8."/>
      <w:lvlJc w:val="left"/>
      <w:pPr>
        <w:tabs>
          <w:tab w:val="num" w:pos="5403"/>
        </w:tabs>
        <w:ind w:left="5403" w:hanging="360"/>
      </w:pPr>
    </w:lvl>
    <w:lvl w:ilvl="8" w:tplc="FFFFFFFF" w:tentative="1">
      <w:start w:val="1"/>
      <w:numFmt w:val="lowerRoman"/>
      <w:lvlText w:val="%9."/>
      <w:lvlJc w:val="right"/>
      <w:pPr>
        <w:tabs>
          <w:tab w:val="num" w:pos="6123"/>
        </w:tabs>
        <w:ind w:left="6123" w:hanging="180"/>
      </w:pPr>
    </w:lvl>
  </w:abstractNum>
  <w:abstractNum w:abstractNumId="25" w15:restartNumberingAfterBreak="0">
    <w:nsid w:val="64060128"/>
    <w:multiLevelType w:val="hybridMultilevel"/>
    <w:tmpl w:val="9EFCAE1A"/>
    <w:lvl w:ilvl="0" w:tplc="FFFFFFFF">
      <w:start w:val="1"/>
      <w:numFmt w:val="bullet"/>
      <w:lvlText w:val=""/>
      <w:lvlJc w:val="left"/>
      <w:pPr>
        <w:tabs>
          <w:tab w:val="num" w:pos="1440"/>
        </w:tabs>
        <w:ind w:left="1440" w:hanging="360"/>
      </w:pPr>
      <w:rPr>
        <w:rFonts w:ascii="Symbol" w:hAnsi="Symbol" w:hint="default"/>
      </w:rPr>
    </w:lvl>
    <w:lvl w:ilvl="1" w:tplc="FFFFFFFF" w:tentative="1">
      <w:start w:val="1"/>
      <w:numFmt w:val="bullet"/>
      <w:lvlText w:val="o"/>
      <w:lvlJc w:val="left"/>
      <w:pPr>
        <w:tabs>
          <w:tab w:val="num" w:pos="2160"/>
        </w:tabs>
        <w:ind w:left="2160" w:hanging="360"/>
      </w:pPr>
      <w:rPr>
        <w:rFonts w:ascii="Courier New" w:hAnsi="Courier New" w:cs="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cs="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cs="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26" w15:restartNumberingAfterBreak="0">
    <w:nsid w:val="658A3442"/>
    <w:multiLevelType w:val="hybridMultilevel"/>
    <w:tmpl w:val="BC6C1F82"/>
    <w:lvl w:ilvl="0" w:tplc="04090019">
      <w:start w:val="1"/>
      <w:numFmt w:val="lowerLetter"/>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65B403B3"/>
    <w:multiLevelType w:val="multilevel"/>
    <w:tmpl w:val="73D08494"/>
    <w:lvl w:ilvl="0">
      <w:start w:val="1"/>
      <w:numFmt w:val="decimal"/>
      <w:lvlText w:val="%1."/>
      <w:lvlJc w:val="left"/>
      <w:pPr>
        <w:tabs>
          <w:tab w:val="num" w:pos="540"/>
        </w:tabs>
        <w:ind w:left="180" w:firstLine="0"/>
      </w:pPr>
      <w:rPr>
        <w:rFonts w:ascii="Arial" w:hAnsi="Arial" w:cs="Times New Roman" w:hint="default"/>
        <w:b/>
        <w:i w:val="0"/>
        <w:sz w:val="26"/>
        <w:szCs w:val="26"/>
      </w:rPr>
    </w:lvl>
    <w:lvl w:ilvl="1">
      <w:start w:val="1"/>
      <w:numFmt w:val="decimal"/>
      <w:lvlText w:val="%1.%2"/>
      <w:lvlJc w:val="left"/>
      <w:pPr>
        <w:tabs>
          <w:tab w:val="num" w:pos="720"/>
        </w:tabs>
        <w:ind w:left="0" w:firstLine="0"/>
      </w:pPr>
      <w:rPr>
        <w:rFonts w:ascii="Arial" w:hAnsi="Arial" w:cs="Times New Roman" w:hint="default"/>
        <w:b/>
        <w:i w:val="0"/>
        <w:sz w:val="24"/>
        <w:szCs w:val="24"/>
      </w:rPr>
    </w:lvl>
    <w:lvl w:ilvl="2">
      <w:start w:val="1"/>
      <w:numFmt w:val="decimal"/>
      <w:lvlText w:val="%1.%2.%3"/>
      <w:lvlJc w:val="left"/>
      <w:pPr>
        <w:tabs>
          <w:tab w:val="num" w:pos="720"/>
        </w:tabs>
        <w:ind w:left="720" w:hanging="720"/>
      </w:pPr>
      <w:rPr>
        <w:rFonts w:ascii="Helvetica" w:hAnsi="Helvetica" w:cs="Times New Roman" w:hint="default"/>
        <w:sz w:val="22"/>
        <w:szCs w:val="22"/>
      </w:rPr>
    </w:lvl>
    <w:lvl w:ilvl="3">
      <w:start w:val="1"/>
      <w:numFmt w:val="decimal"/>
      <w:lvlText w:val="%1.%2.%3.%4"/>
      <w:lvlJc w:val="left"/>
      <w:pPr>
        <w:tabs>
          <w:tab w:val="num" w:pos="1080"/>
        </w:tabs>
        <w:ind w:left="0" w:firstLine="0"/>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8" w15:restartNumberingAfterBreak="0">
    <w:nsid w:val="65D9131C"/>
    <w:multiLevelType w:val="hybridMultilevel"/>
    <w:tmpl w:val="26804C32"/>
    <w:lvl w:ilvl="0" w:tplc="08090001">
      <w:start w:val="1"/>
      <w:numFmt w:val="bullet"/>
      <w:lvlText w:val=""/>
      <w:lvlJc w:val="left"/>
      <w:pPr>
        <w:tabs>
          <w:tab w:val="num" w:pos="1080"/>
        </w:tabs>
        <w:ind w:left="1080" w:hanging="360"/>
      </w:pPr>
      <w:rPr>
        <w:rFonts w:ascii="Symbol" w:hAnsi="Symbol" w:hint="default"/>
      </w:rPr>
    </w:lvl>
    <w:lvl w:ilvl="1" w:tplc="08090003">
      <w:start w:val="1"/>
      <w:numFmt w:val="bullet"/>
      <w:lvlText w:val="o"/>
      <w:lvlJc w:val="left"/>
      <w:pPr>
        <w:tabs>
          <w:tab w:val="num" w:pos="1800"/>
        </w:tabs>
        <w:ind w:left="1800" w:hanging="360"/>
      </w:pPr>
      <w:rPr>
        <w:rFonts w:ascii="Courier New" w:hAnsi="Courier New" w:cs="Courier New" w:hint="default"/>
      </w:rPr>
    </w:lvl>
    <w:lvl w:ilvl="2" w:tplc="08090005">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29" w15:restartNumberingAfterBreak="0">
    <w:nsid w:val="67FA1DFB"/>
    <w:multiLevelType w:val="hybridMultilevel"/>
    <w:tmpl w:val="9DFEBF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A882536"/>
    <w:multiLevelType w:val="hybridMultilevel"/>
    <w:tmpl w:val="8980783A"/>
    <w:lvl w:ilvl="0" w:tplc="30AA4E66">
      <w:start w:val="1"/>
      <w:numFmt w:val="bullet"/>
      <w:lvlText w:val="-"/>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AAA3729"/>
    <w:multiLevelType w:val="hybridMultilevel"/>
    <w:tmpl w:val="DC5E8426"/>
    <w:lvl w:ilvl="0" w:tplc="08090001">
      <w:start w:val="1"/>
      <w:numFmt w:val="lowerLetter"/>
      <w:lvlText w:val="%1)"/>
      <w:lvlJc w:val="left"/>
      <w:pPr>
        <w:tabs>
          <w:tab w:val="num" w:pos="726"/>
        </w:tabs>
        <w:ind w:left="726" w:hanging="360"/>
      </w:pPr>
    </w:lvl>
    <w:lvl w:ilvl="1" w:tplc="08090003" w:tentative="1">
      <w:start w:val="1"/>
      <w:numFmt w:val="lowerLetter"/>
      <w:lvlText w:val="%2."/>
      <w:lvlJc w:val="left"/>
      <w:pPr>
        <w:tabs>
          <w:tab w:val="num" w:pos="1446"/>
        </w:tabs>
        <w:ind w:left="1446" w:hanging="360"/>
      </w:pPr>
    </w:lvl>
    <w:lvl w:ilvl="2" w:tplc="08090005" w:tentative="1">
      <w:start w:val="1"/>
      <w:numFmt w:val="lowerRoman"/>
      <w:lvlText w:val="%3."/>
      <w:lvlJc w:val="right"/>
      <w:pPr>
        <w:tabs>
          <w:tab w:val="num" w:pos="2166"/>
        </w:tabs>
        <w:ind w:left="2166" w:hanging="180"/>
      </w:pPr>
    </w:lvl>
    <w:lvl w:ilvl="3" w:tplc="08090001" w:tentative="1">
      <w:start w:val="1"/>
      <w:numFmt w:val="decimal"/>
      <w:lvlText w:val="%4."/>
      <w:lvlJc w:val="left"/>
      <w:pPr>
        <w:tabs>
          <w:tab w:val="num" w:pos="2886"/>
        </w:tabs>
        <w:ind w:left="2886" w:hanging="360"/>
      </w:pPr>
    </w:lvl>
    <w:lvl w:ilvl="4" w:tplc="08090003" w:tentative="1">
      <w:start w:val="1"/>
      <w:numFmt w:val="lowerLetter"/>
      <w:lvlText w:val="%5."/>
      <w:lvlJc w:val="left"/>
      <w:pPr>
        <w:tabs>
          <w:tab w:val="num" w:pos="3606"/>
        </w:tabs>
        <w:ind w:left="3606" w:hanging="360"/>
      </w:pPr>
    </w:lvl>
    <w:lvl w:ilvl="5" w:tplc="08090005" w:tentative="1">
      <w:start w:val="1"/>
      <w:numFmt w:val="lowerRoman"/>
      <w:lvlText w:val="%6."/>
      <w:lvlJc w:val="right"/>
      <w:pPr>
        <w:tabs>
          <w:tab w:val="num" w:pos="4326"/>
        </w:tabs>
        <w:ind w:left="4326" w:hanging="180"/>
      </w:pPr>
    </w:lvl>
    <w:lvl w:ilvl="6" w:tplc="08090001" w:tentative="1">
      <w:start w:val="1"/>
      <w:numFmt w:val="decimal"/>
      <w:lvlText w:val="%7."/>
      <w:lvlJc w:val="left"/>
      <w:pPr>
        <w:tabs>
          <w:tab w:val="num" w:pos="5046"/>
        </w:tabs>
        <w:ind w:left="5046" w:hanging="360"/>
      </w:pPr>
    </w:lvl>
    <w:lvl w:ilvl="7" w:tplc="08090003" w:tentative="1">
      <w:start w:val="1"/>
      <w:numFmt w:val="lowerLetter"/>
      <w:lvlText w:val="%8."/>
      <w:lvlJc w:val="left"/>
      <w:pPr>
        <w:tabs>
          <w:tab w:val="num" w:pos="5766"/>
        </w:tabs>
        <w:ind w:left="5766" w:hanging="360"/>
      </w:pPr>
    </w:lvl>
    <w:lvl w:ilvl="8" w:tplc="08090005" w:tentative="1">
      <w:start w:val="1"/>
      <w:numFmt w:val="lowerRoman"/>
      <w:lvlText w:val="%9."/>
      <w:lvlJc w:val="right"/>
      <w:pPr>
        <w:tabs>
          <w:tab w:val="num" w:pos="6486"/>
        </w:tabs>
        <w:ind w:left="6486" w:hanging="180"/>
      </w:pPr>
    </w:lvl>
  </w:abstractNum>
  <w:abstractNum w:abstractNumId="32" w15:restartNumberingAfterBreak="0">
    <w:nsid w:val="6CAA7AEF"/>
    <w:multiLevelType w:val="hybridMultilevel"/>
    <w:tmpl w:val="F1F62C1E"/>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3" w15:restartNumberingAfterBreak="0">
    <w:nsid w:val="6E212C9C"/>
    <w:multiLevelType w:val="hybridMultilevel"/>
    <w:tmpl w:val="2D3CA0D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4" w15:restartNumberingAfterBreak="0">
    <w:nsid w:val="6EFB6E1C"/>
    <w:multiLevelType w:val="hybridMultilevel"/>
    <w:tmpl w:val="11A660A2"/>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5" w15:restartNumberingAfterBreak="0">
    <w:nsid w:val="71423911"/>
    <w:multiLevelType w:val="multilevel"/>
    <w:tmpl w:val="C06A3BB6"/>
    <w:lvl w:ilvl="0">
      <w:start w:val="1"/>
      <w:numFmt w:val="decimal"/>
      <w:lvlText w:val="%1)"/>
      <w:lvlJc w:val="left"/>
      <w:pPr>
        <w:tabs>
          <w:tab w:val="num" w:pos="900"/>
        </w:tabs>
        <w:ind w:left="900" w:hanging="360"/>
      </w:pPr>
      <w:rPr>
        <w:rFonts w:hint="default"/>
      </w:rPr>
    </w:lvl>
    <w:lvl w:ilvl="1">
      <w:start w:val="1"/>
      <w:numFmt w:val="lowerLetter"/>
      <w:lvlText w:val="%2."/>
      <w:lvlJc w:val="left"/>
      <w:pPr>
        <w:tabs>
          <w:tab w:val="num" w:pos="927"/>
        </w:tabs>
        <w:ind w:left="927" w:hanging="360"/>
      </w:pPr>
      <w:rPr>
        <w:rFont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5A105DE"/>
    <w:multiLevelType w:val="hybridMultilevel"/>
    <w:tmpl w:val="3AA67C06"/>
    <w:lvl w:ilvl="0" w:tplc="04090001">
      <w:start w:val="1"/>
      <w:numFmt w:val="bullet"/>
      <w:lvlText w:val=""/>
      <w:lvlJc w:val="left"/>
      <w:pPr>
        <w:tabs>
          <w:tab w:val="num" w:pos="1080"/>
        </w:tabs>
        <w:ind w:left="1080" w:hanging="360"/>
      </w:pPr>
      <w:rPr>
        <w:rFonts w:ascii="Symbol" w:hAnsi="Symbol" w:hint="default"/>
      </w:rPr>
    </w:lvl>
    <w:lvl w:ilvl="1" w:tplc="E5326F72">
      <w:start w:val="3"/>
      <w:numFmt w:val="bullet"/>
      <w:lvlText w:val="-"/>
      <w:lvlJc w:val="left"/>
      <w:pPr>
        <w:tabs>
          <w:tab w:val="num" w:pos="1800"/>
        </w:tabs>
        <w:ind w:left="1800" w:hanging="360"/>
      </w:pPr>
      <w:rPr>
        <w:rFonts w:ascii="Arial" w:eastAsia="Times New Roman" w:hAnsi="Arial" w:cs="Arial"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7" w15:restartNumberingAfterBreak="0">
    <w:nsid w:val="79091A46"/>
    <w:multiLevelType w:val="singleLevel"/>
    <w:tmpl w:val="08090017"/>
    <w:lvl w:ilvl="0">
      <w:start w:val="1"/>
      <w:numFmt w:val="lowerLetter"/>
      <w:lvlText w:val="%1)"/>
      <w:lvlJc w:val="left"/>
      <w:pPr>
        <w:tabs>
          <w:tab w:val="num" w:pos="360"/>
        </w:tabs>
        <w:ind w:left="360" w:hanging="360"/>
      </w:pPr>
    </w:lvl>
  </w:abstractNum>
  <w:abstractNum w:abstractNumId="38" w15:restartNumberingAfterBreak="0">
    <w:nsid w:val="7B443B88"/>
    <w:multiLevelType w:val="hybridMultilevel"/>
    <w:tmpl w:val="366653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7CE363B3"/>
    <w:multiLevelType w:val="hybridMultilevel"/>
    <w:tmpl w:val="0860C20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0" w15:restartNumberingAfterBreak="0">
    <w:nsid w:val="7EB83E76"/>
    <w:multiLevelType w:val="multilevel"/>
    <w:tmpl w:val="CE541CD0"/>
    <w:numStyleLink w:val="111111"/>
  </w:abstractNum>
  <w:abstractNum w:abstractNumId="41" w15:restartNumberingAfterBreak="0">
    <w:nsid w:val="7FE002F9"/>
    <w:multiLevelType w:val="hybridMultilevel"/>
    <w:tmpl w:val="50DC57D8"/>
    <w:lvl w:ilvl="0" w:tplc="0430F216">
      <w:start w:val="1"/>
      <w:numFmt w:val="upperRoman"/>
      <w:pStyle w:val="AppendixHeader"/>
      <w:lvlText w:val="Annex %1."/>
      <w:lvlJc w:val="left"/>
      <w:pPr>
        <w:tabs>
          <w:tab w:val="num" w:pos="180"/>
        </w:tabs>
        <w:ind w:left="180" w:hanging="180"/>
      </w:pPr>
      <w:rPr>
        <w:rFonts w:ascii="Arial" w:hAnsi="Arial" w:hint="default"/>
      </w:rPr>
    </w:lvl>
    <w:lvl w:ilvl="1" w:tplc="E7EA86E0">
      <w:start w:val="1"/>
      <w:numFmt w:val="bullet"/>
      <w:lvlText w:val=""/>
      <w:lvlJc w:val="left"/>
      <w:pPr>
        <w:tabs>
          <w:tab w:val="num" w:pos="1440"/>
        </w:tabs>
        <w:ind w:left="1440" w:hanging="360"/>
      </w:pPr>
      <w:rPr>
        <w:rFonts w:ascii="Wingdings" w:hAnsi="Wingdings" w:hint="default"/>
      </w:rPr>
    </w:lvl>
    <w:lvl w:ilvl="2" w:tplc="A524EB6E" w:tentative="1">
      <w:start w:val="1"/>
      <w:numFmt w:val="lowerRoman"/>
      <w:lvlText w:val="%3."/>
      <w:lvlJc w:val="right"/>
      <w:pPr>
        <w:tabs>
          <w:tab w:val="num" w:pos="2160"/>
        </w:tabs>
        <w:ind w:left="2160" w:hanging="180"/>
      </w:pPr>
    </w:lvl>
    <w:lvl w:ilvl="3" w:tplc="7E34FC84" w:tentative="1">
      <w:start w:val="1"/>
      <w:numFmt w:val="decimal"/>
      <w:lvlText w:val="%4."/>
      <w:lvlJc w:val="left"/>
      <w:pPr>
        <w:tabs>
          <w:tab w:val="num" w:pos="2880"/>
        </w:tabs>
        <w:ind w:left="2880" w:hanging="360"/>
      </w:pPr>
    </w:lvl>
    <w:lvl w:ilvl="4" w:tplc="EA4AA784" w:tentative="1">
      <w:start w:val="1"/>
      <w:numFmt w:val="lowerLetter"/>
      <w:lvlText w:val="%5."/>
      <w:lvlJc w:val="left"/>
      <w:pPr>
        <w:tabs>
          <w:tab w:val="num" w:pos="3600"/>
        </w:tabs>
        <w:ind w:left="3600" w:hanging="360"/>
      </w:pPr>
    </w:lvl>
    <w:lvl w:ilvl="5" w:tplc="F0E62BC0" w:tentative="1">
      <w:start w:val="1"/>
      <w:numFmt w:val="lowerRoman"/>
      <w:lvlText w:val="%6."/>
      <w:lvlJc w:val="right"/>
      <w:pPr>
        <w:tabs>
          <w:tab w:val="num" w:pos="4320"/>
        </w:tabs>
        <w:ind w:left="4320" w:hanging="180"/>
      </w:pPr>
    </w:lvl>
    <w:lvl w:ilvl="6" w:tplc="EF788DAE" w:tentative="1">
      <w:start w:val="1"/>
      <w:numFmt w:val="decimal"/>
      <w:lvlText w:val="%7."/>
      <w:lvlJc w:val="left"/>
      <w:pPr>
        <w:tabs>
          <w:tab w:val="num" w:pos="5040"/>
        </w:tabs>
        <w:ind w:left="5040" w:hanging="360"/>
      </w:pPr>
    </w:lvl>
    <w:lvl w:ilvl="7" w:tplc="E432F650" w:tentative="1">
      <w:start w:val="1"/>
      <w:numFmt w:val="lowerLetter"/>
      <w:lvlText w:val="%8."/>
      <w:lvlJc w:val="left"/>
      <w:pPr>
        <w:tabs>
          <w:tab w:val="num" w:pos="5760"/>
        </w:tabs>
        <w:ind w:left="5760" w:hanging="360"/>
      </w:pPr>
    </w:lvl>
    <w:lvl w:ilvl="8" w:tplc="0F209DC0" w:tentative="1">
      <w:start w:val="1"/>
      <w:numFmt w:val="lowerRoman"/>
      <w:lvlText w:val="%9."/>
      <w:lvlJc w:val="right"/>
      <w:pPr>
        <w:tabs>
          <w:tab w:val="num" w:pos="6480"/>
        </w:tabs>
        <w:ind w:left="6480" w:hanging="180"/>
      </w:pPr>
    </w:lvl>
  </w:abstractNum>
  <w:num w:numId="1">
    <w:abstractNumId w:val="7"/>
  </w:num>
  <w:num w:numId="2">
    <w:abstractNumId w:val="7"/>
  </w:num>
  <w:num w:numId="3">
    <w:abstractNumId w:val="41"/>
  </w:num>
  <w:num w:numId="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 w:numId="6">
    <w:abstractNumId w:val="16"/>
  </w:num>
  <w:num w:numId="7">
    <w:abstractNumId w:val="15"/>
  </w:num>
  <w:num w:numId="8">
    <w:abstractNumId w:val="28"/>
  </w:num>
  <w:num w:numId="9">
    <w:abstractNumId w:val="20"/>
  </w:num>
  <w:num w:numId="10">
    <w:abstractNumId w:val="25"/>
  </w:num>
  <w:num w:numId="11">
    <w:abstractNumId w:val="31"/>
  </w:num>
  <w:num w:numId="12">
    <w:abstractNumId w:val="10"/>
  </w:num>
  <w:num w:numId="13">
    <w:abstractNumId w:val="0"/>
  </w:num>
  <w:num w:numId="14">
    <w:abstractNumId w:val="24"/>
  </w:num>
  <w:num w:numId="15">
    <w:abstractNumId w:val="35"/>
  </w:num>
  <w:num w:numId="16">
    <w:abstractNumId w:val="34"/>
  </w:num>
  <w:num w:numId="17">
    <w:abstractNumId w:val="19"/>
  </w:num>
  <w:num w:numId="18">
    <w:abstractNumId w:val="6"/>
  </w:num>
  <w:num w:numId="19">
    <w:abstractNumId w:val="36"/>
  </w:num>
  <w:num w:numId="20">
    <w:abstractNumId w:val="40"/>
  </w:num>
  <w:num w:numId="21">
    <w:abstractNumId w:val="37"/>
    <w:lvlOverride w:ilvl="0">
      <w:startOverride w:val="1"/>
    </w:lvlOverride>
  </w:num>
  <w:num w:numId="22">
    <w:abstractNumId w:val="39"/>
  </w:num>
  <w:num w:numId="23">
    <w:abstractNumId w:val="11"/>
  </w:num>
  <w:num w:numId="24">
    <w:abstractNumId w:val="27"/>
  </w:num>
  <w:num w:numId="25">
    <w:abstractNumId w:val="7"/>
  </w:num>
  <w:num w:numId="26">
    <w:abstractNumId w:val="7"/>
  </w:num>
  <w:num w:numId="27">
    <w:abstractNumId w:val="7"/>
  </w:num>
  <w:num w:numId="28">
    <w:abstractNumId w:val="7"/>
  </w:num>
  <w:num w:numId="29">
    <w:abstractNumId w:val="8"/>
  </w:num>
  <w:num w:numId="30">
    <w:abstractNumId w:val="32"/>
  </w:num>
  <w:num w:numId="31">
    <w:abstractNumId w:val="7"/>
  </w:num>
  <w:num w:numId="32">
    <w:abstractNumId w:val="7"/>
  </w:num>
  <w:num w:numId="33">
    <w:abstractNumId w:val="26"/>
  </w:num>
  <w:num w:numId="34">
    <w:abstractNumId w:val="7"/>
  </w:num>
  <w:num w:numId="3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7"/>
  </w:num>
  <w:num w:numId="38">
    <w:abstractNumId w:val="38"/>
  </w:num>
  <w:num w:numId="3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7"/>
  </w:num>
  <w:num w:numId="45">
    <w:abstractNumId w:val="7"/>
  </w:num>
  <w:num w:numId="46">
    <w:abstractNumId w:val="7"/>
  </w:num>
  <w:num w:numId="47">
    <w:abstractNumId w:val="7"/>
  </w:num>
  <w:num w:numId="48">
    <w:abstractNumId w:val="7"/>
  </w:num>
  <w:num w:numId="49">
    <w:abstractNumId w:val="7"/>
  </w:num>
  <w:num w:numId="50">
    <w:abstractNumId w:val="7"/>
  </w:num>
  <w:num w:numId="51">
    <w:abstractNumId w:val="7"/>
  </w:num>
  <w:num w:numId="52">
    <w:abstractNumId w:val="7"/>
  </w:num>
  <w:num w:numId="5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7"/>
  </w:num>
  <w:num w:numId="83">
    <w:abstractNumId w:val="7"/>
  </w:num>
  <w:num w:numId="84">
    <w:abstractNumId w:val="33"/>
  </w:num>
  <w:num w:numId="8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abstractNumId w:val="7"/>
  </w:num>
  <w:num w:numId="89">
    <w:abstractNumId w:val="7"/>
  </w:num>
  <w:num w:numId="90">
    <w:abstractNumId w:val="7"/>
  </w:num>
  <w:num w:numId="91">
    <w:abstractNumId w:val="7"/>
  </w:num>
  <w:num w:numId="92">
    <w:abstractNumId w:val="7"/>
  </w:num>
  <w:num w:numId="93">
    <w:abstractNumId w:val="7"/>
  </w:num>
  <w:num w:numId="94">
    <w:abstractNumId w:val="7"/>
  </w:num>
  <w:num w:numId="95">
    <w:abstractNumId w:val="7"/>
  </w:num>
  <w:num w:numId="96">
    <w:abstractNumId w:val="7"/>
  </w:num>
  <w:num w:numId="97">
    <w:abstractNumId w:val="7"/>
  </w:num>
  <w:num w:numId="98">
    <w:abstractNumId w:val="7"/>
  </w:num>
  <w:num w:numId="99">
    <w:abstractNumId w:val="7"/>
  </w:num>
  <w:num w:numId="100">
    <w:abstractNumId w:val="7"/>
  </w:num>
  <w:num w:numId="101">
    <w:abstractNumId w:val="7"/>
  </w:num>
  <w:num w:numId="102">
    <w:abstractNumId w:val="7"/>
  </w:num>
  <w:num w:numId="103">
    <w:abstractNumId w:val="7"/>
  </w:num>
  <w:num w:numId="104">
    <w:abstractNumId w:val="7"/>
  </w:num>
  <w:num w:numId="105">
    <w:abstractNumId w:val="7"/>
  </w:num>
  <w:num w:numId="106">
    <w:abstractNumId w:val="7"/>
  </w:num>
  <w:num w:numId="107">
    <w:abstractNumId w:val="7"/>
  </w:num>
  <w:num w:numId="108">
    <w:abstractNumId w:val="7"/>
  </w:num>
  <w:num w:numId="109">
    <w:abstractNumId w:val="7"/>
  </w:num>
  <w:num w:numId="110">
    <w:abstractNumId w:val="7"/>
  </w:num>
  <w:num w:numId="111">
    <w:abstractNumId w:val="7"/>
  </w:num>
  <w:num w:numId="112">
    <w:abstractNumId w:val="7"/>
  </w:num>
  <w:num w:numId="113">
    <w:abstractNumId w:val="7"/>
  </w:num>
  <w:num w:numId="114">
    <w:abstractNumId w:val="7"/>
  </w:num>
  <w:num w:numId="115">
    <w:abstractNumId w:val="7"/>
  </w:num>
  <w:num w:numId="116">
    <w:abstractNumId w:val="7"/>
  </w:num>
  <w:num w:numId="117">
    <w:abstractNumId w:val="7"/>
  </w:num>
  <w:num w:numId="118">
    <w:abstractNumId w:val="7"/>
  </w:num>
  <w:num w:numId="119">
    <w:abstractNumId w:val="7"/>
  </w:num>
  <w:num w:numId="120">
    <w:abstractNumId w:val="7"/>
  </w:num>
  <w:num w:numId="121">
    <w:abstractNumId w:val="7"/>
  </w:num>
  <w:num w:numId="122">
    <w:abstractNumId w:val="7"/>
  </w:num>
  <w:num w:numId="123">
    <w:abstractNumId w:val="7"/>
  </w:num>
  <w:num w:numId="124">
    <w:abstractNumId w:val="7"/>
  </w:num>
  <w:num w:numId="125">
    <w:abstractNumId w:val="7"/>
  </w:num>
  <w:num w:numId="126">
    <w:abstractNumId w:val="7"/>
  </w:num>
  <w:num w:numId="127">
    <w:abstractNumId w:val="7"/>
  </w:num>
  <w:num w:numId="128">
    <w:abstractNumId w:val="7"/>
  </w:num>
  <w:num w:numId="129">
    <w:abstractNumId w:val="7"/>
  </w:num>
  <w:num w:numId="130">
    <w:abstractNumId w:val="7"/>
  </w:num>
  <w:num w:numId="131">
    <w:abstractNumId w:val="7"/>
  </w:num>
  <w:num w:numId="132">
    <w:abstractNumId w:val="7"/>
  </w:num>
  <w:num w:numId="133">
    <w:abstractNumId w:val="7"/>
  </w:num>
  <w:num w:numId="134">
    <w:abstractNumId w:val="7"/>
  </w:num>
  <w:num w:numId="135">
    <w:abstractNumId w:val="7"/>
  </w:num>
  <w:num w:numId="136">
    <w:abstractNumId w:val="7"/>
  </w:num>
  <w:num w:numId="137">
    <w:abstractNumId w:val="7"/>
  </w:num>
  <w:num w:numId="138">
    <w:abstractNumId w:val="7"/>
  </w:num>
  <w:num w:numId="139">
    <w:abstractNumId w:val="7"/>
  </w:num>
  <w:num w:numId="140">
    <w:abstractNumId w:val="7"/>
  </w:num>
  <w:num w:numId="141">
    <w:abstractNumId w:val="7"/>
  </w:num>
  <w:num w:numId="142">
    <w:abstractNumId w:val="7"/>
  </w:num>
  <w:num w:numId="143">
    <w:abstractNumId w:val="7"/>
  </w:num>
  <w:num w:numId="144">
    <w:abstractNumId w:val="7"/>
  </w:num>
  <w:num w:numId="145">
    <w:abstractNumId w:val="7"/>
  </w:num>
  <w:num w:numId="146">
    <w:abstractNumId w:val="7"/>
  </w:num>
  <w:num w:numId="147">
    <w:abstractNumId w:val="7"/>
  </w:num>
  <w:num w:numId="148">
    <w:abstractNumId w:val="7"/>
  </w:num>
  <w:num w:numId="149">
    <w:abstractNumId w:val="7"/>
  </w:num>
  <w:num w:numId="150">
    <w:abstractNumId w:val="7"/>
  </w:num>
  <w:num w:numId="151">
    <w:abstractNumId w:val="7"/>
  </w:num>
  <w:num w:numId="152">
    <w:abstractNumId w:val="7"/>
  </w:num>
  <w:num w:numId="153">
    <w:abstractNumId w:val="7"/>
  </w:num>
  <w:num w:numId="154">
    <w:abstractNumId w:val="7"/>
  </w:num>
  <w:num w:numId="155">
    <w:abstractNumId w:val="7"/>
  </w:num>
  <w:num w:numId="156">
    <w:abstractNumId w:val="7"/>
  </w:num>
  <w:num w:numId="157">
    <w:abstractNumId w:val="7"/>
  </w:num>
  <w:num w:numId="158">
    <w:abstractNumId w:val="7"/>
  </w:num>
  <w:num w:numId="159">
    <w:abstractNumId w:val="7"/>
  </w:num>
  <w:num w:numId="160">
    <w:abstractNumId w:val="7"/>
  </w:num>
  <w:num w:numId="161">
    <w:abstractNumId w:val="7"/>
  </w:num>
  <w:num w:numId="162">
    <w:abstractNumId w:val="7"/>
  </w:num>
  <w:num w:numId="163">
    <w:abstractNumId w:val="7"/>
  </w:num>
  <w:num w:numId="164">
    <w:abstractNumId w:val="7"/>
  </w:num>
  <w:num w:numId="165">
    <w:abstractNumId w:val="7"/>
  </w:num>
  <w:num w:numId="166">
    <w:abstractNumId w:val="7"/>
  </w:num>
  <w:num w:numId="167">
    <w:abstractNumId w:val="7"/>
  </w:num>
  <w:num w:numId="16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9">
    <w:abstractNumId w:val="7"/>
  </w:num>
  <w:num w:numId="17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1">
    <w:abstractNumId w:val="12"/>
  </w:num>
  <w:num w:numId="17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4">
    <w:abstractNumId w:val="13"/>
  </w:num>
  <w:num w:numId="175">
    <w:abstractNumId w:val="22"/>
  </w:num>
  <w:num w:numId="176">
    <w:abstractNumId w:val="3"/>
  </w:num>
  <w:num w:numId="177">
    <w:abstractNumId w:val="9"/>
  </w:num>
  <w:num w:numId="178">
    <w:abstractNumId w:val="7"/>
  </w:num>
  <w:num w:numId="179">
    <w:abstractNumId w:val="17"/>
  </w:num>
  <w:num w:numId="180">
    <w:abstractNumId w:val="7"/>
  </w:num>
  <w:num w:numId="181">
    <w:abstractNumId w:val="18"/>
  </w:num>
  <w:num w:numId="182">
    <w:abstractNumId w:val="14"/>
  </w:num>
  <w:num w:numId="183">
    <w:abstractNumId w:val="7"/>
  </w:num>
  <w:num w:numId="184">
    <w:abstractNumId w:val="7"/>
  </w:num>
  <w:num w:numId="185">
    <w:abstractNumId w:val="7"/>
  </w:num>
  <w:num w:numId="186">
    <w:abstractNumId w:val="7"/>
  </w:num>
  <w:num w:numId="187">
    <w:abstractNumId w:val="7"/>
  </w:num>
  <w:num w:numId="188">
    <w:abstractNumId w:val="7"/>
  </w:num>
  <w:num w:numId="189">
    <w:abstractNumId w:val="7"/>
  </w:num>
  <w:num w:numId="19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1">
    <w:abstractNumId w:val="21"/>
  </w:num>
  <w:num w:numId="192">
    <w:abstractNumId w:val="4"/>
  </w:num>
  <w:num w:numId="193">
    <w:abstractNumId w:val="1"/>
  </w:num>
  <w:num w:numId="194">
    <w:abstractNumId w:val="23"/>
  </w:num>
  <w:num w:numId="19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6">
    <w:abstractNumId w:val="5"/>
  </w:num>
  <w:num w:numId="197">
    <w:abstractNumId w:val="29"/>
  </w:num>
  <w:num w:numId="198">
    <w:abstractNumId w:val="30"/>
  </w:num>
  <w:numIdMacAtCleanup w:val="19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1" w:cryptProviderType="rsaAES" w:cryptAlgorithmClass="hash" w:cryptAlgorithmType="typeAny" w:cryptAlgorithmSid="14" w:cryptSpinCount="100000" w:hash="kqOynJ35GuLF7bzqoOiyt/OtliOzIqSzTj43OTMySdyt68siO7DsJnlWITMeIMxkxmdx/sY8tS+muIaRZv4rxw==" w:salt="evfBwwtOFeJMlOhVorYNtw=="/>
  <w:defaultTabStop w:val="720"/>
  <w:hyphenationZone w:val="425"/>
  <w:evenAndOddHeaders/>
  <w:noPunctuationKerning/>
  <w:characterSpacingControl w:val="doNotCompress"/>
  <w:hdrShapeDefaults>
    <o:shapedefaults v:ext="edit" spidmax="2049">
      <o:colormru v:ext="edit" colors="#e2c681,#903"/>
    </o:shapedefaults>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06858"/>
    <w:rsid w:val="000002F1"/>
    <w:rsid w:val="000005DF"/>
    <w:rsid w:val="0000191C"/>
    <w:rsid w:val="00004B15"/>
    <w:rsid w:val="0000570F"/>
    <w:rsid w:val="00007E02"/>
    <w:rsid w:val="00012C46"/>
    <w:rsid w:val="000131E6"/>
    <w:rsid w:val="0001356D"/>
    <w:rsid w:val="00013AD0"/>
    <w:rsid w:val="000146EC"/>
    <w:rsid w:val="00015F59"/>
    <w:rsid w:val="00021748"/>
    <w:rsid w:val="00023B41"/>
    <w:rsid w:val="000241F2"/>
    <w:rsid w:val="0002551D"/>
    <w:rsid w:val="00030042"/>
    <w:rsid w:val="00032E72"/>
    <w:rsid w:val="00033F39"/>
    <w:rsid w:val="000340B6"/>
    <w:rsid w:val="0003435D"/>
    <w:rsid w:val="00035024"/>
    <w:rsid w:val="0003595A"/>
    <w:rsid w:val="0003767A"/>
    <w:rsid w:val="00042453"/>
    <w:rsid w:val="00043505"/>
    <w:rsid w:val="00044D5A"/>
    <w:rsid w:val="000463E6"/>
    <w:rsid w:val="000546B0"/>
    <w:rsid w:val="00056E7A"/>
    <w:rsid w:val="00056FB4"/>
    <w:rsid w:val="00060394"/>
    <w:rsid w:val="00062527"/>
    <w:rsid w:val="0006309D"/>
    <w:rsid w:val="00065DC7"/>
    <w:rsid w:val="00066798"/>
    <w:rsid w:val="000703C0"/>
    <w:rsid w:val="00070A69"/>
    <w:rsid w:val="00073D6C"/>
    <w:rsid w:val="00074C4A"/>
    <w:rsid w:val="00076490"/>
    <w:rsid w:val="0008188C"/>
    <w:rsid w:val="00083E99"/>
    <w:rsid w:val="00085670"/>
    <w:rsid w:val="00086E6F"/>
    <w:rsid w:val="00087BBB"/>
    <w:rsid w:val="00091745"/>
    <w:rsid w:val="000961DC"/>
    <w:rsid w:val="00096B5C"/>
    <w:rsid w:val="000A04CB"/>
    <w:rsid w:val="000A1147"/>
    <w:rsid w:val="000A3681"/>
    <w:rsid w:val="000A3BAE"/>
    <w:rsid w:val="000A55CD"/>
    <w:rsid w:val="000A6A92"/>
    <w:rsid w:val="000B16F5"/>
    <w:rsid w:val="000B360A"/>
    <w:rsid w:val="000B4330"/>
    <w:rsid w:val="000B475B"/>
    <w:rsid w:val="000B4962"/>
    <w:rsid w:val="000B4B77"/>
    <w:rsid w:val="000B5D22"/>
    <w:rsid w:val="000C4625"/>
    <w:rsid w:val="000C4D8E"/>
    <w:rsid w:val="000C4E3D"/>
    <w:rsid w:val="000C69D6"/>
    <w:rsid w:val="000D2148"/>
    <w:rsid w:val="000D3038"/>
    <w:rsid w:val="000D46ED"/>
    <w:rsid w:val="000D78F1"/>
    <w:rsid w:val="000D7A4A"/>
    <w:rsid w:val="000E1364"/>
    <w:rsid w:val="000E2CE6"/>
    <w:rsid w:val="000E58BC"/>
    <w:rsid w:val="000E5C8C"/>
    <w:rsid w:val="000E6B8A"/>
    <w:rsid w:val="000E6CA5"/>
    <w:rsid w:val="000F1D01"/>
    <w:rsid w:val="00100619"/>
    <w:rsid w:val="00103A89"/>
    <w:rsid w:val="00104380"/>
    <w:rsid w:val="0010468C"/>
    <w:rsid w:val="0010541F"/>
    <w:rsid w:val="00106EE3"/>
    <w:rsid w:val="0010788F"/>
    <w:rsid w:val="00112177"/>
    <w:rsid w:val="001122FF"/>
    <w:rsid w:val="00112793"/>
    <w:rsid w:val="00112FD3"/>
    <w:rsid w:val="00115418"/>
    <w:rsid w:val="00116B8C"/>
    <w:rsid w:val="0012040B"/>
    <w:rsid w:val="001204B4"/>
    <w:rsid w:val="00120CB2"/>
    <w:rsid w:val="00122C3C"/>
    <w:rsid w:val="00124C3F"/>
    <w:rsid w:val="001256F1"/>
    <w:rsid w:val="00125BF0"/>
    <w:rsid w:val="00126B57"/>
    <w:rsid w:val="00126DAF"/>
    <w:rsid w:val="00127380"/>
    <w:rsid w:val="0013375D"/>
    <w:rsid w:val="00134BE2"/>
    <w:rsid w:val="00134F65"/>
    <w:rsid w:val="00135657"/>
    <w:rsid w:val="00135775"/>
    <w:rsid w:val="00140410"/>
    <w:rsid w:val="00141137"/>
    <w:rsid w:val="00143638"/>
    <w:rsid w:val="00144A5D"/>
    <w:rsid w:val="0014718E"/>
    <w:rsid w:val="00150822"/>
    <w:rsid w:val="001533D6"/>
    <w:rsid w:val="00154EEB"/>
    <w:rsid w:val="00157EFE"/>
    <w:rsid w:val="00160C57"/>
    <w:rsid w:val="00163811"/>
    <w:rsid w:val="00166DEB"/>
    <w:rsid w:val="001707E0"/>
    <w:rsid w:val="0017243C"/>
    <w:rsid w:val="00174723"/>
    <w:rsid w:val="00176179"/>
    <w:rsid w:val="00186451"/>
    <w:rsid w:val="00190A5B"/>
    <w:rsid w:val="00195AB6"/>
    <w:rsid w:val="00195B6A"/>
    <w:rsid w:val="001A55D9"/>
    <w:rsid w:val="001B1593"/>
    <w:rsid w:val="001B3752"/>
    <w:rsid w:val="001B4B75"/>
    <w:rsid w:val="001B7B3B"/>
    <w:rsid w:val="001C0DFA"/>
    <w:rsid w:val="001C7D01"/>
    <w:rsid w:val="001D04AD"/>
    <w:rsid w:val="001D15F6"/>
    <w:rsid w:val="001D54F6"/>
    <w:rsid w:val="001E0707"/>
    <w:rsid w:val="001E1AA9"/>
    <w:rsid w:val="001E28BF"/>
    <w:rsid w:val="001F5283"/>
    <w:rsid w:val="001F77DA"/>
    <w:rsid w:val="00200128"/>
    <w:rsid w:val="00202CAE"/>
    <w:rsid w:val="002053A6"/>
    <w:rsid w:val="00205B70"/>
    <w:rsid w:val="0020608B"/>
    <w:rsid w:val="0020614A"/>
    <w:rsid w:val="002062B0"/>
    <w:rsid w:val="002068E4"/>
    <w:rsid w:val="00206AA4"/>
    <w:rsid w:val="0021111F"/>
    <w:rsid w:val="0021125E"/>
    <w:rsid w:val="002129CC"/>
    <w:rsid w:val="00213723"/>
    <w:rsid w:val="00213C58"/>
    <w:rsid w:val="00214DF7"/>
    <w:rsid w:val="002151A7"/>
    <w:rsid w:val="00215751"/>
    <w:rsid w:val="002163B4"/>
    <w:rsid w:val="00216B01"/>
    <w:rsid w:val="002178ED"/>
    <w:rsid w:val="002234E5"/>
    <w:rsid w:val="002250B1"/>
    <w:rsid w:val="002251F8"/>
    <w:rsid w:val="00225A66"/>
    <w:rsid w:val="00226C89"/>
    <w:rsid w:val="0022751C"/>
    <w:rsid w:val="00233C8E"/>
    <w:rsid w:val="0023549D"/>
    <w:rsid w:val="00236FAA"/>
    <w:rsid w:val="00237007"/>
    <w:rsid w:val="0023732A"/>
    <w:rsid w:val="00240126"/>
    <w:rsid w:val="00243D2C"/>
    <w:rsid w:val="002458AE"/>
    <w:rsid w:val="0024699D"/>
    <w:rsid w:val="00247003"/>
    <w:rsid w:val="00247DD3"/>
    <w:rsid w:val="002502D6"/>
    <w:rsid w:val="002507D3"/>
    <w:rsid w:val="0025380F"/>
    <w:rsid w:val="0025700E"/>
    <w:rsid w:val="00261888"/>
    <w:rsid w:val="0026659A"/>
    <w:rsid w:val="00274661"/>
    <w:rsid w:val="00275085"/>
    <w:rsid w:val="00275110"/>
    <w:rsid w:val="002754F4"/>
    <w:rsid w:val="00275688"/>
    <w:rsid w:val="00275760"/>
    <w:rsid w:val="00280E07"/>
    <w:rsid w:val="002866CD"/>
    <w:rsid w:val="002879F3"/>
    <w:rsid w:val="00287AD7"/>
    <w:rsid w:val="00287CA8"/>
    <w:rsid w:val="00294006"/>
    <w:rsid w:val="00294661"/>
    <w:rsid w:val="002947F1"/>
    <w:rsid w:val="00296C6D"/>
    <w:rsid w:val="00296D3A"/>
    <w:rsid w:val="002975EB"/>
    <w:rsid w:val="002977CC"/>
    <w:rsid w:val="002A0AF0"/>
    <w:rsid w:val="002A1770"/>
    <w:rsid w:val="002A1E2F"/>
    <w:rsid w:val="002A24B9"/>
    <w:rsid w:val="002A2FC5"/>
    <w:rsid w:val="002A3A77"/>
    <w:rsid w:val="002B2FED"/>
    <w:rsid w:val="002B726B"/>
    <w:rsid w:val="002B785C"/>
    <w:rsid w:val="002C2668"/>
    <w:rsid w:val="002C29C8"/>
    <w:rsid w:val="002C3D06"/>
    <w:rsid w:val="002C4452"/>
    <w:rsid w:val="002C575A"/>
    <w:rsid w:val="002D6387"/>
    <w:rsid w:val="002E062F"/>
    <w:rsid w:val="002E59C9"/>
    <w:rsid w:val="002E621E"/>
    <w:rsid w:val="002E6684"/>
    <w:rsid w:val="002F128B"/>
    <w:rsid w:val="002F264F"/>
    <w:rsid w:val="002F2DC1"/>
    <w:rsid w:val="002F5374"/>
    <w:rsid w:val="002F674C"/>
    <w:rsid w:val="00300C69"/>
    <w:rsid w:val="00302B85"/>
    <w:rsid w:val="00303BEA"/>
    <w:rsid w:val="00303F03"/>
    <w:rsid w:val="003114DB"/>
    <w:rsid w:val="00311B81"/>
    <w:rsid w:val="0031202C"/>
    <w:rsid w:val="00315126"/>
    <w:rsid w:val="00315758"/>
    <w:rsid w:val="00316F5C"/>
    <w:rsid w:val="00317AAA"/>
    <w:rsid w:val="003222FA"/>
    <w:rsid w:val="00322C76"/>
    <w:rsid w:val="00323987"/>
    <w:rsid w:val="00323C2E"/>
    <w:rsid w:val="00323C81"/>
    <w:rsid w:val="00323DE3"/>
    <w:rsid w:val="0032625F"/>
    <w:rsid w:val="00326D27"/>
    <w:rsid w:val="003279C0"/>
    <w:rsid w:val="0033014B"/>
    <w:rsid w:val="00332B0B"/>
    <w:rsid w:val="00332F00"/>
    <w:rsid w:val="00335306"/>
    <w:rsid w:val="00335331"/>
    <w:rsid w:val="003378C6"/>
    <w:rsid w:val="00342863"/>
    <w:rsid w:val="00343099"/>
    <w:rsid w:val="003437D8"/>
    <w:rsid w:val="00343B02"/>
    <w:rsid w:val="00344524"/>
    <w:rsid w:val="00344CEF"/>
    <w:rsid w:val="0034666E"/>
    <w:rsid w:val="003466D0"/>
    <w:rsid w:val="00346BCC"/>
    <w:rsid w:val="003478D7"/>
    <w:rsid w:val="00347E63"/>
    <w:rsid w:val="00351390"/>
    <w:rsid w:val="00355B86"/>
    <w:rsid w:val="0035608E"/>
    <w:rsid w:val="00356301"/>
    <w:rsid w:val="00363FE4"/>
    <w:rsid w:val="00365A32"/>
    <w:rsid w:val="003705F6"/>
    <w:rsid w:val="003709F5"/>
    <w:rsid w:val="00371533"/>
    <w:rsid w:val="00371751"/>
    <w:rsid w:val="003739E6"/>
    <w:rsid w:val="00374874"/>
    <w:rsid w:val="00375A06"/>
    <w:rsid w:val="00377D75"/>
    <w:rsid w:val="00381351"/>
    <w:rsid w:val="0038187E"/>
    <w:rsid w:val="00382BB1"/>
    <w:rsid w:val="003846BF"/>
    <w:rsid w:val="00384CD6"/>
    <w:rsid w:val="00391F83"/>
    <w:rsid w:val="00394746"/>
    <w:rsid w:val="0039551B"/>
    <w:rsid w:val="0039570D"/>
    <w:rsid w:val="0039636B"/>
    <w:rsid w:val="003A16CA"/>
    <w:rsid w:val="003B0016"/>
    <w:rsid w:val="003B134F"/>
    <w:rsid w:val="003B1F1E"/>
    <w:rsid w:val="003B21A4"/>
    <w:rsid w:val="003B2D4B"/>
    <w:rsid w:val="003B7013"/>
    <w:rsid w:val="003B7DE6"/>
    <w:rsid w:val="003C0380"/>
    <w:rsid w:val="003C2F86"/>
    <w:rsid w:val="003C41AC"/>
    <w:rsid w:val="003C6D9A"/>
    <w:rsid w:val="003C72F6"/>
    <w:rsid w:val="003C799D"/>
    <w:rsid w:val="003C7E26"/>
    <w:rsid w:val="003D3EF0"/>
    <w:rsid w:val="003D4028"/>
    <w:rsid w:val="003D4DD9"/>
    <w:rsid w:val="003D59B0"/>
    <w:rsid w:val="003D7B7C"/>
    <w:rsid w:val="003E1E0B"/>
    <w:rsid w:val="003F20D7"/>
    <w:rsid w:val="003F3C44"/>
    <w:rsid w:val="003F5CBD"/>
    <w:rsid w:val="00401998"/>
    <w:rsid w:val="0040223C"/>
    <w:rsid w:val="00402D48"/>
    <w:rsid w:val="004074EA"/>
    <w:rsid w:val="004077E0"/>
    <w:rsid w:val="00407879"/>
    <w:rsid w:val="00407C10"/>
    <w:rsid w:val="00410552"/>
    <w:rsid w:val="00410CA3"/>
    <w:rsid w:val="00410E58"/>
    <w:rsid w:val="004123EC"/>
    <w:rsid w:val="004165C3"/>
    <w:rsid w:val="004173CC"/>
    <w:rsid w:val="0041746F"/>
    <w:rsid w:val="0042102E"/>
    <w:rsid w:val="004217FD"/>
    <w:rsid w:val="004279F1"/>
    <w:rsid w:val="0043020B"/>
    <w:rsid w:val="004314D6"/>
    <w:rsid w:val="0043557C"/>
    <w:rsid w:val="004363E5"/>
    <w:rsid w:val="00436874"/>
    <w:rsid w:val="004412EA"/>
    <w:rsid w:val="00442030"/>
    <w:rsid w:val="0045035E"/>
    <w:rsid w:val="00450629"/>
    <w:rsid w:val="00450E77"/>
    <w:rsid w:val="00452466"/>
    <w:rsid w:val="00452AFA"/>
    <w:rsid w:val="004567DF"/>
    <w:rsid w:val="004569C6"/>
    <w:rsid w:val="00456D17"/>
    <w:rsid w:val="00456FAE"/>
    <w:rsid w:val="00460220"/>
    <w:rsid w:val="004605E5"/>
    <w:rsid w:val="00461155"/>
    <w:rsid w:val="00461D98"/>
    <w:rsid w:val="004624D8"/>
    <w:rsid w:val="004635C9"/>
    <w:rsid w:val="00465D6E"/>
    <w:rsid w:val="00471F19"/>
    <w:rsid w:val="00473744"/>
    <w:rsid w:val="0047674E"/>
    <w:rsid w:val="00482873"/>
    <w:rsid w:val="004902F1"/>
    <w:rsid w:val="004929BF"/>
    <w:rsid w:val="00497449"/>
    <w:rsid w:val="004A139A"/>
    <w:rsid w:val="004A3CB6"/>
    <w:rsid w:val="004A3E06"/>
    <w:rsid w:val="004A42F8"/>
    <w:rsid w:val="004A430C"/>
    <w:rsid w:val="004A6226"/>
    <w:rsid w:val="004A7F95"/>
    <w:rsid w:val="004B0937"/>
    <w:rsid w:val="004B23A4"/>
    <w:rsid w:val="004B33CE"/>
    <w:rsid w:val="004B4674"/>
    <w:rsid w:val="004B52CA"/>
    <w:rsid w:val="004B6F45"/>
    <w:rsid w:val="004B7EAB"/>
    <w:rsid w:val="004C0B9E"/>
    <w:rsid w:val="004C0EC2"/>
    <w:rsid w:val="004C62B4"/>
    <w:rsid w:val="004D152A"/>
    <w:rsid w:val="004D22EF"/>
    <w:rsid w:val="004D51E7"/>
    <w:rsid w:val="004D6075"/>
    <w:rsid w:val="004D7C8E"/>
    <w:rsid w:val="004E2C37"/>
    <w:rsid w:val="004E3DE6"/>
    <w:rsid w:val="004E4B6C"/>
    <w:rsid w:val="004E57BE"/>
    <w:rsid w:val="004F018C"/>
    <w:rsid w:val="004F0A42"/>
    <w:rsid w:val="004F19CC"/>
    <w:rsid w:val="004F4F91"/>
    <w:rsid w:val="004F5E80"/>
    <w:rsid w:val="004F63E9"/>
    <w:rsid w:val="00500B33"/>
    <w:rsid w:val="0050488D"/>
    <w:rsid w:val="00505D43"/>
    <w:rsid w:val="00506878"/>
    <w:rsid w:val="00510019"/>
    <w:rsid w:val="00511A45"/>
    <w:rsid w:val="00513790"/>
    <w:rsid w:val="00516383"/>
    <w:rsid w:val="00520723"/>
    <w:rsid w:val="00520F4F"/>
    <w:rsid w:val="00521BB1"/>
    <w:rsid w:val="00526526"/>
    <w:rsid w:val="0052734B"/>
    <w:rsid w:val="00534842"/>
    <w:rsid w:val="0053686B"/>
    <w:rsid w:val="00540A14"/>
    <w:rsid w:val="00541101"/>
    <w:rsid w:val="00542F0A"/>
    <w:rsid w:val="005438D9"/>
    <w:rsid w:val="00544974"/>
    <w:rsid w:val="0054563D"/>
    <w:rsid w:val="00546B22"/>
    <w:rsid w:val="00546E0C"/>
    <w:rsid w:val="0054708B"/>
    <w:rsid w:val="00550AB2"/>
    <w:rsid w:val="00551367"/>
    <w:rsid w:val="00551766"/>
    <w:rsid w:val="00552225"/>
    <w:rsid w:val="00553F9D"/>
    <w:rsid w:val="005562D4"/>
    <w:rsid w:val="00560464"/>
    <w:rsid w:val="00561098"/>
    <w:rsid w:val="00561632"/>
    <w:rsid w:val="0056230F"/>
    <w:rsid w:val="00565827"/>
    <w:rsid w:val="00570662"/>
    <w:rsid w:val="00571FE7"/>
    <w:rsid w:val="0057404C"/>
    <w:rsid w:val="00575203"/>
    <w:rsid w:val="00576CD1"/>
    <w:rsid w:val="00582E32"/>
    <w:rsid w:val="005831E9"/>
    <w:rsid w:val="005878EE"/>
    <w:rsid w:val="00594AAF"/>
    <w:rsid w:val="00595693"/>
    <w:rsid w:val="005A1279"/>
    <w:rsid w:val="005A4A22"/>
    <w:rsid w:val="005B0FAD"/>
    <w:rsid w:val="005B120A"/>
    <w:rsid w:val="005B125B"/>
    <w:rsid w:val="005B200B"/>
    <w:rsid w:val="005B3A24"/>
    <w:rsid w:val="005B4170"/>
    <w:rsid w:val="005B4423"/>
    <w:rsid w:val="005C1025"/>
    <w:rsid w:val="005C1BD2"/>
    <w:rsid w:val="005C3C61"/>
    <w:rsid w:val="005C435D"/>
    <w:rsid w:val="005C5C53"/>
    <w:rsid w:val="005C5CE3"/>
    <w:rsid w:val="005C65A8"/>
    <w:rsid w:val="005D0CAF"/>
    <w:rsid w:val="005D2634"/>
    <w:rsid w:val="005D5FAD"/>
    <w:rsid w:val="005D5FE1"/>
    <w:rsid w:val="005D7C60"/>
    <w:rsid w:val="005D7D00"/>
    <w:rsid w:val="005E1A07"/>
    <w:rsid w:val="005E25D0"/>
    <w:rsid w:val="005E3E39"/>
    <w:rsid w:val="005E7EB2"/>
    <w:rsid w:val="005E7F64"/>
    <w:rsid w:val="005F0BD6"/>
    <w:rsid w:val="005F1DF3"/>
    <w:rsid w:val="005F38B9"/>
    <w:rsid w:val="005F3FE5"/>
    <w:rsid w:val="005F5BDD"/>
    <w:rsid w:val="005F5FA4"/>
    <w:rsid w:val="005F68D8"/>
    <w:rsid w:val="005F74EC"/>
    <w:rsid w:val="00600BF6"/>
    <w:rsid w:val="00601AEA"/>
    <w:rsid w:val="00601DB1"/>
    <w:rsid w:val="00603238"/>
    <w:rsid w:val="00605F11"/>
    <w:rsid w:val="00611D39"/>
    <w:rsid w:val="0061260D"/>
    <w:rsid w:val="006159EB"/>
    <w:rsid w:val="00617C20"/>
    <w:rsid w:val="00621F22"/>
    <w:rsid w:val="00623757"/>
    <w:rsid w:val="00632016"/>
    <w:rsid w:val="006322BB"/>
    <w:rsid w:val="006348DB"/>
    <w:rsid w:val="006375D0"/>
    <w:rsid w:val="006417E0"/>
    <w:rsid w:val="00642DCE"/>
    <w:rsid w:val="00654969"/>
    <w:rsid w:val="00661711"/>
    <w:rsid w:val="0066359B"/>
    <w:rsid w:val="00663A66"/>
    <w:rsid w:val="00665033"/>
    <w:rsid w:val="00666112"/>
    <w:rsid w:val="006667EC"/>
    <w:rsid w:val="00666F82"/>
    <w:rsid w:val="0067090E"/>
    <w:rsid w:val="00671E14"/>
    <w:rsid w:val="00672380"/>
    <w:rsid w:val="0067308D"/>
    <w:rsid w:val="006750DB"/>
    <w:rsid w:val="00675424"/>
    <w:rsid w:val="006756CE"/>
    <w:rsid w:val="006775AC"/>
    <w:rsid w:val="00682085"/>
    <w:rsid w:val="0068383C"/>
    <w:rsid w:val="0068418B"/>
    <w:rsid w:val="00684B44"/>
    <w:rsid w:val="006851AD"/>
    <w:rsid w:val="006915AE"/>
    <w:rsid w:val="006936EC"/>
    <w:rsid w:val="00694A8C"/>
    <w:rsid w:val="00696562"/>
    <w:rsid w:val="006A0FFD"/>
    <w:rsid w:val="006A22B9"/>
    <w:rsid w:val="006A27D3"/>
    <w:rsid w:val="006A30A6"/>
    <w:rsid w:val="006A3B25"/>
    <w:rsid w:val="006A5B02"/>
    <w:rsid w:val="006A71B5"/>
    <w:rsid w:val="006A7764"/>
    <w:rsid w:val="006B0BE7"/>
    <w:rsid w:val="006C270C"/>
    <w:rsid w:val="006C28B5"/>
    <w:rsid w:val="006C572E"/>
    <w:rsid w:val="006D2464"/>
    <w:rsid w:val="006D56C1"/>
    <w:rsid w:val="006D5E2A"/>
    <w:rsid w:val="006D5F44"/>
    <w:rsid w:val="006D68C4"/>
    <w:rsid w:val="006D7690"/>
    <w:rsid w:val="006E2236"/>
    <w:rsid w:val="006E420B"/>
    <w:rsid w:val="006E480D"/>
    <w:rsid w:val="006E60F9"/>
    <w:rsid w:val="006F0F47"/>
    <w:rsid w:val="006F2A7B"/>
    <w:rsid w:val="006F2DE2"/>
    <w:rsid w:val="006F3636"/>
    <w:rsid w:val="006F3A8A"/>
    <w:rsid w:val="006F3F66"/>
    <w:rsid w:val="006F4EC6"/>
    <w:rsid w:val="006F50A3"/>
    <w:rsid w:val="006F7A01"/>
    <w:rsid w:val="00700B97"/>
    <w:rsid w:val="00700D02"/>
    <w:rsid w:val="007014EE"/>
    <w:rsid w:val="007108BC"/>
    <w:rsid w:val="00711ABF"/>
    <w:rsid w:val="007138AE"/>
    <w:rsid w:val="0071702B"/>
    <w:rsid w:val="00723CE3"/>
    <w:rsid w:val="00731118"/>
    <w:rsid w:val="0073365E"/>
    <w:rsid w:val="00735E9C"/>
    <w:rsid w:val="00740C9E"/>
    <w:rsid w:val="00741E46"/>
    <w:rsid w:val="00743205"/>
    <w:rsid w:val="00744651"/>
    <w:rsid w:val="00751BE7"/>
    <w:rsid w:val="00752878"/>
    <w:rsid w:val="0075665B"/>
    <w:rsid w:val="007605E0"/>
    <w:rsid w:val="00762A31"/>
    <w:rsid w:val="007657FA"/>
    <w:rsid w:val="0076640F"/>
    <w:rsid w:val="00766BAF"/>
    <w:rsid w:val="00770BA9"/>
    <w:rsid w:val="00771598"/>
    <w:rsid w:val="00771DA9"/>
    <w:rsid w:val="00772128"/>
    <w:rsid w:val="00775C05"/>
    <w:rsid w:val="00777B9A"/>
    <w:rsid w:val="00777EB2"/>
    <w:rsid w:val="0078363A"/>
    <w:rsid w:val="007873C8"/>
    <w:rsid w:val="00787F3C"/>
    <w:rsid w:val="0079366C"/>
    <w:rsid w:val="0079622F"/>
    <w:rsid w:val="00796675"/>
    <w:rsid w:val="00796F3E"/>
    <w:rsid w:val="007972B8"/>
    <w:rsid w:val="007A2B84"/>
    <w:rsid w:val="007A37C3"/>
    <w:rsid w:val="007A3978"/>
    <w:rsid w:val="007A7BD6"/>
    <w:rsid w:val="007B1524"/>
    <w:rsid w:val="007B182B"/>
    <w:rsid w:val="007B3285"/>
    <w:rsid w:val="007B6DB8"/>
    <w:rsid w:val="007C3EC7"/>
    <w:rsid w:val="007C5335"/>
    <w:rsid w:val="007C7813"/>
    <w:rsid w:val="007D0D81"/>
    <w:rsid w:val="007D2470"/>
    <w:rsid w:val="007D6567"/>
    <w:rsid w:val="007E00E6"/>
    <w:rsid w:val="007E0A20"/>
    <w:rsid w:val="007E62E9"/>
    <w:rsid w:val="007E6D58"/>
    <w:rsid w:val="007F4CA4"/>
    <w:rsid w:val="007F7DBA"/>
    <w:rsid w:val="00800E39"/>
    <w:rsid w:val="00801765"/>
    <w:rsid w:val="00801998"/>
    <w:rsid w:val="00802534"/>
    <w:rsid w:val="0080346F"/>
    <w:rsid w:val="00804A5E"/>
    <w:rsid w:val="00805C62"/>
    <w:rsid w:val="0081099A"/>
    <w:rsid w:val="00812364"/>
    <w:rsid w:val="008127D4"/>
    <w:rsid w:val="00817D0F"/>
    <w:rsid w:val="00821043"/>
    <w:rsid w:val="00821948"/>
    <w:rsid w:val="00825CF9"/>
    <w:rsid w:val="00827F24"/>
    <w:rsid w:val="00831291"/>
    <w:rsid w:val="008356CC"/>
    <w:rsid w:val="00843102"/>
    <w:rsid w:val="008440CD"/>
    <w:rsid w:val="00845744"/>
    <w:rsid w:val="00854E0D"/>
    <w:rsid w:val="0085642D"/>
    <w:rsid w:val="00856AAD"/>
    <w:rsid w:val="0086109F"/>
    <w:rsid w:val="00861A5E"/>
    <w:rsid w:val="0086445A"/>
    <w:rsid w:val="00865F56"/>
    <w:rsid w:val="008720BD"/>
    <w:rsid w:val="0087245E"/>
    <w:rsid w:val="008724C8"/>
    <w:rsid w:val="00880273"/>
    <w:rsid w:val="00880A8E"/>
    <w:rsid w:val="008812DF"/>
    <w:rsid w:val="008821D9"/>
    <w:rsid w:val="00883578"/>
    <w:rsid w:val="008842A2"/>
    <w:rsid w:val="00890435"/>
    <w:rsid w:val="00890969"/>
    <w:rsid w:val="008915E3"/>
    <w:rsid w:val="00891B94"/>
    <w:rsid w:val="00893E9A"/>
    <w:rsid w:val="00896827"/>
    <w:rsid w:val="00897011"/>
    <w:rsid w:val="008A10A8"/>
    <w:rsid w:val="008A1DE1"/>
    <w:rsid w:val="008A58E2"/>
    <w:rsid w:val="008A5FED"/>
    <w:rsid w:val="008A72A0"/>
    <w:rsid w:val="008A7B51"/>
    <w:rsid w:val="008B042D"/>
    <w:rsid w:val="008B0CC5"/>
    <w:rsid w:val="008B20AF"/>
    <w:rsid w:val="008B2E36"/>
    <w:rsid w:val="008B6B98"/>
    <w:rsid w:val="008B7629"/>
    <w:rsid w:val="008C25C4"/>
    <w:rsid w:val="008C29AE"/>
    <w:rsid w:val="008C465B"/>
    <w:rsid w:val="008C5B68"/>
    <w:rsid w:val="008C68CA"/>
    <w:rsid w:val="008C6B42"/>
    <w:rsid w:val="008D4DA6"/>
    <w:rsid w:val="008D6BEB"/>
    <w:rsid w:val="008D74E7"/>
    <w:rsid w:val="008D7806"/>
    <w:rsid w:val="008E4E44"/>
    <w:rsid w:val="008E776C"/>
    <w:rsid w:val="008E78EF"/>
    <w:rsid w:val="008F3D42"/>
    <w:rsid w:val="008F4997"/>
    <w:rsid w:val="008F5515"/>
    <w:rsid w:val="0090015E"/>
    <w:rsid w:val="009015D7"/>
    <w:rsid w:val="009059C1"/>
    <w:rsid w:val="0090679C"/>
    <w:rsid w:val="00907253"/>
    <w:rsid w:val="00910A46"/>
    <w:rsid w:val="00914823"/>
    <w:rsid w:val="00920D9B"/>
    <w:rsid w:val="00921F23"/>
    <w:rsid w:val="00926F6E"/>
    <w:rsid w:val="00927A9B"/>
    <w:rsid w:val="009335A0"/>
    <w:rsid w:val="00933CB4"/>
    <w:rsid w:val="009352D8"/>
    <w:rsid w:val="0093562D"/>
    <w:rsid w:val="00936BE5"/>
    <w:rsid w:val="009378A9"/>
    <w:rsid w:val="00941D9E"/>
    <w:rsid w:val="00942D23"/>
    <w:rsid w:val="0094380F"/>
    <w:rsid w:val="00947313"/>
    <w:rsid w:val="00951FAE"/>
    <w:rsid w:val="0095267E"/>
    <w:rsid w:val="009543CA"/>
    <w:rsid w:val="009550B0"/>
    <w:rsid w:val="00956A4A"/>
    <w:rsid w:val="00956DE6"/>
    <w:rsid w:val="00957352"/>
    <w:rsid w:val="00961CCC"/>
    <w:rsid w:val="00962A66"/>
    <w:rsid w:val="0096672B"/>
    <w:rsid w:val="00970892"/>
    <w:rsid w:val="00970ABB"/>
    <w:rsid w:val="00970BE6"/>
    <w:rsid w:val="00972E5E"/>
    <w:rsid w:val="009756C4"/>
    <w:rsid w:val="00976E4F"/>
    <w:rsid w:val="00980E27"/>
    <w:rsid w:val="00981438"/>
    <w:rsid w:val="00981A04"/>
    <w:rsid w:val="00984588"/>
    <w:rsid w:val="0098527A"/>
    <w:rsid w:val="009872B5"/>
    <w:rsid w:val="0099055F"/>
    <w:rsid w:val="009921C5"/>
    <w:rsid w:val="009A0805"/>
    <w:rsid w:val="009A10B2"/>
    <w:rsid w:val="009A1287"/>
    <w:rsid w:val="009A766E"/>
    <w:rsid w:val="009A7D31"/>
    <w:rsid w:val="009B1BBB"/>
    <w:rsid w:val="009B1D80"/>
    <w:rsid w:val="009B2100"/>
    <w:rsid w:val="009B3192"/>
    <w:rsid w:val="009B6017"/>
    <w:rsid w:val="009C01AB"/>
    <w:rsid w:val="009C116C"/>
    <w:rsid w:val="009C3786"/>
    <w:rsid w:val="009C6A14"/>
    <w:rsid w:val="009D027B"/>
    <w:rsid w:val="009D139A"/>
    <w:rsid w:val="009D17A9"/>
    <w:rsid w:val="009D2F06"/>
    <w:rsid w:val="009D5418"/>
    <w:rsid w:val="009E0B02"/>
    <w:rsid w:val="009E10D8"/>
    <w:rsid w:val="009E2608"/>
    <w:rsid w:val="009E2A3D"/>
    <w:rsid w:val="009E419D"/>
    <w:rsid w:val="009E5A61"/>
    <w:rsid w:val="009E614A"/>
    <w:rsid w:val="009E65FA"/>
    <w:rsid w:val="009E6810"/>
    <w:rsid w:val="009F070C"/>
    <w:rsid w:val="009F08FD"/>
    <w:rsid w:val="009F0CE8"/>
    <w:rsid w:val="009F589D"/>
    <w:rsid w:val="009F6464"/>
    <w:rsid w:val="009F7721"/>
    <w:rsid w:val="009F7929"/>
    <w:rsid w:val="00A0021A"/>
    <w:rsid w:val="00A024A8"/>
    <w:rsid w:val="00A02B64"/>
    <w:rsid w:val="00A044DE"/>
    <w:rsid w:val="00A0648D"/>
    <w:rsid w:val="00A0750F"/>
    <w:rsid w:val="00A07CF6"/>
    <w:rsid w:val="00A112BC"/>
    <w:rsid w:val="00A122B5"/>
    <w:rsid w:val="00A12C49"/>
    <w:rsid w:val="00A13377"/>
    <w:rsid w:val="00A16755"/>
    <w:rsid w:val="00A1778F"/>
    <w:rsid w:val="00A312F2"/>
    <w:rsid w:val="00A33055"/>
    <w:rsid w:val="00A33179"/>
    <w:rsid w:val="00A34775"/>
    <w:rsid w:val="00A37EE3"/>
    <w:rsid w:val="00A40DEC"/>
    <w:rsid w:val="00A40EE9"/>
    <w:rsid w:val="00A41F60"/>
    <w:rsid w:val="00A42693"/>
    <w:rsid w:val="00A45B21"/>
    <w:rsid w:val="00A47C98"/>
    <w:rsid w:val="00A54BF3"/>
    <w:rsid w:val="00A55A62"/>
    <w:rsid w:val="00A56371"/>
    <w:rsid w:val="00A57C0E"/>
    <w:rsid w:val="00A57F75"/>
    <w:rsid w:val="00A62DBD"/>
    <w:rsid w:val="00A64415"/>
    <w:rsid w:val="00A67C8C"/>
    <w:rsid w:val="00A7223B"/>
    <w:rsid w:val="00A734AD"/>
    <w:rsid w:val="00A767C9"/>
    <w:rsid w:val="00A77883"/>
    <w:rsid w:val="00A80573"/>
    <w:rsid w:val="00A8105B"/>
    <w:rsid w:val="00A81122"/>
    <w:rsid w:val="00A81C39"/>
    <w:rsid w:val="00A839C7"/>
    <w:rsid w:val="00A87D7C"/>
    <w:rsid w:val="00A87F73"/>
    <w:rsid w:val="00A923BB"/>
    <w:rsid w:val="00A93AB8"/>
    <w:rsid w:val="00A94D74"/>
    <w:rsid w:val="00A9525A"/>
    <w:rsid w:val="00A96F8C"/>
    <w:rsid w:val="00A97A7A"/>
    <w:rsid w:val="00AA1273"/>
    <w:rsid w:val="00AA1C69"/>
    <w:rsid w:val="00AA5EF4"/>
    <w:rsid w:val="00AA64C6"/>
    <w:rsid w:val="00AA6C0A"/>
    <w:rsid w:val="00AB035C"/>
    <w:rsid w:val="00AB4084"/>
    <w:rsid w:val="00AB4FD9"/>
    <w:rsid w:val="00AB6065"/>
    <w:rsid w:val="00AB6913"/>
    <w:rsid w:val="00AB6A97"/>
    <w:rsid w:val="00AB7CB2"/>
    <w:rsid w:val="00AC45DC"/>
    <w:rsid w:val="00AC4692"/>
    <w:rsid w:val="00AC62DE"/>
    <w:rsid w:val="00AC6828"/>
    <w:rsid w:val="00AD02CF"/>
    <w:rsid w:val="00AD2235"/>
    <w:rsid w:val="00AD3331"/>
    <w:rsid w:val="00AD5511"/>
    <w:rsid w:val="00AD55F4"/>
    <w:rsid w:val="00AD5BAE"/>
    <w:rsid w:val="00AD6124"/>
    <w:rsid w:val="00AD6D66"/>
    <w:rsid w:val="00AE146A"/>
    <w:rsid w:val="00AE3C01"/>
    <w:rsid w:val="00AE3FE9"/>
    <w:rsid w:val="00AE6EB6"/>
    <w:rsid w:val="00AF121E"/>
    <w:rsid w:val="00AF1784"/>
    <w:rsid w:val="00AF1D34"/>
    <w:rsid w:val="00AF2C0C"/>
    <w:rsid w:val="00AF46B8"/>
    <w:rsid w:val="00B00841"/>
    <w:rsid w:val="00B07030"/>
    <w:rsid w:val="00B11424"/>
    <w:rsid w:val="00B1350E"/>
    <w:rsid w:val="00B14936"/>
    <w:rsid w:val="00B16A3A"/>
    <w:rsid w:val="00B17791"/>
    <w:rsid w:val="00B20803"/>
    <w:rsid w:val="00B20CEE"/>
    <w:rsid w:val="00B2170C"/>
    <w:rsid w:val="00B218FB"/>
    <w:rsid w:val="00B25698"/>
    <w:rsid w:val="00B27C4C"/>
    <w:rsid w:val="00B300A2"/>
    <w:rsid w:val="00B353AC"/>
    <w:rsid w:val="00B35DE4"/>
    <w:rsid w:val="00B37B67"/>
    <w:rsid w:val="00B401B2"/>
    <w:rsid w:val="00B40955"/>
    <w:rsid w:val="00B43454"/>
    <w:rsid w:val="00B50D94"/>
    <w:rsid w:val="00B512A8"/>
    <w:rsid w:val="00B521C1"/>
    <w:rsid w:val="00B5263A"/>
    <w:rsid w:val="00B610BC"/>
    <w:rsid w:val="00B61614"/>
    <w:rsid w:val="00B6271E"/>
    <w:rsid w:val="00B634EF"/>
    <w:rsid w:val="00B63B70"/>
    <w:rsid w:val="00B6403E"/>
    <w:rsid w:val="00B65F31"/>
    <w:rsid w:val="00B70179"/>
    <w:rsid w:val="00B70989"/>
    <w:rsid w:val="00B733F8"/>
    <w:rsid w:val="00B76B0A"/>
    <w:rsid w:val="00B809F8"/>
    <w:rsid w:val="00B81046"/>
    <w:rsid w:val="00B8561D"/>
    <w:rsid w:val="00B85DF3"/>
    <w:rsid w:val="00B86566"/>
    <w:rsid w:val="00B8706F"/>
    <w:rsid w:val="00B871BF"/>
    <w:rsid w:val="00B934D2"/>
    <w:rsid w:val="00B97232"/>
    <w:rsid w:val="00BA0119"/>
    <w:rsid w:val="00BA1C94"/>
    <w:rsid w:val="00BA1E63"/>
    <w:rsid w:val="00BA22D7"/>
    <w:rsid w:val="00BA4DB2"/>
    <w:rsid w:val="00BA5CCF"/>
    <w:rsid w:val="00BA6258"/>
    <w:rsid w:val="00BB07E0"/>
    <w:rsid w:val="00BB1558"/>
    <w:rsid w:val="00BB40C0"/>
    <w:rsid w:val="00BB5A8F"/>
    <w:rsid w:val="00BD2BB2"/>
    <w:rsid w:val="00BD38E0"/>
    <w:rsid w:val="00BD744C"/>
    <w:rsid w:val="00BD77A3"/>
    <w:rsid w:val="00BE1101"/>
    <w:rsid w:val="00BE110B"/>
    <w:rsid w:val="00BE244B"/>
    <w:rsid w:val="00BE46BC"/>
    <w:rsid w:val="00BE6575"/>
    <w:rsid w:val="00BE6AAD"/>
    <w:rsid w:val="00BE7FDF"/>
    <w:rsid w:val="00BF171D"/>
    <w:rsid w:val="00BF20F1"/>
    <w:rsid w:val="00BF24DF"/>
    <w:rsid w:val="00BF5F6B"/>
    <w:rsid w:val="00BF6544"/>
    <w:rsid w:val="00BF65E5"/>
    <w:rsid w:val="00C02B0F"/>
    <w:rsid w:val="00C04E6C"/>
    <w:rsid w:val="00C0532E"/>
    <w:rsid w:val="00C05DB5"/>
    <w:rsid w:val="00C0618F"/>
    <w:rsid w:val="00C06A59"/>
    <w:rsid w:val="00C07844"/>
    <w:rsid w:val="00C1064B"/>
    <w:rsid w:val="00C1402C"/>
    <w:rsid w:val="00C1530B"/>
    <w:rsid w:val="00C15CD9"/>
    <w:rsid w:val="00C15DEE"/>
    <w:rsid w:val="00C16580"/>
    <w:rsid w:val="00C2272F"/>
    <w:rsid w:val="00C22ACB"/>
    <w:rsid w:val="00C231ED"/>
    <w:rsid w:val="00C2425C"/>
    <w:rsid w:val="00C26565"/>
    <w:rsid w:val="00C26ABB"/>
    <w:rsid w:val="00C30400"/>
    <w:rsid w:val="00C31B12"/>
    <w:rsid w:val="00C3368F"/>
    <w:rsid w:val="00C35185"/>
    <w:rsid w:val="00C42D44"/>
    <w:rsid w:val="00C42D5E"/>
    <w:rsid w:val="00C447F2"/>
    <w:rsid w:val="00C50599"/>
    <w:rsid w:val="00C50BAC"/>
    <w:rsid w:val="00C50E52"/>
    <w:rsid w:val="00C510A0"/>
    <w:rsid w:val="00C52196"/>
    <w:rsid w:val="00C530F7"/>
    <w:rsid w:val="00C54E75"/>
    <w:rsid w:val="00C577FF"/>
    <w:rsid w:val="00C61D42"/>
    <w:rsid w:val="00C627DB"/>
    <w:rsid w:val="00C63A64"/>
    <w:rsid w:val="00C64D52"/>
    <w:rsid w:val="00C65F62"/>
    <w:rsid w:val="00C7252A"/>
    <w:rsid w:val="00C73473"/>
    <w:rsid w:val="00C73B7B"/>
    <w:rsid w:val="00C73DF6"/>
    <w:rsid w:val="00C74241"/>
    <w:rsid w:val="00C77AF4"/>
    <w:rsid w:val="00C82817"/>
    <w:rsid w:val="00C857C1"/>
    <w:rsid w:val="00C8765F"/>
    <w:rsid w:val="00C87880"/>
    <w:rsid w:val="00C901E1"/>
    <w:rsid w:val="00C91997"/>
    <w:rsid w:val="00C92C81"/>
    <w:rsid w:val="00C94C00"/>
    <w:rsid w:val="00C964DC"/>
    <w:rsid w:val="00C96DFA"/>
    <w:rsid w:val="00CA051E"/>
    <w:rsid w:val="00CA1552"/>
    <w:rsid w:val="00CA3DAD"/>
    <w:rsid w:val="00CA4E77"/>
    <w:rsid w:val="00CA724F"/>
    <w:rsid w:val="00CB2245"/>
    <w:rsid w:val="00CB24DB"/>
    <w:rsid w:val="00CB313A"/>
    <w:rsid w:val="00CB631A"/>
    <w:rsid w:val="00CB7E6B"/>
    <w:rsid w:val="00CC2670"/>
    <w:rsid w:val="00CC2A77"/>
    <w:rsid w:val="00CC2C83"/>
    <w:rsid w:val="00CC3A6A"/>
    <w:rsid w:val="00CD01CA"/>
    <w:rsid w:val="00CD0F5B"/>
    <w:rsid w:val="00CD10BC"/>
    <w:rsid w:val="00CD1998"/>
    <w:rsid w:val="00CD1BE0"/>
    <w:rsid w:val="00CD221B"/>
    <w:rsid w:val="00CD2D97"/>
    <w:rsid w:val="00CD3660"/>
    <w:rsid w:val="00CD41DB"/>
    <w:rsid w:val="00CD64F8"/>
    <w:rsid w:val="00CE0CD8"/>
    <w:rsid w:val="00CE243C"/>
    <w:rsid w:val="00CE3826"/>
    <w:rsid w:val="00CE49D3"/>
    <w:rsid w:val="00CE50F7"/>
    <w:rsid w:val="00CE5353"/>
    <w:rsid w:val="00CE6C9A"/>
    <w:rsid w:val="00CE7B97"/>
    <w:rsid w:val="00CF01F5"/>
    <w:rsid w:val="00CF0F0E"/>
    <w:rsid w:val="00CF47C3"/>
    <w:rsid w:val="00CF738D"/>
    <w:rsid w:val="00CF7A2B"/>
    <w:rsid w:val="00CF7D38"/>
    <w:rsid w:val="00D00084"/>
    <w:rsid w:val="00D046C1"/>
    <w:rsid w:val="00D049EA"/>
    <w:rsid w:val="00D05D82"/>
    <w:rsid w:val="00D07547"/>
    <w:rsid w:val="00D10908"/>
    <w:rsid w:val="00D14517"/>
    <w:rsid w:val="00D21F2D"/>
    <w:rsid w:val="00D22045"/>
    <w:rsid w:val="00D227F8"/>
    <w:rsid w:val="00D24228"/>
    <w:rsid w:val="00D24B9E"/>
    <w:rsid w:val="00D32B99"/>
    <w:rsid w:val="00D34921"/>
    <w:rsid w:val="00D377A1"/>
    <w:rsid w:val="00D409E9"/>
    <w:rsid w:val="00D40CFD"/>
    <w:rsid w:val="00D41BDA"/>
    <w:rsid w:val="00D4374A"/>
    <w:rsid w:val="00D46BFC"/>
    <w:rsid w:val="00D47F10"/>
    <w:rsid w:val="00D550F0"/>
    <w:rsid w:val="00D55D1D"/>
    <w:rsid w:val="00D56EBD"/>
    <w:rsid w:val="00D57368"/>
    <w:rsid w:val="00D60E6E"/>
    <w:rsid w:val="00D64EA4"/>
    <w:rsid w:val="00D67476"/>
    <w:rsid w:val="00D721B9"/>
    <w:rsid w:val="00D72D73"/>
    <w:rsid w:val="00D73FDB"/>
    <w:rsid w:val="00D74CAB"/>
    <w:rsid w:val="00D77C19"/>
    <w:rsid w:val="00D77D19"/>
    <w:rsid w:val="00D80015"/>
    <w:rsid w:val="00D8072D"/>
    <w:rsid w:val="00D84626"/>
    <w:rsid w:val="00D84866"/>
    <w:rsid w:val="00D86357"/>
    <w:rsid w:val="00D87709"/>
    <w:rsid w:val="00D90216"/>
    <w:rsid w:val="00D907A9"/>
    <w:rsid w:val="00D91B4E"/>
    <w:rsid w:val="00D93A37"/>
    <w:rsid w:val="00D94494"/>
    <w:rsid w:val="00D944A7"/>
    <w:rsid w:val="00D95D8D"/>
    <w:rsid w:val="00D977B5"/>
    <w:rsid w:val="00DA0A4B"/>
    <w:rsid w:val="00DA27E4"/>
    <w:rsid w:val="00DA29E6"/>
    <w:rsid w:val="00DA4F39"/>
    <w:rsid w:val="00DA55BC"/>
    <w:rsid w:val="00DB5140"/>
    <w:rsid w:val="00DB773C"/>
    <w:rsid w:val="00DB7A17"/>
    <w:rsid w:val="00DC3D36"/>
    <w:rsid w:val="00DC4EC1"/>
    <w:rsid w:val="00DC5847"/>
    <w:rsid w:val="00DC605D"/>
    <w:rsid w:val="00DD0175"/>
    <w:rsid w:val="00DD14E7"/>
    <w:rsid w:val="00DD2884"/>
    <w:rsid w:val="00DD3443"/>
    <w:rsid w:val="00DD4561"/>
    <w:rsid w:val="00DE27D2"/>
    <w:rsid w:val="00DE4CCB"/>
    <w:rsid w:val="00DE7E7E"/>
    <w:rsid w:val="00DF18A3"/>
    <w:rsid w:val="00DF2CD4"/>
    <w:rsid w:val="00DF356B"/>
    <w:rsid w:val="00E010F5"/>
    <w:rsid w:val="00E01537"/>
    <w:rsid w:val="00E01FDE"/>
    <w:rsid w:val="00E06858"/>
    <w:rsid w:val="00E06D07"/>
    <w:rsid w:val="00E07511"/>
    <w:rsid w:val="00E077CC"/>
    <w:rsid w:val="00E117BA"/>
    <w:rsid w:val="00E160A7"/>
    <w:rsid w:val="00E17208"/>
    <w:rsid w:val="00E203E0"/>
    <w:rsid w:val="00E20EB9"/>
    <w:rsid w:val="00E22D3F"/>
    <w:rsid w:val="00E2633B"/>
    <w:rsid w:val="00E2711D"/>
    <w:rsid w:val="00E27259"/>
    <w:rsid w:val="00E317DE"/>
    <w:rsid w:val="00E4360E"/>
    <w:rsid w:val="00E43B85"/>
    <w:rsid w:val="00E45083"/>
    <w:rsid w:val="00E455E6"/>
    <w:rsid w:val="00E46116"/>
    <w:rsid w:val="00E506D1"/>
    <w:rsid w:val="00E50E59"/>
    <w:rsid w:val="00E51CFA"/>
    <w:rsid w:val="00E52137"/>
    <w:rsid w:val="00E53605"/>
    <w:rsid w:val="00E54EE8"/>
    <w:rsid w:val="00E55DC2"/>
    <w:rsid w:val="00E572EF"/>
    <w:rsid w:val="00E66F16"/>
    <w:rsid w:val="00E676EC"/>
    <w:rsid w:val="00E710F9"/>
    <w:rsid w:val="00E720CB"/>
    <w:rsid w:val="00E721FD"/>
    <w:rsid w:val="00E74B3B"/>
    <w:rsid w:val="00E75DC4"/>
    <w:rsid w:val="00E76398"/>
    <w:rsid w:val="00E8121D"/>
    <w:rsid w:val="00E824A4"/>
    <w:rsid w:val="00E8713D"/>
    <w:rsid w:val="00E87CD9"/>
    <w:rsid w:val="00E87EEE"/>
    <w:rsid w:val="00E96A3C"/>
    <w:rsid w:val="00EA1C7C"/>
    <w:rsid w:val="00EA1CEF"/>
    <w:rsid w:val="00EA769A"/>
    <w:rsid w:val="00EB08E7"/>
    <w:rsid w:val="00EB3974"/>
    <w:rsid w:val="00EB4653"/>
    <w:rsid w:val="00EB4671"/>
    <w:rsid w:val="00EC64AF"/>
    <w:rsid w:val="00ED1DE4"/>
    <w:rsid w:val="00ED2285"/>
    <w:rsid w:val="00ED2407"/>
    <w:rsid w:val="00ED347A"/>
    <w:rsid w:val="00ED6323"/>
    <w:rsid w:val="00ED691E"/>
    <w:rsid w:val="00EE2C2F"/>
    <w:rsid w:val="00EE3624"/>
    <w:rsid w:val="00EE755F"/>
    <w:rsid w:val="00EF4841"/>
    <w:rsid w:val="00EF4B25"/>
    <w:rsid w:val="00EF776B"/>
    <w:rsid w:val="00F0146C"/>
    <w:rsid w:val="00F02294"/>
    <w:rsid w:val="00F03298"/>
    <w:rsid w:val="00F03871"/>
    <w:rsid w:val="00F071BF"/>
    <w:rsid w:val="00F07C64"/>
    <w:rsid w:val="00F13C3D"/>
    <w:rsid w:val="00F16ACB"/>
    <w:rsid w:val="00F17D63"/>
    <w:rsid w:val="00F203BD"/>
    <w:rsid w:val="00F212C8"/>
    <w:rsid w:val="00F21E25"/>
    <w:rsid w:val="00F22DB6"/>
    <w:rsid w:val="00F34C41"/>
    <w:rsid w:val="00F35A0E"/>
    <w:rsid w:val="00F4017E"/>
    <w:rsid w:val="00F421BF"/>
    <w:rsid w:val="00F42573"/>
    <w:rsid w:val="00F435D5"/>
    <w:rsid w:val="00F43C42"/>
    <w:rsid w:val="00F4792C"/>
    <w:rsid w:val="00F53055"/>
    <w:rsid w:val="00F56304"/>
    <w:rsid w:val="00F566E7"/>
    <w:rsid w:val="00F57AD1"/>
    <w:rsid w:val="00F57C68"/>
    <w:rsid w:val="00F60AE1"/>
    <w:rsid w:val="00F611A5"/>
    <w:rsid w:val="00F61A60"/>
    <w:rsid w:val="00F64C45"/>
    <w:rsid w:val="00F6599E"/>
    <w:rsid w:val="00F67A34"/>
    <w:rsid w:val="00F72826"/>
    <w:rsid w:val="00F732C0"/>
    <w:rsid w:val="00F7471F"/>
    <w:rsid w:val="00F755A1"/>
    <w:rsid w:val="00F75B96"/>
    <w:rsid w:val="00F810FB"/>
    <w:rsid w:val="00F8184B"/>
    <w:rsid w:val="00F828B1"/>
    <w:rsid w:val="00F84A7C"/>
    <w:rsid w:val="00F86C53"/>
    <w:rsid w:val="00F8762B"/>
    <w:rsid w:val="00F922B6"/>
    <w:rsid w:val="00F96516"/>
    <w:rsid w:val="00FA0881"/>
    <w:rsid w:val="00FA18E2"/>
    <w:rsid w:val="00FA212B"/>
    <w:rsid w:val="00FA4298"/>
    <w:rsid w:val="00FA42B8"/>
    <w:rsid w:val="00FA43D8"/>
    <w:rsid w:val="00FA496B"/>
    <w:rsid w:val="00FB2F1B"/>
    <w:rsid w:val="00FB6058"/>
    <w:rsid w:val="00FC0520"/>
    <w:rsid w:val="00FC1A2C"/>
    <w:rsid w:val="00FC209B"/>
    <w:rsid w:val="00FC31A0"/>
    <w:rsid w:val="00FC4EEB"/>
    <w:rsid w:val="00FD3A30"/>
    <w:rsid w:val="00FD51BF"/>
    <w:rsid w:val="00FD705B"/>
    <w:rsid w:val="00FD7DC4"/>
    <w:rsid w:val="00FE18DC"/>
    <w:rsid w:val="00FE2E1C"/>
    <w:rsid w:val="00FF0522"/>
    <w:rsid w:val="00FF0CC5"/>
    <w:rsid w:val="00FF1BCB"/>
    <w:rsid w:val="00FF242D"/>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colormru v:ext="edit" colors="#e2c681,#903"/>
    </o:shapedefaults>
    <o:shapelayout v:ext="edit">
      <o:idmap v:ext="edit" data="1"/>
    </o:shapelayout>
  </w:shapeDefaults>
  <w:decimalSymbol w:val="."/>
  <w:listSeparator w:val=","/>
  <w14:docId w14:val="406F379A"/>
  <w15:docId w15:val="{8329777A-DA98-4B4A-8CC7-6DA2B812CB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F5283"/>
    <w:pPr>
      <w:jc w:val="both"/>
    </w:pPr>
    <w:rPr>
      <w:rFonts w:ascii="Arial" w:hAnsi="Arial"/>
      <w:szCs w:val="24"/>
      <w:lang w:val="en-US" w:eastAsia="en-US"/>
    </w:rPr>
  </w:style>
  <w:style w:type="paragraph" w:styleId="Heading1">
    <w:name w:val="heading 1"/>
    <w:aliases w:val="Chapter Headline,Attribute Heading 1,h1,Heading Lvl 1,Heading,H1,rp_Heading 1,Bold 18,(Alt+1),min1,L1,Section,(Alt+1)1,(Alt+1)2,(Alt+1)3,(Alt+1)4,(Alt+1)5,(Alt+1)6,(Alt+1)7,(Alt+1)8,(Alt+1)9,(Alt+1)10,(Alt+1)11,(Alt+1)21,(Alt+1)31,(Alt+1)41"/>
    <w:basedOn w:val="Normal"/>
    <w:next w:val="Normal"/>
    <w:link w:val="Heading1Char"/>
    <w:qFormat/>
    <w:rsid w:val="00A112BC"/>
    <w:pPr>
      <w:pageBreakBefore/>
      <w:numPr>
        <w:numId w:val="4"/>
      </w:numPr>
      <w:tabs>
        <w:tab w:val="left" w:pos="851"/>
      </w:tabs>
      <w:spacing w:before="240" w:after="240"/>
      <w:outlineLvl w:val="0"/>
    </w:pPr>
    <w:rPr>
      <w:rFonts w:ascii="Arial (W1)" w:eastAsia="SimSun" w:hAnsi="Arial (W1)" w:cs="Times New (W1)"/>
      <w:b/>
      <w:caps/>
      <w:color w:val="1E7FB8"/>
      <w:sz w:val="26"/>
      <w:szCs w:val="26"/>
      <w:lang w:val="en-GB"/>
    </w:rPr>
  </w:style>
  <w:style w:type="paragraph" w:styleId="Heading2">
    <w:name w:val="heading 2"/>
    <w:basedOn w:val="Normal"/>
    <w:next w:val="Normal"/>
    <w:link w:val="Heading2Char"/>
    <w:qFormat/>
    <w:rsid w:val="00C1064B"/>
    <w:pPr>
      <w:pBdr>
        <w:top w:val="single" w:sz="4" w:space="1" w:color="1E7FB8"/>
      </w:pBdr>
      <w:tabs>
        <w:tab w:val="left" w:pos="851"/>
      </w:tabs>
      <w:spacing w:before="120" w:after="120"/>
      <w:outlineLvl w:val="1"/>
    </w:pPr>
    <w:rPr>
      <w:rFonts w:ascii="Arial (W1)" w:hAnsi="Arial (W1)" w:cs="Times New (W1)"/>
      <w:b/>
      <w:color w:val="1E7FB8"/>
      <w:sz w:val="24"/>
      <w:lang w:val="en-GB"/>
    </w:rPr>
  </w:style>
  <w:style w:type="paragraph" w:styleId="Heading3">
    <w:name w:val="heading 3"/>
    <w:basedOn w:val="Normal"/>
    <w:next w:val="NormalIndent"/>
    <w:link w:val="Heading3Char"/>
    <w:qFormat/>
    <w:rsid w:val="00A112BC"/>
    <w:pPr>
      <w:numPr>
        <w:ilvl w:val="2"/>
        <w:numId w:val="4"/>
      </w:numPr>
      <w:tabs>
        <w:tab w:val="left" w:pos="851"/>
      </w:tabs>
      <w:spacing w:after="120"/>
      <w:outlineLvl w:val="2"/>
    </w:pPr>
    <w:rPr>
      <w:rFonts w:ascii="Arial (W1)" w:hAnsi="Arial (W1)" w:cs="Times New (W1)"/>
      <w:b/>
      <w:color w:val="1E7FB8"/>
      <w:sz w:val="22"/>
      <w:szCs w:val="22"/>
      <w:lang w:val="en-GB"/>
    </w:rPr>
  </w:style>
  <w:style w:type="paragraph" w:styleId="Heading4">
    <w:name w:val="heading 4"/>
    <w:basedOn w:val="Normal"/>
    <w:link w:val="Heading4Char"/>
    <w:qFormat/>
    <w:rsid w:val="00A112BC"/>
    <w:pPr>
      <w:numPr>
        <w:ilvl w:val="3"/>
        <w:numId w:val="4"/>
      </w:numPr>
      <w:tabs>
        <w:tab w:val="clear" w:pos="1080"/>
        <w:tab w:val="left" w:pos="851"/>
      </w:tabs>
      <w:spacing w:after="120"/>
      <w:outlineLvl w:val="3"/>
    </w:pPr>
    <w:rPr>
      <w:rFonts w:ascii="Arial (W1)" w:hAnsi="Arial (W1)" w:cs="Times New (W1)"/>
      <w:b/>
      <w:color w:val="1E7FB8"/>
      <w:szCs w:val="20"/>
      <w:u w:val="single"/>
      <w:lang w:val="en-GB"/>
    </w:rPr>
  </w:style>
  <w:style w:type="paragraph" w:styleId="Heading5">
    <w:name w:val="heading 5"/>
    <w:basedOn w:val="Normal"/>
    <w:next w:val="Normal"/>
    <w:link w:val="Heading5Char"/>
    <w:qFormat/>
    <w:rsid w:val="00A112BC"/>
    <w:pPr>
      <w:numPr>
        <w:ilvl w:val="4"/>
        <w:numId w:val="4"/>
      </w:numPr>
      <w:spacing w:before="240" w:after="60"/>
      <w:outlineLvl w:val="4"/>
    </w:pPr>
    <w:rPr>
      <w:sz w:val="22"/>
      <w:szCs w:val="20"/>
      <w:lang w:val="en-GB"/>
    </w:rPr>
  </w:style>
  <w:style w:type="paragraph" w:styleId="Heading6">
    <w:name w:val="heading 6"/>
    <w:basedOn w:val="Normal"/>
    <w:next w:val="Normal"/>
    <w:link w:val="Heading6Char"/>
    <w:qFormat/>
    <w:rsid w:val="00A112BC"/>
    <w:pPr>
      <w:numPr>
        <w:ilvl w:val="5"/>
        <w:numId w:val="4"/>
      </w:numPr>
      <w:spacing w:before="240" w:after="60"/>
      <w:outlineLvl w:val="5"/>
    </w:pPr>
    <w:rPr>
      <w:i/>
      <w:sz w:val="22"/>
      <w:szCs w:val="20"/>
      <w:lang w:val="en-GB"/>
    </w:rPr>
  </w:style>
  <w:style w:type="paragraph" w:styleId="Heading7">
    <w:name w:val="heading 7"/>
    <w:basedOn w:val="Normal"/>
    <w:next w:val="Normal"/>
    <w:link w:val="Heading7Char"/>
    <w:qFormat/>
    <w:rsid w:val="00A112BC"/>
    <w:pPr>
      <w:numPr>
        <w:ilvl w:val="6"/>
        <w:numId w:val="4"/>
      </w:numPr>
      <w:spacing w:before="240" w:after="60"/>
      <w:outlineLvl w:val="6"/>
    </w:pPr>
    <w:rPr>
      <w:szCs w:val="20"/>
      <w:lang w:val="en-GB"/>
    </w:rPr>
  </w:style>
  <w:style w:type="paragraph" w:styleId="Heading8">
    <w:name w:val="heading 8"/>
    <w:basedOn w:val="Normal"/>
    <w:next w:val="Normal"/>
    <w:link w:val="Heading8Char"/>
    <w:qFormat/>
    <w:rsid w:val="00A112BC"/>
    <w:pPr>
      <w:numPr>
        <w:ilvl w:val="7"/>
        <w:numId w:val="4"/>
      </w:numPr>
      <w:spacing w:before="240" w:after="60"/>
      <w:outlineLvl w:val="7"/>
    </w:pPr>
    <w:rPr>
      <w:i/>
      <w:szCs w:val="20"/>
      <w:lang w:val="en-GB"/>
    </w:rPr>
  </w:style>
  <w:style w:type="paragraph" w:styleId="Heading9">
    <w:name w:val="heading 9"/>
    <w:basedOn w:val="Normal"/>
    <w:next w:val="Normal"/>
    <w:link w:val="Heading9Char"/>
    <w:qFormat/>
    <w:rsid w:val="00A112BC"/>
    <w:pPr>
      <w:numPr>
        <w:ilvl w:val="8"/>
        <w:numId w:val="4"/>
      </w:numPr>
      <w:spacing w:before="240" w:after="60"/>
      <w:outlineLvl w:val="8"/>
    </w:pPr>
    <w:rPr>
      <w:i/>
      <w:sz w:val="18"/>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E06858"/>
    <w:pPr>
      <w:tabs>
        <w:tab w:val="center" w:pos="4320"/>
        <w:tab w:val="right" w:pos="8640"/>
      </w:tabs>
    </w:pPr>
  </w:style>
  <w:style w:type="paragraph" w:styleId="Footer">
    <w:name w:val="footer"/>
    <w:basedOn w:val="Normal"/>
    <w:link w:val="FooterChar"/>
    <w:rsid w:val="00E06858"/>
    <w:pPr>
      <w:tabs>
        <w:tab w:val="center" w:pos="4320"/>
        <w:tab w:val="right" w:pos="8640"/>
      </w:tabs>
    </w:pPr>
  </w:style>
  <w:style w:type="table" w:styleId="TableGrid">
    <w:name w:val="Table Grid"/>
    <w:basedOn w:val="TableNormal"/>
    <w:uiPriority w:val="59"/>
    <w:rsid w:val="00E068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rsid w:val="00766BAF"/>
  </w:style>
  <w:style w:type="paragraph" w:styleId="NormalIndent">
    <w:name w:val="Normal Indent"/>
    <w:basedOn w:val="Normal"/>
    <w:rsid w:val="006C28B5"/>
    <w:pPr>
      <w:ind w:left="720"/>
    </w:pPr>
  </w:style>
  <w:style w:type="paragraph" w:styleId="Index1">
    <w:name w:val="index 1"/>
    <w:basedOn w:val="Normal"/>
    <w:next w:val="Normal"/>
    <w:autoRedefine/>
    <w:semiHidden/>
    <w:rsid w:val="006C28B5"/>
    <w:pPr>
      <w:ind w:left="200" w:hanging="200"/>
    </w:pPr>
    <w:rPr>
      <w:szCs w:val="20"/>
    </w:rPr>
  </w:style>
  <w:style w:type="paragraph" w:styleId="Index2">
    <w:name w:val="index 2"/>
    <w:basedOn w:val="Normal"/>
    <w:next w:val="Normal"/>
    <w:autoRedefine/>
    <w:semiHidden/>
    <w:rsid w:val="006C28B5"/>
    <w:pPr>
      <w:ind w:left="400" w:hanging="200"/>
    </w:pPr>
    <w:rPr>
      <w:szCs w:val="20"/>
    </w:rPr>
  </w:style>
  <w:style w:type="paragraph" w:styleId="Index3">
    <w:name w:val="index 3"/>
    <w:basedOn w:val="Normal"/>
    <w:next w:val="Normal"/>
    <w:autoRedefine/>
    <w:semiHidden/>
    <w:rsid w:val="006C28B5"/>
    <w:pPr>
      <w:ind w:left="600" w:hanging="200"/>
    </w:pPr>
    <w:rPr>
      <w:szCs w:val="20"/>
    </w:rPr>
  </w:style>
  <w:style w:type="paragraph" w:styleId="Index4">
    <w:name w:val="index 4"/>
    <w:basedOn w:val="Normal"/>
    <w:next w:val="Normal"/>
    <w:autoRedefine/>
    <w:semiHidden/>
    <w:rsid w:val="006C28B5"/>
    <w:pPr>
      <w:ind w:left="800" w:hanging="200"/>
    </w:pPr>
    <w:rPr>
      <w:szCs w:val="20"/>
    </w:rPr>
  </w:style>
  <w:style w:type="paragraph" w:styleId="Index5">
    <w:name w:val="index 5"/>
    <w:basedOn w:val="Normal"/>
    <w:next w:val="Normal"/>
    <w:autoRedefine/>
    <w:semiHidden/>
    <w:rsid w:val="006C28B5"/>
    <w:pPr>
      <w:ind w:left="1000" w:hanging="200"/>
    </w:pPr>
    <w:rPr>
      <w:szCs w:val="20"/>
    </w:rPr>
  </w:style>
  <w:style w:type="paragraph" w:styleId="Index6">
    <w:name w:val="index 6"/>
    <w:basedOn w:val="Normal"/>
    <w:next w:val="Normal"/>
    <w:autoRedefine/>
    <w:semiHidden/>
    <w:rsid w:val="006C28B5"/>
    <w:pPr>
      <w:ind w:left="1200" w:hanging="200"/>
    </w:pPr>
    <w:rPr>
      <w:szCs w:val="20"/>
    </w:rPr>
  </w:style>
  <w:style w:type="paragraph" w:styleId="Index7">
    <w:name w:val="index 7"/>
    <w:basedOn w:val="Normal"/>
    <w:next w:val="Normal"/>
    <w:autoRedefine/>
    <w:semiHidden/>
    <w:rsid w:val="006C28B5"/>
    <w:pPr>
      <w:ind w:left="1400" w:hanging="200"/>
    </w:pPr>
    <w:rPr>
      <w:szCs w:val="20"/>
    </w:rPr>
  </w:style>
  <w:style w:type="paragraph" w:styleId="Index8">
    <w:name w:val="index 8"/>
    <w:basedOn w:val="Normal"/>
    <w:next w:val="Normal"/>
    <w:autoRedefine/>
    <w:semiHidden/>
    <w:rsid w:val="006C28B5"/>
    <w:pPr>
      <w:ind w:left="1600" w:hanging="200"/>
    </w:pPr>
    <w:rPr>
      <w:szCs w:val="20"/>
    </w:rPr>
  </w:style>
  <w:style w:type="paragraph" w:styleId="Index9">
    <w:name w:val="index 9"/>
    <w:basedOn w:val="Normal"/>
    <w:next w:val="Normal"/>
    <w:autoRedefine/>
    <w:semiHidden/>
    <w:rsid w:val="006C28B5"/>
    <w:pPr>
      <w:ind w:left="1800" w:hanging="200"/>
    </w:pPr>
    <w:rPr>
      <w:szCs w:val="20"/>
    </w:rPr>
  </w:style>
  <w:style w:type="paragraph" w:styleId="TOC1">
    <w:name w:val="toc 1"/>
    <w:basedOn w:val="Normal"/>
    <w:next w:val="Normal"/>
    <w:uiPriority w:val="39"/>
    <w:rsid w:val="00CE3826"/>
    <w:pPr>
      <w:tabs>
        <w:tab w:val="left" w:pos="567"/>
        <w:tab w:val="right" w:leader="dot" w:pos="9356"/>
      </w:tabs>
      <w:spacing w:before="240"/>
      <w:ind w:right="567"/>
    </w:pPr>
    <w:rPr>
      <w:rFonts w:ascii="Arial (W1)" w:hAnsi="Arial (W1)" w:cs="Times New (W1)"/>
      <w:b/>
      <w:caps/>
      <w:color w:val="1E7FB8"/>
      <w:szCs w:val="20"/>
    </w:rPr>
  </w:style>
  <w:style w:type="paragraph" w:styleId="TOC2">
    <w:name w:val="toc 2"/>
    <w:basedOn w:val="Normal"/>
    <w:next w:val="Normal"/>
    <w:autoRedefine/>
    <w:uiPriority w:val="39"/>
    <w:rsid w:val="00407C10"/>
    <w:pPr>
      <w:tabs>
        <w:tab w:val="left" w:pos="1440"/>
        <w:tab w:val="left" w:pos="2160"/>
        <w:tab w:val="right" w:leader="dot" w:pos="9356"/>
      </w:tabs>
      <w:ind w:left="1440" w:hanging="900"/>
    </w:pPr>
    <w:rPr>
      <w:rFonts w:eastAsia="SimSun" w:cs="Arial"/>
      <w:b/>
      <w:color w:val="1E7FB8"/>
      <w:szCs w:val="20"/>
    </w:rPr>
  </w:style>
  <w:style w:type="paragraph" w:styleId="TOC3">
    <w:name w:val="toc 3"/>
    <w:basedOn w:val="Normal"/>
    <w:next w:val="Normal"/>
    <w:autoRedefine/>
    <w:uiPriority w:val="39"/>
    <w:rsid w:val="0066359B"/>
    <w:pPr>
      <w:tabs>
        <w:tab w:val="left" w:pos="1080"/>
        <w:tab w:val="left" w:pos="2340"/>
        <w:tab w:val="right" w:leader="dot" w:pos="9356"/>
      </w:tabs>
      <w:ind w:left="1080"/>
    </w:pPr>
    <w:rPr>
      <w:rFonts w:ascii="Arial (W1)" w:hAnsi="Arial (W1)" w:cs="Times New (W1)"/>
      <w:color w:val="1E7FB8"/>
      <w:szCs w:val="20"/>
    </w:rPr>
  </w:style>
  <w:style w:type="paragraph" w:styleId="TOC4">
    <w:name w:val="toc 4"/>
    <w:basedOn w:val="Normal"/>
    <w:next w:val="Normal"/>
    <w:uiPriority w:val="39"/>
    <w:rsid w:val="006C28B5"/>
    <w:pPr>
      <w:tabs>
        <w:tab w:val="right" w:leader="dot" w:pos="9044"/>
      </w:tabs>
      <w:ind w:left="851" w:right="720"/>
    </w:pPr>
    <w:rPr>
      <w:szCs w:val="20"/>
      <w:lang w:val="en-GB"/>
    </w:rPr>
  </w:style>
  <w:style w:type="paragraph" w:styleId="TOC5">
    <w:name w:val="toc 5"/>
    <w:basedOn w:val="Normal"/>
    <w:next w:val="TOC2"/>
    <w:uiPriority w:val="39"/>
    <w:rsid w:val="006C28B5"/>
    <w:pPr>
      <w:tabs>
        <w:tab w:val="right" w:pos="9356"/>
      </w:tabs>
      <w:spacing w:before="120"/>
      <w:ind w:left="567" w:hanging="567"/>
    </w:pPr>
    <w:rPr>
      <w:noProof/>
      <w:szCs w:val="20"/>
    </w:rPr>
  </w:style>
  <w:style w:type="paragraph" w:styleId="TOC6">
    <w:name w:val="toc 6"/>
    <w:basedOn w:val="Normal"/>
    <w:next w:val="Normal"/>
    <w:uiPriority w:val="39"/>
    <w:rsid w:val="006C28B5"/>
    <w:pPr>
      <w:tabs>
        <w:tab w:val="right" w:leader="dot" w:pos="9180"/>
      </w:tabs>
      <w:ind w:left="1000"/>
    </w:pPr>
    <w:rPr>
      <w:szCs w:val="20"/>
      <w:lang w:val="en-GB"/>
    </w:rPr>
  </w:style>
  <w:style w:type="paragraph" w:styleId="TOC7">
    <w:name w:val="toc 7"/>
    <w:basedOn w:val="Normal"/>
    <w:next w:val="Normal"/>
    <w:uiPriority w:val="39"/>
    <w:rsid w:val="006C28B5"/>
    <w:pPr>
      <w:tabs>
        <w:tab w:val="right" w:leader="dot" w:pos="9180"/>
      </w:tabs>
      <w:ind w:left="1200"/>
    </w:pPr>
    <w:rPr>
      <w:szCs w:val="20"/>
      <w:lang w:val="en-GB"/>
    </w:rPr>
  </w:style>
  <w:style w:type="paragraph" w:styleId="TOC8">
    <w:name w:val="toc 8"/>
    <w:basedOn w:val="Normal"/>
    <w:next w:val="Normal"/>
    <w:uiPriority w:val="39"/>
    <w:rsid w:val="006C28B5"/>
    <w:pPr>
      <w:tabs>
        <w:tab w:val="right" w:leader="dot" w:pos="9180"/>
      </w:tabs>
      <w:ind w:left="1400"/>
    </w:pPr>
    <w:rPr>
      <w:szCs w:val="20"/>
      <w:lang w:val="en-GB"/>
    </w:rPr>
  </w:style>
  <w:style w:type="paragraph" w:styleId="TOC9">
    <w:name w:val="toc 9"/>
    <w:basedOn w:val="Normal"/>
    <w:next w:val="Normal"/>
    <w:uiPriority w:val="39"/>
    <w:rsid w:val="006C28B5"/>
    <w:pPr>
      <w:tabs>
        <w:tab w:val="right" w:leader="dot" w:pos="9180"/>
      </w:tabs>
      <w:ind w:left="1600"/>
    </w:pPr>
    <w:rPr>
      <w:szCs w:val="20"/>
      <w:lang w:val="en-GB"/>
    </w:rPr>
  </w:style>
  <w:style w:type="paragraph" w:customStyle="1" w:styleId="TabellentextKlein">
    <w:name w:val="TabellentextKlein"/>
    <w:basedOn w:val="Normal"/>
    <w:rsid w:val="00D977B5"/>
    <w:pPr>
      <w:spacing w:before="40" w:line="250" w:lineRule="auto"/>
    </w:pPr>
    <w:rPr>
      <w:sz w:val="16"/>
      <w:szCs w:val="20"/>
      <w:lang w:val="en-GB"/>
    </w:rPr>
  </w:style>
  <w:style w:type="paragraph" w:styleId="TableofFigures">
    <w:name w:val="table of figures"/>
    <w:basedOn w:val="Normal"/>
    <w:next w:val="Normal"/>
    <w:semiHidden/>
    <w:rsid w:val="00E2711D"/>
    <w:pPr>
      <w:ind w:left="400" w:hanging="400"/>
    </w:pPr>
    <w:rPr>
      <w:rFonts w:ascii="Arial (W1)" w:hAnsi="Arial (W1)" w:cs="Times New (W1)"/>
      <w:color w:val="1E7FB8"/>
      <w:szCs w:val="20"/>
    </w:rPr>
  </w:style>
  <w:style w:type="character" w:styleId="Hyperlink">
    <w:name w:val="Hyperlink"/>
    <w:uiPriority w:val="99"/>
    <w:rsid w:val="004B23A4"/>
    <w:rPr>
      <w:color w:val="0000FF"/>
      <w:u w:val="single"/>
    </w:rPr>
  </w:style>
  <w:style w:type="paragraph" w:customStyle="1" w:styleId="OrgUnit">
    <w:name w:val="OrgUnit"/>
    <w:basedOn w:val="Normal"/>
    <w:rsid w:val="000B5D22"/>
    <w:pPr>
      <w:widowControl w:val="0"/>
      <w:jc w:val="left"/>
    </w:pPr>
    <w:rPr>
      <w:rFonts w:ascii="Arial (W1)" w:hAnsi="Arial (W1)" w:cs="Arial (W1)"/>
      <w:b/>
      <w:bCs/>
      <w:color w:val="447DB5"/>
      <w:sz w:val="16"/>
      <w:szCs w:val="20"/>
      <w:lang w:val="en-GB"/>
    </w:rPr>
  </w:style>
  <w:style w:type="paragraph" w:styleId="Caption">
    <w:name w:val="caption"/>
    <w:basedOn w:val="Normal"/>
    <w:next w:val="Normal"/>
    <w:link w:val="CaptionChar"/>
    <w:qFormat/>
    <w:rsid w:val="008E4E44"/>
    <w:pPr>
      <w:spacing w:before="120"/>
      <w:jc w:val="center"/>
    </w:pPr>
    <w:rPr>
      <w:rFonts w:ascii="Arial (W1)" w:hAnsi="Arial (W1)" w:cs="Times New (W1)"/>
      <w:b/>
      <w:bCs/>
      <w:color w:val="1E7FB8"/>
      <w:sz w:val="18"/>
      <w:szCs w:val="20"/>
    </w:rPr>
  </w:style>
  <w:style w:type="paragraph" w:styleId="FootnoteText">
    <w:name w:val="footnote text"/>
    <w:basedOn w:val="Normal"/>
    <w:link w:val="FootnoteTextChar"/>
    <w:semiHidden/>
    <w:rsid w:val="00104380"/>
    <w:rPr>
      <w:rFonts w:ascii="Arial (W1)" w:hAnsi="Arial (W1)" w:cs="Times New (W1)"/>
      <w:sz w:val="16"/>
      <w:szCs w:val="20"/>
    </w:rPr>
  </w:style>
  <w:style w:type="paragraph" w:customStyle="1" w:styleId="AppendixHeader">
    <w:name w:val="AppendixHeader"/>
    <w:basedOn w:val="Heading1"/>
    <w:rsid w:val="00332F00"/>
    <w:pPr>
      <w:numPr>
        <w:numId w:val="3"/>
      </w:numPr>
    </w:pPr>
  </w:style>
  <w:style w:type="paragraph" w:customStyle="1" w:styleId="Bullet">
    <w:name w:val="Bullet"/>
    <w:basedOn w:val="Normal"/>
    <w:link w:val="BulletCharChar"/>
    <w:rsid w:val="00B61614"/>
    <w:pPr>
      <w:widowControl w:val="0"/>
      <w:numPr>
        <w:numId w:val="5"/>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40" w:after="40"/>
    </w:pPr>
    <w:rPr>
      <w:rFonts w:ascii="Garamond" w:hAnsi="Garamond"/>
      <w:sz w:val="24"/>
      <w:szCs w:val="22"/>
      <w:lang w:val="en-GB" w:eastAsia="zh-CN"/>
    </w:rPr>
  </w:style>
  <w:style w:type="character" w:customStyle="1" w:styleId="BulletCharChar">
    <w:name w:val="Bullet Char Char"/>
    <w:link w:val="Bullet"/>
    <w:rsid w:val="00B61614"/>
    <w:rPr>
      <w:rFonts w:ascii="Garamond" w:hAnsi="Garamond"/>
      <w:sz w:val="24"/>
      <w:szCs w:val="22"/>
      <w:lang w:val="en-GB" w:eastAsia="zh-CN" w:bidi="ar-SA"/>
    </w:rPr>
  </w:style>
  <w:style w:type="paragraph" w:styleId="BodyText">
    <w:name w:val="Body Text"/>
    <w:basedOn w:val="Normal"/>
    <w:link w:val="BodyTextChar"/>
    <w:rsid w:val="00141137"/>
    <w:pPr>
      <w:keepLines/>
      <w:widowControl w:val="0"/>
      <w:spacing w:after="120" w:line="240" w:lineRule="atLeast"/>
      <w:ind w:left="720"/>
      <w:jc w:val="left"/>
    </w:pPr>
    <w:rPr>
      <w:rFonts w:ascii="Times New Roman" w:hAnsi="Times New Roman"/>
      <w:szCs w:val="20"/>
      <w:lang w:val="en-GB"/>
    </w:rPr>
  </w:style>
  <w:style w:type="paragraph" w:customStyle="1" w:styleId="InfoBlue">
    <w:name w:val="InfoBlue"/>
    <w:basedOn w:val="Normal"/>
    <w:next w:val="BodyText"/>
    <w:rsid w:val="00141137"/>
    <w:pPr>
      <w:widowControl w:val="0"/>
      <w:spacing w:after="120" w:line="240" w:lineRule="atLeast"/>
      <w:ind w:left="720"/>
      <w:jc w:val="left"/>
    </w:pPr>
    <w:rPr>
      <w:rFonts w:ascii="Times New Roman" w:hAnsi="Times New Roman"/>
      <w:i/>
      <w:iCs/>
      <w:color w:val="0000FF"/>
      <w:szCs w:val="20"/>
      <w:lang w:val="en-GB"/>
    </w:rPr>
  </w:style>
  <w:style w:type="paragraph" w:customStyle="1" w:styleId="Preformatted">
    <w:name w:val="Preformatted"/>
    <w:basedOn w:val="Normal"/>
    <w:rsid w:val="00141137"/>
    <w:pPr>
      <w:tabs>
        <w:tab w:val="left" w:pos="0"/>
        <w:tab w:val="left" w:pos="959"/>
        <w:tab w:val="left" w:pos="1918"/>
        <w:tab w:val="left" w:pos="2877"/>
        <w:tab w:val="left" w:pos="3836"/>
        <w:tab w:val="left" w:pos="4795"/>
        <w:tab w:val="left" w:pos="5754"/>
        <w:tab w:val="left" w:pos="6713"/>
        <w:tab w:val="left" w:pos="7672"/>
        <w:tab w:val="left" w:pos="8631"/>
        <w:tab w:val="left" w:pos="9590"/>
      </w:tabs>
      <w:jc w:val="left"/>
    </w:pPr>
    <w:rPr>
      <w:rFonts w:ascii="Courier New" w:hAnsi="Courier New" w:cs="Courier New"/>
      <w:snapToGrid w:val="0"/>
      <w:szCs w:val="20"/>
      <w:lang w:val="en-NZ"/>
    </w:rPr>
  </w:style>
  <w:style w:type="paragraph" w:styleId="BodyText3">
    <w:name w:val="Body Text 3"/>
    <w:basedOn w:val="Normal"/>
    <w:link w:val="BodyText3Char"/>
    <w:rsid w:val="00141137"/>
    <w:pPr>
      <w:spacing w:after="120"/>
    </w:pPr>
    <w:rPr>
      <w:sz w:val="16"/>
      <w:szCs w:val="16"/>
      <w:lang w:val="en-GB"/>
    </w:rPr>
  </w:style>
  <w:style w:type="character" w:styleId="CommentReference">
    <w:name w:val="annotation reference"/>
    <w:semiHidden/>
    <w:rsid w:val="00141137"/>
    <w:rPr>
      <w:sz w:val="16"/>
      <w:szCs w:val="16"/>
    </w:rPr>
  </w:style>
  <w:style w:type="paragraph" w:styleId="CommentText">
    <w:name w:val="annotation text"/>
    <w:basedOn w:val="Normal"/>
    <w:link w:val="CommentTextChar"/>
    <w:semiHidden/>
    <w:rsid w:val="00141137"/>
    <w:rPr>
      <w:rFonts w:ascii="Comic Sans MS" w:hAnsi="Comic Sans MS" w:cs="Times New (W1)"/>
      <w:szCs w:val="20"/>
      <w:lang w:val="en-GB"/>
    </w:rPr>
  </w:style>
  <w:style w:type="paragraph" w:styleId="CommentSubject">
    <w:name w:val="annotation subject"/>
    <w:basedOn w:val="CommentText"/>
    <w:next w:val="CommentText"/>
    <w:link w:val="CommentSubjectChar"/>
    <w:semiHidden/>
    <w:rsid w:val="00141137"/>
    <w:rPr>
      <w:b/>
      <w:bCs/>
    </w:rPr>
  </w:style>
  <w:style w:type="paragraph" w:styleId="BalloonText">
    <w:name w:val="Balloon Text"/>
    <w:basedOn w:val="Normal"/>
    <w:link w:val="BalloonTextChar"/>
    <w:semiHidden/>
    <w:rsid w:val="00141137"/>
    <w:rPr>
      <w:rFonts w:ascii="Tahoma" w:hAnsi="Tahoma" w:cs="Tahoma"/>
      <w:sz w:val="16"/>
      <w:szCs w:val="16"/>
      <w:lang w:val="en-GB"/>
    </w:rPr>
  </w:style>
  <w:style w:type="character" w:customStyle="1" w:styleId="Heading3Char">
    <w:name w:val="Heading 3 Char"/>
    <w:link w:val="Heading3"/>
    <w:rsid w:val="00141137"/>
    <w:rPr>
      <w:rFonts w:ascii="Arial (W1)" w:hAnsi="Arial (W1)" w:cs="Times New (W1)"/>
      <w:b/>
      <w:color w:val="1E7FB8"/>
      <w:sz w:val="22"/>
      <w:szCs w:val="22"/>
      <w:lang w:eastAsia="en-US"/>
    </w:rPr>
  </w:style>
  <w:style w:type="paragraph" w:customStyle="1" w:styleId="StyleHeading1LatinArialComplexArialBefore0mm">
    <w:name w:val="Style Heading 1 + (Latin) Arial (Complex) Arial Before:  0 mm"/>
    <w:basedOn w:val="Heading1"/>
    <w:rsid w:val="00141137"/>
    <w:pPr>
      <w:numPr>
        <w:numId w:val="0"/>
      </w:numPr>
      <w:tabs>
        <w:tab w:val="num" w:pos="360"/>
      </w:tabs>
      <w:spacing w:after="0"/>
    </w:pPr>
    <w:rPr>
      <w:rFonts w:ascii="Arial" w:hAnsi="Arial" w:cs="Arial"/>
      <w:color w:val="447DB5"/>
    </w:rPr>
  </w:style>
  <w:style w:type="paragraph" w:customStyle="1" w:styleId="AnnexH2">
    <w:name w:val="AnnexH2"/>
    <w:basedOn w:val="Heading2"/>
    <w:rsid w:val="00141137"/>
    <w:pPr>
      <w:pBdr>
        <w:top w:val="single" w:sz="4" w:space="1" w:color="447DB5"/>
      </w:pBdr>
      <w:tabs>
        <w:tab w:val="num" w:pos="1152"/>
      </w:tabs>
      <w:spacing w:after="0"/>
      <w:ind w:left="1152" w:hanging="432"/>
    </w:pPr>
    <w:rPr>
      <w:color w:val="447DB5"/>
    </w:rPr>
  </w:style>
  <w:style w:type="paragraph" w:customStyle="1" w:styleId="StyleHeading2LatinArialComplexArial">
    <w:name w:val="Style Heading 2 + (Latin) Arial (Complex) Arial"/>
    <w:basedOn w:val="Heading2"/>
    <w:rsid w:val="00A112BC"/>
    <w:pPr>
      <w:numPr>
        <w:ilvl w:val="1"/>
        <w:numId w:val="2"/>
      </w:numPr>
      <w:pBdr>
        <w:top w:val="single" w:sz="4" w:space="1" w:color="447DB5"/>
      </w:pBdr>
      <w:spacing w:after="0"/>
    </w:pPr>
    <w:rPr>
      <w:rFonts w:ascii="Arial" w:hAnsi="Arial" w:cs="Arial"/>
      <w:color w:val="447DB5"/>
    </w:rPr>
  </w:style>
  <w:style w:type="character" w:styleId="FollowedHyperlink">
    <w:name w:val="FollowedHyperlink"/>
    <w:rsid w:val="00141137"/>
    <w:rPr>
      <w:color w:val="606420"/>
      <w:u w:val="single"/>
    </w:rPr>
  </w:style>
  <w:style w:type="paragraph" w:styleId="Title">
    <w:name w:val="Title"/>
    <w:basedOn w:val="Normal"/>
    <w:next w:val="Normal"/>
    <w:link w:val="TitleChar"/>
    <w:qFormat/>
    <w:rsid w:val="00141137"/>
    <w:pPr>
      <w:widowControl w:val="0"/>
      <w:jc w:val="center"/>
    </w:pPr>
    <w:rPr>
      <w:rFonts w:cs="Arial"/>
      <w:b/>
      <w:bCs/>
      <w:sz w:val="36"/>
      <w:szCs w:val="36"/>
      <w:lang w:val="en-GB"/>
    </w:rPr>
  </w:style>
  <w:style w:type="character" w:customStyle="1" w:styleId="TitleChar">
    <w:name w:val="Title Char"/>
    <w:link w:val="Title"/>
    <w:rsid w:val="00141137"/>
    <w:rPr>
      <w:rFonts w:ascii="Arial" w:hAnsi="Arial" w:cs="Arial"/>
      <w:b/>
      <w:bCs/>
      <w:sz w:val="36"/>
      <w:szCs w:val="36"/>
      <w:lang w:val="en-GB" w:eastAsia="en-US" w:bidi="ar-SA"/>
    </w:rPr>
  </w:style>
  <w:style w:type="character" w:styleId="FootnoteReference">
    <w:name w:val="footnote reference"/>
    <w:semiHidden/>
    <w:rsid w:val="00141137"/>
    <w:rPr>
      <w:vertAlign w:val="superscript"/>
    </w:rPr>
  </w:style>
  <w:style w:type="paragraph" w:customStyle="1" w:styleId="Figure">
    <w:name w:val="Figure"/>
    <w:basedOn w:val="TOC2"/>
    <w:rsid w:val="00141137"/>
    <w:pPr>
      <w:widowControl w:val="0"/>
      <w:numPr>
        <w:numId w:val="7"/>
      </w:numPr>
      <w:tabs>
        <w:tab w:val="clear" w:pos="9356"/>
        <w:tab w:val="left" w:pos="1080"/>
        <w:tab w:val="right" w:leader="dot" w:pos="8820"/>
      </w:tabs>
      <w:spacing w:beforeLines="40" w:before="96" w:afterLines="40" w:after="96" w:line="240" w:lineRule="atLeast"/>
      <w:jc w:val="lowKashida"/>
    </w:pPr>
    <w:rPr>
      <w:rFonts w:cs="Times New Roman"/>
      <w:b w:val="0"/>
      <w:color w:val="auto"/>
      <w:lang w:val="en-GB"/>
    </w:rPr>
  </w:style>
  <w:style w:type="paragraph" w:customStyle="1" w:styleId="ChapterNumber">
    <w:name w:val="ChapterNumber"/>
    <w:rsid w:val="00141137"/>
    <w:pPr>
      <w:tabs>
        <w:tab w:val="left" w:pos="-720"/>
      </w:tabs>
      <w:suppressAutoHyphens/>
    </w:pPr>
    <w:rPr>
      <w:rFonts w:ascii="CG Times" w:eastAsia="SimSun" w:hAnsi="CG Times"/>
      <w:sz w:val="22"/>
      <w:szCs w:val="22"/>
      <w:lang w:val="en-US"/>
    </w:rPr>
  </w:style>
  <w:style w:type="paragraph" w:styleId="BodyText2">
    <w:name w:val="Body Text 2"/>
    <w:basedOn w:val="Normal"/>
    <w:link w:val="BodyText2Char"/>
    <w:rsid w:val="00141137"/>
    <w:rPr>
      <w:rFonts w:ascii="Times New Roman" w:hAnsi="Times New Roman"/>
      <w:sz w:val="24"/>
      <w:lang w:val="en-GB" w:eastAsia="zh-CN"/>
    </w:rPr>
  </w:style>
  <w:style w:type="table" w:styleId="TableGrid1">
    <w:name w:val="Table Grid 1"/>
    <w:aliases w:val="EMS Req"/>
    <w:basedOn w:val="TableNormal"/>
    <w:rsid w:val="00141137"/>
    <w:pPr>
      <w:widowControl w:val="0"/>
      <w:spacing w:line="240" w:lineRule="atLeast"/>
      <w:jc w:val="lowKashida"/>
    </w:pPr>
    <w:rPr>
      <w:rFonts w:ascii="Arial" w:eastAsia="SimSun" w:hAnsi="Arial"/>
    </w:rPr>
    <w:tblPr>
      <w:tblBorders>
        <w:top w:val="dotted" w:sz="4" w:space="0" w:color="808080"/>
        <w:left w:val="dotted" w:sz="4" w:space="0" w:color="808080"/>
        <w:bottom w:val="dotted" w:sz="4" w:space="0" w:color="808080"/>
        <w:right w:val="dotted" w:sz="4" w:space="0" w:color="808080"/>
        <w:insideH w:val="dotted" w:sz="4" w:space="0" w:color="808080"/>
        <w:insideV w:val="dotted" w:sz="4" w:space="0" w:color="808080"/>
      </w:tblBorders>
    </w:tblPr>
    <w:tcPr>
      <w:shd w:val="clear" w:color="auto" w:fill="auto"/>
    </w:tcPr>
    <w:tblStylePr w:type="firstRow">
      <w:rPr>
        <w:b/>
        <w:i/>
      </w:rPr>
      <w:tblPr/>
      <w:tcPr>
        <w:shd w:val="clear" w:color="auto" w:fill="C0C0C0"/>
      </w:tcPr>
    </w:tblStyle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EMSRequirements">
    <w:name w:val="EMS Requirements"/>
    <w:basedOn w:val="TableGrid"/>
    <w:rsid w:val="00141137"/>
    <w:pPr>
      <w:widowControl w:val="0"/>
      <w:spacing w:line="240" w:lineRule="atLeast"/>
    </w:pPr>
    <w:rPr>
      <w:rFonts w:ascii="Arial" w:eastAsia="SimSun" w:hAnsi="Arial"/>
    </w:rPr>
    <w:tblPr>
      <w:tblBorders>
        <w:top w:val="dotted" w:sz="4" w:space="0" w:color="333333"/>
        <w:left w:val="none" w:sz="0" w:space="0" w:color="auto"/>
        <w:bottom w:val="dotted" w:sz="4" w:space="0" w:color="333333"/>
        <w:right w:val="none" w:sz="0" w:space="0" w:color="auto"/>
        <w:insideH w:val="dotted" w:sz="4" w:space="0" w:color="333333"/>
        <w:insideV w:val="none" w:sz="0" w:space="0" w:color="auto"/>
      </w:tblBorders>
    </w:tblPr>
    <w:tcPr>
      <w:vAlign w:val="center"/>
    </w:tcPr>
    <w:tblStylePr w:type="firstRow">
      <w:rPr>
        <w:rFonts w:ascii="Arial" w:hAnsi="Arial"/>
        <w:b/>
        <w:i/>
        <w:sz w:val="18"/>
      </w:rPr>
      <w:tblPr/>
      <w:tcPr>
        <w:tcBorders>
          <w:top w:val="nil"/>
          <w:left w:val="nil"/>
          <w:bottom w:val="nil"/>
          <w:right w:val="nil"/>
          <w:insideH w:val="nil"/>
          <w:insideV w:val="nil"/>
          <w:tl2br w:val="nil"/>
          <w:tr2bl w:val="nil"/>
        </w:tcBorders>
        <w:shd w:val="clear" w:color="auto" w:fill="E0E0E0"/>
      </w:tcPr>
    </w:tblStylePr>
    <w:tblStylePr w:type="lastRow">
      <w:tblPr/>
      <w:tcPr>
        <w:tcBorders>
          <w:top w:val="dotted" w:sz="4" w:space="0" w:color="333333"/>
          <w:left w:val="nil"/>
          <w:bottom w:val="dotted" w:sz="4" w:space="0" w:color="auto"/>
          <w:right w:val="nil"/>
          <w:insideH w:val="nil"/>
          <w:insideV w:val="nil"/>
          <w:tl2br w:val="nil"/>
          <w:tr2bl w:val="nil"/>
        </w:tcBorders>
        <w:shd w:val="clear" w:color="auto" w:fill="E0E0E0"/>
      </w:tcPr>
    </w:tblStylePr>
  </w:style>
  <w:style w:type="paragraph" w:customStyle="1" w:styleId="StyleHeading2Justified">
    <w:name w:val="Style Heading 2 + Justified"/>
    <w:basedOn w:val="Heading2"/>
    <w:rsid w:val="00141137"/>
    <w:pPr>
      <w:keepNext/>
      <w:pBdr>
        <w:top w:val="none" w:sz="0" w:space="0" w:color="auto"/>
      </w:pBdr>
      <w:tabs>
        <w:tab w:val="clear" w:pos="851"/>
        <w:tab w:val="num" w:pos="567"/>
        <w:tab w:val="num" w:pos="720"/>
      </w:tabs>
      <w:spacing w:before="0" w:after="200"/>
      <w:ind w:left="567" w:hanging="567"/>
    </w:pPr>
    <w:rPr>
      <w:rFonts w:ascii="Arial" w:eastAsia="SimSun" w:hAnsi="Arial" w:cs="Arial"/>
      <w:bCs/>
      <w:iCs/>
      <w:color w:val="auto"/>
      <w:sz w:val="22"/>
      <w:szCs w:val="28"/>
      <w:lang w:val="en-US" w:eastAsia="zh-CN"/>
    </w:rPr>
  </w:style>
  <w:style w:type="paragraph" w:customStyle="1" w:styleId="StyleHeading2DarkBlueJustified">
    <w:name w:val="Style Heading 2 + Dark Blue Justified"/>
    <w:basedOn w:val="Heading2"/>
    <w:rsid w:val="00141137"/>
    <w:pPr>
      <w:keepNext/>
      <w:pBdr>
        <w:top w:val="none" w:sz="0" w:space="0" w:color="auto"/>
      </w:pBdr>
      <w:tabs>
        <w:tab w:val="clear" w:pos="851"/>
        <w:tab w:val="num" w:pos="567"/>
        <w:tab w:val="num" w:pos="720"/>
      </w:tabs>
      <w:spacing w:before="0" w:after="200"/>
      <w:ind w:left="567" w:hanging="567"/>
    </w:pPr>
    <w:rPr>
      <w:rFonts w:ascii="Arial" w:eastAsia="SimSun" w:hAnsi="Arial" w:cs="Arial"/>
      <w:bCs/>
      <w:iCs/>
      <w:color w:val="000080"/>
      <w:sz w:val="22"/>
      <w:szCs w:val="28"/>
      <w:lang w:val="en-US" w:eastAsia="zh-CN"/>
    </w:rPr>
  </w:style>
  <w:style w:type="paragraph" w:customStyle="1" w:styleId="StyleHeading210ptDarkBlueJustified1">
    <w:name w:val="Style Heading 2 + 10 pt Dark Blue Justified1"/>
    <w:basedOn w:val="Heading2"/>
    <w:rsid w:val="00141137"/>
    <w:pPr>
      <w:keepNext/>
      <w:pBdr>
        <w:top w:val="none" w:sz="0" w:space="0" w:color="auto"/>
      </w:pBdr>
      <w:tabs>
        <w:tab w:val="clear" w:pos="851"/>
        <w:tab w:val="num" w:pos="567"/>
        <w:tab w:val="num" w:pos="720"/>
      </w:tabs>
      <w:spacing w:before="0" w:after="200"/>
      <w:ind w:left="567" w:hanging="567"/>
    </w:pPr>
    <w:rPr>
      <w:rFonts w:ascii="Arial" w:eastAsia="SimSun" w:hAnsi="Arial" w:cs="Arial"/>
      <w:bCs/>
      <w:iCs/>
      <w:color w:val="000080"/>
      <w:sz w:val="22"/>
      <w:szCs w:val="20"/>
      <w:lang w:val="en-US" w:eastAsia="zh-CN"/>
    </w:rPr>
  </w:style>
  <w:style w:type="paragraph" w:styleId="BodyTextIndent">
    <w:name w:val="Body Text Indent"/>
    <w:basedOn w:val="Normal"/>
    <w:link w:val="BodyTextIndentChar"/>
    <w:rsid w:val="00141137"/>
    <w:pPr>
      <w:spacing w:after="120"/>
      <w:ind w:left="360"/>
      <w:jc w:val="left"/>
    </w:pPr>
    <w:rPr>
      <w:rFonts w:ascii="Times New Roman" w:eastAsia="SimSun" w:hAnsi="Times New Roman"/>
      <w:sz w:val="24"/>
      <w:lang w:eastAsia="zh-CN"/>
    </w:rPr>
  </w:style>
  <w:style w:type="paragraph" w:customStyle="1" w:styleId="Heading1nobullet">
    <w:name w:val="Heading 1 no bullet"/>
    <w:basedOn w:val="Heading1"/>
    <w:rsid w:val="00141137"/>
    <w:pPr>
      <w:keepNext/>
      <w:pageBreakBefore w:val="0"/>
      <w:widowControl w:val="0"/>
      <w:numPr>
        <w:numId w:val="0"/>
      </w:numPr>
      <w:tabs>
        <w:tab w:val="clear" w:pos="851"/>
      </w:tabs>
      <w:spacing w:line="240" w:lineRule="atLeast"/>
      <w:jc w:val="lowKashida"/>
    </w:pPr>
    <w:rPr>
      <w:rFonts w:ascii="Arial" w:eastAsia="Times New Roman" w:hAnsi="Arial" w:cs="Arial"/>
      <w:bCs/>
      <w:caps w:val="0"/>
      <w:color w:val="auto"/>
      <w:kern w:val="32"/>
      <w:sz w:val="28"/>
      <w:szCs w:val="32"/>
    </w:rPr>
  </w:style>
  <w:style w:type="character" w:customStyle="1" w:styleId="Heading4Char">
    <w:name w:val="Heading 4 Char"/>
    <w:link w:val="Heading4"/>
    <w:rsid w:val="00141137"/>
    <w:rPr>
      <w:rFonts w:ascii="Arial (W1)" w:hAnsi="Arial (W1)" w:cs="Times New (W1)"/>
      <w:b/>
      <w:color w:val="1E7FB8"/>
      <w:u w:val="single"/>
      <w:lang w:eastAsia="en-US"/>
    </w:rPr>
  </w:style>
  <w:style w:type="table" w:styleId="TableContemporary">
    <w:name w:val="Table Contemporary"/>
    <w:basedOn w:val="TableNormal"/>
    <w:rsid w:val="00141137"/>
    <w:rPr>
      <w:rFonts w:eastAsia="SimSun"/>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ListNumber2">
    <w:name w:val="List Number 2"/>
    <w:basedOn w:val="Normal"/>
    <w:rsid w:val="00141137"/>
    <w:pPr>
      <w:widowControl w:val="0"/>
      <w:numPr>
        <w:numId w:val="13"/>
      </w:numPr>
      <w:spacing w:before="60" w:after="60" w:line="240" w:lineRule="atLeast"/>
      <w:jc w:val="left"/>
    </w:pPr>
    <w:rPr>
      <w:rFonts w:ascii="Times New Roman" w:hAnsi="Times New Roman" w:cs="Times New (W1)"/>
      <w:szCs w:val="20"/>
    </w:rPr>
  </w:style>
  <w:style w:type="numbering" w:styleId="111111">
    <w:name w:val="Outline List 2"/>
    <w:basedOn w:val="NoList"/>
    <w:rsid w:val="00141137"/>
    <w:pPr>
      <w:numPr>
        <w:numId w:val="18"/>
      </w:numPr>
    </w:pPr>
  </w:style>
  <w:style w:type="paragraph" w:customStyle="1" w:styleId="StyleCaptionArial">
    <w:name w:val="Style Caption + Arial"/>
    <w:basedOn w:val="Caption"/>
    <w:link w:val="StyleCaptionArialChar"/>
    <w:rsid w:val="00141137"/>
    <w:rPr>
      <w:rFonts w:ascii="Arial" w:hAnsi="Arial"/>
    </w:rPr>
  </w:style>
  <w:style w:type="character" w:customStyle="1" w:styleId="CaptionChar">
    <w:name w:val="Caption Char"/>
    <w:link w:val="Caption"/>
    <w:rsid w:val="00141137"/>
    <w:rPr>
      <w:rFonts w:ascii="Arial (W1)" w:hAnsi="Arial (W1)" w:cs="Times New (W1)"/>
      <w:b/>
      <w:bCs/>
      <w:color w:val="1E7FB8"/>
      <w:sz w:val="18"/>
      <w:lang w:val="en-US" w:eastAsia="en-US" w:bidi="ar-SA"/>
    </w:rPr>
  </w:style>
  <w:style w:type="character" w:customStyle="1" w:styleId="StyleCaptionArialChar">
    <w:name w:val="Style Caption + Arial Char"/>
    <w:link w:val="StyleCaptionArial"/>
    <w:rsid w:val="00141137"/>
    <w:rPr>
      <w:rFonts w:ascii="Arial" w:hAnsi="Arial" w:cs="Times New (W1)"/>
      <w:b/>
      <w:bCs/>
      <w:color w:val="1E7FB8"/>
      <w:sz w:val="18"/>
      <w:lang w:val="en-US" w:eastAsia="en-US" w:bidi="ar-SA"/>
    </w:rPr>
  </w:style>
  <w:style w:type="paragraph" w:customStyle="1" w:styleId="StyleHeading2JustifyLowBefore12ptAfter12ptTop">
    <w:name w:val="Style Heading 2 + Justify Low Before:  12 pt After:  12 pt Top: ..."/>
    <w:basedOn w:val="Heading2"/>
    <w:rsid w:val="00141137"/>
    <w:pPr>
      <w:pBdr>
        <w:top w:val="none" w:sz="0" w:space="0" w:color="auto"/>
      </w:pBdr>
      <w:tabs>
        <w:tab w:val="num" w:pos="720"/>
      </w:tabs>
      <w:spacing w:before="240" w:after="240" w:line="240" w:lineRule="atLeast"/>
      <w:ind w:left="851" w:hanging="851"/>
      <w:jc w:val="lowKashida"/>
    </w:pPr>
    <w:rPr>
      <w:rFonts w:cs="Times New Roman"/>
      <w:bCs/>
      <w:color w:val="447DB5"/>
      <w:szCs w:val="20"/>
    </w:rPr>
  </w:style>
  <w:style w:type="paragraph" w:customStyle="1" w:styleId="StyleComplexArial24ptLatinBoldCustomColorRGB68125">
    <w:name w:val="Style (Complex) Arial 24 pt (Latin) Bold Custom Color(RGB(68125..."/>
    <w:basedOn w:val="Normal"/>
    <w:rsid w:val="00141137"/>
    <w:pPr>
      <w:pBdr>
        <w:bottom w:val="single" w:sz="48" w:space="12" w:color="990033"/>
      </w:pBdr>
      <w:spacing w:before="2400" w:after="360"/>
      <w:ind w:left="3680" w:hanging="2262"/>
      <w:jc w:val="right"/>
    </w:pPr>
    <w:rPr>
      <w:rFonts w:cs="Arial"/>
      <w:b/>
      <w:color w:val="447DB5"/>
      <w:sz w:val="48"/>
      <w:szCs w:val="48"/>
      <w:lang w:val="en-GB"/>
    </w:rPr>
  </w:style>
  <w:style w:type="paragraph" w:customStyle="1" w:styleId="StyleHeading1ChapterHeadlineAttributeHeading1h1HeadingLvl">
    <w:name w:val="Style Heading 1Chapter HeadlineAttribute Heading 1h1Heading Lvl..."/>
    <w:basedOn w:val="Heading1"/>
    <w:rsid w:val="00A112BC"/>
    <w:pPr>
      <w:spacing w:line="240" w:lineRule="atLeast"/>
      <w:jc w:val="lowKashida"/>
    </w:pPr>
  </w:style>
  <w:style w:type="paragraph" w:styleId="Revision">
    <w:name w:val="Revision"/>
    <w:hidden/>
    <w:uiPriority w:val="99"/>
    <w:semiHidden/>
    <w:rsid w:val="00D56EBD"/>
    <w:rPr>
      <w:rFonts w:ascii="Arial" w:hAnsi="Arial"/>
      <w:szCs w:val="24"/>
      <w:lang w:val="en-US" w:eastAsia="en-US"/>
    </w:rPr>
  </w:style>
  <w:style w:type="paragraph" w:styleId="DocumentMap">
    <w:name w:val="Document Map"/>
    <w:basedOn w:val="Normal"/>
    <w:link w:val="DocumentMapChar"/>
    <w:semiHidden/>
    <w:rsid w:val="004B52CA"/>
    <w:pPr>
      <w:shd w:val="clear" w:color="auto" w:fill="000080"/>
    </w:pPr>
    <w:rPr>
      <w:rFonts w:ascii="Tahoma" w:hAnsi="Tahoma" w:cs="Tahoma"/>
      <w:szCs w:val="20"/>
    </w:rPr>
  </w:style>
  <w:style w:type="paragraph" w:styleId="Date">
    <w:name w:val="Date"/>
    <w:basedOn w:val="Normal"/>
    <w:next w:val="Normal"/>
    <w:link w:val="DateChar"/>
    <w:rsid w:val="00551367"/>
  </w:style>
  <w:style w:type="paragraph" w:styleId="ListParagraph">
    <w:name w:val="List Paragraph"/>
    <w:aliases w:val="Bullets,Evidence on Demand bullet points,Dot pt,F5 List Paragraph,No Spacing1,List Paragraph Char Char Char,Indicator Text,Numbered Para 1,Colorful List - Accent 11,Bullet Points,MAIN CONTENT,List Bullet Mary,Referenc,Liste 1,Listeafsnit"/>
    <w:basedOn w:val="Normal"/>
    <w:link w:val="ListParagraphChar"/>
    <w:uiPriority w:val="34"/>
    <w:qFormat/>
    <w:rsid w:val="0050488D"/>
    <w:pPr>
      <w:ind w:left="720"/>
      <w:contextualSpacing/>
    </w:pPr>
  </w:style>
  <w:style w:type="character" w:styleId="PlaceholderText">
    <w:name w:val="Placeholder Text"/>
    <w:basedOn w:val="DefaultParagraphFont"/>
    <w:uiPriority w:val="99"/>
    <w:semiHidden/>
    <w:rsid w:val="00907253"/>
    <w:rPr>
      <w:color w:val="808080"/>
    </w:rPr>
  </w:style>
  <w:style w:type="character" w:customStyle="1" w:styleId="Style3">
    <w:name w:val="Style3"/>
    <w:basedOn w:val="DefaultParagraphFont"/>
    <w:uiPriority w:val="1"/>
    <w:qFormat/>
    <w:rsid w:val="00907253"/>
    <w:rPr>
      <w:rFonts w:ascii="Arial" w:hAnsi="Arial"/>
      <w:b/>
      <w:color w:val="1F497D" w:themeColor="text2"/>
      <w:sz w:val="24"/>
    </w:rPr>
  </w:style>
  <w:style w:type="paragraph" w:styleId="BodyTextIndent2">
    <w:name w:val="Body Text Indent 2"/>
    <w:basedOn w:val="Normal"/>
    <w:link w:val="BodyTextIndent2Char"/>
    <w:rsid w:val="0054708B"/>
    <w:pPr>
      <w:spacing w:after="120" w:line="480" w:lineRule="auto"/>
      <w:ind w:left="283"/>
    </w:pPr>
  </w:style>
  <w:style w:type="character" w:customStyle="1" w:styleId="BodyTextIndent2Char">
    <w:name w:val="Body Text Indent 2 Char"/>
    <w:basedOn w:val="DefaultParagraphFont"/>
    <w:link w:val="BodyTextIndent2"/>
    <w:rsid w:val="0054708B"/>
    <w:rPr>
      <w:rFonts w:ascii="Arial" w:hAnsi="Arial"/>
      <w:szCs w:val="24"/>
      <w:lang w:val="en-US" w:eastAsia="en-US"/>
    </w:rPr>
  </w:style>
  <w:style w:type="character" w:customStyle="1" w:styleId="HeaderChar">
    <w:name w:val="Header Char"/>
    <w:basedOn w:val="DefaultParagraphFont"/>
    <w:link w:val="Header"/>
    <w:uiPriority w:val="99"/>
    <w:rsid w:val="006A5B02"/>
    <w:rPr>
      <w:rFonts w:ascii="Arial" w:hAnsi="Arial"/>
      <w:szCs w:val="24"/>
      <w:lang w:val="en-US" w:eastAsia="en-US"/>
    </w:rPr>
  </w:style>
  <w:style w:type="character" w:customStyle="1" w:styleId="BodyTextIndentChar">
    <w:name w:val="Body Text Indent Char"/>
    <w:basedOn w:val="DefaultParagraphFont"/>
    <w:link w:val="BodyTextIndent"/>
    <w:rsid w:val="003466D0"/>
    <w:rPr>
      <w:rFonts w:eastAsia="SimSun"/>
      <w:sz w:val="24"/>
      <w:szCs w:val="24"/>
      <w:lang w:val="en-US"/>
    </w:rPr>
  </w:style>
  <w:style w:type="paragraph" w:styleId="TOCHeading">
    <w:name w:val="TOC Heading"/>
    <w:basedOn w:val="Heading1"/>
    <w:next w:val="Normal"/>
    <w:uiPriority w:val="39"/>
    <w:semiHidden/>
    <w:unhideWhenUsed/>
    <w:qFormat/>
    <w:rsid w:val="004E2C37"/>
    <w:pPr>
      <w:keepNext/>
      <w:keepLines/>
      <w:pageBreakBefore w:val="0"/>
      <w:numPr>
        <w:numId w:val="0"/>
      </w:numPr>
      <w:tabs>
        <w:tab w:val="clear" w:pos="851"/>
      </w:tabs>
      <w:spacing w:before="480" w:after="0" w:line="276" w:lineRule="auto"/>
      <w:jc w:val="left"/>
      <w:outlineLvl w:val="9"/>
    </w:pPr>
    <w:rPr>
      <w:rFonts w:asciiTheme="majorHAnsi" w:eastAsiaTheme="majorEastAsia" w:hAnsiTheme="majorHAnsi" w:cstheme="majorBidi"/>
      <w:bCs/>
      <w:caps w:val="0"/>
      <w:color w:val="365F91" w:themeColor="accent1" w:themeShade="BF"/>
      <w:sz w:val="28"/>
      <w:szCs w:val="28"/>
      <w:lang w:val="en-US" w:eastAsia="ja-JP"/>
    </w:rPr>
  </w:style>
  <w:style w:type="character" w:customStyle="1" w:styleId="Heading1Char">
    <w:name w:val="Heading 1 Char"/>
    <w:aliases w:val="Chapter Headline Char,Attribute Heading 1 Char,h1 Char,Heading Lvl 1 Char,Heading Char,H1 Char,rp_Heading 1 Char,Bold 18 Char,(Alt+1) Char,min1 Char,L1 Char,Section Char,(Alt+1)1 Char,(Alt+1)2 Char,(Alt+1)3 Char,(Alt+1)4 Char"/>
    <w:basedOn w:val="DefaultParagraphFont"/>
    <w:link w:val="Heading1"/>
    <w:rsid w:val="00A112BC"/>
    <w:rPr>
      <w:rFonts w:ascii="Arial (W1)" w:eastAsia="SimSun" w:hAnsi="Arial (W1)" w:cs="Times New (W1)"/>
      <w:b/>
      <w:caps/>
      <w:color w:val="1E7FB8"/>
      <w:sz w:val="26"/>
      <w:szCs w:val="26"/>
      <w:lang w:eastAsia="en-US"/>
    </w:rPr>
  </w:style>
  <w:style w:type="character" w:customStyle="1" w:styleId="Heading2Char">
    <w:name w:val="Heading 2 Char"/>
    <w:basedOn w:val="DefaultParagraphFont"/>
    <w:link w:val="Heading2"/>
    <w:rsid w:val="00A112BC"/>
    <w:rPr>
      <w:rFonts w:ascii="Arial (W1)" w:hAnsi="Arial (W1)" w:cs="Times New (W1)"/>
      <w:b/>
      <w:color w:val="1E7FB8"/>
      <w:sz w:val="24"/>
      <w:szCs w:val="24"/>
      <w:lang w:eastAsia="en-US"/>
    </w:rPr>
  </w:style>
  <w:style w:type="character" w:customStyle="1" w:styleId="Heading5Char">
    <w:name w:val="Heading 5 Char"/>
    <w:basedOn w:val="DefaultParagraphFont"/>
    <w:link w:val="Heading5"/>
    <w:rsid w:val="00A112BC"/>
    <w:rPr>
      <w:rFonts w:ascii="Arial" w:hAnsi="Arial"/>
      <w:sz w:val="22"/>
      <w:lang w:eastAsia="en-US"/>
    </w:rPr>
  </w:style>
  <w:style w:type="character" w:customStyle="1" w:styleId="Heading6Char">
    <w:name w:val="Heading 6 Char"/>
    <w:basedOn w:val="DefaultParagraphFont"/>
    <w:link w:val="Heading6"/>
    <w:rsid w:val="00A112BC"/>
    <w:rPr>
      <w:rFonts w:ascii="Arial" w:hAnsi="Arial"/>
      <w:i/>
      <w:sz w:val="22"/>
      <w:lang w:eastAsia="en-US"/>
    </w:rPr>
  </w:style>
  <w:style w:type="character" w:customStyle="1" w:styleId="Heading7Char">
    <w:name w:val="Heading 7 Char"/>
    <w:basedOn w:val="DefaultParagraphFont"/>
    <w:link w:val="Heading7"/>
    <w:rsid w:val="00A112BC"/>
    <w:rPr>
      <w:rFonts w:ascii="Arial" w:hAnsi="Arial"/>
      <w:lang w:eastAsia="en-US"/>
    </w:rPr>
  </w:style>
  <w:style w:type="character" w:customStyle="1" w:styleId="Heading8Char">
    <w:name w:val="Heading 8 Char"/>
    <w:basedOn w:val="DefaultParagraphFont"/>
    <w:link w:val="Heading8"/>
    <w:rsid w:val="00A112BC"/>
    <w:rPr>
      <w:rFonts w:ascii="Arial" w:hAnsi="Arial"/>
      <w:i/>
      <w:lang w:eastAsia="en-US"/>
    </w:rPr>
  </w:style>
  <w:style w:type="character" w:customStyle="1" w:styleId="Heading9Char">
    <w:name w:val="Heading 9 Char"/>
    <w:basedOn w:val="DefaultParagraphFont"/>
    <w:link w:val="Heading9"/>
    <w:rsid w:val="00A112BC"/>
    <w:rPr>
      <w:rFonts w:ascii="Arial" w:hAnsi="Arial"/>
      <w:i/>
      <w:sz w:val="18"/>
      <w:lang w:eastAsia="en-US"/>
    </w:rPr>
  </w:style>
  <w:style w:type="character" w:customStyle="1" w:styleId="FooterChar">
    <w:name w:val="Footer Char"/>
    <w:basedOn w:val="DefaultParagraphFont"/>
    <w:link w:val="Footer"/>
    <w:rsid w:val="00A112BC"/>
    <w:rPr>
      <w:rFonts w:ascii="Arial" w:hAnsi="Arial"/>
      <w:szCs w:val="24"/>
      <w:lang w:val="en-US" w:eastAsia="en-US"/>
    </w:rPr>
  </w:style>
  <w:style w:type="character" w:customStyle="1" w:styleId="FootnoteTextChar">
    <w:name w:val="Footnote Text Char"/>
    <w:basedOn w:val="DefaultParagraphFont"/>
    <w:link w:val="FootnoteText"/>
    <w:semiHidden/>
    <w:rsid w:val="00A112BC"/>
    <w:rPr>
      <w:rFonts w:ascii="Arial (W1)" w:hAnsi="Arial (W1)" w:cs="Times New (W1)"/>
      <w:sz w:val="16"/>
      <w:lang w:val="en-US" w:eastAsia="en-US"/>
    </w:rPr>
  </w:style>
  <w:style w:type="character" w:customStyle="1" w:styleId="BodyTextChar">
    <w:name w:val="Body Text Char"/>
    <w:basedOn w:val="DefaultParagraphFont"/>
    <w:link w:val="BodyText"/>
    <w:rsid w:val="00A112BC"/>
    <w:rPr>
      <w:lang w:eastAsia="en-US"/>
    </w:rPr>
  </w:style>
  <w:style w:type="character" w:customStyle="1" w:styleId="BodyText3Char">
    <w:name w:val="Body Text 3 Char"/>
    <w:basedOn w:val="DefaultParagraphFont"/>
    <w:link w:val="BodyText3"/>
    <w:rsid w:val="00A112BC"/>
    <w:rPr>
      <w:rFonts w:ascii="Arial" w:hAnsi="Arial"/>
      <w:sz w:val="16"/>
      <w:szCs w:val="16"/>
      <w:lang w:eastAsia="en-US"/>
    </w:rPr>
  </w:style>
  <w:style w:type="character" w:customStyle="1" w:styleId="CommentTextChar">
    <w:name w:val="Comment Text Char"/>
    <w:basedOn w:val="DefaultParagraphFont"/>
    <w:link w:val="CommentText"/>
    <w:semiHidden/>
    <w:rsid w:val="00A112BC"/>
    <w:rPr>
      <w:rFonts w:ascii="Comic Sans MS" w:hAnsi="Comic Sans MS" w:cs="Times New (W1)"/>
      <w:lang w:eastAsia="en-US"/>
    </w:rPr>
  </w:style>
  <w:style w:type="character" w:customStyle="1" w:styleId="CommentSubjectChar">
    <w:name w:val="Comment Subject Char"/>
    <w:basedOn w:val="CommentTextChar"/>
    <w:link w:val="CommentSubject"/>
    <w:semiHidden/>
    <w:rsid w:val="00A112BC"/>
    <w:rPr>
      <w:rFonts w:ascii="Comic Sans MS" w:hAnsi="Comic Sans MS" w:cs="Times New (W1)"/>
      <w:b/>
      <w:bCs/>
      <w:lang w:eastAsia="en-US"/>
    </w:rPr>
  </w:style>
  <w:style w:type="character" w:customStyle="1" w:styleId="BalloonTextChar">
    <w:name w:val="Balloon Text Char"/>
    <w:basedOn w:val="DefaultParagraphFont"/>
    <w:link w:val="BalloonText"/>
    <w:semiHidden/>
    <w:rsid w:val="00A112BC"/>
    <w:rPr>
      <w:rFonts w:ascii="Tahoma" w:hAnsi="Tahoma" w:cs="Tahoma"/>
      <w:sz w:val="16"/>
      <w:szCs w:val="16"/>
      <w:lang w:eastAsia="en-US"/>
    </w:rPr>
  </w:style>
  <w:style w:type="character" w:customStyle="1" w:styleId="BodyText2Char">
    <w:name w:val="Body Text 2 Char"/>
    <w:basedOn w:val="DefaultParagraphFont"/>
    <w:link w:val="BodyText2"/>
    <w:rsid w:val="00A112BC"/>
    <w:rPr>
      <w:sz w:val="24"/>
      <w:szCs w:val="24"/>
    </w:rPr>
  </w:style>
  <w:style w:type="character" w:customStyle="1" w:styleId="DocumentMapChar">
    <w:name w:val="Document Map Char"/>
    <w:basedOn w:val="DefaultParagraphFont"/>
    <w:link w:val="DocumentMap"/>
    <w:semiHidden/>
    <w:rsid w:val="00A112BC"/>
    <w:rPr>
      <w:rFonts w:ascii="Tahoma" w:hAnsi="Tahoma" w:cs="Tahoma"/>
      <w:shd w:val="clear" w:color="auto" w:fill="000080"/>
      <w:lang w:val="en-US" w:eastAsia="en-US"/>
    </w:rPr>
  </w:style>
  <w:style w:type="character" w:customStyle="1" w:styleId="DateChar">
    <w:name w:val="Date Char"/>
    <w:basedOn w:val="DefaultParagraphFont"/>
    <w:link w:val="Date"/>
    <w:rsid w:val="00A112BC"/>
    <w:rPr>
      <w:rFonts w:ascii="Arial" w:hAnsi="Arial"/>
      <w:szCs w:val="24"/>
      <w:lang w:val="en-US" w:eastAsia="en-US"/>
    </w:rPr>
  </w:style>
  <w:style w:type="character" w:customStyle="1" w:styleId="UnresolvedMention1">
    <w:name w:val="Unresolved Mention1"/>
    <w:basedOn w:val="DefaultParagraphFont"/>
    <w:uiPriority w:val="99"/>
    <w:semiHidden/>
    <w:unhideWhenUsed/>
    <w:rsid w:val="004929BF"/>
    <w:rPr>
      <w:color w:val="808080"/>
      <w:shd w:val="clear" w:color="auto" w:fill="E6E6E6"/>
    </w:rPr>
  </w:style>
  <w:style w:type="character" w:customStyle="1" w:styleId="UnresolvedMention2">
    <w:name w:val="Unresolved Mention2"/>
    <w:basedOn w:val="DefaultParagraphFont"/>
    <w:uiPriority w:val="99"/>
    <w:semiHidden/>
    <w:unhideWhenUsed/>
    <w:rsid w:val="00BE6AAD"/>
    <w:rPr>
      <w:color w:val="605E5C"/>
      <w:shd w:val="clear" w:color="auto" w:fill="E1DFDD"/>
    </w:rPr>
  </w:style>
  <w:style w:type="character" w:customStyle="1" w:styleId="ListParagraphChar">
    <w:name w:val="List Paragraph Char"/>
    <w:aliases w:val="Bullets Char,Evidence on Demand bullet points Char,Dot pt Char,F5 List Paragraph Char,No Spacing1 Char,List Paragraph Char Char Char Char,Indicator Text Char,Numbered Para 1 Char,Colorful List - Accent 11 Char,Bullet Points Char"/>
    <w:basedOn w:val="DefaultParagraphFont"/>
    <w:link w:val="ListParagraph"/>
    <w:uiPriority w:val="34"/>
    <w:rsid w:val="00C35185"/>
    <w:rPr>
      <w:rFonts w:ascii="Arial" w:hAnsi="Arial"/>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74359123">
      <w:bodyDiv w:val="1"/>
      <w:marLeft w:val="0"/>
      <w:marRight w:val="0"/>
      <w:marTop w:val="0"/>
      <w:marBottom w:val="0"/>
      <w:divBdr>
        <w:top w:val="none" w:sz="0" w:space="0" w:color="auto"/>
        <w:left w:val="none" w:sz="0" w:space="0" w:color="auto"/>
        <w:bottom w:val="none" w:sz="0" w:space="0" w:color="auto"/>
        <w:right w:val="none" w:sz="0" w:space="0" w:color="auto"/>
      </w:divBdr>
      <w:divsChild>
        <w:div w:id="1086076450">
          <w:marLeft w:val="0"/>
          <w:marRight w:val="0"/>
          <w:marTop w:val="0"/>
          <w:marBottom w:val="0"/>
          <w:divBdr>
            <w:top w:val="none" w:sz="0" w:space="0" w:color="auto"/>
            <w:left w:val="none" w:sz="0" w:space="0" w:color="auto"/>
            <w:bottom w:val="none" w:sz="0" w:space="0" w:color="auto"/>
            <w:right w:val="none" w:sz="0" w:space="0" w:color="auto"/>
          </w:divBdr>
          <w:divsChild>
            <w:div w:id="2033799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4917889">
      <w:bodyDiv w:val="1"/>
      <w:marLeft w:val="0"/>
      <w:marRight w:val="0"/>
      <w:marTop w:val="0"/>
      <w:marBottom w:val="0"/>
      <w:divBdr>
        <w:top w:val="none" w:sz="0" w:space="0" w:color="auto"/>
        <w:left w:val="none" w:sz="0" w:space="0" w:color="auto"/>
        <w:bottom w:val="none" w:sz="0" w:space="0" w:color="auto"/>
        <w:right w:val="none" w:sz="0" w:space="0" w:color="auto"/>
      </w:divBdr>
    </w:div>
    <w:div w:id="1684745389">
      <w:bodyDiv w:val="1"/>
      <w:marLeft w:val="0"/>
      <w:marRight w:val="0"/>
      <w:marTop w:val="0"/>
      <w:marBottom w:val="0"/>
      <w:divBdr>
        <w:top w:val="none" w:sz="0" w:space="0" w:color="auto"/>
        <w:left w:val="none" w:sz="0" w:space="0" w:color="auto"/>
        <w:bottom w:val="none" w:sz="0" w:space="0" w:color="auto"/>
        <w:right w:val="none" w:sz="0" w:space="0" w:color="auto"/>
      </w:divBdr>
      <w:divsChild>
        <w:div w:id="211743416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header" Target="header1.xm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hyperlink" Target="https://www.un.org/Depts/ptd/sites/www.un.org.Depts.ptd/files/files/attachment/page/2014/February%202014/conduct_english.pdf" TargetMode="External"/><Relationship Id="rId25"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hyperlink" Target="http://www.who.int/about/finances-accountability/procurement/en/"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hyperlink" Target="https://apps.who.int/iris/bitstream/handle/10665/325887/WHO-CSF-2019.1-eng.pdf?ua=1" TargetMode="External"/><Relationship Id="rId23" Type="http://schemas.openxmlformats.org/officeDocument/2006/relationships/footer" Target="footer3.xml"/><Relationship Id="rId10" Type="http://schemas.openxmlformats.org/officeDocument/2006/relationships/settings" Target="setting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yperlink" Target="https://www.who.int/health-topics/sustainable-development-goals" TargetMode="External"/><Relationship Id="rId22"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280144BD6E154E31B192C3364CB1E5FC"/>
        <w:category>
          <w:name w:val="General"/>
          <w:gallery w:val="placeholder"/>
        </w:category>
        <w:types>
          <w:type w:val="bbPlcHdr"/>
        </w:types>
        <w:behaviors>
          <w:behavior w:val="content"/>
        </w:behaviors>
        <w:guid w:val="{CBDC6F37-353A-48AA-874C-68ADEEAE5AD0}"/>
      </w:docPartPr>
      <w:docPartBody>
        <w:p w:rsidR="00363ADC" w:rsidRDefault="00363ADC" w:rsidP="00363ADC">
          <w:pPr>
            <w:pStyle w:val="280144BD6E154E31B192C3364CB1E5FC"/>
          </w:pPr>
          <w:r w:rsidRPr="009B447A">
            <w:rPr>
              <w:rStyle w:val="PlaceholderText"/>
            </w:rPr>
            <w:t>[Category]</w:t>
          </w:r>
        </w:p>
      </w:docPartBody>
    </w:docPart>
    <w:docPart>
      <w:docPartPr>
        <w:name w:val="C1E5CE0D39C641D286DA1C2243EB4982"/>
        <w:category>
          <w:name w:val="General"/>
          <w:gallery w:val="placeholder"/>
        </w:category>
        <w:types>
          <w:type w:val="bbPlcHdr"/>
        </w:types>
        <w:behaviors>
          <w:behavior w:val="content"/>
        </w:behaviors>
        <w:guid w:val="{89B90208-0E44-4BFB-B62D-1E32BA567D3E}"/>
      </w:docPartPr>
      <w:docPartBody>
        <w:p w:rsidR="00334E22" w:rsidRDefault="00334E22" w:rsidP="00334E22">
          <w:pPr>
            <w:pStyle w:val="C1E5CE0D39C641D286DA1C2243EB4982"/>
          </w:pPr>
          <w:r>
            <w:rPr>
              <w:rStyle w:val="PlaceholderText"/>
            </w:rPr>
            <w:t>[Abstract]</w:t>
          </w:r>
        </w:p>
      </w:docPartBody>
    </w:docPart>
    <w:docPart>
      <w:docPartPr>
        <w:name w:val="7347E92C537C4722884DB6721A53FE91"/>
        <w:category>
          <w:name w:val="General"/>
          <w:gallery w:val="placeholder"/>
        </w:category>
        <w:types>
          <w:type w:val="bbPlcHdr"/>
        </w:types>
        <w:behaviors>
          <w:behavior w:val="content"/>
        </w:behaviors>
        <w:guid w:val="{7D8B56C5-F5BD-418C-9949-F0FCAF7712FD}"/>
      </w:docPartPr>
      <w:docPartBody>
        <w:p w:rsidR="00B54B0F" w:rsidRDefault="0034119E" w:rsidP="0034119E">
          <w:pPr>
            <w:pStyle w:val="7347E92C537C4722884DB6721A53FE91"/>
          </w:pPr>
          <w:r w:rsidRPr="009B447A">
            <w:rPr>
              <w:rStyle w:val="PlaceholderText"/>
            </w:rPr>
            <w:t>[Category]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1)">
    <w:altName w:val="Arial"/>
    <w:charset w:val="00"/>
    <w:family w:val="swiss"/>
    <w:pitch w:val="variable"/>
    <w:sig w:usb0="20007A87" w:usb1="80000000" w:usb2="00000008" w:usb3="00000000" w:csb0="000001FF" w:csb1="00000000"/>
  </w:font>
  <w:font w:name="Times New (W1)">
    <w:altName w:val="Times New Roman"/>
    <w:charset w:val="00"/>
    <w:family w:val="roman"/>
    <w:pitch w:val="variable"/>
    <w:sig w:usb0="00000000" w:usb1="80000000" w:usb2="00000008" w:usb3="00000000" w:csb0="000001FF" w:csb1="00000000"/>
  </w:font>
  <w:font w:name="Garamond">
    <w:panose1 w:val="02020404030301010803"/>
    <w:charset w:val="00"/>
    <w:family w:val="roman"/>
    <w:pitch w:val="variable"/>
    <w:sig w:usb0="00000287" w:usb1="00000000" w:usb2="00000000" w:usb3="00000000" w:csb0="0000009F"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algun Gothic">
    <w:panose1 w:val="020B0503020000020004"/>
    <w:charset w:val="81"/>
    <w:family w:val="swiss"/>
    <w:pitch w:val="variable"/>
    <w:sig w:usb0="9000002F" w:usb1="29D77CFB" w:usb2="00000012" w:usb3="00000000" w:csb0="00080001" w:csb1="00000000"/>
  </w:font>
  <w:font w:name="MS Gothic">
    <w:altName w:val="ＭＳ ゴシック"/>
    <w:panose1 w:val="020B06090702050802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formatting="0"/>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63ADC"/>
    <w:rsid w:val="00045199"/>
    <w:rsid w:val="000B1680"/>
    <w:rsid w:val="000B4C52"/>
    <w:rsid w:val="00121B77"/>
    <w:rsid w:val="00170ED3"/>
    <w:rsid w:val="00186307"/>
    <w:rsid w:val="001F01E9"/>
    <w:rsid w:val="002444EA"/>
    <w:rsid w:val="0025358B"/>
    <w:rsid w:val="002C197F"/>
    <w:rsid w:val="0031305F"/>
    <w:rsid w:val="00334E22"/>
    <w:rsid w:val="0034119E"/>
    <w:rsid w:val="00346FF3"/>
    <w:rsid w:val="00363ADC"/>
    <w:rsid w:val="00411BCB"/>
    <w:rsid w:val="00416242"/>
    <w:rsid w:val="004200F8"/>
    <w:rsid w:val="004221F8"/>
    <w:rsid w:val="004514C3"/>
    <w:rsid w:val="00485D48"/>
    <w:rsid w:val="00517762"/>
    <w:rsid w:val="00583A81"/>
    <w:rsid w:val="005864D8"/>
    <w:rsid w:val="005E2792"/>
    <w:rsid w:val="00631706"/>
    <w:rsid w:val="00636E04"/>
    <w:rsid w:val="006B772F"/>
    <w:rsid w:val="006C01EE"/>
    <w:rsid w:val="006E7245"/>
    <w:rsid w:val="0070107E"/>
    <w:rsid w:val="007222FA"/>
    <w:rsid w:val="00735D34"/>
    <w:rsid w:val="007673FA"/>
    <w:rsid w:val="00777160"/>
    <w:rsid w:val="00797A8E"/>
    <w:rsid w:val="007B458F"/>
    <w:rsid w:val="00857304"/>
    <w:rsid w:val="00870025"/>
    <w:rsid w:val="00871C6B"/>
    <w:rsid w:val="0088630C"/>
    <w:rsid w:val="008A7489"/>
    <w:rsid w:val="008C2B6D"/>
    <w:rsid w:val="00911246"/>
    <w:rsid w:val="009248D3"/>
    <w:rsid w:val="00967ABA"/>
    <w:rsid w:val="009D5941"/>
    <w:rsid w:val="00AF43A7"/>
    <w:rsid w:val="00AF4B54"/>
    <w:rsid w:val="00B36A39"/>
    <w:rsid w:val="00B51504"/>
    <w:rsid w:val="00B54B0F"/>
    <w:rsid w:val="00C31029"/>
    <w:rsid w:val="00D54C78"/>
    <w:rsid w:val="00DF439F"/>
    <w:rsid w:val="00E14C51"/>
    <w:rsid w:val="00E21056"/>
    <w:rsid w:val="00E87079"/>
    <w:rsid w:val="00EA72C6"/>
    <w:rsid w:val="00F13455"/>
    <w:rsid w:val="00F662BF"/>
    <w:rsid w:val="00FA5DC7"/>
    <w:rsid w:val="00FB4943"/>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9D5941"/>
    <w:rPr>
      <w:color w:val="808080"/>
    </w:rPr>
  </w:style>
  <w:style w:type="paragraph" w:customStyle="1" w:styleId="D543DFC46A3A4EC99AF8EEA448D5EA8D">
    <w:name w:val="D543DFC46A3A4EC99AF8EEA448D5EA8D"/>
    <w:rsid w:val="00363ADC"/>
  </w:style>
  <w:style w:type="paragraph" w:customStyle="1" w:styleId="280144BD6E154E31B192C3364CB1E5FC">
    <w:name w:val="280144BD6E154E31B192C3364CB1E5FC"/>
    <w:rsid w:val="00363ADC"/>
  </w:style>
  <w:style w:type="paragraph" w:customStyle="1" w:styleId="9DA949A848734BAB80902B28DD44D998">
    <w:name w:val="9DA949A848734BAB80902B28DD44D998"/>
    <w:rsid w:val="00363ADC"/>
  </w:style>
  <w:style w:type="paragraph" w:customStyle="1" w:styleId="578F03E325A94A35BE9E00E70ED82AD0">
    <w:name w:val="578F03E325A94A35BE9E00E70ED82AD0"/>
    <w:rsid w:val="00363ADC"/>
  </w:style>
  <w:style w:type="paragraph" w:customStyle="1" w:styleId="80480F36F1B44456A648E00DCF31958F">
    <w:name w:val="80480F36F1B44456A648E00DCF31958F"/>
    <w:rsid w:val="00363ADC"/>
  </w:style>
  <w:style w:type="paragraph" w:customStyle="1" w:styleId="2E83C66F008441049E14AE7051D688FB">
    <w:name w:val="2E83C66F008441049E14AE7051D688FB"/>
    <w:rsid w:val="00363ADC"/>
  </w:style>
  <w:style w:type="paragraph" w:customStyle="1" w:styleId="5E7030DCFBB946EFAF04F5A134F81FD8">
    <w:name w:val="5E7030DCFBB946EFAF04F5A134F81FD8"/>
    <w:rsid w:val="00363ADC"/>
  </w:style>
  <w:style w:type="paragraph" w:customStyle="1" w:styleId="5B3D67A5313543C5BD5DCD2F5E8FEA9B">
    <w:name w:val="5B3D67A5313543C5BD5DCD2F5E8FEA9B"/>
    <w:rsid w:val="00363ADC"/>
  </w:style>
  <w:style w:type="paragraph" w:customStyle="1" w:styleId="2C00DB32A4EE4D40BD4D496C8650DC5A">
    <w:name w:val="2C00DB32A4EE4D40BD4D496C8650DC5A"/>
    <w:rsid w:val="00363ADC"/>
  </w:style>
  <w:style w:type="paragraph" w:customStyle="1" w:styleId="E5726BD52C7949D0B9DD5F3F593F447E">
    <w:name w:val="E5726BD52C7949D0B9DD5F3F593F447E"/>
    <w:rsid w:val="00363ADC"/>
  </w:style>
  <w:style w:type="paragraph" w:customStyle="1" w:styleId="DDBC7D7101124AC6B7F3D496C4340E55">
    <w:name w:val="DDBC7D7101124AC6B7F3D496C4340E55"/>
    <w:rsid w:val="00363ADC"/>
  </w:style>
  <w:style w:type="paragraph" w:customStyle="1" w:styleId="3D5BD40DB75A496BBB1054B5A5004D6E">
    <w:name w:val="3D5BD40DB75A496BBB1054B5A5004D6E"/>
    <w:rsid w:val="00363ADC"/>
  </w:style>
  <w:style w:type="paragraph" w:customStyle="1" w:styleId="1E59A87748014C2ABA50F93D144824EA">
    <w:name w:val="1E59A87748014C2ABA50F93D144824EA"/>
    <w:rsid w:val="00363ADC"/>
  </w:style>
  <w:style w:type="paragraph" w:customStyle="1" w:styleId="09D5A521A542495C888BC518DD5CD3A8">
    <w:name w:val="09D5A521A542495C888BC518DD5CD3A8"/>
    <w:rsid w:val="00363ADC"/>
  </w:style>
  <w:style w:type="paragraph" w:customStyle="1" w:styleId="4F3652055CDC4DD6AA57B9764BD62815">
    <w:name w:val="4F3652055CDC4DD6AA57B9764BD62815"/>
    <w:rsid w:val="00363ADC"/>
  </w:style>
  <w:style w:type="paragraph" w:customStyle="1" w:styleId="50693C4C6F9246249859FF8BCD96CE81">
    <w:name w:val="50693C4C6F9246249859FF8BCD96CE81"/>
    <w:rsid w:val="00363ADC"/>
  </w:style>
  <w:style w:type="paragraph" w:customStyle="1" w:styleId="762316405B5F4FC2B1DCBBFDB0D3CE00">
    <w:name w:val="762316405B5F4FC2B1DCBBFDB0D3CE00"/>
    <w:rsid w:val="00363ADC"/>
  </w:style>
  <w:style w:type="paragraph" w:customStyle="1" w:styleId="04D1F394D79446809FF32003882E8C6D">
    <w:name w:val="04D1F394D79446809FF32003882E8C6D"/>
    <w:rsid w:val="00363ADC"/>
  </w:style>
  <w:style w:type="paragraph" w:customStyle="1" w:styleId="1FEFF9036136459E8D244B9D5521F441">
    <w:name w:val="1FEFF9036136459E8D244B9D5521F441"/>
    <w:rsid w:val="00363ADC"/>
  </w:style>
  <w:style w:type="paragraph" w:customStyle="1" w:styleId="02B6C7455A7A4ABE8974F24F5BCDCDED">
    <w:name w:val="02B6C7455A7A4ABE8974F24F5BCDCDED"/>
    <w:rsid w:val="00363ADC"/>
  </w:style>
  <w:style w:type="paragraph" w:customStyle="1" w:styleId="6E0EC3B5A61D402394B4637F2F452217">
    <w:name w:val="6E0EC3B5A61D402394B4637F2F452217"/>
    <w:rsid w:val="00363ADC"/>
  </w:style>
  <w:style w:type="paragraph" w:customStyle="1" w:styleId="E73F0880A6DA42D0BB35A2C81B511533">
    <w:name w:val="E73F0880A6DA42D0BB35A2C81B511533"/>
    <w:rsid w:val="00363ADC"/>
  </w:style>
  <w:style w:type="paragraph" w:customStyle="1" w:styleId="5297C7B6902443E0B30AD355C68AE66C">
    <w:name w:val="5297C7B6902443E0B30AD355C68AE66C"/>
    <w:rsid w:val="00363ADC"/>
  </w:style>
  <w:style w:type="paragraph" w:customStyle="1" w:styleId="B96D4322A3694299A01F3E1F6B5314E7">
    <w:name w:val="B96D4322A3694299A01F3E1F6B5314E7"/>
    <w:rsid w:val="00363ADC"/>
  </w:style>
  <w:style w:type="paragraph" w:customStyle="1" w:styleId="4EFAC1BB69554E1E8F4D07E5930E03A5">
    <w:name w:val="4EFAC1BB69554E1E8F4D07E5930E03A5"/>
    <w:rsid w:val="00363ADC"/>
  </w:style>
  <w:style w:type="paragraph" w:customStyle="1" w:styleId="05C7A4AE9C854186944C76473FAF9D2D">
    <w:name w:val="05C7A4AE9C854186944C76473FAF9D2D"/>
    <w:rsid w:val="00363ADC"/>
  </w:style>
  <w:style w:type="paragraph" w:customStyle="1" w:styleId="6F2C3C0485284B7EBEC32E539DB38366">
    <w:name w:val="6F2C3C0485284B7EBEC32E539DB38366"/>
    <w:rsid w:val="00363ADC"/>
  </w:style>
  <w:style w:type="paragraph" w:customStyle="1" w:styleId="6B4D9A44476F43899E35D2AAA9C2B556">
    <w:name w:val="6B4D9A44476F43899E35D2AAA9C2B556"/>
    <w:rsid w:val="00363ADC"/>
  </w:style>
  <w:style w:type="paragraph" w:customStyle="1" w:styleId="0574129D07764FF0898E66F523F4ABF1">
    <w:name w:val="0574129D07764FF0898E66F523F4ABF1"/>
    <w:rsid w:val="00045199"/>
  </w:style>
  <w:style w:type="paragraph" w:customStyle="1" w:styleId="C2BC937F03AE4CCD8C841474D61611F7">
    <w:name w:val="C2BC937F03AE4CCD8C841474D61611F7"/>
    <w:rsid w:val="00045199"/>
  </w:style>
  <w:style w:type="paragraph" w:customStyle="1" w:styleId="A602696D04AD4F7BAD527277225E5FA6">
    <w:name w:val="A602696D04AD4F7BAD527277225E5FA6"/>
    <w:rsid w:val="00045199"/>
  </w:style>
  <w:style w:type="paragraph" w:customStyle="1" w:styleId="39FAC40CF1D94662BE07EDFC97ABA5D1">
    <w:name w:val="39FAC40CF1D94662BE07EDFC97ABA5D1"/>
    <w:rsid w:val="00045199"/>
  </w:style>
  <w:style w:type="paragraph" w:customStyle="1" w:styleId="C65524FAF1FE4C41AFDFC0079B397096">
    <w:name w:val="C65524FAF1FE4C41AFDFC0079B397096"/>
    <w:rsid w:val="00045199"/>
  </w:style>
  <w:style w:type="paragraph" w:customStyle="1" w:styleId="0909EC20BAF945DDBF01B43D8C3F0BA0">
    <w:name w:val="0909EC20BAF945DDBF01B43D8C3F0BA0"/>
    <w:rsid w:val="00045199"/>
  </w:style>
  <w:style w:type="paragraph" w:customStyle="1" w:styleId="6DF24C101AB5456E884D8AB71324342D">
    <w:name w:val="6DF24C101AB5456E884D8AB71324342D"/>
    <w:rsid w:val="00517762"/>
  </w:style>
  <w:style w:type="paragraph" w:customStyle="1" w:styleId="59FD6A89E92E4332B3D9A779FD89B16F">
    <w:name w:val="59FD6A89E92E4332B3D9A779FD89B16F"/>
    <w:rsid w:val="00517762"/>
  </w:style>
  <w:style w:type="paragraph" w:customStyle="1" w:styleId="282F4B614DEE49F1AF3819974C0A2E49">
    <w:name w:val="282F4B614DEE49F1AF3819974C0A2E49"/>
    <w:rsid w:val="00F662BF"/>
  </w:style>
  <w:style w:type="paragraph" w:customStyle="1" w:styleId="AE8CC3C000A44FD9B0EA77D4428813B5">
    <w:name w:val="AE8CC3C000A44FD9B0EA77D4428813B5"/>
    <w:rsid w:val="00F662BF"/>
  </w:style>
  <w:style w:type="paragraph" w:customStyle="1" w:styleId="42232CA3B9B242348B90E9AB2EB01A35">
    <w:name w:val="42232CA3B9B242348B90E9AB2EB01A35"/>
    <w:rsid w:val="00F662BF"/>
  </w:style>
  <w:style w:type="paragraph" w:customStyle="1" w:styleId="E4F146B7324E438C82E1B6E895A6F7FE">
    <w:name w:val="E4F146B7324E438C82E1B6E895A6F7FE"/>
    <w:rsid w:val="00AF43A7"/>
  </w:style>
  <w:style w:type="paragraph" w:customStyle="1" w:styleId="832736142D604A80A9F6FABA653EB2EF">
    <w:name w:val="832736142D604A80A9F6FABA653EB2EF"/>
    <w:rsid w:val="00AF43A7"/>
  </w:style>
  <w:style w:type="paragraph" w:customStyle="1" w:styleId="D543DFC46A3A4EC99AF8EEA448D5EA8D1">
    <w:name w:val="D543DFC46A3A4EC99AF8EEA448D5EA8D1"/>
    <w:rsid w:val="00AF43A7"/>
    <w:pPr>
      <w:spacing w:after="0" w:line="240" w:lineRule="auto"/>
      <w:jc w:val="both"/>
    </w:pPr>
    <w:rPr>
      <w:rFonts w:ascii="Arial" w:eastAsia="Times New Roman" w:hAnsi="Arial" w:cs="Times New Roman"/>
      <w:sz w:val="20"/>
      <w:szCs w:val="24"/>
      <w:lang w:val="en-US" w:eastAsia="en-US"/>
    </w:rPr>
  </w:style>
  <w:style w:type="paragraph" w:customStyle="1" w:styleId="5E7030DCFBB946EFAF04F5A134F81FD81">
    <w:name w:val="5E7030DCFBB946EFAF04F5A134F81FD81"/>
    <w:rsid w:val="00AF43A7"/>
    <w:pPr>
      <w:spacing w:after="0" w:line="240" w:lineRule="auto"/>
      <w:jc w:val="both"/>
    </w:pPr>
    <w:rPr>
      <w:rFonts w:ascii="Arial" w:eastAsia="Times New Roman" w:hAnsi="Arial" w:cs="Times New Roman"/>
      <w:sz w:val="20"/>
      <w:szCs w:val="24"/>
      <w:lang w:val="en-US" w:eastAsia="en-US"/>
    </w:rPr>
  </w:style>
  <w:style w:type="paragraph" w:customStyle="1" w:styleId="5B3D67A5313543C5BD5DCD2F5E8FEA9B1">
    <w:name w:val="5B3D67A5313543C5BD5DCD2F5E8FEA9B1"/>
    <w:rsid w:val="00AF43A7"/>
    <w:pPr>
      <w:spacing w:after="0" w:line="240" w:lineRule="auto"/>
      <w:jc w:val="both"/>
    </w:pPr>
    <w:rPr>
      <w:rFonts w:ascii="Arial" w:eastAsia="Times New Roman" w:hAnsi="Arial" w:cs="Times New Roman"/>
      <w:sz w:val="20"/>
      <w:szCs w:val="24"/>
      <w:lang w:val="en-US" w:eastAsia="en-US"/>
    </w:rPr>
  </w:style>
  <w:style w:type="paragraph" w:customStyle="1" w:styleId="578F03E325A94A35BE9E00E70ED82AD01">
    <w:name w:val="578F03E325A94A35BE9E00E70ED82AD01"/>
    <w:rsid w:val="00AF43A7"/>
    <w:pPr>
      <w:spacing w:after="0" w:line="240" w:lineRule="auto"/>
      <w:jc w:val="both"/>
    </w:pPr>
    <w:rPr>
      <w:rFonts w:ascii="Arial" w:eastAsia="Times New Roman" w:hAnsi="Arial" w:cs="Times New Roman"/>
      <w:sz w:val="20"/>
      <w:szCs w:val="24"/>
      <w:lang w:val="en-US" w:eastAsia="en-US"/>
    </w:rPr>
  </w:style>
  <w:style w:type="paragraph" w:customStyle="1" w:styleId="80480F36F1B44456A648E00DCF31958F1">
    <w:name w:val="80480F36F1B44456A648E00DCF31958F1"/>
    <w:rsid w:val="00AF43A7"/>
    <w:pPr>
      <w:keepLines/>
      <w:widowControl w:val="0"/>
      <w:spacing w:after="120" w:line="240" w:lineRule="atLeast"/>
      <w:ind w:left="720"/>
    </w:pPr>
    <w:rPr>
      <w:rFonts w:ascii="Times New Roman" w:eastAsia="Times New Roman" w:hAnsi="Times New Roman" w:cs="Times New Roman"/>
      <w:sz w:val="20"/>
      <w:szCs w:val="20"/>
      <w:lang w:eastAsia="en-US"/>
    </w:rPr>
  </w:style>
  <w:style w:type="paragraph" w:customStyle="1" w:styleId="2E83C66F008441049E14AE7051D688FB1">
    <w:name w:val="2E83C66F008441049E14AE7051D688FB1"/>
    <w:rsid w:val="00AF43A7"/>
    <w:pPr>
      <w:keepLines/>
      <w:widowControl w:val="0"/>
      <w:spacing w:after="120" w:line="240" w:lineRule="atLeast"/>
      <w:ind w:left="720"/>
    </w:pPr>
    <w:rPr>
      <w:rFonts w:ascii="Times New Roman" w:eastAsia="Times New Roman" w:hAnsi="Times New Roman" w:cs="Times New Roman"/>
      <w:sz w:val="20"/>
      <w:szCs w:val="20"/>
      <w:lang w:eastAsia="en-US"/>
    </w:rPr>
  </w:style>
  <w:style w:type="paragraph" w:customStyle="1" w:styleId="762316405B5F4FC2B1DCBBFDB0D3CE001">
    <w:name w:val="762316405B5F4FC2B1DCBBFDB0D3CE001"/>
    <w:rsid w:val="00AF43A7"/>
    <w:pPr>
      <w:spacing w:after="0" w:line="240" w:lineRule="auto"/>
      <w:jc w:val="both"/>
    </w:pPr>
    <w:rPr>
      <w:rFonts w:ascii="Arial" w:eastAsia="Times New Roman" w:hAnsi="Arial" w:cs="Times New Roman"/>
      <w:sz w:val="20"/>
      <w:szCs w:val="24"/>
      <w:lang w:val="en-US" w:eastAsia="en-US"/>
    </w:rPr>
  </w:style>
  <w:style w:type="paragraph" w:customStyle="1" w:styleId="04D1F394D79446809FF32003882E8C6D1">
    <w:name w:val="04D1F394D79446809FF32003882E8C6D1"/>
    <w:rsid w:val="00AF43A7"/>
    <w:pPr>
      <w:keepLines/>
      <w:widowControl w:val="0"/>
      <w:spacing w:after="120" w:line="240" w:lineRule="atLeast"/>
      <w:ind w:left="720"/>
    </w:pPr>
    <w:rPr>
      <w:rFonts w:ascii="Times New Roman" w:eastAsia="Times New Roman" w:hAnsi="Times New Roman" w:cs="Times New Roman"/>
      <w:sz w:val="20"/>
      <w:szCs w:val="20"/>
      <w:lang w:eastAsia="en-US"/>
    </w:rPr>
  </w:style>
  <w:style w:type="paragraph" w:customStyle="1" w:styleId="E73F0880A6DA42D0BB35A2C81B5115331">
    <w:name w:val="E73F0880A6DA42D0BB35A2C81B5115331"/>
    <w:rsid w:val="00AF43A7"/>
    <w:pPr>
      <w:tabs>
        <w:tab w:val="center" w:pos="4320"/>
        <w:tab w:val="right" w:pos="8640"/>
      </w:tabs>
      <w:spacing w:after="0" w:line="240" w:lineRule="auto"/>
      <w:jc w:val="both"/>
    </w:pPr>
    <w:rPr>
      <w:rFonts w:ascii="Arial" w:eastAsia="Times New Roman" w:hAnsi="Arial" w:cs="Times New Roman"/>
      <w:sz w:val="20"/>
      <w:szCs w:val="24"/>
      <w:lang w:val="en-US" w:eastAsia="en-US"/>
    </w:rPr>
  </w:style>
  <w:style w:type="paragraph" w:customStyle="1" w:styleId="B96D4322A3694299A01F3E1F6B5314E71">
    <w:name w:val="B96D4322A3694299A01F3E1F6B5314E71"/>
    <w:rsid w:val="00AF43A7"/>
    <w:pPr>
      <w:spacing w:after="0" w:line="240" w:lineRule="auto"/>
      <w:jc w:val="both"/>
    </w:pPr>
    <w:rPr>
      <w:rFonts w:ascii="Arial" w:eastAsia="Times New Roman" w:hAnsi="Arial" w:cs="Times New Roman"/>
      <w:sz w:val="20"/>
      <w:szCs w:val="24"/>
      <w:lang w:val="en-US" w:eastAsia="en-US"/>
    </w:rPr>
  </w:style>
  <w:style w:type="paragraph" w:customStyle="1" w:styleId="4EFAC1BB69554E1E8F4D07E5930E03A51">
    <w:name w:val="4EFAC1BB69554E1E8F4D07E5930E03A51"/>
    <w:rsid w:val="00AF43A7"/>
    <w:pPr>
      <w:tabs>
        <w:tab w:val="center" w:pos="4320"/>
        <w:tab w:val="right" w:pos="8640"/>
      </w:tabs>
      <w:spacing w:after="0" w:line="240" w:lineRule="auto"/>
      <w:jc w:val="both"/>
    </w:pPr>
    <w:rPr>
      <w:rFonts w:ascii="Arial" w:eastAsia="Times New Roman" w:hAnsi="Arial" w:cs="Times New Roman"/>
      <w:sz w:val="20"/>
      <w:szCs w:val="24"/>
      <w:lang w:val="en-US" w:eastAsia="en-US"/>
    </w:rPr>
  </w:style>
  <w:style w:type="paragraph" w:customStyle="1" w:styleId="05C7A4AE9C854186944C76473FAF9D2D1">
    <w:name w:val="05C7A4AE9C854186944C76473FAF9D2D1"/>
    <w:rsid w:val="00AF43A7"/>
    <w:pPr>
      <w:tabs>
        <w:tab w:val="center" w:pos="4320"/>
        <w:tab w:val="right" w:pos="8640"/>
      </w:tabs>
      <w:spacing w:after="0" w:line="240" w:lineRule="auto"/>
      <w:jc w:val="both"/>
    </w:pPr>
    <w:rPr>
      <w:rFonts w:ascii="Arial" w:eastAsia="Times New Roman" w:hAnsi="Arial" w:cs="Times New Roman"/>
      <w:sz w:val="20"/>
      <w:szCs w:val="24"/>
      <w:lang w:val="en-US" w:eastAsia="en-US"/>
    </w:rPr>
  </w:style>
  <w:style w:type="paragraph" w:customStyle="1" w:styleId="6F2C3C0485284B7EBEC32E539DB383661">
    <w:name w:val="6F2C3C0485284B7EBEC32E539DB383661"/>
    <w:rsid w:val="00AF43A7"/>
    <w:pPr>
      <w:keepLines/>
      <w:widowControl w:val="0"/>
      <w:spacing w:after="120" w:line="240" w:lineRule="atLeast"/>
      <w:ind w:left="720"/>
    </w:pPr>
    <w:rPr>
      <w:rFonts w:ascii="Times New Roman" w:eastAsia="Times New Roman" w:hAnsi="Times New Roman" w:cs="Times New Roman"/>
      <w:sz w:val="20"/>
      <w:szCs w:val="20"/>
      <w:lang w:eastAsia="en-US"/>
    </w:rPr>
  </w:style>
  <w:style w:type="paragraph" w:customStyle="1" w:styleId="6B4D9A44476F43899E35D2AAA9C2B5561">
    <w:name w:val="6B4D9A44476F43899E35D2AAA9C2B5561"/>
    <w:rsid w:val="00AF43A7"/>
    <w:pPr>
      <w:keepLines/>
      <w:widowControl w:val="0"/>
      <w:spacing w:after="120" w:line="240" w:lineRule="atLeast"/>
      <w:ind w:left="720"/>
    </w:pPr>
    <w:rPr>
      <w:rFonts w:ascii="Times New Roman" w:eastAsia="Times New Roman" w:hAnsi="Times New Roman" w:cs="Times New Roman"/>
      <w:sz w:val="20"/>
      <w:szCs w:val="20"/>
      <w:lang w:eastAsia="en-US"/>
    </w:rPr>
  </w:style>
  <w:style w:type="paragraph" w:customStyle="1" w:styleId="832736142D604A80A9F6FABA653EB2EF1">
    <w:name w:val="832736142D604A80A9F6FABA653EB2EF1"/>
    <w:rsid w:val="00AF43A7"/>
    <w:pPr>
      <w:tabs>
        <w:tab w:val="center" w:pos="4320"/>
        <w:tab w:val="right" w:pos="8640"/>
      </w:tabs>
      <w:spacing w:after="0" w:line="240" w:lineRule="auto"/>
      <w:jc w:val="both"/>
    </w:pPr>
    <w:rPr>
      <w:rFonts w:ascii="Arial" w:eastAsia="Times New Roman" w:hAnsi="Arial" w:cs="Times New Roman"/>
      <w:sz w:val="20"/>
      <w:szCs w:val="24"/>
      <w:lang w:val="en-US" w:eastAsia="en-US"/>
    </w:rPr>
  </w:style>
  <w:style w:type="paragraph" w:customStyle="1" w:styleId="0909EC20BAF945DDBF01B43D8C3F0BA01">
    <w:name w:val="0909EC20BAF945DDBF01B43D8C3F0BA01"/>
    <w:rsid w:val="00AF43A7"/>
    <w:pPr>
      <w:tabs>
        <w:tab w:val="center" w:pos="4320"/>
        <w:tab w:val="right" w:pos="8640"/>
      </w:tabs>
      <w:spacing w:after="0" w:line="240" w:lineRule="auto"/>
      <w:jc w:val="both"/>
    </w:pPr>
    <w:rPr>
      <w:rFonts w:ascii="Arial" w:eastAsia="Times New Roman" w:hAnsi="Arial" w:cs="Times New Roman"/>
      <w:sz w:val="20"/>
      <w:szCs w:val="24"/>
      <w:lang w:val="en-US" w:eastAsia="en-US"/>
    </w:rPr>
  </w:style>
  <w:style w:type="paragraph" w:customStyle="1" w:styleId="E4F146B7324E438C82E1B6E895A6F7FE1">
    <w:name w:val="E4F146B7324E438C82E1B6E895A6F7FE1"/>
    <w:rsid w:val="00AF43A7"/>
    <w:pPr>
      <w:tabs>
        <w:tab w:val="center" w:pos="4320"/>
        <w:tab w:val="right" w:pos="8640"/>
      </w:tabs>
      <w:spacing w:after="0" w:line="240" w:lineRule="auto"/>
      <w:jc w:val="both"/>
    </w:pPr>
    <w:rPr>
      <w:rFonts w:ascii="Arial" w:eastAsia="Times New Roman" w:hAnsi="Arial" w:cs="Times New Roman"/>
      <w:sz w:val="20"/>
      <w:szCs w:val="24"/>
      <w:lang w:val="en-US" w:eastAsia="en-US"/>
    </w:rPr>
  </w:style>
  <w:style w:type="paragraph" w:customStyle="1" w:styleId="D543DFC46A3A4EC99AF8EEA448D5EA8D2">
    <w:name w:val="D543DFC46A3A4EC99AF8EEA448D5EA8D2"/>
    <w:rsid w:val="00334E22"/>
    <w:pPr>
      <w:spacing w:after="0" w:line="240" w:lineRule="auto"/>
      <w:jc w:val="both"/>
    </w:pPr>
    <w:rPr>
      <w:rFonts w:ascii="Arial" w:eastAsia="Times New Roman" w:hAnsi="Arial" w:cs="Times New Roman"/>
      <w:sz w:val="20"/>
      <w:szCs w:val="24"/>
      <w:lang w:val="en-US" w:eastAsia="en-US"/>
    </w:rPr>
  </w:style>
  <w:style w:type="paragraph" w:customStyle="1" w:styleId="5E7030DCFBB946EFAF04F5A134F81FD82">
    <w:name w:val="5E7030DCFBB946EFAF04F5A134F81FD82"/>
    <w:rsid w:val="00334E22"/>
    <w:pPr>
      <w:spacing w:after="0" w:line="240" w:lineRule="auto"/>
      <w:jc w:val="both"/>
    </w:pPr>
    <w:rPr>
      <w:rFonts w:ascii="Arial" w:eastAsia="Times New Roman" w:hAnsi="Arial" w:cs="Times New Roman"/>
      <w:sz w:val="20"/>
      <w:szCs w:val="24"/>
      <w:lang w:val="en-US" w:eastAsia="en-US"/>
    </w:rPr>
  </w:style>
  <w:style w:type="paragraph" w:customStyle="1" w:styleId="5B3D67A5313543C5BD5DCD2F5E8FEA9B2">
    <w:name w:val="5B3D67A5313543C5BD5DCD2F5E8FEA9B2"/>
    <w:rsid w:val="00334E22"/>
    <w:pPr>
      <w:spacing w:after="0" w:line="240" w:lineRule="auto"/>
      <w:jc w:val="both"/>
    </w:pPr>
    <w:rPr>
      <w:rFonts w:ascii="Arial" w:eastAsia="Times New Roman" w:hAnsi="Arial" w:cs="Times New Roman"/>
      <w:sz w:val="20"/>
      <w:szCs w:val="24"/>
      <w:lang w:val="en-US" w:eastAsia="en-US"/>
    </w:rPr>
  </w:style>
  <w:style w:type="paragraph" w:customStyle="1" w:styleId="578F03E325A94A35BE9E00E70ED82AD02">
    <w:name w:val="578F03E325A94A35BE9E00E70ED82AD02"/>
    <w:rsid w:val="00334E22"/>
    <w:pPr>
      <w:spacing w:after="0" w:line="240" w:lineRule="auto"/>
      <w:jc w:val="both"/>
    </w:pPr>
    <w:rPr>
      <w:rFonts w:ascii="Arial" w:eastAsia="Times New Roman" w:hAnsi="Arial" w:cs="Times New Roman"/>
      <w:sz w:val="20"/>
      <w:szCs w:val="24"/>
      <w:lang w:val="en-US" w:eastAsia="en-US"/>
    </w:rPr>
  </w:style>
  <w:style w:type="paragraph" w:customStyle="1" w:styleId="80480F36F1B44456A648E00DCF31958F2">
    <w:name w:val="80480F36F1B44456A648E00DCF31958F2"/>
    <w:rsid w:val="00334E22"/>
    <w:pPr>
      <w:keepLines/>
      <w:widowControl w:val="0"/>
      <w:spacing w:after="120" w:line="240" w:lineRule="atLeast"/>
      <w:ind w:left="720"/>
    </w:pPr>
    <w:rPr>
      <w:rFonts w:ascii="Times New Roman" w:eastAsia="Times New Roman" w:hAnsi="Times New Roman" w:cs="Times New Roman"/>
      <w:sz w:val="20"/>
      <w:szCs w:val="20"/>
      <w:lang w:eastAsia="en-US"/>
    </w:rPr>
  </w:style>
  <w:style w:type="paragraph" w:customStyle="1" w:styleId="2E83C66F008441049E14AE7051D688FB2">
    <w:name w:val="2E83C66F008441049E14AE7051D688FB2"/>
    <w:rsid w:val="00334E22"/>
    <w:pPr>
      <w:keepLines/>
      <w:widowControl w:val="0"/>
      <w:spacing w:after="120" w:line="240" w:lineRule="atLeast"/>
      <w:ind w:left="720"/>
    </w:pPr>
    <w:rPr>
      <w:rFonts w:ascii="Times New Roman" w:eastAsia="Times New Roman" w:hAnsi="Times New Roman" w:cs="Times New Roman"/>
      <w:sz w:val="20"/>
      <w:szCs w:val="20"/>
      <w:lang w:eastAsia="en-US"/>
    </w:rPr>
  </w:style>
  <w:style w:type="paragraph" w:customStyle="1" w:styleId="762316405B5F4FC2B1DCBBFDB0D3CE002">
    <w:name w:val="762316405B5F4FC2B1DCBBFDB0D3CE002"/>
    <w:rsid w:val="00334E22"/>
    <w:pPr>
      <w:spacing w:after="0" w:line="240" w:lineRule="auto"/>
      <w:jc w:val="both"/>
    </w:pPr>
    <w:rPr>
      <w:rFonts w:ascii="Arial" w:eastAsia="Times New Roman" w:hAnsi="Arial" w:cs="Times New Roman"/>
      <w:sz w:val="20"/>
      <w:szCs w:val="24"/>
      <w:lang w:val="en-US" w:eastAsia="en-US"/>
    </w:rPr>
  </w:style>
  <w:style w:type="paragraph" w:customStyle="1" w:styleId="04D1F394D79446809FF32003882E8C6D2">
    <w:name w:val="04D1F394D79446809FF32003882E8C6D2"/>
    <w:rsid w:val="00334E22"/>
    <w:pPr>
      <w:keepLines/>
      <w:widowControl w:val="0"/>
      <w:spacing w:after="120" w:line="240" w:lineRule="atLeast"/>
      <w:ind w:left="720"/>
    </w:pPr>
    <w:rPr>
      <w:rFonts w:ascii="Times New Roman" w:eastAsia="Times New Roman" w:hAnsi="Times New Roman" w:cs="Times New Roman"/>
      <w:sz w:val="20"/>
      <w:szCs w:val="20"/>
      <w:lang w:eastAsia="en-US"/>
    </w:rPr>
  </w:style>
  <w:style w:type="paragraph" w:customStyle="1" w:styleId="E73F0880A6DA42D0BB35A2C81B5115332">
    <w:name w:val="E73F0880A6DA42D0BB35A2C81B5115332"/>
    <w:rsid w:val="00334E22"/>
    <w:pPr>
      <w:tabs>
        <w:tab w:val="center" w:pos="4320"/>
        <w:tab w:val="right" w:pos="8640"/>
      </w:tabs>
      <w:spacing w:after="0" w:line="240" w:lineRule="auto"/>
      <w:jc w:val="both"/>
    </w:pPr>
    <w:rPr>
      <w:rFonts w:ascii="Arial" w:eastAsia="Times New Roman" w:hAnsi="Arial" w:cs="Times New Roman"/>
      <w:sz w:val="20"/>
      <w:szCs w:val="24"/>
      <w:lang w:val="en-US" w:eastAsia="en-US"/>
    </w:rPr>
  </w:style>
  <w:style w:type="paragraph" w:customStyle="1" w:styleId="B96D4322A3694299A01F3E1F6B5314E72">
    <w:name w:val="B96D4322A3694299A01F3E1F6B5314E72"/>
    <w:rsid w:val="00334E22"/>
    <w:pPr>
      <w:spacing w:after="0" w:line="240" w:lineRule="auto"/>
      <w:jc w:val="both"/>
    </w:pPr>
    <w:rPr>
      <w:rFonts w:ascii="Arial" w:eastAsia="Times New Roman" w:hAnsi="Arial" w:cs="Times New Roman"/>
      <w:sz w:val="20"/>
      <w:szCs w:val="24"/>
      <w:lang w:val="en-US" w:eastAsia="en-US"/>
    </w:rPr>
  </w:style>
  <w:style w:type="paragraph" w:customStyle="1" w:styleId="4EFAC1BB69554E1E8F4D07E5930E03A52">
    <w:name w:val="4EFAC1BB69554E1E8F4D07E5930E03A52"/>
    <w:rsid w:val="00334E22"/>
    <w:pPr>
      <w:tabs>
        <w:tab w:val="center" w:pos="4320"/>
        <w:tab w:val="right" w:pos="8640"/>
      </w:tabs>
      <w:spacing w:after="0" w:line="240" w:lineRule="auto"/>
      <w:jc w:val="both"/>
    </w:pPr>
    <w:rPr>
      <w:rFonts w:ascii="Arial" w:eastAsia="Times New Roman" w:hAnsi="Arial" w:cs="Times New Roman"/>
      <w:sz w:val="20"/>
      <w:szCs w:val="24"/>
      <w:lang w:val="en-US" w:eastAsia="en-US"/>
    </w:rPr>
  </w:style>
  <w:style w:type="paragraph" w:customStyle="1" w:styleId="05C7A4AE9C854186944C76473FAF9D2D2">
    <w:name w:val="05C7A4AE9C854186944C76473FAF9D2D2"/>
    <w:rsid w:val="00334E22"/>
    <w:pPr>
      <w:tabs>
        <w:tab w:val="center" w:pos="4320"/>
        <w:tab w:val="right" w:pos="8640"/>
      </w:tabs>
      <w:spacing w:after="0" w:line="240" w:lineRule="auto"/>
      <w:jc w:val="both"/>
    </w:pPr>
    <w:rPr>
      <w:rFonts w:ascii="Arial" w:eastAsia="Times New Roman" w:hAnsi="Arial" w:cs="Times New Roman"/>
      <w:sz w:val="20"/>
      <w:szCs w:val="24"/>
      <w:lang w:val="en-US" w:eastAsia="en-US"/>
    </w:rPr>
  </w:style>
  <w:style w:type="paragraph" w:customStyle="1" w:styleId="6F2C3C0485284B7EBEC32E539DB383662">
    <w:name w:val="6F2C3C0485284B7EBEC32E539DB383662"/>
    <w:rsid w:val="00334E22"/>
    <w:pPr>
      <w:keepLines/>
      <w:widowControl w:val="0"/>
      <w:spacing w:after="120" w:line="240" w:lineRule="atLeast"/>
      <w:ind w:left="720"/>
    </w:pPr>
    <w:rPr>
      <w:rFonts w:ascii="Times New Roman" w:eastAsia="Times New Roman" w:hAnsi="Times New Roman" w:cs="Times New Roman"/>
      <w:sz w:val="20"/>
      <w:szCs w:val="20"/>
      <w:lang w:eastAsia="en-US"/>
    </w:rPr>
  </w:style>
  <w:style w:type="paragraph" w:customStyle="1" w:styleId="6B4D9A44476F43899E35D2AAA9C2B5562">
    <w:name w:val="6B4D9A44476F43899E35D2AAA9C2B5562"/>
    <w:rsid w:val="00334E22"/>
    <w:pPr>
      <w:keepLines/>
      <w:widowControl w:val="0"/>
      <w:spacing w:after="120" w:line="240" w:lineRule="atLeast"/>
      <w:ind w:left="720"/>
    </w:pPr>
    <w:rPr>
      <w:rFonts w:ascii="Times New Roman" w:eastAsia="Times New Roman" w:hAnsi="Times New Roman" w:cs="Times New Roman"/>
      <w:sz w:val="20"/>
      <w:szCs w:val="20"/>
      <w:lang w:eastAsia="en-US"/>
    </w:rPr>
  </w:style>
  <w:style w:type="paragraph" w:customStyle="1" w:styleId="832736142D604A80A9F6FABA653EB2EF2">
    <w:name w:val="832736142D604A80A9F6FABA653EB2EF2"/>
    <w:rsid w:val="00334E22"/>
    <w:pPr>
      <w:tabs>
        <w:tab w:val="center" w:pos="4320"/>
        <w:tab w:val="right" w:pos="8640"/>
      </w:tabs>
      <w:spacing w:after="0" w:line="240" w:lineRule="auto"/>
      <w:jc w:val="both"/>
    </w:pPr>
    <w:rPr>
      <w:rFonts w:ascii="Arial" w:eastAsia="Times New Roman" w:hAnsi="Arial" w:cs="Times New Roman"/>
      <w:sz w:val="20"/>
      <w:szCs w:val="24"/>
      <w:lang w:val="en-US" w:eastAsia="en-US"/>
    </w:rPr>
  </w:style>
  <w:style w:type="paragraph" w:customStyle="1" w:styleId="0909EC20BAF945DDBF01B43D8C3F0BA02">
    <w:name w:val="0909EC20BAF945DDBF01B43D8C3F0BA02"/>
    <w:rsid w:val="00334E22"/>
    <w:pPr>
      <w:tabs>
        <w:tab w:val="center" w:pos="4320"/>
        <w:tab w:val="right" w:pos="8640"/>
      </w:tabs>
      <w:spacing w:after="0" w:line="240" w:lineRule="auto"/>
      <w:jc w:val="both"/>
    </w:pPr>
    <w:rPr>
      <w:rFonts w:ascii="Arial" w:eastAsia="Times New Roman" w:hAnsi="Arial" w:cs="Times New Roman"/>
      <w:sz w:val="20"/>
      <w:szCs w:val="24"/>
      <w:lang w:val="en-US" w:eastAsia="en-US"/>
    </w:rPr>
  </w:style>
  <w:style w:type="paragraph" w:customStyle="1" w:styleId="E4F146B7324E438C82E1B6E895A6F7FE2">
    <w:name w:val="E4F146B7324E438C82E1B6E895A6F7FE2"/>
    <w:rsid w:val="00334E22"/>
    <w:pPr>
      <w:tabs>
        <w:tab w:val="center" w:pos="4320"/>
        <w:tab w:val="right" w:pos="8640"/>
      </w:tabs>
      <w:spacing w:after="0" w:line="240" w:lineRule="auto"/>
      <w:jc w:val="both"/>
    </w:pPr>
    <w:rPr>
      <w:rFonts w:ascii="Arial" w:eastAsia="Times New Roman" w:hAnsi="Arial" w:cs="Times New Roman"/>
      <w:sz w:val="20"/>
      <w:szCs w:val="24"/>
      <w:lang w:val="en-US" w:eastAsia="en-US"/>
    </w:rPr>
  </w:style>
  <w:style w:type="paragraph" w:customStyle="1" w:styleId="67F6F515F9D94BC2A121221CABC6DD2D">
    <w:name w:val="67F6F515F9D94BC2A121221CABC6DD2D"/>
    <w:rsid w:val="00334E22"/>
  </w:style>
  <w:style w:type="paragraph" w:customStyle="1" w:styleId="C1E5CE0D39C641D286DA1C2243EB4982">
    <w:name w:val="C1E5CE0D39C641D286DA1C2243EB4982"/>
    <w:rsid w:val="00334E22"/>
  </w:style>
  <w:style w:type="paragraph" w:customStyle="1" w:styleId="5CBE5CDCCCD343DCBEE1FEED8D5DE5A7">
    <w:name w:val="5CBE5CDCCCD343DCBEE1FEED8D5DE5A7"/>
    <w:rsid w:val="0088630C"/>
  </w:style>
  <w:style w:type="paragraph" w:customStyle="1" w:styleId="3DE32EE72F474E00A8949E8F0F5AB190">
    <w:name w:val="3DE32EE72F474E00A8949E8F0F5AB190"/>
    <w:rsid w:val="00735D34"/>
  </w:style>
  <w:style w:type="paragraph" w:customStyle="1" w:styleId="243ED1004C2946A0A853C2D04CAC2A7E">
    <w:name w:val="243ED1004C2946A0A853C2D04CAC2A7E"/>
    <w:rsid w:val="00E14C51"/>
  </w:style>
  <w:style w:type="paragraph" w:customStyle="1" w:styleId="959540489B3944E2876E676D72EA0E46">
    <w:name w:val="959540489B3944E2876E676D72EA0E46"/>
    <w:rsid w:val="00E14C51"/>
  </w:style>
  <w:style w:type="paragraph" w:customStyle="1" w:styleId="2DD28F80378B4920BC1AAFE40CEA931C">
    <w:name w:val="2DD28F80378B4920BC1AAFE40CEA931C"/>
    <w:rsid w:val="00E14C51"/>
  </w:style>
  <w:style w:type="paragraph" w:customStyle="1" w:styleId="89BD65313990489E98BB4A76BD52C059">
    <w:name w:val="89BD65313990489E98BB4A76BD52C059"/>
    <w:rsid w:val="00E14C51"/>
  </w:style>
  <w:style w:type="paragraph" w:customStyle="1" w:styleId="F2A58A6CAC1341C8B5828E39ED060D20">
    <w:name w:val="F2A58A6CAC1341C8B5828E39ED060D20"/>
    <w:rsid w:val="00E14C51"/>
  </w:style>
  <w:style w:type="paragraph" w:customStyle="1" w:styleId="0E4CD73AA2BE4A8094A6484E23A30591">
    <w:name w:val="0E4CD73AA2BE4A8094A6484E23A30591"/>
    <w:rsid w:val="00E14C51"/>
  </w:style>
  <w:style w:type="paragraph" w:customStyle="1" w:styleId="C60F8A001C334ADAA67E842A405393E9">
    <w:name w:val="C60F8A001C334ADAA67E842A405393E9"/>
    <w:rsid w:val="00E14C51"/>
  </w:style>
  <w:style w:type="paragraph" w:customStyle="1" w:styleId="1F0081E38C8B4B2FABAE3485B17089E2">
    <w:name w:val="1F0081E38C8B4B2FABAE3485B17089E2"/>
    <w:rsid w:val="00E14C51"/>
  </w:style>
  <w:style w:type="paragraph" w:customStyle="1" w:styleId="A5EFE1C9F74E429C95A1FFF7A2499AE5">
    <w:name w:val="A5EFE1C9F74E429C95A1FFF7A2499AE5"/>
    <w:rsid w:val="00E14C51"/>
  </w:style>
  <w:style w:type="paragraph" w:customStyle="1" w:styleId="521BC32E1256449B9DD3686E6C916153">
    <w:name w:val="521BC32E1256449B9DD3686E6C916153"/>
    <w:rsid w:val="00E14C51"/>
  </w:style>
  <w:style w:type="paragraph" w:customStyle="1" w:styleId="DBBA65477A8E44DDB09FB208539B8AD4">
    <w:name w:val="DBBA65477A8E44DDB09FB208539B8AD4"/>
    <w:rsid w:val="00E14C51"/>
  </w:style>
  <w:style w:type="paragraph" w:customStyle="1" w:styleId="8C9DC60B7A924A60A027FF6AB55C3715">
    <w:name w:val="8C9DC60B7A924A60A027FF6AB55C3715"/>
    <w:rsid w:val="00E14C51"/>
  </w:style>
  <w:style w:type="paragraph" w:customStyle="1" w:styleId="88777B2805F14A5A83739D40A3F25F05">
    <w:name w:val="88777B2805F14A5A83739D40A3F25F05"/>
    <w:rsid w:val="00E14C51"/>
  </w:style>
  <w:style w:type="paragraph" w:customStyle="1" w:styleId="92AF8E7214B341E58A93B00A2D3A67F1">
    <w:name w:val="92AF8E7214B341E58A93B00A2D3A67F1"/>
    <w:rsid w:val="00E14C51"/>
  </w:style>
  <w:style w:type="paragraph" w:customStyle="1" w:styleId="F7FC9CD372D140C79C37D55C04461C90">
    <w:name w:val="F7FC9CD372D140C79C37D55C04461C90"/>
    <w:rsid w:val="00E14C51"/>
  </w:style>
  <w:style w:type="paragraph" w:customStyle="1" w:styleId="CD30486502A44642A26F43E52565862D">
    <w:name w:val="CD30486502A44642A26F43E52565862D"/>
    <w:rsid w:val="00E14C51"/>
  </w:style>
  <w:style w:type="paragraph" w:customStyle="1" w:styleId="DE022413137A4160B15CB89153DF3D25">
    <w:name w:val="DE022413137A4160B15CB89153DF3D25"/>
    <w:rsid w:val="00E14C51"/>
  </w:style>
  <w:style w:type="paragraph" w:customStyle="1" w:styleId="AD199EC060324048ACEF529583461474">
    <w:name w:val="AD199EC060324048ACEF529583461474"/>
    <w:rsid w:val="00E14C51"/>
  </w:style>
  <w:style w:type="paragraph" w:customStyle="1" w:styleId="984A4DEAE850402D8F2FE2246A90687D">
    <w:name w:val="984A4DEAE850402D8F2FE2246A90687D"/>
    <w:rsid w:val="00E14C51"/>
  </w:style>
  <w:style w:type="paragraph" w:customStyle="1" w:styleId="913D0A2A639249C78E503A87C01C1D8E">
    <w:name w:val="913D0A2A639249C78E503A87C01C1D8E"/>
    <w:rsid w:val="00E14C51"/>
  </w:style>
  <w:style w:type="paragraph" w:customStyle="1" w:styleId="55B201E42F5A45CAA193B9BADE343C79">
    <w:name w:val="55B201E42F5A45CAA193B9BADE343C79"/>
    <w:rsid w:val="00EA72C6"/>
  </w:style>
  <w:style w:type="paragraph" w:customStyle="1" w:styleId="7347E92C537C4722884DB6721A53FE91">
    <w:name w:val="7347E92C537C4722884DB6721A53FE91"/>
    <w:rsid w:val="0034119E"/>
  </w:style>
  <w:style w:type="paragraph" w:customStyle="1" w:styleId="5E9D4E37AFEE4E18B47A0341EF7AB065">
    <w:name w:val="5E9D4E37AFEE4E18B47A0341EF7AB065"/>
    <w:rPr>
      <w:lang w:eastAsia="en-GB"/>
    </w:rPr>
  </w:style>
  <w:style w:type="paragraph" w:customStyle="1" w:styleId="DDB31CFCAD22486B9D7573A4527A935D">
    <w:name w:val="DDB31CFCAD22486B9D7573A4527A935D"/>
    <w:rPr>
      <w:lang w:eastAsia="en-GB"/>
    </w:rPr>
  </w:style>
  <w:style w:type="paragraph" w:customStyle="1" w:styleId="6A925FA72A004720B801F16B74D55EC8">
    <w:name w:val="6A925FA72A004720B801F16B74D55EC8"/>
    <w:rPr>
      <w:lang w:eastAsia="en-GB"/>
    </w:rPr>
  </w:style>
  <w:style w:type="paragraph" w:customStyle="1" w:styleId="EFCB967B0BFB47FE826C113B5985B636">
    <w:name w:val="EFCB967B0BFB47FE826C113B5985B636"/>
    <w:rPr>
      <w:lang w:eastAsia="en-GB"/>
    </w:rPr>
  </w:style>
  <w:style w:type="paragraph" w:customStyle="1" w:styleId="620A903C3E514B06A5FED8A2ADC82ED8">
    <w:name w:val="620A903C3E514B06A5FED8A2ADC82ED8"/>
    <w:rPr>
      <w:lang w:eastAsia="en-GB"/>
    </w:rPr>
  </w:style>
  <w:style w:type="paragraph" w:customStyle="1" w:styleId="D75AB2E0BC1F4E27A4102CAA8A1FE063">
    <w:name w:val="D75AB2E0BC1F4E27A4102CAA8A1FE063"/>
    <w:rPr>
      <w:lang w:eastAsia="en-GB"/>
    </w:rPr>
  </w:style>
  <w:style w:type="paragraph" w:customStyle="1" w:styleId="F2B4001EC58C4DC4920E1C2BA61AF070">
    <w:name w:val="F2B4001EC58C4DC4920E1C2BA61AF070"/>
    <w:rPr>
      <w:lang w:eastAsia="en-GB"/>
    </w:rPr>
  </w:style>
  <w:style w:type="paragraph" w:customStyle="1" w:styleId="1AB1B384528E446CA585D81C13BD1D7A">
    <w:name w:val="1AB1B384528E446CA585D81C13BD1D7A"/>
    <w:rPr>
      <w:lang w:eastAsia="en-GB"/>
    </w:rPr>
  </w:style>
  <w:style w:type="paragraph" w:customStyle="1" w:styleId="FD5CDE0B682E4168A6B2E8DCFA37C385">
    <w:name w:val="FD5CDE0B682E4168A6B2E8DCFA37C385"/>
    <w:rPr>
      <w:lang w:eastAsia="en-GB"/>
    </w:rPr>
  </w:style>
  <w:style w:type="paragraph" w:customStyle="1" w:styleId="3E71546AC9B14D06B6ABFE5B910CB532">
    <w:name w:val="3E71546AC9B14D06B6ABFE5B910CB532"/>
    <w:rPr>
      <w:lang w:eastAsia="en-GB"/>
    </w:rPr>
  </w:style>
  <w:style w:type="paragraph" w:customStyle="1" w:styleId="8369BCD521A64AD5A3B0DAA066E69EB7">
    <w:name w:val="8369BCD521A64AD5A3B0DAA066E69EB7"/>
    <w:rPr>
      <w:lang w:eastAsia="en-GB"/>
    </w:rPr>
  </w:style>
  <w:style w:type="paragraph" w:customStyle="1" w:styleId="83733F247A7E482EB32BC86C10095A1B">
    <w:name w:val="83733F247A7E482EB32BC86C10095A1B"/>
    <w:rPr>
      <w:lang w:eastAsia="en-GB"/>
    </w:rPr>
  </w:style>
  <w:style w:type="paragraph" w:customStyle="1" w:styleId="83D71E72AED44538A2339DF551436E56">
    <w:name w:val="83D71E72AED44538A2339DF551436E56"/>
    <w:rPr>
      <w:lang w:eastAsia="en-GB"/>
    </w:rPr>
  </w:style>
  <w:style w:type="paragraph" w:customStyle="1" w:styleId="3B1CF36A37F54DC8AFEFBABD2341CAC7">
    <w:name w:val="3B1CF36A37F54DC8AFEFBABD2341CAC7"/>
    <w:rPr>
      <w:lang w:eastAsia="en-GB"/>
    </w:rPr>
  </w:style>
  <w:style w:type="paragraph" w:customStyle="1" w:styleId="E2AFFB36ED0C4744B6E4A8EA6DA09A6A">
    <w:name w:val="E2AFFB36ED0C4744B6E4A8EA6DA09A6A"/>
    <w:rPr>
      <w:lang w:eastAsia="en-GB"/>
    </w:rPr>
  </w:style>
  <w:style w:type="paragraph" w:customStyle="1" w:styleId="DCE62D26BCCF4BDAB615FE8BC3A7C0ED">
    <w:name w:val="DCE62D26BCCF4BDAB615FE8BC3A7C0ED"/>
    <w:rPr>
      <w:lang w:eastAsia="en-GB"/>
    </w:rPr>
  </w:style>
  <w:style w:type="paragraph" w:customStyle="1" w:styleId="E590BC70E3F7430985A63CDFCF212A41">
    <w:name w:val="E590BC70E3F7430985A63CDFCF212A41"/>
    <w:rPr>
      <w:lang w:eastAsia="en-GB"/>
    </w:rPr>
  </w:style>
  <w:style w:type="paragraph" w:customStyle="1" w:styleId="A0C50AD1946A4D94B4751219748A56A7">
    <w:name w:val="A0C50AD1946A4D94B4751219748A56A7"/>
    <w:rPr>
      <w:lang w:eastAsia="en-GB"/>
    </w:rPr>
  </w:style>
  <w:style w:type="paragraph" w:customStyle="1" w:styleId="2A4D8051F1724C659EA7FEE1FC322028">
    <w:name w:val="2A4D8051F1724C659EA7FEE1FC322028"/>
    <w:rPr>
      <w:lang w:eastAsia="en-GB"/>
    </w:rPr>
  </w:style>
  <w:style w:type="paragraph" w:customStyle="1" w:styleId="E93FE43AF965462889330C047E22B531">
    <w:name w:val="E93FE43AF965462889330C047E22B531"/>
    <w:rPr>
      <w:lang w:eastAsia="en-GB"/>
    </w:rPr>
  </w:style>
  <w:style w:type="paragraph" w:customStyle="1" w:styleId="977F76D59A1C43A0A3475AB74E960F52">
    <w:name w:val="977F76D59A1C43A0A3475AB74E960F52"/>
    <w:rPr>
      <w:lang w:eastAsia="en-GB"/>
    </w:rPr>
  </w:style>
  <w:style w:type="paragraph" w:customStyle="1" w:styleId="6CEBD6E0440C47A39B31DA5CA1DE05A0">
    <w:name w:val="6CEBD6E0440C47A39B31DA5CA1DE05A0"/>
    <w:rPr>
      <w:lang w:eastAsia="en-GB"/>
    </w:rPr>
  </w:style>
  <w:style w:type="paragraph" w:customStyle="1" w:styleId="105727EC71DD4921AC0DE9D32E3825C4">
    <w:name w:val="105727EC71DD4921AC0DE9D32E3825C4"/>
    <w:rPr>
      <w:lang w:eastAsia="en-GB"/>
    </w:rPr>
  </w:style>
  <w:style w:type="paragraph" w:customStyle="1" w:styleId="EFEE26B885784B649AACD03B96E709F2">
    <w:name w:val="EFEE26B885784B649AACD03B96E709F2"/>
    <w:rsid w:val="006E7245"/>
    <w:pPr>
      <w:spacing w:after="160" w:line="259" w:lineRule="auto"/>
    </w:pPr>
    <w:rPr>
      <w:lang w:val="en-US"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overPageProperties xmlns="http://schemas.microsoft.com/office/2006/coverPageProps">
  <PublishDate>2021-09-06T00:00:00</PublishDate>
  <Abstract>2021/CSF/DAS/0003.</Abstract>
  <CompanyAddress>Geneva, Switzerland</CompanyAddress>
  <CompanyPhone/>
  <CompanyFax/>
  <CompanyEmail/>
</CoverPageProperties>
</file>

<file path=customXml/item2.xml><?xml version="1.0" encoding="utf-8"?>
<LongProperties xmlns="http://schemas.microsoft.com/office/2006/metadata/longProperties"/>
</file>

<file path=customXml/item3.xml><?xml version="1.0" encoding="utf-8"?>
<ct:contentTypeSchema xmlns:ct="http://schemas.microsoft.com/office/2006/metadata/contentType" xmlns:ma="http://schemas.microsoft.com/office/2006/metadata/properties/metaAttributes" ct:_="" ma:_="" ma:contentTypeName="Related Content File" ma:contentTypeID="0x01010021ECE0852094104CBB719AE51388AE8B008FFFB9B31732464E9BDDCCDF48D9AC1B" ma:contentTypeVersion="20" ma:contentTypeDescription="" ma:contentTypeScope="" ma:versionID="6f633857aa068ce210a5da5225d5137f">
  <xsd:schema xmlns:xsd="http://www.w3.org/2001/XMLSchema" xmlns:xs="http://www.w3.org/2001/XMLSchema" xmlns:p="http://schemas.microsoft.com/office/2006/metadata/properties" xmlns:ns2="c42180c4-457d-4cd2-985a-4d4a2011628f" xmlns:ns3="4d6ed7a4-92f4-44a7-b26a-261450baff90" xmlns:ns4="http://schemas.microsoft.com/sharepoint/v4" targetNamespace="http://schemas.microsoft.com/office/2006/metadata/properties" ma:root="true" ma:fieldsID="31144f1ac5de048cda10d5878ca0dcf3" ns2:_="" ns3:_="" ns4:_="">
    <xsd:import namespace="c42180c4-457d-4cd2-985a-4d4a2011628f"/>
    <xsd:import namespace="4d6ed7a4-92f4-44a7-b26a-261450baff90"/>
    <xsd:import namespace="http://schemas.microsoft.com/sharepoint/v4"/>
    <xsd:element name="properties">
      <xsd:complexType>
        <xsd:sequence>
          <xsd:element name="documentManagement">
            <xsd:complexType>
              <xsd:all>
                <xsd:element ref="ns2:eM_RelCont_Title_SC" minOccurs="0"/>
                <xsd:element ref="ns2:eM_RelContCat_SC" minOccurs="0"/>
                <xsd:element ref="ns2:eM_PolicyRef_SC" minOccurs="0"/>
                <xsd:element ref="ns2:eM_SectionRef_SC" minOccurs="0"/>
                <xsd:element ref="ns3:Track_x0020_this_x0020_content" minOccurs="0"/>
                <xsd:element ref="ns2:eM_RelContLang_SC" minOccurs="0"/>
                <xsd:element ref="ns2:eM_SectionIDs_SC" minOccurs="0"/>
                <xsd:element ref="ns2:eM_PolicyIDs_SC" minOccurs="0"/>
                <xsd:element ref="ns2:eM_RelCont_Aud_SC" minOccurs="0"/>
                <xsd:element ref="ns3:Business_x0020_area" minOccurs="0"/>
                <xsd:element ref="ns4:IconOverla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42180c4-457d-4cd2-985a-4d4a2011628f" elementFormDefault="qualified">
    <xsd:import namespace="http://schemas.microsoft.com/office/2006/documentManagement/types"/>
    <xsd:import namespace="http://schemas.microsoft.com/office/infopath/2007/PartnerControls"/>
    <xsd:element name="eM_RelCont_Title_SC" ma:index="1" nillable="true" ma:displayName="Display Title" ma:internalName="eM_RelCont_Title_SC">
      <xsd:simpleType>
        <xsd:restriction base="dms:Text">
          <xsd:maxLength value="255"/>
        </xsd:restriction>
      </xsd:simpleType>
    </xsd:element>
    <xsd:element name="eM_RelContCat_SC" ma:index="2" nillable="true" ma:displayName="Related Content Category" ma:list="{e6724792-d2c3-400b-8ce9-3fe275f13d49}" ma:internalName="eM_RelContCat_SC" ma:showField="Title" ma:web="c42180c4-457d-4cd2-985a-4d4a2011628f">
      <xsd:simpleType>
        <xsd:restriction base="dms:Lookup"/>
      </xsd:simpleType>
    </xsd:element>
    <xsd:element name="eM_PolicyRef_SC" ma:index="3" nillable="true" ma:displayName="Related Policy" ma:list="{4064f6ea-92c7-4060-bb5a-a0345e4cd15f}" ma:internalName="eM_PolicyRef_SC" ma:showField="Title" ma:web="c42180c4-457d-4cd2-985a-4d4a2011628f">
      <xsd:simpleType>
        <xsd:restriction base="dms:Unknown"/>
      </xsd:simpleType>
    </xsd:element>
    <xsd:element name="eM_SectionRef_SC" ma:index="4" nillable="true" ma:displayName="Related Section" ma:list="{6cb2ee38-e039-4f35-bcf6-9e7b88cee775}" ma:internalName="eM_SectionRef_SC" ma:showField="Title" ma:web="c42180c4-457d-4cd2-985a-4d4a2011628f">
      <xsd:simpleType>
        <xsd:restriction base="dms:Unknown"/>
      </xsd:simpleType>
    </xsd:element>
    <xsd:element name="eM_RelContLang_SC" ma:index="6" nillable="true" ma:displayName="Related Content Language" ma:default="EN" ma:description="Please indicate the language of this related content." ma:format="Dropdown" ma:hidden="true" ma:internalName="eM_RelContLang_SC" ma:readOnly="false">
      <xsd:simpleType>
        <xsd:restriction base="dms:Choice">
          <xsd:enumeration value="EN"/>
          <xsd:enumeration value="FR"/>
        </xsd:restriction>
      </xsd:simpleType>
    </xsd:element>
    <xsd:element name="eM_SectionIDs_SC" ma:index="7" nillable="true" ma:displayName="eM_SectionIDs_SC" ma:description="Please ignore this field" ma:hidden="true" ma:list="{6cb2ee38-e039-4f35-bcf6-9e7b88cee775}" ma:internalName="eM_SectionIDs_SC" ma:readOnly="false" ma:showField="eM_UniqueIDref_SC" ma:web="c42180c4-457d-4cd2-985a-4d4a2011628f">
      <xsd:simpleType>
        <xsd:restriction base="dms:Unknown"/>
      </xsd:simpleType>
    </xsd:element>
    <xsd:element name="eM_PolicyIDs_SC" ma:index="8" nillable="true" ma:displayName="eM_PolicyIDs_SC" ma:description="Please ignore this field" ma:hidden="true" ma:list="{4064f6ea-92c7-4060-bb5a-a0345e4cd15f}" ma:internalName="eM_PolicyIDs_SC" ma:readOnly="false" ma:showField="eM_UniqueIDref_SC" ma:web="c42180c4-457d-4cd2-985a-4d4a2011628f">
      <xsd:simpleType>
        <xsd:restriction base="dms:Unknown"/>
      </xsd:simpleType>
    </xsd:element>
    <xsd:element name="eM_RelCont_Aud_SC" ma:index="10" nillable="true" ma:displayName="Content Audience" ma:default="All" ma:format="Dropdown" ma:hidden="true" ma:internalName="eM_RelCont_Aud_SC" ma:readOnly="false">
      <xsd:simpleType>
        <xsd:restriction base="dms:Choice">
          <xsd:enumeration value="All"/>
          <xsd:enumeration value="Fixed-Term"/>
          <xsd:enumeration value="Temporary"/>
        </xsd:restriction>
      </xsd:simpleType>
    </xsd:element>
  </xsd:schema>
  <xsd:schema xmlns:xsd="http://www.w3.org/2001/XMLSchema" xmlns:xs="http://www.w3.org/2001/XMLSchema" xmlns:dms="http://schemas.microsoft.com/office/2006/documentManagement/types" xmlns:pc="http://schemas.microsoft.com/office/infopath/2007/PartnerControls" targetNamespace="4d6ed7a4-92f4-44a7-b26a-261450baff90" elementFormDefault="qualified">
    <xsd:import namespace="http://schemas.microsoft.com/office/2006/documentManagement/types"/>
    <xsd:import namespace="http://schemas.microsoft.com/office/infopath/2007/PartnerControls"/>
    <xsd:element name="Track_x0020_this_x0020_content" ma:index="5" nillable="true" ma:displayName="Follow this item" ma:description="Add your username here if you want this content to be seen on the &quot;Items I am following&quot; view." ma:list="UserInfo" ma:SharePointGroup="0" ma:internalName="Track_x0020_this_x0020_content" ma:showField="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Business_x0020_area" ma:index="17" nillable="true" ma:displayName="SOP Business area" ma:format="Dropdown" ma:hidden="true" ma:internalName="Business_x0020_area" ma:readOnly="false">
      <xsd:simpleType>
        <xsd:restriction base="dms:Choice">
          <xsd:enumeration value="FNM"/>
          <xsd:enumeration value="HR"/>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18"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1"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eM_RelCont_Aud_SC xmlns="c42180c4-457d-4cd2-985a-4d4a2011628f">All</eM_RelCont_Aud_SC>
    <eM_PolicyRef_SC xmlns="c42180c4-457d-4cd2-985a-4d4a2011628f">890;#VI.1.3 Procurement process</eM_PolicyRef_SC>
    <Track_x0020_this_x0020_content xmlns="4d6ed7a4-92f4-44a7-b26a-261450baff90">
      <UserInfo>
        <DisplayName/>
        <AccountId xsi:nil="true"/>
        <AccountType/>
      </UserInfo>
    </Track_x0020_this_x0020_content>
    <eM_SectionIDs_SC xmlns="c42180c4-457d-4cd2-985a-4d4a2011628f" xsi:nil="true"/>
    <eM_RelCont_Title_SC xmlns="c42180c4-457d-4cd2-985a-4d4a2011628f">2. RFP MEDIUM value (between USD 50-200,000)</eM_RelCont_Title_SC>
    <Business_x0020_area xmlns="4d6ed7a4-92f4-44a7-b26a-261450baff90" xsi:nil="true"/>
    <eM_RelContLang_SC xmlns="c42180c4-457d-4cd2-985a-4d4a2011628f">EN</eM_RelContLang_SC>
    <eM_SectionRef_SC xmlns="c42180c4-457d-4cd2-985a-4d4a2011628f" xsi:nil="true"/>
    <eM_RelContCat_SC xmlns="c42180c4-457d-4cd2-985a-4d4a2011628f">18</eM_RelContCat_SC>
    <eM_PolicyIDs_SC xmlns="c42180c4-457d-4cd2-985a-4d4a2011628f">890;#52464920-fe9c-4700-b656-1ad1644bccfb</eM_PolicyIDs_SC>
    <IconOverlay xmlns="http://schemas.microsoft.com/sharepoint/v4" xsi:nil="true"/>
  </documentManagement>
</p:properties>
</file>

<file path=customXml/item5.xml><?xml version="1.0" encoding="utf-8"?>
<?mso-contentType ?>
<spe:Receivers xmlns:spe="http://schemas.microsoft.com/sharepoint/events">
  <Receiver>
    <Name/>
    <Synchronization>Asynchronous</Synchronization>
    <Type>10001</Type>
    <SequenceNumber>10000</SequenceNumber>
    <Url/>
    <Assembly>WHO.SP2013.EManuals, Version=1.0.0.0, Culture=neutral, PublicKeyToken=8bbc7174aba9f1da</Assembly>
    <Class>WHO.SP2013.EManuals.EventReceivers.EventReceiverForRelatedContentCache</Class>
    <Data/>
    <Filter/>
  </Receiver>
  <Receiver>
    <Name/>
    <Synchronization>Asynchronous</Synchronization>
    <Type>10002</Type>
    <SequenceNumber>10000</SequenceNumber>
    <Url/>
    <Assembly>WHO.SP2013.EManuals, Version=1.0.0.0, Culture=neutral, PublicKeyToken=8bbc7174aba9f1da</Assembly>
    <Class>WHO.SP2013.EManuals.EventReceivers.EventReceiverForRelatedContentCache</Class>
    <Data/>
    <Filter/>
  </Receiver>
  <Receiver>
    <Name/>
    <Synchronization>Asynchronous</Synchronization>
    <Type>10003</Type>
    <SequenceNumber>10000</SequenceNumber>
    <Url/>
    <Assembly>WHO.SP2013.EManuals, Version=1.0.0.0, Culture=neutral, PublicKeyToken=8bbc7174aba9f1da</Assembly>
    <Class>WHO.SP2013.EManuals.EventReceivers.EventReceiverForRelatedContentCache</Class>
    <Data/>
    <Filter/>
  </Receiver>
</spe:Receivers>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B3FE4F3E-214A-4A87-A0A6-CA1F4CE9A2BC}">
  <ds:schemaRefs>
    <ds:schemaRef ds:uri="http://schemas.microsoft.com/office/2006/metadata/longProperties"/>
  </ds:schemaRefs>
</ds:datastoreItem>
</file>

<file path=customXml/itemProps3.xml><?xml version="1.0" encoding="utf-8"?>
<ds:datastoreItem xmlns:ds="http://schemas.openxmlformats.org/officeDocument/2006/customXml" ds:itemID="{B367A046-56A8-4CAC-9CA0-88EC26ACA04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42180c4-457d-4cd2-985a-4d4a2011628f"/>
    <ds:schemaRef ds:uri="4d6ed7a4-92f4-44a7-b26a-261450baff90"/>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AF02ACA-8B5E-471C-A969-B417E3C9E840}">
  <ds:schemaRefs>
    <ds:schemaRef ds:uri="http://schemas.microsoft.com/office/2006/metadata/properties"/>
    <ds:schemaRef ds:uri="http://schemas.microsoft.com/office/infopath/2007/PartnerControls"/>
    <ds:schemaRef ds:uri="c42180c4-457d-4cd2-985a-4d4a2011628f"/>
    <ds:schemaRef ds:uri="4d6ed7a4-92f4-44a7-b26a-261450baff90"/>
    <ds:schemaRef ds:uri="http://schemas.microsoft.com/sharepoint/v4"/>
  </ds:schemaRefs>
</ds:datastoreItem>
</file>

<file path=customXml/itemProps5.xml><?xml version="1.0" encoding="utf-8"?>
<ds:datastoreItem xmlns:ds="http://schemas.openxmlformats.org/officeDocument/2006/customXml" ds:itemID="{D29A94D3-5F90-4A7A-B907-FFAEEC86E9A1}">
  <ds:schemaRefs>
    <ds:schemaRef ds:uri="http://schemas.microsoft.com/sharepoint/events"/>
  </ds:schemaRefs>
</ds:datastoreItem>
</file>

<file path=customXml/itemProps6.xml><?xml version="1.0" encoding="utf-8"?>
<ds:datastoreItem xmlns:ds="http://schemas.openxmlformats.org/officeDocument/2006/customXml" ds:itemID="{4289E5D3-901F-49F9-A9A9-41DA2153A712}">
  <ds:schemaRefs>
    <ds:schemaRef ds:uri="http://schemas.microsoft.com/sharepoint/v3/contenttype/forms"/>
  </ds:schemaRefs>
</ds:datastoreItem>
</file>

<file path=customXml/itemProps7.xml><?xml version="1.0" encoding="utf-8"?>
<ds:datastoreItem xmlns:ds="http://schemas.openxmlformats.org/officeDocument/2006/customXml" ds:itemID="{32AA0353-5410-4743-A451-CA18A9C914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42</Pages>
  <Words>15237</Words>
  <Characters>83804</Characters>
  <Application>Microsoft Office Word</Application>
  <DocSecurity>8</DocSecurity>
  <Lines>698</Lines>
  <Paragraphs>197</Paragraphs>
  <ScaleCrop>false</ScaleCrop>
  <HeadingPairs>
    <vt:vector size="2" baseType="variant">
      <vt:variant>
        <vt:lpstr>Title</vt:lpstr>
      </vt:variant>
      <vt:variant>
        <vt:i4>1</vt:i4>
      </vt:variant>
    </vt:vector>
  </HeadingPairs>
  <TitlesOfParts>
    <vt:vector size="1" baseType="lpstr">
      <vt:lpstr>RFP template</vt:lpstr>
    </vt:vector>
  </TitlesOfParts>
  <Company>WHO</Company>
  <LinksUpToDate>false</LinksUpToDate>
  <CharactersWithSpaces>98844</CharactersWithSpaces>
  <SharedDoc>false</SharedDoc>
  <HLinks>
    <vt:vector size="618" baseType="variant">
      <vt:variant>
        <vt:i4>655419</vt:i4>
      </vt:variant>
      <vt:variant>
        <vt:i4>618</vt:i4>
      </vt:variant>
      <vt:variant>
        <vt:i4>0</vt:i4>
      </vt:variant>
      <vt:variant>
        <vt:i4>5</vt:i4>
      </vt:variant>
      <vt:variant>
        <vt:lpwstr>mailto:____@who.int</vt:lpwstr>
      </vt:variant>
      <vt:variant>
        <vt:lpwstr/>
      </vt:variant>
      <vt:variant>
        <vt:i4>3670050</vt:i4>
      </vt:variant>
      <vt:variant>
        <vt:i4>606</vt:i4>
      </vt:variant>
      <vt:variant>
        <vt:i4>0</vt:i4>
      </vt:variant>
      <vt:variant>
        <vt:i4>5</vt:i4>
      </vt:variant>
      <vt:variant>
        <vt:lpwstr>mailto:_____@who.int</vt:lpwstr>
      </vt:variant>
      <vt:variant>
        <vt:lpwstr/>
      </vt:variant>
      <vt:variant>
        <vt:i4>3670050</vt:i4>
      </vt:variant>
      <vt:variant>
        <vt:i4>603</vt:i4>
      </vt:variant>
      <vt:variant>
        <vt:i4>0</vt:i4>
      </vt:variant>
      <vt:variant>
        <vt:i4>5</vt:i4>
      </vt:variant>
      <vt:variant>
        <vt:lpwstr>mailto:_____@who.int</vt:lpwstr>
      </vt:variant>
      <vt:variant>
        <vt:lpwstr/>
      </vt:variant>
      <vt:variant>
        <vt:i4>2031665</vt:i4>
      </vt:variant>
      <vt:variant>
        <vt:i4>596</vt:i4>
      </vt:variant>
      <vt:variant>
        <vt:i4>0</vt:i4>
      </vt:variant>
      <vt:variant>
        <vt:i4>5</vt:i4>
      </vt:variant>
      <vt:variant>
        <vt:lpwstr/>
      </vt:variant>
      <vt:variant>
        <vt:lpwstr>_Toc296612451</vt:lpwstr>
      </vt:variant>
      <vt:variant>
        <vt:i4>2031665</vt:i4>
      </vt:variant>
      <vt:variant>
        <vt:i4>590</vt:i4>
      </vt:variant>
      <vt:variant>
        <vt:i4>0</vt:i4>
      </vt:variant>
      <vt:variant>
        <vt:i4>5</vt:i4>
      </vt:variant>
      <vt:variant>
        <vt:lpwstr/>
      </vt:variant>
      <vt:variant>
        <vt:lpwstr>_Toc296612450</vt:lpwstr>
      </vt:variant>
      <vt:variant>
        <vt:i4>1966129</vt:i4>
      </vt:variant>
      <vt:variant>
        <vt:i4>584</vt:i4>
      </vt:variant>
      <vt:variant>
        <vt:i4>0</vt:i4>
      </vt:variant>
      <vt:variant>
        <vt:i4>5</vt:i4>
      </vt:variant>
      <vt:variant>
        <vt:lpwstr/>
      </vt:variant>
      <vt:variant>
        <vt:lpwstr>_Toc296612449</vt:lpwstr>
      </vt:variant>
      <vt:variant>
        <vt:i4>1966129</vt:i4>
      </vt:variant>
      <vt:variant>
        <vt:i4>578</vt:i4>
      </vt:variant>
      <vt:variant>
        <vt:i4>0</vt:i4>
      </vt:variant>
      <vt:variant>
        <vt:i4>5</vt:i4>
      </vt:variant>
      <vt:variant>
        <vt:lpwstr/>
      </vt:variant>
      <vt:variant>
        <vt:lpwstr>_Toc296612448</vt:lpwstr>
      </vt:variant>
      <vt:variant>
        <vt:i4>1966129</vt:i4>
      </vt:variant>
      <vt:variant>
        <vt:i4>572</vt:i4>
      </vt:variant>
      <vt:variant>
        <vt:i4>0</vt:i4>
      </vt:variant>
      <vt:variant>
        <vt:i4>5</vt:i4>
      </vt:variant>
      <vt:variant>
        <vt:lpwstr/>
      </vt:variant>
      <vt:variant>
        <vt:lpwstr>_Toc296612447</vt:lpwstr>
      </vt:variant>
      <vt:variant>
        <vt:i4>1966129</vt:i4>
      </vt:variant>
      <vt:variant>
        <vt:i4>566</vt:i4>
      </vt:variant>
      <vt:variant>
        <vt:i4>0</vt:i4>
      </vt:variant>
      <vt:variant>
        <vt:i4>5</vt:i4>
      </vt:variant>
      <vt:variant>
        <vt:lpwstr/>
      </vt:variant>
      <vt:variant>
        <vt:lpwstr>_Toc296612446</vt:lpwstr>
      </vt:variant>
      <vt:variant>
        <vt:i4>1966129</vt:i4>
      </vt:variant>
      <vt:variant>
        <vt:i4>560</vt:i4>
      </vt:variant>
      <vt:variant>
        <vt:i4>0</vt:i4>
      </vt:variant>
      <vt:variant>
        <vt:i4>5</vt:i4>
      </vt:variant>
      <vt:variant>
        <vt:lpwstr/>
      </vt:variant>
      <vt:variant>
        <vt:lpwstr>_Toc296612445</vt:lpwstr>
      </vt:variant>
      <vt:variant>
        <vt:i4>1966129</vt:i4>
      </vt:variant>
      <vt:variant>
        <vt:i4>554</vt:i4>
      </vt:variant>
      <vt:variant>
        <vt:i4>0</vt:i4>
      </vt:variant>
      <vt:variant>
        <vt:i4>5</vt:i4>
      </vt:variant>
      <vt:variant>
        <vt:lpwstr/>
      </vt:variant>
      <vt:variant>
        <vt:lpwstr>_Toc296612444</vt:lpwstr>
      </vt:variant>
      <vt:variant>
        <vt:i4>1966129</vt:i4>
      </vt:variant>
      <vt:variant>
        <vt:i4>548</vt:i4>
      </vt:variant>
      <vt:variant>
        <vt:i4>0</vt:i4>
      </vt:variant>
      <vt:variant>
        <vt:i4>5</vt:i4>
      </vt:variant>
      <vt:variant>
        <vt:lpwstr/>
      </vt:variant>
      <vt:variant>
        <vt:lpwstr>_Toc296612443</vt:lpwstr>
      </vt:variant>
      <vt:variant>
        <vt:i4>1966129</vt:i4>
      </vt:variant>
      <vt:variant>
        <vt:i4>542</vt:i4>
      </vt:variant>
      <vt:variant>
        <vt:i4>0</vt:i4>
      </vt:variant>
      <vt:variant>
        <vt:i4>5</vt:i4>
      </vt:variant>
      <vt:variant>
        <vt:lpwstr/>
      </vt:variant>
      <vt:variant>
        <vt:lpwstr>_Toc296612442</vt:lpwstr>
      </vt:variant>
      <vt:variant>
        <vt:i4>1966129</vt:i4>
      </vt:variant>
      <vt:variant>
        <vt:i4>536</vt:i4>
      </vt:variant>
      <vt:variant>
        <vt:i4>0</vt:i4>
      </vt:variant>
      <vt:variant>
        <vt:i4>5</vt:i4>
      </vt:variant>
      <vt:variant>
        <vt:lpwstr/>
      </vt:variant>
      <vt:variant>
        <vt:lpwstr>_Toc296612441</vt:lpwstr>
      </vt:variant>
      <vt:variant>
        <vt:i4>1966129</vt:i4>
      </vt:variant>
      <vt:variant>
        <vt:i4>530</vt:i4>
      </vt:variant>
      <vt:variant>
        <vt:i4>0</vt:i4>
      </vt:variant>
      <vt:variant>
        <vt:i4>5</vt:i4>
      </vt:variant>
      <vt:variant>
        <vt:lpwstr/>
      </vt:variant>
      <vt:variant>
        <vt:lpwstr>_Toc296612440</vt:lpwstr>
      </vt:variant>
      <vt:variant>
        <vt:i4>1638449</vt:i4>
      </vt:variant>
      <vt:variant>
        <vt:i4>524</vt:i4>
      </vt:variant>
      <vt:variant>
        <vt:i4>0</vt:i4>
      </vt:variant>
      <vt:variant>
        <vt:i4>5</vt:i4>
      </vt:variant>
      <vt:variant>
        <vt:lpwstr/>
      </vt:variant>
      <vt:variant>
        <vt:lpwstr>_Toc296612439</vt:lpwstr>
      </vt:variant>
      <vt:variant>
        <vt:i4>1638449</vt:i4>
      </vt:variant>
      <vt:variant>
        <vt:i4>518</vt:i4>
      </vt:variant>
      <vt:variant>
        <vt:i4>0</vt:i4>
      </vt:variant>
      <vt:variant>
        <vt:i4>5</vt:i4>
      </vt:variant>
      <vt:variant>
        <vt:lpwstr/>
      </vt:variant>
      <vt:variant>
        <vt:lpwstr>_Toc296612438</vt:lpwstr>
      </vt:variant>
      <vt:variant>
        <vt:i4>1638449</vt:i4>
      </vt:variant>
      <vt:variant>
        <vt:i4>512</vt:i4>
      </vt:variant>
      <vt:variant>
        <vt:i4>0</vt:i4>
      </vt:variant>
      <vt:variant>
        <vt:i4>5</vt:i4>
      </vt:variant>
      <vt:variant>
        <vt:lpwstr/>
      </vt:variant>
      <vt:variant>
        <vt:lpwstr>_Toc296612437</vt:lpwstr>
      </vt:variant>
      <vt:variant>
        <vt:i4>1638449</vt:i4>
      </vt:variant>
      <vt:variant>
        <vt:i4>506</vt:i4>
      </vt:variant>
      <vt:variant>
        <vt:i4>0</vt:i4>
      </vt:variant>
      <vt:variant>
        <vt:i4>5</vt:i4>
      </vt:variant>
      <vt:variant>
        <vt:lpwstr/>
      </vt:variant>
      <vt:variant>
        <vt:lpwstr>_Toc296612436</vt:lpwstr>
      </vt:variant>
      <vt:variant>
        <vt:i4>1638449</vt:i4>
      </vt:variant>
      <vt:variant>
        <vt:i4>500</vt:i4>
      </vt:variant>
      <vt:variant>
        <vt:i4>0</vt:i4>
      </vt:variant>
      <vt:variant>
        <vt:i4>5</vt:i4>
      </vt:variant>
      <vt:variant>
        <vt:lpwstr/>
      </vt:variant>
      <vt:variant>
        <vt:lpwstr>_Toc296612435</vt:lpwstr>
      </vt:variant>
      <vt:variant>
        <vt:i4>1638449</vt:i4>
      </vt:variant>
      <vt:variant>
        <vt:i4>494</vt:i4>
      </vt:variant>
      <vt:variant>
        <vt:i4>0</vt:i4>
      </vt:variant>
      <vt:variant>
        <vt:i4>5</vt:i4>
      </vt:variant>
      <vt:variant>
        <vt:lpwstr/>
      </vt:variant>
      <vt:variant>
        <vt:lpwstr>_Toc296612434</vt:lpwstr>
      </vt:variant>
      <vt:variant>
        <vt:i4>1638449</vt:i4>
      </vt:variant>
      <vt:variant>
        <vt:i4>488</vt:i4>
      </vt:variant>
      <vt:variant>
        <vt:i4>0</vt:i4>
      </vt:variant>
      <vt:variant>
        <vt:i4>5</vt:i4>
      </vt:variant>
      <vt:variant>
        <vt:lpwstr/>
      </vt:variant>
      <vt:variant>
        <vt:lpwstr>_Toc296612433</vt:lpwstr>
      </vt:variant>
      <vt:variant>
        <vt:i4>1638449</vt:i4>
      </vt:variant>
      <vt:variant>
        <vt:i4>482</vt:i4>
      </vt:variant>
      <vt:variant>
        <vt:i4>0</vt:i4>
      </vt:variant>
      <vt:variant>
        <vt:i4>5</vt:i4>
      </vt:variant>
      <vt:variant>
        <vt:lpwstr/>
      </vt:variant>
      <vt:variant>
        <vt:lpwstr>_Toc296612432</vt:lpwstr>
      </vt:variant>
      <vt:variant>
        <vt:i4>1638449</vt:i4>
      </vt:variant>
      <vt:variant>
        <vt:i4>476</vt:i4>
      </vt:variant>
      <vt:variant>
        <vt:i4>0</vt:i4>
      </vt:variant>
      <vt:variant>
        <vt:i4>5</vt:i4>
      </vt:variant>
      <vt:variant>
        <vt:lpwstr/>
      </vt:variant>
      <vt:variant>
        <vt:lpwstr>_Toc296612431</vt:lpwstr>
      </vt:variant>
      <vt:variant>
        <vt:i4>1638449</vt:i4>
      </vt:variant>
      <vt:variant>
        <vt:i4>470</vt:i4>
      </vt:variant>
      <vt:variant>
        <vt:i4>0</vt:i4>
      </vt:variant>
      <vt:variant>
        <vt:i4>5</vt:i4>
      </vt:variant>
      <vt:variant>
        <vt:lpwstr/>
      </vt:variant>
      <vt:variant>
        <vt:lpwstr>_Toc296612430</vt:lpwstr>
      </vt:variant>
      <vt:variant>
        <vt:i4>1572913</vt:i4>
      </vt:variant>
      <vt:variant>
        <vt:i4>464</vt:i4>
      </vt:variant>
      <vt:variant>
        <vt:i4>0</vt:i4>
      </vt:variant>
      <vt:variant>
        <vt:i4>5</vt:i4>
      </vt:variant>
      <vt:variant>
        <vt:lpwstr/>
      </vt:variant>
      <vt:variant>
        <vt:lpwstr>_Toc296612429</vt:lpwstr>
      </vt:variant>
      <vt:variant>
        <vt:i4>1572913</vt:i4>
      </vt:variant>
      <vt:variant>
        <vt:i4>458</vt:i4>
      </vt:variant>
      <vt:variant>
        <vt:i4>0</vt:i4>
      </vt:variant>
      <vt:variant>
        <vt:i4>5</vt:i4>
      </vt:variant>
      <vt:variant>
        <vt:lpwstr/>
      </vt:variant>
      <vt:variant>
        <vt:lpwstr>_Toc296612428</vt:lpwstr>
      </vt:variant>
      <vt:variant>
        <vt:i4>1572913</vt:i4>
      </vt:variant>
      <vt:variant>
        <vt:i4>452</vt:i4>
      </vt:variant>
      <vt:variant>
        <vt:i4>0</vt:i4>
      </vt:variant>
      <vt:variant>
        <vt:i4>5</vt:i4>
      </vt:variant>
      <vt:variant>
        <vt:lpwstr/>
      </vt:variant>
      <vt:variant>
        <vt:lpwstr>_Toc296612427</vt:lpwstr>
      </vt:variant>
      <vt:variant>
        <vt:i4>1572913</vt:i4>
      </vt:variant>
      <vt:variant>
        <vt:i4>446</vt:i4>
      </vt:variant>
      <vt:variant>
        <vt:i4>0</vt:i4>
      </vt:variant>
      <vt:variant>
        <vt:i4>5</vt:i4>
      </vt:variant>
      <vt:variant>
        <vt:lpwstr/>
      </vt:variant>
      <vt:variant>
        <vt:lpwstr>_Toc296612426</vt:lpwstr>
      </vt:variant>
      <vt:variant>
        <vt:i4>1572913</vt:i4>
      </vt:variant>
      <vt:variant>
        <vt:i4>440</vt:i4>
      </vt:variant>
      <vt:variant>
        <vt:i4>0</vt:i4>
      </vt:variant>
      <vt:variant>
        <vt:i4>5</vt:i4>
      </vt:variant>
      <vt:variant>
        <vt:lpwstr/>
      </vt:variant>
      <vt:variant>
        <vt:lpwstr>_Toc296612425</vt:lpwstr>
      </vt:variant>
      <vt:variant>
        <vt:i4>1572913</vt:i4>
      </vt:variant>
      <vt:variant>
        <vt:i4>434</vt:i4>
      </vt:variant>
      <vt:variant>
        <vt:i4>0</vt:i4>
      </vt:variant>
      <vt:variant>
        <vt:i4>5</vt:i4>
      </vt:variant>
      <vt:variant>
        <vt:lpwstr/>
      </vt:variant>
      <vt:variant>
        <vt:lpwstr>_Toc296612424</vt:lpwstr>
      </vt:variant>
      <vt:variant>
        <vt:i4>1572913</vt:i4>
      </vt:variant>
      <vt:variant>
        <vt:i4>428</vt:i4>
      </vt:variant>
      <vt:variant>
        <vt:i4>0</vt:i4>
      </vt:variant>
      <vt:variant>
        <vt:i4>5</vt:i4>
      </vt:variant>
      <vt:variant>
        <vt:lpwstr/>
      </vt:variant>
      <vt:variant>
        <vt:lpwstr>_Toc296612423</vt:lpwstr>
      </vt:variant>
      <vt:variant>
        <vt:i4>1572913</vt:i4>
      </vt:variant>
      <vt:variant>
        <vt:i4>422</vt:i4>
      </vt:variant>
      <vt:variant>
        <vt:i4>0</vt:i4>
      </vt:variant>
      <vt:variant>
        <vt:i4>5</vt:i4>
      </vt:variant>
      <vt:variant>
        <vt:lpwstr/>
      </vt:variant>
      <vt:variant>
        <vt:lpwstr>_Toc296612422</vt:lpwstr>
      </vt:variant>
      <vt:variant>
        <vt:i4>1572913</vt:i4>
      </vt:variant>
      <vt:variant>
        <vt:i4>416</vt:i4>
      </vt:variant>
      <vt:variant>
        <vt:i4>0</vt:i4>
      </vt:variant>
      <vt:variant>
        <vt:i4>5</vt:i4>
      </vt:variant>
      <vt:variant>
        <vt:lpwstr/>
      </vt:variant>
      <vt:variant>
        <vt:lpwstr>_Toc296612421</vt:lpwstr>
      </vt:variant>
      <vt:variant>
        <vt:i4>1572913</vt:i4>
      </vt:variant>
      <vt:variant>
        <vt:i4>410</vt:i4>
      </vt:variant>
      <vt:variant>
        <vt:i4>0</vt:i4>
      </vt:variant>
      <vt:variant>
        <vt:i4>5</vt:i4>
      </vt:variant>
      <vt:variant>
        <vt:lpwstr/>
      </vt:variant>
      <vt:variant>
        <vt:lpwstr>_Toc296612420</vt:lpwstr>
      </vt:variant>
      <vt:variant>
        <vt:i4>1769521</vt:i4>
      </vt:variant>
      <vt:variant>
        <vt:i4>404</vt:i4>
      </vt:variant>
      <vt:variant>
        <vt:i4>0</vt:i4>
      </vt:variant>
      <vt:variant>
        <vt:i4>5</vt:i4>
      </vt:variant>
      <vt:variant>
        <vt:lpwstr/>
      </vt:variant>
      <vt:variant>
        <vt:lpwstr>_Toc296612419</vt:lpwstr>
      </vt:variant>
      <vt:variant>
        <vt:i4>1769521</vt:i4>
      </vt:variant>
      <vt:variant>
        <vt:i4>398</vt:i4>
      </vt:variant>
      <vt:variant>
        <vt:i4>0</vt:i4>
      </vt:variant>
      <vt:variant>
        <vt:i4>5</vt:i4>
      </vt:variant>
      <vt:variant>
        <vt:lpwstr/>
      </vt:variant>
      <vt:variant>
        <vt:lpwstr>_Toc296612418</vt:lpwstr>
      </vt:variant>
      <vt:variant>
        <vt:i4>1769521</vt:i4>
      </vt:variant>
      <vt:variant>
        <vt:i4>392</vt:i4>
      </vt:variant>
      <vt:variant>
        <vt:i4>0</vt:i4>
      </vt:variant>
      <vt:variant>
        <vt:i4>5</vt:i4>
      </vt:variant>
      <vt:variant>
        <vt:lpwstr/>
      </vt:variant>
      <vt:variant>
        <vt:lpwstr>_Toc296612417</vt:lpwstr>
      </vt:variant>
      <vt:variant>
        <vt:i4>1769521</vt:i4>
      </vt:variant>
      <vt:variant>
        <vt:i4>386</vt:i4>
      </vt:variant>
      <vt:variant>
        <vt:i4>0</vt:i4>
      </vt:variant>
      <vt:variant>
        <vt:i4>5</vt:i4>
      </vt:variant>
      <vt:variant>
        <vt:lpwstr/>
      </vt:variant>
      <vt:variant>
        <vt:lpwstr>_Toc296612416</vt:lpwstr>
      </vt:variant>
      <vt:variant>
        <vt:i4>1769521</vt:i4>
      </vt:variant>
      <vt:variant>
        <vt:i4>380</vt:i4>
      </vt:variant>
      <vt:variant>
        <vt:i4>0</vt:i4>
      </vt:variant>
      <vt:variant>
        <vt:i4>5</vt:i4>
      </vt:variant>
      <vt:variant>
        <vt:lpwstr/>
      </vt:variant>
      <vt:variant>
        <vt:lpwstr>_Toc296612415</vt:lpwstr>
      </vt:variant>
      <vt:variant>
        <vt:i4>1769521</vt:i4>
      </vt:variant>
      <vt:variant>
        <vt:i4>374</vt:i4>
      </vt:variant>
      <vt:variant>
        <vt:i4>0</vt:i4>
      </vt:variant>
      <vt:variant>
        <vt:i4>5</vt:i4>
      </vt:variant>
      <vt:variant>
        <vt:lpwstr/>
      </vt:variant>
      <vt:variant>
        <vt:lpwstr>_Toc296612414</vt:lpwstr>
      </vt:variant>
      <vt:variant>
        <vt:i4>1769521</vt:i4>
      </vt:variant>
      <vt:variant>
        <vt:i4>368</vt:i4>
      </vt:variant>
      <vt:variant>
        <vt:i4>0</vt:i4>
      </vt:variant>
      <vt:variant>
        <vt:i4>5</vt:i4>
      </vt:variant>
      <vt:variant>
        <vt:lpwstr/>
      </vt:variant>
      <vt:variant>
        <vt:lpwstr>_Toc296612413</vt:lpwstr>
      </vt:variant>
      <vt:variant>
        <vt:i4>1769521</vt:i4>
      </vt:variant>
      <vt:variant>
        <vt:i4>362</vt:i4>
      </vt:variant>
      <vt:variant>
        <vt:i4>0</vt:i4>
      </vt:variant>
      <vt:variant>
        <vt:i4>5</vt:i4>
      </vt:variant>
      <vt:variant>
        <vt:lpwstr/>
      </vt:variant>
      <vt:variant>
        <vt:lpwstr>_Toc296612412</vt:lpwstr>
      </vt:variant>
      <vt:variant>
        <vt:i4>1769521</vt:i4>
      </vt:variant>
      <vt:variant>
        <vt:i4>356</vt:i4>
      </vt:variant>
      <vt:variant>
        <vt:i4>0</vt:i4>
      </vt:variant>
      <vt:variant>
        <vt:i4>5</vt:i4>
      </vt:variant>
      <vt:variant>
        <vt:lpwstr/>
      </vt:variant>
      <vt:variant>
        <vt:lpwstr>_Toc296612411</vt:lpwstr>
      </vt:variant>
      <vt:variant>
        <vt:i4>1769521</vt:i4>
      </vt:variant>
      <vt:variant>
        <vt:i4>350</vt:i4>
      </vt:variant>
      <vt:variant>
        <vt:i4>0</vt:i4>
      </vt:variant>
      <vt:variant>
        <vt:i4>5</vt:i4>
      </vt:variant>
      <vt:variant>
        <vt:lpwstr/>
      </vt:variant>
      <vt:variant>
        <vt:lpwstr>_Toc296612410</vt:lpwstr>
      </vt:variant>
      <vt:variant>
        <vt:i4>1703985</vt:i4>
      </vt:variant>
      <vt:variant>
        <vt:i4>344</vt:i4>
      </vt:variant>
      <vt:variant>
        <vt:i4>0</vt:i4>
      </vt:variant>
      <vt:variant>
        <vt:i4>5</vt:i4>
      </vt:variant>
      <vt:variant>
        <vt:lpwstr/>
      </vt:variant>
      <vt:variant>
        <vt:lpwstr>_Toc296612409</vt:lpwstr>
      </vt:variant>
      <vt:variant>
        <vt:i4>1703985</vt:i4>
      </vt:variant>
      <vt:variant>
        <vt:i4>338</vt:i4>
      </vt:variant>
      <vt:variant>
        <vt:i4>0</vt:i4>
      </vt:variant>
      <vt:variant>
        <vt:i4>5</vt:i4>
      </vt:variant>
      <vt:variant>
        <vt:lpwstr/>
      </vt:variant>
      <vt:variant>
        <vt:lpwstr>_Toc296612408</vt:lpwstr>
      </vt:variant>
      <vt:variant>
        <vt:i4>1703985</vt:i4>
      </vt:variant>
      <vt:variant>
        <vt:i4>332</vt:i4>
      </vt:variant>
      <vt:variant>
        <vt:i4>0</vt:i4>
      </vt:variant>
      <vt:variant>
        <vt:i4>5</vt:i4>
      </vt:variant>
      <vt:variant>
        <vt:lpwstr/>
      </vt:variant>
      <vt:variant>
        <vt:lpwstr>_Toc296612407</vt:lpwstr>
      </vt:variant>
      <vt:variant>
        <vt:i4>1703985</vt:i4>
      </vt:variant>
      <vt:variant>
        <vt:i4>326</vt:i4>
      </vt:variant>
      <vt:variant>
        <vt:i4>0</vt:i4>
      </vt:variant>
      <vt:variant>
        <vt:i4>5</vt:i4>
      </vt:variant>
      <vt:variant>
        <vt:lpwstr/>
      </vt:variant>
      <vt:variant>
        <vt:lpwstr>_Toc296612406</vt:lpwstr>
      </vt:variant>
      <vt:variant>
        <vt:i4>1703985</vt:i4>
      </vt:variant>
      <vt:variant>
        <vt:i4>320</vt:i4>
      </vt:variant>
      <vt:variant>
        <vt:i4>0</vt:i4>
      </vt:variant>
      <vt:variant>
        <vt:i4>5</vt:i4>
      </vt:variant>
      <vt:variant>
        <vt:lpwstr/>
      </vt:variant>
      <vt:variant>
        <vt:lpwstr>_Toc296612405</vt:lpwstr>
      </vt:variant>
      <vt:variant>
        <vt:i4>1703985</vt:i4>
      </vt:variant>
      <vt:variant>
        <vt:i4>314</vt:i4>
      </vt:variant>
      <vt:variant>
        <vt:i4>0</vt:i4>
      </vt:variant>
      <vt:variant>
        <vt:i4>5</vt:i4>
      </vt:variant>
      <vt:variant>
        <vt:lpwstr/>
      </vt:variant>
      <vt:variant>
        <vt:lpwstr>_Toc296612404</vt:lpwstr>
      </vt:variant>
      <vt:variant>
        <vt:i4>1703985</vt:i4>
      </vt:variant>
      <vt:variant>
        <vt:i4>308</vt:i4>
      </vt:variant>
      <vt:variant>
        <vt:i4>0</vt:i4>
      </vt:variant>
      <vt:variant>
        <vt:i4>5</vt:i4>
      </vt:variant>
      <vt:variant>
        <vt:lpwstr/>
      </vt:variant>
      <vt:variant>
        <vt:lpwstr>_Toc296612403</vt:lpwstr>
      </vt:variant>
      <vt:variant>
        <vt:i4>1703985</vt:i4>
      </vt:variant>
      <vt:variant>
        <vt:i4>302</vt:i4>
      </vt:variant>
      <vt:variant>
        <vt:i4>0</vt:i4>
      </vt:variant>
      <vt:variant>
        <vt:i4>5</vt:i4>
      </vt:variant>
      <vt:variant>
        <vt:lpwstr/>
      </vt:variant>
      <vt:variant>
        <vt:lpwstr>_Toc296612402</vt:lpwstr>
      </vt:variant>
      <vt:variant>
        <vt:i4>1703985</vt:i4>
      </vt:variant>
      <vt:variant>
        <vt:i4>296</vt:i4>
      </vt:variant>
      <vt:variant>
        <vt:i4>0</vt:i4>
      </vt:variant>
      <vt:variant>
        <vt:i4>5</vt:i4>
      </vt:variant>
      <vt:variant>
        <vt:lpwstr/>
      </vt:variant>
      <vt:variant>
        <vt:lpwstr>_Toc296612401</vt:lpwstr>
      </vt:variant>
      <vt:variant>
        <vt:i4>1703985</vt:i4>
      </vt:variant>
      <vt:variant>
        <vt:i4>290</vt:i4>
      </vt:variant>
      <vt:variant>
        <vt:i4>0</vt:i4>
      </vt:variant>
      <vt:variant>
        <vt:i4>5</vt:i4>
      </vt:variant>
      <vt:variant>
        <vt:lpwstr/>
      </vt:variant>
      <vt:variant>
        <vt:lpwstr>_Toc296612400</vt:lpwstr>
      </vt:variant>
      <vt:variant>
        <vt:i4>1245238</vt:i4>
      </vt:variant>
      <vt:variant>
        <vt:i4>284</vt:i4>
      </vt:variant>
      <vt:variant>
        <vt:i4>0</vt:i4>
      </vt:variant>
      <vt:variant>
        <vt:i4>5</vt:i4>
      </vt:variant>
      <vt:variant>
        <vt:lpwstr/>
      </vt:variant>
      <vt:variant>
        <vt:lpwstr>_Toc296612399</vt:lpwstr>
      </vt:variant>
      <vt:variant>
        <vt:i4>1245238</vt:i4>
      </vt:variant>
      <vt:variant>
        <vt:i4>278</vt:i4>
      </vt:variant>
      <vt:variant>
        <vt:i4>0</vt:i4>
      </vt:variant>
      <vt:variant>
        <vt:i4>5</vt:i4>
      </vt:variant>
      <vt:variant>
        <vt:lpwstr/>
      </vt:variant>
      <vt:variant>
        <vt:lpwstr>_Toc296612398</vt:lpwstr>
      </vt:variant>
      <vt:variant>
        <vt:i4>1245238</vt:i4>
      </vt:variant>
      <vt:variant>
        <vt:i4>272</vt:i4>
      </vt:variant>
      <vt:variant>
        <vt:i4>0</vt:i4>
      </vt:variant>
      <vt:variant>
        <vt:i4>5</vt:i4>
      </vt:variant>
      <vt:variant>
        <vt:lpwstr/>
      </vt:variant>
      <vt:variant>
        <vt:lpwstr>_Toc296612397</vt:lpwstr>
      </vt:variant>
      <vt:variant>
        <vt:i4>1245238</vt:i4>
      </vt:variant>
      <vt:variant>
        <vt:i4>266</vt:i4>
      </vt:variant>
      <vt:variant>
        <vt:i4>0</vt:i4>
      </vt:variant>
      <vt:variant>
        <vt:i4>5</vt:i4>
      </vt:variant>
      <vt:variant>
        <vt:lpwstr/>
      </vt:variant>
      <vt:variant>
        <vt:lpwstr>_Toc296612396</vt:lpwstr>
      </vt:variant>
      <vt:variant>
        <vt:i4>1245238</vt:i4>
      </vt:variant>
      <vt:variant>
        <vt:i4>260</vt:i4>
      </vt:variant>
      <vt:variant>
        <vt:i4>0</vt:i4>
      </vt:variant>
      <vt:variant>
        <vt:i4>5</vt:i4>
      </vt:variant>
      <vt:variant>
        <vt:lpwstr/>
      </vt:variant>
      <vt:variant>
        <vt:lpwstr>_Toc296612395</vt:lpwstr>
      </vt:variant>
      <vt:variant>
        <vt:i4>1245238</vt:i4>
      </vt:variant>
      <vt:variant>
        <vt:i4>254</vt:i4>
      </vt:variant>
      <vt:variant>
        <vt:i4>0</vt:i4>
      </vt:variant>
      <vt:variant>
        <vt:i4>5</vt:i4>
      </vt:variant>
      <vt:variant>
        <vt:lpwstr/>
      </vt:variant>
      <vt:variant>
        <vt:lpwstr>_Toc296612394</vt:lpwstr>
      </vt:variant>
      <vt:variant>
        <vt:i4>1245238</vt:i4>
      </vt:variant>
      <vt:variant>
        <vt:i4>248</vt:i4>
      </vt:variant>
      <vt:variant>
        <vt:i4>0</vt:i4>
      </vt:variant>
      <vt:variant>
        <vt:i4>5</vt:i4>
      </vt:variant>
      <vt:variant>
        <vt:lpwstr/>
      </vt:variant>
      <vt:variant>
        <vt:lpwstr>_Toc296612393</vt:lpwstr>
      </vt:variant>
      <vt:variant>
        <vt:i4>1245238</vt:i4>
      </vt:variant>
      <vt:variant>
        <vt:i4>242</vt:i4>
      </vt:variant>
      <vt:variant>
        <vt:i4>0</vt:i4>
      </vt:variant>
      <vt:variant>
        <vt:i4>5</vt:i4>
      </vt:variant>
      <vt:variant>
        <vt:lpwstr/>
      </vt:variant>
      <vt:variant>
        <vt:lpwstr>_Toc296612392</vt:lpwstr>
      </vt:variant>
      <vt:variant>
        <vt:i4>1245238</vt:i4>
      </vt:variant>
      <vt:variant>
        <vt:i4>236</vt:i4>
      </vt:variant>
      <vt:variant>
        <vt:i4>0</vt:i4>
      </vt:variant>
      <vt:variant>
        <vt:i4>5</vt:i4>
      </vt:variant>
      <vt:variant>
        <vt:lpwstr/>
      </vt:variant>
      <vt:variant>
        <vt:lpwstr>_Toc296612391</vt:lpwstr>
      </vt:variant>
      <vt:variant>
        <vt:i4>1245238</vt:i4>
      </vt:variant>
      <vt:variant>
        <vt:i4>230</vt:i4>
      </vt:variant>
      <vt:variant>
        <vt:i4>0</vt:i4>
      </vt:variant>
      <vt:variant>
        <vt:i4>5</vt:i4>
      </vt:variant>
      <vt:variant>
        <vt:lpwstr/>
      </vt:variant>
      <vt:variant>
        <vt:lpwstr>_Toc296612390</vt:lpwstr>
      </vt:variant>
      <vt:variant>
        <vt:i4>1179702</vt:i4>
      </vt:variant>
      <vt:variant>
        <vt:i4>224</vt:i4>
      </vt:variant>
      <vt:variant>
        <vt:i4>0</vt:i4>
      </vt:variant>
      <vt:variant>
        <vt:i4>5</vt:i4>
      </vt:variant>
      <vt:variant>
        <vt:lpwstr/>
      </vt:variant>
      <vt:variant>
        <vt:lpwstr>_Toc296612389</vt:lpwstr>
      </vt:variant>
      <vt:variant>
        <vt:i4>1179702</vt:i4>
      </vt:variant>
      <vt:variant>
        <vt:i4>218</vt:i4>
      </vt:variant>
      <vt:variant>
        <vt:i4>0</vt:i4>
      </vt:variant>
      <vt:variant>
        <vt:i4>5</vt:i4>
      </vt:variant>
      <vt:variant>
        <vt:lpwstr/>
      </vt:variant>
      <vt:variant>
        <vt:lpwstr>_Toc296612388</vt:lpwstr>
      </vt:variant>
      <vt:variant>
        <vt:i4>1179702</vt:i4>
      </vt:variant>
      <vt:variant>
        <vt:i4>212</vt:i4>
      </vt:variant>
      <vt:variant>
        <vt:i4>0</vt:i4>
      </vt:variant>
      <vt:variant>
        <vt:i4>5</vt:i4>
      </vt:variant>
      <vt:variant>
        <vt:lpwstr/>
      </vt:variant>
      <vt:variant>
        <vt:lpwstr>_Toc296612387</vt:lpwstr>
      </vt:variant>
      <vt:variant>
        <vt:i4>1179702</vt:i4>
      </vt:variant>
      <vt:variant>
        <vt:i4>206</vt:i4>
      </vt:variant>
      <vt:variant>
        <vt:i4>0</vt:i4>
      </vt:variant>
      <vt:variant>
        <vt:i4>5</vt:i4>
      </vt:variant>
      <vt:variant>
        <vt:lpwstr/>
      </vt:variant>
      <vt:variant>
        <vt:lpwstr>_Toc296612386</vt:lpwstr>
      </vt:variant>
      <vt:variant>
        <vt:i4>1179702</vt:i4>
      </vt:variant>
      <vt:variant>
        <vt:i4>200</vt:i4>
      </vt:variant>
      <vt:variant>
        <vt:i4>0</vt:i4>
      </vt:variant>
      <vt:variant>
        <vt:i4>5</vt:i4>
      </vt:variant>
      <vt:variant>
        <vt:lpwstr/>
      </vt:variant>
      <vt:variant>
        <vt:lpwstr>_Toc296612385</vt:lpwstr>
      </vt:variant>
      <vt:variant>
        <vt:i4>1179702</vt:i4>
      </vt:variant>
      <vt:variant>
        <vt:i4>194</vt:i4>
      </vt:variant>
      <vt:variant>
        <vt:i4>0</vt:i4>
      </vt:variant>
      <vt:variant>
        <vt:i4>5</vt:i4>
      </vt:variant>
      <vt:variant>
        <vt:lpwstr/>
      </vt:variant>
      <vt:variant>
        <vt:lpwstr>_Toc296612384</vt:lpwstr>
      </vt:variant>
      <vt:variant>
        <vt:i4>1179702</vt:i4>
      </vt:variant>
      <vt:variant>
        <vt:i4>188</vt:i4>
      </vt:variant>
      <vt:variant>
        <vt:i4>0</vt:i4>
      </vt:variant>
      <vt:variant>
        <vt:i4>5</vt:i4>
      </vt:variant>
      <vt:variant>
        <vt:lpwstr/>
      </vt:variant>
      <vt:variant>
        <vt:lpwstr>_Toc296612383</vt:lpwstr>
      </vt:variant>
      <vt:variant>
        <vt:i4>1179702</vt:i4>
      </vt:variant>
      <vt:variant>
        <vt:i4>182</vt:i4>
      </vt:variant>
      <vt:variant>
        <vt:i4>0</vt:i4>
      </vt:variant>
      <vt:variant>
        <vt:i4>5</vt:i4>
      </vt:variant>
      <vt:variant>
        <vt:lpwstr/>
      </vt:variant>
      <vt:variant>
        <vt:lpwstr>_Toc296612382</vt:lpwstr>
      </vt:variant>
      <vt:variant>
        <vt:i4>1179702</vt:i4>
      </vt:variant>
      <vt:variant>
        <vt:i4>176</vt:i4>
      </vt:variant>
      <vt:variant>
        <vt:i4>0</vt:i4>
      </vt:variant>
      <vt:variant>
        <vt:i4>5</vt:i4>
      </vt:variant>
      <vt:variant>
        <vt:lpwstr/>
      </vt:variant>
      <vt:variant>
        <vt:lpwstr>_Toc296612381</vt:lpwstr>
      </vt:variant>
      <vt:variant>
        <vt:i4>1179702</vt:i4>
      </vt:variant>
      <vt:variant>
        <vt:i4>170</vt:i4>
      </vt:variant>
      <vt:variant>
        <vt:i4>0</vt:i4>
      </vt:variant>
      <vt:variant>
        <vt:i4>5</vt:i4>
      </vt:variant>
      <vt:variant>
        <vt:lpwstr/>
      </vt:variant>
      <vt:variant>
        <vt:lpwstr>_Toc296612380</vt:lpwstr>
      </vt:variant>
      <vt:variant>
        <vt:i4>1900598</vt:i4>
      </vt:variant>
      <vt:variant>
        <vt:i4>164</vt:i4>
      </vt:variant>
      <vt:variant>
        <vt:i4>0</vt:i4>
      </vt:variant>
      <vt:variant>
        <vt:i4>5</vt:i4>
      </vt:variant>
      <vt:variant>
        <vt:lpwstr/>
      </vt:variant>
      <vt:variant>
        <vt:lpwstr>_Toc296612379</vt:lpwstr>
      </vt:variant>
      <vt:variant>
        <vt:i4>1900598</vt:i4>
      </vt:variant>
      <vt:variant>
        <vt:i4>158</vt:i4>
      </vt:variant>
      <vt:variant>
        <vt:i4>0</vt:i4>
      </vt:variant>
      <vt:variant>
        <vt:i4>5</vt:i4>
      </vt:variant>
      <vt:variant>
        <vt:lpwstr/>
      </vt:variant>
      <vt:variant>
        <vt:lpwstr>_Toc296612378</vt:lpwstr>
      </vt:variant>
      <vt:variant>
        <vt:i4>1900598</vt:i4>
      </vt:variant>
      <vt:variant>
        <vt:i4>152</vt:i4>
      </vt:variant>
      <vt:variant>
        <vt:i4>0</vt:i4>
      </vt:variant>
      <vt:variant>
        <vt:i4>5</vt:i4>
      </vt:variant>
      <vt:variant>
        <vt:lpwstr/>
      </vt:variant>
      <vt:variant>
        <vt:lpwstr>_Toc296612377</vt:lpwstr>
      </vt:variant>
      <vt:variant>
        <vt:i4>1900598</vt:i4>
      </vt:variant>
      <vt:variant>
        <vt:i4>146</vt:i4>
      </vt:variant>
      <vt:variant>
        <vt:i4>0</vt:i4>
      </vt:variant>
      <vt:variant>
        <vt:i4>5</vt:i4>
      </vt:variant>
      <vt:variant>
        <vt:lpwstr/>
      </vt:variant>
      <vt:variant>
        <vt:lpwstr>_Toc296612376</vt:lpwstr>
      </vt:variant>
      <vt:variant>
        <vt:i4>1900598</vt:i4>
      </vt:variant>
      <vt:variant>
        <vt:i4>140</vt:i4>
      </vt:variant>
      <vt:variant>
        <vt:i4>0</vt:i4>
      </vt:variant>
      <vt:variant>
        <vt:i4>5</vt:i4>
      </vt:variant>
      <vt:variant>
        <vt:lpwstr/>
      </vt:variant>
      <vt:variant>
        <vt:lpwstr>_Toc296612375</vt:lpwstr>
      </vt:variant>
      <vt:variant>
        <vt:i4>1900598</vt:i4>
      </vt:variant>
      <vt:variant>
        <vt:i4>134</vt:i4>
      </vt:variant>
      <vt:variant>
        <vt:i4>0</vt:i4>
      </vt:variant>
      <vt:variant>
        <vt:i4>5</vt:i4>
      </vt:variant>
      <vt:variant>
        <vt:lpwstr/>
      </vt:variant>
      <vt:variant>
        <vt:lpwstr>_Toc296612374</vt:lpwstr>
      </vt:variant>
      <vt:variant>
        <vt:i4>1900598</vt:i4>
      </vt:variant>
      <vt:variant>
        <vt:i4>128</vt:i4>
      </vt:variant>
      <vt:variant>
        <vt:i4>0</vt:i4>
      </vt:variant>
      <vt:variant>
        <vt:i4>5</vt:i4>
      </vt:variant>
      <vt:variant>
        <vt:lpwstr/>
      </vt:variant>
      <vt:variant>
        <vt:lpwstr>_Toc296612373</vt:lpwstr>
      </vt:variant>
      <vt:variant>
        <vt:i4>1900598</vt:i4>
      </vt:variant>
      <vt:variant>
        <vt:i4>122</vt:i4>
      </vt:variant>
      <vt:variant>
        <vt:i4>0</vt:i4>
      </vt:variant>
      <vt:variant>
        <vt:i4>5</vt:i4>
      </vt:variant>
      <vt:variant>
        <vt:lpwstr/>
      </vt:variant>
      <vt:variant>
        <vt:lpwstr>_Toc296612372</vt:lpwstr>
      </vt:variant>
      <vt:variant>
        <vt:i4>1900598</vt:i4>
      </vt:variant>
      <vt:variant>
        <vt:i4>116</vt:i4>
      </vt:variant>
      <vt:variant>
        <vt:i4>0</vt:i4>
      </vt:variant>
      <vt:variant>
        <vt:i4>5</vt:i4>
      </vt:variant>
      <vt:variant>
        <vt:lpwstr/>
      </vt:variant>
      <vt:variant>
        <vt:lpwstr>_Toc296612371</vt:lpwstr>
      </vt:variant>
      <vt:variant>
        <vt:i4>1900598</vt:i4>
      </vt:variant>
      <vt:variant>
        <vt:i4>110</vt:i4>
      </vt:variant>
      <vt:variant>
        <vt:i4>0</vt:i4>
      </vt:variant>
      <vt:variant>
        <vt:i4>5</vt:i4>
      </vt:variant>
      <vt:variant>
        <vt:lpwstr/>
      </vt:variant>
      <vt:variant>
        <vt:lpwstr>_Toc296612370</vt:lpwstr>
      </vt:variant>
      <vt:variant>
        <vt:i4>1835062</vt:i4>
      </vt:variant>
      <vt:variant>
        <vt:i4>104</vt:i4>
      </vt:variant>
      <vt:variant>
        <vt:i4>0</vt:i4>
      </vt:variant>
      <vt:variant>
        <vt:i4>5</vt:i4>
      </vt:variant>
      <vt:variant>
        <vt:lpwstr/>
      </vt:variant>
      <vt:variant>
        <vt:lpwstr>_Toc296612369</vt:lpwstr>
      </vt:variant>
      <vt:variant>
        <vt:i4>1835062</vt:i4>
      </vt:variant>
      <vt:variant>
        <vt:i4>98</vt:i4>
      </vt:variant>
      <vt:variant>
        <vt:i4>0</vt:i4>
      </vt:variant>
      <vt:variant>
        <vt:i4>5</vt:i4>
      </vt:variant>
      <vt:variant>
        <vt:lpwstr/>
      </vt:variant>
      <vt:variant>
        <vt:lpwstr>_Toc296612368</vt:lpwstr>
      </vt:variant>
      <vt:variant>
        <vt:i4>1835062</vt:i4>
      </vt:variant>
      <vt:variant>
        <vt:i4>92</vt:i4>
      </vt:variant>
      <vt:variant>
        <vt:i4>0</vt:i4>
      </vt:variant>
      <vt:variant>
        <vt:i4>5</vt:i4>
      </vt:variant>
      <vt:variant>
        <vt:lpwstr/>
      </vt:variant>
      <vt:variant>
        <vt:lpwstr>_Toc296612367</vt:lpwstr>
      </vt:variant>
      <vt:variant>
        <vt:i4>1835062</vt:i4>
      </vt:variant>
      <vt:variant>
        <vt:i4>86</vt:i4>
      </vt:variant>
      <vt:variant>
        <vt:i4>0</vt:i4>
      </vt:variant>
      <vt:variant>
        <vt:i4>5</vt:i4>
      </vt:variant>
      <vt:variant>
        <vt:lpwstr/>
      </vt:variant>
      <vt:variant>
        <vt:lpwstr>_Toc296612366</vt:lpwstr>
      </vt:variant>
      <vt:variant>
        <vt:i4>1835062</vt:i4>
      </vt:variant>
      <vt:variant>
        <vt:i4>80</vt:i4>
      </vt:variant>
      <vt:variant>
        <vt:i4>0</vt:i4>
      </vt:variant>
      <vt:variant>
        <vt:i4>5</vt:i4>
      </vt:variant>
      <vt:variant>
        <vt:lpwstr/>
      </vt:variant>
      <vt:variant>
        <vt:lpwstr>_Toc296612365</vt:lpwstr>
      </vt:variant>
      <vt:variant>
        <vt:i4>1835062</vt:i4>
      </vt:variant>
      <vt:variant>
        <vt:i4>74</vt:i4>
      </vt:variant>
      <vt:variant>
        <vt:i4>0</vt:i4>
      </vt:variant>
      <vt:variant>
        <vt:i4>5</vt:i4>
      </vt:variant>
      <vt:variant>
        <vt:lpwstr/>
      </vt:variant>
      <vt:variant>
        <vt:lpwstr>_Toc296612364</vt:lpwstr>
      </vt:variant>
      <vt:variant>
        <vt:i4>1835062</vt:i4>
      </vt:variant>
      <vt:variant>
        <vt:i4>68</vt:i4>
      </vt:variant>
      <vt:variant>
        <vt:i4>0</vt:i4>
      </vt:variant>
      <vt:variant>
        <vt:i4>5</vt:i4>
      </vt:variant>
      <vt:variant>
        <vt:lpwstr/>
      </vt:variant>
      <vt:variant>
        <vt:lpwstr>_Toc296612363</vt:lpwstr>
      </vt:variant>
      <vt:variant>
        <vt:i4>1835062</vt:i4>
      </vt:variant>
      <vt:variant>
        <vt:i4>62</vt:i4>
      </vt:variant>
      <vt:variant>
        <vt:i4>0</vt:i4>
      </vt:variant>
      <vt:variant>
        <vt:i4>5</vt:i4>
      </vt:variant>
      <vt:variant>
        <vt:lpwstr/>
      </vt:variant>
      <vt:variant>
        <vt:lpwstr>_Toc296612362</vt:lpwstr>
      </vt:variant>
      <vt:variant>
        <vt:i4>1835062</vt:i4>
      </vt:variant>
      <vt:variant>
        <vt:i4>56</vt:i4>
      </vt:variant>
      <vt:variant>
        <vt:i4>0</vt:i4>
      </vt:variant>
      <vt:variant>
        <vt:i4>5</vt:i4>
      </vt:variant>
      <vt:variant>
        <vt:lpwstr/>
      </vt:variant>
      <vt:variant>
        <vt:lpwstr>_Toc296612361</vt:lpwstr>
      </vt:variant>
      <vt:variant>
        <vt:i4>1835062</vt:i4>
      </vt:variant>
      <vt:variant>
        <vt:i4>50</vt:i4>
      </vt:variant>
      <vt:variant>
        <vt:i4>0</vt:i4>
      </vt:variant>
      <vt:variant>
        <vt:i4>5</vt:i4>
      </vt:variant>
      <vt:variant>
        <vt:lpwstr/>
      </vt:variant>
      <vt:variant>
        <vt:lpwstr>_Toc296612360</vt:lpwstr>
      </vt:variant>
      <vt:variant>
        <vt:i4>2031670</vt:i4>
      </vt:variant>
      <vt:variant>
        <vt:i4>44</vt:i4>
      </vt:variant>
      <vt:variant>
        <vt:i4>0</vt:i4>
      </vt:variant>
      <vt:variant>
        <vt:i4>5</vt:i4>
      </vt:variant>
      <vt:variant>
        <vt:lpwstr/>
      </vt:variant>
      <vt:variant>
        <vt:lpwstr>_Toc296612359</vt:lpwstr>
      </vt:variant>
      <vt:variant>
        <vt:i4>2031670</vt:i4>
      </vt:variant>
      <vt:variant>
        <vt:i4>38</vt:i4>
      </vt:variant>
      <vt:variant>
        <vt:i4>0</vt:i4>
      </vt:variant>
      <vt:variant>
        <vt:i4>5</vt:i4>
      </vt:variant>
      <vt:variant>
        <vt:lpwstr/>
      </vt:variant>
      <vt:variant>
        <vt:lpwstr>_Toc296612358</vt:lpwstr>
      </vt:variant>
      <vt:variant>
        <vt:i4>2031670</vt:i4>
      </vt:variant>
      <vt:variant>
        <vt:i4>32</vt:i4>
      </vt:variant>
      <vt:variant>
        <vt:i4>0</vt:i4>
      </vt:variant>
      <vt:variant>
        <vt:i4>5</vt:i4>
      </vt:variant>
      <vt:variant>
        <vt:lpwstr/>
      </vt:variant>
      <vt:variant>
        <vt:lpwstr>_Toc296612357</vt:lpwstr>
      </vt:variant>
      <vt:variant>
        <vt:i4>2031670</vt:i4>
      </vt:variant>
      <vt:variant>
        <vt:i4>26</vt:i4>
      </vt:variant>
      <vt:variant>
        <vt:i4>0</vt:i4>
      </vt:variant>
      <vt:variant>
        <vt:i4>5</vt:i4>
      </vt:variant>
      <vt:variant>
        <vt:lpwstr/>
      </vt:variant>
      <vt:variant>
        <vt:lpwstr>_Toc296612356</vt:lpwstr>
      </vt:variant>
      <vt:variant>
        <vt:i4>2031670</vt:i4>
      </vt:variant>
      <vt:variant>
        <vt:i4>20</vt:i4>
      </vt:variant>
      <vt:variant>
        <vt:i4>0</vt:i4>
      </vt:variant>
      <vt:variant>
        <vt:i4>5</vt:i4>
      </vt:variant>
      <vt:variant>
        <vt:lpwstr/>
      </vt:variant>
      <vt:variant>
        <vt:lpwstr>_Toc296612355</vt:lpwstr>
      </vt:variant>
      <vt:variant>
        <vt:i4>2031670</vt:i4>
      </vt:variant>
      <vt:variant>
        <vt:i4>14</vt:i4>
      </vt:variant>
      <vt:variant>
        <vt:i4>0</vt:i4>
      </vt:variant>
      <vt:variant>
        <vt:i4>5</vt:i4>
      </vt:variant>
      <vt:variant>
        <vt:lpwstr/>
      </vt:variant>
      <vt:variant>
        <vt:lpwstr>_Toc296612354</vt:lpwstr>
      </vt:variant>
      <vt:variant>
        <vt:i4>2031670</vt:i4>
      </vt:variant>
      <vt:variant>
        <vt:i4>8</vt:i4>
      </vt:variant>
      <vt:variant>
        <vt:i4>0</vt:i4>
      </vt:variant>
      <vt:variant>
        <vt:i4>5</vt:i4>
      </vt:variant>
      <vt:variant>
        <vt:lpwstr/>
      </vt:variant>
      <vt:variant>
        <vt:lpwstr>_Toc296612353</vt:lpwstr>
      </vt:variant>
      <vt:variant>
        <vt:i4>2031670</vt:i4>
      </vt:variant>
      <vt:variant>
        <vt:i4>2</vt:i4>
      </vt:variant>
      <vt:variant>
        <vt:i4>0</vt:i4>
      </vt:variant>
      <vt:variant>
        <vt:i4>5</vt:i4>
      </vt:variant>
      <vt:variant>
        <vt:lpwstr/>
      </vt:variant>
      <vt:variant>
        <vt:lpwstr>_Toc296612352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RFP template</dc:title>
  <dc:creator>PACQUETET, Elise</dc:creator>
  <cp:keywords>23:59</cp:keywords>
  <cp:lastModifiedBy>Chaima</cp:lastModifiedBy>
  <cp:revision>4</cp:revision>
  <cp:lastPrinted>2021-08-06T14:49:00Z</cp:lastPrinted>
  <dcterms:created xsi:type="dcterms:W3CDTF">2021-08-11T08:12:00Z</dcterms:created>
  <dcterms:modified xsi:type="dcterms:W3CDTF">2021-08-11T10:38:00Z</dcterms:modified>
  <cp:category>Secretariat of the WHO FCTC, Development Assistance</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Related Content File</vt:lpwstr>
  </property>
  <property fmtid="{D5CDD505-2E9C-101B-9397-08002B2CF9AE}" pid="3" name="ContentTypeId">
    <vt:lpwstr>0x01010021ECE0852094104CBB719AE51388AE8B008FFFB9B31732464E9BDDCCDF48D9AC1B</vt:lpwstr>
  </property>
</Properties>
</file>