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8F2" w:rsidRDefault="00C80091">
      <w:pPr>
        <w:keepNext/>
        <w:keepLines/>
        <w:pBdr>
          <w:top w:val="nil"/>
          <w:left w:val="nil"/>
          <w:bottom w:val="nil"/>
          <w:right w:val="nil"/>
          <w:between w:val="nil"/>
        </w:pBdr>
        <w:spacing w:before="120" w:after="240"/>
        <w:rPr>
          <w:b/>
          <w:color w:val="518ECB"/>
          <w:sz w:val="28"/>
          <w:szCs w:val="28"/>
        </w:rPr>
      </w:pPr>
      <w:r>
        <w:rPr>
          <w:b/>
          <w:color w:val="518ECB"/>
          <w:sz w:val="28"/>
          <w:szCs w:val="28"/>
        </w:rPr>
        <w:t xml:space="preserve">  Section III: Returnable Bidding Forms</w:t>
      </w:r>
    </w:p>
    <w:p w:rsidR="009748F2" w:rsidRDefault="00C80091">
      <w:proofErr w:type="spellStart"/>
      <w:proofErr w:type="gramStart"/>
      <w:r>
        <w:rPr>
          <w:b/>
        </w:rPr>
        <w:t>eSourcing</w:t>
      </w:r>
      <w:proofErr w:type="spellEnd"/>
      <w:proofErr w:type="gramEnd"/>
      <w:r>
        <w:rPr>
          <w:b/>
        </w:rPr>
        <w:t xml:space="preserve"> reference</w:t>
      </w:r>
      <w:r>
        <w:t>: RFQ/2021/25161</w:t>
      </w:r>
    </w:p>
    <w:p w:rsidR="009748F2" w:rsidRDefault="009748F2">
      <w:pPr>
        <w:rPr>
          <w:color w:val="000000"/>
          <w:sz w:val="6"/>
          <w:szCs w:val="6"/>
          <w:highlight w:val="cyan"/>
        </w:rPr>
      </w:pPr>
    </w:p>
    <w:p w:rsidR="009748F2" w:rsidRDefault="00C80091">
      <w:pPr>
        <w:jc w:val="both"/>
        <w:rPr>
          <w:smallCaps/>
          <w:color w:val="000000"/>
        </w:rPr>
      </w:pPr>
      <w:r>
        <w:rPr>
          <w:color w:val="000000"/>
          <w:highlight w:val="cyan"/>
        </w:rPr>
        <w:t xml:space="preserve">Note to Bidders: </w:t>
      </w:r>
      <w:r>
        <w:rPr>
          <w:highlight w:val="cyan"/>
        </w:rPr>
        <w:t xml:space="preserve">The following returnable forms are part of this RFQ and must be completed and returned by bidders as part of their quotation. </w:t>
      </w:r>
      <w:r>
        <w:rPr>
          <w:color w:val="000000"/>
          <w:highlight w:val="cyan"/>
        </w:rPr>
        <w:t xml:space="preserve">Instructions to complete each Form are highlighted in blue in each Form. Please complete the Returnable </w:t>
      </w:r>
      <w:r>
        <w:rPr>
          <w:highlight w:val="cyan"/>
        </w:rPr>
        <w:t>Bidding</w:t>
      </w:r>
      <w:r>
        <w:rPr>
          <w:color w:val="000000"/>
          <w:highlight w:val="cyan"/>
        </w:rPr>
        <w:t xml:space="preserve"> Forms as instructed and return them as part of your quotation by uploading them against their specific Document Checklist in the UNOPS </w:t>
      </w:r>
      <w:proofErr w:type="spellStart"/>
      <w:r>
        <w:rPr>
          <w:color w:val="000000"/>
          <w:highlight w:val="cyan"/>
        </w:rPr>
        <w:t>eSourcing</w:t>
      </w:r>
      <w:proofErr w:type="spellEnd"/>
      <w:r>
        <w:rPr>
          <w:color w:val="000000"/>
          <w:highlight w:val="cyan"/>
        </w:rPr>
        <w:t xml:space="preserve"> system.</w:t>
      </w:r>
    </w:p>
    <w:p w:rsidR="009748F2" w:rsidRDefault="009748F2">
      <w:pPr>
        <w:rPr>
          <w:sz w:val="4"/>
          <w:szCs w:val="4"/>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keepNext/>
        <w:keepLines/>
        <w:pBdr>
          <w:top w:val="nil"/>
          <w:left w:val="nil"/>
          <w:bottom w:val="nil"/>
          <w:right w:val="nil"/>
          <w:between w:val="nil"/>
        </w:pBdr>
        <w:spacing w:before="40" w:after="120"/>
        <w:rPr>
          <w:b/>
          <w:color w:val="518ECB"/>
          <w:sz w:val="28"/>
          <w:szCs w:val="28"/>
        </w:rPr>
      </w:pPr>
    </w:p>
    <w:p w:rsidR="009748F2" w:rsidRDefault="009748F2">
      <w:pPr>
        <w:pBdr>
          <w:top w:val="nil"/>
          <w:left w:val="nil"/>
          <w:bottom w:val="nil"/>
          <w:right w:val="nil"/>
          <w:between w:val="nil"/>
        </w:pBdr>
        <w:tabs>
          <w:tab w:val="center" w:pos="4320"/>
          <w:tab w:val="right" w:pos="8640"/>
        </w:tabs>
        <w:rPr>
          <w:color w:val="000000"/>
        </w:rPr>
      </w:pPr>
    </w:p>
    <w:p w:rsidR="009748F2" w:rsidRDefault="009748F2">
      <w:pPr>
        <w:pBdr>
          <w:top w:val="nil"/>
          <w:left w:val="nil"/>
          <w:bottom w:val="nil"/>
          <w:right w:val="nil"/>
          <w:between w:val="nil"/>
        </w:pBdr>
        <w:spacing w:before="120" w:after="120"/>
        <w:jc w:val="both"/>
      </w:pPr>
    </w:p>
    <w:p w:rsidR="009748F2" w:rsidRDefault="009748F2">
      <w:pPr>
        <w:pBdr>
          <w:top w:val="nil"/>
          <w:left w:val="nil"/>
          <w:bottom w:val="nil"/>
          <w:right w:val="nil"/>
          <w:between w:val="nil"/>
        </w:pBdr>
        <w:spacing w:before="120" w:after="120"/>
        <w:jc w:val="both"/>
      </w:pPr>
    </w:p>
    <w:p w:rsidR="009748F2" w:rsidRDefault="009748F2">
      <w:pPr>
        <w:pBdr>
          <w:top w:val="nil"/>
          <w:left w:val="nil"/>
          <w:bottom w:val="nil"/>
          <w:right w:val="nil"/>
          <w:between w:val="nil"/>
        </w:pBdr>
        <w:spacing w:before="120" w:after="120"/>
        <w:jc w:val="both"/>
      </w:pPr>
    </w:p>
    <w:p w:rsidR="009748F2" w:rsidRDefault="009748F2">
      <w:pPr>
        <w:keepNext/>
        <w:keepLines/>
        <w:spacing w:before="40" w:after="120"/>
        <w:rPr>
          <w:b/>
          <w:color w:val="518ECB"/>
          <w:sz w:val="28"/>
          <w:szCs w:val="28"/>
        </w:rPr>
      </w:pPr>
    </w:p>
    <w:p w:rsidR="009748F2" w:rsidRDefault="00C80091">
      <w:pPr>
        <w:keepNext/>
        <w:keepLines/>
        <w:spacing w:before="40" w:after="120"/>
        <w:rPr>
          <w:b/>
          <w:color w:val="0092D1"/>
          <w:sz w:val="28"/>
          <w:szCs w:val="28"/>
        </w:rPr>
      </w:pPr>
      <w:r>
        <w:rPr>
          <w:b/>
          <w:color w:val="518ECB"/>
          <w:sz w:val="28"/>
          <w:szCs w:val="28"/>
        </w:rPr>
        <w:t xml:space="preserve">Form A: </w:t>
      </w:r>
      <w:r>
        <w:rPr>
          <w:b/>
          <w:color w:val="0092D1"/>
          <w:sz w:val="28"/>
          <w:szCs w:val="28"/>
        </w:rPr>
        <w:t>Bid Submission Form</w:t>
      </w:r>
    </w:p>
    <w:p w:rsidR="009748F2" w:rsidRDefault="00C80091">
      <w:pPr>
        <w:tabs>
          <w:tab w:val="center" w:pos="4320"/>
          <w:tab w:val="right" w:pos="8640"/>
        </w:tabs>
      </w:pPr>
      <w: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9748F2" w:rsidRDefault="009748F2">
      <w:pPr>
        <w:jc w:val="both"/>
      </w:pPr>
    </w:p>
    <w:p w:rsidR="009748F2" w:rsidRDefault="00C80091">
      <w:pPr>
        <w:jc w:val="both"/>
        <w:rPr>
          <w:b/>
        </w:rPr>
      </w:pPr>
      <w:r>
        <w:t xml:space="preserve">Date: </w:t>
      </w:r>
      <w:r>
        <w:rPr>
          <w:highlight w:val="cyan"/>
        </w:rPr>
        <w:t>[Insert submission date]</w:t>
      </w:r>
    </w:p>
    <w:p w:rsidR="009748F2" w:rsidRDefault="009748F2">
      <w:pPr>
        <w:jc w:val="both"/>
        <w:rPr>
          <w:b/>
        </w:rPr>
      </w:pPr>
    </w:p>
    <w:p w:rsidR="009748F2" w:rsidRDefault="00C80091">
      <w:pPr>
        <w:jc w:val="both"/>
        <w:rPr>
          <w:b/>
        </w:rPr>
      </w:pPr>
      <w:r>
        <w:rPr>
          <w:b/>
        </w:rPr>
        <w:t>Subject: Bid for the supply of</w:t>
      </w:r>
      <w:r>
        <w:t xml:space="preserve"> [</w:t>
      </w:r>
      <w:r>
        <w:rPr>
          <w:b/>
          <w:i/>
          <w:highlight w:val="cyan"/>
        </w:rPr>
        <w:t>Insert a brief description of goods/services</w:t>
      </w:r>
      <w:r>
        <w:rPr>
          <w:b/>
        </w:rPr>
        <w:t>]</w:t>
      </w:r>
      <w:r>
        <w:rPr>
          <w:i/>
        </w:rPr>
        <w:t xml:space="preserve"> </w:t>
      </w:r>
      <w:r>
        <w:rPr>
          <w:b/>
        </w:rPr>
        <w:t>in</w:t>
      </w:r>
      <w:r>
        <w:rPr>
          <w:i/>
        </w:rPr>
        <w:t xml:space="preserve"> </w:t>
      </w:r>
      <w:r>
        <w:t>[</w:t>
      </w:r>
      <w:r>
        <w:rPr>
          <w:b/>
          <w:i/>
          <w:highlight w:val="cyan"/>
        </w:rPr>
        <w:t>Name of country/city</w:t>
      </w:r>
      <w:r>
        <w:rPr>
          <w:b/>
        </w:rPr>
        <w:t xml:space="preserve">], </w:t>
      </w:r>
      <w:r>
        <w:t>RFQ Case No</w:t>
      </w:r>
      <w:r>
        <w:rPr>
          <w:b/>
        </w:rPr>
        <w:t xml:space="preserve">. </w:t>
      </w:r>
      <w:r>
        <w:rPr>
          <w:b/>
          <w:highlight w:val="cyan"/>
        </w:rPr>
        <w:t>[</w:t>
      </w:r>
      <w:proofErr w:type="gramStart"/>
      <w:r>
        <w:rPr>
          <w:b/>
          <w:highlight w:val="cyan"/>
        </w:rPr>
        <w:t>Insert  ref</w:t>
      </w:r>
      <w:proofErr w:type="gramEnd"/>
      <w:r>
        <w:rPr>
          <w:b/>
          <w:highlight w:val="cyan"/>
        </w:rPr>
        <w:t xml:space="preserve"> number]</w:t>
      </w:r>
      <w:r>
        <w:rPr>
          <w:b/>
        </w:rPr>
        <w:t xml:space="preserve">, </w:t>
      </w:r>
      <w:r>
        <w:t>dated</w:t>
      </w:r>
      <w:r>
        <w:rPr>
          <w:b/>
        </w:rPr>
        <w:t xml:space="preserve"> </w:t>
      </w:r>
      <w:r>
        <w:rPr>
          <w:b/>
          <w:highlight w:val="cyan"/>
        </w:rPr>
        <w:t>[insert date]</w:t>
      </w:r>
    </w:p>
    <w:p w:rsidR="009748F2" w:rsidRDefault="009748F2">
      <w:pPr>
        <w:jc w:val="both"/>
        <w:rPr>
          <w:b/>
        </w:rPr>
      </w:pPr>
    </w:p>
    <w:p w:rsidR="009748F2" w:rsidRDefault="00C80091">
      <w:pPr>
        <w:jc w:val="both"/>
      </w:pPr>
      <w:r>
        <w:t xml:space="preserve">We, the undersigned, declare that: </w:t>
      </w:r>
    </w:p>
    <w:p w:rsidR="009748F2" w:rsidRDefault="009748F2">
      <w:pPr>
        <w:jc w:val="both"/>
        <w:rPr>
          <w:b/>
        </w:rPr>
      </w:pPr>
    </w:p>
    <w:p w:rsidR="009748F2" w:rsidRDefault="00C80091">
      <w:pPr>
        <w:numPr>
          <w:ilvl w:val="1"/>
          <w:numId w:val="1"/>
        </w:numPr>
        <w:spacing w:after="120" w:line="276" w:lineRule="auto"/>
        <w:ind w:left="850" w:hanging="425"/>
        <w:jc w:val="both"/>
      </w:pPr>
      <w:r>
        <w:t xml:space="preserve">We have examined and have no reservations to the bidding documents, including amendments No.: </w:t>
      </w:r>
      <w:r>
        <w:rPr>
          <w:highlight w:val="cyan"/>
        </w:rPr>
        <w:t>[Insert the number and issuing date of each amendment]</w:t>
      </w:r>
      <w:r>
        <w:t xml:space="preserve">; </w:t>
      </w:r>
    </w:p>
    <w:p w:rsidR="009748F2" w:rsidRDefault="00C80091">
      <w:pPr>
        <w:numPr>
          <w:ilvl w:val="1"/>
          <w:numId w:val="1"/>
        </w:numPr>
        <w:spacing w:after="120" w:line="276" w:lineRule="auto"/>
        <w:ind w:left="850" w:hanging="425"/>
        <w:jc w:val="both"/>
      </w:pPr>
      <w:r>
        <w:t>We offer to supply in conformity with the bidding documents, including the UNOPS General Conditions of Contract, and in accordance with the delivery schedules specified in the Schedule of Requirements</w:t>
      </w:r>
    </w:p>
    <w:p w:rsidR="009748F2" w:rsidRDefault="00C80091">
      <w:pPr>
        <w:numPr>
          <w:ilvl w:val="1"/>
          <w:numId w:val="1"/>
        </w:numPr>
        <w:spacing w:after="120" w:line="276" w:lineRule="auto"/>
        <w:ind w:left="850" w:hanging="425"/>
        <w:jc w:val="both"/>
      </w:pPr>
      <w:r>
        <w:t xml:space="preserve">The total price of our bid, excluding any discounts offered in item (d) below, is: </w:t>
      </w:r>
      <w:r>
        <w:rPr>
          <w:highlight w:val="cyan"/>
        </w:rPr>
        <w:t>[Insert the total bid price in words and figures, indicating the various amounts and the respective currencies]</w:t>
      </w:r>
      <w:r>
        <w:t>;</w:t>
      </w:r>
    </w:p>
    <w:p w:rsidR="009748F2" w:rsidRDefault="00C80091">
      <w:pPr>
        <w:numPr>
          <w:ilvl w:val="1"/>
          <w:numId w:val="1"/>
        </w:numPr>
        <w:spacing w:after="120" w:line="276" w:lineRule="auto"/>
        <w:ind w:left="850" w:hanging="425"/>
        <w:jc w:val="both"/>
      </w:pPr>
      <w:r>
        <w:t>The discounts offered and the methodology for their application are:</w:t>
      </w:r>
    </w:p>
    <w:p w:rsidR="009748F2" w:rsidRDefault="00C80091">
      <w:pPr>
        <w:numPr>
          <w:ilvl w:val="0"/>
          <w:numId w:val="2"/>
        </w:numPr>
        <w:spacing w:line="276" w:lineRule="auto"/>
        <w:jc w:val="both"/>
      </w:pPr>
      <w:r>
        <w:rPr>
          <w:b/>
        </w:rPr>
        <w:t>Discounts</w:t>
      </w:r>
      <w:r>
        <w:t xml:space="preserve">: If our bid is accepted, the following discounts shall apply. </w:t>
      </w:r>
      <w:r>
        <w:rPr>
          <w:highlight w:val="cyan"/>
        </w:rPr>
        <w:t>[Specify in detail each discount offered and the specific item of the Schedule of Requirements to which it applies, including if applicable discounts for accelerated payment.]</w:t>
      </w:r>
    </w:p>
    <w:p w:rsidR="009748F2" w:rsidRDefault="00C80091">
      <w:pPr>
        <w:numPr>
          <w:ilvl w:val="0"/>
          <w:numId w:val="2"/>
        </w:numPr>
        <w:spacing w:after="60" w:line="276" w:lineRule="auto"/>
        <w:ind w:left="1434" w:hanging="357"/>
        <w:jc w:val="both"/>
      </w:pPr>
      <w:r>
        <w:rPr>
          <w:b/>
        </w:rPr>
        <w:t>Methodology of application of the discounts</w:t>
      </w:r>
      <w:r>
        <w:t xml:space="preserve">: The discounts shall be applied using the following method: </w:t>
      </w:r>
      <w:r>
        <w:rPr>
          <w:highlight w:val="cyan"/>
        </w:rPr>
        <w:t>[Specify in detail the method that shall be used to apply the discounts]</w:t>
      </w:r>
      <w:r>
        <w:t>;</w:t>
      </w:r>
    </w:p>
    <w:p w:rsidR="009748F2" w:rsidRDefault="00C80091">
      <w:pPr>
        <w:numPr>
          <w:ilvl w:val="1"/>
          <w:numId w:val="1"/>
        </w:numPr>
        <w:spacing w:after="120" w:line="276" w:lineRule="auto"/>
        <w:ind w:left="850" w:hanging="425"/>
        <w:jc w:val="both"/>
      </w:pPr>
      <w:r>
        <w:t xml:space="preserve">Our bid shall be valid for the period of time of </w:t>
      </w:r>
      <w:r>
        <w:rPr>
          <w:highlight w:val="cyan"/>
        </w:rPr>
        <w:t>[insert number of days which shall not be less than the specified in Section I: RFQ Particulars, Period of Validity of Bids</w:t>
      </w:r>
      <w:r>
        <w:t>] from the date fixed for the bid submission deadline as set out in the RFQ, and it shall remain binding upon us and may be accepted at any time before the expiration of that period;</w:t>
      </w:r>
    </w:p>
    <w:p w:rsidR="009748F2" w:rsidRDefault="00C80091">
      <w:pPr>
        <w:numPr>
          <w:ilvl w:val="1"/>
          <w:numId w:val="1"/>
        </w:numPr>
        <w:spacing w:after="120" w:line="276" w:lineRule="auto"/>
        <w:ind w:left="850" w:hanging="425"/>
        <w:jc w:val="both"/>
      </w:pPr>
      <w:r>
        <w:t>If our bid is accepted, and if so requested in Section I: RFQ Particulars, we commit to obtain a performance security in accordance with Instructions to Bidders, Article 34 and the General Conditions of Contract;</w:t>
      </w:r>
    </w:p>
    <w:p w:rsidR="009748F2" w:rsidRDefault="00C80091">
      <w:pPr>
        <w:numPr>
          <w:ilvl w:val="1"/>
          <w:numId w:val="1"/>
        </w:numPr>
        <w:spacing w:after="120" w:line="276" w:lineRule="auto"/>
        <w:ind w:left="850" w:hanging="425"/>
        <w:jc w:val="both"/>
      </w:pPr>
      <w:r>
        <w:t>We have no conflict of interest in any activity that would put it, if selected for this assignment, in a conflict of interest with UNOPS;</w:t>
      </w:r>
    </w:p>
    <w:p w:rsidR="009748F2" w:rsidRDefault="00C80091">
      <w:pPr>
        <w:numPr>
          <w:ilvl w:val="1"/>
          <w:numId w:val="1"/>
        </w:numPr>
        <w:spacing w:after="40" w:line="276" w:lineRule="auto"/>
        <w:ind w:left="850" w:hanging="425"/>
        <w:jc w:val="both"/>
      </w:pPr>
      <w:r>
        <w:t>We have not declared bankruptcy, are not involved in bankruptcy or receivership proceedings, and there is no judgment or pending legal action against them that could impair their operations in the foreseeable future;</w:t>
      </w:r>
    </w:p>
    <w:p w:rsidR="009748F2" w:rsidRDefault="00C80091">
      <w:pPr>
        <w:numPr>
          <w:ilvl w:val="1"/>
          <w:numId w:val="1"/>
        </w:numPr>
        <w:spacing w:after="120" w:line="276" w:lineRule="auto"/>
        <w:ind w:left="850" w:hanging="425"/>
        <w:jc w:val="both"/>
      </w:pPr>
      <w:r>
        <w:t>Our firm confirms that the Bidder and sub-contractors have not been associated, or had been involved in any way, directly or indirectly, with the preparation of the design, terms of references and/or other documents used as a part of this solicitation;</w:t>
      </w:r>
    </w:p>
    <w:p w:rsidR="009748F2" w:rsidRDefault="00C80091">
      <w:pPr>
        <w:numPr>
          <w:ilvl w:val="1"/>
          <w:numId w:val="1"/>
        </w:numPr>
        <w:spacing w:after="120" w:line="276" w:lineRule="auto"/>
        <w:ind w:left="850" w:hanging="425"/>
        <w:jc w:val="both"/>
      </w:pPr>
      <w:r>
        <w:t>We embrace the principles of the United Nations Supplier Code of Conduct and adhere to the principles of the United Nations Global Compact;</w:t>
      </w:r>
    </w:p>
    <w:p w:rsidR="009748F2" w:rsidRDefault="00C80091">
      <w:pPr>
        <w:numPr>
          <w:ilvl w:val="1"/>
          <w:numId w:val="1"/>
        </w:numPr>
        <w:spacing w:after="120" w:line="276" w:lineRule="auto"/>
        <w:ind w:left="850" w:hanging="425"/>
        <w:jc w:val="both"/>
      </w:pPr>
      <w: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9748F2" w:rsidRDefault="00C80091">
      <w:pPr>
        <w:numPr>
          <w:ilvl w:val="1"/>
          <w:numId w:val="1"/>
        </w:numPr>
        <w:spacing w:after="120" w:line="276" w:lineRule="auto"/>
        <w:ind w:left="850" w:hanging="425"/>
        <w:jc w:val="both"/>
      </w:pPr>
      <w:r>
        <w:t xml:space="preserve">We have not offered and will not offer fees, gifts and/or favours of kind in exchange for this RFQ and will not engage in any such activity during the performance of any contract awarded; </w:t>
      </w:r>
    </w:p>
    <w:p w:rsidR="009748F2" w:rsidRDefault="00C80091">
      <w:pPr>
        <w:numPr>
          <w:ilvl w:val="1"/>
          <w:numId w:val="1"/>
        </w:numPr>
        <w:spacing w:after="120" w:line="276" w:lineRule="auto"/>
        <w:ind w:left="850" w:hanging="425"/>
        <w:jc w:val="both"/>
      </w:pPr>
      <w:r>
        <w:lastRenderedPageBreak/>
        <w:t>We understand that you are not bound to accept the lowest evaluated bid or any other bid that you may receive.</w:t>
      </w:r>
    </w:p>
    <w:p w:rsidR="009748F2" w:rsidRDefault="009748F2">
      <w:pPr>
        <w:jc w:val="both"/>
        <w:rPr>
          <w:b/>
        </w:rPr>
      </w:pPr>
    </w:p>
    <w:p w:rsidR="009748F2" w:rsidRDefault="00C80091">
      <w:pPr>
        <w:spacing w:before="120"/>
        <w:jc w:val="both"/>
      </w:pPr>
      <w:r>
        <w:t>I, the undersigned, certify that I am duly authorized by [</w:t>
      </w:r>
      <w:r>
        <w:rPr>
          <w:b/>
          <w:i/>
          <w:highlight w:val="cyan"/>
        </w:rPr>
        <w:t>insert full name of bidder</w:t>
      </w:r>
      <w:r>
        <w:t>] to sign this bid and bind [</w:t>
      </w:r>
      <w:r>
        <w:rPr>
          <w:b/>
          <w:i/>
          <w:highlight w:val="cyan"/>
        </w:rPr>
        <w:t>insert full name of bidder</w:t>
      </w:r>
      <w:r>
        <w:rPr>
          <w:highlight w:val="cyan"/>
        </w:rPr>
        <w:t>]</w:t>
      </w:r>
      <w:r>
        <w:t xml:space="preserve"> should UNOPS accept this bid: </w:t>
      </w:r>
    </w:p>
    <w:p w:rsidR="009748F2" w:rsidRDefault="009748F2">
      <w:pPr>
        <w:tabs>
          <w:tab w:val="left" w:pos="990"/>
          <w:tab w:val="left" w:pos="5040"/>
          <w:tab w:val="left" w:pos="5850"/>
        </w:tabs>
      </w:pPr>
    </w:p>
    <w:p w:rsidR="009748F2" w:rsidRDefault="00C80091">
      <w:pPr>
        <w:tabs>
          <w:tab w:val="left" w:pos="990"/>
          <w:tab w:val="left" w:pos="5040"/>
          <w:tab w:val="left" w:pos="5850"/>
        </w:tabs>
      </w:pPr>
      <w:r>
        <w:t>Name</w:t>
      </w:r>
      <w:r>
        <w:tab/>
        <w:t>: _____________________________________________________________</w:t>
      </w:r>
    </w:p>
    <w:p w:rsidR="009748F2" w:rsidRDefault="009748F2">
      <w:pPr>
        <w:tabs>
          <w:tab w:val="left" w:pos="720"/>
        </w:tabs>
      </w:pPr>
    </w:p>
    <w:p w:rsidR="009748F2" w:rsidRDefault="00C80091">
      <w:pPr>
        <w:tabs>
          <w:tab w:val="left" w:pos="990"/>
        </w:tabs>
      </w:pPr>
      <w:r>
        <w:t>Title</w:t>
      </w:r>
      <w:r>
        <w:tab/>
        <w:t>: _____________________________________________________________</w:t>
      </w:r>
    </w:p>
    <w:p w:rsidR="009748F2" w:rsidRDefault="009748F2"/>
    <w:p w:rsidR="009748F2" w:rsidRDefault="00C80091">
      <w:pPr>
        <w:tabs>
          <w:tab w:val="left" w:pos="990"/>
        </w:tabs>
      </w:pPr>
      <w:r>
        <w:t>Date</w:t>
      </w:r>
      <w:r>
        <w:tab/>
        <w:t>: _____________________________________________________________</w:t>
      </w:r>
    </w:p>
    <w:p w:rsidR="009748F2" w:rsidRDefault="009748F2"/>
    <w:p w:rsidR="009748F2" w:rsidRDefault="00C80091">
      <w:pPr>
        <w:tabs>
          <w:tab w:val="left" w:pos="990"/>
        </w:tabs>
      </w:pPr>
      <w:r>
        <w:t>Signature</w:t>
      </w:r>
      <w:r>
        <w:tab/>
        <w:t>: _____________________________________________________________</w:t>
      </w:r>
    </w:p>
    <w:p w:rsidR="009748F2" w:rsidRDefault="009748F2"/>
    <w:p w:rsidR="009748F2" w:rsidRDefault="009748F2">
      <w:pPr>
        <w:tabs>
          <w:tab w:val="left" w:pos="2070"/>
          <w:tab w:val="left" w:pos="5880"/>
        </w:tabs>
      </w:pPr>
    </w:p>
    <w:p w:rsidR="009748F2" w:rsidRDefault="00C80091">
      <w:pPr>
        <w:keepNext/>
        <w:jc w:val="center"/>
      </w:pPr>
      <w:r>
        <w:t>[</w:t>
      </w:r>
      <w:r>
        <w:rPr>
          <w:i/>
          <w:highlight w:val="cyan"/>
        </w:rPr>
        <w:t>Stamp form of bid with official stamp of the bidder</w:t>
      </w:r>
      <w:r>
        <w:t>]</w:t>
      </w:r>
      <w:r>
        <w:br w:type="page"/>
      </w:r>
    </w:p>
    <w:p w:rsidR="009748F2" w:rsidRDefault="009748F2">
      <w:pPr>
        <w:pStyle w:val="Heading1"/>
      </w:pPr>
    </w:p>
    <w:p w:rsidR="009748F2" w:rsidRDefault="00C80091">
      <w:pPr>
        <w:pStyle w:val="Heading1"/>
      </w:pPr>
      <w:r>
        <w:t>Form B: Price Schedule Form</w:t>
      </w:r>
    </w:p>
    <w:p w:rsidR="009748F2" w:rsidRDefault="00C80091">
      <w:r>
        <w:t xml:space="preserve">Bidders shall fill in this Price Schedule Form in accordance with the instructions indicated. </w:t>
      </w:r>
    </w:p>
    <w:p w:rsidR="009748F2" w:rsidRDefault="009748F2"/>
    <w:p w:rsidR="009748F2" w:rsidRDefault="00C80091">
      <w:pPr>
        <w:spacing w:after="60"/>
      </w:pPr>
      <w:r>
        <w:t>RFQ reference no: RFQ/2021/25161</w:t>
      </w:r>
    </w:p>
    <w:p w:rsidR="009748F2" w:rsidRDefault="009748F2"/>
    <w:tbl>
      <w:tblPr>
        <w:tblStyle w:val="affffd"/>
        <w:tblW w:w="52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3240"/>
      </w:tblGrid>
      <w:tr w:rsidR="009748F2">
        <w:trPr>
          <w:trHeight w:val="280"/>
        </w:trPr>
        <w:tc>
          <w:tcPr>
            <w:tcW w:w="2040" w:type="dxa"/>
            <w:shd w:val="clear" w:color="auto" w:fill="D9D9D9"/>
            <w:vAlign w:val="center"/>
          </w:tcPr>
          <w:p w:rsidR="009748F2" w:rsidRDefault="00C80091">
            <w:pPr>
              <w:rPr>
                <w:rFonts w:ascii="Arial" w:eastAsia="Arial" w:hAnsi="Arial" w:cs="Arial"/>
                <w:b/>
              </w:rPr>
            </w:pPr>
            <w:r>
              <w:rPr>
                <w:rFonts w:ascii="Arial" w:eastAsia="Arial" w:hAnsi="Arial" w:cs="Arial"/>
                <w:b/>
              </w:rPr>
              <w:t>Currency</w:t>
            </w:r>
          </w:p>
        </w:tc>
        <w:tc>
          <w:tcPr>
            <w:tcW w:w="3240" w:type="dxa"/>
            <w:vAlign w:val="center"/>
          </w:tcPr>
          <w:p w:rsidR="009748F2" w:rsidRDefault="00C80091">
            <w:pPr>
              <w:rPr>
                <w:rFonts w:ascii="Arial" w:eastAsia="Arial" w:hAnsi="Arial" w:cs="Arial"/>
              </w:rPr>
            </w:pPr>
            <w:r>
              <w:rPr>
                <w:rFonts w:ascii="Arial" w:eastAsia="Arial" w:hAnsi="Arial" w:cs="Arial"/>
              </w:rPr>
              <w:t>USD</w:t>
            </w:r>
          </w:p>
        </w:tc>
      </w:tr>
    </w:tbl>
    <w:p w:rsidR="009748F2" w:rsidRDefault="009748F2">
      <w:pPr>
        <w:pBdr>
          <w:top w:val="nil"/>
          <w:left w:val="nil"/>
          <w:bottom w:val="nil"/>
          <w:right w:val="nil"/>
          <w:between w:val="nil"/>
        </w:pBdr>
        <w:rPr>
          <w:color w:val="000000"/>
        </w:rPr>
      </w:pPr>
    </w:p>
    <w:p w:rsidR="009748F2" w:rsidRDefault="009748F2"/>
    <w:tbl>
      <w:tblPr>
        <w:tblStyle w:val="affffe"/>
        <w:tblW w:w="978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5"/>
        <w:gridCol w:w="4320"/>
        <w:gridCol w:w="600"/>
        <w:gridCol w:w="1950"/>
        <w:gridCol w:w="2178"/>
      </w:tblGrid>
      <w:tr w:rsidR="009748F2">
        <w:trPr>
          <w:trHeight w:val="20"/>
        </w:trPr>
        <w:tc>
          <w:tcPr>
            <w:tcW w:w="735" w:type="dxa"/>
            <w:vMerge w:val="restart"/>
            <w:tcBorders>
              <w:bottom w:val="single" w:sz="4" w:space="0" w:color="000000"/>
              <w:right w:val="single" w:sz="4" w:space="0" w:color="000000"/>
            </w:tcBorders>
            <w:shd w:val="clear" w:color="auto" w:fill="F2F2F2"/>
            <w:vAlign w:val="center"/>
          </w:tcPr>
          <w:p w:rsidR="009748F2" w:rsidRDefault="00C80091">
            <w:pPr>
              <w:rPr>
                <w:b/>
              </w:rPr>
            </w:pPr>
            <w:r>
              <w:rPr>
                <w:b/>
              </w:rPr>
              <w:t xml:space="preserve">  LOT</w:t>
            </w:r>
          </w:p>
        </w:tc>
        <w:tc>
          <w:tcPr>
            <w:tcW w:w="4320" w:type="dxa"/>
            <w:vMerge w:val="restart"/>
            <w:tcBorders>
              <w:left w:val="single" w:sz="4" w:space="0" w:color="000000"/>
              <w:right w:val="single" w:sz="4" w:space="0" w:color="000000"/>
            </w:tcBorders>
            <w:shd w:val="clear" w:color="auto" w:fill="F2F2F2"/>
            <w:vAlign w:val="center"/>
          </w:tcPr>
          <w:p w:rsidR="009748F2" w:rsidRDefault="00C80091">
            <w:pPr>
              <w:jc w:val="center"/>
              <w:rPr>
                <w:b/>
              </w:rPr>
            </w:pPr>
            <w:r>
              <w:rPr>
                <w:b/>
              </w:rPr>
              <w:t>Description</w:t>
            </w:r>
          </w:p>
        </w:tc>
        <w:tc>
          <w:tcPr>
            <w:tcW w:w="600" w:type="dxa"/>
            <w:vMerge w:val="restart"/>
            <w:tcBorders>
              <w:left w:val="single" w:sz="4" w:space="0" w:color="000000"/>
              <w:bottom w:val="single" w:sz="4" w:space="0" w:color="000000"/>
              <w:right w:val="single" w:sz="4" w:space="0" w:color="000000"/>
            </w:tcBorders>
            <w:shd w:val="clear" w:color="auto" w:fill="F2F2F2"/>
            <w:vAlign w:val="center"/>
          </w:tcPr>
          <w:p w:rsidR="009748F2" w:rsidRDefault="00C80091">
            <w:pPr>
              <w:jc w:val="center"/>
              <w:rPr>
                <w:b/>
              </w:rPr>
            </w:pPr>
            <w:proofErr w:type="spellStart"/>
            <w:r>
              <w:rPr>
                <w:b/>
              </w:rPr>
              <w:t>Qty</w:t>
            </w:r>
            <w:proofErr w:type="spellEnd"/>
          </w:p>
        </w:tc>
        <w:tc>
          <w:tcPr>
            <w:tcW w:w="4128" w:type="dxa"/>
            <w:gridSpan w:val="2"/>
            <w:tcBorders>
              <w:left w:val="single" w:sz="4" w:space="0" w:color="000000"/>
              <w:bottom w:val="single" w:sz="4" w:space="0" w:color="000000"/>
            </w:tcBorders>
            <w:shd w:val="clear" w:color="auto" w:fill="F2F2F2"/>
            <w:vAlign w:val="center"/>
          </w:tcPr>
          <w:p w:rsidR="009748F2" w:rsidRDefault="00C80091">
            <w:pPr>
              <w:jc w:val="center"/>
              <w:rPr>
                <w:b/>
              </w:rPr>
            </w:pPr>
            <w:r>
              <w:rPr>
                <w:b/>
              </w:rPr>
              <w:t>Currency: USD</w:t>
            </w:r>
          </w:p>
        </w:tc>
      </w:tr>
      <w:tr w:rsidR="009748F2">
        <w:trPr>
          <w:trHeight w:val="20"/>
        </w:trPr>
        <w:tc>
          <w:tcPr>
            <w:tcW w:w="735" w:type="dxa"/>
            <w:vMerge/>
            <w:tcBorders>
              <w:bottom w:val="single" w:sz="4" w:space="0" w:color="000000"/>
              <w:right w:val="single" w:sz="4" w:space="0" w:color="000000"/>
            </w:tcBorders>
            <w:shd w:val="clear" w:color="auto" w:fill="F2F2F2"/>
            <w:vAlign w:val="center"/>
          </w:tcPr>
          <w:p w:rsidR="009748F2" w:rsidRDefault="009748F2">
            <w:pPr>
              <w:widowControl w:val="0"/>
              <w:pBdr>
                <w:top w:val="nil"/>
                <w:left w:val="nil"/>
                <w:bottom w:val="nil"/>
                <w:right w:val="nil"/>
                <w:between w:val="nil"/>
              </w:pBdr>
              <w:spacing w:line="276" w:lineRule="auto"/>
              <w:rPr>
                <w:b/>
              </w:rPr>
            </w:pPr>
          </w:p>
        </w:tc>
        <w:tc>
          <w:tcPr>
            <w:tcW w:w="4320" w:type="dxa"/>
            <w:vMerge/>
            <w:tcBorders>
              <w:left w:val="single" w:sz="4" w:space="0" w:color="000000"/>
              <w:right w:val="single" w:sz="4" w:space="0" w:color="000000"/>
            </w:tcBorders>
            <w:shd w:val="clear" w:color="auto" w:fill="F2F2F2"/>
            <w:vAlign w:val="center"/>
          </w:tcPr>
          <w:p w:rsidR="009748F2" w:rsidRDefault="009748F2">
            <w:pPr>
              <w:widowControl w:val="0"/>
              <w:pBdr>
                <w:top w:val="nil"/>
                <w:left w:val="nil"/>
                <w:bottom w:val="nil"/>
                <w:right w:val="nil"/>
                <w:between w:val="nil"/>
              </w:pBdr>
              <w:spacing w:line="276" w:lineRule="auto"/>
              <w:rPr>
                <w:b/>
              </w:rPr>
            </w:pPr>
          </w:p>
        </w:tc>
        <w:tc>
          <w:tcPr>
            <w:tcW w:w="600" w:type="dxa"/>
            <w:vMerge/>
            <w:tcBorders>
              <w:left w:val="single" w:sz="4" w:space="0" w:color="000000"/>
              <w:bottom w:val="single" w:sz="4" w:space="0" w:color="000000"/>
              <w:right w:val="single" w:sz="4" w:space="0" w:color="000000"/>
            </w:tcBorders>
            <w:shd w:val="clear" w:color="auto" w:fill="F2F2F2"/>
            <w:vAlign w:val="center"/>
          </w:tcPr>
          <w:p w:rsidR="009748F2" w:rsidRDefault="009748F2">
            <w:pPr>
              <w:widowControl w:val="0"/>
              <w:pBdr>
                <w:top w:val="nil"/>
                <w:left w:val="nil"/>
                <w:bottom w:val="nil"/>
                <w:right w:val="nil"/>
                <w:between w:val="nil"/>
              </w:pBdr>
              <w:spacing w:line="276" w:lineRule="auto"/>
              <w:rPr>
                <w:b/>
              </w:rPr>
            </w:pPr>
          </w:p>
        </w:tc>
        <w:tc>
          <w:tcPr>
            <w:tcW w:w="195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748F2" w:rsidRDefault="00C80091">
            <w:pPr>
              <w:jc w:val="center"/>
              <w:rPr>
                <w:b/>
              </w:rPr>
            </w:pPr>
            <w:r>
              <w:rPr>
                <w:b/>
              </w:rPr>
              <w:t xml:space="preserve">Unit Price </w:t>
            </w:r>
          </w:p>
          <w:p w:rsidR="009748F2" w:rsidRDefault="00C80091">
            <w:pPr>
              <w:jc w:val="center"/>
              <w:rPr>
                <w:b/>
              </w:rPr>
            </w:pPr>
            <w:r>
              <w:rPr>
                <w:b/>
              </w:rPr>
              <w:t xml:space="preserve">DAP, Seychelles </w:t>
            </w:r>
          </w:p>
        </w:tc>
        <w:tc>
          <w:tcPr>
            <w:tcW w:w="217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748F2" w:rsidRDefault="00C80091">
            <w:pPr>
              <w:jc w:val="center"/>
              <w:rPr>
                <w:b/>
              </w:rPr>
            </w:pPr>
            <w:r>
              <w:rPr>
                <w:b/>
              </w:rPr>
              <w:t xml:space="preserve">Total Price                         DAP, Seychelles </w:t>
            </w:r>
          </w:p>
        </w:tc>
      </w:tr>
      <w:tr w:rsidR="009748F2">
        <w:trPr>
          <w:trHeight w:val="645"/>
        </w:trPr>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8F2" w:rsidRDefault="00C80091">
            <w:pPr>
              <w:rPr>
                <w:b/>
                <w:sz w:val="22"/>
                <w:szCs w:val="22"/>
              </w:rPr>
            </w:pPr>
            <w:r>
              <w:rPr>
                <w:b/>
                <w:sz w:val="22"/>
                <w:szCs w:val="22"/>
              </w:rPr>
              <w:t>01</w:t>
            </w:r>
          </w:p>
        </w:tc>
        <w:tc>
          <w:tcPr>
            <w:tcW w:w="4320" w:type="dxa"/>
            <w:tcBorders>
              <w:top w:val="single" w:sz="4" w:space="0" w:color="000000"/>
              <w:left w:val="single" w:sz="4" w:space="0" w:color="000000"/>
              <w:bottom w:val="single" w:sz="4" w:space="0" w:color="000000"/>
              <w:right w:val="single" w:sz="4" w:space="0" w:color="000000"/>
            </w:tcBorders>
            <w:vAlign w:val="center"/>
          </w:tcPr>
          <w:p w:rsidR="009748F2" w:rsidRDefault="00C80091">
            <w:pPr>
              <w:rPr>
                <w:b/>
                <w:sz w:val="22"/>
                <w:szCs w:val="22"/>
              </w:rPr>
            </w:pPr>
            <w:r>
              <w:rPr>
                <w:b/>
                <w:sz w:val="22"/>
                <w:szCs w:val="22"/>
              </w:rPr>
              <w:t>Rigid Hull Inflatable Boat (RHIB) with vehicle  trailer - Seychelles</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8F2" w:rsidRDefault="00C80091">
            <w:pPr>
              <w:jc w:val="center"/>
              <w:rPr>
                <w:b/>
                <w:sz w:val="22"/>
                <w:szCs w:val="22"/>
              </w:rPr>
            </w:pPr>
            <w:r>
              <w:rPr>
                <w:b/>
                <w:sz w:val="22"/>
                <w:szCs w:val="22"/>
              </w:rPr>
              <w:t>01</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8F2" w:rsidRDefault="009748F2">
            <w:pPr>
              <w:rPr>
                <w:b/>
                <w:sz w:val="22"/>
                <w:szCs w:val="22"/>
              </w:rPr>
            </w:pPr>
          </w:p>
        </w:tc>
        <w:tc>
          <w:tcPr>
            <w:tcW w:w="2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48F2" w:rsidRDefault="009748F2">
            <w:pPr>
              <w:rPr>
                <w:b/>
              </w:rPr>
            </w:pPr>
          </w:p>
        </w:tc>
      </w:tr>
      <w:tr w:rsidR="009748F2">
        <w:trPr>
          <w:trHeight w:val="283"/>
        </w:trPr>
        <w:tc>
          <w:tcPr>
            <w:tcW w:w="73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48F2" w:rsidRDefault="009748F2">
            <w:pPr>
              <w:rPr>
                <w:b/>
                <w:sz w:val="22"/>
                <w:szCs w:val="22"/>
              </w:rPr>
            </w:pPr>
          </w:p>
        </w:tc>
        <w:tc>
          <w:tcPr>
            <w:tcW w:w="6870"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9748F2" w:rsidRDefault="00C80091">
            <w:pPr>
              <w:rPr>
                <w:b/>
                <w:sz w:val="22"/>
                <w:szCs w:val="22"/>
              </w:rPr>
            </w:pPr>
            <w:r>
              <w:rPr>
                <w:b/>
                <w:sz w:val="22"/>
                <w:szCs w:val="22"/>
              </w:rPr>
              <w:t>Total Cost – Lot No 1</w:t>
            </w:r>
          </w:p>
        </w:tc>
        <w:tc>
          <w:tcPr>
            <w:tcW w:w="21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48F2" w:rsidRDefault="009748F2">
            <w:pPr>
              <w:rPr>
                <w:b/>
              </w:rPr>
            </w:pPr>
          </w:p>
        </w:tc>
      </w:tr>
    </w:tbl>
    <w:p w:rsidR="009748F2" w:rsidRDefault="009748F2">
      <w:pPr>
        <w:pBdr>
          <w:top w:val="nil"/>
          <w:left w:val="nil"/>
          <w:bottom w:val="nil"/>
          <w:right w:val="nil"/>
          <w:between w:val="nil"/>
        </w:pBdr>
      </w:pPr>
    </w:p>
    <w:p w:rsidR="009748F2" w:rsidRDefault="009748F2">
      <w:pPr>
        <w:pBdr>
          <w:top w:val="nil"/>
          <w:left w:val="nil"/>
          <w:bottom w:val="nil"/>
          <w:right w:val="nil"/>
          <w:between w:val="nil"/>
        </w:pBdr>
      </w:pPr>
    </w:p>
    <w:p w:rsidR="009748F2" w:rsidRDefault="00C80091">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rsidR="009748F2" w:rsidRDefault="009748F2">
      <w:pPr>
        <w:rPr>
          <w:b/>
          <w:color w:val="000000"/>
        </w:rPr>
      </w:pPr>
    </w:p>
    <w:p w:rsidR="009748F2" w:rsidRDefault="00C80091">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rsidR="009748F2" w:rsidRDefault="00C80091">
      <w:pPr>
        <w:tabs>
          <w:tab w:val="center" w:pos="4320"/>
          <w:tab w:val="right" w:pos="8640"/>
        </w:tabs>
        <w:rPr>
          <w:b/>
        </w:rPr>
      </w:pPr>
      <w:r>
        <w:rPr>
          <w:b/>
        </w:rPr>
        <w:t>List of subcontractors or suppliers</w:t>
      </w:r>
    </w:p>
    <w:p w:rsidR="009748F2" w:rsidRDefault="009748F2">
      <w:pPr>
        <w:tabs>
          <w:tab w:val="center" w:pos="4320"/>
          <w:tab w:val="right" w:pos="8640"/>
        </w:tabs>
        <w:rPr>
          <w:b/>
          <w:color w:val="528CC9"/>
        </w:rPr>
      </w:pPr>
    </w:p>
    <w:p w:rsidR="009748F2" w:rsidRDefault="00C80091">
      <w:pPr>
        <w:tabs>
          <w:tab w:val="center" w:pos="4320"/>
          <w:tab w:val="right" w:pos="8640"/>
        </w:tabs>
        <w:rPr>
          <w:b/>
          <w:color w:val="528CC9"/>
        </w:rPr>
      </w:pPr>
      <w:r>
        <w:t>Bidder must identify the names of all subcontractors/suppliers who will be providing goods/services under this Contract and the type of work being subcontracted, if applicable.</w:t>
      </w:r>
    </w:p>
    <w:p w:rsidR="009748F2" w:rsidRDefault="009748F2">
      <w:pPr>
        <w:tabs>
          <w:tab w:val="center" w:pos="4320"/>
          <w:tab w:val="right" w:pos="8640"/>
        </w:tabs>
        <w:rPr>
          <w:b/>
          <w:color w:val="528CC9"/>
        </w:rPr>
      </w:pPr>
    </w:p>
    <w:p w:rsidR="009748F2" w:rsidRDefault="00C80091">
      <w:pPr>
        <w:numPr>
          <w:ilvl w:val="0"/>
          <w:numId w:val="3"/>
        </w:numPr>
        <w:tabs>
          <w:tab w:val="center" w:pos="4320"/>
          <w:tab w:val="right" w:pos="8640"/>
        </w:tabs>
      </w:pPr>
      <w:r>
        <w:t>_[</w:t>
      </w:r>
      <w:r>
        <w:rPr>
          <w:highlight w:val="cyan"/>
          <w:u w:val="single"/>
        </w:rPr>
        <w:t>Full legal name and address of subcontractors</w:t>
      </w:r>
      <w:r>
        <w:rPr>
          <w:u w:val="single"/>
        </w:rPr>
        <w:t>]</w:t>
      </w:r>
      <w:r>
        <w:t>___________</w:t>
      </w:r>
    </w:p>
    <w:p w:rsidR="009748F2" w:rsidRDefault="009748F2">
      <w:pPr>
        <w:tabs>
          <w:tab w:val="center" w:pos="4320"/>
          <w:tab w:val="right" w:pos="8640"/>
        </w:tabs>
        <w:ind w:left="720"/>
      </w:pPr>
    </w:p>
    <w:p w:rsidR="009748F2" w:rsidRDefault="00C80091">
      <w:pPr>
        <w:numPr>
          <w:ilvl w:val="0"/>
          <w:numId w:val="3"/>
        </w:numPr>
        <w:tabs>
          <w:tab w:val="center" w:pos="4320"/>
          <w:tab w:val="right" w:pos="8640"/>
        </w:tabs>
      </w:pPr>
      <w:r>
        <w:t>_________________________________________________</w:t>
      </w:r>
    </w:p>
    <w:p w:rsidR="009748F2" w:rsidRDefault="00C80091">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rsidR="009748F2" w:rsidRDefault="009748F2">
      <w:pPr>
        <w:tabs>
          <w:tab w:val="left" w:pos="990"/>
          <w:tab w:val="left" w:pos="5040"/>
          <w:tab w:val="left" w:pos="5850"/>
        </w:tabs>
        <w:rPr>
          <w:color w:val="000000"/>
        </w:rPr>
      </w:pPr>
    </w:p>
    <w:p w:rsidR="009748F2" w:rsidRDefault="00C80091">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9748F2" w:rsidRDefault="009748F2">
      <w:pPr>
        <w:tabs>
          <w:tab w:val="left" w:pos="720"/>
        </w:tabs>
        <w:rPr>
          <w:color w:val="000000"/>
        </w:rPr>
      </w:pPr>
    </w:p>
    <w:p w:rsidR="009748F2" w:rsidRDefault="00C80091">
      <w:pPr>
        <w:tabs>
          <w:tab w:val="left" w:pos="990"/>
        </w:tabs>
        <w:rPr>
          <w:color w:val="000000"/>
        </w:rPr>
      </w:pPr>
      <w:r>
        <w:rPr>
          <w:color w:val="000000"/>
        </w:rPr>
        <w:t>Title</w:t>
      </w:r>
      <w:r>
        <w:rPr>
          <w:color w:val="000000"/>
        </w:rPr>
        <w:tab/>
        <w:t>: _____________________________________________________________</w:t>
      </w:r>
    </w:p>
    <w:p w:rsidR="009748F2" w:rsidRDefault="009748F2">
      <w:pPr>
        <w:rPr>
          <w:color w:val="000000"/>
        </w:rPr>
      </w:pPr>
    </w:p>
    <w:p w:rsidR="009748F2" w:rsidRDefault="00C80091">
      <w:pPr>
        <w:tabs>
          <w:tab w:val="left" w:pos="990"/>
        </w:tabs>
        <w:rPr>
          <w:color w:val="000000"/>
        </w:rPr>
      </w:pPr>
      <w:r>
        <w:rPr>
          <w:color w:val="000000"/>
        </w:rPr>
        <w:t>Date</w:t>
      </w:r>
      <w:r>
        <w:rPr>
          <w:color w:val="000000"/>
        </w:rPr>
        <w:tab/>
        <w:t>: _____________________________________________________________</w:t>
      </w:r>
    </w:p>
    <w:p w:rsidR="009748F2" w:rsidRDefault="009748F2">
      <w:pPr>
        <w:rPr>
          <w:color w:val="000000"/>
        </w:rPr>
      </w:pPr>
    </w:p>
    <w:p w:rsidR="009748F2" w:rsidRDefault="00C80091">
      <w:pPr>
        <w:tabs>
          <w:tab w:val="left" w:pos="990"/>
        </w:tabs>
        <w:rPr>
          <w:color w:val="000000"/>
        </w:rPr>
      </w:pPr>
      <w:r>
        <w:rPr>
          <w:color w:val="000000"/>
        </w:rPr>
        <w:t>Signature</w:t>
      </w:r>
      <w:r>
        <w:rPr>
          <w:color w:val="000000"/>
        </w:rPr>
        <w:tab/>
        <w:t>: _____________________________________________________________</w:t>
      </w:r>
    </w:p>
    <w:p w:rsidR="009748F2" w:rsidRDefault="009748F2">
      <w:pPr>
        <w:pBdr>
          <w:top w:val="nil"/>
          <w:left w:val="nil"/>
          <w:bottom w:val="nil"/>
          <w:right w:val="nil"/>
          <w:between w:val="nil"/>
        </w:pBdr>
        <w:spacing w:after="60"/>
        <w:rPr>
          <w:color w:val="000000"/>
        </w:rPr>
      </w:pPr>
    </w:p>
    <w:p w:rsidR="009748F2" w:rsidRDefault="009748F2">
      <w:pPr>
        <w:pBdr>
          <w:top w:val="nil"/>
          <w:left w:val="nil"/>
          <w:bottom w:val="nil"/>
          <w:right w:val="nil"/>
          <w:between w:val="nil"/>
        </w:pBdr>
        <w:spacing w:after="60"/>
        <w:rPr>
          <w:color w:val="000000"/>
        </w:rPr>
      </w:pPr>
    </w:p>
    <w:p w:rsidR="009748F2" w:rsidRDefault="009748F2">
      <w:pPr>
        <w:pBdr>
          <w:top w:val="nil"/>
          <w:left w:val="nil"/>
          <w:bottom w:val="nil"/>
          <w:right w:val="nil"/>
          <w:between w:val="nil"/>
        </w:pBdr>
        <w:spacing w:after="60"/>
        <w:rPr>
          <w:color w:val="000000"/>
        </w:rPr>
      </w:pPr>
    </w:p>
    <w:p w:rsidR="009748F2" w:rsidRDefault="009748F2">
      <w:pPr>
        <w:keepNext/>
        <w:keepLines/>
        <w:spacing w:before="360" w:after="120"/>
        <w:rPr>
          <w:rFonts w:ascii="Cambria" w:eastAsia="Cambria" w:hAnsi="Cambria" w:cs="Cambria"/>
          <w:b/>
          <w:color w:val="518ECB"/>
          <w:sz w:val="28"/>
          <w:szCs w:val="28"/>
        </w:rPr>
      </w:pPr>
    </w:p>
    <w:p w:rsidR="009748F2" w:rsidRDefault="00C80091">
      <w:pPr>
        <w:keepNext/>
        <w:keepLines/>
        <w:spacing w:before="360" w:after="120"/>
        <w:rPr>
          <w:b/>
          <w:color w:val="0092D1"/>
          <w:sz w:val="28"/>
          <w:szCs w:val="28"/>
        </w:rPr>
      </w:pPr>
      <w:r>
        <w:br w:type="page"/>
      </w:r>
    </w:p>
    <w:p w:rsidR="009748F2" w:rsidRDefault="009748F2">
      <w:pPr>
        <w:keepNext/>
        <w:keepLines/>
        <w:spacing w:before="360" w:after="120"/>
        <w:rPr>
          <w:b/>
          <w:color w:val="0092D1"/>
          <w:sz w:val="28"/>
          <w:szCs w:val="28"/>
        </w:rPr>
      </w:pPr>
    </w:p>
    <w:p w:rsidR="009748F2" w:rsidRDefault="00C80091">
      <w:pPr>
        <w:keepNext/>
        <w:keepLines/>
        <w:spacing w:before="360" w:after="120"/>
        <w:rPr>
          <w:b/>
          <w:color w:val="0092D1"/>
          <w:sz w:val="28"/>
          <w:szCs w:val="28"/>
        </w:rPr>
      </w:pPr>
      <w:r>
        <w:rPr>
          <w:b/>
          <w:color w:val="0092D1"/>
          <w:sz w:val="28"/>
          <w:szCs w:val="28"/>
        </w:rPr>
        <w:t>Form C:</w:t>
      </w:r>
      <w:r>
        <w:rPr>
          <w:rFonts w:ascii="Cambria" w:eastAsia="Cambria" w:hAnsi="Cambria" w:cs="Cambria"/>
          <w:b/>
          <w:color w:val="518ECB"/>
          <w:sz w:val="28"/>
          <w:szCs w:val="28"/>
        </w:rPr>
        <w:t xml:space="preserve"> </w:t>
      </w:r>
      <w:r>
        <w:rPr>
          <w:b/>
          <w:color w:val="0092D1"/>
          <w:sz w:val="28"/>
          <w:szCs w:val="28"/>
        </w:rPr>
        <w:t>Technical Bid Form</w:t>
      </w:r>
    </w:p>
    <w:p w:rsidR="009748F2" w:rsidRDefault="009748F2">
      <w:pPr>
        <w:spacing w:after="60"/>
        <w:rPr>
          <w:b/>
          <w:color w:val="0092D1"/>
          <w:sz w:val="28"/>
          <w:szCs w:val="28"/>
        </w:rPr>
      </w:pPr>
    </w:p>
    <w:p w:rsidR="009748F2" w:rsidRDefault="00C80091">
      <w:pPr>
        <w:spacing w:after="60"/>
        <w:rPr>
          <w:rFonts w:ascii="Roboto" w:eastAsia="Roboto" w:hAnsi="Roboto" w:cs="Roboto"/>
          <w:color w:val="31708F"/>
          <w:sz w:val="27"/>
          <w:szCs w:val="27"/>
          <w:shd w:val="clear" w:color="auto" w:fill="D9EDF7"/>
        </w:rPr>
      </w:pPr>
      <w:r>
        <w:t>RFQ reference no: RFQ/2021/25161</w:t>
      </w:r>
    </w:p>
    <w:p w:rsidR="009748F2" w:rsidRDefault="00C80091">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9748F2" w:rsidRDefault="009748F2">
      <w:pPr>
        <w:pBdr>
          <w:top w:val="nil"/>
          <w:left w:val="nil"/>
          <w:bottom w:val="nil"/>
          <w:right w:val="nil"/>
          <w:between w:val="nil"/>
        </w:pBdr>
        <w:spacing w:after="60"/>
        <w:rPr>
          <w:color w:val="000000"/>
        </w:rPr>
      </w:pPr>
    </w:p>
    <w:p w:rsidR="009748F2" w:rsidRDefault="00C80091">
      <w:pPr>
        <w:jc w:val="both"/>
      </w:pPr>
      <w:r>
        <w:t xml:space="preserve">Bidders are required to complete the </w:t>
      </w:r>
      <w:r>
        <w:rPr>
          <w:b/>
        </w:rPr>
        <w:t>Comparative Data Tables</w:t>
      </w:r>
      <w: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9748F2" w:rsidRDefault="009748F2"/>
    <w:p w:rsidR="009748F2" w:rsidRDefault="00C80091">
      <w:pPr>
        <w:rPr>
          <w:rFonts w:ascii="Calibri" w:eastAsia="Calibri" w:hAnsi="Calibri" w:cs="Calibri"/>
          <w:b/>
          <w:sz w:val="22"/>
          <w:szCs w:val="22"/>
        </w:rPr>
      </w:pPr>
      <w:r>
        <w:rPr>
          <w:b/>
        </w:rPr>
        <w:t xml:space="preserve">Lot No 1: </w:t>
      </w:r>
      <w:r>
        <w:rPr>
          <w:rFonts w:ascii="Calibri" w:eastAsia="Calibri" w:hAnsi="Calibri" w:cs="Calibri"/>
          <w:b/>
          <w:sz w:val="22"/>
          <w:szCs w:val="22"/>
        </w:rPr>
        <w:t>Rigid Hull Inflatable Boat (RHIB) with vehicle trailer - Seychelles</w:t>
      </w:r>
    </w:p>
    <w:p w:rsidR="009748F2" w:rsidRDefault="009748F2">
      <w:pPr>
        <w:rPr>
          <w:rFonts w:ascii="Calibri" w:eastAsia="Calibri" w:hAnsi="Calibri" w:cs="Calibri"/>
          <w:b/>
          <w:sz w:val="22"/>
          <w:szCs w:val="22"/>
        </w:rPr>
      </w:pPr>
    </w:p>
    <w:p w:rsidR="009748F2" w:rsidRDefault="009748F2">
      <w:pPr>
        <w:ind w:right="-34"/>
        <w:jc w:val="both"/>
        <w:rPr>
          <w:b/>
        </w:rPr>
      </w:pPr>
    </w:p>
    <w:tbl>
      <w:tblPr>
        <w:tblStyle w:val="afffff"/>
        <w:tblW w:w="9751" w:type="dxa"/>
        <w:tblInd w:w="40" w:type="dxa"/>
        <w:tblBorders>
          <w:top w:val="nil"/>
          <w:left w:val="nil"/>
          <w:bottom w:val="nil"/>
          <w:right w:val="nil"/>
          <w:insideH w:val="nil"/>
          <w:insideV w:val="nil"/>
        </w:tblBorders>
        <w:tblLayout w:type="fixed"/>
        <w:tblLook w:val="0600" w:firstRow="0" w:lastRow="0" w:firstColumn="0" w:lastColumn="0" w:noHBand="1" w:noVBand="1"/>
      </w:tblPr>
      <w:tblGrid>
        <w:gridCol w:w="577"/>
        <w:gridCol w:w="4440"/>
        <w:gridCol w:w="1032"/>
        <w:gridCol w:w="1082"/>
        <w:gridCol w:w="2620"/>
      </w:tblGrid>
      <w:tr w:rsidR="009748F2">
        <w:trPr>
          <w:trHeight w:val="435"/>
        </w:trPr>
        <w:tc>
          <w:tcPr>
            <w:tcW w:w="577" w:type="dxa"/>
            <w:vMerge w:val="restart"/>
            <w:tcBorders>
              <w:top w:val="single" w:sz="7" w:space="0" w:color="000000"/>
              <w:left w:val="single" w:sz="7" w:space="0" w:color="000000"/>
              <w:bottom w:val="single" w:sz="7" w:space="0" w:color="000000"/>
              <w:right w:val="single" w:sz="7" w:space="0" w:color="000000"/>
            </w:tcBorders>
            <w:shd w:val="clear" w:color="auto" w:fill="EFEFEF"/>
            <w:tcMar>
              <w:top w:w="40" w:type="dxa"/>
              <w:left w:w="40" w:type="dxa"/>
              <w:bottom w:w="40" w:type="dxa"/>
              <w:right w:w="40" w:type="dxa"/>
            </w:tcMar>
            <w:vAlign w:val="center"/>
          </w:tcPr>
          <w:p w:rsidR="009748F2" w:rsidRDefault="00C80091">
            <w:pPr>
              <w:widowControl w:val="0"/>
              <w:spacing w:line="276" w:lineRule="auto"/>
              <w:jc w:val="center"/>
              <w:rPr>
                <w:b/>
              </w:rPr>
            </w:pPr>
            <w:r>
              <w:rPr>
                <w:b/>
              </w:rPr>
              <w:t>No</w:t>
            </w:r>
          </w:p>
        </w:tc>
        <w:tc>
          <w:tcPr>
            <w:tcW w:w="4439" w:type="dxa"/>
            <w:vMerge w:val="restart"/>
            <w:tcBorders>
              <w:top w:val="single" w:sz="7" w:space="0" w:color="000000"/>
              <w:left w:val="single" w:sz="7" w:space="0" w:color="CCCCCC"/>
              <w:bottom w:val="single" w:sz="7" w:space="0" w:color="000000"/>
              <w:right w:val="single" w:sz="7" w:space="0" w:color="000000"/>
            </w:tcBorders>
            <w:shd w:val="clear" w:color="auto" w:fill="EFEFEF"/>
            <w:tcMar>
              <w:top w:w="40" w:type="dxa"/>
              <w:left w:w="40" w:type="dxa"/>
              <w:bottom w:w="40" w:type="dxa"/>
              <w:right w:w="40" w:type="dxa"/>
            </w:tcMar>
            <w:vAlign w:val="center"/>
          </w:tcPr>
          <w:p w:rsidR="009748F2" w:rsidRDefault="00C80091">
            <w:pPr>
              <w:widowControl w:val="0"/>
              <w:spacing w:line="276" w:lineRule="auto"/>
              <w:jc w:val="center"/>
              <w:rPr>
                <w:b/>
              </w:rPr>
            </w:pPr>
            <w:r>
              <w:rPr>
                <w:b/>
              </w:rPr>
              <w:t>Minimum Requirements</w:t>
            </w:r>
          </w:p>
        </w:tc>
        <w:tc>
          <w:tcPr>
            <w:tcW w:w="2114" w:type="dxa"/>
            <w:gridSpan w:val="2"/>
            <w:tcBorders>
              <w:top w:val="single" w:sz="7" w:space="0" w:color="000000"/>
              <w:left w:val="single" w:sz="7" w:space="0" w:color="CCCCCC"/>
              <w:bottom w:val="single" w:sz="7" w:space="0" w:color="000000"/>
              <w:right w:val="single" w:sz="7" w:space="0" w:color="000000"/>
            </w:tcBorders>
            <w:shd w:val="clear" w:color="auto" w:fill="EFEFEF"/>
            <w:tcMar>
              <w:top w:w="40" w:type="dxa"/>
              <w:left w:w="40" w:type="dxa"/>
              <w:bottom w:w="40" w:type="dxa"/>
              <w:right w:w="40" w:type="dxa"/>
            </w:tcMar>
            <w:vAlign w:val="center"/>
          </w:tcPr>
          <w:p w:rsidR="009748F2" w:rsidRDefault="00C80091">
            <w:pPr>
              <w:widowControl w:val="0"/>
              <w:spacing w:line="276" w:lineRule="auto"/>
              <w:jc w:val="center"/>
            </w:pPr>
            <w:r>
              <w:rPr>
                <w:b/>
              </w:rPr>
              <w:t>Bidder’s Offer</w:t>
            </w:r>
          </w:p>
        </w:tc>
        <w:tc>
          <w:tcPr>
            <w:tcW w:w="2619" w:type="dxa"/>
            <w:vMerge w:val="restart"/>
            <w:tcBorders>
              <w:top w:val="single" w:sz="7" w:space="0" w:color="000000"/>
              <w:left w:val="single" w:sz="7" w:space="0" w:color="CCCCCC"/>
              <w:bottom w:val="single" w:sz="7" w:space="0" w:color="000000"/>
              <w:right w:val="single" w:sz="7" w:space="0" w:color="000000"/>
            </w:tcBorders>
            <w:shd w:val="clear" w:color="auto" w:fill="EFEFEF"/>
            <w:tcMar>
              <w:top w:w="40" w:type="dxa"/>
              <w:left w:w="40" w:type="dxa"/>
              <w:bottom w:w="40" w:type="dxa"/>
              <w:right w:w="40" w:type="dxa"/>
            </w:tcMar>
            <w:vAlign w:val="center"/>
          </w:tcPr>
          <w:p w:rsidR="009748F2" w:rsidRDefault="00C80091">
            <w:pPr>
              <w:widowControl w:val="0"/>
              <w:spacing w:line="276" w:lineRule="auto"/>
              <w:jc w:val="center"/>
              <w:rPr>
                <w:b/>
              </w:rPr>
            </w:pPr>
            <w:r>
              <w:rPr>
                <w:b/>
              </w:rPr>
              <w:t>Remarks</w:t>
            </w:r>
          </w:p>
        </w:tc>
      </w:tr>
      <w:tr w:rsidR="009748F2">
        <w:trPr>
          <w:trHeight w:val="420"/>
        </w:trPr>
        <w:tc>
          <w:tcPr>
            <w:tcW w:w="577" w:type="dxa"/>
            <w:vMerge/>
            <w:tcBorders>
              <w:top w:val="single" w:sz="7" w:space="0" w:color="000000"/>
              <w:left w:val="single" w:sz="7" w:space="0" w:color="000000"/>
              <w:bottom w:val="single" w:sz="7" w:space="0" w:color="000000"/>
              <w:right w:val="single" w:sz="7" w:space="0" w:color="000000"/>
            </w:tcBorders>
            <w:shd w:val="clear" w:color="auto" w:fill="EFEFEF"/>
            <w:tcMar>
              <w:top w:w="40" w:type="dxa"/>
              <w:left w:w="40" w:type="dxa"/>
              <w:bottom w:w="40" w:type="dxa"/>
              <w:right w:w="40" w:type="dxa"/>
            </w:tcMar>
            <w:vAlign w:val="center"/>
          </w:tcPr>
          <w:p w:rsidR="009748F2" w:rsidRDefault="009748F2">
            <w:pPr>
              <w:widowControl w:val="0"/>
              <w:pBdr>
                <w:top w:val="nil"/>
                <w:left w:val="nil"/>
                <w:bottom w:val="nil"/>
                <w:right w:val="nil"/>
                <w:between w:val="nil"/>
              </w:pBdr>
              <w:spacing w:line="276" w:lineRule="auto"/>
              <w:rPr>
                <w:b/>
              </w:rPr>
            </w:pPr>
          </w:p>
        </w:tc>
        <w:tc>
          <w:tcPr>
            <w:tcW w:w="4439" w:type="dxa"/>
            <w:vMerge/>
            <w:tcBorders>
              <w:top w:val="single" w:sz="7" w:space="0" w:color="000000"/>
              <w:left w:val="single" w:sz="7" w:space="0" w:color="CCCCCC"/>
              <w:bottom w:val="single" w:sz="7" w:space="0" w:color="000000"/>
              <w:right w:val="single" w:sz="7" w:space="0" w:color="000000"/>
            </w:tcBorders>
            <w:shd w:val="clear" w:color="auto" w:fill="EFEFEF"/>
            <w:tcMar>
              <w:top w:w="40" w:type="dxa"/>
              <w:left w:w="40" w:type="dxa"/>
              <w:bottom w:w="40" w:type="dxa"/>
              <w:right w:w="40" w:type="dxa"/>
            </w:tcMar>
            <w:vAlign w:val="center"/>
          </w:tcPr>
          <w:p w:rsidR="009748F2" w:rsidRDefault="009748F2">
            <w:pPr>
              <w:widowControl w:val="0"/>
              <w:pBdr>
                <w:top w:val="nil"/>
                <w:left w:val="nil"/>
                <w:bottom w:val="nil"/>
                <w:right w:val="nil"/>
                <w:between w:val="nil"/>
              </w:pBdr>
              <w:spacing w:line="276" w:lineRule="auto"/>
              <w:rPr>
                <w:b/>
              </w:rPr>
            </w:pPr>
          </w:p>
        </w:tc>
        <w:tc>
          <w:tcPr>
            <w:tcW w:w="1032" w:type="dxa"/>
            <w:tcBorders>
              <w:top w:val="single" w:sz="7" w:space="0" w:color="CCCCCC"/>
              <w:left w:val="single" w:sz="7" w:space="0" w:color="CCCCCC"/>
              <w:bottom w:val="single" w:sz="7" w:space="0" w:color="000000"/>
              <w:right w:val="single" w:sz="7" w:space="0" w:color="000000"/>
            </w:tcBorders>
            <w:shd w:val="clear" w:color="auto" w:fill="EFEFEF"/>
            <w:tcMar>
              <w:top w:w="40" w:type="dxa"/>
              <w:left w:w="40" w:type="dxa"/>
              <w:bottom w:w="40" w:type="dxa"/>
              <w:right w:w="40" w:type="dxa"/>
            </w:tcMar>
            <w:vAlign w:val="center"/>
          </w:tcPr>
          <w:p w:rsidR="009748F2" w:rsidRDefault="00C80091">
            <w:pPr>
              <w:widowControl w:val="0"/>
              <w:spacing w:line="276" w:lineRule="auto"/>
              <w:jc w:val="center"/>
            </w:pPr>
            <w:r>
              <w:rPr>
                <w:b/>
              </w:rPr>
              <w:t>Yes</w:t>
            </w:r>
          </w:p>
        </w:tc>
        <w:tc>
          <w:tcPr>
            <w:tcW w:w="1082" w:type="dxa"/>
            <w:tcBorders>
              <w:top w:val="single" w:sz="7" w:space="0" w:color="CCCCCC"/>
              <w:left w:val="single" w:sz="7" w:space="0" w:color="CCCCCC"/>
              <w:bottom w:val="single" w:sz="7" w:space="0" w:color="000000"/>
              <w:right w:val="single" w:sz="7" w:space="0" w:color="000000"/>
            </w:tcBorders>
            <w:shd w:val="clear" w:color="auto" w:fill="EFEFEF"/>
            <w:tcMar>
              <w:top w:w="40" w:type="dxa"/>
              <w:left w:w="40" w:type="dxa"/>
              <w:bottom w:w="40" w:type="dxa"/>
              <w:right w:w="40" w:type="dxa"/>
            </w:tcMar>
            <w:vAlign w:val="center"/>
          </w:tcPr>
          <w:p w:rsidR="009748F2" w:rsidRDefault="00C80091">
            <w:pPr>
              <w:widowControl w:val="0"/>
              <w:spacing w:line="276" w:lineRule="auto"/>
              <w:jc w:val="center"/>
            </w:pPr>
            <w:r>
              <w:rPr>
                <w:b/>
              </w:rPr>
              <w:t>No</w:t>
            </w:r>
          </w:p>
        </w:tc>
        <w:tc>
          <w:tcPr>
            <w:tcW w:w="2619" w:type="dxa"/>
            <w:vMerge/>
            <w:tcBorders>
              <w:top w:val="single" w:sz="7" w:space="0" w:color="000000"/>
              <w:left w:val="single" w:sz="7" w:space="0" w:color="CCCCCC"/>
              <w:bottom w:val="single" w:sz="7" w:space="0" w:color="000000"/>
              <w:right w:val="single" w:sz="7" w:space="0" w:color="000000"/>
            </w:tcBorders>
            <w:shd w:val="clear" w:color="auto" w:fill="EFEFEF"/>
            <w:tcMar>
              <w:top w:w="40" w:type="dxa"/>
              <w:left w:w="40" w:type="dxa"/>
              <w:bottom w:w="40" w:type="dxa"/>
              <w:right w:w="40" w:type="dxa"/>
            </w:tcMar>
            <w:vAlign w:val="center"/>
          </w:tcPr>
          <w:p w:rsidR="009748F2" w:rsidRDefault="009748F2">
            <w:pPr>
              <w:widowControl w:val="0"/>
              <w:pBdr>
                <w:top w:val="nil"/>
                <w:left w:val="nil"/>
                <w:bottom w:val="nil"/>
                <w:right w:val="nil"/>
                <w:between w:val="nil"/>
              </w:pBdr>
              <w:spacing w:line="276" w:lineRule="auto"/>
            </w:pPr>
          </w:p>
        </w:tc>
      </w:tr>
      <w:tr w:rsidR="009748F2">
        <w:trPr>
          <w:trHeight w:val="34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Make</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4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Model</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4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Country of Origin</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99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4</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8.5 Meter Minimum to 9.5 Meter Tubing to be replaced with a combination memory foam with air dark blue/grey or black in colour (collar must be constructed with Closed Cell Rigid Foam with no Air tubes).</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5</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 xml:space="preserve">Capable of carrying 10 passengers and </w:t>
            </w:r>
            <w:proofErr w:type="gramStart"/>
            <w:r>
              <w:t>2 crew</w:t>
            </w:r>
            <w:proofErr w:type="gramEnd"/>
            <w:r>
              <w:t>.</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w:t>
            </w:r>
            <w:r w:rsidR="00CA30D9">
              <w:rPr>
                <w:highlight w:val="cyan"/>
              </w:rPr>
              <w:t xml:space="preserve"> </w:t>
            </w:r>
            <w:r>
              <w:rPr>
                <w:highlight w:val="cyan"/>
              </w:rPr>
              <w:t>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6</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Self-drain deck.</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7</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Neoprene step treads on tubes black or grey in colour.</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8</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Non-slip paint on deck.</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9</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 xml:space="preserve">Heavy duty lifting eyes 2 front and 2 </w:t>
            </w:r>
            <w:proofErr w:type="gramStart"/>
            <w:r>
              <w:t>rear</w:t>
            </w:r>
            <w:proofErr w:type="gramEnd"/>
            <w:r>
              <w:t>.</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10</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Stainless steel A frame.</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11</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Stainless steel engine guard rail.</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51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12</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Console with steering wheel mounted left with throttles mounted for right hand use. Fitted near stern of the RHIB</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13</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Spray windscreen fitted to console.</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14</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Retractable/roll top canopy.</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15</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Navigation and Anchor lights.</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16</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Search light.</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lastRenderedPageBreak/>
              <w:t>17</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Automatic bilge pump.</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18</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Manual bilge pump.</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19</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Bow anchor locker.</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w:t>
            </w:r>
            <w:del w:id="0" w:author="Mahipala WICKRAMATUNGA" w:date="2021-08-12T07:17:00Z">
              <w:r>
                <w:rPr>
                  <w:highlight w:val="cyan"/>
                </w:rPr>
                <w:delText>es</w:delText>
              </w:r>
            </w:del>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51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20</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proofErr w:type="spellStart"/>
            <w:r>
              <w:t>Danforth</w:t>
            </w:r>
            <w:proofErr w:type="spellEnd"/>
            <w:r>
              <w:t xml:space="preserve"> anchor 14 – 18 Kg with 9m chain and 20m of rope (non-floating).</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21</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GPS/Chart plotter minimum 150mm screen inbuilt</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22</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Compass inbuilt.</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23</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Fitted VHF Maritime Radio system with antenna.</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51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24</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proofErr w:type="gramStart"/>
            <w:r>
              <w:t>should</w:t>
            </w:r>
            <w:proofErr w:type="gramEnd"/>
            <w:r>
              <w:t xml:space="preserve"> consist of 2 tanks ( each tank should have the capacity of 225 – 250 L ).</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12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25</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2 x 200Hp outboard engines with electro/hydraulic power steering, with engine displays with flyby wire control with electro/hydraulic tilt switch. Suggested engine must be compatible with Yamaha or equivalent Engines due to operational reasons and maintenance requirements.</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51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26</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Engine spares to include spare props and spark plugs and basic tool kit.</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27</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 xml:space="preserve">4 x </w:t>
            </w:r>
            <w:proofErr w:type="spellStart"/>
            <w:r>
              <w:t>staghorns</w:t>
            </w:r>
            <w:proofErr w:type="spellEnd"/>
            <w:r>
              <w:t xml:space="preserve"> (2 x bow and 2 x Stern).</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28</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6 berthing ropes.</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29</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1 x towing bridle.</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30</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 xml:space="preserve">1 x 30m </w:t>
            </w:r>
            <w:proofErr w:type="gramStart"/>
            <w:r>
              <w:t>tow</w:t>
            </w:r>
            <w:proofErr w:type="gramEnd"/>
            <w:r>
              <w:t xml:space="preserve"> rope.</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31</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 xml:space="preserve">1 x </w:t>
            </w:r>
            <w:proofErr w:type="spellStart"/>
            <w:r>
              <w:t>snotter</w:t>
            </w:r>
            <w:proofErr w:type="spellEnd"/>
            <w:r>
              <w:t xml:space="preserve"> fitted to the bow for towing.</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32</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Towing D Eye.</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33</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Comes with a trailer compatible with the proposed boat.</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51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34</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2 x Fire extinguisher (1 x Fire extinguisher per engine = 2 per boat)</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35</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1x Life ring.</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36</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1 x Line thrower.</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37</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Sea Anchor.</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38</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Lifting Strop with correct and certified shackles.</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315"/>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39</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Suitable heavy duty Saltwater trailer with guiding arms.</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261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lastRenderedPageBreak/>
              <w:t>40</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 xml:space="preserve">All equipment installed on the boat is to be the latest line of production and the boat should be manufactured after </w:t>
            </w:r>
            <w:proofErr w:type="gramStart"/>
            <w:r>
              <w:t>2020 .</w:t>
            </w:r>
            <w:proofErr w:type="gramEnd"/>
            <w:r>
              <w:t xml:space="preserve"> A certificate</w:t>
            </w:r>
          </w:p>
          <w:p w:rsidR="009748F2" w:rsidRDefault="00C80091">
            <w:pPr>
              <w:widowControl w:val="0"/>
              <w:spacing w:line="276" w:lineRule="auto"/>
            </w:pPr>
            <w:proofErr w:type="gramStart"/>
            <w:r>
              <w:t>indicating</w:t>
            </w:r>
            <w:proofErr w:type="gramEnd"/>
            <w:r>
              <w:t xml:space="preserve"> the serial number and date of manufacture is to be provided by the vendor in respect of all major equipment.</w:t>
            </w:r>
          </w:p>
          <w:p w:rsidR="009748F2" w:rsidRDefault="00C80091">
            <w:pPr>
              <w:widowControl w:val="0"/>
              <w:spacing w:line="276" w:lineRule="auto"/>
            </w:pPr>
            <w:r>
              <w:t>All items, equipment and machinery are to be provided with warranty for a period of two</w:t>
            </w:r>
          </w:p>
          <w:p w:rsidR="009748F2" w:rsidRDefault="00C80091">
            <w:pPr>
              <w:widowControl w:val="0"/>
              <w:spacing w:line="276" w:lineRule="auto"/>
            </w:pPr>
            <w:proofErr w:type="gramStart"/>
            <w:r>
              <w:t>years</w:t>
            </w:r>
            <w:proofErr w:type="gramEnd"/>
            <w:r>
              <w:t xml:space="preserve"> after acceptance of the final boat. During this period the vendor shall rectify defects</w:t>
            </w:r>
          </w:p>
          <w:p w:rsidR="009748F2" w:rsidRDefault="00C80091">
            <w:pPr>
              <w:widowControl w:val="0"/>
              <w:spacing w:line="276" w:lineRule="auto"/>
            </w:pPr>
            <w:proofErr w:type="gramStart"/>
            <w:r>
              <w:t>due</w:t>
            </w:r>
            <w:proofErr w:type="gramEnd"/>
            <w:r>
              <w:t xml:space="preserve"> to bad workmanship, faulty construction or defective materials.</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51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41</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 xml:space="preserve">Owner’s manual and relevant water test certificates should be </w:t>
            </w:r>
            <w:proofErr w:type="gramStart"/>
            <w:r>
              <w:t>provided .</w:t>
            </w:r>
            <w:proofErr w:type="gramEnd"/>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75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42</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Steering : Manual hydraulic system, with back up manual hydraulic pump and facility to lock waterjets</w:t>
            </w:r>
          </w:p>
          <w:p w:rsidR="009748F2" w:rsidRDefault="00C80091">
            <w:pPr>
              <w:widowControl w:val="0"/>
              <w:spacing w:line="276" w:lineRule="auto"/>
            </w:pPr>
            <w:proofErr w:type="gramStart"/>
            <w:r>
              <w:t>in</w:t>
            </w:r>
            <w:proofErr w:type="gramEnd"/>
            <w:r>
              <w:t xml:space="preserve"> the amidships position if required.</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168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43</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 xml:space="preserve">Boat should manufacture </w:t>
            </w:r>
            <w:proofErr w:type="spellStart"/>
            <w:r>
              <w:t>inline</w:t>
            </w:r>
            <w:proofErr w:type="spellEnd"/>
            <w:r>
              <w:t xml:space="preserve"> with the international standards</w:t>
            </w:r>
          </w:p>
          <w:p w:rsidR="009748F2" w:rsidRDefault="00C80091">
            <w:pPr>
              <w:widowControl w:val="0"/>
              <w:spacing w:line="276" w:lineRule="auto"/>
            </w:pPr>
            <w:r>
              <w:t>-Overall structural certification in relation to the hull, deck and deckhouse</w:t>
            </w:r>
          </w:p>
          <w:p w:rsidR="009748F2" w:rsidRDefault="00C80091">
            <w:pPr>
              <w:widowControl w:val="0"/>
              <w:spacing w:line="276" w:lineRule="auto"/>
            </w:pPr>
            <w:r>
              <w:t>-Lifting structure and lifting points</w:t>
            </w:r>
          </w:p>
          <w:p w:rsidR="009748F2" w:rsidRDefault="00C80091">
            <w:pPr>
              <w:widowControl w:val="0"/>
              <w:spacing w:line="276" w:lineRule="auto"/>
            </w:pPr>
            <w:r>
              <w:t>-Stability</w:t>
            </w:r>
          </w:p>
          <w:p w:rsidR="009748F2" w:rsidRDefault="00C80091">
            <w:pPr>
              <w:widowControl w:val="0"/>
              <w:spacing w:line="276" w:lineRule="auto"/>
            </w:pPr>
            <w:r>
              <w:t>-Composite material standards</w:t>
            </w:r>
          </w:p>
          <w:p w:rsidR="009748F2" w:rsidRDefault="00C80091">
            <w:pPr>
              <w:widowControl w:val="0"/>
              <w:spacing w:line="276" w:lineRule="auto"/>
            </w:pPr>
            <w:r>
              <w:t>-Stainless steel, aluminium and window glass standards</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75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44</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A Preventive Maintenance System (PMS) based on calendar and operating hours, designed</w:t>
            </w:r>
          </w:p>
          <w:p w:rsidR="009748F2" w:rsidRDefault="00C80091">
            <w:pPr>
              <w:widowControl w:val="0"/>
              <w:spacing w:line="276" w:lineRule="auto"/>
            </w:pPr>
            <w:proofErr w:type="gramStart"/>
            <w:r>
              <w:t>for</w:t>
            </w:r>
            <w:proofErr w:type="gramEnd"/>
            <w:r>
              <w:t xml:space="preserve"> all of the systems will be provided by the vendor.</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75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45</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Obtaining of all necessary licenses, export licenses and permits within the vendor’s country,</w:t>
            </w:r>
          </w:p>
          <w:p w:rsidR="009748F2" w:rsidRDefault="00C80091">
            <w:pPr>
              <w:widowControl w:val="0"/>
              <w:spacing w:line="276" w:lineRule="auto"/>
            </w:pPr>
            <w:proofErr w:type="gramStart"/>
            <w:r>
              <w:t>is</w:t>
            </w:r>
            <w:proofErr w:type="gramEnd"/>
            <w:r>
              <w:t xml:space="preserve"> to be the responsibility of the vendor.</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r w:rsidR="009748F2">
        <w:trPr>
          <w:trHeight w:val="990"/>
        </w:trPr>
        <w:tc>
          <w:tcPr>
            <w:tcW w:w="577" w:type="dxa"/>
            <w:tcBorders>
              <w:top w:val="single" w:sz="7" w:space="0" w:color="CCCCCC"/>
              <w:left w:val="single" w:sz="7" w:space="0" w:color="000000"/>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pPr>
            <w:r>
              <w:t>46</w:t>
            </w:r>
          </w:p>
        </w:tc>
        <w:tc>
          <w:tcPr>
            <w:tcW w:w="443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pPr>
            <w:r>
              <w:t>After sales service &amp; spare parts agent contact details in Seychelles</w:t>
            </w:r>
          </w:p>
          <w:p w:rsidR="009748F2" w:rsidRDefault="00C80091">
            <w:pPr>
              <w:widowControl w:val="0"/>
              <w:spacing w:line="276" w:lineRule="auto"/>
            </w:pPr>
            <w:r>
              <w:t>a. Name of Agent</w:t>
            </w:r>
          </w:p>
          <w:p w:rsidR="009748F2" w:rsidRDefault="00C80091">
            <w:pPr>
              <w:widowControl w:val="0"/>
              <w:spacing w:line="276" w:lineRule="auto"/>
            </w:pPr>
            <w:r>
              <w:t>b. Telephone Number</w:t>
            </w:r>
          </w:p>
          <w:p w:rsidR="009748F2" w:rsidRDefault="00C80091">
            <w:pPr>
              <w:widowControl w:val="0"/>
              <w:spacing w:line="276" w:lineRule="auto"/>
            </w:pPr>
            <w:r>
              <w:t>c. Contact Person</w:t>
            </w:r>
          </w:p>
        </w:tc>
        <w:tc>
          <w:tcPr>
            <w:tcW w:w="103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Yes</w:t>
            </w:r>
          </w:p>
        </w:tc>
        <w:tc>
          <w:tcPr>
            <w:tcW w:w="1082"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C80091">
            <w:pPr>
              <w:widowControl w:val="0"/>
              <w:spacing w:line="276" w:lineRule="auto"/>
              <w:jc w:val="center"/>
              <w:rPr>
                <w:highlight w:val="cyan"/>
              </w:rPr>
            </w:pPr>
            <w:r>
              <w:rPr>
                <w:highlight w:val="cyan"/>
              </w:rPr>
              <w:t>☐ No</w:t>
            </w:r>
          </w:p>
        </w:tc>
        <w:tc>
          <w:tcPr>
            <w:tcW w:w="2619" w:type="dxa"/>
            <w:tcBorders>
              <w:top w:val="single" w:sz="7" w:space="0" w:color="CCCCCC"/>
              <w:left w:val="single" w:sz="7" w:space="0" w:color="CCCCCC"/>
              <w:bottom w:val="single" w:sz="7" w:space="0" w:color="000000"/>
              <w:right w:val="single" w:sz="7" w:space="0" w:color="000000"/>
            </w:tcBorders>
            <w:shd w:val="clear" w:color="auto" w:fill="auto"/>
            <w:tcMar>
              <w:top w:w="40" w:type="dxa"/>
              <w:left w:w="40" w:type="dxa"/>
              <w:bottom w:w="40" w:type="dxa"/>
              <w:right w:w="40" w:type="dxa"/>
            </w:tcMar>
          </w:tcPr>
          <w:p w:rsidR="009748F2" w:rsidRDefault="009748F2">
            <w:pPr>
              <w:widowControl w:val="0"/>
              <w:spacing w:line="276" w:lineRule="auto"/>
            </w:pPr>
          </w:p>
        </w:tc>
      </w:tr>
    </w:tbl>
    <w:p w:rsidR="009748F2" w:rsidRDefault="009748F2">
      <w:pPr>
        <w:ind w:right="-34"/>
        <w:jc w:val="both"/>
        <w:rPr>
          <w:rFonts w:ascii="Calibri" w:eastAsia="Calibri" w:hAnsi="Calibri" w:cs="Calibri"/>
          <w:b/>
          <w:sz w:val="22"/>
          <w:szCs w:val="22"/>
        </w:rPr>
      </w:pPr>
    </w:p>
    <w:p w:rsidR="009748F2" w:rsidRDefault="009748F2">
      <w:pPr>
        <w:ind w:right="-34"/>
        <w:jc w:val="both"/>
        <w:rPr>
          <w:b/>
        </w:rPr>
      </w:pPr>
    </w:p>
    <w:p w:rsidR="009748F2" w:rsidRDefault="009748F2">
      <w:pPr>
        <w:ind w:right="-34"/>
        <w:jc w:val="both"/>
        <w:rPr>
          <w:b/>
        </w:rPr>
      </w:pPr>
    </w:p>
    <w:p w:rsidR="009748F2" w:rsidRDefault="00C80091">
      <w:pPr>
        <w:rPr>
          <w:b/>
          <w:sz w:val="24"/>
          <w:szCs w:val="24"/>
        </w:rPr>
      </w:pPr>
      <w:r>
        <w:rPr>
          <w:b/>
          <w:sz w:val="24"/>
          <w:szCs w:val="24"/>
        </w:rPr>
        <w:t xml:space="preserve"> Delivery requirements and Comparative Data Table applicable </w:t>
      </w:r>
    </w:p>
    <w:p w:rsidR="009748F2" w:rsidRDefault="009748F2">
      <w:pPr>
        <w:ind w:right="-34"/>
        <w:jc w:val="both"/>
        <w:rPr>
          <w:b/>
        </w:rPr>
      </w:pPr>
    </w:p>
    <w:tbl>
      <w:tblPr>
        <w:tblStyle w:val="afffff0"/>
        <w:tblW w:w="97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5"/>
        <w:gridCol w:w="4005"/>
        <w:gridCol w:w="1635"/>
        <w:gridCol w:w="2273"/>
      </w:tblGrid>
      <w:tr w:rsidR="009748F2">
        <w:trPr>
          <w:trHeight w:val="306"/>
        </w:trPr>
        <w:tc>
          <w:tcPr>
            <w:tcW w:w="5880" w:type="dxa"/>
            <w:gridSpan w:val="2"/>
            <w:shd w:val="clear" w:color="auto" w:fill="D9D9D9"/>
            <w:vAlign w:val="center"/>
          </w:tcPr>
          <w:p w:rsidR="009748F2" w:rsidRDefault="00C80091">
            <w:pPr>
              <w:jc w:val="center"/>
              <w:rPr>
                <w:rFonts w:ascii="Arial" w:eastAsia="Arial" w:hAnsi="Arial" w:cs="Arial"/>
                <w:b/>
              </w:rPr>
            </w:pPr>
            <w:r>
              <w:rPr>
                <w:rFonts w:ascii="Arial" w:eastAsia="Arial" w:hAnsi="Arial" w:cs="Arial"/>
                <w:b/>
              </w:rPr>
              <w:t>UNOPS Requirements</w:t>
            </w:r>
          </w:p>
        </w:tc>
        <w:tc>
          <w:tcPr>
            <w:tcW w:w="1635" w:type="dxa"/>
            <w:shd w:val="clear" w:color="auto" w:fill="D9D9D9"/>
            <w:vAlign w:val="center"/>
          </w:tcPr>
          <w:p w:rsidR="009748F2" w:rsidRDefault="00C80091">
            <w:pPr>
              <w:jc w:val="center"/>
              <w:rPr>
                <w:rFonts w:ascii="Arial" w:eastAsia="Arial" w:hAnsi="Arial" w:cs="Arial"/>
                <w:b/>
              </w:rPr>
            </w:pPr>
            <w:r>
              <w:rPr>
                <w:rFonts w:ascii="Arial" w:eastAsia="Arial" w:hAnsi="Arial" w:cs="Arial"/>
                <w:b/>
              </w:rPr>
              <w:t xml:space="preserve">Is bid compliant? </w:t>
            </w:r>
            <w:r>
              <w:rPr>
                <w:rFonts w:ascii="Arial" w:eastAsia="Arial" w:hAnsi="Arial" w:cs="Arial"/>
              </w:rPr>
              <w:t>Bidder to complete</w:t>
            </w:r>
          </w:p>
        </w:tc>
        <w:tc>
          <w:tcPr>
            <w:tcW w:w="2273" w:type="dxa"/>
            <w:shd w:val="clear" w:color="auto" w:fill="D9D9D9"/>
            <w:vAlign w:val="center"/>
          </w:tcPr>
          <w:p w:rsidR="009748F2" w:rsidRDefault="00C80091">
            <w:pPr>
              <w:jc w:val="center"/>
              <w:rPr>
                <w:rFonts w:ascii="Arial" w:eastAsia="Arial" w:hAnsi="Arial" w:cs="Arial"/>
                <w:b/>
              </w:rPr>
            </w:pPr>
            <w:r>
              <w:rPr>
                <w:rFonts w:ascii="Arial" w:eastAsia="Arial" w:hAnsi="Arial" w:cs="Arial"/>
                <w:b/>
              </w:rPr>
              <w:t xml:space="preserve">Details </w:t>
            </w:r>
          </w:p>
          <w:p w:rsidR="009748F2" w:rsidRDefault="00C80091">
            <w:pPr>
              <w:jc w:val="center"/>
              <w:rPr>
                <w:rFonts w:ascii="Arial" w:eastAsia="Arial" w:hAnsi="Arial" w:cs="Arial"/>
                <w:b/>
              </w:rPr>
            </w:pPr>
            <w:r>
              <w:rPr>
                <w:rFonts w:ascii="Arial" w:eastAsia="Arial" w:hAnsi="Arial" w:cs="Arial"/>
              </w:rPr>
              <w:t>Bidder to complete</w:t>
            </w:r>
          </w:p>
        </w:tc>
      </w:tr>
      <w:tr w:rsidR="009748F2">
        <w:trPr>
          <w:trHeight w:val="624"/>
        </w:trPr>
        <w:tc>
          <w:tcPr>
            <w:tcW w:w="1875" w:type="dxa"/>
            <w:shd w:val="clear" w:color="auto" w:fill="D9D9D9"/>
            <w:vAlign w:val="center"/>
          </w:tcPr>
          <w:p w:rsidR="009748F2" w:rsidRDefault="00C80091">
            <w:pPr>
              <w:rPr>
                <w:rFonts w:ascii="Arial" w:eastAsia="Arial" w:hAnsi="Arial" w:cs="Arial"/>
                <w:b/>
              </w:rPr>
            </w:pPr>
            <w:r>
              <w:rPr>
                <w:rFonts w:ascii="Arial" w:eastAsia="Arial" w:hAnsi="Arial" w:cs="Arial"/>
                <w:b/>
              </w:rPr>
              <w:t xml:space="preserve">Delivery time </w:t>
            </w:r>
          </w:p>
        </w:tc>
        <w:tc>
          <w:tcPr>
            <w:tcW w:w="4005" w:type="dxa"/>
            <w:shd w:val="clear" w:color="auto" w:fill="FFFFFF"/>
            <w:vAlign w:val="center"/>
          </w:tcPr>
          <w:p w:rsidR="009748F2" w:rsidRDefault="00C80091">
            <w:pPr>
              <w:widowControl w:val="0"/>
              <w:pBdr>
                <w:top w:val="nil"/>
                <w:left w:val="nil"/>
                <w:bottom w:val="nil"/>
                <w:right w:val="nil"/>
                <w:between w:val="nil"/>
              </w:pBdr>
              <w:spacing w:line="276" w:lineRule="auto"/>
            </w:pPr>
            <w:r>
              <w:t xml:space="preserve">Bidder shall deliver the goods within 120 calendar </w:t>
            </w:r>
            <w:proofErr w:type="gramStart"/>
            <w:r>
              <w:t>days  after</w:t>
            </w:r>
            <w:proofErr w:type="gramEnd"/>
            <w:r>
              <w:t xml:space="preserve"> Contract signature.</w:t>
            </w:r>
          </w:p>
        </w:tc>
        <w:tc>
          <w:tcPr>
            <w:tcW w:w="1635" w:type="dxa"/>
            <w:vAlign w:val="center"/>
          </w:tcPr>
          <w:p w:rsidR="009748F2" w:rsidRDefault="00C80091">
            <w:pPr>
              <w:rPr>
                <w:rFonts w:ascii="Arial" w:eastAsia="Arial" w:hAnsi="Arial" w:cs="Arial"/>
              </w:rPr>
            </w:pPr>
            <w:r>
              <w:rPr>
                <w:rFonts w:ascii="MS Gothic" w:eastAsia="MS Gothic" w:hAnsi="MS Gothic" w:cs="MS Gothic"/>
                <w:highlight w:val="cyan"/>
              </w:rPr>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273" w:type="dxa"/>
            <w:vAlign w:val="center"/>
          </w:tcPr>
          <w:p w:rsidR="009748F2" w:rsidRDefault="00C80091">
            <w:pPr>
              <w:rPr>
                <w:rFonts w:ascii="Arial" w:eastAsia="Arial" w:hAnsi="Arial" w:cs="Arial"/>
              </w:rPr>
            </w:pPr>
            <w:r>
              <w:rPr>
                <w:rFonts w:ascii="Arial" w:eastAsia="Arial" w:hAnsi="Arial" w:cs="Arial"/>
                <w:highlight w:val="cyan"/>
              </w:rPr>
              <w:t xml:space="preserve">Insert details </w:t>
            </w:r>
          </w:p>
        </w:tc>
      </w:tr>
      <w:tr w:rsidR="009748F2">
        <w:trPr>
          <w:trHeight w:val="885"/>
        </w:trPr>
        <w:tc>
          <w:tcPr>
            <w:tcW w:w="1875" w:type="dxa"/>
            <w:shd w:val="clear" w:color="auto" w:fill="D9D9D9"/>
            <w:vAlign w:val="center"/>
          </w:tcPr>
          <w:p w:rsidR="009748F2" w:rsidRDefault="00C80091">
            <w:pPr>
              <w:rPr>
                <w:rFonts w:ascii="Arial" w:eastAsia="Arial" w:hAnsi="Arial" w:cs="Arial"/>
                <w:b/>
              </w:rPr>
            </w:pPr>
            <w:r>
              <w:rPr>
                <w:rFonts w:ascii="Arial" w:eastAsia="Arial" w:hAnsi="Arial" w:cs="Arial"/>
                <w:b/>
              </w:rPr>
              <w:lastRenderedPageBreak/>
              <w:t xml:space="preserve">Incoterm applicable </w:t>
            </w:r>
          </w:p>
        </w:tc>
        <w:tc>
          <w:tcPr>
            <w:tcW w:w="4005" w:type="dxa"/>
            <w:shd w:val="clear" w:color="auto" w:fill="FFFFFF"/>
            <w:vAlign w:val="center"/>
          </w:tcPr>
          <w:p w:rsidR="009748F2" w:rsidRDefault="00C80091">
            <w:pPr>
              <w:widowControl w:val="0"/>
              <w:pBdr>
                <w:top w:val="nil"/>
                <w:left w:val="nil"/>
                <w:bottom w:val="nil"/>
                <w:right w:val="nil"/>
                <w:between w:val="nil"/>
              </w:pBdr>
              <w:spacing w:line="276" w:lineRule="auto"/>
            </w:pPr>
            <w:r>
              <w:t xml:space="preserve">DAP - </w:t>
            </w:r>
            <w:proofErr w:type="spellStart"/>
            <w:r>
              <w:t>Mahe</w:t>
            </w:r>
            <w:proofErr w:type="spellEnd"/>
            <w:r>
              <w:t xml:space="preserve">, </w:t>
            </w:r>
            <w:proofErr w:type="spellStart"/>
            <w:r>
              <w:t>Seychelle</w:t>
            </w:r>
            <w:proofErr w:type="spellEnd"/>
          </w:p>
        </w:tc>
        <w:tc>
          <w:tcPr>
            <w:tcW w:w="1635" w:type="dxa"/>
            <w:vAlign w:val="center"/>
          </w:tcPr>
          <w:p w:rsidR="009748F2" w:rsidRDefault="00C80091">
            <w:pPr>
              <w:rPr>
                <w:highlight w:val="cyan"/>
              </w:rPr>
            </w:pPr>
            <w:r>
              <w:rPr>
                <w:rFonts w:ascii="MS Gothic" w:eastAsia="MS Gothic" w:hAnsi="MS Gothic" w:cs="MS Gothic"/>
                <w:highlight w:val="cyan"/>
              </w:rPr>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273" w:type="dxa"/>
            <w:vAlign w:val="center"/>
          </w:tcPr>
          <w:p w:rsidR="009748F2" w:rsidRDefault="00C80091">
            <w:pPr>
              <w:rPr>
                <w:highlight w:val="cyan"/>
              </w:rPr>
            </w:pPr>
            <w:r>
              <w:rPr>
                <w:rFonts w:ascii="Arial" w:eastAsia="Arial" w:hAnsi="Arial" w:cs="Arial"/>
                <w:highlight w:val="cyan"/>
              </w:rPr>
              <w:t xml:space="preserve">Insert details </w:t>
            </w:r>
          </w:p>
        </w:tc>
      </w:tr>
      <w:tr w:rsidR="009748F2">
        <w:trPr>
          <w:trHeight w:val="306"/>
        </w:trPr>
        <w:tc>
          <w:tcPr>
            <w:tcW w:w="1875" w:type="dxa"/>
            <w:shd w:val="clear" w:color="auto" w:fill="D9D9D9"/>
            <w:vAlign w:val="center"/>
          </w:tcPr>
          <w:p w:rsidR="009748F2" w:rsidRDefault="00C80091">
            <w:pPr>
              <w:rPr>
                <w:rFonts w:ascii="Arial" w:eastAsia="Arial" w:hAnsi="Arial" w:cs="Arial"/>
                <w:b/>
              </w:rPr>
            </w:pPr>
            <w:r>
              <w:rPr>
                <w:rFonts w:ascii="Arial" w:eastAsia="Arial" w:hAnsi="Arial" w:cs="Arial"/>
                <w:b/>
              </w:rPr>
              <w:t>Consignee details</w:t>
            </w:r>
          </w:p>
        </w:tc>
        <w:tc>
          <w:tcPr>
            <w:tcW w:w="4005" w:type="dxa"/>
            <w:shd w:val="clear" w:color="auto" w:fill="FFFFFF"/>
            <w:vAlign w:val="center"/>
          </w:tcPr>
          <w:p w:rsidR="009748F2" w:rsidRDefault="00C80091">
            <w:pPr>
              <w:widowControl w:val="0"/>
              <w:pBdr>
                <w:top w:val="nil"/>
                <w:left w:val="nil"/>
                <w:bottom w:val="nil"/>
                <w:right w:val="nil"/>
                <w:between w:val="nil"/>
              </w:pBdr>
              <w:spacing w:line="276" w:lineRule="auto"/>
            </w:pPr>
            <w:r>
              <w:t xml:space="preserve">Seychelles Coast Guard, </w:t>
            </w:r>
            <w:proofErr w:type="spellStart"/>
            <w:r>
              <w:t>Mahe</w:t>
            </w:r>
            <w:proofErr w:type="spellEnd"/>
            <w:r>
              <w:t xml:space="preserve">, </w:t>
            </w:r>
            <w:proofErr w:type="spellStart"/>
            <w:r>
              <w:t>Seychelle</w:t>
            </w:r>
            <w:proofErr w:type="spellEnd"/>
          </w:p>
        </w:tc>
        <w:tc>
          <w:tcPr>
            <w:tcW w:w="1635" w:type="dxa"/>
            <w:vAlign w:val="center"/>
          </w:tcPr>
          <w:p w:rsidR="009748F2" w:rsidRDefault="00C80091">
            <w:pPr>
              <w:rPr>
                <w:rFonts w:ascii="Arial" w:eastAsia="Arial" w:hAnsi="Arial" w:cs="Arial"/>
                <w:highlight w:val="yellow"/>
              </w:rPr>
            </w:pPr>
            <w:r>
              <w:rPr>
                <w:rFonts w:ascii="MS Gothic" w:eastAsia="MS Gothic" w:hAnsi="MS Gothic" w:cs="MS Gothic"/>
                <w:highlight w:val="cyan"/>
              </w:rPr>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273" w:type="dxa"/>
            <w:vAlign w:val="center"/>
          </w:tcPr>
          <w:p w:rsidR="009748F2" w:rsidRDefault="00C80091">
            <w:pPr>
              <w:rPr>
                <w:rFonts w:ascii="Arial" w:eastAsia="Arial" w:hAnsi="Arial" w:cs="Arial"/>
                <w:highlight w:val="yellow"/>
              </w:rPr>
            </w:pPr>
            <w:r>
              <w:rPr>
                <w:rFonts w:ascii="Arial" w:eastAsia="Arial" w:hAnsi="Arial" w:cs="Arial"/>
                <w:highlight w:val="cyan"/>
              </w:rPr>
              <w:t xml:space="preserve">Insert details </w:t>
            </w:r>
          </w:p>
        </w:tc>
      </w:tr>
    </w:tbl>
    <w:p w:rsidR="009748F2" w:rsidRDefault="009748F2">
      <w:pPr>
        <w:ind w:right="-34"/>
        <w:jc w:val="both"/>
        <w:rPr>
          <w:b/>
        </w:rPr>
      </w:pPr>
    </w:p>
    <w:p w:rsidR="009748F2" w:rsidRDefault="00C80091">
      <w:r>
        <w:t xml:space="preserve">The offered goods and related services (if applicable) are in accordance with the required specifications </w:t>
      </w:r>
      <w:r w:rsidR="00B8166D">
        <w:t xml:space="preserve">  </w:t>
      </w:r>
      <w:r>
        <w:t xml:space="preserve"> requirements specified in </w:t>
      </w:r>
      <w:r>
        <w:rPr>
          <w:b/>
        </w:rPr>
        <w:t>Section II: Schedule of Requirements</w:t>
      </w:r>
      <w:r>
        <w:t>.</w:t>
      </w:r>
      <w:bookmarkStart w:id="1" w:name="_GoBack"/>
      <w:bookmarkEnd w:id="1"/>
    </w:p>
    <w:p w:rsidR="009748F2" w:rsidRDefault="009748F2">
      <w:pPr>
        <w:ind w:right="-34"/>
        <w:jc w:val="both"/>
      </w:pPr>
    </w:p>
    <w:p w:rsidR="009748F2" w:rsidRDefault="00C80091">
      <w:pPr>
        <w:ind w:left="3600" w:right="-34" w:firstLine="720"/>
        <w:jc w:val="both"/>
        <w:rPr>
          <w:b/>
        </w:rPr>
      </w:pPr>
      <w:r>
        <w:rPr>
          <w:highlight w:val="cyan"/>
        </w:rPr>
        <w:t xml:space="preserve"> </w:t>
      </w: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r>
        <w:t xml:space="preserve">         </w:t>
      </w:r>
    </w:p>
    <w:p w:rsidR="009748F2" w:rsidRDefault="009748F2">
      <w:pPr>
        <w:ind w:right="-34"/>
      </w:pPr>
    </w:p>
    <w:p w:rsidR="009748F2" w:rsidRDefault="009748F2">
      <w:pPr>
        <w:ind w:right="-34"/>
      </w:pPr>
    </w:p>
    <w:p w:rsidR="009748F2" w:rsidRDefault="00C80091">
      <w:pPr>
        <w:ind w:right="-34"/>
      </w:pPr>
      <w:r>
        <w:t>ANY DEVIATION MUST BE LISTED BELOW:</w:t>
      </w:r>
    </w:p>
    <w:p w:rsidR="009748F2" w:rsidRDefault="00C8009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748F2" w:rsidRDefault="009748F2"/>
    <w:p w:rsidR="009748F2" w:rsidRDefault="009748F2">
      <w:pPr>
        <w:tabs>
          <w:tab w:val="left" w:pos="990"/>
          <w:tab w:val="left" w:pos="5040"/>
          <w:tab w:val="left" w:pos="5850"/>
        </w:tabs>
      </w:pPr>
    </w:p>
    <w:p w:rsidR="009748F2" w:rsidRDefault="00C80091">
      <w:pPr>
        <w:tabs>
          <w:tab w:val="left" w:pos="990"/>
          <w:tab w:val="left" w:pos="5040"/>
          <w:tab w:val="left" w:pos="5850"/>
        </w:tabs>
      </w:pPr>
      <w:r>
        <w:t>Name</w:t>
      </w:r>
      <w:r>
        <w:tab/>
        <w:t>: _____________________________________________________________</w:t>
      </w:r>
    </w:p>
    <w:p w:rsidR="009748F2" w:rsidRDefault="009748F2">
      <w:pPr>
        <w:tabs>
          <w:tab w:val="left" w:pos="720"/>
        </w:tabs>
      </w:pPr>
    </w:p>
    <w:p w:rsidR="009748F2" w:rsidRDefault="00C80091">
      <w:pPr>
        <w:tabs>
          <w:tab w:val="left" w:pos="990"/>
        </w:tabs>
      </w:pPr>
      <w:r>
        <w:t>Title</w:t>
      </w:r>
      <w:r>
        <w:tab/>
        <w:t>: _____________________________________________________________</w:t>
      </w:r>
    </w:p>
    <w:p w:rsidR="009748F2" w:rsidRDefault="009748F2"/>
    <w:p w:rsidR="009748F2" w:rsidRDefault="00C80091">
      <w:pPr>
        <w:tabs>
          <w:tab w:val="left" w:pos="990"/>
        </w:tabs>
      </w:pPr>
      <w:r>
        <w:t>Date</w:t>
      </w:r>
      <w:r>
        <w:tab/>
        <w:t>: _____________________________________________________________</w:t>
      </w:r>
    </w:p>
    <w:p w:rsidR="009748F2" w:rsidRDefault="009748F2"/>
    <w:p w:rsidR="009748F2" w:rsidRDefault="00C80091">
      <w:pPr>
        <w:tabs>
          <w:tab w:val="left" w:pos="990"/>
        </w:tabs>
      </w:pPr>
      <w:r>
        <w:t>Signature</w:t>
      </w:r>
      <w:r>
        <w:tab/>
        <w:t>: _____________________________________________________________</w:t>
      </w:r>
    </w:p>
    <w:p w:rsidR="009748F2" w:rsidRDefault="009748F2">
      <w:pPr>
        <w:ind w:right="-34"/>
        <w:jc w:val="both"/>
        <w:rPr>
          <w:b/>
        </w:rPr>
      </w:pPr>
    </w:p>
    <w:p w:rsidR="009748F2" w:rsidRDefault="00C80091">
      <w:pPr>
        <w:ind w:right="-34"/>
        <w:jc w:val="both"/>
        <w:rPr>
          <w:b/>
        </w:rPr>
      </w:pPr>
      <w:r>
        <w:br w:type="page"/>
      </w:r>
    </w:p>
    <w:p w:rsidR="009748F2" w:rsidRDefault="009748F2">
      <w:pPr>
        <w:ind w:right="-34"/>
        <w:jc w:val="both"/>
        <w:rPr>
          <w:b/>
        </w:rPr>
      </w:pPr>
    </w:p>
    <w:p w:rsidR="009748F2" w:rsidRDefault="00C80091">
      <w:pPr>
        <w:pStyle w:val="Heading1"/>
      </w:pPr>
      <w:bookmarkStart w:id="2" w:name="_heading=h.5g8owzmz3ytv" w:colFirst="0" w:colLast="0"/>
      <w:bookmarkEnd w:id="2"/>
      <w:r>
        <w:t>Form D: Previous Experience Form</w:t>
      </w:r>
    </w:p>
    <w:p w:rsidR="009748F2" w:rsidRDefault="009748F2"/>
    <w:p w:rsidR="009748F2" w:rsidRDefault="00C80091">
      <w:pPr>
        <w:spacing w:after="60"/>
      </w:pPr>
      <w:r>
        <w:t>ITB reference no: RFQ/2021/25161</w:t>
      </w:r>
    </w:p>
    <w:p w:rsidR="009748F2" w:rsidRDefault="00C80091">
      <w:pPr>
        <w:spacing w:after="60"/>
      </w:pPr>
      <w:r>
        <w:t xml:space="preserve">Name of Bidder: </w:t>
      </w:r>
      <w:r>
        <w:rPr>
          <w:highlight w:val="cyan"/>
        </w:rPr>
        <w:t>[insert name of Bidder]</w:t>
      </w:r>
    </w:p>
    <w:p w:rsidR="009748F2" w:rsidRDefault="009748F2"/>
    <w:p w:rsidR="009748F2" w:rsidRDefault="009748F2"/>
    <w:tbl>
      <w:tblPr>
        <w:tblStyle w:val="afffff1"/>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17"/>
        <w:gridCol w:w="957"/>
        <w:gridCol w:w="1369"/>
        <w:gridCol w:w="957"/>
        <w:gridCol w:w="2415"/>
        <w:gridCol w:w="2700"/>
      </w:tblGrid>
      <w:tr w:rsidR="009748F2">
        <w:trPr>
          <w:trHeight w:val="1637"/>
        </w:trPr>
        <w:tc>
          <w:tcPr>
            <w:tcW w:w="1317" w:type="dxa"/>
            <w:vMerge w:val="restart"/>
            <w:shd w:val="clear" w:color="auto" w:fill="D9D9D9"/>
            <w:vAlign w:val="center"/>
          </w:tcPr>
          <w:p w:rsidR="009748F2" w:rsidRDefault="00C80091">
            <w:pPr>
              <w:jc w:val="center"/>
              <w:rPr>
                <w:b/>
              </w:rPr>
            </w:pPr>
            <w:r>
              <w:rPr>
                <w:b/>
              </w:rPr>
              <w:t>Order placed by (Full address of purchaser)</w:t>
            </w:r>
          </w:p>
        </w:tc>
        <w:tc>
          <w:tcPr>
            <w:tcW w:w="957" w:type="dxa"/>
            <w:vMerge w:val="restart"/>
            <w:shd w:val="clear" w:color="auto" w:fill="D9D9D9"/>
            <w:vAlign w:val="center"/>
          </w:tcPr>
          <w:p w:rsidR="009748F2" w:rsidRDefault="00C80091">
            <w:pPr>
              <w:jc w:val="center"/>
              <w:rPr>
                <w:b/>
              </w:rPr>
            </w:pPr>
            <w:r>
              <w:rPr>
                <w:b/>
              </w:rPr>
              <w:t>Order no &amp; date</w:t>
            </w:r>
          </w:p>
        </w:tc>
        <w:tc>
          <w:tcPr>
            <w:tcW w:w="1369" w:type="dxa"/>
            <w:vMerge w:val="restart"/>
            <w:shd w:val="clear" w:color="auto" w:fill="D9D9D9"/>
            <w:vAlign w:val="center"/>
          </w:tcPr>
          <w:p w:rsidR="009748F2" w:rsidRDefault="00C80091">
            <w:pPr>
              <w:jc w:val="center"/>
              <w:rPr>
                <w:b/>
              </w:rPr>
            </w:pPr>
            <w:r>
              <w:rPr>
                <w:b/>
              </w:rPr>
              <w:t>Description &amp; quantity of ordered items</w:t>
            </w:r>
          </w:p>
        </w:tc>
        <w:tc>
          <w:tcPr>
            <w:tcW w:w="957" w:type="dxa"/>
            <w:vMerge w:val="restart"/>
            <w:shd w:val="clear" w:color="auto" w:fill="D9D9D9"/>
            <w:vAlign w:val="center"/>
          </w:tcPr>
          <w:p w:rsidR="009748F2" w:rsidRDefault="00C80091">
            <w:pPr>
              <w:jc w:val="center"/>
              <w:rPr>
                <w:b/>
              </w:rPr>
            </w:pPr>
            <w:r>
              <w:rPr>
                <w:b/>
              </w:rPr>
              <w:t>Value of Order</w:t>
            </w:r>
          </w:p>
        </w:tc>
        <w:tc>
          <w:tcPr>
            <w:tcW w:w="2415" w:type="dxa"/>
            <w:vMerge w:val="restart"/>
            <w:shd w:val="clear" w:color="auto" w:fill="D9D9D9"/>
            <w:vAlign w:val="center"/>
          </w:tcPr>
          <w:p w:rsidR="009748F2" w:rsidRDefault="00C80091">
            <w:pPr>
              <w:jc w:val="center"/>
              <w:rPr>
                <w:b/>
              </w:rPr>
            </w:pPr>
            <w:r>
              <w:rPr>
                <w:b/>
              </w:rPr>
              <w:t xml:space="preserve">Date of completion of Delivery as per Contract </w:t>
            </w:r>
          </w:p>
        </w:tc>
        <w:tc>
          <w:tcPr>
            <w:tcW w:w="2700" w:type="dxa"/>
            <w:vMerge w:val="restart"/>
            <w:shd w:val="clear" w:color="auto" w:fill="D9D9D9"/>
            <w:vAlign w:val="center"/>
          </w:tcPr>
          <w:p w:rsidR="009748F2" w:rsidRDefault="00C80091">
            <w:pPr>
              <w:jc w:val="center"/>
              <w:rPr>
                <w:b/>
              </w:rPr>
            </w:pPr>
            <w:r>
              <w:rPr>
                <w:b/>
              </w:rPr>
              <w:t>Contact Information of Client</w:t>
            </w:r>
          </w:p>
        </w:tc>
      </w:tr>
      <w:tr w:rsidR="009748F2">
        <w:trPr>
          <w:trHeight w:val="281"/>
        </w:trPr>
        <w:tc>
          <w:tcPr>
            <w:tcW w:w="1317" w:type="dxa"/>
            <w:vMerge/>
            <w:shd w:val="clear" w:color="auto" w:fill="D9D9D9"/>
            <w:vAlign w:val="center"/>
          </w:tcPr>
          <w:p w:rsidR="009748F2" w:rsidRDefault="009748F2">
            <w:pPr>
              <w:widowControl w:val="0"/>
              <w:pBdr>
                <w:top w:val="nil"/>
                <w:left w:val="nil"/>
                <w:bottom w:val="nil"/>
                <w:right w:val="nil"/>
                <w:between w:val="nil"/>
              </w:pBdr>
              <w:spacing w:line="276" w:lineRule="auto"/>
              <w:rPr>
                <w:b/>
              </w:rPr>
            </w:pPr>
          </w:p>
        </w:tc>
        <w:tc>
          <w:tcPr>
            <w:tcW w:w="957" w:type="dxa"/>
            <w:vMerge/>
            <w:shd w:val="clear" w:color="auto" w:fill="D9D9D9"/>
            <w:vAlign w:val="center"/>
          </w:tcPr>
          <w:p w:rsidR="009748F2" w:rsidRDefault="009748F2">
            <w:pPr>
              <w:widowControl w:val="0"/>
              <w:pBdr>
                <w:top w:val="nil"/>
                <w:left w:val="nil"/>
                <w:bottom w:val="nil"/>
                <w:right w:val="nil"/>
                <w:between w:val="nil"/>
              </w:pBdr>
              <w:spacing w:line="276" w:lineRule="auto"/>
              <w:rPr>
                <w:b/>
              </w:rPr>
            </w:pPr>
          </w:p>
        </w:tc>
        <w:tc>
          <w:tcPr>
            <w:tcW w:w="1369" w:type="dxa"/>
            <w:vMerge/>
            <w:shd w:val="clear" w:color="auto" w:fill="D9D9D9"/>
            <w:vAlign w:val="center"/>
          </w:tcPr>
          <w:p w:rsidR="009748F2" w:rsidRDefault="009748F2">
            <w:pPr>
              <w:widowControl w:val="0"/>
              <w:pBdr>
                <w:top w:val="nil"/>
                <w:left w:val="nil"/>
                <w:bottom w:val="nil"/>
                <w:right w:val="nil"/>
                <w:between w:val="nil"/>
              </w:pBdr>
              <w:spacing w:line="276" w:lineRule="auto"/>
              <w:rPr>
                <w:b/>
              </w:rPr>
            </w:pPr>
          </w:p>
        </w:tc>
        <w:tc>
          <w:tcPr>
            <w:tcW w:w="957" w:type="dxa"/>
            <w:vMerge/>
            <w:shd w:val="clear" w:color="auto" w:fill="D9D9D9"/>
            <w:vAlign w:val="center"/>
          </w:tcPr>
          <w:p w:rsidR="009748F2" w:rsidRDefault="009748F2">
            <w:pPr>
              <w:widowControl w:val="0"/>
              <w:pBdr>
                <w:top w:val="nil"/>
                <w:left w:val="nil"/>
                <w:bottom w:val="nil"/>
                <w:right w:val="nil"/>
                <w:between w:val="nil"/>
              </w:pBdr>
              <w:spacing w:line="276" w:lineRule="auto"/>
              <w:rPr>
                <w:b/>
              </w:rPr>
            </w:pPr>
          </w:p>
        </w:tc>
        <w:tc>
          <w:tcPr>
            <w:tcW w:w="2415" w:type="dxa"/>
            <w:vMerge/>
            <w:shd w:val="clear" w:color="auto" w:fill="D9D9D9"/>
            <w:vAlign w:val="center"/>
          </w:tcPr>
          <w:p w:rsidR="009748F2" w:rsidRDefault="009748F2">
            <w:pPr>
              <w:widowControl w:val="0"/>
              <w:pBdr>
                <w:top w:val="nil"/>
                <w:left w:val="nil"/>
                <w:bottom w:val="nil"/>
                <w:right w:val="nil"/>
                <w:between w:val="nil"/>
              </w:pBdr>
              <w:spacing w:line="276" w:lineRule="auto"/>
              <w:rPr>
                <w:b/>
              </w:rPr>
            </w:pPr>
          </w:p>
        </w:tc>
        <w:tc>
          <w:tcPr>
            <w:tcW w:w="2700" w:type="dxa"/>
            <w:vMerge/>
            <w:shd w:val="clear" w:color="auto" w:fill="D9D9D9"/>
            <w:vAlign w:val="center"/>
          </w:tcPr>
          <w:p w:rsidR="009748F2" w:rsidRDefault="009748F2">
            <w:pPr>
              <w:widowControl w:val="0"/>
              <w:pBdr>
                <w:top w:val="nil"/>
                <w:left w:val="nil"/>
                <w:bottom w:val="nil"/>
                <w:right w:val="nil"/>
                <w:between w:val="nil"/>
              </w:pBdr>
              <w:spacing w:line="276" w:lineRule="auto"/>
              <w:rPr>
                <w:b/>
              </w:rPr>
            </w:pPr>
          </w:p>
        </w:tc>
      </w:tr>
      <w:tr w:rsidR="009748F2">
        <w:trPr>
          <w:trHeight w:val="998"/>
        </w:trPr>
        <w:tc>
          <w:tcPr>
            <w:tcW w:w="1317" w:type="dxa"/>
          </w:tcPr>
          <w:p w:rsidR="009748F2" w:rsidRDefault="009748F2"/>
        </w:tc>
        <w:tc>
          <w:tcPr>
            <w:tcW w:w="957" w:type="dxa"/>
          </w:tcPr>
          <w:p w:rsidR="009748F2" w:rsidRDefault="009748F2"/>
        </w:tc>
        <w:tc>
          <w:tcPr>
            <w:tcW w:w="1369" w:type="dxa"/>
          </w:tcPr>
          <w:p w:rsidR="009748F2" w:rsidRDefault="009748F2"/>
        </w:tc>
        <w:tc>
          <w:tcPr>
            <w:tcW w:w="957" w:type="dxa"/>
          </w:tcPr>
          <w:p w:rsidR="009748F2" w:rsidRDefault="009748F2">
            <w:bookmarkStart w:id="3" w:name="_heading=h.30j0zll" w:colFirst="0" w:colLast="0"/>
            <w:bookmarkEnd w:id="3"/>
          </w:p>
        </w:tc>
        <w:tc>
          <w:tcPr>
            <w:tcW w:w="2415" w:type="dxa"/>
          </w:tcPr>
          <w:p w:rsidR="009748F2" w:rsidRDefault="009748F2"/>
        </w:tc>
        <w:tc>
          <w:tcPr>
            <w:tcW w:w="2700" w:type="dxa"/>
          </w:tcPr>
          <w:p w:rsidR="009748F2" w:rsidRDefault="00C80091">
            <w:r>
              <w:t>Name:</w:t>
            </w:r>
          </w:p>
          <w:p w:rsidR="009748F2" w:rsidRDefault="00C80091">
            <w:proofErr w:type="spellStart"/>
            <w:r>
              <w:t>eMail</w:t>
            </w:r>
            <w:proofErr w:type="spellEnd"/>
            <w:r>
              <w:t xml:space="preserve"> :</w:t>
            </w:r>
          </w:p>
          <w:p w:rsidR="009748F2" w:rsidRDefault="00C80091">
            <w:r>
              <w:t>Phone:</w:t>
            </w:r>
          </w:p>
        </w:tc>
      </w:tr>
      <w:tr w:rsidR="009748F2">
        <w:trPr>
          <w:trHeight w:val="755"/>
        </w:trPr>
        <w:tc>
          <w:tcPr>
            <w:tcW w:w="1317" w:type="dxa"/>
          </w:tcPr>
          <w:p w:rsidR="009748F2" w:rsidRDefault="009748F2"/>
        </w:tc>
        <w:tc>
          <w:tcPr>
            <w:tcW w:w="957" w:type="dxa"/>
          </w:tcPr>
          <w:p w:rsidR="009748F2" w:rsidRDefault="009748F2"/>
        </w:tc>
        <w:tc>
          <w:tcPr>
            <w:tcW w:w="1369" w:type="dxa"/>
          </w:tcPr>
          <w:p w:rsidR="009748F2" w:rsidRDefault="009748F2"/>
        </w:tc>
        <w:tc>
          <w:tcPr>
            <w:tcW w:w="957" w:type="dxa"/>
          </w:tcPr>
          <w:p w:rsidR="009748F2" w:rsidRDefault="009748F2"/>
        </w:tc>
        <w:tc>
          <w:tcPr>
            <w:tcW w:w="2415" w:type="dxa"/>
          </w:tcPr>
          <w:p w:rsidR="009748F2" w:rsidRDefault="009748F2"/>
        </w:tc>
        <w:tc>
          <w:tcPr>
            <w:tcW w:w="2700" w:type="dxa"/>
          </w:tcPr>
          <w:p w:rsidR="009748F2" w:rsidRDefault="00C80091">
            <w:r>
              <w:t>Name:</w:t>
            </w:r>
          </w:p>
          <w:p w:rsidR="009748F2" w:rsidRDefault="00C80091">
            <w:proofErr w:type="spellStart"/>
            <w:r>
              <w:t>eMail</w:t>
            </w:r>
            <w:proofErr w:type="spellEnd"/>
            <w:r>
              <w:t xml:space="preserve"> :</w:t>
            </w:r>
          </w:p>
          <w:p w:rsidR="009748F2" w:rsidRDefault="00C80091">
            <w:r>
              <w:t>Phone:</w:t>
            </w:r>
          </w:p>
          <w:p w:rsidR="009748F2" w:rsidRDefault="009748F2"/>
        </w:tc>
      </w:tr>
      <w:tr w:rsidR="009748F2">
        <w:trPr>
          <w:trHeight w:val="602"/>
        </w:trPr>
        <w:tc>
          <w:tcPr>
            <w:tcW w:w="1317" w:type="dxa"/>
          </w:tcPr>
          <w:p w:rsidR="009748F2" w:rsidRDefault="009748F2"/>
        </w:tc>
        <w:tc>
          <w:tcPr>
            <w:tcW w:w="957" w:type="dxa"/>
          </w:tcPr>
          <w:p w:rsidR="009748F2" w:rsidRDefault="009748F2"/>
        </w:tc>
        <w:tc>
          <w:tcPr>
            <w:tcW w:w="1369" w:type="dxa"/>
          </w:tcPr>
          <w:p w:rsidR="009748F2" w:rsidRDefault="009748F2"/>
        </w:tc>
        <w:tc>
          <w:tcPr>
            <w:tcW w:w="957" w:type="dxa"/>
          </w:tcPr>
          <w:p w:rsidR="009748F2" w:rsidRDefault="009748F2"/>
        </w:tc>
        <w:tc>
          <w:tcPr>
            <w:tcW w:w="2415" w:type="dxa"/>
          </w:tcPr>
          <w:p w:rsidR="009748F2" w:rsidRDefault="009748F2"/>
        </w:tc>
        <w:tc>
          <w:tcPr>
            <w:tcW w:w="2700" w:type="dxa"/>
          </w:tcPr>
          <w:p w:rsidR="009748F2" w:rsidRDefault="00C80091">
            <w:r>
              <w:t>Name:</w:t>
            </w:r>
          </w:p>
          <w:p w:rsidR="009748F2" w:rsidRDefault="00C80091">
            <w:proofErr w:type="spellStart"/>
            <w:r>
              <w:t>eMail</w:t>
            </w:r>
            <w:proofErr w:type="spellEnd"/>
            <w:r>
              <w:t xml:space="preserve"> :</w:t>
            </w:r>
          </w:p>
          <w:p w:rsidR="009748F2" w:rsidRDefault="00C80091">
            <w:r>
              <w:t>Phone:</w:t>
            </w:r>
          </w:p>
          <w:p w:rsidR="009748F2" w:rsidRDefault="009748F2"/>
        </w:tc>
      </w:tr>
      <w:tr w:rsidR="009748F2">
        <w:trPr>
          <w:trHeight w:val="728"/>
        </w:trPr>
        <w:tc>
          <w:tcPr>
            <w:tcW w:w="1317" w:type="dxa"/>
          </w:tcPr>
          <w:p w:rsidR="009748F2" w:rsidRDefault="009748F2"/>
        </w:tc>
        <w:tc>
          <w:tcPr>
            <w:tcW w:w="957" w:type="dxa"/>
          </w:tcPr>
          <w:p w:rsidR="009748F2" w:rsidRDefault="009748F2"/>
        </w:tc>
        <w:tc>
          <w:tcPr>
            <w:tcW w:w="1369" w:type="dxa"/>
          </w:tcPr>
          <w:p w:rsidR="009748F2" w:rsidRDefault="009748F2"/>
        </w:tc>
        <w:tc>
          <w:tcPr>
            <w:tcW w:w="957" w:type="dxa"/>
          </w:tcPr>
          <w:p w:rsidR="009748F2" w:rsidRDefault="009748F2"/>
        </w:tc>
        <w:tc>
          <w:tcPr>
            <w:tcW w:w="2415" w:type="dxa"/>
          </w:tcPr>
          <w:p w:rsidR="009748F2" w:rsidRDefault="009748F2"/>
        </w:tc>
        <w:tc>
          <w:tcPr>
            <w:tcW w:w="2700" w:type="dxa"/>
          </w:tcPr>
          <w:p w:rsidR="009748F2" w:rsidRDefault="00C80091">
            <w:r>
              <w:t>Name:</w:t>
            </w:r>
          </w:p>
          <w:p w:rsidR="009748F2" w:rsidRDefault="00C80091">
            <w:proofErr w:type="spellStart"/>
            <w:r>
              <w:t>eMail</w:t>
            </w:r>
            <w:proofErr w:type="spellEnd"/>
            <w:r>
              <w:t xml:space="preserve"> :</w:t>
            </w:r>
          </w:p>
          <w:p w:rsidR="009748F2" w:rsidRDefault="00C80091">
            <w:r>
              <w:t>Phone:</w:t>
            </w:r>
          </w:p>
          <w:p w:rsidR="009748F2" w:rsidRDefault="009748F2"/>
        </w:tc>
      </w:tr>
    </w:tbl>
    <w:p w:rsidR="009748F2" w:rsidRDefault="009748F2"/>
    <w:p w:rsidR="009748F2" w:rsidRDefault="00C80091">
      <w:pPr>
        <w:ind w:left="180" w:right="288"/>
        <w:rPr>
          <w:b/>
          <w:sz w:val="36"/>
          <w:szCs w:val="36"/>
          <w:highlight w:val="yellow"/>
        </w:rPr>
      </w:pPr>
      <w:r>
        <w:rPr>
          <w:b/>
          <w:sz w:val="36"/>
          <w:szCs w:val="36"/>
          <w:highlight w:val="yellow"/>
        </w:rPr>
        <w:t xml:space="preserve">NOTE: Please list minimum 1 completed contract details in supplying the same products (RHIB) or similar products (Boat) during the last 5 Years. It can be for the UN / Government / </w:t>
      </w:r>
      <w:proofErr w:type="spellStart"/>
      <w:r>
        <w:rPr>
          <w:b/>
          <w:sz w:val="36"/>
          <w:szCs w:val="36"/>
          <w:highlight w:val="yellow"/>
        </w:rPr>
        <w:t>Non Government</w:t>
      </w:r>
      <w:proofErr w:type="spellEnd"/>
      <w:r>
        <w:rPr>
          <w:b/>
          <w:sz w:val="36"/>
          <w:szCs w:val="36"/>
          <w:highlight w:val="yellow"/>
        </w:rPr>
        <w:t>/ Private Sector, etc.</w:t>
      </w:r>
    </w:p>
    <w:p w:rsidR="009748F2" w:rsidRDefault="009748F2">
      <w:pPr>
        <w:ind w:left="180" w:right="288"/>
        <w:rPr>
          <w:b/>
          <w:sz w:val="36"/>
          <w:szCs w:val="36"/>
          <w:highlight w:val="yellow"/>
        </w:rPr>
      </w:pPr>
    </w:p>
    <w:p w:rsidR="009748F2" w:rsidRDefault="00C80091">
      <w:pPr>
        <w:tabs>
          <w:tab w:val="left" w:pos="990"/>
          <w:tab w:val="left" w:pos="5040"/>
          <w:tab w:val="left" w:pos="5850"/>
        </w:tabs>
      </w:pPr>
      <w:r>
        <w:t>Name</w:t>
      </w:r>
      <w:r>
        <w:tab/>
        <w:t>: _____________________________________________________________</w:t>
      </w:r>
    </w:p>
    <w:p w:rsidR="009748F2" w:rsidRDefault="009748F2">
      <w:pPr>
        <w:tabs>
          <w:tab w:val="left" w:pos="720"/>
        </w:tabs>
      </w:pPr>
    </w:p>
    <w:p w:rsidR="009748F2" w:rsidRDefault="00C80091">
      <w:pPr>
        <w:tabs>
          <w:tab w:val="left" w:pos="990"/>
        </w:tabs>
      </w:pPr>
      <w:r>
        <w:t>Title</w:t>
      </w:r>
      <w:r>
        <w:tab/>
        <w:t>: _____________________________________________________________</w:t>
      </w:r>
    </w:p>
    <w:p w:rsidR="009748F2" w:rsidRDefault="009748F2"/>
    <w:p w:rsidR="009748F2" w:rsidRDefault="00C80091">
      <w:pPr>
        <w:tabs>
          <w:tab w:val="left" w:pos="990"/>
        </w:tabs>
      </w:pPr>
      <w:r>
        <w:t>Date</w:t>
      </w:r>
      <w:r>
        <w:tab/>
        <w:t>: _____________________________________________________________</w:t>
      </w:r>
    </w:p>
    <w:p w:rsidR="009748F2" w:rsidRDefault="009748F2"/>
    <w:p w:rsidR="009748F2" w:rsidRDefault="00C80091">
      <w:pPr>
        <w:tabs>
          <w:tab w:val="left" w:pos="990"/>
        </w:tabs>
        <w:rPr>
          <w:b/>
          <w:color w:val="0092D1"/>
          <w:sz w:val="28"/>
          <w:szCs w:val="28"/>
        </w:rPr>
      </w:pPr>
      <w:r>
        <w:t>Signature</w:t>
      </w:r>
      <w:r>
        <w:tab/>
        <w:t>: _____________________________________________________________</w:t>
      </w:r>
    </w:p>
    <w:p w:rsidR="009748F2" w:rsidRDefault="009748F2">
      <w:pPr>
        <w:tabs>
          <w:tab w:val="left" w:pos="990"/>
        </w:tabs>
        <w:rPr>
          <w:b/>
          <w:color w:val="0092D1"/>
          <w:sz w:val="28"/>
          <w:szCs w:val="28"/>
        </w:rPr>
      </w:pPr>
    </w:p>
    <w:p w:rsidR="009748F2" w:rsidRDefault="009748F2">
      <w:pPr>
        <w:tabs>
          <w:tab w:val="left" w:pos="990"/>
        </w:tabs>
        <w:rPr>
          <w:b/>
          <w:color w:val="0092D1"/>
          <w:sz w:val="28"/>
          <w:szCs w:val="28"/>
        </w:rPr>
      </w:pPr>
    </w:p>
    <w:p w:rsidR="009748F2" w:rsidRDefault="009748F2">
      <w:pPr>
        <w:tabs>
          <w:tab w:val="left" w:pos="990"/>
        </w:tabs>
        <w:rPr>
          <w:b/>
          <w:color w:val="0092D1"/>
          <w:sz w:val="28"/>
          <w:szCs w:val="28"/>
        </w:rPr>
      </w:pPr>
    </w:p>
    <w:p w:rsidR="009748F2" w:rsidRDefault="009748F2">
      <w:pPr>
        <w:tabs>
          <w:tab w:val="left" w:pos="990"/>
        </w:tabs>
        <w:rPr>
          <w:b/>
          <w:color w:val="0092D1"/>
          <w:sz w:val="28"/>
          <w:szCs w:val="28"/>
        </w:rPr>
      </w:pPr>
    </w:p>
    <w:p w:rsidR="009748F2" w:rsidRDefault="009748F2">
      <w:pPr>
        <w:tabs>
          <w:tab w:val="left" w:pos="990"/>
        </w:tabs>
        <w:rPr>
          <w:b/>
          <w:color w:val="0092D1"/>
          <w:sz w:val="28"/>
          <w:szCs w:val="28"/>
        </w:rPr>
      </w:pPr>
    </w:p>
    <w:p w:rsidR="009748F2" w:rsidRDefault="009748F2">
      <w:pPr>
        <w:tabs>
          <w:tab w:val="left" w:pos="990"/>
        </w:tabs>
        <w:rPr>
          <w:b/>
          <w:color w:val="0092D1"/>
          <w:sz w:val="28"/>
          <w:szCs w:val="28"/>
        </w:rPr>
      </w:pPr>
    </w:p>
    <w:p w:rsidR="009748F2" w:rsidRDefault="00C80091">
      <w:pPr>
        <w:keepNext/>
        <w:keepLines/>
        <w:spacing w:before="360" w:after="120"/>
        <w:rPr>
          <w:b/>
          <w:color w:val="0092D1"/>
          <w:sz w:val="28"/>
          <w:szCs w:val="28"/>
        </w:rPr>
      </w:pPr>
      <w:proofErr w:type="gramStart"/>
      <w:r>
        <w:rPr>
          <w:b/>
          <w:color w:val="0092D1"/>
          <w:sz w:val="28"/>
          <w:szCs w:val="28"/>
        </w:rPr>
        <w:t>Form  E</w:t>
      </w:r>
      <w:proofErr w:type="gramEnd"/>
      <w:r>
        <w:rPr>
          <w:b/>
          <w:color w:val="0092D1"/>
          <w:sz w:val="28"/>
          <w:szCs w:val="28"/>
        </w:rPr>
        <w:t>- Manufacturer’s Authorization Form</w:t>
      </w:r>
    </w:p>
    <w:p w:rsidR="009748F2" w:rsidRDefault="009748F2">
      <w:pPr>
        <w:jc w:val="both"/>
      </w:pPr>
    </w:p>
    <w:p w:rsidR="009748F2" w:rsidRDefault="00C80091">
      <w:pPr>
        <w:jc w:val="both"/>
      </w:pPr>
      <w:r>
        <w:t xml:space="preserve">A letter issued by the manufacturer authorizing the applicant to participate in this particular RFQ must be submitted with the bid in the format provided in this Form. </w:t>
      </w:r>
    </w:p>
    <w:p w:rsidR="009748F2" w:rsidRDefault="009748F2">
      <w:pPr>
        <w:jc w:val="both"/>
      </w:pPr>
    </w:p>
    <w:p w:rsidR="009748F2" w:rsidRDefault="00C80091">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748F2" w:rsidRDefault="009748F2">
      <w:pPr>
        <w:rPr>
          <w:highlight w:val="yellow"/>
        </w:rPr>
      </w:pPr>
    </w:p>
    <w:p w:rsidR="009748F2" w:rsidRDefault="009748F2">
      <w:pPr>
        <w:jc w:val="center"/>
        <w:rPr>
          <w:b/>
        </w:rPr>
      </w:pPr>
    </w:p>
    <w:p w:rsidR="009748F2" w:rsidRDefault="00C80091">
      <w:pPr>
        <w:spacing w:after="60"/>
        <w:rPr>
          <w:rFonts w:ascii="Roboto" w:eastAsia="Roboto" w:hAnsi="Roboto" w:cs="Roboto"/>
          <w:color w:val="31708F"/>
          <w:sz w:val="27"/>
          <w:szCs w:val="27"/>
          <w:shd w:val="clear" w:color="auto" w:fill="D9EDF7"/>
        </w:rPr>
      </w:pPr>
      <w:r>
        <w:t>ITB reference no: RFQ/2021/25161</w:t>
      </w:r>
    </w:p>
    <w:p w:rsidR="009748F2" w:rsidRDefault="00C80091">
      <w:pPr>
        <w:spacing w:after="60"/>
      </w:pPr>
      <w:r>
        <w:t xml:space="preserve">Name of Bidder: </w:t>
      </w:r>
      <w:r>
        <w:rPr>
          <w:highlight w:val="cyan"/>
        </w:rPr>
        <w:t>[insert name of bidder]</w:t>
      </w:r>
    </w:p>
    <w:p w:rsidR="009748F2" w:rsidRDefault="00C80091">
      <w:pPr>
        <w:spacing w:after="60"/>
      </w:pPr>
      <w:r>
        <w:t xml:space="preserve">Date: </w:t>
      </w:r>
      <w:r>
        <w:rPr>
          <w:highlight w:val="cyan"/>
        </w:rPr>
        <w:t>[insert submission date]</w:t>
      </w:r>
    </w:p>
    <w:p w:rsidR="009748F2" w:rsidRDefault="009748F2"/>
    <w:p w:rsidR="009748F2" w:rsidRDefault="00C80091">
      <w:r>
        <w:t xml:space="preserve">To: UNOPS </w:t>
      </w:r>
    </w:p>
    <w:p w:rsidR="009748F2" w:rsidRDefault="009748F2">
      <w:pPr>
        <w:jc w:val="center"/>
        <w:rPr>
          <w:b/>
          <w:i/>
        </w:rPr>
      </w:pPr>
    </w:p>
    <w:p w:rsidR="009748F2" w:rsidRDefault="00C80091">
      <w:pPr>
        <w:jc w:val="center"/>
        <w:rPr>
          <w:b/>
        </w:rPr>
      </w:pPr>
      <w:r>
        <w:rPr>
          <w:b/>
        </w:rPr>
        <w:t>WHEREAS</w:t>
      </w:r>
    </w:p>
    <w:p w:rsidR="009748F2" w:rsidRDefault="009748F2">
      <w:pPr>
        <w:jc w:val="center"/>
        <w:rPr>
          <w:b/>
        </w:rPr>
      </w:pPr>
    </w:p>
    <w:p w:rsidR="009748F2" w:rsidRDefault="009748F2">
      <w:pPr>
        <w:jc w:val="center"/>
        <w:rPr>
          <w:b/>
        </w:rPr>
      </w:pPr>
    </w:p>
    <w:p w:rsidR="009748F2" w:rsidRDefault="00C80091">
      <w:pPr>
        <w:jc w:val="both"/>
      </w:pPr>
      <w:r>
        <w:t xml:space="preserve">We </w:t>
      </w:r>
      <w:r>
        <w:rPr>
          <w:b/>
          <w:i/>
          <w:highlight w:val="cyan"/>
        </w:rPr>
        <w:t>[insert complete name of manufacturer</w:t>
      </w:r>
      <w:r>
        <w:t xml:space="preserve">], who are official manufacturers of </w:t>
      </w:r>
      <w:r>
        <w:rPr>
          <w:highlight w:val="cyan"/>
        </w:rPr>
        <w:t>[</w:t>
      </w:r>
      <w:r>
        <w:rPr>
          <w:b/>
          <w:i/>
          <w:highlight w:val="cyan"/>
        </w:rPr>
        <w:t>insert type of goods manufactured]</w:t>
      </w:r>
      <w:r>
        <w:rPr>
          <w:b/>
          <w:i/>
        </w:rPr>
        <w:t>,</w:t>
      </w:r>
      <w:r>
        <w:t xml:space="preserve"> having factories at </w:t>
      </w:r>
      <w:r>
        <w:rPr>
          <w:b/>
          <w:i/>
          <w:highlight w:val="cyan"/>
        </w:rPr>
        <w:t>[insert full address of manufacturer’s factories</w:t>
      </w:r>
      <w:r>
        <w:t xml:space="preserve">], do hereby authorize </w:t>
      </w:r>
      <w:r>
        <w:rPr>
          <w:b/>
          <w:i/>
          <w:highlight w:val="cyan"/>
        </w:rPr>
        <w:t>[insert complete name of bidder</w:t>
      </w:r>
      <w:r>
        <w:rPr>
          <w:b/>
          <w:i/>
        </w:rPr>
        <w:t>]</w:t>
      </w:r>
      <w:r>
        <w:t xml:space="preserve"> to submit a quotation for the purpose of which is to provide the following goods, manufactured by us </w:t>
      </w:r>
      <w:r>
        <w:rPr>
          <w:b/>
          <w:i/>
        </w:rPr>
        <w:t>[</w:t>
      </w:r>
      <w:r>
        <w:rPr>
          <w:b/>
          <w:i/>
          <w:highlight w:val="cyan"/>
        </w:rPr>
        <w:t>insert name and or brief description of the goods]</w:t>
      </w:r>
      <w:r>
        <w:rPr>
          <w:highlight w:val="cyan"/>
        </w:rPr>
        <w:t>,</w:t>
      </w:r>
      <w:r>
        <w:t xml:space="preserve"> and to subsequently negotiate and sign the contract.</w:t>
      </w:r>
    </w:p>
    <w:p w:rsidR="009748F2" w:rsidRDefault="009748F2"/>
    <w:p w:rsidR="009748F2" w:rsidRDefault="00C80091">
      <w:pPr>
        <w:jc w:val="both"/>
      </w:pPr>
      <w:r>
        <w:t>We hereby extend our full guarantee and warranty in accordance with Clause 4.5 of the General Conditions of Contract for the provision of Goods, with respect to the goods offered by the above firm.</w:t>
      </w:r>
    </w:p>
    <w:p w:rsidR="009748F2" w:rsidRDefault="009748F2"/>
    <w:p w:rsidR="009748F2" w:rsidRDefault="00C80091">
      <w:r>
        <w:t xml:space="preserve">Signed: </w:t>
      </w:r>
      <w:r>
        <w:rPr>
          <w:highlight w:val="cyan"/>
        </w:rPr>
        <w:t>[</w:t>
      </w:r>
      <w:r>
        <w:rPr>
          <w:b/>
          <w:i/>
          <w:highlight w:val="cyan"/>
        </w:rPr>
        <w:t>insert signature(s) of authorized representative(s) of the manufacturer]</w:t>
      </w:r>
      <w:r>
        <w:t xml:space="preserve"> </w:t>
      </w:r>
    </w:p>
    <w:p w:rsidR="009748F2" w:rsidRDefault="009748F2">
      <w:pPr>
        <w:rPr>
          <w:b/>
        </w:rPr>
      </w:pPr>
    </w:p>
    <w:p w:rsidR="009748F2" w:rsidRDefault="009748F2">
      <w:pPr>
        <w:rPr>
          <w:b/>
        </w:rPr>
      </w:pPr>
    </w:p>
    <w:p w:rsidR="009748F2" w:rsidRDefault="00C80091">
      <w:r>
        <w:t>Name</w:t>
      </w:r>
      <w:r>
        <w:rPr>
          <w:b/>
          <w:i/>
        </w:rPr>
        <w:t>: [</w:t>
      </w:r>
      <w:r>
        <w:rPr>
          <w:b/>
          <w:i/>
          <w:highlight w:val="cyan"/>
        </w:rPr>
        <w:t>insert complete name(s) of authorized representative(s) of the manufacturer]</w:t>
      </w:r>
      <w:r>
        <w:tab/>
      </w:r>
    </w:p>
    <w:p w:rsidR="009748F2" w:rsidRDefault="009748F2"/>
    <w:p w:rsidR="009748F2" w:rsidRDefault="00C80091">
      <w:pPr>
        <w:rPr>
          <w:b/>
          <w:u w:val="single"/>
        </w:rPr>
      </w:pPr>
      <w:r>
        <w:t xml:space="preserve">Title: </w:t>
      </w:r>
      <w:r>
        <w:rPr>
          <w:b/>
          <w:i/>
        </w:rPr>
        <w:t>[</w:t>
      </w:r>
      <w:r>
        <w:rPr>
          <w:b/>
          <w:i/>
          <w:highlight w:val="cyan"/>
        </w:rPr>
        <w:t>insert title]</w:t>
      </w:r>
      <w:r>
        <w:rPr>
          <w:b/>
          <w:u w:val="single"/>
        </w:rPr>
        <w:t xml:space="preserve"> </w:t>
      </w:r>
    </w:p>
    <w:p w:rsidR="009748F2" w:rsidRDefault="009748F2"/>
    <w:p w:rsidR="009748F2" w:rsidRDefault="009748F2">
      <w:pPr>
        <w:rPr>
          <w:i/>
        </w:rPr>
      </w:pPr>
    </w:p>
    <w:p w:rsidR="009748F2" w:rsidRDefault="009748F2"/>
    <w:p w:rsidR="009748F2" w:rsidRDefault="00C80091">
      <w:r>
        <w:t xml:space="preserve">Dated on ____________ day of __________________, _______ </w:t>
      </w:r>
      <w:r>
        <w:rPr>
          <w:b/>
          <w:i/>
        </w:rPr>
        <w:t>[</w:t>
      </w:r>
      <w:r>
        <w:rPr>
          <w:b/>
          <w:i/>
          <w:highlight w:val="cyan"/>
        </w:rPr>
        <w:t>insert date of signing]</w:t>
      </w:r>
    </w:p>
    <w:p w:rsidR="009748F2" w:rsidRDefault="009748F2">
      <w:pPr>
        <w:rPr>
          <w:sz w:val="22"/>
          <w:szCs w:val="22"/>
        </w:rPr>
      </w:pPr>
    </w:p>
    <w:p w:rsidR="009748F2" w:rsidRDefault="009748F2">
      <w:pPr>
        <w:ind w:right="-34"/>
        <w:jc w:val="both"/>
        <w:rPr>
          <w:b/>
        </w:rPr>
      </w:pPr>
    </w:p>
    <w:p w:rsidR="009748F2" w:rsidRDefault="009748F2">
      <w:pPr>
        <w:keepNext/>
        <w:keepLines/>
        <w:pBdr>
          <w:top w:val="nil"/>
          <w:left w:val="nil"/>
          <w:bottom w:val="nil"/>
          <w:right w:val="nil"/>
          <w:between w:val="nil"/>
        </w:pBdr>
        <w:spacing w:before="120" w:after="240"/>
        <w:rPr>
          <w:color w:val="FFFFFF"/>
          <w:sz w:val="22"/>
          <w:szCs w:val="22"/>
        </w:rPr>
      </w:pPr>
    </w:p>
    <w:sectPr w:rsidR="009748F2">
      <w:headerReference w:type="default" r:id="rId9"/>
      <w:footerReference w:type="default" r:id="rId10"/>
      <w:headerReference w:type="first" r:id="rId11"/>
      <w:pgSz w:w="11907" w:h="16839"/>
      <w:pgMar w:top="630" w:right="1077" w:bottom="825" w:left="1077" w:header="540" w:footer="61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135" w:rsidRDefault="00323135">
      <w:r>
        <w:separator/>
      </w:r>
    </w:p>
  </w:endnote>
  <w:endnote w:type="continuationSeparator" w:id="0">
    <w:p w:rsidR="00323135" w:rsidRDefault="00323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8F2" w:rsidRDefault="009748F2">
    <w:pPr>
      <w:widowControl w:val="0"/>
      <w:pBdr>
        <w:top w:val="nil"/>
        <w:left w:val="nil"/>
        <w:bottom w:val="nil"/>
        <w:right w:val="nil"/>
        <w:between w:val="nil"/>
      </w:pBdr>
      <w:spacing w:line="276" w:lineRule="auto"/>
      <w:rPr>
        <w:color w:val="000000"/>
      </w:rPr>
    </w:pPr>
  </w:p>
  <w:tbl>
    <w:tblPr>
      <w:tblStyle w:val="afffff3"/>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9748F2">
      <w:tc>
        <w:tcPr>
          <w:tcW w:w="4596" w:type="dxa"/>
        </w:tcPr>
        <w:p w:rsidR="009748F2" w:rsidRDefault="00C80091">
          <w:pPr>
            <w:pBdr>
              <w:top w:val="nil"/>
              <w:left w:val="nil"/>
              <w:bottom w:val="nil"/>
              <w:right w:val="nil"/>
              <w:between w:val="nil"/>
            </w:pBdr>
            <w:tabs>
              <w:tab w:val="center" w:pos="4320"/>
              <w:tab w:val="right" w:pos="8640"/>
            </w:tabs>
            <w:rPr>
              <w:rFonts w:ascii="Arial" w:eastAsia="Arial" w:hAnsi="Arial" w:cs="Arial"/>
              <w:color w:val="000000"/>
              <w:sz w:val="18"/>
              <w:szCs w:val="18"/>
            </w:rPr>
          </w:pPr>
          <w:r>
            <w:rPr>
              <w:noProof/>
              <w:color w:val="000000"/>
              <w:sz w:val="18"/>
              <w:szCs w:val="18"/>
              <w:lang w:val="en-US"/>
            </w:rPr>
            <w:drawing>
              <wp:inline distT="0" distB="0" distL="0" distR="0">
                <wp:extent cx="844475" cy="144000"/>
                <wp:effectExtent l="0" t="0" r="0" b="0"/>
                <wp:docPr id="2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44475" cy="144000"/>
                        </a:xfrm>
                        <a:prstGeom prst="rect">
                          <a:avLst/>
                        </a:prstGeom>
                        <a:ln/>
                      </pic:spPr>
                    </pic:pic>
                  </a:graphicData>
                </a:graphic>
              </wp:inline>
            </w:drawing>
          </w:r>
        </w:p>
      </w:tc>
      <w:tc>
        <w:tcPr>
          <w:tcW w:w="5293" w:type="dxa"/>
        </w:tcPr>
        <w:p w:rsidR="009748F2" w:rsidRDefault="00C80091">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B8166D">
            <w:rPr>
              <w:noProof/>
              <w:color w:val="000000"/>
              <w:sz w:val="18"/>
              <w:szCs w:val="18"/>
            </w:rPr>
            <w:t>1</w:t>
          </w:r>
          <w:r>
            <w:rPr>
              <w:color w:val="000000"/>
              <w:sz w:val="18"/>
              <w:szCs w:val="18"/>
            </w:rPr>
            <w:fldChar w:fldCharType="end"/>
          </w:r>
        </w:p>
      </w:tc>
    </w:tr>
  </w:tbl>
  <w:p w:rsidR="009748F2" w:rsidRDefault="009748F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135" w:rsidRDefault="00323135">
      <w:r>
        <w:separator/>
      </w:r>
    </w:p>
  </w:footnote>
  <w:footnote w:type="continuationSeparator" w:id="0">
    <w:p w:rsidR="00323135" w:rsidRDefault="00323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8F2" w:rsidRDefault="00C80091">
    <w:pPr>
      <w:widowControl w:val="0"/>
      <w:pBdr>
        <w:top w:val="nil"/>
        <w:left w:val="nil"/>
        <w:bottom w:val="nil"/>
        <w:right w:val="nil"/>
        <w:between w:val="nil"/>
      </w:pBdr>
      <w:spacing w:line="276" w:lineRule="auto"/>
      <w:rPr>
        <w:color w:val="000000"/>
      </w:rPr>
    </w:pPr>
    <w:r>
      <w:rPr>
        <w:noProof/>
        <w:lang w:val="en-US"/>
      </w:rPr>
      <w:drawing>
        <wp:anchor distT="0" distB="0" distL="114300" distR="114300" simplePos="0" relativeHeight="251658240" behindDoc="0" locked="0" layoutInCell="1" hidden="0" allowOverlap="1">
          <wp:simplePos x="0" y="0"/>
          <wp:positionH relativeFrom="column">
            <wp:posOffset>30487</wp:posOffset>
          </wp:positionH>
          <wp:positionV relativeFrom="paragraph">
            <wp:posOffset>158115</wp:posOffset>
          </wp:positionV>
          <wp:extent cx="1477645" cy="21590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fffff2"/>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9748F2">
      <w:tc>
        <w:tcPr>
          <w:tcW w:w="9889" w:type="dxa"/>
        </w:tcPr>
        <w:p w:rsidR="009748F2" w:rsidRDefault="009748F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r>
  </w:tbl>
  <w:p w:rsidR="009748F2" w:rsidRDefault="009748F2">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8F2" w:rsidRDefault="00C80091">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9264" behindDoc="0" locked="0" layoutInCell="1" hidden="0" allowOverlap="1">
          <wp:simplePos x="0" y="0"/>
          <wp:positionH relativeFrom="column">
            <wp:posOffset>641350</wp:posOffset>
          </wp:positionH>
          <wp:positionV relativeFrom="paragraph">
            <wp:posOffset>251147</wp:posOffset>
          </wp:positionV>
          <wp:extent cx="2108835" cy="359410"/>
          <wp:effectExtent l="0" t="0" r="0" b="0"/>
          <wp:wrapNone/>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5333B"/>
    <w:multiLevelType w:val="multilevel"/>
    <w:tmpl w:val="36E437F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nsid w:val="3E726F33"/>
    <w:multiLevelType w:val="multilevel"/>
    <w:tmpl w:val="92B2598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DD81246"/>
    <w:multiLevelType w:val="multilevel"/>
    <w:tmpl w:val="939659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C216FD6"/>
    <w:multiLevelType w:val="multilevel"/>
    <w:tmpl w:val="745A4244"/>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1"/>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748F2"/>
    <w:rsid w:val="00323135"/>
    <w:rsid w:val="009748F2"/>
    <w:rsid w:val="00B8166D"/>
    <w:rsid w:val="00C80091"/>
    <w:rsid w:val="00CA30D9"/>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GB" w:eastAsia="en-US" w:bidi="si-L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A5"/>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
    <w:semiHidden/>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semiHidden/>
    <w:unhideWhenUsed/>
    <w:qFormat/>
    <w:rsid w:val="00226E7E"/>
    <w:pPr>
      <w:spacing w:after="280"/>
      <w:outlineLvl w:val="2"/>
    </w:pPr>
    <w:rPr>
      <w:b/>
      <w:bCs/>
      <w:sz w:val="22"/>
      <w:szCs w:val="22"/>
    </w:rPr>
  </w:style>
  <w:style w:type="paragraph" w:styleId="Heading4">
    <w:name w:val="heading 4"/>
    <w:basedOn w:val="Normal"/>
    <w:next w:val="Normal"/>
    <w:link w:val="Heading4Char"/>
    <w:uiPriority w:val="9"/>
    <w:semiHidden/>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semiHidden/>
    <w:unhideWhenUsed/>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semiHidden/>
    <w:unhideWhenUsed/>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rPr>
  </w:style>
  <w:style w:type="paragraph" w:customStyle="1" w:styleId="text">
    <w:name w:val="text"/>
    <w:rsid w:val="00286B91"/>
    <w:pPr>
      <w:widowControl w:val="0"/>
      <w:spacing w:before="240" w:line="240" w:lineRule="exact"/>
      <w:jc w:val="both"/>
    </w:pPr>
    <w:rPr>
      <w:rFonts w:cs="Times New Roman"/>
      <w:sz w:val="24"/>
      <w:lang w:val="cs-CZ"/>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a">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3">
    <w:basedOn w:val="TableNormal"/>
    <w:rPr>
      <w:rFonts w:ascii="Calibri" w:eastAsia="Calibri" w:hAnsi="Calibri" w:cs="Calibri"/>
    </w:r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GB" w:eastAsia="en-US" w:bidi="si-LK"/>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A5"/>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
    <w:semiHidden/>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semiHidden/>
    <w:unhideWhenUsed/>
    <w:qFormat/>
    <w:rsid w:val="00226E7E"/>
    <w:pPr>
      <w:spacing w:after="280"/>
      <w:outlineLvl w:val="2"/>
    </w:pPr>
    <w:rPr>
      <w:b/>
      <w:bCs/>
      <w:sz w:val="22"/>
      <w:szCs w:val="22"/>
    </w:rPr>
  </w:style>
  <w:style w:type="paragraph" w:styleId="Heading4">
    <w:name w:val="heading 4"/>
    <w:basedOn w:val="Normal"/>
    <w:next w:val="Normal"/>
    <w:link w:val="Heading4Char"/>
    <w:uiPriority w:val="9"/>
    <w:semiHidden/>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semiHidden/>
    <w:unhideWhenUsed/>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semiHidden/>
    <w:unhideWhenUsed/>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rPr>
  </w:style>
  <w:style w:type="paragraph" w:customStyle="1" w:styleId="text">
    <w:name w:val="text"/>
    <w:rsid w:val="00286B91"/>
    <w:pPr>
      <w:widowControl w:val="0"/>
      <w:spacing w:before="240" w:line="240" w:lineRule="exact"/>
      <w:jc w:val="both"/>
    </w:pPr>
    <w:rPr>
      <w:rFonts w:cs="Times New Roman"/>
      <w:sz w:val="24"/>
      <w:lang w:val="cs-CZ"/>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a">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f3">
    <w:basedOn w:val="TableNormal"/>
    <w:rPr>
      <w:rFonts w:ascii="Calibri" w:eastAsia="Calibri" w:hAnsi="Calibri" w:cs="Calibri"/>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oBo8m3f8/U/B5/tCwOOi6/pZEg==">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2139</Words>
  <Characters>12193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Mahi</cp:lastModifiedBy>
  <cp:revision>4</cp:revision>
  <dcterms:created xsi:type="dcterms:W3CDTF">2021-08-12T07:28:00Z</dcterms:created>
  <dcterms:modified xsi:type="dcterms:W3CDTF">2021-08-12T07:31:00Z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