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258C2" w14:textId="27981A3C" w:rsidR="004B2B45" w:rsidRPr="004B2B45" w:rsidRDefault="004B2B45" w:rsidP="004B2B45">
      <w:pPr>
        <w:autoSpaceDE w:val="0"/>
        <w:autoSpaceDN w:val="0"/>
        <w:adjustRightInd w:val="0"/>
        <w:spacing w:after="0" w:line="240" w:lineRule="auto"/>
        <w:rPr>
          <w:rFonts w:ascii="Arial" w:hAnsi="Arial" w:cs="Arial"/>
          <w:sz w:val="22"/>
          <w:szCs w:val="22"/>
        </w:rPr>
      </w:pPr>
      <w:r w:rsidRPr="004B2B45">
        <w:rPr>
          <w:rFonts w:ascii="Arial" w:hAnsi="Arial" w:cs="Arial"/>
          <w:noProof/>
          <w:color w:val="000000"/>
          <w:sz w:val="24"/>
          <w:szCs w:val="24"/>
        </w:rPr>
        <mc:AlternateContent>
          <mc:Choice Requires="wps">
            <w:drawing>
              <wp:anchor distT="45720" distB="45720" distL="114300" distR="114300" simplePos="0" relativeHeight="251659264" behindDoc="0" locked="0" layoutInCell="1" allowOverlap="1" wp14:anchorId="3902A096" wp14:editId="6D24C9BA">
                <wp:simplePos x="0" y="0"/>
                <wp:positionH relativeFrom="margin">
                  <wp:posOffset>-371475</wp:posOffset>
                </wp:positionH>
                <wp:positionV relativeFrom="paragraph">
                  <wp:posOffset>0</wp:posOffset>
                </wp:positionV>
                <wp:extent cx="6696075" cy="1404620"/>
                <wp:effectExtent l="0" t="0" r="9525"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1404620"/>
                        </a:xfrm>
                        <a:prstGeom prst="rect">
                          <a:avLst/>
                        </a:prstGeom>
                        <a:solidFill>
                          <a:srgbClr val="00B0F0"/>
                        </a:solidFill>
                        <a:ln w="9525">
                          <a:noFill/>
                          <a:miter lim="800000"/>
                          <a:headEnd/>
                          <a:tailEnd/>
                        </a:ln>
                      </wps:spPr>
                      <wps:txbx>
                        <w:txbxContent>
                          <w:p w14:paraId="3058B7EA" w14:textId="77777777" w:rsidR="004B2B45" w:rsidRPr="00964BBE" w:rsidRDefault="004B2B45" w:rsidP="004B2B45">
                            <w:pPr>
                              <w:autoSpaceDE w:val="0"/>
                              <w:autoSpaceDN w:val="0"/>
                              <w:adjustRightInd w:val="0"/>
                              <w:spacing w:after="0" w:line="240" w:lineRule="auto"/>
                              <w:jc w:val="center"/>
                              <w:rPr>
                                <w:rFonts w:ascii="Arial" w:hAnsi="Arial" w:cs="Arial"/>
                                <w:b/>
                                <w:bCs/>
                                <w:color w:val="FFFFFF" w:themeColor="background1"/>
                                <w:sz w:val="24"/>
                                <w:szCs w:val="24"/>
                              </w:rPr>
                            </w:pPr>
                            <w:r w:rsidRPr="004B2B45">
                              <w:rPr>
                                <w:rFonts w:ascii="Arial" w:hAnsi="Arial" w:cs="Arial"/>
                                <w:b/>
                                <w:bCs/>
                                <w:color w:val="FFFFFF" w:themeColor="background1"/>
                                <w:sz w:val="24"/>
                                <w:szCs w:val="24"/>
                              </w:rPr>
                              <w:t>UNITED NATIONS CHILDREN’S FUND (UNICEF)</w:t>
                            </w:r>
                          </w:p>
                          <w:p w14:paraId="56945F67" w14:textId="77777777" w:rsidR="004B2B45" w:rsidRPr="004B2B45" w:rsidRDefault="004B2B45" w:rsidP="004B2B45">
                            <w:pPr>
                              <w:autoSpaceDE w:val="0"/>
                              <w:autoSpaceDN w:val="0"/>
                              <w:adjustRightInd w:val="0"/>
                              <w:spacing w:after="0" w:line="240" w:lineRule="auto"/>
                              <w:jc w:val="center"/>
                              <w:rPr>
                                <w:rFonts w:ascii="Arial" w:hAnsi="Arial" w:cs="Arial"/>
                                <w:color w:val="FFFFFF" w:themeColor="background1"/>
                                <w:sz w:val="24"/>
                                <w:szCs w:val="24"/>
                              </w:rPr>
                            </w:pPr>
                          </w:p>
                          <w:p w14:paraId="151CD2A1" w14:textId="1C9BB159" w:rsidR="004B2B45" w:rsidRDefault="004B2B45" w:rsidP="004B2B45">
                            <w:pPr>
                              <w:autoSpaceDE w:val="0"/>
                              <w:autoSpaceDN w:val="0"/>
                              <w:adjustRightInd w:val="0"/>
                              <w:spacing w:after="0" w:line="240" w:lineRule="auto"/>
                              <w:jc w:val="center"/>
                              <w:rPr>
                                <w:rFonts w:ascii="Arial" w:hAnsi="Arial" w:cs="Arial"/>
                                <w:b/>
                                <w:bCs/>
                                <w:color w:val="FFFFFF" w:themeColor="background1"/>
                                <w:sz w:val="24"/>
                                <w:szCs w:val="24"/>
                              </w:rPr>
                            </w:pPr>
                            <w:r w:rsidRPr="004B2B45">
                              <w:rPr>
                                <w:rFonts w:ascii="Arial" w:hAnsi="Arial" w:cs="Arial"/>
                                <w:b/>
                                <w:bCs/>
                                <w:color w:val="FFFFFF" w:themeColor="background1"/>
                                <w:sz w:val="24"/>
                                <w:szCs w:val="24"/>
                              </w:rPr>
                              <w:t>CALL FOR INSTITUTIONAL EXPRESSIONS OF INTEREST</w:t>
                            </w:r>
                            <w:r w:rsidR="00895E48">
                              <w:rPr>
                                <w:rFonts w:ascii="Arial" w:hAnsi="Arial" w:cs="Arial"/>
                                <w:b/>
                                <w:bCs/>
                                <w:color w:val="FFFFFF" w:themeColor="background1"/>
                                <w:sz w:val="24"/>
                                <w:szCs w:val="24"/>
                              </w:rPr>
                              <w:t xml:space="preserve"> (EOI)</w:t>
                            </w:r>
                          </w:p>
                          <w:p w14:paraId="1BEF7572" w14:textId="77777777" w:rsidR="00BD58B3" w:rsidRPr="00287E12" w:rsidRDefault="00BD58B3" w:rsidP="004B2B45">
                            <w:pPr>
                              <w:autoSpaceDE w:val="0"/>
                              <w:autoSpaceDN w:val="0"/>
                              <w:adjustRightInd w:val="0"/>
                              <w:spacing w:after="0" w:line="240" w:lineRule="auto"/>
                              <w:jc w:val="center"/>
                              <w:rPr>
                                <w:rFonts w:ascii="Arial" w:hAnsi="Arial" w:cs="Arial"/>
                                <w:b/>
                                <w:bCs/>
                                <w:color w:val="FFFFFF" w:themeColor="background1"/>
                                <w:sz w:val="28"/>
                                <w:szCs w:val="28"/>
                              </w:rPr>
                            </w:pPr>
                          </w:p>
                          <w:p w14:paraId="2AE82A6E" w14:textId="43D46A91" w:rsidR="00D359B0" w:rsidRPr="00287E12" w:rsidRDefault="009B5729" w:rsidP="009B5729">
                            <w:pPr>
                              <w:autoSpaceDE w:val="0"/>
                              <w:autoSpaceDN w:val="0"/>
                              <w:adjustRightInd w:val="0"/>
                              <w:spacing w:after="0" w:line="240" w:lineRule="auto"/>
                              <w:jc w:val="center"/>
                              <w:rPr>
                                <w:rFonts w:ascii="Arial" w:hAnsi="Arial" w:cs="Arial"/>
                                <w:b/>
                                <w:bCs/>
                                <w:i/>
                                <w:color w:val="FFFFFF" w:themeColor="background1"/>
                                <w:sz w:val="28"/>
                                <w:szCs w:val="28"/>
                              </w:rPr>
                            </w:pPr>
                            <w:r w:rsidRPr="00287E12">
                              <w:rPr>
                                <w:rFonts w:ascii="Arial" w:hAnsi="Arial" w:cs="Arial"/>
                                <w:b/>
                                <w:bCs/>
                                <w:color w:val="FFFFFF" w:themeColor="background1"/>
                                <w:sz w:val="24"/>
                                <w:szCs w:val="24"/>
                              </w:rPr>
                              <w:t>Strengthening the Provision of Assistive Technology in five Countries in the Eastern and Southern Africa Region (ESAR)</w:t>
                            </w:r>
                            <w:del w:id="0" w:author="Jasmina Acimovic" w:date="2021-07-29T11:11:00Z">
                              <w:r w:rsidRPr="00287E12" w:rsidDel="00D418DD">
                                <w:rPr>
                                  <w:rFonts w:ascii="Arial" w:hAnsi="Arial" w:cs="Arial"/>
                                  <w:b/>
                                  <w:bCs/>
                                  <w:color w:val="FFFFFF" w:themeColor="background1"/>
                                  <w:sz w:val="24"/>
                                  <w:szCs w:val="24"/>
                                </w:rPr>
                                <w:delText>’</w:delText>
                              </w:r>
                            </w:del>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02A096" id="_x0000_t202" coordsize="21600,21600" o:spt="202" path="m,l,21600r21600,l21600,xe">
                <v:stroke joinstyle="miter"/>
                <v:path gradientshapeok="t" o:connecttype="rect"/>
              </v:shapetype>
              <v:shape id="Text Box 2" o:spid="_x0000_s1026" type="#_x0000_t202" style="position:absolute;margin-left:-29.25pt;margin-top:0;width:527.2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" fillcolor="#00b0f0" stroked="f">
                <v:textbox style="mso-fit-shape-to-text:t">
                  <w:txbxContent>
                    <w:p w14:paraId="3058B7EA" w14:textId="77777777" w:rsidR="004B2B45" w:rsidRPr="00964BBE" w:rsidRDefault="004B2B45" w:rsidP="004B2B45">
                      <w:pPr>
                        <w:autoSpaceDE w:val="0"/>
                        <w:autoSpaceDN w:val="0"/>
                        <w:adjustRightInd w:val="0"/>
                        <w:spacing w:after="0" w:line="240" w:lineRule="auto"/>
                        <w:jc w:val="center"/>
                        <w:rPr>
                          <w:rFonts w:ascii="Arial" w:hAnsi="Arial" w:cs="Arial"/>
                          <w:b/>
                          <w:bCs/>
                          <w:color w:val="FFFFFF" w:themeColor="background1"/>
                          <w:sz w:val="24"/>
                          <w:szCs w:val="24"/>
                        </w:rPr>
                      </w:pPr>
                      <w:r w:rsidRPr="004B2B45">
                        <w:rPr>
                          <w:rFonts w:ascii="Arial" w:hAnsi="Arial" w:cs="Arial"/>
                          <w:b/>
                          <w:bCs/>
                          <w:color w:val="FFFFFF" w:themeColor="background1"/>
                          <w:sz w:val="24"/>
                          <w:szCs w:val="24"/>
                        </w:rPr>
                        <w:t>UNITED NATIONS CHILDREN’S FUND (UNICEF)</w:t>
                      </w:r>
                    </w:p>
                    <w:p w14:paraId="56945F67" w14:textId="77777777" w:rsidR="004B2B45" w:rsidRPr="004B2B45" w:rsidRDefault="004B2B45" w:rsidP="004B2B45">
                      <w:pPr>
                        <w:autoSpaceDE w:val="0"/>
                        <w:autoSpaceDN w:val="0"/>
                        <w:adjustRightInd w:val="0"/>
                        <w:spacing w:after="0" w:line="240" w:lineRule="auto"/>
                        <w:jc w:val="center"/>
                        <w:rPr>
                          <w:rFonts w:ascii="Arial" w:hAnsi="Arial" w:cs="Arial"/>
                          <w:color w:val="FFFFFF" w:themeColor="background1"/>
                          <w:sz w:val="24"/>
                          <w:szCs w:val="24"/>
                        </w:rPr>
                      </w:pPr>
                    </w:p>
                    <w:p w14:paraId="151CD2A1" w14:textId="1C9BB159" w:rsidR="004B2B45" w:rsidRDefault="004B2B45" w:rsidP="004B2B45">
                      <w:pPr>
                        <w:autoSpaceDE w:val="0"/>
                        <w:autoSpaceDN w:val="0"/>
                        <w:adjustRightInd w:val="0"/>
                        <w:spacing w:after="0" w:line="240" w:lineRule="auto"/>
                        <w:jc w:val="center"/>
                        <w:rPr>
                          <w:rFonts w:ascii="Arial" w:hAnsi="Arial" w:cs="Arial"/>
                          <w:b/>
                          <w:bCs/>
                          <w:color w:val="FFFFFF" w:themeColor="background1"/>
                          <w:sz w:val="24"/>
                          <w:szCs w:val="24"/>
                        </w:rPr>
                      </w:pPr>
                      <w:r w:rsidRPr="004B2B45">
                        <w:rPr>
                          <w:rFonts w:ascii="Arial" w:hAnsi="Arial" w:cs="Arial"/>
                          <w:b/>
                          <w:bCs/>
                          <w:color w:val="FFFFFF" w:themeColor="background1"/>
                          <w:sz w:val="24"/>
                          <w:szCs w:val="24"/>
                        </w:rPr>
                        <w:t>CALL FOR INSTITUTIONAL EXPRESSIONS OF INTEREST</w:t>
                      </w:r>
                      <w:r w:rsidR="00895E48">
                        <w:rPr>
                          <w:rFonts w:ascii="Arial" w:hAnsi="Arial" w:cs="Arial"/>
                          <w:b/>
                          <w:bCs/>
                          <w:color w:val="FFFFFF" w:themeColor="background1"/>
                          <w:sz w:val="24"/>
                          <w:szCs w:val="24"/>
                        </w:rPr>
                        <w:t xml:space="preserve"> (EOI)</w:t>
                      </w:r>
                    </w:p>
                    <w:p w14:paraId="1BEF7572" w14:textId="77777777" w:rsidR="00BD58B3" w:rsidRPr="00287E12" w:rsidRDefault="00BD58B3" w:rsidP="004B2B45">
                      <w:pPr>
                        <w:autoSpaceDE w:val="0"/>
                        <w:autoSpaceDN w:val="0"/>
                        <w:adjustRightInd w:val="0"/>
                        <w:spacing w:after="0" w:line="240" w:lineRule="auto"/>
                        <w:jc w:val="center"/>
                        <w:rPr>
                          <w:rFonts w:ascii="Arial" w:hAnsi="Arial" w:cs="Arial"/>
                          <w:b/>
                          <w:bCs/>
                          <w:color w:val="FFFFFF" w:themeColor="background1"/>
                          <w:sz w:val="28"/>
                          <w:szCs w:val="28"/>
                        </w:rPr>
                      </w:pPr>
                    </w:p>
                    <w:p w14:paraId="2AE82A6E" w14:textId="43D46A91" w:rsidR="00D359B0" w:rsidRPr="00287E12" w:rsidRDefault="009B5729" w:rsidP="009B5729">
                      <w:pPr>
                        <w:autoSpaceDE w:val="0"/>
                        <w:autoSpaceDN w:val="0"/>
                        <w:adjustRightInd w:val="0"/>
                        <w:spacing w:after="0" w:line="240" w:lineRule="auto"/>
                        <w:jc w:val="center"/>
                        <w:rPr>
                          <w:rFonts w:ascii="Arial" w:hAnsi="Arial" w:cs="Arial"/>
                          <w:b/>
                          <w:bCs/>
                          <w:i/>
                          <w:color w:val="FFFFFF" w:themeColor="background1"/>
                          <w:sz w:val="28"/>
                          <w:szCs w:val="28"/>
                        </w:rPr>
                      </w:pPr>
                      <w:r w:rsidRPr="00287E12">
                        <w:rPr>
                          <w:rFonts w:ascii="Arial" w:hAnsi="Arial" w:cs="Arial"/>
                          <w:b/>
                          <w:bCs/>
                          <w:color w:val="FFFFFF" w:themeColor="background1"/>
                          <w:sz w:val="24"/>
                          <w:szCs w:val="24"/>
                        </w:rPr>
                        <w:t>Strengthening the Provision of Assistive Technology in five Countries in the Eastern and Southern Africa Region (ESAR)</w:t>
                      </w:r>
                      <w:del w:id="1" w:author="Jasmina Acimovic" w:date="2021-07-29T11:11:00Z">
                        <w:r w:rsidRPr="00287E12" w:rsidDel="00D418DD">
                          <w:rPr>
                            <w:rFonts w:ascii="Arial" w:hAnsi="Arial" w:cs="Arial"/>
                            <w:b/>
                            <w:bCs/>
                            <w:color w:val="FFFFFF" w:themeColor="background1"/>
                            <w:sz w:val="24"/>
                            <w:szCs w:val="24"/>
                          </w:rPr>
                          <w:delText>’</w:delText>
                        </w:r>
                      </w:del>
                    </w:p>
                  </w:txbxContent>
                </v:textbox>
                <w10:wrap type="square" anchorx="margin"/>
              </v:shape>
            </w:pict>
          </mc:Fallback>
        </mc:AlternateContent>
      </w:r>
    </w:p>
    <w:p w14:paraId="0EB3C1ED" w14:textId="4578A5D0" w:rsidR="004B2B45" w:rsidRPr="004B2B45" w:rsidRDefault="004B2B45" w:rsidP="003C777F">
      <w:pPr>
        <w:autoSpaceDE w:val="0"/>
        <w:autoSpaceDN w:val="0"/>
        <w:adjustRightInd w:val="0"/>
        <w:spacing w:after="0" w:line="240" w:lineRule="auto"/>
        <w:rPr>
          <w:rFonts w:ascii="Arial" w:hAnsi="Arial" w:cs="Arial"/>
          <w:sz w:val="22"/>
          <w:szCs w:val="22"/>
        </w:rPr>
      </w:pPr>
      <w:r w:rsidRPr="004B2B45">
        <w:rPr>
          <w:rFonts w:ascii="Arial" w:hAnsi="Arial" w:cs="Arial"/>
          <w:b/>
          <w:bCs/>
          <w:sz w:val="22"/>
          <w:szCs w:val="22"/>
        </w:rPr>
        <w:t xml:space="preserve">Date of the EOI: </w:t>
      </w:r>
      <w:r w:rsidR="00054CBD">
        <w:rPr>
          <w:rFonts w:ascii="Arial" w:hAnsi="Arial" w:cs="Arial"/>
          <w:b/>
          <w:bCs/>
          <w:sz w:val="22"/>
          <w:szCs w:val="22"/>
        </w:rPr>
        <w:t>30 July 2021</w:t>
      </w:r>
    </w:p>
    <w:p w14:paraId="65D1C1A8" w14:textId="3118EDF2" w:rsidR="004B2B45" w:rsidRPr="00EE4FAC" w:rsidRDefault="004B2B45" w:rsidP="004B2B45">
      <w:pPr>
        <w:autoSpaceDE w:val="0"/>
        <w:autoSpaceDN w:val="0"/>
        <w:adjustRightInd w:val="0"/>
        <w:spacing w:after="0" w:line="240" w:lineRule="auto"/>
        <w:rPr>
          <w:rFonts w:ascii="Arial" w:hAnsi="Arial" w:cs="Arial"/>
          <w:b/>
          <w:bCs/>
          <w:sz w:val="18"/>
          <w:szCs w:val="18"/>
        </w:rPr>
      </w:pPr>
      <w:r w:rsidRPr="004B2B45">
        <w:rPr>
          <w:rFonts w:ascii="Arial" w:hAnsi="Arial" w:cs="Arial"/>
          <w:b/>
          <w:bCs/>
          <w:sz w:val="22"/>
          <w:szCs w:val="22"/>
        </w:rPr>
        <w:t xml:space="preserve">Closing Date of the EOI: </w:t>
      </w:r>
      <w:r w:rsidR="009221B9">
        <w:rPr>
          <w:rFonts w:ascii="Arial" w:hAnsi="Arial" w:cs="Arial"/>
          <w:b/>
          <w:bCs/>
          <w:sz w:val="22"/>
          <w:szCs w:val="22"/>
        </w:rPr>
        <w:t>1</w:t>
      </w:r>
      <w:r w:rsidR="00B621D9">
        <w:rPr>
          <w:rFonts w:ascii="Arial" w:hAnsi="Arial" w:cs="Arial"/>
          <w:b/>
          <w:bCs/>
          <w:sz w:val="22"/>
          <w:szCs w:val="22"/>
        </w:rPr>
        <w:t>2</w:t>
      </w:r>
      <w:r w:rsidR="009221B9">
        <w:rPr>
          <w:rFonts w:ascii="Arial" w:hAnsi="Arial" w:cs="Arial"/>
          <w:b/>
          <w:bCs/>
          <w:sz w:val="22"/>
          <w:szCs w:val="22"/>
        </w:rPr>
        <w:t xml:space="preserve"> August 2021</w:t>
      </w:r>
      <w:r w:rsidRPr="004B2B45">
        <w:rPr>
          <w:rFonts w:ascii="Arial" w:hAnsi="Arial" w:cs="Arial"/>
          <w:b/>
          <w:bCs/>
          <w:noProof/>
          <w:sz w:val="18"/>
          <w:szCs w:val="18"/>
        </w:rPr>
        <mc:AlternateContent>
          <mc:Choice Requires="wps">
            <w:drawing>
              <wp:anchor distT="45720" distB="45720" distL="114300" distR="114300" simplePos="0" relativeHeight="251661312" behindDoc="0" locked="0" layoutInCell="1" allowOverlap="1" wp14:anchorId="498B078F" wp14:editId="2725D7A4">
                <wp:simplePos x="0" y="0"/>
                <wp:positionH relativeFrom="margin">
                  <wp:align>left</wp:align>
                </wp:positionH>
                <wp:positionV relativeFrom="paragraph">
                  <wp:posOffset>255270</wp:posOffset>
                </wp:positionV>
                <wp:extent cx="6164580" cy="327660"/>
                <wp:effectExtent l="0" t="0" r="762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327660"/>
                        </a:xfrm>
                        <a:prstGeom prst="rect">
                          <a:avLst/>
                        </a:prstGeom>
                        <a:solidFill>
                          <a:srgbClr val="00B0F0"/>
                        </a:solidFill>
                        <a:ln w="9525">
                          <a:noFill/>
                          <a:miter lim="800000"/>
                          <a:headEnd/>
                          <a:tailEnd/>
                        </a:ln>
                      </wps:spPr>
                      <wps:txbx>
                        <w:txbxContent>
                          <w:p w14:paraId="2FD89D07" w14:textId="77777777" w:rsidR="004B2B45" w:rsidRPr="00926709" w:rsidRDefault="00926709" w:rsidP="00926709">
                            <w:pPr>
                              <w:autoSpaceDE w:val="0"/>
                              <w:autoSpaceDN w:val="0"/>
                              <w:adjustRightInd w:val="0"/>
                              <w:spacing w:after="0" w:line="240" w:lineRule="auto"/>
                              <w:rPr>
                                <w:color w:val="FFFFFF" w:themeColor="background1"/>
                              </w:rPr>
                            </w:pPr>
                            <w:r>
                              <w:rPr>
                                <w:rFonts w:ascii="Arial" w:hAnsi="Arial" w:cs="Arial"/>
                                <w:b/>
                                <w:bCs/>
                                <w:color w:val="FFFFFF" w:themeColor="background1"/>
                              </w:rPr>
                              <w:t>1.</w:t>
                            </w:r>
                            <w:r w:rsidR="004B2B45" w:rsidRPr="00926709">
                              <w:rPr>
                                <w:rFonts w:ascii="Arial" w:hAnsi="Arial" w:cs="Arial"/>
                                <w:b/>
                                <w:bCs/>
                                <w:color w:val="FFFFFF" w:themeColor="background1"/>
                              </w:rPr>
                              <w:t xml:space="preserve"> PURPOSE </w:t>
                            </w:r>
                            <w:r w:rsidRPr="00926709">
                              <w:rPr>
                                <w:rFonts w:ascii="Arial" w:hAnsi="Arial" w:cs="Arial"/>
                                <w:b/>
                                <w:bCs/>
                                <w:color w:val="FFFFFF" w:themeColor="background1"/>
                              </w:rPr>
                              <w:t>OF EXPRESSION OF INTEREST (EOI)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8B078F" id="_x0000_s1027" type="#_x0000_t202" style="position:absolute;margin-left:0;margin-top:20.1pt;width:485.4pt;height:25.8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" fillcolor="#00b0f0" stroked="f">
                <v:textbox>
                  <w:txbxContent>
                    <w:p w14:paraId="2FD89D07" w14:textId="77777777" w:rsidR="004B2B45" w:rsidRPr="00926709" w:rsidRDefault="00926709" w:rsidP="00926709">
                      <w:pPr>
                        <w:autoSpaceDE w:val="0"/>
                        <w:autoSpaceDN w:val="0"/>
                        <w:adjustRightInd w:val="0"/>
                        <w:spacing w:after="0" w:line="240" w:lineRule="auto"/>
                        <w:rPr>
                          <w:color w:val="FFFFFF" w:themeColor="background1"/>
                        </w:rPr>
                      </w:pPr>
                      <w:r>
                        <w:rPr>
                          <w:rFonts w:ascii="Arial" w:hAnsi="Arial" w:cs="Arial"/>
                          <w:b/>
                          <w:bCs/>
                          <w:color w:val="FFFFFF" w:themeColor="background1"/>
                        </w:rPr>
                        <w:t>1.</w:t>
                      </w:r>
                      <w:r w:rsidR="004B2B45" w:rsidRPr="00926709">
                        <w:rPr>
                          <w:rFonts w:ascii="Arial" w:hAnsi="Arial" w:cs="Arial"/>
                          <w:b/>
                          <w:bCs/>
                          <w:color w:val="FFFFFF" w:themeColor="background1"/>
                        </w:rPr>
                        <w:t xml:space="preserve"> PURPOSE </w:t>
                      </w:r>
                      <w:r w:rsidRPr="00926709">
                        <w:rPr>
                          <w:rFonts w:ascii="Arial" w:hAnsi="Arial" w:cs="Arial"/>
                          <w:b/>
                          <w:bCs/>
                          <w:color w:val="FFFFFF" w:themeColor="background1"/>
                        </w:rPr>
                        <w:t>OF EXPRESSION OF INTEREST (EOI)</w:t>
                      </w:r>
                    </w:p>
                  </w:txbxContent>
                </v:textbox>
                <w10:wrap type="square" anchorx="margin"/>
              </v:shape>
            </w:pict>
          </mc:Fallback>
        </mc:AlternateContent>
      </w:r>
      <w:r w:rsidR="00EE4FAC">
        <w:rPr>
          <w:rFonts w:ascii="Arial" w:hAnsi="Arial" w:cs="Arial"/>
          <w:b/>
          <w:bCs/>
          <w:sz w:val="22"/>
          <w:szCs w:val="22"/>
        </w:rPr>
        <w:t xml:space="preserve"> </w:t>
      </w:r>
      <w:r w:rsidR="00EE4FAC" w:rsidRPr="00EE4FAC">
        <w:rPr>
          <w:rFonts w:ascii="Arial" w:hAnsi="Arial" w:cs="Arial"/>
          <w:b/>
          <w:bCs/>
          <w:sz w:val="22"/>
          <w:szCs w:val="22"/>
        </w:rPr>
        <w:t xml:space="preserve">before or by </w:t>
      </w:r>
      <w:r w:rsidR="00EE4FAC" w:rsidRPr="009B5729">
        <w:rPr>
          <w:rFonts w:ascii="Arial" w:hAnsi="Arial" w:cs="Arial"/>
          <w:b/>
          <w:bCs/>
          <w:sz w:val="22"/>
          <w:szCs w:val="22"/>
        </w:rPr>
        <w:t>23:59 N</w:t>
      </w:r>
      <w:r w:rsidR="002A378E">
        <w:rPr>
          <w:rFonts w:ascii="Arial" w:hAnsi="Arial" w:cs="Arial"/>
          <w:b/>
          <w:bCs/>
          <w:sz w:val="22"/>
          <w:szCs w:val="22"/>
        </w:rPr>
        <w:t xml:space="preserve">ew </w:t>
      </w:r>
      <w:r w:rsidR="00EE4FAC" w:rsidRPr="009B5729">
        <w:rPr>
          <w:rFonts w:ascii="Arial" w:hAnsi="Arial" w:cs="Arial"/>
          <w:b/>
          <w:bCs/>
          <w:sz w:val="22"/>
          <w:szCs w:val="22"/>
        </w:rPr>
        <w:t>Y</w:t>
      </w:r>
      <w:r w:rsidR="002A378E">
        <w:rPr>
          <w:rFonts w:ascii="Arial" w:hAnsi="Arial" w:cs="Arial"/>
          <w:b/>
          <w:bCs/>
          <w:sz w:val="22"/>
          <w:szCs w:val="22"/>
        </w:rPr>
        <w:t>ork</w:t>
      </w:r>
      <w:r w:rsidR="00EE4FAC" w:rsidRPr="009B5729">
        <w:rPr>
          <w:rFonts w:ascii="Arial" w:hAnsi="Arial" w:cs="Arial"/>
          <w:b/>
          <w:bCs/>
          <w:sz w:val="22"/>
          <w:szCs w:val="22"/>
        </w:rPr>
        <w:t xml:space="preserve"> time</w:t>
      </w:r>
    </w:p>
    <w:p w14:paraId="380E8314" w14:textId="77777777" w:rsidR="00870227" w:rsidRDefault="00AE0F4F" w:rsidP="00112D66">
      <w:pPr>
        <w:autoSpaceDE w:val="0"/>
        <w:autoSpaceDN w:val="0"/>
        <w:adjustRightInd w:val="0"/>
        <w:spacing w:after="0" w:line="276" w:lineRule="auto"/>
        <w:jc w:val="both"/>
        <w:rPr>
          <w:rFonts w:ascii="Arial" w:hAnsi="Arial" w:cs="Arial"/>
          <w:sz w:val="22"/>
          <w:szCs w:val="20"/>
        </w:rPr>
      </w:pPr>
      <w:r w:rsidRPr="008E393F">
        <w:rPr>
          <w:rFonts w:ascii="Arial" w:hAnsi="Arial" w:cs="Arial"/>
          <w:sz w:val="22"/>
          <w:szCs w:val="20"/>
        </w:rPr>
        <w:t>UNICEF’s</w:t>
      </w:r>
      <w:r w:rsidR="00926709" w:rsidRPr="008E393F">
        <w:rPr>
          <w:rFonts w:ascii="Arial" w:hAnsi="Arial" w:cs="Arial"/>
          <w:sz w:val="22"/>
          <w:szCs w:val="20"/>
        </w:rPr>
        <w:t xml:space="preserve"> </w:t>
      </w:r>
      <w:r w:rsidR="009221B9">
        <w:rPr>
          <w:rFonts w:ascii="Arial" w:hAnsi="Arial" w:cs="Arial"/>
          <w:sz w:val="22"/>
          <w:szCs w:val="20"/>
        </w:rPr>
        <w:t>Disability Unit</w:t>
      </w:r>
      <w:r w:rsidR="00926709" w:rsidRPr="008E393F">
        <w:rPr>
          <w:rFonts w:ascii="Arial" w:hAnsi="Arial" w:cs="Arial"/>
          <w:sz w:val="22"/>
          <w:szCs w:val="20"/>
        </w:rPr>
        <w:t xml:space="preserve"> </w:t>
      </w:r>
      <w:r w:rsidRPr="008E393F">
        <w:rPr>
          <w:rFonts w:ascii="Arial" w:hAnsi="Arial" w:cs="Arial"/>
          <w:sz w:val="22"/>
          <w:szCs w:val="20"/>
        </w:rPr>
        <w:t>is seeking Expressions of Interest (EOI) from qualified institutions (consultancy firms, universities, etc.) for the provision of services related to</w:t>
      </w:r>
      <w:r w:rsidR="00870227">
        <w:rPr>
          <w:rFonts w:ascii="Arial" w:hAnsi="Arial" w:cs="Arial"/>
          <w:sz w:val="22"/>
          <w:szCs w:val="20"/>
        </w:rPr>
        <w:t xml:space="preserve"> strengthening the provision of Assistive Technology in Eastern and Southern Africa Region.</w:t>
      </w:r>
    </w:p>
    <w:p w14:paraId="3E478E75" w14:textId="77777777" w:rsidR="00870227" w:rsidRDefault="00870227" w:rsidP="00112D66">
      <w:pPr>
        <w:autoSpaceDE w:val="0"/>
        <w:autoSpaceDN w:val="0"/>
        <w:adjustRightInd w:val="0"/>
        <w:spacing w:after="0" w:line="276" w:lineRule="auto"/>
        <w:rPr>
          <w:rFonts w:ascii="Arial" w:hAnsi="Arial" w:cs="Arial"/>
          <w:sz w:val="22"/>
          <w:szCs w:val="20"/>
        </w:rPr>
      </w:pPr>
    </w:p>
    <w:p w14:paraId="40C69D43" w14:textId="06A8DF39" w:rsidR="00926709" w:rsidRPr="008E393F" w:rsidRDefault="00112D66" w:rsidP="00112D66">
      <w:pPr>
        <w:autoSpaceDE w:val="0"/>
        <w:autoSpaceDN w:val="0"/>
        <w:adjustRightInd w:val="0"/>
        <w:spacing w:after="0" w:line="276" w:lineRule="auto"/>
        <w:jc w:val="both"/>
        <w:rPr>
          <w:rFonts w:ascii="Arial" w:hAnsi="Arial" w:cs="Arial"/>
          <w:sz w:val="22"/>
          <w:szCs w:val="20"/>
        </w:rPr>
      </w:pPr>
      <w:r w:rsidRPr="003C777F">
        <w:rPr>
          <w:rFonts w:ascii="Arial" w:hAnsi="Arial" w:cs="Arial"/>
          <w:noProof/>
          <w:sz w:val="22"/>
          <w:szCs w:val="20"/>
        </w:rPr>
        <mc:AlternateContent>
          <mc:Choice Requires="wps">
            <w:drawing>
              <wp:anchor distT="45720" distB="45720" distL="114300" distR="114300" simplePos="0" relativeHeight="251663360" behindDoc="0" locked="0" layoutInCell="1" allowOverlap="1" wp14:anchorId="27AA8A7F" wp14:editId="312F5026">
                <wp:simplePos x="0" y="0"/>
                <wp:positionH relativeFrom="margin">
                  <wp:align>left</wp:align>
                </wp:positionH>
                <wp:positionV relativeFrom="paragraph">
                  <wp:posOffset>808355</wp:posOffset>
                </wp:positionV>
                <wp:extent cx="6164580" cy="281940"/>
                <wp:effectExtent l="0" t="0" r="7620" b="38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1AD6077D" w14:textId="77777777" w:rsidR="004B2B45" w:rsidRPr="00987BC2" w:rsidRDefault="004B2B45" w:rsidP="004B2B45">
                            <w:pPr>
                              <w:autoSpaceDE w:val="0"/>
                              <w:autoSpaceDN w:val="0"/>
                              <w:adjustRightInd w:val="0"/>
                              <w:spacing w:after="0" w:line="240" w:lineRule="auto"/>
                              <w:rPr>
                                <w:color w:val="FFFFFF" w:themeColor="background1"/>
                              </w:rPr>
                            </w:pPr>
                            <w:r w:rsidRPr="004B2B45">
                              <w:rPr>
                                <w:rFonts w:ascii="Arial" w:hAnsi="Arial" w:cs="Arial"/>
                                <w:b/>
                                <w:bCs/>
                                <w:color w:val="FFFFFF" w:themeColor="background1"/>
                              </w:rPr>
                              <w:t>2</w:t>
                            </w:r>
                            <w:r w:rsidR="00671BA8">
                              <w:rPr>
                                <w:rFonts w:ascii="Arial" w:hAnsi="Arial" w:cs="Arial"/>
                                <w:b/>
                                <w:bCs/>
                                <w:color w:val="FFFFFF" w:themeColor="background1"/>
                              </w:rPr>
                              <w:t xml:space="preserve">. </w:t>
                            </w:r>
                            <w:r w:rsidRPr="004B2B45">
                              <w:rPr>
                                <w:rFonts w:ascii="Arial" w:hAnsi="Arial" w:cs="Arial"/>
                                <w:b/>
                                <w:bCs/>
                                <w:color w:val="FFFFFF" w:themeColor="background1"/>
                              </w:rPr>
                              <w:t xml:space="preserve"> BACKGROUND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AA8A7F" id="_x0000_s1028" type="#_x0000_t202" style="position:absolute;left:0;text-align:left;margin-left:0;margin-top:63.65pt;width:485.4pt;height:22.2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" fillcolor="#00b0f0" stroked="f">
                <v:textbox>
                  <w:txbxContent>
                    <w:p w14:paraId="1AD6077D" w14:textId="77777777" w:rsidR="004B2B45" w:rsidRPr="00987BC2" w:rsidRDefault="004B2B45" w:rsidP="004B2B45">
                      <w:pPr>
                        <w:autoSpaceDE w:val="0"/>
                        <w:autoSpaceDN w:val="0"/>
                        <w:adjustRightInd w:val="0"/>
                        <w:spacing w:after="0" w:line="240" w:lineRule="auto"/>
                        <w:rPr>
                          <w:color w:val="FFFFFF" w:themeColor="background1"/>
                        </w:rPr>
                      </w:pPr>
                      <w:r w:rsidRPr="004B2B45">
                        <w:rPr>
                          <w:rFonts w:ascii="Arial" w:hAnsi="Arial" w:cs="Arial"/>
                          <w:b/>
                          <w:bCs/>
                          <w:color w:val="FFFFFF" w:themeColor="background1"/>
                        </w:rPr>
                        <w:t>2</w:t>
                      </w:r>
                      <w:r w:rsidR="00671BA8">
                        <w:rPr>
                          <w:rFonts w:ascii="Arial" w:hAnsi="Arial" w:cs="Arial"/>
                          <w:b/>
                          <w:bCs/>
                          <w:color w:val="FFFFFF" w:themeColor="background1"/>
                        </w:rPr>
                        <w:t xml:space="preserve">. </w:t>
                      </w:r>
                      <w:r w:rsidRPr="004B2B45">
                        <w:rPr>
                          <w:rFonts w:ascii="Arial" w:hAnsi="Arial" w:cs="Arial"/>
                          <w:b/>
                          <w:bCs/>
                          <w:color w:val="FFFFFF" w:themeColor="background1"/>
                        </w:rPr>
                        <w:t xml:space="preserve"> BACKGROUND </w:t>
                      </w:r>
                    </w:p>
                  </w:txbxContent>
                </v:textbox>
                <w10:wrap type="square" anchorx="margin"/>
              </v:shape>
            </w:pict>
          </mc:Fallback>
        </mc:AlternateContent>
      </w:r>
      <w:r w:rsidR="00AE0F4F" w:rsidRPr="008E393F">
        <w:rPr>
          <w:rFonts w:ascii="Arial" w:hAnsi="Arial" w:cs="Arial"/>
          <w:sz w:val="22"/>
          <w:szCs w:val="20"/>
        </w:rPr>
        <w:t>Institutions that meet the requirements of this EOI will be shortlisted and invited to submit full technical and financial proposals. This EOI document provides a short descr</w:t>
      </w:r>
      <w:r w:rsidR="00926709" w:rsidRPr="008E393F">
        <w:rPr>
          <w:rFonts w:ascii="Arial" w:hAnsi="Arial" w:cs="Arial"/>
          <w:sz w:val="22"/>
          <w:szCs w:val="20"/>
        </w:rPr>
        <w:t>iption of the planned scope of work</w:t>
      </w:r>
      <w:r w:rsidR="00AE0F4F" w:rsidRPr="008E393F">
        <w:rPr>
          <w:rFonts w:ascii="Arial" w:hAnsi="Arial" w:cs="Arial"/>
          <w:sz w:val="22"/>
          <w:szCs w:val="20"/>
        </w:rPr>
        <w:t xml:space="preserve">. Detailed terms of reference (ToR) will be provided to those organizations selected to advance to the next stage. </w:t>
      </w:r>
    </w:p>
    <w:p w14:paraId="430A2F2B" w14:textId="002E2E0A" w:rsidR="009A0B23" w:rsidRPr="009A0B23" w:rsidRDefault="009A0B23" w:rsidP="009A0B23">
      <w:pPr>
        <w:jc w:val="both"/>
        <w:rPr>
          <w:rFonts w:ascii="Arial" w:hAnsi="Arial" w:cs="Arial"/>
          <w:sz w:val="22"/>
          <w:szCs w:val="20"/>
        </w:rPr>
      </w:pPr>
      <w:r w:rsidRPr="009A0B23">
        <w:rPr>
          <w:rFonts w:ascii="Arial" w:hAnsi="Arial" w:cs="Arial"/>
          <w:sz w:val="22"/>
          <w:szCs w:val="20"/>
        </w:rPr>
        <w:t xml:space="preserve">There are more than one billion people with disabilities globally, of which more than 150 million are children. About 90% of them do not have access to the assistive technology (AT), that they need. Lack of access to wheelchairs, eyeglasses, hearing aids, and other life changing products and services often results in the individual and their family members being isolated and excluded from education, work, </w:t>
      </w:r>
      <w:r w:rsidR="00666F7B" w:rsidRPr="009A0B23">
        <w:rPr>
          <w:rFonts w:ascii="Arial" w:hAnsi="Arial" w:cs="Arial"/>
          <w:sz w:val="22"/>
          <w:szCs w:val="20"/>
        </w:rPr>
        <w:t>family,</w:t>
      </w:r>
      <w:r w:rsidRPr="009A0B23">
        <w:rPr>
          <w:rFonts w:ascii="Arial" w:hAnsi="Arial" w:cs="Arial"/>
          <w:sz w:val="22"/>
          <w:szCs w:val="20"/>
        </w:rPr>
        <w:t xml:space="preserve"> and community life.</w:t>
      </w:r>
    </w:p>
    <w:p w14:paraId="07DA9C32" w14:textId="77777777" w:rsidR="009A0B23" w:rsidRPr="009A0B23" w:rsidRDefault="009A0B23" w:rsidP="009A0B23">
      <w:pPr>
        <w:jc w:val="both"/>
        <w:rPr>
          <w:rFonts w:ascii="Arial" w:hAnsi="Arial" w:cs="Arial"/>
          <w:sz w:val="22"/>
          <w:szCs w:val="20"/>
        </w:rPr>
      </w:pPr>
      <w:r w:rsidRPr="009A0B23">
        <w:rPr>
          <w:rFonts w:ascii="Arial" w:hAnsi="Arial" w:cs="Arial"/>
          <w:sz w:val="22"/>
          <w:szCs w:val="20"/>
        </w:rPr>
        <w:t>The fundamental mission of UNICEF is to promote the rights of every child, everywhere, in everything the organization does — in programs, in advocacy and in operations. The leave no one behind principle of the SDGs and UNICEF’s equity agenda translates this commitment on children’s rights into action. The rights of children with disabilities have always been a critical part of UNICEF’s work. Currently, more than 140 UNICEF country offices are implementing programmes for children with disabilities in education; child protection; water, sanitation, and hygiene (WASH); health and nutrition.</w:t>
      </w:r>
    </w:p>
    <w:p w14:paraId="3D93992B" w14:textId="77777777" w:rsidR="009A0B23" w:rsidRPr="009A0B23" w:rsidRDefault="009A0B23" w:rsidP="009A0B23">
      <w:pPr>
        <w:jc w:val="both"/>
        <w:rPr>
          <w:rFonts w:ascii="Arial" w:hAnsi="Arial" w:cs="Arial"/>
          <w:sz w:val="22"/>
          <w:szCs w:val="20"/>
        </w:rPr>
      </w:pPr>
      <w:r w:rsidRPr="009A0B23">
        <w:rPr>
          <w:rFonts w:ascii="Arial" w:hAnsi="Arial" w:cs="Arial"/>
          <w:sz w:val="22"/>
          <w:szCs w:val="20"/>
        </w:rPr>
        <w:t>As part of its work for the Norway-UNICEF Partnership Framework for Disability grant, the UNICEF Disability Section is starting to provide guidance to ESAR governments for the surveying of the met and unmet population need in terms of access to AT and the Assessment of national capacity to finance, procure and provide AT. These are critical assessments to help policy makers identify actions which will strengthen service delivery. This response to country demands will require the implementation of two AT assessment tools developed by the WHO for both rapid AT assessment (rATA), and capacity assessment (ATA-C).</w:t>
      </w:r>
    </w:p>
    <w:p w14:paraId="4590E6BF" w14:textId="77777777" w:rsidR="009A0B23" w:rsidRPr="009A0B23" w:rsidRDefault="009A0B23" w:rsidP="009A0B23">
      <w:pPr>
        <w:jc w:val="both"/>
        <w:rPr>
          <w:rFonts w:ascii="Arial" w:hAnsi="Arial" w:cs="Arial"/>
          <w:sz w:val="22"/>
          <w:szCs w:val="20"/>
        </w:rPr>
      </w:pPr>
      <w:r w:rsidRPr="009A0B23">
        <w:rPr>
          <w:rFonts w:ascii="Arial" w:hAnsi="Arial" w:cs="Arial"/>
          <w:sz w:val="22"/>
          <w:szCs w:val="20"/>
        </w:rPr>
        <w:lastRenderedPageBreak/>
        <w:t>In addition, the UNICEF Disability Section, in partnership with the Supply Division, is improving the availability of AT and inclusive products in the UNICEF Catalogue, improving the accessibility of existing and new products, as well as construction projects, and promoting product innovation for unmet needs. Finally, the Disability Section and the Supply Division are developing strong partnerships with the WHO and other global actors through bilateral projects such as the development of tools to facilitate the procurement of appropriate AT, and multilateral initiatives such as ATscale, a market shaping and resource mobilization initiative designed to enable access to AT for 500 million persons by 2030.</w:t>
      </w:r>
    </w:p>
    <w:p w14:paraId="5483C42C" w14:textId="6E8F3E3F" w:rsidR="009A0B23" w:rsidRPr="009A0B23" w:rsidRDefault="00770526" w:rsidP="009A0B23">
      <w:pPr>
        <w:jc w:val="both"/>
        <w:rPr>
          <w:rFonts w:ascii="Arial" w:hAnsi="Arial" w:cs="Arial"/>
          <w:sz w:val="22"/>
          <w:szCs w:val="20"/>
        </w:rPr>
      </w:pPr>
      <w:r w:rsidRPr="00926709">
        <w:rPr>
          <w:rFonts w:ascii="Arial" w:hAnsi="Arial" w:cs="Arial"/>
          <w:b/>
          <w:bCs/>
          <w:i/>
          <w:noProof/>
          <w:sz w:val="22"/>
          <w:szCs w:val="22"/>
        </w:rPr>
        <mc:AlternateContent>
          <mc:Choice Requires="wps">
            <w:drawing>
              <wp:anchor distT="45720" distB="45720" distL="114300" distR="114300" simplePos="0" relativeHeight="251665408" behindDoc="0" locked="0" layoutInCell="1" allowOverlap="1" wp14:anchorId="32FE2A9E" wp14:editId="0853DDEB">
                <wp:simplePos x="0" y="0"/>
                <wp:positionH relativeFrom="margin">
                  <wp:align>left</wp:align>
                </wp:positionH>
                <wp:positionV relativeFrom="paragraph">
                  <wp:posOffset>1184910</wp:posOffset>
                </wp:positionV>
                <wp:extent cx="6164580" cy="281940"/>
                <wp:effectExtent l="0" t="0" r="7620" b="381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712C6837" w14:textId="77777777" w:rsidR="004B2B45" w:rsidRPr="004B2B45" w:rsidRDefault="00926709" w:rsidP="004B2B45">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3</w:t>
                            </w:r>
                            <w:r w:rsidR="00671BA8">
                              <w:rPr>
                                <w:rFonts w:ascii="Arial" w:hAnsi="Arial" w:cs="Arial"/>
                                <w:b/>
                                <w:bCs/>
                                <w:color w:val="FFFFFF" w:themeColor="background1"/>
                              </w:rPr>
                              <w:t xml:space="preserve">. </w:t>
                            </w:r>
                            <w:r>
                              <w:rPr>
                                <w:rFonts w:ascii="Arial" w:hAnsi="Arial" w:cs="Arial"/>
                                <w:b/>
                                <w:bCs/>
                                <w:color w:val="FFFFFF" w:themeColor="background1"/>
                              </w:rPr>
                              <w:t xml:space="preserve"> METHODOLOGY</w:t>
                            </w:r>
                            <w:r w:rsidR="00432BD3">
                              <w:rPr>
                                <w:rFonts w:ascii="Arial" w:hAnsi="Arial" w:cs="Arial"/>
                                <w:b/>
                                <w:bCs/>
                                <w:color w:val="FFFFFF" w:themeColor="background1"/>
                              </w:rPr>
                              <w:t xml:space="preserve"> </w:t>
                            </w:r>
                            <w:r>
                              <w:rPr>
                                <w:rFonts w:ascii="Arial" w:hAnsi="Arial" w:cs="Arial"/>
                                <w:b/>
                                <w:bCs/>
                                <w:color w:val="FFFFFF" w:themeColor="background1"/>
                              </w:rPr>
                              <w:t>/</w:t>
                            </w:r>
                            <w:r w:rsidR="00432BD3">
                              <w:rPr>
                                <w:rFonts w:ascii="Arial" w:hAnsi="Arial" w:cs="Arial"/>
                                <w:b/>
                                <w:bCs/>
                                <w:color w:val="FFFFFF" w:themeColor="background1"/>
                              </w:rPr>
                              <w:t xml:space="preserve"> </w:t>
                            </w:r>
                            <w:r w:rsidR="004B2B45" w:rsidRPr="004B2B45">
                              <w:rPr>
                                <w:rFonts w:ascii="Arial" w:hAnsi="Arial" w:cs="Arial"/>
                                <w:b/>
                                <w:bCs/>
                                <w:color w:val="FFFFFF" w:themeColor="background1"/>
                              </w:rPr>
                              <w:t xml:space="preserve">APPROACH </w:t>
                            </w:r>
                          </w:p>
                          <w:p w14:paraId="4FA70595" w14:textId="77777777" w:rsidR="004B2B45" w:rsidRPr="00987BC2" w:rsidRDefault="004B2B45">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FE2A9E" id="Text Box 3" o:spid="_x0000_s1029" type="#_x0000_t202" style="position:absolute;left:0;text-align:left;margin-left:0;margin-top:93.3pt;width:485.4pt;height:22.2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" fillcolor="#00b0f0" stroked="f">
                <v:textbox>
                  <w:txbxContent>
                    <w:p w14:paraId="712C6837" w14:textId="77777777" w:rsidR="004B2B45" w:rsidRPr="004B2B45" w:rsidRDefault="00926709" w:rsidP="004B2B45">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3</w:t>
                      </w:r>
                      <w:r w:rsidR="00671BA8">
                        <w:rPr>
                          <w:rFonts w:ascii="Arial" w:hAnsi="Arial" w:cs="Arial"/>
                          <w:b/>
                          <w:bCs/>
                          <w:color w:val="FFFFFF" w:themeColor="background1"/>
                        </w:rPr>
                        <w:t xml:space="preserve">. </w:t>
                      </w:r>
                      <w:r>
                        <w:rPr>
                          <w:rFonts w:ascii="Arial" w:hAnsi="Arial" w:cs="Arial"/>
                          <w:b/>
                          <w:bCs/>
                          <w:color w:val="FFFFFF" w:themeColor="background1"/>
                        </w:rPr>
                        <w:t xml:space="preserve"> METHODOLOGY</w:t>
                      </w:r>
                      <w:r w:rsidR="00432BD3">
                        <w:rPr>
                          <w:rFonts w:ascii="Arial" w:hAnsi="Arial" w:cs="Arial"/>
                          <w:b/>
                          <w:bCs/>
                          <w:color w:val="FFFFFF" w:themeColor="background1"/>
                        </w:rPr>
                        <w:t xml:space="preserve"> </w:t>
                      </w:r>
                      <w:r>
                        <w:rPr>
                          <w:rFonts w:ascii="Arial" w:hAnsi="Arial" w:cs="Arial"/>
                          <w:b/>
                          <w:bCs/>
                          <w:color w:val="FFFFFF" w:themeColor="background1"/>
                        </w:rPr>
                        <w:t>/</w:t>
                      </w:r>
                      <w:r w:rsidR="00432BD3">
                        <w:rPr>
                          <w:rFonts w:ascii="Arial" w:hAnsi="Arial" w:cs="Arial"/>
                          <w:b/>
                          <w:bCs/>
                          <w:color w:val="FFFFFF" w:themeColor="background1"/>
                        </w:rPr>
                        <w:t xml:space="preserve"> </w:t>
                      </w:r>
                      <w:r w:rsidR="004B2B45" w:rsidRPr="004B2B45">
                        <w:rPr>
                          <w:rFonts w:ascii="Arial" w:hAnsi="Arial" w:cs="Arial"/>
                          <w:b/>
                          <w:bCs/>
                          <w:color w:val="FFFFFF" w:themeColor="background1"/>
                        </w:rPr>
                        <w:t xml:space="preserve">APPROACH </w:t>
                      </w:r>
                    </w:p>
                    <w:p w14:paraId="4FA70595" w14:textId="77777777" w:rsidR="004B2B45" w:rsidRPr="00987BC2" w:rsidRDefault="004B2B45">
                      <w:pPr>
                        <w:rPr>
                          <w:color w:val="FFFFFF" w:themeColor="background1"/>
                        </w:rPr>
                      </w:pPr>
                    </w:p>
                  </w:txbxContent>
                </v:textbox>
                <w10:wrap type="square" anchorx="margin"/>
              </v:shape>
            </w:pict>
          </mc:Fallback>
        </mc:AlternateContent>
      </w:r>
      <w:r w:rsidR="009A0B23" w:rsidRPr="009A0B23">
        <w:rPr>
          <w:rFonts w:ascii="Arial" w:hAnsi="Arial" w:cs="Arial"/>
          <w:sz w:val="22"/>
          <w:szCs w:val="20"/>
        </w:rPr>
        <w:t xml:space="preserve">Against this background, the UNICEF Disability Section requires the </w:t>
      </w:r>
      <w:r w:rsidR="009A0B23" w:rsidRPr="006C4A13">
        <w:rPr>
          <w:rFonts w:ascii="Arial" w:hAnsi="Arial" w:cs="Arial"/>
          <w:b/>
          <w:bCs/>
          <w:sz w:val="22"/>
          <w:szCs w:val="20"/>
        </w:rPr>
        <w:t>support of an institution with relevant experience, expertise, and capacity on the utilization and adaptation of WHO AT assessment tools in ESAR countries</w:t>
      </w:r>
      <w:r w:rsidR="009A0B23" w:rsidRPr="009A0B23">
        <w:rPr>
          <w:rFonts w:ascii="Arial" w:hAnsi="Arial" w:cs="Arial"/>
          <w:sz w:val="22"/>
          <w:szCs w:val="20"/>
        </w:rPr>
        <w:t>. Moreover, given the urgency that the Norway grant implies and the augmented challenges of the pandemic, it is essential that the institution selected have capacity for an immediate start to the activities.</w:t>
      </w:r>
    </w:p>
    <w:p w14:paraId="465659FB" w14:textId="6DD45407" w:rsidR="00920A8F" w:rsidRPr="003459F4" w:rsidRDefault="00E26658" w:rsidP="00854697">
      <w:pPr>
        <w:autoSpaceDE w:val="0"/>
        <w:autoSpaceDN w:val="0"/>
        <w:adjustRightInd w:val="0"/>
        <w:spacing w:after="0" w:line="360" w:lineRule="auto"/>
        <w:jc w:val="both"/>
        <w:rPr>
          <w:rFonts w:ascii="Arial" w:hAnsi="Arial" w:cs="Arial"/>
          <w:b/>
          <w:sz w:val="22"/>
          <w:szCs w:val="22"/>
          <w:u w:val="single"/>
        </w:rPr>
      </w:pPr>
      <w:r w:rsidRPr="003459F4">
        <w:rPr>
          <w:rFonts w:ascii="Arial" w:hAnsi="Arial" w:cs="Arial"/>
          <w:b/>
          <w:sz w:val="22"/>
          <w:szCs w:val="22"/>
          <w:u w:val="single"/>
        </w:rPr>
        <w:t xml:space="preserve">Lesotho, Mozambique, </w:t>
      </w:r>
      <w:r w:rsidR="00162AB4" w:rsidRPr="003459F4">
        <w:rPr>
          <w:rFonts w:ascii="Arial" w:hAnsi="Arial" w:cs="Arial"/>
          <w:b/>
          <w:sz w:val="22"/>
          <w:szCs w:val="22"/>
          <w:u w:val="single"/>
        </w:rPr>
        <w:t>Zambia,</w:t>
      </w:r>
      <w:r w:rsidRPr="003459F4">
        <w:rPr>
          <w:rFonts w:ascii="Arial" w:hAnsi="Arial" w:cs="Arial"/>
          <w:b/>
          <w:sz w:val="22"/>
          <w:szCs w:val="22"/>
          <w:u w:val="single"/>
        </w:rPr>
        <w:t xml:space="preserve"> and Zimbabwe</w:t>
      </w:r>
    </w:p>
    <w:p w14:paraId="3F51D111" w14:textId="4990AE1F" w:rsidR="003C3C51" w:rsidRPr="003459F4" w:rsidRDefault="004C4474" w:rsidP="00854697">
      <w:pPr>
        <w:autoSpaceDE w:val="0"/>
        <w:autoSpaceDN w:val="0"/>
        <w:adjustRightInd w:val="0"/>
        <w:spacing w:after="0" w:line="360" w:lineRule="auto"/>
        <w:jc w:val="both"/>
        <w:rPr>
          <w:rFonts w:ascii="Arial" w:hAnsi="Arial" w:cs="Arial"/>
          <w:bCs/>
          <w:sz w:val="22"/>
          <w:szCs w:val="22"/>
        </w:rPr>
      </w:pPr>
      <w:r w:rsidRPr="003459F4">
        <w:rPr>
          <w:rFonts w:ascii="Arial" w:hAnsi="Arial" w:cs="Arial"/>
          <w:bCs/>
          <w:sz w:val="22"/>
          <w:szCs w:val="22"/>
        </w:rPr>
        <w:t xml:space="preserve">The aim is to </w:t>
      </w:r>
      <w:r w:rsidR="00050F52" w:rsidRPr="003459F4">
        <w:rPr>
          <w:rFonts w:ascii="Arial" w:hAnsi="Arial" w:cs="Arial"/>
          <w:bCs/>
          <w:sz w:val="22"/>
          <w:szCs w:val="22"/>
        </w:rPr>
        <w:t xml:space="preserve">conduct assessments and </w:t>
      </w:r>
      <w:r w:rsidRPr="003459F4">
        <w:rPr>
          <w:rFonts w:ascii="Arial" w:hAnsi="Arial" w:cs="Arial"/>
          <w:bCs/>
          <w:sz w:val="22"/>
          <w:szCs w:val="22"/>
        </w:rPr>
        <w:t xml:space="preserve">produce </w:t>
      </w:r>
      <w:r w:rsidR="00432E8A" w:rsidRPr="003459F4">
        <w:rPr>
          <w:rFonts w:ascii="Arial" w:hAnsi="Arial" w:cs="Arial"/>
          <w:bCs/>
          <w:sz w:val="22"/>
          <w:szCs w:val="22"/>
        </w:rPr>
        <w:t>a final report and action plan for</w:t>
      </w:r>
      <w:r w:rsidR="00FA13D2" w:rsidRPr="003459F4">
        <w:rPr>
          <w:rFonts w:ascii="Arial" w:hAnsi="Arial" w:cs="Arial"/>
          <w:bCs/>
          <w:sz w:val="22"/>
          <w:szCs w:val="22"/>
        </w:rPr>
        <w:t xml:space="preserve"> each of the four countries </w:t>
      </w:r>
      <w:r w:rsidR="00D16071" w:rsidRPr="003459F4">
        <w:rPr>
          <w:rFonts w:ascii="Arial" w:hAnsi="Arial" w:cs="Arial"/>
          <w:bCs/>
          <w:sz w:val="22"/>
          <w:szCs w:val="22"/>
        </w:rPr>
        <w:t xml:space="preserve">and conduct a validation workshop with all relevant </w:t>
      </w:r>
      <w:r w:rsidR="003C3C51" w:rsidRPr="003459F4">
        <w:rPr>
          <w:rFonts w:ascii="Arial" w:hAnsi="Arial" w:cs="Arial"/>
          <w:bCs/>
          <w:sz w:val="22"/>
          <w:szCs w:val="22"/>
        </w:rPr>
        <w:t>stakeholders</w:t>
      </w:r>
      <w:r w:rsidR="00D16071" w:rsidRPr="003459F4">
        <w:rPr>
          <w:rFonts w:ascii="Arial" w:hAnsi="Arial" w:cs="Arial"/>
          <w:bCs/>
          <w:sz w:val="22"/>
          <w:szCs w:val="22"/>
        </w:rPr>
        <w:t xml:space="preserve"> </w:t>
      </w:r>
      <w:r w:rsidR="003C3C51" w:rsidRPr="003459F4">
        <w:rPr>
          <w:rFonts w:ascii="Arial" w:hAnsi="Arial" w:cs="Arial"/>
          <w:bCs/>
          <w:sz w:val="22"/>
          <w:szCs w:val="22"/>
        </w:rPr>
        <w:t>in each country</w:t>
      </w:r>
      <w:r w:rsidR="00D16071" w:rsidRPr="003459F4">
        <w:rPr>
          <w:rFonts w:ascii="Arial" w:hAnsi="Arial" w:cs="Arial"/>
          <w:bCs/>
          <w:sz w:val="22"/>
          <w:szCs w:val="22"/>
        </w:rPr>
        <w:t xml:space="preserve"> on the results </w:t>
      </w:r>
      <w:r w:rsidR="00E95D2A" w:rsidRPr="003459F4">
        <w:rPr>
          <w:rFonts w:ascii="Arial" w:hAnsi="Arial" w:cs="Arial"/>
          <w:bCs/>
          <w:sz w:val="22"/>
          <w:szCs w:val="22"/>
        </w:rPr>
        <w:t>and c</w:t>
      </w:r>
      <w:r w:rsidR="00D16071" w:rsidRPr="003459F4">
        <w:rPr>
          <w:rFonts w:ascii="Arial" w:hAnsi="Arial" w:cs="Arial"/>
          <w:bCs/>
          <w:sz w:val="22"/>
          <w:szCs w:val="22"/>
        </w:rPr>
        <w:t>oll</w:t>
      </w:r>
      <w:r w:rsidR="003C3C51" w:rsidRPr="003459F4">
        <w:rPr>
          <w:rFonts w:ascii="Arial" w:hAnsi="Arial" w:cs="Arial"/>
          <w:bCs/>
          <w:sz w:val="22"/>
          <w:szCs w:val="22"/>
        </w:rPr>
        <w:t>ectively identified priority actions.</w:t>
      </w:r>
    </w:p>
    <w:p w14:paraId="65BF018B" w14:textId="2B262B61" w:rsidR="00AF1D2B" w:rsidRPr="003459F4" w:rsidRDefault="00050F52" w:rsidP="00854697">
      <w:pPr>
        <w:autoSpaceDE w:val="0"/>
        <w:autoSpaceDN w:val="0"/>
        <w:adjustRightInd w:val="0"/>
        <w:spacing w:after="0" w:line="360" w:lineRule="auto"/>
        <w:jc w:val="both"/>
        <w:rPr>
          <w:rFonts w:ascii="Arial" w:hAnsi="Arial" w:cs="Arial"/>
          <w:bCs/>
          <w:sz w:val="22"/>
          <w:szCs w:val="22"/>
        </w:rPr>
      </w:pPr>
      <w:r w:rsidRPr="003459F4">
        <w:rPr>
          <w:rFonts w:ascii="Arial" w:hAnsi="Arial" w:cs="Arial"/>
          <w:b/>
          <w:sz w:val="22"/>
          <w:szCs w:val="22"/>
          <w:u w:val="single"/>
        </w:rPr>
        <w:t>Kenya</w:t>
      </w:r>
    </w:p>
    <w:p w14:paraId="5B84F637" w14:textId="60ACA318" w:rsidR="00662E1A" w:rsidRPr="00662E1A" w:rsidRDefault="00AF1D2B" w:rsidP="00D93EBF">
      <w:pPr>
        <w:autoSpaceDE w:val="0"/>
        <w:autoSpaceDN w:val="0"/>
        <w:adjustRightInd w:val="0"/>
        <w:spacing w:after="0" w:line="360" w:lineRule="auto"/>
        <w:jc w:val="both"/>
        <w:rPr>
          <w:rFonts w:ascii="Arial" w:hAnsi="Arial" w:cs="Arial"/>
          <w:bCs/>
        </w:rPr>
      </w:pPr>
      <w:r w:rsidRPr="003459F4">
        <w:rPr>
          <w:rFonts w:ascii="Arial" w:hAnsi="Arial" w:cs="Arial"/>
          <w:bCs/>
          <w:sz w:val="22"/>
          <w:szCs w:val="22"/>
        </w:rPr>
        <w:t>T</w:t>
      </w:r>
      <w:r w:rsidR="00050F52" w:rsidRPr="003459F4">
        <w:rPr>
          <w:rFonts w:ascii="Arial" w:hAnsi="Arial" w:cs="Arial"/>
          <w:bCs/>
          <w:sz w:val="22"/>
          <w:szCs w:val="22"/>
        </w:rPr>
        <w:t xml:space="preserve">he aim is to develop </w:t>
      </w:r>
      <w:r w:rsidR="00910E41" w:rsidRPr="003459F4">
        <w:rPr>
          <w:rFonts w:ascii="Arial" w:hAnsi="Arial" w:cs="Arial"/>
          <w:bCs/>
          <w:sz w:val="22"/>
          <w:szCs w:val="22"/>
        </w:rPr>
        <w:t>an</w:t>
      </w:r>
      <w:r w:rsidR="00BC34D1" w:rsidRPr="003459F4">
        <w:rPr>
          <w:rFonts w:ascii="Arial" w:hAnsi="Arial" w:cs="Arial"/>
          <w:bCs/>
          <w:sz w:val="22"/>
          <w:szCs w:val="22"/>
        </w:rPr>
        <w:t xml:space="preserve"> a</w:t>
      </w:r>
      <w:r w:rsidR="00F16B69" w:rsidRPr="003459F4">
        <w:rPr>
          <w:rFonts w:ascii="Arial" w:hAnsi="Arial" w:cs="Arial"/>
          <w:bCs/>
          <w:sz w:val="22"/>
          <w:szCs w:val="22"/>
        </w:rPr>
        <w:t xml:space="preserve">ction plan for a UNICEF-supported pilot project in coordination and collaboration with </w:t>
      </w:r>
      <w:r w:rsidR="00BC34D1" w:rsidRPr="003459F4">
        <w:rPr>
          <w:rFonts w:ascii="Arial" w:hAnsi="Arial" w:cs="Arial"/>
          <w:bCs/>
          <w:sz w:val="22"/>
          <w:szCs w:val="22"/>
        </w:rPr>
        <w:t xml:space="preserve">the </w:t>
      </w:r>
      <w:r w:rsidR="00F16B69" w:rsidRPr="003459F4">
        <w:rPr>
          <w:rFonts w:ascii="Arial" w:hAnsi="Arial" w:cs="Arial"/>
          <w:bCs/>
          <w:sz w:val="22"/>
          <w:szCs w:val="22"/>
        </w:rPr>
        <w:t>government (building on the National Strategy</w:t>
      </w:r>
      <w:r w:rsidR="00086832" w:rsidRPr="003459F4">
        <w:rPr>
          <w:rFonts w:ascii="Arial" w:hAnsi="Arial" w:cs="Arial"/>
          <w:bCs/>
          <w:sz w:val="22"/>
          <w:szCs w:val="22"/>
        </w:rPr>
        <w:t>).</w:t>
      </w:r>
    </w:p>
    <w:p w14:paraId="483B5BFA" w14:textId="40BFEF20" w:rsidR="006C0E4D" w:rsidRPr="00826B1C" w:rsidRDefault="00826B1C" w:rsidP="004B2B45">
      <w:pPr>
        <w:autoSpaceDE w:val="0"/>
        <w:autoSpaceDN w:val="0"/>
        <w:adjustRightInd w:val="0"/>
        <w:spacing w:after="0" w:line="240" w:lineRule="auto"/>
        <w:rPr>
          <w:rFonts w:ascii="Arial" w:hAnsi="Arial" w:cs="Arial"/>
          <w:bCs/>
          <w:sz w:val="2"/>
          <w:szCs w:val="2"/>
        </w:rPr>
      </w:pPr>
      <w:r w:rsidRPr="004C4474">
        <w:rPr>
          <w:i/>
          <w:noProof/>
          <w:sz w:val="22"/>
          <w:szCs w:val="22"/>
        </w:rPr>
        <mc:AlternateContent>
          <mc:Choice Requires="wps">
            <w:drawing>
              <wp:anchor distT="45720" distB="45720" distL="114300" distR="114300" simplePos="0" relativeHeight="251667456" behindDoc="0" locked="0" layoutInCell="1" allowOverlap="1" wp14:anchorId="6383AE0B" wp14:editId="1E45802F">
                <wp:simplePos x="0" y="0"/>
                <wp:positionH relativeFrom="margin">
                  <wp:align>left</wp:align>
                </wp:positionH>
                <wp:positionV relativeFrom="paragraph">
                  <wp:posOffset>147955</wp:posOffset>
                </wp:positionV>
                <wp:extent cx="6164580" cy="281940"/>
                <wp:effectExtent l="0" t="0" r="7620" b="38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4569AB86" w14:textId="77777777" w:rsidR="004B2B45" w:rsidRPr="00987BC2" w:rsidRDefault="004B2B45">
                            <w:pPr>
                              <w:rPr>
                                <w:color w:val="FFFFFF" w:themeColor="background1"/>
                              </w:rPr>
                            </w:pPr>
                            <w:r w:rsidRPr="004B2B45">
                              <w:rPr>
                                <w:rFonts w:ascii="Arial" w:hAnsi="Arial" w:cs="Arial"/>
                                <w:b/>
                                <w:bCs/>
                                <w:color w:val="FFFFFF" w:themeColor="background1"/>
                              </w:rPr>
                              <w:t>4</w:t>
                            </w:r>
                            <w:r w:rsidR="00671BA8">
                              <w:rPr>
                                <w:rFonts w:ascii="Arial" w:hAnsi="Arial" w:cs="Arial"/>
                                <w:b/>
                                <w:bCs/>
                                <w:color w:val="FFFFFF" w:themeColor="background1"/>
                              </w:rPr>
                              <w:t xml:space="preserve">. </w:t>
                            </w:r>
                            <w:r w:rsidRPr="004B2B45">
                              <w:rPr>
                                <w:rFonts w:ascii="Arial" w:hAnsi="Arial" w:cs="Arial"/>
                                <w:b/>
                                <w:bCs/>
                                <w:color w:val="FFFFFF" w:themeColor="background1"/>
                              </w:rPr>
                              <w:t xml:space="preserve"> SCOPE OF WORK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83AE0B" id="Text Box 4" o:spid="_x0000_s1030" type="#_x0000_t202" style="position:absolute;margin-left:0;margin-top:11.65pt;width:485.4pt;height:22.2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" fillcolor="#00b0f0" stroked="f">
                <v:textbox>
                  <w:txbxContent>
                    <w:p w14:paraId="4569AB86" w14:textId="77777777" w:rsidR="004B2B45" w:rsidRPr="00987BC2" w:rsidRDefault="004B2B45">
                      <w:pPr>
                        <w:rPr>
                          <w:color w:val="FFFFFF" w:themeColor="background1"/>
                        </w:rPr>
                      </w:pPr>
                      <w:r w:rsidRPr="004B2B45">
                        <w:rPr>
                          <w:rFonts w:ascii="Arial" w:hAnsi="Arial" w:cs="Arial"/>
                          <w:b/>
                          <w:bCs/>
                          <w:color w:val="FFFFFF" w:themeColor="background1"/>
                        </w:rPr>
                        <w:t>4</w:t>
                      </w:r>
                      <w:r w:rsidR="00671BA8">
                        <w:rPr>
                          <w:rFonts w:ascii="Arial" w:hAnsi="Arial" w:cs="Arial"/>
                          <w:b/>
                          <w:bCs/>
                          <w:color w:val="FFFFFF" w:themeColor="background1"/>
                        </w:rPr>
                        <w:t xml:space="preserve">. </w:t>
                      </w:r>
                      <w:r w:rsidRPr="004B2B45">
                        <w:rPr>
                          <w:rFonts w:ascii="Arial" w:hAnsi="Arial" w:cs="Arial"/>
                          <w:b/>
                          <w:bCs/>
                          <w:color w:val="FFFFFF" w:themeColor="background1"/>
                        </w:rPr>
                        <w:t xml:space="preserve"> SCOPE OF WORK</w:t>
                      </w:r>
                    </w:p>
                  </w:txbxContent>
                </v:textbox>
                <w10:wrap type="square" anchorx="margin"/>
              </v:shape>
            </w:pict>
          </mc:Fallback>
        </mc:AlternateContent>
      </w:r>
    </w:p>
    <w:p w14:paraId="63AED5B3" w14:textId="2CA7E9C5" w:rsidR="006C0E4D" w:rsidRDefault="006C0E4D" w:rsidP="004B2B45">
      <w:pPr>
        <w:autoSpaceDE w:val="0"/>
        <w:autoSpaceDN w:val="0"/>
        <w:adjustRightInd w:val="0"/>
        <w:spacing w:after="0" w:line="240" w:lineRule="auto"/>
        <w:rPr>
          <w:rFonts w:ascii="Arial" w:hAnsi="Arial" w:cs="Arial"/>
          <w:b/>
          <w:bCs/>
        </w:rPr>
      </w:pPr>
    </w:p>
    <w:p w14:paraId="4874C3A6" w14:textId="44759230" w:rsidR="00CB6E9A" w:rsidRDefault="00CB6E9A" w:rsidP="00CB6E9A">
      <w:pPr>
        <w:pStyle w:val="ListParagraph"/>
        <w:numPr>
          <w:ilvl w:val="0"/>
          <w:numId w:val="7"/>
        </w:numPr>
        <w:autoSpaceDE w:val="0"/>
        <w:autoSpaceDN w:val="0"/>
        <w:adjustRightInd w:val="0"/>
        <w:spacing w:after="0" w:line="360" w:lineRule="auto"/>
        <w:jc w:val="both"/>
        <w:rPr>
          <w:rFonts w:ascii="Arial" w:hAnsi="Arial" w:cs="Arial"/>
          <w:bCs/>
          <w:sz w:val="22"/>
          <w:szCs w:val="22"/>
        </w:rPr>
      </w:pPr>
      <w:r w:rsidRPr="003459F4">
        <w:rPr>
          <w:rFonts w:ascii="Arial" w:hAnsi="Arial" w:cs="Arial"/>
          <w:bCs/>
          <w:sz w:val="22"/>
          <w:szCs w:val="22"/>
        </w:rPr>
        <w:t xml:space="preserve">Map stakeholders and adapt the WHO ATA-C tool to the context of each target country </w:t>
      </w:r>
      <w:r w:rsidR="004E1370">
        <w:rPr>
          <w:rFonts w:ascii="Arial" w:hAnsi="Arial" w:cs="Arial"/>
          <w:bCs/>
          <w:sz w:val="22"/>
          <w:szCs w:val="22"/>
        </w:rPr>
        <w:t>(Lesotho, Mozambique, Zambia, and Zimbabwe)</w:t>
      </w:r>
    </w:p>
    <w:p w14:paraId="42828C0C" w14:textId="0AE5E897" w:rsidR="00CB6E9A" w:rsidRDefault="00CB6E9A" w:rsidP="00CB6E9A">
      <w:pPr>
        <w:pStyle w:val="ListParagraph"/>
        <w:numPr>
          <w:ilvl w:val="0"/>
          <w:numId w:val="7"/>
        </w:numPr>
        <w:autoSpaceDE w:val="0"/>
        <w:autoSpaceDN w:val="0"/>
        <w:adjustRightInd w:val="0"/>
        <w:spacing w:after="0" w:line="360" w:lineRule="auto"/>
        <w:jc w:val="both"/>
        <w:rPr>
          <w:rFonts w:ascii="Arial" w:hAnsi="Arial" w:cs="Arial"/>
          <w:bCs/>
          <w:sz w:val="22"/>
          <w:szCs w:val="22"/>
        </w:rPr>
      </w:pPr>
      <w:r w:rsidRPr="003459F4">
        <w:rPr>
          <w:rFonts w:ascii="Arial" w:hAnsi="Arial" w:cs="Arial"/>
          <w:bCs/>
          <w:sz w:val="22"/>
          <w:szCs w:val="22"/>
        </w:rPr>
        <w:t>Collect data through desk research, key informant interviews, and in some countries, focus group discussions</w:t>
      </w:r>
      <w:r>
        <w:rPr>
          <w:rFonts w:ascii="Arial" w:hAnsi="Arial" w:cs="Arial"/>
          <w:bCs/>
          <w:sz w:val="22"/>
          <w:szCs w:val="22"/>
        </w:rPr>
        <w:t xml:space="preserve"> as needed</w:t>
      </w:r>
      <w:r w:rsidRPr="003459F4">
        <w:rPr>
          <w:rFonts w:ascii="Arial" w:hAnsi="Arial" w:cs="Arial"/>
          <w:bCs/>
          <w:sz w:val="22"/>
          <w:szCs w:val="22"/>
        </w:rPr>
        <w:t xml:space="preserve">.  </w:t>
      </w:r>
    </w:p>
    <w:p w14:paraId="254392E9" w14:textId="77777777" w:rsidR="00CB6E9A" w:rsidRDefault="00CB6E9A" w:rsidP="00CB6E9A">
      <w:pPr>
        <w:pStyle w:val="ListParagraph"/>
        <w:numPr>
          <w:ilvl w:val="0"/>
          <w:numId w:val="7"/>
        </w:numPr>
        <w:autoSpaceDE w:val="0"/>
        <w:autoSpaceDN w:val="0"/>
        <w:adjustRightInd w:val="0"/>
        <w:spacing w:after="0" w:line="360" w:lineRule="auto"/>
        <w:jc w:val="both"/>
        <w:rPr>
          <w:rFonts w:ascii="Arial" w:hAnsi="Arial" w:cs="Arial"/>
          <w:bCs/>
          <w:sz w:val="22"/>
          <w:szCs w:val="22"/>
        </w:rPr>
      </w:pPr>
      <w:r w:rsidRPr="003459F4">
        <w:rPr>
          <w:rFonts w:ascii="Arial" w:hAnsi="Arial" w:cs="Arial"/>
          <w:bCs/>
          <w:sz w:val="22"/>
          <w:szCs w:val="22"/>
        </w:rPr>
        <w:t xml:space="preserve">Consolidate data into the ATA-C excel-based tool and analyze to identify gaps and opportunities to increase access to AT. </w:t>
      </w:r>
    </w:p>
    <w:p w14:paraId="2C67B35C" w14:textId="77777777" w:rsidR="00CB6E9A" w:rsidRDefault="00CB6E9A" w:rsidP="00CB6E9A">
      <w:pPr>
        <w:pStyle w:val="ListParagraph"/>
        <w:numPr>
          <w:ilvl w:val="0"/>
          <w:numId w:val="7"/>
        </w:numPr>
        <w:autoSpaceDE w:val="0"/>
        <w:autoSpaceDN w:val="0"/>
        <w:adjustRightInd w:val="0"/>
        <w:spacing w:after="0" w:line="360" w:lineRule="auto"/>
        <w:jc w:val="both"/>
        <w:rPr>
          <w:rFonts w:ascii="Arial" w:hAnsi="Arial" w:cs="Arial"/>
          <w:bCs/>
          <w:sz w:val="22"/>
          <w:szCs w:val="22"/>
        </w:rPr>
      </w:pPr>
      <w:r w:rsidRPr="003459F4">
        <w:rPr>
          <w:rFonts w:ascii="Arial" w:hAnsi="Arial" w:cs="Arial"/>
          <w:bCs/>
          <w:sz w:val="22"/>
          <w:szCs w:val="22"/>
        </w:rPr>
        <w:t xml:space="preserve">Organize a consensus building workshop bringing together government ministries as well as non-government stakeholders such as non-profit organizations, faith-based organizations, academia, service providers, professional associations, user groups, organizations of persons with disabilities, and community champions.  </w:t>
      </w:r>
    </w:p>
    <w:p w14:paraId="39BA54E6" w14:textId="77777777" w:rsidR="00D84243" w:rsidRDefault="00CB6E9A" w:rsidP="00D84243">
      <w:pPr>
        <w:pStyle w:val="ListParagraph"/>
        <w:numPr>
          <w:ilvl w:val="0"/>
          <w:numId w:val="7"/>
        </w:numPr>
        <w:autoSpaceDE w:val="0"/>
        <w:autoSpaceDN w:val="0"/>
        <w:adjustRightInd w:val="0"/>
        <w:spacing w:after="0" w:line="360" w:lineRule="auto"/>
        <w:jc w:val="both"/>
        <w:rPr>
          <w:rFonts w:ascii="Arial" w:hAnsi="Arial" w:cs="Arial"/>
          <w:bCs/>
          <w:sz w:val="22"/>
          <w:szCs w:val="22"/>
        </w:rPr>
      </w:pPr>
      <w:r w:rsidRPr="003459F4">
        <w:rPr>
          <w:rFonts w:ascii="Arial" w:hAnsi="Arial" w:cs="Arial"/>
          <w:bCs/>
          <w:sz w:val="22"/>
          <w:szCs w:val="22"/>
        </w:rPr>
        <w:t>Support each of the four countries in the production of a report highlighting key findings and recommending actions for systemic improvements to AT provisioning.</w:t>
      </w:r>
    </w:p>
    <w:p w14:paraId="4C8CA12D" w14:textId="2CEAE6F4" w:rsidR="00CB6E9A" w:rsidRPr="00D84243" w:rsidRDefault="004E1370" w:rsidP="00D84243">
      <w:pPr>
        <w:pStyle w:val="ListParagraph"/>
        <w:numPr>
          <w:ilvl w:val="0"/>
          <w:numId w:val="7"/>
        </w:numPr>
        <w:autoSpaceDE w:val="0"/>
        <w:autoSpaceDN w:val="0"/>
        <w:adjustRightInd w:val="0"/>
        <w:spacing w:after="0" w:line="360" w:lineRule="auto"/>
        <w:jc w:val="both"/>
        <w:rPr>
          <w:rFonts w:ascii="Arial" w:hAnsi="Arial" w:cs="Arial"/>
          <w:bCs/>
          <w:sz w:val="22"/>
          <w:szCs w:val="22"/>
        </w:rPr>
      </w:pPr>
      <w:r w:rsidRPr="00926709">
        <w:rPr>
          <w:rFonts w:ascii="Arial" w:hAnsi="Arial" w:cs="Arial"/>
          <w:b/>
          <w:bCs/>
          <w:i/>
          <w:noProof/>
          <w:sz w:val="22"/>
          <w:szCs w:val="22"/>
        </w:rPr>
        <w:lastRenderedPageBreak/>
        <mc:AlternateContent>
          <mc:Choice Requires="wps">
            <w:drawing>
              <wp:anchor distT="45720" distB="45720" distL="114300" distR="114300" simplePos="0" relativeHeight="251669504" behindDoc="0" locked="0" layoutInCell="1" allowOverlap="1" wp14:anchorId="452CC17F" wp14:editId="4AAAD9AF">
                <wp:simplePos x="0" y="0"/>
                <wp:positionH relativeFrom="margin">
                  <wp:align>left</wp:align>
                </wp:positionH>
                <wp:positionV relativeFrom="paragraph">
                  <wp:posOffset>1045845</wp:posOffset>
                </wp:positionV>
                <wp:extent cx="6164580" cy="281940"/>
                <wp:effectExtent l="0" t="0" r="7620" b="381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6ED2D951" w14:textId="77777777" w:rsidR="004B2B45" w:rsidRPr="004B2B45" w:rsidRDefault="004B2B45" w:rsidP="004B2B45">
                            <w:pPr>
                              <w:autoSpaceDE w:val="0"/>
                              <w:autoSpaceDN w:val="0"/>
                              <w:adjustRightInd w:val="0"/>
                              <w:spacing w:after="0" w:line="240" w:lineRule="auto"/>
                              <w:rPr>
                                <w:rFonts w:ascii="Arial" w:hAnsi="Arial" w:cs="Arial"/>
                                <w:color w:val="FFFFFF" w:themeColor="background1"/>
                              </w:rPr>
                            </w:pPr>
                            <w:r w:rsidRPr="004B2B45">
                              <w:rPr>
                                <w:rFonts w:ascii="Arial" w:hAnsi="Arial" w:cs="Arial"/>
                                <w:b/>
                                <w:bCs/>
                                <w:color w:val="FFFFFF" w:themeColor="background1"/>
                              </w:rPr>
                              <w:t>5</w:t>
                            </w:r>
                            <w:r w:rsidR="005519E5">
                              <w:rPr>
                                <w:rFonts w:ascii="Arial" w:hAnsi="Arial" w:cs="Arial"/>
                                <w:b/>
                                <w:bCs/>
                                <w:color w:val="FFFFFF" w:themeColor="background1"/>
                              </w:rPr>
                              <w:t>.</w:t>
                            </w:r>
                            <w:r w:rsidRPr="004B2B45">
                              <w:rPr>
                                <w:rFonts w:ascii="Arial" w:hAnsi="Arial" w:cs="Arial"/>
                                <w:b/>
                                <w:bCs/>
                                <w:color w:val="FFFFFF" w:themeColor="background1"/>
                              </w:rPr>
                              <w:t xml:space="preserve"> TIMELINE AND PERIOD OF ASSIGNMENT </w:t>
                            </w:r>
                          </w:p>
                          <w:p w14:paraId="29E7F2A3" w14:textId="77777777" w:rsidR="004B2B45" w:rsidRPr="00987BC2" w:rsidRDefault="004B2B45">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2CC17F" id="Text Box 5" o:spid="_x0000_s1031" type="#_x0000_t202" style="position:absolute;left:0;text-align:left;margin-left:0;margin-top:82.35pt;width:485.4pt;height:22.2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" fillcolor="#00b0f0" stroked="f">
                <v:textbox>
                  <w:txbxContent>
                    <w:p w14:paraId="6ED2D951" w14:textId="77777777" w:rsidR="004B2B45" w:rsidRPr="004B2B45" w:rsidRDefault="004B2B45" w:rsidP="004B2B45">
                      <w:pPr>
                        <w:autoSpaceDE w:val="0"/>
                        <w:autoSpaceDN w:val="0"/>
                        <w:adjustRightInd w:val="0"/>
                        <w:spacing w:after="0" w:line="240" w:lineRule="auto"/>
                        <w:rPr>
                          <w:rFonts w:ascii="Arial" w:hAnsi="Arial" w:cs="Arial"/>
                          <w:color w:val="FFFFFF" w:themeColor="background1"/>
                        </w:rPr>
                      </w:pPr>
                      <w:r w:rsidRPr="004B2B45">
                        <w:rPr>
                          <w:rFonts w:ascii="Arial" w:hAnsi="Arial" w:cs="Arial"/>
                          <w:b/>
                          <w:bCs/>
                          <w:color w:val="FFFFFF" w:themeColor="background1"/>
                        </w:rPr>
                        <w:t>5</w:t>
                      </w:r>
                      <w:r w:rsidR="005519E5">
                        <w:rPr>
                          <w:rFonts w:ascii="Arial" w:hAnsi="Arial" w:cs="Arial"/>
                          <w:b/>
                          <w:bCs/>
                          <w:color w:val="FFFFFF" w:themeColor="background1"/>
                        </w:rPr>
                        <w:t>.</w:t>
                      </w:r>
                      <w:r w:rsidRPr="004B2B45">
                        <w:rPr>
                          <w:rFonts w:ascii="Arial" w:hAnsi="Arial" w:cs="Arial"/>
                          <w:b/>
                          <w:bCs/>
                          <w:color w:val="FFFFFF" w:themeColor="background1"/>
                        </w:rPr>
                        <w:t xml:space="preserve"> TIMELINE AND PERIOD OF ASSIGNMENT </w:t>
                      </w:r>
                    </w:p>
                    <w:p w14:paraId="29E7F2A3" w14:textId="77777777" w:rsidR="004B2B45" w:rsidRPr="00987BC2" w:rsidRDefault="004B2B45">
                      <w:pPr>
                        <w:rPr>
                          <w:color w:val="FFFFFF" w:themeColor="background1"/>
                        </w:rPr>
                      </w:pPr>
                    </w:p>
                  </w:txbxContent>
                </v:textbox>
                <w10:wrap type="square" anchorx="margin"/>
              </v:shape>
            </w:pict>
          </mc:Fallback>
        </mc:AlternateContent>
      </w:r>
      <w:r w:rsidR="00D84243" w:rsidRPr="00D84243">
        <w:rPr>
          <w:rFonts w:ascii="Arial" w:hAnsi="Arial" w:cs="Arial"/>
          <w:bCs/>
        </w:rPr>
        <w:t>Support the Kenyan Government to define how service delivery and access to AT can be optimized, define an improved governance structure for rehabilitation services and an optimized configuration of the national supply chain for assistive devices which will improve access to appropriate AT</w:t>
      </w:r>
    </w:p>
    <w:p w14:paraId="58F9193C" w14:textId="3CD75BD6" w:rsidR="004B2B45" w:rsidRDefault="008A0939" w:rsidP="004B2B45">
      <w:pPr>
        <w:autoSpaceDE w:val="0"/>
        <w:autoSpaceDN w:val="0"/>
        <w:adjustRightInd w:val="0"/>
        <w:spacing w:after="0" w:line="240" w:lineRule="auto"/>
        <w:rPr>
          <w:rFonts w:ascii="Arial" w:hAnsi="Arial" w:cs="Arial"/>
          <w:b/>
          <w:bCs/>
        </w:rPr>
      </w:pPr>
      <w:r>
        <w:rPr>
          <w:rFonts w:ascii="Arial" w:hAnsi="Arial" w:cs="Arial"/>
          <w:bCs/>
        </w:rPr>
        <w:t xml:space="preserve">20 September 2021 </w:t>
      </w:r>
      <w:r w:rsidR="00E25103">
        <w:rPr>
          <w:rFonts w:ascii="Arial" w:hAnsi="Arial" w:cs="Arial"/>
          <w:bCs/>
        </w:rPr>
        <w:t>–</w:t>
      </w:r>
      <w:r>
        <w:rPr>
          <w:rFonts w:ascii="Arial" w:hAnsi="Arial" w:cs="Arial"/>
          <w:bCs/>
        </w:rPr>
        <w:t xml:space="preserve"> </w:t>
      </w:r>
      <w:r w:rsidR="00E25103">
        <w:rPr>
          <w:rFonts w:ascii="Arial" w:hAnsi="Arial" w:cs="Arial"/>
          <w:bCs/>
        </w:rPr>
        <w:t>28 February 2022</w:t>
      </w:r>
    </w:p>
    <w:p w14:paraId="6749F361" w14:textId="77777777" w:rsidR="00671BA8" w:rsidRDefault="00671BA8" w:rsidP="008E393F">
      <w:pPr>
        <w:autoSpaceDE w:val="0"/>
        <w:autoSpaceDN w:val="0"/>
        <w:adjustRightInd w:val="0"/>
        <w:spacing w:after="0" w:line="240" w:lineRule="auto"/>
      </w:pPr>
      <w:r w:rsidRPr="00926709">
        <w:rPr>
          <w:rFonts w:ascii="Arial" w:hAnsi="Arial" w:cs="Arial"/>
          <w:b/>
          <w:bCs/>
          <w:i/>
          <w:noProof/>
          <w:sz w:val="22"/>
          <w:szCs w:val="22"/>
        </w:rPr>
        <mc:AlternateContent>
          <mc:Choice Requires="wps">
            <w:drawing>
              <wp:anchor distT="45720" distB="45720" distL="114300" distR="114300" simplePos="0" relativeHeight="251671552" behindDoc="0" locked="0" layoutInCell="1" allowOverlap="1" wp14:anchorId="0AB68F88" wp14:editId="18AD020A">
                <wp:simplePos x="0" y="0"/>
                <wp:positionH relativeFrom="margin">
                  <wp:posOffset>6350</wp:posOffset>
                </wp:positionH>
                <wp:positionV relativeFrom="paragraph">
                  <wp:posOffset>286385</wp:posOffset>
                </wp:positionV>
                <wp:extent cx="6164580" cy="281940"/>
                <wp:effectExtent l="0" t="0" r="7620" b="381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32160154" w14:textId="77777777" w:rsidR="004B2B45" w:rsidRPr="004B2B45" w:rsidRDefault="004B2B45" w:rsidP="004B2B45">
                            <w:pPr>
                              <w:autoSpaceDE w:val="0"/>
                              <w:autoSpaceDN w:val="0"/>
                              <w:adjustRightInd w:val="0"/>
                              <w:spacing w:after="0" w:line="240" w:lineRule="auto"/>
                              <w:rPr>
                                <w:rFonts w:ascii="Arial" w:hAnsi="Arial" w:cs="Arial"/>
                                <w:color w:val="FFFFFF" w:themeColor="background1"/>
                              </w:rPr>
                            </w:pPr>
                            <w:r w:rsidRPr="004B2B45">
                              <w:rPr>
                                <w:rFonts w:ascii="Arial" w:hAnsi="Arial" w:cs="Arial"/>
                                <w:b/>
                                <w:bCs/>
                                <w:color w:val="FFFFFF" w:themeColor="background1"/>
                              </w:rPr>
                              <w:t>6</w:t>
                            </w:r>
                            <w:r w:rsidR="002213D5">
                              <w:rPr>
                                <w:rFonts w:ascii="Arial" w:hAnsi="Arial" w:cs="Arial"/>
                                <w:b/>
                                <w:bCs/>
                                <w:color w:val="FFFFFF" w:themeColor="background1"/>
                              </w:rPr>
                              <w:t xml:space="preserve">. </w:t>
                            </w:r>
                            <w:r w:rsidRPr="004B2B45">
                              <w:rPr>
                                <w:rFonts w:ascii="Arial" w:hAnsi="Arial" w:cs="Arial"/>
                                <w:b/>
                                <w:bCs/>
                                <w:color w:val="FFFFFF" w:themeColor="background1"/>
                              </w:rPr>
                              <w:t xml:space="preserve"> DESIRED TEAM COMPOSITION AND PROFILE </w:t>
                            </w:r>
                          </w:p>
                          <w:p w14:paraId="113DCAF6" w14:textId="77777777" w:rsidR="004B2B45" w:rsidRPr="00987BC2" w:rsidRDefault="004B2B45">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B68F88" id="Text Box 6" o:spid="_x0000_s1032" type="#_x0000_t202" style="position:absolute;margin-left:.5pt;margin-top:22.55pt;width:485.4pt;height:22.2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" fillcolor="#00b0f0" stroked="f">
                <v:textbox>
                  <w:txbxContent>
                    <w:p w14:paraId="32160154" w14:textId="77777777" w:rsidR="004B2B45" w:rsidRPr="004B2B45" w:rsidRDefault="004B2B45" w:rsidP="004B2B45">
                      <w:pPr>
                        <w:autoSpaceDE w:val="0"/>
                        <w:autoSpaceDN w:val="0"/>
                        <w:adjustRightInd w:val="0"/>
                        <w:spacing w:after="0" w:line="240" w:lineRule="auto"/>
                        <w:rPr>
                          <w:rFonts w:ascii="Arial" w:hAnsi="Arial" w:cs="Arial"/>
                          <w:color w:val="FFFFFF" w:themeColor="background1"/>
                        </w:rPr>
                      </w:pPr>
                      <w:r w:rsidRPr="004B2B45">
                        <w:rPr>
                          <w:rFonts w:ascii="Arial" w:hAnsi="Arial" w:cs="Arial"/>
                          <w:b/>
                          <w:bCs/>
                          <w:color w:val="FFFFFF" w:themeColor="background1"/>
                        </w:rPr>
                        <w:t>6</w:t>
                      </w:r>
                      <w:r w:rsidR="002213D5">
                        <w:rPr>
                          <w:rFonts w:ascii="Arial" w:hAnsi="Arial" w:cs="Arial"/>
                          <w:b/>
                          <w:bCs/>
                          <w:color w:val="FFFFFF" w:themeColor="background1"/>
                        </w:rPr>
                        <w:t xml:space="preserve">. </w:t>
                      </w:r>
                      <w:r w:rsidRPr="004B2B45">
                        <w:rPr>
                          <w:rFonts w:ascii="Arial" w:hAnsi="Arial" w:cs="Arial"/>
                          <w:b/>
                          <w:bCs/>
                          <w:color w:val="FFFFFF" w:themeColor="background1"/>
                        </w:rPr>
                        <w:t xml:space="preserve"> DESIRED TEAM COMPOSITION AND PROFILE </w:t>
                      </w:r>
                    </w:p>
                    <w:p w14:paraId="113DCAF6" w14:textId="77777777" w:rsidR="004B2B45" w:rsidRPr="00987BC2" w:rsidRDefault="004B2B45">
                      <w:pPr>
                        <w:rPr>
                          <w:color w:val="FFFFFF" w:themeColor="background1"/>
                        </w:rPr>
                      </w:pPr>
                    </w:p>
                  </w:txbxContent>
                </v:textbox>
                <w10:wrap type="square" anchorx="margin"/>
              </v:shape>
            </w:pict>
          </mc:Fallback>
        </mc:AlternateContent>
      </w:r>
    </w:p>
    <w:p w14:paraId="1B0AC641" w14:textId="77777777" w:rsidR="00671BA8" w:rsidRPr="00826B1C" w:rsidRDefault="00671BA8" w:rsidP="00826B1C">
      <w:pPr>
        <w:pStyle w:val="Default"/>
        <w:spacing w:line="276" w:lineRule="auto"/>
        <w:jc w:val="both"/>
        <w:rPr>
          <w:bCs/>
          <w:color w:val="auto"/>
          <w:sz w:val="22"/>
          <w:szCs w:val="22"/>
        </w:rPr>
      </w:pPr>
      <w:r w:rsidRPr="00826B1C">
        <w:rPr>
          <w:bCs/>
          <w:color w:val="auto"/>
          <w:sz w:val="22"/>
          <w:szCs w:val="22"/>
        </w:rPr>
        <w:t xml:space="preserve">Qualified institutions (consultancy firms, universities, etc.) that have the capabilities to meet the following requirements, and are available for the </w:t>
      </w:r>
      <w:r w:rsidR="00CF215C" w:rsidRPr="00826B1C">
        <w:rPr>
          <w:bCs/>
          <w:color w:val="auto"/>
          <w:sz w:val="22"/>
          <w:szCs w:val="22"/>
        </w:rPr>
        <w:t xml:space="preserve">aforementioned </w:t>
      </w:r>
      <w:r w:rsidRPr="00826B1C">
        <w:rPr>
          <w:bCs/>
          <w:color w:val="auto"/>
          <w:sz w:val="22"/>
          <w:szCs w:val="22"/>
        </w:rPr>
        <w:t xml:space="preserve">period, are invited to submit an EOI. </w:t>
      </w:r>
    </w:p>
    <w:p w14:paraId="07646251" w14:textId="77777777" w:rsidR="00671BA8" w:rsidRPr="00826B1C" w:rsidRDefault="00671BA8" w:rsidP="00826B1C">
      <w:pPr>
        <w:pStyle w:val="Default"/>
        <w:spacing w:line="276" w:lineRule="auto"/>
        <w:jc w:val="both"/>
        <w:rPr>
          <w:bCs/>
          <w:color w:val="auto"/>
          <w:sz w:val="22"/>
          <w:szCs w:val="22"/>
        </w:rPr>
      </w:pPr>
    </w:p>
    <w:p w14:paraId="470B181E" w14:textId="77777777" w:rsidR="00EA0D1F" w:rsidRDefault="00671BA8" w:rsidP="00826B1C">
      <w:pPr>
        <w:pStyle w:val="Default"/>
        <w:spacing w:line="276" w:lineRule="auto"/>
        <w:jc w:val="both"/>
        <w:rPr>
          <w:bCs/>
          <w:color w:val="auto"/>
          <w:sz w:val="22"/>
          <w:szCs w:val="22"/>
        </w:rPr>
      </w:pPr>
      <w:r w:rsidRPr="00826B1C">
        <w:rPr>
          <w:bCs/>
          <w:color w:val="auto"/>
          <w:sz w:val="22"/>
          <w:szCs w:val="22"/>
        </w:rPr>
        <w:t xml:space="preserve">In their EOI, institutions are required to specify their </w:t>
      </w:r>
      <w:r w:rsidR="00AD2CA7">
        <w:rPr>
          <w:bCs/>
          <w:color w:val="auto"/>
          <w:sz w:val="22"/>
          <w:szCs w:val="22"/>
        </w:rPr>
        <w:t xml:space="preserve">experience and </w:t>
      </w:r>
      <w:r w:rsidRPr="00826B1C">
        <w:rPr>
          <w:bCs/>
          <w:color w:val="auto"/>
          <w:sz w:val="22"/>
          <w:szCs w:val="22"/>
        </w:rPr>
        <w:t xml:space="preserve">capacity </w:t>
      </w:r>
      <w:r w:rsidR="00EA0D1F">
        <w:rPr>
          <w:bCs/>
          <w:color w:val="auto"/>
          <w:sz w:val="22"/>
          <w:szCs w:val="22"/>
        </w:rPr>
        <w:t>in the following:</w:t>
      </w:r>
    </w:p>
    <w:p w14:paraId="3364F949" w14:textId="23AE349F" w:rsidR="00456BDD" w:rsidRDefault="009B56FE" w:rsidP="00EA0D1F">
      <w:pPr>
        <w:pStyle w:val="Default"/>
        <w:numPr>
          <w:ilvl w:val="0"/>
          <w:numId w:val="9"/>
        </w:numPr>
        <w:spacing w:line="276" w:lineRule="auto"/>
        <w:jc w:val="both"/>
        <w:rPr>
          <w:bCs/>
          <w:color w:val="auto"/>
          <w:sz w:val="22"/>
          <w:szCs w:val="22"/>
        </w:rPr>
      </w:pPr>
      <w:r>
        <w:rPr>
          <w:bCs/>
          <w:color w:val="auto"/>
          <w:sz w:val="22"/>
          <w:szCs w:val="22"/>
        </w:rPr>
        <w:t xml:space="preserve">Conducting national </w:t>
      </w:r>
      <w:r w:rsidR="00E32036">
        <w:rPr>
          <w:bCs/>
          <w:color w:val="auto"/>
          <w:sz w:val="22"/>
          <w:szCs w:val="22"/>
        </w:rPr>
        <w:t>AT</w:t>
      </w:r>
      <w:r>
        <w:rPr>
          <w:bCs/>
          <w:color w:val="auto"/>
          <w:sz w:val="22"/>
          <w:szCs w:val="22"/>
        </w:rPr>
        <w:t xml:space="preserve"> capacity assessment</w:t>
      </w:r>
      <w:r w:rsidR="0097242E">
        <w:rPr>
          <w:bCs/>
          <w:color w:val="auto"/>
          <w:sz w:val="22"/>
          <w:szCs w:val="22"/>
        </w:rPr>
        <w:t>s</w:t>
      </w:r>
      <w:r>
        <w:rPr>
          <w:bCs/>
          <w:color w:val="auto"/>
          <w:sz w:val="22"/>
          <w:szCs w:val="22"/>
        </w:rPr>
        <w:t>, ideally in Sub-Saharan Africa</w:t>
      </w:r>
    </w:p>
    <w:p w14:paraId="29FA459F" w14:textId="757F8836" w:rsidR="00E32036" w:rsidRDefault="00456BDD" w:rsidP="00EA0D1F">
      <w:pPr>
        <w:pStyle w:val="Default"/>
        <w:numPr>
          <w:ilvl w:val="0"/>
          <w:numId w:val="9"/>
        </w:numPr>
        <w:spacing w:line="276" w:lineRule="auto"/>
        <w:jc w:val="both"/>
        <w:rPr>
          <w:bCs/>
          <w:color w:val="auto"/>
          <w:sz w:val="22"/>
          <w:szCs w:val="22"/>
        </w:rPr>
      </w:pPr>
      <w:r>
        <w:rPr>
          <w:bCs/>
          <w:color w:val="auto"/>
          <w:sz w:val="22"/>
          <w:szCs w:val="22"/>
        </w:rPr>
        <w:t>U</w:t>
      </w:r>
      <w:r w:rsidR="00E32036">
        <w:rPr>
          <w:bCs/>
          <w:color w:val="auto"/>
          <w:sz w:val="22"/>
          <w:szCs w:val="22"/>
        </w:rPr>
        <w:t>sing the WHO ATA-C tool</w:t>
      </w:r>
      <w:r w:rsidR="004C640C">
        <w:rPr>
          <w:bCs/>
          <w:color w:val="auto"/>
          <w:sz w:val="22"/>
          <w:szCs w:val="22"/>
        </w:rPr>
        <w:t xml:space="preserve"> in assessments</w:t>
      </w:r>
      <w:r w:rsidR="00EF1004">
        <w:rPr>
          <w:bCs/>
          <w:color w:val="auto"/>
          <w:sz w:val="22"/>
          <w:szCs w:val="22"/>
        </w:rPr>
        <w:t xml:space="preserve"> </w:t>
      </w:r>
    </w:p>
    <w:p w14:paraId="0F908773" w14:textId="73087BE7" w:rsidR="004C640C" w:rsidRDefault="0097242E" w:rsidP="00EA0D1F">
      <w:pPr>
        <w:pStyle w:val="Default"/>
        <w:numPr>
          <w:ilvl w:val="0"/>
          <w:numId w:val="9"/>
        </w:numPr>
        <w:spacing w:line="276" w:lineRule="auto"/>
        <w:jc w:val="both"/>
        <w:rPr>
          <w:bCs/>
          <w:color w:val="auto"/>
          <w:sz w:val="22"/>
          <w:szCs w:val="22"/>
        </w:rPr>
      </w:pPr>
      <w:r>
        <w:rPr>
          <w:bCs/>
          <w:color w:val="auto"/>
          <w:sz w:val="22"/>
          <w:szCs w:val="22"/>
        </w:rPr>
        <w:t xml:space="preserve">Supporting development of national action plans </w:t>
      </w:r>
    </w:p>
    <w:p w14:paraId="278640AF" w14:textId="0AEE6209" w:rsidR="000C6B2A" w:rsidRDefault="000C6B2A" w:rsidP="00EA0D1F">
      <w:pPr>
        <w:pStyle w:val="Default"/>
        <w:numPr>
          <w:ilvl w:val="0"/>
          <w:numId w:val="9"/>
        </w:numPr>
        <w:spacing w:line="276" w:lineRule="auto"/>
        <w:jc w:val="both"/>
        <w:rPr>
          <w:bCs/>
          <w:color w:val="auto"/>
          <w:sz w:val="22"/>
          <w:szCs w:val="22"/>
        </w:rPr>
      </w:pPr>
      <w:r>
        <w:rPr>
          <w:bCs/>
          <w:color w:val="auto"/>
          <w:sz w:val="22"/>
          <w:szCs w:val="22"/>
        </w:rPr>
        <w:t>Conducting scoping and data collection in the UNICEF focus countries</w:t>
      </w:r>
      <w:r w:rsidR="00D40006">
        <w:rPr>
          <w:bCs/>
          <w:color w:val="auto"/>
          <w:sz w:val="22"/>
          <w:szCs w:val="22"/>
        </w:rPr>
        <w:t>; a presence in the focus countries is preferred</w:t>
      </w:r>
    </w:p>
    <w:p w14:paraId="7633A518" w14:textId="5C1C15CE" w:rsidR="00D40006" w:rsidRDefault="00D40006" w:rsidP="00EA0D1F">
      <w:pPr>
        <w:pStyle w:val="Default"/>
        <w:numPr>
          <w:ilvl w:val="0"/>
          <w:numId w:val="9"/>
        </w:numPr>
        <w:spacing w:line="276" w:lineRule="auto"/>
        <w:jc w:val="both"/>
        <w:rPr>
          <w:bCs/>
          <w:color w:val="auto"/>
          <w:sz w:val="22"/>
          <w:szCs w:val="22"/>
        </w:rPr>
      </w:pPr>
      <w:r>
        <w:rPr>
          <w:bCs/>
          <w:color w:val="auto"/>
          <w:sz w:val="22"/>
          <w:szCs w:val="22"/>
        </w:rPr>
        <w:t xml:space="preserve">Working with </w:t>
      </w:r>
      <w:r w:rsidR="006C569F">
        <w:rPr>
          <w:bCs/>
          <w:color w:val="auto"/>
          <w:sz w:val="22"/>
          <w:szCs w:val="22"/>
        </w:rPr>
        <w:t>Government stakeholders on organizing multi-stakeholder workshops</w:t>
      </w:r>
    </w:p>
    <w:p w14:paraId="3C7D6284" w14:textId="31394443" w:rsidR="006C569F" w:rsidRDefault="006C569F" w:rsidP="006C569F">
      <w:pPr>
        <w:pStyle w:val="Default"/>
        <w:spacing w:line="276" w:lineRule="auto"/>
        <w:ind w:left="720"/>
        <w:jc w:val="both"/>
        <w:rPr>
          <w:bCs/>
          <w:color w:val="auto"/>
          <w:sz w:val="22"/>
          <w:szCs w:val="22"/>
        </w:rPr>
      </w:pPr>
    </w:p>
    <w:p w14:paraId="0E43B7FD" w14:textId="7634E8DA" w:rsidR="00A53F16" w:rsidRDefault="00671BA8" w:rsidP="00826B1C">
      <w:pPr>
        <w:pStyle w:val="Default"/>
        <w:spacing w:line="276" w:lineRule="auto"/>
        <w:jc w:val="both"/>
        <w:rPr>
          <w:color w:val="auto"/>
          <w:sz w:val="22"/>
          <w:szCs w:val="22"/>
        </w:rPr>
      </w:pPr>
      <w:r w:rsidRPr="00826B1C">
        <w:rPr>
          <w:color w:val="auto"/>
          <w:sz w:val="22"/>
          <w:szCs w:val="22"/>
        </w:rPr>
        <w:t xml:space="preserve">As a whole, the team should bring skills and experience </w:t>
      </w:r>
      <w:r w:rsidR="00826B1C" w:rsidRPr="00826B1C">
        <w:rPr>
          <w:color w:val="auto"/>
          <w:sz w:val="22"/>
          <w:szCs w:val="22"/>
        </w:rPr>
        <w:t>including</w:t>
      </w:r>
      <w:r w:rsidRPr="00826B1C">
        <w:rPr>
          <w:color w:val="auto"/>
          <w:sz w:val="22"/>
          <w:szCs w:val="22"/>
        </w:rPr>
        <w:t xml:space="preserve"> </w:t>
      </w:r>
      <w:r w:rsidR="005B70EB">
        <w:rPr>
          <w:color w:val="auto"/>
          <w:sz w:val="22"/>
          <w:szCs w:val="22"/>
        </w:rPr>
        <w:t>research, programme planning</w:t>
      </w:r>
      <w:r w:rsidR="003475F7">
        <w:rPr>
          <w:color w:val="auto"/>
          <w:sz w:val="22"/>
          <w:szCs w:val="22"/>
        </w:rPr>
        <w:t xml:space="preserve"> and implementation and monitoring and evaluation, hands-on experience in collecting and analyzing data</w:t>
      </w:r>
      <w:r w:rsidR="00A53F16">
        <w:rPr>
          <w:color w:val="auto"/>
          <w:sz w:val="22"/>
          <w:szCs w:val="22"/>
        </w:rPr>
        <w:t>, strong conceptualization, analytical and writing skills.</w:t>
      </w:r>
      <w:r w:rsidR="00454271">
        <w:rPr>
          <w:color w:val="auto"/>
          <w:sz w:val="22"/>
          <w:szCs w:val="22"/>
        </w:rPr>
        <w:t xml:space="preserve"> Experience of national and international level work on disability and particularly assistive technology </w:t>
      </w:r>
      <w:r w:rsidR="008C3F57">
        <w:rPr>
          <w:color w:val="auto"/>
          <w:sz w:val="22"/>
          <w:szCs w:val="22"/>
        </w:rPr>
        <w:t>issues</w:t>
      </w:r>
      <w:r w:rsidR="00454271">
        <w:rPr>
          <w:color w:val="auto"/>
          <w:sz w:val="22"/>
          <w:szCs w:val="22"/>
        </w:rPr>
        <w:t xml:space="preserve">, ability to </w:t>
      </w:r>
      <w:r w:rsidR="008C3F57">
        <w:rPr>
          <w:color w:val="auto"/>
          <w:sz w:val="22"/>
          <w:szCs w:val="22"/>
        </w:rPr>
        <w:t xml:space="preserve">conceptualize disability issues and/or systems strengthening. </w:t>
      </w:r>
    </w:p>
    <w:p w14:paraId="3CE99EEB" w14:textId="77777777" w:rsidR="00A53F16" w:rsidRDefault="00A53F16" w:rsidP="00826B1C">
      <w:pPr>
        <w:pStyle w:val="Default"/>
        <w:spacing w:line="276" w:lineRule="auto"/>
        <w:jc w:val="both"/>
        <w:rPr>
          <w:color w:val="auto"/>
          <w:sz w:val="22"/>
          <w:szCs w:val="22"/>
        </w:rPr>
      </w:pPr>
    </w:p>
    <w:p w14:paraId="0CEC1E47" w14:textId="00FD18BF" w:rsidR="00671BA8" w:rsidRPr="00826B1C" w:rsidRDefault="00671BA8" w:rsidP="00826B1C">
      <w:pPr>
        <w:pStyle w:val="Default"/>
        <w:spacing w:line="276" w:lineRule="auto"/>
        <w:jc w:val="both"/>
        <w:rPr>
          <w:color w:val="auto"/>
          <w:sz w:val="22"/>
          <w:szCs w:val="22"/>
        </w:rPr>
      </w:pPr>
      <w:r w:rsidRPr="00826B1C">
        <w:rPr>
          <w:color w:val="auto"/>
          <w:sz w:val="22"/>
          <w:szCs w:val="22"/>
        </w:rPr>
        <w:t xml:space="preserve">In the EOI, institutions and /or groups of consultants should describe their organization’s/team’s ability to </w:t>
      </w:r>
      <w:r w:rsidR="00403B6D" w:rsidRPr="00826B1C">
        <w:rPr>
          <w:color w:val="auto"/>
          <w:sz w:val="22"/>
          <w:szCs w:val="22"/>
        </w:rPr>
        <w:t xml:space="preserve">perform </w:t>
      </w:r>
      <w:r w:rsidRPr="00826B1C">
        <w:rPr>
          <w:color w:val="auto"/>
          <w:sz w:val="22"/>
          <w:szCs w:val="22"/>
        </w:rPr>
        <w:t xml:space="preserve">in a </w:t>
      </w:r>
      <w:r w:rsidR="00770FD7" w:rsidRPr="00826B1C">
        <w:rPr>
          <w:color w:val="auto"/>
          <w:sz w:val="22"/>
          <w:szCs w:val="22"/>
        </w:rPr>
        <w:t>highly efficient</w:t>
      </w:r>
      <w:r w:rsidRPr="00826B1C">
        <w:rPr>
          <w:color w:val="auto"/>
          <w:sz w:val="22"/>
          <w:szCs w:val="22"/>
        </w:rPr>
        <w:t xml:space="preserve"> and timely manner. Organizational capacities are required for rigorous quality assurance procedures as well as back-office support and logistics. </w:t>
      </w:r>
    </w:p>
    <w:p w14:paraId="59524822" w14:textId="77777777" w:rsidR="00403B6D" w:rsidRDefault="00403B6D" w:rsidP="00671BA8">
      <w:pPr>
        <w:pStyle w:val="Default"/>
        <w:rPr>
          <w:color w:val="auto"/>
          <w:sz w:val="20"/>
          <w:szCs w:val="20"/>
        </w:rPr>
      </w:pPr>
    </w:p>
    <w:p w14:paraId="33FF9332" w14:textId="230881EC" w:rsidR="00671BA8" w:rsidRPr="00770FD7" w:rsidRDefault="002213D5" w:rsidP="00770FD7">
      <w:pPr>
        <w:pStyle w:val="Default"/>
        <w:spacing w:line="276" w:lineRule="auto"/>
        <w:jc w:val="both"/>
        <w:rPr>
          <w:color w:val="auto"/>
          <w:sz w:val="22"/>
          <w:szCs w:val="22"/>
        </w:rPr>
      </w:pPr>
      <w:r w:rsidRPr="00770FD7">
        <w:rPr>
          <w:noProof/>
          <w:sz w:val="22"/>
          <w:szCs w:val="22"/>
        </w:rPr>
        <mc:AlternateContent>
          <mc:Choice Requires="wps">
            <w:drawing>
              <wp:anchor distT="45720" distB="45720" distL="114300" distR="114300" simplePos="0" relativeHeight="251673600" behindDoc="0" locked="0" layoutInCell="1" allowOverlap="1" wp14:anchorId="403404DC" wp14:editId="26AB53D9">
                <wp:simplePos x="0" y="0"/>
                <wp:positionH relativeFrom="margin">
                  <wp:align>left</wp:align>
                </wp:positionH>
                <wp:positionV relativeFrom="paragraph">
                  <wp:posOffset>0</wp:posOffset>
                </wp:positionV>
                <wp:extent cx="6164580" cy="281940"/>
                <wp:effectExtent l="0" t="0" r="7620" b="381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350EBBD3" w14:textId="77777777" w:rsidR="004B2B45" w:rsidRPr="004B2B45" w:rsidRDefault="004B2B45" w:rsidP="004B2B45">
                            <w:pPr>
                              <w:autoSpaceDE w:val="0"/>
                              <w:autoSpaceDN w:val="0"/>
                              <w:adjustRightInd w:val="0"/>
                              <w:spacing w:after="0" w:line="240" w:lineRule="auto"/>
                              <w:rPr>
                                <w:rFonts w:ascii="Arial" w:hAnsi="Arial" w:cs="Arial"/>
                                <w:color w:val="FFFFFF" w:themeColor="background1"/>
                              </w:rPr>
                            </w:pPr>
                            <w:r w:rsidRPr="004B2B45">
                              <w:rPr>
                                <w:rFonts w:ascii="Arial" w:hAnsi="Arial" w:cs="Arial"/>
                                <w:b/>
                                <w:bCs/>
                                <w:color w:val="FFFFFF" w:themeColor="background1"/>
                              </w:rPr>
                              <w:t xml:space="preserve">7 SUBMISSION OF EXPRESSION OF INTEREST (EOI) </w:t>
                            </w:r>
                          </w:p>
                          <w:p w14:paraId="11484FE4" w14:textId="77777777" w:rsidR="004B2B45" w:rsidRPr="00987BC2" w:rsidRDefault="004B2B45">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3404DC" id="Text Box 7" o:spid="_x0000_s1033" type="#_x0000_t202" style="position:absolute;left:0;text-align:left;margin-left:0;margin-top:0;width:485.4pt;height:22.2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" fillcolor="#00b0f0" stroked="f">
                <v:textbox>
                  <w:txbxContent>
                    <w:p w14:paraId="350EBBD3" w14:textId="77777777" w:rsidR="004B2B45" w:rsidRPr="004B2B45" w:rsidRDefault="004B2B45" w:rsidP="004B2B45">
                      <w:pPr>
                        <w:autoSpaceDE w:val="0"/>
                        <w:autoSpaceDN w:val="0"/>
                        <w:adjustRightInd w:val="0"/>
                        <w:spacing w:after="0" w:line="240" w:lineRule="auto"/>
                        <w:rPr>
                          <w:rFonts w:ascii="Arial" w:hAnsi="Arial" w:cs="Arial"/>
                          <w:color w:val="FFFFFF" w:themeColor="background1"/>
                        </w:rPr>
                      </w:pPr>
                      <w:r w:rsidRPr="004B2B45">
                        <w:rPr>
                          <w:rFonts w:ascii="Arial" w:hAnsi="Arial" w:cs="Arial"/>
                          <w:b/>
                          <w:bCs/>
                          <w:color w:val="FFFFFF" w:themeColor="background1"/>
                        </w:rPr>
                        <w:t xml:space="preserve">7 SUBMISSION OF EXPRESSION OF INTEREST (EOI) </w:t>
                      </w:r>
                    </w:p>
                    <w:p w14:paraId="11484FE4" w14:textId="77777777" w:rsidR="004B2B45" w:rsidRPr="00987BC2" w:rsidRDefault="004B2B45">
                      <w:pPr>
                        <w:rPr>
                          <w:color w:val="FFFFFF" w:themeColor="background1"/>
                        </w:rPr>
                      </w:pPr>
                    </w:p>
                  </w:txbxContent>
                </v:textbox>
                <w10:wrap type="square" anchorx="margin"/>
              </v:shape>
            </w:pict>
          </mc:Fallback>
        </mc:AlternateContent>
      </w:r>
      <w:r w:rsidR="00671BA8" w:rsidRPr="00770FD7">
        <w:rPr>
          <w:color w:val="auto"/>
          <w:sz w:val="22"/>
          <w:szCs w:val="22"/>
        </w:rPr>
        <w:t>Interested institutions are encouraged to complete and submit the EOI form</w:t>
      </w:r>
      <w:r w:rsidR="00DE4017" w:rsidRPr="00770FD7">
        <w:rPr>
          <w:color w:val="auto"/>
          <w:sz w:val="22"/>
          <w:szCs w:val="22"/>
        </w:rPr>
        <w:t xml:space="preserve"> provided in the following page</w:t>
      </w:r>
      <w:r w:rsidR="00671BA8" w:rsidRPr="00770FD7">
        <w:rPr>
          <w:color w:val="auto"/>
          <w:sz w:val="22"/>
          <w:szCs w:val="22"/>
        </w:rPr>
        <w:t>. EOIs should be sent to</w:t>
      </w:r>
      <w:r w:rsidR="008D7C48" w:rsidRPr="00770FD7">
        <w:rPr>
          <w:color w:val="auto"/>
          <w:sz w:val="22"/>
          <w:szCs w:val="22"/>
        </w:rPr>
        <w:t xml:space="preserve"> </w:t>
      </w:r>
      <w:r w:rsidR="0067600C" w:rsidRPr="00EE4FAC">
        <w:rPr>
          <w:color w:val="auto"/>
          <w:sz w:val="22"/>
          <w:szCs w:val="22"/>
        </w:rPr>
        <w:t xml:space="preserve">Jasmina Acimovic </w:t>
      </w:r>
      <w:r w:rsidR="0067600C">
        <w:rPr>
          <w:color w:val="auto"/>
          <w:sz w:val="22"/>
          <w:szCs w:val="22"/>
        </w:rPr>
        <w:t>(</w:t>
      </w:r>
      <w:hyperlink r:id="rId8" w:history="1">
        <w:r w:rsidR="0067600C" w:rsidRPr="001423E9">
          <w:rPr>
            <w:rStyle w:val="Hyperlink"/>
            <w:sz w:val="22"/>
            <w:szCs w:val="22"/>
          </w:rPr>
          <w:t>jacimovic@unicef.org</w:t>
        </w:r>
      </w:hyperlink>
      <w:r w:rsidR="0067600C">
        <w:rPr>
          <w:color w:val="auto"/>
          <w:sz w:val="22"/>
          <w:szCs w:val="22"/>
        </w:rPr>
        <w:t xml:space="preserve">) and copy </w:t>
      </w:r>
      <w:r w:rsidR="00EE4FAC" w:rsidRPr="00EE4FAC">
        <w:t>Mohammed Al-Ani</w:t>
      </w:r>
      <w:r w:rsidR="00EE4FAC">
        <w:t xml:space="preserve"> </w:t>
      </w:r>
      <w:r w:rsidR="0067600C">
        <w:t>(</w:t>
      </w:r>
      <w:r w:rsidR="00EE4FAC" w:rsidRPr="00EE4FAC">
        <w:t>malani@unicef.org</w:t>
      </w:r>
      <w:r w:rsidR="0067600C">
        <w:t>)</w:t>
      </w:r>
      <w:r w:rsidR="00EE4FAC" w:rsidRPr="00EE4FAC" w:rsidDel="00EE4FAC">
        <w:t xml:space="preserve"> </w:t>
      </w:r>
      <w:r w:rsidR="00671BA8" w:rsidRPr="00770FD7">
        <w:rPr>
          <w:color w:val="auto"/>
          <w:sz w:val="22"/>
          <w:szCs w:val="22"/>
        </w:rPr>
        <w:t xml:space="preserve">no later than </w:t>
      </w:r>
      <w:r w:rsidR="007516D4" w:rsidRPr="00770FD7">
        <w:rPr>
          <w:b/>
          <w:bCs/>
          <w:color w:val="auto"/>
          <w:sz w:val="22"/>
          <w:szCs w:val="22"/>
        </w:rPr>
        <w:t>23:59 NY time</w:t>
      </w:r>
      <w:r w:rsidR="00671BA8" w:rsidRPr="00770FD7">
        <w:rPr>
          <w:b/>
          <w:bCs/>
          <w:color w:val="auto"/>
          <w:sz w:val="22"/>
          <w:szCs w:val="22"/>
        </w:rPr>
        <w:t xml:space="preserve"> on</w:t>
      </w:r>
      <w:r w:rsidR="008D7C48" w:rsidRPr="00770FD7">
        <w:rPr>
          <w:b/>
          <w:bCs/>
          <w:color w:val="auto"/>
          <w:sz w:val="22"/>
          <w:szCs w:val="22"/>
        </w:rPr>
        <w:t xml:space="preserve"> </w:t>
      </w:r>
      <w:r w:rsidR="00B621D9">
        <w:rPr>
          <w:b/>
          <w:bCs/>
          <w:color w:val="auto"/>
          <w:sz w:val="22"/>
          <w:szCs w:val="22"/>
        </w:rPr>
        <w:t>12 August 2021</w:t>
      </w:r>
      <w:r w:rsidR="00403B6D" w:rsidRPr="00770FD7">
        <w:rPr>
          <w:b/>
          <w:bCs/>
          <w:color w:val="auto"/>
          <w:sz w:val="22"/>
          <w:szCs w:val="22"/>
        </w:rPr>
        <w:t xml:space="preserve">. </w:t>
      </w:r>
      <w:r w:rsidR="00671BA8" w:rsidRPr="00770FD7">
        <w:rPr>
          <w:color w:val="auto"/>
          <w:sz w:val="22"/>
          <w:szCs w:val="22"/>
        </w:rPr>
        <w:t xml:space="preserve"> Please quote “</w:t>
      </w:r>
      <w:r w:rsidR="00712538">
        <w:rPr>
          <w:b/>
          <w:bCs/>
          <w:color w:val="auto"/>
          <w:sz w:val="22"/>
          <w:szCs w:val="22"/>
        </w:rPr>
        <w:t xml:space="preserve">Strengthening </w:t>
      </w:r>
      <w:r w:rsidR="001240EF">
        <w:rPr>
          <w:b/>
          <w:bCs/>
          <w:color w:val="auto"/>
          <w:sz w:val="22"/>
          <w:szCs w:val="22"/>
        </w:rPr>
        <w:t>Provision of Assistive Technology in ESAR</w:t>
      </w:r>
      <w:r w:rsidR="00671BA8" w:rsidRPr="00770FD7">
        <w:rPr>
          <w:b/>
          <w:bCs/>
          <w:color w:val="auto"/>
          <w:sz w:val="22"/>
          <w:szCs w:val="22"/>
        </w:rPr>
        <w:t xml:space="preserve">” </w:t>
      </w:r>
      <w:r w:rsidR="00671BA8" w:rsidRPr="00770FD7">
        <w:rPr>
          <w:color w:val="auto"/>
          <w:sz w:val="22"/>
          <w:szCs w:val="22"/>
        </w:rPr>
        <w:t xml:space="preserve">as the subject in your correspondence. </w:t>
      </w:r>
    </w:p>
    <w:p w14:paraId="6EBEC359" w14:textId="77777777" w:rsidR="00403B6D" w:rsidRPr="00770FD7" w:rsidRDefault="00403B6D" w:rsidP="00770FD7">
      <w:pPr>
        <w:pStyle w:val="Default"/>
        <w:spacing w:line="276" w:lineRule="auto"/>
        <w:jc w:val="both"/>
        <w:rPr>
          <w:color w:val="auto"/>
          <w:sz w:val="22"/>
          <w:szCs w:val="22"/>
        </w:rPr>
      </w:pPr>
    </w:p>
    <w:p w14:paraId="27591389" w14:textId="77777777" w:rsidR="00403B6D" w:rsidRPr="00770FD7" w:rsidRDefault="00671BA8" w:rsidP="00770FD7">
      <w:pPr>
        <w:pStyle w:val="Default"/>
        <w:spacing w:line="276" w:lineRule="auto"/>
        <w:jc w:val="both"/>
        <w:rPr>
          <w:color w:val="auto"/>
          <w:sz w:val="22"/>
          <w:szCs w:val="22"/>
        </w:rPr>
      </w:pPr>
      <w:r w:rsidRPr="00770FD7">
        <w:rPr>
          <w:color w:val="auto"/>
          <w:sz w:val="22"/>
          <w:szCs w:val="22"/>
        </w:rPr>
        <w:t xml:space="preserve">This EOI does not constitute a solicitation. We do not require bids or proposals at this stage; we merely seek your expression of interest in participating in the tender. A response to this Call for Expression of Interest does not automatically ensure that you will be selected to participate in the </w:t>
      </w:r>
      <w:r w:rsidRPr="00770FD7">
        <w:rPr>
          <w:color w:val="auto"/>
          <w:sz w:val="22"/>
          <w:szCs w:val="22"/>
        </w:rPr>
        <w:lastRenderedPageBreak/>
        <w:t>tender</w:t>
      </w:r>
      <w:r w:rsidR="008D7C48" w:rsidRPr="00770FD7">
        <w:rPr>
          <w:color w:val="auto"/>
          <w:sz w:val="22"/>
          <w:szCs w:val="22"/>
        </w:rPr>
        <w:t xml:space="preserve">. </w:t>
      </w:r>
      <w:r w:rsidRPr="00770FD7">
        <w:rPr>
          <w:color w:val="auto"/>
          <w:sz w:val="22"/>
          <w:szCs w:val="22"/>
        </w:rPr>
        <w:t xml:space="preserve">A final </w:t>
      </w:r>
      <w:r w:rsidR="009D11B5" w:rsidRPr="00770FD7">
        <w:rPr>
          <w:color w:val="auto"/>
          <w:sz w:val="22"/>
          <w:szCs w:val="22"/>
        </w:rPr>
        <w:t xml:space="preserve">TOR </w:t>
      </w:r>
      <w:r w:rsidRPr="00770FD7">
        <w:rPr>
          <w:color w:val="auto"/>
          <w:sz w:val="22"/>
          <w:szCs w:val="22"/>
        </w:rPr>
        <w:t xml:space="preserve">will be provided to those vendors invited to submit a full proposal by way of a Request for Proposal for Services (RFPS). </w:t>
      </w:r>
    </w:p>
    <w:p w14:paraId="1F4F3F52" w14:textId="77777777" w:rsidR="009E1260" w:rsidRPr="00770FD7" w:rsidRDefault="009E1260" w:rsidP="00770FD7">
      <w:pPr>
        <w:pStyle w:val="Default"/>
        <w:spacing w:line="276" w:lineRule="auto"/>
        <w:jc w:val="both"/>
        <w:rPr>
          <w:i/>
          <w:color w:val="auto"/>
          <w:sz w:val="22"/>
          <w:szCs w:val="22"/>
        </w:rPr>
      </w:pPr>
    </w:p>
    <w:p w14:paraId="3E3CEA61" w14:textId="1EEDA95C" w:rsidR="00671BA8" w:rsidRPr="00770FD7" w:rsidRDefault="00671BA8" w:rsidP="00770FD7">
      <w:pPr>
        <w:pStyle w:val="Default"/>
        <w:spacing w:line="276" w:lineRule="auto"/>
        <w:jc w:val="both"/>
        <w:rPr>
          <w:color w:val="auto"/>
          <w:sz w:val="22"/>
          <w:szCs w:val="22"/>
        </w:rPr>
      </w:pPr>
      <w:r w:rsidRPr="00770FD7">
        <w:rPr>
          <w:color w:val="auto"/>
          <w:sz w:val="22"/>
          <w:szCs w:val="22"/>
        </w:rPr>
        <w:t xml:space="preserve">UNICEF reserves the right to change or cancel requirements at any time during the EOI and/or solicitation process. A response to this request for EOI does not ensure automatic selection to participate in the tendering process. UNICEF also reserves the right to require compliance with additional conditions as and when issuing the final tender document. Responses received without a duly completed form or an incomplete form will not be considered. If you have any questions about this EOI, please email </w:t>
      </w:r>
      <w:r w:rsidR="00EE4FAC" w:rsidRPr="00EE4FAC">
        <w:rPr>
          <w:color w:val="auto"/>
          <w:sz w:val="22"/>
          <w:szCs w:val="22"/>
        </w:rPr>
        <w:t xml:space="preserve">Jasmina Acimovic </w:t>
      </w:r>
      <w:r w:rsidR="0067600C">
        <w:rPr>
          <w:color w:val="auto"/>
          <w:sz w:val="22"/>
          <w:szCs w:val="22"/>
        </w:rPr>
        <w:t>(</w:t>
      </w:r>
      <w:hyperlink r:id="rId9" w:history="1">
        <w:r w:rsidR="0067600C" w:rsidRPr="001423E9">
          <w:rPr>
            <w:rStyle w:val="Hyperlink"/>
            <w:sz w:val="22"/>
            <w:szCs w:val="22"/>
          </w:rPr>
          <w:t>jacimovic@unicef.org</w:t>
        </w:r>
      </w:hyperlink>
      <w:r w:rsidR="0067600C">
        <w:rPr>
          <w:color w:val="auto"/>
          <w:sz w:val="22"/>
          <w:szCs w:val="22"/>
        </w:rPr>
        <w:t>) by 6</w:t>
      </w:r>
      <w:r w:rsidR="0067600C" w:rsidRPr="009B5729">
        <w:rPr>
          <w:color w:val="auto"/>
          <w:sz w:val="22"/>
          <w:szCs w:val="22"/>
        </w:rPr>
        <w:t>th</w:t>
      </w:r>
      <w:r w:rsidR="0067600C">
        <w:rPr>
          <w:color w:val="auto"/>
          <w:sz w:val="22"/>
          <w:szCs w:val="22"/>
        </w:rPr>
        <w:t xml:space="preserve"> August 2021  a</w:t>
      </w:r>
      <w:r w:rsidR="009B5729">
        <w:rPr>
          <w:color w:val="auto"/>
          <w:sz w:val="22"/>
          <w:szCs w:val="22"/>
        </w:rPr>
        <w:t>n</w:t>
      </w:r>
      <w:r w:rsidR="0067600C">
        <w:rPr>
          <w:color w:val="auto"/>
          <w:sz w:val="22"/>
          <w:szCs w:val="22"/>
        </w:rPr>
        <w:t xml:space="preserve">d please copy </w:t>
      </w:r>
      <w:r w:rsidR="0067600C" w:rsidRPr="009B5729">
        <w:rPr>
          <w:color w:val="auto"/>
          <w:sz w:val="22"/>
          <w:szCs w:val="22"/>
        </w:rPr>
        <w:t>Mohammed Al-Ani (malani@unicef.org)</w:t>
      </w:r>
      <w:r w:rsidR="0067600C" w:rsidRPr="009B5729" w:rsidDel="00EE4FAC">
        <w:rPr>
          <w:color w:val="auto"/>
          <w:sz w:val="22"/>
          <w:szCs w:val="22"/>
        </w:rPr>
        <w:t xml:space="preserve"> </w:t>
      </w:r>
      <w:r w:rsidRPr="00770FD7">
        <w:rPr>
          <w:color w:val="auto"/>
          <w:sz w:val="22"/>
          <w:szCs w:val="22"/>
        </w:rPr>
        <w:t xml:space="preserve"> </w:t>
      </w:r>
    </w:p>
    <w:p w14:paraId="41F870EB" w14:textId="77777777" w:rsidR="00403B6D" w:rsidRPr="00770FD7" w:rsidRDefault="00403B6D" w:rsidP="00770FD7">
      <w:pPr>
        <w:pStyle w:val="Default"/>
        <w:spacing w:line="276" w:lineRule="auto"/>
        <w:jc w:val="both"/>
        <w:rPr>
          <w:color w:val="auto"/>
          <w:sz w:val="22"/>
          <w:szCs w:val="22"/>
        </w:rPr>
      </w:pPr>
    </w:p>
    <w:p w14:paraId="5A6F984A" w14:textId="2E2743E9" w:rsidR="003D6410" w:rsidRDefault="00671BA8" w:rsidP="00770FD7">
      <w:pPr>
        <w:autoSpaceDE w:val="0"/>
        <w:autoSpaceDN w:val="0"/>
        <w:adjustRightInd w:val="0"/>
        <w:spacing w:after="0" w:line="276" w:lineRule="auto"/>
        <w:jc w:val="both"/>
        <w:rPr>
          <w:rFonts w:ascii="Arial" w:hAnsi="Arial" w:cs="Arial"/>
          <w:sz w:val="22"/>
          <w:szCs w:val="22"/>
        </w:rPr>
      </w:pPr>
      <w:r w:rsidRPr="00770FD7">
        <w:rPr>
          <w:rFonts w:ascii="Arial" w:hAnsi="Arial" w:cs="Arial"/>
          <w:sz w:val="22"/>
          <w:szCs w:val="22"/>
        </w:rPr>
        <w:t>Following this EOI, institutions will be short-listed and invited to tender</w:t>
      </w:r>
      <w:r w:rsidR="008D7C48" w:rsidRPr="00770FD7">
        <w:rPr>
          <w:rFonts w:ascii="Arial" w:hAnsi="Arial" w:cs="Arial"/>
          <w:sz w:val="22"/>
          <w:szCs w:val="22"/>
        </w:rPr>
        <w:t xml:space="preserve"> for Request for Proposal for services (RFPS)</w:t>
      </w:r>
      <w:r w:rsidRPr="00770FD7">
        <w:rPr>
          <w:rFonts w:ascii="Arial" w:hAnsi="Arial" w:cs="Arial"/>
          <w:sz w:val="22"/>
          <w:szCs w:val="22"/>
        </w:rPr>
        <w:t xml:space="preserve">. More detailed Terms of Reference (TORs) will be sent to short-listed institutions in the form of </w:t>
      </w:r>
      <w:r w:rsidR="009D11B5" w:rsidRPr="00770FD7">
        <w:rPr>
          <w:rFonts w:ascii="Arial" w:hAnsi="Arial" w:cs="Arial"/>
          <w:sz w:val="22"/>
          <w:szCs w:val="22"/>
        </w:rPr>
        <w:t>RFPS</w:t>
      </w:r>
      <w:r w:rsidR="008D7C48" w:rsidRPr="00770FD7">
        <w:rPr>
          <w:rFonts w:ascii="Arial" w:hAnsi="Arial" w:cs="Arial"/>
          <w:sz w:val="22"/>
          <w:szCs w:val="22"/>
        </w:rPr>
        <w:t xml:space="preserve">. </w:t>
      </w:r>
      <w:r w:rsidRPr="00770FD7">
        <w:rPr>
          <w:rFonts w:ascii="Arial" w:hAnsi="Arial" w:cs="Arial"/>
          <w:sz w:val="22"/>
          <w:szCs w:val="22"/>
        </w:rPr>
        <w:t xml:space="preserve"> The </w:t>
      </w:r>
      <w:r w:rsidR="009D11B5" w:rsidRPr="00770FD7">
        <w:rPr>
          <w:rFonts w:ascii="Arial" w:hAnsi="Arial" w:cs="Arial"/>
          <w:sz w:val="22"/>
          <w:szCs w:val="22"/>
        </w:rPr>
        <w:t xml:space="preserve">RFPS </w:t>
      </w:r>
      <w:r w:rsidRPr="00770FD7">
        <w:rPr>
          <w:rFonts w:ascii="Arial" w:hAnsi="Arial" w:cs="Arial"/>
          <w:sz w:val="22"/>
          <w:szCs w:val="22"/>
        </w:rPr>
        <w:t xml:space="preserve">will remain open for </w:t>
      </w:r>
      <w:r w:rsidR="003957C8">
        <w:rPr>
          <w:rFonts w:ascii="Arial" w:hAnsi="Arial" w:cs="Arial"/>
          <w:sz w:val="22"/>
          <w:szCs w:val="22"/>
        </w:rPr>
        <w:t>2</w:t>
      </w:r>
      <w:r w:rsidRPr="00770FD7">
        <w:rPr>
          <w:rFonts w:ascii="Arial" w:hAnsi="Arial" w:cs="Arial"/>
          <w:sz w:val="22"/>
          <w:szCs w:val="22"/>
        </w:rPr>
        <w:t xml:space="preserve"> weeks from the day of issue.</w:t>
      </w:r>
    </w:p>
    <w:p w14:paraId="4F50C9B8" w14:textId="77777777" w:rsidR="003D6410" w:rsidRDefault="003D6410" w:rsidP="00770FD7">
      <w:pPr>
        <w:autoSpaceDE w:val="0"/>
        <w:autoSpaceDN w:val="0"/>
        <w:adjustRightInd w:val="0"/>
        <w:spacing w:after="0" w:line="276" w:lineRule="auto"/>
        <w:jc w:val="both"/>
        <w:rPr>
          <w:rFonts w:ascii="Arial" w:hAnsi="Arial" w:cs="Arial"/>
          <w:sz w:val="22"/>
          <w:szCs w:val="22"/>
        </w:rPr>
      </w:pPr>
    </w:p>
    <w:p w14:paraId="5D65D914" w14:textId="77777777" w:rsidR="003D6410" w:rsidRDefault="003D6410" w:rsidP="00770FD7">
      <w:pPr>
        <w:autoSpaceDE w:val="0"/>
        <w:autoSpaceDN w:val="0"/>
        <w:adjustRightInd w:val="0"/>
        <w:spacing w:after="0" w:line="276" w:lineRule="auto"/>
        <w:jc w:val="both"/>
        <w:rPr>
          <w:rFonts w:ascii="Arial" w:hAnsi="Arial" w:cs="Arial"/>
          <w:sz w:val="22"/>
          <w:szCs w:val="22"/>
        </w:rPr>
      </w:pPr>
    </w:p>
    <w:p w14:paraId="7310AD80" w14:textId="2745B1EE" w:rsidR="002213D5" w:rsidRPr="00770FD7" w:rsidRDefault="002213D5" w:rsidP="00770FD7">
      <w:pPr>
        <w:autoSpaceDE w:val="0"/>
        <w:autoSpaceDN w:val="0"/>
        <w:adjustRightInd w:val="0"/>
        <w:spacing w:after="0" w:line="276" w:lineRule="auto"/>
        <w:jc w:val="both"/>
        <w:rPr>
          <w:rFonts w:ascii="Arial" w:hAnsi="Arial" w:cs="Arial"/>
          <w:sz w:val="22"/>
          <w:szCs w:val="22"/>
        </w:rPr>
      </w:pPr>
      <w:r w:rsidRPr="00770FD7">
        <w:rPr>
          <w:rFonts w:ascii="Arial" w:hAnsi="Arial" w:cs="Arial"/>
          <w:sz w:val="22"/>
          <w:szCs w:val="22"/>
        </w:rPr>
        <w:br w:type="page"/>
      </w:r>
    </w:p>
    <w:p w14:paraId="61DD084D" w14:textId="77777777" w:rsidR="00B00621" w:rsidRDefault="00B00621" w:rsidP="00EB6EF8">
      <w:pPr>
        <w:autoSpaceDE w:val="0"/>
        <w:autoSpaceDN w:val="0"/>
        <w:adjustRightInd w:val="0"/>
        <w:spacing w:after="0" w:line="240" w:lineRule="auto"/>
        <w:ind w:left="-630"/>
        <w:rPr>
          <w:rFonts w:ascii="Arial" w:hAnsi="Arial" w:cs="Arial"/>
          <w:sz w:val="20"/>
          <w:szCs w:val="20"/>
        </w:rPr>
      </w:pPr>
      <w:r w:rsidRPr="004B2B45">
        <w:rPr>
          <w:rFonts w:ascii="Arial" w:hAnsi="Arial" w:cs="Arial"/>
          <w:b/>
          <w:bCs/>
          <w:noProof/>
          <w:sz w:val="18"/>
          <w:szCs w:val="18"/>
        </w:rPr>
        <w:lastRenderedPageBreak/>
        <mc:AlternateContent>
          <mc:Choice Requires="wps">
            <w:drawing>
              <wp:anchor distT="45720" distB="45720" distL="114300" distR="114300" simplePos="0" relativeHeight="251675648" behindDoc="0" locked="0" layoutInCell="1" allowOverlap="1" wp14:anchorId="15BC8334" wp14:editId="7C020D6C">
                <wp:simplePos x="0" y="0"/>
                <wp:positionH relativeFrom="margin">
                  <wp:posOffset>-387350</wp:posOffset>
                </wp:positionH>
                <wp:positionV relativeFrom="paragraph">
                  <wp:posOffset>88900</wp:posOffset>
                </wp:positionV>
                <wp:extent cx="6718300" cy="800100"/>
                <wp:effectExtent l="0" t="0" r="635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300" cy="800100"/>
                        </a:xfrm>
                        <a:prstGeom prst="rect">
                          <a:avLst/>
                        </a:prstGeom>
                        <a:solidFill>
                          <a:srgbClr val="00B0F0"/>
                        </a:solidFill>
                        <a:ln w="9525">
                          <a:noFill/>
                          <a:miter lim="800000"/>
                          <a:headEnd/>
                          <a:tailEnd/>
                        </a:ln>
                      </wps:spPr>
                      <wps:txbx>
                        <w:txbxContent>
                          <w:p w14:paraId="5873893E" w14:textId="393B9337" w:rsidR="00671BA8" w:rsidRDefault="00671BA8" w:rsidP="00671BA8">
                            <w:pPr>
                              <w:autoSpaceDE w:val="0"/>
                              <w:autoSpaceDN w:val="0"/>
                              <w:adjustRightInd w:val="0"/>
                              <w:spacing w:after="0" w:line="240" w:lineRule="auto"/>
                              <w:rPr>
                                <w:rFonts w:ascii="Arial" w:hAnsi="Arial" w:cs="Arial"/>
                                <w:color w:val="FFFFFF" w:themeColor="background1"/>
                                <w:sz w:val="28"/>
                                <w:szCs w:val="28"/>
                              </w:rPr>
                            </w:pPr>
                            <w:r w:rsidRPr="00671BA8">
                              <w:rPr>
                                <w:rFonts w:ascii="Arial" w:hAnsi="Arial" w:cs="Arial"/>
                                <w:color w:val="FFFFFF" w:themeColor="background1"/>
                                <w:sz w:val="28"/>
                                <w:szCs w:val="28"/>
                              </w:rPr>
                              <w:t xml:space="preserve">UNICEF </w:t>
                            </w:r>
                            <w:r w:rsidR="0067600C">
                              <w:rPr>
                                <w:rFonts w:ascii="Arial" w:hAnsi="Arial" w:cs="Arial"/>
                                <w:color w:val="FFFFFF" w:themeColor="background1"/>
                                <w:sz w:val="28"/>
                                <w:szCs w:val="28"/>
                              </w:rPr>
                              <w:t>Disability Section</w:t>
                            </w:r>
                            <w:r w:rsidRPr="00671BA8">
                              <w:rPr>
                                <w:rFonts w:ascii="Arial" w:hAnsi="Arial" w:cs="Arial"/>
                                <w:color w:val="FFFFFF" w:themeColor="background1"/>
                                <w:sz w:val="28"/>
                                <w:szCs w:val="28"/>
                              </w:rPr>
                              <w:t xml:space="preserve"> – Expression of Interest Form (Institutions)</w:t>
                            </w:r>
                          </w:p>
                          <w:p w14:paraId="63650130" w14:textId="77777777" w:rsidR="00603CC3" w:rsidRDefault="00603CC3" w:rsidP="00671BA8">
                            <w:pPr>
                              <w:autoSpaceDE w:val="0"/>
                              <w:autoSpaceDN w:val="0"/>
                              <w:adjustRightInd w:val="0"/>
                              <w:spacing w:after="0" w:line="240" w:lineRule="auto"/>
                              <w:rPr>
                                <w:rFonts w:ascii="Arial" w:hAnsi="Arial" w:cs="Arial"/>
                                <w:color w:val="FFFFFF" w:themeColor="background1"/>
                                <w:sz w:val="28"/>
                                <w:szCs w:val="28"/>
                              </w:rPr>
                            </w:pPr>
                          </w:p>
                          <w:p w14:paraId="34EB7D55" w14:textId="77777777" w:rsidR="00603CC3" w:rsidRPr="00964BBE" w:rsidRDefault="00603CC3" w:rsidP="00603CC3">
                            <w:pPr>
                              <w:autoSpaceDE w:val="0"/>
                              <w:autoSpaceDN w:val="0"/>
                              <w:adjustRightInd w:val="0"/>
                              <w:spacing w:after="0" w:line="240" w:lineRule="auto"/>
                              <w:jc w:val="center"/>
                              <w:rPr>
                                <w:rFonts w:ascii="Arial" w:hAnsi="Arial" w:cs="Arial"/>
                                <w:i/>
                                <w:color w:val="FFFFFF" w:themeColor="background1"/>
                                <w:sz w:val="24"/>
                                <w:szCs w:val="24"/>
                              </w:rPr>
                            </w:pPr>
                            <w:r w:rsidRPr="00964BBE">
                              <w:rPr>
                                <w:rFonts w:ascii="Arial" w:hAnsi="Arial" w:cs="Arial"/>
                                <w:b/>
                                <w:bCs/>
                                <w:i/>
                                <w:color w:val="FFFFFF" w:themeColor="background1"/>
                                <w:sz w:val="24"/>
                                <w:szCs w:val="24"/>
                              </w:rPr>
                              <w:t>Title of the Scope of Work</w:t>
                            </w:r>
                          </w:p>
                          <w:p w14:paraId="4933F920" w14:textId="77777777" w:rsidR="00603CC3" w:rsidRPr="00603CC3" w:rsidRDefault="00603CC3" w:rsidP="00671BA8">
                            <w:pPr>
                              <w:autoSpaceDE w:val="0"/>
                              <w:autoSpaceDN w:val="0"/>
                              <w:adjustRightInd w:val="0"/>
                              <w:spacing w:after="0" w:line="240" w:lineRule="auto"/>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BC8334" id="_x0000_s1034" type="#_x0000_t202" style="position:absolute;left:0;text-align:left;margin-left:-30.5pt;margin-top:7pt;width:529pt;height:63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" fillcolor="#00b0f0" stroked="f">
                <v:textbox>
                  <w:txbxContent>
                    <w:p w14:paraId="5873893E" w14:textId="393B9337" w:rsidR="00671BA8" w:rsidRDefault="00671BA8" w:rsidP="00671BA8">
                      <w:pPr>
                        <w:autoSpaceDE w:val="0"/>
                        <w:autoSpaceDN w:val="0"/>
                        <w:adjustRightInd w:val="0"/>
                        <w:spacing w:after="0" w:line="240" w:lineRule="auto"/>
                        <w:rPr>
                          <w:rFonts w:ascii="Arial" w:hAnsi="Arial" w:cs="Arial"/>
                          <w:color w:val="FFFFFF" w:themeColor="background1"/>
                          <w:sz w:val="28"/>
                          <w:szCs w:val="28"/>
                        </w:rPr>
                      </w:pPr>
                      <w:r w:rsidRPr="00671BA8">
                        <w:rPr>
                          <w:rFonts w:ascii="Arial" w:hAnsi="Arial" w:cs="Arial"/>
                          <w:color w:val="FFFFFF" w:themeColor="background1"/>
                          <w:sz w:val="28"/>
                          <w:szCs w:val="28"/>
                        </w:rPr>
                        <w:t xml:space="preserve">UNICEF </w:t>
                      </w:r>
                      <w:r w:rsidR="0067600C">
                        <w:rPr>
                          <w:rFonts w:ascii="Arial" w:hAnsi="Arial" w:cs="Arial"/>
                          <w:color w:val="FFFFFF" w:themeColor="background1"/>
                          <w:sz w:val="28"/>
                          <w:szCs w:val="28"/>
                        </w:rPr>
                        <w:t>Disability Section</w:t>
                      </w:r>
                      <w:r w:rsidRPr="00671BA8">
                        <w:rPr>
                          <w:rFonts w:ascii="Arial" w:hAnsi="Arial" w:cs="Arial"/>
                          <w:color w:val="FFFFFF" w:themeColor="background1"/>
                          <w:sz w:val="28"/>
                          <w:szCs w:val="28"/>
                        </w:rPr>
                        <w:t xml:space="preserve"> – Expression of Interest Form (Institutions)</w:t>
                      </w:r>
                    </w:p>
                    <w:p w14:paraId="63650130" w14:textId="77777777" w:rsidR="00603CC3" w:rsidRDefault="00603CC3" w:rsidP="00671BA8">
                      <w:pPr>
                        <w:autoSpaceDE w:val="0"/>
                        <w:autoSpaceDN w:val="0"/>
                        <w:adjustRightInd w:val="0"/>
                        <w:spacing w:after="0" w:line="240" w:lineRule="auto"/>
                        <w:rPr>
                          <w:rFonts w:ascii="Arial" w:hAnsi="Arial" w:cs="Arial"/>
                          <w:color w:val="FFFFFF" w:themeColor="background1"/>
                          <w:sz w:val="28"/>
                          <w:szCs w:val="28"/>
                        </w:rPr>
                      </w:pPr>
                    </w:p>
                    <w:p w14:paraId="34EB7D55" w14:textId="77777777" w:rsidR="00603CC3" w:rsidRPr="00964BBE" w:rsidRDefault="00603CC3" w:rsidP="00603CC3">
                      <w:pPr>
                        <w:autoSpaceDE w:val="0"/>
                        <w:autoSpaceDN w:val="0"/>
                        <w:adjustRightInd w:val="0"/>
                        <w:spacing w:after="0" w:line="240" w:lineRule="auto"/>
                        <w:jc w:val="center"/>
                        <w:rPr>
                          <w:rFonts w:ascii="Arial" w:hAnsi="Arial" w:cs="Arial"/>
                          <w:i/>
                          <w:color w:val="FFFFFF" w:themeColor="background1"/>
                          <w:sz w:val="24"/>
                          <w:szCs w:val="24"/>
                        </w:rPr>
                      </w:pPr>
                      <w:r w:rsidRPr="00964BBE">
                        <w:rPr>
                          <w:rFonts w:ascii="Arial" w:hAnsi="Arial" w:cs="Arial"/>
                          <w:b/>
                          <w:bCs/>
                          <w:i/>
                          <w:color w:val="FFFFFF" w:themeColor="background1"/>
                          <w:sz w:val="24"/>
                          <w:szCs w:val="24"/>
                        </w:rPr>
                        <w:t>Title of the Scope of Work</w:t>
                      </w:r>
                    </w:p>
                    <w:p w14:paraId="4933F920" w14:textId="77777777" w:rsidR="00603CC3" w:rsidRPr="00603CC3" w:rsidRDefault="00603CC3" w:rsidP="00671BA8">
                      <w:pPr>
                        <w:autoSpaceDE w:val="0"/>
                        <w:autoSpaceDN w:val="0"/>
                        <w:adjustRightInd w:val="0"/>
                        <w:spacing w:after="0" w:line="240" w:lineRule="auto"/>
                        <w:rPr>
                          <w:color w:val="FFFFFF" w:themeColor="background1"/>
                        </w:rPr>
                      </w:pPr>
                    </w:p>
                  </w:txbxContent>
                </v:textbox>
                <w10:wrap type="square" anchorx="margin"/>
              </v:shape>
            </w:pict>
          </mc:Fallback>
        </mc:AlternateContent>
      </w:r>
    </w:p>
    <w:p w14:paraId="7794551A" w14:textId="3D8B8663"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 xml:space="preserve">Please fill-in the form (up to 10 pages total) and submit to </w:t>
      </w:r>
      <w:r w:rsidR="0067600C">
        <w:rPr>
          <w:rFonts w:ascii="Arial" w:hAnsi="Arial" w:cs="Arial"/>
          <w:sz w:val="22"/>
          <w:szCs w:val="22"/>
        </w:rPr>
        <w:t>above two email addresses</w:t>
      </w:r>
    </w:p>
    <w:p w14:paraId="1091AC33"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77696" behindDoc="0" locked="0" layoutInCell="1" allowOverlap="1" wp14:anchorId="75C9D687" wp14:editId="5B37E144">
                <wp:simplePos x="0" y="0"/>
                <wp:positionH relativeFrom="margin">
                  <wp:posOffset>1727200</wp:posOffset>
                </wp:positionH>
                <wp:positionV relativeFrom="paragraph">
                  <wp:posOffset>60325</wp:posOffset>
                </wp:positionV>
                <wp:extent cx="4478020" cy="289560"/>
                <wp:effectExtent l="0" t="0" r="17780" b="1524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289560"/>
                        </a:xfrm>
                        <a:prstGeom prst="rect">
                          <a:avLst/>
                        </a:prstGeom>
                        <a:solidFill>
                          <a:srgbClr val="FFFFFF"/>
                        </a:solidFill>
                        <a:ln w="9525">
                          <a:solidFill>
                            <a:srgbClr val="000000"/>
                          </a:solidFill>
                          <a:miter lim="800000"/>
                          <a:headEnd/>
                          <a:tailEnd/>
                        </a:ln>
                      </wps:spPr>
                      <wps:txbx>
                        <w:txbxContent>
                          <w:p w14:paraId="2D86C5F7" w14:textId="77777777" w:rsidR="00B00621" w:rsidRDefault="00B006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C9D687" id="_x0000_s1035" type="#_x0000_t202" style="position:absolute;left:0;text-align:left;margin-left:136pt;margin-top:4.75pt;width:352.6pt;height:22.8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">
                <v:textbox>
                  <w:txbxContent>
                    <w:p w14:paraId="2D86C5F7" w14:textId="77777777" w:rsidR="00B00621" w:rsidRDefault="00B00621"/>
                  </w:txbxContent>
                </v:textbox>
                <w10:wrap type="square" anchorx="margin"/>
              </v:shape>
            </w:pict>
          </mc:Fallback>
        </mc:AlternateContent>
      </w:r>
    </w:p>
    <w:p w14:paraId="3F87EDC7"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Full Name of Institution:</w:t>
      </w:r>
    </w:p>
    <w:p w14:paraId="5CB9CF8C" w14:textId="77777777" w:rsidR="00B00621"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79744" behindDoc="0" locked="0" layoutInCell="1" allowOverlap="1" wp14:anchorId="09C9E105" wp14:editId="20CA4533">
                <wp:simplePos x="0" y="0"/>
                <wp:positionH relativeFrom="margin">
                  <wp:posOffset>1733550</wp:posOffset>
                </wp:positionH>
                <wp:positionV relativeFrom="paragraph">
                  <wp:posOffset>56515</wp:posOffset>
                </wp:positionV>
                <wp:extent cx="4471670" cy="289560"/>
                <wp:effectExtent l="0" t="0" r="24130" b="1524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670" cy="289560"/>
                        </a:xfrm>
                        <a:prstGeom prst="rect">
                          <a:avLst/>
                        </a:prstGeom>
                        <a:solidFill>
                          <a:srgbClr val="FFFFFF"/>
                        </a:solidFill>
                        <a:ln w="9525">
                          <a:solidFill>
                            <a:srgbClr val="000000"/>
                          </a:solidFill>
                          <a:miter lim="800000"/>
                          <a:headEnd/>
                          <a:tailEnd/>
                        </a:ln>
                      </wps:spPr>
                      <wps:txbx>
                        <w:txbxContent>
                          <w:p w14:paraId="1B611373"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C9E105" id="_x0000_s1036" type="#_x0000_t202" style="position:absolute;left:0;text-align:left;margin-left:136.5pt;margin-top:4.45pt;width:352.1pt;height:22.8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">
                <v:textbox>
                  <w:txbxContent>
                    <w:p w14:paraId="1B611373" w14:textId="77777777" w:rsidR="00EB6EF8" w:rsidRDefault="00EB6EF8"/>
                  </w:txbxContent>
                </v:textbox>
                <w10:wrap type="square" anchorx="margin"/>
              </v:shape>
            </w:pict>
          </mc:Fallback>
        </mc:AlternateContent>
      </w:r>
    </w:p>
    <w:p w14:paraId="5F5C090C"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Type of Entity:</w:t>
      </w:r>
    </w:p>
    <w:p w14:paraId="68D3ED5F"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p>
    <w:p w14:paraId="25463173"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 xml:space="preserve">User Salutation: </w:t>
      </w:r>
      <w:r w:rsidRPr="00EB6EF8">
        <w:rPr>
          <w:rFonts w:ascii="Arial" w:hAnsi="Arial" w:cs="Arial"/>
          <w:sz w:val="22"/>
          <w:szCs w:val="22"/>
        </w:rPr>
        <w:tab/>
      </w:r>
      <w:r w:rsidR="00EB6EF8" w:rsidRPr="00EB6EF8">
        <w:rPr>
          <w:rFonts w:ascii="Arial" w:hAnsi="Arial" w:cs="Arial"/>
          <w:sz w:val="22"/>
          <w:szCs w:val="22"/>
        </w:rPr>
        <w:tab/>
      </w:r>
      <w:r w:rsidRPr="00EB6EF8">
        <w:rPr>
          <w:rFonts w:ascii="Arial" w:hAnsi="Arial" w:cs="Arial"/>
          <w:sz w:val="22"/>
          <w:szCs w:val="22"/>
        </w:rPr>
        <w:tab/>
        <w:t>Dr.</w:t>
      </w:r>
      <w:sdt>
        <w:sdtPr>
          <w:rPr>
            <w:rFonts w:ascii="Arial" w:hAnsi="Arial" w:cs="Arial"/>
            <w:sz w:val="22"/>
            <w:szCs w:val="22"/>
          </w:rPr>
          <w:id w:val="-2058920711"/>
          <w14:checkbox>
            <w14:checked w14:val="0"/>
            <w14:checkedState w14:val="2612" w14:font="MS Gothic"/>
            <w14:uncheckedState w14:val="2610" w14:font="MS Gothic"/>
          </w14:checkbox>
        </w:sdtPr>
        <w:sdtEndPr/>
        <w:sdtContent>
          <w:r w:rsidR="00EB6EF8" w:rsidRPr="00EB6EF8">
            <w:rPr>
              <w:rFonts w:ascii="Segoe UI Symbol" w:eastAsia="MS Gothic" w:hAnsi="Segoe UI Symbol" w:cs="Segoe UI Symbol"/>
              <w:sz w:val="22"/>
              <w:szCs w:val="22"/>
            </w:rPr>
            <w:t>☐</w:t>
          </w:r>
        </w:sdtContent>
      </w:sdt>
      <w:r w:rsidRPr="00EB6EF8">
        <w:rPr>
          <w:rFonts w:ascii="Arial" w:hAnsi="Arial" w:cs="Arial"/>
          <w:sz w:val="22"/>
          <w:szCs w:val="22"/>
        </w:rPr>
        <w:tab/>
      </w:r>
      <w:r w:rsidR="00EB6EF8" w:rsidRPr="00EB6EF8">
        <w:rPr>
          <w:rFonts w:ascii="Arial" w:hAnsi="Arial" w:cs="Arial"/>
          <w:sz w:val="22"/>
          <w:szCs w:val="22"/>
        </w:rPr>
        <w:tab/>
      </w:r>
      <w:r w:rsidRPr="00EB6EF8">
        <w:rPr>
          <w:rFonts w:ascii="Arial" w:hAnsi="Arial" w:cs="Arial"/>
          <w:sz w:val="22"/>
          <w:szCs w:val="22"/>
        </w:rPr>
        <w:t xml:space="preserve">Ms. </w:t>
      </w:r>
      <w:sdt>
        <w:sdtPr>
          <w:rPr>
            <w:rFonts w:ascii="Arial" w:hAnsi="Arial" w:cs="Arial"/>
            <w:sz w:val="22"/>
            <w:szCs w:val="22"/>
          </w:rPr>
          <w:id w:val="-817572050"/>
          <w14:checkbox>
            <w14:checked w14:val="0"/>
            <w14:checkedState w14:val="2612" w14:font="MS Gothic"/>
            <w14:uncheckedState w14:val="2610" w14:font="MS Gothic"/>
          </w14:checkbox>
        </w:sdtPr>
        <w:sdtEndPr/>
        <w:sdtContent>
          <w:r w:rsidR="00EB6EF8" w:rsidRPr="00EB6EF8">
            <w:rPr>
              <w:rFonts w:ascii="Segoe UI Symbol" w:eastAsia="MS Gothic" w:hAnsi="Segoe UI Symbol" w:cs="Segoe UI Symbol"/>
              <w:sz w:val="22"/>
              <w:szCs w:val="22"/>
            </w:rPr>
            <w:t>☐</w:t>
          </w:r>
        </w:sdtContent>
      </w:sdt>
      <w:r w:rsidRPr="00EB6EF8">
        <w:rPr>
          <w:rFonts w:ascii="Arial" w:hAnsi="Arial" w:cs="Arial"/>
          <w:sz w:val="22"/>
          <w:szCs w:val="22"/>
        </w:rPr>
        <w:tab/>
      </w:r>
      <w:r w:rsidRPr="00EB6EF8">
        <w:rPr>
          <w:rFonts w:ascii="Arial" w:hAnsi="Arial" w:cs="Arial"/>
          <w:sz w:val="22"/>
          <w:szCs w:val="22"/>
        </w:rPr>
        <w:tab/>
        <w:t>Mr.</w:t>
      </w:r>
      <w:sdt>
        <w:sdtPr>
          <w:rPr>
            <w:rFonts w:ascii="Arial" w:hAnsi="Arial" w:cs="Arial"/>
            <w:sz w:val="22"/>
            <w:szCs w:val="22"/>
          </w:rPr>
          <w:id w:val="611090909"/>
          <w14:checkbox>
            <w14:checked w14:val="0"/>
            <w14:checkedState w14:val="2612" w14:font="MS Gothic"/>
            <w14:uncheckedState w14:val="2610" w14:font="MS Gothic"/>
          </w14:checkbox>
        </w:sdtPr>
        <w:sdtEndPr/>
        <w:sdtContent>
          <w:r w:rsidR="00EB6EF8" w:rsidRPr="00EB6EF8">
            <w:rPr>
              <w:rFonts w:ascii="Segoe UI Symbol" w:eastAsia="MS Gothic" w:hAnsi="Segoe UI Symbol" w:cs="Segoe UI Symbol"/>
              <w:sz w:val="22"/>
              <w:szCs w:val="22"/>
            </w:rPr>
            <w:t>☐</w:t>
          </w:r>
        </w:sdtContent>
      </w:sdt>
    </w:p>
    <w:p w14:paraId="10E3DDC0"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81792" behindDoc="0" locked="0" layoutInCell="1" allowOverlap="1" wp14:anchorId="0ACD7AD7" wp14:editId="07EE3E42">
                <wp:simplePos x="0" y="0"/>
                <wp:positionH relativeFrom="margin">
                  <wp:posOffset>1739900</wp:posOffset>
                </wp:positionH>
                <wp:positionV relativeFrom="paragraph">
                  <wp:posOffset>81280</wp:posOffset>
                </wp:positionV>
                <wp:extent cx="4446270" cy="289560"/>
                <wp:effectExtent l="0" t="0" r="11430" b="1524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6270" cy="289560"/>
                        </a:xfrm>
                        <a:prstGeom prst="rect">
                          <a:avLst/>
                        </a:prstGeom>
                        <a:solidFill>
                          <a:srgbClr val="FFFFFF"/>
                        </a:solidFill>
                        <a:ln w="9525">
                          <a:solidFill>
                            <a:srgbClr val="000000"/>
                          </a:solidFill>
                          <a:miter lim="800000"/>
                          <a:headEnd/>
                          <a:tailEnd/>
                        </a:ln>
                      </wps:spPr>
                      <wps:txbx>
                        <w:txbxContent>
                          <w:p w14:paraId="3D22739F"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CD7AD7" id="_x0000_s1037" type="#_x0000_t202" style="position:absolute;left:0;text-align:left;margin-left:137pt;margin-top:6.4pt;width:350.1pt;height:22.8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">
                <v:textbox>
                  <w:txbxContent>
                    <w:p w14:paraId="3D22739F" w14:textId="77777777" w:rsidR="00EB6EF8" w:rsidRDefault="00EB6EF8"/>
                  </w:txbxContent>
                </v:textbox>
                <w10:wrap type="square" anchorx="margin"/>
              </v:shape>
            </w:pict>
          </mc:Fallback>
        </mc:AlternateContent>
      </w:r>
    </w:p>
    <w:p w14:paraId="10BEC17B"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First Name:</w:t>
      </w:r>
    </w:p>
    <w:p w14:paraId="01113E0A"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83840" behindDoc="0" locked="0" layoutInCell="1" allowOverlap="1" wp14:anchorId="59D72DA3" wp14:editId="2EFEA0E1">
                <wp:simplePos x="0" y="0"/>
                <wp:positionH relativeFrom="margin">
                  <wp:posOffset>1739900</wp:posOffset>
                </wp:positionH>
                <wp:positionV relativeFrom="paragraph">
                  <wp:posOffset>134620</wp:posOffset>
                </wp:positionV>
                <wp:extent cx="4446270" cy="289560"/>
                <wp:effectExtent l="0" t="0" r="11430" b="1524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6270" cy="289560"/>
                        </a:xfrm>
                        <a:prstGeom prst="rect">
                          <a:avLst/>
                        </a:prstGeom>
                        <a:solidFill>
                          <a:srgbClr val="FFFFFF"/>
                        </a:solidFill>
                        <a:ln w="9525">
                          <a:solidFill>
                            <a:srgbClr val="000000"/>
                          </a:solidFill>
                          <a:miter lim="800000"/>
                          <a:headEnd/>
                          <a:tailEnd/>
                        </a:ln>
                      </wps:spPr>
                      <wps:txbx>
                        <w:txbxContent>
                          <w:p w14:paraId="268DB8CF"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D72DA3" id="_x0000_s1038" type="#_x0000_t202" style="position:absolute;left:0;text-align:left;margin-left:137pt;margin-top:10.6pt;width:350.1pt;height:22.8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">
                <v:textbox>
                  <w:txbxContent>
                    <w:p w14:paraId="268DB8CF" w14:textId="77777777" w:rsidR="00EB6EF8" w:rsidRDefault="00EB6EF8"/>
                  </w:txbxContent>
                </v:textbox>
                <w10:wrap type="square" anchorx="margin"/>
              </v:shape>
            </w:pict>
          </mc:Fallback>
        </mc:AlternateContent>
      </w:r>
    </w:p>
    <w:p w14:paraId="0D85BB82" w14:textId="77777777" w:rsidR="00B00621"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Last Name</w:t>
      </w:r>
      <w:r>
        <w:rPr>
          <w:rFonts w:ascii="Arial" w:hAnsi="Arial" w:cs="Arial"/>
          <w:sz w:val="22"/>
          <w:szCs w:val="22"/>
        </w:rPr>
        <w:t>:</w:t>
      </w:r>
    </w:p>
    <w:p w14:paraId="5E7734B4"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85888" behindDoc="0" locked="0" layoutInCell="1" allowOverlap="1" wp14:anchorId="796EA955" wp14:editId="25631AAA">
                <wp:simplePos x="0" y="0"/>
                <wp:positionH relativeFrom="margin">
                  <wp:posOffset>1746250</wp:posOffset>
                </wp:positionH>
                <wp:positionV relativeFrom="paragraph">
                  <wp:posOffset>143510</wp:posOffset>
                </wp:positionV>
                <wp:extent cx="4439920" cy="289560"/>
                <wp:effectExtent l="0" t="0" r="17780" b="1524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9920" cy="289560"/>
                        </a:xfrm>
                        <a:prstGeom prst="rect">
                          <a:avLst/>
                        </a:prstGeom>
                        <a:solidFill>
                          <a:srgbClr val="FFFFFF"/>
                        </a:solidFill>
                        <a:ln w="9525">
                          <a:solidFill>
                            <a:srgbClr val="000000"/>
                          </a:solidFill>
                          <a:miter lim="800000"/>
                          <a:headEnd/>
                          <a:tailEnd/>
                        </a:ln>
                      </wps:spPr>
                      <wps:txbx>
                        <w:txbxContent>
                          <w:p w14:paraId="25988CF8"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6EA955" id="_x0000_s1039" type="#_x0000_t202" style="position:absolute;left:0;text-align:left;margin-left:137.5pt;margin-top:11.3pt;width:349.6pt;height:22.8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">
                <v:textbox>
                  <w:txbxContent>
                    <w:p w14:paraId="25988CF8" w14:textId="77777777" w:rsidR="00EB6EF8" w:rsidRDefault="00EB6EF8"/>
                  </w:txbxContent>
                </v:textbox>
                <w10:wrap type="square" anchorx="margin"/>
              </v:shape>
            </w:pict>
          </mc:Fallback>
        </mc:AlternateContent>
      </w:r>
    </w:p>
    <w:p w14:paraId="1E2DD7DD"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Job Title/Role in Entity:</w:t>
      </w:r>
    </w:p>
    <w:p w14:paraId="5FBEFBD2"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3CCF8C85"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87936" behindDoc="0" locked="0" layoutInCell="1" allowOverlap="1" wp14:anchorId="6602BE1A" wp14:editId="1243DD31">
                <wp:simplePos x="0" y="0"/>
                <wp:positionH relativeFrom="margin">
                  <wp:posOffset>2225040</wp:posOffset>
                </wp:positionH>
                <wp:positionV relativeFrom="paragraph">
                  <wp:posOffset>1270</wp:posOffset>
                </wp:positionV>
                <wp:extent cx="3970020" cy="289560"/>
                <wp:effectExtent l="0" t="0" r="11430" b="1524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7F34F969"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2BE1A" id="_x0000_s1040" type="#_x0000_t202" style="position:absolute;left:0;text-align:left;margin-left:175.2pt;margin-top:.1pt;width:312.6pt;height:22.8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">
                <v:textbox>
                  <w:txbxContent>
                    <w:p w14:paraId="7F34F969" w14:textId="77777777" w:rsidR="00EB6EF8" w:rsidRDefault="00EB6EF8"/>
                  </w:txbxContent>
                </v:textbox>
                <w10:wrap type="square" anchorx="margin"/>
              </v:shape>
            </w:pict>
          </mc:Fallback>
        </mc:AlternateContent>
      </w:r>
      <w:r w:rsidR="00B00621" w:rsidRPr="00EB6EF8">
        <w:rPr>
          <w:rFonts w:ascii="Arial" w:hAnsi="Arial" w:cs="Arial"/>
          <w:sz w:val="22"/>
          <w:szCs w:val="22"/>
        </w:rPr>
        <w:t xml:space="preserve">Phone Number: </w:t>
      </w:r>
    </w:p>
    <w:p w14:paraId="014E8D02"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(please include country &amp; city code)</w:t>
      </w:r>
    </w:p>
    <w:p w14:paraId="3D842C2A"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129F2812"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89984" behindDoc="0" locked="0" layoutInCell="1" allowOverlap="1" wp14:anchorId="508949F0" wp14:editId="3DE64B50">
                <wp:simplePos x="0" y="0"/>
                <wp:positionH relativeFrom="margin">
                  <wp:posOffset>2217420</wp:posOffset>
                </wp:positionH>
                <wp:positionV relativeFrom="paragraph">
                  <wp:posOffset>5080</wp:posOffset>
                </wp:positionV>
                <wp:extent cx="3970020" cy="289560"/>
                <wp:effectExtent l="0" t="0" r="11430" b="1524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792D141D"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8949F0" id="_x0000_s1041" type="#_x0000_t202" style="position:absolute;left:0;text-align:left;margin-left:174.6pt;margin-top:.4pt;width:312.6pt;height:22.8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">
                <v:textbox>
                  <w:txbxContent>
                    <w:p w14:paraId="792D141D" w14:textId="77777777" w:rsidR="00EB6EF8" w:rsidRDefault="00EB6EF8"/>
                  </w:txbxContent>
                </v:textbox>
                <w10:wrap type="square" anchorx="margin"/>
              </v:shape>
            </w:pict>
          </mc:Fallback>
        </mc:AlternateContent>
      </w:r>
      <w:r w:rsidR="00B00621" w:rsidRPr="00EB6EF8">
        <w:rPr>
          <w:rFonts w:ascii="Arial" w:hAnsi="Arial" w:cs="Arial"/>
          <w:sz w:val="22"/>
          <w:szCs w:val="22"/>
        </w:rPr>
        <w:t xml:space="preserve">Alternate Phone Number: </w:t>
      </w:r>
    </w:p>
    <w:p w14:paraId="7ED0ED30"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(please include country &amp; city code)</w:t>
      </w:r>
    </w:p>
    <w:p w14:paraId="3028428D"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138DD54C" w14:textId="77777777" w:rsidR="00B00621"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92032" behindDoc="0" locked="0" layoutInCell="1" allowOverlap="1" wp14:anchorId="46E40EB5" wp14:editId="36151D02">
                <wp:simplePos x="0" y="0"/>
                <wp:positionH relativeFrom="margin">
                  <wp:posOffset>2225040</wp:posOffset>
                </wp:positionH>
                <wp:positionV relativeFrom="paragraph">
                  <wp:posOffset>2540</wp:posOffset>
                </wp:positionV>
                <wp:extent cx="3970020" cy="289560"/>
                <wp:effectExtent l="0" t="0" r="11430" b="1524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5B66F3B7"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E40EB5" id="_x0000_s1042" type="#_x0000_t202" style="position:absolute;left:0;text-align:left;margin-left:175.2pt;margin-top:.2pt;width:312.6pt;height:22.8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">
                <v:textbox>
                  <w:txbxContent>
                    <w:p w14:paraId="5B66F3B7" w14:textId="77777777" w:rsidR="00EB6EF8" w:rsidRDefault="00EB6EF8"/>
                  </w:txbxContent>
                </v:textbox>
                <w10:wrap type="square" anchorx="margin"/>
              </v:shape>
            </w:pict>
          </mc:Fallback>
        </mc:AlternateContent>
      </w:r>
      <w:r w:rsidR="00B00621" w:rsidRPr="00EB6EF8">
        <w:rPr>
          <w:rFonts w:ascii="Arial" w:hAnsi="Arial" w:cs="Arial"/>
          <w:sz w:val="22"/>
          <w:szCs w:val="22"/>
        </w:rPr>
        <w:t>Contact E-mail Address:</w:t>
      </w:r>
    </w:p>
    <w:p w14:paraId="433C6F52"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008764CD" w14:textId="77777777" w:rsidR="00EB6EF8" w:rsidRPr="00EB6EF8" w:rsidRDefault="00AD7E77" w:rsidP="00AD7E77">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94080" behindDoc="0" locked="0" layoutInCell="1" allowOverlap="1" wp14:anchorId="630694BD" wp14:editId="0E850DA6">
                <wp:simplePos x="0" y="0"/>
                <wp:positionH relativeFrom="margin">
                  <wp:posOffset>1701800</wp:posOffset>
                </wp:positionH>
                <wp:positionV relativeFrom="paragraph">
                  <wp:posOffset>65405</wp:posOffset>
                </wp:positionV>
                <wp:extent cx="4497070" cy="1314450"/>
                <wp:effectExtent l="0" t="0" r="17780" b="1905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7070" cy="1314450"/>
                        </a:xfrm>
                        <a:prstGeom prst="rect">
                          <a:avLst/>
                        </a:prstGeom>
                        <a:solidFill>
                          <a:srgbClr val="FFFFFF"/>
                        </a:solidFill>
                        <a:ln w="9525">
                          <a:solidFill>
                            <a:srgbClr val="000000"/>
                          </a:solidFill>
                          <a:miter lim="800000"/>
                          <a:headEnd/>
                          <a:tailEnd/>
                        </a:ln>
                      </wps:spPr>
                      <wps:txbx>
                        <w:txbxContent>
                          <w:p w14:paraId="0590F202" w14:textId="77777777" w:rsidR="00EB6EF8" w:rsidRDefault="00AD7E77">
                            <w:r>
                              <w:t>City:</w:t>
                            </w:r>
                          </w:p>
                          <w:p w14:paraId="24A0E82E" w14:textId="77777777" w:rsidR="00AD7E77" w:rsidRDefault="00AD7E77">
                            <w:r>
                              <w:t>State:</w:t>
                            </w:r>
                          </w:p>
                          <w:p w14:paraId="4BF8020E" w14:textId="77777777" w:rsidR="00AD7E77" w:rsidRDefault="00AD7E77">
                            <w:r>
                              <w:t>Postal Code:</w:t>
                            </w:r>
                          </w:p>
                          <w:p w14:paraId="0473A8A8" w14:textId="77777777" w:rsidR="00AD7E77" w:rsidRDefault="00AD7E77">
                            <w:r>
                              <w:t>Country: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0694BD" id="_x0000_s1043" type="#_x0000_t202" style="position:absolute;left:0;text-align:left;margin-left:134pt;margin-top:5.15pt;width:354.1pt;height:103.5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">
                <v:textbox>
                  <w:txbxContent>
                    <w:p w14:paraId="0590F202" w14:textId="77777777" w:rsidR="00EB6EF8" w:rsidRDefault="00AD7E77">
                      <w:r>
                        <w:t>City:</w:t>
                      </w:r>
                    </w:p>
                    <w:p w14:paraId="24A0E82E" w14:textId="77777777" w:rsidR="00AD7E77" w:rsidRDefault="00AD7E77">
                      <w:r>
                        <w:t>State:</w:t>
                      </w:r>
                    </w:p>
                    <w:p w14:paraId="4BF8020E" w14:textId="77777777" w:rsidR="00AD7E77" w:rsidRDefault="00AD7E77">
                      <w:r>
                        <w:t>Postal Code:</w:t>
                      </w:r>
                    </w:p>
                    <w:p w14:paraId="0473A8A8" w14:textId="77777777" w:rsidR="00AD7E77" w:rsidRDefault="00AD7E77">
                      <w:r>
                        <w:t>Country:</w:t>
                      </w:r>
                    </w:p>
                  </w:txbxContent>
                </v:textbox>
                <w10:wrap type="square" anchorx="margin"/>
              </v:shape>
            </w:pict>
          </mc:Fallback>
        </mc:AlternateContent>
      </w:r>
    </w:p>
    <w:p w14:paraId="6532AEF0"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Mailing Address:</w:t>
      </w:r>
    </w:p>
    <w:p w14:paraId="646E1C4E"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6F40CFF3"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p>
    <w:p w14:paraId="24768189"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715419BE"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p>
    <w:p w14:paraId="426C77F9"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56435F4D"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71ABF0A0" w14:textId="77777777" w:rsidR="00EB6EF8" w:rsidRDefault="00EB6EF8" w:rsidP="00EB6EF8">
      <w:pPr>
        <w:autoSpaceDE w:val="0"/>
        <w:autoSpaceDN w:val="0"/>
        <w:adjustRightInd w:val="0"/>
        <w:spacing w:after="0" w:line="240" w:lineRule="auto"/>
        <w:ind w:left="-630"/>
        <w:rPr>
          <w:rFonts w:ascii="Arial" w:hAnsi="Arial" w:cs="Arial"/>
          <w:sz w:val="22"/>
          <w:szCs w:val="22"/>
        </w:rPr>
      </w:pPr>
    </w:p>
    <w:p w14:paraId="6C3B1A4A" w14:textId="77777777" w:rsidR="00AD7E77" w:rsidRPr="00EB6EF8" w:rsidRDefault="00AD7E77"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98176" behindDoc="0" locked="0" layoutInCell="1" allowOverlap="1" wp14:anchorId="21695DDE" wp14:editId="6242C8D7">
                <wp:simplePos x="0" y="0"/>
                <wp:positionH relativeFrom="margin">
                  <wp:posOffset>1701800</wp:posOffset>
                </wp:positionH>
                <wp:positionV relativeFrom="paragraph">
                  <wp:posOffset>67310</wp:posOffset>
                </wp:positionV>
                <wp:extent cx="4484370" cy="289560"/>
                <wp:effectExtent l="0" t="0" r="11430" b="1524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4370" cy="289560"/>
                        </a:xfrm>
                        <a:prstGeom prst="rect">
                          <a:avLst/>
                        </a:prstGeom>
                        <a:solidFill>
                          <a:srgbClr val="FFFFFF"/>
                        </a:solidFill>
                        <a:ln w="9525">
                          <a:solidFill>
                            <a:srgbClr val="000000"/>
                          </a:solidFill>
                          <a:miter lim="800000"/>
                          <a:headEnd/>
                          <a:tailEnd/>
                        </a:ln>
                      </wps:spPr>
                      <wps:txbx>
                        <w:txbxContent>
                          <w:p w14:paraId="5377B830" w14:textId="77777777" w:rsidR="00EB6EF8" w:rsidRDefault="00EB6EF8" w:rsidP="00AD7E77">
                            <w:pPr>
                              <w:ind w:left="-9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95DDE" id="_x0000_s1044" type="#_x0000_t202" style="position:absolute;left:0;text-align:left;margin-left:134pt;margin-top:5.3pt;width:353.1pt;height:22.8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">
                <v:textbox>
                  <w:txbxContent>
                    <w:p w14:paraId="5377B830" w14:textId="77777777" w:rsidR="00EB6EF8" w:rsidRDefault="00EB6EF8" w:rsidP="00AD7E77">
                      <w:pPr>
                        <w:ind w:left="-90"/>
                      </w:pPr>
                    </w:p>
                  </w:txbxContent>
                </v:textbox>
                <w10:wrap type="square" anchorx="margin"/>
              </v:shape>
            </w:pict>
          </mc:Fallback>
        </mc:AlternateContent>
      </w:r>
    </w:p>
    <w:p w14:paraId="326C85F0"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Address of Internet Website:</w:t>
      </w:r>
    </w:p>
    <w:p w14:paraId="085B282D" w14:textId="77777777" w:rsidR="00EB6EF8" w:rsidRDefault="00EB6EF8" w:rsidP="00EB6EF8">
      <w:pPr>
        <w:autoSpaceDE w:val="0"/>
        <w:autoSpaceDN w:val="0"/>
        <w:adjustRightInd w:val="0"/>
        <w:spacing w:after="0" w:line="240" w:lineRule="auto"/>
        <w:ind w:left="-630"/>
        <w:rPr>
          <w:rFonts w:ascii="Arial" w:hAnsi="Arial" w:cs="Arial"/>
          <w:sz w:val="22"/>
          <w:szCs w:val="22"/>
        </w:rPr>
      </w:pPr>
    </w:p>
    <w:p w14:paraId="2C20ED9D" w14:textId="77777777" w:rsidR="00AD7E77" w:rsidRPr="00EB6EF8" w:rsidRDefault="00AD7E77"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700224" behindDoc="0" locked="0" layoutInCell="1" allowOverlap="1" wp14:anchorId="371FCCFA" wp14:editId="5A0769BC">
                <wp:simplePos x="0" y="0"/>
                <wp:positionH relativeFrom="margin">
                  <wp:posOffset>1689100</wp:posOffset>
                </wp:positionH>
                <wp:positionV relativeFrom="paragraph">
                  <wp:posOffset>131445</wp:posOffset>
                </wp:positionV>
                <wp:extent cx="4490720" cy="289560"/>
                <wp:effectExtent l="0" t="0" r="24130" b="1524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0720" cy="289560"/>
                        </a:xfrm>
                        <a:prstGeom prst="rect">
                          <a:avLst/>
                        </a:prstGeom>
                        <a:solidFill>
                          <a:srgbClr val="FFFFFF"/>
                        </a:solidFill>
                        <a:ln w="9525">
                          <a:solidFill>
                            <a:srgbClr val="000000"/>
                          </a:solidFill>
                          <a:miter lim="800000"/>
                          <a:headEnd/>
                          <a:tailEnd/>
                        </a:ln>
                      </wps:spPr>
                      <wps:txbx>
                        <w:txbxContent>
                          <w:p w14:paraId="1FA7E328" w14:textId="77777777" w:rsidR="00AD7E77" w:rsidRDefault="00AD7E77" w:rsidP="00AD7E77">
                            <w:pPr>
                              <w:ind w:left="-90" w:firstLine="9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1FCCFA" id="_x0000_s1045" type="#_x0000_t202" style="position:absolute;left:0;text-align:left;margin-left:133pt;margin-top:10.35pt;width:353.6pt;height:22.8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">
                <v:textbox>
                  <w:txbxContent>
                    <w:p w14:paraId="1FA7E328" w14:textId="77777777" w:rsidR="00AD7E77" w:rsidRDefault="00AD7E77" w:rsidP="00AD7E77">
                      <w:pPr>
                        <w:ind w:left="-90" w:firstLine="90"/>
                      </w:pPr>
                    </w:p>
                  </w:txbxContent>
                </v:textbox>
                <w10:wrap type="square" anchorx="margin"/>
              </v:shape>
            </w:pict>
          </mc:Fallback>
        </mc:AlternateContent>
      </w:r>
    </w:p>
    <w:p w14:paraId="06485A68" w14:textId="77777777" w:rsidR="004B2B45" w:rsidRPr="004B2B45"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Alternate Contact Person:</w:t>
      </w:r>
    </w:p>
    <w:p w14:paraId="20C10E5E" w14:textId="77777777" w:rsidR="00671BA8" w:rsidRPr="00671BA8" w:rsidRDefault="00671BA8" w:rsidP="00EB6EF8">
      <w:pPr>
        <w:autoSpaceDE w:val="0"/>
        <w:autoSpaceDN w:val="0"/>
        <w:adjustRightInd w:val="0"/>
        <w:spacing w:after="0" w:line="240" w:lineRule="auto"/>
        <w:ind w:left="-630"/>
        <w:rPr>
          <w:rFonts w:ascii="Arial" w:hAnsi="Arial" w:cs="Arial"/>
          <w:color w:val="000000"/>
          <w:sz w:val="22"/>
          <w:szCs w:val="22"/>
        </w:rPr>
      </w:pPr>
    </w:p>
    <w:p w14:paraId="2950E3AC" w14:textId="77777777" w:rsidR="004B2B45" w:rsidRPr="004B2B45" w:rsidRDefault="004B2B45" w:rsidP="00EB6EF8">
      <w:pPr>
        <w:autoSpaceDE w:val="0"/>
        <w:autoSpaceDN w:val="0"/>
        <w:adjustRightInd w:val="0"/>
        <w:spacing w:after="0" w:line="240" w:lineRule="auto"/>
        <w:ind w:left="-630"/>
        <w:rPr>
          <w:rFonts w:ascii="Arial" w:hAnsi="Arial" w:cs="Arial"/>
          <w:sz w:val="24"/>
          <w:szCs w:val="24"/>
        </w:rPr>
      </w:pPr>
    </w:p>
    <w:p w14:paraId="1F3B07D1" w14:textId="77777777" w:rsidR="004B2B45" w:rsidRPr="004B2B45" w:rsidRDefault="004B2B45" w:rsidP="00EB6EF8">
      <w:pPr>
        <w:autoSpaceDE w:val="0"/>
        <w:autoSpaceDN w:val="0"/>
        <w:adjustRightInd w:val="0"/>
        <w:spacing w:after="0" w:line="240" w:lineRule="auto"/>
        <w:ind w:left="-630"/>
        <w:rPr>
          <w:rFonts w:ascii="Arial" w:hAnsi="Arial" w:cs="Arial"/>
          <w:sz w:val="24"/>
          <w:szCs w:val="24"/>
        </w:rPr>
      </w:pPr>
    </w:p>
    <w:p w14:paraId="36A79798" w14:textId="77777777" w:rsidR="004B2B45" w:rsidRDefault="004B2B45" w:rsidP="004B2B45">
      <w:pPr>
        <w:autoSpaceDE w:val="0"/>
        <w:autoSpaceDN w:val="0"/>
        <w:adjustRightInd w:val="0"/>
        <w:spacing w:after="0" w:line="240" w:lineRule="auto"/>
        <w:rPr>
          <w:rFonts w:ascii="Arial" w:hAnsi="Arial" w:cs="Arial"/>
          <w:sz w:val="24"/>
          <w:szCs w:val="24"/>
        </w:rPr>
      </w:pPr>
    </w:p>
    <w:p w14:paraId="566F84AC" w14:textId="77777777" w:rsidR="00AD7E77" w:rsidRDefault="00AD7E77" w:rsidP="004B2B45">
      <w:pPr>
        <w:autoSpaceDE w:val="0"/>
        <w:autoSpaceDN w:val="0"/>
        <w:adjustRightInd w:val="0"/>
        <w:spacing w:after="0" w:line="240" w:lineRule="auto"/>
        <w:rPr>
          <w:rFonts w:ascii="Arial" w:hAnsi="Arial" w:cs="Arial"/>
          <w:sz w:val="24"/>
          <w:szCs w:val="24"/>
        </w:rPr>
      </w:pPr>
    </w:p>
    <w:p w14:paraId="0F41AE40" w14:textId="77777777" w:rsidR="00AD7E77" w:rsidRDefault="00AD7E77" w:rsidP="004B2B45">
      <w:pPr>
        <w:autoSpaceDE w:val="0"/>
        <w:autoSpaceDN w:val="0"/>
        <w:adjustRightInd w:val="0"/>
        <w:spacing w:after="0" w:line="240" w:lineRule="auto"/>
        <w:rPr>
          <w:rFonts w:ascii="Arial" w:hAnsi="Arial" w:cs="Arial"/>
          <w:sz w:val="24"/>
          <w:szCs w:val="24"/>
        </w:rPr>
      </w:pPr>
    </w:p>
    <w:p w14:paraId="65C69913" w14:textId="77777777" w:rsidR="00AD7E77" w:rsidRDefault="00AD7E77" w:rsidP="004B2B45">
      <w:pPr>
        <w:autoSpaceDE w:val="0"/>
        <w:autoSpaceDN w:val="0"/>
        <w:adjustRightInd w:val="0"/>
        <w:spacing w:after="0" w:line="240" w:lineRule="auto"/>
        <w:rPr>
          <w:rFonts w:ascii="Arial" w:hAnsi="Arial" w:cs="Arial"/>
          <w:sz w:val="24"/>
          <w:szCs w:val="24"/>
        </w:rPr>
      </w:pPr>
    </w:p>
    <w:p w14:paraId="0EEB6737" w14:textId="77777777" w:rsidR="00AD7E77" w:rsidRDefault="00AD7E77" w:rsidP="00AD7E77">
      <w:pPr>
        <w:pStyle w:val="Default"/>
      </w:pPr>
    </w:p>
    <w:p w14:paraId="77E35F60" w14:textId="77777777" w:rsidR="00AD7E77" w:rsidRPr="008F69D2" w:rsidRDefault="00AD7E77" w:rsidP="008F69D2">
      <w:pPr>
        <w:pStyle w:val="Default"/>
        <w:jc w:val="both"/>
        <w:rPr>
          <w:b/>
          <w:bCs/>
          <w:color w:val="auto"/>
          <w:sz w:val="22"/>
          <w:szCs w:val="22"/>
        </w:rPr>
      </w:pPr>
      <w:r w:rsidRPr="008F69D2">
        <w:rPr>
          <w:b/>
          <w:bCs/>
          <w:color w:val="auto"/>
          <w:sz w:val="22"/>
          <w:szCs w:val="22"/>
        </w:rPr>
        <w:lastRenderedPageBreak/>
        <w:t xml:space="preserve">Please answer the following mandatory questions: </w:t>
      </w:r>
    </w:p>
    <w:p w14:paraId="68CEE121" w14:textId="77777777" w:rsidR="00AD7E77" w:rsidRPr="008F69D2" w:rsidRDefault="00AD7E77" w:rsidP="008F69D2">
      <w:pPr>
        <w:pStyle w:val="Default"/>
        <w:jc w:val="both"/>
        <w:rPr>
          <w:color w:val="auto"/>
          <w:sz w:val="22"/>
          <w:szCs w:val="22"/>
        </w:rPr>
      </w:pPr>
    </w:p>
    <w:p w14:paraId="639FA78C" w14:textId="5E4F81B3" w:rsidR="00AD7E77" w:rsidRPr="008F69D2" w:rsidRDefault="00AD7E77" w:rsidP="008F69D2">
      <w:pPr>
        <w:pStyle w:val="Default"/>
        <w:tabs>
          <w:tab w:val="left" w:pos="360"/>
        </w:tabs>
        <w:spacing w:line="276" w:lineRule="auto"/>
        <w:ind w:left="360" w:hanging="360"/>
        <w:jc w:val="both"/>
        <w:rPr>
          <w:color w:val="auto"/>
          <w:sz w:val="22"/>
          <w:szCs w:val="22"/>
        </w:rPr>
      </w:pPr>
      <w:r w:rsidRPr="008F69D2">
        <w:rPr>
          <w:b/>
          <w:bCs/>
          <w:color w:val="auto"/>
          <w:sz w:val="22"/>
          <w:szCs w:val="22"/>
        </w:rPr>
        <w:t xml:space="preserve">1. </w:t>
      </w:r>
      <w:r w:rsidR="00CE7E40" w:rsidRPr="008F69D2">
        <w:rPr>
          <w:b/>
          <w:bCs/>
          <w:color w:val="auto"/>
          <w:sz w:val="22"/>
          <w:szCs w:val="22"/>
        </w:rPr>
        <w:tab/>
      </w:r>
      <w:r w:rsidRPr="008F69D2">
        <w:rPr>
          <w:color w:val="auto"/>
          <w:sz w:val="22"/>
          <w:szCs w:val="22"/>
        </w:rPr>
        <w:t xml:space="preserve">Provide information which will enable us to determine whether your organization has the basic capacity </w:t>
      </w:r>
      <w:r w:rsidRPr="008F69D2">
        <w:rPr>
          <w:b/>
          <w:bCs/>
          <w:color w:val="auto"/>
          <w:sz w:val="22"/>
          <w:szCs w:val="22"/>
        </w:rPr>
        <w:t>to carry out</w:t>
      </w:r>
      <w:r w:rsidR="00386E7A" w:rsidRPr="008F69D2">
        <w:rPr>
          <w:b/>
          <w:bCs/>
          <w:color w:val="auto"/>
          <w:sz w:val="22"/>
          <w:szCs w:val="22"/>
        </w:rPr>
        <w:t xml:space="preserve"> </w:t>
      </w:r>
      <w:r w:rsidR="00173732" w:rsidRPr="008F69D2">
        <w:rPr>
          <w:b/>
          <w:bCs/>
          <w:color w:val="auto"/>
          <w:sz w:val="22"/>
          <w:szCs w:val="22"/>
        </w:rPr>
        <w:t>AT assessments</w:t>
      </w:r>
      <w:r w:rsidR="00386E7A" w:rsidRPr="008F69D2">
        <w:rPr>
          <w:b/>
          <w:bCs/>
          <w:color w:val="auto"/>
          <w:sz w:val="22"/>
          <w:szCs w:val="22"/>
        </w:rPr>
        <w:t xml:space="preserve"> using the WHO ATA-C tool</w:t>
      </w:r>
      <w:r w:rsidR="00173732" w:rsidRPr="008F69D2">
        <w:rPr>
          <w:b/>
          <w:bCs/>
          <w:color w:val="auto"/>
          <w:sz w:val="22"/>
          <w:szCs w:val="22"/>
        </w:rPr>
        <w:t>, support</w:t>
      </w:r>
      <w:r w:rsidR="00624CF7" w:rsidRPr="008F69D2">
        <w:rPr>
          <w:b/>
          <w:bCs/>
          <w:color w:val="auto"/>
          <w:sz w:val="22"/>
          <w:szCs w:val="22"/>
        </w:rPr>
        <w:t>ing governments</w:t>
      </w:r>
      <w:r w:rsidR="00E375E9" w:rsidRPr="008F69D2">
        <w:rPr>
          <w:b/>
          <w:bCs/>
          <w:color w:val="auto"/>
          <w:sz w:val="22"/>
          <w:szCs w:val="22"/>
        </w:rPr>
        <w:t>, including</w:t>
      </w:r>
      <w:r w:rsidR="00210A85" w:rsidRPr="008F69D2">
        <w:rPr>
          <w:b/>
          <w:bCs/>
          <w:color w:val="auto"/>
          <w:sz w:val="22"/>
          <w:szCs w:val="22"/>
        </w:rPr>
        <w:t xml:space="preserve"> </w:t>
      </w:r>
      <w:r w:rsidR="00434781" w:rsidRPr="008F69D2">
        <w:rPr>
          <w:b/>
          <w:bCs/>
          <w:color w:val="auto"/>
          <w:sz w:val="22"/>
          <w:szCs w:val="22"/>
        </w:rPr>
        <w:t xml:space="preserve">support </w:t>
      </w:r>
      <w:r w:rsidR="008A224D" w:rsidRPr="008F69D2">
        <w:rPr>
          <w:b/>
          <w:bCs/>
          <w:color w:val="auto"/>
          <w:sz w:val="22"/>
          <w:szCs w:val="22"/>
        </w:rPr>
        <w:t xml:space="preserve">for developing action plans and defining </w:t>
      </w:r>
      <w:r w:rsidR="003045E0" w:rsidRPr="008F69D2">
        <w:rPr>
          <w:b/>
          <w:bCs/>
          <w:color w:val="auto"/>
          <w:sz w:val="22"/>
          <w:szCs w:val="22"/>
        </w:rPr>
        <w:t>how service delivery and access to AT</w:t>
      </w:r>
      <w:r w:rsidR="008B7368" w:rsidRPr="008F69D2">
        <w:rPr>
          <w:b/>
          <w:bCs/>
          <w:color w:val="auto"/>
          <w:sz w:val="22"/>
          <w:szCs w:val="22"/>
        </w:rPr>
        <w:t xml:space="preserve"> can be optimized</w:t>
      </w:r>
      <w:r w:rsidR="00353CBF" w:rsidRPr="008F69D2">
        <w:rPr>
          <w:color w:val="auto"/>
          <w:sz w:val="22"/>
          <w:szCs w:val="22"/>
        </w:rPr>
        <w:t>.</w:t>
      </w:r>
      <w:r w:rsidRPr="008F69D2">
        <w:rPr>
          <w:color w:val="auto"/>
          <w:sz w:val="22"/>
          <w:szCs w:val="22"/>
        </w:rPr>
        <w:t xml:space="preserve"> In </w:t>
      </w:r>
      <w:r w:rsidRPr="008F69D2">
        <w:rPr>
          <w:color w:val="auto"/>
          <w:sz w:val="22"/>
          <w:szCs w:val="22"/>
          <w:u w:val="single"/>
        </w:rPr>
        <w:t xml:space="preserve">no more than </w:t>
      </w:r>
      <w:r w:rsidR="008F69D2" w:rsidRPr="008F69D2">
        <w:rPr>
          <w:color w:val="auto"/>
          <w:sz w:val="22"/>
          <w:szCs w:val="22"/>
          <w:u w:val="single"/>
        </w:rPr>
        <w:t xml:space="preserve">two </w:t>
      </w:r>
      <w:r w:rsidRPr="008F69D2">
        <w:rPr>
          <w:color w:val="auto"/>
          <w:sz w:val="22"/>
          <w:szCs w:val="22"/>
          <w:u w:val="single"/>
        </w:rPr>
        <w:t>pages</w:t>
      </w:r>
      <w:r w:rsidRPr="008F69D2">
        <w:rPr>
          <w:color w:val="auto"/>
          <w:sz w:val="22"/>
          <w:szCs w:val="22"/>
        </w:rPr>
        <w:t xml:space="preserve">, information should include: </w:t>
      </w:r>
    </w:p>
    <w:p w14:paraId="2D0D1680" w14:textId="7A06EC46" w:rsidR="00AD7E77" w:rsidRPr="008F69D2" w:rsidRDefault="00AD7E77" w:rsidP="008F69D2">
      <w:pPr>
        <w:pStyle w:val="Default"/>
        <w:spacing w:after="27" w:line="276" w:lineRule="auto"/>
        <w:ind w:left="720" w:hanging="360"/>
        <w:jc w:val="both"/>
        <w:rPr>
          <w:color w:val="auto"/>
          <w:sz w:val="22"/>
          <w:szCs w:val="22"/>
        </w:rPr>
      </w:pPr>
      <w:r w:rsidRPr="008F69D2">
        <w:rPr>
          <w:color w:val="auto"/>
          <w:sz w:val="22"/>
          <w:szCs w:val="22"/>
        </w:rPr>
        <w:t xml:space="preserve"> </w:t>
      </w:r>
      <w:r w:rsidR="00CE7E40" w:rsidRPr="008F69D2">
        <w:rPr>
          <w:color w:val="auto"/>
          <w:sz w:val="22"/>
          <w:szCs w:val="22"/>
        </w:rPr>
        <w:tab/>
      </w:r>
      <w:r w:rsidR="00EC77A7" w:rsidRPr="008F69D2">
        <w:rPr>
          <w:color w:val="auto"/>
          <w:sz w:val="22"/>
          <w:szCs w:val="22"/>
        </w:rPr>
        <w:t>O</w:t>
      </w:r>
      <w:r w:rsidRPr="008F69D2">
        <w:rPr>
          <w:color w:val="auto"/>
          <w:sz w:val="22"/>
          <w:szCs w:val="22"/>
        </w:rPr>
        <w:t>rganizational structure including any associates, partner firms, etc</w:t>
      </w:r>
      <w:r w:rsidR="008D7C48" w:rsidRPr="008F69D2">
        <w:rPr>
          <w:color w:val="auto"/>
          <w:sz w:val="22"/>
          <w:szCs w:val="22"/>
        </w:rPr>
        <w:t>.</w:t>
      </w:r>
      <w:r w:rsidRPr="008F69D2">
        <w:rPr>
          <w:color w:val="auto"/>
          <w:sz w:val="22"/>
          <w:szCs w:val="22"/>
        </w:rPr>
        <w:t xml:space="preserve"> and infrastructure in place to support the </w:t>
      </w:r>
      <w:r w:rsidR="006C2F6B" w:rsidRPr="008F69D2">
        <w:rPr>
          <w:color w:val="auto"/>
          <w:sz w:val="22"/>
          <w:szCs w:val="22"/>
        </w:rPr>
        <w:t>assessments</w:t>
      </w:r>
    </w:p>
    <w:p w14:paraId="6A24FAF3" w14:textId="77777777" w:rsidR="00AD7E77" w:rsidRPr="008F69D2" w:rsidRDefault="00AD7E77" w:rsidP="008F69D2">
      <w:pPr>
        <w:pStyle w:val="Default"/>
        <w:spacing w:after="27" w:line="276" w:lineRule="auto"/>
        <w:ind w:left="720" w:hanging="360"/>
        <w:jc w:val="both"/>
        <w:rPr>
          <w:color w:val="auto"/>
          <w:sz w:val="22"/>
          <w:szCs w:val="22"/>
        </w:rPr>
      </w:pPr>
      <w:r w:rsidRPr="008F69D2">
        <w:rPr>
          <w:color w:val="auto"/>
          <w:sz w:val="22"/>
          <w:szCs w:val="22"/>
        </w:rPr>
        <w:t xml:space="preserve"> </w:t>
      </w:r>
      <w:r w:rsidR="00CE7E40" w:rsidRPr="008F69D2">
        <w:rPr>
          <w:color w:val="auto"/>
          <w:sz w:val="22"/>
          <w:szCs w:val="22"/>
        </w:rPr>
        <w:tab/>
      </w:r>
      <w:r w:rsidR="00EC77A7" w:rsidRPr="008F69D2">
        <w:rPr>
          <w:color w:val="auto"/>
          <w:sz w:val="22"/>
          <w:szCs w:val="22"/>
        </w:rPr>
        <w:t>T</w:t>
      </w:r>
      <w:r w:rsidRPr="008F69D2">
        <w:rPr>
          <w:color w:val="auto"/>
          <w:sz w:val="22"/>
          <w:szCs w:val="22"/>
        </w:rPr>
        <w:t xml:space="preserve">he year in which the </w:t>
      </w:r>
      <w:r w:rsidR="00EC77A7" w:rsidRPr="008F69D2">
        <w:rPr>
          <w:color w:val="auto"/>
          <w:sz w:val="22"/>
          <w:szCs w:val="22"/>
        </w:rPr>
        <w:t>organization</w:t>
      </w:r>
      <w:r w:rsidRPr="008F69D2">
        <w:rPr>
          <w:color w:val="auto"/>
          <w:sz w:val="22"/>
          <w:szCs w:val="22"/>
        </w:rPr>
        <w:t xml:space="preserve"> started operating </w:t>
      </w:r>
    </w:p>
    <w:p w14:paraId="27BC1CF0" w14:textId="2CAF62E7" w:rsidR="00AD7E77" w:rsidRPr="008F69D2" w:rsidRDefault="00AD7E77" w:rsidP="008F69D2">
      <w:pPr>
        <w:pStyle w:val="Default"/>
        <w:spacing w:line="276" w:lineRule="auto"/>
        <w:ind w:left="720" w:hanging="360"/>
        <w:jc w:val="both"/>
        <w:rPr>
          <w:color w:val="auto"/>
          <w:sz w:val="22"/>
          <w:szCs w:val="22"/>
        </w:rPr>
      </w:pPr>
      <w:r w:rsidRPr="008F69D2">
        <w:rPr>
          <w:color w:val="auto"/>
          <w:sz w:val="22"/>
          <w:szCs w:val="22"/>
        </w:rPr>
        <w:t xml:space="preserve"> </w:t>
      </w:r>
      <w:r w:rsidR="00CE7E40" w:rsidRPr="008F69D2">
        <w:rPr>
          <w:color w:val="auto"/>
          <w:sz w:val="22"/>
          <w:szCs w:val="22"/>
        </w:rPr>
        <w:tab/>
      </w:r>
      <w:r w:rsidR="00EC77A7" w:rsidRPr="008F69D2">
        <w:rPr>
          <w:color w:val="auto"/>
          <w:sz w:val="22"/>
          <w:szCs w:val="22"/>
        </w:rPr>
        <w:t>S</w:t>
      </w:r>
      <w:r w:rsidRPr="008F69D2">
        <w:rPr>
          <w:color w:val="auto"/>
          <w:sz w:val="22"/>
          <w:szCs w:val="22"/>
        </w:rPr>
        <w:t>taff capacity, both technical and support staff (to the extent possible, attach CVs of prospective team members, pending confirmation of their availability</w:t>
      </w:r>
      <w:r w:rsidR="000103ED">
        <w:rPr>
          <w:color w:val="auto"/>
          <w:sz w:val="22"/>
          <w:szCs w:val="22"/>
        </w:rPr>
        <w:t xml:space="preserve"> and indicate the role of each team member</w:t>
      </w:r>
      <w:r w:rsidRPr="008F69D2">
        <w:rPr>
          <w:color w:val="auto"/>
          <w:sz w:val="22"/>
          <w:szCs w:val="22"/>
        </w:rPr>
        <w:t>)</w:t>
      </w:r>
    </w:p>
    <w:p w14:paraId="76AEE2CC" w14:textId="77777777" w:rsidR="00AD7E77" w:rsidRPr="008F69D2" w:rsidRDefault="00AD7E77" w:rsidP="008F69D2">
      <w:pPr>
        <w:pStyle w:val="Default"/>
        <w:spacing w:line="276" w:lineRule="auto"/>
        <w:jc w:val="both"/>
        <w:rPr>
          <w:color w:val="auto"/>
          <w:sz w:val="22"/>
          <w:szCs w:val="22"/>
        </w:rPr>
      </w:pPr>
    </w:p>
    <w:p w14:paraId="2E3FB47B" w14:textId="2E8F6B24" w:rsidR="00AD7E77" w:rsidRPr="008F69D2" w:rsidRDefault="00AD7E77" w:rsidP="008F69D2">
      <w:pPr>
        <w:pStyle w:val="Default"/>
        <w:tabs>
          <w:tab w:val="left" w:pos="360"/>
        </w:tabs>
        <w:spacing w:after="27" w:line="276" w:lineRule="auto"/>
        <w:ind w:left="360" w:hanging="360"/>
        <w:jc w:val="both"/>
        <w:rPr>
          <w:color w:val="auto"/>
          <w:sz w:val="22"/>
          <w:szCs w:val="22"/>
        </w:rPr>
      </w:pPr>
      <w:r w:rsidRPr="008F69D2">
        <w:rPr>
          <w:b/>
          <w:bCs/>
          <w:color w:val="auto"/>
          <w:sz w:val="22"/>
          <w:szCs w:val="22"/>
        </w:rPr>
        <w:t xml:space="preserve">2. </w:t>
      </w:r>
      <w:r w:rsidR="00CE7E40" w:rsidRPr="008F69D2">
        <w:rPr>
          <w:b/>
          <w:bCs/>
          <w:color w:val="auto"/>
          <w:sz w:val="22"/>
          <w:szCs w:val="22"/>
        </w:rPr>
        <w:tab/>
      </w:r>
      <w:r w:rsidRPr="008F69D2">
        <w:rPr>
          <w:color w:val="auto"/>
          <w:sz w:val="22"/>
          <w:szCs w:val="22"/>
        </w:rPr>
        <w:t>Provide information which will enable us to determine whether your organization has relevant</w:t>
      </w:r>
      <w:r w:rsidR="00EC77A7" w:rsidRPr="008F69D2">
        <w:rPr>
          <w:color w:val="auto"/>
          <w:sz w:val="22"/>
          <w:szCs w:val="22"/>
        </w:rPr>
        <w:t xml:space="preserve"> </w:t>
      </w:r>
      <w:r w:rsidRPr="008F69D2">
        <w:rPr>
          <w:b/>
          <w:bCs/>
          <w:color w:val="auto"/>
          <w:sz w:val="22"/>
          <w:szCs w:val="22"/>
        </w:rPr>
        <w:t>experience</w:t>
      </w:r>
      <w:r w:rsidR="003A4D76" w:rsidRPr="008F69D2">
        <w:rPr>
          <w:b/>
          <w:bCs/>
          <w:color w:val="auto"/>
          <w:sz w:val="22"/>
          <w:szCs w:val="22"/>
        </w:rPr>
        <w:t xml:space="preserve"> </w:t>
      </w:r>
      <w:r w:rsidR="00B84C09" w:rsidRPr="008F69D2">
        <w:rPr>
          <w:b/>
          <w:bCs/>
          <w:color w:val="auto"/>
          <w:sz w:val="22"/>
          <w:szCs w:val="22"/>
        </w:rPr>
        <w:t>and</w:t>
      </w:r>
      <w:r w:rsidR="006B18C3" w:rsidRPr="008F69D2">
        <w:rPr>
          <w:b/>
          <w:bCs/>
          <w:color w:val="auto"/>
          <w:sz w:val="22"/>
          <w:szCs w:val="22"/>
        </w:rPr>
        <w:t xml:space="preserve"> </w:t>
      </w:r>
      <w:r w:rsidR="003A4D76" w:rsidRPr="008F69D2">
        <w:rPr>
          <w:b/>
          <w:bCs/>
          <w:color w:val="auto"/>
          <w:sz w:val="22"/>
          <w:szCs w:val="22"/>
        </w:rPr>
        <w:t>capacity</w:t>
      </w:r>
      <w:r w:rsidR="00EA4B21" w:rsidRPr="008F69D2">
        <w:rPr>
          <w:b/>
          <w:bCs/>
          <w:color w:val="auto"/>
          <w:sz w:val="22"/>
          <w:szCs w:val="22"/>
        </w:rPr>
        <w:t xml:space="preserve"> to undertake the </w:t>
      </w:r>
      <w:r w:rsidR="00950816" w:rsidRPr="008F69D2">
        <w:rPr>
          <w:b/>
          <w:bCs/>
          <w:color w:val="auto"/>
          <w:sz w:val="22"/>
          <w:szCs w:val="22"/>
        </w:rPr>
        <w:t xml:space="preserve">AT capacity assessments and </w:t>
      </w:r>
      <w:r w:rsidR="00921EBE" w:rsidRPr="008F69D2">
        <w:rPr>
          <w:b/>
          <w:bCs/>
          <w:color w:val="auto"/>
          <w:sz w:val="22"/>
          <w:szCs w:val="22"/>
        </w:rPr>
        <w:t xml:space="preserve">to provide </w:t>
      </w:r>
      <w:r w:rsidR="00950816" w:rsidRPr="008F69D2">
        <w:rPr>
          <w:b/>
          <w:bCs/>
          <w:color w:val="auto"/>
          <w:sz w:val="22"/>
          <w:szCs w:val="22"/>
        </w:rPr>
        <w:t xml:space="preserve">support </w:t>
      </w:r>
      <w:r w:rsidR="00921EBE" w:rsidRPr="008F69D2">
        <w:rPr>
          <w:b/>
          <w:bCs/>
          <w:color w:val="auto"/>
          <w:sz w:val="22"/>
          <w:szCs w:val="22"/>
        </w:rPr>
        <w:t xml:space="preserve">to </w:t>
      </w:r>
      <w:r w:rsidR="00950816" w:rsidRPr="008F69D2">
        <w:rPr>
          <w:b/>
          <w:bCs/>
          <w:color w:val="auto"/>
          <w:sz w:val="22"/>
          <w:szCs w:val="22"/>
        </w:rPr>
        <w:t>government</w:t>
      </w:r>
      <w:r w:rsidR="00A96994" w:rsidRPr="008F69D2">
        <w:rPr>
          <w:b/>
          <w:bCs/>
          <w:color w:val="auto"/>
          <w:sz w:val="22"/>
          <w:szCs w:val="22"/>
        </w:rPr>
        <w:t>s on assistive technology</w:t>
      </w:r>
      <w:r w:rsidR="00921EBE" w:rsidRPr="008F69D2">
        <w:rPr>
          <w:b/>
          <w:bCs/>
          <w:color w:val="auto"/>
          <w:sz w:val="22"/>
          <w:szCs w:val="22"/>
        </w:rPr>
        <w:t xml:space="preserve"> related issues</w:t>
      </w:r>
      <w:r w:rsidR="00A96994" w:rsidRPr="008F69D2">
        <w:rPr>
          <w:color w:val="FF0000"/>
          <w:sz w:val="22"/>
          <w:szCs w:val="22"/>
        </w:rPr>
        <w:t xml:space="preserve">. </w:t>
      </w:r>
      <w:r w:rsidRPr="008F69D2">
        <w:rPr>
          <w:color w:val="auto"/>
          <w:sz w:val="22"/>
          <w:szCs w:val="22"/>
        </w:rPr>
        <w:t xml:space="preserve">In </w:t>
      </w:r>
      <w:r w:rsidRPr="008F69D2">
        <w:rPr>
          <w:color w:val="auto"/>
          <w:sz w:val="22"/>
          <w:szCs w:val="22"/>
          <w:u w:val="single"/>
        </w:rPr>
        <w:t xml:space="preserve">no more than </w:t>
      </w:r>
      <w:r w:rsidR="00EC77A7" w:rsidRPr="008F69D2">
        <w:rPr>
          <w:color w:val="auto"/>
          <w:sz w:val="22"/>
          <w:szCs w:val="22"/>
          <w:u w:val="single"/>
        </w:rPr>
        <w:t xml:space="preserve">two </w:t>
      </w:r>
      <w:r w:rsidRPr="008F69D2">
        <w:rPr>
          <w:color w:val="auto"/>
          <w:sz w:val="22"/>
          <w:szCs w:val="22"/>
          <w:u w:val="single"/>
        </w:rPr>
        <w:t>pages</w:t>
      </w:r>
      <w:r w:rsidRPr="008F69D2">
        <w:rPr>
          <w:color w:val="auto"/>
          <w:sz w:val="22"/>
          <w:szCs w:val="22"/>
        </w:rPr>
        <w:t xml:space="preserve">, the information should include </w:t>
      </w:r>
      <w:r w:rsidR="00EC77A7" w:rsidRPr="008F69D2">
        <w:rPr>
          <w:color w:val="auto"/>
          <w:sz w:val="22"/>
          <w:szCs w:val="22"/>
        </w:rPr>
        <w:t>p</w:t>
      </w:r>
      <w:r w:rsidRPr="008F69D2">
        <w:rPr>
          <w:color w:val="auto"/>
          <w:sz w:val="22"/>
          <w:szCs w:val="22"/>
        </w:rPr>
        <w:t xml:space="preserve">revious </w:t>
      </w:r>
      <w:r w:rsidR="00CE7E40" w:rsidRPr="008F69D2">
        <w:rPr>
          <w:color w:val="auto"/>
          <w:sz w:val="22"/>
          <w:szCs w:val="22"/>
        </w:rPr>
        <w:t xml:space="preserve">relevant </w:t>
      </w:r>
      <w:r w:rsidRPr="008F69D2">
        <w:rPr>
          <w:color w:val="auto"/>
          <w:sz w:val="22"/>
          <w:szCs w:val="22"/>
        </w:rPr>
        <w:t xml:space="preserve">projects you led (or contributed to) that addressed issues of </w:t>
      </w:r>
      <w:r w:rsidR="00CE7E40" w:rsidRPr="008F69D2">
        <w:rPr>
          <w:color w:val="auto"/>
          <w:sz w:val="22"/>
          <w:szCs w:val="22"/>
        </w:rPr>
        <w:t xml:space="preserve">the scope of work that </w:t>
      </w:r>
      <w:r w:rsidR="00895E48" w:rsidRPr="008F69D2">
        <w:rPr>
          <w:color w:val="auto"/>
          <w:sz w:val="22"/>
          <w:szCs w:val="22"/>
        </w:rPr>
        <w:t xml:space="preserve">outlined in this </w:t>
      </w:r>
      <w:r w:rsidR="008F69D2" w:rsidRPr="008F69D2">
        <w:rPr>
          <w:color w:val="auto"/>
          <w:sz w:val="22"/>
          <w:szCs w:val="22"/>
        </w:rPr>
        <w:t>EOI.</w:t>
      </w:r>
      <w:r w:rsidRPr="008F69D2">
        <w:rPr>
          <w:color w:val="auto"/>
          <w:sz w:val="22"/>
          <w:szCs w:val="22"/>
        </w:rPr>
        <w:t xml:space="preserve"> </w:t>
      </w:r>
    </w:p>
    <w:p w14:paraId="5CFB9CA3" w14:textId="77777777" w:rsidR="00AD7E77" w:rsidRPr="008F69D2" w:rsidRDefault="00CE7E40" w:rsidP="008F69D2">
      <w:pPr>
        <w:pStyle w:val="Default"/>
        <w:tabs>
          <w:tab w:val="left" w:pos="360"/>
        </w:tabs>
        <w:spacing w:after="27" w:line="276" w:lineRule="auto"/>
        <w:ind w:left="360"/>
        <w:jc w:val="both"/>
        <w:rPr>
          <w:color w:val="auto"/>
          <w:sz w:val="22"/>
          <w:szCs w:val="22"/>
        </w:rPr>
      </w:pPr>
      <w:r w:rsidRPr="008F69D2">
        <w:rPr>
          <w:color w:val="auto"/>
          <w:sz w:val="22"/>
          <w:szCs w:val="22"/>
        </w:rPr>
        <w:tab/>
      </w:r>
      <w:r w:rsidR="00AD7E77" w:rsidRPr="008F69D2">
        <w:rPr>
          <w:color w:val="auto"/>
          <w:sz w:val="22"/>
          <w:szCs w:val="22"/>
        </w:rPr>
        <w:t xml:space="preserve"> </w:t>
      </w:r>
    </w:p>
    <w:p w14:paraId="3BB4FDC5" w14:textId="77777777" w:rsidR="00AD7E77" w:rsidRPr="008F69D2" w:rsidRDefault="000A0D04" w:rsidP="008F69D2">
      <w:pPr>
        <w:pStyle w:val="Default"/>
        <w:spacing w:line="276" w:lineRule="auto"/>
        <w:jc w:val="both"/>
        <w:rPr>
          <w:color w:val="auto"/>
          <w:sz w:val="22"/>
          <w:szCs w:val="22"/>
        </w:rPr>
      </w:pPr>
      <w:r w:rsidRPr="008F69D2">
        <w:rPr>
          <w:b/>
          <w:color w:val="auto"/>
          <w:sz w:val="22"/>
          <w:szCs w:val="22"/>
        </w:rPr>
        <w:t>3</w:t>
      </w:r>
      <w:r w:rsidR="00AD7E77" w:rsidRPr="008F69D2">
        <w:rPr>
          <w:b/>
          <w:color w:val="auto"/>
          <w:sz w:val="22"/>
          <w:szCs w:val="22"/>
        </w:rPr>
        <w:t>.</w:t>
      </w:r>
      <w:r w:rsidR="00AD7E77" w:rsidRPr="008F69D2">
        <w:rPr>
          <w:color w:val="auto"/>
          <w:sz w:val="22"/>
          <w:szCs w:val="22"/>
        </w:rPr>
        <w:t xml:space="preserve"> </w:t>
      </w:r>
      <w:r w:rsidR="00AD7E77" w:rsidRPr="008F69D2">
        <w:rPr>
          <w:b/>
          <w:bCs/>
          <w:color w:val="auto"/>
          <w:sz w:val="22"/>
          <w:szCs w:val="22"/>
        </w:rPr>
        <w:t xml:space="preserve">Confirmation that your entity: </w:t>
      </w:r>
    </w:p>
    <w:p w14:paraId="29783F44" w14:textId="05407F59" w:rsidR="00AD7E77" w:rsidRPr="008F69D2" w:rsidRDefault="00AD7E77" w:rsidP="008F69D2">
      <w:pPr>
        <w:pStyle w:val="Default"/>
        <w:spacing w:after="26" w:line="276" w:lineRule="auto"/>
        <w:ind w:left="360"/>
        <w:jc w:val="both"/>
        <w:rPr>
          <w:color w:val="auto"/>
          <w:sz w:val="22"/>
          <w:szCs w:val="22"/>
        </w:rPr>
      </w:pPr>
      <w:r w:rsidRPr="008F69D2">
        <w:rPr>
          <w:color w:val="auto"/>
          <w:sz w:val="22"/>
          <w:szCs w:val="22"/>
        </w:rPr>
        <w:t xml:space="preserve"> </w:t>
      </w:r>
      <w:r w:rsidR="009D4142" w:rsidRPr="008F69D2">
        <w:rPr>
          <w:color w:val="auto"/>
          <w:sz w:val="22"/>
          <w:szCs w:val="22"/>
        </w:rPr>
        <w:tab/>
      </w:r>
      <w:r w:rsidRPr="008F69D2">
        <w:rPr>
          <w:color w:val="auto"/>
          <w:sz w:val="22"/>
          <w:szCs w:val="22"/>
        </w:rPr>
        <w:t xml:space="preserve">Has no on-going litigation with the </w:t>
      </w:r>
      <w:r w:rsidR="00716AF2" w:rsidRPr="008F69D2">
        <w:rPr>
          <w:color w:val="auto"/>
          <w:sz w:val="22"/>
          <w:szCs w:val="22"/>
        </w:rPr>
        <w:t>UN.</w:t>
      </w:r>
      <w:r w:rsidRPr="008F69D2">
        <w:rPr>
          <w:color w:val="auto"/>
          <w:sz w:val="22"/>
          <w:szCs w:val="22"/>
        </w:rPr>
        <w:t xml:space="preserve"> </w:t>
      </w:r>
    </w:p>
    <w:p w14:paraId="051FDF3C" w14:textId="77777777" w:rsidR="00AD7E77" w:rsidRPr="008F69D2" w:rsidRDefault="00AD7E77" w:rsidP="008F69D2">
      <w:pPr>
        <w:pStyle w:val="Default"/>
        <w:spacing w:line="276" w:lineRule="auto"/>
        <w:ind w:left="720" w:hanging="360"/>
        <w:jc w:val="both"/>
        <w:rPr>
          <w:color w:val="auto"/>
          <w:sz w:val="22"/>
          <w:szCs w:val="22"/>
        </w:rPr>
      </w:pPr>
      <w:r w:rsidRPr="008F69D2">
        <w:rPr>
          <w:color w:val="auto"/>
          <w:sz w:val="22"/>
          <w:szCs w:val="22"/>
        </w:rPr>
        <w:t xml:space="preserve"> </w:t>
      </w:r>
      <w:r w:rsidR="009D4142" w:rsidRPr="008F69D2">
        <w:rPr>
          <w:color w:val="auto"/>
          <w:sz w:val="22"/>
          <w:szCs w:val="22"/>
        </w:rPr>
        <w:tab/>
      </w:r>
      <w:r w:rsidRPr="008F69D2">
        <w:rPr>
          <w:color w:val="auto"/>
          <w:sz w:val="22"/>
          <w:szCs w:val="22"/>
        </w:rPr>
        <w:t>Is not currently removed/invalidated or suspended by the United Nations or UN system organi</w:t>
      </w:r>
      <w:r w:rsidR="009E1260" w:rsidRPr="008F69D2">
        <w:rPr>
          <w:color w:val="auto"/>
          <w:sz w:val="22"/>
          <w:szCs w:val="22"/>
        </w:rPr>
        <w:t>z</w:t>
      </w:r>
      <w:r w:rsidRPr="008F69D2">
        <w:rPr>
          <w:color w:val="auto"/>
          <w:sz w:val="22"/>
          <w:szCs w:val="22"/>
        </w:rPr>
        <w:t>ations</w:t>
      </w:r>
      <w:r w:rsidR="009E1260" w:rsidRPr="008F69D2">
        <w:rPr>
          <w:color w:val="auto"/>
          <w:sz w:val="22"/>
          <w:szCs w:val="22"/>
        </w:rPr>
        <w:t>.</w:t>
      </w:r>
      <w:r w:rsidRPr="008F69D2">
        <w:rPr>
          <w:color w:val="auto"/>
          <w:sz w:val="22"/>
          <w:szCs w:val="22"/>
        </w:rPr>
        <w:t xml:space="preserve"> </w:t>
      </w:r>
    </w:p>
    <w:p w14:paraId="32C3B7DF" w14:textId="77777777" w:rsidR="00AD7E77" w:rsidRPr="004B2B45" w:rsidRDefault="00AD7E77" w:rsidP="00B16FE4">
      <w:pPr>
        <w:autoSpaceDE w:val="0"/>
        <w:autoSpaceDN w:val="0"/>
        <w:adjustRightInd w:val="0"/>
        <w:spacing w:after="0" w:line="240" w:lineRule="auto"/>
        <w:jc w:val="both"/>
        <w:rPr>
          <w:rFonts w:ascii="Arial" w:hAnsi="Arial" w:cs="Arial"/>
          <w:sz w:val="24"/>
          <w:szCs w:val="24"/>
        </w:rPr>
      </w:pPr>
    </w:p>
    <w:p w14:paraId="1971ACE6" w14:textId="77777777" w:rsidR="00DD333C" w:rsidRDefault="00DD333C" w:rsidP="003A4D76">
      <w:pPr>
        <w:autoSpaceDE w:val="0"/>
        <w:autoSpaceDN w:val="0"/>
        <w:adjustRightInd w:val="0"/>
        <w:spacing w:after="0" w:line="240" w:lineRule="auto"/>
        <w:jc w:val="center"/>
      </w:pPr>
    </w:p>
    <w:sectPr w:rsidR="00DD333C" w:rsidSect="006C0E4D">
      <w:pgSz w:w="12240" w:h="15840"/>
      <w:pgMar w:top="1440" w:right="1440" w:bottom="1152" w:left="1440" w:header="720" w:footer="720" w:gutter="0"/>
      <w:pgBorders w:offsetFrom="page">
        <w:top w:val="single" w:sz="12" w:space="24" w:color="099BDD" w:themeColor="text2"/>
        <w:left w:val="single" w:sz="12" w:space="24" w:color="099BDD" w:themeColor="text2"/>
        <w:bottom w:val="single" w:sz="12" w:space="24" w:color="099BDD" w:themeColor="text2"/>
        <w:right w:val="single" w:sz="12" w:space="24" w:color="099BDD" w:themeColor="text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51781C" w14:textId="77777777" w:rsidR="00855BF7" w:rsidRDefault="00855BF7" w:rsidP="0075027A">
      <w:pPr>
        <w:spacing w:after="0" w:line="240" w:lineRule="auto"/>
      </w:pPr>
      <w:r>
        <w:separator/>
      </w:r>
    </w:p>
  </w:endnote>
  <w:endnote w:type="continuationSeparator" w:id="0">
    <w:p w14:paraId="7D30E644" w14:textId="77777777" w:rsidR="00855BF7" w:rsidRDefault="00855BF7" w:rsidP="00750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0461C" w14:textId="77777777" w:rsidR="00855BF7" w:rsidRDefault="00855BF7" w:rsidP="0075027A">
      <w:pPr>
        <w:spacing w:after="0" w:line="240" w:lineRule="auto"/>
      </w:pPr>
      <w:r>
        <w:separator/>
      </w:r>
    </w:p>
  </w:footnote>
  <w:footnote w:type="continuationSeparator" w:id="0">
    <w:p w14:paraId="5FE12AFE" w14:textId="77777777" w:rsidR="00855BF7" w:rsidRDefault="00855BF7" w:rsidP="00750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86540"/>
    <w:multiLevelType w:val="hybridMultilevel"/>
    <w:tmpl w:val="31B2BFD0"/>
    <w:lvl w:ilvl="0" w:tplc="B97AF624">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09943A4"/>
    <w:multiLevelType w:val="hybridMultilevel"/>
    <w:tmpl w:val="0362311C"/>
    <w:lvl w:ilvl="0" w:tplc="94F4C82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DA264EF"/>
    <w:multiLevelType w:val="hybridMultilevel"/>
    <w:tmpl w:val="FB661B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270" w:hanging="360"/>
      </w:pPr>
    </w:lvl>
    <w:lvl w:ilvl="2" w:tplc="0809001B" w:tentative="1">
      <w:start w:val="1"/>
      <w:numFmt w:val="lowerRoman"/>
      <w:lvlText w:val="%3."/>
      <w:lvlJc w:val="right"/>
      <w:pPr>
        <w:ind w:left="990" w:hanging="180"/>
      </w:pPr>
    </w:lvl>
    <w:lvl w:ilvl="3" w:tplc="0809000F" w:tentative="1">
      <w:start w:val="1"/>
      <w:numFmt w:val="decimal"/>
      <w:lvlText w:val="%4."/>
      <w:lvlJc w:val="left"/>
      <w:pPr>
        <w:ind w:left="1710" w:hanging="360"/>
      </w:pPr>
    </w:lvl>
    <w:lvl w:ilvl="4" w:tplc="08090019" w:tentative="1">
      <w:start w:val="1"/>
      <w:numFmt w:val="lowerLetter"/>
      <w:lvlText w:val="%5."/>
      <w:lvlJc w:val="left"/>
      <w:pPr>
        <w:ind w:left="2430" w:hanging="360"/>
      </w:pPr>
    </w:lvl>
    <w:lvl w:ilvl="5" w:tplc="0809001B" w:tentative="1">
      <w:start w:val="1"/>
      <w:numFmt w:val="lowerRoman"/>
      <w:lvlText w:val="%6."/>
      <w:lvlJc w:val="right"/>
      <w:pPr>
        <w:ind w:left="3150" w:hanging="180"/>
      </w:pPr>
    </w:lvl>
    <w:lvl w:ilvl="6" w:tplc="0809000F" w:tentative="1">
      <w:start w:val="1"/>
      <w:numFmt w:val="decimal"/>
      <w:lvlText w:val="%7."/>
      <w:lvlJc w:val="left"/>
      <w:pPr>
        <w:ind w:left="3870" w:hanging="360"/>
      </w:pPr>
    </w:lvl>
    <w:lvl w:ilvl="7" w:tplc="08090019" w:tentative="1">
      <w:start w:val="1"/>
      <w:numFmt w:val="lowerLetter"/>
      <w:lvlText w:val="%8."/>
      <w:lvlJc w:val="left"/>
      <w:pPr>
        <w:ind w:left="4590" w:hanging="360"/>
      </w:pPr>
    </w:lvl>
    <w:lvl w:ilvl="8" w:tplc="0809001B" w:tentative="1">
      <w:start w:val="1"/>
      <w:numFmt w:val="lowerRoman"/>
      <w:lvlText w:val="%9."/>
      <w:lvlJc w:val="right"/>
      <w:pPr>
        <w:ind w:left="5310" w:hanging="180"/>
      </w:pPr>
    </w:lvl>
  </w:abstractNum>
  <w:abstractNum w:abstractNumId="3" w15:restartNumberingAfterBreak="0">
    <w:nsid w:val="52083675"/>
    <w:multiLevelType w:val="hybridMultilevel"/>
    <w:tmpl w:val="471E9864"/>
    <w:lvl w:ilvl="0" w:tplc="63EA7C48">
      <w:start w:val="1"/>
      <w:numFmt w:val="upperLetter"/>
      <w:lvlText w:val="%1."/>
      <w:lvlJc w:val="left"/>
      <w:pPr>
        <w:ind w:left="405" w:hanging="360"/>
      </w:pPr>
      <w:rPr>
        <w:rFonts w:asciiTheme="minorHAnsi" w:hAnsiTheme="minorHAnsi" w:cstheme="minorBidi"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15:restartNumberingAfterBreak="0">
    <w:nsid w:val="5261081B"/>
    <w:multiLevelType w:val="hybridMultilevel"/>
    <w:tmpl w:val="54C0E16A"/>
    <w:lvl w:ilvl="0" w:tplc="B97AF624">
      <w:start w:val="1"/>
      <w:numFmt w:val="bullet"/>
      <w:lvlText w:val="□"/>
      <w:lvlJc w:val="left"/>
      <w:pPr>
        <w:ind w:left="450" w:hanging="360"/>
      </w:pPr>
      <w:rPr>
        <w:rFonts w:ascii="Courier New" w:hAnsi="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564D0138"/>
    <w:multiLevelType w:val="hybridMultilevel"/>
    <w:tmpl w:val="902C59E2"/>
    <w:lvl w:ilvl="0" w:tplc="C95C4A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8779AE"/>
    <w:multiLevelType w:val="hybridMultilevel"/>
    <w:tmpl w:val="9DE864BE"/>
    <w:lvl w:ilvl="0" w:tplc="41C459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5E30CA"/>
    <w:multiLevelType w:val="hybridMultilevel"/>
    <w:tmpl w:val="1EA04A7C"/>
    <w:lvl w:ilvl="0" w:tplc="CB88D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4E1CE9"/>
    <w:multiLevelType w:val="hybridMultilevel"/>
    <w:tmpl w:val="BCA0D0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250BBB"/>
    <w:multiLevelType w:val="hybridMultilevel"/>
    <w:tmpl w:val="ED649628"/>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3"/>
  </w:num>
  <w:num w:numId="4">
    <w:abstractNumId w:val="8"/>
  </w:num>
  <w:num w:numId="5">
    <w:abstractNumId w:val="5"/>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4"/>
  </w:num>
  <w:num w:numId="8">
    <w:abstractNumId w:val="7"/>
  </w:num>
  <w:num w:numId="9">
    <w:abstractNumId w:val="0"/>
  </w:num>
  <w:num w:numId="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smina Acimovic">
    <w15:presenceInfo w15:providerId="AD" w15:userId="S::jacimovic@unicef.org::2782dc86-1cdb-4381-ba45-e66ef1056c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B45"/>
    <w:rsid w:val="000103ED"/>
    <w:rsid w:val="000414F6"/>
    <w:rsid w:val="00050F52"/>
    <w:rsid w:val="00054117"/>
    <w:rsid w:val="00054CBD"/>
    <w:rsid w:val="00070288"/>
    <w:rsid w:val="00086832"/>
    <w:rsid w:val="000A0D04"/>
    <w:rsid w:val="000B594E"/>
    <w:rsid w:val="000C6B2A"/>
    <w:rsid w:val="00112D66"/>
    <w:rsid w:val="001240EF"/>
    <w:rsid w:val="001422F2"/>
    <w:rsid w:val="00150670"/>
    <w:rsid w:val="00162AB4"/>
    <w:rsid w:val="00167658"/>
    <w:rsid w:val="00173732"/>
    <w:rsid w:val="001A6310"/>
    <w:rsid w:val="001B295C"/>
    <w:rsid w:val="001C2292"/>
    <w:rsid w:val="00210A85"/>
    <w:rsid w:val="002213D5"/>
    <w:rsid w:val="00224029"/>
    <w:rsid w:val="00284138"/>
    <w:rsid w:val="00287E12"/>
    <w:rsid w:val="002A378E"/>
    <w:rsid w:val="002F3095"/>
    <w:rsid w:val="002F7584"/>
    <w:rsid w:val="0030331A"/>
    <w:rsid w:val="003045E0"/>
    <w:rsid w:val="003459F4"/>
    <w:rsid w:val="003475F7"/>
    <w:rsid w:val="00353CBF"/>
    <w:rsid w:val="00386E7A"/>
    <w:rsid w:val="003957C8"/>
    <w:rsid w:val="003A4D76"/>
    <w:rsid w:val="003C3C51"/>
    <w:rsid w:val="003C777F"/>
    <w:rsid w:val="003D6410"/>
    <w:rsid w:val="003F415F"/>
    <w:rsid w:val="00403B6D"/>
    <w:rsid w:val="0041675D"/>
    <w:rsid w:val="00426F97"/>
    <w:rsid w:val="0043046F"/>
    <w:rsid w:val="00432BD3"/>
    <w:rsid w:val="00432E8A"/>
    <w:rsid w:val="00434781"/>
    <w:rsid w:val="00454271"/>
    <w:rsid w:val="00456BDD"/>
    <w:rsid w:val="00464911"/>
    <w:rsid w:val="004714C1"/>
    <w:rsid w:val="004944F1"/>
    <w:rsid w:val="004B2B45"/>
    <w:rsid w:val="004C4474"/>
    <w:rsid w:val="004C640C"/>
    <w:rsid w:val="004E1370"/>
    <w:rsid w:val="00531CDD"/>
    <w:rsid w:val="00537A9A"/>
    <w:rsid w:val="005519E5"/>
    <w:rsid w:val="005A294A"/>
    <w:rsid w:val="005B70EB"/>
    <w:rsid w:val="005E06E2"/>
    <w:rsid w:val="00603CC3"/>
    <w:rsid w:val="00624CF7"/>
    <w:rsid w:val="00662E1A"/>
    <w:rsid w:val="00666F7B"/>
    <w:rsid w:val="00671BA8"/>
    <w:rsid w:val="00675A90"/>
    <w:rsid w:val="0067600C"/>
    <w:rsid w:val="006B18C3"/>
    <w:rsid w:val="006C0E4D"/>
    <w:rsid w:val="006C2F6B"/>
    <w:rsid w:val="006C4A13"/>
    <w:rsid w:val="006C569F"/>
    <w:rsid w:val="00706A12"/>
    <w:rsid w:val="00712538"/>
    <w:rsid w:val="00716AF2"/>
    <w:rsid w:val="007476B8"/>
    <w:rsid w:val="0075027A"/>
    <w:rsid w:val="00751459"/>
    <w:rsid w:val="007516D4"/>
    <w:rsid w:val="00770526"/>
    <w:rsid w:val="00770FD7"/>
    <w:rsid w:val="00776CFA"/>
    <w:rsid w:val="00826B1C"/>
    <w:rsid w:val="00850A38"/>
    <w:rsid w:val="00854697"/>
    <w:rsid w:val="00855BF7"/>
    <w:rsid w:val="00863E75"/>
    <w:rsid w:val="00870227"/>
    <w:rsid w:val="00893B71"/>
    <w:rsid w:val="00895E48"/>
    <w:rsid w:val="008A0939"/>
    <w:rsid w:val="008A224D"/>
    <w:rsid w:val="008B7368"/>
    <w:rsid w:val="008C3F57"/>
    <w:rsid w:val="008D7C48"/>
    <w:rsid w:val="008E393F"/>
    <w:rsid w:val="008F69D2"/>
    <w:rsid w:val="008F6E8C"/>
    <w:rsid w:val="00910E41"/>
    <w:rsid w:val="0091263C"/>
    <w:rsid w:val="0091498B"/>
    <w:rsid w:val="00920A8F"/>
    <w:rsid w:val="00921EBE"/>
    <w:rsid w:val="009221B9"/>
    <w:rsid w:val="009260AB"/>
    <w:rsid w:val="00926709"/>
    <w:rsid w:val="00931B4A"/>
    <w:rsid w:val="00950816"/>
    <w:rsid w:val="00964BBE"/>
    <w:rsid w:val="0097242E"/>
    <w:rsid w:val="00984E34"/>
    <w:rsid w:val="00987BC2"/>
    <w:rsid w:val="009A0B23"/>
    <w:rsid w:val="009A565A"/>
    <w:rsid w:val="009B56FE"/>
    <w:rsid w:val="009B5729"/>
    <w:rsid w:val="009D11B5"/>
    <w:rsid w:val="009D4142"/>
    <w:rsid w:val="009D53A2"/>
    <w:rsid w:val="009E1260"/>
    <w:rsid w:val="00A01ADD"/>
    <w:rsid w:val="00A53F16"/>
    <w:rsid w:val="00A96994"/>
    <w:rsid w:val="00AB7004"/>
    <w:rsid w:val="00AB7D8B"/>
    <w:rsid w:val="00AD2CA7"/>
    <w:rsid w:val="00AD416C"/>
    <w:rsid w:val="00AD7E77"/>
    <w:rsid w:val="00AE0F4F"/>
    <w:rsid w:val="00AF1D2B"/>
    <w:rsid w:val="00B00621"/>
    <w:rsid w:val="00B16FE4"/>
    <w:rsid w:val="00B621D9"/>
    <w:rsid w:val="00B71994"/>
    <w:rsid w:val="00B84C09"/>
    <w:rsid w:val="00BB1B55"/>
    <w:rsid w:val="00BB77E9"/>
    <w:rsid w:val="00BC34D1"/>
    <w:rsid w:val="00BD58B3"/>
    <w:rsid w:val="00C10445"/>
    <w:rsid w:val="00CB6E9A"/>
    <w:rsid w:val="00CD6026"/>
    <w:rsid w:val="00CE7E40"/>
    <w:rsid w:val="00CF215C"/>
    <w:rsid w:val="00D16071"/>
    <w:rsid w:val="00D2592D"/>
    <w:rsid w:val="00D359B0"/>
    <w:rsid w:val="00D40006"/>
    <w:rsid w:val="00D418DD"/>
    <w:rsid w:val="00D60FDD"/>
    <w:rsid w:val="00D84243"/>
    <w:rsid w:val="00D86501"/>
    <w:rsid w:val="00D93EBF"/>
    <w:rsid w:val="00DA0590"/>
    <w:rsid w:val="00DD333C"/>
    <w:rsid w:val="00DE4017"/>
    <w:rsid w:val="00E25103"/>
    <w:rsid w:val="00E26658"/>
    <w:rsid w:val="00E32036"/>
    <w:rsid w:val="00E375E9"/>
    <w:rsid w:val="00E805C4"/>
    <w:rsid w:val="00E95D2A"/>
    <w:rsid w:val="00EA0D1F"/>
    <w:rsid w:val="00EA4B21"/>
    <w:rsid w:val="00EB6EF8"/>
    <w:rsid w:val="00EB7044"/>
    <w:rsid w:val="00EC77A7"/>
    <w:rsid w:val="00EE4FAC"/>
    <w:rsid w:val="00EF1004"/>
    <w:rsid w:val="00EF5DE0"/>
    <w:rsid w:val="00F1613E"/>
    <w:rsid w:val="00F16B69"/>
    <w:rsid w:val="00F233CB"/>
    <w:rsid w:val="00F82888"/>
    <w:rsid w:val="00FA13D2"/>
    <w:rsid w:val="00FD6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85300"/>
  <w15:chartTrackingRefBased/>
  <w15:docId w15:val="{C4F60141-DAEF-4918-9C03-3BD45E364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B45"/>
  </w:style>
  <w:style w:type="paragraph" w:styleId="Heading1">
    <w:name w:val="heading 1"/>
    <w:basedOn w:val="Normal"/>
    <w:next w:val="Normal"/>
    <w:link w:val="Heading1Char"/>
    <w:uiPriority w:val="9"/>
    <w:qFormat/>
    <w:rsid w:val="004B2B45"/>
    <w:pPr>
      <w:keepNext/>
      <w:keepLines/>
      <w:spacing w:before="320" w:after="80" w:line="240" w:lineRule="auto"/>
      <w:jc w:val="center"/>
      <w:outlineLvl w:val="0"/>
    </w:pPr>
    <w:rPr>
      <w:rFonts w:asciiTheme="majorHAnsi" w:eastAsiaTheme="majorEastAsia" w:hAnsiTheme="majorHAnsi" w:cstheme="majorBidi"/>
      <w:color w:val="BF8F00" w:themeColor="accent1" w:themeShade="BF"/>
      <w:sz w:val="40"/>
      <w:szCs w:val="40"/>
    </w:rPr>
  </w:style>
  <w:style w:type="paragraph" w:styleId="Heading2">
    <w:name w:val="heading 2"/>
    <w:basedOn w:val="Normal"/>
    <w:next w:val="Normal"/>
    <w:link w:val="Heading2Char"/>
    <w:uiPriority w:val="9"/>
    <w:semiHidden/>
    <w:unhideWhenUsed/>
    <w:qFormat/>
    <w:rsid w:val="004B2B4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4B2B4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4B2B4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4B2B4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4B2B4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4B2B4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4B2B4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4B2B45"/>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2B45"/>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4B2B45"/>
    <w:rPr>
      <w:rFonts w:asciiTheme="majorHAnsi" w:eastAsiaTheme="majorEastAsia" w:hAnsiTheme="majorHAnsi" w:cstheme="majorBidi"/>
      <w:color w:val="BF8F00" w:themeColor="accent1" w:themeShade="BF"/>
      <w:sz w:val="40"/>
      <w:szCs w:val="40"/>
    </w:rPr>
  </w:style>
  <w:style w:type="character" w:customStyle="1" w:styleId="Heading2Char">
    <w:name w:val="Heading 2 Char"/>
    <w:basedOn w:val="DefaultParagraphFont"/>
    <w:link w:val="Heading2"/>
    <w:uiPriority w:val="9"/>
    <w:semiHidden/>
    <w:rsid w:val="004B2B45"/>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4B2B45"/>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4B2B4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4B2B4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4B2B4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4B2B4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4B2B4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4B2B45"/>
    <w:rPr>
      <w:b/>
      <w:bCs/>
      <w:i/>
      <w:iCs/>
    </w:rPr>
  </w:style>
  <w:style w:type="paragraph" w:styleId="Caption">
    <w:name w:val="caption"/>
    <w:basedOn w:val="Normal"/>
    <w:next w:val="Normal"/>
    <w:uiPriority w:val="35"/>
    <w:semiHidden/>
    <w:unhideWhenUsed/>
    <w:qFormat/>
    <w:rsid w:val="004B2B45"/>
    <w:pPr>
      <w:spacing w:line="240" w:lineRule="auto"/>
    </w:pPr>
    <w:rPr>
      <w:b/>
      <w:bCs/>
      <w:color w:val="606060" w:themeColor="text1" w:themeTint="BF"/>
      <w:sz w:val="16"/>
      <w:szCs w:val="16"/>
    </w:rPr>
  </w:style>
  <w:style w:type="paragraph" w:styleId="Title">
    <w:name w:val="Title"/>
    <w:basedOn w:val="Normal"/>
    <w:next w:val="Normal"/>
    <w:link w:val="TitleChar"/>
    <w:uiPriority w:val="10"/>
    <w:qFormat/>
    <w:rsid w:val="004B2B45"/>
    <w:pPr>
      <w:pBdr>
        <w:top w:val="single" w:sz="6" w:space="8" w:color="08CC78" w:themeColor="accent3"/>
        <w:bottom w:val="single" w:sz="6" w:space="8" w:color="08CC78" w:themeColor="accent3"/>
      </w:pBdr>
      <w:spacing w:after="400" w:line="240" w:lineRule="auto"/>
      <w:contextualSpacing/>
      <w:jc w:val="center"/>
    </w:pPr>
    <w:rPr>
      <w:rFonts w:asciiTheme="majorHAnsi" w:eastAsiaTheme="majorEastAsia" w:hAnsiTheme="majorHAnsi" w:cstheme="majorBidi"/>
      <w:caps/>
      <w:color w:val="099BDD" w:themeColor="text2"/>
      <w:spacing w:val="30"/>
      <w:sz w:val="72"/>
      <w:szCs w:val="72"/>
    </w:rPr>
  </w:style>
  <w:style w:type="character" w:customStyle="1" w:styleId="TitleChar">
    <w:name w:val="Title Char"/>
    <w:basedOn w:val="DefaultParagraphFont"/>
    <w:link w:val="Title"/>
    <w:uiPriority w:val="10"/>
    <w:rsid w:val="004B2B45"/>
    <w:rPr>
      <w:rFonts w:asciiTheme="majorHAnsi" w:eastAsiaTheme="majorEastAsia" w:hAnsiTheme="majorHAnsi" w:cstheme="majorBidi"/>
      <w:caps/>
      <w:color w:val="099BDD" w:themeColor="text2"/>
      <w:spacing w:val="30"/>
      <w:sz w:val="72"/>
      <w:szCs w:val="72"/>
    </w:rPr>
  </w:style>
  <w:style w:type="paragraph" w:styleId="Subtitle">
    <w:name w:val="Subtitle"/>
    <w:basedOn w:val="Normal"/>
    <w:next w:val="Normal"/>
    <w:link w:val="SubtitleChar"/>
    <w:uiPriority w:val="11"/>
    <w:qFormat/>
    <w:rsid w:val="004B2B45"/>
    <w:pPr>
      <w:numPr>
        <w:ilvl w:val="1"/>
      </w:numPr>
      <w:jc w:val="center"/>
    </w:pPr>
    <w:rPr>
      <w:color w:val="099BDD" w:themeColor="text2"/>
      <w:sz w:val="28"/>
      <w:szCs w:val="28"/>
    </w:rPr>
  </w:style>
  <w:style w:type="character" w:customStyle="1" w:styleId="SubtitleChar">
    <w:name w:val="Subtitle Char"/>
    <w:basedOn w:val="DefaultParagraphFont"/>
    <w:link w:val="Subtitle"/>
    <w:uiPriority w:val="11"/>
    <w:rsid w:val="004B2B45"/>
    <w:rPr>
      <w:color w:val="099BDD" w:themeColor="text2"/>
      <w:sz w:val="28"/>
      <w:szCs w:val="28"/>
    </w:rPr>
  </w:style>
  <w:style w:type="character" w:styleId="Strong">
    <w:name w:val="Strong"/>
    <w:basedOn w:val="DefaultParagraphFont"/>
    <w:uiPriority w:val="22"/>
    <w:qFormat/>
    <w:rsid w:val="004B2B45"/>
    <w:rPr>
      <w:b/>
      <w:bCs/>
    </w:rPr>
  </w:style>
  <w:style w:type="character" w:styleId="Emphasis">
    <w:name w:val="Emphasis"/>
    <w:basedOn w:val="DefaultParagraphFont"/>
    <w:uiPriority w:val="20"/>
    <w:qFormat/>
    <w:rsid w:val="004B2B45"/>
    <w:rPr>
      <w:i/>
      <w:iCs/>
      <w:color w:val="2C2C2C" w:themeColor="text1"/>
    </w:rPr>
  </w:style>
  <w:style w:type="paragraph" w:styleId="NoSpacing">
    <w:name w:val="No Spacing"/>
    <w:uiPriority w:val="1"/>
    <w:qFormat/>
    <w:rsid w:val="004B2B45"/>
    <w:pPr>
      <w:spacing w:after="0" w:line="240" w:lineRule="auto"/>
    </w:pPr>
  </w:style>
  <w:style w:type="paragraph" w:styleId="Quote">
    <w:name w:val="Quote"/>
    <w:basedOn w:val="Normal"/>
    <w:next w:val="Normal"/>
    <w:link w:val="QuoteChar"/>
    <w:uiPriority w:val="29"/>
    <w:qFormat/>
    <w:rsid w:val="004B2B45"/>
    <w:pPr>
      <w:spacing w:before="160"/>
      <w:ind w:left="720" w:right="720"/>
      <w:jc w:val="center"/>
    </w:pPr>
    <w:rPr>
      <w:i/>
      <w:iCs/>
      <w:color w:val="069859" w:themeColor="accent3" w:themeShade="BF"/>
      <w:sz w:val="24"/>
      <w:szCs w:val="24"/>
    </w:rPr>
  </w:style>
  <w:style w:type="character" w:customStyle="1" w:styleId="QuoteChar">
    <w:name w:val="Quote Char"/>
    <w:basedOn w:val="DefaultParagraphFont"/>
    <w:link w:val="Quote"/>
    <w:uiPriority w:val="29"/>
    <w:rsid w:val="004B2B45"/>
    <w:rPr>
      <w:i/>
      <w:iCs/>
      <w:color w:val="069859" w:themeColor="accent3" w:themeShade="BF"/>
      <w:sz w:val="24"/>
      <w:szCs w:val="24"/>
    </w:rPr>
  </w:style>
  <w:style w:type="paragraph" w:styleId="IntenseQuote">
    <w:name w:val="Intense Quote"/>
    <w:basedOn w:val="Normal"/>
    <w:next w:val="Normal"/>
    <w:link w:val="IntenseQuoteChar"/>
    <w:uiPriority w:val="30"/>
    <w:qFormat/>
    <w:rsid w:val="004B2B45"/>
    <w:pPr>
      <w:spacing w:before="160" w:line="276" w:lineRule="auto"/>
      <w:ind w:left="936" w:right="936"/>
      <w:jc w:val="center"/>
    </w:pPr>
    <w:rPr>
      <w:rFonts w:asciiTheme="majorHAnsi" w:eastAsiaTheme="majorEastAsia" w:hAnsiTheme="majorHAnsi" w:cstheme="majorBidi"/>
      <w:caps/>
      <w:color w:val="BF8F00" w:themeColor="accent1" w:themeShade="BF"/>
      <w:sz w:val="28"/>
      <w:szCs w:val="28"/>
    </w:rPr>
  </w:style>
  <w:style w:type="character" w:customStyle="1" w:styleId="IntenseQuoteChar">
    <w:name w:val="Intense Quote Char"/>
    <w:basedOn w:val="DefaultParagraphFont"/>
    <w:link w:val="IntenseQuote"/>
    <w:uiPriority w:val="30"/>
    <w:rsid w:val="004B2B45"/>
    <w:rPr>
      <w:rFonts w:asciiTheme="majorHAnsi" w:eastAsiaTheme="majorEastAsia" w:hAnsiTheme="majorHAnsi" w:cstheme="majorBidi"/>
      <w:caps/>
      <w:color w:val="BF8F00" w:themeColor="accent1" w:themeShade="BF"/>
      <w:sz w:val="28"/>
      <w:szCs w:val="28"/>
    </w:rPr>
  </w:style>
  <w:style w:type="character" w:styleId="SubtleEmphasis">
    <w:name w:val="Subtle Emphasis"/>
    <w:basedOn w:val="DefaultParagraphFont"/>
    <w:uiPriority w:val="19"/>
    <w:qFormat/>
    <w:rsid w:val="004B2B45"/>
    <w:rPr>
      <w:i/>
      <w:iCs/>
      <w:color w:val="757575" w:themeColor="text1" w:themeTint="A6"/>
    </w:rPr>
  </w:style>
  <w:style w:type="character" w:styleId="IntenseEmphasis">
    <w:name w:val="Intense Emphasis"/>
    <w:basedOn w:val="DefaultParagraphFont"/>
    <w:uiPriority w:val="21"/>
    <w:qFormat/>
    <w:rsid w:val="004B2B45"/>
    <w:rPr>
      <w:b/>
      <w:bCs/>
      <w:i/>
      <w:iCs/>
      <w:color w:val="auto"/>
    </w:rPr>
  </w:style>
  <w:style w:type="character" w:styleId="SubtleReference">
    <w:name w:val="Subtle Reference"/>
    <w:basedOn w:val="DefaultParagraphFont"/>
    <w:uiPriority w:val="31"/>
    <w:qFormat/>
    <w:rsid w:val="004B2B45"/>
    <w:rPr>
      <w:caps w:val="0"/>
      <w:smallCaps/>
      <w:color w:val="606060" w:themeColor="text1" w:themeTint="BF"/>
      <w:spacing w:val="0"/>
      <w:u w:val="single" w:color="959595" w:themeColor="text1" w:themeTint="80"/>
    </w:rPr>
  </w:style>
  <w:style w:type="character" w:styleId="IntenseReference">
    <w:name w:val="Intense Reference"/>
    <w:basedOn w:val="DefaultParagraphFont"/>
    <w:uiPriority w:val="32"/>
    <w:qFormat/>
    <w:rsid w:val="004B2B45"/>
    <w:rPr>
      <w:b/>
      <w:bCs/>
      <w:caps w:val="0"/>
      <w:smallCaps/>
      <w:color w:val="auto"/>
      <w:spacing w:val="0"/>
      <w:u w:val="single"/>
    </w:rPr>
  </w:style>
  <w:style w:type="character" w:styleId="BookTitle">
    <w:name w:val="Book Title"/>
    <w:basedOn w:val="DefaultParagraphFont"/>
    <w:uiPriority w:val="33"/>
    <w:qFormat/>
    <w:rsid w:val="004B2B45"/>
    <w:rPr>
      <w:b/>
      <w:bCs/>
      <w:caps w:val="0"/>
      <w:smallCaps/>
      <w:spacing w:val="0"/>
    </w:rPr>
  </w:style>
  <w:style w:type="paragraph" w:styleId="TOCHeading">
    <w:name w:val="TOC Heading"/>
    <w:basedOn w:val="Heading1"/>
    <w:next w:val="Normal"/>
    <w:uiPriority w:val="39"/>
    <w:semiHidden/>
    <w:unhideWhenUsed/>
    <w:qFormat/>
    <w:rsid w:val="004B2B45"/>
    <w:pPr>
      <w:outlineLvl w:val="9"/>
    </w:pPr>
  </w:style>
  <w:style w:type="paragraph" w:styleId="BalloonText">
    <w:name w:val="Balloon Text"/>
    <w:basedOn w:val="Normal"/>
    <w:link w:val="BalloonTextChar"/>
    <w:uiPriority w:val="99"/>
    <w:semiHidden/>
    <w:unhideWhenUsed/>
    <w:rsid w:val="004B2B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B45"/>
    <w:rPr>
      <w:rFonts w:ascii="Segoe UI" w:hAnsi="Segoe UI" w:cs="Segoe UI"/>
      <w:sz w:val="18"/>
      <w:szCs w:val="18"/>
    </w:rPr>
  </w:style>
  <w:style w:type="paragraph" w:styleId="ListParagraph">
    <w:name w:val="List Paragraph"/>
    <w:aliases w:val="References,Bullet List,FooterText,List Paragraph1,Colorful List Accent 1,Bullets,List Paragraph (numbered (a)),numbered,Paragraphe de liste1,列出段落,列出段落1,Bulletr List Paragraph,List Paragraph2,List Paragraph21,Párrafo de lista1"/>
    <w:basedOn w:val="Normal"/>
    <w:link w:val="ListParagraphChar"/>
    <w:uiPriority w:val="34"/>
    <w:qFormat/>
    <w:rsid w:val="00AE0F4F"/>
    <w:pPr>
      <w:ind w:left="720"/>
      <w:contextualSpacing/>
    </w:pPr>
  </w:style>
  <w:style w:type="table" w:styleId="TableGrid">
    <w:name w:val="Table Grid"/>
    <w:basedOn w:val="TableNormal"/>
    <w:uiPriority w:val="39"/>
    <w:rsid w:val="00603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7C48"/>
    <w:rPr>
      <w:color w:val="005DBA" w:themeColor="hyperlink"/>
      <w:u w:val="single"/>
    </w:rPr>
  </w:style>
  <w:style w:type="character" w:customStyle="1" w:styleId="ListParagraphChar">
    <w:name w:val="List Paragraph Char"/>
    <w:aliases w:val="References Char,Bullet List Char,FooterText Char,List Paragraph1 Char,Colorful List Accent 1 Char,Bullets Char,List Paragraph (numbered (a)) Char,numbered Char,Paragraphe de liste1 Char,列出段落 Char,列出段落1 Char,List Paragraph2 Char"/>
    <w:link w:val="ListParagraph"/>
    <w:uiPriority w:val="34"/>
    <w:qFormat/>
    <w:locked/>
    <w:rsid w:val="00F16B69"/>
  </w:style>
  <w:style w:type="character" w:styleId="UnresolvedMention">
    <w:name w:val="Unresolved Mention"/>
    <w:basedOn w:val="DefaultParagraphFont"/>
    <w:uiPriority w:val="99"/>
    <w:semiHidden/>
    <w:unhideWhenUsed/>
    <w:rsid w:val="0067600C"/>
    <w:rPr>
      <w:color w:val="605E5C"/>
      <w:shd w:val="clear" w:color="auto" w:fill="E1DFDD"/>
    </w:rPr>
  </w:style>
  <w:style w:type="character" w:styleId="CommentReference">
    <w:name w:val="annotation reference"/>
    <w:basedOn w:val="DefaultParagraphFont"/>
    <w:uiPriority w:val="99"/>
    <w:semiHidden/>
    <w:unhideWhenUsed/>
    <w:rsid w:val="002A378E"/>
    <w:rPr>
      <w:sz w:val="16"/>
      <w:szCs w:val="16"/>
    </w:rPr>
  </w:style>
  <w:style w:type="paragraph" w:styleId="CommentText">
    <w:name w:val="annotation text"/>
    <w:basedOn w:val="Normal"/>
    <w:link w:val="CommentTextChar"/>
    <w:uiPriority w:val="99"/>
    <w:semiHidden/>
    <w:unhideWhenUsed/>
    <w:rsid w:val="002A378E"/>
    <w:pPr>
      <w:spacing w:line="240" w:lineRule="auto"/>
    </w:pPr>
    <w:rPr>
      <w:sz w:val="20"/>
      <w:szCs w:val="20"/>
    </w:rPr>
  </w:style>
  <w:style w:type="character" w:customStyle="1" w:styleId="CommentTextChar">
    <w:name w:val="Comment Text Char"/>
    <w:basedOn w:val="DefaultParagraphFont"/>
    <w:link w:val="CommentText"/>
    <w:uiPriority w:val="99"/>
    <w:semiHidden/>
    <w:rsid w:val="002A378E"/>
    <w:rPr>
      <w:sz w:val="20"/>
      <w:szCs w:val="20"/>
    </w:rPr>
  </w:style>
  <w:style w:type="paragraph" w:styleId="CommentSubject">
    <w:name w:val="annotation subject"/>
    <w:basedOn w:val="CommentText"/>
    <w:next w:val="CommentText"/>
    <w:link w:val="CommentSubjectChar"/>
    <w:uiPriority w:val="99"/>
    <w:semiHidden/>
    <w:unhideWhenUsed/>
    <w:rsid w:val="002A378E"/>
    <w:rPr>
      <w:b/>
      <w:bCs/>
    </w:rPr>
  </w:style>
  <w:style w:type="character" w:customStyle="1" w:styleId="CommentSubjectChar">
    <w:name w:val="Comment Subject Char"/>
    <w:basedOn w:val="CommentTextChar"/>
    <w:link w:val="CommentSubject"/>
    <w:uiPriority w:val="99"/>
    <w:semiHidden/>
    <w:rsid w:val="002A37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091491">
      <w:bodyDiv w:val="1"/>
      <w:marLeft w:val="0"/>
      <w:marRight w:val="0"/>
      <w:marTop w:val="0"/>
      <w:marBottom w:val="0"/>
      <w:divBdr>
        <w:top w:val="none" w:sz="0" w:space="0" w:color="auto"/>
        <w:left w:val="none" w:sz="0" w:space="0" w:color="auto"/>
        <w:bottom w:val="none" w:sz="0" w:space="0" w:color="auto"/>
        <w:right w:val="none" w:sz="0" w:space="0" w:color="auto"/>
      </w:divBdr>
    </w:div>
    <w:div w:id="1016805715">
      <w:bodyDiv w:val="1"/>
      <w:marLeft w:val="0"/>
      <w:marRight w:val="0"/>
      <w:marTop w:val="0"/>
      <w:marBottom w:val="0"/>
      <w:divBdr>
        <w:top w:val="none" w:sz="0" w:space="0" w:color="auto"/>
        <w:left w:val="none" w:sz="0" w:space="0" w:color="auto"/>
        <w:bottom w:val="none" w:sz="0" w:space="0" w:color="auto"/>
        <w:right w:val="none" w:sz="0" w:space="0" w:color="auto"/>
      </w:divBdr>
    </w:div>
    <w:div w:id="186922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imovic@unicef.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acimovic@unicef.org"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0B4C6-D460-463C-9FE8-66BD3D479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1528</Words>
  <Characters>8714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Shobhana Chitrakar-Rijal</dc:creator>
  <cp:keywords/>
  <dc:description/>
  <cp:lastModifiedBy>Jasmina Acimovic</cp:lastModifiedBy>
  <cp:revision>7</cp:revision>
  <dcterms:created xsi:type="dcterms:W3CDTF">2021-07-29T15:09:00Z</dcterms:created>
  <dcterms:modified xsi:type="dcterms:W3CDTF">2021-07-29T15:11:00Z</dcterms:modified>
</cp:coreProperties>
</file>