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6A1551"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35250B93" w:rsidR="00D977B5" w:rsidRPr="002E4BAB" w:rsidRDefault="003A391A" w:rsidP="00A112BC">
      <w:pPr>
        <w:pBdr>
          <w:bottom w:val="single" w:sz="24" w:space="12" w:color="990033"/>
        </w:pBdr>
        <w:spacing w:before="100" w:beforeAutospacing="1" w:after="100" w:afterAutospacing="1"/>
        <w:rPr>
          <w:b/>
          <w:color w:val="447DB5"/>
          <w:sz w:val="34"/>
          <w:szCs w:val="34"/>
          <w:lang w:val="en-GB"/>
        </w:rPr>
      </w:pPr>
      <w:r w:rsidRPr="002E4BAB">
        <w:rPr>
          <w:b/>
          <w:color w:val="990033"/>
          <w:sz w:val="34"/>
          <w:szCs w:val="34"/>
          <w:lang w:val="en-GB"/>
        </w:rPr>
        <w:t>Development of GOARN Online Serious Gaming Prototype for enhancing outbreak re</w:t>
      </w:r>
      <w:r w:rsidR="00E25D1E" w:rsidRPr="002E4BAB">
        <w:rPr>
          <w:b/>
          <w:color w:val="990033"/>
          <w:sz w:val="34"/>
          <w:szCs w:val="34"/>
          <w:lang w:val="en-GB"/>
        </w:rPr>
        <w:t>s</w:t>
      </w:r>
      <w:r w:rsidRPr="002E4BAB">
        <w:rPr>
          <w:b/>
          <w:color w:val="990033"/>
          <w:sz w:val="34"/>
          <w:szCs w:val="34"/>
          <w:lang w:val="en-GB"/>
        </w:rPr>
        <w:t>ponse</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0A60491D" w:rsidR="00143638" w:rsidRPr="00D07547" w:rsidRDefault="0064667D"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7D6789">
            <w:rPr>
              <w:rFonts w:cs="Arial"/>
              <w:b/>
              <w:sz w:val="22"/>
              <w:szCs w:val="22"/>
              <w:lang w:val="en-GB"/>
            </w:rPr>
            <w:t>2021/WHE/GOARN/Training0001</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22FFB076"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7D6789">
            <w:rPr>
              <w:rFonts w:cs="Arial"/>
              <w:b/>
              <w:sz w:val="22"/>
              <w:szCs w:val="22"/>
              <w:lang w:val="en-GB"/>
            </w:rPr>
            <w:t>GOARN</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8336113" w:rsidR="004412EA" w:rsidRPr="00D07547" w:rsidRDefault="00A569FC" w:rsidP="00A569FC">
      <w:pPr>
        <w:jc w:val="center"/>
        <w:rPr>
          <w:rFonts w:cs="Arial"/>
          <w:color w:val="990033"/>
          <w:sz w:val="26"/>
          <w:szCs w:val="26"/>
          <w:lang w:val="en-GB"/>
        </w:rPr>
      </w:pPr>
      <w:r>
        <w:rPr>
          <w:rFonts w:cs="Arial"/>
          <w:color w:val="990033"/>
          <w:sz w:val="26"/>
          <w:szCs w:val="26"/>
          <w:lang w:val="en-GB"/>
        </w:rPr>
        <w:t>02</w:t>
      </w:r>
      <w:ins w:id="0" w:author="Constantino Abalos" w:date="2021-07-05T18:22:00Z">
        <w:r w:rsidR="002E4BAB">
          <w:rPr>
            <w:rFonts w:cs="Arial"/>
            <w:color w:val="990033"/>
            <w:sz w:val="26"/>
            <w:szCs w:val="26"/>
            <w:lang w:val="en-GB"/>
          </w:rPr>
          <w:t xml:space="preserve"> </w:t>
        </w:r>
      </w:ins>
      <w:r>
        <w:rPr>
          <w:rFonts w:cs="Arial"/>
          <w:color w:val="990033"/>
          <w:sz w:val="26"/>
          <w:szCs w:val="26"/>
          <w:lang w:val="en-GB"/>
        </w:rPr>
        <w:t>August</w:t>
      </w:r>
      <w:r w:rsidR="003A391A">
        <w:rPr>
          <w:rFonts w:cs="Arial"/>
          <w:color w:val="990033"/>
          <w:sz w:val="26"/>
          <w:szCs w:val="26"/>
          <w:lang w:val="en-GB"/>
        </w:rPr>
        <w:t xml:space="preserve"> 2021</w:t>
      </w:r>
      <w:r w:rsidR="004412EA" w:rsidRPr="00D07547">
        <w:rPr>
          <w:rFonts w:cs="Arial"/>
          <w:color w:val="990033"/>
          <w:sz w:val="26"/>
          <w:szCs w:val="26"/>
          <w:lang w:val="en-GB"/>
        </w:rPr>
        <w:br w:type="page"/>
      </w:r>
    </w:p>
    <w:p w14:paraId="307AFE98" w14:textId="77777777" w:rsidR="002E4BAB"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6401796" w:history="1">
        <w:r w:rsidR="002E4BAB" w:rsidRPr="00940CDC">
          <w:rPr>
            <w:rStyle w:val="Hyperlink"/>
            <w:rFonts w:ascii="Arial" w:hAnsi="Arial" w:cs="Times New Roman"/>
            <w:noProof/>
          </w:rPr>
          <w:t>1.</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rFonts w:ascii="Arial" w:hAnsi="Arial" w:cs="Arial"/>
            <w:noProof/>
          </w:rPr>
          <w:t>Introduction</w:t>
        </w:r>
        <w:r w:rsidR="002E4BAB">
          <w:rPr>
            <w:noProof/>
            <w:webHidden/>
          </w:rPr>
          <w:tab/>
        </w:r>
        <w:r w:rsidR="002E4BAB">
          <w:rPr>
            <w:noProof/>
            <w:webHidden/>
          </w:rPr>
          <w:fldChar w:fldCharType="begin"/>
        </w:r>
        <w:r w:rsidR="002E4BAB">
          <w:rPr>
            <w:noProof/>
            <w:webHidden/>
          </w:rPr>
          <w:instrText xml:space="preserve"> PAGEREF _Toc76401796 \h </w:instrText>
        </w:r>
        <w:r w:rsidR="002E4BAB">
          <w:rPr>
            <w:noProof/>
            <w:webHidden/>
          </w:rPr>
        </w:r>
        <w:r w:rsidR="002E4BAB">
          <w:rPr>
            <w:noProof/>
            <w:webHidden/>
          </w:rPr>
          <w:fldChar w:fldCharType="separate"/>
        </w:r>
        <w:r w:rsidR="002E4BAB">
          <w:rPr>
            <w:noProof/>
            <w:webHidden/>
          </w:rPr>
          <w:t>4</w:t>
        </w:r>
        <w:r w:rsidR="002E4BAB">
          <w:rPr>
            <w:noProof/>
            <w:webHidden/>
          </w:rPr>
          <w:fldChar w:fldCharType="end"/>
        </w:r>
      </w:hyperlink>
    </w:p>
    <w:p w14:paraId="7985C75C"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797" w:history="1">
        <w:r w:rsidR="002E4BAB" w:rsidRPr="00940CDC">
          <w:rPr>
            <w:rStyle w:val="Hyperlink"/>
            <w:rFonts w:cs="Times New Roman"/>
            <w:noProof/>
          </w:rPr>
          <w:t>1.1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Objective of the RFP</w:t>
        </w:r>
        <w:r w:rsidR="002E4BAB">
          <w:rPr>
            <w:noProof/>
            <w:webHidden/>
          </w:rPr>
          <w:tab/>
        </w:r>
        <w:r w:rsidR="002E4BAB">
          <w:rPr>
            <w:noProof/>
            <w:webHidden/>
          </w:rPr>
          <w:fldChar w:fldCharType="begin"/>
        </w:r>
        <w:r w:rsidR="002E4BAB">
          <w:rPr>
            <w:noProof/>
            <w:webHidden/>
          </w:rPr>
          <w:instrText xml:space="preserve"> PAGEREF _Toc76401797 \h </w:instrText>
        </w:r>
        <w:r w:rsidR="002E4BAB">
          <w:rPr>
            <w:noProof/>
            <w:webHidden/>
          </w:rPr>
        </w:r>
        <w:r w:rsidR="002E4BAB">
          <w:rPr>
            <w:noProof/>
            <w:webHidden/>
          </w:rPr>
          <w:fldChar w:fldCharType="separate"/>
        </w:r>
        <w:r w:rsidR="002E4BAB">
          <w:rPr>
            <w:noProof/>
            <w:webHidden/>
          </w:rPr>
          <w:t>4</w:t>
        </w:r>
        <w:r w:rsidR="002E4BAB">
          <w:rPr>
            <w:noProof/>
            <w:webHidden/>
          </w:rPr>
          <w:fldChar w:fldCharType="end"/>
        </w:r>
      </w:hyperlink>
    </w:p>
    <w:p w14:paraId="1C3E12D4"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798" w:history="1">
        <w:r w:rsidR="002E4BAB" w:rsidRPr="00940CDC">
          <w:rPr>
            <w:rStyle w:val="Hyperlink"/>
            <w:rFonts w:cs="Times New Roman"/>
            <w:noProof/>
          </w:rPr>
          <w:t>1.2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About WHO</w:t>
        </w:r>
        <w:r w:rsidR="002E4BAB">
          <w:rPr>
            <w:noProof/>
            <w:webHidden/>
          </w:rPr>
          <w:tab/>
        </w:r>
        <w:r w:rsidR="002E4BAB">
          <w:rPr>
            <w:noProof/>
            <w:webHidden/>
          </w:rPr>
          <w:fldChar w:fldCharType="begin"/>
        </w:r>
        <w:r w:rsidR="002E4BAB">
          <w:rPr>
            <w:noProof/>
            <w:webHidden/>
          </w:rPr>
          <w:instrText xml:space="preserve"> PAGEREF _Toc76401798 \h </w:instrText>
        </w:r>
        <w:r w:rsidR="002E4BAB">
          <w:rPr>
            <w:noProof/>
            <w:webHidden/>
          </w:rPr>
        </w:r>
        <w:r w:rsidR="002E4BAB">
          <w:rPr>
            <w:noProof/>
            <w:webHidden/>
          </w:rPr>
          <w:fldChar w:fldCharType="separate"/>
        </w:r>
        <w:r w:rsidR="002E4BAB">
          <w:rPr>
            <w:noProof/>
            <w:webHidden/>
          </w:rPr>
          <w:t>4</w:t>
        </w:r>
        <w:r w:rsidR="002E4BAB">
          <w:rPr>
            <w:noProof/>
            <w:webHidden/>
          </w:rPr>
          <w:fldChar w:fldCharType="end"/>
        </w:r>
      </w:hyperlink>
    </w:p>
    <w:p w14:paraId="146512FB"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799" w:history="1">
        <w:r w:rsidR="002E4BAB" w:rsidRPr="00940CDC">
          <w:rPr>
            <w:rStyle w:val="Hyperlink"/>
            <w:rFonts w:ascii="Helvetica" w:hAnsi="Helvetica" w:cs="Times New Roman"/>
            <w:noProof/>
          </w:rPr>
          <w:t>1.2.1</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WHO Mission Statement</w:t>
        </w:r>
        <w:r w:rsidR="002E4BAB">
          <w:rPr>
            <w:noProof/>
            <w:webHidden/>
          </w:rPr>
          <w:tab/>
        </w:r>
        <w:r w:rsidR="002E4BAB">
          <w:rPr>
            <w:noProof/>
            <w:webHidden/>
          </w:rPr>
          <w:fldChar w:fldCharType="begin"/>
        </w:r>
        <w:r w:rsidR="002E4BAB">
          <w:rPr>
            <w:noProof/>
            <w:webHidden/>
          </w:rPr>
          <w:instrText xml:space="preserve"> PAGEREF _Toc76401799 \h </w:instrText>
        </w:r>
        <w:r w:rsidR="002E4BAB">
          <w:rPr>
            <w:noProof/>
            <w:webHidden/>
          </w:rPr>
        </w:r>
        <w:r w:rsidR="002E4BAB">
          <w:rPr>
            <w:noProof/>
            <w:webHidden/>
          </w:rPr>
          <w:fldChar w:fldCharType="separate"/>
        </w:r>
        <w:r w:rsidR="002E4BAB">
          <w:rPr>
            <w:noProof/>
            <w:webHidden/>
          </w:rPr>
          <w:t>4</w:t>
        </w:r>
        <w:r w:rsidR="002E4BAB">
          <w:rPr>
            <w:noProof/>
            <w:webHidden/>
          </w:rPr>
          <w:fldChar w:fldCharType="end"/>
        </w:r>
      </w:hyperlink>
    </w:p>
    <w:p w14:paraId="0495D0FF"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00" w:history="1">
        <w:r w:rsidR="002E4BAB" w:rsidRPr="00940CDC">
          <w:rPr>
            <w:rStyle w:val="Hyperlink"/>
            <w:rFonts w:ascii="Helvetica" w:hAnsi="Helvetica" w:cs="Times New Roman"/>
            <w:noProof/>
          </w:rPr>
          <w:t>1.2.2</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Structure of WHO</w:t>
        </w:r>
        <w:r w:rsidR="002E4BAB">
          <w:rPr>
            <w:noProof/>
            <w:webHidden/>
          </w:rPr>
          <w:tab/>
        </w:r>
        <w:r w:rsidR="002E4BAB">
          <w:rPr>
            <w:noProof/>
            <w:webHidden/>
          </w:rPr>
          <w:fldChar w:fldCharType="begin"/>
        </w:r>
        <w:r w:rsidR="002E4BAB">
          <w:rPr>
            <w:noProof/>
            <w:webHidden/>
          </w:rPr>
          <w:instrText xml:space="preserve"> PAGEREF _Toc76401800 \h </w:instrText>
        </w:r>
        <w:r w:rsidR="002E4BAB">
          <w:rPr>
            <w:noProof/>
            <w:webHidden/>
          </w:rPr>
        </w:r>
        <w:r w:rsidR="002E4BAB">
          <w:rPr>
            <w:noProof/>
            <w:webHidden/>
          </w:rPr>
          <w:fldChar w:fldCharType="separate"/>
        </w:r>
        <w:r w:rsidR="002E4BAB">
          <w:rPr>
            <w:noProof/>
            <w:webHidden/>
          </w:rPr>
          <w:t>4</w:t>
        </w:r>
        <w:r w:rsidR="002E4BAB">
          <w:rPr>
            <w:noProof/>
            <w:webHidden/>
          </w:rPr>
          <w:fldChar w:fldCharType="end"/>
        </w:r>
      </w:hyperlink>
    </w:p>
    <w:p w14:paraId="027F87C1"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01" w:history="1">
        <w:r w:rsidR="002E4BAB" w:rsidRPr="00940CDC">
          <w:rPr>
            <w:rStyle w:val="Hyperlink"/>
            <w:rFonts w:ascii="Helvetica" w:hAnsi="Helvetica" w:cs="Times New Roman"/>
            <w:noProof/>
          </w:rPr>
          <w:t>1.2.3</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Description of Office/Region or Division/Service/Unit</w:t>
        </w:r>
        <w:r w:rsidR="002E4BAB">
          <w:rPr>
            <w:noProof/>
            <w:webHidden/>
          </w:rPr>
          <w:tab/>
        </w:r>
        <w:r w:rsidR="002E4BAB">
          <w:rPr>
            <w:noProof/>
            <w:webHidden/>
          </w:rPr>
          <w:fldChar w:fldCharType="begin"/>
        </w:r>
        <w:r w:rsidR="002E4BAB">
          <w:rPr>
            <w:noProof/>
            <w:webHidden/>
          </w:rPr>
          <w:instrText xml:space="preserve"> PAGEREF _Toc76401801 \h </w:instrText>
        </w:r>
        <w:r w:rsidR="002E4BAB">
          <w:rPr>
            <w:noProof/>
            <w:webHidden/>
          </w:rPr>
        </w:r>
        <w:r w:rsidR="002E4BAB">
          <w:rPr>
            <w:noProof/>
            <w:webHidden/>
          </w:rPr>
          <w:fldChar w:fldCharType="separate"/>
        </w:r>
        <w:r w:rsidR="002E4BAB">
          <w:rPr>
            <w:noProof/>
            <w:webHidden/>
          </w:rPr>
          <w:t>4</w:t>
        </w:r>
        <w:r w:rsidR="002E4BAB">
          <w:rPr>
            <w:noProof/>
            <w:webHidden/>
          </w:rPr>
          <w:fldChar w:fldCharType="end"/>
        </w:r>
      </w:hyperlink>
    </w:p>
    <w:p w14:paraId="7187A4AB"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02" w:history="1">
        <w:r w:rsidR="002E4BAB" w:rsidRPr="00940CDC">
          <w:rPr>
            <w:rStyle w:val="Hyperlink"/>
            <w:rFonts w:cs="Times New Roman"/>
            <w:noProof/>
          </w:rPr>
          <w:t>1.3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Definitions, Acronyms and Abbreviations</w:t>
        </w:r>
        <w:r w:rsidR="002E4BAB">
          <w:rPr>
            <w:noProof/>
            <w:webHidden/>
          </w:rPr>
          <w:tab/>
        </w:r>
        <w:r w:rsidR="002E4BAB">
          <w:rPr>
            <w:noProof/>
            <w:webHidden/>
          </w:rPr>
          <w:fldChar w:fldCharType="begin"/>
        </w:r>
        <w:r w:rsidR="002E4BAB">
          <w:rPr>
            <w:noProof/>
            <w:webHidden/>
          </w:rPr>
          <w:instrText xml:space="preserve"> PAGEREF _Toc76401802 \h </w:instrText>
        </w:r>
        <w:r w:rsidR="002E4BAB">
          <w:rPr>
            <w:noProof/>
            <w:webHidden/>
          </w:rPr>
        </w:r>
        <w:r w:rsidR="002E4BAB">
          <w:rPr>
            <w:noProof/>
            <w:webHidden/>
          </w:rPr>
          <w:fldChar w:fldCharType="separate"/>
        </w:r>
        <w:r w:rsidR="002E4BAB">
          <w:rPr>
            <w:noProof/>
            <w:webHidden/>
          </w:rPr>
          <w:t>5</w:t>
        </w:r>
        <w:r w:rsidR="002E4BAB">
          <w:rPr>
            <w:noProof/>
            <w:webHidden/>
          </w:rPr>
          <w:fldChar w:fldCharType="end"/>
        </w:r>
      </w:hyperlink>
    </w:p>
    <w:p w14:paraId="7BC51EBE" w14:textId="77777777" w:rsidR="002E4BAB" w:rsidRDefault="0064667D">
      <w:pPr>
        <w:pStyle w:val="TOC1"/>
        <w:rPr>
          <w:rFonts w:asciiTheme="minorHAnsi" w:eastAsiaTheme="minorEastAsia" w:hAnsiTheme="minorHAnsi" w:cstheme="minorBidi"/>
          <w:b w:val="0"/>
          <w:caps w:val="0"/>
          <w:noProof/>
          <w:color w:val="auto"/>
          <w:sz w:val="22"/>
          <w:szCs w:val="22"/>
          <w:lang w:val="en-GB" w:eastAsia="zh-CN"/>
        </w:rPr>
      </w:pPr>
      <w:hyperlink w:anchor="_Toc76401803" w:history="1">
        <w:r w:rsidR="002E4BAB" w:rsidRPr="00940CDC">
          <w:rPr>
            <w:rStyle w:val="Hyperlink"/>
            <w:rFonts w:ascii="Arial" w:hAnsi="Arial" w:cs="Times New Roman"/>
            <w:noProof/>
          </w:rPr>
          <w:t>2.</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rFonts w:ascii="Arial" w:hAnsi="Arial" w:cs="Arial"/>
            <w:noProof/>
          </w:rPr>
          <w:t>BACKGROUND</w:t>
        </w:r>
        <w:r w:rsidR="002E4BAB">
          <w:rPr>
            <w:noProof/>
            <w:webHidden/>
          </w:rPr>
          <w:tab/>
        </w:r>
        <w:r w:rsidR="002E4BAB">
          <w:rPr>
            <w:noProof/>
            <w:webHidden/>
          </w:rPr>
          <w:fldChar w:fldCharType="begin"/>
        </w:r>
        <w:r w:rsidR="002E4BAB">
          <w:rPr>
            <w:noProof/>
            <w:webHidden/>
          </w:rPr>
          <w:instrText xml:space="preserve"> PAGEREF _Toc76401803 \h </w:instrText>
        </w:r>
        <w:r w:rsidR="002E4BAB">
          <w:rPr>
            <w:noProof/>
            <w:webHidden/>
          </w:rPr>
        </w:r>
        <w:r w:rsidR="002E4BAB">
          <w:rPr>
            <w:noProof/>
            <w:webHidden/>
          </w:rPr>
          <w:fldChar w:fldCharType="separate"/>
        </w:r>
        <w:r w:rsidR="002E4BAB">
          <w:rPr>
            <w:noProof/>
            <w:webHidden/>
          </w:rPr>
          <w:t>6</w:t>
        </w:r>
        <w:r w:rsidR="002E4BAB">
          <w:rPr>
            <w:noProof/>
            <w:webHidden/>
          </w:rPr>
          <w:fldChar w:fldCharType="end"/>
        </w:r>
      </w:hyperlink>
    </w:p>
    <w:p w14:paraId="54396212"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04" w:history="1">
        <w:r w:rsidR="002E4BAB" w:rsidRPr="00940CDC">
          <w:rPr>
            <w:rStyle w:val="Hyperlink"/>
            <w:rFonts w:cs="Times New Roman"/>
            <w:noProof/>
          </w:rPr>
          <w:t>2.1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Overview</w:t>
        </w:r>
        <w:r w:rsidR="002E4BAB">
          <w:rPr>
            <w:noProof/>
            <w:webHidden/>
          </w:rPr>
          <w:tab/>
        </w:r>
        <w:r w:rsidR="002E4BAB">
          <w:rPr>
            <w:noProof/>
            <w:webHidden/>
          </w:rPr>
          <w:fldChar w:fldCharType="begin"/>
        </w:r>
        <w:r w:rsidR="002E4BAB">
          <w:rPr>
            <w:noProof/>
            <w:webHidden/>
          </w:rPr>
          <w:instrText xml:space="preserve"> PAGEREF _Toc76401804 \h </w:instrText>
        </w:r>
        <w:r w:rsidR="002E4BAB">
          <w:rPr>
            <w:noProof/>
            <w:webHidden/>
          </w:rPr>
        </w:r>
        <w:r w:rsidR="002E4BAB">
          <w:rPr>
            <w:noProof/>
            <w:webHidden/>
          </w:rPr>
          <w:fldChar w:fldCharType="separate"/>
        </w:r>
        <w:r w:rsidR="002E4BAB">
          <w:rPr>
            <w:noProof/>
            <w:webHidden/>
          </w:rPr>
          <w:t>6</w:t>
        </w:r>
        <w:r w:rsidR="002E4BAB">
          <w:rPr>
            <w:noProof/>
            <w:webHidden/>
          </w:rPr>
          <w:fldChar w:fldCharType="end"/>
        </w:r>
      </w:hyperlink>
    </w:p>
    <w:p w14:paraId="387440E7"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05" w:history="1">
        <w:r w:rsidR="002E4BAB" w:rsidRPr="00940CDC">
          <w:rPr>
            <w:rStyle w:val="Hyperlink"/>
            <w:rFonts w:cs="Times New Roman"/>
            <w:noProof/>
          </w:rPr>
          <w:t>2.2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Objectives of the present activity</w:t>
        </w:r>
        <w:r w:rsidR="002E4BAB">
          <w:rPr>
            <w:noProof/>
            <w:webHidden/>
          </w:rPr>
          <w:tab/>
        </w:r>
        <w:r w:rsidR="002E4BAB">
          <w:rPr>
            <w:noProof/>
            <w:webHidden/>
          </w:rPr>
          <w:fldChar w:fldCharType="begin"/>
        </w:r>
        <w:r w:rsidR="002E4BAB">
          <w:rPr>
            <w:noProof/>
            <w:webHidden/>
          </w:rPr>
          <w:instrText xml:space="preserve"> PAGEREF _Toc76401805 \h </w:instrText>
        </w:r>
        <w:r w:rsidR="002E4BAB">
          <w:rPr>
            <w:noProof/>
            <w:webHidden/>
          </w:rPr>
        </w:r>
        <w:r w:rsidR="002E4BAB">
          <w:rPr>
            <w:noProof/>
            <w:webHidden/>
          </w:rPr>
          <w:fldChar w:fldCharType="separate"/>
        </w:r>
        <w:r w:rsidR="002E4BAB">
          <w:rPr>
            <w:noProof/>
            <w:webHidden/>
          </w:rPr>
          <w:t>7</w:t>
        </w:r>
        <w:r w:rsidR="002E4BAB">
          <w:rPr>
            <w:noProof/>
            <w:webHidden/>
          </w:rPr>
          <w:fldChar w:fldCharType="end"/>
        </w:r>
      </w:hyperlink>
    </w:p>
    <w:p w14:paraId="5EEABB21"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06" w:history="1">
        <w:r w:rsidR="002E4BAB" w:rsidRPr="00940CDC">
          <w:rPr>
            <w:rStyle w:val="Hyperlink"/>
            <w:rFonts w:cs="Times New Roman"/>
            <w:noProof/>
          </w:rPr>
          <w:t>2.3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Activity coordination</w:t>
        </w:r>
        <w:r w:rsidR="002E4BAB">
          <w:rPr>
            <w:noProof/>
            <w:webHidden/>
          </w:rPr>
          <w:tab/>
        </w:r>
        <w:r w:rsidR="002E4BAB">
          <w:rPr>
            <w:noProof/>
            <w:webHidden/>
          </w:rPr>
          <w:fldChar w:fldCharType="begin"/>
        </w:r>
        <w:r w:rsidR="002E4BAB">
          <w:rPr>
            <w:noProof/>
            <w:webHidden/>
          </w:rPr>
          <w:instrText xml:space="preserve"> PAGEREF _Toc76401806 \h </w:instrText>
        </w:r>
        <w:r w:rsidR="002E4BAB">
          <w:rPr>
            <w:noProof/>
            <w:webHidden/>
          </w:rPr>
        </w:r>
        <w:r w:rsidR="002E4BAB">
          <w:rPr>
            <w:noProof/>
            <w:webHidden/>
          </w:rPr>
          <w:fldChar w:fldCharType="separate"/>
        </w:r>
        <w:r w:rsidR="002E4BAB">
          <w:rPr>
            <w:noProof/>
            <w:webHidden/>
          </w:rPr>
          <w:t>7</w:t>
        </w:r>
        <w:r w:rsidR="002E4BAB">
          <w:rPr>
            <w:noProof/>
            <w:webHidden/>
          </w:rPr>
          <w:fldChar w:fldCharType="end"/>
        </w:r>
      </w:hyperlink>
    </w:p>
    <w:p w14:paraId="6E19B954" w14:textId="77777777" w:rsidR="002E4BAB" w:rsidRDefault="0064667D">
      <w:pPr>
        <w:pStyle w:val="TOC1"/>
        <w:rPr>
          <w:rFonts w:asciiTheme="minorHAnsi" w:eastAsiaTheme="minorEastAsia" w:hAnsiTheme="minorHAnsi" w:cstheme="minorBidi"/>
          <w:b w:val="0"/>
          <w:caps w:val="0"/>
          <w:noProof/>
          <w:color w:val="auto"/>
          <w:sz w:val="22"/>
          <w:szCs w:val="22"/>
          <w:lang w:val="en-GB" w:eastAsia="zh-CN"/>
        </w:rPr>
      </w:pPr>
      <w:hyperlink w:anchor="_Toc76401807" w:history="1">
        <w:r w:rsidR="002E4BAB" w:rsidRPr="00940CDC">
          <w:rPr>
            <w:rStyle w:val="Hyperlink"/>
            <w:rFonts w:ascii="Arial" w:hAnsi="Arial" w:cs="Times New Roman"/>
            <w:noProof/>
          </w:rPr>
          <w:t>3.</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rFonts w:ascii="Arial" w:hAnsi="Arial" w:cs="Arial"/>
            <w:noProof/>
          </w:rPr>
          <w:t>requirements</w:t>
        </w:r>
        <w:r w:rsidR="002E4BAB">
          <w:rPr>
            <w:noProof/>
            <w:webHidden/>
          </w:rPr>
          <w:tab/>
        </w:r>
        <w:r w:rsidR="002E4BAB">
          <w:rPr>
            <w:noProof/>
            <w:webHidden/>
          </w:rPr>
          <w:fldChar w:fldCharType="begin"/>
        </w:r>
        <w:r w:rsidR="002E4BAB">
          <w:rPr>
            <w:noProof/>
            <w:webHidden/>
          </w:rPr>
          <w:instrText xml:space="preserve"> PAGEREF _Toc76401807 \h </w:instrText>
        </w:r>
        <w:r w:rsidR="002E4BAB">
          <w:rPr>
            <w:noProof/>
            <w:webHidden/>
          </w:rPr>
        </w:r>
        <w:r w:rsidR="002E4BAB">
          <w:rPr>
            <w:noProof/>
            <w:webHidden/>
          </w:rPr>
          <w:fldChar w:fldCharType="separate"/>
        </w:r>
        <w:r w:rsidR="002E4BAB">
          <w:rPr>
            <w:noProof/>
            <w:webHidden/>
          </w:rPr>
          <w:t>8</w:t>
        </w:r>
        <w:r w:rsidR="002E4BAB">
          <w:rPr>
            <w:noProof/>
            <w:webHidden/>
          </w:rPr>
          <w:fldChar w:fldCharType="end"/>
        </w:r>
      </w:hyperlink>
    </w:p>
    <w:p w14:paraId="6BE7AB46"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08" w:history="1">
        <w:r w:rsidR="002E4BAB" w:rsidRPr="00940CDC">
          <w:rPr>
            <w:rStyle w:val="Hyperlink"/>
            <w:rFonts w:cs="Times New Roman"/>
            <w:noProof/>
          </w:rPr>
          <w:t>3.1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Introduction</w:t>
        </w:r>
        <w:r w:rsidR="002E4BAB">
          <w:rPr>
            <w:noProof/>
            <w:webHidden/>
          </w:rPr>
          <w:tab/>
        </w:r>
        <w:r w:rsidR="002E4BAB">
          <w:rPr>
            <w:noProof/>
            <w:webHidden/>
          </w:rPr>
          <w:fldChar w:fldCharType="begin"/>
        </w:r>
        <w:r w:rsidR="002E4BAB">
          <w:rPr>
            <w:noProof/>
            <w:webHidden/>
          </w:rPr>
          <w:instrText xml:space="preserve"> PAGEREF _Toc76401808 \h </w:instrText>
        </w:r>
        <w:r w:rsidR="002E4BAB">
          <w:rPr>
            <w:noProof/>
            <w:webHidden/>
          </w:rPr>
        </w:r>
        <w:r w:rsidR="002E4BAB">
          <w:rPr>
            <w:noProof/>
            <w:webHidden/>
          </w:rPr>
          <w:fldChar w:fldCharType="separate"/>
        </w:r>
        <w:r w:rsidR="002E4BAB">
          <w:rPr>
            <w:noProof/>
            <w:webHidden/>
          </w:rPr>
          <w:t>8</w:t>
        </w:r>
        <w:r w:rsidR="002E4BAB">
          <w:rPr>
            <w:noProof/>
            <w:webHidden/>
          </w:rPr>
          <w:fldChar w:fldCharType="end"/>
        </w:r>
      </w:hyperlink>
    </w:p>
    <w:p w14:paraId="31A27B84"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09" w:history="1">
        <w:r w:rsidR="002E4BAB" w:rsidRPr="00940CDC">
          <w:rPr>
            <w:rStyle w:val="Hyperlink"/>
            <w:rFonts w:cs="Times New Roman"/>
            <w:noProof/>
          </w:rPr>
          <w:t>3.2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Characteristics of the provider</w:t>
        </w:r>
        <w:r w:rsidR="002E4BAB">
          <w:rPr>
            <w:noProof/>
            <w:webHidden/>
          </w:rPr>
          <w:tab/>
        </w:r>
        <w:r w:rsidR="002E4BAB">
          <w:rPr>
            <w:noProof/>
            <w:webHidden/>
          </w:rPr>
          <w:fldChar w:fldCharType="begin"/>
        </w:r>
        <w:r w:rsidR="002E4BAB">
          <w:rPr>
            <w:noProof/>
            <w:webHidden/>
          </w:rPr>
          <w:instrText xml:space="preserve"> PAGEREF _Toc76401809 \h </w:instrText>
        </w:r>
        <w:r w:rsidR="002E4BAB">
          <w:rPr>
            <w:noProof/>
            <w:webHidden/>
          </w:rPr>
        </w:r>
        <w:r w:rsidR="002E4BAB">
          <w:rPr>
            <w:noProof/>
            <w:webHidden/>
          </w:rPr>
          <w:fldChar w:fldCharType="separate"/>
        </w:r>
        <w:r w:rsidR="002E4BAB">
          <w:rPr>
            <w:noProof/>
            <w:webHidden/>
          </w:rPr>
          <w:t>8</w:t>
        </w:r>
        <w:r w:rsidR="002E4BAB">
          <w:rPr>
            <w:noProof/>
            <w:webHidden/>
          </w:rPr>
          <w:fldChar w:fldCharType="end"/>
        </w:r>
      </w:hyperlink>
    </w:p>
    <w:p w14:paraId="41693DC3"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0" w:history="1">
        <w:r w:rsidR="002E4BAB" w:rsidRPr="00940CDC">
          <w:rPr>
            <w:rStyle w:val="Hyperlink"/>
            <w:rFonts w:ascii="Helvetica" w:hAnsi="Helvetica" w:cs="Times New Roman"/>
            <w:noProof/>
          </w:rPr>
          <w:t>3.2.1</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Status</w:t>
        </w:r>
        <w:r w:rsidR="002E4BAB">
          <w:rPr>
            <w:noProof/>
            <w:webHidden/>
          </w:rPr>
          <w:tab/>
        </w:r>
        <w:r w:rsidR="002E4BAB">
          <w:rPr>
            <w:noProof/>
            <w:webHidden/>
          </w:rPr>
          <w:fldChar w:fldCharType="begin"/>
        </w:r>
        <w:r w:rsidR="002E4BAB">
          <w:rPr>
            <w:noProof/>
            <w:webHidden/>
          </w:rPr>
          <w:instrText xml:space="preserve"> PAGEREF _Toc76401810 \h </w:instrText>
        </w:r>
        <w:r w:rsidR="002E4BAB">
          <w:rPr>
            <w:noProof/>
            <w:webHidden/>
          </w:rPr>
        </w:r>
        <w:r w:rsidR="002E4BAB">
          <w:rPr>
            <w:noProof/>
            <w:webHidden/>
          </w:rPr>
          <w:fldChar w:fldCharType="separate"/>
        </w:r>
        <w:r w:rsidR="002E4BAB">
          <w:rPr>
            <w:noProof/>
            <w:webHidden/>
          </w:rPr>
          <w:t>8</w:t>
        </w:r>
        <w:r w:rsidR="002E4BAB">
          <w:rPr>
            <w:noProof/>
            <w:webHidden/>
          </w:rPr>
          <w:fldChar w:fldCharType="end"/>
        </w:r>
      </w:hyperlink>
    </w:p>
    <w:p w14:paraId="7D732E43"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1" w:history="1">
        <w:r w:rsidR="002E4BAB" w:rsidRPr="00940CDC">
          <w:rPr>
            <w:rStyle w:val="Hyperlink"/>
            <w:rFonts w:ascii="Helvetica" w:hAnsi="Helvetica" w:cs="Times New Roman"/>
            <w:noProof/>
          </w:rPr>
          <w:t>3.2.2</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Accreditations</w:t>
        </w:r>
        <w:r w:rsidR="002E4BAB">
          <w:rPr>
            <w:noProof/>
            <w:webHidden/>
          </w:rPr>
          <w:tab/>
        </w:r>
        <w:r w:rsidR="002E4BAB">
          <w:rPr>
            <w:noProof/>
            <w:webHidden/>
          </w:rPr>
          <w:fldChar w:fldCharType="begin"/>
        </w:r>
        <w:r w:rsidR="002E4BAB">
          <w:rPr>
            <w:noProof/>
            <w:webHidden/>
          </w:rPr>
          <w:instrText xml:space="preserve"> PAGEREF _Toc76401811 \h </w:instrText>
        </w:r>
        <w:r w:rsidR="002E4BAB">
          <w:rPr>
            <w:noProof/>
            <w:webHidden/>
          </w:rPr>
        </w:r>
        <w:r w:rsidR="002E4BAB">
          <w:rPr>
            <w:noProof/>
            <w:webHidden/>
          </w:rPr>
          <w:fldChar w:fldCharType="separate"/>
        </w:r>
        <w:r w:rsidR="002E4BAB">
          <w:rPr>
            <w:noProof/>
            <w:webHidden/>
          </w:rPr>
          <w:t>8</w:t>
        </w:r>
        <w:r w:rsidR="002E4BAB">
          <w:rPr>
            <w:noProof/>
            <w:webHidden/>
          </w:rPr>
          <w:fldChar w:fldCharType="end"/>
        </w:r>
      </w:hyperlink>
    </w:p>
    <w:p w14:paraId="46C2CB08"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2" w:history="1">
        <w:r w:rsidR="002E4BAB" w:rsidRPr="00940CDC">
          <w:rPr>
            <w:rStyle w:val="Hyperlink"/>
            <w:rFonts w:ascii="Helvetica" w:hAnsi="Helvetica" w:cs="Times New Roman"/>
            <w:noProof/>
          </w:rPr>
          <w:t>3.2.3</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Previous experience</w:t>
        </w:r>
        <w:r w:rsidR="002E4BAB">
          <w:rPr>
            <w:noProof/>
            <w:webHidden/>
          </w:rPr>
          <w:tab/>
        </w:r>
        <w:r w:rsidR="002E4BAB">
          <w:rPr>
            <w:noProof/>
            <w:webHidden/>
          </w:rPr>
          <w:fldChar w:fldCharType="begin"/>
        </w:r>
        <w:r w:rsidR="002E4BAB">
          <w:rPr>
            <w:noProof/>
            <w:webHidden/>
          </w:rPr>
          <w:instrText xml:space="preserve"> PAGEREF _Toc76401812 \h </w:instrText>
        </w:r>
        <w:r w:rsidR="002E4BAB">
          <w:rPr>
            <w:noProof/>
            <w:webHidden/>
          </w:rPr>
        </w:r>
        <w:r w:rsidR="002E4BAB">
          <w:rPr>
            <w:noProof/>
            <w:webHidden/>
          </w:rPr>
          <w:fldChar w:fldCharType="separate"/>
        </w:r>
        <w:r w:rsidR="002E4BAB">
          <w:rPr>
            <w:noProof/>
            <w:webHidden/>
          </w:rPr>
          <w:t>8</w:t>
        </w:r>
        <w:r w:rsidR="002E4BAB">
          <w:rPr>
            <w:noProof/>
            <w:webHidden/>
          </w:rPr>
          <w:fldChar w:fldCharType="end"/>
        </w:r>
      </w:hyperlink>
    </w:p>
    <w:p w14:paraId="39F3D423"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3" w:history="1">
        <w:r w:rsidR="002E4BAB" w:rsidRPr="00940CDC">
          <w:rPr>
            <w:rStyle w:val="Hyperlink"/>
            <w:rFonts w:ascii="Helvetica" w:hAnsi="Helvetica" w:cs="Times New Roman"/>
            <w:noProof/>
          </w:rPr>
          <w:t>3.2.4</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Staffing</w:t>
        </w:r>
        <w:r w:rsidR="002E4BAB">
          <w:rPr>
            <w:noProof/>
            <w:webHidden/>
          </w:rPr>
          <w:tab/>
        </w:r>
        <w:r w:rsidR="002E4BAB">
          <w:rPr>
            <w:noProof/>
            <w:webHidden/>
          </w:rPr>
          <w:fldChar w:fldCharType="begin"/>
        </w:r>
        <w:r w:rsidR="002E4BAB">
          <w:rPr>
            <w:noProof/>
            <w:webHidden/>
          </w:rPr>
          <w:instrText xml:space="preserve"> PAGEREF _Toc76401813 \h </w:instrText>
        </w:r>
        <w:r w:rsidR="002E4BAB">
          <w:rPr>
            <w:noProof/>
            <w:webHidden/>
          </w:rPr>
        </w:r>
        <w:r w:rsidR="002E4BAB">
          <w:rPr>
            <w:noProof/>
            <w:webHidden/>
          </w:rPr>
          <w:fldChar w:fldCharType="separate"/>
        </w:r>
        <w:r w:rsidR="002E4BAB">
          <w:rPr>
            <w:noProof/>
            <w:webHidden/>
          </w:rPr>
          <w:t>8</w:t>
        </w:r>
        <w:r w:rsidR="002E4BAB">
          <w:rPr>
            <w:noProof/>
            <w:webHidden/>
          </w:rPr>
          <w:fldChar w:fldCharType="end"/>
        </w:r>
      </w:hyperlink>
    </w:p>
    <w:p w14:paraId="5A1E2193"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14" w:history="1">
        <w:r w:rsidR="002E4BAB" w:rsidRPr="00940CDC">
          <w:rPr>
            <w:rStyle w:val="Hyperlink"/>
            <w:rFonts w:cs="Times New Roman"/>
            <w:noProof/>
          </w:rPr>
          <w:t>3.3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Work to be performed</w:t>
        </w:r>
        <w:r w:rsidR="002E4BAB">
          <w:rPr>
            <w:noProof/>
            <w:webHidden/>
          </w:rPr>
          <w:tab/>
        </w:r>
        <w:r w:rsidR="002E4BAB">
          <w:rPr>
            <w:noProof/>
            <w:webHidden/>
          </w:rPr>
          <w:fldChar w:fldCharType="begin"/>
        </w:r>
        <w:r w:rsidR="002E4BAB">
          <w:rPr>
            <w:noProof/>
            <w:webHidden/>
          </w:rPr>
          <w:instrText xml:space="preserve"> PAGEREF _Toc76401814 \h </w:instrText>
        </w:r>
        <w:r w:rsidR="002E4BAB">
          <w:rPr>
            <w:noProof/>
            <w:webHidden/>
          </w:rPr>
        </w:r>
        <w:r w:rsidR="002E4BAB">
          <w:rPr>
            <w:noProof/>
            <w:webHidden/>
          </w:rPr>
          <w:fldChar w:fldCharType="separate"/>
        </w:r>
        <w:r w:rsidR="002E4BAB">
          <w:rPr>
            <w:noProof/>
            <w:webHidden/>
          </w:rPr>
          <w:t>9</w:t>
        </w:r>
        <w:r w:rsidR="002E4BAB">
          <w:rPr>
            <w:noProof/>
            <w:webHidden/>
          </w:rPr>
          <w:fldChar w:fldCharType="end"/>
        </w:r>
      </w:hyperlink>
    </w:p>
    <w:p w14:paraId="50FADC98"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5" w:history="1">
        <w:r w:rsidR="002E4BAB" w:rsidRPr="00940CDC">
          <w:rPr>
            <w:rStyle w:val="Hyperlink"/>
            <w:rFonts w:ascii="Helvetica" w:hAnsi="Helvetica" w:cs="Times New Roman"/>
            <w:noProof/>
          </w:rPr>
          <w:t>3.3.1</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Key requirements</w:t>
        </w:r>
        <w:r w:rsidR="002E4BAB">
          <w:rPr>
            <w:noProof/>
            <w:webHidden/>
          </w:rPr>
          <w:tab/>
        </w:r>
        <w:r w:rsidR="002E4BAB">
          <w:rPr>
            <w:noProof/>
            <w:webHidden/>
          </w:rPr>
          <w:fldChar w:fldCharType="begin"/>
        </w:r>
        <w:r w:rsidR="002E4BAB">
          <w:rPr>
            <w:noProof/>
            <w:webHidden/>
          </w:rPr>
          <w:instrText xml:space="preserve"> PAGEREF _Toc76401815 \h </w:instrText>
        </w:r>
        <w:r w:rsidR="002E4BAB">
          <w:rPr>
            <w:noProof/>
            <w:webHidden/>
          </w:rPr>
        </w:r>
        <w:r w:rsidR="002E4BAB">
          <w:rPr>
            <w:noProof/>
            <w:webHidden/>
          </w:rPr>
          <w:fldChar w:fldCharType="separate"/>
        </w:r>
        <w:r w:rsidR="002E4BAB">
          <w:rPr>
            <w:noProof/>
            <w:webHidden/>
          </w:rPr>
          <w:t>10</w:t>
        </w:r>
        <w:r w:rsidR="002E4BAB">
          <w:rPr>
            <w:noProof/>
            <w:webHidden/>
          </w:rPr>
          <w:fldChar w:fldCharType="end"/>
        </w:r>
      </w:hyperlink>
    </w:p>
    <w:p w14:paraId="42ED850A"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6" w:history="1">
        <w:r w:rsidR="002E4BAB" w:rsidRPr="00940CDC">
          <w:rPr>
            <w:rStyle w:val="Hyperlink"/>
            <w:rFonts w:ascii="Helvetica" w:hAnsi="Helvetica" w:cs="Times New Roman"/>
            <w:noProof/>
          </w:rPr>
          <w:t>3.3.2</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cs="Arial"/>
            <w:noProof/>
          </w:rPr>
          <w:t>Place of performance</w:t>
        </w:r>
        <w:r w:rsidR="002E4BAB">
          <w:rPr>
            <w:noProof/>
            <w:webHidden/>
          </w:rPr>
          <w:tab/>
        </w:r>
        <w:r w:rsidR="002E4BAB">
          <w:rPr>
            <w:noProof/>
            <w:webHidden/>
          </w:rPr>
          <w:fldChar w:fldCharType="begin"/>
        </w:r>
        <w:r w:rsidR="002E4BAB">
          <w:rPr>
            <w:noProof/>
            <w:webHidden/>
          </w:rPr>
          <w:instrText xml:space="preserve"> PAGEREF _Toc76401816 \h </w:instrText>
        </w:r>
        <w:r w:rsidR="002E4BAB">
          <w:rPr>
            <w:noProof/>
            <w:webHidden/>
          </w:rPr>
        </w:r>
        <w:r w:rsidR="002E4BAB">
          <w:rPr>
            <w:noProof/>
            <w:webHidden/>
          </w:rPr>
          <w:fldChar w:fldCharType="separate"/>
        </w:r>
        <w:r w:rsidR="002E4BAB">
          <w:rPr>
            <w:noProof/>
            <w:webHidden/>
          </w:rPr>
          <w:t>10</w:t>
        </w:r>
        <w:r w:rsidR="002E4BAB">
          <w:rPr>
            <w:noProof/>
            <w:webHidden/>
          </w:rPr>
          <w:fldChar w:fldCharType="end"/>
        </w:r>
      </w:hyperlink>
    </w:p>
    <w:p w14:paraId="2D15B7F6"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7" w:history="1">
        <w:r w:rsidR="002E4BAB" w:rsidRPr="00940CDC">
          <w:rPr>
            <w:rStyle w:val="Hyperlink"/>
            <w:rFonts w:ascii="Helvetica" w:hAnsi="Helvetica" w:cs="Times New Roman"/>
            <w:noProof/>
          </w:rPr>
          <w:t>3.3.3</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cs="Arial"/>
            <w:noProof/>
          </w:rPr>
          <w:t>Timelines</w:t>
        </w:r>
        <w:r w:rsidR="002E4BAB">
          <w:rPr>
            <w:noProof/>
            <w:webHidden/>
          </w:rPr>
          <w:tab/>
        </w:r>
        <w:r w:rsidR="002E4BAB">
          <w:rPr>
            <w:noProof/>
            <w:webHidden/>
          </w:rPr>
          <w:fldChar w:fldCharType="begin"/>
        </w:r>
        <w:r w:rsidR="002E4BAB">
          <w:rPr>
            <w:noProof/>
            <w:webHidden/>
          </w:rPr>
          <w:instrText xml:space="preserve"> PAGEREF _Toc76401817 \h </w:instrText>
        </w:r>
        <w:r w:rsidR="002E4BAB">
          <w:rPr>
            <w:noProof/>
            <w:webHidden/>
          </w:rPr>
        </w:r>
        <w:r w:rsidR="002E4BAB">
          <w:rPr>
            <w:noProof/>
            <w:webHidden/>
          </w:rPr>
          <w:fldChar w:fldCharType="separate"/>
        </w:r>
        <w:r w:rsidR="002E4BAB">
          <w:rPr>
            <w:noProof/>
            <w:webHidden/>
          </w:rPr>
          <w:t>11</w:t>
        </w:r>
        <w:r w:rsidR="002E4BAB">
          <w:rPr>
            <w:noProof/>
            <w:webHidden/>
          </w:rPr>
          <w:fldChar w:fldCharType="end"/>
        </w:r>
      </w:hyperlink>
    </w:p>
    <w:p w14:paraId="353F1E5A"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8" w:history="1">
        <w:r w:rsidR="002E4BAB" w:rsidRPr="00940CDC">
          <w:rPr>
            <w:rStyle w:val="Hyperlink"/>
            <w:rFonts w:ascii="Helvetica" w:hAnsi="Helvetica" w:cs="Times New Roman"/>
            <w:noProof/>
          </w:rPr>
          <w:t>3.3.4</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Reporting requirements</w:t>
        </w:r>
        <w:r w:rsidR="002E4BAB">
          <w:rPr>
            <w:noProof/>
            <w:webHidden/>
          </w:rPr>
          <w:tab/>
        </w:r>
        <w:r w:rsidR="002E4BAB">
          <w:rPr>
            <w:noProof/>
            <w:webHidden/>
          </w:rPr>
          <w:fldChar w:fldCharType="begin"/>
        </w:r>
        <w:r w:rsidR="002E4BAB">
          <w:rPr>
            <w:noProof/>
            <w:webHidden/>
          </w:rPr>
          <w:instrText xml:space="preserve"> PAGEREF _Toc76401818 \h </w:instrText>
        </w:r>
        <w:r w:rsidR="002E4BAB">
          <w:rPr>
            <w:noProof/>
            <w:webHidden/>
          </w:rPr>
        </w:r>
        <w:r w:rsidR="002E4BAB">
          <w:rPr>
            <w:noProof/>
            <w:webHidden/>
          </w:rPr>
          <w:fldChar w:fldCharType="separate"/>
        </w:r>
        <w:r w:rsidR="002E4BAB">
          <w:rPr>
            <w:noProof/>
            <w:webHidden/>
          </w:rPr>
          <w:t>11</w:t>
        </w:r>
        <w:r w:rsidR="002E4BAB">
          <w:rPr>
            <w:noProof/>
            <w:webHidden/>
          </w:rPr>
          <w:fldChar w:fldCharType="end"/>
        </w:r>
      </w:hyperlink>
    </w:p>
    <w:p w14:paraId="517C2F32"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19" w:history="1">
        <w:r w:rsidR="002E4BAB" w:rsidRPr="00940CDC">
          <w:rPr>
            <w:rStyle w:val="Hyperlink"/>
            <w:rFonts w:ascii="Helvetica" w:hAnsi="Helvetica" w:cs="Times New Roman"/>
            <w:noProof/>
          </w:rPr>
          <w:t>3.3.5</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Performance monitoring</w:t>
        </w:r>
        <w:r w:rsidR="002E4BAB">
          <w:rPr>
            <w:noProof/>
            <w:webHidden/>
          </w:rPr>
          <w:tab/>
        </w:r>
        <w:r w:rsidR="002E4BAB">
          <w:rPr>
            <w:noProof/>
            <w:webHidden/>
          </w:rPr>
          <w:fldChar w:fldCharType="begin"/>
        </w:r>
        <w:r w:rsidR="002E4BAB">
          <w:rPr>
            <w:noProof/>
            <w:webHidden/>
          </w:rPr>
          <w:instrText xml:space="preserve"> PAGEREF _Toc76401819 \h </w:instrText>
        </w:r>
        <w:r w:rsidR="002E4BAB">
          <w:rPr>
            <w:noProof/>
            <w:webHidden/>
          </w:rPr>
        </w:r>
        <w:r w:rsidR="002E4BAB">
          <w:rPr>
            <w:noProof/>
            <w:webHidden/>
          </w:rPr>
          <w:fldChar w:fldCharType="separate"/>
        </w:r>
        <w:r w:rsidR="002E4BAB">
          <w:rPr>
            <w:noProof/>
            <w:webHidden/>
          </w:rPr>
          <w:t>11</w:t>
        </w:r>
        <w:r w:rsidR="002E4BAB">
          <w:rPr>
            <w:noProof/>
            <w:webHidden/>
          </w:rPr>
          <w:fldChar w:fldCharType="end"/>
        </w:r>
      </w:hyperlink>
    </w:p>
    <w:p w14:paraId="242B7C77" w14:textId="77777777" w:rsidR="002E4BAB" w:rsidRDefault="0064667D">
      <w:pPr>
        <w:pStyle w:val="TOC1"/>
        <w:rPr>
          <w:rFonts w:asciiTheme="minorHAnsi" w:eastAsiaTheme="minorEastAsia" w:hAnsiTheme="minorHAnsi" w:cstheme="minorBidi"/>
          <w:b w:val="0"/>
          <w:caps w:val="0"/>
          <w:noProof/>
          <w:color w:val="auto"/>
          <w:sz w:val="22"/>
          <w:szCs w:val="22"/>
          <w:lang w:val="en-GB" w:eastAsia="zh-CN"/>
        </w:rPr>
      </w:pPr>
      <w:hyperlink w:anchor="_Toc76401820" w:history="1">
        <w:r w:rsidR="002E4BAB" w:rsidRPr="00940CDC">
          <w:rPr>
            <w:rStyle w:val="Hyperlink"/>
            <w:rFonts w:ascii="Arial" w:hAnsi="Arial" w:cs="Times New Roman"/>
            <w:noProof/>
          </w:rPr>
          <w:t>4.</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rFonts w:ascii="Arial" w:hAnsi="Arial" w:cs="Arial"/>
            <w:noProof/>
          </w:rPr>
          <w:t>Instructions To Bidders</w:t>
        </w:r>
        <w:r w:rsidR="002E4BAB">
          <w:rPr>
            <w:noProof/>
            <w:webHidden/>
          </w:rPr>
          <w:tab/>
        </w:r>
        <w:r w:rsidR="002E4BAB">
          <w:rPr>
            <w:noProof/>
            <w:webHidden/>
          </w:rPr>
          <w:fldChar w:fldCharType="begin"/>
        </w:r>
        <w:r w:rsidR="002E4BAB">
          <w:rPr>
            <w:noProof/>
            <w:webHidden/>
          </w:rPr>
          <w:instrText xml:space="preserve"> PAGEREF _Toc76401820 \h </w:instrText>
        </w:r>
        <w:r w:rsidR="002E4BAB">
          <w:rPr>
            <w:noProof/>
            <w:webHidden/>
          </w:rPr>
        </w:r>
        <w:r w:rsidR="002E4BAB">
          <w:rPr>
            <w:noProof/>
            <w:webHidden/>
          </w:rPr>
          <w:fldChar w:fldCharType="separate"/>
        </w:r>
        <w:r w:rsidR="002E4BAB">
          <w:rPr>
            <w:noProof/>
            <w:webHidden/>
          </w:rPr>
          <w:t>12</w:t>
        </w:r>
        <w:r w:rsidR="002E4BAB">
          <w:rPr>
            <w:noProof/>
            <w:webHidden/>
          </w:rPr>
          <w:fldChar w:fldCharType="end"/>
        </w:r>
      </w:hyperlink>
    </w:p>
    <w:p w14:paraId="335298E7"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1" w:history="1">
        <w:r w:rsidR="002E4BAB" w:rsidRPr="00940CDC">
          <w:rPr>
            <w:rStyle w:val="Hyperlink"/>
            <w:rFonts w:cs="Times New Roman"/>
            <w:noProof/>
          </w:rPr>
          <w:t>4.1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Language of the Proposal and other Documents</w:t>
        </w:r>
        <w:r w:rsidR="002E4BAB">
          <w:rPr>
            <w:noProof/>
            <w:webHidden/>
          </w:rPr>
          <w:tab/>
        </w:r>
        <w:r w:rsidR="002E4BAB">
          <w:rPr>
            <w:noProof/>
            <w:webHidden/>
          </w:rPr>
          <w:fldChar w:fldCharType="begin"/>
        </w:r>
        <w:r w:rsidR="002E4BAB">
          <w:rPr>
            <w:noProof/>
            <w:webHidden/>
          </w:rPr>
          <w:instrText xml:space="preserve"> PAGEREF _Toc76401821 \h </w:instrText>
        </w:r>
        <w:r w:rsidR="002E4BAB">
          <w:rPr>
            <w:noProof/>
            <w:webHidden/>
          </w:rPr>
        </w:r>
        <w:r w:rsidR="002E4BAB">
          <w:rPr>
            <w:noProof/>
            <w:webHidden/>
          </w:rPr>
          <w:fldChar w:fldCharType="separate"/>
        </w:r>
        <w:r w:rsidR="002E4BAB">
          <w:rPr>
            <w:noProof/>
            <w:webHidden/>
          </w:rPr>
          <w:t>12</w:t>
        </w:r>
        <w:r w:rsidR="002E4BAB">
          <w:rPr>
            <w:noProof/>
            <w:webHidden/>
          </w:rPr>
          <w:fldChar w:fldCharType="end"/>
        </w:r>
      </w:hyperlink>
    </w:p>
    <w:p w14:paraId="02C0AE30"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2" w:history="1">
        <w:r w:rsidR="002E4BAB" w:rsidRPr="00940CDC">
          <w:rPr>
            <w:rStyle w:val="Hyperlink"/>
            <w:rFonts w:cs="Times New Roman"/>
            <w:noProof/>
          </w:rPr>
          <w:t>4.2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Intention to Bid</w:t>
        </w:r>
        <w:r w:rsidR="002E4BAB">
          <w:rPr>
            <w:noProof/>
            <w:webHidden/>
          </w:rPr>
          <w:tab/>
        </w:r>
        <w:r w:rsidR="002E4BAB">
          <w:rPr>
            <w:noProof/>
            <w:webHidden/>
          </w:rPr>
          <w:fldChar w:fldCharType="begin"/>
        </w:r>
        <w:r w:rsidR="002E4BAB">
          <w:rPr>
            <w:noProof/>
            <w:webHidden/>
          </w:rPr>
          <w:instrText xml:space="preserve"> PAGEREF _Toc76401822 \h </w:instrText>
        </w:r>
        <w:r w:rsidR="002E4BAB">
          <w:rPr>
            <w:noProof/>
            <w:webHidden/>
          </w:rPr>
        </w:r>
        <w:r w:rsidR="002E4BAB">
          <w:rPr>
            <w:noProof/>
            <w:webHidden/>
          </w:rPr>
          <w:fldChar w:fldCharType="separate"/>
        </w:r>
        <w:r w:rsidR="002E4BAB">
          <w:rPr>
            <w:noProof/>
            <w:webHidden/>
          </w:rPr>
          <w:t>12</w:t>
        </w:r>
        <w:r w:rsidR="002E4BAB">
          <w:rPr>
            <w:noProof/>
            <w:webHidden/>
          </w:rPr>
          <w:fldChar w:fldCharType="end"/>
        </w:r>
      </w:hyperlink>
    </w:p>
    <w:p w14:paraId="34E719DE"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3" w:history="1">
        <w:r w:rsidR="002E4BAB" w:rsidRPr="00940CDC">
          <w:rPr>
            <w:rStyle w:val="Hyperlink"/>
            <w:rFonts w:cs="Times New Roman"/>
            <w:noProof/>
          </w:rPr>
          <w:t>4.3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Cost of Proposal</w:t>
        </w:r>
        <w:r w:rsidR="002E4BAB">
          <w:rPr>
            <w:noProof/>
            <w:webHidden/>
          </w:rPr>
          <w:tab/>
        </w:r>
        <w:r w:rsidR="002E4BAB">
          <w:rPr>
            <w:noProof/>
            <w:webHidden/>
          </w:rPr>
          <w:fldChar w:fldCharType="begin"/>
        </w:r>
        <w:r w:rsidR="002E4BAB">
          <w:rPr>
            <w:noProof/>
            <w:webHidden/>
          </w:rPr>
          <w:instrText xml:space="preserve"> PAGEREF _Toc76401823 \h </w:instrText>
        </w:r>
        <w:r w:rsidR="002E4BAB">
          <w:rPr>
            <w:noProof/>
            <w:webHidden/>
          </w:rPr>
        </w:r>
        <w:r w:rsidR="002E4BAB">
          <w:rPr>
            <w:noProof/>
            <w:webHidden/>
          </w:rPr>
          <w:fldChar w:fldCharType="separate"/>
        </w:r>
        <w:r w:rsidR="002E4BAB">
          <w:rPr>
            <w:noProof/>
            <w:webHidden/>
          </w:rPr>
          <w:t>12</w:t>
        </w:r>
        <w:r w:rsidR="002E4BAB">
          <w:rPr>
            <w:noProof/>
            <w:webHidden/>
          </w:rPr>
          <w:fldChar w:fldCharType="end"/>
        </w:r>
      </w:hyperlink>
    </w:p>
    <w:p w14:paraId="20D8167F"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4" w:history="1">
        <w:r w:rsidR="002E4BAB" w:rsidRPr="00940CDC">
          <w:rPr>
            <w:rStyle w:val="Hyperlink"/>
            <w:rFonts w:cs="Times New Roman"/>
            <w:noProof/>
          </w:rPr>
          <w:t>4.4</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Contents of the Proposal</w:t>
        </w:r>
        <w:r w:rsidR="002E4BAB">
          <w:rPr>
            <w:noProof/>
            <w:webHidden/>
          </w:rPr>
          <w:tab/>
        </w:r>
        <w:r w:rsidR="002E4BAB">
          <w:rPr>
            <w:noProof/>
            <w:webHidden/>
          </w:rPr>
          <w:fldChar w:fldCharType="begin"/>
        </w:r>
        <w:r w:rsidR="002E4BAB">
          <w:rPr>
            <w:noProof/>
            <w:webHidden/>
          </w:rPr>
          <w:instrText xml:space="preserve"> PAGEREF _Toc76401824 \h </w:instrText>
        </w:r>
        <w:r w:rsidR="002E4BAB">
          <w:rPr>
            <w:noProof/>
            <w:webHidden/>
          </w:rPr>
        </w:r>
        <w:r w:rsidR="002E4BAB">
          <w:rPr>
            <w:noProof/>
            <w:webHidden/>
          </w:rPr>
          <w:fldChar w:fldCharType="separate"/>
        </w:r>
        <w:r w:rsidR="002E4BAB">
          <w:rPr>
            <w:noProof/>
            <w:webHidden/>
          </w:rPr>
          <w:t>12</w:t>
        </w:r>
        <w:r w:rsidR="002E4BAB">
          <w:rPr>
            <w:noProof/>
            <w:webHidden/>
          </w:rPr>
          <w:fldChar w:fldCharType="end"/>
        </w:r>
      </w:hyperlink>
    </w:p>
    <w:p w14:paraId="1CE3BD23"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5" w:history="1">
        <w:r w:rsidR="002E4BAB" w:rsidRPr="00940CDC">
          <w:rPr>
            <w:rStyle w:val="Hyperlink"/>
            <w:rFonts w:cs="Times New Roman"/>
            <w:noProof/>
          </w:rPr>
          <w:t>4.5</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Joint Proposal</w:t>
        </w:r>
        <w:r w:rsidR="002E4BAB">
          <w:rPr>
            <w:noProof/>
            <w:webHidden/>
          </w:rPr>
          <w:tab/>
        </w:r>
        <w:r w:rsidR="002E4BAB">
          <w:rPr>
            <w:noProof/>
            <w:webHidden/>
          </w:rPr>
          <w:fldChar w:fldCharType="begin"/>
        </w:r>
        <w:r w:rsidR="002E4BAB">
          <w:rPr>
            <w:noProof/>
            <w:webHidden/>
          </w:rPr>
          <w:instrText xml:space="preserve"> PAGEREF _Toc76401825 \h </w:instrText>
        </w:r>
        <w:r w:rsidR="002E4BAB">
          <w:rPr>
            <w:noProof/>
            <w:webHidden/>
          </w:rPr>
        </w:r>
        <w:r w:rsidR="002E4BAB">
          <w:rPr>
            <w:noProof/>
            <w:webHidden/>
          </w:rPr>
          <w:fldChar w:fldCharType="separate"/>
        </w:r>
        <w:r w:rsidR="002E4BAB">
          <w:rPr>
            <w:noProof/>
            <w:webHidden/>
          </w:rPr>
          <w:t>13</w:t>
        </w:r>
        <w:r w:rsidR="002E4BAB">
          <w:rPr>
            <w:noProof/>
            <w:webHidden/>
          </w:rPr>
          <w:fldChar w:fldCharType="end"/>
        </w:r>
      </w:hyperlink>
    </w:p>
    <w:p w14:paraId="67DBA7A0"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6" w:history="1">
        <w:r w:rsidR="002E4BAB" w:rsidRPr="00940CDC">
          <w:rPr>
            <w:rStyle w:val="Hyperlink"/>
            <w:rFonts w:cs="Times New Roman"/>
            <w:noProof/>
          </w:rPr>
          <w:t>4.6</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Communications during the RFP Period</w:t>
        </w:r>
        <w:r w:rsidR="002E4BAB">
          <w:rPr>
            <w:noProof/>
            <w:webHidden/>
          </w:rPr>
          <w:tab/>
        </w:r>
        <w:r w:rsidR="002E4BAB">
          <w:rPr>
            <w:noProof/>
            <w:webHidden/>
          </w:rPr>
          <w:fldChar w:fldCharType="begin"/>
        </w:r>
        <w:r w:rsidR="002E4BAB">
          <w:rPr>
            <w:noProof/>
            <w:webHidden/>
          </w:rPr>
          <w:instrText xml:space="preserve"> PAGEREF _Toc76401826 \h </w:instrText>
        </w:r>
        <w:r w:rsidR="002E4BAB">
          <w:rPr>
            <w:noProof/>
            <w:webHidden/>
          </w:rPr>
        </w:r>
        <w:r w:rsidR="002E4BAB">
          <w:rPr>
            <w:noProof/>
            <w:webHidden/>
          </w:rPr>
          <w:fldChar w:fldCharType="separate"/>
        </w:r>
        <w:r w:rsidR="002E4BAB">
          <w:rPr>
            <w:noProof/>
            <w:webHidden/>
          </w:rPr>
          <w:t>13</w:t>
        </w:r>
        <w:r w:rsidR="002E4BAB">
          <w:rPr>
            <w:noProof/>
            <w:webHidden/>
          </w:rPr>
          <w:fldChar w:fldCharType="end"/>
        </w:r>
      </w:hyperlink>
    </w:p>
    <w:p w14:paraId="70BAA300"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7" w:history="1">
        <w:r w:rsidR="002E4BAB" w:rsidRPr="00940CDC">
          <w:rPr>
            <w:rStyle w:val="Hyperlink"/>
            <w:rFonts w:cs="Times New Roman"/>
            <w:noProof/>
          </w:rPr>
          <w:t>4.7</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Submission of Proposals</w:t>
        </w:r>
        <w:r w:rsidR="002E4BAB">
          <w:rPr>
            <w:noProof/>
            <w:webHidden/>
          </w:rPr>
          <w:tab/>
        </w:r>
        <w:r w:rsidR="002E4BAB">
          <w:rPr>
            <w:noProof/>
            <w:webHidden/>
          </w:rPr>
          <w:fldChar w:fldCharType="begin"/>
        </w:r>
        <w:r w:rsidR="002E4BAB">
          <w:rPr>
            <w:noProof/>
            <w:webHidden/>
          </w:rPr>
          <w:instrText xml:space="preserve"> PAGEREF _Toc76401827 \h </w:instrText>
        </w:r>
        <w:r w:rsidR="002E4BAB">
          <w:rPr>
            <w:noProof/>
            <w:webHidden/>
          </w:rPr>
        </w:r>
        <w:r w:rsidR="002E4BAB">
          <w:rPr>
            <w:noProof/>
            <w:webHidden/>
          </w:rPr>
          <w:fldChar w:fldCharType="separate"/>
        </w:r>
        <w:r w:rsidR="002E4BAB">
          <w:rPr>
            <w:noProof/>
            <w:webHidden/>
          </w:rPr>
          <w:t>13</w:t>
        </w:r>
        <w:r w:rsidR="002E4BAB">
          <w:rPr>
            <w:noProof/>
            <w:webHidden/>
          </w:rPr>
          <w:fldChar w:fldCharType="end"/>
        </w:r>
      </w:hyperlink>
    </w:p>
    <w:p w14:paraId="430C3D32"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8" w:history="1">
        <w:r w:rsidR="002E4BAB" w:rsidRPr="00940CDC">
          <w:rPr>
            <w:rStyle w:val="Hyperlink"/>
            <w:rFonts w:cs="Times New Roman"/>
            <w:noProof/>
          </w:rPr>
          <w:t>4.8</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Period of Validity of Proposals</w:t>
        </w:r>
        <w:r w:rsidR="002E4BAB">
          <w:rPr>
            <w:noProof/>
            <w:webHidden/>
          </w:rPr>
          <w:tab/>
        </w:r>
        <w:r w:rsidR="002E4BAB">
          <w:rPr>
            <w:noProof/>
            <w:webHidden/>
          </w:rPr>
          <w:fldChar w:fldCharType="begin"/>
        </w:r>
        <w:r w:rsidR="002E4BAB">
          <w:rPr>
            <w:noProof/>
            <w:webHidden/>
          </w:rPr>
          <w:instrText xml:space="preserve"> PAGEREF _Toc76401828 \h </w:instrText>
        </w:r>
        <w:r w:rsidR="002E4BAB">
          <w:rPr>
            <w:noProof/>
            <w:webHidden/>
          </w:rPr>
        </w:r>
        <w:r w:rsidR="002E4BAB">
          <w:rPr>
            <w:noProof/>
            <w:webHidden/>
          </w:rPr>
          <w:fldChar w:fldCharType="separate"/>
        </w:r>
        <w:r w:rsidR="002E4BAB">
          <w:rPr>
            <w:noProof/>
            <w:webHidden/>
          </w:rPr>
          <w:t>14</w:t>
        </w:r>
        <w:r w:rsidR="002E4BAB">
          <w:rPr>
            <w:noProof/>
            <w:webHidden/>
          </w:rPr>
          <w:fldChar w:fldCharType="end"/>
        </w:r>
      </w:hyperlink>
    </w:p>
    <w:p w14:paraId="47948D4B"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29" w:history="1">
        <w:r w:rsidR="002E4BAB" w:rsidRPr="00940CDC">
          <w:rPr>
            <w:rStyle w:val="Hyperlink"/>
            <w:rFonts w:cs="Times New Roman"/>
            <w:noProof/>
          </w:rPr>
          <w:t>4.9</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Modification and Withdrawal of Proposals</w:t>
        </w:r>
        <w:r w:rsidR="002E4BAB">
          <w:rPr>
            <w:noProof/>
            <w:webHidden/>
          </w:rPr>
          <w:tab/>
        </w:r>
        <w:r w:rsidR="002E4BAB">
          <w:rPr>
            <w:noProof/>
            <w:webHidden/>
          </w:rPr>
          <w:fldChar w:fldCharType="begin"/>
        </w:r>
        <w:r w:rsidR="002E4BAB">
          <w:rPr>
            <w:noProof/>
            <w:webHidden/>
          </w:rPr>
          <w:instrText xml:space="preserve"> PAGEREF _Toc76401829 \h </w:instrText>
        </w:r>
        <w:r w:rsidR="002E4BAB">
          <w:rPr>
            <w:noProof/>
            <w:webHidden/>
          </w:rPr>
        </w:r>
        <w:r w:rsidR="002E4BAB">
          <w:rPr>
            <w:noProof/>
            <w:webHidden/>
          </w:rPr>
          <w:fldChar w:fldCharType="separate"/>
        </w:r>
        <w:r w:rsidR="002E4BAB">
          <w:rPr>
            <w:noProof/>
            <w:webHidden/>
          </w:rPr>
          <w:t>14</w:t>
        </w:r>
        <w:r w:rsidR="002E4BAB">
          <w:rPr>
            <w:noProof/>
            <w:webHidden/>
          </w:rPr>
          <w:fldChar w:fldCharType="end"/>
        </w:r>
      </w:hyperlink>
    </w:p>
    <w:p w14:paraId="28FD3FD4"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30" w:history="1">
        <w:r w:rsidR="002E4BAB" w:rsidRPr="00940CDC">
          <w:rPr>
            <w:rStyle w:val="Hyperlink"/>
            <w:rFonts w:cs="Times New Roman"/>
            <w:noProof/>
          </w:rPr>
          <w:t>4.10</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Receipt of Proposals from Non-invitees</w:t>
        </w:r>
        <w:r w:rsidR="002E4BAB">
          <w:rPr>
            <w:noProof/>
            <w:webHidden/>
          </w:rPr>
          <w:tab/>
        </w:r>
        <w:r w:rsidR="002E4BAB">
          <w:rPr>
            <w:noProof/>
            <w:webHidden/>
          </w:rPr>
          <w:fldChar w:fldCharType="begin"/>
        </w:r>
        <w:r w:rsidR="002E4BAB">
          <w:rPr>
            <w:noProof/>
            <w:webHidden/>
          </w:rPr>
          <w:instrText xml:space="preserve"> PAGEREF _Toc76401830 \h </w:instrText>
        </w:r>
        <w:r w:rsidR="002E4BAB">
          <w:rPr>
            <w:noProof/>
            <w:webHidden/>
          </w:rPr>
        </w:r>
        <w:r w:rsidR="002E4BAB">
          <w:rPr>
            <w:noProof/>
            <w:webHidden/>
          </w:rPr>
          <w:fldChar w:fldCharType="separate"/>
        </w:r>
        <w:r w:rsidR="002E4BAB">
          <w:rPr>
            <w:noProof/>
            <w:webHidden/>
          </w:rPr>
          <w:t>14</w:t>
        </w:r>
        <w:r w:rsidR="002E4BAB">
          <w:rPr>
            <w:noProof/>
            <w:webHidden/>
          </w:rPr>
          <w:fldChar w:fldCharType="end"/>
        </w:r>
      </w:hyperlink>
    </w:p>
    <w:p w14:paraId="168669BB"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31" w:history="1">
        <w:r w:rsidR="002E4BAB" w:rsidRPr="00940CDC">
          <w:rPr>
            <w:rStyle w:val="Hyperlink"/>
            <w:rFonts w:cs="Times New Roman"/>
            <w:noProof/>
          </w:rPr>
          <w:t>4.11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Amendment of the RFP</w:t>
        </w:r>
        <w:r w:rsidR="002E4BAB">
          <w:rPr>
            <w:noProof/>
            <w:webHidden/>
          </w:rPr>
          <w:tab/>
        </w:r>
        <w:r w:rsidR="002E4BAB">
          <w:rPr>
            <w:noProof/>
            <w:webHidden/>
          </w:rPr>
          <w:fldChar w:fldCharType="begin"/>
        </w:r>
        <w:r w:rsidR="002E4BAB">
          <w:rPr>
            <w:noProof/>
            <w:webHidden/>
          </w:rPr>
          <w:instrText xml:space="preserve"> PAGEREF _Toc76401831 \h </w:instrText>
        </w:r>
        <w:r w:rsidR="002E4BAB">
          <w:rPr>
            <w:noProof/>
            <w:webHidden/>
          </w:rPr>
        </w:r>
        <w:r w:rsidR="002E4BAB">
          <w:rPr>
            <w:noProof/>
            <w:webHidden/>
          </w:rPr>
          <w:fldChar w:fldCharType="separate"/>
        </w:r>
        <w:r w:rsidR="002E4BAB">
          <w:rPr>
            <w:noProof/>
            <w:webHidden/>
          </w:rPr>
          <w:t>14</w:t>
        </w:r>
        <w:r w:rsidR="002E4BAB">
          <w:rPr>
            <w:noProof/>
            <w:webHidden/>
          </w:rPr>
          <w:fldChar w:fldCharType="end"/>
        </w:r>
      </w:hyperlink>
    </w:p>
    <w:p w14:paraId="3D92E9E0"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32" w:history="1">
        <w:r w:rsidR="002E4BAB" w:rsidRPr="00940CDC">
          <w:rPr>
            <w:rStyle w:val="Hyperlink"/>
            <w:rFonts w:cs="Times New Roman"/>
            <w:noProof/>
          </w:rPr>
          <w:t>4.12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Proposal Structure</w:t>
        </w:r>
        <w:r w:rsidR="002E4BAB">
          <w:rPr>
            <w:noProof/>
            <w:webHidden/>
          </w:rPr>
          <w:tab/>
        </w:r>
        <w:r w:rsidR="002E4BAB">
          <w:rPr>
            <w:noProof/>
            <w:webHidden/>
          </w:rPr>
          <w:fldChar w:fldCharType="begin"/>
        </w:r>
        <w:r w:rsidR="002E4BAB">
          <w:rPr>
            <w:noProof/>
            <w:webHidden/>
          </w:rPr>
          <w:instrText xml:space="preserve"> PAGEREF _Toc76401832 \h </w:instrText>
        </w:r>
        <w:r w:rsidR="002E4BAB">
          <w:rPr>
            <w:noProof/>
            <w:webHidden/>
          </w:rPr>
        </w:r>
        <w:r w:rsidR="002E4BAB">
          <w:rPr>
            <w:noProof/>
            <w:webHidden/>
          </w:rPr>
          <w:fldChar w:fldCharType="separate"/>
        </w:r>
        <w:r w:rsidR="002E4BAB">
          <w:rPr>
            <w:noProof/>
            <w:webHidden/>
          </w:rPr>
          <w:t>14</w:t>
        </w:r>
        <w:r w:rsidR="002E4BAB">
          <w:rPr>
            <w:noProof/>
            <w:webHidden/>
          </w:rPr>
          <w:fldChar w:fldCharType="end"/>
        </w:r>
      </w:hyperlink>
    </w:p>
    <w:p w14:paraId="48230008"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33" w:history="1">
        <w:r w:rsidR="002E4BAB" w:rsidRPr="00940CDC">
          <w:rPr>
            <w:rStyle w:val="Hyperlink"/>
            <w:rFonts w:ascii="Helvetica" w:hAnsi="Helvetica" w:cs="Times New Roman"/>
            <w:noProof/>
          </w:rPr>
          <w:t>4.12.1</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Acceptance Form</w:t>
        </w:r>
        <w:r w:rsidR="002E4BAB">
          <w:rPr>
            <w:noProof/>
            <w:webHidden/>
          </w:rPr>
          <w:tab/>
        </w:r>
        <w:r w:rsidR="002E4BAB">
          <w:rPr>
            <w:noProof/>
            <w:webHidden/>
          </w:rPr>
          <w:fldChar w:fldCharType="begin"/>
        </w:r>
        <w:r w:rsidR="002E4BAB">
          <w:rPr>
            <w:noProof/>
            <w:webHidden/>
          </w:rPr>
          <w:instrText xml:space="preserve"> PAGEREF _Toc76401833 \h </w:instrText>
        </w:r>
        <w:r w:rsidR="002E4BAB">
          <w:rPr>
            <w:noProof/>
            <w:webHidden/>
          </w:rPr>
        </w:r>
        <w:r w:rsidR="002E4BAB">
          <w:rPr>
            <w:noProof/>
            <w:webHidden/>
          </w:rPr>
          <w:fldChar w:fldCharType="separate"/>
        </w:r>
        <w:r w:rsidR="002E4BAB">
          <w:rPr>
            <w:noProof/>
            <w:webHidden/>
          </w:rPr>
          <w:t>15</w:t>
        </w:r>
        <w:r w:rsidR="002E4BAB">
          <w:rPr>
            <w:noProof/>
            <w:webHidden/>
          </w:rPr>
          <w:fldChar w:fldCharType="end"/>
        </w:r>
      </w:hyperlink>
    </w:p>
    <w:p w14:paraId="01C4FB97" w14:textId="7E7AB664" w:rsidR="002E4BAB" w:rsidRDefault="0064667D">
      <w:pPr>
        <w:pStyle w:val="TOC3"/>
        <w:rPr>
          <w:rFonts w:asciiTheme="minorHAnsi" w:eastAsiaTheme="minorEastAsia" w:hAnsiTheme="minorHAnsi" w:cstheme="minorBidi"/>
          <w:noProof/>
          <w:color w:val="auto"/>
          <w:sz w:val="22"/>
          <w:szCs w:val="22"/>
          <w:lang w:val="en-GB" w:eastAsia="zh-CN"/>
        </w:rPr>
      </w:pPr>
      <w:hyperlink w:anchor="_Toc76401834" w:history="1">
        <w:r w:rsidR="002E4BAB" w:rsidRPr="00940CDC">
          <w:rPr>
            <w:rStyle w:val="Hyperlink"/>
            <w:rFonts w:ascii="Helvetica" w:hAnsi="Helvetica" w:cs="Times New Roman"/>
            <w:noProof/>
          </w:rPr>
          <w:t>4.12.2</w:t>
        </w:r>
        <w:r w:rsidR="002E4BAB">
          <w:rPr>
            <w:rFonts w:asciiTheme="minorHAnsi" w:eastAsiaTheme="minorEastAsia" w:hAnsiTheme="minorHAnsi" w:cstheme="minorBidi"/>
            <w:noProof/>
            <w:color w:val="auto"/>
            <w:sz w:val="22"/>
            <w:szCs w:val="22"/>
            <w:lang w:val="en-GB" w:eastAsia="zh-CN"/>
          </w:rPr>
          <w:tab/>
        </w:r>
        <w:r w:rsidR="002A1EAD">
          <w:rPr>
            <w:rStyle w:val="Hyperlink"/>
            <w:rFonts w:ascii="Arial" w:hAnsi="Arial"/>
            <w:noProof/>
          </w:rPr>
          <w:t>Executive Summary</w:t>
        </w:r>
        <w:r w:rsidR="002E4BAB">
          <w:rPr>
            <w:noProof/>
            <w:webHidden/>
          </w:rPr>
          <w:tab/>
        </w:r>
        <w:r w:rsidR="002E4BAB">
          <w:rPr>
            <w:noProof/>
            <w:webHidden/>
          </w:rPr>
          <w:fldChar w:fldCharType="begin"/>
        </w:r>
        <w:r w:rsidR="002E4BAB">
          <w:rPr>
            <w:noProof/>
            <w:webHidden/>
          </w:rPr>
          <w:instrText xml:space="preserve"> PAGEREF _Toc76401834 \h </w:instrText>
        </w:r>
        <w:r w:rsidR="002E4BAB">
          <w:rPr>
            <w:noProof/>
            <w:webHidden/>
          </w:rPr>
        </w:r>
        <w:r w:rsidR="002E4BAB">
          <w:rPr>
            <w:noProof/>
            <w:webHidden/>
          </w:rPr>
          <w:fldChar w:fldCharType="separate"/>
        </w:r>
        <w:r w:rsidR="002E4BAB">
          <w:rPr>
            <w:noProof/>
            <w:webHidden/>
          </w:rPr>
          <w:t>15</w:t>
        </w:r>
        <w:r w:rsidR="002E4BAB">
          <w:rPr>
            <w:noProof/>
            <w:webHidden/>
          </w:rPr>
          <w:fldChar w:fldCharType="end"/>
        </w:r>
      </w:hyperlink>
    </w:p>
    <w:p w14:paraId="7CF48AAC"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35" w:history="1">
        <w:r w:rsidR="002E4BAB" w:rsidRPr="00940CDC">
          <w:rPr>
            <w:rStyle w:val="Hyperlink"/>
            <w:rFonts w:ascii="Helvetica" w:hAnsi="Helvetica" w:cs="Times New Roman"/>
            <w:noProof/>
          </w:rPr>
          <w:t>4.12.3</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Approach/Methodology</w:t>
        </w:r>
        <w:r w:rsidR="002E4BAB">
          <w:rPr>
            <w:noProof/>
            <w:webHidden/>
          </w:rPr>
          <w:tab/>
        </w:r>
        <w:r w:rsidR="002E4BAB">
          <w:rPr>
            <w:noProof/>
            <w:webHidden/>
          </w:rPr>
          <w:fldChar w:fldCharType="begin"/>
        </w:r>
        <w:r w:rsidR="002E4BAB">
          <w:rPr>
            <w:noProof/>
            <w:webHidden/>
          </w:rPr>
          <w:instrText xml:space="preserve"> PAGEREF _Toc76401835 \h </w:instrText>
        </w:r>
        <w:r w:rsidR="002E4BAB">
          <w:rPr>
            <w:noProof/>
            <w:webHidden/>
          </w:rPr>
        </w:r>
        <w:r w:rsidR="002E4BAB">
          <w:rPr>
            <w:noProof/>
            <w:webHidden/>
          </w:rPr>
          <w:fldChar w:fldCharType="separate"/>
        </w:r>
        <w:r w:rsidR="002E4BAB">
          <w:rPr>
            <w:noProof/>
            <w:webHidden/>
          </w:rPr>
          <w:t>15</w:t>
        </w:r>
        <w:r w:rsidR="002E4BAB">
          <w:rPr>
            <w:noProof/>
            <w:webHidden/>
          </w:rPr>
          <w:fldChar w:fldCharType="end"/>
        </w:r>
      </w:hyperlink>
    </w:p>
    <w:p w14:paraId="4C78D8E1"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36" w:history="1">
        <w:r w:rsidR="002E4BAB" w:rsidRPr="00940CDC">
          <w:rPr>
            <w:rStyle w:val="Hyperlink"/>
            <w:rFonts w:ascii="Helvetica" w:hAnsi="Helvetica" w:cs="Times New Roman"/>
            <w:noProof/>
          </w:rPr>
          <w:t>4.12.4</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noProof/>
          </w:rPr>
          <w:t>Proposed Solution</w:t>
        </w:r>
        <w:r w:rsidR="002E4BAB">
          <w:rPr>
            <w:noProof/>
            <w:webHidden/>
          </w:rPr>
          <w:tab/>
        </w:r>
        <w:r w:rsidR="002E4BAB">
          <w:rPr>
            <w:noProof/>
            <w:webHidden/>
          </w:rPr>
          <w:fldChar w:fldCharType="begin"/>
        </w:r>
        <w:r w:rsidR="002E4BAB">
          <w:rPr>
            <w:noProof/>
            <w:webHidden/>
          </w:rPr>
          <w:instrText xml:space="preserve"> PAGEREF _Toc76401836 \h </w:instrText>
        </w:r>
        <w:r w:rsidR="002E4BAB">
          <w:rPr>
            <w:noProof/>
            <w:webHidden/>
          </w:rPr>
        </w:r>
        <w:r w:rsidR="002E4BAB">
          <w:rPr>
            <w:noProof/>
            <w:webHidden/>
          </w:rPr>
          <w:fldChar w:fldCharType="separate"/>
        </w:r>
        <w:r w:rsidR="002E4BAB">
          <w:rPr>
            <w:noProof/>
            <w:webHidden/>
          </w:rPr>
          <w:t>15</w:t>
        </w:r>
        <w:r w:rsidR="002E4BAB">
          <w:rPr>
            <w:noProof/>
            <w:webHidden/>
          </w:rPr>
          <w:fldChar w:fldCharType="end"/>
        </w:r>
      </w:hyperlink>
    </w:p>
    <w:p w14:paraId="53250BD3"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37" w:history="1">
        <w:r w:rsidR="002E4BAB" w:rsidRPr="00940CDC">
          <w:rPr>
            <w:rStyle w:val="Hyperlink"/>
            <w:rFonts w:ascii="Helvetica" w:hAnsi="Helvetica" w:cs="Times New Roman"/>
            <w:noProof/>
          </w:rPr>
          <w:t>4.12.5</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cs="Arial"/>
            <w:noProof/>
          </w:rPr>
          <w:t>Proposed Time line</w:t>
        </w:r>
        <w:r w:rsidR="002E4BAB">
          <w:rPr>
            <w:noProof/>
            <w:webHidden/>
          </w:rPr>
          <w:tab/>
        </w:r>
        <w:r w:rsidR="002E4BAB">
          <w:rPr>
            <w:noProof/>
            <w:webHidden/>
          </w:rPr>
          <w:fldChar w:fldCharType="begin"/>
        </w:r>
        <w:r w:rsidR="002E4BAB">
          <w:rPr>
            <w:noProof/>
            <w:webHidden/>
          </w:rPr>
          <w:instrText xml:space="preserve"> PAGEREF _Toc76401837 \h </w:instrText>
        </w:r>
        <w:r w:rsidR="002E4BAB">
          <w:rPr>
            <w:noProof/>
            <w:webHidden/>
          </w:rPr>
        </w:r>
        <w:r w:rsidR="002E4BAB">
          <w:rPr>
            <w:noProof/>
            <w:webHidden/>
          </w:rPr>
          <w:fldChar w:fldCharType="separate"/>
        </w:r>
        <w:r w:rsidR="002E4BAB">
          <w:rPr>
            <w:noProof/>
            <w:webHidden/>
          </w:rPr>
          <w:t>15</w:t>
        </w:r>
        <w:r w:rsidR="002E4BAB">
          <w:rPr>
            <w:noProof/>
            <w:webHidden/>
          </w:rPr>
          <w:fldChar w:fldCharType="end"/>
        </w:r>
      </w:hyperlink>
    </w:p>
    <w:p w14:paraId="4F43808F" w14:textId="77777777" w:rsidR="002E4BAB" w:rsidRDefault="0064667D">
      <w:pPr>
        <w:pStyle w:val="TOC3"/>
        <w:rPr>
          <w:rFonts w:asciiTheme="minorHAnsi" w:eastAsiaTheme="minorEastAsia" w:hAnsiTheme="minorHAnsi" w:cstheme="minorBidi"/>
          <w:noProof/>
          <w:color w:val="auto"/>
          <w:sz w:val="22"/>
          <w:szCs w:val="22"/>
          <w:lang w:val="en-GB" w:eastAsia="zh-CN"/>
        </w:rPr>
      </w:pPr>
      <w:hyperlink w:anchor="_Toc76401838" w:history="1">
        <w:r w:rsidR="002E4BAB" w:rsidRPr="00940CDC">
          <w:rPr>
            <w:rStyle w:val="Hyperlink"/>
            <w:rFonts w:ascii="Helvetica" w:hAnsi="Helvetica" w:cs="Times New Roman"/>
            <w:noProof/>
          </w:rPr>
          <w:t>4.12.6</w:t>
        </w:r>
        <w:r w:rsidR="002E4BAB">
          <w:rPr>
            <w:rFonts w:asciiTheme="minorHAnsi" w:eastAsiaTheme="minorEastAsia" w:hAnsiTheme="minorHAnsi" w:cstheme="minorBidi"/>
            <w:noProof/>
            <w:color w:val="auto"/>
            <w:sz w:val="22"/>
            <w:szCs w:val="22"/>
            <w:lang w:val="en-GB" w:eastAsia="zh-CN"/>
          </w:rPr>
          <w:tab/>
        </w:r>
        <w:r w:rsidR="002E4BAB" w:rsidRPr="00940CDC">
          <w:rPr>
            <w:rStyle w:val="Hyperlink"/>
            <w:rFonts w:ascii="Arial" w:hAnsi="Arial"/>
            <w:noProof/>
          </w:rPr>
          <w:t>Financial Proposal</w:t>
        </w:r>
        <w:r w:rsidR="002E4BAB">
          <w:rPr>
            <w:noProof/>
            <w:webHidden/>
          </w:rPr>
          <w:tab/>
        </w:r>
        <w:r w:rsidR="002E4BAB">
          <w:rPr>
            <w:noProof/>
            <w:webHidden/>
          </w:rPr>
          <w:fldChar w:fldCharType="begin"/>
        </w:r>
        <w:r w:rsidR="002E4BAB">
          <w:rPr>
            <w:noProof/>
            <w:webHidden/>
          </w:rPr>
          <w:instrText xml:space="preserve"> PAGEREF _Toc76401838 \h </w:instrText>
        </w:r>
        <w:r w:rsidR="002E4BAB">
          <w:rPr>
            <w:noProof/>
            <w:webHidden/>
          </w:rPr>
        </w:r>
        <w:r w:rsidR="002E4BAB">
          <w:rPr>
            <w:noProof/>
            <w:webHidden/>
          </w:rPr>
          <w:fldChar w:fldCharType="separate"/>
        </w:r>
        <w:r w:rsidR="002E4BAB">
          <w:rPr>
            <w:noProof/>
            <w:webHidden/>
          </w:rPr>
          <w:t>15</w:t>
        </w:r>
        <w:r w:rsidR="002E4BAB">
          <w:rPr>
            <w:noProof/>
            <w:webHidden/>
          </w:rPr>
          <w:fldChar w:fldCharType="end"/>
        </w:r>
      </w:hyperlink>
    </w:p>
    <w:p w14:paraId="6BA7BECB"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39" w:history="1">
        <w:r w:rsidR="002E4BAB" w:rsidRPr="00940CDC">
          <w:rPr>
            <w:rStyle w:val="Hyperlink"/>
            <w:rFonts w:cs="Times New Roman"/>
            <w:noProof/>
          </w:rPr>
          <w:t>4.13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Conduct and Exclusion of Bidders</w:t>
        </w:r>
        <w:r w:rsidR="002E4BAB">
          <w:rPr>
            <w:noProof/>
            <w:webHidden/>
          </w:rPr>
          <w:tab/>
        </w:r>
        <w:r w:rsidR="002E4BAB">
          <w:rPr>
            <w:noProof/>
            <w:webHidden/>
          </w:rPr>
          <w:fldChar w:fldCharType="begin"/>
        </w:r>
        <w:r w:rsidR="002E4BAB">
          <w:rPr>
            <w:noProof/>
            <w:webHidden/>
          </w:rPr>
          <w:instrText xml:space="preserve"> PAGEREF _Toc76401839 \h </w:instrText>
        </w:r>
        <w:r w:rsidR="002E4BAB">
          <w:rPr>
            <w:noProof/>
            <w:webHidden/>
          </w:rPr>
        </w:r>
        <w:r w:rsidR="002E4BAB">
          <w:rPr>
            <w:noProof/>
            <w:webHidden/>
          </w:rPr>
          <w:fldChar w:fldCharType="separate"/>
        </w:r>
        <w:r w:rsidR="002E4BAB">
          <w:rPr>
            <w:noProof/>
            <w:webHidden/>
          </w:rPr>
          <w:t>16</w:t>
        </w:r>
        <w:r w:rsidR="002E4BAB">
          <w:rPr>
            <w:noProof/>
            <w:webHidden/>
          </w:rPr>
          <w:fldChar w:fldCharType="end"/>
        </w:r>
      </w:hyperlink>
    </w:p>
    <w:p w14:paraId="1D4F7194" w14:textId="77777777" w:rsidR="002E4BAB" w:rsidRDefault="0064667D">
      <w:pPr>
        <w:pStyle w:val="TOC1"/>
        <w:rPr>
          <w:rFonts w:asciiTheme="minorHAnsi" w:eastAsiaTheme="minorEastAsia" w:hAnsiTheme="minorHAnsi" w:cstheme="minorBidi"/>
          <w:b w:val="0"/>
          <w:caps w:val="0"/>
          <w:noProof/>
          <w:color w:val="auto"/>
          <w:sz w:val="22"/>
          <w:szCs w:val="22"/>
          <w:lang w:val="en-GB" w:eastAsia="zh-CN"/>
        </w:rPr>
      </w:pPr>
      <w:hyperlink w:anchor="_Toc76401840" w:history="1">
        <w:r w:rsidR="002E4BAB" w:rsidRPr="00940CDC">
          <w:rPr>
            <w:rStyle w:val="Hyperlink"/>
            <w:rFonts w:ascii="Arial" w:hAnsi="Arial" w:cs="Times New Roman"/>
            <w:noProof/>
          </w:rPr>
          <w:t>5.</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rFonts w:ascii="Arial" w:hAnsi="Arial" w:cs="Arial"/>
            <w:noProof/>
          </w:rPr>
          <w:t>Evaluation Of Proposals</w:t>
        </w:r>
        <w:r w:rsidR="002E4BAB">
          <w:rPr>
            <w:noProof/>
            <w:webHidden/>
          </w:rPr>
          <w:tab/>
        </w:r>
        <w:r w:rsidR="002E4BAB">
          <w:rPr>
            <w:noProof/>
            <w:webHidden/>
          </w:rPr>
          <w:fldChar w:fldCharType="begin"/>
        </w:r>
        <w:r w:rsidR="002E4BAB">
          <w:rPr>
            <w:noProof/>
            <w:webHidden/>
          </w:rPr>
          <w:instrText xml:space="preserve"> PAGEREF _Toc76401840 \h </w:instrText>
        </w:r>
        <w:r w:rsidR="002E4BAB">
          <w:rPr>
            <w:noProof/>
            <w:webHidden/>
          </w:rPr>
        </w:r>
        <w:r w:rsidR="002E4BAB">
          <w:rPr>
            <w:noProof/>
            <w:webHidden/>
          </w:rPr>
          <w:fldChar w:fldCharType="separate"/>
        </w:r>
        <w:r w:rsidR="002E4BAB">
          <w:rPr>
            <w:noProof/>
            <w:webHidden/>
          </w:rPr>
          <w:t>17</w:t>
        </w:r>
        <w:r w:rsidR="002E4BAB">
          <w:rPr>
            <w:noProof/>
            <w:webHidden/>
          </w:rPr>
          <w:fldChar w:fldCharType="end"/>
        </w:r>
      </w:hyperlink>
    </w:p>
    <w:p w14:paraId="0BC4E999"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41" w:history="1">
        <w:r w:rsidR="002E4BAB" w:rsidRPr="00940CDC">
          <w:rPr>
            <w:rStyle w:val="Hyperlink"/>
            <w:rFonts w:cs="Times New Roman"/>
            <w:noProof/>
          </w:rPr>
          <w:t>5.1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Preliminary Examination of Proposals</w:t>
        </w:r>
        <w:r w:rsidR="002E4BAB">
          <w:rPr>
            <w:noProof/>
            <w:webHidden/>
          </w:rPr>
          <w:tab/>
        </w:r>
        <w:r w:rsidR="002E4BAB">
          <w:rPr>
            <w:noProof/>
            <w:webHidden/>
          </w:rPr>
          <w:fldChar w:fldCharType="begin"/>
        </w:r>
        <w:r w:rsidR="002E4BAB">
          <w:rPr>
            <w:noProof/>
            <w:webHidden/>
          </w:rPr>
          <w:instrText xml:space="preserve"> PAGEREF _Toc76401841 \h </w:instrText>
        </w:r>
        <w:r w:rsidR="002E4BAB">
          <w:rPr>
            <w:noProof/>
            <w:webHidden/>
          </w:rPr>
        </w:r>
        <w:r w:rsidR="002E4BAB">
          <w:rPr>
            <w:noProof/>
            <w:webHidden/>
          </w:rPr>
          <w:fldChar w:fldCharType="separate"/>
        </w:r>
        <w:r w:rsidR="002E4BAB">
          <w:rPr>
            <w:noProof/>
            <w:webHidden/>
          </w:rPr>
          <w:t>17</w:t>
        </w:r>
        <w:r w:rsidR="002E4BAB">
          <w:rPr>
            <w:noProof/>
            <w:webHidden/>
          </w:rPr>
          <w:fldChar w:fldCharType="end"/>
        </w:r>
      </w:hyperlink>
    </w:p>
    <w:p w14:paraId="1C425A37"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42" w:history="1">
        <w:r w:rsidR="002E4BAB" w:rsidRPr="00940CDC">
          <w:rPr>
            <w:rStyle w:val="Hyperlink"/>
            <w:rFonts w:cs="Times New Roman"/>
            <w:noProof/>
          </w:rPr>
          <w:t>5.2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Clarification of Proposals</w:t>
        </w:r>
        <w:r w:rsidR="002E4BAB">
          <w:rPr>
            <w:noProof/>
            <w:webHidden/>
          </w:rPr>
          <w:tab/>
        </w:r>
        <w:r w:rsidR="002E4BAB">
          <w:rPr>
            <w:noProof/>
            <w:webHidden/>
          </w:rPr>
          <w:fldChar w:fldCharType="begin"/>
        </w:r>
        <w:r w:rsidR="002E4BAB">
          <w:rPr>
            <w:noProof/>
            <w:webHidden/>
          </w:rPr>
          <w:instrText xml:space="preserve"> PAGEREF _Toc76401842 \h </w:instrText>
        </w:r>
        <w:r w:rsidR="002E4BAB">
          <w:rPr>
            <w:noProof/>
            <w:webHidden/>
          </w:rPr>
        </w:r>
        <w:r w:rsidR="002E4BAB">
          <w:rPr>
            <w:noProof/>
            <w:webHidden/>
          </w:rPr>
          <w:fldChar w:fldCharType="separate"/>
        </w:r>
        <w:r w:rsidR="002E4BAB">
          <w:rPr>
            <w:noProof/>
            <w:webHidden/>
          </w:rPr>
          <w:t>17</w:t>
        </w:r>
        <w:r w:rsidR="002E4BAB">
          <w:rPr>
            <w:noProof/>
            <w:webHidden/>
          </w:rPr>
          <w:fldChar w:fldCharType="end"/>
        </w:r>
      </w:hyperlink>
    </w:p>
    <w:p w14:paraId="388BBC55"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43" w:history="1">
        <w:r w:rsidR="002E4BAB" w:rsidRPr="00940CDC">
          <w:rPr>
            <w:rStyle w:val="Hyperlink"/>
            <w:rFonts w:cs="Times New Roman"/>
            <w:noProof/>
          </w:rPr>
          <w:t>5.3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Evaluation of Proposals</w:t>
        </w:r>
        <w:r w:rsidR="002E4BAB">
          <w:rPr>
            <w:noProof/>
            <w:webHidden/>
          </w:rPr>
          <w:tab/>
        </w:r>
        <w:r w:rsidR="002E4BAB">
          <w:rPr>
            <w:noProof/>
            <w:webHidden/>
          </w:rPr>
          <w:fldChar w:fldCharType="begin"/>
        </w:r>
        <w:r w:rsidR="002E4BAB">
          <w:rPr>
            <w:noProof/>
            <w:webHidden/>
          </w:rPr>
          <w:instrText xml:space="preserve"> PAGEREF _Toc76401843 \h </w:instrText>
        </w:r>
        <w:r w:rsidR="002E4BAB">
          <w:rPr>
            <w:noProof/>
            <w:webHidden/>
          </w:rPr>
        </w:r>
        <w:r w:rsidR="002E4BAB">
          <w:rPr>
            <w:noProof/>
            <w:webHidden/>
          </w:rPr>
          <w:fldChar w:fldCharType="separate"/>
        </w:r>
        <w:r w:rsidR="002E4BAB">
          <w:rPr>
            <w:noProof/>
            <w:webHidden/>
          </w:rPr>
          <w:t>17</w:t>
        </w:r>
        <w:r w:rsidR="002E4BAB">
          <w:rPr>
            <w:noProof/>
            <w:webHidden/>
          </w:rPr>
          <w:fldChar w:fldCharType="end"/>
        </w:r>
      </w:hyperlink>
    </w:p>
    <w:p w14:paraId="63C4E63D"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44" w:history="1">
        <w:r w:rsidR="002E4BAB" w:rsidRPr="00940CDC">
          <w:rPr>
            <w:rStyle w:val="Hyperlink"/>
            <w:rFonts w:cs="Times New Roman"/>
            <w:noProof/>
          </w:rPr>
          <w:t>5.4</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Bidders' Presentations</w:t>
        </w:r>
        <w:r w:rsidR="002E4BAB">
          <w:rPr>
            <w:noProof/>
            <w:webHidden/>
          </w:rPr>
          <w:tab/>
        </w:r>
        <w:r w:rsidR="002E4BAB">
          <w:rPr>
            <w:noProof/>
            <w:webHidden/>
          </w:rPr>
          <w:fldChar w:fldCharType="begin"/>
        </w:r>
        <w:r w:rsidR="002E4BAB">
          <w:rPr>
            <w:noProof/>
            <w:webHidden/>
          </w:rPr>
          <w:instrText xml:space="preserve"> PAGEREF _Toc76401844 \h </w:instrText>
        </w:r>
        <w:r w:rsidR="002E4BAB">
          <w:rPr>
            <w:noProof/>
            <w:webHidden/>
          </w:rPr>
        </w:r>
        <w:r w:rsidR="002E4BAB">
          <w:rPr>
            <w:noProof/>
            <w:webHidden/>
          </w:rPr>
          <w:fldChar w:fldCharType="separate"/>
        </w:r>
        <w:r w:rsidR="002E4BAB">
          <w:rPr>
            <w:noProof/>
            <w:webHidden/>
          </w:rPr>
          <w:t>18</w:t>
        </w:r>
        <w:r w:rsidR="002E4BAB">
          <w:rPr>
            <w:noProof/>
            <w:webHidden/>
          </w:rPr>
          <w:fldChar w:fldCharType="end"/>
        </w:r>
      </w:hyperlink>
    </w:p>
    <w:p w14:paraId="13C19871" w14:textId="77777777" w:rsidR="002E4BAB" w:rsidRDefault="0064667D">
      <w:pPr>
        <w:pStyle w:val="TOC1"/>
        <w:rPr>
          <w:rFonts w:asciiTheme="minorHAnsi" w:eastAsiaTheme="minorEastAsia" w:hAnsiTheme="minorHAnsi" w:cstheme="minorBidi"/>
          <w:b w:val="0"/>
          <w:caps w:val="0"/>
          <w:noProof/>
          <w:color w:val="auto"/>
          <w:sz w:val="22"/>
          <w:szCs w:val="22"/>
          <w:lang w:val="en-GB" w:eastAsia="zh-CN"/>
        </w:rPr>
      </w:pPr>
      <w:hyperlink w:anchor="_Toc76401845" w:history="1">
        <w:r w:rsidR="002E4BAB" w:rsidRPr="00940CDC">
          <w:rPr>
            <w:rStyle w:val="Hyperlink"/>
            <w:rFonts w:ascii="Arial" w:hAnsi="Arial" w:cs="Times New Roman"/>
            <w:noProof/>
          </w:rPr>
          <w:t>6.</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rFonts w:ascii="Arial" w:hAnsi="Arial" w:cs="Arial"/>
            <w:noProof/>
          </w:rPr>
          <w:t>Award Of Contract</w:t>
        </w:r>
        <w:r w:rsidR="002E4BAB">
          <w:rPr>
            <w:noProof/>
            <w:webHidden/>
          </w:rPr>
          <w:tab/>
        </w:r>
        <w:r w:rsidR="002E4BAB">
          <w:rPr>
            <w:noProof/>
            <w:webHidden/>
          </w:rPr>
          <w:fldChar w:fldCharType="begin"/>
        </w:r>
        <w:r w:rsidR="002E4BAB">
          <w:rPr>
            <w:noProof/>
            <w:webHidden/>
          </w:rPr>
          <w:instrText xml:space="preserve"> PAGEREF _Toc76401845 \h </w:instrText>
        </w:r>
        <w:r w:rsidR="002E4BAB">
          <w:rPr>
            <w:noProof/>
            <w:webHidden/>
          </w:rPr>
        </w:r>
        <w:r w:rsidR="002E4BAB">
          <w:rPr>
            <w:noProof/>
            <w:webHidden/>
          </w:rPr>
          <w:fldChar w:fldCharType="separate"/>
        </w:r>
        <w:r w:rsidR="002E4BAB">
          <w:rPr>
            <w:noProof/>
            <w:webHidden/>
          </w:rPr>
          <w:t>19</w:t>
        </w:r>
        <w:r w:rsidR="002E4BAB">
          <w:rPr>
            <w:noProof/>
            <w:webHidden/>
          </w:rPr>
          <w:fldChar w:fldCharType="end"/>
        </w:r>
      </w:hyperlink>
    </w:p>
    <w:p w14:paraId="0501D835"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46" w:history="1">
        <w:r w:rsidR="002E4BAB" w:rsidRPr="00940CDC">
          <w:rPr>
            <w:rStyle w:val="Hyperlink"/>
            <w:rFonts w:cs="Times New Roman"/>
            <w:noProof/>
          </w:rPr>
          <w:t>6.1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Award Criteria, Award of Contract</w:t>
        </w:r>
        <w:r w:rsidR="002E4BAB">
          <w:rPr>
            <w:noProof/>
            <w:webHidden/>
          </w:rPr>
          <w:tab/>
        </w:r>
        <w:r w:rsidR="002E4BAB">
          <w:rPr>
            <w:noProof/>
            <w:webHidden/>
          </w:rPr>
          <w:fldChar w:fldCharType="begin"/>
        </w:r>
        <w:r w:rsidR="002E4BAB">
          <w:rPr>
            <w:noProof/>
            <w:webHidden/>
          </w:rPr>
          <w:instrText xml:space="preserve"> PAGEREF _Toc76401846 \h </w:instrText>
        </w:r>
        <w:r w:rsidR="002E4BAB">
          <w:rPr>
            <w:noProof/>
            <w:webHidden/>
          </w:rPr>
        </w:r>
        <w:r w:rsidR="002E4BAB">
          <w:rPr>
            <w:noProof/>
            <w:webHidden/>
          </w:rPr>
          <w:fldChar w:fldCharType="separate"/>
        </w:r>
        <w:r w:rsidR="002E4BAB">
          <w:rPr>
            <w:noProof/>
            <w:webHidden/>
          </w:rPr>
          <w:t>19</w:t>
        </w:r>
        <w:r w:rsidR="002E4BAB">
          <w:rPr>
            <w:noProof/>
            <w:webHidden/>
          </w:rPr>
          <w:fldChar w:fldCharType="end"/>
        </w:r>
      </w:hyperlink>
    </w:p>
    <w:p w14:paraId="32D022BA"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47" w:history="1">
        <w:r w:rsidR="002E4BAB" w:rsidRPr="00940CDC">
          <w:rPr>
            <w:rStyle w:val="Hyperlink"/>
            <w:rFonts w:cs="Times New Roman"/>
            <w:noProof/>
            <w:spacing w:val="-16"/>
          </w:rPr>
          <w:t>6.2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bCs/>
            <w:noProof/>
            <w:spacing w:val="-16"/>
          </w:rPr>
          <w:t xml:space="preserve">WHO's Right to modify Scope or Requirements during the </w:t>
        </w:r>
        <w:r w:rsidR="002E4BAB" w:rsidRPr="00940CDC">
          <w:rPr>
            <w:rStyle w:val="Hyperlink"/>
            <w:noProof/>
            <w:spacing w:val="-16"/>
          </w:rPr>
          <w:t>Evaluation/</w:t>
        </w:r>
        <w:r w:rsidR="002E4BAB" w:rsidRPr="00940CDC">
          <w:rPr>
            <w:rStyle w:val="Hyperlink"/>
            <w:bCs/>
            <w:noProof/>
            <w:spacing w:val="-16"/>
          </w:rPr>
          <w:t xml:space="preserve">Selection </w:t>
        </w:r>
        <w:r w:rsidR="002E4BAB" w:rsidRPr="00940CDC">
          <w:rPr>
            <w:rStyle w:val="Hyperlink"/>
            <w:noProof/>
            <w:spacing w:val="-16"/>
          </w:rPr>
          <w:t>Process</w:t>
        </w:r>
        <w:r w:rsidR="002E4BAB">
          <w:rPr>
            <w:noProof/>
            <w:webHidden/>
          </w:rPr>
          <w:tab/>
        </w:r>
        <w:r w:rsidR="002E4BAB">
          <w:rPr>
            <w:noProof/>
            <w:webHidden/>
          </w:rPr>
          <w:fldChar w:fldCharType="begin"/>
        </w:r>
        <w:r w:rsidR="002E4BAB">
          <w:rPr>
            <w:noProof/>
            <w:webHidden/>
          </w:rPr>
          <w:instrText xml:space="preserve"> PAGEREF _Toc76401847 \h </w:instrText>
        </w:r>
        <w:r w:rsidR="002E4BAB">
          <w:rPr>
            <w:noProof/>
            <w:webHidden/>
          </w:rPr>
        </w:r>
        <w:r w:rsidR="002E4BAB">
          <w:rPr>
            <w:noProof/>
            <w:webHidden/>
          </w:rPr>
          <w:fldChar w:fldCharType="separate"/>
        </w:r>
        <w:r w:rsidR="002E4BAB">
          <w:rPr>
            <w:noProof/>
            <w:webHidden/>
          </w:rPr>
          <w:t>19</w:t>
        </w:r>
        <w:r w:rsidR="002E4BAB">
          <w:rPr>
            <w:noProof/>
            <w:webHidden/>
          </w:rPr>
          <w:fldChar w:fldCharType="end"/>
        </w:r>
      </w:hyperlink>
    </w:p>
    <w:p w14:paraId="75D0F942"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48" w:history="1">
        <w:r w:rsidR="002E4BAB" w:rsidRPr="00940CDC">
          <w:rPr>
            <w:rStyle w:val="Hyperlink"/>
            <w:rFonts w:cs="Times New Roman"/>
            <w:bCs/>
            <w:noProof/>
          </w:rPr>
          <w:t>6.3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bCs/>
            <w:noProof/>
          </w:rPr>
          <w:t>WHO's Right to Extend/Revise Scope or Requirements at Time of Award</w:t>
        </w:r>
        <w:r w:rsidR="002E4BAB">
          <w:rPr>
            <w:noProof/>
            <w:webHidden/>
          </w:rPr>
          <w:tab/>
        </w:r>
        <w:r w:rsidR="002E4BAB">
          <w:rPr>
            <w:noProof/>
            <w:webHidden/>
          </w:rPr>
          <w:fldChar w:fldCharType="begin"/>
        </w:r>
        <w:r w:rsidR="002E4BAB">
          <w:rPr>
            <w:noProof/>
            <w:webHidden/>
          </w:rPr>
          <w:instrText xml:space="preserve"> PAGEREF _Toc76401848 \h </w:instrText>
        </w:r>
        <w:r w:rsidR="002E4BAB">
          <w:rPr>
            <w:noProof/>
            <w:webHidden/>
          </w:rPr>
        </w:r>
        <w:r w:rsidR="002E4BAB">
          <w:rPr>
            <w:noProof/>
            <w:webHidden/>
          </w:rPr>
          <w:fldChar w:fldCharType="separate"/>
        </w:r>
        <w:r w:rsidR="002E4BAB">
          <w:rPr>
            <w:noProof/>
            <w:webHidden/>
          </w:rPr>
          <w:t>19</w:t>
        </w:r>
        <w:r w:rsidR="002E4BAB">
          <w:rPr>
            <w:noProof/>
            <w:webHidden/>
          </w:rPr>
          <w:fldChar w:fldCharType="end"/>
        </w:r>
      </w:hyperlink>
    </w:p>
    <w:p w14:paraId="6CF741F3"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49" w:history="1">
        <w:r w:rsidR="002E4BAB" w:rsidRPr="00940CDC">
          <w:rPr>
            <w:rStyle w:val="Hyperlink"/>
            <w:rFonts w:cs="Times New Roman"/>
            <w:noProof/>
          </w:rPr>
          <w:t>6.4</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WHO's Right to enter into Negotiations</w:t>
        </w:r>
        <w:r w:rsidR="002E4BAB">
          <w:rPr>
            <w:noProof/>
            <w:webHidden/>
          </w:rPr>
          <w:tab/>
        </w:r>
        <w:r w:rsidR="002E4BAB">
          <w:rPr>
            <w:noProof/>
            <w:webHidden/>
          </w:rPr>
          <w:fldChar w:fldCharType="begin"/>
        </w:r>
        <w:r w:rsidR="002E4BAB">
          <w:rPr>
            <w:noProof/>
            <w:webHidden/>
          </w:rPr>
          <w:instrText xml:space="preserve"> PAGEREF _Toc76401849 \h </w:instrText>
        </w:r>
        <w:r w:rsidR="002E4BAB">
          <w:rPr>
            <w:noProof/>
            <w:webHidden/>
          </w:rPr>
        </w:r>
        <w:r w:rsidR="002E4BAB">
          <w:rPr>
            <w:noProof/>
            <w:webHidden/>
          </w:rPr>
          <w:fldChar w:fldCharType="separate"/>
        </w:r>
        <w:r w:rsidR="002E4BAB">
          <w:rPr>
            <w:noProof/>
            <w:webHidden/>
          </w:rPr>
          <w:t>19</w:t>
        </w:r>
        <w:r w:rsidR="002E4BAB">
          <w:rPr>
            <w:noProof/>
            <w:webHidden/>
          </w:rPr>
          <w:fldChar w:fldCharType="end"/>
        </w:r>
      </w:hyperlink>
    </w:p>
    <w:p w14:paraId="64A9F38C"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0" w:history="1">
        <w:r w:rsidR="002E4BAB" w:rsidRPr="00940CDC">
          <w:rPr>
            <w:rStyle w:val="Hyperlink"/>
            <w:rFonts w:cs="Times New Roman"/>
            <w:noProof/>
          </w:rPr>
          <w:t>6.5</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Signing of the Contract</w:t>
        </w:r>
        <w:r w:rsidR="002E4BAB">
          <w:rPr>
            <w:noProof/>
            <w:webHidden/>
          </w:rPr>
          <w:tab/>
        </w:r>
        <w:r w:rsidR="002E4BAB">
          <w:rPr>
            <w:noProof/>
            <w:webHidden/>
          </w:rPr>
          <w:fldChar w:fldCharType="begin"/>
        </w:r>
        <w:r w:rsidR="002E4BAB">
          <w:rPr>
            <w:noProof/>
            <w:webHidden/>
          </w:rPr>
          <w:instrText xml:space="preserve"> PAGEREF _Toc76401850 \h </w:instrText>
        </w:r>
        <w:r w:rsidR="002E4BAB">
          <w:rPr>
            <w:noProof/>
            <w:webHidden/>
          </w:rPr>
        </w:r>
        <w:r w:rsidR="002E4BAB">
          <w:rPr>
            <w:noProof/>
            <w:webHidden/>
          </w:rPr>
          <w:fldChar w:fldCharType="separate"/>
        </w:r>
        <w:r w:rsidR="002E4BAB">
          <w:rPr>
            <w:noProof/>
            <w:webHidden/>
          </w:rPr>
          <w:t>19</w:t>
        </w:r>
        <w:r w:rsidR="002E4BAB">
          <w:rPr>
            <w:noProof/>
            <w:webHidden/>
          </w:rPr>
          <w:fldChar w:fldCharType="end"/>
        </w:r>
      </w:hyperlink>
    </w:p>
    <w:p w14:paraId="66F12DD4"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1" w:history="1">
        <w:r w:rsidR="002E4BAB" w:rsidRPr="00940CDC">
          <w:rPr>
            <w:rStyle w:val="Hyperlink"/>
            <w:rFonts w:cs="Times New Roman"/>
            <w:noProof/>
          </w:rPr>
          <w:t>6.6</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Publication of Contract</w:t>
        </w:r>
        <w:r w:rsidR="002E4BAB">
          <w:rPr>
            <w:noProof/>
            <w:webHidden/>
          </w:rPr>
          <w:tab/>
        </w:r>
        <w:r w:rsidR="002E4BAB">
          <w:rPr>
            <w:noProof/>
            <w:webHidden/>
          </w:rPr>
          <w:fldChar w:fldCharType="begin"/>
        </w:r>
        <w:r w:rsidR="002E4BAB">
          <w:rPr>
            <w:noProof/>
            <w:webHidden/>
          </w:rPr>
          <w:instrText xml:space="preserve"> PAGEREF _Toc76401851 \h </w:instrText>
        </w:r>
        <w:r w:rsidR="002E4BAB">
          <w:rPr>
            <w:noProof/>
            <w:webHidden/>
          </w:rPr>
        </w:r>
        <w:r w:rsidR="002E4BAB">
          <w:rPr>
            <w:noProof/>
            <w:webHidden/>
          </w:rPr>
          <w:fldChar w:fldCharType="separate"/>
        </w:r>
        <w:r w:rsidR="002E4BAB">
          <w:rPr>
            <w:noProof/>
            <w:webHidden/>
          </w:rPr>
          <w:t>20</w:t>
        </w:r>
        <w:r w:rsidR="002E4BAB">
          <w:rPr>
            <w:noProof/>
            <w:webHidden/>
          </w:rPr>
          <w:fldChar w:fldCharType="end"/>
        </w:r>
      </w:hyperlink>
    </w:p>
    <w:p w14:paraId="4D781467" w14:textId="77777777" w:rsidR="002E4BAB" w:rsidRDefault="0064667D">
      <w:pPr>
        <w:pStyle w:val="TOC1"/>
        <w:rPr>
          <w:rFonts w:asciiTheme="minorHAnsi" w:eastAsiaTheme="minorEastAsia" w:hAnsiTheme="minorHAnsi" w:cstheme="minorBidi"/>
          <w:b w:val="0"/>
          <w:caps w:val="0"/>
          <w:noProof/>
          <w:color w:val="auto"/>
          <w:sz w:val="22"/>
          <w:szCs w:val="22"/>
          <w:lang w:val="en-GB" w:eastAsia="zh-CN"/>
        </w:rPr>
      </w:pPr>
      <w:hyperlink w:anchor="_Toc76401852" w:history="1">
        <w:r w:rsidR="002E4BAB" w:rsidRPr="00940CDC">
          <w:rPr>
            <w:rStyle w:val="Hyperlink"/>
            <w:rFonts w:ascii="Arial" w:hAnsi="Arial" w:cs="Times New Roman"/>
            <w:noProof/>
          </w:rPr>
          <w:t>7.</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rFonts w:ascii="Arial" w:hAnsi="Arial" w:cs="Arial"/>
            <w:noProof/>
          </w:rPr>
          <w:t>General And Contractual Conditions</w:t>
        </w:r>
        <w:r w:rsidR="002E4BAB">
          <w:rPr>
            <w:noProof/>
            <w:webHidden/>
          </w:rPr>
          <w:tab/>
        </w:r>
        <w:r w:rsidR="002E4BAB">
          <w:rPr>
            <w:noProof/>
            <w:webHidden/>
          </w:rPr>
          <w:fldChar w:fldCharType="begin"/>
        </w:r>
        <w:r w:rsidR="002E4BAB">
          <w:rPr>
            <w:noProof/>
            <w:webHidden/>
          </w:rPr>
          <w:instrText xml:space="preserve"> PAGEREF _Toc76401852 \h </w:instrText>
        </w:r>
        <w:r w:rsidR="002E4BAB">
          <w:rPr>
            <w:noProof/>
            <w:webHidden/>
          </w:rPr>
        </w:r>
        <w:r w:rsidR="002E4BAB">
          <w:rPr>
            <w:noProof/>
            <w:webHidden/>
          </w:rPr>
          <w:fldChar w:fldCharType="separate"/>
        </w:r>
        <w:r w:rsidR="002E4BAB">
          <w:rPr>
            <w:noProof/>
            <w:webHidden/>
          </w:rPr>
          <w:t>21</w:t>
        </w:r>
        <w:r w:rsidR="002E4BAB">
          <w:rPr>
            <w:noProof/>
            <w:webHidden/>
          </w:rPr>
          <w:fldChar w:fldCharType="end"/>
        </w:r>
      </w:hyperlink>
    </w:p>
    <w:p w14:paraId="12B38CF6"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3" w:history="1">
        <w:r w:rsidR="002E4BAB" w:rsidRPr="00940CDC">
          <w:rPr>
            <w:rStyle w:val="Hyperlink"/>
            <w:rFonts w:cs="Times New Roman"/>
            <w:noProof/>
          </w:rPr>
          <w:t>7.1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Conditions of Contract</w:t>
        </w:r>
        <w:r w:rsidR="002E4BAB">
          <w:rPr>
            <w:noProof/>
            <w:webHidden/>
          </w:rPr>
          <w:tab/>
        </w:r>
        <w:r w:rsidR="002E4BAB">
          <w:rPr>
            <w:noProof/>
            <w:webHidden/>
          </w:rPr>
          <w:fldChar w:fldCharType="begin"/>
        </w:r>
        <w:r w:rsidR="002E4BAB">
          <w:rPr>
            <w:noProof/>
            <w:webHidden/>
          </w:rPr>
          <w:instrText xml:space="preserve"> PAGEREF _Toc76401853 \h </w:instrText>
        </w:r>
        <w:r w:rsidR="002E4BAB">
          <w:rPr>
            <w:noProof/>
            <w:webHidden/>
          </w:rPr>
        </w:r>
        <w:r w:rsidR="002E4BAB">
          <w:rPr>
            <w:noProof/>
            <w:webHidden/>
          </w:rPr>
          <w:fldChar w:fldCharType="separate"/>
        </w:r>
        <w:r w:rsidR="002E4BAB">
          <w:rPr>
            <w:noProof/>
            <w:webHidden/>
          </w:rPr>
          <w:t>21</w:t>
        </w:r>
        <w:r w:rsidR="002E4BAB">
          <w:rPr>
            <w:noProof/>
            <w:webHidden/>
          </w:rPr>
          <w:fldChar w:fldCharType="end"/>
        </w:r>
      </w:hyperlink>
    </w:p>
    <w:p w14:paraId="0D336F2B"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4" w:history="1">
        <w:r w:rsidR="002E4BAB" w:rsidRPr="00940CDC">
          <w:rPr>
            <w:rStyle w:val="Hyperlink"/>
            <w:rFonts w:cs="Times New Roman"/>
            <w:noProof/>
          </w:rPr>
          <w:t>7.2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Responsibility</w:t>
        </w:r>
        <w:r w:rsidR="002E4BAB">
          <w:rPr>
            <w:noProof/>
            <w:webHidden/>
          </w:rPr>
          <w:tab/>
        </w:r>
        <w:r w:rsidR="002E4BAB">
          <w:rPr>
            <w:noProof/>
            <w:webHidden/>
          </w:rPr>
          <w:fldChar w:fldCharType="begin"/>
        </w:r>
        <w:r w:rsidR="002E4BAB">
          <w:rPr>
            <w:noProof/>
            <w:webHidden/>
          </w:rPr>
          <w:instrText xml:space="preserve"> PAGEREF _Toc76401854 \h </w:instrText>
        </w:r>
        <w:r w:rsidR="002E4BAB">
          <w:rPr>
            <w:noProof/>
            <w:webHidden/>
          </w:rPr>
        </w:r>
        <w:r w:rsidR="002E4BAB">
          <w:rPr>
            <w:noProof/>
            <w:webHidden/>
          </w:rPr>
          <w:fldChar w:fldCharType="separate"/>
        </w:r>
        <w:r w:rsidR="002E4BAB">
          <w:rPr>
            <w:noProof/>
            <w:webHidden/>
          </w:rPr>
          <w:t>22</w:t>
        </w:r>
        <w:r w:rsidR="002E4BAB">
          <w:rPr>
            <w:noProof/>
            <w:webHidden/>
          </w:rPr>
          <w:fldChar w:fldCharType="end"/>
        </w:r>
      </w:hyperlink>
    </w:p>
    <w:p w14:paraId="093C8823"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5" w:history="1">
        <w:r w:rsidR="002E4BAB" w:rsidRPr="00940CDC">
          <w:rPr>
            <w:rStyle w:val="Hyperlink"/>
            <w:rFonts w:cs="Times New Roman"/>
            <w:noProof/>
          </w:rPr>
          <w:t>7.3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Audit and Access</w:t>
        </w:r>
        <w:r w:rsidR="002E4BAB">
          <w:rPr>
            <w:noProof/>
            <w:webHidden/>
          </w:rPr>
          <w:tab/>
        </w:r>
        <w:r w:rsidR="002E4BAB">
          <w:rPr>
            <w:noProof/>
            <w:webHidden/>
          </w:rPr>
          <w:fldChar w:fldCharType="begin"/>
        </w:r>
        <w:r w:rsidR="002E4BAB">
          <w:rPr>
            <w:noProof/>
            <w:webHidden/>
          </w:rPr>
          <w:instrText xml:space="preserve"> PAGEREF _Toc76401855 \h </w:instrText>
        </w:r>
        <w:r w:rsidR="002E4BAB">
          <w:rPr>
            <w:noProof/>
            <w:webHidden/>
          </w:rPr>
        </w:r>
        <w:r w:rsidR="002E4BAB">
          <w:rPr>
            <w:noProof/>
            <w:webHidden/>
          </w:rPr>
          <w:fldChar w:fldCharType="separate"/>
        </w:r>
        <w:r w:rsidR="002E4BAB">
          <w:rPr>
            <w:noProof/>
            <w:webHidden/>
          </w:rPr>
          <w:t>22</w:t>
        </w:r>
        <w:r w:rsidR="002E4BAB">
          <w:rPr>
            <w:noProof/>
            <w:webHidden/>
          </w:rPr>
          <w:fldChar w:fldCharType="end"/>
        </w:r>
      </w:hyperlink>
    </w:p>
    <w:p w14:paraId="723F4D13"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6" w:history="1">
        <w:r w:rsidR="002E4BAB" w:rsidRPr="00940CDC">
          <w:rPr>
            <w:rStyle w:val="Hyperlink"/>
            <w:rFonts w:cs="Times New Roman"/>
            <w:noProof/>
          </w:rPr>
          <w:t>7.4</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Source of Instructions</w:t>
        </w:r>
        <w:r w:rsidR="002E4BAB">
          <w:rPr>
            <w:noProof/>
            <w:webHidden/>
          </w:rPr>
          <w:tab/>
        </w:r>
        <w:r w:rsidR="002E4BAB">
          <w:rPr>
            <w:noProof/>
            <w:webHidden/>
          </w:rPr>
          <w:fldChar w:fldCharType="begin"/>
        </w:r>
        <w:r w:rsidR="002E4BAB">
          <w:rPr>
            <w:noProof/>
            <w:webHidden/>
          </w:rPr>
          <w:instrText xml:space="preserve"> PAGEREF _Toc76401856 \h </w:instrText>
        </w:r>
        <w:r w:rsidR="002E4BAB">
          <w:rPr>
            <w:noProof/>
            <w:webHidden/>
          </w:rPr>
        </w:r>
        <w:r w:rsidR="002E4BAB">
          <w:rPr>
            <w:noProof/>
            <w:webHidden/>
          </w:rPr>
          <w:fldChar w:fldCharType="separate"/>
        </w:r>
        <w:r w:rsidR="002E4BAB">
          <w:rPr>
            <w:noProof/>
            <w:webHidden/>
          </w:rPr>
          <w:t>22</w:t>
        </w:r>
        <w:r w:rsidR="002E4BAB">
          <w:rPr>
            <w:noProof/>
            <w:webHidden/>
          </w:rPr>
          <w:fldChar w:fldCharType="end"/>
        </w:r>
      </w:hyperlink>
    </w:p>
    <w:p w14:paraId="017CD21C"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7" w:history="1">
        <w:r w:rsidR="002E4BAB" w:rsidRPr="00940CDC">
          <w:rPr>
            <w:rStyle w:val="Hyperlink"/>
            <w:rFonts w:cs="Times New Roman"/>
            <w:noProof/>
          </w:rPr>
          <w:t>7.5</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Warranties</w:t>
        </w:r>
        <w:r w:rsidR="002E4BAB">
          <w:rPr>
            <w:noProof/>
            <w:webHidden/>
          </w:rPr>
          <w:tab/>
        </w:r>
        <w:r w:rsidR="002E4BAB">
          <w:rPr>
            <w:noProof/>
            <w:webHidden/>
          </w:rPr>
          <w:fldChar w:fldCharType="begin"/>
        </w:r>
        <w:r w:rsidR="002E4BAB">
          <w:rPr>
            <w:noProof/>
            <w:webHidden/>
          </w:rPr>
          <w:instrText xml:space="preserve"> PAGEREF _Toc76401857 \h </w:instrText>
        </w:r>
        <w:r w:rsidR="002E4BAB">
          <w:rPr>
            <w:noProof/>
            <w:webHidden/>
          </w:rPr>
        </w:r>
        <w:r w:rsidR="002E4BAB">
          <w:rPr>
            <w:noProof/>
            <w:webHidden/>
          </w:rPr>
          <w:fldChar w:fldCharType="separate"/>
        </w:r>
        <w:r w:rsidR="002E4BAB">
          <w:rPr>
            <w:noProof/>
            <w:webHidden/>
          </w:rPr>
          <w:t>22</w:t>
        </w:r>
        <w:r w:rsidR="002E4BAB">
          <w:rPr>
            <w:noProof/>
            <w:webHidden/>
          </w:rPr>
          <w:fldChar w:fldCharType="end"/>
        </w:r>
      </w:hyperlink>
    </w:p>
    <w:p w14:paraId="2C95278F"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8" w:history="1">
        <w:r w:rsidR="002E4BAB" w:rsidRPr="00940CDC">
          <w:rPr>
            <w:rStyle w:val="Hyperlink"/>
            <w:rFonts w:cs="Times New Roman"/>
            <w:noProof/>
          </w:rPr>
          <w:t>7.6</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Legal Status</w:t>
        </w:r>
        <w:r w:rsidR="002E4BAB">
          <w:rPr>
            <w:noProof/>
            <w:webHidden/>
          </w:rPr>
          <w:tab/>
        </w:r>
        <w:r w:rsidR="002E4BAB">
          <w:rPr>
            <w:noProof/>
            <w:webHidden/>
          </w:rPr>
          <w:fldChar w:fldCharType="begin"/>
        </w:r>
        <w:r w:rsidR="002E4BAB">
          <w:rPr>
            <w:noProof/>
            <w:webHidden/>
          </w:rPr>
          <w:instrText xml:space="preserve"> PAGEREF _Toc76401858 \h </w:instrText>
        </w:r>
        <w:r w:rsidR="002E4BAB">
          <w:rPr>
            <w:noProof/>
            <w:webHidden/>
          </w:rPr>
        </w:r>
        <w:r w:rsidR="002E4BAB">
          <w:rPr>
            <w:noProof/>
            <w:webHidden/>
          </w:rPr>
          <w:fldChar w:fldCharType="separate"/>
        </w:r>
        <w:r w:rsidR="002E4BAB">
          <w:rPr>
            <w:noProof/>
            <w:webHidden/>
          </w:rPr>
          <w:t>23</w:t>
        </w:r>
        <w:r w:rsidR="002E4BAB">
          <w:rPr>
            <w:noProof/>
            <w:webHidden/>
          </w:rPr>
          <w:fldChar w:fldCharType="end"/>
        </w:r>
      </w:hyperlink>
    </w:p>
    <w:p w14:paraId="711B52F1"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59" w:history="1">
        <w:r w:rsidR="002E4BAB" w:rsidRPr="00940CDC">
          <w:rPr>
            <w:rStyle w:val="Hyperlink"/>
            <w:rFonts w:cs="Times New Roman"/>
            <w:noProof/>
          </w:rPr>
          <w:t>7.7</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Relation Between the Parties</w:t>
        </w:r>
        <w:r w:rsidR="002E4BAB">
          <w:rPr>
            <w:noProof/>
            <w:webHidden/>
          </w:rPr>
          <w:tab/>
        </w:r>
        <w:r w:rsidR="002E4BAB">
          <w:rPr>
            <w:noProof/>
            <w:webHidden/>
          </w:rPr>
          <w:fldChar w:fldCharType="begin"/>
        </w:r>
        <w:r w:rsidR="002E4BAB">
          <w:rPr>
            <w:noProof/>
            <w:webHidden/>
          </w:rPr>
          <w:instrText xml:space="preserve"> PAGEREF _Toc76401859 \h </w:instrText>
        </w:r>
        <w:r w:rsidR="002E4BAB">
          <w:rPr>
            <w:noProof/>
            <w:webHidden/>
          </w:rPr>
        </w:r>
        <w:r w:rsidR="002E4BAB">
          <w:rPr>
            <w:noProof/>
            <w:webHidden/>
          </w:rPr>
          <w:fldChar w:fldCharType="separate"/>
        </w:r>
        <w:r w:rsidR="002E4BAB">
          <w:rPr>
            <w:noProof/>
            <w:webHidden/>
          </w:rPr>
          <w:t>23</w:t>
        </w:r>
        <w:r w:rsidR="002E4BAB">
          <w:rPr>
            <w:noProof/>
            <w:webHidden/>
          </w:rPr>
          <w:fldChar w:fldCharType="end"/>
        </w:r>
      </w:hyperlink>
    </w:p>
    <w:p w14:paraId="4049E385"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0" w:history="1">
        <w:r w:rsidR="002E4BAB" w:rsidRPr="00940CDC">
          <w:rPr>
            <w:rStyle w:val="Hyperlink"/>
            <w:rFonts w:cs="Times New Roman"/>
            <w:noProof/>
          </w:rPr>
          <w:t>7.8</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No Waiver</w:t>
        </w:r>
        <w:r w:rsidR="002E4BAB">
          <w:rPr>
            <w:noProof/>
            <w:webHidden/>
          </w:rPr>
          <w:tab/>
        </w:r>
        <w:r w:rsidR="002E4BAB">
          <w:rPr>
            <w:noProof/>
            <w:webHidden/>
          </w:rPr>
          <w:fldChar w:fldCharType="begin"/>
        </w:r>
        <w:r w:rsidR="002E4BAB">
          <w:rPr>
            <w:noProof/>
            <w:webHidden/>
          </w:rPr>
          <w:instrText xml:space="preserve"> PAGEREF _Toc76401860 \h </w:instrText>
        </w:r>
        <w:r w:rsidR="002E4BAB">
          <w:rPr>
            <w:noProof/>
            <w:webHidden/>
          </w:rPr>
        </w:r>
        <w:r w:rsidR="002E4BAB">
          <w:rPr>
            <w:noProof/>
            <w:webHidden/>
          </w:rPr>
          <w:fldChar w:fldCharType="separate"/>
        </w:r>
        <w:r w:rsidR="002E4BAB">
          <w:rPr>
            <w:noProof/>
            <w:webHidden/>
          </w:rPr>
          <w:t>23</w:t>
        </w:r>
        <w:r w:rsidR="002E4BAB">
          <w:rPr>
            <w:noProof/>
            <w:webHidden/>
          </w:rPr>
          <w:fldChar w:fldCharType="end"/>
        </w:r>
      </w:hyperlink>
    </w:p>
    <w:p w14:paraId="6DAA400D"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1" w:history="1">
        <w:r w:rsidR="002E4BAB" w:rsidRPr="00940CDC">
          <w:rPr>
            <w:rStyle w:val="Hyperlink"/>
            <w:rFonts w:cs="Times New Roman"/>
            <w:noProof/>
          </w:rPr>
          <w:t>7.9</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Liability</w:t>
        </w:r>
        <w:r w:rsidR="002E4BAB">
          <w:rPr>
            <w:noProof/>
            <w:webHidden/>
          </w:rPr>
          <w:tab/>
        </w:r>
        <w:r w:rsidR="002E4BAB">
          <w:rPr>
            <w:noProof/>
            <w:webHidden/>
          </w:rPr>
          <w:fldChar w:fldCharType="begin"/>
        </w:r>
        <w:r w:rsidR="002E4BAB">
          <w:rPr>
            <w:noProof/>
            <w:webHidden/>
          </w:rPr>
          <w:instrText xml:space="preserve"> PAGEREF _Toc76401861 \h </w:instrText>
        </w:r>
        <w:r w:rsidR="002E4BAB">
          <w:rPr>
            <w:noProof/>
            <w:webHidden/>
          </w:rPr>
        </w:r>
        <w:r w:rsidR="002E4BAB">
          <w:rPr>
            <w:noProof/>
            <w:webHidden/>
          </w:rPr>
          <w:fldChar w:fldCharType="separate"/>
        </w:r>
        <w:r w:rsidR="002E4BAB">
          <w:rPr>
            <w:noProof/>
            <w:webHidden/>
          </w:rPr>
          <w:t>24</w:t>
        </w:r>
        <w:r w:rsidR="002E4BAB">
          <w:rPr>
            <w:noProof/>
            <w:webHidden/>
          </w:rPr>
          <w:fldChar w:fldCharType="end"/>
        </w:r>
      </w:hyperlink>
    </w:p>
    <w:p w14:paraId="376831A7"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2" w:history="1">
        <w:r w:rsidR="002E4BAB" w:rsidRPr="00940CDC">
          <w:rPr>
            <w:rStyle w:val="Hyperlink"/>
            <w:rFonts w:cs="Times New Roman"/>
            <w:noProof/>
          </w:rPr>
          <w:t>7.10</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Assignment</w:t>
        </w:r>
        <w:r w:rsidR="002E4BAB">
          <w:rPr>
            <w:noProof/>
            <w:webHidden/>
          </w:rPr>
          <w:tab/>
        </w:r>
        <w:r w:rsidR="002E4BAB">
          <w:rPr>
            <w:noProof/>
            <w:webHidden/>
          </w:rPr>
          <w:fldChar w:fldCharType="begin"/>
        </w:r>
        <w:r w:rsidR="002E4BAB">
          <w:rPr>
            <w:noProof/>
            <w:webHidden/>
          </w:rPr>
          <w:instrText xml:space="preserve"> PAGEREF _Toc76401862 \h </w:instrText>
        </w:r>
        <w:r w:rsidR="002E4BAB">
          <w:rPr>
            <w:noProof/>
            <w:webHidden/>
          </w:rPr>
        </w:r>
        <w:r w:rsidR="002E4BAB">
          <w:rPr>
            <w:noProof/>
            <w:webHidden/>
          </w:rPr>
          <w:fldChar w:fldCharType="separate"/>
        </w:r>
        <w:r w:rsidR="002E4BAB">
          <w:rPr>
            <w:noProof/>
            <w:webHidden/>
          </w:rPr>
          <w:t>24</w:t>
        </w:r>
        <w:r w:rsidR="002E4BAB">
          <w:rPr>
            <w:noProof/>
            <w:webHidden/>
          </w:rPr>
          <w:fldChar w:fldCharType="end"/>
        </w:r>
      </w:hyperlink>
    </w:p>
    <w:p w14:paraId="3345A1F8"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3" w:history="1">
        <w:r w:rsidR="002E4BAB" w:rsidRPr="00940CDC">
          <w:rPr>
            <w:rStyle w:val="Hyperlink"/>
            <w:rFonts w:cs="Times New Roman"/>
            <w:noProof/>
          </w:rPr>
          <w:t>7.11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Indemnification</w:t>
        </w:r>
        <w:r w:rsidR="002E4BAB">
          <w:rPr>
            <w:noProof/>
            <w:webHidden/>
          </w:rPr>
          <w:tab/>
        </w:r>
        <w:r w:rsidR="002E4BAB">
          <w:rPr>
            <w:noProof/>
            <w:webHidden/>
          </w:rPr>
          <w:fldChar w:fldCharType="begin"/>
        </w:r>
        <w:r w:rsidR="002E4BAB">
          <w:rPr>
            <w:noProof/>
            <w:webHidden/>
          </w:rPr>
          <w:instrText xml:space="preserve"> PAGEREF _Toc76401863 \h </w:instrText>
        </w:r>
        <w:r w:rsidR="002E4BAB">
          <w:rPr>
            <w:noProof/>
            <w:webHidden/>
          </w:rPr>
        </w:r>
        <w:r w:rsidR="002E4BAB">
          <w:rPr>
            <w:noProof/>
            <w:webHidden/>
          </w:rPr>
          <w:fldChar w:fldCharType="separate"/>
        </w:r>
        <w:r w:rsidR="002E4BAB">
          <w:rPr>
            <w:noProof/>
            <w:webHidden/>
          </w:rPr>
          <w:t>24</w:t>
        </w:r>
        <w:r w:rsidR="002E4BAB">
          <w:rPr>
            <w:noProof/>
            <w:webHidden/>
          </w:rPr>
          <w:fldChar w:fldCharType="end"/>
        </w:r>
      </w:hyperlink>
    </w:p>
    <w:p w14:paraId="116379D1"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4" w:history="1">
        <w:r w:rsidR="002E4BAB" w:rsidRPr="00940CDC">
          <w:rPr>
            <w:rStyle w:val="Hyperlink"/>
            <w:rFonts w:cs="Times New Roman"/>
            <w:noProof/>
          </w:rPr>
          <w:t>7.12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Contractor's Responsibility for Employees</w:t>
        </w:r>
        <w:r w:rsidR="002E4BAB">
          <w:rPr>
            <w:noProof/>
            <w:webHidden/>
          </w:rPr>
          <w:tab/>
        </w:r>
        <w:r w:rsidR="002E4BAB">
          <w:rPr>
            <w:noProof/>
            <w:webHidden/>
          </w:rPr>
          <w:fldChar w:fldCharType="begin"/>
        </w:r>
        <w:r w:rsidR="002E4BAB">
          <w:rPr>
            <w:noProof/>
            <w:webHidden/>
          </w:rPr>
          <w:instrText xml:space="preserve"> PAGEREF _Toc76401864 \h </w:instrText>
        </w:r>
        <w:r w:rsidR="002E4BAB">
          <w:rPr>
            <w:noProof/>
            <w:webHidden/>
          </w:rPr>
        </w:r>
        <w:r w:rsidR="002E4BAB">
          <w:rPr>
            <w:noProof/>
            <w:webHidden/>
          </w:rPr>
          <w:fldChar w:fldCharType="separate"/>
        </w:r>
        <w:r w:rsidR="002E4BAB">
          <w:rPr>
            <w:noProof/>
            <w:webHidden/>
          </w:rPr>
          <w:t>24</w:t>
        </w:r>
        <w:r w:rsidR="002E4BAB">
          <w:rPr>
            <w:noProof/>
            <w:webHidden/>
          </w:rPr>
          <w:fldChar w:fldCharType="end"/>
        </w:r>
      </w:hyperlink>
    </w:p>
    <w:p w14:paraId="30450EC9"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5" w:history="1">
        <w:r w:rsidR="002E4BAB" w:rsidRPr="00940CDC">
          <w:rPr>
            <w:rStyle w:val="Hyperlink"/>
            <w:rFonts w:cs="Times New Roman"/>
            <w:noProof/>
          </w:rPr>
          <w:t>7.13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Subcontracting</w:t>
        </w:r>
        <w:r w:rsidR="002E4BAB">
          <w:rPr>
            <w:noProof/>
            <w:webHidden/>
          </w:rPr>
          <w:tab/>
        </w:r>
        <w:r w:rsidR="002E4BAB">
          <w:rPr>
            <w:noProof/>
            <w:webHidden/>
          </w:rPr>
          <w:fldChar w:fldCharType="begin"/>
        </w:r>
        <w:r w:rsidR="002E4BAB">
          <w:rPr>
            <w:noProof/>
            <w:webHidden/>
          </w:rPr>
          <w:instrText xml:space="preserve"> PAGEREF _Toc76401865 \h </w:instrText>
        </w:r>
        <w:r w:rsidR="002E4BAB">
          <w:rPr>
            <w:noProof/>
            <w:webHidden/>
          </w:rPr>
        </w:r>
        <w:r w:rsidR="002E4BAB">
          <w:rPr>
            <w:noProof/>
            <w:webHidden/>
          </w:rPr>
          <w:fldChar w:fldCharType="separate"/>
        </w:r>
        <w:r w:rsidR="002E4BAB">
          <w:rPr>
            <w:noProof/>
            <w:webHidden/>
          </w:rPr>
          <w:t>24</w:t>
        </w:r>
        <w:r w:rsidR="002E4BAB">
          <w:rPr>
            <w:noProof/>
            <w:webHidden/>
          </w:rPr>
          <w:fldChar w:fldCharType="end"/>
        </w:r>
      </w:hyperlink>
    </w:p>
    <w:p w14:paraId="6454EFE9"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6" w:history="1">
        <w:r w:rsidR="002E4BAB" w:rsidRPr="00940CDC">
          <w:rPr>
            <w:rStyle w:val="Hyperlink"/>
            <w:rFonts w:cs="Times New Roman"/>
            <w:noProof/>
          </w:rPr>
          <w:t>7.14</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Place of Performance</w:t>
        </w:r>
        <w:r w:rsidR="002E4BAB">
          <w:rPr>
            <w:noProof/>
            <w:webHidden/>
          </w:rPr>
          <w:tab/>
        </w:r>
        <w:r w:rsidR="002E4BAB">
          <w:rPr>
            <w:noProof/>
            <w:webHidden/>
          </w:rPr>
          <w:fldChar w:fldCharType="begin"/>
        </w:r>
        <w:r w:rsidR="002E4BAB">
          <w:rPr>
            <w:noProof/>
            <w:webHidden/>
          </w:rPr>
          <w:instrText xml:space="preserve"> PAGEREF _Toc76401866 \h </w:instrText>
        </w:r>
        <w:r w:rsidR="002E4BAB">
          <w:rPr>
            <w:noProof/>
            <w:webHidden/>
          </w:rPr>
        </w:r>
        <w:r w:rsidR="002E4BAB">
          <w:rPr>
            <w:noProof/>
            <w:webHidden/>
          </w:rPr>
          <w:fldChar w:fldCharType="separate"/>
        </w:r>
        <w:r w:rsidR="002E4BAB">
          <w:rPr>
            <w:noProof/>
            <w:webHidden/>
          </w:rPr>
          <w:t>24</w:t>
        </w:r>
        <w:r w:rsidR="002E4BAB">
          <w:rPr>
            <w:noProof/>
            <w:webHidden/>
          </w:rPr>
          <w:fldChar w:fldCharType="end"/>
        </w:r>
      </w:hyperlink>
    </w:p>
    <w:p w14:paraId="2984B502"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7" w:history="1">
        <w:r w:rsidR="002E4BAB" w:rsidRPr="00940CDC">
          <w:rPr>
            <w:rStyle w:val="Hyperlink"/>
            <w:rFonts w:cs="Times New Roman"/>
            <w:noProof/>
          </w:rPr>
          <w:t>7.15</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Language</w:t>
        </w:r>
        <w:r w:rsidR="002E4BAB">
          <w:rPr>
            <w:noProof/>
            <w:webHidden/>
          </w:rPr>
          <w:tab/>
        </w:r>
        <w:r w:rsidR="002E4BAB">
          <w:rPr>
            <w:noProof/>
            <w:webHidden/>
          </w:rPr>
          <w:fldChar w:fldCharType="begin"/>
        </w:r>
        <w:r w:rsidR="002E4BAB">
          <w:rPr>
            <w:noProof/>
            <w:webHidden/>
          </w:rPr>
          <w:instrText xml:space="preserve"> PAGEREF _Toc76401867 \h </w:instrText>
        </w:r>
        <w:r w:rsidR="002E4BAB">
          <w:rPr>
            <w:noProof/>
            <w:webHidden/>
          </w:rPr>
        </w:r>
        <w:r w:rsidR="002E4BAB">
          <w:rPr>
            <w:noProof/>
            <w:webHidden/>
          </w:rPr>
          <w:fldChar w:fldCharType="separate"/>
        </w:r>
        <w:r w:rsidR="002E4BAB">
          <w:rPr>
            <w:noProof/>
            <w:webHidden/>
          </w:rPr>
          <w:t>25</w:t>
        </w:r>
        <w:r w:rsidR="002E4BAB">
          <w:rPr>
            <w:noProof/>
            <w:webHidden/>
          </w:rPr>
          <w:fldChar w:fldCharType="end"/>
        </w:r>
      </w:hyperlink>
    </w:p>
    <w:p w14:paraId="6320CEC3"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8" w:history="1">
        <w:r w:rsidR="002E4BAB" w:rsidRPr="00940CDC">
          <w:rPr>
            <w:rStyle w:val="Hyperlink"/>
            <w:rFonts w:cs="Times New Roman"/>
            <w:noProof/>
          </w:rPr>
          <w:t>7.16</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Confidentiality</w:t>
        </w:r>
        <w:r w:rsidR="002E4BAB">
          <w:rPr>
            <w:noProof/>
            <w:webHidden/>
          </w:rPr>
          <w:tab/>
        </w:r>
        <w:r w:rsidR="002E4BAB">
          <w:rPr>
            <w:noProof/>
            <w:webHidden/>
          </w:rPr>
          <w:fldChar w:fldCharType="begin"/>
        </w:r>
        <w:r w:rsidR="002E4BAB">
          <w:rPr>
            <w:noProof/>
            <w:webHidden/>
          </w:rPr>
          <w:instrText xml:space="preserve"> PAGEREF _Toc76401868 \h </w:instrText>
        </w:r>
        <w:r w:rsidR="002E4BAB">
          <w:rPr>
            <w:noProof/>
            <w:webHidden/>
          </w:rPr>
        </w:r>
        <w:r w:rsidR="002E4BAB">
          <w:rPr>
            <w:noProof/>
            <w:webHidden/>
          </w:rPr>
          <w:fldChar w:fldCharType="separate"/>
        </w:r>
        <w:r w:rsidR="002E4BAB">
          <w:rPr>
            <w:noProof/>
            <w:webHidden/>
          </w:rPr>
          <w:t>25</w:t>
        </w:r>
        <w:r w:rsidR="002E4BAB">
          <w:rPr>
            <w:noProof/>
            <w:webHidden/>
          </w:rPr>
          <w:fldChar w:fldCharType="end"/>
        </w:r>
      </w:hyperlink>
    </w:p>
    <w:p w14:paraId="7CA90227"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69" w:history="1">
        <w:r w:rsidR="002E4BAB" w:rsidRPr="00940CDC">
          <w:rPr>
            <w:rStyle w:val="Hyperlink"/>
            <w:rFonts w:cs="Times New Roman"/>
            <w:noProof/>
          </w:rPr>
          <w:t>7.17</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Title Rights</w:t>
        </w:r>
        <w:r w:rsidR="002E4BAB">
          <w:rPr>
            <w:noProof/>
            <w:webHidden/>
          </w:rPr>
          <w:tab/>
        </w:r>
        <w:r w:rsidR="002E4BAB">
          <w:rPr>
            <w:noProof/>
            <w:webHidden/>
          </w:rPr>
          <w:fldChar w:fldCharType="begin"/>
        </w:r>
        <w:r w:rsidR="002E4BAB">
          <w:rPr>
            <w:noProof/>
            <w:webHidden/>
          </w:rPr>
          <w:instrText xml:space="preserve"> PAGEREF _Toc76401869 \h </w:instrText>
        </w:r>
        <w:r w:rsidR="002E4BAB">
          <w:rPr>
            <w:noProof/>
            <w:webHidden/>
          </w:rPr>
        </w:r>
        <w:r w:rsidR="002E4BAB">
          <w:rPr>
            <w:noProof/>
            <w:webHidden/>
          </w:rPr>
          <w:fldChar w:fldCharType="separate"/>
        </w:r>
        <w:r w:rsidR="002E4BAB">
          <w:rPr>
            <w:noProof/>
            <w:webHidden/>
          </w:rPr>
          <w:t>25</w:t>
        </w:r>
        <w:r w:rsidR="002E4BAB">
          <w:rPr>
            <w:noProof/>
            <w:webHidden/>
          </w:rPr>
          <w:fldChar w:fldCharType="end"/>
        </w:r>
      </w:hyperlink>
    </w:p>
    <w:p w14:paraId="7AC480E9"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0" w:history="1">
        <w:r w:rsidR="002E4BAB" w:rsidRPr="00940CDC">
          <w:rPr>
            <w:rStyle w:val="Hyperlink"/>
            <w:rFonts w:cs="Times New Roman"/>
            <w:noProof/>
          </w:rPr>
          <w:t>7.18</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Termination and Cancellation</w:t>
        </w:r>
        <w:r w:rsidR="002E4BAB">
          <w:rPr>
            <w:noProof/>
            <w:webHidden/>
          </w:rPr>
          <w:tab/>
        </w:r>
        <w:r w:rsidR="002E4BAB">
          <w:rPr>
            <w:noProof/>
            <w:webHidden/>
          </w:rPr>
          <w:fldChar w:fldCharType="begin"/>
        </w:r>
        <w:r w:rsidR="002E4BAB">
          <w:rPr>
            <w:noProof/>
            <w:webHidden/>
          </w:rPr>
          <w:instrText xml:space="preserve"> PAGEREF _Toc76401870 \h </w:instrText>
        </w:r>
        <w:r w:rsidR="002E4BAB">
          <w:rPr>
            <w:noProof/>
            <w:webHidden/>
          </w:rPr>
        </w:r>
        <w:r w:rsidR="002E4BAB">
          <w:rPr>
            <w:noProof/>
            <w:webHidden/>
          </w:rPr>
          <w:fldChar w:fldCharType="separate"/>
        </w:r>
        <w:r w:rsidR="002E4BAB">
          <w:rPr>
            <w:noProof/>
            <w:webHidden/>
          </w:rPr>
          <w:t>25</w:t>
        </w:r>
        <w:r w:rsidR="002E4BAB">
          <w:rPr>
            <w:noProof/>
            <w:webHidden/>
          </w:rPr>
          <w:fldChar w:fldCharType="end"/>
        </w:r>
      </w:hyperlink>
    </w:p>
    <w:p w14:paraId="5F925651"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1" w:history="1">
        <w:r w:rsidR="002E4BAB" w:rsidRPr="00940CDC">
          <w:rPr>
            <w:rStyle w:val="Hyperlink"/>
            <w:rFonts w:cs="Times New Roman"/>
            <w:noProof/>
          </w:rPr>
          <w:t>7.19</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Force Majeure</w:t>
        </w:r>
        <w:r w:rsidR="002E4BAB">
          <w:rPr>
            <w:noProof/>
            <w:webHidden/>
          </w:rPr>
          <w:tab/>
        </w:r>
        <w:r w:rsidR="002E4BAB">
          <w:rPr>
            <w:noProof/>
            <w:webHidden/>
          </w:rPr>
          <w:fldChar w:fldCharType="begin"/>
        </w:r>
        <w:r w:rsidR="002E4BAB">
          <w:rPr>
            <w:noProof/>
            <w:webHidden/>
          </w:rPr>
          <w:instrText xml:space="preserve"> PAGEREF _Toc76401871 \h </w:instrText>
        </w:r>
        <w:r w:rsidR="002E4BAB">
          <w:rPr>
            <w:noProof/>
            <w:webHidden/>
          </w:rPr>
        </w:r>
        <w:r w:rsidR="002E4BAB">
          <w:rPr>
            <w:noProof/>
            <w:webHidden/>
          </w:rPr>
          <w:fldChar w:fldCharType="separate"/>
        </w:r>
        <w:r w:rsidR="002E4BAB">
          <w:rPr>
            <w:noProof/>
            <w:webHidden/>
          </w:rPr>
          <w:t>26</w:t>
        </w:r>
        <w:r w:rsidR="002E4BAB">
          <w:rPr>
            <w:noProof/>
            <w:webHidden/>
          </w:rPr>
          <w:fldChar w:fldCharType="end"/>
        </w:r>
      </w:hyperlink>
    </w:p>
    <w:p w14:paraId="0C063C05"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2" w:history="1">
        <w:r w:rsidR="002E4BAB" w:rsidRPr="00940CDC">
          <w:rPr>
            <w:rStyle w:val="Hyperlink"/>
            <w:rFonts w:cs="Times New Roman"/>
            <w:noProof/>
          </w:rPr>
          <w:t>7.20</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Surviving Provisions</w:t>
        </w:r>
        <w:r w:rsidR="002E4BAB">
          <w:rPr>
            <w:noProof/>
            <w:webHidden/>
          </w:rPr>
          <w:tab/>
        </w:r>
        <w:r w:rsidR="002E4BAB">
          <w:rPr>
            <w:noProof/>
            <w:webHidden/>
          </w:rPr>
          <w:fldChar w:fldCharType="begin"/>
        </w:r>
        <w:r w:rsidR="002E4BAB">
          <w:rPr>
            <w:noProof/>
            <w:webHidden/>
          </w:rPr>
          <w:instrText xml:space="preserve"> PAGEREF _Toc76401872 \h </w:instrText>
        </w:r>
        <w:r w:rsidR="002E4BAB">
          <w:rPr>
            <w:noProof/>
            <w:webHidden/>
          </w:rPr>
        </w:r>
        <w:r w:rsidR="002E4BAB">
          <w:rPr>
            <w:noProof/>
            <w:webHidden/>
          </w:rPr>
          <w:fldChar w:fldCharType="separate"/>
        </w:r>
        <w:r w:rsidR="002E4BAB">
          <w:rPr>
            <w:noProof/>
            <w:webHidden/>
          </w:rPr>
          <w:t>26</w:t>
        </w:r>
        <w:r w:rsidR="002E4BAB">
          <w:rPr>
            <w:noProof/>
            <w:webHidden/>
          </w:rPr>
          <w:fldChar w:fldCharType="end"/>
        </w:r>
      </w:hyperlink>
    </w:p>
    <w:p w14:paraId="66393014"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3" w:history="1">
        <w:r w:rsidR="002E4BAB" w:rsidRPr="00940CDC">
          <w:rPr>
            <w:rStyle w:val="Hyperlink"/>
            <w:rFonts w:cs="Times New Roman"/>
            <w:noProof/>
          </w:rPr>
          <w:t>7.21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Use of WHO name and emblem</w:t>
        </w:r>
        <w:r w:rsidR="002E4BAB">
          <w:rPr>
            <w:noProof/>
            <w:webHidden/>
          </w:rPr>
          <w:tab/>
        </w:r>
        <w:r w:rsidR="002E4BAB">
          <w:rPr>
            <w:noProof/>
            <w:webHidden/>
          </w:rPr>
          <w:fldChar w:fldCharType="begin"/>
        </w:r>
        <w:r w:rsidR="002E4BAB">
          <w:rPr>
            <w:noProof/>
            <w:webHidden/>
          </w:rPr>
          <w:instrText xml:space="preserve"> PAGEREF _Toc76401873 \h </w:instrText>
        </w:r>
        <w:r w:rsidR="002E4BAB">
          <w:rPr>
            <w:noProof/>
            <w:webHidden/>
          </w:rPr>
        </w:r>
        <w:r w:rsidR="002E4BAB">
          <w:rPr>
            <w:noProof/>
            <w:webHidden/>
          </w:rPr>
          <w:fldChar w:fldCharType="separate"/>
        </w:r>
        <w:r w:rsidR="002E4BAB">
          <w:rPr>
            <w:noProof/>
            <w:webHidden/>
          </w:rPr>
          <w:t>26</w:t>
        </w:r>
        <w:r w:rsidR="002E4BAB">
          <w:rPr>
            <w:noProof/>
            <w:webHidden/>
          </w:rPr>
          <w:fldChar w:fldCharType="end"/>
        </w:r>
      </w:hyperlink>
    </w:p>
    <w:p w14:paraId="3AF66C2C"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4" w:history="1">
        <w:r w:rsidR="002E4BAB" w:rsidRPr="00940CDC">
          <w:rPr>
            <w:rStyle w:val="Hyperlink"/>
            <w:rFonts w:cs="Times New Roman"/>
            <w:noProof/>
          </w:rPr>
          <w:t>7.22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Publication of Contract</w:t>
        </w:r>
        <w:r w:rsidR="002E4BAB">
          <w:rPr>
            <w:noProof/>
            <w:webHidden/>
          </w:rPr>
          <w:tab/>
        </w:r>
        <w:r w:rsidR="002E4BAB">
          <w:rPr>
            <w:noProof/>
            <w:webHidden/>
          </w:rPr>
          <w:fldChar w:fldCharType="begin"/>
        </w:r>
        <w:r w:rsidR="002E4BAB">
          <w:rPr>
            <w:noProof/>
            <w:webHidden/>
          </w:rPr>
          <w:instrText xml:space="preserve"> PAGEREF _Toc76401874 \h </w:instrText>
        </w:r>
        <w:r w:rsidR="002E4BAB">
          <w:rPr>
            <w:noProof/>
            <w:webHidden/>
          </w:rPr>
        </w:r>
        <w:r w:rsidR="002E4BAB">
          <w:rPr>
            <w:noProof/>
            <w:webHidden/>
          </w:rPr>
          <w:fldChar w:fldCharType="separate"/>
        </w:r>
        <w:r w:rsidR="002E4BAB">
          <w:rPr>
            <w:noProof/>
            <w:webHidden/>
          </w:rPr>
          <w:t>26</w:t>
        </w:r>
        <w:r w:rsidR="002E4BAB">
          <w:rPr>
            <w:noProof/>
            <w:webHidden/>
          </w:rPr>
          <w:fldChar w:fldCharType="end"/>
        </w:r>
      </w:hyperlink>
    </w:p>
    <w:p w14:paraId="1AA0A5F5"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5" w:history="1">
        <w:r w:rsidR="002E4BAB" w:rsidRPr="00940CDC">
          <w:rPr>
            <w:rStyle w:val="Hyperlink"/>
            <w:rFonts w:cs="Times New Roman"/>
            <w:noProof/>
          </w:rPr>
          <w:t>7.23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Successors and Assignees</w:t>
        </w:r>
        <w:r w:rsidR="002E4BAB">
          <w:rPr>
            <w:noProof/>
            <w:webHidden/>
          </w:rPr>
          <w:tab/>
        </w:r>
        <w:r w:rsidR="002E4BAB">
          <w:rPr>
            <w:noProof/>
            <w:webHidden/>
          </w:rPr>
          <w:fldChar w:fldCharType="begin"/>
        </w:r>
        <w:r w:rsidR="002E4BAB">
          <w:rPr>
            <w:noProof/>
            <w:webHidden/>
          </w:rPr>
          <w:instrText xml:space="preserve"> PAGEREF _Toc76401875 \h </w:instrText>
        </w:r>
        <w:r w:rsidR="002E4BAB">
          <w:rPr>
            <w:noProof/>
            <w:webHidden/>
          </w:rPr>
        </w:r>
        <w:r w:rsidR="002E4BAB">
          <w:rPr>
            <w:noProof/>
            <w:webHidden/>
          </w:rPr>
          <w:fldChar w:fldCharType="separate"/>
        </w:r>
        <w:r w:rsidR="002E4BAB">
          <w:rPr>
            <w:noProof/>
            <w:webHidden/>
          </w:rPr>
          <w:t>27</w:t>
        </w:r>
        <w:r w:rsidR="002E4BAB">
          <w:rPr>
            <w:noProof/>
            <w:webHidden/>
          </w:rPr>
          <w:fldChar w:fldCharType="end"/>
        </w:r>
      </w:hyperlink>
    </w:p>
    <w:p w14:paraId="200B76E8"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6" w:history="1">
        <w:r w:rsidR="002E4BAB" w:rsidRPr="00940CDC">
          <w:rPr>
            <w:rStyle w:val="Hyperlink"/>
            <w:rFonts w:cs="Times New Roman"/>
            <w:noProof/>
          </w:rPr>
          <w:t>7.24</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Payment</w:t>
        </w:r>
        <w:r w:rsidR="002E4BAB">
          <w:rPr>
            <w:noProof/>
            <w:webHidden/>
          </w:rPr>
          <w:tab/>
        </w:r>
        <w:r w:rsidR="002E4BAB">
          <w:rPr>
            <w:noProof/>
            <w:webHidden/>
          </w:rPr>
          <w:fldChar w:fldCharType="begin"/>
        </w:r>
        <w:r w:rsidR="002E4BAB">
          <w:rPr>
            <w:noProof/>
            <w:webHidden/>
          </w:rPr>
          <w:instrText xml:space="preserve"> PAGEREF _Toc76401876 \h </w:instrText>
        </w:r>
        <w:r w:rsidR="002E4BAB">
          <w:rPr>
            <w:noProof/>
            <w:webHidden/>
          </w:rPr>
        </w:r>
        <w:r w:rsidR="002E4BAB">
          <w:rPr>
            <w:noProof/>
            <w:webHidden/>
          </w:rPr>
          <w:fldChar w:fldCharType="separate"/>
        </w:r>
        <w:r w:rsidR="002E4BAB">
          <w:rPr>
            <w:noProof/>
            <w:webHidden/>
          </w:rPr>
          <w:t>27</w:t>
        </w:r>
        <w:r w:rsidR="002E4BAB">
          <w:rPr>
            <w:noProof/>
            <w:webHidden/>
          </w:rPr>
          <w:fldChar w:fldCharType="end"/>
        </w:r>
      </w:hyperlink>
    </w:p>
    <w:p w14:paraId="72DD6005"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7" w:history="1">
        <w:r w:rsidR="002E4BAB" w:rsidRPr="00940CDC">
          <w:rPr>
            <w:rStyle w:val="Hyperlink"/>
            <w:rFonts w:cs="Times New Roman"/>
            <w:noProof/>
          </w:rPr>
          <w:t>7.25</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Title to Equipment</w:t>
        </w:r>
        <w:r w:rsidR="002E4BAB">
          <w:rPr>
            <w:noProof/>
            <w:webHidden/>
          </w:rPr>
          <w:tab/>
        </w:r>
        <w:r w:rsidR="002E4BAB">
          <w:rPr>
            <w:noProof/>
            <w:webHidden/>
          </w:rPr>
          <w:fldChar w:fldCharType="begin"/>
        </w:r>
        <w:r w:rsidR="002E4BAB">
          <w:rPr>
            <w:noProof/>
            <w:webHidden/>
          </w:rPr>
          <w:instrText xml:space="preserve"> PAGEREF _Toc76401877 \h </w:instrText>
        </w:r>
        <w:r w:rsidR="002E4BAB">
          <w:rPr>
            <w:noProof/>
            <w:webHidden/>
          </w:rPr>
        </w:r>
        <w:r w:rsidR="002E4BAB">
          <w:rPr>
            <w:noProof/>
            <w:webHidden/>
          </w:rPr>
          <w:fldChar w:fldCharType="separate"/>
        </w:r>
        <w:r w:rsidR="002E4BAB">
          <w:rPr>
            <w:noProof/>
            <w:webHidden/>
          </w:rPr>
          <w:t>27</w:t>
        </w:r>
        <w:r w:rsidR="002E4BAB">
          <w:rPr>
            <w:noProof/>
            <w:webHidden/>
          </w:rPr>
          <w:fldChar w:fldCharType="end"/>
        </w:r>
      </w:hyperlink>
    </w:p>
    <w:p w14:paraId="31B9936F"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8" w:history="1">
        <w:r w:rsidR="002E4BAB" w:rsidRPr="00940CDC">
          <w:rPr>
            <w:rStyle w:val="Hyperlink"/>
            <w:rFonts w:cs="Times New Roman"/>
            <w:noProof/>
          </w:rPr>
          <w:t>7.26</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Insurance and Liabilities to Third Parties</w:t>
        </w:r>
        <w:r w:rsidR="002E4BAB">
          <w:rPr>
            <w:noProof/>
            <w:webHidden/>
          </w:rPr>
          <w:tab/>
        </w:r>
        <w:r w:rsidR="002E4BAB">
          <w:rPr>
            <w:noProof/>
            <w:webHidden/>
          </w:rPr>
          <w:fldChar w:fldCharType="begin"/>
        </w:r>
        <w:r w:rsidR="002E4BAB">
          <w:rPr>
            <w:noProof/>
            <w:webHidden/>
          </w:rPr>
          <w:instrText xml:space="preserve"> PAGEREF _Toc76401878 \h </w:instrText>
        </w:r>
        <w:r w:rsidR="002E4BAB">
          <w:rPr>
            <w:noProof/>
            <w:webHidden/>
          </w:rPr>
        </w:r>
        <w:r w:rsidR="002E4BAB">
          <w:rPr>
            <w:noProof/>
            <w:webHidden/>
          </w:rPr>
          <w:fldChar w:fldCharType="separate"/>
        </w:r>
        <w:r w:rsidR="002E4BAB">
          <w:rPr>
            <w:noProof/>
            <w:webHidden/>
          </w:rPr>
          <w:t>27</w:t>
        </w:r>
        <w:r w:rsidR="002E4BAB">
          <w:rPr>
            <w:noProof/>
            <w:webHidden/>
          </w:rPr>
          <w:fldChar w:fldCharType="end"/>
        </w:r>
      </w:hyperlink>
    </w:p>
    <w:p w14:paraId="3759C74A"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79" w:history="1">
        <w:r w:rsidR="002E4BAB" w:rsidRPr="00940CDC">
          <w:rPr>
            <w:rStyle w:val="Hyperlink"/>
            <w:rFonts w:cs="Times New Roman"/>
            <w:noProof/>
          </w:rPr>
          <w:t>7.27</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Settlement of Disputes</w:t>
        </w:r>
        <w:r w:rsidR="002E4BAB">
          <w:rPr>
            <w:noProof/>
            <w:webHidden/>
          </w:rPr>
          <w:tab/>
        </w:r>
        <w:r w:rsidR="002E4BAB">
          <w:rPr>
            <w:noProof/>
            <w:webHidden/>
          </w:rPr>
          <w:fldChar w:fldCharType="begin"/>
        </w:r>
        <w:r w:rsidR="002E4BAB">
          <w:rPr>
            <w:noProof/>
            <w:webHidden/>
          </w:rPr>
          <w:instrText xml:space="preserve"> PAGEREF _Toc76401879 \h </w:instrText>
        </w:r>
        <w:r w:rsidR="002E4BAB">
          <w:rPr>
            <w:noProof/>
            <w:webHidden/>
          </w:rPr>
        </w:r>
        <w:r w:rsidR="002E4BAB">
          <w:rPr>
            <w:noProof/>
            <w:webHidden/>
          </w:rPr>
          <w:fldChar w:fldCharType="separate"/>
        </w:r>
        <w:r w:rsidR="002E4BAB">
          <w:rPr>
            <w:noProof/>
            <w:webHidden/>
          </w:rPr>
          <w:t>28</w:t>
        </w:r>
        <w:r w:rsidR="002E4BAB">
          <w:rPr>
            <w:noProof/>
            <w:webHidden/>
          </w:rPr>
          <w:fldChar w:fldCharType="end"/>
        </w:r>
      </w:hyperlink>
    </w:p>
    <w:p w14:paraId="0A3F440B"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0" w:history="1">
        <w:r w:rsidR="002E4BAB" w:rsidRPr="00940CDC">
          <w:rPr>
            <w:rStyle w:val="Hyperlink"/>
            <w:rFonts w:cs="Times New Roman"/>
            <w:noProof/>
          </w:rPr>
          <w:t>7.28</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Authority to Modify</w:t>
        </w:r>
        <w:r w:rsidR="002E4BAB">
          <w:rPr>
            <w:noProof/>
            <w:webHidden/>
          </w:rPr>
          <w:tab/>
        </w:r>
        <w:r w:rsidR="002E4BAB">
          <w:rPr>
            <w:noProof/>
            <w:webHidden/>
          </w:rPr>
          <w:fldChar w:fldCharType="begin"/>
        </w:r>
        <w:r w:rsidR="002E4BAB">
          <w:rPr>
            <w:noProof/>
            <w:webHidden/>
          </w:rPr>
          <w:instrText xml:space="preserve"> PAGEREF _Toc76401880 \h </w:instrText>
        </w:r>
        <w:r w:rsidR="002E4BAB">
          <w:rPr>
            <w:noProof/>
            <w:webHidden/>
          </w:rPr>
        </w:r>
        <w:r w:rsidR="002E4BAB">
          <w:rPr>
            <w:noProof/>
            <w:webHidden/>
          </w:rPr>
          <w:fldChar w:fldCharType="separate"/>
        </w:r>
        <w:r w:rsidR="002E4BAB">
          <w:rPr>
            <w:noProof/>
            <w:webHidden/>
          </w:rPr>
          <w:t>28</w:t>
        </w:r>
        <w:r w:rsidR="002E4BAB">
          <w:rPr>
            <w:noProof/>
            <w:webHidden/>
          </w:rPr>
          <w:fldChar w:fldCharType="end"/>
        </w:r>
      </w:hyperlink>
    </w:p>
    <w:p w14:paraId="38220B86"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1" w:history="1">
        <w:r w:rsidR="002E4BAB" w:rsidRPr="00940CDC">
          <w:rPr>
            <w:rStyle w:val="Hyperlink"/>
            <w:rFonts w:cs="Times New Roman"/>
            <w:noProof/>
          </w:rPr>
          <w:t>7.29</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Privileges and Immunities</w:t>
        </w:r>
        <w:r w:rsidR="002E4BAB">
          <w:rPr>
            <w:noProof/>
            <w:webHidden/>
          </w:rPr>
          <w:tab/>
        </w:r>
        <w:r w:rsidR="002E4BAB">
          <w:rPr>
            <w:noProof/>
            <w:webHidden/>
          </w:rPr>
          <w:fldChar w:fldCharType="begin"/>
        </w:r>
        <w:r w:rsidR="002E4BAB">
          <w:rPr>
            <w:noProof/>
            <w:webHidden/>
          </w:rPr>
          <w:instrText xml:space="preserve"> PAGEREF _Toc76401881 \h </w:instrText>
        </w:r>
        <w:r w:rsidR="002E4BAB">
          <w:rPr>
            <w:noProof/>
            <w:webHidden/>
          </w:rPr>
        </w:r>
        <w:r w:rsidR="002E4BAB">
          <w:rPr>
            <w:noProof/>
            <w:webHidden/>
          </w:rPr>
          <w:fldChar w:fldCharType="separate"/>
        </w:r>
        <w:r w:rsidR="002E4BAB">
          <w:rPr>
            <w:noProof/>
            <w:webHidden/>
          </w:rPr>
          <w:t>28</w:t>
        </w:r>
        <w:r w:rsidR="002E4BAB">
          <w:rPr>
            <w:noProof/>
            <w:webHidden/>
          </w:rPr>
          <w:fldChar w:fldCharType="end"/>
        </w:r>
      </w:hyperlink>
    </w:p>
    <w:p w14:paraId="0D20EFFF"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2" w:history="1">
        <w:r w:rsidR="002E4BAB" w:rsidRPr="00940CDC">
          <w:rPr>
            <w:rStyle w:val="Hyperlink"/>
            <w:rFonts w:cs="Times New Roman"/>
            <w:noProof/>
          </w:rPr>
          <w:t>7.30</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Anti-Terrorism and UN Sanctions; Fraud and Corruption</w:t>
        </w:r>
        <w:r w:rsidR="002E4BAB">
          <w:rPr>
            <w:noProof/>
            <w:webHidden/>
          </w:rPr>
          <w:tab/>
        </w:r>
        <w:r w:rsidR="002E4BAB">
          <w:rPr>
            <w:noProof/>
            <w:webHidden/>
          </w:rPr>
          <w:fldChar w:fldCharType="begin"/>
        </w:r>
        <w:r w:rsidR="002E4BAB">
          <w:rPr>
            <w:noProof/>
            <w:webHidden/>
          </w:rPr>
          <w:instrText xml:space="preserve"> PAGEREF _Toc76401882 \h </w:instrText>
        </w:r>
        <w:r w:rsidR="002E4BAB">
          <w:rPr>
            <w:noProof/>
            <w:webHidden/>
          </w:rPr>
        </w:r>
        <w:r w:rsidR="002E4BAB">
          <w:rPr>
            <w:noProof/>
            <w:webHidden/>
          </w:rPr>
          <w:fldChar w:fldCharType="separate"/>
        </w:r>
        <w:r w:rsidR="002E4BAB">
          <w:rPr>
            <w:noProof/>
            <w:webHidden/>
          </w:rPr>
          <w:t>28</w:t>
        </w:r>
        <w:r w:rsidR="002E4BAB">
          <w:rPr>
            <w:noProof/>
            <w:webHidden/>
          </w:rPr>
          <w:fldChar w:fldCharType="end"/>
        </w:r>
      </w:hyperlink>
    </w:p>
    <w:p w14:paraId="43A3B4B8"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3" w:history="1">
        <w:r w:rsidR="002E4BAB" w:rsidRPr="00940CDC">
          <w:rPr>
            <w:rStyle w:val="Hyperlink"/>
            <w:rFonts w:cs="Times New Roman"/>
            <w:noProof/>
          </w:rPr>
          <w:t>7.31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Ethical Behaviour</w:t>
        </w:r>
        <w:r w:rsidR="002E4BAB">
          <w:rPr>
            <w:noProof/>
            <w:webHidden/>
          </w:rPr>
          <w:tab/>
        </w:r>
        <w:r w:rsidR="002E4BAB">
          <w:rPr>
            <w:noProof/>
            <w:webHidden/>
          </w:rPr>
          <w:fldChar w:fldCharType="begin"/>
        </w:r>
        <w:r w:rsidR="002E4BAB">
          <w:rPr>
            <w:noProof/>
            <w:webHidden/>
          </w:rPr>
          <w:instrText xml:space="preserve"> PAGEREF _Toc76401883 \h </w:instrText>
        </w:r>
        <w:r w:rsidR="002E4BAB">
          <w:rPr>
            <w:noProof/>
            <w:webHidden/>
          </w:rPr>
        </w:r>
        <w:r w:rsidR="002E4BAB">
          <w:rPr>
            <w:noProof/>
            <w:webHidden/>
          </w:rPr>
          <w:fldChar w:fldCharType="separate"/>
        </w:r>
        <w:r w:rsidR="002E4BAB">
          <w:rPr>
            <w:noProof/>
            <w:webHidden/>
          </w:rPr>
          <w:t>29</w:t>
        </w:r>
        <w:r w:rsidR="002E4BAB">
          <w:rPr>
            <w:noProof/>
            <w:webHidden/>
          </w:rPr>
          <w:fldChar w:fldCharType="end"/>
        </w:r>
      </w:hyperlink>
    </w:p>
    <w:p w14:paraId="7A58E1B0"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4" w:history="1">
        <w:r w:rsidR="002E4BAB" w:rsidRPr="00940CDC">
          <w:rPr>
            <w:rStyle w:val="Hyperlink"/>
            <w:rFonts w:cs="Times New Roman"/>
            <w:noProof/>
          </w:rPr>
          <w:t>7.32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Officials not to Benefit</w:t>
        </w:r>
        <w:r w:rsidR="002E4BAB">
          <w:rPr>
            <w:noProof/>
            <w:webHidden/>
          </w:rPr>
          <w:tab/>
        </w:r>
        <w:r w:rsidR="002E4BAB">
          <w:rPr>
            <w:noProof/>
            <w:webHidden/>
          </w:rPr>
          <w:fldChar w:fldCharType="begin"/>
        </w:r>
        <w:r w:rsidR="002E4BAB">
          <w:rPr>
            <w:noProof/>
            <w:webHidden/>
          </w:rPr>
          <w:instrText xml:space="preserve"> PAGEREF _Toc76401884 \h </w:instrText>
        </w:r>
        <w:r w:rsidR="002E4BAB">
          <w:rPr>
            <w:noProof/>
            <w:webHidden/>
          </w:rPr>
        </w:r>
        <w:r w:rsidR="002E4BAB">
          <w:rPr>
            <w:noProof/>
            <w:webHidden/>
          </w:rPr>
          <w:fldChar w:fldCharType="separate"/>
        </w:r>
        <w:r w:rsidR="002E4BAB">
          <w:rPr>
            <w:noProof/>
            <w:webHidden/>
          </w:rPr>
          <w:t>29</w:t>
        </w:r>
        <w:r w:rsidR="002E4BAB">
          <w:rPr>
            <w:noProof/>
            <w:webHidden/>
          </w:rPr>
          <w:fldChar w:fldCharType="end"/>
        </w:r>
      </w:hyperlink>
    </w:p>
    <w:p w14:paraId="3ED71DE4"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5" w:history="1">
        <w:r w:rsidR="002E4BAB" w:rsidRPr="00940CDC">
          <w:rPr>
            <w:rStyle w:val="Hyperlink"/>
            <w:rFonts w:cs="Times New Roman"/>
            <w:noProof/>
          </w:rPr>
          <w:t>7.33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Compliance with WHO Codes and Policies</w:t>
        </w:r>
        <w:r w:rsidR="002E4BAB">
          <w:rPr>
            <w:noProof/>
            <w:webHidden/>
          </w:rPr>
          <w:tab/>
        </w:r>
        <w:r w:rsidR="002E4BAB">
          <w:rPr>
            <w:noProof/>
            <w:webHidden/>
          </w:rPr>
          <w:fldChar w:fldCharType="begin"/>
        </w:r>
        <w:r w:rsidR="002E4BAB">
          <w:rPr>
            <w:noProof/>
            <w:webHidden/>
          </w:rPr>
          <w:instrText xml:space="preserve"> PAGEREF _Toc76401885 \h </w:instrText>
        </w:r>
        <w:r w:rsidR="002E4BAB">
          <w:rPr>
            <w:noProof/>
            <w:webHidden/>
          </w:rPr>
        </w:r>
        <w:r w:rsidR="002E4BAB">
          <w:rPr>
            <w:noProof/>
            <w:webHidden/>
          </w:rPr>
          <w:fldChar w:fldCharType="separate"/>
        </w:r>
        <w:r w:rsidR="002E4BAB">
          <w:rPr>
            <w:noProof/>
            <w:webHidden/>
          </w:rPr>
          <w:t>29</w:t>
        </w:r>
        <w:r w:rsidR="002E4BAB">
          <w:rPr>
            <w:noProof/>
            <w:webHidden/>
          </w:rPr>
          <w:fldChar w:fldCharType="end"/>
        </w:r>
      </w:hyperlink>
    </w:p>
    <w:p w14:paraId="5DA27E88"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6" w:history="1">
        <w:r w:rsidR="002E4BAB" w:rsidRPr="00940CDC">
          <w:rPr>
            <w:rStyle w:val="Hyperlink"/>
            <w:rFonts w:cs="Times New Roman"/>
            <w:noProof/>
          </w:rPr>
          <w:t>7.34</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Zero tolerance for sexual exploitation and abuse, sexual harassment and other types of abusive conduct</w:t>
        </w:r>
        <w:r w:rsidR="002E4BAB">
          <w:rPr>
            <w:noProof/>
            <w:webHidden/>
          </w:rPr>
          <w:tab/>
        </w:r>
        <w:r w:rsidR="002E4BAB">
          <w:rPr>
            <w:noProof/>
            <w:webHidden/>
          </w:rPr>
          <w:fldChar w:fldCharType="begin"/>
        </w:r>
        <w:r w:rsidR="002E4BAB">
          <w:rPr>
            <w:noProof/>
            <w:webHidden/>
          </w:rPr>
          <w:instrText xml:space="preserve"> PAGEREF _Toc76401886 \h </w:instrText>
        </w:r>
        <w:r w:rsidR="002E4BAB">
          <w:rPr>
            <w:noProof/>
            <w:webHidden/>
          </w:rPr>
        </w:r>
        <w:r w:rsidR="002E4BAB">
          <w:rPr>
            <w:noProof/>
            <w:webHidden/>
          </w:rPr>
          <w:fldChar w:fldCharType="separate"/>
        </w:r>
        <w:r w:rsidR="002E4BAB">
          <w:rPr>
            <w:noProof/>
            <w:webHidden/>
          </w:rPr>
          <w:t>29</w:t>
        </w:r>
        <w:r w:rsidR="002E4BAB">
          <w:rPr>
            <w:noProof/>
            <w:webHidden/>
          </w:rPr>
          <w:fldChar w:fldCharType="end"/>
        </w:r>
      </w:hyperlink>
    </w:p>
    <w:p w14:paraId="3DDD04EB"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7" w:history="1">
        <w:r w:rsidR="002E4BAB" w:rsidRPr="00940CDC">
          <w:rPr>
            <w:rStyle w:val="Hyperlink"/>
            <w:rFonts w:cs="Times New Roman"/>
            <w:noProof/>
          </w:rPr>
          <w:t>7.35</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Tobacco/Arms Related Disclosure Statement</w:t>
        </w:r>
        <w:r w:rsidR="002E4BAB">
          <w:rPr>
            <w:noProof/>
            <w:webHidden/>
          </w:rPr>
          <w:tab/>
        </w:r>
        <w:r w:rsidR="002E4BAB">
          <w:rPr>
            <w:noProof/>
            <w:webHidden/>
          </w:rPr>
          <w:fldChar w:fldCharType="begin"/>
        </w:r>
        <w:r w:rsidR="002E4BAB">
          <w:rPr>
            <w:noProof/>
            <w:webHidden/>
          </w:rPr>
          <w:instrText xml:space="preserve"> PAGEREF _Toc76401887 \h </w:instrText>
        </w:r>
        <w:r w:rsidR="002E4BAB">
          <w:rPr>
            <w:noProof/>
            <w:webHidden/>
          </w:rPr>
        </w:r>
        <w:r w:rsidR="002E4BAB">
          <w:rPr>
            <w:noProof/>
            <w:webHidden/>
          </w:rPr>
          <w:fldChar w:fldCharType="separate"/>
        </w:r>
        <w:r w:rsidR="002E4BAB">
          <w:rPr>
            <w:noProof/>
            <w:webHidden/>
          </w:rPr>
          <w:t>29</w:t>
        </w:r>
        <w:r w:rsidR="002E4BAB">
          <w:rPr>
            <w:noProof/>
            <w:webHidden/>
          </w:rPr>
          <w:fldChar w:fldCharType="end"/>
        </w:r>
      </w:hyperlink>
    </w:p>
    <w:p w14:paraId="63127938"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8" w:history="1">
        <w:r w:rsidR="002E4BAB" w:rsidRPr="00940CDC">
          <w:rPr>
            <w:rStyle w:val="Hyperlink"/>
            <w:rFonts w:cs="Times New Roman"/>
            <w:noProof/>
          </w:rPr>
          <w:t>7.36</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Compliance with applicable laws, etc.</w:t>
        </w:r>
        <w:r w:rsidR="002E4BAB">
          <w:rPr>
            <w:noProof/>
            <w:webHidden/>
          </w:rPr>
          <w:tab/>
        </w:r>
        <w:r w:rsidR="002E4BAB">
          <w:rPr>
            <w:noProof/>
            <w:webHidden/>
          </w:rPr>
          <w:fldChar w:fldCharType="begin"/>
        </w:r>
        <w:r w:rsidR="002E4BAB">
          <w:rPr>
            <w:noProof/>
            <w:webHidden/>
          </w:rPr>
          <w:instrText xml:space="preserve"> PAGEREF _Toc76401888 \h </w:instrText>
        </w:r>
        <w:r w:rsidR="002E4BAB">
          <w:rPr>
            <w:noProof/>
            <w:webHidden/>
          </w:rPr>
        </w:r>
        <w:r w:rsidR="002E4BAB">
          <w:rPr>
            <w:noProof/>
            <w:webHidden/>
          </w:rPr>
          <w:fldChar w:fldCharType="separate"/>
        </w:r>
        <w:r w:rsidR="002E4BAB">
          <w:rPr>
            <w:noProof/>
            <w:webHidden/>
          </w:rPr>
          <w:t>30</w:t>
        </w:r>
        <w:r w:rsidR="002E4BAB">
          <w:rPr>
            <w:noProof/>
            <w:webHidden/>
          </w:rPr>
          <w:fldChar w:fldCharType="end"/>
        </w:r>
      </w:hyperlink>
    </w:p>
    <w:p w14:paraId="56C14EFB"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89" w:history="1">
        <w:r w:rsidR="002E4BAB" w:rsidRPr="00940CDC">
          <w:rPr>
            <w:rStyle w:val="Hyperlink"/>
            <w:rFonts w:cs="Times New Roman"/>
            <w:noProof/>
          </w:rPr>
          <w:t>7.37</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Breach of Essential Terms</w:t>
        </w:r>
        <w:r w:rsidR="002E4BAB">
          <w:rPr>
            <w:noProof/>
            <w:webHidden/>
          </w:rPr>
          <w:tab/>
        </w:r>
        <w:r w:rsidR="002E4BAB">
          <w:rPr>
            <w:noProof/>
            <w:webHidden/>
          </w:rPr>
          <w:fldChar w:fldCharType="begin"/>
        </w:r>
        <w:r w:rsidR="002E4BAB">
          <w:rPr>
            <w:noProof/>
            <w:webHidden/>
          </w:rPr>
          <w:instrText xml:space="preserve"> PAGEREF _Toc76401889 \h </w:instrText>
        </w:r>
        <w:r w:rsidR="002E4BAB">
          <w:rPr>
            <w:noProof/>
            <w:webHidden/>
          </w:rPr>
        </w:r>
        <w:r w:rsidR="002E4BAB">
          <w:rPr>
            <w:noProof/>
            <w:webHidden/>
          </w:rPr>
          <w:fldChar w:fldCharType="separate"/>
        </w:r>
        <w:r w:rsidR="002E4BAB">
          <w:rPr>
            <w:noProof/>
            <w:webHidden/>
          </w:rPr>
          <w:t>30</w:t>
        </w:r>
        <w:r w:rsidR="002E4BAB">
          <w:rPr>
            <w:noProof/>
            <w:webHidden/>
          </w:rPr>
          <w:fldChar w:fldCharType="end"/>
        </w:r>
      </w:hyperlink>
    </w:p>
    <w:p w14:paraId="50FFD3C4" w14:textId="77777777" w:rsidR="002E4BAB" w:rsidRDefault="0064667D">
      <w:pPr>
        <w:pStyle w:val="TOC1"/>
        <w:rPr>
          <w:rFonts w:asciiTheme="minorHAnsi" w:eastAsiaTheme="minorEastAsia" w:hAnsiTheme="minorHAnsi" w:cstheme="minorBidi"/>
          <w:b w:val="0"/>
          <w:caps w:val="0"/>
          <w:noProof/>
          <w:color w:val="auto"/>
          <w:sz w:val="22"/>
          <w:szCs w:val="22"/>
          <w:lang w:val="en-GB" w:eastAsia="zh-CN"/>
        </w:rPr>
      </w:pPr>
      <w:hyperlink w:anchor="_Toc76401890" w:history="1">
        <w:r w:rsidR="002E4BAB" w:rsidRPr="00940CDC">
          <w:rPr>
            <w:rStyle w:val="Hyperlink"/>
            <w:rFonts w:ascii="Arial" w:hAnsi="Arial" w:cs="Times New Roman"/>
            <w:noProof/>
          </w:rPr>
          <w:t>8.</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rFonts w:ascii="Arial" w:hAnsi="Arial" w:cs="Arial"/>
            <w:noProof/>
          </w:rPr>
          <w:t>Personnel</w:t>
        </w:r>
        <w:r w:rsidR="002E4BAB">
          <w:rPr>
            <w:noProof/>
            <w:webHidden/>
          </w:rPr>
          <w:tab/>
        </w:r>
        <w:r w:rsidR="002E4BAB">
          <w:rPr>
            <w:noProof/>
            <w:webHidden/>
          </w:rPr>
          <w:fldChar w:fldCharType="begin"/>
        </w:r>
        <w:r w:rsidR="002E4BAB">
          <w:rPr>
            <w:noProof/>
            <w:webHidden/>
          </w:rPr>
          <w:instrText xml:space="preserve"> PAGEREF _Toc76401890 \h </w:instrText>
        </w:r>
        <w:r w:rsidR="002E4BAB">
          <w:rPr>
            <w:noProof/>
            <w:webHidden/>
          </w:rPr>
        </w:r>
        <w:r w:rsidR="002E4BAB">
          <w:rPr>
            <w:noProof/>
            <w:webHidden/>
          </w:rPr>
          <w:fldChar w:fldCharType="separate"/>
        </w:r>
        <w:r w:rsidR="002E4BAB">
          <w:rPr>
            <w:noProof/>
            <w:webHidden/>
          </w:rPr>
          <w:t>31</w:t>
        </w:r>
        <w:r w:rsidR="002E4BAB">
          <w:rPr>
            <w:noProof/>
            <w:webHidden/>
          </w:rPr>
          <w:fldChar w:fldCharType="end"/>
        </w:r>
      </w:hyperlink>
    </w:p>
    <w:p w14:paraId="016BE537"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91" w:history="1">
        <w:r w:rsidR="002E4BAB" w:rsidRPr="00940CDC">
          <w:rPr>
            <w:rStyle w:val="Hyperlink"/>
            <w:rFonts w:cs="Times New Roman"/>
            <w:noProof/>
          </w:rPr>
          <w:t>8.1</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Approval of Contractor Personnel</w:t>
        </w:r>
        <w:r w:rsidR="002E4BAB">
          <w:rPr>
            <w:noProof/>
            <w:webHidden/>
          </w:rPr>
          <w:tab/>
        </w:r>
        <w:r w:rsidR="002E4BAB">
          <w:rPr>
            <w:noProof/>
            <w:webHidden/>
          </w:rPr>
          <w:fldChar w:fldCharType="begin"/>
        </w:r>
        <w:r w:rsidR="002E4BAB">
          <w:rPr>
            <w:noProof/>
            <w:webHidden/>
          </w:rPr>
          <w:instrText xml:space="preserve"> PAGEREF _Toc76401891 \h </w:instrText>
        </w:r>
        <w:r w:rsidR="002E4BAB">
          <w:rPr>
            <w:noProof/>
            <w:webHidden/>
          </w:rPr>
        </w:r>
        <w:r w:rsidR="002E4BAB">
          <w:rPr>
            <w:noProof/>
            <w:webHidden/>
          </w:rPr>
          <w:fldChar w:fldCharType="separate"/>
        </w:r>
        <w:r w:rsidR="002E4BAB">
          <w:rPr>
            <w:noProof/>
            <w:webHidden/>
          </w:rPr>
          <w:t>31</w:t>
        </w:r>
        <w:r w:rsidR="002E4BAB">
          <w:rPr>
            <w:noProof/>
            <w:webHidden/>
          </w:rPr>
          <w:fldChar w:fldCharType="end"/>
        </w:r>
      </w:hyperlink>
    </w:p>
    <w:p w14:paraId="23452EBF"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92" w:history="1">
        <w:r w:rsidR="002E4BAB" w:rsidRPr="00940CDC">
          <w:rPr>
            <w:rStyle w:val="Hyperlink"/>
            <w:rFonts w:cs="Times New Roman"/>
            <w:noProof/>
          </w:rPr>
          <w:t>8.2</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Project Managers</w:t>
        </w:r>
        <w:r w:rsidR="002E4BAB">
          <w:rPr>
            <w:noProof/>
            <w:webHidden/>
          </w:rPr>
          <w:tab/>
        </w:r>
        <w:r w:rsidR="002E4BAB">
          <w:rPr>
            <w:noProof/>
            <w:webHidden/>
          </w:rPr>
          <w:fldChar w:fldCharType="begin"/>
        </w:r>
        <w:r w:rsidR="002E4BAB">
          <w:rPr>
            <w:noProof/>
            <w:webHidden/>
          </w:rPr>
          <w:instrText xml:space="preserve"> PAGEREF _Toc76401892 \h </w:instrText>
        </w:r>
        <w:r w:rsidR="002E4BAB">
          <w:rPr>
            <w:noProof/>
            <w:webHidden/>
          </w:rPr>
        </w:r>
        <w:r w:rsidR="002E4BAB">
          <w:rPr>
            <w:noProof/>
            <w:webHidden/>
          </w:rPr>
          <w:fldChar w:fldCharType="separate"/>
        </w:r>
        <w:r w:rsidR="002E4BAB">
          <w:rPr>
            <w:noProof/>
            <w:webHidden/>
          </w:rPr>
          <w:t>31</w:t>
        </w:r>
        <w:r w:rsidR="002E4BAB">
          <w:rPr>
            <w:noProof/>
            <w:webHidden/>
          </w:rPr>
          <w:fldChar w:fldCharType="end"/>
        </w:r>
      </w:hyperlink>
    </w:p>
    <w:p w14:paraId="301F1EF8"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93" w:history="1">
        <w:r w:rsidR="002E4BAB" w:rsidRPr="00940CDC">
          <w:rPr>
            <w:rStyle w:val="Hyperlink"/>
            <w:rFonts w:cs="Times New Roman"/>
            <w:noProof/>
          </w:rPr>
          <w:t>8.3</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Foreign Nationals</w:t>
        </w:r>
        <w:r w:rsidR="002E4BAB">
          <w:rPr>
            <w:noProof/>
            <w:webHidden/>
          </w:rPr>
          <w:tab/>
        </w:r>
        <w:r w:rsidR="002E4BAB">
          <w:rPr>
            <w:noProof/>
            <w:webHidden/>
          </w:rPr>
          <w:fldChar w:fldCharType="begin"/>
        </w:r>
        <w:r w:rsidR="002E4BAB">
          <w:rPr>
            <w:noProof/>
            <w:webHidden/>
          </w:rPr>
          <w:instrText xml:space="preserve"> PAGEREF _Toc76401893 \h </w:instrText>
        </w:r>
        <w:r w:rsidR="002E4BAB">
          <w:rPr>
            <w:noProof/>
            <w:webHidden/>
          </w:rPr>
        </w:r>
        <w:r w:rsidR="002E4BAB">
          <w:rPr>
            <w:noProof/>
            <w:webHidden/>
          </w:rPr>
          <w:fldChar w:fldCharType="separate"/>
        </w:r>
        <w:r w:rsidR="002E4BAB">
          <w:rPr>
            <w:noProof/>
            <w:webHidden/>
          </w:rPr>
          <w:t>31</w:t>
        </w:r>
        <w:r w:rsidR="002E4BAB">
          <w:rPr>
            <w:noProof/>
            <w:webHidden/>
          </w:rPr>
          <w:fldChar w:fldCharType="end"/>
        </w:r>
      </w:hyperlink>
    </w:p>
    <w:p w14:paraId="34F3DD4F" w14:textId="77777777" w:rsidR="002E4BAB" w:rsidRDefault="0064667D">
      <w:pPr>
        <w:pStyle w:val="TOC2"/>
        <w:rPr>
          <w:rFonts w:asciiTheme="minorHAnsi" w:eastAsiaTheme="minorEastAsia" w:hAnsiTheme="minorHAnsi" w:cstheme="minorBidi"/>
          <w:b w:val="0"/>
          <w:noProof/>
          <w:color w:val="auto"/>
          <w:sz w:val="22"/>
          <w:szCs w:val="22"/>
          <w:lang w:val="en-GB" w:eastAsia="zh-CN"/>
        </w:rPr>
      </w:pPr>
      <w:hyperlink w:anchor="_Toc76401894" w:history="1">
        <w:r w:rsidR="002E4BAB" w:rsidRPr="00940CDC">
          <w:rPr>
            <w:rStyle w:val="Hyperlink"/>
            <w:rFonts w:cs="Times New Roman"/>
            <w:noProof/>
          </w:rPr>
          <w:t>8.4</w:t>
        </w:r>
        <w:r w:rsidR="002E4BAB">
          <w:rPr>
            <w:rFonts w:asciiTheme="minorHAnsi" w:eastAsiaTheme="minorEastAsia" w:hAnsiTheme="minorHAnsi" w:cstheme="minorBidi"/>
            <w:b w:val="0"/>
            <w:noProof/>
            <w:color w:val="auto"/>
            <w:sz w:val="22"/>
            <w:szCs w:val="22"/>
            <w:lang w:val="en-GB" w:eastAsia="zh-CN"/>
          </w:rPr>
          <w:tab/>
        </w:r>
        <w:r w:rsidR="002E4BAB" w:rsidRPr="00940CDC">
          <w:rPr>
            <w:rStyle w:val="Hyperlink"/>
            <w:noProof/>
          </w:rPr>
          <w:t>Engagement of Third Parties and use of In-house Resources</w:t>
        </w:r>
        <w:r w:rsidR="002E4BAB">
          <w:rPr>
            <w:noProof/>
            <w:webHidden/>
          </w:rPr>
          <w:tab/>
        </w:r>
        <w:r w:rsidR="002E4BAB">
          <w:rPr>
            <w:noProof/>
            <w:webHidden/>
          </w:rPr>
          <w:fldChar w:fldCharType="begin"/>
        </w:r>
        <w:r w:rsidR="002E4BAB">
          <w:rPr>
            <w:noProof/>
            <w:webHidden/>
          </w:rPr>
          <w:instrText xml:space="preserve"> PAGEREF _Toc76401894 \h </w:instrText>
        </w:r>
        <w:r w:rsidR="002E4BAB">
          <w:rPr>
            <w:noProof/>
            <w:webHidden/>
          </w:rPr>
        </w:r>
        <w:r w:rsidR="002E4BAB">
          <w:rPr>
            <w:noProof/>
            <w:webHidden/>
          </w:rPr>
          <w:fldChar w:fldCharType="separate"/>
        </w:r>
        <w:r w:rsidR="002E4BAB">
          <w:rPr>
            <w:noProof/>
            <w:webHidden/>
          </w:rPr>
          <w:t>32</w:t>
        </w:r>
        <w:r w:rsidR="002E4BAB">
          <w:rPr>
            <w:noProof/>
            <w:webHidden/>
          </w:rPr>
          <w:fldChar w:fldCharType="end"/>
        </w:r>
      </w:hyperlink>
    </w:p>
    <w:p w14:paraId="0A7DED4B" w14:textId="77777777" w:rsidR="002E4BAB" w:rsidRDefault="0064667D">
      <w:pPr>
        <w:pStyle w:val="TOC1"/>
        <w:rPr>
          <w:rFonts w:asciiTheme="minorHAnsi" w:eastAsiaTheme="minorEastAsia" w:hAnsiTheme="minorHAnsi" w:cstheme="minorBidi"/>
          <w:b w:val="0"/>
          <w:caps w:val="0"/>
          <w:noProof/>
          <w:color w:val="auto"/>
          <w:sz w:val="22"/>
          <w:szCs w:val="22"/>
          <w:lang w:val="en-GB" w:eastAsia="zh-CN"/>
        </w:rPr>
      </w:pPr>
      <w:hyperlink w:anchor="_Toc76401895" w:history="1">
        <w:r w:rsidR="002E4BAB" w:rsidRPr="00940CDC">
          <w:rPr>
            <w:rStyle w:val="Hyperlink"/>
            <w:rFonts w:ascii="Arial" w:hAnsi="Arial" w:cs="Times New Roman"/>
            <w:noProof/>
          </w:rPr>
          <w:t>9.</w:t>
        </w:r>
        <w:r w:rsidR="002E4BAB">
          <w:rPr>
            <w:rFonts w:asciiTheme="minorHAnsi" w:eastAsiaTheme="minorEastAsia" w:hAnsiTheme="minorHAnsi" w:cstheme="minorBidi"/>
            <w:b w:val="0"/>
            <w:caps w:val="0"/>
            <w:noProof/>
            <w:color w:val="auto"/>
            <w:sz w:val="22"/>
            <w:szCs w:val="22"/>
            <w:lang w:val="en-GB" w:eastAsia="zh-CN"/>
          </w:rPr>
          <w:tab/>
        </w:r>
        <w:r w:rsidR="002E4BAB" w:rsidRPr="00940CDC">
          <w:rPr>
            <w:rStyle w:val="Hyperlink"/>
            <w:noProof/>
          </w:rPr>
          <w:t>List Of Annexes</w:t>
        </w:r>
        <w:r w:rsidR="002E4BAB">
          <w:rPr>
            <w:noProof/>
            <w:webHidden/>
          </w:rPr>
          <w:tab/>
        </w:r>
        <w:r w:rsidR="002E4BAB">
          <w:rPr>
            <w:noProof/>
            <w:webHidden/>
          </w:rPr>
          <w:fldChar w:fldCharType="begin"/>
        </w:r>
        <w:r w:rsidR="002E4BAB">
          <w:rPr>
            <w:noProof/>
            <w:webHidden/>
          </w:rPr>
          <w:instrText xml:space="preserve"> PAGEREF _Toc76401895 \h </w:instrText>
        </w:r>
        <w:r w:rsidR="002E4BAB">
          <w:rPr>
            <w:noProof/>
            <w:webHidden/>
          </w:rPr>
        </w:r>
        <w:r w:rsidR="002E4BAB">
          <w:rPr>
            <w:noProof/>
            <w:webHidden/>
          </w:rPr>
          <w:fldChar w:fldCharType="separate"/>
        </w:r>
        <w:r w:rsidR="002E4BAB">
          <w:rPr>
            <w:noProof/>
            <w:webHidden/>
          </w:rPr>
          <w:t>33</w:t>
        </w:r>
        <w:r w:rsidR="002E4BAB">
          <w:rPr>
            <w:noProof/>
            <w:webHidden/>
          </w:rPr>
          <w:fldChar w:fldCharType="end"/>
        </w:r>
      </w:hyperlink>
    </w:p>
    <w:p w14:paraId="2E85F927" w14:textId="326E4939"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1" w:name="_Toc191446287"/>
      <w:bookmarkStart w:id="2" w:name="_Toc76401796"/>
      <w:r w:rsidRPr="00091745">
        <w:rPr>
          <w:rFonts w:ascii="Arial" w:hAnsi="Arial" w:cs="Arial"/>
          <w:color w:val="447DB5"/>
          <w:sz w:val="22"/>
          <w:szCs w:val="22"/>
        </w:rPr>
        <w:lastRenderedPageBreak/>
        <w:t>Introduction</w:t>
      </w:r>
      <w:bookmarkEnd w:id="1"/>
      <w:bookmarkEnd w:id="2"/>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 w:name="_Toc191446288"/>
      <w:bookmarkStart w:id="4" w:name="_Toc76401797"/>
      <w:r w:rsidRPr="00091745">
        <w:rPr>
          <w:sz w:val="22"/>
          <w:szCs w:val="22"/>
        </w:rPr>
        <w:t>Objective of the RFP</w:t>
      </w:r>
      <w:bookmarkEnd w:id="3"/>
      <w:bookmarkEnd w:id="4"/>
    </w:p>
    <w:p w14:paraId="2549AC98" w14:textId="77777777" w:rsidR="00141137" w:rsidRPr="00091745" w:rsidRDefault="00141137" w:rsidP="00141137">
      <w:pPr>
        <w:rPr>
          <w:rFonts w:cs="Arial"/>
          <w:color w:val="800000"/>
          <w:sz w:val="22"/>
          <w:szCs w:val="22"/>
          <w:lang w:val="en-GB"/>
        </w:rPr>
      </w:pPr>
    </w:p>
    <w:p w14:paraId="166F157E" w14:textId="5188B33C" w:rsidR="00141137" w:rsidRPr="00EF2CF3" w:rsidRDefault="00141137" w:rsidP="00EF2CF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BB3233" w:rsidRPr="002E4BAB">
        <w:rPr>
          <w:sz w:val="22"/>
          <w:lang w:val="en-GB"/>
        </w:rPr>
        <w:t>develop a serious online gaming prototype, targeting multidisciplinary public health emergency responders from around the world and utilising an outbreak response scenario</w:t>
      </w:r>
      <w:r w:rsidR="003A72EB" w:rsidRPr="002E4BAB">
        <w:rPr>
          <w:sz w:val="22"/>
          <w:lang w:val="en-GB"/>
        </w:rPr>
        <w:t>,</w:t>
      </w:r>
      <w:r w:rsidR="00BB3233" w:rsidRPr="002E4BAB">
        <w:rPr>
          <w:sz w:val="22"/>
          <w:lang w:val="en-GB"/>
        </w:rPr>
        <w:t xml:space="preserve"> to build the large-scale multidisciplinary human response capacity with the cross-cutting knowledge, skills and behaviours needed to respond to COVID-19 and other infectious disease outbreaks.</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76401798"/>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76401799"/>
      <w:r w:rsidRPr="00D409E9">
        <w:rPr>
          <w:rFonts w:ascii="Arial" w:hAnsi="Arial"/>
          <w:color w:val="447DB5"/>
        </w:rPr>
        <w:t>WHO Mission Statement</w:t>
      </w:r>
      <w:bookmarkEnd w:id="7"/>
      <w:bookmarkEnd w:id="8"/>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76401800"/>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76401801"/>
      <w:bookmarkEnd w:id="14"/>
      <w:bookmarkEnd w:id="15"/>
      <w:bookmarkEnd w:id="16"/>
      <w:bookmarkEnd w:id="17"/>
      <w:bookmarkEnd w:id="18"/>
      <w:bookmarkEnd w:id="19"/>
      <w:bookmarkEnd w:id="20"/>
      <w:r w:rsidRPr="00A112BC">
        <w:rPr>
          <w:rFonts w:ascii="Arial" w:hAnsi="Arial"/>
          <w:color w:val="447DB5"/>
        </w:rPr>
        <w:t xml:space="preserve">Description of </w:t>
      </w:r>
      <w:bookmarkStart w:id="22" w:name="_Hlk62054370"/>
      <w:r w:rsidR="00890969">
        <w:rPr>
          <w:rFonts w:ascii="Arial" w:hAnsi="Arial"/>
          <w:color w:val="447DB5"/>
        </w:rPr>
        <w:t>Office/Region or Division</w:t>
      </w:r>
      <w:r w:rsidRPr="00A112BC">
        <w:rPr>
          <w:rFonts w:ascii="Arial" w:hAnsi="Arial"/>
          <w:color w:val="447DB5"/>
        </w:rPr>
        <w:t>/Service/Unit</w:t>
      </w:r>
      <w:bookmarkEnd w:id="21"/>
      <w:bookmarkEnd w:id="22"/>
    </w:p>
    <w:p w14:paraId="1383F0DD" w14:textId="1F841005" w:rsidR="00401998" w:rsidRPr="00335306" w:rsidRDefault="00BB3233" w:rsidP="00AC62DE">
      <w:pPr>
        <w:autoSpaceDE w:val="0"/>
        <w:autoSpaceDN w:val="0"/>
        <w:adjustRightInd w:val="0"/>
        <w:rPr>
          <w:rFonts w:cs="Arial"/>
          <w:sz w:val="22"/>
          <w:szCs w:val="22"/>
          <w:lang w:val="en-GB"/>
        </w:rPr>
      </w:pPr>
      <w:r w:rsidRPr="002E4BAB">
        <w:rPr>
          <w:sz w:val="22"/>
          <w:lang w:val="en-GB"/>
        </w:rPr>
        <w:t xml:space="preserve">The Global Outbreak Alert and Response Network (GOARN) is a global technical partnership established in 2000 by the World Health Organization (WHO) as a key mechanism to engage the resources of technical agencies for rapid identification, confirmation, risk assessment and response to major international public health emergencies. The main objective of the network is to provide technical support to WHO Member States experiencing a human health emergency due to the threat of an infectious disease outbreak, including those resulting from natural and manmade disasters. GOARN contributes towards global health security by: combating the international spread of outbreaks; ensuring that appropriate technical assistance reaches affected states rapidly; and, contributing to long-term epidemic preparedness and capacity building. Furthermore, GOARN directly strengthens coordination and collaboration for alert and response to infectious </w:t>
      </w:r>
      <w:r w:rsidRPr="002E4BAB">
        <w:rPr>
          <w:sz w:val="22"/>
          <w:lang w:val="en-GB"/>
        </w:rPr>
        <w:lastRenderedPageBreak/>
        <w:t>disease outbreak and public health emergencies via the deployment of experts, materials and provision of technical guidance when requested by WHO</w:t>
      </w:r>
      <w:r w:rsidRPr="00BB3233">
        <w:rPr>
          <w:color w:val="FF0000"/>
          <w:sz w:val="22"/>
          <w:lang w:val="en-GB"/>
        </w:rPr>
        <w:t>.</w:t>
      </w:r>
      <w:r w:rsidR="00B93E10">
        <w:rPr>
          <w:color w:val="FF0000"/>
          <w:sz w:val="22"/>
          <w:lang w:val="en-GB"/>
        </w:rPr>
        <w:t xml:space="preserve"> </w:t>
      </w:r>
      <w:hyperlink r:id="rId15" w:history="1">
        <w:r w:rsidR="00B93E10" w:rsidRPr="00FC6EAC">
          <w:rPr>
            <w:rStyle w:val="Hyperlink"/>
            <w:sz w:val="22"/>
            <w:lang w:val="en-GB"/>
          </w:rPr>
          <w:t>https://extranet.who.int/goarn/</w:t>
        </w:r>
      </w:hyperlink>
      <w:r w:rsidR="00B93E10">
        <w:rPr>
          <w:color w:val="FF0000"/>
          <w:sz w:val="22"/>
          <w:lang w:val="en-GB"/>
        </w:rPr>
        <w:t xml:space="preserve"> </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3"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76401802"/>
      <w:r w:rsidRPr="00091745">
        <w:rPr>
          <w:sz w:val="22"/>
          <w:szCs w:val="22"/>
        </w:rPr>
        <w:t>Definitions, Acronyms and Abbreviations</w:t>
      </w:r>
      <w:bookmarkEnd w:id="23"/>
      <w:bookmarkEnd w:id="24"/>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46D60E0F" w:rsidR="00B218FB" w:rsidRPr="00FE6C0D" w:rsidRDefault="00BB323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GOARN</w:t>
            </w:r>
          </w:p>
        </w:tc>
        <w:tc>
          <w:tcPr>
            <w:tcW w:w="7260" w:type="dxa"/>
          </w:tcPr>
          <w:p w14:paraId="2FCFE170" w14:textId="51DF83D1" w:rsidR="00B218FB" w:rsidRPr="00FE6C0D" w:rsidRDefault="00BB323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Global Outbreak Alert and Response Network</w:t>
            </w:r>
          </w:p>
        </w:tc>
      </w:tr>
      <w:tr w:rsidR="00B218FB" w14:paraId="4FA2CC63" w14:textId="77777777" w:rsidTr="00BE6AAD">
        <w:tc>
          <w:tcPr>
            <w:tcW w:w="2425" w:type="dxa"/>
          </w:tcPr>
          <w:p w14:paraId="3DE3A89A" w14:textId="144ACE2B" w:rsidR="00B218FB" w:rsidRPr="00FE6C0D" w:rsidRDefault="00BB323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WG</w:t>
            </w:r>
          </w:p>
        </w:tc>
        <w:tc>
          <w:tcPr>
            <w:tcW w:w="7260" w:type="dxa"/>
          </w:tcPr>
          <w:p w14:paraId="61C7F8DB" w14:textId="3777B64D" w:rsidR="00B218FB" w:rsidRPr="00FE6C0D" w:rsidRDefault="00BB323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Working Group</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5" w:name="_Toc76401803"/>
      <w:r>
        <w:rPr>
          <w:rFonts w:ascii="Arial" w:hAnsi="Arial" w:cs="Arial"/>
          <w:color w:val="447DB5"/>
          <w:sz w:val="22"/>
          <w:szCs w:val="22"/>
        </w:rPr>
        <w:t>BACKGROUND</w:t>
      </w:r>
      <w:bookmarkEnd w:id="25"/>
    </w:p>
    <w:p w14:paraId="519BF18C" w14:textId="77777777" w:rsidR="00A024A8" w:rsidRDefault="00A024A8" w:rsidP="00DD4561">
      <w:pPr>
        <w:tabs>
          <w:tab w:val="num" w:pos="567"/>
        </w:tabs>
        <w:ind w:left="425"/>
        <w:rPr>
          <w:rFonts w:cs="Arial"/>
          <w:sz w:val="22"/>
          <w:szCs w:val="22"/>
          <w:lang w:val="en-GB"/>
        </w:rPr>
      </w:pPr>
    </w:p>
    <w:p w14:paraId="60DE363B" w14:textId="0450DB91" w:rsidR="006E2236" w:rsidRPr="001307E0" w:rsidRDefault="00E6453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7D6789">
            <w:rPr>
              <w:rFonts w:cs="Arial"/>
              <w:b/>
              <w:color w:val="447DB5"/>
              <w:sz w:val="22"/>
              <w:szCs w:val="22"/>
              <w:lang w:val="en-GB"/>
            </w:rPr>
            <w:t>GOARN</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6" w:name="_Toc485036372"/>
      <w:bookmarkStart w:id="27" w:name="_Toc76401804"/>
      <w:bookmarkStart w:id="28" w:name="_Toc59522125"/>
      <w:bookmarkStart w:id="29" w:name="_Toc156364175"/>
      <w:r w:rsidRPr="001307E0">
        <w:rPr>
          <w:sz w:val="22"/>
          <w:szCs w:val="22"/>
        </w:rPr>
        <w:t>Overview</w:t>
      </w:r>
      <w:bookmarkEnd w:id="26"/>
      <w:bookmarkEnd w:id="27"/>
      <w:r>
        <w:rPr>
          <w:sz w:val="22"/>
          <w:szCs w:val="22"/>
        </w:rPr>
        <w:t xml:space="preserve"> </w:t>
      </w:r>
      <w:bookmarkEnd w:id="28"/>
    </w:p>
    <w:bookmarkEnd w:id="29"/>
    <w:p w14:paraId="15886580" w14:textId="77777777" w:rsidR="00941D9E" w:rsidRDefault="00941D9E" w:rsidP="00F02294">
      <w:pPr>
        <w:rPr>
          <w:rFonts w:cs="Arial"/>
          <w:sz w:val="22"/>
          <w:szCs w:val="22"/>
          <w:lang w:val="en-GB"/>
        </w:rPr>
      </w:pPr>
    </w:p>
    <w:p w14:paraId="0F59A181" w14:textId="77777777" w:rsidR="00BB3233" w:rsidRPr="002E4BAB" w:rsidRDefault="00BB3233" w:rsidP="00BB3233">
      <w:pPr>
        <w:ind w:left="28"/>
        <w:rPr>
          <w:rFonts w:cstheme="minorHAnsi"/>
          <w:sz w:val="22"/>
          <w:szCs w:val="22"/>
        </w:rPr>
      </w:pPr>
      <w:bookmarkStart w:id="30" w:name="_Toc156364176"/>
      <w:r w:rsidRPr="002E4BAB">
        <w:rPr>
          <w:rFonts w:cstheme="minorHAnsi"/>
          <w:sz w:val="22"/>
          <w:szCs w:val="22"/>
        </w:rPr>
        <w:t>The Global Outbreak Alert and Response Network (GOARN) is a global technical partnership established in 2000 by the World Health Organization (WHO) as a key mechanism to engage the resources of technical agencies for rapid identification, confirmation, risk assessment and response to major international public health emergencies. The main objective of the network is to provide technical support to WHO Member States experiencing a human health emergency due to the threat of an infectious disease outbreak, including those resulting from natural and manmade disasters. GOARN contributes towards global health security by: combating the international spread of outbreaks; ensuring that appropriate technical assistance reaches affected states rapidly; and, contributing to long-term epidemic preparedness and capacity building. Furthermore, GOARN directly strengthens coordination and collaboration for alert and response to infectious disease outbreak and public health emergencies via the deployment of experts, materials and provision of technical guidance when requested by WHO.</w:t>
      </w:r>
    </w:p>
    <w:p w14:paraId="7C959B5D" w14:textId="77777777" w:rsidR="00BB3233" w:rsidRPr="002E4BAB" w:rsidRDefault="00BB3233" w:rsidP="00BB3233">
      <w:pPr>
        <w:ind w:left="28"/>
        <w:rPr>
          <w:rFonts w:cstheme="minorHAnsi"/>
          <w:sz w:val="22"/>
          <w:szCs w:val="22"/>
        </w:rPr>
      </w:pPr>
    </w:p>
    <w:p w14:paraId="12764642" w14:textId="77777777" w:rsidR="00BB3233" w:rsidRPr="002E4BAB" w:rsidRDefault="00BB3233" w:rsidP="00BB3233">
      <w:pPr>
        <w:ind w:left="28"/>
        <w:rPr>
          <w:rFonts w:cstheme="minorHAnsi"/>
          <w:sz w:val="22"/>
          <w:szCs w:val="22"/>
        </w:rPr>
      </w:pPr>
      <w:r w:rsidRPr="002E4BAB">
        <w:rPr>
          <w:rFonts w:cstheme="minorHAnsi"/>
          <w:sz w:val="22"/>
          <w:szCs w:val="22"/>
        </w:rPr>
        <w:t>Over the last decade or so GOARN has effectively created and implemented a robust 3-tiered training programme that aims to prepare individuals from all public health disciplines to work effectively, in the field, in support of international outbreak responses. The first tier of the programme introduces the basic essentials for pre-deployment through a series of online self-directed courses, as well more advanced 1-2 day classroom-based workshops at in-service public health courses such as the Field Epidemiology Training Programmes (FETPs). Tier 2 is an immersive long-standing 5-day outbreak response scenario-driven simulation exercise that serves as a field adaptation training, intensively exploring the realities and challenges of working in an international multidisciplinary outbreak response team trying to stop an evolving outbreak and designed to build the  critical “soft-skill” core competencies required of international outbreak responders. Tier 3 includes specialized outbreak response leadership training for highly experienced responders to build the individual and collective leadership and crisis management skills of deployees to act as influential and trusted leaders during public health emergencies.</w:t>
      </w:r>
    </w:p>
    <w:p w14:paraId="5E721509" w14:textId="77777777" w:rsidR="00BB3233" w:rsidRPr="002E4BAB" w:rsidRDefault="00BB3233" w:rsidP="00BB3233">
      <w:pPr>
        <w:ind w:left="28"/>
        <w:rPr>
          <w:rFonts w:cstheme="minorHAnsi"/>
          <w:sz w:val="22"/>
          <w:szCs w:val="22"/>
        </w:rPr>
      </w:pPr>
    </w:p>
    <w:p w14:paraId="599DE9E9" w14:textId="77777777" w:rsidR="00BB3233" w:rsidRPr="002E4BAB" w:rsidRDefault="00BB3233" w:rsidP="00BB3233">
      <w:pPr>
        <w:ind w:left="28"/>
        <w:rPr>
          <w:rFonts w:cstheme="minorHAnsi"/>
          <w:sz w:val="22"/>
          <w:szCs w:val="22"/>
        </w:rPr>
      </w:pPr>
      <w:r w:rsidRPr="002E4BAB">
        <w:rPr>
          <w:rFonts w:cstheme="minorHAnsi"/>
          <w:sz w:val="22"/>
          <w:szCs w:val="22"/>
        </w:rPr>
        <w:t xml:space="preserve">While GOARN has always had a strong on-line component to its work and capacity building approach, travel restrictions and the increased training needs imposed by COVID-19 and other public health emergencies have highlighted the need for GOARN to innovate even further in this area. As such, the GOARN Capacity Building and Training Programme is embarking upon an initiative to develop an innovative and cutting-edge virtual training for multidisciplinary outbreak response in the form of an online gaming prototype.  </w:t>
      </w:r>
    </w:p>
    <w:p w14:paraId="1A238236" w14:textId="77777777" w:rsidR="00BB3233" w:rsidRPr="002E4BAB" w:rsidRDefault="00BB3233" w:rsidP="00BB3233">
      <w:pPr>
        <w:ind w:left="28"/>
        <w:rPr>
          <w:rFonts w:cstheme="minorHAnsi"/>
          <w:sz w:val="22"/>
          <w:szCs w:val="22"/>
        </w:rPr>
      </w:pPr>
    </w:p>
    <w:p w14:paraId="5F47210A" w14:textId="2CA43264" w:rsidR="00BB3233" w:rsidRPr="002E4BAB" w:rsidRDefault="00BB3233" w:rsidP="00BB3233">
      <w:pPr>
        <w:ind w:left="28"/>
        <w:rPr>
          <w:rFonts w:cstheme="minorHAnsi"/>
          <w:sz w:val="22"/>
          <w:szCs w:val="22"/>
        </w:rPr>
      </w:pPr>
      <w:r w:rsidRPr="002E4BAB">
        <w:rPr>
          <w:rFonts w:cstheme="minorHAnsi"/>
          <w:sz w:val="22"/>
          <w:szCs w:val="22"/>
        </w:rPr>
        <w:t>While outbreak-themed video and mobile games have existed for decades, online gaming has exploded onto the social and education scene in recent years and is increasingly being regarded as one of the most effective and motivating tools for learning. Research also suggests online gaming as a far superior approach for team-based learning for collective decision-making and communication, as compared to traditional didactic methods. There is also evidence to support the complimentary benefits of employing exploratory learning within an online game, in essence using a game within the online game, to motivate and engage learners further, in addition to the benefits of using an interdisciplinary approach for a stronger impact on learning . However, there are no such existing virtual and/or large-scale accessible trainings that target a multidisciplinary and culturally-diverse cadre of outbreak responders. As such, GOARN is intending to build upon  the lessons learned from building and implementing the GOARN Capacity Building and Training Programme, in particular the existing and acclaimed in-person Tier 2 Outbreak Response Scenario Training to develop a</w:t>
      </w:r>
      <w:r w:rsidRPr="002E4BAB">
        <w:rPr>
          <w:rFonts w:cstheme="minorHAnsi"/>
        </w:rPr>
        <w:t xml:space="preserve"> short </w:t>
      </w:r>
      <w:r w:rsidRPr="002E4BAB">
        <w:rPr>
          <w:rFonts w:cstheme="minorHAnsi"/>
          <w:sz w:val="22"/>
          <w:szCs w:val="22"/>
        </w:rPr>
        <w:t>online gaming prototype with a detailed outbreak response scenario in which multidisciplinary users need to work effectively together in order to stop and/or solve the outbreak.</w:t>
      </w:r>
    </w:p>
    <w:p w14:paraId="322E045D" w14:textId="77777777" w:rsidR="00B46D9A" w:rsidRPr="00B46D9A" w:rsidRDefault="00B46D9A" w:rsidP="00BB3233">
      <w:pPr>
        <w:ind w:left="28"/>
        <w:rPr>
          <w:rFonts w:cstheme="minorHAnsi"/>
          <w:color w:val="FF0000"/>
          <w:sz w:val="22"/>
          <w:szCs w:val="22"/>
        </w:rPr>
      </w:pPr>
    </w:p>
    <w:p w14:paraId="46CB6B27" w14:textId="77777777" w:rsidR="00BB3233" w:rsidRPr="00CD135E" w:rsidRDefault="00BB3233" w:rsidP="00BB3233">
      <w:pPr>
        <w:ind w:left="28"/>
        <w:rPr>
          <w:rFonts w:cstheme="minorHAnsi"/>
          <w:sz w:val="22"/>
          <w:szCs w:val="22"/>
        </w:rPr>
      </w:pPr>
    </w:p>
    <w:p w14:paraId="6A46E32B" w14:textId="77777777" w:rsidR="00B46D9A" w:rsidRPr="00800E39" w:rsidRDefault="00B46D9A" w:rsidP="00B46D9A">
      <w:pPr>
        <w:pStyle w:val="StyleHeading2LatinArialComplexArial"/>
        <w:numPr>
          <w:ilvl w:val="1"/>
          <w:numId w:val="1"/>
        </w:numPr>
        <w:pBdr>
          <w:top w:val="single" w:sz="4" w:space="1" w:color="2D6BB5"/>
        </w:pBdr>
        <w:tabs>
          <w:tab w:val="clear" w:pos="851"/>
          <w:tab w:val="num" w:pos="900"/>
        </w:tabs>
        <w:ind w:left="0"/>
        <w:rPr>
          <w:sz w:val="22"/>
          <w:szCs w:val="22"/>
        </w:rPr>
      </w:pPr>
      <w:bookmarkStart w:id="31" w:name="_Toc527987177"/>
      <w:bookmarkStart w:id="32" w:name="_Toc76401805"/>
      <w:r w:rsidRPr="00091745">
        <w:rPr>
          <w:sz w:val="22"/>
          <w:szCs w:val="22"/>
        </w:rPr>
        <w:t>Objectives of the</w:t>
      </w:r>
      <w:r>
        <w:rPr>
          <w:sz w:val="22"/>
          <w:szCs w:val="22"/>
        </w:rPr>
        <w:t xml:space="preserve"> present</w:t>
      </w:r>
      <w:r w:rsidRPr="00091745">
        <w:rPr>
          <w:sz w:val="22"/>
          <w:szCs w:val="22"/>
        </w:rPr>
        <w:t xml:space="preserve"> </w:t>
      </w:r>
      <w:r w:rsidRPr="00800E39">
        <w:rPr>
          <w:sz w:val="22"/>
          <w:szCs w:val="22"/>
        </w:rPr>
        <w:t>activity</w:t>
      </w:r>
      <w:bookmarkEnd w:id="31"/>
      <w:bookmarkEnd w:id="32"/>
    </w:p>
    <w:p w14:paraId="3C85E813" w14:textId="77777777" w:rsidR="00B46D9A" w:rsidRDefault="00B46D9A" w:rsidP="00B46D9A">
      <w:pPr>
        <w:rPr>
          <w:rFonts w:cs="Arial"/>
          <w:sz w:val="22"/>
          <w:szCs w:val="22"/>
          <w:lang w:val="en-GB"/>
        </w:rPr>
      </w:pPr>
    </w:p>
    <w:p w14:paraId="3741C62C" w14:textId="2DE6DAAE" w:rsidR="00B46D9A" w:rsidRPr="002E4BAB" w:rsidRDefault="00B46D9A" w:rsidP="00B46D9A">
      <w:pPr>
        <w:pStyle w:val="ListParagraph"/>
        <w:numPr>
          <w:ilvl w:val="0"/>
          <w:numId w:val="198"/>
        </w:numPr>
        <w:rPr>
          <w:rFonts w:cs="Arial"/>
          <w:sz w:val="22"/>
          <w:szCs w:val="22"/>
          <w:lang w:val="en-GB"/>
        </w:rPr>
      </w:pPr>
      <w:r w:rsidRPr="002E4BAB">
        <w:rPr>
          <w:rFonts w:cs="Arial"/>
          <w:sz w:val="22"/>
          <w:szCs w:val="22"/>
          <w:lang w:val="en-GB"/>
        </w:rPr>
        <w:t>Create an online gaming prototype founded on innovative best-practices for virtual learning that can effectively build the large-scale multidisciplinary human response capacity with the cross-cutting knowledge, core compentencies and “soft skills” and behaviours needed to respond to COVID-19 and other infectious disease outbreaks.</w:t>
      </w:r>
    </w:p>
    <w:p w14:paraId="715C5BA0" w14:textId="4B59AE56" w:rsidR="00B46D9A" w:rsidRPr="002E4BAB" w:rsidRDefault="00B46D9A" w:rsidP="00B46D9A">
      <w:pPr>
        <w:pStyle w:val="ListParagraph"/>
        <w:numPr>
          <w:ilvl w:val="0"/>
          <w:numId w:val="198"/>
        </w:numPr>
        <w:rPr>
          <w:rFonts w:cs="Arial"/>
          <w:sz w:val="22"/>
          <w:szCs w:val="22"/>
          <w:lang w:val="en-GB"/>
        </w:rPr>
      </w:pPr>
      <w:r w:rsidRPr="002E4BAB">
        <w:rPr>
          <w:rFonts w:cs="Arial"/>
          <w:sz w:val="22"/>
          <w:szCs w:val="22"/>
          <w:lang w:val="en-GB"/>
        </w:rPr>
        <w:t xml:space="preserve">Explore options for Serious Online Gaming utilising latest developments in virtual environments Virtual Reality (VR), Augmented Reality (AR) and Mixed Reality (MR) to enhance the user experience and impactful learning, while balancing scalability and equitable accessibility for GOARN Partner Institutions and outbreak responders from around the world. </w:t>
      </w:r>
    </w:p>
    <w:p w14:paraId="7F33FA90" w14:textId="45948013" w:rsidR="00B46D9A" w:rsidRPr="002E4BAB" w:rsidRDefault="00B46D9A" w:rsidP="00B46D9A">
      <w:pPr>
        <w:pStyle w:val="ListParagraph"/>
        <w:numPr>
          <w:ilvl w:val="0"/>
          <w:numId w:val="198"/>
        </w:numPr>
        <w:rPr>
          <w:rFonts w:cs="Arial"/>
          <w:sz w:val="22"/>
          <w:szCs w:val="22"/>
          <w:lang w:val="en-GB"/>
        </w:rPr>
      </w:pPr>
      <w:r w:rsidRPr="002E4BAB">
        <w:rPr>
          <w:rFonts w:cs="Arial"/>
          <w:sz w:val="22"/>
          <w:szCs w:val="22"/>
          <w:lang w:val="en-GB"/>
        </w:rPr>
        <w:t>Utilize lessons learned from the scenario-driven Tier 2 GOARN Outbreak Response Simulation Exercise training, employing an outbreak scenario requiring players to work effectively in multidisciplinary outbreak response teams in order to design and apply appropriate best-practice interventions in response to the outbreak.</w:t>
      </w:r>
    </w:p>
    <w:p w14:paraId="73A7D86B" w14:textId="48F452B0" w:rsidR="00B46D9A" w:rsidRPr="002E4BAB" w:rsidRDefault="00B46D9A" w:rsidP="00B46D9A">
      <w:pPr>
        <w:pStyle w:val="ListParagraph"/>
        <w:numPr>
          <w:ilvl w:val="0"/>
          <w:numId w:val="198"/>
        </w:numPr>
        <w:rPr>
          <w:rFonts w:cs="Arial"/>
          <w:sz w:val="22"/>
          <w:szCs w:val="22"/>
          <w:lang w:val="en-GB"/>
        </w:rPr>
      </w:pPr>
      <w:r w:rsidRPr="002E4BAB">
        <w:rPr>
          <w:rFonts w:cs="Arial"/>
          <w:sz w:val="22"/>
          <w:szCs w:val="22"/>
          <w:lang w:val="en-GB"/>
        </w:rPr>
        <w:t>Through the GOARN Online Gaming for Enhanced Outbreak Response Working Group (WG), collaborate with Partners to ensure quality of gaming scenario and approach, as well as building capacity of Partners for innovative approaches in the design and development of virtual learning opportunities for outbreak response.</w:t>
      </w:r>
    </w:p>
    <w:p w14:paraId="60150D11" w14:textId="0E0B28A6" w:rsidR="003A72EB" w:rsidRPr="002E4BAB" w:rsidRDefault="003A72EB" w:rsidP="00B46D9A">
      <w:pPr>
        <w:pStyle w:val="ListParagraph"/>
        <w:numPr>
          <w:ilvl w:val="0"/>
          <w:numId w:val="198"/>
        </w:numPr>
        <w:rPr>
          <w:rFonts w:cs="Arial"/>
          <w:sz w:val="22"/>
          <w:szCs w:val="22"/>
          <w:lang w:val="en-GB"/>
        </w:rPr>
      </w:pPr>
      <w:r w:rsidRPr="002E4BAB">
        <w:rPr>
          <w:rFonts w:cs="Arial"/>
          <w:sz w:val="22"/>
          <w:szCs w:val="22"/>
          <w:lang w:val="en-GB"/>
        </w:rPr>
        <w:t>.</w:t>
      </w:r>
    </w:p>
    <w:p w14:paraId="6BEAE01A" w14:textId="77777777" w:rsidR="00B46D9A" w:rsidRPr="00B46D9A" w:rsidRDefault="00B46D9A" w:rsidP="00B46D9A">
      <w:pPr>
        <w:pStyle w:val="ListParagraph"/>
        <w:rPr>
          <w:rFonts w:cs="Arial"/>
          <w:color w:val="FF0000"/>
          <w:sz w:val="22"/>
          <w:szCs w:val="22"/>
          <w:lang w:val="en-GB"/>
        </w:rPr>
      </w:pPr>
    </w:p>
    <w:p w14:paraId="54751C80" w14:textId="77777777" w:rsidR="00B46D9A" w:rsidRPr="00091745" w:rsidRDefault="00B46D9A" w:rsidP="00B46D9A">
      <w:pPr>
        <w:pStyle w:val="StyleHeading2LatinArialComplexArial"/>
        <w:numPr>
          <w:ilvl w:val="1"/>
          <w:numId w:val="1"/>
        </w:numPr>
        <w:pBdr>
          <w:top w:val="single" w:sz="4" w:space="1" w:color="2D6BB5"/>
        </w:pBdr>
        <w:tabs>
          <w:tab w:val="clear" w:pos="851"/>
          <w:tab w:val="num" w:pos="900"/>
        </w:tabs>
        <w:ind w:left="0"/>
        <w:rPr>
          <w:sz w:val="22"/>
          <w:szCs w:val="22"/>
        </w:rPr>
      </w:pPr>
      <w:bookmarkStart w:id="33" w:name="_Toc156364177"/>
      <w:bookmarkStart w:id="34" w:name="_Toc527987178"/>
      <w:bookmarkStart w:id="35" w:name="_Toc76401806"/>
      <w:r w:rsidRPr="00091745">
        <w:rPr>
          <w:sz w:val="22"/>
          <w:szCs w:val="22"/>
        </w:rPr>
        <w:t>Activity coordination</w:t>
      </w:r>
      <w:bookmarkEnd w:id="33"/>
      <w:bookmarkEnd w:id="34"/>
      <w:bookmarkEnd w:id="35"/>
    </w:p>
    <w:p w14:paraId="2BD34D11" w14:textId="77777777" w:rsidR="00B46D9A" w:rsidRDefault="00B46D9A" w:rsidP="00B46D9A">
      <w:pPr>
        <w:rPr>
          <w:rFonts w:cs="Arial"/>
          <w:sz w:val="22"/>
          <w:szCs w:val="22"/>
          <w:lang w:val="en-GB"/>
        </w:rPr>
      </w:pPr>
    </w:p>
    <w:p w14:paraId="64405499" w14:textId="58BCD928" w:rsidR="00B46D9A" w:rsidRPr="002E4BAB" w:rsidRDefault="00B46D9A" w:rsidP="00B46D9A">
      <w:pPr>
        <w:rPr>
          <w:rFonts w:cs="Arial"/>
          <w:sz w:val="22"/>
          <w:szCs w:val="22"/>
        </w:rPr>
      </w:pPr>
      <w:r w:rsidRPr="002E4BAB">
        <w:rPr>
          <w:rFonts w:cs="Arial"/>
          <w:sz w:val="22"/>
          <w:szCs w:val="22"/>
        </w:rPr>
        <w:t xml:space="preserve">The GOARN Capacity Building and Training Coordinator, based with the GOARN Operational Support Team at WHO in Geneva, is responsible for the overall coordination and management of the GOARN Capacity Building and Training Programme, under the guidance of the GOARN Steering Committee. </w:t>
      </w:r>
    </w:p>
    <w:p w14:paraId="12FA601B" w14:textId="77777777" w:rsidR="00B46D9A" w:rsidRPr="002E4BAB" w:rsidRDefault="00B46D9A" w:rsidP="00B46D9A">
      <w:pPr>
        <w:rPr>
          <w:rFonts w:cs="Arial"/>
          <w:sz w:val="22"/>
          <w:szCs w:val="22"/>
        </w:rPr>
      </w:pPr>
    </w:p>
    <w:p w14:paraId="62679827" w14:textId="56CF39B1" w:rsidR="00B46D9A" w:rsidRPr="002E4BAB" w:rsidRDefault="00B46D9A" w:rsidP="00B46D9A">
      <w:pPr>
        <w:rPr>
          <w:rFonts w:cs="Arial"/>
          <w:sz w:val="22"/>
          <w:szCs w:val="22"/>
        </w:rPr>
      </w:pPr>
      <w:r w:rsidRPr="002E4BAB">
        <w:rPr>
          <w:rFonts w:cs="Arial"/>
          <w:sz w:val="22"/>
          <w:szCs w:val="22"/>
        </w:rPr>
        <w:t>This initiative will be overseen and co-designed by the GOARN Online Gaming for Enhanced Outbreak Response Working Group which is currently being formed and comprised of representatives from approximately 15-20 GOARN Partner Institutions from around the world with expertise and/or experience in multidisciplinary outbreak response expertise, outbreak response education and training, online series gaming and/or gamification, and those with detailed knowledge of the outbreak response scenario used in the GOARN Tier 2 Outbreak Response simulation training.</w:t>
      </w:r>
    </w:p>
    <w:p w14:paraId="66E52386" w14:textId="7F90BEEA" w:rsidR="003A72EB" w:rsidRPr="002E4BAB" w:rsidRDefault="003A72EB" w:rsidP="00B46D9A">
      <w:pPr>
        <w:rPr>
          <w:rFonts w:cs="Arial"/>
          <w:sz w:val="22"/>
          <w:szCs w:val="22"/>
        </w:rPr>
      </w:pPr>
    </w:p>
    <w:p w14:paraId="6EF92525" w14:textId="5D230EBE" w:rsidR="003A72EB" w:rsidRPr="002E4BAB" w:rsidRDefault="003A72EB" w:rsidP="00B46D9A">
      <w:pPr>
        <w:rPr>
          <w:rFonts w:cs="Arial"/>
          <w:sz w:val="22"/>
          <w:szCs w:val="22"/>
        </w:rPr>
      </w:pPr>
      <w:r w:rsidRPr="002E4BAB">
        <w:rPr>
          <w:rFonts w:cs="Arial"/>
          <w:sz w:val="22"/>
          <w:szCs w:val="22"/>
        </w:rPr>
        <w:t xml:space="preserve">The GOARN Online Gaming for Enhanced Outbreak Response Working Group will act as the Outbreak Response Subject Matter Experts and will prepare the necessary content for the prototype scenario, including branching scenarios, under the advice and guidance of the </w:t>
      </w:r>
      <w:r w:rsidR="00483330">
        <w:rPr>
          <w:rFonts w:cs="Arial"/>
          <w:sz w:val="22"/>
          <w:szCs w:val="22"/>
        </w:rPr>
        <w:t>selected contractor</w:t>
      </w:r>
      <w:r w:rsidRPr="002E4BAB">
        <w:rPr>
          <w:rFonts w:cs="Arial"/>
          <w:sz w:val="22"/>
          <w:szCs w:val="22"/>
        </w:rPr>
        <w:t>.</w:t>
      </w:r>
    </w:p>
    <w:p w14:paraId="13126179" w14:textId="43321099" w:rsidR="00B46D9A" w:rsidRPr="002E4BAB" w:rsidRDefault="00B46D9A" w:rsidP="00B46D9A">
      <w:pPr>
        <w:rPr>
          <w:rFonts w:cs="Arial"/>
          <w:sz w:val="22"/>
          <w:szCs w:val="22"/>
        </w:rPr>
      </w:pPr>
    </w:p>
    <w:p w14:paraId="48867BC4" w14:textId="24F96FD5" w:rsidR="00B46D9A" w:rsidRPr="00B46D9A" w:rsidRDefault="00B46D9A" w:rsidP="00EC4339">
      <w:pPr>
        <w:rPr>
          <w:rFonts w:cs="Arial"/>
          <w:color w:val="FF0000"/>
          <w:sz w:val="22"/>
          <w:szCs w:val="22"/>
        </w:rPr>
      </w:pPr>
      <w:r w:rsidRPr="002E4BAB">
        <w:rPr>
          <w:rFonts w:cs="Arial"/>
          <w:sz w:val="22"/>
          <w:szCs w:val="22"/>
        </w:rPr>
        <w:t xml:space="preserve">The </w:t>
      </w:r>
      <w:r w:rsidR="00EC4339" w:rsidRPr="002E4BAB">
        <w:rPr>
          <w:rFonts w:cs="Arial"/>
          <w:sz w:val="22"/>
          <w:szCs w:val="22"/>
        </w:rPr>
        <w:t xml:space="preserve">selected </w:t>
      </w:r>
      <w:r w:rsidRPr="002E4BAB">
        <w:rPr>
          <w:rFonts w:cs="Arial"/>
          <w:sz w:val="22"/>
          <w:szCs w:val="22"/>
        </w:rPr>
        <w:t>contractor will not be in direct contact with the GOARN Online Gaming for Enhanced Outbreak Response Working Group, rather all communications will be made via the GOARN Capacity Building and Training Coordinator at WHO</w:t>
      </w:r>
      <w:r w:rsidRPr="00B46D9A">
        <w:rPr>
          <w:rFonts w:cs="Arial"/>
          <w:color w:val="FF0000"/>
          <w:sz w:val="22"/>
          <w:szCs w:val="22"/>
        </w:rPr>
        <w:t>.</w:t>
      </w:r>
    </w:p>
    <w:p w14:paraId="2CAAA9AE" w14:textId="3398F6EE" w:rsidR="00595693" w:rsidRPr="00A112BC" w:rsidRDefault="00595693" w:rsidP="00595693">
      <w:pPr>
        <w:rPr>
          <w:color w:val="FF0000"/>
          <w:sz w:val="22"/>
          <w:lang w:val="en-GB"/>
        </w:rPr>
      </w:pPr>
    </w:p>
    <w:p w14:paraId="2A3C4B4F" w14:textId="77777777" w:rsidR="00595693" w:rsidRDefault="00595693" w:rsidP="00595693">
      <w:pPr>
        <w:rPr>
          <w:rFonts w:cs="Arial"/>
          <w:i/>
          <w:iCs/>
          <w:color w:val="FF0000"/>
          <w:sz w:val="28"/>
          <w:szCs w:val="28"/>
          <w:lang w:val="en-GB"/>
        </w:rPr>
      </w:pPr>
    </w:p>
    <w:bookmarkEnd w:id="30"/>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6" w:name="_Toc499734266"/>
      <w:bookmarkStart w:id="37" w:name="_Toc499734395"/>
      <w:bookmarkStart w:id="38" w:name="_Toc191446292"/>
      <w:bookmarkStart w:id="39" w:name="_Toc76401807"/>
      <w:bookmarkEnd w:id="36"/>
      <w:bookmarkEnd w:id="37"/>
      <w:r w:rsidRPr="00D77D19">
        <w:rPr>
          <w:rFonts w:ascii="Arial" w:hAnsi="Arial" w:cs="Arial"/>
          <w:color w:val="447DB5"/>
          <w:sz w:val="22"/>
          <w:szCs w:val="22"/>
        </w:rPr>
        <w:lastRenderedPageBreak/>
        <w:t>requirements</w:t>
      </w:r>
      <w:bookmarkEnd w:id="38"/>
      <w:bookmarkEnd w:id="39"/>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40" w:name="_Toc191446293"/>
      <w:bookmarkStart w:id="41" w:name="_Toc76401808"/>
      <w:bookmarkStart w:id="42" w:name="_Toc149127935"/>
      <w:bookmarkStart w:id="43" w:name="_Toc149127992"/>
      <w:bookmarkStart w:id="44" w:name="_Toc149452432"/>
      <w:bookmarkStart w:id="45" w:name="_Toc149533536"/>
      <w:bookmarkStart w:id="46" w:name="_Toc122240158"/>
      <w:bookmarkStart w:id="47" w:name="_Toc122246467"/>
      <w:r w:rsidRPr="00A112BC">
        <w:rPr>
          <w:sz w:val="22"/>
        </w:rPr>
        <w:t>Introduction</w:t>
      </w:r>
      <w:bookmarkEnd w:id="40"/>
      <w:bookmarkEnd w:id="41"/>
    </w:p>
    <w:p w14:paraId="15C2061D" w14:textId="77777777" w:rsidR="00141137" w:rsidRPr="00091745" w:rsidRDefault="00141137" w:rsidP="00F02294">
      <w:pPr>
        <w:tabs>
          <w:tab w:val="left" w:pos="567"/>
        </w:tabs>
        <w:rPr>
          <w:rFonts w:cs="Arial"/>
          <w:sz w:val="22"/>
          <w:szCs w:val="22"/>
          <w:lang w:val="en-GB"/>
        </w:rPr>
      </w:pPr>
    </w:p>
    <w:bookmarkEnd w:id="42"/>
    <w:bookmarkEnd w:id="43"/>
    <w:bookmarkEnd w:id="44"/>
    <w:bookmarkEnd w:id="45"/>
    <w:p w14:paraId="4F714673" w14:textId="3C3A0560" w:rsidR="00401998" w:rsidRPr="002E4BAB" w:rsidRDefault="00141137" w:rsidP="00A024A8">
      <w:pPr>
        <w:rPr>
          <w:sz w:val="22"/>
          <w:lang w:val="en-GB"/>
        </w:rPr>
      </w:pPr>
      <w:r w:rsidRPr="00091745">
        <w:rPr>
          <w:rFonts w:cs="Arial"/>
          <w:sz w:val="22"/>
          <w:szCs w:val="22"/>
          <w:lang w:val="en-GB"/>
        </w:rPr>
        <w:t xml:space="preserve">WHO requires the successful bidder, the Contractor, to </w:t>
      </w:r>
      <w:r w:rsidR="005438D9" w:rsidRPr="00091745">
        <w:rPr>
          <w:rFonts w:cs="Arial"/>
          <w:sz w:val="22"/>
          <w:szCs w:val="22"/>
          <w:lang w:val="en-GB"/>
        </w:rPr>
        <w:t xml:space="preserve">carry </w:t>
      </w:r>
      <w:r w:rsidR="005438D9" w:rsidRPr="00335306">
        <w:rPr>
          <w:rFonts w:cs="Arial"/>
          <w:sz w:val="22"/>
          <w:szCs w:val="22"/>
          <w:lang w:val="en-GB"/>
        </w:rPr>
        <w:t xml:space="preserve">out  </w:t>
      </w:r>
      <w:r w:rsidR="003A72EB" w:rsidRPr="002E4BAB">
        <w:rPr>
          <w:sz w:val="22"/>
          <w:lang w:val="en-GB"/>
        </w:rPr>
        <w:t>the co-design, development and technical build of a serious online gaming prototype, targeting multidisciplinary public health emergency responders from around the world and utilising an outbreak response scenario. This prototype will be founded on innovative best-practices for virtual learning and will serve as a basis to build the large-scale multidisciplinary human response capacity with the cross-cutting knowledge, skills and behaviours needed to respond to COVID-19 and other infectious disease outbreaks.</w:t>
      </w:r>
    </w:p>
    <w:p w14:paraId="18ED027A" w14:textId="3282F0C1" w:rsidR="003A72EB" w:rsidRPr="002E4BAB" w:rsidRDefault="003A72EB" w:rsidP="00A024A8">
      <w:pPr>
        <w:rPr>
          <w:sz w:val="22"/>
          <w:lang w:val="en-GB"/>
        </w:rPr>
      </w:pPr>
    </w:p>
    <w:p w14:paraId="645AD788" w14:textId="5E55113A" w:rsidR="003A72EB" w:rsidRPr="002E4BAB" w:rsidRDefault="003A72EB" w:rsidP="00A024A8">
      <w:pPr>
        <w:rPr>
          <w:sz w:val="22"/>
          <w:lang w:val="en-GB"/>
        </w:rPr>
      </w:pPr>
      <w:r w:rsidRPr="002E4BAB">
        <w:rPr>
          <w:sz w:val="22"/>
          <w:lang w:val="en-GB"/>
        </w:rPr>
        <w:t>It is expected that this prototype will utilise part/s of the GOARN Tier 2 Outbreak Response simulation training scenario. At this stage it is anticipated that this short prototype will web browser-based, linked to a live/dynamic data source which can be edited and expanded as needed. The prototype will have a minimum of 3-4 characters / players, each with approximately 10 layers of branching scenarios. While the prototype may be te</w:t>
      </w:r>
      <w:r w:rsidR="008056DE" w:rsidRPr="002E4BAB">
        <w:rPr>
          <w:sz w:val="22"/>
          <w:lang w:val="en-GB"/>
        </w:rPr>
        <w:t>x</w:t>
      </w:r>
      <w:r w:rsidRPr="002E4BAB">
        <w:rPr>
          <w:sz w:val="22"/>
          <w:lang w:val="en-GB"/>
        </w:rPr>
        <w:t>t based, it is desired for the gaming environment and interface to ustilise graphics with character images. The prototype will be first built with a Player versus Environment (PvE) interaction, with the option to expand to Player versus Player (PvP).</w:t>
      </w:r>
    </w:p>
    <w:p w14:paraId="4B8158D7" w14:textId="77777777" w:rsidR="00401998" w:rsidRPr="00401998" w:rsidRDefault="00401998" w:rsidP="00A024A8">
      <w:pPr>
        <w:rPr>
          <w:rFonts w:cs="Arial"/>
          <w:i/>
          <w:iCs/>
          <w:sz w:val="28"/>
          <w:szCs w:val="28"/>
          <w:lang w:val="en-GB"/>
        </w:rPr>
      </w:pP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8" w:name="_Toc156364182"/>
      <w:bookmarkStart w:id="49" w:name="_Toc76401809"/>
      <w:r w:rsidRPr="00A112BC">
        <w:rPr>
          <w:sz w:val="22"/>
        </w:rPr>
        <w:t>Characteristics</w:t>
      </w:r>
      <w:bookmarkEnd w:id="48"/>
      <w:r w:rsidR="005B200B" w:rsidRPr="00A112BC">
        <w:rPr>
          <w:sz w:val="22"/>
        </w:rPr>
        <w:t xml:space="preserve"> of the provider</w:t>
      </w:r>
      <w:bookmarkEnd w:id="49"/>
    </w:p>
    <w:p w14:paraId="70AAB751" w14:textId="4C86BB3C"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0" w:name="_Toc156364183"/>
      <w:bookmarkStart w:id="51" w:name="_Ref501033025"/>
      <w:bookmarkStart w:id="52" w:name="_Toc76401810"/>
      <w:r w:rsidRPr="00A112BC">
        <w:rPr>
          <w:rFonts w:ascii="Arial" w:hAnsi="Arial"/>
          <w:color w:val="447DB5"/>
        </w:rPr>
        <w:t>Status</w:t>
      </w:r>
      <w:bookmarkEnd w:id="50"/>
      <w:bookmarkEnd w:id="51"/>
      <w:bookmarkEnd w:id="52"/>
    </w:p>
    <w:p w14:paraId="254643FE" w14:textId="712CF5A4" w:rsidR="008D7806" w:rsidRPr="001307E0" w:rsidRDefault="008D7806" w:rsidP="002E4BAB">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002E4BAB">
        <w:rPr>
          <w:rFonts w:cs="Arial"/>
          <w:sz w:val="22"/>
          <w:szCs w:val="22"/>
          <w:lang w:val="en-GB"/>
        </w:rPr>
        <w:t xml:space="preserve">for profit or not for profit </w:t>
      </w:r>
      <w:r w:rsidRPr="00EC4339">
        <w:rPr>
          <w:rFonts w:cs="Arial"/>
          <w:sz w:val="22"/>
          <w:szCs w:val="22"/>
          <w:lang w:val="en-GB"/>
        </w:rPr>
        <w:t xml:space="preserve">institution operating in the field of </w:t>
      </w:r>
      <w:r w:rsidR="003A72EB" w:rsidRPr="002E4BAB">
        <w:rPr>
          <w:sz w:val="22"/>
          <w:lang w:val="en-GB"/>
        </w:rPr>
        <w:t>Online Serious Gaming, and/or public health emergency education and training</w:t>
      </w:r>
      <w:r w:rsidRPr="00EC4339">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3" w:name="_Toc156364184"/>
      <w:bookmarkStart w:id="54" w:name="_Ref501033039"/>
      <w:bookmarkStart w:id="55" w:name="_Ref501033058"/>
      <w:bookmarkStart w:id="56" w:name="_Toc76401811"/>
      <w:r w:rsidRPr="00A112BC">
        <w:rPr>
          <w:rFonts w:ascii="Arial" w:hAnsi="Arial"/>
          <w:color w:val="447DB5"/>
        </w:rPr>
        <w:t>Accreditations</w:t>
      </w:r>
      <w:bookmarkEnd w:id="53"/>
      <w:bookmarkEnd w:id="54"/>
      <w:bookmarkEnd w:id="55"/>
      <w:bookmarkEnd w:id="56"/>
      <w:r w:rsidRPr="00A112BC">
        <w:rPr>
          <w:rFonts w:ascii="Arial" w:hAnsi="Arial"/>
          <w:color w:val="447DB5"/>
        </w:rPr>
        <w:t xml:space="preserve"> </w:t>
      </w:r>
    </w:p>
    <w:p w14:paraId="30C914ED" w14:textId="00B6232B" w:rsidR="008D7806" w:rsidRPr="00EC4339"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EC4339">
        <w:rPr>
          <w:rFonts w:cs="Arial"/>
          <w:sz w:val="22"/>
          <w:szCs w:val="22"/>
          <w:lang w:val="en-GB"/>
        </w:rPr>
        <w:t xml:space="preserve">ISO </w:t>
      </w:r>
      <w:r w:rsidR="00E6453C">
        <w:rPr>
          <w:rFonts w:cs="Arial"/>
          <w:sz w:val="22"/>
          <w:szCs w:val="22"/>
          <w:lang w:val="en-GB"/>
        </w:rPr>
        <w:t xml:space="preserve">9002 </w:t>
      </w:r>
      <w:r w:rsidR="00EC4339">
        <w:rPr>
          <w:rFonts w:cs="Arial"/>
          <w:sz w:val="22"/>
          <w:szCs w:val="22"/>
          <w:lang w:val="en-GB"/>
        </w:rPr>
        <w:t>or equivalent</w:t>
      </w:r>
      <w:r w:rsidR="00E6453C">
        <w:rPr>
          <w:rFonts w:cs="Arial"/>
          <w:sz w:val="22"/>
          <w:szCs w:val="22"/>
          <w:lang w:val="en-GB"/>
        </w:rPr>
        <w:t>; and/or any relevant accreditation</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EC4339">
        <w:rPr>
          <w:rFonts w:cs="Arial"/>
          <w:sz w:val="22"/>
          <w:szCs w:val="22"/>
          <w:lang w:val="en-GB"/>
        </w:rPr>
        <w:t xml:space="preserve">body </w:t>
      </w:r>
      <w:r w:rsidR="00E6453C">
        <w:rPr>
          <w:rFonts w:cs="Arial"/>
          <w:sz w:val="22"/>
          <w:szCs w:val="22"/>
          <w:lang w:val="en-GB"/>
        </w:rPr>
        <w:t xml:space="preserve"> i</w:t>
      </w:r>
      <w:r w:rsidR="00E6453C" w:rsidRPr="002E4BAB">
        <w:rPr>
          <w:rFonts w:cs="Arial"/>
          <w:sz w:val="22"/>
          <w:szCs w:val="22"/>
          <w:lang w:val="en-GB"/>
        </w:rPr>
        <w:t>s  desirable.</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7" w:name="_Toc156364185"/>
      <w:bookmarkStart w:id="58" w:name="_Ref501033064"/>
      <w:bookmarkStart w:id="59" w:name="_Ref501033076"/>
      <w:bookmarkStart w:id="60" w:name="_Toc76401812"/>
      <w:r w:rsidRPr="00A112BC">
        <w:rPr>
          <w:rFonts w:ascii="Arial" w:hAnsi="Arial"/>
          <w:color w:val="447DB5"/>
        </w:rPr>
        <w:t>Previous experience</w:t>
      </w:r>
      <w:bookmarkEnd w:id="57"/>
      <w:bookmarkEnd w:id="58"/>
      <w:bookmarkEnd w:id="59"/>
      <w:bookmarkEnd w:id="60"/>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61" w:name="_Hlk59522290"/>
      <w:r w:rsidRPr="001F3858">
        <w:rPr>
          <w:rFonts w:asciiTheme="minorBidi" w:hAnsiTheme="minorBidi" w:cstheme="minorBidi"/>
          <w:b/>
          <w:sz w:val="22"/>
          <w:szCs w:val="22"/>
          <w:lang w:val="en-GB"/>
        </w:rPr>
        <w:t>Mandatory:</w:t>
      </w:r>
    </w:p>
    <w:p w14:paraId="75A10223" w14:textId="43C4CE9B" w:rsidR="008D7806" w:rsidRPr="002E4BAB"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EE735F" w:rsidRPr="002E4BAB">
        <w:rPr>
          <w:rFonts w:asciiTheme="minorBidi" w:hAnsiTheme="minorBidi" w:cstheme="minorBidi"/>
          <w:sz w:val="22"/>
          <w:szCs w:val="22"/>
          <w:lang w:val="en-GB"/>
        </w:rPr>
        <w:t>Online Serious Gaming for education and/or training purposes</w:t>
      </w:r>
      <w:r w:rsidRPr="002E4BAB">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6164B07D" w:rsidR="008D7806" w:rsidRPr="00EF1F9A"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in </w:t>
      </w:r>
      <w:r w:rsidR="00EE735F" w:rsidRPr="002E4BAB">
        <w:rPr>
          <w:rFonts w:asciiTheme="minorBidi" w:hAnsiTheme="minorBidi" w:cstheme="minorBidi"/>
          <w:sz w:val="22"/>
          <w:szCs w:val="22"/>
          <w:lang w:val="en-GB"/>
        </w:rPr>
        <w:t>emergency and/or public health response education and training is desirable</w:t>
      </w:r>
      <w:r w:rsidRPr="002E4BAB">
        <w:rPr>
          <w:rFonts w:asciiTheme="minorBidi" w:hAnsiTheme="minorBidi" w:cstheme="minorBidi"/>
          <w:sz w:val="22"/>
          <w:szCs w:val="22"/>
          <w:lang w:val="en-GB"/>
        </w:rPr>
        <w:t>.</w:t>
      </w:r>
    </w:p>
    <w:p w14:paraId="2B7633A2" w14:textId="556876A2" w:rsidR="00EF1F9A" w:rsidRPr="001307E0" w:rsidRDefault="00EF1F9A"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EC4339">
        <w:rPr>
          <w:rFonts w:asciiTheme="minorBidi" w:hAnsiTheme="minorBidi" w:cstheme="minorBidi"/>
          <w:sz w:val="22"/>
          <w:szCs w:val="22"/>
          <w:lang w:val="en-GB"/>
        </w:rPr>
        <w:t xml:space="preserve">Previous work with WHO, other international organizations and/or major institutions </w:t>
      </w:r>
      <w:r w:rsidRPr="002E4BAB">
        <w:rPr>
          <w:rFonts w:asciiTheme="minorBidi" w:hAnsiTheme="minorBidi" w:cstheme="minorBidi"/>
          <w:sz w:val="22"/>
          <w:szCs w:val="22"/>
          <w:lang w:val="en-GB"/>
        </w:rPr>
        <w:t xml:space="preserve">in the field of  online serious gaming  is </w:t>
      </w:r>
      <w:r>
        <w:rPr>
          <w:rFonts w:asciiTheme="minorBidi" w:hAnsiTheme="minorBidi" w:cstheme="minorBidi"/>
          <w:sz w:val="22"/>
          <w:szCs w:val="22"/>
          <w:lang w:val="en-GB"/>
        </w:rPr>
        <w:t>desirable.</w:t>
      </w:r>
      <w:bookmarkStart w:id="62" w:name="_GoBack"/>
      <w:bookmarkEnd w:id="62"/>
    </w:p>
    <w:bookmarkEnd w:id="61"/>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3" w:name="_Toc156364187"/>
      <w:bookmarkStart w:id="64" w:name="_Ref501033094"/>
      <w:bookmarkStart w:id="65" w:name="_Toc76401813"/>
      <w:r w:rsidRPr="00A112BC">
        <w:rPr>
          <w:rFonts w:ascii="Arial" w:hAnsi="Arial"/>
          <w:color w:val="447DB5"/>
        </w:rPr>
        <w:t>Staffing</w:t>
      </w:r>
      <w:bookmarkEnd w:id="63"/>
      <w:bookmarkEnd w:id="64"/>
      <w:bookmarkEnd w:id="65"/>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Sufficient capacity and knowledge is required to cover the following areas of expertise:</w:t>
      </w:r>
    </w:p>
    <w:p w14:paraId="37FCFAD4" w14:textId="02A86EF0" w:rsidR="008D7806" w:rsidRPr="002E4BAB"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2E4BAB">
        <w:rPr>
          <w:rFonts w:cs="Arial"/>
          <w:sz w:val="22"/>
          <w:szCs w:val="22"/>
        </w:rPr>
        <w:lastRenderedPageBreak/>
        <w:t>Adequate technical knowledge to</w:t>
      </w:r>
      <w:r w:rsidR="00001D30" w:rsidRPr="002E4BAB">
        <w:rPr>
          <w:rFonts w:cs="Arial"/>
          <w:sz w:val="22"/>
          <w:szCs w:val="22"/>
        </w:rPr>
        <w:t xml:space="preserve"> undertake the technical build of the prototype</w:t>
      </w:r>
      <w:r w:rsidR="00250063" w:rsidRPr="002E4BAB">
        <w:rPr>
          <w:rFonts w:cs="Arial"/>
          <w:sz w:val="22"/>
          <w:szCs w:val="22"/>
        </w:rPr>
        <w:t xml:space="preserve"> meeting the required specifications</w:t>
      </w:r>
      <w:r w:rsidR="00001D30" w:rsidRPr="002E4BAB">
        <w:rPr>
          <w:rFonts w:cs="Arial"/>
          <w:sz w:val="22"/>
          <w:szCs w:val="22"/>
        </w:rPr>
        <w:t>;</w:t>
      </w:r>
    </w:p>
    <w:p w14:paraId="7F2F7772" w14:textId="128B81D2" w:rsidR="008D7806" w:rsidRPr="00001D30"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2E4BAB">
        <w:rPr>
          <w:rFonts w:cs="Arial"/>
          <w:sz w:val="22"/>
          <w:szCs w:val="22"/>
        </w:rPr>
        <w:t>Adequate technical knowledge</w:t>
      </w:r>
      <w:r>
        <w:rPr>
          <w:rFonts w:cs="Arial"/>
          <w:sz w:val="22"/>
          <w:szCs w:val="22"/>
        </w:rPr>
        <w:t xml:space="preserve"> to</w:t>
      </w:r>
      <w:r w:rsidR="00001D30">
        <w:rPr>
          <w:rFonts w:cs="Arial"/>
          <w:sz w:val="22"/>
          <w:szCs w:val="22"/>
        </w:rPr>
        <w:t xml:space="preserve"> provide all necessary templates and guidelines for required content/scenario creation. </w:t>
      </w:r>
    </w:p>
    <w:p w14:paraId="256F65E2" w14:textId="1659A65C" w:rsidR="00001D30" w:rsidRPr="00001D30" w:rsidRDefault="00001D30" w:rsidP="00E60E92">
      <w:pPr>
        <w:pStyle w:val="ListParagraph"/>
        <w:numPr>
          <w:ilvl w:val="1"/>
          <w:numId w:val="192"/>
        </w:numPr>
        <w:autoSpaceDE w:val="0"/>
        <w:autoSpaceDN w:val="0"/>
        <w:adjustRightInd w:val="0"/>
        <w:spacing w:after="60"/>
        <w:contextualSpacing w:val="0"/>
        <w:rPr>
          <w:rFonts w:cs="Arial"/>
          <w:sz w:val="22"/>
          <w:szCs w:val="22"/>
          <w:lang w:val="en-GB"/>
        </w:rPr>
      </w:pPr>
      <w:r w:rsidRPr="00001D30">
        <w:rPr>
          <w:rFonts w:cs="Arial"/>
          <w:sz w:val="22"/>
          <w:szCs w:val="22"/>
        </w:rPr>
        <w:t xml:space="preserve">Adequate technical knowledge to either create or source the minimum standards for graphic requirements in the prototype. </w:t>
      </w:r>
    </w:p>
    <w:p w14:paraId="3BA9B811" w14:textId="7ADFDFE9" w:rsidR="00001D30" w:rsidRPr="00B63BE1" w:rsidRDefault="00001D30" w:rsidP="00001D30">
      <w:pPr>
        <w:pStyle w:val="ListParagraph"/>
        <w:autoSpaceDE w:val="0"/>
        <w:autoSpaceDN w:val="0"/>
        <w:adjustRightInd w:val="0"/>
        <w:spacing w:after="60"/>
        <w:ind w:left="1440"/>
        <w:contextualSpacing w:val="0"/>
        <w:rPr>
          <w:rFonts w:cs="Arial"/>
          <w:sz w:val="22"/>
          <w:szCs w:val="22"/>
          <w:lang w:val="en-GB"/>
        </w:rPr>
      </w:pP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2BD5BA1F"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w:t>
      </w:r>
      <w:r w:rsidRPr="00EC4339">
        <w:rPr>
          <w:rFonts w:cs="Arial"/>
          <w:sz w:val="22"/>
          <w:szCs w:val="22"/>
          <w:lang w:val="en-GB"/>
        </w:rPr>
        <w:t xml:space="preserve">proficiency in </w:t>
      </w:r>
      <w:r w:rsidR="00001D30" w:rsidRPr="002E4BAB">
        <w:rPr>
          <w:rFonts w:cs="Arial"/>
          <w:sz w:val="22"/>
          <w:szCs w:val="22"/>
          <w:lang w:val="en-GB"/>
        </w:rPr>
        <w:t>English</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086F979C"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of </w:t>
      </w:r>
      <w:r w:rsidR="00001D30">
        <w:rPr>
          <w:rFonts w:cs="Arial"/>
          <w:sz w:val="22"/>
          <w:szCs w:val="22"/>
        </w:rPr>
        <w:t xml:space="preserve">Central European </w:t>
      </w:r>
      <w:r w:rsidRPr="00B63BE1">
        <w:rPr>
          <w:rFonts w:cs="Arial"/>
          <w:sz w:val="22"/>
          <w:szCs w:val="22"/>
        </w:rPr>
        <w:t xml:space="preserve">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6" w:name="_Toc76401814"/>
      <w:r w:rsidRPr="00A112BC">
        <w:rPr>
          <w:sz w:val="22"/>
        </w:rPr>
        <w:t>Work to be performed</w:t>
      </w:r>
      <w:bookmarkStart w:id="67" w:name="_Toc191096576"/>
      <w:bookmarkEnd w:id="66"/>
    </w:p>
    <w:p w14:paraId="66ABC918" w14:textId="77777777" w:rsidR="00035024" w:rsidRDefault="00035024" w:rsidP="00035024">
      <w:pPr>
        <w:rPr>
          <w:lang w:val="en-GB"/>
        </w:rPr>
      </w:pPr>
    </w:p>
    <w:p w14:paraId="435B0989" w14:textId="77777777" w:rsidR="00935915" w:rsidRPr="002E4BAB" w:rsidRDefault="0082031C" w:rsidP="008D7806">
      <w:pPr>
        <w:tabs>
          <w:tab w:val="num" w:pos="567"/>
        </w:tabs>
        <w:autoSpaceDE w:val="0"/>
        <w:autoSpaceDN w:val="0"/>
        <w:adjustRightInd w:val="0"/>
        <w:rPr>
          <w:rFonts w:cs="Arial"/>
          <w:sz w:val="22"/>
          <w:szCs w:val="22"/>
          <w:lang w:val="en-GB"/>
        </w:rPr>
      </w:pPr>
      <w:bookmarkStart w:id="68" w:name="_Hlk75965049"/>
      <w:r w:rsidRPr="002E4BAB">
        <w:rPr>
          <w:rFonts w:cs="Arial"/>
          <w:sz w:val="22"/>
          <w:szCs w:val="22"/>
          <w:lang w:val="en-GB"/>
        </w:rPr>
        <w:t>Co-design, develop and build a short serious online gaming prototype, targeting multidisciplinary public health emergency responders from around the world and utilising an outbreak response scenario.</w:t>
      </w:r>
      <w:r w:rsidR="00935915" w:rsidRPr="002E4BAB">
        <w:rPr>
          <w:rFonts w:cs="Arial"/>
          <w:sz w:val="22"/>
          <w:szCs w:val="22"/>
          <w:lang w:val="en-GB"/>
        </w:rPr>
        <w:t xml:space="preserve"> </w:t>
      </w:r>
      <w:r w:rsidR="002909D9" w:rsidRPr="002E4BAB">
        <w:rPr>
          <w:rFonts w:cs="Arial"/>
          <w:sz w:val="22"/>
          <w:szCs w:val="22"/>
          <w:lang w:val="en-GB"/>
        </w:rPr>
        <w:t xml:space="preserve">It is envisioned that this short prototype will serve as a basis for the development of a fully-fledged online serious game in the future. </w:t>
      </w:r>
    </w:p>
    <w:p w14:paraId="37A1992D" w14:textId="77777777" w:rsidR="00935915" w:rsidRPr="002E4BAB" w:rsidRDefault="00935915" w:rsidP="008D7806">
      <w:pPr>
        <w:tabs>
          <w:tab w:val="num" w:pos="567"/>
        </w:tabs>
        <w:autoSpaceDE w:val="0"/>
        <w:autoSpaceDN w:val="0"/>
        <w:adjustRightInd w:val="0"/>
        <w:rPr>
          <w:rFonts w:cs="Arial"/>
          <w:sz w:val="22"/>
          <w:szCs w:val="22"/>
          <w:lang w:val="en-GB"/>
        </w:rPr>
      </w:pPr>
    </w:p>
    <w:p w14:paraId="7A5F35B6" w14:textId="77777777" w:rsidR="00935915" w:rsidRPr="002E4BAB" w:rsidRDefault="002909D9" w:rsidP="008D7806">
      <w:pPr>
        <w:tabs>
          <w:tab w:val="num" w:pos="567"/>
        </w:tabs>
        <w:autoSpaceDE w:val="0"/>
        <w:autoSpaceDN w:val="0"/>
        <w:adjustRightInd w:val="0"/>
        <w:rPr>
          <w:rFonts w:cs="Arial"/>
          <w:sz w:val="22"/>
          <w:szCs w:val="22"/>
          <w:lang w:val="en-GB"/>
        </w:rPr>
      </w:pPr>
      <w:r w:rsidRPr="002E4BAB">
        <w:rPr>
          <w:rFonts w:cs="Arial"/>
          <w:sz w:val="22"/>
          <w:szCs w:val="22"/>
          <w:lang w:val="en-GB"/>
        </w:rPr>
        <w:t xml:space="preserve">The purpose of this prototype (and future fully-fledged online game) is for use by GOARN Partner institutions who train and deploy public health emergency responders across all disciplines (including Epidemiology, Infection Prevention and Control, Clinical Management, Laboratory, Logistics, Risk Communications and Community Engagement etc) as an education tool to build the large-scale multidisciplinary human response capacity with the cross-cutting knowledge, skills and behaviours needed to respond to COVID-19 and other infectious disease outbreaks. </w:t>
      </w:r>
    </w:p>
    <w:p w14:paraId="5E7B9577" w14:textId="77777777" w:rsidR="00935915" w:rsidRPr="002E4BAB" w:rsidRDefault="00935915" w:rsidP="008D7806">
      <w:pPr>
        <w:tabs>
          <w:tab w:val="num" w:pos="567"/>
        </w:tabs>
        <w:autoSpaceDE w:val="0"/>
        <w:autoSpaceDN w:val="0"/>
        <w:adjustRightInd w:val="0"/>
        <w:rPr>
          <w:rFonts w:cs="Arial"/>
          <w:sz w:val="22"/>
          <w:szCs w:val="22"/>
          <w:lang w:val="en-GB"/>
        </w:rPr>
      </w:pPr>
    </w:p>
    <w:p w14:paraId="1B71E430" w14:textId="7DA51775" w:rsidR="0082031C" w:rsidRPr="002E4BAB" w:rsidRDefault="002909D9" w:rsidP="008D7806">
      <w:pPr>
        <w:tabs>
          <w:tab w:val="num" w:pos="567"/>
        </w:tabs>
        <w:autoSpaceDE w:val="0"/>
        <w:autoSpaceDN w:val="0"/>
        <w:adjustRightInd w:val="0"/>
        <w:rPr>
          <w:rFonts w:cs="Arial"/>
          <w:sz w:val="22"/>
          <w:szCs w:val="22"/>
          <w:lang w:val="en-GB"/>
        </w:rPr>
      </w:pPr>
      <w:bookmarkStart w:id="69" w:name="_Hlk76119469"/>
      <w:r w:rsidRPr="002E4BAB">
        <w:rPr>
          <w:rFonts w:cs="Arial"/>
          <w:sz w:val="22"/>
          <w:szCs w:val="22"/>
          <w:lang w:val="en-GB"/>
        </w:rPr>
        <w:t xml:space="preserve">This prototype will be designed to complement an individual responder’s significant level of technical expertise with additional “soft skill” competencies, such as how to communicate effectively and enhance teamwork while appreciating and respecting individual and cultural diversity. It is expected that this prototype will utilise part/s of the GOARN Tier 2 Outbreak Response simulation training scenario and simulation </w:t>
      </w:r>
      <w:r w:rsidR="00935915" w:rsidRPr="002E4BAB">
        <w:rPr>
          <w:rFonts w:cs="Arial"/>
          <w:sz w:val="22"/>
          <w:szCs w:val="22"/>
          <w:lang w:val="en-GB"/>
        </w:rPr>
        <w:t xml:space="preserve">materials, which includes a detailed scenario time-line,  competency-based learning outcomes, character descriptions and role-plays, injects, </w:t>
      </w:r>
      <w:r w:rsidR="00B55937" w:rsidRPr="002E4BAB">
        <w:rPr>
          <w:rFonts w:cs="Arial"/>
          <w:sz w:val="22"/>
          <w:szCs w:val="22"/>
          <w:lang w:val="en-GB"/>
        </w:rPr>
        <w:t xml:space="preserve">multidisciplinary </w:t>
      </w:r>
      <w:r w:rsidR="00935915" w:rsidRPr="002E4BAB">
        <w:rPr>
          <w:rFonts w:cs="Arial"/>
          <w:sz w:val="22"/>
          <w:szCs w:val="22"/>
          <w:lang w:val="en-GB"/>
        </w:rPr>
        <w:t>activities and tasks, as well as a detailed outbreak transmission chain and database of patients and laboratory results. This scenario is s</w:t>
      </w:r>
      <w:r w:rsidRPr="002E4BAB">
        <w:rPr>
          <w:rFonts w:cs="Arial"/>
          <w:sz w:val="22"/>
          <w:szCs w:val="22"/>
          <w:lang w:val="en-GB"/>
        </w:rPr>
        <w:t>et in a fictious South-East Asian country</w:t>
      </w:r>
      <w:r w:rsidR="00935915" w:rsidRPr="002E4BAB">
        <w:rPr>
          <w:rFonts w:cs="Arial"/>
          <w:sz w:val="22"/>
          <w:szCs w:val="22"/>
          <w:lang w:val="en-GB"/>
        </w:rPr>
        <w:t xml:space="preserve">, </w:t>
      </w:r>
      <w:r w:rsidRPr="002E4BAB">
        <w:rPr>
          <w:rFonts w:cs="Arial"/>
          <w:sz w:val="22"/>
          <w:szCs w:val="22"/>
          <w:lang w:val="en-GB"/>
        </w:rPr>
        <w:t>encompass</w:t>
      </w:r>
      <w:r w:rsidR="00935915" w:rsidRPr="002E4BAB">
        <w:rPr>
          <w:rFonts w:cs="Arial"/>
          <w:sz w:val="22"/>
          <w:szCs w:val="22"/>
          <w:lang w:val="en-GB"/>
        </w:rPr>
        <w:t>ing</w:t>
      </w:r>
      <w:r w:rsidRPr="002E4BAB">
        <w:rPr>
          <w:rFonts w:cs="Arial"/>
          <w:sz w:val="22"/>
          <w:szCs w:val="22"/>
          <w:lang w:val="en-GB"/>
        </w:rPr>
        <w:t xml:space="preserve"> the first 6 weeks of an evolving outbreak of unknown aetiology, where participants are deployed as part of an international outbreak response team to support the local health authorities with their investigation.</w:t>
      </w:r>
      <w:r w:rsidR="007F4EB1" w:rsidRPr="002E4BAB">
        <w:rPr>
          <w:rFonts w:cs="Arial"/>
          <w:sz w:val="22"/>
          <w:szCs w:val="22"/>
          <w:lang w:val="en-GB"/>
        </w:rPr>
        <w:t xml:space="preserve"> In order to “solve” the outbreak and identify the unk</w:t>
      </w:r>
      <w:r w:rsidR="009B082F" w:rsidRPr="002E4BAB">
        <w:rPr>
          <w:rFonts w:cs="Arial"/>
          <w:sz w:val="22"/>
          <w:szCs w:val="22"/>
          <w:lang w:val="en-GB"/>
        </w:rPr>
        <w:t>n</w:t>
      </w:r>
      <w:r w:rsidR="007F4EB1" w:rsidRPr="002E4BAB">
        <w:rPr>
          <w:rFonts w:cs="Arial"/>
          <w:sz w:val="22"/>
          <w:szCs w:val="22"/>
          <w:lang w:val="en-GB"/>
        </w:rPr>
        <w:t xml:space="preserve">own pathogen, the participants must acquire the necessary information through the role play interactions by demonstrating both technical competence as well as </w:t>
      </w:r>
      <w:r w:rsidR="00D83961" w:rsidRPr="002E4BAB">
        <w:rPr>
          <w:rFonts w:cs="Arial"/>
          <w:sz w:val="22"/>
          <w:szCs w:val="22"/>
          <w:lang w:val="en-GB"/>
        </w:rPr>
        <w:t xml:space="preserve">decision-making and </w:t>
      </w:r>
      <w:r w:rsidR="007F4EB1" w:rsidRPr="002E4BAB">
        <w:rPr>
          <w:rFonts w:cs="Arial"/>
          <w:sz w:val="22"/>
          <w:szCs w:val="22"/>
          <w:lang w:val="en-GB"/>
        </w:rPr>
        <w:t>behavioural competence with respect to interpersonal-communication, team work, respect for cultural diversity, professionalism</w:t>
      </w:r>
      <w:r w:rsidR="00D83961" w:rsidRPr="002E4BAB">
        <w:rPr>
          <w:rFonts w:cs="Arial"/>
          <w:sz w:val="22"/>
          <w:szCs w:val="22"/>
          <w:lang w:val="en-GB"/>
        </w:rPr>
        <w:t>, adaptability and other core competencies. For example, in a role-play interaction during which participants are interviewing patients and/or their family members to investigate chains of transmission, participants must make decisions regarding the interview team composition (including technical skills, gender etc), both their non-verbal (for example body language) and verbal (asking open versus closed questions), levels of expressed empathy, if/what follow up questions to ask</w:t>
      </w:r>
      <w:r w:rsidR="009B082F" w:rsidRPr="002E4BAB">
        <w:rPr>
          <w:rFonts w:cs="Arial"/>
          <w:sz w:val="22"/>
          <w:szCs w:val="22"/>
          <w:lang w:val="en-GB"/>
        </w:rPr>
        <w:t>, cultural appropriateness,</w:t>
      </w:r>
      <w:r w:rsidR="00D83961" w:rsidRPr="002E4BAB">
        <w:rPr>
          <w:rFonts w:cs="Arial"/>
          <w:sz w:val="22"/>
          <w:szCs w:val="22"/>
          <w:lang w:val="en-GB"/>
        </w:rPr>
        <w:t>etc. Only when these compentencies are demonstrated effectively will the role-players divulge parts or all of the information and data the participants need to undertak</w:t>
      </w:r>
      <w:r w:rsidR="00B55937" w:rsidRPr="002E4BAB">
        <w:rPr>
          <w:rFonts w:cs="Arial"/>
          <w:sz w:val="22"/>
          <w:szCs w:val="22"/>
          <w:lang w:val="en-GB"/>
        </w:rPr>
        <w:t>e/continue their analyses and work</w:t>
      </w:r>
      <w:r w:rsidR="00D83961" w:rsidRPr="002E4BAB">
        <w:rPr>
          <w:rFonts w:cs="Arial"/>
          <w:sz w:val="22"/>
          <w:szCs w:val="22"/>
          <w:lang w:val="en-GB"/>
        </w:rPr>
        <w:t xml:space="preserve"> to solve the outbreak. </w:t>
      </w:r>
    </w:p>
    <w:bookmarkEnd w:id="68"/>
    <w:bookmarkEnd w:id="69"/>
    <w:p w14:paraId="7F321E9E" w14:textId="77777777" w:rsidR="0082031C" w:rsidRDefault="0082031C" w:rsidP="008D7806">
      <w:pPr>
        <w:tabs>
          <w:tab w:val="num" w:pos="567"/>
        </w:tabs>
        <w:autoSpaceDE w:val="0"/>
        <w:autoSpaceDN w:val="0"/>
        <w:adjustRightInd w:val="0"/>
        <w:rPr>
          <w:rFonts w:cs="Arial"/>
          <w:color w:val="FF0000"/>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0" w:name="_Toc76401815"/>
      <w:r w:rsidRPr="00A112BC">
        <w:rPr>
          <w:rFonts w:ascii="Arial" w:hAnsi="Arial"/>
          <w:color w:val="447DB5"/>
        </w:rPr>
        <w:lastRenderedPageBreak/>
        <w:t>Key requirements</w:t>
      </w:r>
      <w:bookmarkEnd w:id="67"/>
      <w:bookmarkEnd w:id="70"/>
    </w:p>
    <w:p w14:paraId="5DA71F5A" w14:textId="746D2C1D" w:rsidR="008061DE" w:rsidRPr="002E4BAB" w:rsidRDefault="008061DE" w:rsidP="008061DE">
      <w:pPr>
        <w:tabs>
          <w:tab w:val="num" w:pos="567"/>
        </w:tabs>
        <w:autoSpaceDE w:val="0"/>
        <w:autoSpaceDN w:val="0"/>
        <w:adjustRightInd w:val="0"/>
        <w:rPr>
          <w:rFonts w:cs="Arial"/>
          <w:sz w:val="22"/>
          <w:szCs w:val="22"/>
          <w:lang w:val="en-GB"/>
        </w:rPr>
      </w:pPr>
      <w:bookmarkStart w:id="71" w:name="_Hlk75965025"/>
      <w:bookmarkStart w:id="72" w:name="_Toc191096582"/>
      <w:r w:rsidRPr="002E4BAB">
        <w:rPr>
          <w:rFonts w:cs="Arial"/>
          <w:sz w:val="22"/>
          <w:szCs w:val="22"/>
          <w:lang w:val="en-GB"/>
        </w:rPr>
        <w:t>Prototype specifications as anticipated at this time:</w:t>
      </w:r>
    </w:p>
    <w:p w14:paraId="4EBB7490" w14:textId="77777777" w:rsidR="008061DE" w:rsidRPr="002E4BAB" w:rsidRDefault="008061DE" w:rsidP="008061DE">
      <w:pPr>
        <w:pStyle w:val="ListParagraph"/>
        <w:numPr>
          <w:ilvl w:val="0"/>
          <w:numId w:val="201"/>
        </w:numPr>
        <w:tabs>
          <w:tab w:val="num" w:pos="567"/>
        </w:tabs>
        <w:autoSpaceDE w:val="0"/>
        <w:autoSpaceDN w:val="0"/>
        <w:adjustRightInd w:val="0"/>
        <w:rPr>
          <w:rFonts w:cs="Arial"/>
          <w:sz w:val="22"/>
          <w:szCs w:val="22"/>
          <w:lang w:val="en-GB"/>
        </w:rPr>
      </w:pPr>
      <w:r w:rsidRPr="002E4BAB">
        <w:rPr>
          <w:rFonts w:cs="Arial"/>
          <w:sz w:val="22"/>
          <w:szCs w:val="22"/>
          <w:lang w:val="en-GB"/>
        </w:rPr>
        <w:t>Web browser-based;</w:t>
      </w:r>
    </w:p>
    <w:p w14:paraId="160B4A48" w14:textId="77777777" w:rsidR="008061DE" w:rsidRPr="002E4BAB" w:rsidRDefault="008061DE" w:rsidP="008061DE">
      <w:pPr>
        <w:pStyle w:val="ListParagraph"/>
        <w:numPr>
          <w:ilvl w:val="0"/>
          <w:numId w:val="201"/>
        </w:numPr>
        <w:tabs>
          <w:tab w:val="num" w:pos="567"/>
        </w:tabs>
        <w:autoSpaceDE w:val="0"/>
        <w:autoSpaceDN w:val="0"/>
        <w:adjustRightInd w:val="0"/>
        <w:rPr>
          <w:rFonts w:cs="Arial"/>
          <w:sz w:val="22"/>
          <w:szCs w:val="22"/>
          <w:lang w:val="en-GB"/>
        </w:rPr>
      </w:pPr>
      <w:r w:rsidRPr="002E4BAB">
        <w:rPr>
          <w:rFonts w:cs="Arial"/>
          <w:sz w:val="22"/>
          <w:szCs w:val="22"/>
          <w:lang w:val="en-GB"/>
        </w:rPr>
        <w:t>Linked to a live/dynamic data source which can be edited and expanded as needed;</w:t>
      </w:r>
    </w:p>
    <w:p w14:paraId="45D64B91" w14:textId="77777777" w:rsidR="008056DE" w:rsidRPr="002E4BAB" w:rsidRDefault="008061DE" w:rsidP="008061DE">
      <w:pPr>
        <w:pStyle w:val="ListParagraph"/>
        <w:numPr>
          <w:ilvl w:val="0"/>
          <w:numId w:val="201"/>
        </w:numPr>
        <w:tabs>
          <w:tab w:val="num" w:pos="567"/>
        </w:tabs>
        <w:autoSpaceDE w:val="0"/>
        <w:autoSpaceDN w:val="0"/>
        <w:adjustRightInd w:val="0"/>
        <w:rPr>
          <w:rFonts w:cs="Arial"/>
          <w:sz w:val="22"/>
          <w:szCs w:val="22"/>
          <w:lang w:val="en-GB"/>
        </w:rPr>
      </w:pPr>
      <w:r w:rsidRPr="002E4BAB">
        <w:rPr>
          <w:rFonts w:cs="Arial"/>
          <w:sz w:val="22"/>
          <w:szCs w:val="22"/>
          <w:lang w:val="en-GB"/>
        </w:rPr>
        <w:t>Include a minimum of 3-4 characters / players, each with approximately 10 layers of branching scenarios.</w:t>
      </w:r>
    </w:p>
    <w:p w14:paraId="3C0A629E" w14:textId="1DEB1B36" w:rsidR="008056DE" w:rsidRPr="002E4BAB" w:rsidRDefault="008061DE" w:rsidP="008061DE">
      <w:pPr>
        <w:pStyle w:val="ListParagraph"/>
        <w:numPr>
          <w:ilvl w:val="0"/>
          <w:numId w:val="201"/>
        </w:numPr>
        <w:tabs>
          <w:tab w:val="num" w:pos="567"/>
        </w:tabs>
        <w:autoSpaceDE w:val="0"/>
        <w:autoSpaceDN w:val="0"/>
        <w:adjustRightInd w:val="0"/>
        <w:rPr>
          <w:rFonts w:cs="Arial"/>
          <w:sz w:val="22"/>
          <w:szCs w:val="22"/>
          <w:lang w:val="en-GB"/>
        </w:rPr>
      </w:pPr>
      <w:r w:rsidRPr="002E4BAB">
        <w:rPr>
          <w:rFonts w:cs="Arial"/>
          <w:sz w:val="22"/>
          <w:szCs w:val="22"/>
          <w:lang w:val="en-GB"/>
        </w:rPr>
        <w:t>While the prototype may be te</w:t>
      </w:r>
      <w:r w:rsidR="008056DE" w:rsidRPr="002E4BAB">
        <w:rPr>
          <w:rFonts w:cs="Arial"/>
          <w:sz w:val="22"/>
          <w:szCs w:val="22"/>
          <w:lang w:val="en-GB"/>
        </w:rPr>
        <w:t>x</w:t>
      </w:r>
      <w:r w:rsidRPr="002E4BAB">
        <w:rPr>
          <w:rFonts w:cs="Arial"/>
          <w:sz w:val="22"/>
          <w:szCs w:val="22"/>
          <w:lang w:val="en-GB"/>
        </w:rPr>
        <w:t xml:space="preserve">t based, it is desired for the gaming environment and interface to ustilise </w:t>
      </w:r>
      <w:r w:rsidR="008056DE" w:rsidRPr="002E4BAB">
        <w:rPr>
          <w:rFonts w:cs="Arial"/>
          <w:sz w:val="22"/>
          <w:szCs w:val="22"/>
          <w:lang w:val="en-GB"/>
        </w:rPr>
        <w:t xml:space="preserve">at least basic </w:t>
      </w:r>
      <w:r w:rsidRPr="002E4BAB">
        <w:rPr>
          <w:rFonts w:cs="Arial"/>
          <w:sz w:val="22"/>
          <w:szCs w:val="22"/>
          <w:lang w:val="en-GB"/>
        </w:rPr>
        <w:t>graphics with character images</w:t>
      </w:r>
      <w:r w:rsidR="008056DE" w:rsidRPr="002E4BAB">
        <w:rPr>
          <w:rFonts w:cs="Arial"/>
          <w:sz w:val="22"/>
          <w:szCs w:val="22"/>
          <w:lang w:val="en-GB"/>
        </w:rPr>
        <w:t xml:space="preserve"> (may be stock)</w:t>
      </w:r>
      <w:r w:rsidRPr="002E4BAB">
        <w:rPr>
          <w:rFonts w:cs="Arial"/>
          <w:sz w:val="22"/>
          <w:szCs w:val="22"/>
          <w:lang w:val="en-GB"/>
        </w:rPr>
        <w:t xml:space="preserve">. </w:t>
      </w:r>
    </w:p>
    <w:p w14:paraId="387085BB" w14:textId="5F7FA8B4" w:rsidR="008061DE" w:rsidRPr="002E4BAB" w:rsidRDefault="008061DE" w:rsidP="008061DE">
      <w:pPr>
        <w:pStyle w:val="ListParagraph"/>
        <w:numPr>
          <w:ilvl w:val="0"/>
          <w:numId w:val="201"/>
        </w:numPr>
        <w:tabs>
          <w:tab w:val="num" w:pos="567"/>
        </w:tabs>
        <w:autoSpaceDE w:val="0"/>
        <w:autoSpaceDN w:val="0"/>
        <w:adjustRightInd w:val="0"/>
        <w:rPr>
          <w:rFonts w:cs="Arial"/>
          <w:sz w:val="22"/>
          <w:szCs w:val="22"/>
          <w:lang w:val="en-GB"/>
        </w:rPr>
      </w:pPr>
      <w:r w:rsidRPr="002E4BAB">
        <w:rPr>
          <w:rFonts w:cs="Arial"/>
          <w:sz w:val="22"/>
          <w:szCs w:val="22"/>
          <w:lang w:val="en-GB"/>
        </w:rPr>
        <w:t>The prototype will be first built with a Player versus Environment (PvE) interaction, with the option to expand to Player versus Player (PvP).</w:t>
      </w:r>
    </w:p>
    <w:p w14:paraId="13ED4CBE" w14:textId="77777777" w:rsidR="002E4BAB" w:rsidRDefault="008056DE" w:rsidP="002E4BAB">
      <w:pPr>
        <w:pStyle w:val="ListParagraph"/>
        <w:numPr>
          <w:ilvl w:val="0"/>
          <w:numId w:val="201"/>
        </w:numPr>
        <w:tabs>
          <w:tab w:val="num" w:pos="567"/>
        </w:tabs>
        <w:autoSpaceDE w:val="0"/>
        <w:autoSpaceDN w:val="0"/>
        <w:adjustRightInd w:val="0"/>
        <w:rPr>
          <w:rFonts w:cs="Arial"/>
          <w:sz w:val="22"/>
          <w:szCs w:val="22"/>
          <w:lang w:val="en-GB"/>
        </w:rPr>
      </w:pPr>
      <w:r w:rsidRPr="002E4BAB">
        <w:rPr>
          <w:rFonts w:cs="Arial"/>
          <w:sz w:val="22"/>
          <w:szCs w:val="22"/>
          <w:lang w:val="en-GB"/>
        </w:rPr>
        <w:t>Prototype to be designed with large-scale access and low-bandwidth in-mind, to ensure accessibility by GOARN Partners and public health responders around the world.</w:t>
      </w:r>
    </w:p>
    <w:p w14:paraId="716E90D2" w14:textId="11A5C25C" w:rsidR="00B02149" w:rsidRPr="002E4BAB" w:rsidRDefault="00B02149" w:rsidP="002E4BAB">
      <w:pPr>
        <w:pStyle w:val="ListParagraph"/>
        <w:numPr>
          <w:ilvl w:val="0"/>
          <w:numId w:val="201"/>
        </w:numPr>
        <w:tabs>
          <w:tab w:val="num" w:pos="567"/>
        </w:tabs>
        <w:autoSpaceDE w:val="0"/>
        <w:autoSpaceDN w:val="0"/>
        <w:adjustRightInd w:val="0"/>
        <w:rPr>
          <w:rFonts w:cs="Arial"/>
          <w:sz w:val="22"/>
          <w:szCs w:val="22"/>
          <w:lang w:val="en-GB"/>
        </w:rPr>
      </w:pPr>
      <w:r w:rsidRPr="002E4BAB">
        <w:rPr>
          <w:rFonts w:cs="Arial"/>
          <w:sz w:val="22"/>
          <w:szCs w:val="22"/>
          <w:lang w:val="en-GB"/>
        </w:rPr>
        <w:t>Prototype to be developed using open-source solution i</w:t>
      </w:r>
      <w:r w:rsidR="00974073" w:rsidRPr="002E4BAB">
        <w:rPr>
          <w:rFonts w:cs="Arial"/>
          <w:sz w:val="22"/>
          <w:szCs w:val="22"/>
          <w:lang w:val="en-GB"/>
        </w:rPr>
        <w:t>f</w:t>
      </w:r>
      <w:r w:rsidRPr="002E4BAB">
        <w:rPr>
          <w:rFonts w:cs="Arial"/>
          <w:sz w:val="22"/>
          <w:szCs w:val="22"/>
          <w:lang w:val="en-GB"/>
        </w:rPr>
        <w:t xml:space="preserve"> possible.</w:t>
      </w:r>
    </w:p>
    <w:p w14:paraId="0A16F81A" w14:textId="77777777" w:rsidR="008061DE" w:rsidRDefault="008061DE" w:rsidP="008061DE">
      <w:pPr>
        <w:tabs>
          <w:tab w:val="num" w:pos="567"/>
        </w:tabs>
        <w:autoSpaceDE w:val="0"/>
        <w:autoSpaceDN w:val="0"/>
        <w:adjustRightInd w:val="0"/>
        <w:rPr>
          <w:rFonts w:cs="Arial"/>
          <w:color w:val="FF0000"/>
          <w:sz w:val="22"/>
          <w:szCs w:val="22"/>
          <w:lang w:val="en-GB"/>
        </w:rPr>
      </w:pPr>
    </w:p>
    <w:p w14:paraId="123D384D" w14:textId="44F51AEE" w:rsidR="008061DE" w:rsidRPr="002E4BAB" w:rsidRDefault="008061DE" w:rsidP="008061DE">
      <w:pPr>
        <w:tabs>
          <w:tab w:val="num" w:pos="567"/>
        </w:tabs>
        <w:autoSpaceDE w:val="0"/>
        <w:autoSpaceDN w:val="0"/>
        <w:adjustRightInd w:val="0"/>
        <w:rPr>
          <w:rFonts w:cs="Arial"/>
          <w:sz w:val="22"/>
          <w:szCs w:val="22"/>
          <w:lang w:val="en-GB"/>
        </w:rPr>
      </w:pPr>
      <w:r w:rsidRPr="002E4BAB">
        <w:rPr>
          <w:rFonts w:cs="Arial"/>
          <w:sz w:val="22"/>
          <w:szCs w:val="22"/>
          <w:lang w:val="en-GB"/>
        </w:rPr>
        <w:t xml:space="preserve">Prototype scenario: </w:t>
      </w:r>
    </w:p>
    <w:p w14:paraId="5CFA72F5" w14:textId="77777777" w:rsidR="008061DE" w:rsidRPr="002E4BAB" w:rsidRDefault="008061DE" w:rsidP="008061DE">
      <w:pPr>
        <w:pStyle w:val="ListParagraph"/>
        <w:numPr>
          <w:ilvl w:val="0"/>
          <w:numId w:val="199"/>
        </w:numPr>
        <w:tabs>
          <w:tab w:val="num" w:pos="567"/>
        </w:tabs>
        <w:autoSpaceDE w:val="0"/>
        <w:autoSpaceDN w:val="0"/>
        <w:adjustRightInd w:val="0"/>
        <w:rPr>
          <w:rFonts w:cs="Arial"/>
          <w:sz w:val="22"/>
          <w:szCs w:val="22"/>
          <w:lang w:val="en-GB"/>
        </w:rPr>
      </w:pPr>
      <w:r w:rsidRPr="002E4BAB">
        <w:rPr>
          <w:rFonts w:cs="Arial"/>
          <w:sz w:val="22"/>
          <w:szCs w:val="22"/>
          <w:lang w:val="en-GB"/>
        </w:rPr>
        <w:t>The prototype scenario content will be developed/provided by the GOARN Online Gaming for Enhanced Outbreak Response Working Group who will act as the Outbreak Response Subject Matter Experts.</w:t>
      </w:r>
    </w:p>
    <w:p w14:paraId="78FB98A8" w14:textId="67D12401" w:rsidR="008061DE" w:rsidRPr="002E4BAB" w:rsidRDefault="008061DE" w:rsidP="00483330">
      <w:pPr>
        <w:pStyle w:val="ListParagraph"/>
        <w:numPr>
          <w:ilvl w:val="0"/>
          <w:numId w:val="199"/>
        </w:numPr>
        <w:tabs>
          <w:tab w:val="num" w:pos="567"/>
        </w:tabs>
        <w:autoSpaceDE w:val="0"/>
        <w:autoSpaceDN w:val="0"/>
        <w:adjustRightInd w:val="0"/>
        <w:rPr>
          <w:sz w:val="22"/>
          <w:lang w:val="en-GB"/>
        </w:rPr>
      </w:pPr>
      <w:r w:rsidRPr="002E4BAB">
        <w:rPr>
          <w:rFonts w:cs="Arial"/>
          <w:sz w:val="22"/>
          <w:szCs w:val="22"/>
          <w:lang w:val="en-GB"/>
        </w:rPr>
        <w:t xml:space="preserve">The </w:t>
      </w:r>
      <w:r w:rsidR="00483330" w:rsidRPr="002E4BAB">
        <w:rPr>
          <w:rFonts w:cs="Arial"/>
          <w:sz w:val="22"/>
          <w:szCs w:val="22"/>
          <w:lang w:val="en-GB"/>
        </w:rPr>
        <w:t xml:space="preserve">selected </w:t>
      </w:r>
      <w:r w:rsidRPr="002E4BAB">
        <w:rPr>
          <w:rFonts w:cs="Arial"/>
          <w:sz w:val="22"/>
          <w:szCs w:val="22"/>
          <w:lang w:val="en-GB"/>
        </w:rPr>
        <w:t xml:space="preserve">contractor will provide advice and guidance on this process of designing the prototype scenario, and will provide all necessary templates for content that needs to be outlined and/or developed. </w:t>
      </w:r>
    </w:p>
    <w:p w14:paraId="46CF0745" w14:textId="77777777" w:rsidR="008061DE" w:rsidRPr="002E4BAB" w:rsidRDefault="008061DE" w:rsidP="008061DE">
      <w:pPr>
        <w:rPr>
          <w:sz w:val="22"/>
          <w:lang w:val="en-GB"/>
        </w:rPr>
      </w:pPr>
    </w:p>
    <w:p w14:paraId="5778C00D" w14:textId="2BA5BFCF" w:rsidR="008061DE" w:rsidRPr="002E4BAB" w:rsidRDefault="008056DE" w:rsidP="008056DE">
      <w:pPr>
        <w:autoSpaceDE w:val="0"/>
        <w:autoSpaceDN w:val="0"/>
        <w:adjustRightInd w:val="0"/>
        <w:rPr>
          <w:rFonts w:cs="Arial"/>
          <w:sz w:val="22"/>
          <w:szCs w:val="22"/>
          <w:lang w:val="en-GB"/>
        </w:rPr>
      </w:pPr>
      <w:r w:rsidRPr="002E4BAB">
        <w:rPr>
          <w:rFonts w:cs="Arial"/>
          <w:sz w:val="22"/>
          <w:szCs w:val="22"/>
          <w:lang w:val="en-GB"/>
        </w:rPr>
        <w:t>Pilot-testing of Prototype:</w:t>
      </w:r>
    </w:p>
    <w:p w14:paraId="05C1D3B2" w14:textId="7FAD2998" w:rsidR="008061DE" w:rsidRPr="002E4BAB" w:rsidRDefault="008056DE" w:rsidP="00483330">
      <w:pPr>
        <w:pStyle w:val="ListParagraph"/>
        <w:numPr>
          <w:ilvl w:val="0"/>
          <w:numId w:val="199"/>
        </w:numPr>
        <w:tabs>
          <w:tab w:val="num" w:pos="567"/>
        </w:tabs>
        <w:autoSpaceDE w:val="0"/>
        <w:autoSpaceDN w:val="0"/>
        <w:adjustRightInd w:val="0"/>
        <w:rPr>
          <w:rFonts w:cs="Arial"/>
          <w:sz w:val="22"/>
          <w:szCs w:val="22"/>
          <w:lang w:val="en-GB"/>
        </w:rPr>
      </w:pPr>
      <w:r w:rsidRPr="002E4BAB">
        <w:rPr>
          <w:rFonts w:cs="Arial"/>
          <w:sz w:val="22"/>
          <w:szCs w:val="22"/>
          <w:lang w:val="en-GB"/>
        </w:rPr>
        <w:t>The draft prototype will be shared with key GOARN Partner inst</w:t>
      </w:r>
      <w:r w:rsidR="00414CF7" w:rsidRPr="002E4BAB">
        <w:rPr>
          <w:rFonts w:cs="Arial"/>
          <w:sz w:val="22"/>
          <w:szCs w:val="22"/>
          <w:lang w:val="en-GB"/>
        </w:rPr>
        <w:t>it</w:t>
      </w:r>
      <w:r w:rsidRPr="002E4BAB">
        <w:rPr>
          <w:rFonts w:cs="Arial"/>
          <w:sz w:val="22"/>
          <w:szCs w:val="22"/>
          <w:lang w:val="en-GB"/>
        </w:rPr>
        <w:t xml:space="preserve">utions for pilot-testing. The </w:t>
      </w:r>
      <w:r w:rsidR="00483330" w:rsidRPr="002E4BAB">
        <w:rPr>
          <w:rFonts w:cs="Arial"/>
          <w:sz w:val="22"/>
          <w:szCs w:val="22"/>
          <w:lang w:val="en-GB"/>
        </w:rPr>
        <w:t xml:space="preserve">selected </w:t>
      </w:r>
      <w:r w:rsidRPr="002E4BAB">
        <w:rPr>
          <w:rFonts w:cs="Arial"/>
          <w:sz w:val="22"/>
          <w:szCs w:val="22"/>
          <w:lang w:val="en-GB"/>
        </w:rPr>
        <w:t xml:space="preserve">contractor will provide relevant guidance and templates for capturing pilot-test data, and will revise the draft prototype with the necessary revisions as agreed upon by the GOARN Online Gaming for Enhanced Outbreak Response Working Group in consultation with the </w:t>
      </w:r>
      <w:r w:rsidR="00483330" w:rsidRPr="002E4BAB">
        <w:rPr>
          <w:rFonts w:cs="Arial"/>
          <w:sz w:val="22"/>
          <w:szCs w:val="22"/>
          <w:lang w:val="en-GB"/>
        </w:rPr>
        <w:t>selected contractor</w:t>
      </w:r>
      <w:r w:rsidRPr="002E4BAB">
        <w:rPr>
          <w:rFonts w:cs="Arial"/>
          <w:sz w:val="22"/>
          <w:szCs w:val="22"/>
          <w:lang w:val="en-GB"/>
        </w:rPr>
        <w:t xml:space="preserve">. </w:t>
      </w:r>
    </w:p>
    <w:bookmarkEnd w:id="71"/>
    <w:p w14:paraId="5E61818C" w14:textId="77777777" w:rsidR="008061DE" w:rsidRPr="002E4BAB" w:rsidRDefault="008061DE" w:rsidP="00935915">
      <w:pPr>
        <w:tabs>
          <w:tab w:val="num" w:pos="567"/>
        </w:tabs>
        <w:autoSpaceDE w:val="0"/>
        <w:autoSpaceDN w:val="0"/>
        <w:adjustRightInd w:val="0"/>
        <w:rPr>
          <w:rFonts w:cs="Arial"/>
          <w:sz w:val="22"/>
          <w:szCs w:val="22"/>
          <w:lang w:val="en-GB"/>
        </w:rPr>
      </w:pPr>
    </w:p>
    <w:p w14:paraId="4BDD30E4" w14:textId="0C1A6FF3" w:rsidR="008056DE" w:rsidRPr="002E4BAB" w:rsidRDefault="008056DE" w:rsidP="008056DE">
      <w:pPr>
        <w:tabs>
          <w:tab w:val="num" w:pos="567"/>
        </w:tabs>
        <w:autoSpaceDE w:val="0"/>
        <w:autoSpaceDN w:val="0"/>
        <w:adjustRightInd w:val="0"/>
        <w:rPr>
          <w:rFonts w:cs="Arial"/>
          <w:sz w:val="22"/>
          <w:szCs w:val="22"/>
          <w:lang w:val="en-GB"/>
        </w:rPr>
      </w:pPr>
      <w:r w:rsidRPr="002E4BAB">
        <w:rPr>
          <w:rFonts w:cs="Arial"/>
          <w:sz w:val="22"/>
          <w:szCs w:val="22"/>
          <w:lang w:val="en-GB"/>
        </w:rPr>
        <w:t xml:space="preserve">The primary contact for the </w:t>
      </w:r>
      <w:r w:rsidR="00483330" w:rsidRPr="002E4BAB">
        <w:rPr>
          <w:rFonts w:cs="Arial"/>
          <w:sz w:val="22"/>
          <w:szCs w:val="22"/>
          <w:lang w:val="en-GB"/>
        </w:rPr>
        <w:t>selected contractor</w:t>
      </w:r>
      <w:r w:rsidRPr="002E4BAB">
        <w:rPr>
          <w:rFonts w:cs="Arial"/>
          <w:sz w:val="22"/>
          <w:szCs w:val="22"/>
          <w:lang w:val="en-GB"/>
        </w:rPr>
        <w:t xml:space="preserve"> will be the GOARN Capacity Building and Training Coordinator based at WHO. Submission of all draft, revised and final materials</w:t>
      </w:r>
      <w:r w:rsidR="007921B7">
        <w:rPr>
          <w:rFonts w:cs="Arial"/>
          <w:sz w:val="22"/>
          <w:szCs w:val="22"/>
          <w:lang w:val="en-GB"/>
        </w:rPr>
        <w:t>, including all prototype source codes,</w:t>
      </w:r>
      <w:r w:rsidR="007921B7" w:rsidRPr="000B6E1C">
        <w:rPr>
          <w:rFonts w:cs="Arial"/>
          <w:sz w:val="22"/>
          <w:szCs w:val="22"/>
          <w:lang w:val="en-GB"/>
        </w:rPr>
        <w:t xml:space="preserve"> </w:t>
      </w:r>
      <w:r w:rsidR="007921B7">
        <w:rPr>
          <w:rFonts w:cs="Arial"/>
          <w:sz w:val="22"/>
          <w:szCs w:val="22"/>
          <w:lang w:val="en-GB"/>
        </w:rPr>
        <w:t xml:space="preserve"> </w:t>
      </w:r>
      <w:r w:rsidRPr="002E4BAB">
        <w:rPr>
          <w:rFonts w:cs="Arial"/>
          <w:sz w:val="22"/>
          <w:szCs w:val="22"/>
          <w:lang w:val="en-GB"/>
        </w:rPr>
        <w:t>will be delivered to the GOARN Capacity Buliding and Training Coordinator</w:t>
      </w:r>
      <w:r w:rsidR="007921B7">
        <w:rPr>
          <w:rFonts w:cs="Arial"/>
          <w:sz w:val="22"/>
          <w:szCs w:val="22"/>
          <w:lang w:val="en-GB"/>
        </w:rPr>
        <w:t>.</w:t>
      </w:r>
      <w:r w:rsidRPr="002E4BAB">
        <w:rPr>
          <w:rFonts w:cs="Arial"/>
          <w:sz w:val="22"/>
          <w:szCs w:val="22"/>
          <w:lang w:val="en-GB"/>
        </w:rPr>
        <w:t xml:space="preserve"> </w:t>
      </w:r>
    </w:p>
    <w:p w14:paraId="7FA97650" w14:textId="77777777" w:rsidR="008056DE" w:rsidRPr="002E4BAB" w:rsidRDefault="008056DE" w:rsidP="008056DE">
      <w:pPr>
        <w:tabs>
          <w:tab w:val="num" w:pos="567"/>
        </w:tabs>
        <w:autoSpaceDE w:val="0"/>
        <w:autoSpaceDN w:val="0"/>
        <w:adjustRightInd w:val="0"/>
        <w:rPr>
          <w:rFonts w:cs="Arial"/>
          <w:sz w:val="22"/>
          <w:szCs w:val="22"/>
          <w:lang w:val="en-GB"/>
        </w:rPr>
      </w:pPr>
    </w:p>
    <w:p w14:paraId="65099378" w14:textId="5E5D6CD6" w:rsidR="0082031C" w:rsidRDefault="008056DE" w:rsidP="008056DE">
      <w:pPr>
        <w:tabs>
          <w:tab w:val="num" w:pos="567"/>
        </w:tabs>
        <w:autoSpaceDE w:val="0"/>
        <w:autoSpaceDN w:val="0"/>
        <w:adjustRightInd w:val="0"/>
        <w:rPr>
          <w:rFonts w:cs="Arial"/>
          <w:sz w:val="22"/>
          <w:szCs w:val="22"/>
          <w:lang w:val="en-GB"/>
        </w:rPr>
      </w:pPr>
      <w:r w:rsidRPr="002E4BAB">
        <w:rPr>
          <w:rFonts w:cs="Arial"/>
          <w:sz w:val="22"/>
          <w:szCs w:val="22"/>
          <w:lang w:val="en-GB"/>
        </w:rPr>
        <w:t xml:space="preserve">All draft and final materials will be guided, reviewed and approved by </w:t>
      </w:r>
      <w:r w:rsidR="005F6D1D" w:rsidRPr="002E4BAB">
        <w:rPr>
          <w:rFonts w:cs="Arial"/>
          <w:sz w:val="22"/>
          <w:szCs w:val="22"/>
          <w:lang w:val="en-GB"/>
        </w:rPr>
        <w:t>GOARN Online Gaming for Enhanced Outbreak Response Working Group</w:t>
      </w:r>
      <w:r w:rsidRPr="002E4BAB">
        <w:rPr>
          <w:rFonts w:cs="Arial"/>
          <w:sz w:val="22"/>
          <w:szCs w:val="22"/>
          <w:lang w:val="en-GB"/>
        </w:rPr>
        <w:t xml:space="preserve"> (as described in section 2)</w:t>
      </w:r>
      <w:r w:rsidR="005F6D1D" w:rsidRPr="002E4BAB">
        <w:rPr>
          <w:rFonts w:cs="Arial"/>
          <w:sz w:val="22"/>
          <w:szCs w:val="22"/>
          <w:lang w:val="en-GB"/>
        </w:rPr>
        <w:t>.</w:t>
      </w:r>
      <w:r w:rsidRPr="002E4BAB">
        <w:rPr>
          <w:rFonts w:cs="Arial"/>
          <w:sz w:val="22"/>
          <w:szCs w:val="22"/>
          <w:lang w:val="en-GB"/>
        </w:rPr>
        <w:t xml:space="preserve"> The GOARN </w:t>
      </w:r>
      <w:r w:rsidR="005F6D1D" w:rsidRPr="002E4BAB">
        <w:rPr>
          <w:rFonts w:cs="Arial"/>
          <w:sz w:val="22"/>
          <w:szCs w:val="22"/>
          <w:lang w:val="en-GB"/>
        </w:rPr>
        <w:t xml:space="preserve">Capacity Building and </w:t>
      </w:r>
      <w:r w:rsidRPr="002E4BAB">
        <w:rPr>
          <w:rFonts w:cs="Arial"/>
          <w:sz w:val="22"/>
          <w:szCs w:val="22"/>
          <w:lang w:val="en-GB"/>
        </w:rPr>
        <w:t>Training Coordinator will coordinate and consolidate all feedback on behalf of the GOARN</w:t>
      </w:r>
      <w:r w:rsidR="005F6D1D" w:rsidRPr="002E4BAB">
        <w:rPr>
          <w:rFonts w:cs="Arial"/>
          <w:sz w:val="22"/>
          <w:szCs w:val="22"/>
          <w:lang w:val="en-GB"/>
        </w:rPr>
        <w:t xml:space="preserve"> GOARN Online Gaming for Enhanced Outbreak Response Working Group</w:t>
      </w:r>
      <w:r w:rsidRPr="002E4BAB">
        <w:rPr>
          <w:rFonts w:cs="Arial"/>
          <w:sz w:val="22"/>
          <w:szCs w:val="22"/>
          <w:lang w:val="en-GB"/>
        </w:rPr>
        <w:t>, and will be responsible for sharing this back with the Contractor for information and implementation.</w:t>
      </w:r>
    </w:p>
    <w:p w14:paraId="41252D0D" w14:textId="4A3E275C" w:rsidR="00B02149" w:rsidRDefault="00B02149" w:rsidP="008056DE">
      <w:pPr>
        <w:tabs>
          <w:tab w:val="num" w:pos="567"/>
        </w:tabs>
        <w:autoSpaceDE w:val="0"/>
        <w:autoSpaceDN w:val="0"/>
        <w:adjustRightInd w:val="0"/>
        <w:rPr>
          <w:rFonts w:cs="Arial"/>
          <w:sz w:val="22"/>
          <w:szCs w:val="22"/>
          <w:lang w:val="en-GB"/>
        </w:rPr>
      </w:pPr>
    </w:p>
    <w:p w14:paraId="4D78D3E1" w14:textId="785E8335" w:rsidR="00B02149" w:rsidRDefault="00B02149" w:rsidP="008056DE">
      <w:pPr>
        <w:tabs>
          <w:tab w:val="num" w:pos="567"/>
        </w:tabs>
        <w:autoSpaceDE w:val="0"/>
        <w:autoSpaceDN w:val="0"/>
        <w:adjustRightInd w:val="0"/>
        <w:rPr>
          <w:rFonts w:cs="Arial"/>
          <w:sz w:val="22"/>
          <w:szCs w:val="22"/>
          <w:lang w:val="en-GB"/>
        </w:rPr>
      </w:pPr>
      <w:r>
        <w:rPr>
          <w:rFonts w:cs="Arial"/>
          <w:sz w:val="22"/>
          <w:szCs w:val="22"/>
          <w:lang w:val="en-GB"/>
        </w:rPr>
        <w:t>Expected Deliverables:</w:t>
      </w:r>
    </w:p>
    <w:p w14:paraId="5997B350" w14:textId="77777777" w:rsidR="00B02149" w:rsidRDefault="00B02149" w:rsidP="00B02149">
      <w:pPr>
        <w:pStyle w:val="ListParagraph"/>
        <w:numPr>
          <w:ilvl w:val="0"/>
          <w:numId w:val="202"/>
        </w:numPr>
        <w:autoSpaceDE w:val="0"/>
        <w:autoSpaceDN w:val="0"/>
        <w:adjustRightInd w:val="0"/>
        <w:rPr>
          <w:rFonts w:cs="Arial"/>
          <w:sz w:val="22"/>
          <w:szCs w:val="22"/>
          <w:lang w:val="en-GB"/>
        </w:rPr>
      </w:pPr>
      <w:r w:rsidRPr="000B6E1C">
        <w:rPr>
          <w:rFonts w:cs="Arial"/>
          <w:sz w:val="22"/>
          <w:szCs w:val="22"/>
          <w:lang w:val="en-GB"/>
        </w:rPr>
        <w:t xml:space="preserve">Delivery of project document detailing the prototype gaming environment and specifications for build, </w:t>
      </w:r>
      <w:bookmarkStart w:id="73" w:name="_Hlk76418746"/>
      <w:r w:rsidRPr="000B6E1C">
        <w:rPr>
          <w:rFonts w:cs="Arial"/>
          <w:sz w:val="22"/>
          <w:szCs w:val="22"/>
          <w:lang w:val="en-GB"/>
        </w:rPr>
        <w:t xml:space="preserve">along with project management plan and timeline. </w:t>
      </w:r>
    </w:p>
    <w:p w14:paraId="5A1AB7F3" w14:textId="43DD0A6F" w:rsidR="00B02149" w:rsidRPr="002E4BAB" w:rsidRDefault="00B02149" w:rsidP="00B02149">
      <w:pPr>
        <w:pStyle w:val="ListParagraph"/>
        <w:numPr>
          <w:ilvl w:val="0"/>
          <w:numId w:val="202"/>
        </w:numPr>
        <w:autoSpaceDE w:val="0"/>
        <w:autoSpaceDN w:val="0"/>
        <w:adjustRightInd w:val="0"/>
        <w:rPr>
          <w:rFonts w:cs="Arial"/>
          <w:sz w:val="22"/>
          <w:szCs w:val="22"/>
          <w:lang w:val="en-GB"/>
        </w:rPr>
      </w:pPr>
      <w:r>
        <w:rPr>
          <w:rFonts w:cs="Arial"/>
          <w:sz w:val="22"/>
          <w:szCs w:val="22"/>
          <w:lang w:val="en-GB"/>
        </w:rPr>
        <w:t xml:space="preserve">Delivery of </w:t>
      </w:r>
      <w:r w:rsidRPr="002E4BAB">
        <w:rPr>
          <w:rFonts w:cs="Arial"/>
          <w:sz w:val="22"/>
          <w:szCs w:val="22"/>
          <w:lang w:val="en-GB"/>
        </w:rPr>
        <w:t>of all relevant templates and accompanying guidance for the GOARN Online Gaming for Enhanced Outbreak Response Working Group to provide inputs to inform the gaming environment and prototype/scenario content.</w:t>
      </w:r>
    </w:p>
    <w:p w14:paraId="0CE77452" w14:textId="610382B0" w:rsidR="00B02149" w:rsidRDefault="00B02149" w:rsidP="00B02149">
      <w:pPr>
        <w:pStyle w:val="ListParagraph"/>
        <w:numPr>
          <w:ilvl w:val="0"/>
          <w:numId w:val="202"/>
        </w:numPr>
        <w:autoSpaceDE w:val="0"/>
        <w:autoSpaceDN w:val="0"/>
        <w:adjustRightInd w:val="0"/>
        <w:rPr>
          <w:rFonts w:cs="Arial"/>
          <w:sz w:val="22"/>
          <w:szCs w:val="22"/>
          <w:lang w:val="en-GB"/>
        </w:rPr>
      </w:pPr>
      <w:r w:rsidRPr="002E4BAB">
        <w:rPr>
          <w:rFonts w:cs="Arial"/>
          <w:sz w:val="22"/>
          <w:szCs w:val="22"/>
          <w:lang w:val="en-GB"/>
        </w:rPr>
        <w:t>Delivery of draft GOARN Outbreak Response online gaming prototype for pilot-user testing.</w:t>
      </w:r>
    </w:p>
    <w:p w14:paraId="5CDC713A" w14:textId="3BB4DAA3" w:rsidR="00B02149" w:rsidRPr="002E4BAB" w:rsidRDefault="00B02149" w:rsidP="002E4BAB">
      <w:pPr>
        <w:pStyle w:val="ListParagraph"/>
        <w:numPr>
          <w:ilvl w:val="0"/>
          <w:numId w:val="202"/>
        </w:numPr>
        <w:autoSpaceDE w:val="0"/>
        <w:autoSpaceDN w:val="0"/>
        <w:adjustRightInd w:val="0"/>
        <w:rPr>
          <w:rFonts w:cs="Arial"/>
          <w:sz w:val="22"/>
          <w:szCs w:val="22"/>
          <w:lang w:val="en-GB"/>
        </w:rPr>
      </w:pPr>
      <w:r w:rsidRPr="002E4BAB">
        <w:rPr>
          <w:rFonts w:cs="Arial"/>
          <w:sz w:val="22"/>
          <w:szCs w:val="22"/>
          <w:lang w:val="en-GB"/>
        </w:rPr>
        <w:t>Delivery of revised and final GOARN Outbreak Response online gaming prototype.</w:t>
      </w:r>
    </w:p>
    <w:bookmarkEnd w:id="73"/>
    <w:p w14:paraId="1E402C45" w14:textId="77777777" w:rsidR="00BE46BC" w:rsidRPr="002E4BAB" w:rsidRDefault="00BE46BC" w:rsidP="00A112BC">
      <w:pPr>
        <w:rPr>
          <w:i/>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4" w:name="_Ref507416008"/>
      <w:bookmarkStart w:id="75" w:name="_Ref511815963"/>
      <w:bookmarkStart w:id="76" w:name="_Toc76401816"/>
      <w:r>
        <w:rPr>
          <w:rFonts w:ascii="Arial" w:hAnsi="Arial" w:cs="Arial"/>
          <w:color w:val="447DB5"/>
        </w:rPr>
        <w:t>Place of performance</w:t>
      </w:r>
      <w:bookmarkEnd w:id="74"/>
      <w:bookmarkEnd w:id="75"/>
      <w:bookmarkEnd w:id="76"/>
    </w:p>
    <w:p w14:paraId="46DCFFC7" w14:textId="64A175FE" w:rsidR="00BE46BC" w:rsidRPr="002E4BAB" w:rsidRDefault="00C0532E" w:rsidP="00A112BC">
      <w:pPr>
        <w:rPr>
          <w:i/>
          <w:sz w:val="22"/>
          <w:lang w:val="en-GB"/>
        </w:rPr>
      </w:pPr>
      <w:r w:rsidRPr="002E4BAB">
        <w:rPr>
          <w:sz w:val="22"/>
          <w:lang w:val="en-GB"/>
        </w:rPr>
        <w:t>Remotely</w:t>
      </w:r>
      <w:r w:rsidR="004C45DD">
        <w:rPr>
          <w:sz w:val="22"/>
          <w:lang w:val="en-GB"/>
        </w:rPr>
        <w:t>.</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7" w:name="_Toc76401817"/>
      <w:r>
        <w:rPr>
          <w:rFonts w:ascii="Arial" w:hAnsi="Arial" w:cs="Arial"/>
          <w:color w:val="447DB5"/>
        </w:rPr>
        <w:lastRenderedPageBreak/>
        <w:t>Timelines</w:t>
      </w:r>
      <w:bookmarkEnd w:id="77"/>
    </w:p>
    <w:p w14:paraId="0AC5CF71" w14:textId="301E3228" w:rsidR="00EF0598" w:rsidRPr="002E4BAB" w:rsidRDefault="00EF0598" w:rsidP="00EF0598">
      <w:pPr>
        <w:keepNext/>
        <w:keepLines/>
        <w:rPr>
          <w:sz w:val="22"/>
          <w:lang w:val="en-GB"/>
        </w:rPr>
      </w:pPr>
      <w:r w:rsidRPr="002E4BAB">
        <w:rPr>
          <w:rFonts w:cs="Arial"/>
          <w:sz w:val="22"/>
          <w:szCs w:val="22"/>
          <w:lang w:val="en-GB"/>
        </w:rPr>
        <w:t xml:space="preserve">Exact timelines will be determined once the contract has been made, in consultation with the GOARN Capacity Building and Training Coordinator and the GOARN Online Gaming for Enhanced Outbreak Response Working Group. </w:t>
      </w:r>
      <w:r w:rsidRPr="002E4BAB">
        <w:rPr>
          <w:sz w:val="22"/>
          <w:lang w:val="en-GB"/>
        </w:rPr>
        <w:t xml:space="preserve">Kindly note that the following approximate timeline is just a proposal, with the only imperative dates being with respect to the delivery of the draft prototype for pilot-testing (November 2021) and final delivery of GOARN Online Serious Gaming Prototype (February 2022). Interested bidders are requested to include a proposed timeline for how they would most effectively and realistically development and deliver the various elements of the GOARN online serious gaming prototype in their proposal. </w:t>
      </w:r>
    </w:p>
    <w:p w14:paraId="61B3EB1B" w14:textId="77777777" w:rsidR="00EF0598" w:rsidRPr="00EF0598" w:rsidRDefault="00EF0598" w:rsidP="00EF0598">
      <w:pPr>
        <w:tabs>
          <w:tab w:val="num" w:pos="567"/>
        </w:tabs>
        <w:autoSpaceDE w:val="0"/>
        <w:autoSpaceDN w:val="0"/>
        <w:adjustRightInd w:val="0"/>
        <w:rPr>
          <w:rFonts w:cs="Arial"/>
          <w:color w:val="FF0000"/>
          <w:sz w:val="22"/>
          <w:szCs w:val="22"/>
          <w:lang w:val="en-GB"/>
        </w:rPr>
      </w:pPr>
    </w:p>
    <w:p w14:paraId="4E4F4878" w14:textId="6D457F23" w:rsidR="00EF0598" w:rsidRPr="002E4BAB" w:rsidRDefault="00974073" w:rsidP="00EF0598">
      <w:pPr>
        <w:tabs>
          <w:tab w:val="num" w:pos="567"/>
        </w:tabs>
        <w:autoSpaceDE w:val="0"/>
        <w:autoSpaceDN w:val="0"/>
        <w:adjustRightInd w:val="0"/>
        <w:rPr>
          <w:rFonts w:cs="Arial"/>
          <w:sz w:val="22"/>
          <w:szCs w:val="22"/>
          <w:lang w:val="en-GB"/>
        </w:rPr>
      </w:pPr>
      <w:bookmarkStart w:id="78" w:name="_Hlk75965280"/>
      <w:r>
        <w:rPr>
          <w:rFonts w:cs="Arial"/>
          <w:sz w:val="22"/>
          <w:szCs w:val="22"/>
          <w:lang w:val="en-GB"/>
        </w:rPr>
        <w:t>September</w:t>
      </w:r>
      <w:r w:rsidR="00EF0598" w:rsidRPr="002E4BAB">
        <w:rPr>
          <w:rFonts w:cs="Arial"/>
          <w:sz w:val="22"/>
          <w:szCs w:val="22"/>
          <w:lang w:val="en-GB"/>
        </w:rPr>
        <w:t xml:space="preserve"> 2021 - Initial kick-off meeting with GOARN Capacity Building and Training Team and (TBC) GOARN Online Gaming for Enhanced Outbreak Response Working Group (remotely).</w:t>
      </w:r>
    </w:p>
    <w:p w14:paraId="529BFF61" w14:textId="1E2B54F5" w:rsidR="00EF0598" w:rsidRPr="002E4BAB" w:rsidRDefault="00974073" w:rsidP="00EF0598">
      <w:pPr>
        <w:tabs>
          <w:tab w:val="num" w:pos="567"/>
        </w:tabs>
        <w:autoSpaceDE w:val="0"/>
        <w:autoSpaceDN w:val="0"/>
        <w:adjustRightInd w:val="0"/>
        <w:rPr>
          <w:rFonts w:cs="Arial"/>
          <w:sz w:val="22"/>
          <w:szCs w:val="22"/>
          <w:lang w:val="en-GB"/>
        </w:rPr>
      </w:pPr>
      <w:r>
        <w:rPr>
          <w:rFonts w:cs="Arial"/>
          <w:sz w:val="22"/>
          <w:szCs w:val="22"/>
          <w:lang w:val="en-GB"/>
        </w:rPr>
        <w:t>September</w:t>
      </w:r>
      <w:r w:rsidR="00EF0598" w:rsidRPr="002E4BAB">
        <w:rPr>
          <w:rFonts w:cs="Arial"/>
          <w:sz w:val="22"/>
          <w:szCs w:val="22"/>
          <w:lang w:val="en-GB"/>
        </w:rPr>
        <w:t xml:space="preserve"> 2021 - Provision of all relevant templates and accompanying guidance for the GOARN Online Gaming for Enhanced Outbreak Response Working Group to provide inputs to inform the gaming environment and prototype/scenario content.</w:t>
      </w:r>
    </w:p>
    <w:p w14:paraId="45A119A2" w14:textId="7F66FC6A" w:rsidR="00EF0598" w:rsidRPr="002E4BAB" w:rsidRDefault="00EF0598" w:rsidP="00EF0598">
      <w:pPr>
        <w:tabs>
          <w:tab w:val="num" w:pos="567"/>
        </w:tabs>
        <w:autoSpaceDE w:val="0"/>
        <w:autoSpaceDN w:val="0"/>
        <w:adjustRightInd w:val="0"/>
        <w:rPr>
          <w:rFonts w:cs="Arial"/>
          <w:sz w:val="22"/>
          <w:szCs w:val="22"/>
          <w:lang w:val="en-GB"/>
        </w:rPr>
      </w:pPr>
      <w:r w:rsidRPr="002E4BAB">
        <w:rPr>
          <w:rFonts w:cs="Arial"/>
          <w:sz w:val="22"/>
          <w:szCs w:val="22"/>
          <w:lang w:val="en-GB"/>
        </w:rPr>
        <w:t>September</w:t>
      </w:r>
      <w:r w:rsidR="00974073">
        <w:rPr>
          <w:rFonts w:cs="Arial"/>
          <w:sz w:val="22"/>
          <w:szCs w:val="22"/>
          <w:lang w:val="en-GB"/>
        </w:rPr>
        <w:t>/October</w:t>
      </w:r>
      <w:r w:rsidRPr="002E4BAB">
        <w:rPr>
          <w:rFonts w:cs="Arial"/>
          <w:sz w:val="22"/>
          <w:szCs w:val="22"/>
          <w:lang w:val="en-GB"/>
        </w:rPr>
        <w:t xml:space="preserve"> 2021 - Delivery of project document detailing the prototype gaming environment and specifications for build, along with project management plan and timeline.</w:t>
      </w:r>
    </w:p>
    <w:p w14:paraId="50613D2F" w14:textId="2CEE5E4D" w:rsidR="00EF0598" w:rsidRPr="002E4BAB" w:rsidRDefault="00974073" w:rsidP="00EF0598">
      <w:pPr>
        <w:tabs>
          <w:tab w:val="num" w:pos="567"/>
        </w:tabs>
        <w:autoSpaceDE w:val="0"/>
        <w:autoSpaceDN w:val="0"/>
        <w:adjustRightInd w:val="0"/>
        <w:rPr>
          <w:rFonts w:cs="Arial"/>
          <w:sz w:val="22"/>
          <w:szCs w:val="22"/>
          <w:lang w:val="en-GB"/>
        </w:rPr>
      </w:pPr>
      <w:r>
        <w:rPr>
          <w:rFonts w:cs="Arial"/>
          <w:sz w:val="22"/>
          <w:szCs w:val="22"/>
          <w:lang w:val="en-GB"/>
        </w:rPr>
        <w:t>December/January</w:t>
      </w:r>
      <w:r w:rsidR="00EF0598" w:rsidRPr="002E4BAB">
        <w:rPr>
          <w:rFonts w:cs="Arial"/>
          <w:sz w:val="22"/>
          <w:szCs w:val="22"/>
          <w:lang w:val="en-GB"/>
        </w:rPr>
        <w:t xml:space="preserve"> 2021 – Delivery of draft GOARN Outbreak Response online gaming prototype for pilot-user testing.</w:t>
      </w:r>
    </w:p>
    <w:p w14:paraId="17C5B542" w14:textId="44964B2B" w:rsidR="00EF0598" w:rsidRPr="002E4BAB" w:rsidRDefault="00EF0598" w:rsidP="00EF0598">
      <w:pPr>
        <w:tabs>
          <w:tab w:val="num" w:pos="567"/>
        </w:tabs>
        <w:autoSpaceDE w:val="0"/>
        <w:autoSpaceDN w:val="0"/>
        <w:adjustRightInd w:val="0"/>
        <w:rPr>
          <w:rFonts w:cs="Arial"/>
          <w:sz w:val="22"/>
          <w:szCs w:val="22"/>
          <w:lang w:val="en-GB"/>
        </w:rPr>
      </w:pPr>
      <w:r w:rsidRPr="002E4BAB">
        <w:rPr>
          <w:rFonts w:cs="Arial"/>
          <w:sz w:val="22"/>
          <w:szCs w:val="22"/>
          <w:lang w:val="en-GB"/>
        </w:rPr>
        <w:t>End February 2022 – Delivery of revised and final GOARN Outbreak Response online gaming prototype.</w:t>
      </w:r>
    </w:p>
    <w:bookmarkEnd w:id="78"/>
    <w:p w14:paraId="54CE8A62" w14:textId="129FC2AC" w:rsidR="003D021E" w:rsidRPr="002E4BAB" w:rsidRDefault="003D021E" w:rsidP="00EF0598">
      <w:pPr>
        <w:tabs>
          <w:tab w:val="num" w:pos="567"/>
        </w:tabs>
        <w:autoSpaceDE w:val="0"/>
        <w:autoSpaceDN w:val="0"/>
        <w:adjustRightInd w:val="0"/>
        <w:rPr>
          <w:rFonts w:cs="Arial"/>
          <w:sz w:val="22"/>
          <w:szCs w:val="22"/>
          <w:lang w:val="en-GB"/>
        </w:rPr>
      </w:pPr>
    </w:p>
    <w:p w14:paraId="15FBF7A2" w14:textId="2C71440B" w:rsidR="003D021E" w:rsidRPr="002E4BAB" w:rsidRDefault="003D021E" w:rsidP="00EF0598">
      <w:pPr>
        <w:tabs>
          <w:tab w:val="num" w:pos="567"/>
        </w:tabs>
        <w:autoSpaceDE w:val="0"/>
        <w:autoSpaceDN w:val="0"/>
        <w:adjustRightInd w:val="0"/>
        <w:rPr>
          <w:rFonts w:cs="Arial"/>
          <w:sz w:val="22"/>
          <w:szCs w:val="22"/>
          <w:lang w:val="en-GB"/>
        </w:rPr>
      </w:pPr>
      <w:r w:rsidRPr="002E4BAB">
        <w:rPr>
          <w:rFonts w:cs="Arial"/>
          <w:sz w:val="22"/>
          <w:szCs w:val="22"/>
          <w:lang w:val="en-GB"/>
        </w:rPr>
        <w:t>Timelines subject to modifications by WHO.</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9" w:name="_Toc76401818"/>
      <w:r w:rsidRPr="00A112BC">
        <w:rPr>
          <w:rFonts w:ascii="Arial" w:hAnsi="Arial"/>
          <w:color w:val="447DB5"/>
        </w:rPr>
        <w:t>Reporting requirements</w:t>
      </w:r>
      <w:bookmarkEnd w:id="79"/>
    </w:p>
    <w:p w14:paraId="1F7DD481" w14:textId="343A96BE" w:rsidR="00C0532E" w:rsidRPr="00991385" w:rsidRDefault="00C0532E" w:rsidP="00C0532E">
      <w:pPr>
        <w:tabs>
          <w:tab w:val="num" w:pos="567"/>
        </w:tabs>
        <w:autoSpaceDE w:val="0"/>
        <w:autoSpaceDN w:val="0"/>
        <w:adjustRightInd w:val="0"/>
        <w:spacing w:after="60"/>
        <w:rPr>
          <w:rFonts w:cs="Arial"/>
          <w:sz w:val="22"/>
          <w:szCs w:val="22"/>
          <w:lang w:val="en-GB"/>
        </w:rPr>
      </w:pPr>
      <w:bookmarkStart w:id="80" w:name="_Toc191096584"/>
      <w:r w:rsidRPr="00991385">
        <w:rPr>
          <w:rFonts w:cs="Arial"/>
          <w:sz w:val="22"/>
          <w:szCs w:val="22"/>
          <w:lang w:val="en-GB"/>
        </w:rPr>
        <w:t xml:space="preserve">The project manager of the selected contractor will be expected to provide an updated status in a written format </w:t>
      </w:r>
      <w:r w:rsidRPr="00EF768A">
        <w:rPr>
          <w:rFonts w:cs="Arial"/>
          <w:sz w:val="22"/>
          <w:szCs w:val="22"/>
          <w:lang w:val="en-GB"/>
        </w:rPr>
        <w:t xml:space="preserve">on a </w:t>
      </w:r>
      <w:r w:rsidR="003D021E" w:rsidRPr="002E4BAB">
        <w:rPr>
          <w:rFonts w:cs="Arial"/>
          <w:sz w:val="22"/>
          <w:szCs w:val="22"/>
          <w:lang w:val="en-GB"/>
        </w:rPr>
        <w:t>bi-weekly</w:t>
      </w:r>
      <w:r w:rsidRPr="002E4BAB">
        <w:rPr>
          <w:rFonts w:cs="Arial"/>
          <w:sz w:val="22"/>
          <w:szCs w:val="22"/>
          <w:lang w:val="en-GB"/>
        </w:rPr>
        <w:t xml:space="preserve"> </w:t>
      </w:r>
      <w:r w:rsidRPr="00EF768A">
        <w:rPr>
          <w:rFonts w:cs="Arial"/>
          <w:sz w:val="22"/>
          <w:szCs w:val="22"/>
          <w:lang w:val="en-GB"/>
        </w:rPr>
        <w:t>basis</w:t>
      </w:r>
      <w:r w:rsidRPr="00991385">
        <w:rPr>
          <w:rFonts w:cs="Arial"/>
          <w:sz w:val="22"/>
          <w:szCs w:val="22"/>
          <w:lang w:val="en-GB"/>
        </w:rPr>
        <w:t>.</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81" w:name="_Toc76401819"/>
      <w:r w:rsidRPr="00A112BC">
        <w:rPr>
          <w:rFonts w:ascii="Arial" w:hAnsi="Arial"/>
          <w:color w:val="447DB5"/>
        </w:rPr>
        <w:t>Performance monitoring</w:t>
      </w:r>
      <w:bookmarkEnd w:id="80"/>
      <w:bookmarkEnd w:id="81"/>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82" w:name="_Toc499734280"/>
      <w:bookmarkStart w:id="83" w:name="_Toc499734409"/>
      <w:bookmarkStart w:id="84" w:name="_Toc499734281"/>
      <w:bookmarkStart w:id="85" w:name="_Toc499734410"/>
      <w:bookmarkStart w:id="86" w:name="_Toc499734282"/>
      <w:bookmarkStart w:id="87" w:name="_Toc499734411"/>
      <w:bookmarkStart w:id="88" w:name="_Toc499734283"/>
      <w:bookmarkStart w:id="89" w:name="_Toc499734412"/>
      <w:bookmarkStart w:id="90" w:name="_Toc499734284"/>
      <w:bookmarkStart w:id="91" w:name="_Toc499734413"/>
      <w:bookmarkStart w:id="92" w:name="_Toc499734285"/>
      <w:bookmarkStart w:id="93" w:name="_Toc499734414"/>
      <w:bookmarkStart w:id="94" w:name="_Toc499734286"/>
      <w:bookmarkStart w:id="95" w:name="_Toc499734415"/>
      <w:bookmarkStart w:id="96" w:name="_Toc499734287"/>
      <w:bookmarkStart w:id="97" w:name="_Toc499734416"/>
      <w:bookmarkStart w:id="98" w:name="_Toc499734288"/>
      <w:bookmarkStart w:id="99" w:name="_Toc499734417"/>
      <w:bookmarkStart w:id="100" w:name="_Toc499734289"/>
      <w:bookmarkStart w:id="101" w:name="_Toc499734418"/>
      <w:bookmarkStart w:id="102" w:name="_Toc499734290"/>
      <w:bookmarkStart w:id="103" w:name="_Toc499734419"/>
      <w:bookmarkStart w:id="104" w:name="_Toc499734291"/>
      <w:bookmarkStart w:id="105" w:name="_Toc499734420"/>
      <w:bookmarkStart w:id="106" w:name="_Toc499734292"/>
      <w:bookmarkStart w:id="107" w:name="_Toc499734421"/>
      <w:bookmarkStart w:id="108" w:name="_Toc499734293"/>
      <w:bookmarkStart w:id="109" w:name="_Toc499734422"/>
      <w:bookmarkStart w:id="110" w:name="_Toc191446310"/>
      <w:bookmarkEnd w:id="72"/>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11" w:name="_Ref501551843"/>
      <w:bookmarkStart w:id="112" w:name="_Toc76401820"/>
      <w:r w:rsidRPr="00091745">
        <w:rPr>
          <w:rFonts w:ascii="Arial" w:hAnsi="Arial" w:cs="Arial"/>
          <w:color w:val="447DB5"/>
          <w:sz w:val="22"/>
          <w:szCs w:val="22"/>
        </w:rPr>
        <w:lastRenderedPageBreak/>
        <w:t>Instructions To Bidders</w:t>
      </w:r>
      <w:bookmarkEnd w:id="46"/>
      <w:bookmarkEnd w:id="47"/>
      <w:bookmarkEnd w:id="110"/>
      <w:bookmarkEnd w:id="111"/>
      <w:bookmarkEnd w:id="112"/>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3" w:name="_Toc108259888"/>
      <w:bookmarkStart w:id="114" w:name="_Toc122240159"/>
      <w:bookmarkStart w:id="115" w:name="_Toc122246468"/>
      <w:bookmarkStart w:id="116" w:name="_Toc191446311"/>
      <w:bookmarkStart w:id="117" w:name="_Toc76401821"/>
      <w:r w:rsidRPr="00091745">
        <w:rPr>
          <w:sz w:val="22"/>
          <w:szCs w:val="22"/>
        </w:rPr>
        <w:t xml:space="preserve">Language of the </w:t>
      </w:r>
      <w:bookmarkEnd w:id="113"/>
      <w:r w:rsidRPr="00091745">
        <w:rPr>
          <w:sz w:val="22"/>
          <w:szCs w:val="22"/>
        </w:rPr>
        <w:t xml:space="preserve">Proposal and other </w:t>
      </w:r>
      <w:bookmarkEnd w:id="114"/>
      <w:bookmarkEnd w:id="115"/>
      <w:r w:rsidRPr="00091745">
        <w:rPr>
          <w:sz w:val="22"/>
          <w:szCs w:val="22"/>
        </w:rPr>
        <w:t>Documents</w:t>
      </w:r>
      <w:bookmarkEnd w:id="116"/>
      <w:bookmarkEnd w:id="117"/>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8" w:name="_Toc108259891"/>
      <w:bookmarkStart w:id="119" w:name="_Toc122240160"/>
      <w:bookmarkStart w:id="120" w:name="_Toc122246469"/>
      <w:bookmarkStart w:id="121" w:name="_Toc191446312"/>
      <w:bookmarkStart w:id="122" w:name="_Toc322348223"/>
      <w:bookmarkStart w:id="123" w:name="_Ref490146527"/>
      <w:bookmarkStart w:id="124" w:name="_Ref490146529"/>
      <w:bookmarkStart w:id="125" w:name="_Ref490146544"/>
      <w:bookmarkStart w:id="126" w:name="_Ref490146596"/>
      <w:bookmarkStart w:id="127" w:name="_Ref499718894"/>
      <w:bookmarkStart w:id="128" w:name="_Toc76401822"/>
      <w:r w:rsidRPr="00091745">
        <w:rPr>
          <w:sz w:val="22"/>
          <w:szCs w:val="22"/>
        </w:rPr>
        <w:t xml:space="preserve">Intention to </w:t>
      </w:r>
      <w:bookmarkEnd w:id="118"/>
      <w:bookmarkEnd w:id="119"/>
      <w:bookmarkEnd w:id="120"/>
      <w:r w:rsidRPr="00091745">
        <w:rPr>
          <w:sz w:val="22"/>
          <w:szCs w:val="22"/>
        </w:rPr>
        <w:t>Bid</w:t>
      </w:r>
      <w:bookmarkEnd w:id="121"/>
      <w:bookmarkEnd w:id="122"/>
      <w:bookmarkEnd w:id="123"/>
      <w:bookmarkEnd w:id="124"/>
      <w:bookmarkEnd w:id="125"/>
      <w:bookmarkEnd w:id="126"/>
      <w:bookmarkEnd w:id="127"/>
      <w:bookmarkEnd w:id="128"/>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79269FF3"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9D62AF">
        <w:rPr>
          <w:rFonts w:cs="Arial"/>
          <w:b/>
          <w:bCs/>
          <w:color w:val="FF0000"/>
          <w:sz w:val="22"/>
          <w:szCs w:val="22"/>
          <w:lang w:val="en-GB"/>
        </w:rPr>
        <w:t>1</w:t>
      </w:r>
      <w:r w:rsidR="00EF768A">
        <w:rPr>
          <w:rFonts w:cs="Arial"/>
          <w:b/>
          <w:bCs/>
          <w:color w:val="FF0000"/>
          <w:sz w:val="22"/>
          <w:szCs w:val="22"/>
          <w:lang w:val="en-GB"/>
        </w:rPr>
        <w:t>9</w:t>
      </w:r>
      <w:r w:rsidR="00933CB4" w:rsidRPr="001B1593">
        <w:rPr>
          <w:rFonts w:cs="Arial"/>
          <w:b/>
          <w:bCs/>
          <w:color w:val="FF0000"/>
          <w:sz w:val="22"/>
          <w:szCs w:val="22"/>
          <w:lang w:val="en-GB"/>
        </w:rPr>
        <w:t>/</w:t>
      </w:r>
      <w:r w:rsidR="009D62AF">
        <w:rPr>
          <w:rFonts w:cs="Arial"/>
          <w:b/>
          <w:bCs/>
          <w:color w:val="FF0000"/>
          <w:sz w:val="22"/>
          <w:szCs w:val="22"/>
          <w:lang w:val="en-GB"/>
        </w:rPr>
        <w:t>07</w:t>
      </w:r>
      <w:r w:rsidR="00933CB4" w:rsidRPr="001B1593">
        <w:rPr>
          <w:rFonts w:cs="Arial"/>
          <w:b/>
          <w:bCs/>
          <w:color w:val="FF0000"/>
          <w:sz w:val="22"/>
          <w:szCs w:val="22"/>
          <w:lang w:val="en-GB"/>
        </w:rPr>
        <w:t>/</w:t>
      </w:r>
      <w:r w:rsidR="009D62AF">
        <w:rPr>
          <w:rFonts w:cs="Arial"/>
          <w:b/>
          <w:bCs/>
          <w:color w:val="FF0000"/>
          <w:sz w:val="22"/>
          <w:szCs w:val="22"/>
          <w:lang w:val="en-GB"/>
        </w:rPr>
        <w:t>2021</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9D62AF">
        <w:rPr>
          <w:rFonts w:cs="Arial"/>
          <w:b/>
          <w:bCs/>
          <w:color w:val="FF0000"/>
          <w:sz w:val="22"/>
          <w:szCs w:val="22"/>
          <w:lang w:val="en-GB"/>
        </w:rPr>
        <w:t>goarn</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36E705CF"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sz w:val="20"/>
              <w:szCs w:val="20"/>
            </w:rPr>
            <w:t>2021/WHE/GOARN/Training0001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2641A89D"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sz w:val="20"/>
              <w:szCs w:val="20"/>
            </w:rPr>
            <w:t>2021/WHE/GOARN/Training0001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1F1DF2C7" w14:textId="77777777" w:rsidR="002E4BAB" w:rsidRDefault="002E4BAB" w:rsidP="00D07547">
      <w:pPr>
        <w:tabs>
          <w:tab w:val="left" w:pos="851"/>
        </w:tabs>
        <w:autoSpaceDE w:val="0"/>
        <w:autoSpaceDN w:val="0"/>
        <w:adjustRightInd w:val="0"/>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9" w:name="_Toc108259889"/>
      <w:bookmarkStart w:id="130" w:name="_Toc122240161"/>
      <w:bookmarkStart w:id="131" w:name="_Toc122246470"/>
      <w:bookmarkStart w:id="132" w:name="_Toc191446313"/>
      <w:bookmarkStart w:id="133" w:name="_Toc76401823"/>
      <w:r w:rsidRPr="00091745">
        <w:rPr>
          <w:sz w:val="22"/>
          <w:szCs w:val="22"/>
        </w:rPr>
        <w:t xml:space="preserve">Cost of </w:t>
      </w:r>
      <w:bookmarkEnd w:id="129"/>
      <w:bookmarkEnd w:id="130"/>
      <w:bookmarkEnd w:id="131"/>
      <w:r w:rsidRPr="00091745">
        <w:rPr>
          <w:sz w:val="22"/>
          <w:szCs w:val="22"/>
        </w:rPr>
        <w:t>Proposal</w:t>
      </w:r>
      <w:bookmarkEnd w:id="132"/>
      <w:bookmarkEnd w:id="133"/>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4" w:name="_Toc108259890"/>
      <w:bookmarkStart w:id="135" w:name="_Toc122240162"/>
      <w:bookmarkStart w:id="136" w:name="_Toc122246471"/>
      <w:bookmarkStart w:id="137" w:name="_Toc191446314"/>
      <w:bookmarkStart w:id="138" w:name="_Ref490146626"/>
      <w:bookmarkStart w:id="139" w:name="_Toc76401824"/>
      <w:r w:rsidRPr="00091745">
        <w:rPr>
          <w:sz w:val="22"/>
          <w:szCs w:val="22"/>
        </w:rPr>
        <w:t xml:space="preserve">Contents of </w:t>
      </w:r>
      <w:bookmarkEnd w:id="134"/>
      <w:r w:rsidRPr="00091745">
        <w:rPr>
          <w:sz w:val="22"/>
          <w:szCs w:val="22"/>
        </w:rPr>
        <w:t xml:space="preserve">the </w:t>
      </w:r>
      <w:bookmarkEnd w:id="135"/>
      <w:bookmarkEnd w:id="136"/>
      <w:r w:rsidRPr="00091745">
        <w:rPr>
          <w:sz w:val="22"/>
          <w:szCs w:val="22"/>
        </w:rPr>
        <w:t>Proposal</w:t>
      </w:r>
      <w:bookmarkEnd w:id="137"/>
      <w:bookmarkEnd w:id="138"/>
      <w:bookmarkEnd w:id="139"/>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4B59DA98" w:rsidR="00F421BF" w:rsidRPr="00A112BC" w:rsidRDefault="00141137" w:rsidP="00F02294">
      <w:pPr>
        <w:tabs>
          <w:tab w:val="left" w:pos="851"/>
        </w:tabs>
        <w:autoSpaceDE w:val="0"/>
        <w:autoSpaceDN w:val="0"/>
        <w:adjustRightInd w:val="0"/>
        <w:rPr>
          <w:color w:val="FF0000"/>
          <w:sz w:val="22"/>
          <w:lang w:val="en-GB"/>
        </w:rPr>
      </w:pPr>
      <w:r w:rsidRPr="00A112BC">
        <w:rPr>
          <w:color w:val="FF0000"/>
          <w:sz w:val="22"/>
          <w:lang w:val="en-GB"/>
        </w:rPr>
        <w:t xml:space="preserve">Proposals must offer the </w:t>
      </w:r>
      <w:r w:rsidRPr="00A112BC">
        <w:rPr>
          <w:color w:val="FF0000"/>
          <w:sz w:val="22"/>
          <w:u w:val="single"/>
          <w:lang w:val="en-GB"/>
        </w:rPr>
        <w:t>total</w:t>
      </w:r>
      <w:r w:rsidRPr="00A112BC">
        <w:rPr>
          <w:color w:val="FF0000"/>
          <w:sz w:val="22"/>
          <w:lang w:val="en-GB"/>
        </w:rPr>
        <w:t xml:space="preserve"> requirement. Proposals offering only part of the requirement </w:t>
      </w:r>
      <w:r w:rsidR="00A9525A" w:rsidRPr="00A112BC">
        <w:rPr>
          <w:color w:val="FF0000"/>
          <w:sz w:val="22"/>
          <w:lang w:val="en-GB"/>
        </w:rPr>
        <w:t xml:space="preserve">may </w:t>
      </w:r>
      <w:r w:rsidRPr="00A112BC">
        <w:rPr>
          <w:color w:val="FF0000"/>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Toc191096593"/>
      <w:bookmarkStart w:id="141" w:name="_Ref501033110"/>
      <w:bookmarkStart w:id="142" w:name="_Toc76401825"/>
      <w:bookmarkStart w:id="143" w:name="_Toc108259892"/>
      <w:bookmarkStart w:id="144" w:name="_Toc122240163"/>
      <w:bookmarkStart w:id="145" w:name="_Toc122246472"/>
      <w:bookmarkStart w:id="146" w:name="_Toc191446315"/>
      <w:r w:rsidRPr="00091745">
        <w:rPr>
          <w:sz w:val="22"/>
          <w:szCs w:val="22"/>
        </w:rPr>
        <w:lastRenderedPageBreak/>
        <w:t>Joint Proposal</w:t>
      </w:r>
      <w:bookmarkEnd w:id="140"/>
      <w:bookmarkEnd w:id="141"/>
      <w:bookmarkEnd w:id="142"/>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7" w:name="_Ref490146369"/>
      <w:bookmarkStart w:id="148" w:name="_Toc76401826"/>
      <w:r w:rsidRPr="00091745">
        <w:rPr>
          <w:sz w:val="22"/>
          <w:szCs w:val="22"/>
        </w:rPr>
        <w:t xml:space="preserve">Communications during the RFP </w:t>
      </w:r>
      <w:bookmarkEnd w:id="143"/>
      <w:bookmarkEnd w:id="144"/>
      <w:bookmarkEnd w:id="145"/>
      <w:r w:rsidRPr="00091745">
        <w:rPr>
          <w:sz w:val="22"/>
          <w:szCs w:val="22"/>
        </w:rPr>
        <w:t>Period</w:t>
      </w:r>
      <w:bookmarkEnd w:id="146"/>
      <w:bookmarkEnd w:id="147"/>
      <w:bookmarkEnd w:id="148"/>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77BC86BE" w:rsidR="00141137" w:rsidRPr="00091745" w:rsidRDefault="00141137" w:rsidP="00A569FC">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9" w:name="_Hlk62060854"/>
      <w:r w:rsidR="005E3E39" w:rsidRPr="00091745">
        <w:rPr>
          <w:rFonts w:cs="Arial"/>
          <w:sz w:val="22"/>
          <w:szCs w:val="22"/>
          <w:lang w:val="en-GB"/>
        </w:rPr>
        <w:t xml:space="preserve">than </w:t>
      </w:r>
      <w:r w:rsidR="00A569FC">
        <w:rPr>
          <w:rFonts w:cs="Arial"/>
          <w:b/>
          <w:color w:val="FF0000"/>
          <w:sz w:val="22"/>
          <w:szCs w:val="22"/>
          <w:lang w:val="en-GB"/>
        </w:rPr>
        <w:t xml:space="preserve">26 </w:t>
      </w:r>
      <w:r w:rsidR="000A61F2">
        <w:rPr>
          <w:rFonts w:cs="Arial"/>
          <w:b/>
          <w:color w:val="FF0000"/>
          <w:sz w:val="22"/>
          <w:szCs w:val="22"/>
          <w:lang w:val="en-GB"/>
        </w:rPr>
        <w:t>July 2021</w:t>
      </w:r>
      <w:r w:rsidR="000A61F2">
        <w:rPr>
          <w:b/>
          <w:color w:val="FF0000"/>
          <w:sz w:val="22"/>
          <w:lang w:val="en-GB"/>
        </w:rPr>
        <w:t xml:space="preserve"> </w:t>
      </w:r>
      <w:r w:rsidRPr="00091745">
        <w:rPr>
          <w:rFonts w:cs="Arial"/>
          <w:sz w:val="22"/>
          <w:szCs w:val="22"/>
          <w:lang w:val="en-GB"/>
        </w:rPr>
        <w:t>:</w:t>
      </w:r>
    </w:p>
    <w:bookmarkEnd w:id="149"/>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3360BFE7"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hyperlink r:id="rId16" w:history="1">
        <w:r w:rsidR="000A61F2" w:rsidRPr="002E4BAB">
          <w:rPr>
            <w:rStyle w:val="Hyperlink"/>
            <w:rFonts w:cs="Arial"/>
            <w:b/>
            <w:bCs/>
            <w:color w:val="FF0000"/>
            <w:sz w:val="22"/>
            <w:szCs w:val="22"/>
            <w:lang w:val="en-GB"/>
          </w:rPr>
          <w:t>goarn@who.int</w:t>
        </w:r>
      </w:hyperlink>
      <w:r w:rsidR="000A61F2">
        <w:rPr>
          <w:rFonts w:cs="Arial"/>
          <w:b/>
          <w:bCs/>
          <w:color w:val="FF0000"/>
          <w:sz w:val="22"/>
          <w:szCs w:val="22"/>
          <w:lang w:val="en-GB"/>
        </w:rPr>
        <w:t>,</w:t>
      </w:r>
      <w:r w:rsidR="000A61F2" w:rsidRPr="000A61F2">
        <w:t xml:space="preserve"> </w:t>
      </w:r>
      <w:r w:rsidR="000A61F2" w:rsidRPr="000A61F2">
        <w:rPr>
          <w:rFonts w:cs="Arial"/>
          <w:b/>
          <w:bCs/>
          <w:color w:val="FF0000"/>
          <w:sz w:val="22"/>
          <w:szCs w:val="22"/>
          <w:lang w:val="en-GB"/>
        </w:rPr>
        <w:t>copying rchristensen@who.int</w:t>
      </w:r>
      <w:r w:rsidR="000A61F2">
        <w:rPr>
          <w:rFonts w:cs="Arial"/>
          <w:b/>
          <w:bCs/>
          <w:color w:val="FF0000"/>
          <w:sz w:val="22"/>
          <w:szCs w:val="22"/>
          <w:lang w:val="en-GB"/>
        </w:rPr>
        <w:t xml:space="preserve"> </w:t>
      </w:r>
    </w:p>
    <w:p w14:paraId="4D4E5429" w14:textId="5BB9CA6B"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i/>
              <w:iCs/>
              <w:sz w:val="20"/>
              <w:szCs w:val="20"/>
            </w:rPr>
            <w:t>2021/WHE/GOARN/Training0001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19412EEA"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D6789">
            <w:rPr>
              <w:rStyle w:val="Style3"/>
              <w:sz w:val="20"/>
              <w:szCs w:val="20"/>
            </w:rPr>
            <w:t>GOARN</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0" w:name="_Toc108259894"/>
      <w:bookmarkStart w:id="151" w:name="_Toc122240164"/>
      <w:bookmarkStart w:id="152" w:name="_Toc122246473"/>
      <w:bookmarkStart w:id="153" w:name="_Toc191446316"/>
      <w:bookmarkStart w:id="154" w:name="_Ref490146660"/>
      <w:bookmarkStart w:id="155" w:name="_Ref490146821"/>
      <w:bookmarkStart w:id="156" w:name="_Ref501551963"/>
      <w:bookmarkStart w:id="157" w:name="_Toc76401827"/>
      <w:r w:rsidRPr="00091745">
        <w:rPr>
          <w:sz w:val="22"/>
          <w:szCs w:val="22"/>
        </w:rPr>
        <w:t>Submission of Proposals</w:t>
      </w:r>
      <w:bookmarkEnd w:id="150"/>
      <w:bookmarkEnd w:id="151"/>
      <w:bookmarkEnd w:id="152"/>
      <w:bookmarkEnd w:id="153"/>
      <w:bookmarkEnd w:id="154"/>
      <w:bookmarkEnd w:id="155"/>
      <w:bookmarkEnd w:id="156"/>
      <w:bookmarkEnd w:id="157"/>
    </w:p>
    <w:p w14:paraId="1DA4EFA3" w14:textId="77777777" w:rsidR="00141137" w:rsidRPr="00091745" w:rsidRDefault="00141137" w:rsidP="00141137">
      <w:pPr>
        <w:rPr>
          <w:rFonts w:cs="Arial"/>
          <w:sz w:val="22"/>
          <w:szCs w:val="22"/>
          <w:lang w:val="en-GB"/>
        </w:rPr>
      </w:pPr>
    </w:p>
    <w:p w14:paraId="5B8A1542" w14:textId="50B3341B" w:rsidR="001122FF" w:rsidRPr="00C0532E" w:rsidRDefault="00141137" w:rsidP="00EF768A">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1-08-02T00:00:00Z">
            <w:dateFormat w:val="dd/MM/yyyy"/>
            <w:lid w:val="en-GB"/>
            <w:storeMappedDataAs w:val="dateTime"/>
            <w:calendar w:val="gregorian"/>
          </w:date>
        </w:sdtPr>
        <w:sdtEndPr>
          <w:rPr>
            <w:rStyle w:val="Style3"/>
          </w:rPr>
        </w:sdtEndPr>
        <w:sdtContent>
          <w:r w:rsidR="00A569FC">
            <w:rPr>
              <w:rStyle w:val="Style3"/>
              <w:rFonts w:cs="Arial"/>
              <w:color w:val="FF0000"/>
              <w:sz w:val="22"/>
              <w:szCs w:val="22"/>
              <w:lang w:val="en-GB"/>
            </w:rPr>
            <w:t>02/08/2021</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EF768A">
            <w:rPr>
              <w:rFonts w:cs="Arial"/>
              <w:b/>
              <w:bCs/>
              <w:color w:val="FF0000"/>
              <w:sz w:val="22"/>
              <w:szCs w:val="22"/>
              <w:lang w:val="en-GB"/>
            </w:rPr>
            <w:t>17:00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r w:rsidR="000A61F2">
        <w:rPr>
          <w:rFonts w:cs="Arial"/>
          <w:b/>
          <w:color w:val="FF0000"/>
          <w:sz w:val="22"/>
          <w:szCs w:val="22"/>
        </w:rPr>
        <w:t>Geneva</w:t>
      </w:r>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2E4BAB" w:rsidRDefault="00544974" w:rsidP="00CD221B">
      <w:pPr>
        <w:pStyle w:val="BodyText"/>
        <w:spacing w:after="0"/>
        <w:ind w:left="1080" w:hanging="1080"/>
        <w:rPr>
          <w:rFonts w:ascii="Arial" w:hAnsi="Arial" w:cs="Arial"/>
          <w:sz w:val="22"/>
          <w:szCs w:val="22"/>
          <w:lang w:val="en-US"/>
        </w:rPr>
      </w:pPr>
    </w:p>
    <w:p w14:paraId="4F56DEDD" w14:textId="1A85A9BC" w:rsidR="00AA1C69" w:rsidRPr="00D07547" w:rsidRDefault="00C22ACB" w:rsidP="00D07547">
      <w:pPr>
        <w:rPr>
          <w:rFonts w:asciiTheme="minorBidi" w:hAnsiTheme="minorBidi" w:cstheme="minorBidi"/>
          <w:sz w:val="22"/>
          <w:szCs w:val="22"/>
          <w:u w:val="single"/>
          <w:lang w:val="en-GB"/>
        </w:rPr>
      </w:pPr>
      <w:r w:rsidRPr="00194ABC">
        <w:rPr>
          <w:rFonts w:asciiTheme="minorBidi" w:hAnsiTheme="minorBidi" w:cstheme="minorBidi"/>
          <w:sz w:val="22"/>
          <w:szCs w:val="22"/>
          <w:u w:val="single"/>
          <w:lang w:val="en-GB"/>
        </w:rPr>
        <w:t xml:space="preserve">by E-mail at the following address: </w:t>
      </w:r>
      <w:r w:rsidR="000A61F2">
        <w:rPr>
          <w:rFonts w:asciiTheme="minorBidi" w:hAnsiTheme="minorBidi" w:cstheme="minorBidi"/>
          <w:color w:val="FF0000"/>
          <w:sz w:val="22"/>
          <w:szCs w:val="22"/>
          <w:lang w:val="en-GB"/>
        </w:rPr>
        <w:t>goarn</w:t>
      </w:r>
      <w:r w:rsidRPr="00194ABC">
        <w:rPr>
          <w:rFonts w:asciiTheme="minorBidi" w:hAnsiTheme="minorBidi" w:cstheme="minorBidi"/>
          <w:color w:val="FF0000"/>
          <w:sz w:val="22"/>
          <w:szCs w:val="22"/>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2B6EA5C6"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sz w:val="20"/>
            </w:rPr>
            <w:t>2021/WHE/GOARN/Training0001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8" w:name="_Toc108259896"/>
      <w:bookmarkStart w:id="159" w:name="_Toc122240166"/>
      <w:bookmarkStart w:id="160" w:name="_Toc122246475"/>
      <w:bookmarkStart w:id="161" w:name="_Toc191446318"/>
      <w:bookmarkStart w:id="162" w:name="_Ref322355843"/>
      <w:bookmarkStart w:id="163" w:name="_Ref322355975"/>
      <w:bookmarkStart w:id="164" w:name="_Ref490146696"/>
      <w:bookmarkStart w:id="165" w:name="_Ref499719654"/>
      <w:bookmarkStart w:id="166" w:name="_Ref501033573"/>
      <w:bookmarkStart w:id="167" w:name="_Ref501552018"/>
      <w:bookmarkStart w:id="168" w:name="_Toc76401828"/>
      <w:r w:rsidRPr="00091745">
        <w:rPr>
          <w:sz w:val="22"/>
          <w:szCs w:val="22"/>
        </w:rPr>
        <w:t xml:space="preserve">Period of Validity of </w:t>
      </w:r>
      <w:bookmarkEnd w:id="158"/>
      <w:bookmarkEnd w:id="159"/>
      <w:bookmarkEnd w:id="160"/>
      <w:r w:rsidRPr="00091745">
        <w:rPr>
          <w:sz w:val="22"/>
          <w:szCs w:val="22"/>
        </w:rPr>
        <w:t>Proposals</w:t>
      </w:r>
      <w:bookmarkEnd w:id="161"/>
      <w:bookmarkEnd w:id="162"/>
      <w:bookmarkEnd w:id="163"/>
      <w:bookmarkEnd w:id="164"/>
      <w:bookmarkEnd w:id="165"/>
      <w:bookmarkEnd w:id="166"/>
      <w:bookmarkEnd w:id="167"/>
      <w:bookmarkEnd w:id="16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2E4BAB">
        <w:rPr>
          <w:rFonts w:cs="Arial"/>
          <w:b/>
          <w:bCs/>
          <w:sz w:val="22"/>
          <w:szCs w:val="22"/>
          <w:lang w:val="en-GB"/>
        </w:rPr>
        <w:t>1</w:t>
      </w:r>
      <w:r w:rsidR="00342863" w:rsidRPr="002E4BAB">
        <w:rPr>
          <w:rFonts w:cs="Arial"/>
          <w:b/>
          <w:bCs/>
          <w:sz w:val="22"/>
          <w:szCs w:val="22"/>
          <w:lang w:val="en-GB"/>
        </w:rPr>
        <w:t>8</w:t>
      </w:r>
      <w:r w:rsidR="00C22ACB" w:rsidRPr="002E4BAB">
        <w:rPr>
          <w:rFonts w:cs="Arial"/>
          <w:b/>
          <w:bCs/>
          <w:sz w:val="22"/>
          <w:szCs w:val="22"/>
          <w:lang w:val="en-GB"/>
        </w:rPr>
        <w:t>0</w:t>
      </w:r>
      <w:r w:rsidR="00C22ACB" w:rsidRPr="004C45DD">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9" w:name="_Toc108259898"/>
      <w:bookmarkStart w:id="170" w:name="_Toc122240168"/>
      <w:bookmarkStart w:id="171" w:name="_Toc122246477"/>
      <w:bookmarkStart w:id="172" w:name="_Toc191446320"/>
      <w:bookmarkStart w:id="173" w:name="_Toc76401829"/>
      <w:r w:rsidRPr="00091745">
        <w:rPr>
          <w:sz w:val="22"/>
          <w:szCs w:val="22"/>
        </w:rPr>
        <w:t xml:space="preserve">Modification and Withdrawal of </w:t>
      </w:r>
      <w:bookmarkEnd w:id="169"/>
      <w:bookmarkEnd w:id="170"/>
      <w:bookmarkEnd w:id="171"/>
      <w:r w:rsidRPr="00091745">
        <w:rPr>
          <w:sz w:val="22"/>
          <w:szCs w:val="22"/>
        </w:rPr>
        <w:t>Proposals</w:t>
      </w:r>
      <w:bookmarkEnd w:id="172"/>
      <w:bookmarkEnd w:id="17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4" w:name="_Toc122240169"/>
      <w:bookmarkStart w:id="175" w:name="_Toc122246478"/>
      <w:bookmarkStart w:id="176" w:name="_Toc191446321"/>
      <w:bookmarkStart w:id="177" w:name="_Toc76401830"/>
      <w:r w:rsidRPr="00091745">
        <w:rPr>
          <w:sz w:val="22"/>
          <w:szCs w:val="22"/>
        </w:rPr>
        <w:t>Receipt of Proposals from Non-invitees</w:t>
      </w:r>
      <w:bookmarkEnd w:id="174"/>
      <w:bookmarkEnd w:id="175"/>
      <w:bookmarkEnd w:id="176"/>
      <w:bookmarkEnd w:id="17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8" w:name="_Toc108259893"/>
      <w:bookmarkStart w:id="179" w:name="_Ref121647053"/>
      <w:bookmarkStart w:id="180" w:name="_Toc122240170"/>
      <w:bookmarkStart w:id="181" w:name="_Toc122246479"/>
      <w:bookmarkStart w:id="182" w:name="_Toc191446322"/>
      <w:bookmarkStart w:id="183" w:name="_Toc76401831"/>
      <w:r w:rsidRPr="00091745">
        <w:rPr>
          <w:sz w:val="22"/>
          <w:szCs w:val="22"/>
        </w:rPr>
        <w:t xml:space="preserve">Amendment of </w:t>
      </w:r>
      <w:bookmarkEnd w:id="178"/>
      <w:r w:rsidRPr="00091745">
        <w:rPr>
          <w:sz w:val="22"/>
          <w:szCs w:val="22"/>
        </w:rPr>
        <w:t>the RFP</w:t>
      </w:r>
      <w:bookmarkEnd w:id="179"/>
      <w:bookmarkEnd w:id="180"/>
      <w:bookmarkEnd w:id="181"/>
      <w:bookmarkEnd w:id="182"/>
      <w:bookmarkEnd w:id="18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84" w:name="_Ref322354910"/>
      <w:bookmarkStart w:id="185" w:name="_Toc76401832"/>
      <w:r w:rsidRPr="00091745">
        <w:rPr>
          <w:sz w:val="22"/>
          <w:szCs w:val="22"/>
        </w:rPr>
        <w:t xml:space="preserve">Proposal </w:t>
      </w:r>
      <w:r w:rsidR="004217FD" w:rsidRPr="00091745">
        <w:rPr>
          <w:sz w:val="22"/>
          <w:szCs w:val="22"/>
        </w:rPr>
        <w:t>S</w:t>
      </w:r>
      <w:r w:rsidRPr="00091745">
        <w:rPr>
          <w:sz w:val="22"/>
          <w:szCs w:val="22"/>
        </w:rPr>
        <w:t>tructure</w:t>
      </w:r>
      <w:bookmarkEnd w:id="184"/>
      <w:bookmarkEnd w:id="18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6" w:name="_Toc140033899"/>
      <w:bookmarkStart w:id="187" w:name="_Toc140037261"/>
      <w:bookmarkStart w:id="188" w:name="_Ref499719465"/>
      <w:bookmarkStart w:id="189" w:name="_Toc76401833"/>
      <w:bookmarkStart w:id="190" w:name="_Toc108259911"/>
      <w:bookmarkStart w:id="191" w:name="_Toc120869197"/>
      <w:bookmarkStart w:id="192" w:name="_Toc122240172"/>
      <w:bookmarkStart w:id="193" w:name="_Toc122246481"/>
      <w:bookmarkStart w:id="194" w:name="_Toc191446323"/>
      <w:bookmarkEnd w:id="186"/>
      <w:bookmarkEnd w:id="187"/>
      <w:r w:rsidRPr="00A112BC">
        <w:rPr>
          <w:rFonts w:ascii="Arial" w:hAnsi="Arial"/>
          <w:color w:val="447DB5"/>
        </w:rPr>
        <w:lastRenderedPageBreak/>
        <w:t>Acceptance Form</w:t>
      </w:r>
      <w:bookmarkEnd w:id="188"/>
      <w:bookmarkEnd w:id="189"/>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5" w:name="_Toc144285654"/>
      <w:bookmarkStart w:id="196" w:name="_Ref501033708"/>
      <w:bookmarkStart w:id="197" w:name="_Ref501552799"/>
      <w:bookmarkStart w:id="198" w:name="_Toc76401834"/>
      <w:r w:rsidRPr="00A112BC">
        <w:rPr>
          <w:rFonts w:ascii="Arial" w:hAnsi="Arial"/>
          <w:color w:val="447DB5"/>
        </w:rPr>
        <w:t>Executive Summary</w:t>
      </w:r>
      <w:bookmarkEnd w:id="195"/>
      <w:bookmarkEnd w:id="196"/>
      <w:bookmarkEnd w:id="197"/>
      <w:bookmarkEnd w:id="198"/>
    </w:p>
    <w:p w14:paraId="28296AC5" w14:textId="61F0223C" w:rsidR="009921C5" w:rsidRPr="002E4BAB"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2E4BAB">
        <w:rPr>
          <w:rFonts w:cs="Arial"/>
          <w:sz w:val="22"/>
          <w:szCs w:val="22"/>
          <w:lang w:val="en-GB"/>
        </w:rPr>
        <w:t>Summary</w:t>
      </w:r>
      <w:r w:rsidR="00C0532E" w:rsidRPr="002E4BAB">
        <w:rPr>
          <w:rFonts w:cs="Arial"/>
          <w:sz w:val="22"/>
          <w:szCs w:val="22"/>
          <w:lang w:val="en-GB"/>
        </w:rPr>
        <w:t xml:space="preserve"> (of </w:t>
      </w:r>
      <w:r w:rsidR="00414CF7" w:rsidRPr="002E4BAB">
        <w:rPr>
          <w:rFonts w:cs="Arial"/>
          <w:sz w:val="22"/>
          <w:szCs w:val="22"/>
          <w:lang w:val="en-GB"/>
        </w:rPr>
        <w:t>4</w:t>
      </w:r>
      <w:r w:rsidR="00C0532E" w:rsidRPr="002E4BAB">
        <w:rPr>
          <w:rFonts w:cs="Arial"/>
          <w:sz w:val="22"/>
          <w:szCs w:val="22"/>
          <w:lang w:val="en-GB"/>
        </w:rPr>
        <w:t xml:space="preserve"> pages maximum) </w:t>
      </w:r>
      <w:r w:rsidR="009921C5" w:rsidRPr="002E4BAB">
        <w:rPr>
          <w:rFonts w:cs="Arial"/>
          <w:sz w:val="22"/>
          <w:szCs w:val="22"/>
          <w:lang w:val="en-GB"/>
        </w:rPr>
        <w:t xml:space="preserve"> introducing the proposed solution and approach / methodology. </w:t>
      </w:r>
    </w:p>
    <w:p w14:paraId="57F1E1DB" w14:textId="77777777" w:rsidR="00D24B9E" w:rsidRPr="002E4BAB" w:rsidRDefault="00D24B9E" w:rsidP="00FC4EEB">
      <w:pPr>
        <w:rPr>
          <w:rFonts w:cs="Arial"/>
          <w:sz w:val="22"/>
          <w:szCs w:val="22"/>
          <w:lang w:val="en-GB"/>
        </w:rPr>
      </w:pPr>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9" w:name="_Toc140037234"/>
      <w:bookmarkStart w:id="200" w:name="_Information_of_Firm/Organization"/>
      <w:bookmarkStart w:id="201" w:name="_Toc62053444"/>
      <w:bookmarkStart w:id="202" w:name="_Toc76401835"/>
      <w:bookmarkEnd w:id="199"/>
      <w:bookmarkEnd w:id="200"/>
      <w:r w:rsidRPr="009550B0">
        <w:rPr>
          <w:rFonts w:ascii="Arial" w:hAnsi="Arial"/>
          <w:color w:val="447DB5"/>
        </w:rPr>
        <w:t>Approach/Methodology</w:t>
      </w:r>
      <w:bookmarkEnd w:id="201"/>
      <w:bookmarkEnd w:id="202"/>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203" w:name="_Toc481131763"/>
      <w:bookmarkStart w:id="204" w:name="_Toc481133192"/>
      <w:bookmarkStart w:id="205" w:name="_Toc481135818"/>
      <w:bookmarkStart w:id="206" w:name="_Toc481131764"/>
      <w:bookmarkStart w:id="207" w:name="_Toc481133193"/>
      <w:bookmarkStart w:id="208" w:name="_Toc481135819"/>
      <w:bookmarkStart w:id="209" w:name="_Toc481131765"/>
      <w:bookmarkStart w:id="210" w:name="_Toc481133194"/>
      <w:bookmarkStart w:id="211" w:name="_Toc481135820"/>
      <w:bookmarkStart w:id="212" w:name="_Toc481131804"/>
      <w:bookmarkStart w:id="213" w:name="_Toc481133233"/>
      <w:bookmarkStart w:id="214" w:name="_Toc481135859"/>
      <w:bookmarkStart w:id="215" w:name="_Toc481131819"/>
      <w:bookmarkStart w:id="216" w:name="_Toc481133248"/>
      <w:bookmarkStart w:id="217" w:name="_Toc481135874"/>
      <w:bookmarkStart w:id="218" w:name="_Toc481131821"/>
      <w:bookmarkStart w:id="219" w:name="_Toc481133250"/>
      <w:bookmarkStart w:id="220" w:name="_Toc481135876"/>
      <w:bookmarkStart w:id="221" w:name="_Toc481131823"/>
      <w:bookmarkStart w:id="222" w:name="_Toc481133252"/>
      <w:bookmarkStart w:id="223" w:name="_Toc481135878"/>
      <w:bookmarkStart w:id="224" w:name="_Toc481131825"/>
      <w:bookmarkStart w:id="225" w:name="_Toc481133254"/>
      <w:bookmarkStart w:id="226" w:name="_Toc481135880"/>
      <w:bookmarkStart w:id="227" w:name="_Toc481131827"/>
      <w:bookmarkStart w:id="228" w:name="_Toc481133256"/>
      <w:bookmarkStart w:id="229" w:name="_Toc481135882"/>
      <w:bookmarkStart w:id="230" w:name="_Toc481131829"/>
      <w:bookmarkStart w:id="231" w:name="_Toc481133258"/>
      <w:bookmarkStart w:id="232" w:name="_Toc481135884"/>
      <w:bookmarkStart w:id="233" w:name="_Toc481131830"/>
      <w:bookmarkStart w:id="234" w:name="_Toc481133259"/>
      <w:bookmarkStart w:id="235" w:name="_Toc481135885"/>
      <w:bookmarkStart w:id="236" w:name="_Toc485036408"/>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66FB95B4" w14:textId="77777777" w:rsidR="00C0532E" w:rsidRPr="001307E0" w:rsidRDefault="00C0532E" w:rsidP="009550B0">
      <w:pPr>
        <w:pStyle w:val="Heading3"/>
        <w:numPr>
          <w:ilvl w:val="2"/>
          <w:numId w:val="1"/>
        </w:numPr>
        <w:tabs>
          <w:tab w:val="num" w:pos="4230"/>
        </w:tabs>
        <w:ind w:left="0" w:firstLine="0"/>
      </w:pPr>
      <w:bookmarkStart w:id="237" w:name="_Toc62053445"/>
      <w:bookmarkStart w:id="238" w:name="_Toc76401836"/>
      <w:r w:rsidRPr="001307E0">
        <w:t>Proposed Solution</w:t>
      </w:r>
      <w:bookmarkEnd w:id="236"/>
      <w:bookmarkEnd w:id="237"/>
      <w:bookmarkEnd w:id="238"/>
    </w:p>
    <w:p w14:paraId="5CAAFBA5" w14:textId="0F6D6D5E" w:rsidR="00C0532E" w:rsidRPr="002E4BAB" w:rsidRDefault="00C0532E" w:rsidP="00C0532E">
      <w:pPr>
        <w:pStyle w:val="NormalIndent"/>
        <w:tabs>
          <w:tab w:val="num" w:pos="540"/>
        </w:tabs>
        <w:ind w:left="0"/>
        <w:rPr>
          <w:rFonts w:asciiTheme="minorBidi" w:hAnsiTheme="minorBidi" w:cstheme="minorBidi"/>
          <w:sz w:val="22"/>
          <w:szCs w:val="22"/>
          <w:lang w:val="en-GB"/>
        </w:rPr>
      </w:pPr>
      <w:r w:rsidRPr="002E4BAB">
        <w:rPr>
          <w:rFonts w:asciiTheme="minorBidi" w:hAnsiTheme="minorBidi" w:cstheme="minorBidi"/>
          <w:sz w:val="22"/>
          <w:szCs w:val="22"/>
          <w:lang w:val="en-GB"/>
        </w:rPr>
        <w:t xml:space="preserve">The activity should result in </w:t>
      </w:r>
      <w:r w:rsidR="00A73AE7">
        <w:rPr>
          <w:rFonts w:asciiTheme="minorBidi" w:hAnsiTheme="minorBidi" w:cstheme="minorBidi"/>
          <w:sz w:val="22"/>
          <w:szCs w:val="22"/>
          <w:lang w:val="en-GB"/>
        </w:rPr>
        <w:t>Deliverables</w:t>
      </w:r>
      <w:r w:rsidRPr="002E4BAB">
        <w:rPr>
          <w:rFonts w:asciiTheme="minorBidi" w:hAnsiTheme="minorBidi" w:cstheme="minorBidi"/>
          <w:sz w:val="22"/>
          <w:szCs w:val="22"/>
          <w:lang w:val="en-GB"/>
        </w:rPr>
        <w:t xml:space="preserve">, according to the description provided under Chapter 3. </w:t>
      </w:r>
    </w:p>
    <w:p w14:paraId="2684E04E" w14:textId="77777777" w:rsidR="00C0532E" w:rsidRPr="002E4BAB"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2E4BAB" w:rsidRDefault="00C0532E" w:rsidP="00C0532E">
      <w:pPr>
        <w:pStyle w:val="NormalIndent"/>
        <w:tabs>
          <w:tab w:val="num" w:pos="540"/>
        </w:tabs>
        <w:ind w:left="0"/>
        <w:rPr>
          <w:rFonts w:asciiTheme="minorBidi" w:hAnsiTheme="minorBidi" w:cstheme="minorBidi"/>
          <w:sz w:val="22"/>
          <w:szCs w:val="22"/>
          <w:lang w:val="en-GB"/>
        </w:rPr>
      </w:pPr>
      <w:r w:rsidRPr="002E4BAB">
        <w:rPr>
          <w:rFonts w:asciiTheme="minorBidi" w:hAnsiTheme="minorBidi" w:cstheme="minorBidi"/>
          <w:sz w:val="22"/>
          <w:szCs w:val="22"/>
          <w:lang w:val="en-GB"/>
        </w:rPr>
        <w:t>The proposed solution should:</w:t>
      </w:r>
    </w:p>
    <w:p w14:paraId="4D3CB965" w14:textId="6D3802CC" w:rsidR="00C0532E" w:rsidRPr="002E4BAB" w:rsidRDefault="00C0532E" w:rsidP="00C0532E">
      <w:pPr>
        <w:pStyle w:val="NormalIndent"/>
        <w:numPr>
          <w:ilvl w:val="1"/>
          <w:numId w:val="193"/>
        </w:numPr>
        <w:ind w:left="360"/>
        <w:rPr>
          <w:rFonts w:asciiTheme="minorBidi" w:hAnsiTheme="minorBidi" w:cstheme="minorBidi"/>
          <w:sz w:val="22"/>
          <w:szCs w:val="22"/>
          <w:lang w:val="en-GB"/>
        </w:rPr>
      </w:pPr>
      <w:r w:rsidRPr="002E4BAB">
        <w:rPr>
          <w:rFonts w:asciiTheme="minorBidi" w:hAnsiTheme="minorBidi" w:cstheme="minorBidi"/>
          <w:sz w:val="22"/>
          <w:szCs w:val="22"/>
          <w:lang w:val="en-GB"/>
        </w:rPr>
        <w:t xml:space="preserve">Describe all components of the service, </w:t>
      </w:r>
      <w:r w:rsidR="00264380">
        <w:rPr>
          <w:rFonts w:asciiTheme="minorBidi" w:hAnsiTheme="minorBidi" w:cstheme="minorBidi"/>
          <w:sz w:val="22"/>
          <w:szCs w:val="22"/>
          <w:lang w:val="en-GB"/>
        </w:rPr>
        <w:t>and how they meet the key requirements listed under Chapter 3</w:t>
      </w:r>
      <w:r w:rsidRPr="002E4BAB">
        <w:rPr>
          <w:rFonts w:asciiTheme="minorBidi" w:hAnsiTheme="minorBidi" w:cstheme="minorBidi"/>
          <w:sz w:val="22"/>
          <w:szCs w:val="22"/>
          <w:lang w:val="en-GB"/>
        </w:rPr>
        <w:t>…;</w:t>
      </w:r>
    </w:p>
    <w:p w14:paraId="1EA2214D" w14:textId="77777777" w:rsidR="00C0532E" w:rsidRPr="002E4BAB" w:rsidRDefault="00C0532E" w:rsidP="00C0532E">
      <w:pPr>
        <w:pStyle w:val="NormalIndent"/>
        <w:numPr>
          <w:ilvl w:val="1"/>
          <w:numId w:val="193"/>
        </w:numPr>
        <w:ind w:left="360"/>
        <w:rPr>
          <w:rFonts w:asciiTheme="minorBidi" w:hAnsiTheme="minorBidi" w:cstheme="minorBidi"/>
          <w:sz w:val="22"/>
          <w:szCs w:val="22"/>
          <w:lang w:val="en-GB"/>
        </w:rPr>
      </w:pPr>
      <w:r w:rsidRPr="002E4BAB">
        <w:rPr>
          <w:rFonts w:asciiTheme="minorBidi" w:hAnsiTheme="minorBidi" w:cstheme="minorBidi"/>
          <w:sz w:val="22"/>
          <w:szCs w:val="22"/>
          <w:lang w:val="en-GB"/>
        </w:rPr>
        <w:t>describe the steps that will be followed for the development of the service/projects;</w:t>
      </w:r>
    </w:p>
    <w:p w14:paraId="6D100383" w14:textId="77777777" w:rsidR="00C0532E" w:rsidRPr="002E4BAB" w:rsidRDefault="00C0532E" w:rsidP="00C0532E">
      <w:pPr>
        <w:pStyle w:val="NormalIndent"/>
        <w:numPr>
          <w:ilvl w:val="1"/>
          <w:numId w:val="193"/>
        </w:numPr>
        <w:ind w:left="360"/>
        <w:rPr>
          <w:rFonts w:asciiTheme="minorBidi" w:hAnsiTheme="minorBidi" w:cstheme="minorBidi"/>
          <w:sz w:val="22"/>
          <w:szCs w:val="22"/>
          <w:lang w:val="en-GB"/>
        </w:rPr>
      </w:pPr>
      <w:r w:rsidRPr="002E4BAB">
        <w:rPr>
          <w:rFonts w:asciiTheme="minorBidi" w:hAnsiTheme="minorBidi" w:cstheme="minorBidi"/>
          <w:sz w:val="22"/>
          <w:szCs w:val="22"/>
          <w:lang w:val="en-GB"/>
        </w:rPr>
        <w:t>propose a detailed workplan, including work packages, milestones for key deliverables.</w:t>
      </w:r>
    </w:p>
    <w:p w14:paraId="1A63B08D" w14:textId="77777777" w:rsidR="00C0532E" w:rsidRPr="00EF768A"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9" w:name="_Ref481076887"/>
      <w:bookmarkStart w:id="240" w:name="_Toc485036410"/>
      <w:bookmarkStart w:id="241" w:name="_Toc62053446"/>
      <w:bookmarkStart w:id="242" w:name="_Toc76401837"/>
      <w:r w:rsidRPr="001307E0">
        <w:rPr>
          <w:rFonts w:ascii="Arial" w:hAnsi="Arial" w:cs="Arial"/>
          <w:color w:val="447DB5"/>
        </w:rPr>
        <w:t>Proposed Time line</w:t>
      </w:r>
      <w:bookmarkEnd w:id="239"/>
      <w:bookmarkEnd w:id="240"/>
      <w:bookmarkEnd w:id="241"/>
      <w:bookmarkEnd w:id="242"/>
    </w:p>
    <w:p w14:paraId="194B6327" w14:textId="77777777" w:rsidR="00C0532E" w:rsidRPr="002E4BAB" w:rsidRDefault="00C0532E" w:rsidP="00C0532E">
      <w:pPr>
        <w:pStyle w:val="NormalIndent"/>
        <w:tabs>
          <w:tab w:val="num" w:pos="540"/>
        </w:tabs>
        <w:ind w:left="0"/>
        <w:rPr>
          <w:rFonts w:asciiTheme="minorBidi" w:hAnsiTheme="minorBidi" w:cstheme="minorBidi"/>
          <w:sz w:val="22"/>
          <w:szCs w:val="22"/>
          <w:lang w:val="en-GB"/>
        </w:rPr>
      </w:pPr>
      <w:r w:rsidRPr="002E4BAB">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43" w:name="_Ref481134483"/>
      <w:bookmarkStart w:id="244" w:name="_Toc62053447"/>
      <w:bookmarkStart w:id="245" w:name="_Toc76401838"/>
      <w:r w:rsidRPr="001D551B">
        <w:rPr>
          <w:rFonts w:ascii="Arial" w:hAnsi="Arial"/>
          <w:color w:val="447DB5"/>
        </w:rPr>
        <w:t>Financial Proposal</w:t>
      </w:r>
      <w:bookmarkEnd w:id="243"/>
      <w:bookmarkEnd w:id="244"/>
      <w:bookmarkEnd w:id="245"/>
    </w:p>
    <w:p w14:paraId="70A7B60F" w14:textId="40D61B85" w:rsidR="00C0532E" w:rsidRDefault="00C0532E" w:rsidP="00C0532E">
      <w:pPr>
        <w:tabs>
          <w:tab w:val="num" w:pos="567"/>
        </w:tabs>
        <w:autoSpaceDE w:val="0"/>
        <w:autoSpaceDN w:val="0"/>
        <w:adjustRightInd w:val="0"/>
        <w:spacing w:after="60"/>
        <w:rPr>
          <w:rFonts w:cs="Arial"/>
          <w:color w:val="FF0000"/>
          <w:sz w:val="22"/>
          <w:szCs w:val="22"/>
          <w:lang w:val="en-GB"/>
        </w:rPr>
      </w:pPr>
      <w:bookmarkStart w:id="246" w:name="_Hlk46583460"/>
      <w:r w:rsidRPr="002E4BAB">
        <w:rPr>
          <w:rFonts w:cs="Arial"/>
          <w:sz w:val="22"/>
          <w:szCs w:val="22"/>
          <w:lang w:val="en-GB"/>
        </w:rPr>
        <w:t>The financial proposal is expected to provide a total price and breakdown per phase and per area of expertise. Please refer to Annex 5</w:t>
      </w:r>
      <w:r w:rsidRPr="00FF5139">
        <w:rPr>
          <w:rFonts w:cs="Arial"/>
          <w:color w:val="FF0000"/>
          <w:sz w:val="22"/>
          <w:szCs w:val="22"/>
          <w:lang w:val="en-GB"/>
        </w:rPr>
        <w:t>.</w:t>
      </w:r>
    </w:p>
    <w:p w14:paraId="70EA8FF6" w14:textId="4BE9BE95" w:rsidR="00414CF7" w:rsidRDefault="00414CF7" w:rsidP="00C0532E">
      <w:pPr>
        <w:tabs>
          <w:tab w:val="num" w:pos="567"/>
        </w:tabs>
        <w:autoSpaceDE w:val="0"/>
        <w:autoSpaceDN w:val="0"/>
        <w:adjustRightInd w:val="0"/>
        <w:spacing w:after="60"/>
        <w:rPr>
          <w:rFonts w:cs="Arial"/>
          <w:color w:val="FF0000"/>
          <w:sz w:val="22"/>
          <w:szCs w:val="22"/>
          <w:lang w:val="en-GB"/>
        </w:rPr>
      </w:pPr>
    </w:p>
    <w:p w14:paraId="61413850" w14:textId="275187CD" w:rsidR="00414CF7" w:rsidRPr="002E4BAB" w:rsidRDefault="00414CF7" w:rsidP="00C0532E">
      <w:pPr>
        <w:tabs>
          <w:tab w:val="num" w:pos="567"/>
        </w:tabs>
        <w:autoSpaceDE w:val="0"/>
        <w:autoSpaceDN w:val="0"/>
        <w:adjustRightInd w:val="0"/>
        <w:spacing w:after="60"/>
        <w:rPr>
          <w:sz w:val="22"/>
          <w:lang w:val="en-GB"/>
        </w:rPr>
      </w:pPr>
      <w:r w:rsidRPr="002E4BAB">
        <w:rPr>
          <w:sz w:val="22"/>
          <w:lang w:val="en-GB"/>
        </w:rPr>
        <w:t>The financial proposal should reflect the technical proposal, with a breakdown of costs for the following elements:</w:t>
      </w:r>
    </w:p>
    <w:p w14:paraId="7DD38807" w14:textId="7205DF56" w:rsidR="00414CF7" w:rsidRPr="002E4BAB" w:rsidRDefault="00414CF7" w:rsidP="00414CF7">
      <w:pPr>
        <w:pStyle w:val="ListParagraph"/>
        <w:numPr>
          <w:ilvl w:val="0"/>
          <w:numId w:val="199"/>
        </w:numPr>
        <w:tabs>
          <w:tab w:val="num" w:pos="567"/>
        </w:tabs>
        <w:autoSpaceDE w:val="0"/>
        <w:autoSpaceDN w:val="0"/>
        <w:adjustRightInd w:val="0"/>
        <w:spacing w:after="60"/>
        <w:rPr>
          <w:rFonts w:cs="Arial"/>
          <w:sz w:val="22"/>
          <w:szCs w:val="22"/>
          <w:lang w:val="en-GB"/>
        </w:rPr>
      </w:pPr>
      <w:bookmarkStart w:id="247" w:name="_Hlk75964981"/>
      <w:r w:rsidRPr="002E4BAB">
        <w:rPr>
          <w:rFonts w:cs="Arial"/>
          <w:sz w:val="22"/>
          <w:szCs w:val="22"/>
          <w:lang w:val="en-GB"/>
        </w:rPr>
        <w:t>Prototype includ</w:t>
      </w:r>
      <w:r w:rsidR="00A11C23" w:rsidRPr="002E4BAB">
        <w:rPr>
          <w:rFonts w:cs="Arial"/>
          <w:sz w:val="22"/>
          <w:szCs w:val="22"/>
          <w:lang w:val="en-GB"/>
        </w:rPr>
        <w:t>uding</w:t>
      </w:r>
      <w:r w:rsidRPr="002E4BAB">
        <w:rPr>
          <w:rFonts w:cs="Arial"/>
          <w:sz w:val="22"/>
          <w:szCs w:val="22"/>
          <w:lang w:val="en-GB"/>
        </w:rPr>
        <w:t xml:space="preserve"> 3 characters, each with 10 layers of branching scenario;</w:t>
      </w:r>
    </w:p>
    <w:p w14:paraId="78B6953C" w14:textId="70A13767" w:rsidR="00414CF7" w:rsidRPr="002E4BAB" w:rsidRDefault="00414CF7" w:rsidP="00414CF7">
      <w:pPr>
        <w:pStyle w:val="ListParagraph"/>
        <w:numPr>
          <w:ilvl w:val="0"/>
          <w:numId w:val="199"/>
        </w:numPr>
        <w:tabs>
          <w:tab w:val="num" w:pos="567"/>
        </w:tabs>
        <w:autoSpaceDE w:val="0"/>
        <w:autoSpaceDN w:val="0"/>
        <w:adjustRightInd w:val="0"/>
        <w:spacing w:after="60"/>
        <w:rPr>
          <w:rFonts w:cs="Arial"/>
          <w:sz w:val="22"/>
          <w:szCs w:val="22"/>
          <w:lang w:val="en-GB"/>
        </w:rPr>
      </w:pPr>
      <w:r w:rsidRPr="002E4BAB">
        <w:rPr>
          <w:rFonts w:cs="Arial"/>
          <w:sz w:val="22"/>
          <w:szCs w:val="22"/>
          <w:lang w:val="en-GB"/>
        </w:rPr>
        <w:t>Cost per additional character;</w:t>
      </w:r>
    </w:p>
    <w:p w14:paraId="73D75E54" w14:textId="16ED62CF" w:rsidR="00414CF7" w:rsidRPr="002E4BAB" w:rsidRDefault="00414CF7" w:rsidP="00414CF7">
      <w:pPr>
        <w:pStyle w:val="ListParagraph"/>
        <w:numPr>
          <w:ilvl w:val="0"/>
          <w:numId w:val="199"/>
        </w:numPr>
        <w:tabs>
          <w:tab w:val="num" w:pos="567"/>
        </w:tabs>
        <w:autoSpaceDE w:val="0"/>
        <w:autoSpaceDN w:val="0"/>
        <w:adjustRightInd w:val="0"/>
        <w:spacing w:after="60"/>
        <w:rPr>
          <w:rFonts w:cs="Arial"/>
          <w:sz w:val="22"/>
          <w:szCs w:val="22"/>
          <w:lang w:val="en-GB"/>
        </w:rPr>
      </w:pPr>
      <w:r w:rsidRPr="002E4BAB">
        <w:rPr>
          <w:rFonts w:cs="Arial"/>
          <w:sz w:val="22"/>
          <w:szCs w:val="22"/>
          <w:lang w:val="en-GB"/>
        </w:rPr>
        <w:t>Cost per additional layer of branching scenario;</w:t>
      </w:r>
    </w:p>
    <w:p w14:paraId="2BF46ACE" w14:textId="3F78BBB8" w:rsidR="00414CF7" w:rsidRPr="002E4BAB" w:rsidRDefault="00414CF7" w:rsidP="00414CF7">
      <w:pPr>
        <w:pStyle w:val="ListParagraph"/>
        <w:numPr>
          <w:ilvl w:val="0"/>
          <w:numId w:val="199"/>
        </w:numPr>
        <w:tabs>
          <w:tab w:val="num" w:pos="567"/>
        </w:tabs>
        <w:autoSpaceDE w:val="0"/>
        <w:autoSpaceDN w:val="0"/>
        <w:adjustRightInd w:val="0"/>
        <w:spacing w:after="60"/>
        <w:rPr>
          <w:rFonts w:cs="Arial"/>
          <w:sz w:val="22"/>
          <w:szCs w:val="22"/>
          <w:lang w:val="en-GB"/>
        </w:rPr>
      </w:pPr>
      <w:r w:rsidRPr="002E4BAB">
        <w:rPr>
          <w:rFonts w:cs="Arial"/>
          <w:sz w:val="22"/>
          <w:szCs w:val="22"/>
          <w:lang w:val="en-GB"/>
        </w:rPr>
        <w:t>Costs associated with use of graphics: stock images and/or bespoke images</w:t>
      </w:r>
    </w:p>
    <w:p w14:paraId="086255FF" w14:textId="30B3A2E2" w:rsidR="00A11C23" w:rsidRPr="002E4BAB" w:rsidRDefault="00414CF7" w:rsidP="00A11C23">
      <w:pPr>
        <w:pStyle w:val="ListParagraph"/>
        <w:numPr>
          <w:ilvl w:val="0"/>
          <w:numId w:val="199"/>
        </w:numPr>
        <w:tabs>
          <w:tab w:val="num" w:pos="567"/>
        </w:tabs>
        <w:autoSpaceDE w:val="0"/>
        <w:autoSpaceDN w:val="0"/>
        <w:adjustRightInd w:val="0"/>
        <w:spacing w:after="60"/>
        <w:rPr>
          <w:rFonts w:cs="Arial"/>
          <w:sz w:val="22"/>
          <w:szCs w:val="22"/>
          <w:lang w:val="en-GB"/>
        </w:rPr>
      </w:pPr>
      <w:r w:rsidRPr="002E4BAB">
        <w:rPr>
          <w:rFonts w:cs="Arial"/>
          <w:sz w:val="22"/>
          <w:szCs w:val="22"/>
          <w:lang w:val="en-GB"/>
        </w:rPr>
        <w:t>Costs associated with interaction type: Player versus Environment and Player versus Player</w:t>
      </w:r>
    </w:p>
    <w:bookmarkEnd w:id="247"/>
    <w:p w14:paraId="7DE94FB7" w14:textId="77777777" w:rsidR="00414CF7" w:rsidRPr="00FF5139" w:rsidRDefault="00414CF7" w:rsidP="00C0532E">
      <w:pPr>
        <w:tabs>
          <w:tab w:val="num" w:pos="567"/>
        </w:tabs>
        <w:autoSpaceDE w:val="0"/>
        <w:autoSpaceDN w:val="0"/>
        <w:adjustRightInd w:val="0"/>
        <w:spacing w:after="60"/>
        <w:rPr>
          <w:rFonts w:cs="Arial"/>
          <w:color w:val="FF0000"/>
          <w:sz w:val="22"/>
          <w:szCs w:val="22"/>
          <w:lang w:val="en-GB"/>
        </w:rPr>
      </w:pPr>
    </w:p>
    <w:bookmarkEnd w:id="246"/>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48" w:name="_Toc76401839"/>
      <w:r w:rsidRPr="00091745">
        <w:rPr>
          <w:sz w:val="22"/>
          <w:szCs w:val="22"/>
        </w:rPr>
        <w:t>Conduct and Exclusion of Bidders</w:t>
      </w:r>
      <w:bookmarkEnd w:id="248"/>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7" w:history="1">
        <w:r w:rsidR="004077E0" w:rsidRPr="0090015E">
          <w:rPr>
            <w:rStyle w:val="Hyperlink"/>
            <w:color w:val="1F497D" w:themeColor="text2"/>
            <w:sz w:val="22"/>
            <w:szCs w:val="22"/>
            <w:lang w:val="en-GB"/>
          </w:rPr>
          <w:t>http://www.who.int/about/finances-accountability/procurement/en/</w:t>
        </w:r>
      </w:hyperlink>
      <w:hyperlink r:id="rId18"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9" w:name="_Toc499734316"/>
      <w:bookmarkStart w:id="250" w:name="_Toc499734445"/>
      <w:bookmarkStart w:id="251" w:name="_Toc76401840"/>
      <w:bookmarkEnd w:id="249"/>
      <w:bookmarkEnd w:id="250"/>
      <w:r w:rsidRPr="00D77D19">
        <w:rPr>
          <w:rFonts w:ascii="Arial" w:hAnsi="Arial" w:cs="Arial"/>
          <w:color w:val="447DB5"/>
          <w:sz w:val="22"/>
          <w:szCs w:val="22"/>
        </w:rPr>
        <w:lastRenderedPageBreak/>
        <w:t>Evaluation Of Proposal</w:t>
      </w:r>
      <w:bookmarkEnd w:id="190"/>
      <w:bookmarkEnd w:id="191"/>
      <w:r w:rsidRPr="00D77D19">
        <w:rPr>
          <w:rFonts w:ascii="Arial" w:hAnsi="Arial" w:cs="Arial"/>
          <w:color w:val="447DB5"/>
          <w:sz w:val="22"/>
          <w:szCs w:val="22"/>
        </w:rPr>
        <w:t>s</w:t>
      </w:r>
      <w:bookmarkEnd w:id="192"/>
      <w:bookmarkEnd w:id="193"/>
      <w:bookmarkEnd w:id="194"/>
      <w:bookmarkEnd w:id="251"/>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2" w:name="_Toc108259914"/>
      <w:bookmarkStart w:id="253" w:name="_Toc122240175"/>
      <w:bookmarkStart w:id="254" w:name="_Toc122246484"/>
      <w:bookmarkStart w:id="255" w:name="_Toc191446326"/>
      <w:bookmarkStart w:id="256" w:name="_Toc76401841"/>
      <w:r w:rsidRPr="00091745">
        <w:rPr>
          <w:sz w:val="22"/>
          <w:szCs w:val="22"/>
        </w:rPr>
        <w:t xml:space="preserve">Preliminary </w:t>
      </w:r>
      <w:bookmarkEnd w:id="252"/>
      <w:r w:rsidRPr="00091745">
        <w:rPr>
          <w:sz w:val="22"/>
          <w:szCs w:val="22"/>
        </w:rPr>
        <w:t xml:space="preserve">Examination of </w:t>
      </w:r>
      <w:bookmarkEnd w:id="253"/>
      <w:bookmarkEnd w:id="254"/>
      <w:r w:rsidRPr="00091745">
        <w:rPr>
          <w:sz w:val="22"/>
          <w:szCs w:val="22"/>
        </w:rPr>
        <w:t>Proposals</w:t>
      </w:r>
      <w:bookmarkEnd w:id="255"/>
      <w:bookmarkEnd w:id="256"/>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7" w:name="_Toc76401842"/>
      <w:bookmarkStart w:id="258" w:name="_Toc122240176"/>
      <w:bookmarkStart w:id="259" w:name="_Toc122246485"/>
      <w:bookmarkStart w:id="260" w:name="_Toc191446327"/>
      <w:r w:rsidRPr="00091745">
        <w:rPr>
          <w:sz w:val="22"/>
          <w:szCs w:val="22"/>
        </w:rPr>
        <w:t>Clarification of Proposals</w:t>
      </w:r>
      <w:bookmarkEnd w:id="257"/>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76401843"/>
      <w:r w:rsidRPr="00091745">
        <w:rPr>
          <w:sz w:val="22"/>
          <w:szCs w:val="22"/>
        </w:rPr>
        <w:t xml:space="preserve">Evaluation of </w:t>
      </w:r>
      <w:bookmarkEnd w:id="258"/>
      <w:bookmarkEnd w:id="259"/>
      <w:r w:rsidRPr="00091745">
        <w:rPr>
          <w:sz w:val="22"/>
          <w:szCs w:val="22"/>
        </w:rPr>
        <w:t>Proposals</w:t>
      </w:r>
      <w:bookmarkEnd w:id="260"/>
      <w:bookmarkEnd w:id="261"/>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440194E3" w:rsidR="00A55A62" w:rsidRPr="002E4BAB" w:rsidRDefault="00CD69CF"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2E4BAB">
              <w:rPr>
                <w:sz w:val="22"/>
                <w:lang w:val="en-GB"/>
              </w:rPr>
              <w:t>60</w:t>
            </w:r>
            <w:r w:rsidR="00A55A62" w:rsidRPr="002E4BAB">
              <w:rPr>
                <w:sz w:val="22"/>
                <w:lang w:val="en-GB"/>
              </w:rPr>
              <w:t xml:space="preserve"> </w:t>
            </w:r>
            <w:r w:rsidR="00A55A62" w:rsidRPr="00EF768A">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6A69FD1F" w:rsidR="00A55A62" w:rsidRDefault="00CD69CF"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40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62" w:name="_Toc499728442"/>
      <w:bookmarkStart w:id="263" w:name="_Toc499734321"/>
      <w:bookmarkStart w:id="264" w:name="_Toc499734450"/>
      <w:bookmarkEnd w:id="262"/>
      <w:bookmarkEnd w:id="263"/>
      <w:bookmarkEnd w:id="264"/>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C8D677F" w14:textId="334884D5" w:rsidR="00141137" w:rsidRPr="002E4BAB"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2E4BAB">
        <w:rPr>
          <w:rFonts w:cs="Arial"/>
          <w:sz w:val="22"/>
          <w:szCs w:val="22"/>
          <w:lang w:val="en-GB"/>
        </w:rPr>
        <w:t>the experience of the firm in carrying out related projects;</w:t>
      </w:r>
    </w:p>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0E5342DC" w14:textId="77777777" w:rsidR="00EF768A" w:rsidRPr="002E4BAB" w:rsidRDefault="00EF768A" w:rsidP="00EF768A">
      <w:pPr>
        <w:tabs>
          <w:tab w:val="num" w:pos="540"/>
          <w:tab w:val="left" w:pos="567"/>
          <w:tab w:val="left" w:pos="1440"/>
        </w:tabs>
        <w:ind w:right="239"/>
        <w:rPr>
          <w:sz w:val="22"/>
          <w:lang w:val="en-GB"/>
        </w:rPr>
      </w:pPr>
      <w:r w:rsidRPr="002E4BAB">
        <w:rPr>
          <w:sz w:val="22"/>
          <w:lang w:val="en-GB"/>
        </w:rPr>
        <w:t>The number of points which can be obtained for each evaluation criterion is specified below and indicates the relative significance or weight of the item in the overall evaluation process</w:t>
      </w:r>
      <w:r w:rsidRPr="002E4BAB">
        <w:rPr>
          <w:rFonts w:cs="Arial"/>
          <w:sz w:val="22"/>
          <w:szCs w:val="22"/>
          <w:lang w:val="en-GB"/>
        </w:rPr>
        <w:t xml:space="preserve">. </w:t>
      </w:r>
    </w:p>
    <w:p w14:paraId="2B38AD91" w14:textId="77777777" w:rsidR="00EF768A" w:rsidRPr="002E4BAB" w:rsidRDefault="00EF768A" w:rsidP="00EF768A">
      <w:pPr>
        <w:pStyle w:val="Heading3"/>
        <w:numPr>
          <w:ilvl w:val="0"/>
          <w:numId w:val="0"/>
        </w:numPr>
        <w:tabs>
          <w:tab w:val="num" w:pos="540"/>
        </w:tabs>
        <w:rPr>
          <w:rFonts w:ascii="Arial" w:hAnsi="Arial"/>
          <w:color w:val="auto"/>
        </w:rPr>
      </w:pPr>
    </w:p>
    <w:p w14:paraId="001CC0CA" w14:textId="77777777" w:rsidR="002E4BAB" w:rsidRDefault="002E4BAB" w:rsidP="00EF768A">
      <w:pPr>
        <w:tabs>
          <w:tab w:val="left" w:pos="567"/>
          <w:tab w:val="left" w:pos="1980"/>
        </w:tabs>
        <w:autoSpaceDE w:val="0"/>
        <w:autoSpaceDN w:val="0"/>
        <w:adjustRightInd w:val="0"/>
        <w:ind w:right="239"/>
        <w:rPr>
          <w:rFonts w:cs="Arial"/>
          <w:b/>
          <w:sz w:val="22"/>
          <w:szCs w:val="22"/>
          <w:lang w:val="en-GB"/>
        </w:rPr>
      </w:pPr>
    </w:p>
    <w:p w14:paraId="38675DA1" w14:textId="25D84A61" w:rsidR="00EF768A" w:rsidRPr="00D57368" w:rsidRDefault="00EF768A" w:rsidP="00EF768A">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AE366C">
        <w:rPr>
          <w:rFonts w:cs="Arial"/>
          <w:b/>
          <w:color w:val="FF0000"/>
          <w:sz w:val="22"/>
          <w:szCs w:val="22"/>
          <w:lang w:val="en-GB"/>
        </w:rPr>
        <w:t>40</w:t>
      </w:r>
      <w:r w:rsidR="002E4BAB">
        <w:rPr>
          <w:rFonts w:cs="Arial"/>
          <w:b/>
          <w:color w:val="FF0000"/>
          <w:sz w:val="22"/>
          <w:szCs w:val="22"/>
          <w:lang w:val="en-GB"/>
        </w:rPr>
        <w:t xml:space="preserve"> </w:t>
      </w:r>
      <w:r w:rsidRPr="00D57368">
        <w:rPr>
          <w:rFonts w:cs="Arial"/>
          <w:b/>
          <w:sz w:val="22"/>
          <w:szCs w:val="22"/>
          <w:lang w:val="en-GB"/>
        </w:rPr>
        <w:t>points is required to pass the technical evaluation.</w:t>
      </w:r>
    </w:p>
    <w:p w14:paraId="707FCE0A" w14:textId="77777777" w:rsidR="00EF768A" w:rsidRDefault="00EF768A" w:rsidP="00EF768A">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EF768A" w14:paraId="1F25592F" w14:textId="77777777" w:rsidTr="00E6453C">
        <w:tc>
          <w:tcPr>
            <w:tcW w:w="6798" w:type="dxa"/>
          </w:tcPr>
          <w:p w14:paraId="72104CB1" w14:textId="77777777" w:rsidR="00EF768A" w:rsidRPr="002E4BAB" w:rsidRDefault="00EF768A"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lastRenderedPageBreak/>
              <w:t>Addressing of WHO’s requirements and expectations</w:t>
            </w:r>
          </w:p>
        </w:tc>
        <w:tc>
          <w:tcPr>
            <w:tcW w:w="3197" w:type="dxa"/>
          </w:tcPr>
          <w:p w14:paraId="765B1444" w14:textId="66E09A01" w:rsidR="00EF768A" w:rsidRPr="002E4BAB" w:rsidRDefault="00AE366C"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8</w:t>
            </w:r>
            <w:r w:rsidR="00EF768A" w:rsidRPr="002E4BAB">
              <w:rPr>
                <w:rFonts w:cs="Arial"/>
                <w:sz w:val="22"/>
                <w:szCs w:val="22"/>
                <w:lang w:val="en-GB"/>
              </w:rPr>
              <w:t xml:space="preserve"> </w:t>
            </w:r>
          </w:p>
        </w:tc>
      </w:tr>
      <w:tr w:rsidR="00EF768A" w14:paraId="1A704300" w14:textId="77777777" w:rsidTr="00E6453C">
        <w:tc>
          <w:tcPr>
            <w:tcW w:w="6798" w:type="dxa"/>
          </w:tcPr>
          <w:p w14:paraId="76DB29E0" w14:textId="77777777" w:rsidR="00EF768A" w:rsidRPr="002E4BAB" w:rsidRDefault="00EF768A"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Quality of the overall proposal</w:t>
            </w:r>
          </w:p>
        </w:tc>
        <w:tc>
          <w:tcPr>
            <w:tcW w:w="3197" w:type="dxa"/>
          </w:tcPr>
          <w:p w14:paraId="50E2735B" w14:textId="5CCF8FEE" w:rsidR="00EF768A" w:rsidRPr="002E4BAB" w:rsidRDefault="00AE366C"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15</w:t>
            </w:r>
          </w:p>
        </w:tc>
      </w:tr>
      <w:tr w:rsidR="00EF768A" w14:paraId="26687CA9" w14:textId="77777777" w:rsidTr="00E6453C">
        <w:tc>
          <w:tcPr>
            <w:tcW w:w="6798" w:type="dxa"/>
          </w:tcPr>
          <w:p w14:paraId="5FC721C7" w14:textId="77777777" w:rsidR="00EF768A" w:rsidRPr="002E4BAB" w:rsidRDefault="00EF768A"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Appropriateness of the proposed approach</w:t>
            </w:r>
          </w:p>
        </w:tc>
        <w:tc>
          <w:tcPr>
            <w:tcW w:w="3197" w:type="dxa"/>
          </w:tcPr>
          <w:p w14:paraId="7567B3C5" w14:textId="7CF16A19" w:rsidR="00EF768A" w:rsidRPr="002E4BAB" w:rsidRDefault="00AE366C"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15</w:t>
            </w:r>
          </w:p>
        </w:tc>
      </w:tr>
      <w:tr w:rsidR="00EF768A" w14:paraId="417987DA" w14:textId="77777777" w:rsidTr="00E6453C">
        <w:tc>
          <w:tcPr>
            <w:tcW w:w="6798" w:type="dxa"/>
          </w:tcPr>
          <w:p w14:paraId="11832F0C" w14:textId="77777777" w:rsidR="00EF768A" w:rsidRPr="002E4BAB" w:rsidRDefault="00EF768A"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Quality of the technical solution proposed</w:t>
            </w:r>
          </w:p>
        </w:tc>
        <w:tc>
          <w:tcPr>
            <w:tcW w:w="3197" w:type="dxa"/>
          </w:tcPr>
          <w:p w14:paraId="70B0960E" w14:textId="548030B9" w:rsidR="00EF768A" w:rsidRPr="002E4BAB" w:rsidRDefault="00AE366C"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15</w:t>
            </w:r>
            <w:r w:rsidR="00EF768A" w:rsidRPr="002E4BAB">
              <w:rPr>
                <w:rFonts w:cs="Arial"/>
                <w:sz w:val="22"/>
                <w:szCs w:val="22"/>
                <w:lang w:val="en-GB"/>
              </w:rPr>
              <w:t xml:space="preserve"> </w:t>
            </w:r>
          </w:p>
        </w:tc>
      </w:tr>
      <w:tr w:rsidR="00EF768A" w14:paraId="2AC49190" w14:textId="77777777" w:rsidTr="00E6453C">
        <w:tc>
          <w:tcPr>
            <w:tcW w:w="6798" w:type="dxa"/>
          </w:tcPr>
          <w:p w14:paraId="2C969A4E" w14:textId="77777777" w:rsidR="00EF768A" w:rsidRPr="002E4BAB" w:rsidRDefault="00EF768A"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Experience of the firm in carrying out related project</w:t>
            </w:r>
          </w:p>
        </w:tc>
        <w:tc>
          <w:tcPr>
            <w:tcW w:w="3197" w:type="dxa"/>
          </w:tcPr>
          <w:p w14:paraId="28AA5D28" w14:textId="30603F44" w:rsidR="00EF768A" w:rsidRPr="002E4BAB" w:rsidRDefault="00AE366C" w:rsidP="00E6453C">
            <w:pPr>
              <w:tabs>
                <w:tab w:val="left" w:pos="567"/>
                <w:tab w:val="left" w:pos="1980"/>
              </w:tabs>
              <w:autoSpaceDE w:val="0"/>
              <w:autoSpaceDN w:val="0"/>
              <w:adjustRightInd w:val="0"/>
              <w:ind w:left="567" w:right="239"/>
              <w:rPr>
                <w:rFonts w:cs="Arial"/>
                <w:sz w:val="22"/>
                <w:szCs w:val="22"/>
                <w:lang w:val="en-GB"/>
              </w:rPr>
            </w:pPr>
            <w:r w:rsidRPr="002E4BAB">
              <w:rPr>
                <w:rFonts w:cs="Arial"/>
                <w:sz w:val="22"/>
                <w:szCs w:val="22"/>
                <w:lang w:val="en-GB"/>
              </w:rPr>
              <w:t>7</w:t>
            </w:r>
            <w:r w:rsidR="00EF768A" w:rsidRPr="002E4BAB">
              <w:rPr>
                <w:rFonts w:cs="Arial"/>
                <w:sz w:val="22"/>
                <w:szCs w:val="22"/>
                <w:lang w:val="en-GB"/>
              </w:rPr>
              <w:t xml:space="preserve"> </w:t>
            </w:r>
          </w:p>
        </w:tc>
      </w:tr>
      <w:tr w:rsidR="00EF768A" w14:paraId="3C45B233" w14:textId="77777777" w:rsidTr="00E6453C">
        <w:tc>
          <w:tcPr>
            <w:tcW w:w="6798" w:type="dxa"/>
          </w:tcPr>
          <w:p w14:paraId="74ED5BDC" w14:textId="77777777" w:rsidR="00EF768A" w:rsidRPr="002E4BAB" w:rsidRDefault="00EF768A" w:rsidP="00E6453C">
            <w:pPr>
              <w:tabs>
                <w:tab w:val="left" w:pos="567"/>
                <w:tab w:val="left" w:pos="1980"/>
              </w:tabs>
              <w:autoSpaceDE w:val="0"/>
              <w:autoSpaceDN w:val="0"/>
              <w:adjustRightInd w:val="0"/>
              <w:ind w:left="567" w:right="239"/>
              <w:jc w:val="right"/>
              <w:rPr>
                <w:rFonts w:cs="Arial"/>
                <w:b/>
                <w:sz w:val="22"/>
                <w:szCs w:val="22"/>
                <w:lang w:val="en-GB"/>
              </w:rPr>
            </w:pPr>
            <w:r w:rsidRPr="002E4BAB">
              <w:rPr>
                <w:rFonts w:cs="Arial"/>
                <w:b/>
                <w:sz w:val="22"/>
                <w:szCs w:val="22"/>
                <w:lang w:val="en-GB"/>
              </w:rPr>
              <w:t>TOTAL</w:t>
            </w:r>
          </w:p>
        </w:tc>
        <w:tc>
          <w:tcPr>
            <w:tcW w:w="3197" w:type="dxa"/>
          </w:tcPr>
          <w:p w14:paraId="50EA016E" w14:textId="28A7E821" w:rsidR="00EF768A" w:rsidRPr="002E4BAB" w:rsidRDefault="00AE366C" w:rsidP="00E6453C">
            <w:pPr>
              <w:tabs>
                <w:tab w:val="left" w:pos="567"/>
                <w:tab w:val="left" w:pos="1980"/>
              </w:tabs>
              <w:autoSpaceDE w:val="0"/>
              <w:autoSpaceDN w:val="0"/>
              <w:adjustRightInd w:val="0"/>
              <w:ind w:left="567" w:right="239"/>
              <w:rPr>
                <w:rFonts w:cs="Arial"/>
                <w:b/>
                <w:sz w:val="22"/>
                <w:szCs w:val="22"/>
                <w:lang w:val="en-GB"/>
              </w:rPr>
            </w:pPr>
            <w:r w:rsidRPr="002E4BAB">
              <w:rPr>
                <w:rFonts w:cs="Arial"/>
                <w:b/>
                <w:sz w:val="22"/>
                <w:szCs w:val="22"/>
                <w:lang w:val="en-GB"/>
              </w:rPr>
              <w:t>60</w:t>
            </w:r>
          </w:p>
        </w:tc>
      </w:tr>
    </w:tbl>
    <w:p w14:paraId="58D2352E" w14:textId="77777777" w:rsidR="00EF768A" w:rsidRDefault="00EF768A" w:rsidP="00EF768A">
      <w:pPr>
        <w:pStyle w:val="StyleHeading2LatinArialComplexArial"/>
        <w:numPr>
          <w:ilvl w:val="0"/>
          <w:numId w:val="0"/>
        </w:numPr>
        <w:pBdr>
          <w:top w:val="none" w:sz="0" w:space="0" w:color="auto"/>
        </w:pBdr>
        <w:tabs>
          <w:tab w:val="clear" w:pos="851"/>
          <w:tab w:val="left" w:pos="0"/>
          <w:tab w:val="left" w:pos="1440"/>
        </w:tabs>
        <w:ind w:right="239"/>
        <w:rPr>
          <w:sz w:val="22"/>
          <w:szCs w:val="22"/>
        </w:rPr>
      </w:pPr>
    </w:p>
    <w:p w14:paraId="134EF9B5" w14:textId="77777777" w:rsidR="00EF768A" w:rsidRDefault="00EF768A" w:rsidP="00EF768A">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57CE5FFB" w14:textId="77777777" w:rsidR="00EF768A" w:rsidRPr="00723070" w:rsidRDefault="00EF768A" w:rsidP="00EF768A">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EF768A" w14:paraId="30D7B3D7" w14:textId="77777777" w:rsidTr="00E6453C">
        <w:tc>
          <w:tcPr>
            <w:tcW w:w="1809" w:type="dxa"/>
            <w:shd w:val="clear" w:color="auto" w:fill="DBE5F1" w:themeFill="accent1" w:themeFillTint="33"/>
          </w:tcPr>
          <w:p w14:paraId="2345081C" w14:textId="77777777" w:rsidR="00EF768A" w:rsidRPr="00963143" w:rsidRDefault="00EF768A" w:rsidP="00E6453C">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A54F18A" w14:textId="77777777" w:rsidR="00EF768A" w:rsidRPr="00963143" w:rsidRDefault="00EF768A" w:rsidP="00E6453C">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17C30D08" w14:textId="77777777" w:rsidR="00EF768A" w:rsidRPr="00963143" w:rsidRDefault="00EF768A" w:rsidP="00E6453C">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EF768A" w14:paraId="20438772" w14:textId="77777777" w:rsidTr="00E6453C">
        <w:tc>
          <w:tcPr>
            <w:tcW w:w="1809" w:type="dxa"/>
          </w:tcPr>
          <w:p w14:paraId="5E1B00F7" w14:textId="77777777" w:rsidR="00EF768A" w:rsidRPr="00BB39D5" w:rsidRDefault="00EF768A" w:rsidP="00E6453C">
            <w:pPr>
              <w:spacing w:after="60"/>
              <w:rPr>
                <w:rFonts w:eastAsia="MS Gothic" w:cstheme="minorHAnsi"/>
                <w:sz w:val="18"/>
                <w:szCs w:val="18"/>
              </w:rPr>
            </w:pPr>
            <w:r>
              <w:rPr>
                <w:rFonts w:eastAsia="MS Gothic" w:cstheme="minorHAnsi"/>
                <w:sz w:val="18"/>
                <w:szCs w:val="18"/>
              </w:rPr>
              <w:t>Excellent</w:t>
            </w:r>
          </w:p>
        </w:tc>
        <w:tc>
          <w:tcPr>
            <w:tcW w:w="5529" w:type="dxa"/>
          </w:tcPr>
          <w:p w14:paraId="4D00F6F8" w14:textId="01E00941" w:rsidR="00EF768A" w:rsidRPr="00BB39D5" w:rsidRDefault="00EF768A" w:rsidP="00E6453C">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90F6FDF" w14:textId="77777777" w:rsidR="00EF768A" w:rsidRPr="00155816" w:rsidRDefault="00EF768A" w:rsidP="00E6453C">
            <w:pPr>
              <w:spacing w:after="60"/>
              <w:jc w:val="center"/>
              <w:rPr>
                <w:rFonts w:eastAsia="MS Gothic" w:cstheme="minorHAnsi"/>
                <w:sz w:val="18"/>
                <w:szCs w:val="18"/>
              </w:rPr>
            </w:pPr>
            <w:r w:rsidRPr="00155816">
              <w:rPr>
                <w:rFonts w:eastAsia="MS Gothic" w:cstheme="minorHAnsi"/>
                <w:sz w:val="18"/>
                <w:szCs w:val="18"/>
              </w:rPr>
              <w:t>100%</w:t>
            </w:r>
          </w:p>
        </w:tc>
      </w:tr>
      <w:tr w:rsidR="00EF768A" w14:paraId="5643BFDD" w14:textId="77777777" w:rsidTr="00E6453C">
        <w:tc>
          <w:tcPr>
            <w:tcW w:w="1809" w:type="dxa"/>
          </w:tcPr>
          <w:p w14:paraId="59AFD430" w14:textId="77777777" w:rsidR="00EF768A" w:rsidRPr="00BB39D5" w:rsidRDefault="00EF768A" w:rsidP="00E6453C">
            <w:pPr>
              <w:spacing w:after="60"/>
              <w:rPr>
                <w:rFonts w:eastAsia="MS Gothic" w:cstheme="minorHAnsi"/>
                <w:sz w:val="18"/>
                <w:szCs w:val="18"/>
              </w:rPr>
            </w:pPr>
            <w:r>
              <w:rPr>
                <w:rFonts w:eastAsia="MS Gothic" w:cstheme="minorHAnsi"/>
                <w:sz w:val="18"/>
                <w:szCs w:val="18"/>
              </w:rPr>
              <w:t>Good</w:t>
            </w:r>
          </w:p>
        </w:tc>
        <w:tc>
          <w:tcPr>
            <w:tcW w:w="5529" w:type="dxa"/>
          </w:tcPr>
          <w:p w14:paraId="496C22FB" w14:textId="292E66ED" w:rsidR="00EF768A" w:rsidRPr="00BB39D5" w:rsidRDefault="00EF768A" w:rsidP="00E6453C">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486E674" w14:textId="77777777" w:rsidR="00EF768A" w:rsidRPr="00155816" w:rsidRDefault="00EF768A" w:rsidP="00E6453C">
            <w:pPr>
              <w:spacing w:after="60"/>
              <w:jc w:val="center"/>
              <w:rPr>
                <w:rFonts w:eastAsia="MS Gothic" w:cstheme="minorHAnsi"/>
                <w:sz w:val="18"/>
                <w:szCs w:val="18"/>
              </w:rPr>
            </w:pPr>
            <w:r w:rsidRPr="00155816">
              <w:rPr>
                <w:rFonts w:eastAsia="MS Gothic" w:cstheme="minorHAnsi"/>
                <w:sz w:val="18"/>
                <w:szCs w:val="18"/>
              </w:rPr>
              <w:t>90%</w:t>
            </w:r>
          </w:p>
        </w:tc>
      </w:tr>
      <w:tr w:rsidR="00EF768A" w14:paraId="19FEAD2C" w14:textId="77777777" w:rsidTr="00E6453C">
        <w:tc>
          <w:tcPr>
            <w:tcW w:w="1809" w:type="dxa"/>
          </w:tcPr>
          <w:p w14:paraId="00246552" w14:textId="77777777" w:rsidR="00EF768A" w:rsidRPr="00BB39D5" w:rsidRDefault="00EF768A" w:rsidP="00E6453C">
            <w:pPr>
              <w:spacing w:after="60"/>
              <w:rPr>
                <w:rFonts w:eastAsia="MS Gothic" w:cstheme="minorHAnsi"/>
                <w:sz w:val="18"/>
                <w:szCs w:val="18"/>
              </w:rPr>
            </w:pPr>
            <w:r>
              <w:rPr>
                <w:rFonts w:eastAsia="MS Gothic" w:cstheme="minorHAnsi"/>
                <w:sz w:val="18"/>
                <w:szCs w:val="18"/>
              </w:rPr>
              <w:t>Satisfactory</w:t>
            </w:r>
          </w:p>
        </w:tc>
        <w:tc>
          <w:tcPr>
            <w:tcW w:w="5529" w:type="dxa"/>
          </w:tcPr>
          <w:p w14:paraId="0F4F9AB6" w14:textId="2C2F43A6" w:rsidR="00EF768A" w:rsidRPr="00BB39D5" w:rsidRDefault="00EF768A" w:rsidP="00E6453C">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7BEEFA21" w14:textId="77777777" w:rsidR="00EF768A" w:rsidRPr="00155816" w:rsidRDefault="00EF768A" w:rsidP="00E6453C">
            <w:pPr>
              <w:spacing w:after="60"/>
              <w:jc w:val="center"/>
              <w:rPr>
                <w:rFonts w:eastAsia="MS Gothic" w:cstheme="minorHAnsi"/>
                <w:sz w:val="18"/>
                <w:szCs w:val="18"/>
              </w:rPr>
            </w:pPr>
            <w:r w:rsidRPr="00155816">
              <w:rPr>
                <w:rFonts w:eastAsia="MS Gothic" w:cstheme="minorHAnsi"/>
                <w:sz w:val="18"/>
                <w:szCs w:val="18"/>
              </w:rPr>
              <w:t>70%</w:t>
            </w:r>
          </w:p>
        </w:tc>
      </w:tr>
      <w:tr w:rsidR="00EF768A" w14:paraId="79DE796C" w14:textId="77777777" w:rsidTr="00E6453C">
        <w:tc>
          <w:tcPr>
            <w:tcW w:w="1809" w:type="dxa"/>
          </w:tcPr>
          <w:p w14:paraId="5A462D27" w14:textId="77777777" w:rsidR="00EF768A" w:rsidRPr="00BB39D5" w:rsidRDefault="00EF768A" w:rsidP="00E6453C">
            <w:pPr>
              <w:spacing w:after="60"/>
              <w:rPr>
                <w:rFonts w:eastAsia="MS Gothic" w:cstheme="minorHAnsi"/>
                <w:sz w:val="18"/>
                <w:szCs w:val="18"/>
              </w:rPr>
            </w:pPr>
            <w:r>
              <w:rPr>
                <w:rFonts w:eastAsia="MS Gothic" w:cstheme="minorHAnsi"/>
                <w:sz w:val="18"/>
                <w:szCs w:val="18"/>
              </w:rPr>
              <w:t>Poor</w:t>
            </w:r>
          </w:p>
        </w:tc>
        <w:tc>
          <w:tcPr>
            <w:tcW w:w="5529" w:type="dxa"/>
          </w:tcPr>
          <w:p w14:paraId="513F0589" w14:textId="1C4FCFE6" w:rsidR="00EF768A" w:rsidRPr="00BB39D5" w:rsidRDefault="00EF768A" w:rsidP="00E6453C">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569FC">
              <w:rPr>
                <w:rFonts w:eastAsia="MS Gothic" w:cstheme="minorHAnsi"/>
                <w:sz w:val="18"/>
                <w:szCs w:val="18"/>
              </w:rPr>
              <w:t>the requirements</w:t>
            </w:r>
          </w:p>
        </w:tc>
        <w:tc>
          <w:tcPr>
            <w:tcW w:w="1559" w:type="dxa"/>
          </w:tcPr>
          <w:p w14:paraId="79C446D6" w14:textId="77777777" w:rsidR="00EF768A" w:rsidRPr="00155816" w:rsidRDefault="00EF768A" w:rsidP="00E6453C">
            <w:pPr>
              <w:spacing w:after="60"/>
              <w:jc w:val="center"/>
              <w:rPr>
                <w:rFonts w:eastAsia="MS Gothic" w:cstheme="minorHAnsi"/>
                <w:sz w:val="18"/>
                <w:szCs w:val="18"/>
              </w:rPr>
            </w:pPr>
            <w:r w:rsidRPr="00155816">
              <w:rPr>
                <w:rFonts w:eastAsia="MS Gothic" w:cstheme="minorHAnsi"/>
                <w:sz w:val="18"/>
                <w:szCs w:val="18"/>
              </w:rPr>
              <w:t>40%</w:t>
            </w:r>
          </w:p>
        </w:tc>
      </w:tr>
      <w:tr w:rsidR="00EF768A" w14:paraId="79525A0E" w14:textId="77777777" w:rsidTr="00E6453C">
        <w:tc>
          <w:tcPr>
            <w:tcW w:w="1809" w:type="dxa"/>
          </w:tcPr>
          <w:p w14:paraId="66E523D6" w14:textId="77777777" w:rsidR="00EF768A" w:rsidRPr="00BB39D5" w:rsidRDefault="00EF768A" w:rsidP="00E6453C">
            <w:pPr>
              <w:spacing w:after="60"/>
              <w:rPr>
                <w:rFonts w:eastAsia="MS Gothic" w:cstheme="minorHAnsi"/>
                <w:sz w:val="18"/>
                <w:szCs w:val="18"/>
              </w:rPr>
            </w:pPr>
            <w:r>
              <w:rPr>
                <w:rFonts w:eastAsia="MS Gothic" w:cstheme="minorHAnsi"/>
                <w:sz w:val="18"/>
                <w:szCs w:val="18"/>
              </w:rPr>
              <w:t>Very Poor</w:t>
            </w:r>
          </w:p>
        </w:tc>
        <w:tc>
          <w:tcPr>
            <w:tcW w:w="5529" w:type="dxa"/>
          </w:tcPr>
          <w:p w14:paraId="7F9CAF77" w14:textId="3368D4A2" w:rsidR="00EF768A" w:rsidRPr="00BB39D5" w:rsidRDefault="00EF768A" w:rsidP="00E6453C">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569FC">
              <w:rPr>
                <w:rFonts w:eastAsia="MS Gothic" w:cstheme="minorHAnsi"/>
                <w:sz w:val="18"/>
                <w:szCs w:val="18"/>
              </w:rPr>
              <w:t>requirements</w:t>
            </w:r>
          </w:p>
        </w:tc>
        <w:tc>
          <w:tcPr>
            <w:tcW w:w="1559" w:type="dxa"/>
          </w:tcPr>
          <w:p w14:paraId="3904698F" w14:textId="77777777" w:rsidR="00EF768A" w:rsidRPr="00155816" w:rsidRDefault="00EF768A" w:rsidP="00E6453C">
            <w:pPr>
              <w:spacing w:after="60"/>
              <w:jc w:val="center"/>
              <w:rPr>
                <w:rFonts w:eastAsia="MS Gothic" w:cstheme="minorHAnsi"/>
                <w:sz w:val="18"/>
                <w:szCs w:val="18"/>
              </w:rPr>
            </w:pPr>
            <w:r w:rsidRPr="00155816">
              <w:rPr>
                <w:rFonts w:eastAsia="MS Gothic" w:cstheme="minorHAnsi"/>
                <w:sz w:val="18"/>
                <w:szCs w:val="18"/>
              </w:rPr>
              <w:t>10%</w:t>
            </w:r>
          </w:p>
        </w:tc>
      </w:tr>
      <w:tr w:rsidR="00EF768A" w14:paraId="4B92135D" w14:textId="77777777" w:rsidTr="00E6453C">
        <w:tc>
          <w:tcPr>
            <w:tcW w:w="1809" w:type="dxa"/>
          </w:tcPr>
          <w:p w14:paraId="6755B362" w14:textId="77777777" w:rsidR="00EF768A" w:rsidRPr="00BB39D5" w:rsidRDefault="00EF768A" w:rsidP="00E6453C">
            <w:pPr>
              <w:spacing w:after="60"/>
              <w:rPr>
                <w:rFonts w:eastAsia="MS Gothic" w:cstheme="minorHAnsi"/>
                <w:sz w:val="18"/>
                <w:szCs w:val="18"/>
              </w:rPr>
            </w:pPr>
            <w:r>
              <w:rPr>
                <w:rFonts w:eastAsia="MS Gothic" w:cstheme="minorHAnsi"/>
                <w:sz w:val="18"/>
                <w:szCs w:val="18"/>
              </w:rPr>
              <w:t>No submission</w:t>
            </w:r>
          </w:p>
        </w:tc>
        <w:tc>
          <w:tcPr>
            <w:tcW w:w="5529" w:type="dxa"/>
          </w:tcPr>
          <w:p w14:paraId="5DCFB0CF" w14:textId="77777777" w:rsidR="00EF768A" w:rsidRPr="00BB39D5" w:rsidRDefault="00EF768A" w:rsidP="00E6453C">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03BED8DC" w14:textId="77777777" w:rsidR="00EF768A" w:rsidRPr="00155816" w:rsidRDefault="00EF768A" w:rsidP="00E6453C">
            <w:pPr>
              <w:spacing w:after="60"/>
              <w:jc w:val="center"/>
              <w:rPr>
                <w:rFonts w:eastAsia="MS Gothic" w:cstheme="minorHAnsi"/>
                <w:sz w:val="18"/>
                <w:szCs w:val="18"/>
              </w:rPr>
            </w:pPr>
            <w:r w:rsidRPr="00155816">
              <w:rPr>
                <w:rFonts w:eastAsia="MS Gothic" w:cstheme="minorHAnsi"/>
                <w:sz w:val="18"/>
                <w:szCs w:val="18"/>
              </w:rPr>
              <w:t>0%</w:t>
            </w:r>
          </w:p>
        </w:tc>
      </w:tr>
    </w:tbl>
    <w:p w14:paraId="4F301111" w14:textId="77777777" w:rsidR="00EF768A" w:rsidRDefault="00EF768A">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65" w:name="_Toc108259916"/>
      <w:bookmarkStart w:id="266" w:name="_Toc122240178"/>
      <w:bookmarkStart w:id="267" w:name="_Toc122246487"/>
      <w:bookmarkStart w:id="26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9" w:name="_Toc76401844"/>
      <w:r w:rsidRPr="00091745">
        <w:rPr>
          <w:sz w:val="22"/>
          <w:szCs w:val="22"/>
        </w:rPr>
        <w:t>Bidders' Presentations</w:t>
      </w:r>
      <w:bookmarkEnd w:id="265"/>
      <w:bookmarkEnd w:id="266"/>
      <w:bookmarkEnd w:id="267"/>
      <w:bookmarkEnd w:id="268"/>
      <w:bookmarkEnd w:id="26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5F49755E"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70" w:name="_Toc499734326"/>
      <w:bookmarkStart w:id="271" w:name="_Toc499734455"/>
      <w:bookmarkStart w:id="272" w:name="_Toc108259917"/>
      <w:bookmarkStart w:id="273" w:name="_Toc120869199"/>
      <w:bookmarkStart w:id="274" w:name="_Toc122240179"/>
      <w:bookmarkStart w:id="275" w:name="_Toc122246488"/>
      <w:bookmarkStart w:id="276" w:name="_Toc191446330"/>
      <w:bookmarkStart w:id="277" w:name="_Toc76401845"/>
      <w:bookmarkEnd w:id="270"/>
      <w:bookmarkEnd w:id="271"/>
      <w:r w:rsidRPr="00091745">
        <w:rPr>
          <w:rFonts w:ascii="Arial" w:hAnsi="Arial" w:cs="Arial"/>
          <w:color w:val="447DB5"/>
          <w:sz w:val="22"/>
          <w:szCs w:val="22"/>
        </w:rPr>
        <w:lastRenderedPageBreak/>
        <w:t>Award Of Contract</w:t>
      </w:r>
      <w:bookmarkEnd w:id="272"/>
      <w:bookmarkEnd w:id="273"/>
      <w:bookmarkEnd w:id="274"/>
      <w:bookmarkEnd w:id="275"/>
      <w:bookmarkEnd w:id="276"/>
      <w:bookmarkEnd w:id="27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8" w:name="_Toc108259918"/>
      <w:bookmarkStart w:id="279" w:name="_Toc122240180"/>
      <w:bookmarkStart w:id="280" w:name="_Toc122246489"/>
      <w:bookmarkStart w:id="281" w:name="_Toc191446331"/>
      <w:bookmarkStart w:id="282" w:name="_Toc76401846"/>
      <w:r w:rsidRPr="00091745">
        <w:rPr>
          <w:sz w:val="22"/>
          <w:szCs w:val="22"/>
        </w:rPr>
        <w:t>Award Criteria, Award of Contract</w:t>
      </w:r>
      <w:bookmarkEnd w:id="278"/>
      <w:bookmarkEnd w:id="279"/>
      <w:bookmarkEnd w:id="280"/>
      <w:bookmarkEnd w:id="281"/>
      <w:bookmarkEnd w:id="28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83" w:name="_Toc122240181"/>
      <w:bookmarkStart w:id="284" w:name="_Toc122246490"/>
      <w:bookmarkStart w:id="285" w:name="_Toc191446332"/>
      <w:bookmarkStart w:id="286" w:name="_Toc76401847"/>
      <w:bookmarkStart w:id="28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83"/>
      <w:bookmarkEnd w:id="284"/>
      <w:bookmarkEnd w:id="285"/>
      <w:bookmarkEnd w:id="28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8" w:name="_Toc122240182"/>
      <w:bookmarkStart w:id="289" w:name="_Toc122246491"/>
      <w:bookmarkStart w:id="290" w:name="_Toc140037278"/>
      <w:bookmarkStart w:id="291" w:name="_Toc191446333"/>
      <w:bookmarkStart w:id="292" w:name="_Toc76401848"/>
      <w:bookmarkEnd w:id="287"/>
      <w:r w:rsidRPr="00091745">
        <w:rPr>
          <w:bCs/>
          <w:sz w:val="22"/>
          <w:szCs w:val="22"/>
        </w:rPr>
        <w:t>WHO's Right to Extend/Revise Scope or Requirements at Time of Award</w:t>
      </w:r>
      <w:bookmarkEnd w:id="288"/>
      <w:bookmarkEnd w:id="289"/>
      <w:bookmarkEnd w:id="290"/>
      <w:bookmarkEnd w:id="291"/>
      <w:bookmarkEnd w:id="29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08259920"/>
      <w:bookmarkStart w:id="294" w:name="_Toc122240183"/>
      <w:bookmarkStart w:id="295" w:name="_Toc122246492"/>
      <w:bookmarkStart w:id="296" w:name="_Toc191446334"/>
      <w:bookmarkStart w:id="297" w:name="_Toc76401849"/>
      <w:r w:rsidRPr="00091745">
        <w:rPr>
          <w:sz w:val="22"/>
          <w:szCs w:val="22"/>
        </w:rPr>
        <w:t>WHO's Right to enter into Negotiations</w:t>
      </w:r>
      <w:bookmarkEnd w:id="293"/>
      <w:bookmarkEnd w:id="294"/>
      <w:bookmarkEnd w:id="295"/>
      <w:bookmarkEnd w:id="296"/>
      <w:bookmarkEnd w:id="29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8" w:name="_Toc108259921"/>
      <w:bookmarkStart w:id="299" w:name="_Toc122240184"/>
      <w:bookmarkStart w:id="300" w:name="_Toc122246493"/>
      <w:bookmarkStart w:id="301" w:name="_Toc191446335"/>
      <w:bookmarkStart w:id="302" w:name="_Toc76401850"/>
      <w:r w:rsidRPr="00091745">
        <w:rPr>
          <w:sz w:val="22"/>
          <w:szCs w:val="22"/>
        </w:rPr>
        <w:t xml:space="preserve">Signing of the </w:t>
      </w:r>
      <w:bookmarkEnd w:id="298"/>
      <w:r w:rsidRPr="00091745">
        <w:rPr>
          <w:sz w:val="22"/>
          <w:szCs w:val="22"/>
        </w:rPr>
        <w:t>Contract</w:t>
      </w:r>
      <w:bookmarkEnd w:id="299"/>
      <w:bookmarkEnd w:id="300"/>
      <w:bookmarkEnd w:id="301"/>
      <w:bookmarkEnd w:id="30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76401851"/>
      <w:bookmarkStart w:id="304" w:name="_Toc108259923"/>
      <w:bookmarkStart w:id="305" w:name="_Toc120869200"/>
      <w:r w:rsidRPr="00091745">
        <w:rPr>
          <w:sz w:val="22"/>
          <w:szCs w:val="22"/>
        </w:rPr>
        <w:lastRenderedPageBreak/>
        <w:t>Publication of Contract</w:t>
      </w:r>
      <w:bookmarkEnd w:id="30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6" w:name="_Toc122240185"/>
      <w:bookmarkStart w:id="307" w:name="_Toc122246494"/>
      <w:bookmarkStart w:id="308" w:name="_Toc191446336"/>
      <w:bookmarkStart w:id="309" w:name="_Ref501552369"/>
      <w:bookmarkStart w:id="310" w:name="_Ref511817395"/>
      <w:bookmarkStart w:id="311" w:name="_Toc76401852"/>
      <w:r w:rsidRPr="00091745">
        <w:rPr>
          <w:rFonts w:ascii="Arial" w:hAnsi="Arial" w:cs="Arial"/>
          <w:color w:val="447DB5"/>
          <w:sz w:val="22"/>
          <w:szCs w:val="22"/>
        </w:rPr>
        <w:lastRenderedPageBreak/>
        <w:t>General And Contractual Conditions</w:t>
      </w:r>
      <w:bookmarkEnd w:id="304"/>
      <w:bookmarkEnd w:id="305"/>
      <w:bookmarkEnd w:id="306"/>
      <w:bookmarkEnd w:id="307"/>
      <w:bookmarkEnd w:id="308"/>
      <w:bookmarkEnd w:id="309"/>
      <w:bookmarkEnd w:id="310"/>
      <w:bookmarkEnd w:id="31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76401853"/>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1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Toc108259924"/>
      <w:bookmarkStart w:id="314" w:name="_Toc120869201"/>
      <w:bookmarkStart w:id="315" w:name="_Toc122240186"/>
      <w:bookmarkStart w:id="316" w:name="_Toc122246495"/>
      <w:bookmarkStart w:id="317" w:name="_Toc191446337"/>
      <w:bookmarkStart w:id="318" w:name="_Toc76401854"/>
      <w:r w:rsidRPr="00091745">
        <w:rPr>
          <w:sz w:val="22"/>
          <w:szCs w:val="22"/>
        </w:rPr>
        <w:t>Responsibility</w:t>
      </w:r>
      <w:bookmarkEnd w:id="313"/>
      <w:bookmarkEnd w:id="314"/>
      <w:bookmarkEnd w:id="315"/>
      <w:bookmarkEnd w:id="316"/>
      <w:bookmarkEnd w:id="317"/>
      <w:bookmarkEnd w:id="31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9" w:name="_Ref507415947"/>
      <w:bookmarkStart w:id="320" w:name="_Ref511817283"/>
      <w:bookmarkStart w:id="321" w:name="_Toc76401855"/>
      <w:r>
        <w:rPr>
          <w:sz w:val="22"/>
          <w:szCs w:val="22"/>
        </w:rPr>
        <w:t>Audit and Access</w:t>
      </w:r>
      <w:bookmarkEnd w:id="319"/>
      <w:bookmarkEnd w:id="320"/>
      <w:bookmarkEnd w:id="321"/>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2" w:name="_Toc501553163"/>
      <w:bookmarkStart w:id="323" w:name="_Toc108259925"/>
      <w:bookmarkStart w:id="324" w:name="_Toc122240187"/>
      <w:bookmarkStart w:id="325" w:name="_Toc122246496"/>
      <w:bookmarkStart w:id="326" w:name="_Toc191446338"/>
      <w:bookmarkStart w:id="327" w:name="_Toc76401856"/>
      <w:bookmarkEnd w:id="322"/>
      <w:r w:rsidRPr="00091745">
        <w:rPr>
          <w:sz w:val="22"/>
          <w:szCs w:val="22"/>
        </w:rPr>
        <w:t>Source of Instructions</w:t>
      </w:r>
      <w:bookmarkEnd w:id="323"/>
      <w:bookmarkEnd w:id="324"/>
      <w:bookmarkEnd w:id="325"/>
      <w:bookmarkEnd w:id="326"/>
      <w:bookmarkEnd w:id="32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501553165"/>
      <w:bookmarkStart w:id="329" w:name="_Toc108259926"/>
      <w:bookmarkStart w:id="330" w:name="_Toc120869202"/>
      <w:bookmarkStart w:id="331" w:name="_Toc122240188"/>
      <w:bookmarkStart w:id="332" w:name="_Toc122246497"/>
      <w:bookmarkStart w:id="333" w:name="_Toc191446339"/>
      <w:bookmarkStart w:id="334" w:name="_Ref501552268"/>
      <w:bookmarkStart w:id="335" w:name="_Ref511817241"/>
      <w:bookmarkStart w:id="336" w:name="_Toc76401857"/>
      <w:bookmarkEnd w:id="328"/>
      <w:r w:rsidRPr="00091745">
        <w:rPr>
          <w:sz w:val="22"/>
          <w:szCs w:val="22"/>
        </w:rPr>
        <w:t>Warranties</w:t>
      </w:r>
      <w:bookmarkEnd w:id="329"/>
      <w:bookmarkEnd w:id="330"/>
      <w:bookmarkEnd w:id="331"/>
      <w:bookmarkEnd w:id="332"/>
      <w:bookmarkEnd w:id="333"/>
      <w:bookmarkEnd w:id="334"/>
      <w:bookmarkEnd w:id="335"/>
      <w:bookmarkEnd w:id="33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3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8" w:name="_Toc499728459"/>
      <w:bookmarkStart w:id="339" w:name="_Toc499734339"/>
      <w:bookmarkStart w:id="340" w:name="_Toc499734468"/>
      <w:bookmarkStart w:id="341" w:name="_Toc499728460"/>
      <w:bookmarkStart w:id="342" w:name="_Toc499734340"/>
      <w:bookmarkStart w:id="343" w:name="_Toc499734469"/>
      <w:bookmarkStart w:id="344" w:name="_Toc108259927"/>
      <w:bookmarkStart w:id="345" w:name="_Toc120869203"/>
      <w:bookmarkStart w:id="346" w:name="_Toc122240189"/>
      <w:bookmarkStart w:id="347" w:name="_Toc122246498"/>
      <w:bookmarkStart w:id="348" w:name="_Toc191446340"/>
      <w:bookmarkStart w:id="349" w:name="_Toc76401858"/>
      <w:bookmarkEnd w:id="338"/>
      <w:bookmarkEnd w:id="339"/>
      <w:bookmarkEnd w:id="340"/>
      <w:bookmarkEnd w:id="341"/>
      <w:bookmarkEnd w:id="342"/>
      <w:bookmarkEnd w:id="343"/>
      <w:r w:rsidRPr="00091745">
        <w:rPr>
          <w:sz w:val="22"/>
          <w:szCs w:val="22"/>
        </w:rPr>
        <w:t>Legal Status</w:t>
      </w:r>
      <w:bookmarkEnd w:id="344"/>
      <w:bookmarkEnd w:id="345"/>
      <w:bookmarkEnd w:id="346"/>
      <w:bookmarkEnd w:id="347"/>
      <w:bookmarkEnd w:id="348"/>
      <w:bookmarkEnd w:id="34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08259930"/>
      <w:bookmarkStart w:id="351" w:name="_Toc120869204"/>
      <w:bookmarkStart w:id="352" w:name="_Toc122240190"/>
      <w:bookmarkStart w:id="353" w:name="_Toc122246499"/>
      <w:bookmarkStart w:id="354" w:name="_Toc191446341"/>
      <w:bookmarkStart w:id="355" w:name="_Toc76401859"/>
      <w:r w:rsidRPr="00091745">
        <w:rPr>
          <w:sz w:val="22"/>
          <w:szCs w:val="22"/>
        </w:rPr>
        <w:t>Relation Between the Parties</w:t>
      </w:r>
      <w:bookmarkEnd w:id="350"/>
      <w:bookmarkEnd w:id="351"/>
      <w:bookmarkEnd w:id="352"/>
      <w:bookmarkEnd w:id="353"/>
      <w:bookmarkEnd w:id="354"/>
      <w:bookmarkEnd w:id="355"/>
    </w:p>
    <w:p w14:paraId="0DA6D8B4" w14:textId="77777777" w:rsidR="00141137" w:rsidRPr="00091745" w:rsidRDefault="00141137" w:rsidP="00F02294">
      <w:pPr>
        <w:tabs>
          <w:tab w:val="left" w:pos="1440"/>
        </w:tabs>
        <w:ind w:right="239"/>
        <w:rPr>
          <w:rFonts w:cs="Arial"/>
          <w:sz w:val="22"/>
          <w:szCs w:val="22"/>
          <w:lang w:val="en-GB"/>
        </w:rPr>
      </w:pPr>
      <w:bookmarkStart w:id="356" w:name="_Toc108259931"/>
      <w:bookmarkStart w:id="35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8" w:name="_Toc122240191"/>
      <w:bookmarkStart w:id="359" w:name="_Toc122246500"/>
      <w:bookmarkStart w:id="360" w:name="_Toc191446342"/>
      <w:bookmarkStart w:id="361" w:name="_Toc76401860"/>
      <w:r w:rsidRPr="00091745">
        <w:rPr>
          <w:sz w:val="22"/>
          <w:szCs w:val="22"/>
        </w:rPr>
        <w:t xml:space="preserve">No </w:t>
      </w:r>
      <w:r w:rsidR="00141137" w:rsidRPr="00091745">
        <w:rPr>
          <w:sz w:val="22"/>
          <w:szCs w:val="22"/>
        </w:rPr>
        <w:t>Waiver</w:t>
      </w:r>
      <w:bookmarkEnd w:id="356"/>
      <w:bookmarkEnd w:id="357"/>
      <w:bookmarkEnd w:id="358"/>
      <w:bookmarkEnd w:id="359"/>
      <w:bookmarkEnd w:id="360"/>
      <w:bookmarkEnd w:id="361"/>
    </w:p>
    <w:p w14:paraId="706EDAFE" w14:textId="77777777" w:rsidR="00141137" w:rsidRPr="00091745" w:rsidRDefault="00141137" w:rsidP="00F02294">
      <w:pPr>
        <w:rPr>
          <w:rFonts w:cs="Arial"/>
          <w:sz w:val="22"/>
          <w:szCs w:val="22"/>
          <w:lang w:val="en-GB"/>
        </w:rPr>
      </w:pPr>
      <w:bookmarkStart w:id="362" w:name="_Toc108259932"/>
      <w:bookmarkStart w:id="36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4" w:name="_Toc122240192"/>
      <w:bookmarkStart w:id="365" w:name="_Toc122246501"/>
      <w:bookmarkStart w:id="366" w:name="_Toc191446343"/>
      <w:bookmarkStart w:id="367" w:name="_Toc76401861"/>
      <w:r w:rsidRPr="00C02B0F">
        <w:rPr>
          <w:sz w:val="22"/>
          <w:szCs w:val="22"/>
        </w:rPr>
        <w:lastRenderedPageBreak/>
        <w:t>Liability</w:t>
      </w:r>
      <w:bookmarkEnd w:id="362"/>
      <w:bookmarkEnd w:id="363"/>
      <w:bookmarkEnd w:id="364"/>
      <w:bookmarkEnd w:id="365"/>
      <w:bookmarkEnd w:id="366"/>
      <w:bookmarkEnd w:id="367"/>
    </w:p>
    <w:p w14:paraId="24C25A2C" w14:textId="77777777" w:rsidR="00141137" w:rsidRPr="00091745" w:rsidRDefault="00141137" w:rsidP="00F02294">
      <w:pPr>
        <w:tabs>
          <w:tab w:val="left" w:pos="1440"/>
        </w:tabs>
        <w:ind w:right="239"/>
        <w:rPr>
          <w:rFonts w:cs="Arial"/>
          <w:sz w:val="22"/>
          <w:szCs w:val="22"/>
          <w:lang w:val="en-GB"/>
        </w:rPr>
      </w:pPr>
      <w:bookmarkStart w:id="36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9" w:name="_Toc122240193"/>
      <w:bookmarkStart w:id="370" w:name="_Toc122246502"/>
      <w:bookmarkStart w:id="371" w:name="_Toc191446344"/>
      <w:bookmarkStart w:id="372" w:name="_Toc76401862"/>
      <w:r w:rsidRPr="00091745">
        <w:rPr>
          <w:sz w:val="22"/>
          <w:szCs w:val="22"/>
        </w:rPr>
        <w:t>Assignment</w:t>
      </w:r>
      <w:bookmarkEnd w:id="368"/>
      <w:bookmarkEnd w:id="369"/>
      <w:bookmarkEnd w:id="370"/>
      <w:bookmarkEnd w:id="371"/>
      <w:bookmarkEnd w:id="37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5"/>
      <w:bookmarkStart w:id="374" w:name="_Toc122240195"/>
      <w:bookmarkStart w:id="375" w:name="_Toc122246504"/>
      <w:bookmarkStart w:id="376" w:name="_Toc191446346"/>
      <w:bookmarkStart w:id="377" w:name="_Toc76401863"/>
      <w:r w:rsidRPr="00091745">
        <w:rPr>
          <w:sz w:val="22"/>
          <w:szCs w:val="22"/>
        </w:rPr>
        <w:t>Indemnification</w:t>
      </w:r>
      <w:bookmarkEnd w:id="373"/>
      <w:bookmarkEnd w:id="374"/>
      <w:bookmarkEnd w:id="375"/>
      <w:bookmarkEnd w:id="376"/>
      <w:bookmarkEnd w:id="37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8" w:name="_Toc108259936"/>
      <w:bookmarkStart w:id="379" w:name="_Toc122240196"/>
      <w:bookmarkStart w:id="380" w:name="_Toc122246505"/>
      <w:bookmarkStart w:id="381" w:name="_Toc191446347"/>
      <w:bookmarkStart w:id="382" w:name="_Toc76401864"/>
      <w:r w:rsidRPr="00091745">
        <w:rPr>
          <w:sz w:val="22"/>
          <w:szCs w:val="22"/>
        </w:rPr>
        <w:t>Contractor's Responsibility for Employees</w:t>
      </w:r>
      <w:bookmarkEnd w:id="378"/>
      <w:bookmarkEnd w:id="379"/>
      <w:bookmarkEnd w:id="380"/>
      <w:bookmarkEnd w:id="381"/>
      <w:bookmarkEnd w:id="38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108259937"/>
      <w:bookmarkStart w:id="384" w:name="_Toc120869207"/>
      <w:bookmarkStart w:id="385" w:name="_Toc122240197"/>
      <w:bookmarkStart w:id="386" w:name="_Toc122246506"/>
      <w:bookmarkStart w:id="387" w:name="_Toc191446348"/>
      <w:bookmarkStart w:id="388" w:name="_Toc76401865"/>
      <w:r w:rsidRPr="00091745">
        <w:rPr>
          <w:sz w:val="22"/>
          <w:szCs w:val="22"/>
        </w:rPr>
        <w:t>Subcontracting</w:t>
      </w:r>
      <w:bookmarkEnd w:id="383"/>
      <w:bookmarkEnd w:id="384"/>
      <w:bookmarkEnd w:id="385"/>
      <w:bookmarkEnd w:id="386"/>
      <w:bookmarkEnd w:id="387"/>
      <w:bookmarkEnd w:id="38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9" w:name="_Toc108259938"/>
      <w:bookmarkStart w:id="390" w:name="_Toc120869208"/>
      <w:bookmarkStart w:id="391" w:name="_Toc122240198"/>
      <w:bookmarkStart w:id="392" w:name="_Toc122246507"/>
      <w:bookmarkStart w:id="393" w:name="_Toc191446349"/>
      <w:bookmarkStart w:id="394" w:name="_Toc76401866"/>
      <w:r w:rsidRPr="00091745">
        <w:rPr>
          <w:sz w:val="22"/>
          <w:szCs w:val="22"/>
        </w:rPr>
        <w:t>Place of Performance</w:t>
      </w:r>
      <w:bookmarkEnd w:id="389"/>
      <w:bookmarkEnd w:id="390"/>
      <w:bookmarkEnd w:id="391"/>
      <w:bookmarkEnd w:id="392"/>
      <w:bookmarkEnd w:id="393"/>
      <w:bookmarkEnd w:id="39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5" w:name="_Toc108259939"/>
      <w:bookmarkStart w:id="396" w:name="_Toc120869209"/>
      <w:bookmarkStart w:id="397" w:name="_Toc122240199"/>
      <w:bookmarkStart w:id="398" w:name="_Toc122246508"/>
      <w:bookmarkStart w:id="399" w:name="_Toc191446350"/>
      <w:bookmarkStart w:id="400" w:name="_Toc76401867"/>
      <w:r>
        <w:rPr>
          <w:sz w:val="22"/>
          <w:szCs w:val="22"/>
        </w:rPr>
        <w:lastRenderedPageBreak/>
        <w:t>Language</w:t>
      </w:r>
      <w:bookmarkEnd w:id="395"/>
      <w:bookmarkEnd w:id="396"/>
      <w:bookmarkEnd w:id="397"/>
      <w:bookmarkEnd w:id="398"/>
      <w:bookmarkEnd w:id="399"/>
      <w:bookmarkEnd w:id="40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1" w:name="_Toc108259940"/>
      <w:bookmarkStart w:id="402" w:name="_Toc120869210"/>
      <w:bookmarkStart w:id="403" w:name="_Toc122240200"/>
      <w:bookmarkStart w:id="404" w:name="_Toc122246509"/>
      <w:bookmarkStart w:id="405" w:name="_Toc191446351"/>
      <w:bookmarkStart w:id="406" w:name="_Toc76401868"/>
      <w:r w:rsidRPr="00091745">
        <w:rPr>
          <w:sz w:val="22"/>
          <w:szCs w:val="22"/>
        </w:rPr>
        <w:t>Confidentiality</w:t>
      </w:r>
      <w:bookmarkEnd w:id="401"/>
      <w:bookmarkEnd w:id="402"/>
      <w:bookmarkEnd w:id="403"/>
      <w:bookmarkEnd w:id="404"/>
      <w:bookmarkEnd w:id="405"/>
      <w:bookmarkEnd w:id="40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7" w:name="_Ref121587772"/>
      <w:bookmarkStart w:id="408" w:name="_Toc122240202"/>
      <w:bookmarkStart w:id="409" w:name="_Toc122246511"/>
      <w:bookmarkStart w:id="410" w:name="_Toc191446353"/>
      <w:bookmarkStart w:id="411" w:name="_Toc76401869"/>
      <w:r w:rsidRPr="00091745">
        <w:rPr>
          <w:sz w:val="22"/>
          <w:szCs w:val="22"/>
        </w:rPr>
        <w:t>Title Rights</w:t>
      </w:r>
      <w:bookmarkEnd w:id="407"/>
      <w:bookmarkEnd w:id="408"/>
      <w:bookmarkEnd w:id="409"/>
      <w:bookmarkEnd w:id="410"/>
      <w:bookmarkEnd w:id="41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2" w:name="_Toc108259943"/>
      <w:bookmarkStart w:id="413" w:name="_Toc120869212"/>
      <w:bookmarkStart w:id="414" w:name="_Ref121587883"/>
      <w:bookmarkStart w:id="415" w:name="_Toc122240203"/>
      <w:bookmarkStart w:id="416" w:name="_Toc122246512"/>
      <w:bookmarkStart w:id="417" w:name="_Toc191446354"/>
      <w:bookmarkStart w:id="418" w:name="_Toc76401870"/>
      <w:r w:rsidRPr="00091745">
        <w:rPr>
          <w:sz w:val="22"/>
          <w:szCs w:val="22"/>
        </w:rPr>
        <w:t xml:space="preserve">Termination and </w:t>
      </w:r>
      <w:r w:rsidR="00141137" w:rsidRPr="00091745">
        <w:rPr>
          <w:sz w:val="22"/>
          <w:szCs w:val="22"/>
        </w:rPr>
        <w:t>Cancellation</w:t>
      </w:r>
      <w:bookmarkEnd w:id="412"/>
      <w:bookmarkEnd w:id="413"/>
      <w:bookmarkEnd w:id="414"/>
      <w:bookmarkEnd w:id="415"/>
      <w:bookmarkEnd w:id="416"/>
      <w:bookmarkEnd w:id="417"/>
      <w:bookmarkEnd w:id="41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108259944"/>
      <w:bookmarkStart w:id="420" w:name="_Toc120869213"/>
      <w:bookmarkStart w:id="421" w:name="_Toc122240204"/>
      <w:bookmarkStart w:id="422" w:name="_Toc122246513"/>
      <w:bookmarkStart w:id="423" w:name="_Toc191446355"/>
      <w:bookmarkStart w:id="424" w:name="_Toc76401871"/>
      <w:r w:rsidRPr="00091745">
        <w:rPr>
          <w:sz w:val="22"/>
          <w:szCs w:val="22"/>
        </w:rPr>
        <w:t>Force Majeure</w:t>
      </w:r>
      <w:bookmarkEnd w:id="419"/>
      <w:bookmarkEnd w:id="420"/>
      <w:bookmarkEnd w:id="421"/>
      <w:bookmarkEnd w:id="422"/>
      <w:bookmarkEnd w:id="423"/>
      <w:bookmarkEnd w:id="42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76401872"/>
      <w:bookmarkStart w:id="426" w:name="_Toc108259945"/>
      <w:bookmarkStart w:id="427" w:name="_Toc120869214"/>
      <w:bookmarkStart w:id="428" w:name="_Toc122240205"/>
      <w:bookmarkStart w:id="429" w:name="_Toc122246514"/>
      <w:bookmarkStart w:id="430" w:name="_Toc191446356"/>
      <w:r w:rsidRPr="00091745">
        <w:rPr>
          <w:sz w:val="22"/>
          <w:szCs w:val="22"/>
        </w:rPr>
        <w:t>Surviving Provisions</w:t>
      </w:r>
      <w:bookmarkEnd w:id="42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76401873"/>
      <w:r w:rsidRPr="00091745">
        <w:rPr>
          <w:sz w:val="22"/>
          <w:szCs w:val="22"/>
        </w:rPr>
        <w:t>Use of WHO name and emblem</w:t>
      </w:r>
      <w:bookmarkEnd w:id="431"/>
      <w:r w:rsidRPr="00091745">
        <w:rPr>
          <w:sz w:val="22"/>
          <w:szCs w:val="22"/>
        </w:rPr>
        <w:t xml:space="preserve"> </w:t>
      </w:r>
      <w:bookmarkEnd w:id="426"/>
      <w:bookmarkEnd w:id="427"/>
      <w:bookmarkEnd w:id="428"/>
      <w:bookmarkEnd w:id="429"/>
      <w:bookmarkEnd w:id="43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32" w:name="_Toc76401874"/>
      <w:r w:rsidRPr="00091745">
        <w:rPr>
          <w:sz w:val="22"/>
          <w:szCs w:val="22"/>
        </w:rPr>
        <w:t>Publication of Contract</w:t>
      </w:r>
      <w:bookmarkEnd w:id="43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w:t>
      </w:r>
      <w:r w:rsidRPr="008B7576">
        <w:rPr>
          <w:rFonts w:cs="Arial"/>
          <w:sz w:val="22"/>
          <w:szCs w:val="22"/>
        </w:rPr>
        <w:lastRenderedPageBreak/>
        <w:t>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3" w:name="_Toc108259946"/>
      <w:bookmarkStart w:id="434" w:name="_Toc120869215"/>
      <w:bookmarkStart w:id="435" w:name="_Toc122240206"/>
      <w:bookmarkStart w:id="436" w:name="_Toc122246515"/>
      <w:bookmarkStart w:id="437" w:name="_Toc191446357"/>
      <w:bookmarkStart w:id="438" w:name="_Toc76401875"/>
      <w:r w:rsidRPr="00091745">
        <w:rPr>
          <w:sz w:val="22"/>
          <w:szCs w:val="22"/>
        </w:rPr>
        <w:t>Successors and Assignees</w:t>
      </w:r>
      <w:bookmarkEnd w:id="433"/>
      <w:bookmarkEnd w:id="434"/>
      <w:bookmarkEnd w:id="435"/>
      <w:bookmarkEnd w:id="436"/>
      <w:bookmarkEnd w:id="437"/>
      <w:bookmarkEnd w:id="43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9" w:name="_Toc108259947"/>
      <w:bookmarkStart w:id="440" w:name="_Toc120869216"/>
      <w:bookmarkStart w:id="441" w:name="_Toc122240207"/>
      <w:bookmarkStart w:id="442" w:name="_Toc122246516"/>
      <w:bookmarkStart w:id="443" w:name="_Toc191446358"/>
      <w:bookmarkStart w:id="444" w:name="_Toc76401876"/>
      <w:r w:rsidRPr="00091745">
        <w:rPr>
          <w:sz w:val="22"/>
          <w:szCs w:val="22"/>
        </w:rPr>
        <w:t>Payment</w:t>
      </w:r>
      <w:bookmarkEnd w:id="439"/>
      <w:bookmarkEnd w:id="440"/>
      <w:bookmarkEnd w:id="441"/>
      <w:bookmarkEnd w:id="442"/>
      <w:bookmarkEnd w:id="443"/>
      <w:bookmarkEnd w:id="44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108259948"/>
      <w:bookmarkStart w:id="446" w:name="_Toc122240208"/>
      <w:bookmarkStart w:id="447" w:name="_Toc122246517"/>
      <w:bookmarkStart w:id="448" w:name="_Toc191446359"/>
      <w:bookmarkStart w:id="449" w:name="_Toc76401877"/>
      <w:r w:rsidRPr="00091745">
        <w:rPr>
          <w:sz w:val="22"/>
          <w:szCs w:val="22"/>
        </w:rPr>
        <w:t>Title to Equipment</w:t>
      </w:r>
      <w:bookmarkEnd w:id="445"/>
      <w:bookmarkEnd w:id="446"/>
      <w:bookmarkEnd w:id="447"/>
      <w:bookmarkEnd w:id="448"/>
      <w:bookmarkEnd w:id="44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0" w:name="_Toc108259949"/>
      <w:bookmarkStart w:id="451" w:name="_Toc122240209"/>
      <w:bookmarkStart w:id="452" w:name="_Toc122246518"/>
      <w:bookmarkStart w:id="453" w:name="_Toc191446360"/>
      <w:bookmarkStart w:id="454" w:name="_Toc76401878"/>
      <w:r w:rsidRPr="00091745">
        <w:rPr>
          <w:sz w:val="22"/>
          <w:szCs w:val="22"/>
        </w:rPr>
        <w:t>Insurance and Liabilities to Third Parties</w:t>
      </w:r>
      <w:bookmarkEnd w:id="450"/>
      <w:bookmarkEnd w:id="451"/>
      <w:bookmarkEnd w:id="452"/>
      <w:bookmarkEnd w:id="453"/>
      <w:bookmarkEnd w:id="45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lastRenderedPageBreak/>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499728483"/>
      <w:bookmarkStart w:id="456" w:name="_Toc499734364"/>
      <w:bookmarkStart w:id="457" w:name="_Toc499734493"/>
      <w:bookmarkStart w:id="458" w:name="_Toc108259951"/>
      <w:bookmarkStart w:id="459" w:name="_Toc122240210"/>
      <w:bookmarkStart w:id="460" w:name="_Toc122246519"/>
      <w:bookmarkStart w:id="461" w:name="_Toc191446361"/>
      <w:bookmarkStart w:id="462" w:name="_Toc76401879"/>
      <w:bookmarkEnd w:id="455"/>
      <w:bookmarkEnd w:id="456"/>
      <w:bookmarkEnd w:id="457"/>
      <w:r w:rsidRPr="00091745">
        <w:rPr>
          <w:sz w:val="22"/>
          <w:szCs w:val="22"/>
        </w:rPr>
        <w:t>Settlement of Disputes</w:t>
      </w:r>
      <w:bookmarkEnd w:id="458"/>
      <w:bookmarkEnd w:id="459"/>
      <w:bookmarkEnd w:id="460"/>
      <w:bookmarkEnd w:id="461"/>
      <w:bookmarkEnd w:id="462"/>
    </w:p>
    <w:p w14:paraId="664FE01C" w14:textId="77777777" w:rsidR="00141137" w:rsidRPr="00091745" w:rsidRDefault="00141137" w:rsidP="00F02294">
      <w:pPr>
        <w:keepNext/>
        <w:tabs>
          <w:tab w:val="left" w:pos="1440"/>
        </w:tabs>
        <w:ind w:right="238"/>
        <w:rPr>
          <w:rFonts w:cs="Arial"/>
          <w:sz w:val="22"/>
          <w:szCs w:val="22"/>
          <w:lang w:val="en-GB"/>
        </w:rPr>
      </w:pPr>
      <w:bookmarkStart w:id="463" w:name="_Toc108259952"/>
      <w:bookmarkStart w:id="46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63"/>
    <w:bookmarkEnd w:id="46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5" w:name="_Toc108259955"/>
      <w:bookmarkStart w:id="466" w:name="_Toc122240212"/>
      <w:bookmarkStart w:id="467" w:name="_Toc122246521"/>
      <w:bookmarkStart w:id="468" w:name="_Toc191446363"/>
      <w:bookmarkStart w:id="469" w:name="_Toc76401880"/>
      <w:r w:rsidRPr="00091745">
        <w:rPr>
          <w:sz w:val="22"/>
          <w:szCs w:val="22"/>
        </w:rPr>
        <w:t>Authority to Modify</w:t>
      </w:r>
      <w:bookmarkEnd w:id="465"/>
      <w:bookmarkEnd w:id="466"/>
      <w:bookmarkEnd w:id="467"/>
      <w:bookmarkEnd w:id="468"/>
      <w:bookmarkEnd w:id="46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70" w:name="_Toc122240213"/>
      <w:bookmarkStart w:id="471" w:name="_Toc122246522"/>
      <w:bookmarkStart w:id="472" w:name="_Toc191446364"/>
      <w:bookmarkStart w:id="473" w:name="_Toc76401881"/>
      <w:r w:rsidRPr="00091745">
        <w:rPr>
          <w:sz w:val="22"/>
          <w:szCs w:val="22"/>
        </w:rPr>
        <w:t>Privileges and Immunities</w:t>
      </w:r>
      <w:bookmarkEnd w:id="470"/>
      <w:bookmarkEnd w:id="471"/>
      <w:bookmarkEnd w:id="472"/>
      <w:bookmarkEnd w:id="47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388"/>
      <w:bookmarkStart w:id="475" w:name="_Toc507411683"/>
      <w:bookmarkStart w:id="476" w:name="_Toc76401882"/>
      <w:bookmarkStart w:id="477" w:name="_Hlk507405685"/>
      <w:r>
        <w:rPr>
          <w:sz w:val="22"/>
          <w:szCs w:val="22"/>
        </w:rPr>
        <w:t>Anti-Terrorism and UN Sanctions; Fraud and Corruption</w:t>
      </w:r>
      <w:bookmarkEnd w:id="474"/>
      <w:bookmarkEnd w:id="475"/>
      <w:bookmarkEnd w:id="476"/>
    </w:p>
    <w:bookmarkEnd w:id="47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10351"/>
      <w:bookmarkStart w:id="479" w:name="_Toc507411684"/>
      <w:bookmarkStart w:id="480" w:name="_Toc76401883"/>
      <w:r w:rsidRPr="001307E0">
        <w:rPr>
          <w:sz w:val="22"/>
          <w:szCs w:val="22"/>
        </w:rPr>
        <w:lastRenderedPageBreak/>
        <w:t>Ethical Behaviour</w:t>
      </w:r>
      <w:bookmarkEnd w:id="478"/>
      <w:bookmarkEnd w:id="479"/>
      <w:bookmarkEnd w:id="480"/>
    </w:p>
    <w:p w14:paraId="2CD120D8" w14:textId="77777777" w:rsidR="004929BF" w:rsidRPr="001307E0" w:rsidRDefault="004929BF" w:rsidP="004929BF">
      <w:pPr>
        <w:tabs>
          <w:tab w:val="num" w:pos="540"/>
          <w:tab w:val="left" w:pos="1440"/>
        </w:tabs>
        <w:ind w:right="239"/>
        <w:rPr>
          <w:rFonts w:cs="Arial"/>
          <w:sz w:val="22"/>
          <w:szCs w:val="22"/>
          <w:lang w:val="en-GB"/>
        </w:rPr>
      </w:pPr>
    </w:p>
    <w:p w14:paraId="7E920AFB" w14:textId="77777777" w:rsidR="00E83E82" w:rsidRDefault="00E83E82" w:rsidP="00E83E82">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08881"/>
      <w:bookmarkStart w:id="482" w:name="_Toc507411685"/>
      <w:bookmarkStart w:id="483" w:name="_Toc76401884"/>
      <w:r w:rsidRPr="001307E0">
        <w:rPr>
          <w:sz w:val="22"/>
          <w:szCs w:val="22"/>
        </w:rPr>
        <w:t>Officials not to Benefit</w:t>
      </w:r>
      <w:bookmarkEnd w:id="481"/>
      <w:bookmarkEnd w:id="482"/>
      <w:bookmarkEnd w:id="483"/>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4" w:name="_Ref507407559"/>
      <w:bookmarkStart w:id="485" w:name="_Toc507411686"/>
      <w:bookmarkStart w:id="486" w:name="_Toc76401885"/>
      <w:r w:rsidRPr="00CD1BE0">
        <w:rPr>
          <w:sz w:val="22"/>
          <w:szCs w:val="22"/>
        </w:rPr>
        <w:t>Compliance with WHO Codes and Policies</w:t>
      </w:r>
      <w:bookmarkEnd w:id="484"/>
      <w:bookmarkEnd w:id="485"/>
      <w:bookmarkEnd w:id="486"/>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26072057" w14:textId="77777777" w:rsidR="00E83E82" w:rsidRPr="004D6AFE" w:rsidRDefault="00F435D5" w:rsidP="00E83E8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7E22E99" w14:textId="77777777" w:rsidR="00E83E82" w:rsidRPr="004D6AFE" w:rsidRDefault="00E83E82" w:rsidP="00E83E82">
      <w:pPr>
        <w:tabs>
          <w:tab w:val="num" w:pos="540"/>
          <w:tab w:val="left" w:pos="1440"/>
        </w:tabs>
        <w:ind w:right="239"/>
        <w:rPr>
          <w:rFonts w:cs="Arial"/>
          <w:sz w:val="22"/>
          <w:szCs w:val="22"/>
          <w:lang w:val="en-GB"/>
        </w:rPr>
      </w:pPr>
      <w:r w:rsidRPr="004D6AFE">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9" w:history="1">
        <w:r w:rsidRPr="004D6AFE">
          <w:rPr>
            <w:rFonts w:cs="Arial"/>
            <w:sz w:val="22"/>
            <w:szCs w:val="22"/>
            <w:lang w:val="en-GB"/>
          </w:rPr>
          <w:t>http://www.who.int/about/finances-accountability/procurement/en/</w:t>
        </w:r>
      </w:hyperlink>
      <w:r w:rsidRPr="004D6AFE">
        <w:rPr>
          <w:rFonts w:cs="Arial"/>
          <w:sz w:val="22"/>
          <w:szCs w:val="22"/>
          <w:lang w:val="en-GB"/>
        </w:rPr>
        <w:t xml:space="preserve">  for the UN Supplier Code of Conduct and at </w:t>
      </w:r>
      <w:hyperlink r:id="rId20" w:history="1">
        <w:r w:rsidRPr="004D6AFE">
          <w:rPr>
            <w:rFonts w:cs="Arial"/>
            <w:sz w:val="22"/>
            <w:szCs w:val="22"/>
            <w:lang w:val="en-GB"/>
          </w:rPr>
          <w:t>http://www.who.int/about/ethics/en/</w:t>
        </w:r>
      </w:hyperlink>
      <w:r w:rsidRPr="004D6AFE">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2C3346EF" w14:textId="77777777" w:rsidR="00E83E82" w:rsidRPr="005F68D8" w:rsidRDefault="00E83E82" w:rsidP="00E83E8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7" w:name="_Toc72429251"/>
      <w:bookmarkStart w:id="488" w:name="_Toc76401886"/>
      <w:r w:rsidRPr="005F68D8">
        <w:rPr>
          <w:sz w:val="22"/>
          <w:szCs w:val="22"/>
          <w:u w:val="single"/>
        </w:rPr>
        <w:t>Zero tolerance for sexual exploitation and abuse</w:t>
      </w:r>
      <w:r>
        <w:rPr>
          <w:sz w:val="22"/>
          <w:szCs w:val="22"/>
          <w:u w:val="single"/>
        </w:rPr>
        <w:t>, sexual harassment and other types of abusive conduct</w:t>
      </w:r>
      <w:bookmarkEnd w:id="487"/>
      <w:bookmarkEnd w:id="488"/>
      <w:r w:rsidRPr="005F68D8">
        <w:rPr>
          <w:sz w:val="22"/>
          <w:szCs w:val="22"/>
          <w:u w:val="single"/>
        </w:rPr>
        <w:t xml:space="preserve"> </w:t>
      </w:r>
    </w:p>
    <w:p w14:paraId="46351298" w14:textId="77777777" w:rsidR="00E83E82" w:rsidRDefault="00E83E82" w:rsidP="00E83E82">
      <w:pPr>
        <w:tabs>
          <w:tab w:val="num" w:pos="540"/>
          <w:tab w:val="left" w:pos="1440"/>
        </w:tabs>
        <w:ind w:right="239"/>
        <w:rPr>
          <w:rFonts w:cs="Arial"/>
          <w:sz w:val="22"/>
          <w:szCs w:val="22"/>
          <w:lang w:val="en-GB"/>
        </w:rPr>
      </w:pPr>
    </w:p>
    <w:p w14:paraId="7D172DE7" w14:textId="77777777" w:rsidR="00E83E82" w:rsidRPr="00086E6F" w:rsidRDefault="00E83E82" w:rsidP="00E83E8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4D6AFE">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6FE60F8B" w14:textId="77777777" w:rsidR="0001356D" w:rsidRPr="00086E6F" w:rsidRDefault="0001356D" w:rsidP="0090015E">
      <w:pPr>
        <w:tabs>
          <w:tab w:val="left" w:pos="1440"/>
        </w:tabs>
        <w:ind w:right="239"/>
        <w:rPr>
          <w:rFonts w:cs="Arial"/>
          <w:sz w:val="22"/>
          <w:szCs w:val="22"/>
          <w:lang w:val="en"/>
        </w:rPr>
      </w:pP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9" w:name="_Ref511817964"/>
      <w:bookmarkStart w:id="490" w:name="_Toc76401887"/>
      <w:r w:rsidRPr="00342863">
        <w:rPr>
          <w:sz w:val="22"/>
          <w:szCs w:val="22"/>
        </w:rPr>
        <w:t>Tobacco/Arms Related Disclosure Statement</w:t>
      </w:r>
      <w:bookmarkEnd w:id="489"/>
      <w:bookmarkEnd w:id="490"/>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1" w:name="_Ref507410398"/>
      <w:bookmarkStart w:id="492" w:name="_Toc507411687"/>
      <w:bookmarkStart w:id="493" w:name="_Ref511817980"/>
      <w:bookmarkStart w:id="494" w:name="_Toc76401888"/>
      <w:r w:rsidRPr="00342863">
        <w:rPr>
          <w:sz w:val="22"/>
          <w:szCs w:val="22"/>
        </w:rPr>
        <w:t xml:space="preserve">Compliance with </w:t>
      </w:r>
      <w:bookmarkEnd w:id="491"/>
      <w:bookmarkEnd w:id="492"/>
      <w:r w:rsidR="00D84626" w:rsidRPr="00342863">
        <w:rPr>
          <w:sz w:val="22"/>
          <w:szCs w:val="22"/>
        </w:rPr>
        <w:t>applicable laws, etc.</w:t>
      </w:r>
      <w:bookmarkEnd w:id="493"/>
      <w:bookmarkEnd w:id="494"/>
    </w:p>
    <w:p w14:paraId="735E0B7D" w14:textId="77777777" w:rsidR="00342863" w:rsidRDefault="00342863" w:rsidP="00342863">
      <w:pPr>
        <w:tabs>
          <w:tab w:val="num" w:pos="540"/>
          <w:tab w:val="left" w:pos="1440"/>
        </w:tabs>
        <w:ind w:right="239"/>
        <w:rPr>
          <w:rFonts w:cs="Arial"/>
          <w:sz w:val="22"/>
          <w:szCs w:val="22"/>
          <w:lang w:val="en-GB"/>
        </w:rPr>
      </w:pPr>
    </w:p>
    <w:p w14:paraId="6A278114" w14:textId="77777777" w:rsidR="00E83E82" w:rsidRDefault="00E83E82" w:rsidP="00E83E8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2D4137D3" w14:textId="77777777" w:rsidR="000707AC" w:rsidRPr="00342863" w:rsidRDefault="000707AC" w:rsidP="00E83E82">
      <w:pPr>
        <w:tabs>
          <w:tab w:val="num" w:pos="540"/>
          <w:tab w:val="left" w:pos="1440"/>
        </w:tabs>
        <w:ind w:right="239"/>
        <w:rPr>
          <w:rFonts w:cs="Arial"/>
          <w:sz w:val="22"/>
          <w:szCs w:val="22"/>
          <w:lang w:val="en-GB"/>
        </w:rPr>
      </w:pP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5" w:name="_Toc507411688"/>
      <w:bookmarkStart w:id="496" w:name="_Toc76401889"/>
      <w:r w:rsidRPr="00342863">
        <w:rPr>
          <w:sz w:val="22"/>
          <w:szCs w:val="22"/>
        </w:rPr>
        <w:t>Breach of Essential Terms</w:t>
      </w:r>
      <w:bookmarkEnd w:id="495"/>
      <w:bookmarkEnd w:id="496"/>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63A85FD5" w14:textId="77777777" w:rsidR="00E83E82" w:rsidRDefault="00E83E82" w:rsidP="00E83E8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46C73F67" w14:textId="77777777" w:rsidR="000707AC" w:rsidRPr="00342863" w:rsidRDefault="000707AC" w:rsidP="00E83E82">
      <w:pPr>
        <w:tabs>
          <w:tab w:val="num" w:pos="540"/>
        </w:tabs>
        <w:ind w:right="239"/>
        <w:rPr>
          <w:rFonts w:cs="Arial"/>
          <w:sz w:val="22"/>
          <w:szCs w:val="22"/>
          <w:lang w:val="en-GB"/>
        </w:rPr>
      </w:pP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7" w:name="_Toc499734370"/>
      <w:bookmarkStart w:id="498" w:name="_Toc499734499"/>
      <w:bookmarkStart w:id="499" w:name="_Toc122240214"/>
      <w:bookmarkStart w:id="500" w:name="_Toc122246523"/>
      <w:bookmarkStart w:id="501" w:name="_Toc191446365"/>
      <w:bookmarkStart w:id="502" w:name="_Ref501552379"/>
      <w:bookmarkStart w:id="503" w:name="_Ref511817408"/>
      <w:bookmarkStart w:id="504" w:name="_Toc76401890"/>
      <w:bookmarkEnd w:id="497"/>
      <w:bookmarkEnd w:id="498"/>
      <w:r w:rsidRPr="00342863">
        <w:rPr>
          <w:rFonts w:ascii="Arial" w:hAnsi="Arial" w:cs="Arial"/>
          <w:color w:val="447DB5"/>
          <w:sz w:val="22"/>
          <w:szCs w:val="22"/>
        </w:rPr>
        <w:lastRenderedPageBreak/>
        <w:t>Personnel</w:t>
      </w:r>
      <w:bookmarkEnd w:id="499"/>
      <w:bookmarkEnd w:id="500"/>
      <w:bookmarkEnd w:id="501"/>
      <w:bookmarkEnd w:id="502"/>
      <w:bookmarkEnd w:id="503"/>
      <w:bookmarkEnd w:id="504"/>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5" w:name="_Toc89015204"/>
      <w:bookmarkStart w:id="506" w:name="_Toc122240215"/>
      <w:bookmarkStart w:id="507" w:name="_Toc122246524"/>
      <w:bookmarkStart w:id="508" w:name="_Toc191446366"/>
      <w:bookmarkStart w:id="509" w:name="_Toc76401891"/>
      <w:r w:rsidRPr="00091745">
        <w:rPr>
          <w:sz w:val="22"/>
          <w:szCs w:val="22"/>
        </w:rPr>
        <w:t>Approval of Contractor Personnel</w:t>
      </w:r>
      <w:bookmarkEnd w:id="505"/>
      <w:bookmarkEnd w:id="506"/>
      <w:bookmarkEnd w:id="507"/>
      <w:bookmarkEnd w:id="508"/>
      <w:bookmarkEnd w:id="509"/>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0" w:name="_Toc89015205"/>
      <w:bookmarkStart w:id="511" w:name="_Toc122240216"/>
      <w:bookmarkStart w:id="512" w:name="_Toc122246525"/>
      <w:bookmarkStart w:id="513" w:name="_Toc191446367"/>
      <w:bookmarkStart w:id="514" w:name="_Toc76401892"/>
      <w:r w:rsidRPr="00091745">
        <w:rPr>
          <w:sz w:val="22"/>
          <w:szCs w:val="22"/>
        </w:rPr>
        <w:t>Project Managers</w:t>
      </w:r>
      <w:bookmarkEnd w:id="510"/>
      <w:bookmarkEnd w:id="511"/>
      <w:bookmarkEnd w:id="512"/>
      <w:bookmarkEnd w:id="513"/>
      <w:bookmarkEnd w:id="514"/>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5" w:name="_Toc89015206"/>
      <w:bookmarkStart w:id="516" w:name="_Toc122240217"/>
      <w:bookmarkStart w:id="517" w:name="_Toc122246526"/>
      <w:bookmarkStart w:id="518" w:name="_Toc191446368"/>
      <w:bookmarkStart w:id="519" w:name="_Toc76401893"/>
      <w:r w:rsidRPr="00091745">
        <w:rPr>
          <w:sz w:val="22"/>
          <w:szCs w:val="22"/>
        </w:rPr>
        <w:t>Foreign Nationals</w:t>
      </w:r>
      <w:bookmarkEnd w:id="515"/>
      <w:bookmarkEnd w:id="516"/>
      <w:bookmarkEnd w:id="517"/>
      <w:bookmarkEnd w:id="518"/>
      <w:bookmarkEnd w:id="519"/>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20" w:name="_Toc89015211"/>
      <w:bookmarkStart w:id="521" w:name="_Toc122240220"/>
      <w:bookmarkStart w:id="522" w:name="_Toc122246529"/>
      <w:bookmarkStart w:id="523" w:name="_Toc191446371"/>
      <w:bookmarkStart w:id="524" w:name="_Toc76401894"/>
      <w:r w:rsidRPr="00091745">
        <w:rPr>
          <w:sz w:val="22"/>
          <w:szCs w:val="22"/>
        </w:rPr>
        <w:lastRenderedPageBreak/>
        <w:t>Engagement of Third Parties and use of In-house Resources</w:t>
      </w:r>
      <w:bookmarkEnd w:id="520"/>
      <w:bookmarkEnd w:id="521"/>
      <w:bookmarkEnd w:id="522"/>
      <w:bookmarkEnd w:id="523"/>
      <w:bookmarkEnd w:id="524"/>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4C80F050" w:rsidR="00510019" w:rsidRPr="00C02B0F" w:rsidRDefault="00510019" w:rsidP="002612F1">
      <w:pPr>
        <w:pStyle w:val="Heading1"/>
        <w:keepNext/>
        <w:pageBreakBefore w:val="0"/>
        <w:widowControl w:val="0"/>
        <w:numPr>
          <w:ilvl w:val="0"/>
          <w:numId w:val="1"/>
        </w:numPr>
        <w:tabs>
          <w:tab w:val="clear" w:pos="851"/>
        </w:tabs>
        <w:spacing w:line="240" w:lineRule="atLeast"/>
        <w:ind w:left="0" w:right="239"/>
        <w:jc w:val="lowKashida"/>
      </w:pPr>
      <w:bookmarkStart w:id="525" w:name="_Toc499734378"/>
      <w:bookmarkStart w:id="526" w:name="_Toc499734507"/>
      <w:bookmarkStart w:id="527" w:name="_Toc76401895"/>
      <w:bookmarkEnd w:id="525"/>
      <w:bookmarkEnd w:id="526"/>
      <w:r w:rsidRPr="00A112BC">
        <w:lastRenderedPageBreak/>
        <w:t>List</w:t>
      </w:r>
      <w:r w:rsidRPr="00C02B0F">
        <w:t xml:space="preserve"> Of Annexes</w:t>
      </w:r>
      <w:bookmarkEnd w:id="527"/>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29C2E37D"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rPr>
            <w:t>2021/WHE/GOARN/Training0001</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923" w:type="dxa"/>
        <w:tblInd w:w="-34" w:type="dxa"/>
        <w:tblLayout w:type="fixed"/>
        <w:tblLook w:val="0000" w:firstRow="0" w:lastRow="0" w:firstColumn="0" w:lastColumn="0" w:noHBand="0" w:noVBand="0"/>
      </w:tblPr>
      <w:tblGrid>
        <w:gridCol w:w="9923"/>
      </w:tblGrid>
      <w:tr w:rsidR="006A5B02" w:rsidRPr="001307E0" w14:paraId="251E3074" w14:textId="77777777" w:rsidTr="002E4BAB">
        <w:tc>
          <w:tcPr>
            <w:tcW w:w="9923" w:type="dxa"/>
          </w:tcPr>
          <w:p w14:paraId="142D827A" w14:textId="77777777" w:rsidR="004D51E7" w:rsidRDefault="004D51E7" w:rsidP="006A5B02">
            <w:pPr>
              <w:pStyle w:val="BodyText"/>
              <w:rPr>
                <w:rFonts w:ascii="Arial" w:hAnsi="Arial" w:cs="Arial"/>
                <w:b/>
                <w:bCs/>
                <w:sz w:val="22"/>
                <w:szCs w:val="22"/>
              </w:rPr>
            </w:pPr>
          </w:p>
          <w:p w14:paraId="68BBBD32" w14:textId="15AC5EDF"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hyperlink r:id="rId21" w:history="1">
              <w:r w:rsidR="00981740" w:rsidRPr="00655A4E">
                <w:rPr>
                  <w:rStyle w:val="Hyperlink"/>
                  <w:rFonts w:ascii="Arial" w:hAnsi="Arial" w:cs="Arial"/>
                  <w:b/>
                  <w:bCs/>
                  <w:color w:val="FF0000"/>
                  <w:sz w:val="22"/>
                  <w:szCs w:val="22"/>
                </w:rPr>
                <w:t>goarn@who.int</w:t>
              </w:r>
            </w:hyperlink>
            <w:r w:rsidR="00981740">
              <w:rPr>
                <w:rFonts w:ascii="Arial" w:hAnsi="Arial" w:cs="Arial"/>
                <w:b/>
                <w:bCs/>
                <w:color w:val="FF0000"/>
                <w:sz w:val="22"/>
                <w:szCs w:val="22"/>
                <w:u w:val="single"/>
              </w:rPr>
              <w:t>, copying rchristensen@who.int</w:t>
            </w:r>
            <w:r w:rsidR="004D51E7" w:rsidRPr="00D57368">
              <w:rPr>
                <w:rFonts w:ascii="Arial" w:hAnsi="Arial" w:cs="Arial"/>
                <w:b/>
                <w:bCs/>
                <w:sz w:val="22"/>
                <w:szCs w:val="22"/>
              </w:rPr>
              <w:t>.</w:t>
            </w:r>
          </w:p>
          <w:p w14:paraId="0162F6BF" w14:textId="31CB3908"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rFonts w:cs="Arial"/>
                    <w:sz w:val="22"/>
                    <w:szCs w:val="22"/>
                  </w:rPr>
                  <w:t>2021/WHE/GOARN/Training0001</w:t>
                </w:r>
              </w:sdtContent>
            </w:sdt>
            <w:r w:rsidR="002E4BAB">
              <w:rPr>
                <w:rFonts w:ascii="Arial" w:hAnsi="Arial" w:cs="Arial"/>
                <w:sz w:val="22"/>
                <w:szCs w:val="22"/>
              </w:rPr>
              <w:t xml:space="preserve"> must be mentioned in the </w:t>
            </w:r>
            <w:r w:rsidRPr="00D57368">
              <w:rPr>
                <w:rFonts w:ascii="Arial" w:hAnsi="Arial" w:cs="Arial"/>
                <w:sz w:val="22"/>
                <w:szCs w:val="22"/>
              </w:rPr>
              <w:t>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permStart w:id="1030515313" w:edGrp="everyone"/>
      <w:permEnd w:id="1030515313"/>
      <w:tr w:rsidR="006A5B02" w:rsidRPr="001307E0" w14:paraId="5E341B3E" w14:textId="77777777" w:rsidTr="002E4BAB">
        <w:trPr>
          <w:cantSplit/>
        </w:trPr>
        <w:tc>
          <w:tcPr>
            <w:tcW w:w="9923"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64667D">
              <w:rPr>
                <w:rFonts w:cs="Arial"/>
                <w:b/>
                <w:sz w:val="30"/>
                <w:szCs w:val="30"/>
                <w:lang w:val="en-GB"/>
              </w:rPr>
            </w:r>
            <w:r w:rsidR="0064667D">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0871C9B" w:rsidR="006A5B02" w:rsidRPr="008C7F80" w:rsidRDefault="006A5B02" w:rsidP="002612F1">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1-08-02T00:00:00Z">
                  <w:dateFormat w:val="dd/MM/yyyy"/>
                  <w:lid w:val="en-GB"/>
                  <w:storeMappedDataAs w:val="dateTime"/>
                  <w:calendar w:val="gregorian"/>
                </w:date>
              </w:sdtPr>
              <w:sdtEndPr>
                <w:rPr>
                  <w:rStyle w:val="Style3"/>
                </w:rPr>
              </w:sdtEndPr>
              <w:sdtContent>
                <w:r w:rsidR="00A569FC">
                  <w:rPr>
                    <w:rStyle w:val="Style3"/>
                    <w:color w:val="FF0000"/>
                    <w:sz w:val="22"/>
                    <w:szCs w:val="22"/>
                    <w:lang w:val="en-GB"/>
                  </w:rPr>
                  <w:t>02/08/2021</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EF768A">
                  <w:rPr>
                    <w:rFonts w:cs="Arial"/>
                    <w:b/>
                    <w:bCs/>
                    <w:color w:val="FF0000"/>
                    <w:sz w:val="22"/>
                    <w:szCs w:val="22"/>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2612F1">
                  <w:rPr>
                    <w:rStyle w:val="Style3"/>
                    <w:color w:val="FF0000"/>
                    <w:sz w:val="20"/>
                    <w:szCs w:val="20"/>
                  </w:rPr>
                  <w:t xml:space="preserve">Geneva </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permStart w:id="386429352" w:edGrp="everyone"/>
      <w:permEnd w:id="386429352"/>
      <w:tr w:rsidR="006A5B02" w:rsidRPr="001307E0" w14:paraId="0AD7D33C" w14:textId="77777777" w:rsidTr="002E4BAB">
        <w:trPr>
          <w:cantSplit/>
        </w:trPr>
        <w:tc>
          <w:tcPr>
            <w:tcW w:w="9923"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64667D">
              <w:rPr>
                <w:rFonts w:cs="Arial"/>
                <w:b/>
                <w:sz w:val="30"/>
                <w:szCs w:val="30"/>
                <w:lang w:val="en-GB"/>
              </w:rPr>
            </w:r>
            <w:r w:rsidR="0064667D">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2E4BAB">
        <w:tc>
          <w:tcPr>
            <w:tcW w:w="9923"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7DB557CA"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rPr>
            <w:t>2021/WHE/GOARN/Training0001</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730BC630"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7D6789">
            <w:rPr>
              <w:rFonts w:cs="Arial"/>
              <w:sz w:val="19"/>
              <w:szCs w:val="19"/>
              <w:lang w:val="en-GB"/>
            </w:rPr>
            <w:t>GOARN</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w:t>
      </w:r>
      <w:r w:rsidRPr="002612F1">
        <w:rPr>
          <w:rFonts w:cs="Arial"/>
          <w:sz w:val="19"/>
          <w:szCs w:val="19"/>
          <w:lang w:val="en-GB"/>
        </w:rPr>
        <w:t xml:space="preserve">to </w:t>
      </w:r>
      <w:r w:rsidR="00011A3C" w:rsidRPr="002E4BAB">
        <w:rPr>
          <w:rFonts w:cs="Arial"/>
          <w:sz w:val="19"/>
          <w:szCs w:val="19"/>
          <w:lang w:val="en-GB"/>
        </w:rPr>
        <w:t>ongoing public health and humanitarian emergencies and related simulation training exercses</w:t>
      </w:r>
      <w:r w:rsidRPr="002E4BAB">
        <w:rPr>
          <w:rFonts w:cs="Arial"/>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2B0A1AE9" w:rsidR="004D51E7" w:rsidRPr="00E647E8" w:rsidRDefault="004D51E7" w:rsidP="002E4BAB">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2612F1" w:rsidRPr="002E4BAB">
        <w:rPr>
          <w:rFonts w:cs="Arial"/>
          <w:sz w:val="19"/>
          <w:szCs w:val="19"/>
          <w:lang w:val="en-GB"/>
        </w:rPr>
        <w:t>Development of GOARN Online Serious Gaming Prototype for enhancing outbreak response</w:t>
      </w:r>
      <w:r w:rsidRPr="00E647E8">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2FEB4070"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rPr>
            <w:t>2021/WHE/GOARN/Training0001</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77777777" w:rsidR="00CD64F8" w:rsidRPr="00F76183" w:rsidRDefault="00CD64F8" w:rsidP="001F77DA">
            <w:pPr>
              <w:rPr>
                <w:rFonts w:cs="Arial"/>
                <w:szCs w:val="20"/>
                <w:lang w:val="en-GB"/>
              </w:rPr>
            </w:pPr>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05828ABF" w:rsidR="001F77DA" w:rsidRPr="005B1AE2" w:rsidRDefault="009E2A3D" w:rsidP="00F57C68">
            <w:pPr>
              <w:rPr>
                <w:lang w:val="en-GB"/>
              </w:rPr>
            </w:pPr>
            <w:r w:rsidRPr="005B1AE2">
              <w:rPr>
                <w:rFonts w:cs="Arial"/>
                <w:szCs w:val="20"/>
                <w:lang w:val="en-GB"/>
              </w:rPr>
              <w:fldChar w:fldCharType="begin"/>
            </w:r>
            <w:r w:rsidRPr="005B1AE2">
              <w:rPr>
                <w:rFonts w:cs="Arial"/>
                <w:szCs w:val="20"/>
                <w:lang w:val="en-GB"/>
              </w:rPr>
              <w:instrText xml:space="preserve"> REF _Ref501552799 \r \h </w:instrText>
            </w:r>
            <w:r w:rsidRPr="005B1AE2">
              <w:rPr>
                <w:rFonts w:cs="Arial"/>
                <w:szCs w:val="20"/>
                <w:lang w:val="en-GB"/>
              </w:rPr>
            </w:r>
            <w:r w:rsidRPr="005B1AE2">
              <w:rPr>
                <w:rFonts w:cs="Arial"/>
                <w:szCs w:val="20"/>
                <w:lang w:val="en-GB"/>
              </w:rPr>
              <w:fldChar w:fldCharType="separate"/>
            </w:r>
            <w:r w:rsidR="004929BF" w:rsidRPr="005B1AE2">
              <w:rPr>
                <w:rFonts w:cs="Arial"/>
                <w:szCs w:val="20"/>
                <w:lang w:val="en-GB"/>
              </w:rPr>
              <w:t>4.12.</w:t>
            </w:r>
            <w:r w:rsidR="00957352" w:rsidRPr="005B1AE2">
              <w:rPr>
                <w:rFonts w:cs="Arial"/>
                <w:szCs w:val="20"/>
                <w:lang w:val="en-GB"/>
              </w:rPr>
              <w:t>1</w:t>
            </w:r>
            <w:r w:rsidRPr="005B1AE2">
              <w:rPr>
                <w:rFonts w:cs="Arial"/>
                <w:szCs w:val="20"/>
                <w:lang w:val="en-GB"/>
              </w:rPr>
              <w:fldChar w:fldCharType="end"/>
            </w:r>
            <w:r w:rsidR="001F77DA" w:rsidRPr="005B1AE2">
              <w:rPr>
                <w:rFonts w:cs="Arial"/>
                <w:szCs w:val="20"/>
                <w:lang w:val="en-GB"/>
              </w:rPr>
              <w:t xml:space="preserve"> to </w:t>
            </w:r>
            <w:r w:rsidRPr="005B1AE2">
              <w:rPr>
                <w:rFonts w:cs="Arial"/>
                <w:szCs w:val="20"/>
                <w:lang w:val="en-GB"/>
              </w:rPr>
              <w:fldChar w:fldCharType="begin"/>
            </w:r>
            <w:r w:rsidRPr="005B1AE2">
              <w:rPr>
                <w:rFonts w:cs="Arial"/>
                <w:szCs w:val="20"/>
                <w:lang w:val="en-GB"/>
              </w:rPr>
              <w:instrText xml:space="preserve"> REF _Ref501033721 \r \h </w:instrText>
            </w:r>
            <w:r w:rsidRPr="005B1AE2">
              <w:rPr>
                <w:rFonts w:cs="Arial"/>
                <w:szCs w:val="20"/>
                <w:lang w:val="en-GB"/>
              </w:rPr>
            </w:r>
            <w:r w:rsidRPr="005B1AE2">
              <w:rPr>
                <w:rFonts w:cs="Arial"/>
                <w:szCs w:val="20"/>
                <w:lang w:val="en-GB"/>
              </w:rPr>
              <w:fldChar w:fldCharType="separate"/>
            </w:r>
            <w:r w:rsidR="004929BF" w:rsidRPr="005B1AE2">
              <w:rPr>
                <w:rFonts w:cs="Arial"/>
                <w:szCs w:val="20"/>
                <w:lang w:val="en-GB"/>
              </w:rPr>
              <w:t>4.12.</w:t>
            </w:r>
            <w:r w:rsidR="009550B0" w:rsidRPr="005B1AE2">
              <w:rPr>
                <w:rFonts w:cs="Arial"/>
                <w:szCs w:val="20"/>
                <w:lang w:val="en-GB"/>
              </w:rPr>
              <w:t>5</w:t>
            </w:r>
            <w:r w:rsidRPr="005B1AE2">
              <w:rPr>
                <w:rFonts w:cs="Arial"/>
                <w:szCs w:val="20"/>
                <w:lang w:val="en-GB"/>
              </w:rPr>
              <w:fldChar w:fldCharType="end"/>
            </w:r>
          </w:p>
        </w:tc>
        <w:tc>
          <w:tcPr>
            <w:tcW w:w="5196" w:type="dxa"/>
            <w:shd w:val="clear" w:color="auto" w:fill="auto"/>
          </w:tcPr>
          <w:p w14:paraId="0FA5B7D1" w14:textId="62A8C999" w:rsidR="009E2A3D" w:rsidRPr="005B1AE2" w:rsidRDefault="001F77DA" w:rsidP="002068E4">
            <w:pPr>
              <w:rPr>
                <w:rFonts w:cs="Arial"/>
                <w:szCs w:val="20"/>
                <w:lang w:val="en-GB"/>
              </w:rPr>
            </w:pPr>
            <w:r w:rsidRPr="005B1AE2">
              <w:rPr>
                <w:rFonts w:cs="Arial"/>
                <w:szCs w:val="20"/>
                <w:lang w:val="en-GB"/>
              </w:rPr>
              <w:t>Technical Proposal, including Executive Summary, proposed solution, approach/methodology and timeline</w:t>
            </w:r>
            <w:r w:rsidR="005B1AE2">
              <w:rPr>
                <w:rFonts w:cs="Arial"/>
                <w:szCs w:val="20"/>
                <w:lang w:val="en-GB"/>
              </w:rPr>
              <w:t>, etc.</w:t>
            </w:r>
          </w:p>
        </w:tc>
        <w:tc>
          <w:tcPr>
            <w:tcW w:w="2976" w:type="dxa"/>
            <w:shd w:val="clear" w:color="auto" w:fill="auto"/>
          </w:tcPr>
          <w:p w14:paraId="638976CF" w14:textId="77777777" w:rsidR="001F77DA" w:rsidRPr="002E4BAB" w:rsidRDefault="001F77DA" w:rsidP="001F77DA">
            <w:pPr>
              <w:rPr>
                <w:highlight w:val="yellow"/>
                <w:lang w:val="en-GB"/>
              </w:rPr>
            </w:pPr>
            <w:r w:rsidRPr="002E4BAB">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2E4BAB">
                  <w:rPr>
                    <w:rFonts w:ascii="MS Gothic" w:eastAsia="MS Gothic" w:hAnsi="MS Gothic" w:cs="Arial"/>
                    <w:szCs w:val="20"/>
                    <w:highlight w:val="yellow"/>
                    <w:lang w:val="en-GB"/>
                  </w:rPr>
                  <w:t>☐</w:t>
                </w:r>
              </w:sdtContent>
            </w:sdt>
            <w:r w:rsidRPr="002E4BAB">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2E4BAB">
                  <w:rPr>
                    <w:rFonts w:ascii="MS Gothic" w:eastAsia="MS Gothic" w:hAnsi="MS Gothic" w:cs="Arial"/>
                    <w:szCs w:val="20"/>
                    <w:highlight w:val="yellow"/>
                    <w:lang w:val="en-GB"/>
                  </w:rPr>
                  <w:t>☐</w:t>
                </w:r>
              </w:sdtContent>
            </w:sdt>
            <w:r w:rsidRPr="002E4BAB">
              <w:rPr>
                <w:rFonts w:cs="Arial"/>
                <w:szCs w:val="20"/>
                <w:highlight w:val="yellow"/>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1CC59318" w:rsidR="001F77DA" w:rsidRPr="005B1AE2" w:rsidRDefault="009E2A3D" w:rsidP="001F77DA">
            <w:pPr>
              <w:rPr>
                <w:lang w:val="en-GB"/>
              </w:rPr>
            </w:pPr>
            <w:r w:rsidRPr="005B1AE2">
              <w:rPr>
                <w:rFonts w:cs="Arial"/>
                <w:szCs w:val="20"/>
                <w:lang w:val="en-GB"/>
              </w:rPr>
              <w:fldChar w:fldCharType="begin"/>
            </w:r>
            <w:r w:rsidRPr="005B1AE2">
              <w:rPr>
                <w:lang w:val="en-GB"/>
              </w:rPr>
              <w:instrText xml:space="preserve"> REF _Ref501552837 \r \h </w:instrText>
            </w:r>
            <w:r w:rsidR="005B1AE2">
              <w:rPr>
                <w:rFonts w:cs="Arial"/>
                <w:szCs w:val="20"/>
                <w:lang w:val="en-GB"/>
              </w:rPr>
              <w:instrText xml:space="preserve"> \* MERGEFORMAT </w:instrText>
            </w:r>
            <w:r w:rsidRPr="005B1AE2">
              <w:rPr>
                <w:rFonts w:cs="Arial"/>
                <w:szCs w:val="20"/>
                <w:lang w:val="en-GB"/>
              </w:rPr>
            </w:r>
            <w:r w:rsidRPr="005B1AE2">
              <w:rPr>
                <w:rFonts w:cs="Arial"/>
                <w:szCs w:val="20"/>
                <w:lang w:val="en-GB"/>
              </w:rPr>
              <w:fldChar w:fldCharType="separate"/>
            </w:r>
            <w:r w:rsidR="004929BF" w:rsidRPr="005B1AE2">
              <w:rPr>
                <w:lang w:val="en-GB"/>
              </w:rPr>
              <w:t>4.12.</w:t>
            </w:r>
            <w:r w:rsidR="009550B0" w:rsidRPr="005B1AE2">
              <w:rPr>
                <w:lang w:val="en-GB"/>
              </w:rPr>
              <w:t>6</w:t>
            </w:r>
            <w:r w:rsidRPr="005B1AE2">
              <w:rPr>
                <w:rFonts w:cs="Arial"/>
                <w:szCs w:val="20"/>
                <w:lang w:val="en-GB"/>
              </w:rPr>
              <w:fldChar w:fldCharType="end"/>
            </w:r>
          </w:p>
        </w:tc>
        <w:tc>
          <w:tcPr>
            <w:tcW w:w="5196" w:type="dxa"/>
            <w:shd w:val="clear" w:color="auto" w:fill="auto"/>
          </w:tcPr>
          <w:p w14:paraId="36EA1BA9" w14:textId="3FEAF654" w:rsidR="001F77DA" w:rsidRPr="005B1AE2" w:rsidRDefault="001F77DA" w:rsidP="002068E4">
            <w:pPr>
              <w:rPr>
                <w:lang w:val="en-GB"/>
              </w:rPr>
            </w:pPr>
            <w:r w:rsidRPr="005B1AE2">
              <w:rPr>
                <w:rFonts w:cs="Arial"/>
                <w:szCs w:val="20"/>
                <w:lang w:val="en-GB"/>
              </w:rPr>
              <w:t xml:space="preserve">Financial Proposal </w:t>
            </w:r>
          </w:p>
        </w:tc>
        <w:tc>
          <w:tcPr>
            <w:tcW w:w="2976" w:type="dxa"/>
            <w:shd w:val="clear" w:color="auto" w:fill="auto"/>
          </w:tcPr>
          <w:p w14:paraId="4E33E48E" w14:textId="77777777" w:rsidR="001F77DA" w:rsidRPr="002E4BAB" w:rsidRDefault="001F77DA" w:rsidP="001F77DA">
            <w:pPr>
              <w:rPr>
                <w:highlight w:val="yellow"/>
                <w:lang w:val="en-GB"/>
              </w:rPr>
            </w:pPr>
            <w:r w:rsidRPr="002E4BAB">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2E4BAB">
                  <w:rPr>
                    <w:rFonts w:ascii="MS Gothic" w:eastAsia="MS Gothic" w:hAnsi="MS Gothic" w:cs="Arial"/>
                    <w:szCs w:val="20"/>
                    <w:highlight w:val="yellow"/>
                    <w:lang w:val="en-GB"/>
                  </w:rPr>
                  <w:t>☐</w:t>
                </w:r>
              </w:sdtContent>
            </w:sdt>
            <w:r w:rsidRPr="002E4BAB">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2E4BAB">
                  <w:rPr>
                    <w:rFonts w:ascii="MS Gothic" w:eastAsia="MS Gothic" w:hAnsi="MS Gothic" w:cs="Arial"/>
                    <w:szCs w:val="20"/>
                    <w:highlight w:val="yellow"/>
                    <w:lang w:val="en-GB"/>
                  </w:rPr>
                  <w:t>☐</w:t>
                </w:r>
              </w:sdtContent>
            </w:sdt>
            <w:r w:rsidRPr="002E4BAB">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6F385728"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w:t>
      </w:r>
      <w:r w:rsidR="00011A3C">
        <w:rPr>
          <w:rFonts w:ascii="Arial" w:hAnsi="Arial" w:cs="Arial"/>
          <w:b/>
          <w:bCs/>
          <w:sz w:val="18"/>
          <w:szCs w:val="18"/>
          <w:u w:val="single"/>
        </w:rPr>
        <w:t>180</w:t>
      </w:r>
      <w:r w:rsidRPr="001307E0">
        <w:rPr>
          <w:rFonts w:ascii="Arial" w:hAnsi="Arial" w:cs="Arial"/>
          <w:b/>
          <w:bCs/>
          <w:sz w:val="18"/>
          <w:szCs w:val="18"/>
          <w:u w:val="single"/>
        </w:rPr>
        <w:t>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4C19B9B3" w:rsidR="006A5B02" w:rsidRPr="001307E0" w:rsidRDefault="00B11424" w:rsidP="002612F1">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08B98D3B"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rFonts w:eastAsia="SimSun"/>
              <w:color w:val="auto"/>
              <w:sz w:val="20"/>
              <w:szCs w:val="20"/>
            </w:rPr>
            <w:t>2021/WHE/GOARN/Training0001</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3A72EB">
        <w:trPr>
          <w:trHeight w:val="256"/>
          <w:jc w:val="center"/>
        </w:trPr>
        <w:tc>
          <w:tcPr>
            <w:tcW w:w="1115" w:type="dxa"/>
            <w:shd w:val="clear" w:color="auto" w:fill="DDDDDD"/>
          </w:tcPr>
          <w:p w14:paraId="579C8E62" w14:textId="77777777" w:rsidR="00663A66" w:rsidRPr="00B96352" w:rsidRDefault="00663A66" w:rsidP="003A72EB">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3A72EB">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3A72EB">
        <w:trPr>
          <w:trHeight w:val="256"/>
          <w:jc w:val="center"/>
        </w:trPr>
        <w:tc>
          <w:tcPr>
            <w:tcW w:w="1115" w:type="dxa"/>
            <w:shd w:val="clear" w:color="auto" w:fill="auto"/>
          </w:tcPr>
          <w:p w14:paraId="1CFEB66C" w14:textId="77777777" w:rsidR="00663A66" w:rsidRPr="00B96352" w:rsidRDefault="00663A66" w:rsidP="003A72EB">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3A72EB">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3A72EB">
        <w:trPr>
          <w:trHeight w:val="238"/>
          <w:jc w:val="center"/>
        </w:trPr>
        <w:tc>
          <w:tcPr>
            <w:tcW w:w="1115" w:type="dxa"/>
            <w:shd w:val="clear" w:color="auto" w:fill="auto"/>
          </w:tcPr>
          <w:p w14:paraId="52B52CE1" w14:textId="77777777" w:rsidR="00663A66" w:rsidRPr="00B96352" w:rsidRDefault="00663A66" w:rsidP="003A72EB">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3A72EB">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3A72EB">
        <w:trPr>
          <w:trHeight w:val="238"/>
          <w:jc w:val="center"/>
        </w:trPr>
        <w:tc>
          <w:tcPr>
            <w:tcW w:w="1115" w:type="dxa"/>
            <w:shd w:val="clear" w:color="auto" w:fill="auto"/>
          </w:tcPr>
          <w:p w14:paraId="17710482" w14:textId="77777777" w:rsidR="00663A66" w:rsidRPr="00B96352" w:rsidRDefault="00663A66" w:rsidP="003A72EB">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3A72EB">
        <w:trPr>
          <w:trHeight w:val="238"/>
          <w:jc w:val="center"/>
        </w:trPr>
        <w:tc>
          <w:tcPr>
            <w:tcW w:w="1115" w:type="dxa"/>
            <w:shd w:val="clear" w:color="auto" w:fill="auto"/>
          </w:tcPr>
          <w:p w14:paraId="03EB7F47"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3A72EB">
        <w:trPr>
          <w:trHeight w:val="238"/>
          <w:jc w:val="center"/>
        </w:trPr>
        <w:tc>
          <w:tcPr>
            <w:tcW w:w="1115" w:type="dxa"/>
            <w:shd w:val="clear" w:color="auto" w:fill="auto"/>
          </w:tcPr>
          <w:p w14:paraId="3B285C64" w14:textId="77777777" w:rsidR="00663A66" w:rsidRPr="00B96352" w:rsidRDefault="00663A66" w:rsidP="003A72EB">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3A72EB">
        <w:trPr>
          <w:trHeight w:val="238"/>
          <w:jc w:val="center"/>
        </w:trPr>
        <w:tc>
          <w:tcPr>
            <w:tcW w:w="1115" w:type="dxa"/>
            <w:shd w:val="clear" w:color="auto" w:fill="auto"/>
          </w:tcPr>
          <w:p w14:paraId="1BDBF1BD" w14:textId="77777777" w:rsidR="00663A66" w:rsidRPr="00B96352" w:rsidRDefault="00663A66" w:rsidP="003A72EB">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3A72EB">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3A72EB">
        <w:trPr>
          <w:trHeight w:val="238"/>
          <w:jc w:val="center"/>
        </w:trPr>
        <w:tc>
          <w:tcPr>
            <w:tcW w:w="1115" w:type="dxa"/>
            <w:shd w:val="clear" w:color="auto" w:fill="auto"/>
          </w:tcPr>
          <w:p w14:paraId="12AA9FDC" w14:textId="77777777" w:rsidR="00663A66" w:rsidRPr="00B96352" w:rsidRDefault="00663A66" w:rsidP="003A72EB">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3A72EB">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3A72EB">
        <w:trPr>
          <w:trHeight w:val="238"/>
          <w:jc w:val="center"/>
        </w:trPr>
        <w:tc>
          <w:tcPr>
            <w:tcW w:w="1115" w:type="dxa"/>
            <w:shd w:val="clear" w:color="auto" w:fill="auto"/>
          </w:tcPr>
          <w:p w14:paraId="7945F76C"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3A72EB">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3A72EB">
        <w:trPr>
          <w:trHeight w:val="238"/>
          <w:jc w:val="center"/>
        </w:trPr>
        <w:tc>
          <w:tcPr>
            <w:tcW w:w="1115" w:type="dxa"/>
            <w:shd w:val="clear" w:color="auto" w:fill="auto"/>
          </w:tcPr>
          <w:p w14:paraId="6E85E1E5" w14:textId="77777777" w:rsidR="00663A66" w:rsidRPr="00B96352" w:rsidRDefault="00663A66" w:rsidP="003A72EB">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3A72EB">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3A72EB">
        <w:trPr>
          <w:trHeight w:val="238"/>
          <w:jc w:val="center"/>
        </w:trPr>
        <w:tc>
          <w:tcPr>
            <w:tcW w:w="1115" w:type="dxa"/>
            <w:shd w:val="clear" w:color="auto" w:fill="auto"/>
          </w:tcPr>
          <w:p w14:paraId="7422B61B"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3A72EB">
        <w:trPr>
          <w:trHeight w:val="238"/>
          <w:jc w:val="center"/>
        </w:trPr>
        <w:tc>
          <w:tcPr>
            <w:tcW w:w="1115" w:type="dxa"/>
            <w:shd w:val="clear" w:color="auto" w:fill="auto"/>
          </w:tcPr>
          <w:p w14:paraId="2E7AAE3A"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3A72EB">
        <w:trPr>
          <w:trHeight w:val="238"/>
          <w:jc w:val="center"/>
        </w:trPr>
        <w:tc>
          <w:tcPr>
            <w:tcW w:w="1115" w:type="dxa"/>
            <w:shd w:val="clear" w:color="auto" w:fill="auto"/>
          </w:tcPr>
          <w:p w14:paraId="162E41EA"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3A72EB">
        <w:trPr>
          <w:trHeight w:val="241"/>
          <w:jc w:val="center"/>
        </w:trPr>
        <w:tc>
          <w:tcPr>
            <w:tcW w:w="1115" w:type="dxa"/>
            <w:shd w:val="clear" w:color="auto" w:fill="auto"/>
          </w:tcPr>
          <w:p w14:paraId="2ACFC3BF" w14:textId="77777777" w:rsidR="00663A66" w:rsidRPr="00B96352" w:rsidRDefault="00663A66" w:rsidP="003A72EB">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3A72EB">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3A72EB">
        <w:trPr>
          <w:trHeight w:val="241"/>
          <w:jc w:val="center"/>
        </w:trPr>
        <w:tc>
          <w:tcPr>
            <w:tcW w:w="1115" w:type="dxa"/>
            <w:shd w:val="clear" w:color="auto" w:fill="auto"/>
          </w:tcPr>
          <w:p w14:paraId="1C8789EF" w14:textId="77777777" w:rsidR="00663A66" w:rsidRPr="00B96352" w:rsidRDefault="00663A66" w:rsidP="003A72EB">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3A72EB">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3A72EB">
        <w:trPr>
          <w:trHeight w:val="241"/>
          <w:jc w:val="center"/>
        </w:trPr>
        <w:tc>
          <w:tcPr>
            <w:tcW w:w="1115" w:type="dxa"/>
            <w:shd w:val="clear" w:color="auto" w:fill="auto"/>
          </w:tcPr>
          <w:p w14:paraId="69F68962" w14:textId="77777777" w:rsidR="00663A66" w:rsidRPr="00B96352" w:rsidRDefault="00663A66" w:rsidP="003A72EB">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3A72EB">
        <w:trPr>
          <w:trHeight w:val="241"/>
          <w:jc w:val="center"/>
        </w:trPr>
        <w:tc>
          <w:tcPr>
            <w:tcW w:w="1115" w:type="dxa"/>
            <w:shd w:val="clear" w:color="auto" w:fill="auto"/>
          </w:tcPr>
          <w:p w14:paraId="28CC99CD" w14:textId="77777777" w:rsidR="00663A66" w:rsidRPr="00B96352" w:rsidRDefault="00663A66" w:rsidP="003A72EB">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3A72EB">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3A72EB">
        <w:trPr>
          <w:trHeight w:val="241"/>
          <w:jc w:val="center"/>
        </w:trPr>
        <w:tc>
          <w:tcPr>
            <w:tcW w:w="1115" w:type="dxa"/>
            <w:shd w:val="clear" w:color="auto" w:fill="auto"/>
          </w:tcPr>
          <w:p w14:paraId="1938D578" w14:textId="77777777" w:rsidR="00663A66" w:rsidRPr="00B96352" w:rsidRDefault="00663A66" w:rsidP="003A72EB">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3A72EB">
        <w:trPr>
          <w:trHeight w:val="241"/>
          <w:jc w:val="center"/>
        </w:trPr>
        <w:tc>
          <w:tcPr>
            <w:tcW w:w="1115" w:type="dxa"/>
            <w:shd w:val="clear" w:color="auto" w:fill="auto"/>
          </w:tcPr>
          <w:p w14:paraId="730BE5DD" w14:textId="77777777" w:rsidR="00663A66" w:rsidRPr="00B96352" w:rsidRDefault="00663A66" w:rsidP="003A72EB">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3A72EB">
        <w:trPr>
          <w:trHeight w:val="241"/>
          <w:jc w:val="center"/>
        </w:trPr>
        <w:tc>
          <w:tcPr>
            <w:tcW w:w="1115" w:type="dxa"/>
            <w:shd w:val="clear" w:color="auto" w:fill="auto"/>
          </w:tcPr>
          <w:p w14:paraId="28F73625" w14:textId="77777777" w:rsidR="00663A66" w:rsidRPr="00B96352" w:rsidRDefault="00663A66" w:rsidP="003A72EB">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3A72EB">
        <w:trPr>
          <w:trHeight w:val="241"/>
          <w:jc w:val="center"/>
        </w:trPr>
        <w:tc>
          <w:tcPr>
            <w:tcW w:w="1115" w:type="dxa"/>
            <w:shd w:val="clear" w:color="auto" w:fill="auto"/>
          </w:tcPr>
          <w:p w14:paraId="6137179C" w14:textId="77777777" w:rsidR="00663A66" w:rsidRPr="00B96352" w:rsidRDefault="00663A66" w:rsidP="003A72EB">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3A72EB">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3A72EB">
        <w:trPr>
          <w:trHeight w:val="241"/>
          <w:jc w:val="center"/>
        </w:trPr>
        <w:tc>
          <w:tcPr>
            <w:tcW w:w="1115" w:type="dxa"/>
            <w:shd w:val="clear" w:color="auto" w:fill="auto"/>
          </w:tcPr>
          <w:p w14:paraId="6818B6C9" w14:textId="77777777" w:rsidR="00663A66" w:rsidRPr="00B96352" w:rsidRDefault="00663A66" w:rsidP="003A72EB">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3A72EB">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3A72EB">
        <w:trPr>
          <w:trHeight w:val="241"/>
          <w:jc w:val="center"/>
        </w:trPr>
        <w:tc>
          <w:tcPr>
            <w:tcW w:w="1115" w:type="dxa"/>
            <w:shd w:val="clear" w:color="auto" w:fill="auto"/>
          </w:tcPr>
          <w:p w14:paraId="5E0589CE" w14:textId="77777777" w:rsidR="00663A66" w:rsidRPr="00B96352" w:rsidRDefault="00663A66" w:rsidP="003A72EB">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3A72EB">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3A72EB">
        <w:trPr>
          <w:trHeight w:val="241"/>
          <w:jc w:val="center"/>
        </w:trPr>
        <w:tc>
          <w:tcPr>
            <w:tcW w:w="1115" w:type="dxa"/>
            <w:shd w:val="clear" w:color="auto" w:fill="auto"/>
          </w:tcPr>
          <w:p w14:paraId="1EFD5C99" w14:textId="77777777" w:rsidR="00663A66" w:rsidRPr="00B96352" w:rsidRDefault="00663A66" w:rsidP="003A72EB">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3A72EB">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3A72EB">
        <w:trPr>
          <w:trHeight w:val="241"/>
          <w:jc w:val="center"/>
        </w:trPr>
        <w:tc>
          <w:tcPr>
            <w:tcW w:w="1115" w:type="dxa"/>
            <w:shd w:val="clear" w:color="auto" w:fill="auto"/>
          </w:tcPr>
          <w:p w14:paraId="364B9D12" w14:textId="77777777" w:rsidR="00663A66" w:rsidRPr="00B96352" w:rsidRDefault="00663A66" w:rsidP="003A72EB">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3A72EB">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3A72EB">
        <w:trPr>
          <w:trHeight w:val="241"/>
          <w:jc w:val="center"/>
        </w:trPr>
        <w:tc>
          <w:tcPr>
            <w:tcW w:w="1115" w:type="dxa"/>
            <w:shd w:val="clear" w:color="auto" w:fill="auto"/>
          </w:tcPr>
          <w:p w14:paraId="7CE9AC05" w14:textId="77777777" w:rsidR="00663A66" w:rsidRPr="00B96352" w:rsidRDefault="00663A66" w:rsidP="003A72EB">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3A72EB">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3A72EB">
        <w:trPr>
          <w:trHeight w:val="256"/>
          <w:jc w:val="center"/>
        </w:trPr>
        <w:tc>
          <w:tcPr>
            <w:tcW w:w="1115" w:type="dxa"/>
            <w:shd w:val="clear" w:color="auto" w:fill="auto"/>
          </w:tcPr>
          <w:p w14:paraId="5644758B"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3A72EB">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3A72EB">
        <w:trPr>
          <w:trHeight w:val="255"/>
          <w:jc w:val="center"/>
        </w:trPr>
        <w:tc>
          <w:tcPr>
            <w:tcW w:w="1115" w:type="dxa"/>
            <w:shd w:val="clear" w:color="auto" w:fill="auto"/>
          </w:tcPr>
          <w:p w14:paraId="5EF037BD"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3A72EB">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3A72EB">
        <w:trPr>
          <w:trHeight w:val="255"/>
          <w:jc w:val="center"/>
        </w:trPr>
        <w:tc>
          <w:tcPr>
            <w:tcW w:w="1115" w:type="dxa"/>
            <w:shd w:val="clear" w:color="auto" w:fill="auto"/>
          </w:tcPr>
          <w:p w14:paraId="7999C70C"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3A72EB">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3A72EB">
        <w:trPr>
          <w:trHeight w:val="255"/>
          <w:jc w:val="center"/>
        </w:trPr>
        <w:tc>
          <w:tcPr>
            <w:tcW w:w="1115" w:type="dxa"/>
            <w:shd w:val="clear" w:color="auto" w:fill="auto"/>
          </w:tcPr>
          <w:p w14:paraId="79838188"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3A72EB">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3A72EB">
        <w:trPr>
          <w:trHeight w:val="255"/>
          <w:jc w:val="center"/>
        </w:trPr>
        <w:tc>
          <w:tcPr>
            <w:tcW w:w="1115" w:type="dxa"/>
            <w:shd w:val="clear" w:color="auto" w:fill="auto"/>
          </w:tcPr>
          <w:p w14:paraId="2523E688"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3A72EB">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3A72EB">
        <w:trPr>
          <w:trHeight w:val="255"/>
          <w:jc w:val="center"/>
        </w:trPr>
        <w:tc>
          <w:tcPr>
            <w:tcW w:w="1115" w:type="dxa"/>
            <w:shd w:val="clear" w:color="auto" w:fill="auto"/>
          </w:tcPr>
          <w:p w14:paraId="6A3447DE"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3A72EB">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3A72EB">
        <w:trPr>
          <w:trHeight w:val="255"/>
          <w:jc w:val="center"/>
        </w:trPr>
        <w:tc>
          <w:tcPr>
            <w:tcW w:w="1115" w:type="dxa"/>
            <w:shd w:val="clear" w:color="auto" w:fill="auto"/>
          </w:tcPr>
          <w:p w14:paraId="7A3DDFB6" w14:textId="77777777" w:rsidR="00663A66" w:rsidRPr="00B96352" w:rsidRDefault="00663A66" w:rsidP="003A72EB">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3A72EB">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3A72EB">
        <w:trPr>
          <w:trHeight w:val="497"/>
          <w:jc w:val="center"/>
        </w:trPr>
        <w:tc>
          <w:tcPr>
            <w:tcW w:w="1115" w:type="dxa"/>
            <w:shd w:val="clear" w:color="auto" w:fill="auto"/>
          </w:tcPr>
          <w:p w14:paraId="45243C14" w14:textId="77777777" w:rsidR="00663A66" w:rsidRPr="00B96352" w:rsidRDefault="00663A66" w:rsidP="003A72EB">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3A72EB">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004AD02C" w:rsidR="007C3EC7" w:rsidRDefault="007C3EC7" w:rsidP="002612F1">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rFonts w:eastAsia="SimSun"/>
              <w:color w:val="auto"/>
              <w:sz w:val="20"/>
              <w:szCs w:val="20"/>
            </w:rPr>
            <w:t>2021/WHE/GOARN/Training0001</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7D6789">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w:t>
      </w:r>
      <w:r w:rsidR="005B1AE2">
        <w:rPr>
          <w:rFonts w:cs="Arial"/>
          <w:b/>
          <w:bCs/>
          <w:szCs w:val="20"/>
        </w:rPr>
        <w:t xml:space="preserve"> sums</w:t>
      </w:r>
      <w:r w:rsidRPr="00BD2E80">
        <w:rPr>
          <w:rFonts w:cs="Arial"/>
          <w:b/>
          <w:bCs/>
          <w:szCs w:val="20"/>
        </w:rPr>
        <w:t xml:space="preserve"> </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permStart w:id="1899890463" w:edGrp="everyone"/>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239F808E"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w:t>
            </w:r>
            <w:r w:rsidR="00011A3C">
              <w:rPr>
                <w:rFonts w:cs="Arial"/>
                <w:i/>
                <w:color w:val="FF0000"/>
                <w:sz w:val="16"/>
                <w:szCs w:val="16"/>
              </w:rPr>
              <w:t>USD</w:t>
            </w:r>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76C3C626" w:rsidR="00D57368" w:rsidRPr="00E826C4" w:rsidRDefault="00D57368" w:rsidP="00BE6AAD">
            <w:pPr>
              <w:jc w:val="left"/>
              <w:rPr>
                <w:rFonts w:cs="Arial"/>
                <w:szCs w:val="20"/>
              </w:rPr>
            </w:pPr>
            <w:r>
              <w:rPr>
                <w:rFonts w:eastAsia="SimSun" w:cs="Arial"/>
                <w:b/>
                <w:bCs/>
                <w:szCs w:val="20"/>
                <w:lang w:eastAsia="zh-CN"/>
              </w:rPr>
              <w:t xml:space="preserve">Deliverable 1: </w:t>
            </w:r>
            <w:r w:rsidR="003A5CE2" w:rsidRPr="003A5CE2">
              <w:rPr>
                <w:rFonts w:eastAsia="SimSun" w:cs="Arial"/>
                <w:b/>
                <w:bCs/>
                <w:szCs w:val="20"/>
                <w:lang w:eastAsia="zh-CN"/>
              </w:rPr>
              <w:t xml:space="preserve">Delivery of project document detailing the prototype gaming environment and specifications for build, along with project management plan and timeline. </w:t>
            </w:r>
            <w:r w:rsidRPr="00E87D22">
              <w:rPr>
                <w:rFonts w:eastAsia="SimSun" w:cs="Arial"/>
                <w:b/>
                <w:bCs/>
                <w:color w:val="FF0000"/>
                <w:szCs w:val="20"/>
                <w:lang w:eastAsia="zh-CN"/>
              </w:rPr>
              <w:t>…</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3458532A" w:rsidR="00D57368" w:rsidRPr="003A4A92" w:rsidRDefault="00D57368" w:rsidP="00BE6AAD">
            <w:pPr>
              <w:jc w:val="left"/>
              <w:rPr>
                <w:rFonts w:eastAsia="SimSun" w:cs="Arial"/>
                <w:b/>
                <w:bCs/>
                <w:szCs w:val="20"/>
                <w:lang w:eastAsia="zh-CN"/>
              </w:rPr>
            </w:pPr>
            <w:r>
              <w:rPr>
                <w:rFonts w:eastAsia="SimSun" w:cs="Arial"/>
                <w:b/>
                <w:bCs/>
                <w:szCs w:val="20"/>
                <w:lang w:eastAsia="zh-CN"/>
              </w:rPr>
              <w:t>Deliverable 2:</w:t>
            </w:r>
            <w:r w:rsidR="003A5CE2" w:rsidRPr="003A5CE2">
              <w:rPr>
                <w:rFonts w:eastAsia="SimSun" w:cs="Arial"/>
                <w:b/>
                <w:bCs/>
                <w:szCs w:val="20"/>
                <w:lang w:eastAsia="zh-CN"/>
              </w:rPr>
              <w:t>Delivery of all relevant templates and accompanying guidance for the GOARN Online Gaming for Enhanced Outbreak Response Working Group to provide inputs to inform the gaming environment and prototype/scenario content.</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3B7B30F9" w:rsidR="00D57368" w:rsidRPr="00E826C4" w:rsidRDefault="00D57368" w:rsidP="00BE6AAD">
            <w:pPr>
              <w:jc w:val="left"/>
              <w:rPr>
                <w:rFonts w:cs="Arial"/>
                <w:szCs w:val="20"/>
              </w:rPr>
            </w:pPr>
            <w:r>
              <w:rPr>
                <w:rFonts w:eastAsia="SimSun" w:cs="Arial"/>
                <w:b/>
                <w:bCs/>
                <w:szCs w:val="20"/>
                <w:lang w:eastAsia="zh-CN"/>
              </w:rPr>
              <w:t>Deliverable 3:</w:t>
            </w:r>
            <w:r w:rsidR="003A5CE2">
              <w:t xml:space="preserve"> </w:t>
            </w:r>
            <w:r w:rsidR="003A5CE2" w:rsidRPr="003A5CE2">
              <w:rPr>
                <w:rFonts w:eastAsia="SimSun" w:cs="Arial"/>
                <w:b/>
                <w:bCs/>
                <w:szCs w:val="20"/>
                <w:lang w:eastAsia="zh-CN"/>
              </w:rPr>
              <w:t>Delivery of draft GOARN Outbreak Response online gaming prototype for pilot-user testing.</w:t>
            </w:r>
            <w:r>
              <w:rPr>
                <w:rFonts w:eastAsia="SimSun" w:cs="Arial"/>
                <w:b/>
                <w:bCs/>
                <w:szCs w:val="20"/>
                <w:lang w:eastAsia="zh-CN"/>
              </w:rPr>
              <w:t xml:space="preserve"> </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2115DC29" w:rsidR="00A73AE7"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00794C97" w14:textId="77777777" w:rsidR="00D57368" w:rsidRDefault="00D57368" w:rsidP="00BE6AAD">
            <w:pPr>
              <w:rPr>
                <w:rFonts w:eastAsia="SimSun" w:cs="Arial"/>
                <w:i/>
                <w:sz w:val="15"/>
                <w:szCs w:val="15"/>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p w14:paraId="0A721BE5" w14:textId="77777777" w:rsidR="00A73AE7" w:rsidRDefault="00A73AE7" w:rsidP="00BE6AAD">
            <w:pPr>
              <w:rPr>
                <w:rFonts w:eastAsia="SimSun" w:cs="Arial"/>
                <w:i/>
                <w:sz w:val="15"/>
                <w:szCs w:val="15"/>
                <w:lang w:eastAsia="zh-CN"/>
              </w:rPr>
            </w:pPr>
            <w:r>
              <w:rPr>
                <w:rFonts w:eastAsia="SimSun" w:cs="Arial"/>
                <w:i/>
                <w:sz w:val="15"/>
                <w:szCs w:val="15"/>
                <w:lang w:eastAsia="zh-CN"/>
              </w:rPr>
              <w:t>The following costs should be itemized:</w:t>
            </w:r>
          </w:p>
          <w:p w14:paraId="10B562A5" w14:textId="77777777" w:rsidR="00A73AE7" w:rsidRPr="00A73AE7" w:rsidRDefault="00A73AE7" w:rsidP="00A73AE7">
            <w:pPr>
              <w:rPr>
                <w:rFonts w:eastAsia="SimSun" w:cs="Arial"/>
                <w:sz w:val="18"/>
                <w:szCs w:val="18"/>
                <w:lang w:eastAsia="zh-CN"/>
              </w:rPr>
            </w:pPr>
            <w:r w:rsidRPr="00A73AE7">
              <w:rPr>
                <w:rFonts w:eastAsia="SimSun" w:cs="Arial"/>
                <w:sz w:val="18"/>
                <w:szCs w:val="18"/>
                <w:lang w:eastAsia="zh-CN"/>
              </w:rPr>
              <w:t>•</w:t>
            </w:r>
            <w:r w:rsidRPr="00A73AE7">
              <w:rPr>
                <w:rFonts w:eastAsia="SimSun" w:cs="Arial"/>
                <w:sz w:val="18"/>
                <w:szCs w:val="18"/>
                <w:lang w:eastAsia="zh-CN"/>
              </w:rPr>
              <w:tab/>
              <w:t>Prototype including 3 characters, each with 10 layers of branching scenario;</w:t>
            </w:r>
          </w:p>
          <w:p w14:paraId="199609E4" w14:textId="77777777" w:rsidR="00A73AE7" w:rsidRPr="00A73AE7" w:rsidRDefault="00A73AE7" w:rsidP="00A73AE7">
            <w:pPr>
              <w:rPr>
                <w:rFonts w:eastAsia="SimSun" w:cs="Arial"/>
                <w:sz w:val="18"/>
                <w:szCs w:val="18"/>
                <w:lang w:eastAsia="zh-CN"/>
              </w:rPr>
            </w:pPr>
            <w:r w:rsidRPr="00A73AE7">
              <w:rPr>
                <w:rFonts w:eastAsia="SimSun" w:cs="Arial"/>
                <w:sz w:val="18"/>
                <w:szCs w:val="18"/>
                <w:lang w:eastAsia="zh-CN"/>
              </w:rPr>
              <w:t>•</w:t>
            </w:r>
            <w:r w:rsidRPr="00A73AE7">
              <w:rPr>
                <w:rFonts w:eastAsia="SimSun" w:cs="Arial"/>
                <w:sz w:val="18"/>
                <w:szCs w:val="18"/>
                <w:lang w:eastAsia="zh-CN"/>
              </w:rPr>
              <w:tab/>
              <w:t>Cost per additional character;</w:t>
            </w:r>
          </w:p>
          <w:p w14:paraId="2C064147" w14:textId="77777777" w:rsidR="00A73AE7" w:rsidRPr="00A73AE7" w:rsidRDefault="00A73AE7" w:rsidP="00A73AE7">
            <w:pPr>
              <w:rPr>
                <w:rFonts w:eastAsia="SimSun" w:cs="Arial"/>
                <w:sz w:val="18"/>
                <w:szCs w:val="18"/>
                <w:lang w:eastAsia="zh-CN"/>
              </w:rPr>
            </w:pPr>
            <w:r w:rsidRPr="00A73AE7">
              <w:rPr>
                <w:rFonts w:eastAsia="SimSun" w:cs="Arial"/>
                <w:sz w:val="18"/>
                <w:szCs w:val="18"/>
                <w:lang w:eastAsia="zh-CN"/>
              </w:rPr>
              <w:t>•</w:t>
            </w:r>
            <w:r w:rsidRPr="00A73AE7">
              <w:rPr>
                <w:rFonts w:eastAsia="SimSun" w:cs="Arial"/>
                <w:sz w:val="18"/>
                <w:szCs w:val="18"/>
                <w:lang w:eastAsia="zh-CN"/>
              </w:rPr>
              <w:tab/>
              <w:t>Cost per additional layer of branching scenario;</w:t>
            </w:r>
          </w:p>
          <w:p w14:paraId="07030548" w14:textId="77777777" w:rsidR="00A73AE7" w:rsidRPr="00A73AE7" w:rsidRDefault="00A73AE7" w:rsidP="00A73AE7">
            <w:pPr>
              <w:rPr>
                <w:rFonts w:eastAsia="SimSun" w:cs="Arial"/>
                <w:sz w:val="18"/>
                <w:szCs w:val="18"/>
                <w:lang w:eastAsia="zh-CN"/>
              </w:rPr>
            </w:pPr>
            <w:r w:rsidRPr="00A73AE7">
              <w:rPr>
                <w:rFonts w:eastAsia="SimSun" w:cs="Arial"/>
                <w:sz w:val="18"/>
                <w:szCs w:val="18"/>
                <w:lang w:eastAsia="zh-CN"/>
              </w:rPr>
              <w:t>•</w:t>
            </w:r>
            <w:r w:rsidRPr="00A73AE7">
              <w:rPr>
                <w:rFonts w:eastAsia="SimSun" w:cs="Arial"/>
                <w:sz w:val="18"/>
                <w:szCs w:val="18"/>
                <w:lang w:eastAsia="zh-CN"/>
              </w:rPr>
              <w:tab/>
              <w:t>Costs associated with use of graphics: stock images and/or bespoke images</w:t>
            </w:r>
          </w:p>
          <w:p w14:paraId="18585AD1" w14:textId="19EE4F62" w:rsidR="00A73AE7" w:rsidRPr="00E826C4" w:rsidRDefault="00A73AE7" w:rsidP="00A73AE7">
            <w:pPr>
              <w:rPr>
                <w:rFonts w:eastAsia="SimSun" w:cs="Arial"/>
                <w:sz w:val="18"/>
                <w:szCs w:val="18"/>
                <w:lang w:eastAsia="zh-CN"/>
              </w:rPr>
            </w:pPr>
            <w:r w:rsidRPr="00A73AE7">
              <w:rPr>
                <w:rFonts w:eastAsia="SimSun" w:cs="Arial"/>
                <w:sz w:val="18"/>
                <w:szCs w:val="18"/>
                <w:lang w:eastAsia="zh-CN"/>
              </w:rPr>
              <w:t>•</w:t>
            </w:r>
            <w:r w:rsidRPr="00A73AE7">
              <w:rPr>
                <w:rFonts w:eastAsia="SimSun" w:cs="Arial"/>
                <w:sz w:val="18"/>
                <w:szCs w:val="18"/>
                <w:lang w:eastAsia="zh-CN"/>
              </w:rPr>
              <w:tab/>
              <w:t>Costs associated with interaction type: Player versus Environment and Player versus Player</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00129B93" w:rsidR="00D57368" w:rsidRPr="00E826C4" w:rsidRDefault="00D57368" w:rsidP="00BE6AA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003A5CE2" w:rsidRPr="003A5CE2">
              <w:rPr>
                <w:rFonts w:eastAsia="SimSun" w:cs="Arial"/>
                <w:b/>
                <w:bCs/>
                <w:szCs w:val="20"/>
                <w:lang w:eastAsia="zh-CN"/>
              </w:rPr>
              <w:t>4.</w:t>
            </w:r>
            <w:r w:rsidR="003A5CE2" w:rsidRPr="003A5CE2">
              <w:rPr>
                <w:rFonts w:eastAsia="SimSun" w:cs="Arial"/>
                <w:b/>
                <w:bCs/>
                <w:szCs w:val="20"/>
                <w:lang w:eastAsia="zh-CN"/>
              </w:rPr>
              <w:tab/>
              <w:t>Delivery of revised and final GOARN Outbreak Response online gaming prototype.</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1899890463"/>
    </w:tbl>
    <w:p w14:paraId="33234063" w14:textId="77777777" w:rsidR="00D57368" w:rsidRDefault="00D57368" w:rsidP="00B11424">
      <w:pPr>
        <w:pStyle w:val="BodyText"/>
        <w:spacing w:after="0"/>
        <w:ind w:left="0"/>
        <w:rPr>
          <w:rFonts w:ascii="Arial" w:hAnsi="Arial" w:cs="Arial"/>
          <w:b/>
          <w:bCs/>
          <w:sz w:val="18"/>
          <w:szCs w:val="18"/>
        </w:rPr>
      </w:pPr>
    </w:p>
    <w:p w14:paraId="5C60085F" w14:textId="48CE7E02"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w:t>
      </w:r>
      <w:r w:rsidR="00011A3C">
        <w:rPr>
          <w:rFonts w:ascii="Arial" w:hAnsi="Arial" w:cs="Arial"/>
          <w:b/>
          <w:bCs/>
          <w:sz w:val="18"/>
          <w:szCs w:val="18"/>
          <w:u w:val="single"/>
        </w:rPr>
        <w:t>180</w:t>
      </w:r>
      <w:r w:rsidRPr="001307E0">
        <w:rPr>
          <w:rFonts w:ascii="Arial" w:hAnsi="Arial" w:cs="Arial"/>
          <w:b/>
          <w:bCs/>
          <w:sz w:val="18"/>
          <w:szCs w:val="18"/>
          <w:u w:val="single"/>
        </w:rPr>
        <w:t>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5C065995" w14:textId="3B716021" w:rsidR="005B1AE2" w:rsidRDefault="00EE3624" w:rsidP="005B1AE2">
      <w:pPr>
        <w:spacing w:before="60" w:after="60"/>
        <w:rPr>
          <w:rFonts w:cs="Arial"/>
          <w:b/>
          <w:bCs/>
          <w:sz w:val="18"/>
          <w:szCs w:val="18"/>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
    <w:permEnd w:id="1042486748"/>
    <w:p w14:paraId="361EB360" w14:textId="77777777" w:rsidR="005B1AE2" w:rsidRPr="00A112BC" w:rsidRDefault="005B1AE2" w:rsidP="00D07547">
      <w:pPr>
        <w:spacing w:before="60" w:after="60"/>
        <w:rPr>
          <w:sz w:val="2"/>
        </w:rPr>
      </w:pPr>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lastRenderedPageBreak/>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lastRenderedPageBreak/>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8" w:name="sujet"/>
      <w:bookmarkEnd w:id="528"/>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pPr>
        <w:numPr>
          <w:ilvl w:val="0"/>
          <w:numId w:val="33"/>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7547">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D07547">
      <w:pPr>
        <w:numPr>
          <w:ilvl w:val="0"/>
          <w:numId w:val="33"/>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07B2A95E" w14:textId="77777777" w:rsidR="00E83E82" w:rsidRPr="004D6AFE" w:rsidRDefault="00E83E82" w:rsidP="00E83E82">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4D6AFE">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3A548C4C" w14:textId="459BDE79" w:rsidR="00BB40C0" w:rsidRPr="0001356D" w:rsidRDefault="0001356D" w:rsidP="0022751C">
      <w:pPr>
        <w:numPr>
          <w:ilvl w:val="0"/>
          <w:numId w:val="33"/>
        </w:numPr>
        <w:autoSpaceDE w:val="0"/>
        <w:autoSpaceDN w:val="0"/>
        <w:adjustRightInd w:val="0"/>
        <w:spacing w:before="100" w:after="100" w:line="280" w:lineRule="atLeast"/>
        <w:ind w:left="714" w:hanging="357"/>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00BB40C0" w:rsidRPr="0001356D">
        <w:rPr>
          <w:rFonts w:cs="Arial"/>
          <w:szCs w:val="20"/>
        </w:rPr>
        <w: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lastRenderedPageBreak/>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CDEAD9A"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7D6789">
            <w:rPr>
              <w:rStyle w:val="Style3"/>
            </w:rPr>
            <w:t>2021/WHE/GOARN/Training0001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3A72EB">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3A72EB">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3A72EB">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3A72EB">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3A72EB">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3A72EB">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3A72EB">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3A72EB">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3A72EB">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3A72EB">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3A72EB">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3A72EB">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3A72EB">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3A72EB">
            <w:pPr>
              <w:jc w:val="left"/>
            </w:pPr>
            <w:r w:rsidRPr="001307E0">
              <w:rPr>
                <w:rFonts w:cs="Arial"/>
                <w:szCs w:val="20"/>
                <w:lang w:val="en-GB" w:eastAsia="zh-CN"/>
              </w:rPr>
              <w:t>Enter Text</w:t>
            </w:r>
          </w:p>
        </w:tc>
      </w:tr>
      <w:tr w:rsidR="00801765" w:rsidRPr="001307E0" w14:paraId="34F20235"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3A72EB">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3A72EB">
            <w:pPr>
              <w:jc w:val="left"/>
            </w:pPr>
            <w:r w:rsidRPr="001307E0">
              <w:rPr>
                <w:rFonts w:cs="Arial"/>
                <w:szCs w:val="20"/>
                <w:lang w:val="en-GB" w:eastAsia="zh-CN"/>
              </w:rPr>
              <w:t>Enter Text</w:t>
            </w:r>
          </w:p>
        </w:tc>
      </w:tr>
      <w:tr w:rsidR="00801765" w:rsidRPr="001307E0" w14:paraId="4E89826F"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3A72EB">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3A72EB">
            <w:pPr>
              <w:jc w:val="left"/>
            </w:pPr>
            <w:r w:rsidRPr="001307E0">
              <w:rPr>
                <w:rFonts w:cs="Arial"/>
                <w:szCs w:val="20"/>
                <w:lang w:val="en-GB" w:eastAsia="zh-CN"/>
              </w:rPr>
              <w:t>Enter Text</w:t>
            </w:r>
          </w:p>
        </w:tc>
      </w:tr>
      <w:tr w:rsidR="00801765" w:rsidRPr="001307E0" w14:paraId="4168B860"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3A72EB">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3A72EB">
            <w:pPr>
              <w:jc w:val="left"/>
            </w:pPr>
            <w:r w:rsidRPr="001307E0">
              <w:rPr>
                <w:rFonts w:cs="Arial"/>
                <w:szCs w:val="20"/>
                <w:lang w:val="en-GB" w:eastAsia="zh-CN"/>
              </w:rPr>
              <w:t>Enter Text</w:t>
            </w:r>
          </w:p>
        </w:tc>
      </w:tr>
      <w:tr w:rsidR="00801765" w:rsidRPr="001307E0" w14:paraId="0282D8F4"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3A72EB">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3A72EB">
            <w:pPr>
              <w:jc w:val="left"/>
            </w:pPr>
            <w:r w:rsidRPr="001307E0">
              <w:rPr>
                <w:rFonts w:cs="Arial"/>
                <w:szCs w:val="20"/>
                <w:lang w:val="en-GB" w:eastAsia="zh-CN"/>
              </w:rPr>
              <w:t>Enter Text</w:t>
            </w:r>
          </w:p>
        </w:tc>
      </w:tr>
      <w:tr w:rsidR="00801765" w:rsidRPr="001307E0" w14:paraId="10136F8C"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3A72EB">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3A72EB">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3A72EB">
            <w:pPr>
              <w:jc w:val="left"/>
            </w:pPr>
            <w:r w:rsidRPr="001307E0">
              <w:rPr>
                <w:rFonts w:cs="Arial"/>
                <w:szCs w:val="20"/>
                <w:lang w:val="en-GB" w:eastAsia="zh-CN"/>
              </w:rPr>
              <w:t>Enter Text</w:t>
            </w:r>
          </w:p>
        </w:tc>
      </w:tr>
      <w:tr w:rsidR="00801765" w:rsidRPr="001307E0" w14:paraId="2753A95C"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3A72EB">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3A72EB">
            <w:pPr>
              <w:jc w:val="left"/>
            </w:pPr>
            <w:r w:rsidRPr="001307E0">
              <w:rPr>
                <w:rFonts w:cs="Arial"/>
                <w:szCs w:val="20"/>
                <w:lang w:val="en-GB" w:eastAsia="zh-CN"/>
              </w:rPr>
              <w:t>Enter Text</w:t>
            </w:r>
          </w:p>
        </w:tc>
      </w:tr>
      <w:tr w:rsidR="00801765" w:rsidRPr="001307E0" w14:paraId="1BAF1AD9"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3A72EB">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3A72EB">
            <w:pPr>
              <w:jc w:val="left"/>
            </w:pPr>
            <w:r w:rsidRPr="001307E0">
              <w:rPr>
                <w:rFonts w:cs="Arial"/>
                <w:szCs w:val="20"/>
                <w:lang w:val="en-GB" w:eastAsia="zh-CN"/>
              </w:rPr>
              <w:t>Enter Text</w:t>
            </w:r>
          </w:p>
        </w:tc>
      </w:tr>
      <w:tr w:rsidR="00801765" w:rsidRPr="001307E0" w14:paraId="78ED0CD1"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3A72EB">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3A72EB">
            <w:pPr>
              <w:jc w:val="left"/>
            </w:pPr>
            <w:r w:rsidRPr="001307E0">
              <w:rPr>
                <w:rFonts w:cs="Arial"/>
                <w:szCs w:val="20"/>
                <w:lang w:val="en-GB" w:eastAsia="zh-CN"/>
              </w:rPr>
              <w:t>Enter Text</w:t>
            </w:r>
          </w:p>
        </w:tc>
      </w:tr>
      <w:tr w:rsidR="00801765" w:rsidRPr="001307E0" w14:paraId="2C92DAC6"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3A72EB">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3A72EB">
            <w:pPr>
              <w:jc w:val="left"/>
            </w:pPr>
            <w:r w:rsidRPr="001307E0">
              <w:rPr>
                <w:rFonts w:cs="Arial"/>
                <w:szCs w:val="20"/>
                <w:lang w:val="en-GB" w:eastAsia="zh-CN"/>
              </w:rPr>
              <w:t>Enter Text</w:t>
            </w:r>
          </w:p>
        </w:tc>
      </w:tr>
      <w:tr w:rsidR="00801765" w:rsidRPr="001307E0" w14:paraId="40EBB18B"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3A72EB">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3A72EB">
            <w:pPr>
              <w:jc w:val="left"/>
            </w:pPr>
            <w:r w:rsidRPr="001307E0">
              <w:rPr>
                <w:rFonts w:cs="Arial"/>
                <w:szCs w:val="20"/>
                <w:lang w:val="en-GB" w:eastAsia="zh-CN"/>
              </w:rPr>
              <w:t>Enter Text</w:t>
            </w:r>
          </w:p>
        </w:tc>
      </w:tr>
      <w:tr w:rsidR="00801765" w:rsidRPr="001307E0" w14:paraId="20A4AFE1"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3A72EB">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3A72EB">
            <w:pPr>
              <w:jc w:val="left"/>
            </w:pPr>
            <w:r w:rsidRPr="001307E0">
              <w:rPr>
                <w:rFonts w:cs="Arial"/>
                <w:szCs w:val="20"/>
                <w:lang w:val="en-GB" w:eastAsia="zh-CN"/>
              </w:rPr>
              <w:t>Enter Text</w:t>
            </w:r>
          </w:p>
        </w:tc>
      </w:tr>
      <w:tr w:rsidR="00801765" w:rsidRPr="001307E0" w14:paraId="22C0BE2E"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3A72EB">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3A72EB">
            <w:pPr>
              <w:jc w:val="left"/>
            </w:pPr>
            <w:r w:rsidRPr="001307E0">
              <w:rPr>
                <w:rFonts w:cs="Arial"/>
                <w:szCs w:val="20"/>
                <w:lang w:val="en-GB" w:eastAsia="zh-CN"/>
              </w:rPr>
              <w:t>Enter Text</w:t>
            </w:r>
          </w:p>
        </w:tc>
      </w:tr>
      <w:tr w:rsidR="00801765" w:rsidRPr="001307E0" w14:paraId="24B533CB"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3A72EB">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3A72EB">
            <w:pPr>
              <w:jc w:val="left"/>
            </w:pPr>
            <w:r w:rsidRPr="001307E0">
              <w:rPr>
                <w:rFonts w:cs="Arial"/>
                <w:szCs w:val="20"/>
                <w:lang w:val="en-GB" w:eastAsia="zh-CN"/>
              </w:rPr>
              <w:t>Enter Text</w:t>
            </w:r>
          </w:p>
        </w:tc>
      </w:tr>
      <w:tr w:rsidR="00801765" w:rsidRPr="001307E0" w14:paraId="0614BEBC"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3A72EB">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3A72EB">
            <w:pPr>
              <w:jc w:val="left"/>
            </w:pPr>
            <w:r w:rsidRPr="001307E0">
              <w:rPr>
                <w:rFonts w:cs="Arial"/>
                <w:szCs w:val="20"/>
                <w:lang w:val="en-GB" w:eastAsia="zh-CN"/>
              </w:rPr>
              <w:t>Enter Text</w:t>
            </w:r>
          </w:p>
        </w:tc>
      </w:tr>
      <w:tr w:rsidR="00801765" w:rsidRPr="001307E0" w14:paraId="1EB95853"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3A72EB">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3A72EB">
            <w:pPr>
              <w:jc w:val="left"/>
            </w:pPr>
            <w:r w:rsidRPr="001307E0">
              <w:rPr>
                <w:rFonts w:cs="Arial"/>
                <w:szCs w:val="20"/>
                <w:lang w:val="en-GB" w:eastAsia="zh-CN"/>
              </w:rPr>
              <w:t>Enter Text</w:t>
            </w:r>
          </w:p>
        </w:tc>
      </w:tr>
      <w:tr w:rsidR="00801765" w:rsidRPr="001307E0" w14:paraId="5E278A80" w14:textId="77777777" w:rsidTr="003A72EB">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3A72EB">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3A72EB">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3A72EB">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2"/>
      <w:headerReference w:type="default" r:id="rId23"/>
      <w:footerReference w:type="even" r:id="rId24"/>
      <w:footerReference w:type="default" r:id="rId25"/>
      <w:headerReference w:type="first" r:id="rId26"/>
      <w:footerReference w:type="first" r:id="rId27"/>
      <w:pgSz w:w="11907" w:h="16840" w:code="9"/>
      <w:pgMar w:top="1134" w:right="680" w:bottom="1134" w:left="68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BBC95B1" w15:done="0"/>
  <w15:commentEx w15:paraId="51A6908E" w15:done="0"/>
  <w15:commentEx w15:paraId="1F5365FA" w15:paraIdParent="51A6908E" w15:done="0"/>
  <w15:commentEx w15:paraId="4F807593" w15:done="0"/>
  <w15:commentEx w15:paraId="34BECC12" w15:paraIdParent="4F807593" w15:done="0"/>
  <w15:commentEx w15:paraId="434E79BB" w15:done="0"/>
  <w15:commentEx w15:paraId="1A04DC17" w15:paraIdParent="434E79BB" w15:done="0"/>
  <w15:commentEx w15:paraId="0911F24E" w15:paraIdParent="434E79BB" w15:done="0"/>
  <w15:commentEx w15:paraId="3DF9D749" w15:done="0"/>
  <w15:commentEx w15:paraId="79C2FAF8" w15:paraIdParent="3DF9D749" w15:done="0"/>
  <w15:commentEx w15:paraId="47856F8B" w15:done="0"/>
  <w15:commentEx w15:paraId="3D7359EF" w15:paraIdParent="47856F8B" w15:done="0"/>
  <w15:commentEx w15:paraId="0EDDC5B7" w15:paraIdParent="47856F8B" w15:done="0"/>
  <w15:commentEx w15:paraId="5C049363" w15:done="0"/>
  <w15:commentEx w15:paraId="46A8A72B" w15:paraIdParent="5C049363" w15:done="0"/>
  <w15:commentEx w15:paraId="21388497" w15:done="0"/>
  <w15:commentEx w15:paraId="6686E380" w15:paraIdParent="21388497" w15:done="0"/>
  <w15:commentEx w15:paraId="73A20D49" w15:done="0"/>
  <w15:commentEx w15:paraId="2AE4962B" w15:paraIdParent="73A20D49" w15:done="0"/>
  <w15:commentEx w15:paraId="0FCEE042" w15:done="0"/>
  <w15:commentEx w15:paraId="292751EF" w15:paraIdParent="0FCEE042" w15:done="0"/>
  <w15:commentEx w15:paraId="6236E42F" w15:done="0"/>
  <w15:commentEx w15:paraId="04F5AB2F" w15:paraIdParent="6236E42F" w15:done="0"/>
  <w15:commentEx w15:paraId="6CAF4E69" w15:done="0"/>
  <w15:commentEx w15:paraId="154C478C" w15:done="0"/>
  <w15:commentEx w15:paraId="18D04D5D" w15:paraIdParent="154C478C" w15:done="0"/>
  <w15:commentEx w15:paraId="14683EBD" w15:done="0"/>
  <w15:commentEx w15:paraId="52F260DB" w15:paraIdParent="14683EBD" w15:done="0"/>
  <w15:commentEx w15:paraId="610E1189" w15:done="0"/>
  <w15:commentEx w15:paraId="31713DBC" w15:paraIdParent="610E1189" w15:done="0"/>
  <w15:commentEx w15:paraId="5971A2DE" w15:done="0"/>
  <w15:commentEx w15:paraId="28D826E5" w15:paraIdParent="5971A2DE" w15:done="0"/>
  <w15:commentEx w15:paraId="1B98BB2B" w15:done="0"/>
  <w15:commentEx w15:paraId="4C260682" w15:paraIdParent="1B98BB2B" w15:done="0"/>
  <w15:commentEx w15:paraId="5CDB05E1" w15:done="0"/>
  <w15:commentEx w15:paraId="16270C46" w15:paraIdParent="5CDB05E1" w15:done="0"/>
  <w15:commentEx w15:paraId="0E63F986" w15:done="0"/>
  <w15:commentEx w15:paraId="0B8A377A" w15:paraIdParent="0E63F986" w15:done="0"/>
  <w15:commentEx w15:paraId="1D9640A2" w15:done="0"/>
  <w15:commentEx w15:paraId="758D5096" w15:paraIdParent="1D9640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BC95B1" w16cid:durableId="248D7348"/>
  <w16cid:commentId w16cid:paraId="51A6908E" w16cid:durableId="248D7349"/>
  <w16cid:commentId w16cid:paraId="1F5365FA" w16cid:durableId="248E0518"/>
  <w16cid:commentId w16cid:paraId="4F807593" w16cid:durableId="248D750C"/>
  <w16cid:commentId w16cid:paraId="34BECC12" w16cid:durableId="248E052B"/>
  <w16cid:commentId w16cid:paraId="434E79BB" w16cid:durableId="248D734A"/>
  <w16cid:commentId w16cid:paraId="1A04DC17" w16cid:durableId="248D74F3"/>
  <w16cid:commentId w16cid:paraId="0911F24E" w16cid:durableId="248E05E4"/>
  <w16cid:commentId w16cid:paraId="3DF9D749" w16cid:durableId="248D734B"/>
  <w16cid:commentId w16cid:paraId="79C2FAF8" w16cid:durableId="248E169F"/>
  <w16cid:commentId w16cid:paraId="47856F8B" w16cid:durableId="248D734C"/>
  <w16cid:commentId w16cid:paraId="3D7359EF" w16cid:durableId="248D755E"/>
  <w16cid:commentId w16cid:paraId="0EDDC5B7" w16cid:durableId="248E1688"/>
  <w16cid:commentId w16cid:paraId="5C049363" w16cid:durableId="248D734D"/>
  <w16cid:commentId w16cid:paraId="46A8A72B" w16cid:durableId="248E06E8"/>
  <w16cid:commentId w16cid:paraId="21388497" w16cid:durableId="248D8191"/>
  <w16cid:commentId w16cid:paraId="6686E380" w16cid:durableId="248E0A19"/>
  <w16cid:commentId w16cid:paraId="0FCEE042" w16cid:durableId="248D734E"/>
  <w16cid:commentId w16cid:paraId="292751EF" w16cid:durableId="248E132E"/>
  <w16cid:commentId w16cid:paraId="6236E42F" w16cid:durableId="248D734F"/>
  <w16cid:commentId w16cid:paraId="04F5AB2F" w16cid:durableId="248E0A26"/>
  <w16cid:commentId w16cid:paraId="6CAF4E69" w16cid:durableId="248D81E0"/>
  <w16cid:commentId w16cid:paraId="154C478C" w16cid:durableId="248D81DA"/>
  <w16cid:commentId w16cid:paraId="18D04D5D" w16cid:durableId="248E15FA"/>
  <w16cid:commentId w16cid:paraId="14683EBD" w16cid:durableId="248D81EF"/>
  <w16cid:commentId w16cid:paraId="52F260DB" w16cid:durableId="248E107C"/>
  <w16cid:commentId w16cid:paraId="610E1189" w16cid:durableId="248D820A"/>
  <w16cid:commentId w16cid:paraId="31713DBC" w16cid:durableId="248E0BA2"/>
  <w16cid:commentId w16cid:paraId="5971A2DE" w16cid:durableId="248E0396"/>
  <w16cid:commentId w16cid:paraId="28D826E5" w16cid:durableId="248E1043"/>
  <w16cid:commentId w16cid:paraId="1B98BB2B" w16cid:durableId="248E0397"/>
  <w16cid:commentId w16cid:paraId="4C260682" w16cid:durableId="248E0C79"/>
  <w16cid:commentId w16cid:paraId="5CDB05E1" w16cid:durableId="248D7350"/>
  <w16cid:commentId w16cid:paraId="16270C46" w16cid:durableId="248E0C7D"/>
  <w16cid:commentId w16cid:paraId="0E63F986" w16cid:durableId="248D7351"/>
  <w16cid:commentId w16cid:paraId="0B8A377A" w16cid:durableId="248E10EF"/>
  <w16cid:commentId w16cid:paraId="1D9640A2" w16cid:durableId="248D822D"/>
  <w16cid:commentId w16cid:paraId="758D5096" w16cid:durableId="248E0F9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1998B" w14:textId="77777777" w:rsidR="0064667D" w:rsidRDefault="0064667D">
      <w:r>
        <w:separator/>
      </w:r>
    </w:p>
  </w:endnote>
  <w:endnote w:type="continuationSeparator" w:id="0">
    <w:p w14:paraId="6B40EBE7" w14:textId="77777777" w:rsidR="0064667D" w:rsidRDefault="0064667D">
      <w:r>
        <w:continuationSeparator/>
      </w:r>
    </w:p>
  </w:endnote>
  <w:endnote w:type="continuationNotice" w:id="1">
    <w:p w14:paraId="01DF8754" w14:textId="77777777" w:rsidR="0064667D" w:rsidRDefault="00646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E17D0" w14:textId="304C9961" w:rsidR="005B1AE2" w:rsidRDefault="0064667D"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5B1AE2">
          <w:rPr>
            <w:rStyle w:val="Style3"/>
            <w:sz w:val="16"/>
            <w:szCs w:val="16"/>
          </w:rPr>
          <w:t>2021/WHE/GOARN/Training0001</w:t>
        </w:r>
      </w:sdtContent>
    </w:sdt>
  </w:p>
  <w:p w14:paraId="7934C7E3" w14:textId="55AA05A1" w:rsidR="005B1AE2" w:rsidRPr="00342863" w:rsidRDefault="005B1AE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26526" w14:textId="0FF0F9A2" w:rsidR="005B1AE2" w:rsidRDefault="0064667D"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5B1AE2">
          <w:rPr>
            <w:rStyle w:val="Style3"/>
            <w:sz w:val="16"/>
            <w:szCs w:val="16"/>
          </w:rPr>
          <w:t>2021/WHE/GOARN/Training0001</w:t>
        </w:r>
      </w:sdtContent>
    </w:sdt>
  </w:p>
  <w:p w14:paraId="2E2C131B" w14:textId="19CA8657" w:rsidR="005B1AE2" w:rsidRPr="008D7806" w:rsidRDefault="005B1AE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E3FA0" w14:textId="5910E30B" w:rsidR="005B1AE2" w:rsidRPr="00521BB1" w:rsidRDefault="0064667D"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5B1AE2">
          <w:rPr>
            <w:rStyle w:val="Style3"/>
            <w:sz w:val="16"/>
            <w:szCs w:val="16"/>
          </w:rPr>
          <w:t>2021/WHE/GOARN/Training0001</w:t>
        </w:r>
      </w:sdtContent>
    </w:sdt>
  </w:p>
  <w:p w14:paraId="58BBABF3" w14:textId="52BC4E64" w:rsidR="005B1AE2" w:rsidRPr="006F0F47" w:rsidRDefault="005B1AE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585D5" w14:textId="77777777" w:rsidR="0064667D" w:rsidRDefault="0064667D">
      <w:r>
        <w:separator/>
      </w:r>
    </w:p>
  </w:footnote>
  <w:footnote w:type="continuationSeparator" w:id="0">
    <w:p w14:paraId="2F0ED06A" w14:textId="77777777" w:rsidR="0064667D" w:rsidRDefault="0064667D">
      <w:r>
        <w:continuationSeparator/>
      </w:r>
    </w:p>
  </w:footnote>
  <w:footnote w:type="continuationNotice" w:id="1">
    <w:p w14:paraId="45C71C00" w14:textId="77777777" w:rsidR="0064667D" w:rsidRDefault="0064667D"/>
  </w:footnote>
  <w:footnote w:id="2">
    <w:p w14:paraId="0A85B58B" w14:textId="77777777" w:rsidR="005B1AE2" w:rsidRPr="00D07547" w:rsidRDefault="005B1AE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5B1AE2" w:rsidRPr="0010468C" w14:paraId="39F86740" w14:textId="77777777" w:rsidTr="00DF18A3">
      <w:trPr>
        <w:trHeight w:hRule="exact" w:val="482"/>
      </w:trPr>
      <w:tc>
        <w:tcPr>
          <w:tcW w:w="248" w:type="dxa"/>
          <w:vAlign w:val="bottom"/>
        </w:tcPr>
        <w:p w14:paraId="769E77C3" w14:textId="77777777" w:rsidR="005B1AE2" w:rsidRPr="0010468C" w:rsidRDefault="005B1AE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5B1AE2" w:rsidRPr="0010468C" w:rsidRDefault="005B1AE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5B1AE2" w:rsidRPr="0010468C" w:rsidRDefault="005B1AE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204423">
            <w:rPr>
              <w:rStyle w:val="PageNumber"/>
              <w:rFonts w:ascii="Arial Narrow" w:hAnsi="Arial Narrow"/>
              <w:b/>
              <w:noProof/>
              <w:color w:val="447DB5"/>
            </w:rPr>
            <w:t>8</w:t>
          </w:r>
          <w:r w:rsidRPr="0010468C">
            <w:rPr>
              <w:rStyle w:val="PageNumber"/>
              <w:rFonts w:ascii="Arial Narrow" w:hAnsi="Arial Narrow"/>
              <w:b/>
              <w:bCs/>
              <w:color w:val="447DB5"/>
            </w:rPr>
            <w:fldChar w:fldCharType="end"/>
          </w:r>
        </w:p>
      </w:tc>
    </w:tr>
    <w:tr w:rsidR="005B1AE2" w:rsidRPr="0010468C" w14:paraId="0F1B7B39" w14:textId="77777777" w:rsidTr="00DF18A3">
      <w:trPr>
        <w:trHeight w:hRule="exact" w:val="402"/>
      </w:trPr>
      <w:tc>
        <w:tcPr>
          <w:tcW w:w="248" w:type="dxa"/>
          <w:vAlign w:val="center"/>
        </w:tcPr>
        <w:p w14:paraId="099DE622" w14:textId="77777777" w:rsidR="005B1AE2" w:rsidRPr="0010468C" w:rsidRDefault="005B1AE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5B1AE2" w:rsidRPr="0010468C" w:rsidRDefault="005B1AE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2B5AA79E" w:rsidR="005B1AE2" w:rsidRPr="0010468C" w:rsidRDefault="005B1AE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GOARN</w:t>
              </w:r>
            </w:sdtContent>
          </w:sdt>
        </w:p>
      </w:tc>
    </w:tr>
  </w:tbl>
  <w:p w14:paraId="2C52F9EC" w14:textId="77777777" w:rsidR="005B1AE2" w:rsidRDefault="005B1A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5B1AE2" w:rsidRPr="0010468C" w14:paraId="05303B5B" w14:textId="77777777" w:rsidTr="00DF18A3">
      <w:trPr>
        <w:trHeight w:hRule="exact" w:val="482"/>
      </w:trPr>
      <w:tc>
        <w:tcPr>
          <w:tcW w:w="248" w:type="dxa"/>
          <w:vAlign w:val="bottom"/>
        </w:tcPr>
        <w:p w14:paraId="77DFCB30" w14:textId="77777777" w:rsidR="005B1AE2" w:rsidRPr="0010468C" w:rsidRDefault="005B1AE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5B1AE2" w:rsidRPr="0010468C" w:rsidRDefault="005B1AE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5B1AE2" w:rsidRPr="0010468C" w:rsidRDefault="005B1AE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EF1F9A">
            <w:rPr>
              <w:rStyle w:val="PageNumber"/>
              <w:rFonts w:ascii="Arial Narrow" w:hAnsi="Arial Narrow"/>
              <w:b/>
              <w:bCs/>
              <w:noProof/>
              <w:color w:val="447DB5"/>
            </w:rPr>
            <w:t>9</w:t>
          </w:r>
          <w:r w:rsidRPr="0010468C">
            <w:rPr>
              <w:rStyle w:val="PageNumber"/>
              <w:rFonts w:ascii="Arial Narrow" w:hAnsi="Arial Narrow"/>
              <w:b/>
              <w:bCs/>
              <w:color w:val="447DB5"/>
            </w:rPr>
            <w:fldChar w:fldCharType="end"/>
          </w:r>
        </w:p>
      </w:tc>
    </w:tr>
    <w:tr w:rsidR="005B1AE2" w:rsidRPr="0010468C" w14:paraId="7B775B41" w14:textId="77777777" w:rsidTr="00DF18A3">
      <w:trPr>
        <w:trHeight w:hRule="exact" w:val="402"/>
      </w:trPr>
      <w:tc>
        <w:tcPr>
          <w:tcW w:w="248" w:type="dxa"/>
          <w:vAlign w:val="center"/>
        </w:tcPr>
        <w:p w14:paraId="2661CFE0" w14:textId="77777777" w:rsidR="005B1AE2" w:rsidRPr="0010468C" w:rsidRDefault="005B1AE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5B1AE2" w:rsidRPr="0010468C" w:rsidRDefault="005B1AE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72AC6D8A" w:rsidR="005B1AE2" w:rsidRPr="0010468C" w:rsidRDefault="005B1AE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GOARN</w:t>
              </w:r>
            </w:sdtContent>
          </w:sdt>
        </w:p>
      </w:tc>
    </w:tr>
  </w:tbl>
  <w:p w14:paraId="2CF4CB78" w14:textId="77777777" w:rsidR="005B1AE2" w:rsidRDefault="005B1A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5B1AE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5B1AE2" w14:paraId="530836AA" w14:textId="77777777" w:rsidTr="00861A5E">
            <w:tc>
              <w:tcPr>
                <w:tcW w:w="13528" w:type="dxa"/>
              </w:tcPr>
              <w:p w14:paraId="6679358C" w14:textId="77777777" w:rsidR="005B1AE2" w:rsidRPr="000463E6" w:rsidRDefault="005B1AE2" w:rsidP="00861A5E">
                <w:pPr>
                  <w:pStyle w:val="Header"/>
                  <w:rPr>
                    <w:rFonts w:cs="Arial"/>
                    <w:color w:val="447DB5"/>
                    <w:sz w:val="18"/>
                    <w:szCs w:val="18"/>
                  </w:rPr>
                </w:pPr>
              </w:p>
            </w:tc>
          </w:tr>
        </w:tbl>
        <w:p w14:paraId="7D260CCB" w14:textId="77777777" w:rsidR="005B1AE2" w:rsidRPr="000463E6" w:rsidRDefault="005B1AE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5B1AE2" w:rsidRPr="000463E6" w:rsidRDefault="005B1AE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5B1AE2" w:rsidRPr="000463E6" w:rsidRDefault="005B1AE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2EE16EB4"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5B1AE2" w:rsidRDefault="005B1AE2" w:rsidP="000B5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A1487C"/>
    <w:multiLevelType w:val="hybridMultilevel"/>
    <w:tmpl w:val="6E2CE960"/>
    <w:lvl w:ilvl="0" w:tplc="557045B6">
      <w:numFmt w:val="bullet"/>
      <w:lvlText w:val="•"/>
      <w:lvlJc w:val="left"/>
      <w:pPr>
        <w:ind w:left="720" w:hanging="720"/>
      </w:pPr>
      <w:rPr>
        <w:rFonts w:ascii="Calibri" w:eastAsia="Times New Roman" w:hAnsi="Calibri" w:cs="Calibri"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D634DB"/>
    <w:multiLevelType w:val="hybridMultilevel"/>
    <w:tmpl w:val="DF4E617A"/>
    <w:lvl w:ilvl="0" w:tplc="557045B6">
      <w:numFmt w:val="bullet"/>
      <w:lvlText w:val="•"/>
      <w:lvlJc w:val="left"/>
      <w:pPr>
        <w:ind w:left="720" w:hanging="360"/>
      </w:pPr>
      <w:rPr>
        <w:rFonts w:ascii="Calibri" w:eastAsia="Times New Roman"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41EC2CA1"/>
    <w:multiLevelType w:val="hybridMultilevel"/>
    <w:tmpl w:val="AC327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8">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9">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3">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6D2B5B56"/>
    <w:multiLevelType w:val="hybridMultilevel"/>
    <w:tmpl w:val="70F85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6F69680E"/>
    <w:multiLevelType w:val="hybridMultilevel"/>
    <w:tmpl w:val="78F032CA"/>
    <w:lvl w:ilvl="0" w:tplc="557045B6">
      <w:numFmt w:val="bullet"/>
      <w:lvlText w:val="•"/>
      <w:lvlJc w:val="left"/>
      <w:pPr>
        <w:ind w:left="360" w:hanging="360"/>
      </w:pPr>
      <w:rPr>
        <w:rFonts w:ascii="Calibri" w:eastAsia="Times New Roman" w:hAnsi="Calibri" w:cs="Calibri"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0485490"/>
    <w:multiLevelType w:val="hybridMultilevel"/>
    <w:tmpl w:val="B002C8C4"/>
    <w:lvl w:ilvl="0" w:tplc="557045B6">
      <w:numFmt w:val="bullet"/>
      <w:lvlText w:val="•"/>
      <w:lvlJc w:val="left"/>
      <w:pPr>
        <w:ind w:left="720" w:hanging="720"/>
      </w:pPr>
      <w:rPr>
        <w:rFonts w:ascii="Calibri" w:eastAsia="Times New Roman" w:hAnsi="Calibri" w:cs="Calibri"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9091A46"/>
    <w:multiLevelType w:val="singleLevel"/>
    <w:tmpl w:val="08090017"/>
    <w:lvl w:ilvl="0">
      <w:start w:val="1"/>
      <w:numFmt w:val="lowerLetter"/>
      <w:lvlText w:val="%1)"/>
      <w:lvlJc w:val="left"/>
      <w:pPr>
        <w:tabs>
          <w:tab w:val="num" w:pos="360"/>
        </w:tabs>
        <w:ind w:left="360" w:hanging="360"/>
      </w:pPr>
    </w:lvl>
  </w:abstractNum>
  <w:abstractNum w:abstractNumId="42">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EB83E76"/>
    <w:multiLevelType w:val="multilevel"/>
    <w:tmpl w:val="CE541CD0"/>
    <w:numStyleLink w:val="111111"/>
  </w:abstractNum>
  <w:abstractNum w:abstractNumId="45">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8"/>
  </w:num>
  <w:num w:numId="7">
    <w:abstractNumId w:val="17"/>
  </w:num>
  <w:num w:numId="8">
    <w:abstractNumId w:val="31"/>
  </w:num>
  <w:num w:numId="9">
    <w:abstractNumId w:val="23"/>
  </w:num>
  <w:num w:numId="10">
    <w:abstractNumId w:val="28"/>
  </w:num>
  <w:num w:numId="11">
    <w:abstractNumId w:val="32"/>
  </w:num>
  <w:num w:numId="12">
    <w:abstractNumId w:val="10"/>
  </w:num>
  <w:num w:numId="13">
    <w:abstractNumId w:val="0"/>
  </w:num>
  <w:num w:numId="14">
    <w:abstractNumId w:val="27"/>
  </w:num>
  <w:num w:numId="15">
    <w:abstractNumId w:val="39"/>
  </w:num>
  <w:num w:numId="16">
    <w:abstractNumId w:val="36"/>
  </w:num>
  <w:num w:numId="17">
    <w:abstractNumId w:val="21"/>
  </w:num>
  <w:num w:numId="18">
    <w:abstractNumId w:val="6"/>
  </w:num>
  <w:num w:numId="19">
    <w:abstractNumId w:val="40"/>
  </w:num>
  <w:num w:numId="20">
    <w:abstractNumId w:val="44"/>
  </w:num>
  <w:num w:numId="21">
    <w:abstractNumId w:val="41"/>
    <w:lvlOverride w:ilvl="0">
      <w:startOverride w:val="1"/>
    </w:lvlOverride>
  </w:num>
  <w:num w:numId="22">
    <w:abstractNumId w:val="43"/>
  </w:num>
  <w:num w:numId="23">
    <w:abstractNumId w:val="11"/>
  </w:num>
  <w:num w:numId="24">
    <w:abstractNumId w:val="30"/>
  </w:num>
  <w:num w:numId="25">
    <w:abstractNumId w:val="7"/>
  </w:num>
  <w:num w:numId="26">
    <w:abstractNumId w:val="7"/>
  </w:num>
  <w:num w:numId="27">
    <w:abstractNumId w:val="7"/>
  </w:num>
  <w:num w:numId="28">
    <w:abstractNumId w:val="7"/>
  </w:num>
  <w:num w:numId="29">
    <w:abstractNumId w:val="8"/>
  </w:num>
  <w:num w:numId="30">
    <w:abstractNumId w:val="33"/>
  </w:num>
  <w:num w:numId="31">
    <w:abstractNumId w:val="7"/>
  </w:num>
  <w:num w:numId="32">
    <w:abstractNumId w:val="7"/>
  </w:num>
  <w:num w:numId="33">
    <w:abstractNumId w:val="29"/>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42"/>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5"/>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
  </w:num>
  <w:num w:numId="175">
    <w:abstractNumId w:val="25"/>
  </w:num>
  <w:num w:numId="176">
    <w:abstractNumId w:val="3"/>
  </w:num>
  <w:num w:numId="177">
    <w:abstractNumId w:val="9"/>
  </w:num>
  <w:num w:numId="178">
    <w:abstractNumId w:val="7"/>
  </w:num>
  <w:num w:numId="179">
    <w:abstractNumId w:val="19"/>
  </w:num>
  <w:num w:numId="180">
    <w:abstractNumId w:val="7"/>
  </w:num>
  <w:num w:numId="181">
    <w:abstractNumId w:val="20"/>
  </w:num>
  <w:num w:numId="182">
    <w:abstractNumId w:val="15"/>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4"/>
  </w:num>
  <w:num w:numId="192">
    <w:abstractNumId w:val="4"/>
  </w:num>
  <w:num w:numId="193">
    <w:abstractNumId w:val="1"/>
  </w:num>
  <w:num w:numId="194">
    <w:abstractNumId w:val="26"/>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22"/>
  </w:num>
  <w:num w:numId="198">
    <w:abstractNumId w:val="38"/>
  </w:num>
  <w:num w:numId="199">
    <w:abstractNumId w:val="13"/>
  </w:num>
  <w:num w:numId="200">
    <w:abstractNumId w:val="16"/>
  </w:num>
  <w:num w:numId="201">
    <w:abstractNumId w:val="37"/>
  </w:num>
  <w:num w:numId="202">
    <w:abstractNumId w:val="34"/>
  </w:num>
  <w:numIdMacAtCleanup w:val="1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CQUETET, Elise">
    <w15:presenceInfo w15:providerId="AD" w15:userId="S::pacquetete@who.int::20b04374-c282-4d03-829a-000e9124399a"/>
  </w15:person>
  <w15:person w15:author="CHRISTENSEN, Renee">
    <w15:presenceInfo w15:providerId="AD" w15:userId="S::rchristensen@who.int::015451a7-9295-4807-830b-4dd3ff05a1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BF6+dR2yC5so/rqiQrR01OYWH88=" w:salt="YZ2rK3YXpq1jJP0KQ80QjQ=="/>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858"/>
    <w:rsid w:val="000002F1"/>
    <w:rsid w:val="000005DF"/>
    <w:rsid w:val="0000191C"/>
    <w:rsid w:val="00001D30"/>
    <w:rsid w:val="00004B15"/>
    <w:rsid w:val="0000570F"/>
    <w:rsid w:val="00007E02"/>
    <w:rsid w:val="00011A3C"/>
    <w:rsid w:val="00012C46"/>
    <w:rsid w:val="000131E6"/>
    <w:rsid w:val="0001356D"/>
    <w:rsid w:val="00013AD0"/>
    <w:rsid w:val="000146EC"/>
    <w:rsid w:val="00015F59"/>
    <w:rsid w:val="00021748"/>
    <w:rsid w:val="000241F2"/>
    <w:rsid w:val="00030042"/>
    <w:rsid w:val="00030F95"/>
    <w:rsid w:val="00032E72"/>
    <w:rsid w:val="00033F39"/>
    <w:rsid w:val="000340B6"/>
    <w:rsid w:val="0003435D"/>
    <w:rsid w:val="00035024"/>
    <w:rsid w:val="0003595A"/>
    <w:rsid w:val="00044D5A"/>
    <w:rsid w:val="000463E6"/>
    <w:rsid w:val="000546B0"/>
    <w:rsid w:val="00056E7A"/>
    <w:rsid w:val="00056FB4"/>
    <w:rsid w:val="00062527"/>
    <w:rsid w:val="0006309D"/>
    <w:rsid w:val="00066798"/>
    <w:rsid w:val="000703C0"/>
    <w:rsid w:val="000707AC"/>
    <w:rsid w:val="00070A69"/>
    <w:rsid w:val="00073D6C"/>
    <w:rsid w:val="00074C4A"/>
    <w:rsid w:val="00076490"/>
    <w:rsid w:val="0008188C"/>
    <w:rsid w:val="00083E99"/>
    <w:rsid w:val="00085670"/>
    <w:rsid w:val="00086E6F"/>
    <w:rsid w:val="00087BBB"/>
    <w:rsid w:val="00091745"/>
    <w:rsid w:val="000961DC"/>
    <w:rsid w:val="00096B5C"/>
    <w:rsid w:val="000A04CB"/>
    <w:rsid w:val="000A1147"/>
    <w:rsid w:val="000A3681"/>
    <w:rsid w:val="000A3BAE"/>
    <w:rsid w:val="000A61F2"/>
    <w:rsid w:val="000A6A92"/>
    <w:rsid w:val="000B16F5"/>
    <w:rsid w:val="000B360A"/>
    <w:rsid w:val="000B4330"/>
    <w:rsid w:val="000B475B"/>
    <w:rsid w:val="000B4962"/>
    <w:rsid w:val="000B4B77"/>
    <w:rsid w:val="000B5D22"/>
    <w:rsid w:val="000C4625"/>
    <w:rsid w:val="000C4D8E"/>
    <w:rsid w:val="000C4E3D"/>
    <w:rsid w:val="000C69D6"/>
    <w:rsid w:val="000D2148"/>
    <w:rsid w:val="000D3038"/>
    <w:rsid w:val="000D3B88"/>
    <w:rsid w:val="000D78F1"/>
    <w:rsid w:val="000D7A4A"/>
    <w:rsid w:val="000E1364"/>
    <w:rsid w:val="000E58BC"/>
    <w:rsid w:val="000E5C8C"/>
    <w:rsid w:val="000E6B8A"/>
    <w:rsid w:val="000F1D01"/>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822"/>
    <w:rsid w:val="001533D6"/>
    <w:rsid w:val="00153EDD"/>
    <w:rsid w:val="00154EEB"/>
    <w:rsid w:val="00157EFE"/>
    <w:rsid w:val="00160C57"/>
    <w:rsid w:val="00163811"/>
    <w:rsid w:val="00166DEB"/>
    <w:rsid w:val="001707E0"/>
    <w:rsid w:val="0017243C"/>
    <w:rsid w:val="00176179"/>
    <w:rsid w:val="00186451"/>
    <w:rsid w:val="00190A5B"/>
    <w:rsid w:val="00195AB6"/>
    <w:rsid w:val="001A55D9"/>
    <w:rsid w:val="001B1593"/>
    <w:rsid w:val="001B3752"/>
    <w:rsid w:val="001B7B3B"/>
    <w:rsid w:val="001C0DFA"/>
    <w:rsid w:val="001C7D01"/>
    <w:rsid w:val="001D15F6"/>
    <w:rsid w:val="001D54F6"/>
    <w:rsid w:val="001E0707"/>
    <w:rsid w:val="001F5283"/>
    <w:rsid w:val="001F77DA"/>
    <w:rsid w:val="00200128"/>
    <w:rsid w:val="00202CAE"/>
    <w:rsid w:val="00204423"/>
    <w:rsid w:val="00205B70"/>
    <w:rsid w:val="0020608B"/>
    <w:rsid w:val="002068E4"/>
    <w:rsid w:val="00206AA4"/>
    <w:rsid w:val="0021111F"/>
    <w:rsid w:val="002129CC"/>
    <w:rsid w:val="00213C58"/>
    <w:rsid w:val="00214DF7"/>
    <w:rsid w:val="002151A7"/>
    <w:rsid w:val="00215751"/>
    <w:rsid w:val="00220540"/>
    <w:rsid w:val="002234E5"/>
    <w:rsid w:val="002250B1"/>
    <w:rsid w:val="00225A66"/>
    <w:rsid w:val="00226C89"/>
    <w:rsid w:val="0022751C"/>
    <w:rsid w:val="00233C8E"/>
    <w:rsid w:val="0023549D"/>
    <w:rsid w:val="00236FAA"/>
    <w:rsid w:val="00237007"/>
    <w:rsid w:val="0023732A"/>
    <w:rsid w:val="00240126"/>
    <w:rsid w:val="00243D2C"/>
    <w:rsid w:val="002458AE"/>
    <w:rsid w:val="0024699D"/>
    <w:rsid w:val="00247003"/>
    <w:rsid w:val="00247DD3"/>
    <w:rsid w:val="00250063"/>
    <w:rsid w:val="002507D3"/>
    <w:rsid w:val="0025380F"/>
    <w:rsid w:val="0025700E"/>
    <w:rsid w:val="002612F1"/>
    <w:rsid w:val="00261888"/>
    <w:rsid w:val="00264380"/>
    <w:rsid w:val="0026659A"/>
    <w:rsid w:val="00274661"/>
    <w:rsid w:val="00275085"/>
    <w:rsid w:val="00275110"/>
    <w:rsid w:val="002754F4"/>
    <w:rsid w:val="00275760"/>
    <w:rsid w:val="00280E07"/>
    <w:rsid w:val="002866CD"/>
    <w:rsid w:val="002879F3"/>
    <w:rsid w:val="00287AD7"/>
    <w:rsid w:val="002909D9"/>
    <w:rsid w:val="00294661"/>
    <w:rsid w:val="002947F1"/>
    <w:rsid w:val="00296C6D"/>
    <w:rsid w:val="00296D3A"/>
    <w:rsid w:val="002975EB"/>
    <w:rsid w:val="002977CC"/>
    <w:rsid w:val="002A0AF0"/>
    <w:rsid w:val="002A1770"/>
    <w:rsid w:val="002A1E2F"/>
    <w:rsid w:val="002A1EAD"/>
    <w:rsid w:val="002A24B9"/>
    <w:rsid w:val="002A2FC5"/>
    <w:rsid w:val="002B2FED"/>
    <w:rsid w:val="002B726B"/>
    <w:rsid w:val="002C29C8"/>
    <w:rsid w:val="002C3D06"/>
    <w:rsid w:val="002C4452"/>
    <w:rsid w:val="002C575A"/>
    <w:rsid w:val="002E062F"/>
    <w:rsid w:val="002E4BAB"/>
    <w:rsid w:val="002E59C9"/>
    <w:rsid w:val="002E621E"/>
    <w:rsid w:val="002E6684"/>
    <w:rsid w:val="002F128B"/>
    <w:rsid w:val="002F5374"/>
    <w:rsid w:val="002F674C"/>
    <w:rsid w:val="00300C69"/>
    <w:rsid w:val="00303BEA"/>
    <w:rsid w:val="003114DB"/>
    <w:rsid w:val="00311B81"/>
    <w:rsid w:val="0031202C"/>
    <w:rsid w:val="00312D86"/>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3C31"/>
    <w:rsid w:val="00335306"/>
    <w:rsid w:val="00335331"/>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4CD6"/>
    <w:rsid w:val="00394746"/>
    <w:rsid w:val="0039551B"/>
    <w:rsid w:val="0039570D"/>
    <w:rsid w:val="0039636B"/>
    <w:rsid w:val="003A16CA"/>
    <w:rsid w:val="003A391A"/>
    <w:rsid w:val="003A5CE2"/>
    <w:rsid w:val="003A72EB"/>
    <w:rsid w:val="003B0016"/>
    <w:rsid w:val="003B0F80"/>
    <w:rsid w:val="003B134F"/>
    <w:rsid w:val="003B1F1E"/>
    <w:rsid w:val="003B21A4"/>
    <w:rsid w:val="003B2D4B"/>
    <w:rsid w:val="003B7DE6"/>
    <w:rsid w:val="003C0380"/>
    <w:rsid w:val="003C41AC"/>
    <w:rsid w:val="003C6D9A"/>
    <w:rsid w:val="003C72F6"/>
    <w:rsid w:val="003C7E26"/>
    <w:rsid w:val="003D021E"/>
    <w:rsid w:val="003D3EF0"/>
    <w:rsid w:val="003D4028"/>
    <w:rsid w:val="003D4DD9"/>
    <w:rsid w:val="003D59B0"/>
    <w:rsid w:val="003D7B7C"/>
    <w:rsid w:val="003E1E0B"/>
    <w:rsid w:val="003E2C7F"/>
    <w:rsid w:val="003F3C44"/>
    <w:rsid w:val="003F5CBD"/>
    <w:rsid w:val="00401998"/>
    <w:rsid w:val="0040223C"/>
    <w:rsid w:val="00402D48"/>
    <w:rsid w:val="004074EA"/>
    <w:rsid w:val="004077E0"/>
    <w:rsid w:val="00407879"/>
    <w:rsid w:val="00407C10"/>
    <w:rsid w:val="00410552"/>
    <w:rsid w:val="00410CA3"/>
    <w:rsid w:val="00410E58"/>
    <w:rsid w:val="004123EC"/>
    <w:rsid w:val="004125E6"/>
    <w:rsid w:val="00414CF7"/>
    <w:rsid w:val="004165C3"/>
    <w:rsid w:val="004173CC"/>
    <w:rsid w:val="0041746F"/>
    <w:rsid w:val="0042102E"/>
    <w:rsid w:val="004217FD"/>
    <w:rsid w:val="004279F1"/>
    <w:rsid w:val="0043020B"/>
    <w:rsid w:val="0043557C"/>
    <w:rsid w:val="004363E5"/>
    <w:rsid w:val="00436874"/>
    <w:rsid w:val="004412EA"/>
    <w:rsid w:val="00442030"/>
    <w:rsid w:val="0045035E"/>
    <w:rsid w:val="00450629"/>
    <w:rsid w:val="00450E77"/>
    <w:rsid w:val="00451C8A"/>
    <w:rsid w:val="00452466"/>
    <w:rsid w:val="00452AFA"/>
    <w:rsid w:val="004567DF"/>
    <w:rsid w:val="004569C6"/>
    <w:rsid w:val="00456D17"/>
    <w:rsid w:val="00460220"/>
    <w:rsid w:val="004605E5"/>
    <w:rsid w:val="00461155"/>
    <w:rsid w:val="00461D98"/>
    <w:rsid w:val="004624D8"/>
    <w:rsid w:val="004635C9"/>
    <w:rsid w:val="00465D6E"/>
    <w:rsid w:val="00471F19"/>
    <w:rsid w:val="00473744"/>
    <w:rsid w:val="0047674E"/>
    <w:rsid w:val="00482873"/>
    <w:rsid w:val="00483330"/>
    <w:rsid w:val="004902F1"/>
    <w:rsid w:val="004929BF"/>
    <w:rsid w:val="00497449"/>
    <w:rsid w:val="004A3CB6"/>
    <w:rsid w:val="004A3E06"/>
    <w:rsid w:val="004A430C"/>
    <w:rsid w:val="004A7F95"/>
    <w:rsid w:val="004B0937"/>
    <w:rsid w:val="004B23A4"/>
    <w:rsid w:val="004B33CE"/>
    <w:rsid w:val="004B52CA"/>
    <w:rsid w:val="004B6F45"/>
    <w:rsid w:val="004B7EAB"/>
    <w:rsid w:val="004C0B9E"/>
    <w:rsid w:val="004C0EC2"/>
    <w:rsid w:val="004C45DD"/>
    <w:rsid w:val="004C62B4"/>
    <w:rsid w:val="004D152A"/>
    <w:rsid w:val="004D22EF"/>
    <w:rsid w:val="004D51E7"/>
    <w:rsid w:val="004D6075"/>
    <w:rsid w:val="004E2C37"/>
    <w:rsid w:val="004E3DE6"/>
    <w:rsid w:val="004E4B6C"/>
    <w:rsid w:val="004E57BE"/>
    <w:rsid w:val="004F018C"/>
    <w:rsid w:val="004F0A42"/>
    <w:rsid w:val="004F19CC"/>
    <w:rsid w:val="004F4F91"/>
    <w:rsid w:val="004F63E9"/>
    <w:rsid w:val="00500B33"/>
    <w:rsid w:val="0050488D"/>
    <w:rsid w:val="00505D43"/>
    <w:rsid w:val="00506878"/>
    <w:rsid w:val="00510019"/>
    <w:rsid w:val="00511A45"/>
    <w:rsid w:val="00513790"/>
    <w:rsid w:val="00516383"/>
    <w:rsid w:val="00520723"/>
    <w:rsid w:val="00520F4F"/>
    <w:rsid w:val="00521BB1"/>
    <w:rsid w:val="0052734B"/>
    <w:rsid w:val="00534842"/>
    <w:rsid w:val="0053686B"/>
    <w:rsid w:val="00540A14"/>
    <w:rsid w:val="00541101"/>
    <w:rsid w:val="00542F0A"/>
    <w:rsid w:val="005438D9"/>
    <w:rsid w:val="00544974"/>
    <w:rsid w:val="0054563D"/>
    <w:rsid w:val="00546E0C"/>
    <w:rsid w:val="0054708B"/>
    <w:rsid w:val="00550AB2"/>
    <w:rsid w:val="00551367"/>
    <w:rsid w:val="00551766"/>
    <w:rsid w:val="00552225"/>
    <w:rsid w:val="00553F9D"/>
    <w:rsid w:val="005562D4"/>
    <w:rsid w:val="00560464"/>
    <w:rsid w:val="00561098"/>
    <w:rsid w:val="00565827"/>
    <w:rsid w:val="00571FE7"/>
    <w:rsid w:val="00575203"/>
    <w:rsid w:val="00576CD1"/>
    <w:rsid w:val="00582E32"/>
    <w:rsid w:val="005831E9"/>
    <w:rsid w:val="005878EE"/>
    <w:rsid w:val="00594AAF"/>
    <w:rsid w:val="00595693"/>
    <w:rsid w:val="00596931"/>
    <w:rsid w:val="005A1279"/>
    <w:rsid w:val="005A4A22"/>
    <w:rsid w:val="005B0FAD"/>
    <w:rsid w:val="005B120A"/>
    <w:rsid w:val="005B125B"/>
    <w:rsid w:val="005B1AE2"/>
    <w:rsid w:val="005B200B"/>
    <w:rsid w:val="005B4170"/>
    <w:rsid w:val="005B4423"/>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D1D"/>
    <w:rsid w:val="005F74EC"/>
    <w:rsid w:val="00600BF6"/>
    <w:rsid w:val="00601DB1"/>
    <w:rsid w:val="00603238"/>
    <w:rsid w:val="00605F11"/>
    <w:rsid w:val="00611D39"/>
    <w:rsid w:val="0061260D"/>
    <w:rsid w:val="006159EB"/>
    <w:rsid w:val="00621F22"/>
    <w:rsid w:val="00632016"/>
    <w:rsid w:val="006348DB"/>
    <w:rsid w:val="006375D0"/>
    <w:rsid w:val="006417E0"/>
    <w:rsid w:val="0064667D"/>
    <w:rsid w:val="00654969"/>
    <w:rsid w:val="00655A4E"/>
    <w:rsid w:val="00661711"/>
    <w:rsid w:val="0066359B"/>
    <w:rsid w:val="00663A66"/>
    <w:rsid w:val="00665033"/>
    <w:rsid w:val="00666112"/>
    <w:rsid w:val="006667EC"/>
    <w:rsid w:val="00666F82"/>
    <w:rsid w:val="0067090E"/>
    <w:rsid w:val="00671E14"/>
    <w:rsid w:val="00672380"/>
    <w:rsid w:val="0067308D"/>
    <w:rsid w:val="00673D3B"/>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054D"/>
    <w:rsid w:val="006C270C"/>
    <w:rsid w:val="006C28B5"/>
    <w:rsid w:val="006C572E"/>
    <w:rsid w:val="006D2464"/>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14EE"/>
    <w:rsid w:val="007078D2"/>
    <w:rsid w:val="007108BC"/>
    <w:rsid w:val="00711ABF"/>
    <w:rsid w:val="007138AE"/>
    <w:rsid w:val="0071702B"/>
    <w:rsid w:val="00723CE3"/>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73C8"/>
    <w:rsid w:val="00787F3C"/>
    <w:rsid w:val="007921B7"/>
    <w:rsid w:val="0079366C"/>
    <w:rsid w:val="00796675"/>
    <w:rsid w:val="007972B8"/>
    <w:rsid w:val="007A2B84"/>
    <w:rsid w:val="007A37C3"/>
    <w:rsid w:val="007A3978"/>
    <w:rsid w:val="007B182B"/>
    <w:rsid w:val="007B3285"/>
    <w:rsid w:val="007B6DB8"/>
    <w:rsid w:val="007C271C"/>
    <w:rsid w:val="007C3EC7"/>
    <w:rsid w:val="007C5335"/>
    <w:rsid w:val="007C7813"/>
    <w:rsid w:val="007D2470"/>
    <w:rsid w:val="007D6567"/>
    <w:rsid w:val="007D6789"/>
    <w:rsid w:val="007E00E6"/>
    <w:rsid w:val="007E0A20"/>
    <w:rsid w:val="007E62E9"/>
    <w:rsid w:val="007E6D58"/>
    <w:rsid w:val="007F4CA4"/>
    <w:rsid w:val="007F4EB1"/>
    <w:rsid w:val="00800E39"/>
    <w:rsid w:val="00801765"/>
    <w:rsid w:val="00801998"/>
    <w:rsid w:val="0080346F"/>
    <w:rsid w:val="00804A5E"/>
    <w:rsid w:val="008056DE"/>
    <w:rsid w:val="00805C62"/>
    <w:rsid w:val="008061DE"/>
    <w:rsid w:val="0081099A"/>
    <w:rsid w:val="00812364"/>
    <w:rsid w:val="008127D4"/>
    <w:rsid w:val="00817D0F"/>
    <w:rsid w:val="0082031C"/>
    <w:rsid w:val="00821043"/>
    <w:rsid w:val="00821948"/>
    <w:rsid w:val="00827F24"/>
    <w:rsid w:val="00831291"/>
    <w:rsid w:val="00843102"/>
    <w:rsid w:val="008440CD"/>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4E44"/>
    <w:rsid w:val="008E5848"/>
    <w:rsid w:val="008E776C"/>
    <w:rsid w:val="008E78EF"/>
    <w:rsid w:val="008F3D42"/>
    <w:rsid w:val="008F4EC3"/>
    <w:rsid w:val="008F5515"/>
    <w:rsid w:val="0090015E"/>
    <w:rsid w:val="009015D7"/>
    <w:rsid w:val="009059C1"/>
    <w:rsid w:val="0090679C"/>
    <w:rsid w:val="00907253"/>
    <w:rsid w:val="00914823"/>
    <w:rsid w:val="00920D9B"/>
    <w:rsid w:val="00921F23"/>
    <w:rsid w:val="00927A9B"/>
    <w:rsid w:val="00930466"/>
    <w:rsid w:val="009335A0"/>
    <w:rsid w:val="00933CB4"/>
    <w:rsid w:val="009352D8"/>
    <w:rsid w:val="0093562D"/>
    <w:rsid w:val="00935915"/>
    <w:rsid w:val="00936BE5"/>
    <w:rsid w:val="009378A9"/>
    <w:rsid w:val="00941D9E"/>
    <w:rsid w:val="00942D23"/>
    <w:rsid w:val="0094380F"/>
    <w:rsid w:val="00947313"/>
    <w:rsid w:val="00951FAE"/>
    <w:rsid w:val="0095267E"/>
    <w:rsid w:val="009543CA"/>
    <w:rsid w:val="009550B0"/>
    <w:rsid w:val="00956A4A"/>
    <w:rsid w:val="00956DE6"/>
    <w:rsid w:val="00957352"/>
    <w:rsid w:val="00961CCC"/>
    <w:rsid w:val="00962A66"/>
    <w:rsid w:val="0096672B"/>
    <w:rsid w:val="00970892"/>
    <w:rsid w:val="00970BE6"/>
    <w:rsid w:val="00972E5E"/>
    <w:rsid w:val="00974073"/>
    <w:rsid w:val="009756C4"/>
    <w:rsid w:val="00976E4F"/>
    <w:rsid w:val="00980E27"/>
    <w:rsid w:val="00981438"/>
    <w:rsid w:val="00981740"/>
    <w:rsid w:val="00981A04"/>
    <w:rsid w:val="00984588"/>
    <w:rsid w:val="0098527A"/>
    <w:rsid w:val="009872B5"/>
    <w:rsid w:val="0099055F"/>
    <w:rsid w:val="009921C5"/>
    <w:rsid w:val="009A0805"/>
    <w:rsid w:val="009A1287"/>
    <w:rsid w:val="009A766E"/>
    <w:rsid w:val="009A7D31"/>
    <w:rsid w:val="009B082F"/>
    <w:rsid w:val="009B1BBB"/>
    <w:rsid w:val="009B1D80"/>
    <w:rsid w:val="009B2100"/>
    <w:rsid w:val="009B3192"/>
    <w:rsid w:val="009B6017"/>
    <w:rsid w:val="009C01AB"/>
    <w:rsid w:val="009C0ECB"/>
    <w:rsid w:val="009C116C"/>
    <w:rsid w:val="009D027B"/>
    <w:rsid w:val="009D139A"/>
    <w:rsid w:val="009D17A9"/>
    <w:rsid w:val="009D2F06"/>
    <w:rsid w:val="009D5418"/>
    <w:rsid w:val="009D62AF"/>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1C23"/>
    <w:rsid w:val="00A122B5"/>
    <w:rsid w:val="00A12C49"/>
    <w:rsid w:val="00A13377"/>
    <w:rsid w:val="00A16755"/>
    <w:rsid w:val="00A312F2"/>
    <w:rsid w:val="00A33055"/>
    <w:rsid w:val="00A33179"/>
    <w:rsid w:val="00A34775"/>
    <w:rsid w:val="00A37EE3"/>
    <w:rsid w:val="00A40DEC"/>
    <w:rsid w:val="00A41F60"/>
    <w:rsid w:val="00A42693"/>
    <w:rsid w:val="00A45B21"/>
    <w:rsid w:val="00A47C98"/>
    <w:rsid w:val="00A55A62"/>
    <w:rsid w:val="00A56371"/>
    <w:rsid w:val="00A569FC"/>
    <w:rsid w:val="00A57C0E"/>
    <w:rsid w:val="00A57F75"/>
    <w:rsid w:val="00A62DBD"/>
    <w:rsid w:val="00A67C8C"/>
    <w:rsid w:val="00A7223B"/>
    <w:rsid w:val="00A734AD"/>
    <w:rsid w:val="00A73AE7"/>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0355"/>
    <w:rsid w:val="00AA1273"/>
    <w:rsid w:val="00AA1C69"/>
    <w:rsid w:val="00AA5EF4"/>
    <w:rsid w:val="00AA64C6"/>
    <w:rsid w:val="00AA6C0A"/>
    <w:rsid w:val="00AB035C"/>
    <w:rsid w:val="00AB4084"/>
    <w:rsid w:val="00AB4FD9"/>
    <w:rsid w:val="00AB6065"/>
    <w:rsid w:val="00AB6A97"/>
    <w:rsid w:val="00AC62DE"/>
    <w:rsid w:val="00AC6828"/>
    <w:rsid w:val="00AD2235"/>
    <w:rsid w:val="00AD3331"/>
    <w:rsid w:val="00AD5511"/>
    <w:rsid w:val="00AD55F4"/>
    <w:rsid w:val="00AD5BAE"/>
    <w:rsid w:val="00AD6124"/>
    <w:rsid w:val="00AD6D66"/>
    <w:rsid w:val="00AE366C"/>
    <w:rsid w:val="00AE3C01"/>
    <w:rsid w:val="00AE3FE9"/>
    <w:rsid w:val="00AE6EB6"/>
    <w:rsid w:val="00AF121E"/>
    <w:rsid w:val="00AF1784"/>
    <w:rsid w:val="00AF1D34"/>
    <w:rsid w:val="00AF2C0C"/>
    <w:rsid w:val="00AF46B8"/>
    <w:rsid w:val="00B00841"/>
    <w:rsid w:val="00B02149"/>
    <w:rsid w:val="00B11424"/>
    <w:rsid w:val="00B1350E"/>
    <w:rsid w:val="00B14936"/>
    <w:rsid w:val="00B17791"/>
    <w:rsid w:val="00B20CEE"/>
    <w:rsid w:val="00B2170C"/>
    <w:rsid w:val="00B218FB"/>
    <w:rsid w:val="00B25698"/>
    <w:rsid w:val="00B27C4C"/>
    <w:rsid w:val="00B300A2"/>
    <w:rsid w:val="00B353AC"/>
    <w:rsid w:val="00B35DE4"/>
    <w:rsid w:val="00B401B2"/>
    <w:rsid w:val="00B46D9A"/>
    <w:rsid w:val="00B512A8"/>
    <w:rsid w:val="00B521C1"/>
    <w:rsid w:val="00B5263A"/>
    <w:rsid w:val="00B55937"/>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3E10"/>
    <w:rsid w:val="00B95874"/>
    <w:rsid w:val="00B97232"/>
    <w:rsid w:val="00BA0119"/>
    <w:rsid w:val="00BA1C94"/>
    <w:rsid w:val="00BA1E63"/>
    <w:rsid w:val="00BA22D7"/>
    <w:rsid w:val="00BA4DB2"/>
    <w:rsid w:val="00BA5CCF"/>
    <w:rsid w:val="00BA6258"/>
    <w:rsid w:val="00BB07E0"/>
    <w:rsid w:val="00BB1558"/>
    <w:rsid w:val="00BB3233"/>
    <w:rsid w:val="00BB40C0"/>
    <w:rsid w:val="00BB5A8F"/>
    <w:rsid w:val="00BD2BB2"/>
    <w:rsid w:val="00BD744C"/>
    <w:rsid w:val="00BD77A3"/>
    <w:rsid w:val="00BE1101"/>
    <w:rsid w:val="00BE110B"/>
    <w:rsid w:val="00BE46BC"/>
    <w:rsid w:val="00BE6575"/>
    <w:rsid w:val="00BE6AAD"/>
    <w:rsid w:val="00BE7FDF"/>
    <w:rsid w:val="00BF20F1"/>
    <w:rsid w:val="00BF24DF"/>
    <w:rsid w:val="00BF5F6B"/>
    <w:rsid w:val="00BF6544"/>
    <w:rsid w:val="00BF65E5"/>
    <w:rsid w:val="00C00B27"/>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50599"/>
    <w:rsid w:val="00C50BAC"/>
    <w:rsid w:val="00C50E52"/>
    <w:rsid w:val="00C510A0"/>
    <w:rsid w:val="00C530F7"/>
    <w:rsid w:val="00C54E75"/>
    <w:rsid w:val="00C577FF"/>
    <w:rsid w:val="00C61D42"/>
    <w:rsid w:val="00C627DB"/>
    <w:rsid w:val="00C63A64"/>
    <w:rsid w:val="00C64D52"/>
    <w:rsid w:val="00C65F62"/>
    <w:rsid w:val="00C7252A"/>
    <w:rsid w:val="00C73473"/>
    <w:rsid w:val="00C74241"/>
    <w:rsid w:val="00C77AF4"/>
    <w:rsid w:val="00C857C1"/>
    <w:rsid w:val="00C8765F"/>
    <w:rsid w:val="00C87880"/>
    <w:rsid w:val="00C901E1"/>
    <w:rsid w:val="00C91997"/>
    <w:rsid w:val="00C92C81"/>
    <w:rsid w:val="00C94C00"/>
    <w:rsid w:val="00C964DC"/>
    <w:rsid w:val="00C96DFA"/>
    <w:rsid w:val="00CA1552"/>
    <w:rsid w:val="00CA3DAD"/>
    <w:rsid w:val="00CA4E77"/>
    <w:rsid w:val="00CA6AA4"/>
    <w:rsid w:val="00CA724F"/>
    <w:rsid w:val="00CB2245"/>
    <w:rsid w:val="00CB24DB"/>
    <w:rsid w:val="00CB313A"/>
    <w:rsid w:val="00CB7E6B"/>
    <w:rsid w:val="00CC2670"/>
    <w:rsid w:val="00CC2A77"/>
    <w:rsid w:val="00CC2C83"/>
    <w:rsid w:val="00CC3A6A"/>
    <w:rsid w:val="00CD01CA"/>
    <w:rsid w:val="00CD0F5B"/>
    <w:rsid w:val="00CD10BC"/>
    <w:rsid w:val="00CD1998"/>
    <w:rsid w:val="00CD1BE0"/>
    <w:rsid w:val="00CD221B"/>
    <w:rsid w:val="00CD2D97"/>
    <w:rsid w:val="00CD3660"/>
    <w:rsid w:val="00CD41DB"/>
    <w:rsid w:val="00CD64F8"/>
    <w:rsid w:val="00CD69CF"/>
    <w:rsid w:val="00CE0CD8"/>
    <w:rsid w:val="00CE243C"/>
    <w:rsid w:val="00CE3826"/>
    <w:rsid w:val="00CE50F7"/>
    <w:rsid w:val="00CE6C9A"/>
    <w:rsid w:val="00CE7B97"/>
    <w:rsid w:val="00CF01F5"/>
    <w:rsid w:val="00CF0F0E"/>
    <w:rsid w:val="00CF7A2B"/>
    <w:rsid w:val="00CF7D38"/>
    <w:rsid w:val="00D00084"/>
    <w:rsid w:val="00D046C1"/>
    <w:rsid w:val="00D049EA"/>
    <w:rsid w:val="00D05D82"/>
    <w:rsid w:val="00D07547"/>
    <w:rsid w:val="00D10908"/>
    <w:rsid w:val="00D14517"/>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3FDB"/>
    <w:rsid w:val="00D74CAB"/>
    <w:rsid w:val="00D77D19"/>
    <w:rsid w:val="00D80015"/>
    <w:rsid w:val="00D8072D"/>
    <w:rsid w:val="00D83961"/>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14E7"/>
    <w:rsid w:val="00DD2884"/>
    <w:rsid w:val="00DD3443"/>
    <w:rsid w:val="00DD4561"/>
    <w:rsid w:val="00DE27D2"/>
    <w:rsid w:val="00DE4CCB"/>
    <w:rsid w:val="00DE7E7E"/>
    <w:rsid w:val="00DF18A3"/>
    <w:rsid w:val="00DF2CD4"/>
    <w:rsid w:val="00DF356B"/>
    <w:rsid w:val="00E010F5"/>
    <w:rsid w:val="00E01537"/>
    <w:rsid w:val="00E01FDE"/>
    <w:rsid w:val="00E06858"/>
    <w:rsid w:val="00E077CC"/>
    <w:rsid w:val="00E117BA"/>
    <w:rsid w:val="00E160A7"/>
    <w:rsid w:val="00E17208"/>
    <w:rsid w:val="00E203E0"/>
    <w:rsid w:val="00E20EB9"/>
    <w:rsid w:val="00E22D3F"/>
    <w:rsid w:val="00E25D1E"/>
    <w:rsid w:val="00E2633B"/>
    <w:rsid w:val="00E2711D"/>
    <w:rsid w:val="00E27259"/>
    <w:rsid w:val="00E317DE"/>
    <w:rsid w:val="00E4360E"/>
    <w:rsid w:val="00E43B85"/>
    <w:rsid w:val="00E455E6"/>
    <w:rsid w:val="00E46116"/>
    <w:rsid w:val="00E506D1"/>
    <w:rsid w:val="00E50E59"/>
    <w:rsid w:val="00E51CFA"/>
    <w:rsid w:val="00E52137"/>
    <w:rsid w:val="00E53605"/>
    <w:rsid w:val="00E54EE8"/>
    <w:rsid w:val="00E55DC2"/>
    <w:rsid w:val="00E572EF"/>
    <w:rsid w:val="00E60E92"/>
    <w:rsid w:val="00E6453C"/>
    <w:rsid w:val="00E66F16"/>
    <w:rsid w:val="00E676EC"/>
    <w:rsid w:val="00E710F9"/>
    <w:rsid w:val="00E720CB"/>
    <w:rsid w:val="00E721FD"/>
    <w:rsid w:val="00E74B3B"/>
    <w:rsid w:val="00E76398"/>
    <w:rsid w:val="00E8121D"/>
    <w:rsid w:val="00E824A4"/>
    <w:rsid w:val="00E83E82"/>
    <w:rsid w:val="00E8713D"/>
    <w:rsid w:val="00E87CD9"/>
    <w:rsid w:val="00E87EEE"/>
    <w:rsid w:val="00E96A3C"/>
    <w:rsid w:val="00EA1C7C"/>
    <w:rsid w:val="00EA769A"/>
    <w:rsid w:val="00EB08E7"/>
    <w:rsid w:val="00EB3974"/>
    <w:rsid w:val="00EB4653"/>
    <w:rsid w:val="00EB4671"/>
    <w:rsid w:val="00EC4339"/>
    <w:rsid w:val="00EC64AF"/>
    <w:rsid w:val="00ED1DE4"/>
    <w:rsid w:val="00ED2285"/>
    <w:rsid w:val="00ED2407"/>
    <w:rsid w:val="00ED347A"/>
    <w:rsid w:val="00ED4501"/>
    <w:rsid w:val="00ED6323"/>
    <w:rsid w:val="00ED691E"/>
    <w:rsid w:val="00EE2C2F"/>
    <w:rsid w:val="00EE3624"/>
    <w:rsid w:val="00EE735F"/>
    <w:rsid w:val="00EF0598"/>
    <w:rsid w:val="00EF1F9A"/>
    <w:rsid w:val="00EF2CF3"/>
    <w:rsid w:val="00EF4841"/>
    <w:rsid w:val="00EF768A"/>
    <w:rsid w:val="00EF776B"/>
    <w:rsid w:val="00F0146C"/>
    <w:rsid w:val="00F02294"/>
    <w:rsid w:val="00F03298"/>
    <w:rsid w:val="00F03871"/>
    <w:rsid w:val="00F071BF"/>
    <w:rsid w:val="00F13C3D"/>
    <w:rsid w:val="00F17D63"/>
    <w:rsid w:val="00F203BD"/>
    <w:rsid w:val="00F212C8"/>
    <w:rsid w:val="00F34C41"/>
    <w:rsid w:val="00F35A0E"/>
    <w:rsid w:val="00F4017E"/>
    <w:rsid w:val="00F421BF"/>
    <w:rsid w:val="00F42573"/>
    <w:rsid w:val="00F435D5"/>
    <w:rsid w:val="00F43C42"/>
    <w:rsid w:val="00F53055"/>
    <w:rsid w:val="00F56304"/>
    <w:rsid w:val="00F57AD1"/>
    <w:rsid w:val="00F57C68"/>
    <w:rsid w:val="00F60AE1"/>
    <w:rsid w:val="00F611A5"/>
    <w:rsid w:val="00F61A60"/>
    <w:rsid w:val="00F64C45"/>
    <w:rsid w:val="00F6599E"/>
    <w:rsid w:val="00F67A34"/>
    <w:rsid w:val="00F72826"/>
    <w:rsid w:val="00F7471F"/>
    <w:rsid w:val="00F755A1"/>
    <w:rsid w:val="00F75B96"/>
    <w:rsid w:val="00F8184B"/>
    <w:rsid w:val="00F828B1"/>
    <w:rsid w:val="00F84A7C"/>
    <w:rsid w:val="00F86C53"/>
    <w:rsid w:val="00F8762B"/>
    <w:rsid w:val="00F922B6"/>
    <w:rsid w:val="00F96516"/>
    <w:rsid w:val="00FA0881"/>
    <w:rsid w:val="00FA212B"/>
    <w:rsid w:val="00FA4298"/>
    <w:rsid w:val="00FA42B8"/>
    <w:rsid w:val="00FA43D8"/>
    <w:rsid w:val="00FA496B"/>
    <w:rsid w:val="00FB2F1B"/>
    <w:rsid w:val="00FB6058"/>
    <w:rsid w:val="00FC0520"/>
    <w:rsid w:val="00FC1A2C"/>
    <w:rsid w:val="00FC209B"/>
    <w:rsid w:val="00FC31A0"/>
    <w:rsid w:val="00FC4EEB"/>
    <w:rsid w:val="00FD3A30"/>
    <w:rsid w:val="00FD51BF"/>
    <w:rsid w:val="00FD705B"/>
    <w:rsid w:val="00FD7DC4"/>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
    <w:name w:val="Unresolved Mention"/>
    <w:basedOn w:val="DefaultParagraphFont"/>
    <w:uiPriority w:val="99"/>
    <w:semiHidden/>
    <w:unhideWhenUsed/>
    <w:rsid w:val="00B93E1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
    <w:name w:val="Unresolved Mention"/>
    <w:basedOn w:val="DefaultParagraphFont"/>
    <w:uiPriority w:val="99"/>
    <w:semiHidden/>
    <w:unhideWhenUsed/>
    <w:rsid w:val="00B93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s://www.un.org/Depts/ptd/sites/www.un.org.Depts.ptd/files/files/attachment/page/2014/February%202014/conduct_english.pdf"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goarn@who.int"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who.int/about/finances-accountability/procurement/en/" TargetMode="External"/><Relationship Id="rId25" Type="http://schemas.openxmlformats.org/officeDocument/2006/relationships/footer" Target="footer2.xml"/><Relationship Id="rId33"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goarn@who.int" TargetMode="External"/><Relationship Id="rId20" Type="http://schemas.openxmlformats.org/officeDocument/2006/relationships/hyperlink" Target="http://www.who.int/about/ethics/en/"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extranet.who.int/goarn/" TargetMode="External"/><Relationship Id="rId23" Type="http://schemas.openxmlformats.org/officeDocument/2006/relationships/header" Target="header2.xml"/><Relationship Id="rId28" Type="http://schemas.openxmlformats.org/officeDocument/2006/relationships/fontTable" Target="fontTable.xml"/><Relationship Id="rId10" Type="http://schemas.microsoft.com/office/2007/relationships/stylesWithEffects" Target="stylesWithEffects.xml"/><Relationship Id="rId19" Type="http://schemas.openxmlformats.org/officeDocument/2006/relationships/hyperlink" Target="http://www.who.int/about/finances-accountability/procurement/en/"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ADC"/>
    <w:rsid w:val="00023003"/>
    <w:rsid w:val="00045199"/>
    <w:rsid w:val="00121B77"/>
    <w:rsid w:val="00186307"/>
    <w:rsid w:val="001F01E9"/>
    <w:rsid w:val="002444EA"/>
    <w:rsid w:val="0025358B"/>
    <w:rsid w:val="002C197F"/>
    <w:rsid w:val="00334E22"/>
    <w:rsid w:val="0034119E"/>
    <w:rsid w:val="00346FF3"/>
    <w:rsid w:val="00363ADC"/>
    <w:rsid w:val="00411BCB"/>
    <w:rsid w:val="00416242"/>
    <w:rsid w:val="004514C3"/>
    <w:rsid w:val="00485D48"/>
    <w:rsid w:val="00517762"/>
    <w:rsid w:val="005864D8"/>
    <w:rsid w:val="00630C2C"/>
    <w:rsid w:val="00631706"/>
    <w:rsid w:val="00636E04"/>
    <w:rsid w:val="006B772F"/>
    <w:rsid w:val="006C01EE"/>
    <w:rsid w:val="006E1E14"/>
    <w:rsid w:val="006E7245"/>
    <w:rsid w:val="007222FA"/>
    <w:rsid w:val="00735D34"/>
    <w:rsid w:val="007673FA"/>
    <w:rsid w:val="00777160"/>
    <w:rsid w:val="00794F9B"/>
    <w:rsid w:val="007B458F"/>
    <w:rsid w:val="00811519"/>
    <w:rsid w:val="00871C6B"/>
    <w:rsid w:val="0088630C"/>
    <w:rsid w:val="008A7489"/>
    <w:rsid w:val="008C2B6D"/>
    <w:rsid w:val="00AF43A7"/>
    <w:rsid w:val="00AF4B54"/>
    <w:rsid w:val="00B25705"/>
    <w:rsid w:val="00B51504"/>
    <w:rsid w:val="00B54B0F"/>
    <w:rsid w:val="00C31029"/>
    <w:rsid w:val="00D01FA2"/>
    <w:rsid w:val="00D54C78"/>
    <w:rsid w:val="00E14C51"/>
    <w:rsid w:val="00E21056"/>
    <w:rsid w:val="00E578E6"/>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78E6"/>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FEE26B885784B649AACD03B96E709F2">
    <w:name w:val="EFEE26B885784B649AACD03B96E709F2"/>
    <w:rsid w:val="006E7245"/>
    <w:pPr>
      <w:spacing w:after="160" w:line="259" w:lineRule="auto"/>
    </w:pPr>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78E6"/>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FEE26B885784B649AACD03B96E709F2">
    <w:name w:val="EFEE26B885784B649AACD03B96E709F2"/>
    <w:rsid w:val="006E7245"/>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2021-08-02T00:00:00</PublishDate>
  <Abstract>2021/WHE/GOARN/Training0001</Abstract>
  <CompanyAddress>Geneva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eM_PolicyRef_SC xmlns="c42180c4-457d-4cd2-985a-4d4a2011628f">890;#VI.1.3 Procurement process</eM_PolicyRef_SC>
    <Track_x0020_this_x0020_content xmlns="4d6ed7a4-92f4-44a7-b26a-261450baff90">
      <UserInfo>
        <DisplayName/>
        <AccountId xsi:nil="true"/>
        <AccountType/>
      </UserInfo>
    </Track_x0020_this_x0020_content>
    <eM_SectionIDs_SC xmlns="c42180c4-457d-4cd2-985a-4d4a2011628f" xsi:nil="true"/>
    <eM_RelCont_Title_SC xmlns="c42180c4-457d-4cd2-985a-4d4a2011628f">2. RFP MEDIUM value (between USD 50-200,000)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IconOverlay xmlns="http://schemas.microsoft.com/sharepoint/v4" xsi:nil="true"/>
  </documentManagement>
</p:properties>
</file>

<file path=customXml/item5.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D29A94D3-5F90-4A7A-B907-FFAEEC86E9A1}">
  <ds:schemaRefs>
    <ds:schemaRef ds:uri="http://schemas.microsoft.com/sharepoint/events"/>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4d6ed7a4-92f4-44a7-b26a-261450baff90"/>
    <ds:schemaRef ds:uri="http://schemas.microsoft.com/sharepoint/v4"/>
  </ds:schemaRefs>
</ds:datastoreItem>
</file>

<file path=customXml/itemProps5.xml><?xml version="1.0" encoding="utf-8"?>
<ds:datastoreItem xmlns:ds="http://schemas.openxmlformats.org/officeDocument/2006/customXml" ds:itemID="{B367A046-56A8-4CAC-9CA0-88EC26ACA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7.xml><?xml version="1.0" encoding="utf-8"?>
<ds:datastoreItem xmlns:ds="http://schemas.openxmlformats.org/officeDocument/2006/customXml" ds:itemID="{367518D4-74ED-49F4-9168-F4A6317F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15786</Words>
  <Characters>89982</Characters>
  <Application>Microsoft Office Word</Application>
  <DocSecurity>8</DocSecurity>
  <Lines>749</Lines>
  <Paragraphs>211</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105557</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Constantino Abalos</cp:lastModifiedBy>
  <cp:revision>4</cp:revision>
  <cp:lastPrinted>2017-04-06T07:09:00Z</cp:lastPrinted>
  <dcterms:created xsi:type="dcterms:W3CDTF">2021-07-06T05:57:00Z</dcterms:created>
  <dcterms:modified xsi:type="dcterms:W3CDTF">2021-07-06T05:57:00Z</dcterms:modified>
  <cp:category>GOARN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ies>
</file>