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49DA5" w14:textId="77777777" w:rsidR="003808ED" w:rsidRPr="00D243BB" w:rsidRDefault="003808ED" w:rsidP="003808ED">
      <w:pPr>
        <w:widowControl/>
        <w:overflowPunct/>
        <w:adjustRightInd/>
        <w:jc w:val="right"/>
        <w:rPr>
          <w:rFonts w:asciiTheme="minorHAnsi" w:hAnsiTheme="minorHAnsi" w:cstheme="minorHAnsi"/>
          <w:b/>
          <w:sz w:val="32"/>
          <w:szCs w:val="32"/>
        </w:rPr>
      </w:pPr>
      <w:r w:rsidRPr="00B211FF">
        <w:rPr>
          <w:rFonts w:asciiTheme="minorHAnsi" w:hAnsiTheme="minorHAnsi" w:cstheme="minorHAnsi"/>
          <w:b/>
          <w:noProof/>
          <w:lang w:val="en-GB" w:eastAsia="en-GB"/>
        </w:rPr>
        <w:drawing>
          <wp:inline distT="0" distB="0" distL="0" distR="0" wp14:anchorId="3D44A60E" wp14:editId="3D44A60F">
            <wp:extent cx="482713" cy="973248"/>
            <wp:effectExtent l="0" t="0" r="0" b="0"/>
            <wp:docPr id="3"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494074" cy="996154"/>
                    </a:xfrm>
                    <a:prstGeom prst="rect">
                      <a:avLst/>
                    </a:prstGeom>
                    <a:noFill/>
                    <a:ln w="9525">
                      <a:noFill/>
                      <a:miter lim="800000"/>
                      <a:headEnd/>
                      <a:tailEnd/>
                    </a:ln>
                  </pic:spPr>
                </pic:pic>
              </a:graphicData>
            </a:graphic>
          </wp:inline>
        </w:drawing>
      </w:r>
    </w:p>
    <w:p w14:paraId="3D449DE7" w14:textId="77777777" w:rsidR="00FD48A2" w:rsidRPr="00D243BB" w:rsidRDefault="00FD48A2">
      <w:pPr>
        <w:rPr>
          <w:rFonts w:asciiTheme="minorHAnsi" w:hAnsiTheme="minorHAnsi" w:cstheme="minorHAnsi"/>
        </w:rPr>
      </w:pPr>
    </w:p>
    <w:p w14:paraId="3D449DE8" w14:textId="77777777" w:rsidR="002A0089" w:rsidRPr="00D243BB" w:rsidRDefault="002A0089" w:rsidP="00FD48A2">
      <w:pPr>
        <w:tabs>
          <w:tab w:val="left" w:pos="720"/>
          <w:tab w:val="right" w:leader="dot" w:pos="8640"/>
        </w:tabs>
        <w:jc w:val="center"/>
        <w:rPr>
          <w:rFonts w:asciiTheme="minorHAnsi" w:hAnsiTheme="minorHAnsi" w:cstheme="minorHAnsi"/>
          <w:b/>
          <w:bCs/>
          <w:sz w:val="28"/>
          <w:szCs w:val="28"/>
        </w:rPr>
      </w:pPr>
    </w:p>
    <w:p w14:paraId="3D449DE9" w14:textId="77777777" w:rsidR="002A0089" w:rsidRPr="00D243BB" w:rsidRDefault="002A0089" w:rsidP="00FD48A2">
      <w:pPr>
        <w:tabs>
          <w:tab w:val="left" w:pos="720"/>
          <w:tab w:val="right" w:leader="dot" w:pos="8640"/>
        </w:tabs>
        <w:jc w:val="center"/>
        <w:rPr>
          <w:rFonts w:asciiTheme="minorHAnsi" w:hAnsiTheme="minorHAnsi" w:cstheme="minorHAnsi"/>
          <w:b/>
          <w:bCs/>
          <w:sz w:val="28"/>
          <w:szCs w:val="28"/>
        </w:rPr>
      </w:pPr>
    </w:p>
    <w:p w14:paraId="3D449DEA" w14:textId="77777777" w:rsidR="003D088B" w:rsidRPr="00D243BB" w:rsidRDefault="003D088B" w:rsidP="004B14C9">
      <w:pPr>
        <w:tabs>
          <w:tab w:val="left" w:pos="720"/>
          <w:tab w:val="right" w:leader="dot" w:pos="8640"/>
        </w:tabs>
        <w:jc w:val="center"/>
        <w:rPr>
          <w:rFonts w:asciiTheme="minorHAnsi" w:hAnsiTheme="minorHAnsi" w:cstheme="minorHAnsi"/>
          <w:b/>
          <w:bCs/>
          <w:sz w:val="28"/>
          <w:szCs w:val="28"/>
        </w:rPr>
      </w:pPr>
    </w:p>
    <w:p w14:paraId="3D449DEC" w14:textId="77777777" w:rsidR="004B14C9" w:rsidRPr="00D243BB" w:rsidRDefault="004B14C9" w:rsidP="004B14C9">
      <w:pPr>
        <w:tabs>
          <w:tab w:val="left" w:pos="720"/>
          <w:tab w:val="right" w:leader="dot" w:pos="8640"/>
        </w:tabs>
        <w:jc w:val="center"/>
        <w:rPr>
          <w:rFonts w:asciiTheme="minorHAnsi" w:hAnsiTheme="minorHAnsi" w:cstheme="minorHAnsi"/>
          <w:b/>
          <w:bCs/>
          <w:sz w:val="48"/>
          <w:szCs w:val="48"/>
        </w:rPr>
      </w:pPr>
      <w:r w:rsidRPr="00D243BB">
        <w:rPr>
          <w:rFonts w:asciiTheme="minorHAnsi" w:hAnsiTheme="minorHAnsi" w:cstheme="minorHAnsi"/>
          <w:b/>
          <w:bCs/>
          <w:sz w:val="48"/>
          <w:szCs w:val="48"/>
        </w:rPr>
        <w:t>REQUEST FOR PROPOSALS</w:t>
      </w:r>
    </w:p>
    <w:p w14:paraId="3D449DED" w14:textId="77777777" w:rsidR="004B14C9" w:rsidRPr="00D243BB" w:rsidRDefault="004B14C9" w:rsidP="004B14C9">
      <w:pPr>
        <w:jc w:val="center"/>
        <w:rPr>
          <w:rFonts w:asciiTheme="minorHAnsi" w:hAnsiTheme="minorHAnsi" w:cstheme="minorHAnsi"/>
          <w:b/>
          <w:bCs/>
          <w:sz w:val="28"/>
          <w:szCs w:val="28"/>
        </w:rPr>
      </w:pPr>
    </w:p>
    <w:p w14:paraId="4057A0FA" w14:textId="1E2092FF" w:rsidR="00BE1603" w:rsidRPr="00E724E4" w:rsidRDefault="00BE1603" w:rsidP="000A7DC2">
      <w:pPr>
        <w:tabs>
          <w:tab w:val="left" w:pos="720"/>
          <w:tab w:val="left" w:pos="1350"/>
          <w:tab w:val="left" w:pos="1530"/>
          <w:tab w:val="left" w:pos="2066"/>
          <w:tab w:val="center" w:pos="5400"/>
          <w:tab w:val="right" w:leader="dot" w:pos="8640"/>
        </w:tabs>
        <w:ind w:left="1170"/>
        <w:jc w:val="both"/>
        <w:rPr>
          <w:rFonts w:ascii="Segoe UI" w:hAnsi="Segoe UI" w:cs="Segoe UI"/>
          <w:b/>
          <w:bCs/>
          <w:color w:val="000000" w:themeColor="text1"/>
          <w:szCs w:val="28"/>
        </w:rPr>
      </w:pPr>
      <w:bookmarkStart w:id="0" w:name="_Hlk32935981"/>
      <w:r>
        <w:rPr>
          <w:rFonts w:ascii="Segoe UI" w:hAnsi="Segoe UI" w:cs="Segoe UI"/>
          <w:b/>
          <w:bCs/>
          <w:color w:val="365F91" w:themeColor="accent1" w:themeShade="BF"/>
          <w:sz w:val="28"/>
          <w:szCs w:val="28"/>
        </w:rPr>
        <w:t xml:space="preserve">Title: </w:t>
      </w:r>
      <w:r w:rsidR="007C5A37">
        <w:rPr>
          <w:rFonts w:ascii="Segoe UI" w:hAnsi="Segoe UI" w:cs="Segoe UI"/>
          <w:b/>
          <w:bCs/>
          <w:color w:val="365F91" w:themeColor="accent1" w:themeShade="BF"/>
          <w:sz w:val="28"/>
          <w:szCs w:val="28"/>
        </w:rPr>
        <w:t xml:space="preserve">Recruitment of an </w:t>
      </w:r>
      <w:r w:rsidR="007C5A37" w:rsidRPr="007C5A37">
        <w:rPr>
          <w:rFonts w:ascii="Segoe UI" w:hAnsi="Segoe UI" w:cs="Segoe UI"/>
          <w:b/>
          <w:bCs/>
          <w:color w:val="365F91" w:themeColor="accent1" w:themeShade="BF"/>
          <w:sz w:val="28"/>
          <w:szCs w:val="28"/>
        </w:rPr>
        <w:t xml:space="preserve">International firm </w:t>
      </w:r>
      <w:r w:rsidR="000A7DC2" w:rsidRPr="000A7DC2">
        <w:rPr>
          <w:rFonts w:ascii="Segoe UI" w:hAnsi="Segoe UI" w:cs="Segoe UI"/>
          <w:b/>
          <w:bCs/>
          <w:color w:val="365F91" w:themeColor="accent1" w:themeShade="BF"/>
          <w:sz w:val="28"/>
          <w:szCs w:val="28"/>
        </w:rPr>
        <w:t>to Support Resource Mobilization for Nationally Determined Contribution (NDC) implementation in Rwanda.</w:t>
      </w:r>
    </w:p>
    <w:bookmarkEnd w:id="0"/>
    <w:p w14:paraId="7CC76903" w14:textId="77777777" w:rsidR="00BE1603" w:rsidRPr="00E724E4" w:rsidRDefault="00BE1603" w:rsidP="00BE1603">
      <w:pPr>
        <w:tabs>
          <w:tab w:val="left" w:pos="1350"/>
          <w:tab w:val="left" w:pos="1530"/>
          <w:tab w:val="center" w:pos="5400"/>
        </w:tabs>
        <w:ind w:left="1170"/>
        <w:rPr>
          <w:rFonts w:ascii="Segoe UI" w:hAnsi="Segoe UI" w:cs="Segoe UI"/>
          <w:b/>
          <w:bCs/>
          <w:szCs w:val="28"/>
        </w:rPr>
      </w:pPr>
    </w:p>
    <w:p w14:paraId="0914A243" w14:textId="69425756" w:rsidR="00BE1603" w:rsidRPr="00E724E4" w:rsidRDefault="00BE1603" w:rsidP="00BE1603">
      <w:pPr>
        <w:tabs>
          <w:tab w:val="left" w:pos="1350"/>
          <w:tab w:val="left" w:pos="1530"/>
          <w:tab w:val="left" w:pos="1980"/>
          <w:tab w:val="center" w:pos="5400"/>
        </w:tabs>
        <w:ind w:left="1170"/>
        <w:rPr>
          <w:rFonts w:ascii="Segoe UI" w:hAnsi="Segoe UI" w:cs="Segoe UI"/>
          <w:bCs/>
          <w:szCs w:val="28"/>
        </w:rPr>
      </w:pPr>
      <w:r w:rsidRPr="00E724E4">
        <w:rPr>
          <w:rFonts w:ascii="Segoe UI" w:hAnsi="Segoe UI" w:cs="Segoe UI"/>
          <w:bCs/>
          <w:szCs w:val="28"/>
        </w:rPr>
        <w:t>RFP No.:</w:t>
      </w:r>
      <w:r>
        <w:rPr>
          <w:rFonts w:ascii="Segoe UI" w:hAnsi="Segoe UI" w:cs="Segoe UI"/>
          <w:bCs/>
          <w:szCs w:val="28"/>
        </w:rPr>
        <w:t xml:space="preserve"> </w:t>
      </w:r>
      <w:r w:rsidRPr="00262C53">
        <w:rPr>
          <w:rFonts w:ascii="Segoe UI" w:hAnsi="Segoe UI" w:cs="Segoe UI"/>
          <w:bCs/>
          <w:szCs w:val="28"/>
        </w:rPr>
        <w:t>RFP/UNDP/RWA/202</w:t>
      </w:r>
      <w:r w:rsidR="00A165FF">
        <w:rPr>
          <w:rFonts w:ascii="Segoe UI" w:hAnsi="Segoe UI" w:cs="Segoe UI"/>
          <w:bCs/>
          <w:szCs w:val="28"/>
        </w:rPr>
        <w:t>1</w:t>
      </w:r>
      <w:r w:rsidRPr="00262C53">
        <w:rPr>
          <w:rFonts w:ascii="Segoe UI" w:hAnsi="Segoe UI" w:cs="Segoe UI"/>
          <w:bCs/>
          <w:szCs w:val="28"/>
        </w:rPr>
        <w:t>/0</w:t>
      </w:r>
      <w:r w:rsidR="007C5A37">
        <w:rPr>
          <w:rFonts w:ascii="Segoe UI" w:hAnsi="Segoe UI" w:cs="Segoe UI"/>
          <w:bCs/>
          <w:szCs w:val="28"/>
        </w:rPr>
        <w:t>1</w:t>
      </w:r>
      <w:r w:rsidR="000A7DC2">
        <w:rPr>
          <w:rFonts w:ascii="Segoe UI" w:hAnsi="Segoe UI" w:cs="Segoe UI"/>
          <w:bCs/>
          <w:szCs w:val="28"/>
        </w:rPr>
        <w:t>3</w:t>
      </w:r>
    </w:p>
    <w:p w14:paraId="77A195B7" w14:textId="77777777" w:rsidR="00BE1603" w:rsidRPr="00E724E4" w:rsidRDefault="00BE1603" w:rsidP="00BE1603">
      <w:pPr>
        <w:tabs>
          <w:tab w:val="left" w:pos="720"/>
          <w:tab w:val="left" w:pos="1350"/>
          <w:tab w:val="left" w:pos="1530"/>
          <w:tab w:val="left" w:pos="1980"/>
          <w:tab w:val="right" w:leader="dot" w:pos="8640"/>
        </w:tabs>
        <w:ind w:left="1170"/>
        <w:rPr>
          <w:rFonts w:ascii="Segoe UI" w:hAnsi="Segoe UI" w:cs="Segoe UI"/>
          <w:bCs/>
          <w:color w:val="000000" w:themeColor="text1"/>
          <w:szCs w:val="28"/>
        </w:rPr>
      </w:pPr>
    </w:p>
    <w:p w14:paraId="0CF98239" w14:textId="77777777" w:rsidR="00BE1603" w:rsidRPr="00E724E4" w:rsidRDefault="00BE1603" w:rsidP="00BE1603">
      <w:pPr>
        <w:tabs>
          <w:tab w:val="left" w:pos="1350"/>
          <w:tab w:val="left" w:pos="1530"/>
          <w:tab w:val="left" w:pos="1980"/>
        </w:tabs>
        <w:ind w:left="1170"/>
        <w:rPr>
          <w:rFonts w:ascii="Segoe UI" w:hAnsi="Segoe UI" w:cs="Segoe UI"/>
          <w:color w:val="000000" w:themeColor="text1"/>
          <w:szCs w:val="28"/>
        </w:rPr>
      </w:pPr>
      <w:r w:rsidRPr="00E724E4">
        <w:rPr>
          <w:rFonts w:ascii="Segoe UI" w:hAnsi="Segoe UI" w:cs="Segoe UI"/>
          <w:color w:val="000000" w:themeColor="text1"/>
          <w:szCs w:val="28"/>
        </w:rPr>
        <w:t xml:space="preserve">Country: </w:t>
      </w:r>
      <w:r>
        <w:rPr>
          <w:rFonts w:ascii="Segoe UI" w:hAnsi="Segoe UI" w:cs="Segoe UI"/>
          <w:color w:val="000000" w:themeColor="text1"/>
          <w:szCs w:val="28"/>
        </w:rPr>
        <w:t>RWANDA</w:t>
      </w:r>
    </w:p>
    <w:p w14:paraId="5B05782E" w14:textId="77777777" w:rsidR="00BE1603" w:rsidRPr="00E724E4" w:rsidRDefault="00BE1603" w:rsidP="00BE1603">
      <w:pPr>
        <w:tabs>
          <w:tab w:val="left" w:pos="1350"/>
          <w:tab w:val="left" w:pos="1530"/>
          <w:tab w:val="left" w:pos="1980"/>
        </w:tabs>
        <w:ind w:left="1170"/>
        <w:rPr>
          <w:rFonts w:ascii="Segoe UI" w:hAnsi="Segoe UI" w:cs="Segoe UI"/>
          <w:szCs w:val="28"/>
        </w:rPr>
      </w:pPr>
    </w:p>
    <w:p w14:paraId="7BE074BE" w14:textId="4EA0859A" w:rsidR="00BE1603" w:rsidRPr="00E724E4" w:rsidRDefault="00BE1603" w:rsidP="00BE1603">
      <w:pPr>
        <w:tabs>
          <w:tab w:val="left" w:pos="1350"/>
          <w:tab w:val="left" w:pos="1530"/>
          <w:tab w:val="left" w:pos="1980"/>
        </w:tabs>
        <w:ind w:left="1170"/>
        <w:rPr>
          <w:rFonts w:ascii="Segoe UI" w:hAnsi="Segoe UI" w:cs="Segoe UI"/>
          <w:color w:val="000000" w:themeColor="text1"/>
          <w:szCs w:val="28"/>
        </w:rPr>
      </w:pPr>
      <w:r w:rsidRPr="00E724E4">
        <w:rPr>
          <w:rFonts w:ascii="Segoe UI" w:hAnsi="Segoe UI" w:cs="Segoe UI"/>
          <w:color w:val="000000" w:themeColor="text1"/>
          <w:szCs w:val="28"/>
        </w:rPr>
        <w:t xml:space="preserve">Issued on: </w:t>
      </w:r>
      <w:sdt>
        <w:sdtPr>
          <w:rPr>
            <w:rFonts w:ascii="Segoe UI" w:hAnsi="Segoe UI" w:cs="Segoe UI"/>
            <w:color w:val="000000" w:themeColor="text1"/>
            <w:szCs w:val="28"/>
            <w:highlight w:val="lightGray"/>
          </w:rPr>
          <w:id w:val="-1120058438"/>
          <w:placeholder>
            <w:docPart w:val="A1D8326E68E34D5AB011F6BAB21C952E"/>
          </w:placeholder>
          <w15:color w:val="000000"/>
          <w:date w:fullDate="2021-03-29T00:00:00Z">
            <w:dateFormat w:val="d MMMM yyyy"/>
            <w:lid w:val="en-US"/>
            <w:storeMappedDataAs w:val="dateTime"/>
            <w:calendar w:val="gregorian"/>
          </w:date>
        </w:sdtPr>
        <w:sdtEndPr/>
        <w:sdtContent>
          <w:r w:rsidR="000A7DC2">
            <w:rPr>
              <w:rFonts w:ascii="Segoe UI" w:hAnsi="Segoe UI" w:cs="Segoe UI"/>
              <w:color w:val="000000" w:themeColor="text1"/>
              <w:szCs w:val="28"/>
              <w:highlight w:val="lightGray"/>
            </w:rPr>
            <w:t>29 March 2021</w:t>
          </w:r>
        </w:sdtContent>
      </w:sdt>
    </w:p>
    <w:p w14:paraId="6CEB9CC6" w14:textId="77777777" w:rsidR="00BE1603" w:rsidRPr="00C344A3" w:rsidRDefault="00BE1603" w:rsidP="00BE1603">
      <w:pPr>
        <w:rPr>
          <w:rFonts w:ascii="Myriad Pro" w:hAnsi="Myriad Pro"/>
          <w:sz w:val="28"/>
          <w:szCs w:val="28"/>
        </w:rPr>
      </w:pPr>
      <w:r w:rsidRPr="00C344A3">
        <w:rPr>
          <w:rFonts w:ascii="Myriad Pro" w:hAnsi="Myriad Pro"/>
          <w:sz w:val="28"/>
          <w:szCs w:val="28"/>
        </w:rPr>
        <w:br w:type="page"/>
      </w:r>
    </w:p>
    <w:p w14:paraId="3D449E05" w14:textId="77777777" w:rsidR="000C562F" w:rsidRPr="00D243BB" w:rsidRDefault="000C562F" w:rsidP="0078449B">
      <w:pPr>
        <w:jc w:val="center"/>
        <w:rPr>
          <w:rFonts w:asciiTheme="minorHAnsi" w:hAnsiTheme="minorHAnsi" w:cstheme="minorHAnsi"/>
          <w:b/>
          <w:bCs/>
          <w:sz w:val="32"/>
          <w:szCs w:val="32"/>
        </w:rPr>
      </w:pPr>
      <w:r w:rsidRPr="00D243BB">
        <w:rPr>
          <w:rFonts w:asciiTheme="minorHAnsi" w:hAnsiTheme="minorHAnsi" w:cstheme="minorHAnsi"/>
          <w:b/>
          <w:bCs/>
          <w:sz w:val="32"/>
          <w:szCs w:val="32"/>
          <w:lang w:val="en-GB"/>
        </w:rPr>
        <w:lastRenderedPageBreak/>
        <w:t xml:space="preserve">Section 1.  </w:t>
      </w:r>
      <w:r w:rsidR="00BE65E7" w:rsidRPr="00D243BB">
        <w:rPr>
          <w:rFonts w:asciiTheme="minorHAnsi" w:hAnsiTheme="minorHAnsi" w:cstheme="minorHAnsi"/>
          <w:b/>
          <w:bCs/>
          <w:sz w:val="32"/>
          <w:szCs w:val="32"/>
        </w:rPr>
        <w:t>Letter of Invitation</w:t>
      </w:r>
    </w:p>
    <w:p w14:paraId="3D449E06" w14:textId="77777777" w:rsidR="000C562F" w:rsidRDefault="000C562F">
      <w:pPr>
        <w:ind w:left="282" w:hanging="282"/>
        <w:rPr>
          <w:rFonts w:asciiTheme="minorHAnsi" w:hAnsiTheme="minorHAnsi" w:cstheme="minorHAnsi"/>
        </w:rPr>
      </w:pPr>
    </w:p>
    <w:p w14:paraId="3D449E07" w14:textId="77777777" w:rsidR="002F040E" w:rsidRPr="00D243BB" w:rsidRDefault="002F040E">
      <w:pPr>
        <w:ind w:left="282" w:hanging="282"/>
        <w:rPr>
          <w:rFonts w:asciiTheme="minorHAnsi" w:hAnsiTheme="minorHAnsi" w:cstheme="minorHAnsi"/>
        </w:rPr>
      </w:pPr>
    </w:p>
    <w:p w14:paraId="3D449E08" w14:textId="48FACEEA" w:rsidR="0087783D" w:rsidRDefault="002D5F42" w:rsidP="0087783D">
      <w:pPr>
        <w:ind w:left="282" w:hanging="282"/>
        <w:jc w:val="right"/>
        <w:rPr>
          <w:rFonts w:asciiTheme="minorHAnsi" w:hAnsiTheme="minorHAnsi" w:cstheme="minorHAnsi"/>
          <w:color w:val="000000" w:themeColor="text1"/>
        </w:rPr>
      </w:pPr>
      <w:sdt>
        <w:sdtPr>
          <w:rPr>
            <w:rFonts w:asciiTheme="minorHAnsi" w:hAnsiTheme="minorHAnsi" w:cstheme="minorHAnsi"/>
            <w:color w:val="000000" w:themeColor="text1"/>
          </w:rPr>
          <w:id w:val="593600146"/>
          <w:placeholder>
            <w:docPart w:val="4F06BEF4218C47738E6AD761E6F0263B"/>
          </w:placeholder>
          <w:text/>
        </w:sdtPr>
        <w:sdtEndPr/>
        <w:sdtContent>
          <w:r w:rsidR="00E559BE">
            <w:rPr>
              <w:rFonts w:asciiTheme="minorHAnsi" w:hAnsiTheme="minorHAnsi" w:cstheme="minorHAnsi"/>
              <w:color w:val="000000" w:themeColor="text1"/>
            </w:rPr>
            <w:t>Kigali Rwanda</w:t>
          </w:r>
        </w:sdtContent>
      </w:sdt>
      <w:r w:rsidR="0087783D" w:rsidRPr="00814716">
        <w:rPr>
          <w:rFonts w:asciiTheme="minorHAnsi" w:hAnsiTheme="minorHAnsi" w:cstheme="minorHAnsi"/>
          <w:color w:val="000000" w:themeColor="text1"/>
        </w:rPr>
        <w:t xml:space="preserve"> </w:t>
      </w:r>
    </w:p>
    <w:p w14:paraId="3D449E09" w14:textId="4A072C89" w:rsidR="0087783D" w:rsidRPr="00814716" w:rsidRDefault="002D5F42" w:rsidP="0087783D">
      <w:pPr>
        <w:ind w:left="282" w:hanging="282"/>
        <w:jc w:val="right"/>
        <w:rPr>
          <w:rFonts w:asciiTheme="minorHAnsi" w:hAnsiTheme="minorHAnsi" w:cstheme="minorHAnsi"/>
          <w:color w:val="000000" w:themeColor="text1"/>
        </w:rPr>
      </w:pPr>
      <w:sdt>
        <w:sdtPr>
          <w:rPr>
            <w:rFonts w:asciiTheme="minorHAnsi" w:hAnsiTheme="minorHAnsi" w:cstheme="minorHAnsi"/>
            <w:color w:val="000000" w:themeColor="text1"/>
          </w:rPr>
          <w:id w:val="-624930140"/>
          <w:placeholder>
            <w:docPart w:val="3E1A9C1BC59F497C9646561B70B6009A"/>
          </w:placeholder>
          <w:date w:fullDate="2021-03-29T00:00:00Z">
            <w:dateFormat w:val="MMMM d, yyyy"/>
            <w:lid w:val="en-US"/>
            <w:storeMappedDataAs w:val="dateTime"/>
            <w:calendar w:val="gregorian"/>
          </w:date>
        </w:sdtPr>
        <w:sdtEndPr/>
        <w:sdtContent>
          <w:r w:rsidR="000A7DC2">
            <w:rPr>
              <w:rFonts w:asciiTheme="minorHAnsi" w:hAnsiTheme="minorHAnsi" w:cstheme="minorHAnsi"/>
              <w:color w:val="000000" w:themeColor="text1"/>
            </w:rPr>
            <w:t>March 29, 2021</w:t>
          </w:r>
        </w:sdtContent>
      </w:sdt>
    </w:p>
    <w:p w14:paraId="3D449E0A" w14:textId="77777777" w:rsidR="000C562F" w:rsidRPr="00D243BB" w:rsidRDefault="000C562F">
      <w:pPr>
        <w:tabs>
          <w:tab w:val="left" w:pos="720"/>
          <w:tab w:val="right" w:leader="dot" w:pos="8640"/>
        </w:tabs>
        <w:rPr>
          <w:rFonts w:asciiTheme="minorHAnsi" w:hAnsiTheme="minorHAnsi" w:cstheme="minorHAnsi"/>
          <w:sz w:val="22"/>
          <w:szCs w:val="22"/>
        </w:rPr>
      </w:pPr>
    </w:p>
    <w:p w14:paraId="3D449E0B" w14:textId="77777777" w:rsidR="003A0848" w:rsidRPr="00D243BB" w:rsidRDefault="003A0848">
      <w:pPr>
        <w:tabs>
          <w:tab w:val="left" w:pos="720"/>
          <w:tab w:val="right" w:leader="dot" w:pos="8640"/>
        </w:tabs>
        <w:rPr>
          <w:rFonts w:asciiTheme="minorHAnsi" w:hAnsiTheme="minorHAnsi" w:cstheme="minorHAnsi"/>
          <w:sz w:val="22"/>
          <w:szCs w:val="22"/>
        </w:rPr>
      </w:pPr>
    </w:p>
    <w:p w14:paraId="20854E89" w14:textId="02B8FF59" w:rsidR="007C5A37" w:rsidRDefault="000A7DC2">
      <w:pPr>
        <w:rPr>
          <w:rFonts w:ascii="Segoe UI" w:hAnsi="Segoe UI" w:cs="Segoe UI"/>
          <w:b/>
          <w:bCs/>
          <w:color w:val="365F91" w:themeColor="accent1" w:themeShade="BF"/>
          <w:sz w:val="28"/>
          <w:szCs w:val="28"/>
        </w:rPr>
      </w:pPr>
      <w:r w:rsidRPr="000A7DC2">
        <w:rPr>
          <w:rFonts w:ascii="Segoe UI" w:hAnsi="Segoe UI" w:cs="Segoe UI"/>
          <w:b/>
          <w:bCs/>
          <w:color w:val="365F91" w:themeColor="accent1" w:themeShade="BF"/>
          <w:sz w:val="28"/>
          <w:szCs w:val="28"/>
        </w:rPr>
        <w:t>Recruitment of an International firm to Support Resource Mobilization for Nationally Determined Contribution (NDC) implementation in Rwanda</w:t>
      </w:r>
    </w:p>
    <w:p w14:paraId="3D449E0E" w14:textId="755BD661" w:rsidR="000C562F" w:rsidRPr="00D243BB" w:rsidRDefault="000C562F">
      <w:pPr>
        <w:rPr>
          <w:rFonts w:asciiTheme="minorHAnsi" w:hAnsiTheme="minorHAnsi" w:cstheme="minorHAnsi"/>
          <w:sz w:val="22"/>
          <w:szCs w:val="22"/>
        </w:rPr>
      </w:pPr>
      <w:r w:rsidRPr="00D243BB">
        <w:rPr>
          <w:rFonts w:asciiTheme="minorHAnsi" w:hAnsiTheme="minorHAnsi" w:cstheme="minorHAnsi"/>
          <w:sz w:val="22"/>
          <w:szCs w:val="22"/>
        </w:rPr>
        <w:t>Dear Mr./Ms.:</w:t>
      </w:r>
      <w:r w:rsidR="0087783D">
        <w:rPr>
          <w:rFonts w:asciiTheme="minorHAnsi" w:hAnsiTheme="minorHAnsi" w:cstheme="minorHAnsi"/>
          <w:sz w:val="22"/>
          <w:szCs w:val="22"/>
        </w:rPr>
        <w:t xml:space="preserve"> </w:t>
      </w:r>
      <w:sdt>
        <w:sdtPr>
          <w:rPr>
            <w:rFonts w:asciiTheme="minorHAnsi" w:hAnsiTheme="minorHAnsi" w:cstheme="minorHAnsi"/>
            <w:color w:val="000000" w:themeColor="text1"/>
            <w:sz w:val="22"/>
            <w:szCs w:val="22"/>
          </w:rPr>
          <w:id w:val="-1480150807"/>
          <w:placeholder>
            <w:docPart w:val="30E5B15F79604FE681C1F0CD95188AD4"/>
          </w:placeholder>
          <w:showingPlcHdr/>
          <w:text/>
        </w:sdtPr>
        <w:sdtEndPr/>
        <w:sdtContent>
          <w:r w:rsidR="0087783D" w:rsidRPr="00814716">
            <w:rPr>
              <w:rFonts w:asciiTheme="minorHAnsi" w:hAnsiTheme="minorHAnsi" w:cstheme="minorHAnsi"/>
              <w:i/>
              <w:color w:val="000000" w:themeColor="text1"/>
              <w:sz w:val="22"/>
              <w:szCs w:val="22"/>
            </w:rPr>
            <w:t>[indicate name]</w:t>
          </w:r>
        </w:sdtContent>
      </w:sdt>
    </w:p>
    <w:p w14:paraId="3D449E0F" w14:textId="77777777" w:rsidR="000C562F" w:rsidRDefault="000C562F" w:rsidP="000C562F">
      <w:pPr>
        <w:jc w:val="both"/>
        <w:rPr>
          <w:rFonts w:asciiTheme="minorHAnsi" w:hAnsiTheme="minorHAnsi" w:cstheme="minorHAnsi"/>
          <w:sz w:val="22"/>
          <w:szCs w:val="22"/>
        </w:rPr>
      </w:pPr>
    </w:p>
    <w:p w14:paraId="3D449E10" w14:textId="77777777" w:rsidR="00EF7D5F" w:rsidRPr="00D243BB" w:rsidRDefault="00EF7D5F" w:rsidP="000C562F">
      <w:pPr>
        <w:jc w:val="both"/>
        <w:rPr>
          <w:rFonts w:asciiTheme="minorHAnsi" w:hAnsiTheme="minorHAnsi" w:cstheme="minorHAnsi"/>
          <w:sz w:val="22"/>
          <w:szCs w:val="22"/>
        </w:rPr>
      </w:pPr>
    </w:p>
    <w:p w14:paraId="3D449E11" w14:textId="77777777" w:rsidR="000C562F" w:rsidRPr="00D243BB" w:rsidRDefault="000C562F" w:rsidP="00057338">
      <w:pPr>
        <w:ind w:firstLine="360"/>
        <w:jc w:val="both"/>
        <w:rPr>
          <w:rFonts w:asciiTheme="minorHAnsi" w:hAnsiTheme="minorHAnsi" w:cstheme="minorHAnsi"/>
          <w:i/>
          <w:iCs/>
          <w:sz w:val="22"/>
          <w:szCs w:val="22"/>
        </w:rPr>
      </w:pPr>
      <w:r w:rsidRPr="00D243BB">
        <w:rPr>
          <w:rFonts w:asciiTheme="minorHAnsi" w:hAnsiTheme="minorHAnsi" w:cstheme="minorHAnsi"/>
          <w:sz w:val="22"/>
          <w:szCs w:val="22"/>
        </w:rPr>
        <w:t xml:space="preserve">The United Nations Development </w:t>
      </w:r>
      <w:proofErr w:type="spellStart"/>
      <w:r w:rsidRPr="00D243BB">
        <w:rPr>
          <w:rFonts w:asciiTheme="minorHAnsi" w:hAnsiTheme="minorHAnsi" w:cstheme="minorHAnsi"/>
          <w:sz w:val="22"/>
          <w:szCs w:val="22"/>
        </w:rPr>
        <w:t>Programme</w:t>
      </w:r>
      <w:proofErr w:type="spellEnd"/>
      <w:r w:rsidRPr="00D243BB">
        <w:rPr>
          <w:rFonts w:asciiTheme="minorHAnsi" w:hAnsiTheme="minorHAnsi" w:cstheme="minorHAnsi"/>
          <w:sz w:val="22"/>
          <w:szCs w:val="22"/>
        </w:rPr>
        <w:t xml:space="preserve"> (UNDP) hereby invites you to submit a Proposal to this Request for Proposal (RFP) for the above</w:t>
      </w:r>
      <w:r w:rsidR="0022762B">
        <w:rPr>
          <w:rFonts w:asciiTheme="minorHAnsi" w:hAnsiTheme="minorHAnsi" w:cstheme="minorHAnsi"/>
          <w:sz w:val="22"/>
          <w:szCs w:val="22"/>
        </w:rPr>
        <w:t>-referenced</w:t>
      </w:r>
      <w:r w:rsidRPr="00D243BB">
        <w:rPr>
          <w:rFonts w:asciiTheme="minorHAnsi" w:hAnsiTheme="minorHAnsi" w:cstheme="minorHAnsi"/>
          <w:sz w:val="22"/>
          <w:szCs w:val="22"/>
        </w:rPr>
        <w:t xml:space="preserve"> subject.  </w:t>
      </w:r>
    </w:p>
    <w:p w14:paraId="3D449E12" w14:textId="77777777" w:rsidR="000C562F" w:rsidRPr="00D243BB" w:rsidRDefault="000C562F" w:rsidP="000C562F">
      <w:pPr>
        <w:jc w:val="both"/>
        <w:rPr>
          <w:rFonts w:asciiTheme="minorHAnsi" w:hAnsiTheme="minorHAnsi" w:cstheme="minorHAnsi"/>
          <w:sz w:val="22"/>
          <w:szCs w:val="22"/>
        </w:rPr>
      </w:pPr>
    </w:p>
    <w:p w14:paraId="3D449E13" w14:textId="77777777" w:rsidR="000C562F" w:rsidRPr="00D243BB" w:rsidRDefault="000C562F" w:rsidP="00057338">
      <w:pPr>
        <w:spacing w:after="240"/>
        <w:ind w:left="360"/>
        <w:rPr>
          <w:rFonts w:asciiTheme="minorHAnsi" w:hAnsiTheme="minorHAnsi" w:cstheme="minorHAnsi"/>
          <w:sz w:val="22"/>
          <w:szCs w:val="22"/>
        </w:rPr>
      </w:pPr>
      <w:r w:rsidRPr="00D243BB">
        <w:rPr>
          <w:rFonts w:asciiTheme="minorHAnsi" w:hAnsiTheme="minorHAnsi" w:cstheme="minorHAnsi"/>
          <w:sz w:val="22"/>
          <w:szCs w:val="22"/>
        </w:rPr>
        <w:t>Th</w:t>
      </w:r>
      <w:r w:rsidR="003A0848" w:rsidRPr="00D243BB">
        <w:rPr>
          <w:rFonts w:asciiTheme="minorHAnsi" w:hAnsiTheme="minorHAnsi" w:cstheme="minorHAnsi"/>
          <w:sz w:val="22"/>
          <w:szCs w:val="22"/>
        </w:rPr>
        <w:t xml:space="preserve">is </w:t>
      </w:r>
      <w:r w:rsidRPr="00D243BB">
        <w:rPr>
          <w:rFonts w:asciiTheme="minorHAnsi" w:hAnsiTheme="minorHAnsi" w:cstheme="minorHAnsi"/>
          <w:sz w:val="22"/>
          <w:szCs w:val="22"/>
        </w:rPr>
        <w:t>RFP includes the following documents:</w:t>
      </w:r>
    </w:p>
    <w:p w14:paraId="3D449E14" w14:textId="77777777" w:rsidR="00BE65E7" w:rsidRPr="00D243BB" w:rsidRDefault="00BE65E7" w:rsidP="00BE65E7">
      <w:pPr>
        <w:rPr>
          <w:rFonts w:asciiTheme="minorHAnsi" w:hAnsiTheme="minorHAnsi" w:cstheme="minorHAnsi"/>
          <w:sz w:val="22"/>
          <w:szCs w:val="22"/>
        </w:rPr>
      </w:pPr>
      <w:r w:rsidRPr="00D243BB">
        <w:rPr>
          <w:rFonts w:asciiTheme="minorHAnsi" w:hAnsiTheme="minorHAnsi" w:cstheme="minorHAnsi"/>
          <w:sz w:val="22"/>
          <w:szCs w:val="22"/>
        </w:rPr>
        <w:tab/>
        <w:t xml:space="preserve">Section 1 – </w:t>
      </w:r>
      <w:r w:rsidR="00AB589C" w:rsidRPr="00D243BB">
        <w:rPr>
          <w:rFonts w:asciiTheme="minorHAnsi" w:hAnsiTheme="minorHAnsi" w:cstheme="minorHAnsi"/>
          <w:sz w:val="22"/>
          <w:szCs w:val="22"/>
        </w:rPr>
        <w:t xml:space="preserve">This </w:t>
      </w:r>
      <w:r w:rsidRPr="00D243BB">
        <w:rPr>
          <w:rFonts w:asciiTheme="minorHAnsi" w:hAnsiTheme="minorHAnsi" w:cstheme="minorHAnsi"/>
          <w:sz w:val="22"/>
          <w:szCs w:val="22"/>
        </w:rPr>
        <w:t>Letter of Invitation</w:t>
      </w:r>
    </w:p>
    <w:p w14:paraId="3D449E15" w14:textId="77777777" w:rsidR="0043159A" w:rsidRDefault="000C562F" w:rsidP="00452F4B">
      <w:pPr>
        <w:ind w:firstLine="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2</w:t>
      </w:r>
      <w:r w:rsidRPr="00D243BB">
        <w:rPr>
          <w:rFonts w:asciiTheme="minorHAnsi" w:hAnsiTheme="minorHAnsi" w:cstheme="minorHAnsi"/>
          <w:sz w:val="22"/>
          <w:szCs w:val="22"/>
        </w:rPr>
        <w:t xml:space="preserve"> </w:t>
      </w:r>
      <w:r w:rsidR="00911F9D" w:rsidRPr="00D243BB">
        <w:rPr>
          <w:rFonts w:asciiTheme="minorHAnsi" w:hAnsiTheme="minorHAnsi" w:cstheme="minorHAnsi"/>
          <w:sz w:val="22"/>
          <w:szCs w:val="22"/>
        </w:rPr>
        <w:t xml:space="preserve">– </w:t>
      </w:r>
      <w:r w:rsidRPr="00D243BB">
        <w:rPr>
          <w:rFonts w:asciiTheme="minorHAnsi" w:hAnsiTheme="minorHAnsi" w:cstheme="minorHAnsi"/>
          <w:sz w:val="22"/>
          <w:szCs w:val="22"/>
        </w:rPr>
        <w:t>Instructions to Proposers (including Data Sheet)</w:t>
      </w:r>
    </w:p>
    <w:p w14:paraId="3D449E16"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3</w:t>
      </w:r>
      <w:r w:rsidR="007C0AE8" w:rsidRPr="00D243BB">
        <w:rPr>
          <w:rFonts w:asciiTheme="minorHAnsi" w:hAnsiTheme="minorHAnsi" w:cstheme="minorHAnsi"/>
          <w:sz w:val="22"/>
          <w:szCs w:val="22"/>
        </w:rPr>
        <w:t xml:space="preserve"> </w:t>
      </w:r>
      <w:r w:rsidRPr="00D243BB">
        <w:rPr>
          <w:rFonts w:asciiTheme="minorHAnsi" w:hAnsiTheme="minorHAnsi" w:cstheme="minorHAnsi"/>
          <w:sz w:val="22"/>
          <w:szCs w:val="22"/>
        </w:rPr>
        <w:t>– Terms of Reference</w:t>
      </w:r>
    </w:p>
    <w:p w14:paraId="3D449E17"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4</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Proposal Submission Form</w:t>
      </w:r>
    </w:p>
    <w:p w14:paraId="3D449E18" w14:textId="77777777" w:rsidR="00EB3DC3"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5</w:t>
      </w:r>
      <w:r w:rsidR="007C0AE8" w:rsidRPr="00D243BB">
        <w:rPr>
          <w:rFonts w:asciiTheme="minorHAnsi" w:hAnsiTheme="minorHAnsi" w:cstheme="minorHAnsi"/>
          <w:sz w:val="22"/>
          <w:szCs w:val="22"/>
        </w:rPr>
        <w:t xml:space="preserve"> </w:t>
      </w:r>
      <w:r w:rsidR="000C562F" w:rsidRPr="00D243BB">
        <w:rPr>
          <w:rFonts w:asciiTheme="minorHAnsi" w:hAnsiTheme="minorHAnsi" w:cstheme="minorHAnsi"/>
          <w:sz w:val="22"/>
          <w:szCs w:val="22"/>
        </w:rPr>
        <w:t xml:space="preserve">– </w:t>
      </w:r>
      <w:r w:rsidR="009F5D18" w:rsidRPr="00D243BB">
        <w:rPr>
          <w:rFonts w:asciiTheme="minorHAnsi" w:hAnsiTheme="minorHAnsi" w:cstheme="minorHAnsi"/>
          <w:sz w:val="22"/>
          <w:szCs w:val="22"/>
        </w:rPr>
        <w:t>Documents Establishing the Eligibility and Qualifications of the Proposer</w:t>
      </w:r>
    </w:p>
    <w:p w14:paraId="3D449E19" w14:textId="77777777" w:rsidR="000C562F" w:rsidRPr="00D243BB" w:rsidRDefault="00EB3DC3" w:rsidP="000C562F">
      <w:pPr>
        <w:ind w:left="708"/>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6</w:t>
      </w:r>
      <w:r w:rsidR="007C0AE8" w:rsidRPr="00D243BB">
        <w:rPr>
          <w:rFonts w:asciiTheme="minorHAnsi" w:hAnsiTheme="minorHAnsi" w:cstheme="minorHAnsi"/>
          <w:sz w:val="22"/>
          <w:szCs w:val="22"/>
        </w:rPr>
        <w:t xml:space="preserve"> </w:t>
      </w:r>
      <w:r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Technical Proposal</w:t>
      </w:r>
      <w:r w:rsidR="00315841" w:rsidRPr="00D243BB">
        <w:rPr>
          <w:rFonts w:asciiTheme="minorHAnsi" w:hAnsiTheme="minorHAnsi" w:cstheme="minorHAnsi"/>
          <w:sz w:val="22"/>
          <w:szCs w:val="22"/>
        </w:rPr>
        <w:t xml:space="preserve"> Form</w:t>
      </w:r>
      <w:r w:rsidR="00AB589C" w:rsidRPr="00D243BB">
        <w:rPr>
          <w:rFonts w:asciiTheme="minorHAnsi" w:hAnsiTheme="minorHAnsi" w:cstheme="minorHAnsi"/>
          <w:sz w:val="22"/>
          <w:szCs w:val="22"/>
        </w:rPr>
        <w:t xml:space="preserve"> </w:t>
      </w:r>
    </w:p>
    <w:p w14:paraId="3D449E1A" w14:textId="77777777" w:rsidR="005B595F" w:rsidRDefault="00EB3DC3" w:rsidP="005B595F">
      <w:pPr>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BE65E7" w:rsidRPr="00D243BB">
        <w:rPr>
          <w:rFonts w:asciiTheme="minorHAnsi" w:hAnsiTheme="minorHAnsi" w:cstheme="minorHAnsi"/>
          <w:sz w:val="22"/>
          <w:szCs w:val="22"/>
        </w:rPr>
        <w:t>7</w:t>
      </w:r>
      <w:r w:rsidR="007C0AE8" w:rsidRPr="00D243BB">
        <w:rPr>
          <w:rFonts w:asciiTheme="minorHAnsi" w:hAnsiTheme="minorHAnsi" w:cstheme="minorHAnsi"/>
          <w:sz w:val="22"/>
          <w:szCs w:val="22"/>
        </w:rPr>
        <w:t xml:space="preserve"> </w:t>
      </w:r>
      <w:r w:rsidR="00BF6D48" w:rsidRPr="00D243BB">
        <w:rPr>
          <w:rFonts w:asciiTheme="minorHAnsi" w:hAnsiTheme="minorHAnsi" w:cstheme="minorHAnsi"/>
          <w:sz w:val="22"/>
          <w:szCs w:val="22"/>
        </w:rPr>
        <w:t xml:space="preserve">– </w:t>
      </w:r>
      <w:r w:rsidR="005B595F" w:rsidRPr="00D243BB">
        <w:rPr>
          <w:rFonts w:asciiTheme="minorHAnsi" w:hAnsiTheme="minorHAnsi" w:cstheme="minorHAnsi"/>
          <w:sz w:val="22"/>
          <w:szCs w:val="22"/>
        </w:rPr>
        <w:t>Financial Proposal</w:t>
      </w:r>
      <w:r w:rsidR="000C562F" w:rsidRPr="00D243BB">
        <w:rPr>
          <w:rFonts w:asciiTheme="minorHAnsi" w:hAnsiTheme="minorHAnsi" w:cstheme="minorHAnsi"/>
          <w:sz w:val="22"/>
          <w:szCs w:val="22"/>
        </w:rPr>
        <w:t xml:space="preserve"> </w:t>
      </w:r>
      <w:r w:rsidR="00315841" w:rsidRPr="00D243BB">
        <w:rPr>
          <w:rFonts w:asciiTheme="minorHAnsi" w:hAnsiTheme="minorHAnsi" w:cstheme="minorHAnsi"/>
          <w:sz w:val="22"/>
          <w:szCs w:val="22"/>
        </w:rPr>
        <w:t>Form</w:t>
      </w:r>
    </w:p>
    <w:p w14:paraId="3D449E1D" w14:textId="56652F16" w:rsidR="002F040E" w:rsidRDefault="005B595F" w:rsidP="00E80D57">
      <w:pPr>
        <w:ind w:left="720" w:right="-450"/>
        <w:rPr>
          <w:rFonts w:asciiTheme="minorHAnsi" w:hAnsiTheme="minorHAnsi" w:cstheme="minorHAnsi"/>
          <w:sz w:val="22"/>
          <w:szCs w:val="22"/>
        </w:rPr>
      </w:pPr>
      <w:r w:rsidRPr="00D243BB">
        <w:rPr>
          <w:rFonts w:asciiTheme="minorHAnsi" w:hAnsiTheme="minorHAnsi" w:cstheme="minorHAnsi"/>
          <w:sz w:val="22"/>
          <w:szCs w:val="22"/>
        </w:rPr>
        <w:t xml:space="preserve">Section </w:t>
      </w:r>
      <w:r w:rsidR="00E559BE">
        <w:rPr>
          <w:rFonts w:asciiTheme="minorHAnsi" w:hAnsiTheme="minorHAnsi" w:cstheme="minorHAnsi"/>
          <w:sz w:val="22"/>
          <w:szCs w:val="22"/>
        </w:rPr>
        <w:t>8</w:t>
      </w:r>
      <w:r w:rsidRPr="00D243BB">
        <w:rPr>
          <w:rFonts w:asciiTheme="minorHAnsi" w:hAnsiTheme="minorHAnsi" w:cstheme="minorHAnsi"/>
          <w:sz w:val="22"/>
          <w:szCs w:val="22"/>
        </w:rPr>
        <w:t xml:space="preserve"> – Contract </w:t>
      </w:r>
      <w:r w:rsidR="0004133C" w:rsidRPr="00D243BB">
        <w:rPr>
          <w:rFonts w:asciiTheme="minorHAnsi" w:hAnsiTheme="minorHAnsi" w:cstheme="minorHAnsi"/>
          <w:sz w:val="22"/>
          <w:szCs w:val="22"/>
        </w:rPr>
        <w:t>for Professional Services</w:t>
      </w:r>
      <w:r w:rsidRPr="00D243BB">
        <w:rPr>
          <w:rFonts w:asciiTheme="minorHAnsi" w:hAnsiTheme="minorHAnsi" w:cstheme="minorHAnsi"/>
          <w:sz w:val="22"/>
          <w:szCs w:val="22"/>
        </w:rPr>
        <w:t>, including General Terms and Conditions</w:t>
      </w:r>
    </w:p>
    <w:p w14:paraId="3D449E1E" w14:textId="77777777" w:rsidR="002F040E" w:rsidRDefault="002F040E" w:rsidP="002F040E">
      <w:pPr>
        <w:ind w:left="720"/>
        <w:rPr>
          <w:rFonts w:asciiTheme="minorHAnsi" w:hAnsiTheme="minorHAnsi" w:cstheme="minorHAnsi"/>
          <w:sz w:val="22"/>
          <w:szCs w:val="22"/>
        </w:rPr>
      </w:pPr>
    </w:p>
    <w:p w14:paraId="3D449E1F" w14:textId="77777777" w:rsidR="002F040E" w:rsidRDefault="002F040E" w:rsidP="00057338">
      <w:pPr>
        <w:keepNext/>
        <w:ind w:firstLine="360"/>
        <w:rPr>
          <w:rFonts w:asciiTheme="minorHAnsi" w:hAnsiTheme="minorHAnsi" w:cstheme="minorHAnsi"/>
          <w:sz w:val="22"/>
          <w:szCs w:val="22"/>
        </w:rPr>
      </w:pPr>
      <w:r w:rsidRPr="00D243BB">
        <w:rPr>
          <w:rFonts w:asciiTheme="minorHAnsi" w:hAnsiTheme="minorHAnsi" w:cstheme="minorHAnsi"/>
          <w:sz w:val="22"/>
          <w:szCs w:val="22"/>
        </w:rPr>
        <w:t>Your offer</w:t>
      </w:r>
      <w:r w:rsidR="006866CE">
        <w:rPr>
          <w:rFonts w:asciiTheme="minorHAnsi" w:hAnsiTheme="minorHAnsi" w:cstheme="minorHAnsi"/>
          <w:sz w:val="22"/>
          <w:szCs w:val="22"/>
        </w:rPr>
        <w:t>,</w:t>
      </w:r>
      <w:r w:rsidRPr="00D243BB">
        <w:rPr>
          <w:rFonts w:asciiTheme="minorHAnsi" w:hAnsiTheme="minorHAnsi" w:cstheme="minorHAnsi"/>
          <w:sz w:val="22"/>
          <w:szCs w:val="22"/>
        </w:rPr>
        <w:t xml:space="preserve"> comprising of a Technical and Financial Proposal, in separate sealed envelopes, should be submitted in accordance with Section </w:t>
      </w:r>
      <w:r>
        <w:rPr>
          <w:rFonts w:asciiTheme="minorHAnsi" w:hAnsiTheme="minorHAnsi" w:cstheme="minorHAnsi"/>
          <w:sz w:val="22"/>
          <w:szCs w:val="22"/>
        </w:rPr>
        <w:t>2.</w:t>
      </w:r>
      <w:r w:rsidRPr="00D243BB">
        <w:rPr>
          <w:rFonts w:asciiTheme="minorHAnsi" w:hAnsiTheme="minorHAnsi" w:cstheme="minorHAnsi"/>
          <w:sz w:val="22"/>
          <w:szCs w:val="22"/>
        </w:rPr>
        <w:t xml:space="preserve"> </w:t>
      </w:r>
    </w:p>
    <w:p w14:paraId="3D449E20" w14:textId="77777777" w:rsidR="002F040E" w:rsidRDefault="002F040E" w:rsidP="002F040E">
      <w:pPr>
        <w:ind w:left="720"/>
        <w:rPr>
          <w:rFonts w:asciiTheme="minorHAnsi" w:hAnsiTheme="minorHAnsi" w:cstheme="minorHAnsi"/>
          <w:sz w:val="22"/>
          <w:szCs w:val="22"/>
        </w:rPr>
      </w:pPr>
    </w:p>
    <w:p w14:paraId="3D449E21" w14:textId="42FB49B2" w:rsidR="00EF7D5F" w:rsidRDefault="00A165FF" w:rsidP="00057338">
      <w:pPr>
        <w:ind w:firstLine="360"/>
        <w:rPr>
          <w:rFonts w:asciiTheme="minorHAnsi" w:hAnsiTheme="minorHAnsi" w:cstheme="minorHAnsi"/>
          <w:sz w:val="22"/>
          <w:szCs w:val="22"/>
        </w:rPr>
      </w:pPr>
      <w:r>
        <w:rPr>
          <w:rFonts w:asciiTheme="minorHAnsi" w:hAnsiTheme="minorHAnsi" w:cstheme="minorHAnsi"/>
          <w:sz w:val="22"/>
          <w:szCs w:val="22"/>
        </w:rPr>
        <w:t xml:space="preserve">Bids submission will only be electronic to: </w:t>
      </w:r>
    </w:p>
    <w:p w14:paraId="072F6C75" w14:textId="77777777" w:rsidR="00E559BE" w:rsidRPr="00817969" w:rsidRDefault="00E559BE" w:rsidP="00E559BE">
      <w:pPr>
        <w:jc w:val="center"/>
        <w:rPr>
          <w:rFonts w:asciiTheme="minorHAnsi" w:hAnsiTheme="minorHAnsi" w:cs="Calibri"/>
          <w:sz w:val="22"/>
          <w:szCs w:val="22"/>
        </w:rPr>
      </w:pPr>
      <w:r w:rsidRPr="00817969">
        <w:rPr>
          <w:rFonts w:asciiTheme="minorHAnsi" w:hAnsiTheme="minorHAnsi" w:cs="Calibri"/>
          <w:sz w:val="22"/>
          <w:szCs w:val="22"/>
        </w:rPr>
        <w:t>United Nations Development Program</w:t>
      </w:r>
    </w:p>
    <w:p w14:paraId="41608192" w14:textId="77777777" w:rsidR="00E559BE" w:rsidRPr="00817969" w:rsidRDefault="00E559BE" w:rsidP="00E559BE">
      <w:pPr>
        <w:spacing w:line="220" w:lineRule="exact"/>
        <w:jc w:val="center"/>
        <w:rPr>
          <w:rFonts w:asciiTheme="minorHAnsi" w:hAnsiTheme="minorHAnsi" w:cs="Arial"/>
          <w:sz w:val="22"/>
          <w:szCs w:val="22"/>
          <w:lang w:val="fr-FR"/>
        </w:rPr>
      </w:pPr>
      <w:r w:rsidRPr="00817969">
        <w:rPr>
          <w:rFonts w:asciiTheme="minorHAnsi" w:hAnsiTheme="minorHAnsi" w:cs="Arial"/>
          <w:sz w:val="22"/>
          <w:szCs w:val="22"/>
          <w:lang w:val="fr-FR"/>
        </w:rPr>
        <w:t>P.O Box 445 Kigali, Rwanda, 12 Avenue de l’Armée, Kigali, Rwanda</w:t>
      </w:r>
    </w:p>
    <w:p w14:paraId="2E57994E" w14:textId="77777777" w:rsidR="00E559BE" w:rsidRPr="00817969" w:rsidRDefault="00E559BE" w:rsidP="00E559BE">
      <w:pPr>
        <w:jc w:val="center"/>
        <w:rPr>
          <w:rFonts w:asciiTheme="minorHAnsi" w:hAnsiTheme="minorHAnsi"/>
          <w:sz w:val="22"/>
          <w:szCs w:val="22"/>
        </w:rPr>
      </w:pPr>
      <w:r w:rsidRPr="00817969">
        <w:rPr>
          <w:rFonts w:asciiTheme="minorHAnsi" w:hAnsiTheme="minorHAnsi" w:cs="Calibri"/>
          <w:i/>
          <w:sz w:val="22"/>
          <w:szCs w:val="22"/>
        </w:rPr>
        <w:t xml:space="preserve">Attn: Head of Procurement Unit </w:t>
      </w:r>
    </w:p>
    <w:p w14:paraId="71A101F3" w14:textId="77777777" w:rsidR="00E559BE" w:rsidRDefault="00E559BE" w:rsidP="00E559BE">
      <w:pPr>
        <w:jc w:val="center"/>
        <w:rPr>
          <w:rFonts w:asciiTheme="minorHAnsi" w:hAnsiTheme="minorHAnsi" w:cs="Calibri"/>
          <w:sz w:val="22"/>
          <w:szCs w:val="22"/>
        </w:rPr>
      </w:pPr>
      <w:r w:rsidRPr="00817969">
        <w:rPr>
          <w:rFonts w:asciiTheme="minorHAnsi" w:hAnsiTheme="minorHAnsi" w:cs="Calibri"/>
          <w:sz w:val="22"/>
          <w:szCs w:val="22"/>
        </w:rPr>
        <w:t xml:space="preserve">Email: </w:t>
      </w:r>
      <w:hyperlink r:id="rId13" w:history="1">
        <w:r w:rsidRPr="00BA0653">
          <w:rPr>
            <w:rStyle w:val="Hyperlink"/>
            <w:rFonts w:asciiTheme="minorHAnsi" w:hAnsiTheme="minorHAnsi" w:cs="Calibri"/>
            <w:sz w:val="22"/>
            <w:szCs w:val="22"/>
          </w:rPr>
          <w:t>offers.rw@undp.org</w:t>
        </w:r>
      </w:hyperlink>
    </w:p>
    <w:p w14:paraId="3D449E26" w14:textId="77777777" w:rsidR="00EF7D5F" w:rsidRDefault="00057338" w:rsidP="00EF7D5F">
      <w:pPr>
        <w:ind w:left="360" w:hanging="360"/>
        <w:rPr>
          <w:rFonts w:asciiTheme="minorHAnsi" w:hAnsiTheme="minorHAnsi" w:cstheme="minorHAnsi"/>
          <w:sz w:val="22"/>
          <w:szCs w:val="22"/>
        </w:rPr>
      </w:pPr>
      <w:r>
        <w:rPr>
          <w:rFonts w:asciiTheme="minorHAnsi" w:hAnsiTheme="minorHAnsi" w:cstheme="minorHAnsi"/>
          <w:sz w:val="22"/>
          <w:szCs w:val="22"/>
        </w:rPr>
        <w:tab/>
      </w:r>
      <w:r w:rsidR="00EF7D5F">
        <w:rPr>
          <w:rFonts w:asciiTheme="minorHAnsi" w:hAnsiTheme="minorHAnsi" w:cstheme="minorHAnsi"/>
          <w:sz w:val="22"/>
          <w:szCs w:val="22"/>
        </w:rPr>
        <w:tab/>
      </w:r>
    </w:p>
    <w:p w14:paraId="3D449E27" w14:textId="579A2676" w:rsidR="00EF7D5F" w:rsidRDefault="00564AB4" w:rsidP="00057338">
      <w:pPr>
        <w:ind w:firstLine="360"/>
        <w:rPr>
          <w:rFonts w:asciiTheme="minorHAnsi" w:hAnsiTheme="minorHAnsi" w:cstheme="minorHAnsi"/>
          <w:sz w:val="22"/>
          <w:szCs w:val="22"/>
        </w:rPr>
      </w:pPr>
      <w:r w:rsidRPr="00D243BB">
        <w:rPr>
          <w:rFonts w:asciiTheme="minorHAnsi" w:hAnsiTheme="minorHAnsi" w:cstheme="minorHAnsi"/>
          <w:sz w:val="22"/>
          <w:szCs w:val="22"/>
        </w:rPr>
        <w:t xml:space="preserve">The letter should be received by UNDP </w:t>
      </w:r>
      <w:r w:rsidR="000C562F" w:rsidRPr="00D243BB">
        <w:rPr>
          <w:rFonts w:asciiTheme="minorHAnsi" w:hAnsiTheme="minorHAnsi" w:cstheme="minorHAnsi"/>
          <w:sz w:val="22"/>
          <w:szCs w:val="22"/>
        </w:rPr>
        <w:t>no later than</w:t>
      </w:r>
      <w:r w:rsidR="000C562F" w:rsidRPr="00EF7D5F">
        <w:rPr>
          <w:rFonts w:asciiTheme="minorHAnsi" w:hAnsiTheme="minorHAnsi" w:cstheme="minorHAnsi"/>
          <w:i/>
          <w:sz w:val="22"/>
          <w:szCs w:val="22"/>
        </w:rPr>
        <w:t xml:space="preserve"> </w:t>
      </w:r>
      <w:sdt>
        <w:sdtPr>
          <w:rPr>
            <w:rFonts w:asciiTheme="minorHAnsi" w:hAnsiTheme="minorHAnsi" w:cstheme="minorHAnsi"/>
            <w:b/>
            <w:bCs/>
            <w:color w:val="000000" w:themeColor="text1"/>
            <w:sz w:val="22"/>
            <w:szCs w:val="22"/>
          </w:rPr>
          <w:id w:val="1243683390"/>
          <w:placeholder>
            <w:docPart w:val="0AA11C6A5AE445849AB578C6FA6A1C27"/>
          </w:placeholder>
          <w:text/>
        </w:sdtPr>
        <w:sdtEndPr/>
        <w:sdtContent>
          <w:r w:rsidR="000A7DC2">
            <w:rPr>
              <w:rFonts w:asciiTheme="minorHAnsi" w:hAnsiTheme="minorHAnsi" w:cstheme="minorHAnsi"/>
              <w:b/>
              <w:bCs/>
              <w:color w:val="000000" w:themeColor="text1"/>
              <w:sz w:val="22"/>
              <w:szCs w:val="22"/>
            </w:rPr>
            <w:t xml:space="preserve">12 </w:t>
          </w:r>
          <w:r w:rsidR="00A9562A">
            <w:rPr>
              <w:rFonts w:asciiTheme="minorHAnsi" w:hAnsiTheme="minorHAnsi" w:cstheme="minorHAnsi"/>
              <w:b/>
              <w:bCs/>
              <w:color w:val="000000" w:themeColor="text1"/>
              <w:sz w:val="22"/>
              <w:szCs w:val="22"/>
            </w:rPr>
            <w:t xml:space="preserve">APRIL </w:t>
          </w:r>
          <w:r w:rsidR="00E559BE" w:rsidRPr="00A165FF">
            <w:rPr>
              <w:rFonts w:asciiTheme="minorHAnsi" w:hAnsiTheme="minorHAnsi" w:cstheme="minorHAnsi"/>
              <w:b/>
              <w:bCs/>
              <w:color w:val="000000" w:themeColor="text1"/>
              <w:sz w:val="22"/>
              <w:szCs w:val="22"/>
            </w:rPr>
            <w:t>202</w:t>
          </w:r>
          <w:r w:rsidR="00A165FF" w:rsidRPr="00A165FF">
            <w:rPr>
              <w:rFonts w:asciiTheme="minorHAnsi" w:hAnsiTheme="minorHAnsi" w:cstheme="minorHAnsi"/>
              <w:b/>
              <w:bCs/>
              <w:color w:val="000000" w:themeColor="text1"/>
              <w:sz w:val="22"/>
              <w:szCs w:val="22"/>
            </w:rPr>
            <w:t>1</w:t>
          </w:r>
        </w:sdtContent>
      </w:sdt>
      <w:r w:rsidR="0087783D" w:rsidRPr="00814716">
        <w:rPr>
          <w:rFonts w:asciiTheme="minorHAnsi" w:hAnsiTheme="minorHAnsi" w:cstheme="minorHAnsi"/>
          <w:i/>
          <w:color w:val="000000" w:themeColor="text1"/>
          <w:sz w:val="22"/>
          <w:szCs w:val="22"/>
        </w:rPr>
        <w:t>.</w:t>
      </w:r>
      <w:r w:rsidR="0087783D">
        <w:rPr>
          <w:rFonts w:asciiTheme="minorHAnsi" w:hAnsiTheme="minorHAnsi" w:cstheme="minorHAnsi"/>
          <w:color w:val="000000" w:themeColor="text1"/>
          <w:sz w:val="22"/>
          <w:szCs w:val="22"/>
        </w:rPr>
        <w:t xml:space="preserve">  </w:t>
      </w:r>
      <w:r w:rsidR="000C562F" w:rsidRPr="00D243BB">
        <w:rPr>
          <w:rFonts w:asciiTheme="minorHAnsi" w:hAnsiTheme="minorHAnsi" w:cstheme="minorHAnsi"/>
          <w:sz w:val="22"/>
          <w:szCs w:val="22"/>
        </w:rPr>
        <w:t xml:space="preserve">The </w:t>
      </w:r>
      <w:r w:rsidR="00EF7D5F">
        <w:rPr>
          <w:rFonts w:asciiTheme="minorHAnsi" w:hAnsiTheme="minorHAnsi" w:cstheme="minorHAnsi"/>
          <w:sz w:val="22"/>
          <w:szCs w:val="22"/>
        </w:rPr>
        <w:t xml:space="preserve">same </w:t>
      </w:r>
      <w:r w:rsidR="000C562F" w:rsidRPr="00D243BB">
        <w:rPr>
          <w:rFonts w:asciiTheme="minorHAnsi" w:hAnsiTheme="minorHAnsi" w:cstheme="minorHAnsi"/>
          <w:sz w:val="22"/>
          <w:szCs w:val="22"/>
        </w:rPr>
        <w:t>letter should advise whether your company intends to submit a Proposal</w:t>
      </w:r>
      <w:r w:rsidR="0022762B">
        <w:rPr>
          <w:rFonts w:asciiTheme="minorHAnsi" w:hAnsiTheme="minorHAnsi" w:cstheme="minorHAnsi"/>
          <w:sz w:val="22"/>
          <w:szCs w:val="22"/>
        </w:rPr>
        <w:t>. If that is not the case, UNDP would appreciate your indicating the reason, for our records</w:t>
      </w:r>
      <w:r w:rsidR="00EF7D5F">
        <w:rPr>
          <w:rFonts w:asciiTheme="minorHAnsi" w:hAnsiTheme="minorHAnsi" w:cstheme="minorHAnsi"/>
          <w:sz w:val="22"/>
          <w:szCs w:val="22"/>
        </w:rPr>
        <w:t xml:space="preserve">.  </w:t>
      </w:r>
    </w:p>
    <w:p w14:paraId="3D449E28" w14:textId="77777777" w:rsidR="00EF7D5F" w:rsidRDefault="00EF7D5F" w:rsidP="00EF7D5F">
      <w:pPr>
        <w:ind w:left="360"/>
        <w:rPr>
          <w:rFonts w:asciiTheme="minorHAnsi" w:hAnsiTheme="minorHAnsi" w:cstheme="minorHAnsi"/>
          <w:sz w:val="22"/>
          <w:szCs w:val="22"/>
        </w:rPr>
      </w:pPr>
    </w:p>
    <w:p w14:paraId="3D449E29" w14:textId="77777777" w:rsidR="000C562F" w:rsidRPr="00D243BB" w:rsidRDefault="00364D1D" w:rsidP="00057338">
      <w:pPr>
        <w:keepNext/>
        <w:ind w:firstLine="360"/>
        <w:jc w:val="both"/>
        <w:rPr>
          <w:rFonts w:asciiTheme="minorHAnsi" w:hAnsiTheme="minorHAnsi" w:cstheme="minorHAnsi"/>
          <w:sz w:val="22"/>
          <w:szCs w:val="22"/>
        </w:rPr>
      </w:pPr>
      <w:r w:rsidRPr="00D243BB">
        <w:rPr>
          <w:rFonts w:asciiTheme="minorHAnsi" w:hAnsiTheme="minorHAnsi" w:cstheme="minorHAnsi"/>
          <w:sz w:val="22"/>
          <w:szCs w:val="22"/>
        </w:rPr>
        <w:t>If</w:t>
      </w:r>
      <w:r w:rsidR="0022762B">
        <w:rPr>
          <w:rFonts w:asciiTheme="minorHAnsi" w:hAnsiTheme="minorHAnsi" w:cstheme="minorHAnsi"/>
          <w:sz w:val="22"/>
          <w:szCs w:val="22"/>
        </w:rPr>
        <w:t xml:space="preserve"> you have received this RFP through a direct invitation by UNDP, transferring this invitation to another firm </w:t>
      </w:r>
      <w:r w:rsidR="00B970DE">
        <w:rPr>
          <w:rFonts w:asciiTheme="minorHAnsi" w:hAnsiTheme="minorHAnsi" w:cstheme="minorHAnsi"/>
          <w:sz w:val="22"/>
          <w:szCs w:val="22"/>
        </w:rPr>
        <w:t xml:space="preserve">requires </w:t>
      </w:r>
      <w:r w:rsidR="006866CE">
        <w:rPr>
          <w:rFonts w:asciiTheme="minorHAnsi" w:hAnsiTheme="minorHAnsi" w:cstheme="minorHAnsi"/>
          <w:sz w:val="22"/>
          <w:szCs w:val="22"/>
        </w:rPr>
        <w:t>your written notification to UNDP of such transfer and the name of the company to whom the invitation was forwarded</w:t>
      </w:r>
      <w:r w:rsidR="00B970DE">
        <w:rPr>
          <w:rFonts w:asciiTheme="minorHAnsi" w:hAnsiTheme="minorHAnsi" w:cstheme="minorHAnsi"/>
          <w:sz w:val="22"/>
          <w:szCs w:val="22"/>
        </w:rPr>
        <w:t xml:space="preserve">. </w:t>
      </w:r>
      <w:r w:rsidRPr="00D243BB">
        <w:rPr>
          <w:rFonts w:asciiTheme="minorHAnsi" w:hAnsiTheme="minorHAnsi" w:cstheme="minorHAnsi"/>
          <w:sz w:val="22"/>
          <w:szCs w:val="22"/>
        </w:rPr>
        <w:t xml:space="preserve"> </w:t>
      </w:r>
    </w:p>
    <w:p w14:paraId="3D449E2A" w14:textId="77777777" w:rsidR="000C562F" w:rsidRPr="00D243BB" w:rsidRDefault="000C562F" w:rsidP="000C562F">
      <w:pPr>
        <w:keepNext/>
        <w:ind w:left="282" w:hanging="282"/>
        <w:rPr>
          <w:rFonts w:asciiTheme="minorHAnsi" w:hAnsiTheme="minorHAnsi" w:cstheme="minorHAnsi"/>
          <w:sz w:val="22"/>
          <w:szCs w:val="22"/>
        </w:rPr>
      </w:pPr>
    </w:p>
    <w:p w14:paraId="3D449E2B" w14:textId="77777777" w:rsidR="00967F56" w:rsidRPr="00D243BB" w:rsidRDefault="00967F56" w:rsidP="00057338">
      <w:pPr>
        <w:keepNext/>
        <w:ind w:firstLine="360"/>
        <w:jc w:val="both"/>
        <w:rPr>
          <w:rFonts w:asciiTheme="minorHAnsi" w:hAnsiTheme="minorHAnsi" w:cstheme="minorHAnsi"/>
          <w:sz w:val="22"/>
          <w:szCs w:val="22"/>
        </w:rPr>
      </w:pPr>
      <w:r w:rsidRPr="00D243BB">
        <w:rPr>
          <w:rFonts w:asciiTheme="minorHAnsi" w:hAnsiTheme="minorHAnsi" w:cstheme="minorHAnsi"/>
          <w:sz w:val="22"/>
          <w:szCs w:val="22"/>
        </w:rPr>
        <w:t xml:space="preserve">Should you </w:t>
      </w:r>
      <w:r w:rsidR="00B970DE">
        <w:rPr>
          <w:rFonts w:asciiTheme="minorHAnsi" w:hAnsiTheme="minorHAnsi" w:cstheme="minorHAnsi"/>
          <w:sz w:val="22"/>
          <w:szCs w:val="22"/>
        </w:rPr>
        <w:t>require</w:t>
      </w:r>
      <w:r w:rsidR="00B970DE" w:rsidRPr="00D243BB">
        <w:rPr>
          <w:rFonts w:asciiTheme="minorHAnsi" w:hAnsiTheme="minorHAnsi" w:cstheme="minorHAnsi"/>
          <w:sz w:val="22"/>
          <w:szCs w:val="22"/>
        </w:rPr>
        <w:t xml:space="preserve"> </w:t>
      </w:r>
      <w:r w:rsidRPr="00D243BB">
        <w:rPr>
          <w:rFonts w:asciiTheme="minorHAnsi" w:hAnsiTheme="minorHAnsi" w:cstheme="minorHAnsi"/>
          <w:sz w:val="22"/>
          <w:szCs w:val="22"/>
        </w:rPr>
        <w:t>further clarification</w:t>
      </w:r>
      <w:r w:rsidR="006866CE">
        <w:rPr>
          <w:rFonts w:asciiTheme="minorHAnsi" w:hAnsiTheme="minorHAnsi" w:cstheme="minorHAnsi"/>
          <w:sz w:val="22"/>
          <w:szCs w:val="22"/>
        </w:rPr>
        <w:t>s</w:t>
      </w:r>
      <w:r w:rsidRPr="00D243BB">
        <w:rPr>
          <w:rFonts w:asciiTheme="minorHAnsi" w:hAnsiTheme="minorHAnsi" w:cstheme="minorHAnsi"/>
          <w:sz w:val="22"/>
          <w:szCs w:val="22"/>
        </w:rPr>
        <w:t>, kindly communicate with the contact perso</w:t>
      </w:r>
      <w:r w:rsidR="00C53A94" w:rsidRPr="00D243BB">
        <w:rPr>
          <w:rFonts w:asciiTheme="minorHAnsi" w:hAnsiTheme="minorHAnsi" w:cstheme="minorHAnsi"/>
          <w:sz w:val="22"/>
          <w:szCs w:val="22"/>
        </w:rPr>
        <w:t xml:space="preserve">n </w:t>
      </w:r>
      <w:r w:rsidR="00B970DE">
        <w:rPr>
          <w:rFonts w:asciiTheme="minorHAnsi" w:hAnsiTheme="minorHAnsi" w:cstheme="minorHAnsi"/>
          <w:sz w:val="22"/>
          <w:szCs w:val="22"/>
        </w:rPr>
        <w:t>identified</w:t>
      </w:r>
      <w:r w:rsidR="00B970DE" w:rsidRPr="00D243BB">
        <w:rPr>
          <w:rFonts w:asciiTheme="minorHAnsi" w:hAnsiTheme="minorHAnsi" w:cstheme="minorHAnsi"/>
          <w:sz w:val="22"/>
          <w:szCs w:val="22"/>
        </w:rPr>
        <w:t xml:space="preserve"> </w:t>
      </w:r>
      <w:r w:rsidR="00C53A94" w:rsidRPr="00D243BB">
        <w:rPr>
          <w:rFonts w:asciiTheme="minorHAnsi" w:hAnsiTheme="minorHAnsi" w:cstheme="minorHAnsi"/>
          <w:sz w:val="22"/>
          <w:szCs w:val="22"/>
        </w:rPr>
        <w:t xml:space="preserve">in </w:t>
      </w:r>
      <w:r w:rsidR="00C53A94" w:rsidRPr="00D243BB">
        <w:rPr>
          <w:rFonts w:asciiTheme="minorHAnsi" w:hAnsiTheme="minorHAnsi" w:cstheme="minorHAnsi"/>
          <w:sz w:val="22"/>
          <w:szCs w:val="22"/>
        </w:rPr>
        <w:lastRenderedPageBreak/>
        <w:t xml:space="preserve">the attached </w:t>
      </w:r>
      <w:r w:rsidRPr="00D243BB">
        <w:rPr>
          <w:rFonts w:asciiTheme="minorHAnsi" w:hAnsiTheme="minorHAnsi" w:cstheme="minorHAnsi"/>
          <w:sz w:val="22"/>
          <w:szCs w:val="22"/>
        </w:rPr>
        <w:t>Data Sheet</w:t>
      </w:r>
      <w:r w:rsidR="00B970DE">
        <w:rPr>
          <w:rFonts w:asciiTheme="minorHAnsi" w:hAnsiTheme="minorHAnsi" w:cstheme="minorHAnsi"/>
          <w:sz w:val="22"/>
          <w:szCs w:val="22"/>
        </w:rPr>
        <w:t xml:space="preserve"> as the focal point for queries on this RFP. </w:t>
      </w:r>
      <w:r w:rsidRPr="00D243BB">
        <w:rPr>
          <w:rFonts w:asciiTheme="minorHAnsi" w:hAnsiTheme="minorHAnsi" w:cstheme="minorHAnsi"/>
          <w:sz w:val="22"/>
          <w:szCs w:val="22"/>
        </w:rPr>
        <w:t xml:space="preserve"> </w:t>
      </w:r>
    </w:p>
    <w:p w14:paraId="3D449E2C" w14:textId="77777777" w:rsidR="00967F56" w:rsidRPr="00D243BB" w:rsidRDefault="00967F56" w:rsidP="000C562F">
      <w:pPr>
        <w:keepNext/>
        <w:ind w:left="282" w:hanging="282"/>
        <w:rPr>
          <w:rFonts w:asciiTheme="minorHAnsi" w:hAnsiTheme="minorHAnsi" w:cstheme="minorHAnsi"/>
          <w:sz w:val="22"/>
          <w:szCs w:val="22"/>
        </w:rPr>
      </w:pPr>
    </w:p>
    <w:p w14:paraId="3D449E2D" w14:textId="77777777" w:rsidR="000C562F" w:rsidRPr="00D243BB" w:rsidRDefault="00B970DE" w:rsidP="00057338">
      <w:pPr>
        <w:keepNext/>
        <w:ind w:firstLine="360"/>
        <w:rPr>
          <w:rFonts w:asciiTheme="minorHAnsi" w:hAnsiTheme="minorHAnsi" w:cstheme="minorHAnsi"/>
          <w:sz w:val="22"/>
          <w:szCs w:val="22"/>
        </w:rPr>
      </w:pPr>
      <w:r>
        <w:rPr>
          <w:rFonts w:asciiTheme="minorHAnsi" w:hAnsiTheme="minorHAnsi" w:cstheme="minorHAnsi"/>
          <w:sz w:val="22"/>
          <w:szCs w:val="22"/>
        </w:rPr>
        <w:t xml:space="preserve">UNDP </w:t>
      </w:r>
      <w:r w:rsidR="000C562F" w:rsidRPr="00D243BB">
        <w:rPr>
          <w:rFonts w:asciiTheme="minorHAnsi" w:hAnsiTheme="minorHAnsi" w:cstheme="minorHAnsi"/>
          <w:sz w:val="22"/>
          <w:szCs w:val="22"/>
        </w:rPr>
        <w:t>look</w:t>
      </w:r>
      <w:r>
        <w:rPr>
          <w:rFonts w:asciiTheme="minorHAnsi" w:hAnsiTheme="minorHAnsi" w:cstheme="minorHAnsi"/>
          <w:sz w:val="22"/>
          <w:szCs w:val="22"/>
        </w:rPr>
        <w:t>s</w:t>
      </w:r>
      <w:r w:rsidR="000C562F" w:rsidRPr="00D243BB">
        <w:rPr>
          <w:rFonts w:asciiTheme="minorHAnsi" w:hAnsiTheme="minorHAnsi" w:cstheme="minorHAnsi"/>
          <w:sz w:val="22"/>
          <w:szCs w:val="22"/>
        </w:rPr>
        <w:t xml:space="preserve"> forward to </w:t>
      </w:r>
      <w:r>
        <w:rPr>
          <w:rFonts w:asciiTheme="minorHAnsi" w:hAnsiTheme="minorHAnsi" w:cstheme="minorHAnsi"/>
          <w:sz w:val="22"/>
          <w:szCs w:val="22"/>
        </w:rPr>
        <w:t xml:space="preserve">receiving </w:t>
      </w:r>
      <w:r w:rsidR="000C562F" w:rsidRPr="00D243BB">
        <w:rPr>
          <w:rFonts w:asciiTheme="minorHAnsi" w:hAnsiTheme="minorHAnsi" w:cstheme="minorHAnsi"/>
          <w:sz w:val="22"/>
          <w:szCs w:val="22"/>
        </w:rPr>
        <w:t>your Proposal and thank</w:t>
      </w:r>
      <w:r>
        <w:rPr>
          <w:rFonts w:asciiTheme="minorHAnsi" w:hAnsiTheme="minorHAnsi" w:cstheme="minorHAnsi"/>
          <w:sz w:val="22"/>
          <w:szCs w:val="22"/>
        </w:rPr>
        <w:t>s</w:t>
      </w:r>
      <w:r w:rsidR="000C562F" w:rsidRPr="00D243BB">
        <w:rPr>
          <w:rFonts w:asciiTheme="minorHAnsi" w:hAnsiTheme="minorHAnsi" w:cstheme="minorHAnsi"/>
          <w:sz w:val="22"/>
          <w:szCs w:val="22"/>
        </w:rPr>
        <w:t xml:space="preserve"> you in advance for your interest in UNDP procurement opportunities. </w:t>
      </w:r>
    </w:p>
    <w:p w14:paraId="05AB783F" w14:textId="77777777" w:rsidR="00E559BE" w:rsidRDefault="00E559BE" w:rsidP="00E559BE">
      <w:pPr>
        <w:spacing w:after="240"/>
        <w:rPr>
          <w:rFonts w:asciiTheme="minorHAnsi" w:hAnsiTheme="minorHAnsi" w:cstheme="minorHAnsi"/>
          <w:sz w:val="22"/>
          <w:szCs w:val="22"/>
        </w:rPr>
      </w:pPr>
    </w:p>
    <w:p w14:paraId="3D449E30" w14:textId="54F8DB0A" w:rsidR="000C562F" w:rsidRDefault="00E559BE" w:rsidP="00E559BE">
      <w:pPr>
        <w:spacing w:after="240"/>
        <w:rPr>
          <w:rFonts w:asciiTheme="minorHAnsi" w:hAnsiTheme="minorHAnsi" w:cstheme="minorHAnsi"/>
          <w:noProof/>
          <w:sz w:val="22"/>
          <w:szCs w:val="22"/>
        </w:rPr>
      </w:pPr>
      <w:r>
        <w:rPr>
          <w:rFonts w:asciiTheme="minorHAnsi" w:hAnsiTheme="minorHAnsi" w:cstheme="minorHAnsi"/>
          <w:sz w:val="22"/>
          <w:szCs w:val="22"/>
        </w:rPr>
        <w:t xml:space="preserve">                                                                       </w:t>
      </w:r>
      <w:r w:rsidR="000C562F" w:rsidRPr="00D243BB">
        <w:rPr>
          <w:rFonts w:asciiTheme="minorHAnsi" w:hAnsiTheme="minorHAnsi" w:cstheme="minorHAnsi"/>
          <w:noProof/>
          <w:sz w:val="22"/>
          <w:szCs w:val="22"/>
        </w:rPr>
        <w:t>Yours sincerely,</w:t>
      </w:r>
    </w:p>
    <w:p w14:paraId="47DF2749" w14:textId="56F2FBF3" w:rsidR="00E559BE" w:rsidRDefault="00E559BE" w:rsidP="0078449B">
      <w:pPr>
        <w:spacing w:after="240"/>
        <w:ind w:left="4320" w:firstLine="720"/>
        <w:rPr>
          <w:rFonts w:asciiTheme="minorHAnsi" w:hAnsiTheme="minorHAnsi" w:cstheme="minorHAnsi"/>
          <w:noProof/>
          <w:sz w:val="22"/>
          <w:szCs w:val="22"/>
        </w:rPr>
      </w:pPr>
    </w:p>
    <w:p w14:paraId="42B890B7" w14:textId="77777777" w:rsidR="00E559BE" w:rsidRPr="00D243BB" w:rsidRDefault="00E559BE" w:rsidP="0078449B">
      <w:pPr>
        <w:spacing w:after="240"/>
        <w:ind w:left="4320" w:firstLine="720"/>
        <w:rPr>
          <w:rFonts w:asciiTheme="minorHAnsi" w:hAnsiTheme="minorHAnsi" w:cstheme="minorHAnsi"/>
          <w:sz w:val="22"/>
          <w:szCs w:val="22"/>
        </w:rPr>
      </w:pPr>
    </w:p>
    <w:p w14:paraId="3D449E31" w14:textId="152EEF40" w:rsidR="00696759" w:rsidRDefault="003A0848" w:rsidP="00E559BE">
      <w:pPr>
        <w:suppressAutoHyphens/>
        <w:spacing w:after="240"/>
        <w:jc w:val="both"/>
        <w:rPr>
          <w:rFonts w:ascii="Arial" w:eastAsia="Calibri" w:hAnsi="Arial" w:cs="Arial"/>
          <w:b/>
          <w:bCs/>
          <w:color w:val="002060"/>
          <w:kern w:val="0"/>
          <w:sz w:val="18"/>
          <w:szCs w:val="18"/>
          <w:lang w:val="en-GB" w:eastAsia="en-GB"/>
        </w:rPr>
      </w:pPr>
      <w:r w:rsidRPr="00D243BB">
        <w:rPr>
          <w:rFonts w:asciiTheme="minorHAnsi" w:hAnsiTheme="minorHAnsi" w:cstheme="minorHAnsi"/>
          <w:sz w:val="22"/>
          <w:szCs w:val="22"/>
          <w:lang w:val="en-GB"/>
        </w:rPr>
        <w:tab/>
      </w:r>
      <w:r w:rsidRPr="00D243BB">
        <w:rPr>
          <w:rFonts w:asciiTheme="minorHAnsi" w:hAnsiTheme="minorHAnsi" w:cstheme="minorHAnsi"/>
          <w:sz w:val="22"/>
          <w:szCs w:val="22"/>
          <w:lang w:val="en-GB"/>
        </w:rPr>
        <w:tab/>
      </w:r>
      <w:r w:rsidRPr="00D243BB">
        <w:rPr>
          <w:rFonts w:asciiTheme="minorHAnsi" w:hAnsiTheme="minorHAnsi" w:cstheme="minorHAnsi"/>
          <w:sz w:val="22"/>
          <w:szCs w:val="22"/>
          <w:lang w:val="en-GB"/>
        </w:rPr>
        <w:tab/>
      </w:r>
      <w:r w:rsidRPr="00D243BB">
        <w:rPr>
          <w:rFonts w:asciiTheme="minorHAnsi" w:hAnsiTheme="minorHAnsi" w:cstheme="minorHAnsi"/>
          <w:sz w:val="22"/>
          <w:szCs w:val="22"/>
          <w:lang w:val="en-GB"/>
        </w:rPr>
        <w:tab/>
      </w:r>
      <w:r w:rsidRPr="00D243BB">
        <w:rPr>
          <w:rFonts w:asciiTheme="minorHAnsi" w:hAnsiTheme="minorHAnsi" w:cstheme="minorHAnsi"/>
          <w:sz w:val="22"/>
          <w:szCs w:val="22"/>
          <w:lang w:val="en-GB"/>
        </w:rPr>
        <w:tab/>
      </w:r>
      <w:sdt>
        <w:sdtPr>
          <w:rPr>
            <w:rFonts w:ascii="Arial" w:eastAsia="Calibri" w:hAnsi="Arial" w:cs="Arial"/>
            <w:b/>
            <w:bCs/>
            <w:color w:val="002060"/>
            <w:kern w:val="0"/>
            <w:sz w:val="18"/>
            <w:szCs w:val="18"/>
            <w:lang w:val="en-GB" w:eastAsia="en-GB"/>
          </w:rPr>
          <w:id w:val="-453641771"/>
          <w:placeholder>
            <w:docPart w:val="D83BA0EB0FCF478DA7CD590B825A1A97"/>
          </w:placeholder>
          <w:text/>
        </w:sdtPr>
        <w:sdtEndPr/>
        <w:sdtContent>
          <w:r w:rsidR="00E559BE" w:rsidRPr="00E559BE">
            <w:rPr>
              <w:rFonts w:ascii="Arial" w:eastAsia="Calibri" w:hAnsi="Arial" w:cs="Arial"/>
              <w:b/>
              <w:bCs/>
              <w:color w:val="002060"/>
              <w:kern w:val="0"/>
              <w:sz w:val="18"/>
              <w:szCs w:val="18"/>
              <w:lang w:val="en-GB" w:eastAsia="en-GB"/>
            </w:rPr>
            <w:t>Varsha Redkar-Palepu</w:t>
          </w:r>
        </w:sdtContent>
      </w:sdt>
    </w:p>
    <w:p w14:paraId="4E5D1FED" w14:textId="21850EDD" w:rsidR="00E559BE" w:rsidRPr="00D243BB" w:rsidRDefault="00E559BE" w:rsidP="00E559BE">
      <w:pPr>
        <w:widowControl/>
        <w:overflowPunct/>
        <w:adjustRightInd/>
        <w:rPr>
          <w:rFonts w:asciiTheme="minorHAnsi" w:hAnsiTheme="minorHAnsi" w:cstheme="minorHAnsi"/>
          <w:b/>
          <w:bCs/>
          <w:sz w:val="32"/>
          <w:szCs w:val="32"/>
          <w:lang w:val="en-GB"/>
        </w:rPr>
      </w:pPr>
      <w:r>
        <w:rPr>
          <w:rFonts w:ascii="Arial" w:eastAsia="Calibri" w:hAnsi="Arial" w:cs="Arial"/>
          <w:b/>
          <w:bCs/>
          <w:color w:val="002060"/>
          <w:kern w:val="0"/>
          <w:sz w:val="18"/>
          <w:szCs w:val="18"/>
          <w:lang w:val="en-GB" w:eastAsia="en-GB"/>
        </w:rPr>
        <w:t xml:space="preserve">                                                                      </w:t>
      </w:r>
      <w:r w:rsidRPr="00E559BE">
        <w:rPr>
          <w:rFonts w:ascii="Arial" w:eastAsia="Calibri" w:hAnsi="Arial" w:cs="Arial"/>
          <w:b/>
          <w:bCs/>
          <w:color w:val="002060"/>
          <w:kern w:val="0"/>
          <w:sz w:val="18"/>
          <w:szCs w:val="18"/>
          <w:lang w:val="en-GB" w:eastAsia="en-GB"/>
        </w:rPr>
        <w:t>Deputy Resident Representative</w:t>
      </w:r>
    </w:p>
    <w:p w14:paraId="449D1C14" w14:textId="5C373BC5" w:rsidR="00E559BE" w:rsidRDefault="00E559BE" w:rsidP="00E559BE">
      <w:pPr>
        <w:suppressAutoHyphens/>
        <w:spacing w:after="240"/>
        <w:jc w:val="both"/>
        <w:rPr>
          <w:rFonts w:ascii="Arial" w:eastAsia="Calibri" w:hAnsi="Arial" w:cs="Arial"/>
          <w:b/>
          <w:bCs/>
          <w:color w:val="002060"/>
          <w:kern w:val="0"/>
          <w:sz w:val="18"/>
          <w:szCs w:val="18"/>
          <w:lang w:val="en-GB" w:eastAsia="en-GB"/>
        </w:rPr>
      </w:pPr>
    </w:p>
    <w:p w14:paraId="4DFCE76E" w14:textId="7A475241" w:rsidR="00E559BE" w:rsidRDefault="00E559BE" w:rsidP="00E559BE">
      <w:pPr>
        <w:suppressAutoHyphens/>
        <w:spacing w:after="240"/>
        <w:jc w:val="both"/>
        <w:rPr>
          <w:rFonts w:ascii="Arial" w:eastAsia="Calibri" w:hAnsi="Arial" w:cs="Arial"/>
          <w:b/>
          <w:bCs/>
          <w:color w:val="002060"/>
          <w:kern w:val="0"/>
          <w:sz w:val="18"/>
          <w:szCs w:val="18"/>
          <w:lang w:val="en-GB" w:eastAsia="en-GB"/>
        </w:rPr>
      </w:pPr>
    </w:p>
    <w:p w14:paraId="1D2B8C04" w14:textId="2FE0436E" w:rsidR="00E559BE" w:rsidRDefault="00E559BE" w:rsidP="00E559BE">
      <w:pPr>
        <w:suppressAutoHyphens/>
        <w:spacing w:after="240"/>
        <w:jc w:val="both"/>
        <w:rPr>
          <w:rFonts w:ascii="Arial" w:eastAsia="Calibri" w:hAnsi="Arial" w:cs="Arial"/>
          <w:b/>
          <w:bCs/>
          <w:color w:val="002060"/>
          <w:kern w:val="0"/>
          <w:sz w:val="18"/>
          <w:szCs w:val="18"/>
          <w:lang w:val="en-GB" w:eastAsia="en-GB"/>
        </w:rPr>
      </w:pPr>
    </w:p>
    <w:p w14:paraId="498797D2" w14:textId="71D82A5A"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0CDDC173" w14:textId="32530AE8"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36D62D9D" w14:textId="51A0B6E0"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1D949D39" w14:textId="6960521F"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2F3B54DE" w14:textId="123387D1"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5DEE151F" w14:textId="11AD28F2"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3B0887DB" w14:textId="5150C263"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223E2409" w14:textId="44F93F77"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29049C09" w14:textId="30E2DD03"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0A458A78" w14:textId="28DDD0EC"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60A4B178" w14:textId="29392A3A"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1115C08D" w14:textId="0A888DA9"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33AF34DB" w14:textId="638B92B1"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7C878808" w14:textId="767AA525"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5A1E8196" w14:textId="77777777" w:rsidR="000D438F" w:rsidRDefault="000D438F" w:rsidP="00E559BE">
      <w:pPr>
        <w:suppressAutoHyphens/>
        <w:spacing w:after="240"/>
        <w:jc w:val="both"/>
        <w:rPr>
          <w:rFonts w:ascii="Arial" w:eastAsia="Calibri" w:hAnsi="Arial" w:cs="Arial"/>
          <w:b/>
          <w:bCs/>
          <w:color w:val="002060"/>
          <w:kern w:val="0"/>
          <w:sz w:val="18"/>
          <w:szCs w:val="18"/>
          <w:lang w:val="en-GB" w:eastAsia="en-GB"/>
        </w:rPr>
      </w:pPr>
    </w:p>
    <w:p w14:paraId="69A086B8" w14:textId="77777777" w:rsidR="00E559BE" w:rsidRPr="00D243BB" w:rsidRDefault="00E559BE" w:rsidP="00E559BE">
      <w:pPr>
        <w:suppressAutoHyphens/>
        <w:spacing w:after="240"/>
        <w:jc w:val="both"/>
        <w:rPr>
          <w:rFonts w:asciiTheme="minorHAnsi" w:hAnsiTheme="minorHAnsi" w:cstheme="minorHAnsi"/>
          <w:i/>
          <w:iCs/>
          <w:color w:val="FF0000"/>
          <w:sz w:val="22"/>
          <w:szCs w:val="22"/>
        </w:rPr>
      </w:pPr>
    </w:p>
    <w:p w14:paraId="3D449E33" w14:textId="77777777" w:rsidR="0043159A" w:rsidRPr="00D243BB" w:rsidRDefault="0043159A" w:rsidP="005B5BC2">
      <w:pPr>
        <w:jc w:val="center"/>
        <w:rPr>
          <w:rFonts w:asciiTheme="minorHAnsi" w:hAnsiTheme="minorHAnsi" w:cstheme="minorHAnsi"/>
          <w:b/>
          <w:bCs/>
          <w:sz w:val="32"/>
          <w:szCs w:val="32"/>
          <w:lang w:val="en-GB"/>
        </w:rPr>
      </w:pPr>
      <w:r w:rsidRPr="00D243BB">
        <w:rPr>
          <w:rFonts w:asciiTheme="minorHAnsi" w:hAnsiTheme="minorHAnsi" w:cstheme="minorHAnsi"/>
          <w:b/>
          <w:bCs/>
          <w:sz w:val="32"/>
          <w:szCs w:val="32"/>
          <w:lang w:val="en-GB"/>
        </w:rPr>
        <w:lastRenderedPageBreak/>
        <w:t>Section 2:  Instruction to Proposers</w:t>
      </w:r>
      <w:r w:rsidR="00163681" w:rsidRPr="00D243BB">
        <w:rPr>
          <w:rStyle w:val="FootnoteReference"/>
          <w:rFonts w:asciiTheme="minorHAnsi" w:hAnsiTheme="minorHAnsi" w:cstheme="minorHAnsi"/>
          <w:b/>
          <w:bCs/>
          <w:sz w:val="32"/>
          <w:szCs w:val="32"/>
          <w:lang w:val="en-GB"/>
        </w:rPr>
        <w:footnoteReference w:id="1"/>
      </w:r>
    </w:p>
    <w:p w14:paraId="3D449E34" w14:textId="77777777" w:rsidR="00696759" w:rsidRPr="00D243BB" w:rsidRDefault="00696759">
      <w:pPr>
        <w:rPr>
          <w:rFonts w:asciiTheme="minorHAnsi" w:hAnsiTheme="minorHAnsi" w:cstheme="minorHAnsi"/>
        </w:rPr>
      </w:pPr>
    </w:p>
    <w:p w14:paraId="3D449E35" w14:textId="77777777" w:rsidR="008821C1" w:rsidRPr="00D243BB" w:rsidRDefault="008821C1" w:rsidP="007419C9">
      <w:pPr>
        <w:jc w:val="both"/>
        <w:rPr>
          <w:rFonts w:asciiTheme="minorHAnsi" w:hAnsiTheme="minorHAnsi" w:cstheme="minorHAnsi"/>
          <w:sz w:val="22"/>
          <w:szCs w:val="22"/>
        </w:rPr>
      </w:pPr>
    </w:p>
    <w:p w14:paraId="3D449E36" w14:textId="77777777" w:rsidR="008821C1" w:rsidRPr="00D243BB" w:rsidRDefault="008821C1" w:rsidP="007419C9">
      <w:pPr>
        <w:jc w:val="both"/>
        <w:rPr>
          <w:rFonts w:asciiTheme="minorHAnsi" w:hAnsiTheme="minorHAnsi" w:cstheme="minorHAnsi"/>
          <w:b/>
          <w:bCs/>
          <w:sz w:val="22"/>
          <w:szCs w:val="22"/>
          <w:lang w:val="en-GB"/>
        </w:rPr>
      </w:pPr>
      <w:r w:rsidRPr="00D243BB">
        <w:rPr>
          <w:rFonts w:asciiTheme="minorHAnsi" w:hAnsiTheme="minorHAnsi" w:cstheme="minorHAnsi"/>
          <w:b/>
          <w:bCs/>
          <w:sz w:val="22"/>
          <w:szCs w:val="22"/>
          <w:lang w:val="en-GB"/>
        </w:rPr>
        <w:t>Definitions</w:t>
      </w:r>
      <w:r w:rsidR="00BF6D48" w:rsidRPr="00D243BB">
        <w:rPr>
          <w:rFonts w:asciiTheme="minorHAnsi" w:hAnsiTheme="minorHAnsi" w:cstheme="minorHAnsi"/>
          <w:b/>
          <w:bCs/>
          <w:sz w:val="22"/>
          <w:szCs w:val="22"/>
          <w:lang w:val="en-GB"/>
        </w:rPr>
        <w:t xml:space="preserve"> </w:t>
      </w:r>
    </w:p>
    <w:p w14:paraId="3D449E37" w14:textId="77777777" w:rsidR="008821C1" w:rsidRPr="00D243BB" w:rsidRDefault="008821C1" w:rsidP="007419C9">
      <w:pPr>
        <w:jc w:val="both"/>
        <w:rPr>
          <w:rFonts w:asciiTheme="minorHAnsi" w:hAnsiTheme="minorHAnsi" w:cstheme="minorHAnsi"/>
          <w:b/>
          <w:bCs/>
          <w:sz w:val="22"/>
          <w:szCs w:val="22"/>
          <w:lang w:val="en-GB"/>
        </w:rPr>
      </w:pPr>
    </w:p>
    <w:p w14:paraId="3D449E38" w14:textId="77777777" w:rsidR="00221DA7" w:rsidRPr="00D243BB" w:rsidRDefault="00221DA7" w:rsidP="007C47BC">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“Contract”</w:t>
      </w:r>
      <w:r w:rsidRPr="00D243BB">
        <w:rPr>
          <w:rFonts w:asciiTheme="minorHAnsi" w:hAnsiTheme="minorHAnsi" w:cstheme="minorHAnsi"/>
          <w:szCs w:val="22"/>
          <w:lang w:val="en-GB"/>
        </w:rPr>
        <w:t xml:space="preserve"> </w:t>
      </w:r>
      <w:r w:rsidR="0040341C" w:rsidRPr="00D243BB">
        <w:rPr>
          <w:rFonts w:asciiTheme="minorHAnsi" w:hAnsiTheme="minorHAnsi" w:cstheme="minorHAnsi"/>
          <w:szCs w:val="22"/>
          <w:lang w:val="en-GB"/>
        </w:rPr>
        <w:t xml:space="preserve">refers to </w:t>
      </w:r>
      <w:r w:rsidRPr="00D243BB">
        <w:rPr>
          <w:rFonts w:asciiTheme="minorHAnsi" w:hAnsiTheme="minorHAnsi" w:cstheme="minorHAnsi"/>
          <w:szCs w:val="22"/>
          <w:lang w:val="en-GB"/>
        </w:rPr>
        <w:t xml:space="preserve">the </w:t>
      </w:r>
      <w:r w:rsidR="0041252B" w:rsidRPr="00D243BB">
        <w:rPr>
          <w:rFonts w:asciiTheme="minorHAnsi" w:hAnsiTheme="minorHAnsi" w:cstheme="minorHAnsi"/>
          <w:szCs w:val="22"/>
          <w:lang w:val="en-GB"/>
        </w:rPr>
        <w:t xml:space="preserve">agreement </w:t>
      </w:r>
      <w:r w:rsidR="00734979" w:rsidRPr="00D243BB">
        <w:rPr>
          <w:rFonts w:asciiTheme="minorHAnsi" w:hAnsiTheme="minorHAnsi" w:cstheme="minorHAnsi"/>
          <w:szCs w:val="22"/>
          <w:lang w:val="en-GB"/>
        </w:rPr>
        <w:t xml:space="preserve">that will be </w:t>
      </w:r>
      <w:r w:rsidRPr="00D243BB">
        <w:rPr>
          <w:rFonts w:asciiTheme="minorHAnsi" w:hAnsiTheme="minorHAnsi" w:cstheme="minorHAnsi"/>
          <w:szCs w:val="22"/>
          <w:lang w:val="en-GB"/>
        </w:rPr>
        <w:t xml:space="preserve">signed by </w:t>
      </w:r>
      <w:r w:rsidR="008E4AAD" w:rsidRPr="00D243BB">
        <w:rPr>
          <w:rFonts w:asciiTheme="minorHAnsi" w:hAnsiTheme="minorHAnsi" w:cstheme="minorHAnsi"/>
          <w:szCs w:val="22"/>
          <w:lang w:val="en-GB"/>
        </w:rPr>
        <w:t xml:space="preserve">and between </w:t>
      </w:r>
      <w:r w:rsidRPr="00D243BB">
        <w:rPr>
          <w:rFonts w:asciiTheme="minorHAnsi" w:hAnsiTheme="minorHAnsi" w:cstheme="minorHAnsi"/>
          <w:szCs w:val="22"/>
          <w:lang w:val="en-GB"/>
        </w:rPr>
        <w:t xml:space="preserve">the </w:t>
      </w:r>
      <w:r w:rsidR="008E4AAD" w:rsidRPr="00D243BB">
        <w:rPr>
          <w:rFonts w:asciiTheme="minorHAnsi" w:hAnsiTheme="minorHAnsi" w:cstheme="minorHAnsi"/>
          <w:szCs w:val="22"/>
          <w:lang w:val="en-GB"/>
        </w:rPr>
        <w:t xml:space="preserve">UNDP and the successful </w:t>
      </w:r>
      <w:r w:rsidR="0040341C" w:rsidRPr="00D243BB">
        <w:rPr>
          <w:rFonts w:asciiTheme="minorHAnsi" w:hAnsiTheme="minorHAnsi" w:cstheme="minorHAnsi"/>
          <w:szCs w:val="22"/>
          <w:lang w:val="en-GB"/>
        </w:rPr>
        <w:t>proposer</w:t>
      </w:r>
      <w:r w:rsidR="008E4AAD" w:rsidRPr="00D243BB">
        <w:rPr>
          <w:rFonts w:asciiTheme="minorHAnsi" w:hAnsiTheme="minorHAnsi" w:cstheme="minorHAnsi"/>
          <w:szCs w:val="22"/>
          <w:lang w:val="en-GB"/>
        </w:rPr>
        <w:t>,</w:t>
      </w:r>
      <w:r w:rsidRPr="00D243BB">
        <w:rPr>
          <w:rFonts w:asciiTheme="minorHAnsi" w:hAnsiTheme="minorHAnsi" w:cstheme="minorHAnsi"/>
          <w:szCs w:val="22"/>
          <w:lang w:val="en-GB"/>
        </w:rPr>
        <w:t xml:space="preserve"> all the attached documents </w:t>
      </w:r>
      <w:r w:rsidR="008E4AAD" w:rsidRPr="00D243BB">
        <w:rPr>
          <w:rFonts w:asciiTheme="minorHAnsi" w:hAnsiTheme="minorHAnsi" w:cstheme="minorHAnsi"/>
          <w:szCs w:val="22"/>
          <w:lang w:val="en-GB"/>
        </w:rPr>
        <w:t>thereto</w:t>
      </w:r>
      <w:r w:rsidRPr="00D243BB">
        <w:rPr>
          <w:rFonts w:asciiTheme="minorHAnsi" w:hAnsiTheme="minorHAnsi" w:cstheme="minorHAnsi"/>
          <w:szCs w:val="22"/>
          <w:lang w:val="en-GB"/>
        </w:rPr>
        <w:t>, including the General Terms and Conditions (GTC</w:t>
      </w:r>
      <w:r w:rsidR="00820A4C" w:rsidRPr="00D243BB">
        <w:rPr>
          <w:rFonts w:asciiTheme="minorHAnsi" w:hAnsiTheme="minorHAnsi" w:cstheme="minorHAnsi"/>
          <w:szCs w:val="22"/>
          <w:lang w:val="en-GB"/>
        </w:rPr>
        <w:t>)</w:t>
      </w:r>
      <w:r w:rsidRPr="00D243BB">
        <w:rPr>
          <w:rFonts w:asciiTheme="minorHAnsi" w:hAnsiTheme="minorHAnsi" w:cstheme="minorHAnsi"/>
          <w:szCs w:val="22"/>
          <w:lang w:val="en-GB"/>
        </w:rPr>
        <w:t xml:space="preserve"> and the Appendices.</w:t>
      </w:r>
    </w:p>
    <w:p w14:paraId="3D449E39"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A" w14:textId="77777777" w:rsidR="00734979" w:rsidRPr="00D243BB" w:rsidRDefault="00734979" w:rsidP="007C47BC">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szCs w:val="22"/>
          <w:lang w:val="en-GB"/>
        </w:rPr>
        <w:t>“</w:t>
      </w:r>
      <w:r w:rsidRPr="00D243BB">
        <w:rPr>
          <w:rFonts w:asciiTheme="minorHAnsi" w:hAnsiTheme="minorHAnsi" w:cstheme="minorHAnsi"/>
          <w:i/>
          <w:szCs w:val="22"/>
          <w:lang w:val="en-GB"/>
        </w:rPr>
        <w:t>Country”</w:t>
      </w:r>
      <w:r w:rsidRPr="00D243BB">
        <w:rPr>
          <w:rFonts w:asciiTheme="minorHAnsi" w:hAnsiTheme="minorHAnsi" w:cstheme="minorHAnsi"/>
          <w:szCs w:val="22"/>
          <w:lang w:val="en-GB"/>
        </w:rPr>
        <w:t xml:space="preserve"> refers to the country indicated in the Data Sheet.  </w:t>
      </w:r>
    </w:p>
    <w:p w14:paraId="3D449E3B"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C" w14:textId="77777777" w:rsidR="00734979" w:rsidRPr="00D243BB" w:rsidRDefault="00734979" w:rsidP="007C47BC">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“Data Sheet”</w:t>
      </w:r>
      <w:r w:rsidRPr="00D243BB">
        <w:rPr>
          <w:rFonts w:asciiTheme="minorHAnsi" w:hAnsiTheme="minorHAnsi" w:cstheme="minorHAnsi"/>
          <w:szCs w:val="22"/>
          <w:lang w:val="en-GB"/>
        </w:rPr>
        <w:t xml:space="preserve"> refers to such part of the Instructions to Proposers used to reflect conditions of the tendering process that are specific for the requirements of the RFP.</w:t>
      </w:r>
    </w:p>
    <w:p w14:paraId="3D449E3D"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3E" w14:textId="77777777" w:rsidR="00734979" w:rsidRPr="00D243BB" w:rsidRDefault="00734979" w:rsidP="007C47BC">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 xml:space="preserve">“Day” </w:t>
      </w:r>
      <w:r w:rsidRPr="00D243BB">
        <w:rPr>
          <w:rFonts w:asciiTheme="minorHAnsi" w:hAnsiTheme="minorHAnsi" w:cstheme="minorHAnsi"/>
          <w:szCs w:val="22"/>
          <w:lang w:val="en-GB"/>
        </w:rPr>
        <w:t>refers to calendar day.</w:t>
      </w:r>
    </w:p>
    <w:p w14:paraId="3D449E3F"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0" w14:textId="77777777" w:rsidR="00734979" w:rsidRPr="00D243BB" w:rsidRDefault="00734979" w:rsidP="007C47BC">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“Government”</w:t>
      </w:r>
      <w:r w:rsidRPr="00D243BB">
        <w:rPr>
          <w:rFonts w:asciiTheme="minorHAnsi" w:hAnsiTheme="minorHAnsi" w:cstheme="minorHAnsi"/>
          <w:szCs w:val="22"/>
          <w:lang w:val="en-GB"/>
        </w:rPr>
        <w:t xml:space="preserve"> refers to the Government of the country that will be receiving the services provided/rendered specified under the Contract. </w:t>
      </w:r>
    </w:p>
    <w:p w14:paraId="3D449E41"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2" w14:textId="77777777" w:rsidR="00734979" w:rsidRPr="00D243BB" w:rsidRDefault="00734979" w:rsidP="007C47BC">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“Instructions to Proposers”</w:t>
      </w:r>
      <w:r w:rsidRPr="00D243BB">
        <w:rPr>
          <w:rFonts w:asciiTheme="minorHAnsi" w:hAnsiTheme="minorHAnsi" w:cstheme="minorHAnsi"/>
          <w:szCs w:val="22"/>
          <w:lang w:val="en-GB"/>
        </w:rPr>
        <w:t xml:space="preserve"> (Section 2 of the RFP) refers to the complete set of documents </w:t>
      </w:r>
      <w:r w:rsidR="00CE3510">
        <w:rPr>
          <w:rFonts w:asciiTheme="minorHAnsi" w:hAnsiTheme="minorHAnsi" w:cstheme="minorHAnsi"/>
          <w:szCs w:val="22"/>
          <w:lang w:val="en-GB"/>
        </w:rPr>
        <w:t xml:space="preserve">that </w:t>
      </w:r>
      <w:r w:rsidRPr="00D243BB">
        <w:rPr>
          <w:rFonts w:asciiTheme="minorHAnsi" w:hAnsiTheme="minorHAnsi" w:cstheme="minorHAnsi"/>
          <w:szCs w:val="22"/>
          <w:lang w:val="en-GB"/>
        </w:rPr>
        <w:t xml:space="preserve">provides Proposers with all information needed and procedures to be followed </w:t>
      </w:r>
      <w:proofErr w:type="gramStart"/>
      <w:r w:rsidRPr="00D243BB">
        <w:rPr>
          <w:rFonts w:asciiTheme="minorHAnsi" w:hAnsiTheme="minorHAnsi" w:cstheme="minorHAnsi"/>
          <w:szCs w:val="22"/>
          <w:lang w:val="en-GB"/>
        </w:rPr>
        <w:t>in the course of</w:t>
      </w:r>
      <w:proofErr w:type="gramEnd"/>
      <w:r w:rsidRPr="00D243BB">
        <w:rPr>
          <w:rFonts w:asciiTheme="minorHAnsi" w:hAnsiTheme="minorHAnsi" w:cstheme="minorHAnsi"/>
          <w:szCs w:val="22"/>
          <w:lang w:val="en-GB"/>
        </w:rPr>
        <w:t xml:space="preserve"> preparing their Proposals</w:t>
      </w:r>
    </w:p>
    <w:p w14:paraId="3D449E43"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4" w14:textId="77777777" w:rsidR="00734979" w:rsidRPr="00D243BB" w:rsidRDefault="00734979" w:rsidP="007C47BC">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“LOI”</w:t>
      </w:r>
      <w:r w:rsidRPr="00D243BB">
        <w:rPr>
          <w:rFonts w:asciiTheme="minorHAnsi" w:hAnsiTheme="minorHAnsi" w:cstheme="minorHAnsi"/>
          <w:szCs w:val="22"/>
          <w:lang w:val="en-GB"/>
        </w:rPr>
        <w:t xml:space="preserve"> (Section </w:t>
      </w:r>
      <w:r w:rsidR="00244EBB">
        <w:rPr>
          <w:rFonts w:asciiTheme="minorHAnsi" w:hAnsiTheme="minorHAnsi" w:cstheme="minorHAnsi"/>
          <w:szCs w:val="22"/>
          <w:lang w:val="en-GB"/>
        </w:rPr>
        <w:t>1</w:t>
      </w:r>
      <w:r w:rsidRPr="00D243BB">
        <w:rPr>
          <w:rFonts w:asciiTheme="minorHAnsi" w:hAnsiTheme="minorHAnsi" w:cstheme="minorHAnsi"/>
          <w:szCs w:val="22"/>
          <w:lang w:val="en-GB"/>
        </w:rPr>
        <w:t xml:space="preserve"> of the RFP) refers to the Letter of Invitation sent by UNDP to Proposers.</w:t>
      </w:r>
    </w:p>
    <w:p w14:paraId="3D449E45"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6" w14:textId="77777777" w:rsidR="00B43A97" w:rsidRDefault="00B43A97" w:rsidP="007C47BC">
      <w:pPr>
        <w:pStyle w:val="ListParagraph"/>
        <w:numPr>
          <w:ilvl w:val="0"/>
          <w:numId w:val="10"/>
        </w:numPr>
        <w:autoSpaceDE w:val="0"/>
        <w:autoSpaceDN w:val="0"/>
        <w:spacing w:line="240" w:lineRule="auto"/>
        <w:ind w:right="-71"/>
        <w:jc w:val="both"/>
        <w:rPr>
          <w:rFonts w:asciiTheme="minorHAnsi" w:hAnsiTheme="minorHAnsi" w:cstheme="minorHAnsi"/>
          <w:szCs w:val="22"/>
        </w:rPr>
      </w:pPr>
      <w:r>
        <w:rPr>
          <w:rFonts w:asciiTheme="minorHAnsi" w:hAnsiTheme="minorHAnsi" w:cstheme="minorHAnsi"/>
          <w:i/>
          <w:szCs w:val="22"/>
          <w:lang w:val="en-GB"/>
        </w:rPr>
        <w:t>“</w:t>
      </w:r>
      <w:r w:rsidR="00866317" w:rsidRPr="00B945BB">
        <w:rPr>
          <w:rFonts w:asciiTheme="minorHAnsi" w:hAnsiTheme="minorHAnsi" w:cstheme="minorHAnsi"/>
          <w:i/>
          <w:szCs w:val="22"/>
          <w:lang w:val="en-GB"/>
        </w:rPr>
        <w:t>Material Deviation”</w:t>
      </w:r>
      <w:r w:rsidR="00866317" w:rsidRPr="00B945BB">
        <w:rPr>
          <w:rFonts w:asciiTheme="minorHAnsi" w:hAnsiTheme="minorHAnsi" w:cstheme="minorHAnsi"/>
          <w:szCs w:val="22"/>
          <w:lang w:val="en-GB"/>
        </w:rPr>
        <w:t xml:space="preserve"> refers to any contents or characteristics of the </w:t>
      </w:r>
      <w:r w:rsidR="00866317">
        <w:rPr>
          <w:rFonts w:asciiTheme="minorHAnsi" w:hAnsiTheme="minorHAnsi" w:cstheme="minorHAnsi"/>
          <w:szCs w:val="22"/>
          <w:lang w:val="en-GB"/>
        </w:rPr>
        <w:t>proposal</w:t>
      </w:r>
      <w:r w:rsidR="00866317" w:rsidRPr="00B945BB">
        <w:rPr>
          <w:rFonts w:asciiTheme="minorHAnsi" w:hAnsiTheme="minorHAnsi" w:cstheme="minorHAnsi"/>
          <w:szCs w:val="22"/>
          <w:lang w:val="en-GB"/>
        </w:rPr>
        <w:t xml:space="preserve"> that is </w:t>
      </w:r>
      <w:r w:rsidR="00866317" w:rsidRPr="00B945BB">
        <w:rPr>
          <w:rFonts w:asciiTheme="minorHAnsi" w:hAnsiTheme="minorHAnsi" w:cstheme="minorHAnsi"/>
          <w:szCs w:val="22"/>
        </w:rPr>
        <w:t xml:space="preserve">significantly different from an essential aspect or requirement of the </w:t>
      </w:r>
      <w:r w:rsidR="00866317">
        <w:rPr>
          <w:rFonts w:asciiTheme="minorHAnsi" w:hAnsiTheme="minorHAnsi" w:cstheme="minorHAnsi"/>
          <w:szCs w:val="22"/>
        </w:rPr>
        <w:t>RFP</w:t>
      </w:r>
      <w:r w:rsidR="00866317" w:rsidRPr="00B945BB">
        <w:rPr>
          <w:rFonts w:asciiTheme="minorHAnsi" w:hAnsiTheme="minorHAnsi" w:cstheme="minorHAnsi"/>
          <w:szCs w:val="22"/>
        </w:rPr>
        <w:t xml:space="preserve">, </w:t>
      </w:r>
      <w:r w:rsidR="00866317">
        <w:rPr>
          <w:rFonts w:asciiTheme="minorHAnsi" w:hAnsiTheme="minorHAnsi" w:cstheme="minorHAnsi"/>
          <w:szCs w:val="22"/>
        </w:rPr>
        <w:t>and</w:t>
      </w:r>
      <w:r w:rsidR="00866317" w:rsidRPr="00B945BB">
        <w:rPr>
          <w:rFonts w:asciiTheme="minorHAnsi" w:hAnsiTheme="minorHAnsi" w:cstheme="minorHAnsi"/>
          <w:szCs w:val="22"/>
        </w:rPr>
        <w:t xml:space="preserve"> : (</w:t>
      </w:r>
      <w:proofErr w:type="spellStart"/>
      <w:r w:rsidR="00866317" w:rsidRPr="00B945BB">
        <w:rPr>
          <w:rFonts w:asciiTheme="minorHAnsi" w:hAnsiTheme="minorHAnsi" w:cstheme="minorHAnsi"/>
          <w:szCs w:val="22"/>
        </w:rPr>
        <w:t>i</w:t>
      </w:r>
      <w:proofErr w:type="spellEnd"/>
      <w:r w:rsidR="00866317" w:rsidRPr="00B945BB">
        <w:rPr>
          <w:rFonts w:asciiTheme="minorHAnsi" w:hAnsiTheme="minorHAnsi" w:cstheme="minorHAnsi"/>
          <w:szCs w:val="22"/>
        </w:rPr>
        <w:t xml:space="preserve">) </w:t>
      </w:r>
      <w:r w:rsidR="00866317">
        <w:rPr>
          <w:rFonts w:asciiTheme="minorHAnsi" w:hAnsiTheme="minorHAnsi" w:cstheme="minorHAnsi"/>
          <w:szCs w:val="22"/>
        </w:rPr>
        <w:t xml:space="preserve">substantially alters the scope and quality of the requirements; </w:t>
      </w:r>
      <w:r w:rsidR="00866317" w:rsidRPr="00B945BB">
        <w:rPr>
          <w:rFonts w:asciiTheme="minorHAnsi" w:hAnsiTheme="minorHAnsi" w:cstheme="minorHAnsi"/>
          <w:szCs w:val="22"/>
        </w:rPr>
        <w:t xml:space="preserve">(ii) </w:t>
      </w:r>
      <w:r w:rsidR="00866317">
        <w:rPr>
          <w:rFonts w:asciiTheme="minorHAnsi" w:hAnsiTheme="minorHAnsi" w:cstheme="minorHAnsi"/>
          <w:szCs w:val="22"/>
        </w:rPr>
        <w:t>limits the rights of UNDP and/or the obligations of the offeror; and (iii) adversely impacts the fairness and principles of the procurement process, such as those that compromise the competitive position of other offerors.</w:t>
      </w:r>
      <w:r>
        <w:rPr>
          <w:rFonts w:asciiTheme="minorHAnsi" w:hAnsiTheme="minorHAnsi" w:cstheme="minorHAnsi"/>
          <w:szCs w:val="22"/>
        </w:rPr>
        <w:t xml:space="preserve"> </w:t>
      </w:r>
    </w:p>
    <w:p w14:paraId="3D449E47" w14:textId="77777777" w:rsidR="00B43A97" w:rsidRDefault="00B43A97" w:rsidP="007419C9">
      <w:pPr>
        <w:rPr>
          <w:rFonts w:asciiTheme="minorHAnsi" w:hAnsiTheme="minorHAnsi" w:cstheme="minorBidi"/>
          <w:szCs w:val="22"/>
        </w:rPr>
      </w:pPr>
    </w:p>
    <w:p w14:paraId="3D449E48" w14:textId="77777777" w:rsidR="00734979" w:rsidRPr="00D243BB" w:rsidRDefault="00B43A97" w:rsidP="007C47BC">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 xml:space="preserve"> </w:t>
      </w:r>
      <w:r w:rsidR="00734979" w:rsidRPr="00D243BB">
        <w:rPr>
          <w:rFonts w:asciiTheme="minorHAnsi" w:hAnsiTheme="minorHAnsi" w:cstheme="minorHAnsi"/>
          <w:i/>
          <w:szCs w:val="22"/>
          <w:lang w:val="en-GB"/>
        </w:rPr>
        <w:t>“Proposal”</w:t>
      </w:r>
      <w:r w:rsidR="00734979" w:rsidRPr="00D243BB">
        <w:rPr>
          <w:rFonts w:asciiTheme="minorHAnsi" w:hAnsiTheme="minorHAnsi" w:cstheme="minorHAnsi"/>
          <w:szCs w:val="22"/>
          <w:lang w:val="en-GB"/>
        </w:rPr>
        <w:t xml:space="preserve"> refers to the Proposer’s response to the Request for Proposal, including the Proposal Submission Form, Technical and Financial Proposal and all other documentation attached thereto as required by the RFP.  </w:t>
      </w:r>
    </w:p>
    <w:p w14:paraId="3D449E49" w14:textId="77777777" w:rsidR="00734979" w:rsidRPr="00D243BB" w:rsidRDefault="00734979" w:rsidP="007419C9">
      <w:pPr>
        <w:pStyle w:val="ListParagraph"/>
        <w:spacing w:line="240" w:lineRule="auto"/>
        <w:ind w:right="-71"/>
        <w:jc w:val="both"/>
        <w:rPr>
          <w:rFonts w:asciiTheme="minorHAnsi" w:hAnsiTheme="minorHAnsi" w:cstheme="minorHAnsi"/>
          <w:szCs w:val="22"/>
          <w:lang w:val="en-GB"/>
        </w:rPr>
      </w:pPr>
    </w:p>
    <w:p w14:paraId="3D449E4A" w14:textId="77777777" w:rsidR="00820A4C" w:rsidRPr="00D243BB" w:rsidRDefault="00734979" w:rsidP="007C47BC">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“Proposer”</w:t>
      </w:r>
      <w:r w:rsidRPr="00D243BB">
        <w:rPr>
          <w:rFonts w:asciiTheme="minorHAnsi" w:hAnsiTheme="minorHAnsi" w:cstheme="minorHAnsi"/>
          <w:szCs w:val="22"/>
          <w:lang w:val="en-GB"/>
        </w:rPr>
        <w:t xml:space="preserve"> refers to any legal entity that may submit, or has submitted, a Proposal for the provision of services requested by UNDP</w:t>
      </w:r>
      <w:r w:rsidR="00CE3510">
        <w:rPr>
          <w:rFonts w:asciiTheme="minorHAnsi" w:hAnsiTheme="minorHAnsi" w:cstheme="minorHAnsi"/>
          <w:szCs w:val="22"/>
          <w:lang w:val="en-GB"/>
        </w:rPr>
        <w:t xml:space="preserve"> through this RFP</w:t>
      </w:r>
      <w:r w:rsidR="009734A2" w:rsidRPr="00D243BB">
        <w:rPr>
          <w:rFonts w:asciiTheme="minorHAnsi" w:hAnsiTheme="minorHAnsi" w:cstheme="minorHAnsi"/>
          <w:szCs w:val="22"/>
          <w:lang w:val="en-GB"/>
        </w:rPr>
        <w:t>.</w:t>
      </w:r>
    </w:p>
    <w:p w14:paraId="3D449E4B" w14:textId="77777777" w:rsidR="00820A4C" w:rsidRPr="00D243BB" w:rsidRDefault="00820A4C" w:rsidP="007419C9">
      <w:pPr>
        <w:ind w:right="-71"/>
        <w:jc w:val="both"/>
        <w:rPr>
          <w:rFonts w:asciiTheme="minorHAnsi" w:hAnsiTheme="minorHAnsi" w:cstheme="minorHAnsi"/>
          <w:szCs w:val="22"/>
          <w:lang w:val="en-GB"/>
        </w:rPr>
      </w:pPr>
    </w:p>
    <w:p w14:paraId="3D449E4C" w14:textId="77777777" w:rsidR="00221DA7" w:rsidRPr="00D243BB" w:rsidRDefault="00221DA7" w:rsidP="007C47BC">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“RFP”</w:t>
      </w:r>
      <w:r w:rsidRPr="00D243BB">
        <w:rPr>
          <w:rFonts w:asciiTheme="minorHAnsi" w:hAnsiTheme="minorHAnsi" w:cstheme="minorHAnsi"/>
          <w:szCs w:val="22"/>
          <w:lang w:val="en-GB"/>
        </w:rPr>
        <w:t xml:space="preserve"> </w:t>
      </w:r>
      <w:r w:rsidR="004F09FE" w:rsidRPr="00D243BB">
        <w:rPr>
          <w:rFonts w:asciiTheme="minorHAnsi" w:hAnsiTheme="minorHAnsi" w:cstheme="minorHAnsi"/>
          <w:szCs w:val="22"/>
          <w:lang w:val="en-GB"/>
        </w:rPr>
        <w:t xml:space="preserve">refers to </w:t>
      </w:r>
      <w:r w:rsidRPr="00D243BB">
        <w:rPr>
          <w:rFonts w:asciiTheme="minorHAnsi" w:hAnsiTheme="minorHAnsi" w:cstheme="minorHAnsi"/>
          <w:szCs w:val="22"/>
          <w:lang w:val="en-GB"/>
        </w:rPr>
        <w:t>the Request for Proposal</w:t>
      </w:r>
      <w:r w:rsidR="0073571C" w:rsidRPr="00D243BB">
        <w:rPr>
          <w:rFonts w:asciiTheme="minorHAnsi" w:hAnsiTheme="minorHAnsi" w:cstheme="minorHAnsi"/>
          <w:szCs w:val="22"/>
          <w:lang w:val="en-GB"/>
        </w:rPr>
        <w:t>s</w:t>
      </w:r>
      <w:r w:rsidR="00450B82" w:rsidRPr="00D243BB">
        <w:rPr>
          <w:rFonts w:asciiTheme="minorHAnsi" w:hAnsiTheme="minorHAnsi" w:cstheme="minorHAnsi"/>
          <w:szCs w:val="22"/>
          <w:lang w:val="en-GB"/>
        </w:rPr>
        <w:t xml:space="preserve"> consisting of instructions and references</w:t>
      </w:r>
      <w:r w:rsidRPr="00D243BB">
        <w:rPr>
          <w:rFonts w:asciiTheme="minorHAnsi" w:hAnsiTheme="minorHAnsi" w:cstheme="minorHAnsi"/>
          <w:szCs w:val="22"/>
          <w:lang w:val="en-GB"/>
        </w:rPr>
        <w:t xml:space="preserve"> prepared by UNDP for </w:t>
      </w:r>
      <w:r w:rsidR="00450B82" w:rsidRPr="00D243BB">
        <w:rPr>
          <w:rFonts w:asciiTheme="minorHAnsi" w:hAnsiTheme="minorHAnsi" w:cstheme="minorHAnsi"/>
          <w:szCs w:val="22"/>
          <w:lang w:val="en-GB"/>
        </w:rPr>
        <w:t>purposes of</w:t>
      </w:r>
      <w:r w:rsidRPr="00D243BB">
        <w:rPr>
          <w:rFonts w:asciiTheme="minorHAnsi" w:hAnsiTheme="minorHAnsi" w:cstheme="minorHAnsi"/>
          <w:szCs w:val="22"/>
          <w:lang w:val="en-GB"/>
        </w:rPr>
        <w:t xml:space="preserve"> selectin</w:t>
      </w:r>
      <w:r w:rsidR="00450B82" w:rsidRPr="00D243BB">
        <w:rPr>
          <w:rFonts w:asciiTheme="minorHAnsi" w:hAnsiTheme="minorHAnsi" w:cstheme="minorHAnsi"/>
          <w:szCs w:val="22"/>
          <w:lang w:val="en-GB"/>
        </w:rPr>
        <w:t>g the best service provider to perform the services described in the Terms of Reference</w:t>
      </w:r>
      <w:r w:rsidRPr="00D243BB">
        <w:rPr>
          <w:rFonts w:asciiTheme="minorHAnsi" w:hAnsiTheme="minorHAnsi" w:cstheme="minorHAnsi"/>
          <w:szCs w:val="22"/>
          <w:lang w:val="en-GB"/>
        </w:rPr>
        <w:t>.</w:t>
      </w:r>
    </w:p>
    <w:p w14:paraId="3D449E4D" w14:textId="77777777" w:rsidR="00820A4C" w:rsidRPr="00D243BB" w:rsidRDefault="00820A4C" w:rsidP="007419C9">
      <w:pPr>
        <w:ind w:right="-71"/>
        <w:jc w:val="both"/>
        <w:rPr>
          <w:rFonts w:asciiTheme="minorHAnsi" w:hAnsiTheme="minorHAnsi" w:cstheme="minorHAnsi"/>
          <w:szCs w:val="22"/>
          <w:lang w:val="en-GB"/>
        </w:rPr>
      </w:pPr>
    </w:p>
    <w:p w14:paraId="3D449E4E" w14:textId="77777777" w:rsidR="00221DA7" w:rsidRPr="00D243BB" w:rsidRDefault="00152708" w:rsidP="007C47BC">
      <w:pPr>
        <w:pStyle w:val="ListParagraph"/>
        <w:numPr>
          <w:ilvl w:val="0"/>
          <w:numId w:val="10"/>
        </w:numPr>
        <w:spacing w:line="240" w:lineRule="auto"/>
        <w:ind w:right="-71"/>
        <w:jc w:val="both"/>
        <w:rPr>
          <w:rFonts w:asciiTheme="minorHAnsi" w:hAnsiTheme="minorHAnsi" w:cstheme="minorHAnsi"/>
          <w:szCs w:val="22"/>
          <w:lang w:val="en-GB"/>
        </w:rPr>
      </w:pPr>
      <w:r w:rsidRPr="00D243BB">
        <w:rPr>
          <w:rFonts w:asciiTheme="minorHAnsi" w:hAnsiTheme="minorHAnsi" w:cstheme="minorHAnsi"/>
          <w:i/>
          <w:szCs w:val="22"/>
          <w:lang w:val="en-GB"/>
        </w:rPr>
        <w:t>“</w:t>
      </w:r>
      <w:r w:rsidR="00221DA7" w:rsidRPr="00D243BB">
        <w:rPr>
          <w:rFonts w:asciiTheme="minorHAnsi" w:hAnsiTheme="minorHAnsi" w:cstheme="minorHAnsi"/>
          <w:i/>
          <w:szCs w:val="22"/>
          <w:lang w:val="en-GB"/>
        </w:rPr>
        <w:t>Services”</w:t>
      </w:r>
      <w:r w:rsidR="00221DA7" w:rsidRPr="00D243BB">
        <w:rPr>
          <w:rFonts w:asciiTheme="minorHAnsi" w:hAnsiTheme="minorHAnsi" w:cstheme="minorHAnsi"/>
          <w:szCs w:val="22"/>
          <w:lang w:val="en-GB"/>
        </w:rPr>
        <w:t xml:space="preserve"> </w:t>
      </w:r>
      <w:r w:rsidR="004F09FE" w:rsidRPr="00D243BB">
        <w:rPr>
          <w:rFonts w:asciiTheme="minorHAnsi" w:hAnsiTheme="minorHAnsi" w:cstheme="minorHAnsi"/>
          <w:szCs w:val="22"/>
          <w:lang w:val="en-GB"/>
        </w:rPr>
        <w:t xml:space="preserve">refers to the </w:t>
      </w:r>
      <w:r w:rsidR="00CA6E40" w:rsidRPr="00D243BB">
        <w:rPr>
          <w:rFonts w:asciiTheme="minorHAnsi" w:hAnsiTheme="minorHAnsi" w:cstheme="minorHAnsi"/>
          <w:szCs w:val="22"/>
          <w:lang w:val="en-GB"/>
        </w:rPr>
        <w:t>entire scope of tasks and deliverables</w:t>
      </w:r>
      <w:r w:rsidR="00221DA7" w:rsidRPr="00D243BB">
        <w:rPr>
          <w:rFonts w:asciiTheme="minorHAnsi" w:hAnsiTheme="minorHAnsi" w:cstheme="minorHAnsi"/>
          <w:szCs w:val="22"/>
          <w:lang w:val="en-GB"/>
        </w:rPr>
        <w:t xml:space="preserve"> </w:t>
      </w:r>
      <w:r w:rsidRPr="00D243BB">
        <w:rPr>
          <w:rFonts w:asciiTheme="minorHAnsi" w:hAnsiTheme="minorHAnsi" w:cstheme="minorHAnsi"/>
          <w:szCs w:val="22"/>
          <w:lang w:val="en-GB"/>
        </w:rPr>
        <w:t xml:space="preserve">requested by UNDP under the RFP.  </w:t>
      </w:r>
    </w:p>
    <w:p w14:paraId="3D449E4F" w14:textId="77777777" w:rsidR="00820A4C" w:rsidRPr="00D243BB" w:rsidRDefault="00820A4C" w:rsidP="007419C9">
      <w:pPr>
        <w:ind w:right="-71"/>
        <w:jc w:val="both"/>
        <w:rPr>
          <w:rFonts w:asciiTheme="minorHAnsi" w:hAnsiTheme="minorHAnsi" w:cstheme="minorHAnsi"/>
          <w:szCs w:val="22"/>
          <w:lang w:val="en-GB"/>
        </w:rPr>
      </w:pPr>
    </w:p>
    <w:p w14:paraId="3D449E50" w14:textId="77777777" w:rsidR="00820A4C" w:rsidRPr="00D243BB" w:rsidRDefault="00820A4C" w:rsidP="007C47BC">
      <w:pPr>
        <w:pStyle w:val="ListParagraph"/>
        <w:numPr>
          <w:ilvl w:val="0"/>
          <w:numId w:val="10"/>
        </w:numPr>
        <w:spacing w:line="240" w:lineRule="auto"/>
        <w:jc w:val="both"/>
        <w:rPr>
          <w:rFonts w:asciiTheme="minorHAnsi" w:hAnsiTheme="minorHAnsi" w:cstheme="minorHAnsi"/>
          <w:lang w:val="en-GB"/>
        </w:rPr>
      </w:pPr>
      <w:r w:rsidRPr="00D243BB">
        <w:rPr>
          <w:rFonts w:asciiTheme="minorHAnsi" w:hAnsiTheme="minorHAnsi" w:cstheme="minorHAnsi"/>
          <w:lang w:val="en-GB"/>
        </w:rPr>
        <w:t>“</w:t>
      </w:r>
      <w:r w:rsidRPr="00D243BB">
        <w:rPr>
          <w:rFonts w:asciiTheme="minorHAnsi" w:hAnsiTheme="minorHAnsi" w:cstheme="minorHAnsi"/>
          <w:i/>
          <w:lang w:val="en-GB"/>
        </w:rPr>
        <w:t xml:space="preserve">Supplemental Information to the RFP” </w:t>
      </w:r>
      <w:r w:rsidRPr="00D243BB">
        <w:rPr>
          <w:rFonts w:asciiTheme="minorHAnsi" w:hAnsiTheme="minorHAnsi" w:cstheme="minorHAnsi"/>
          <w:lang w:val="en-GB"/>
        </w:rPr>
        <w:t>refers to a written communication issued by UNDP to prospective Proposers containing clarifications, responses to queries received from prospective Proposers, or changes to be made in the RFP,</w:t>
      </w:r>
      <w:r w:rsidR="00364D1D" w:rsidRPr="00D243BB">
        <w:rPr>
          <w:rFonts w:asciiTheme="minorHAnsi" w:hAnsiTheme="minorHAnsi" w:cstheme="minorHAnsi"/>
          <w:lang w:val="en-GB"/>
        </w:rPr>
        <w:t xml:space="preserve"> at</w:t>
      </w:r>
      <w:r w:rsidRPr="00D243BB">
        <w:rPr>
          <w:rFonts w:asciiTheme="minorHAnsi" w:hAnsiTheme="minorHAnsi" w:cstheme="minorHAnsi"/>
          <w:lang w:val="en-GB"/>
        </w:rPr>
        <w:t xml:space="preserve"> </w:t>
      </w:r>
      <w:r w:rsidR="00364D1D" w:rsidRPr="00D243BB">
        <w:rPr>
          <w:rFonts w:asciiTheme="minorHAnsi" w:hAnsiTheme="minorHAnsi" w:cstheme="minorHAnsi"/>
          <w:lang w:val="en-GB"/>
        </w:rPr>
        <w:t xml:space="preserve">any time after the release of the RFP but </w:t>
      </w:r>
      <w:r w:rsidRPr="00D243BB">
        <w:rPr>
          <w:rFonts w:asciiTheme="minorHAnsi" w:hAnsiTheme="minorHAnsi" w:cstheme="minorHAnsi"/>
          <w:lang w:val="en-GB"/>
        </w:rPr>
        <w:t>before the deadline for the submission of Proposals.</w:t>
      </w:r>
    </w:p>
    <w:p w14:paraId="3D449E51" w14:textId="77777777" w:rsidR="00820A4C" w:rsidRPr="00D243BB" w:rsidRDefault="00820A4C" w:rsidP="007419C9">
      <w:pPr>
        <w:jc w:val="both"/>
        <w:rPr>
          <w:rFonts w:asciiTheme="minorHAnsi" w:hAnsiTheme="minorHAnsi" w:cstheme="minorHAnsi"/>
          <w:lang w:val="en-GB"/>
        </w:rPr>
      </w:pPr>
    </w:p>
    <w:p w14:paraId="3D449E52" w14:textId="77777777" w:rsidR="008821C1" w:rsidRPr="00D243BB" w:rsidRDefault="008821C1" w:rsidP="007C47BC">
      <w:pPr>
        <w:pStyle w:val="ListParagraph"/>
        <w:numPr>
          <w:ilvl w:val="0"/>
          <w:numId w:val="10"/>
        </w:numPr>
        <w:spacing w:line="240" w:lineRule="auto"/>
        <w:jc w:val="both"/>
        <w:rPr>
          <w:rFonts w:asciiTheme="minorHAnsi" w:hAnsiTheme="minorHAnsi" w:cstheme="minorHAnsi"/>
          <w:lang w:val="en-GB"/>
        </w:rPr>
      </w:pPr>
      <w:r w:rsidRPr="00D243BB">
        <w:rPr>
          <w:rFonts w:asciiTheme="minorHAnsi" w:hAnsiTheme="minorHAnsi" w:cstheme="minorHAnsi"/>
          <w:i/>
          <w:szCs w:val="22"/>
          <w:lang w:val="en-GB"/>
        </w:rPr>
        <w:t>“Terms of Reference”</w:t>
      </w:r>
      <w:r w:rsidRPr="00D243BB">
        <w:rPr>
          <w:rFonts w:asciiTheme="minorHAnsi" w:hAnsiTheme="minorHAnsi" w:cstheme="minorHAnsi"/>
          <w:szCs w:val="22"/>
          <w:lang w:val="en-GB"/>
        </w:rPr>
        <w:t xml:space="preserve"> (TOR)</w:t>
      </w:r>
      <w:r w:rsidR="00DC439D" w:rsidRPr="00D243BB">
        <w:rPr>
          <w:rFonts w:asciiTheme="minorHAnsi" w:hAnsiTheme="minorHAnsi" w:cstheme="minorHAnsi"/>
          <w:szCs w:val="22"/>
          <w:lang w:val="en-GB"/>
        </w:rPr>
        <w:t xml:space="preserve"> refers to </w:t>
      </w:r>
      <w:r w:rsidR="00820A4C" w:rsidRPr="00D243BB">
        <w:rPr>
          <w:rFonts w:asciiTheme="minorHAnsi" w:hAnsiTheme="minorHAnsi" w:cstheme="minorHAnsi"/>
          <w:szCs w:val="22"/>
          <w:lang w:val="en-GB"/>
        </w:rPr>
        <w:t>the document included in</w:t>
      </w:r>
      <w:r w:rsidRPr="00D243BB">
        <w:rPr>
          <w:rFonts w:asciiTheme="minorHAnsi" w:hAnsiTheme="minorHAnsi" w:cstheme="minorHAnsi"/>
          <w:szCs w:val="22"/>
          <w:lang w:val="en-GB"/>
        </w:rPr>
        <w:t xml:space="preserve"> </w:t>
      </w:r>
      <w:r w:rsidR="00244EBB">
        <w:rPr>
          <w:rFonts w:asciiTheme="minorHAnsi" w:hAnsiTheme="minorHAnsi" w:cstheme="minorHAnsi"/>
          <w:szCs w:val="22"/>
          <w:lang w:val="en-GB"/>
        </w:rPr>
        <w:t xml:space="preserve">this </w:t>
      </w:r>
      <w:r w:rsidRPr="00D243BB">
        <w:rPr>
          <w:rFonts w:asciiTheme="minorHAnsi" w:hAnsiTheme="minorHAnsi" w:cstheme="minorHAnsi"/>
          <w:szCs w:val="22"/>
          <w:lang w:val="en-GB"/>
        </w:rPr>
        <w:t>RFP as Section</w:t>
      </w:r>
      <w:r w:rsidR="00DC439D" w:rsidRPr="00D243BB">
        <w:rPr>
          <w:rFonts w:asciiTheme="minorHAnsi" w:hAnsiTheme="minorHAnsi" w:cstheme="minorHAnsi"/>
          <w:szCs w:val="22"/>
          <w:lang w:val="en-GB"/>
        </w:rPr>
        <w:t xml:space="preserve"> </w:t>
      </w:r>
      <w:r w:rsidR="00085236" w:rsidRPr="00D243BB">
        <w:rPr>
          <w:rFonts w:asciiTheme="minorHAnsi" w:hAnsiTheme="minorHAnsi" w:cstheme="minorHAnsi"/>
          <w:szCs w:val="22"/>
          <w:lang w:val="en-GB"/>
        </w:rPr>
        <w:t>3</w:t>
      </w:r>
      <w:r w:rsidRPr="00D243BB">
        <w:rPr>
          <w:rFonts w:asciiTheme="minorHAnsi" w:hAnsiTheme="minorHAnsi" w:cstheme="minorHAnsi"/>
          <w:szCs w:val="22"/>
          <w:lang w:val="en-GB"/>
        </w:rPr>
        <w:t xml:space="preserve"> which </w:t>
      </w:r>
      <w:r w:rsidR="008E4AAD" w:rsidRPr="00D243BB">
        <w:rPr>
          <w:rFonts w:asciiTheme="minorHAnsi" w:hAnsiTheme="minorHAnsi" w:cstheme="minorHAnsi"/>
          <w:szCs w:val="22"/>
          <w:lang w:val="en-GB"/>
        </w:rPr>
        <w:t>describes</w:t>
      </w:r>
      <w:r w:rsidR="00CA6E40" w:rsidRPr="00D243BB">
        <w:rPr>
          <w:rFonts w:asciiTheme="minorHAnsi" w:hAnsiTheme="minorHAnsi" w:cstheme="minorHAnsi"/>
          <w:szCs w:val="22"/>
          <w:lang w:val="en-GB"/>
        </w:rPr>
        <w:t xml:space="preserve"> the objectives, scope of services</w:t>
      </w:r>
      <w:r w:rsidRPr="00D243BB">
        <w:rPr>
          <w:rFonts w:asciiTheme="minorHAnsi" w:hAnsiTheme="minorHAnsi" w:cstheme="minorHAnsi"/>
          <w:szCs w:val="22"/>
          <w:lang w:val="en-GB"/>
        </w:rPr>
        <w:t xml:space="preserve">, activities, tasks to be performed, respective responsibilities </w:t>
      </w:r>
      <w:r w:rsidR="00152708" w:rsidRPr="00D243BB">
        <w:rPr>
          <w:rFonts w:asciiTheme="minorHAnsi" w:hAnsiTheme="minorHAnsi" w:cstheme="minorHAnsi"/>
          <w:szCs w:val="22"/>
          <w:lang w:val="en-GB"/>
        </w:rPr>
        <w:t xml:space="preserve">of the </w:t>
      </w:r>
      <w:r w:rsidR="00232A17" w:rsidRPr="00D243BB">
        <w:rPr>
          <w:rFonts w:asciiTheme="minorHAnsi" w:hAnsiTheme="minorHAnsi" w:cstheme="minorHAnsi"/>
          <w:szCs w:val="22"/>
          <w:lang w:val="en-GB"/>
        </w:rPr>
        <w:t>proposer</w:t>
      </w:r>
      <w:r w:rsidRPr="00D243BB">
        <w:rPr>
          <w:rFonts w:asciiTheme="minorHAnsi" w:hAnsiTheme="minorHAnsi" w:cstheme="minorHAnsi"/>
          <w:szCs w:val="22"/>
          <w:lang w:val="en-GB"/>
        </w:rPr>
        <w:t xml:space="preserve">, expected results and deliverables </w:t>
      </w:r>
      <w:r w:rsidR="008E4AAD" w:rsidRPr="00D243BB">
        <w:rPr>
          <w:rFonts w:asciiTheme="minorHAnsi" w:hAnsiTheme="minorHAnsi" w:cstheme="minorHAnsi"/>
          <w:szCs w:val="22"/>
          <w:lang w:val="en-GB"/>
        </w:rPr>
        <w:t xml:space="preserve">and other data pertinent to the performance of the range of duties and services expected of the successful </w:t>
      </w:r>
      <w:r w:rsidR="0041252B" w:rsidRPr="00D243BB">
        <w:rPr>
          <w:rFonts w:asciiTheme="minorHAnsi" w:hAnsiTheme="minorHAnsi" w:cstheme="minorHAnsi"/>
          <w:szCs w:val="22"/>
          <w:lang w:val="en-GB"/>
        </w:rPr>
        <w:t>proposer</w:t>
      </w:r>
      <w:r w:rsidRPr="00D243BB">
        <w:rPr>
          <w:rFonts w:asciiTheme="minorHAnsi" w:hAnsiTheme="minorHAnsi" w:cstheme="minorHAnsi"/>
          <w:lang w:val="en-GB"/>
        </w:rPr>
        <w:t>.</w:t>
      </w:r>
      <w:r w:rsidR="008E4AAD" w:rsidRPr="00D243BB">
        <w:rPr>
          <w:rFonts w:asciiTheme="minorHAnsi" w:hAnsiTheme="minorHAnsi" w:cstheme="minorHAnsi"/>
          <w:lang w:val="en-GB"/>
        </w:rPr>
        <w:t xml:space="preserve">  </w:t>
      </w:r>
    </w:p>
    <w:p w14:paraId="3D449E53" w14:textId="77777777" w:rsidR="00F57F1A" w:rsidRPr="00D243BB" w:rsidRDefault="00F57F1A" w:rsidP="007419C9">
      <w:pPr>
        <w:widowControl/>
        <w:overflowPunct/>
        <w:adjustRightInd/>
        <w:rPr>
          <w:rFonts w:asciiTheme="minorHAnsi" w:hAnsiTheme="minorHAnsi" w:cstheme="minorHAnsi"/>
          <w:lang w:val="en-GB"/>
        </w:rPr>
      </w:pPr>
    </w:p>
    <w:p w14:paraId="3D449E54" w14:textId="77777777" w:rsidR="00954CD4" w:rsidRPr="00D243BB" w:rsidRDefault="00954CD4" w:rsidP="007419C9">
      <w:pPr>
        <w:rPr>
          <w:rFonts w:asciiTheme="minorHAnsi" w:hAnsiTheme="minorHAnsi" w:cstheme="minorHAnsi"/>
          <w:lang w:val="en-GB"/>
        </w:rPr>
      </w:pPr>
    </w:p>
    <w:p w14:paraId="3D449E55" w14:textId="77777777" w:rsidR="0056702C" w:rsidRPr="00D243BB" w:rsidRDefault="00667928" w:rsidP="007419C9">
      <w:pPr>
        <w:pStyle w:val="ListParagraph"/>
        <w:numPr>
          <w:ilvl w:val="0"/>
          <w:numId w:val="6"/>
        </w:numPr>
        <w:spacing w:line="240" w:lineRule="auto"/>
        <w:ind w:left="360"/>
        <w:rPr>
          <w:rFonts w:asciiTheme="minorHAnsi" w:hAnsiTheme="minorHAnsi" w:cstheme="minorHAnsi"/>
          <w:b/>
          <w:bCs/>
          <w:sz w:val="28"/>
          <w:szCs w:val="32"/>
          <w:lang w:val="en-GB"/>
        </w:rPr>
      </w:pPr>
      <w:r w:rsidRPr="00D243BB">
        <w:rPr>
          <w:rFonts w:asciiTheme="minorHAnsi" w:hAnsiTheme="minorHAnsi" w:cstheme="minorHAnsi"/>
          <w:b/>
          <w:bCs/>
          <w:sz w:val="28"/>
          <w:szCs w:val="32"/>
          <w:lang w:val="en-GB"/>
        </w:rPr>
        <w:t>GENERAL</w:t>
      </w:r>
    </w:p>
    <w:p w14:paraId="3D449E56" w14:textId="77777777" w:rsidR="0056702C" w:rsidRPr="00D243BB" w:rsidRDefault="0056702C" w:rsidP="007419C9">
      <w:pPr>
        <w:ind w:left="720" w:hanging="360"/>
        <w:rPr>
          <w:rFonts w:asciiTheme="minorHAnsi" w:hAnsiTheme="minorHAnsi" w:cstheme="minorHAnsi"/>
        </w:rPr>
      </w:pPr>
    </w:p>
    <w:p w14:paraId="3D449E57" w14:textId="77777777" w:rsidR="0056702C" w:rsidRPr="00F9600F" w:rsidRDefault="0056702C" w:rsidP="007C47BC">
      <w:pPr>
        <w:pStyle w:val="ListParagraph"/>
        <w:numPr>
          <w:ilvl w:val="0"/>
          <w:numId w:val="14"/>
        </w:numPr>
        <w:tabs>
          <w:tab w:val="left" w:pos="720"/>
        </w:tabs>
        <w:spacing w:line="240" w:lineRule="auto"/>
        <w:jc w:val="both"/>
        <w:rPr>
          <w:rFonts w:asciiTheme="minorHAnsi" w:hAnsiTheme="minorHAnsi" w:cstheme="minorHAnsi"/>
          <w:szCs w:val="22"/>
        </w:rPr>
      </w:pPr>
      <w:r w:rsidRPr="00F9600F">
        <w:rPr>
          <w:rFonts w:asciiTheme="minorHAnsi" w:hAnsiTheme="minorHAnsi" w:cstheme="minorHAnsi"/>
          <w:bCs/>
          <w:szCs w:val="22"/>
        </w:rPr>
        <w:t xml:space="preserve">UNDP </w:t>
      </w:r>
      <w:r w:rsidR="002D34E6" w:rsidRPr="00F9600F">
        <w:rPr>
          <w:rFonts w:asciiTheme="minorHAnsi" w:hAnsiTheme="minorHAnsi" w:cstheme="minorHAnsi"/>
          <w:bCs/>
          <w:szCs w:val="22"/>
        </w:rPr>
        <w:t xml:space="preserve">hereby </w:t>
      </w:r>
      <w:r w:rsidRPr="00F9600F">
        <w:rPr>
          <w:rFonts w:asciiTheme="minorHAnsi" w:hAnsiTheme="minorHAnsi" w:cstheme="minorHAnsi"/>
          <w:bCs/>
          <w:szCs w:val="22"/>
        </w:rPr>
        <w:t xml:space="preserve">solicits </w:t>
      </w:r>
      <w:r w:rsidR="00BF46FA" w:rsidRPr="00F9600F">
        <w:rPr>
          <w:rFonts w:asciiTheme="minorHAnsi" w:hAnsiTheme="minorHAnsi" w:cstheme="minorHAnsi"/>
          <w:bCs/>
          <w:szCs w:val="22"/>
        </w:rPr>
        <w:t>Proposals</w:t>
      </w:r>
      <w:r w:rsidRPr="00F9600F">
        <w:rPr>
          <w:rFonts w:asciiTheme="minorHAnsi" w:hAnsiTheme="minorHAnsi" w:cstheme="minorHAnsi"/>
          <w:bCs/>
          <w:szCs w:val="22"/>
        </w:rPr>
        <w:t xml:space="preserve"> in response to this </w:t>
      </w:r>
      <w:r w:rsidR="00BF46FA" w:rsidRPr="00F9600F">
        <w:rPr>
          <w:rFonts w:asciiTheme="minorHAnsi" w:hAnsiTheme="minorHAnsi" w:cstheme="minorHAnsi"/>
          <w:bCs/>
          <w:szCs w:val="22"/>
        </w:rPr>
        <w:t>Request for Proposal (RFP)</w:t>
      </w:r>
      <w:r w:rsidRPr="00F9600F">
        <w:rPr>
          <w:rFonts w:asciiTheme="minorHAnsi" w:hAnsiTheme="minorHAnsi" w:cstheme="minorHAnsi"/>
          <w:bCs/>
          <w:szCs w:val="22"/>
        </w:rPr>
        <w:t xml:space="preserve">.  </w:t>
      </w:r>
      <w:r w:rsidR="00BF46FA" w:rsidRPr="00F9600F">
        <w:rPr>
          <w:rFonts w:asciiTheme="minorHAnsi" w:hAnsiTheme="minorHAnsi" w:cstheme="minorHAnsi"/>
          <w:bCs/>
          <w:szCs w:val="22"/>
        </w:rPr>
        <w:t>Proposers</w:t>
      </w:r>
      <w:r w:rsidR="00664E92" w:rsidRPr="00F9600F">
        <w:rPr>
          <w:rFonts w:asciiTheme="minorHAnsi" w:hAnsiTheme="minorHAnsi" w:cstheme="minorHAnsi"/>
          <w:bCs/>
          <w:szCs w:val="22"/>
        </w:rPr>
        <w:t xml:space="preserve"> </w:t>
      </w:r>
      <w:r w:rsidR="003A25F2" w:rsidRPr="00F9600F">
        <w:rPr>
          <w:rFonts w:asciiTheme="minorHAnsi" w:hAnsiTheme="minorHAnsi" w:cstheme="minorHAnsi"/>
          <w:bCs/>
          <w:szCs w:val="22"/>
        </w:rPr>
        <w:t xml:space="preserve">must strictly adhere to all the </w:t>
      </w:r>
      <w:r w:rsidRPr="00F9600F">
        <w:rPr>
          <w:rFonts w:asciiTheme="minorHAnsi" w:hAnsiTheme="minorHAnsi" w:cstheme="minorHAnsi"/>
          <w:bCs/>
          <w:szCs w:val="22"/>
        </w:rPr>
        <w:t xml:space="preserve">requirements of this </w:t>
      </w:r>
      <w:r w:rsidR="00BF46FA" w:rsidRPr="00F9600F">
        <w:rPr>
          <w:rFonts w:asciiTheme="minorHAnsi" w:hAnsiTheme="minorHAnsi" w:cstheme="minorHAnsi"/>
          <w:bCs/>
          <w:szCs w:val="22"/>
        </w:rPr>
        <w:t>RFP</w:t>
      </w:r>
      <w:r w:rsidRPr="00F9600F">
        <w:rPr>
          <w:rFonts w:asciiTheme="minorHAnsi" w:hAnsiTheme="minorHAnsi" w:cstheme="minorHAnsi"/>
          <w:bCs/>
          <w:szCs w:val="22"/>
        </w:rPr>
        <w:t xml:space="preserve">.  No changes, substitutions or other alterations to the </w:t>
      </w:r>
      <w:r w:rsidR="00F9600F">
        <w:rPr>
          <w:rFonts w:asciiTheme="minorHAnsi" w:hAnsiTheme="minorHAnsi" w:cstheme="minorHAnsi"/>
          <w:bCs/>
          <w:szCs w:val="22"/>
        </w:rPr>
        <w:t xml:space="preserve">rules and </w:t>
      </w:r>
      <w:r w:rsidRPr="00F9600F">
        <w:rPr>
          <w:rFonts w:asciiTheme="minorHAnsi" w:hAnsiTheme="minorHAnsi" w:cstheme="minorHAnsi"/>
          <w:bCs/>
          <w:szCs w:val="22"/>
        </w:rPr>
        <w:t>provisions stipulated in this</w:t>
      </w:r>
      <w:r w:rsidR="00BF46FA" w:rsidRPr="00F9600F">
        <w:rPr>
          <w:rFonts w:asciiTheme="minorHAnsi" w:hAnsiTheme="minorHAnsi" w:cstheme="minorHAnsi"/>
          <w:bCs/>
          <w:szCs w:val="22"/>
        </w:rPr>
        <w:t xml:space="preserve"> RFP</w:t>
      </w:r>
      <w:r w:rsidRPr="00F9600F">
        <w:rPr>
          <w:rFonts w:asciiTheme="minorHAnsi" w:hAnsiTheme="minorHAnsi" w:cstheme="minorHAnsi"/>
          <w:bCs/>
          <w:szCs w:val="22"/>
        </w:rPr>
        <w:t xml:space="preserve"> </w:t>
      </w:r>
      <w:r w:rsidR="00F9600F">
        <w:rPr>
          <w:rFonts w:asciiTheme="minorHAnsi" w:hAnsiTheme="minorHAnsi" w:cstheme="minorHAnsi"/>
          <w:bCs/>
          <w:szCs w:val="22"/>
        </w:rPr>
        <w:t>may be made</w:t>
      </w:r>
      <w:r w:rsidRPr="00F9600F">
        <w:rPr>
          <w:rFonts w:asciiTheme="minorHAnsi" w:hAnsiTheme="minorHAnsi" w:cstheme="minorHAnsi"/>
          <w:bCs/>
          <w:szCs w:val="22"/>
        </w:rPr>
        <w:t xml:space="preserve"> </w:t>
      </w:r>
      <w:r w:rsidR="00F9600F">
        <w:rPr>
          <w:rFonts w:asciiTheme="minorHAnsi" w:hAnsiTheme="minorHAnsi" w:cstheme="minorHAnsi"/>
          <w:bCs/>
          <w:szCs w:val="22"/>
        </w:rPr>
        <w:t xml:space="preserve">or assumed </w:t>
      </w:r>
      <w:r w:rsidRPr="00F9600F">
        <w:rPr>
          <w:rFonts w:asciiTheme="minorHAnsi" w:hAnsiTheme="minorHAnsi" w:cstheme="minorHAnsi"/>
          <w:bCs/>
          <w:szCs w:val="22"/>
        </w:rPr>
        <w:t xml:space="preserve">unless </w:t>
      </w:r>
      <w:r w:rsidR="00F9600F">
        <w:rPr>
          <w:rFonts w:asciiTheme="minorHAnsi" w:hAnsiTheme="minorHAnsi" w:cstheme="minorHAnsi"/>
          <w:bCs/>
          <w:szCs w:val="22"/>
        </w:rPr>
        <w:t xml:space="preserve">it is instructed or </w:t>
      </w:r>
      <w:r w:rsidRPr="00F9600F">
        <w:rPr>
          <w:rFonts w:asciiTheme="minorHAnsi" w:hAnsiTheme="minorHAnsi" w:cstheme="minorHAnsi"/>
          <w:bCs/>
          <w:szCs w:val="22"/>
        </w:rPr>
        <w:t>approved in writing by UNDP</w:t>
      </w:r>
      <w:r w:rsidR="00F9600F">
        <w:rPr>
          <w:rFonts w:asciiTheme="minorHAnsi" w:hAnsiTheme="minorHAnsi" w:cstheme="minorHAnsi"/>
          <w:bCs/>
          <w:szCs w:val="22"/>
        </w:rPr>
        <w:t xml:space="preserve"> in the form of Supplemental Information to the RFP</w:t>
      </w:r>
      <w:r w:rsidRPr="00F9600F">
        <w:rPr>
          <w:rFonts w:asciiTheme="minorHAnsi" w:hAnsiTheme="minorHAnsi" w:cstheme="minorHAnsi"/>
          <w:bCs/>
          <w:szCs w:val="22"/>
        </w:rPr>
        <w:t xml:space="preserve">.  </w:t>
      </w:r>
      <w:r w:rsidR="00F9600F">
        <w:rPr>
          <w:rFonts w:asciiTheme="minorHAnsi" w:hAnsiTheme="minorHAnsi" w:cstheme="minorHAnsi"/>
          <w:bCs/>
          <w:szCs w:val="22"/>
        </w:rPr>
        <w:t xml:space="preserve"> </w:t>
      </w:r>
    </w:p>
    <w:p w14:paraId="3D449E58" w14:textId="77777777" w:rsidR="00105CA9" w:rsidRPr="00F9600F" w:rsidRDefault="00105CA9" w:rsidP="007419C9">
      <w:pPr>
        <w:tabs>
          <w:tab w:val="left" w:pos="720"/>
        </w:tabs>
        <w:ind w:left="720" w:hanging="360"/>
        <w:jc w:val="both"/>
        <w:rPr>
          <w:rFonts w:asciiTheme="minorHAnsi" w:hAnsiTheme="minorHAnsi" w:cstheme="minorHAnsi"/>
          <w:sz w:val="22"/>
          <w:szCs w:val="22"/>
        </w:rPr>
      </w:pPr>
    </w:p>
    <w:p w14:paraId="3D449E59" w14:textId="77777777" w:rsidR="0056702C" w:rsidRPr="00D243BB" w:rsidRDefault="00CC60B9" w:rsidP="007419C9">
      <w:pPr>
        <w:tabs>
          <w:tab w:val="left" w:pos="720"/>
        </w:tabs>
        <w:ind w:left="720" w:hanging="360"/>
        <w:jc w:val="both"/>
        <w:rPr>
          <w:rFonts w:asciiTheme="minorHAnsi" w:hAnsiTheme="minorHAnsi" w:cstheme="minorHAnsi"/>
          <w:sz w:val="22"/>
          <w:szCs w:val="22"/>
        </w:rPr>
      </w:pPr>
      <w:r w:rsidRPr="00D243BB">
        <w:rPr>
          <w:rFonts w:asciiTheme="minorHAnsi" w:hAnsiTheme="minorHAnsi" w:cstheme="minorHAnsi"/>
          <w:sz w:val="22"/>
          <w:szCs w:val="22"/>
        </w:rPr>
        <w:t xml:space="preserve">2. </w:t>
      </w:r>
      <w:r w:rsidR="00CD3915" w:rsidRPr="00D243BB">
        <w:rPr>
          <w:rFonts w:asciiTheme="minorHAnsi" w:hAnsiTheme="minorHAnsi" w:cstheme="minorHAnsi"/>
          <w:sz w:val="22"/>
          <w:szCs w:val="22"/>
        </w:rPr>
        <w:tab/>
      </w:r>
      <w:r w:rsidR="0056702C" w:rsidRPr="00D243BB">
        <w:rPr>
          <w:rFonts w:asciiTheme="minorHAnsi" w:hAnsiTheme="minorHAnsi" w:cstheme="minorHAnsi"/>
          <w:sz w:val="22"/>
          <w:szCs w:val="22"/>
        </w:rPr>
        <w:t xml:space="preserve">Submission of a </w:t>
      </w:r>
      <w:r w:rsidR="00BF46FA"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shall be deemed </w:t>
      </w:r>
      <w:r w:rsidR="002D34E6">
        <w:rPr>
          <w:rFonts w:asciiTheme="minorHAnsi" w:hAnsiTheme="minorHAnsi" w:cstheme="minorHAnsi"/>
          <w:sz w:val="22"/>
          <w:szCs w:val="22"/>
        </w:rPr>
        <w:t>as</w:t>
      </w:r>
      <w:r w:rsidR="0056702C" w:rsidRPr="00D243BB">
        <w:rPr>
          <w:rFonts w:asciiTheme="minorHAnsi" w:hAnsiTheme="minorHAnsi" w:cstheme="minorHAnsi"/>
          <w:sz w:val="22"/>
          <w:szCs w:val="22"/>
        </w:rPr>
        <w:t xml:space="preserve"> an </w:t>
      </w:r>
      <w:r w:rsidR="00BF46FA" w:rsidRPr="00D243BB">
        <w:rPr>
          <w:rFonts w:asciiTheme="minorHAnsi" w:hAnsiTheme="minorHAnsi" w:cstheme="minorHAnsi"/>
          <w:sz w:val="22"/>
          <w:szCs w:val="22"/>
        </w:rPr>
        <w:t xml:space="preserve">acknowledgement by the Proposer </w:t>
      </w:r>
      <w:r w:rsidR="0056702C" w:rsidRPr="00D243BB">
        <w:rPr>
          <w:rFonts w:asciiTheme="minorHAnsi" w:hAnsiTheme="minorHAnsi" w:cstheme="minorHAnsi"/>
          <w:sz w:val="22"/>
          <w:szCs w:val="22"/>
        </w:rPr>
        <w:t xml:space="preserve">that all obligations stipulated by this </w:t>
      </w:r>
      <w:r w:rsidR="00BF46FA" w:rsidRPr="00D243BB">
        <w:rPr>
          <w:rFonts w:asciiTheme="minorHAnsi" w:hAnsiTheme="minorHAnsi" w:cstheme="minorHAnsi"/>
          <w:sz w:val="22"/>
          <w:szCs w:val="22"/>
        </w:rPr>
        <w:t>RFP</w:t>
      </w:r>
      <w:r w:rsidR="0056702C" w:rsidRPr="00D243BB">
        <w:rPr>
          <w:rFonts w:asciiTheme="minorHAnsi" w:hAnsiTheme="minorHAnsi" w:cstheme="minorHAnsi"/>
          <w:sz w:val="22"/>
          <w:szCs w:val="22"/>
        </w:rPr>
        <w:t xml:space="preserve"> will be met and</w:t>
      </w:r>
      <w:r w:rsidR="002D34E6">
        <w:rPr>
          <w:rFonts w:asciiTheme="minorHAnsi" w:hAnsiTheme="minorHAnsi" w:cstheme="minorHAnsi"/>
          <w:sz w:val="22"/>
          <w:szCs w:val="22"/>
        </w:rPr>
        <w:t>,</w:t>
      </w:r>
      <w:r w:rsidR="0056702C" w:rsidRPr="00D243BB">
        <w:rPr>
          <w:rFonts w:asciiTheme="minorHAnsi" w:hAnsiTheme="minorHAnsi" w:cstheme="minorHAnsi"/>
          <w:sz w:val="22"/>
          <w:szCs w:val="22"/>
        </w:rPr>
        <w:t xml:space="preserve"> unless</w:t>
      </w:r>
      <w:r w:rsidR="00A320CF" w:rsidRPr="00D243BB">
        <w:rPr>
          <w:rFonts w:asciiTheme="minorHAnsi" w:hAnsiTheme="minorHAnsi" w:cstheme="minorHAnsi"/>
          <w:sz w:val="22"/>
          <w:szCs w:val="22"/>
        </w:rPr>
        <w:t xml:space="preserve"> specified otherwise, the </w:t>
      </w:r>
      <w:r w:rsidR="00BF46FA" w:rsidRPr="00D243BB">
        <w:rPr>
          <w:rFonts w:asciiTheme="minorHAnsi" w:hAnsiTheme="minorHAnsi" w:cstheme="minorHAnsi"/>
          <w:sz w:val="22"/>
          <w:szCs w:val="22"/>
        </w:rPr>
        <w:t>Proposer</w:t>
      </w:r>
      <w:r w:rsidR="0056702C" w:rsidRPr="00D243BB">
        <w:rPr>
          <w:rFonts w:asciiTheme="minorHAnsi" w:hAnsiTheme="minorHAnsi" w:cstheme="minorHAnsi"/>
          <w:sz w:val="22"/>
          <w:szCs w:val="22"/>
        </w:rPr>
        <w:t xml:space="preserve"> has read, understood and agreed to all the instructions in this </w:t>
      </w:r>
      <w:r w:rsidR="00BF46FA" w:rsidRPr="00D243BB">
        <w:rPr>
          <w:rFonts w:asciiTheme="minorHAnsi" w:hAnsiTheme="minorHAnsi" w:cstheme="minorHAnsi"/>
          <w:sz w:val="22"/>
          <w:szCs w:val="22"/>
        </w:rPr>
        <w:t>RFP</w:t>
      </w:r>
      <w:r w:rsidR="0056702C" w:rsidRPr="00D243BB">
        <w:rPr>
          <w:rFonts w:asciiTheme="minorHAnsi" w:hAnsiTheme="minorHAnsi" w:cstheme="minorHAnsi"/>
          <w:sz w:val="22"/>
          <w:szCs w:val="22"/>
        </w:rPr>
        <w:t xml:space="preserve">.  </w:t>
      </w:r>
    </w:p>
    <w:p w14:paraId="3D449E5A" w14:textId="77777777" w:rsidR="00105CA9" w:rsidRPr="00D243BB" w:rsidRDefault="00105CA9" w:rsidP="007419C9">
      <w:pPr>
        <w:tabs>
          <w:tab w:val="left" w:pos="720"/>
        </w:tabs>
        <w:ind w:left="720" w:hanging="360"/>
        <w:jc w:val="both"/>
        <w:rPr>
          <w:rFonts w:asciiTheme="minorHAnsi" w:hAnsiTheme="minorHAnsi" w:cstheme="minorHAnsi"/>
          <w:sz w:val="22"/>
          <w:szCs w:val="22"/>
        </w:rPr>
      </w:pPr>
    </w:p>
    <w:p w14:paraId="3D449E5B" w14:textId="77777777" w:rsidR="0056702C" w:rsidRPr="00D243BB" w:rsidRDefault="00CC60B9" w:rsidP="007419C9">
      <w:pPr>
        <w:tabs>
          <w:tab w:val="left" w:pos="720"/>
        </w:tabs>
        <w:ind w:left="720" w:hanging="360"/>
        <w:jc w:val="both"/>
        <w:rPr>
          <w:rFonts w:asciiTheme="minorHAnsi" w:hAnsiTheme="minorHAnsi" w:cstheme="minorHAnsi"/>
          <w:sz w:val="22"/>
          <w:szCs w:val="22"/>
        </w:rPr>
      </w:pPr>
      <w:r w:rsidRPr="00D243BB">
        <w:rPr>
          <w:rFonts w:asciiTheme="minorHAnsi" w:hAnsiTheme="minorHAnsi" w:cstheme="minorHAnsi"/>
          <w:sz w:val="22"/>
          <w:szCs w:val="22"/>
        </w:rPr>
        <w:t xml:space="preserve">3. </w:t>
      </w:r>
      <w:r w:rsidR="00CD3915" w:rsidRPr="00D243BB">
        <w:rPr>
          <w:rFonts w:asciiTheme="minorHAnsi" w:hAnsiTheme="minorHAnsi" w:cstheme="minorHAnsi"/>
          <w:sz w:val="22"/>
          <w:szCs w:val="22"/>
        </w:rPr>
        <w:tab/>
      </w:r>
      <w:r w:rsidR="0056702C" w:rsidRPr="00D243BB">
        <w:rPr>
          <w:rFonts w:asciiTheme="minorHAnsi" w:hAnsiTheme="minorHAnsi" w:cstheme="minorHAnsi"/>
          <w:sz w:val="22"/>
          <w:szCs w:val="22"/>
        </w:rPr>
        <w:t xml:space="preserve">Any </w:t>
      </w:r>
      <w:r w:rsidR="00BF46FA"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submitted will be reg</w:t>
      </w:r>
      <w:r w:rsidR="00A320CF" w:rsidRPr="00D243BB">
        <w:rPr>
          <w:rFonts w:asciiTheme="minorHAnsi" w:hAnsiTheme="minorHAnsi" w:cstheme="minorHAnsi"/>
          <w:sz w:val="22"/>
          <w:szCs w:val="22"/>
        </w:rPr>
        <w:t xml:space="preserve">arded as an offer by the </w:t>
      </w:r>
      <w:r w:rsidR="00152708" w:rsidRPr="00D243BB">
        <w:rPr>
          <w:rFonts w:asciiTheme="minorHAnsi" w:hAnsiTheme="minorHAnsi" w:cstheme="minorHAnsi"/>
          <w:sz w:val="22"/>
          <w:szCs w:val="22"/>
        </w:rPr>
        <w:t xml:space="preserve">Proposer </w:t>
      </w:r>
      <w:r w:rsidR="0056702C" w:rsidRPr="00D243BB">
        <w:rPr>
          <w:rFonts w:asciiTheme="minorHAnsi" w:hAnsiTheme="minorHAnsi" w:cstheme="minorHAnsi"/>
          <w:sz w:val="22"/>
          <w:szCs w:val="22"/>
        </w:rPr>
        <w:t xml:space="preserve">and </w:t>
      </w:r>
      <w:r w:rsidR="002D34E6">
        <w:rPr>
          <w:rFonts w:asciiTheme="minorHAnsi" w:hAnsiTheme="minorHAnsi" w:cstheme="minorHAnsi"/>
          <w:sz w:val="22"/>
          <w:szCs w:val="22"/>
        </w:rPr>
        <w:t xml:space="preserve">does not constitute or imply the acceptance </w:t>
      </w:r>
      <w:r w:rsidR="0056702C" w:rsidRPr="00D243BB">
        <w:rPr>
          <w:rFonts w:asciiTheme="minorHAnsi" w:hAnsiTheme="minorHAnsi" w:cstheme="minorHAnsi"/>
          <w:sz w:val="22"/>
          <w:szCs w:val="22"/>
        </w:rPr>
        <w:t xml:space="preserve">of any </w:t>
      </w:r>
      <w:r w:rsidR="00152708" w:rsidRPr="00D243BB">
        <w:rPr>
          <w:rFonts w:asciiTheme="minorHAnsi" w:hAnsiTheme="minorHAnsi" w:cstheme="minorHAnsi"/>
          <w:sz w:val="22"/>
          <w:szCs w:val="22"/>
        </w:rPr>
        <w:t>Proposal</w:t>
      </w:r>
      <w:r w:rsidR="0056702C" w:rsidRPr="00D243BB">
        <w:rPr>
          <w:rFonts w:asciiTheme="minorHAnsi" w:hAnsiTheme="minorHAnsi" w:cstheme="minorHAnsi"/>
          <w:sz w:val="22"/>
          <w:szCs w:val="22"/>
        </w:rPr>
        <w:t xml:space="preserve"> by UNDP.</w:t>
      </w:r>
      <w:r w:rsidR="002D34E6">
        <w:rPr>
          <w:rFonts w:asciiTheme="minorHAnsi" w:hAnsiTheme="minorHAnsi" w:cstheme="minorHAnsi"/>
          <w:sz w:val="22"/>
          <w:szCs w:val="22"/>
        </w:rPr>
        <w:t xml:space="preserve"> UNDP is under no obligation to award a contract to any Proposer </w:t>
      </w:r>
      <w:proofErr w:type="gramStart"/>
      <w:r w:rsidR="002D34E6">
        <w:rPr>
          <w:rFonts w:asciiTheme="minorHAnsi" w:hAnsiTheme="minorHAnsi" w:cstheme="minorHAnsi"/>
          <w:sz w:val="22"/>
          <w:szCs w:val="22"/>
        </w:rPr>
        <w:t>as a result of</w:t>
      </w:r>
      <w:proofErr w:type="gramEnd"/>
      <w:r w:rsidR="002D34E6">
        <w:rPr>
          <w:rFonts w:asciiTheme="minorHAnsi" w:hAnsiTheme="minorHAnsi" w:cstheme="minorHAnsi"/>
          <w:sz w:val="22"/>
          <w:szCs w:val="22"/>
        </w:rPr>
        <w:t xml:space="preserve"> this RFP. </w:t>
      </w:r>
    </w:p>
    <w:p w14:paraId="3D449E5C" w14:textId="77777777" w:rsidR="00105CA9" w:rsidRDefault="00105CA9" w:rsidP="007419C9">
      <w:pPr>
        <w:tabs>
          <w:tab w:val="left" w:pos="720"/>
        </w:tabs>
        <w:ind w:left="720" w:hanging="360"/>
        <w:jc w:val="both"/>
        <w:rPr>
          <w:rFonts w:asciiTheme="minorHAnsi" w:hAnsiTheme="minorHAnsi" w:cstheme="minorHAnsi"/>
          <w:sz w:val="22"/>
          <w:szCs w:val="22"/>
        </w:rPr>
      </w:pPr>
    </w:p>
    <w:p w14:paraId="3D449E5D" w14:textId="77777777" w:rsidR="0062514C" w:rsidRDefault="009429CF" w:rsidP="0062514C">
      <w:pPr>
        <w:pStyle w:val="ListParagraph"/>
        <w:spacing w:line="240" w:lineRule="auto"/>
        <w:ind w:hanging="360"/>
        <w:jc w:val="both"/>
        <w:rPr>
          <w:rFonts w:asciiTheme="minorHAnsi" w:hAnsiTheme="minorHAnsi" w:cstheme="minorHAnsi"/>
          <w:szCs w:val="22"/>
        </w:rPr>
      </w:pPr>
      <w:r>
        <w:rPr>
          <w:rFonts w:asciiTheme="minorHAnsi" w:hAnsiTheme="minorHAnsi" w:cstheme="minorHAnsi"/>
          <w:szCs w:val="22"/>
        </w:rPr>
        <w:t>4.</w:t>
      </w:r>
      <w:r>
        <w:rPr>
          <w:rFonts w:asciiTheme="minorHAnsi" w:hAnsiTheme="minorHAnsi" w:cstheme="minorHAnsi"/>
          <w:szCs w:val="22"/>
        </w:rPr>
        <w:tab/>
      </w:r>
      <w:r w:rsidRPr="00F75FCB">
        <w:rPr>
          <w:rFonts w:asciiTheme="minorHAnsi" w:hAnsiTheme="minorHAnsi" w:cstheme="minorHAnsi"/>
          <w:szCs w:val="22"/>
        </w:rPr>
        <w:t>UNDP implements a policy of zero tolerance on proscribed practices, including fraud, corruption, collusion, unethical practices</w:t>
      </w:r>
      <w:r>
        <w:rPr>
          <w:rFonts w:asciiTheme="minorHAnsi" w:hAnsiTheme="minorHAnsi" w:cstheme="minorHAnsi"/>
          <w:szCs w:val="22"/>
        </w:rPr>
        <w:t xml:space="preserve">, and obstruction. UNDP </w:t>
      </w:r>
      <w:r w:rsidRPr="00D243BB">
        <w:rPr>
          <w:rFonts w:asciiTheme="minorHAnsi" w:hAnsiTheme="minorHAnsi" w:cstheme="minorHAnsi"/>
          <w:szCs w:val="22"/>
        </w:rPr>
        <w:t xml:space="preserve">is committed to preventing, </w:t>
      </w:r>
      <w:proofErr w:type="gramStart"/>
      <w:r w:rsidRPr="00D243BB">
        <w:rPr>
          <w:rFonts w:asciiTheme="minorHAnsi" w:hAnsiTheme="minorHAnsi" w:cstheme="minorHAnsi"/>
          <w:szCs w:val="22"/>
        </w:rPr>
        <w:t>identifying</w:t>
      </w:r>
      <w:proofErr w:type="gramEnd"/>
      <w:r w:rsidRPr="00D243BB">
        <w:rPr>
          <w:rFonts w:asciiTheme="minorHAnsi" w:hAnsiTheme="minorHAnsi" w:cstheme="minorHAnsi"/>
          <w:szCs w:val="22"/>
        </w:rPr>
        <w:t xml:space="preserve"> and addressing all acts of fraud and corrupt practices against UNDP as well as third parties involved in UNDP activities.  </w:t>
      </w:r>
      <w:r>
        <w:rPr>
          <w:rFonts w:asciiTheme="minorHAnsi" w:hAnsiTheme="minorHAnsi" w:cstheme="minorHAnsi"/>
          <w:szCs w:val="22"/>
        </w:rPr>
        <w:t xml:space="preserve">(See </w:t>
      </w:r>
    </w:p>
    <w:p w14:paraId="3D449E5E" w14:textId="59C387CD" w:rsidR="0062514C" w:rsidRPr="00CF538E" w:rsidRDefault="002D5F42" w:rsidP="0062514C">
      <w:pPr>
        <w:pStyle w:val="ListParagraph"/>
        <w:spacing w:line="240" w:lineRule="auto"/>
        <w:rPr>
          <w:rFonts w:asciiTheme="minorHAnsi" w:hAnsiTheme="minorHAnsi" w:cstheme="minorHAnsi"/>
        </w:rPr>
      </w:pPr>
      <w:hyperlink r:id="rId14" w:history="1">
        <w:r w:rsidR="00CF538E" w:rsidRPr="008528BF">
          <w:rPr>
            <w:rStyle w:val="Hyperlink"/>
            <w:rFonts w:asciiTheme="minorHAnsi" w:hAnsiTheme="minorHAnsi" w:cstheme="minorHAnsi"/>
          </w:rPr>
          <w:t>http://www.undp.org/content/dam/undp/library/corporate/Transparency/UNDP_Anti_Fraud_Policy_English_FINAL_june_2011.pdf</w:t>
        </w:r>
      </w:hyperlink>
      <w:r w:rsidR="00CF538E">
        <w:rPr>
          <w:rFonts w:asciiTheme="minorHAnsi" w:hAnsiTheme="minorHAnsi" w:cstheme="minorHAnsi"/>
        </w:rPr>
        <w:t xml:space="preserve"> and </w:t>
      </w:r>
      <w:hyperlink r:id="rId15" w:history="1">
        <w:r w:rsidR="005B0A40" w:rsidRPr="005B0A40">
          <w:rPr>
            <w:rStyle w:val="Hyperlink"/>
            <w:rFonts w:asciiTheme="minorHAnsi" w:hAnsiTheme="minorHAnsi" w:cstheme="minorHAnsi"/>
            <w:szCs w:val="22"/>
          </w:rPr>
          <w:t>http://www.undp.org/content/undp/en/home/operations/procurement/protestandsanctions/</w:t>
        </w:r>
      </w:hyperlink>
      <w:r w:rsidR="005B0A40">
        <w:rPr>
          <w:rFonts w:asciiTheme="minorHAnsi" w:hAnsiTheme="minorHAnsi" w:cstheme="minorHAnsi"/>
          <w:sz w:val="20"/>
          <w:szCs w:val="20"/>
        </w:rPr>
        <w:t xml:space="preserve"> </w:t>
      </w:r>
      <w:r w:rsidR="0062514C" w:rsidRPr="005B0A40">
        <w:rPr>
          <w:rFonts w:asciiTheme="minorHAnsi" w:hAnsiTheme="minorHAnsi" w:cstheme="minorHAnsi"/>
          <w:sz w:val="20"/>
          <w:szCs w:val="20"/>
        </w:rPr>
        <w:t>for full</w:t>
      </w:r>
      <w:r w:rsidR="0062514C">
        <w:rPr>
          <w:rFonts w:asciiTheme="minorHAnsi" w:hAnsiTheme="minorHAnsi" w:cstheme="minorHAnsi"/>
          <w:szCs w:val="22"/>
        </w:rPr>
        <w:t xml:space="preserve"> description of the policies)</w:t>
      </w:r>
    </w:p>
    <w:p w14:paraId="3D449E5F" w14:textId="77777777" w:rsidR="009429CF" w:rsidRDefault="009429CF" w:rsidP="007419C9">
      <w:pPr>
        <w:tabs>
          <w:tab w:val="left" w:pos="720"/>
        </w:tabs>
        <w:ind w:left="720" w:hanging="360"/>
        <w:jc w:val="both"/>
        <w:rPr>
          <w:rFonts w:asciiTheme="minorHAnsi" w:hAnsiTheme="minorHAnsi" w:cstheme="minorHAnsi"/>
          <w:sz w:val="22"/>
          <w:szCs w:val="22"/>
        </w:rPr>
      </w:pPr>
    </w:p>
    <w:p w14:paraId="3D449E60" w14:textId="77777777" w:rsidR="00A943ED" w:rsidRPr="009429CF" w:rsidRDefault="009429CF" w:rsidP="007419C9">
      <w:pPr>
        <w:tabs>
          <w:tab w:val="left" w:pos="720"/>
        </w:tabs>
        <w:ind w:left="720" w:hanging="360"/>
        <w:jc w:val="both"/>
        <w:rPr>
          <w:rFonts w:asciiTheme="minorHAnsi" w:hAnsiTheme="minorHAnsi" w:cstheme="minorHAnsi"/>
          <w:sz w:val="22"/>
          <w:szCs w:val="22"/>
        </w:rPr>
      </w:pPr>
      <w:r>
        <w:rPr>
          <w:rFonts w:asciiTheme="minorHAnsi" w:hAnsiTheme="minorHAnsi" w:cstheme="minorHAnsi"/>
          <w:sz w:val="22"/>
          <w:szCs w:val="22"/>
        </w:rPr>
        <w:t>5</w:t>
      </w:r>
      <w:r w:rsidR="00A943ED" w:rsidRPr="00D243BB">
        <w:rPr>
          <w:rFonts w:asciiTheme="minorHAnsi" w:hAnsiTheme="minorHAnsi" w:cstheme="minorHAnsi"/>
          <w:sz w:val="22"/>
          <w:szCs w:val="22"/>
        </w:rPr>
        <w:t xml:space="preserve">. </w:t>
      </w:r>
      <w:r w:rsidR="00CD3915" w:rsidRPr="00D243BB">
        <w:rPr>
          <w:rFonts w:asciiTheme="minorHAnsi" w:hAnsiTheme="minorHAnsi" w:cstheme="minorHAnsi"/>
          <w:sz w:val="22"/>
          <w:szCs w:val="22"/>
        </w:rPr>
        <w:tab/>
      </w:r>
      <w:r w:rsidR="0055058F">
        <w:rPr>
          <w:rFonts w:asciiTheme="minorHAnsi" w:hAnsiTheme="minorHAnsi" w:cstheme="minorHAnsi"/>
          <w:sz w:val="22"/>
          <w:szCs w:val="22"/>
        </w:rPr>
        <w:t xml:space="preserve">In responding to this RFP, </w:t>
      </w:r>
      <w:r w:rsidR="002D34E6">
        <w:rPr>
          <w:rFonts w:asciiTheme="minorHAnsi" w:hAnsiTheme="minorHAnsi" w:cstheme="minorHAnsi"/>
          <w:sz w:val="22"/>
          <w:szCs w:val="22"/>
        </w:rPr>
        <w:t xml:space="preserve">UNDP requires </w:t>
      </w:r>
      <w:r w:rsidR="0055058F">
        <w:rPr>
          <w:rFonts w:asciiTheme="minorHAnsi" w:hAnsiTheme="minorHAnsi" w:cstheme="minorHAnsi"/>
          <w:sz w:val="22"/>
          <w:szCs w:val="22"/>
        </w:rPr>
        <w:t>all Proposers</w:t>
      </w:r>
      <w:r w:rsidR="002D34E6">
        <w:rPr>
          <w:rFonts w:asciiTheme="minorHAnsi" w:hAnsiTheme="minorHAnsi" w:cstheme="minorHAnsi"/>
          <w:sz w:val="22"/>
          <w:szCs w:val="22"/>
        </w:rPr>
        <w:t xml:space="preserve"> </w:t>
      </w:r>
      <w:r w:rsidR="0055058F">
        <w:rPr>
          <w:rFonts w:asciiTheme="minorHAnsi" w:hAnsiTheme="minorHAnsi" w:cstheme="minorHAnsi"/>
          <w:sz w:val="22"/>
          <w:szCs w:val="22"/>
        </w:rPr>
        <w:t xml:space="preserve">to conduct themselves in a </w:t>
      </w:r>
      <w:r w:rsidR="002D34E6">
        <w:rPr>
          <w:rFonts w:asciiTheme="minorHAnsi" w:hAnsiTheme="minorHAnsi" w:cstheme="minorHAnsi"/>
          <w:sz w:val="22"/>
          <w:szCs w:val="22"/>
        </w:rPr>
        <w:t>profess</w:t>
      </w:r>
      <w:r w:rsidR="0055058F">
        <w:rPr>
          <w:rFonts w:asciiTheme="minorHAnsi" w:hAnsiTheme="minorHAnsi" w:cstheme="minorHAnsi"/>
          <w:sz w:val="22"/>
          <w:szCs w:val="22"/>
        </w:rPr>
        <w:t>ional, objective and impartial manner, and</w:t>
      </w:r>
      <w:r w:rsidR="00AD3E04">
        <w:rPr>
          <w:rFonts w:asciiTheme="minorHAnsi" w:hAnsiTheme="minorHAnsi" w:cstheme="minorHAnsi"/>
          <w:sz w:val="22"/>
          <w:szCs w:val="22"/>
        </w:rPr>
        <w:t xml:space="preserve"> they </w:t>
      </w:r>
      <w:r w:rsidR="0055058F">
        <w:rPr>
          <w:rFonts w:asciiTheme="minorHAnsi" w:hAnsiTheme="minorHAnsi" w:cstheme="minorHAnsi"/>
          <w:sz w:val="22"/>
          <w:szCs w:val="22"/>
        </w:rPr>
        <w:t xml:space="preserve">must </w:t>
      </w:r>
      <w:r w:rsidR="00AD3E04">
        <w:rPr>
          <w:rFonts w:asciiTheme="minorHAnsi" w:hAnsiTheme="minorHAnsi" w:cstheme="minorHAnsi"/>
          <w:sz w:val="22"/>
          <w:szCs w:val="22"/>
        </w:rPr>
        <w:t xml:space="preserve">at all times hold UNDP’s </w:t>
      </w:r>
      <w:proofErr w:type="gramStart"/>
      <w:r w:rsidR="00AD3E04">
        <w:rPr>
          <w:rFonts w:asciiTheme="minorHAnsi" w:hAnsiTheme="minorHAnsi" w:cstheme="minorHAnsi"/>
          <w:sz w:val="22"/>
          <w:szCs w:val="22"/>
        </w:rPr>
        <w:t>interests</w:t>
      </w:r>
      <w:proofErr w:type="gramEnd"/>
      <w:r w:rsidR="00AD3E04">
        <w:rPr>
          <w:rFonts w:asciiTheme="minorHAnsi" w:hAnsiTheme="minorHAnsi" w:cstheme="minorHAnsi"/>
          <w:sz w:val="22"/>
          <w:szCs w:val="22"/>
        </w:rPr>
        <w:t xml:space="preserve"> paramount</w:t>
      </w:r>
      <w:r w:rsidR="0055058F">
        <w:rPr>
          <w:rFonts w:asciiTheme="minorHAnsi" w:hAnsiTheme="minorHAnsi" w:cstheme="minorHAnsi"/>
          <w:sz w:val="22"/>
          <w:szCs w:val="22"/>
        </w:rPr>
        <w:t xml:space="preserve">.  </w:t>
      </w:r>
      <w:r w:rsidR="00AD3E04">
        <w:rPr>
          <w:rFonts w:asciiTheme="minorHAnsi" w:hAnsiTheme="minorHAnsi" w:cstheme="minorHAnsi"/>
          <w:sz w:val="22"/>
          <w:szCs w:val="22"/>
        </w:rPr>
        <w:t xml:space="preserve"> Proposers must strictly avoid conflicts with other assignments or their own interests, and act without consideration for future work</w:t>
      </w:r>
      <w:r w:rsidR="00C00868">
        <w:rPr>
          <w:rFonts w:asciiTheme="minorHAnsi" w:hAnsiTheme="minorHAnsi" w:cstheme="minorHAnsi"/>
          <w:sz w:val="22"/>
          <w:szCs w:val="22"/>
        </w:rPr>
        <w:t xml:space="preserve">. </w:t>
      </w:r>
      <w:r w:rsidR="0055058F">
        <w:rPr>
          <w:rFonts w:asciiTheme="minorHAnsi" w:hAnsiTheme="minorHAnsi" w:cstheme="minorHAnsi"/>
          <w:sz w:val="22"/>
          <w:szCs w:val="22"/>
        </w:rPr>
        <w:t xml:space="preserve"> </w:t>
      </w:r>
      <w:r w:rsidR="00A943ED" w:rsidRPr="00D243BB">
        <w:rPr>
          <w:rFonts w:asciiTheme="minorHAnsi" w:hAnsiTheme="minorHAnsi" w:cstheme="minorHAnsi"/>
          <w:sz w:val="22"/>
          <w:szCs w:val="22"/>
        </w:rPr>
        <w:t>All Proposers</w:t>
      </w:r>
      <w:r w:rsidR="00AD3E04">
        <w:rPr>
          <w:rFonts w:asciiTheme="minorHAnsi" w:hAnsiTheme="minorHAnsi" w:cstheme="minorHAnsi"/>
          <w:sz w:val="22"/>
          <w:szCs w:val="22"/>
        </w:rPr>
        <w:t xml:space="preserve"> found </w:t>
      </w:r>
      <w:r w:rsidR="00A943ED" w:rsidRPr="00D243BB">
        <w:rPr>
          <w:rFonts w:asciiTheme="minorHAnsi" w:hAnsiTheme="minorHAnsi" w:cstheme="minorHAnsi"/>
          <w:sz w:val="22"/>
          <w:szCs w:val="22"/>
        </w:rPr>
        <w:t xml:space="preserve">to have a conflict of interest shall be disqualified. </w:t>
      </w:r>
      <w:r w:rsidR="00AD3E04">
        <w:rPr>
          <w:rFonts w:asciiTheme="minorHAnsi" w:hAnsiTheme="minorHAnsi" w:cstheme="minorHAnsi"/>
          <w:sz w:val="22"/>
          <w:szCs w:val="22"/>
        </w:rPr>
        <w:t xml:space="preserve"> Without limitation on the generality of the above, </w:t>
      </w:r>
      <w:r w:rsidR="00A943ED" w:rsidRPr="00D243BB">
        <w:rPr>
          <w:rFonts w:asciiTheme="minorHAnsi" w:hAnsiTheme="minorHAnsi" w:cstheme="minorHAnsi"/>
          <w:sz w:val="22"/>
          <w:szCs w:val="22"/>
        </w:rPr>
        <w:t>Proposers</w:t>
      </w:r>
      <w:r w:rsidR="00AD3E04">
        <w:rPr>
          <w:rFonts w:asciiTheme="minorHAnsi" w:hAnsiTheme="minorHAnsi" w:cstheme="minorHAnsi"/>
          <w:sz w:val="22"/>
          <w:szCs w:val="22"/>
        </w:rPr>
        <w:t xml:space="preserve">, and any of their affiliates, shall be </w:t>
      </w:r>
      <w:r w:rsidR="00AD3E04" w:rsidRPr="009429CF">
        <w:rPr>
          <w:rFonts w:asciiTheme="minorHAnsi" w:hAnsiTheme="minorHAnsi" w:cstheme="minorHAnsi"/>
          <w:sz w:val="22"/>
          <w:szCs w:val="22"/>
        </w:rPr>
        <w:t xml:space="preserve">considered to have a conflict of </w:t>
      </w:r>
      <w:proofErr w:type="gramStart"/>
      <w:r w:rsidR="00AD3E04" w:rsidRPr="009429CF">
        <w:rPr>
          <w:rFonts w:asciiTheme="minorHAnsi" w:hAnsiTheme="minorHAnsi" w:cstheme="minorHAnsi"/>
          <w:sz w:val="22"/>
          <w:szCs w:val="22"/>
        </w:rPr>
        <w:t xml:space="preserve">interest </w:t>
      </w:r>
      <w:r w:rsidR="00A943ED" w:rsidRPr="009429CF">
        <w:rPr>
          <w:rFonts w:asciiTheme="minorHAnsi" w:hAnsiTheme="minorHAnsi" w:cstheme="minorHAnsi"/>
          <w:sz w:val="22"/>
          <w:szCs w:val="22"/>
        </w:rPr>
        <w:t xml:space="preserve"> with</w:t>
      </w:r>
      <w:proofErr w:type="gramEnd"/>
      <w:r w:rsidR="00A943ED" w:rsidRPr="009429CF">
        <w:rPr>
          <w:rFonts w:asciiTheme="minorHAnsi" w:hAnsiTheme="minorHAnsi" w:cstheme="minorHAnsi"/>
          <w:sz w:val="22"/>
          <w:szCs w:val="22"/>
        </w:rPr>
        <w:t xml:space="preserve"> one or more parties in this </w:t>
      </w:r>
      <w:r w:rsidR="00942F7B" w:rsidRPr="009429CF">
        <w:rPr>
          <w:rFonts w:asciiTheme="minorHAnsi" w:hAnsiTheme="minorHAnsi" w:cstheme="minorHAnsi"/>
          <w:sz w:val="22"/>
          <w:szCs w:val="22"/>
        </w:rPr>
        <w:t>solicitation</w:t>
      </w:r>
      <w:r w:rsidR="00A943ED" w:rsidRPr="009429CF">
        <w:rPr>
          <w:rFonts w:asciiTheme="minorHAnsi" w:hAnsiTheme="minorHAnsi" w:cstheme="minorHAnsi"/>
          <w:sz w:val="22"/>
          <w:szCs w:val="22"/>
        </w:rPr>
        <w:t xml:space="preserve"> process, if they: </w:t>
      </w:r>
    </w:p>
    <w:p w14:paraId="3D449E61" w14:textId="77777777" w:rsidR="00105CA9" w:rsidRPr="00990629" w:rsidRDefault="00105CA9" w:rsidP="00990629">
      <w:pPr>
        <w:pStyle w:val="Heading3"/>
        <w:rPr>
          <w:b w:val="0"/>
          <w:i w:val="0"/>
        </w:rPr>
      </w:pPr>
    </w:p>
    <w:p w14:paraId="3D449E62" w14:textId="77777777" w:rsidR="0089075C" w:rsidRPr="00990629" w:rsidRDefault="00990629" w:rsidP="00990629">
      <w:pPr>
        <w:pStyle w:val="Heading3"/>
        <w:ind w:left="1260" w:hanging="540"/>
        <w:rPr>
          <w:b w:val="0"/>
          <w:i w:val="0"/>
        </w:rPr>
      </w:pPr>
      <w:r>
        <w:rPr>
          <w:b w:val="0"/>
          <w:i w:val="0"/>
        </w:rPr>
        <w:t>5.1</w:t>
      </w:r>
      <w:r>
        <w:rPr>
          <w:b w:val="0"/>
          <w:i w:val="0"/>
        </w:rPr>
        <w:tab/>
      </w:r>
      <w:r w:rsidR="00AD3E04" w:rsidRPr="00990629">
        <w:rPr>
          <w:b w:val="0"/>
          <w:i w:val="0"/>
        </w:rPr>
        <w:t>A</w:t>
      </w:r>
      <w:r w:rsidR="00A943ED" w:rsidRPr="00990629">
        <w:rPr>
          <w:b w:val="0"/>
          <w:i w:val="0"/>
        </w:rPr>
        <w:t xml:space="preserve">re or have been associated in the past, with a firm or any of its affiliates which have been engaged UNDP to provide services for the preparation of the design, specifications, </w:t>
      </w:r>
      <w:r w:rsidR="00564AB4" w:rsidRPr="00990629">
        <w:rPr>
          <w:b w:val="0"/>
          <w:i w:val="0"/>
        </w:rPr>
        <w:t xml:space="preserve">Terms </w:t>
      </w:r>
      <w:r w:rsidR="00564AB4" w:rsidRPr="00990629">
        <w:rPr>
          <w:b w:val="0"/>
          <w:i w:val="0"/>
        </w:rPr>
        <w:lastRenderedPageBreak/>
        <w:t>of Reference</w:t>
      </w:r>
      <w:r w:rsidR="00364D1D" w:rsidRPr="00990629">
        <w:rPr>
          <w:b w:val="0"/>
          <w:i w:val="0"/>
        </w:rPr>
        <w:t>, cost analysis/estimation,</w:t>
      </w:r>
      <w:r w:rsidR="00564AB4" w:rsidRPr="00990629">
        <w:rPr>
          <w:b w:val="0"/>
          <w:i w:val="0"/>
        </w:rPr>
        <w:t xml:space="preserve"> </w:t>
      </w:r>
      <w:r w:rsidR="00A943ED" w:rsidRPr="00990629">
        <w:rPr>
          <w:b w:val="0"/>
          <w:i w:val="0"/>
        </w:rPr>
        <w:t xml:space="preserve">and other documents to be used for the procurement of the goods </w:t>
      </w:r>
      <w:r w:rsidR="00564AB4" w:rsidRPr="00990629">
        <w:rPr>
          <w:b w:val="0"/>
          <w:i w:val="0"/>
        </w:rPr>
        <w:t>and services in</w:t>
      </w:r>
      <w:r w:rsidR="00A943ED" w:rsidRPr="00990629">
        <w:rPr>
          <w:b w:val="0"/>
          <w:i w:val="0"/>
        </w:rPr>
        <w:t xml:space="preserve"> th</w:t>
      </w:r>
      <w:r w:rsidR="00564AB4" w:rsidRPr="00990629">
        <w:rPr>
          <w:b w:val="0"/>
          <w:i w:val="0"/>
        </w:rPr>
        <w:t>is selection process</w:t>
      </w:r>
      <w:r w:rsidR="00A943ED" w:rsidRPr="00990629">
        <w:rPr>
          <w:b w:val="0"/>
          <w:i w:val="0"/>
        </w:rPr>
        <w:t xml:space="preserve">; </w:t>
      </w:r>
    </w:p>
    <w:p w14:paraId="3D449E63" w14:textId="77777777" w:rsidR="0089075C" w:rsidRPr="00990629" w:rsidRDefault="00990629" w:rsidP="00990629">
      <w:pPr>
        <w:pStyle w:val="Heading3"/>
        <w:ind w:left="1260" w:hanging="540"/>
        <w:rPr>
          <w:b w:val="0"/>
          <w:i w:val="0"/>
        </w:rPr>
      </w:pPr>
      <w:r>
        <w:rPr>
          <w:b w:val="0"/>
          <w:i w:val="0"/>
        </w:rPr>
        <w:t>5.2</w:t>
      </w:r>
      <w:r>
        <w:rPr>
          <w:b w:val="0"/>
          <w:i w:val="0"/>
        </w:rPr>
        <w:tab/>
      </w:r>
      <w:r w:rsidR="00AD3E04" w:rsidRPr="00990629">
        <w:rPr>
          <w:b w:val="0"/>
          <w:i w:val="0"/>
        </w:rPr>
        <w:t>W</w:t>
      </w:r>
      <w:r w:rsidR="0089075C" w:rsidRPr="00990629">
        <w:rPr>
          <w:b w:val="0"/>
          <w:i w:val="0"/>
        </w:rPr>
        <w:t xml:space="preserve">ere involved in the preparation and/or design of the </w:t>
      </w:r>
      <w:proofErr w:type="spellStart"/>
      <w:r w:rsidR="0089075C" w:rsidRPr="00990629">
        <w:rPr>
          <w:b w:val="0"/>
          <w:i w:val="0"/>
        </w:rPr>
        <w:t>programme</w:t>
      </w:r>
      <w:proofErr w:type="spellEnd"/>
      <w:r w:rsidR="0089075C" w:rsidRPr="00990629">
        <w:rPr>
          <w:b w:val="0"/>
          <w:i w:val="0"/>
        </w:rPr>
        <w:t>/project related to the services requested under this RFP</w:t>
      </w:r>
      <w:r w:rsidR="00564AB4" w:rsidRPr="00990629">
        <w:rPr>
          <w:b w:val="0"/>
          <w:i w:val="0"/>
        </w:rPr>
        <w:t>;</w:t>
      </w:r>
      <w:r w:rsidR="009E2C0F" w:rsidRPr="00990629">
        <w:rPr>
          <w:b w:val="0"/>
          <w:i w:val="0"/>
        </w:rPr>
        <w:t xml:space="preserve"> or</w:t>
      </w:r>
    </w:p>
    <w:p w14:paraId="3D449E64" w14:textId="77777777" w:rsidR="0043159A" w:rsidRPr="00990629" w:rsidRDefault="00990629" w:rsidP="00990629">
      <w:pPr>
        <w:pStyle w:val="Heading3"/>
        <w:ind w:left="1260" w:hanging="540"/>
        <w:rPr>
          <w:b w:val="0"/>
          <w:i w:val="0"/>
        </w:rPr>
      </w:pPr>
      <w:r>
        <w:rPr>
          <w:b w:val="0"/>
          <w:i w:val="0"/>
        </w:rPr>
        <w:t>5.3</w:t>
      </w:r>
      <w:r>
        <w:rPr>
          <w:b w:val="0"/>
          <w:i w:val="0"/>
        </w:rPr>
        <w:tab/>
      </w:r>
      <w:r w:rsidR="00AD3E04" w:rsidRPr="00990629">
        <w:rPr>
          <w:b w:val="0"/>
          <w:i w:val="0"/>
        </w:rPr>
        <w:t>A</w:t>
      </w:r>
      <w:r w:rsidR="00BE65E7" w:rsidRPr="00990629">
        <w:rPr>
          <w:b w:val="0"/>
          <w:i w:val="0"/>
        </w:rPr>
        <w:t>re found to be in conflict for any other reason</w:t>
      </w:r>
      <w:r w:rsidR="006A2798" w:rsidRPr="00990629">
        <w:rPr>
          <w:b w:val="0"/>
          <w:i w:val="0"/>
        </w:rPr>
        <w:t>, as may be established by, or</w:t>
      </w:r>
      <w:r w:rsidR="00BE65E7" w:rsidRPr="00990629">
        <w:rPr>
          <w:b w:val="0"/>
          <w:i w:val="0"/>
        </w:rPr>
        <w:t xml:space="preserve"> </w:t>
      </w:r>
      <w:r w:rsidR="003601AC" w:rsidRPr="00990629">
        <w:rPr>
          <w:b w:val="0"/>
          <w:i w:val="0"/>
        </w:rPr>
        <w:t>at</w:t>
      </w:r>
      <w:r w:rsidR="00BE65E7" w:rsidRPr="00990629">
        <w:rPr>
          <w:b w:val="0"/>
          <w:i w:val="0"/>
        </w:rPr>
        <w:t xml:space="preserve"> the discretion of</w:t>
      </w:r>
      <w:r w:rsidR="006A2798" w:rsidRPr="00990629">
        <w:rPr>
          <w:b w:val="0"/>
          <w:i w:val="0"/>
        </w:rPr>
        <w:t>,</w:t>
      </w:r>
      <w:r w:rsidR="00BE65E7" w:rsidRPr="00990629">
        <w:rPr>
          <w:b w:val="0"/>
          <w:i w:val="0"/>
        </w:rPr>
        <w:t xml:space="preserve"> UNDP.  </w:t>
      </w:r>
    </w:p>
    <w:p w14:paraId="3D449E65" w14:textId="77777777" w:rsidR="0043159A" w:rsidRPr="00990629" w:rsidRDefault="0043159A" w:rsidP="00990629">
      <w:pPr>
        <w:ind w:left="1260" w:hanging="540"/>
        <w:rPr>
          <w:rFonts w:asciiTheme="minorHAnsi" w:hAnsiTheme="minorHAnsi" w:cstheme="minorHAnsi"/>
          <w:sz w:val="22"/>
          <w:szCs w:val="22"/>
        </w:rPr>
      </w:pPr>
    </w:p>
    <w:p w14:paraId="3D449E66" w14:textId="77777777" w:rsidR="00564AB4" w:rsidRDefault="00564AB4" w:rsidP="007419C9">
      <w:pPr>
        <w:ind w:left="720"/>
        <w:jc w:val="both"/>
        <w:rPr>
          <w:rFonts w:asciiTheme="minorHAnsi" w:hAnsiTheme="minorHAnsi" w:cstheme="minorHAnsi"/>
          <w:sz w:val="22"/>
          <w:szCs w:val="22"/>
        </w:rPr>
      </w:pPr>
      <w:r w:rsidRPr="009429CF">
        <w:rPr>
          <w:rFonts w:asciiTheme="minorHAnsi" w:hAnsiTheme="minorHAnsi" w:cstheme="minorHAnsi"/>
          <w:sz w:val="22"/>
          <w:szCs w:val="22"/>
        </w:rPr>
        <w:t>In the event of any uncertainty in the interpretation</w:t>
      </w:r>
      <w:r w:rsidRPr="00D243BB">
        <w:rPr>
          <w:rFonts w:asciiTheme="minorHAnsi" w:hAnsiTheme="minorHAnsi" w:cstheme="minorHAnsi"/>
          <w:sz w:val="22"/>
          <w:szCs w:val="22"/>
        </w:rPr>
        <w:t xml:space="preserve"> </w:t>
      </w:r>
      <w:r w:rsidR="00F57F1A" w:rsidRPr="00D243BB">
        <w:rPr>
          <w:rFonts w:asciiTheme="minorHAnsi" w:hAnsiTheme="minorHAnsi" w:cstheme="minorHAnsi"/>
          <w:sz w:val="22"/>
          <w:szCs w:val="22"/>
        </w:rPr>
        <w:t xml:space="preserve">of </w:t>
      </w:r>
      <w:r w:rsidRPr="00D243BB">
        <w:rPr>
          <w:rFonts w:asciiTheme="minorHAnsi" w:hAnsiTheme="minorHAnsi" w:cstheme="minorHAnsi"/>
          <w:sz w:val="22"/>
          <w:szCs w:val="22"/>
        </w:rPr>
        <w:t xml:space="preserve">what is potentially a conflict of interest, proposers must disclose the condition to UNDP and seek UNDP’s confirmation on </w:t>
      </w:r>
      <w:proofErr w:type="gramStart"/>
      <w:r w:rsidRPr="00D243BB">
        <w:rPr>
          <w:rFonts w:asciiTheme="minorHAnsi" w:hAnsiTheme="minorHAnsi" w:cstheme="minorHAnsi"/>
          <w:sz w:val="22"/>
          <w:szCs w:val="22"/>
        </w:rPr>
        <w:t>whether or not</w:t>
      </w:r>
      <w:proofErr w:type="gramEnd"/>
      <w:r w:rsidRPr="00D243BB">
        <w:rPr>
          <w:rFonts w:asciiTheme="minorHAnsi" w:hAnsiTheme="minorHAnsi" w:cstheme="minorHAnsi"/>
          <w:sz w:val="22"/>
          <w:szCs w:val="22"/>
        </w:rPr>
        <w:t xml:space="preserve"> such conflict exists. </w:t>
      </w:r>
    </w:p>
    <w:p w14:paraId="3D449E67" w14:textId="77777777" w:rsidR="009E2C0F" w:rsidRDefault="009E2C0F" w:rsidP="007419C9">
      <w:pPr>
        <w:ind w:left="720"/>
        <w:jc w:val="both"/>
        <w:rPr>
          <w:rFonts w:asciiTheme="minorHAnsi" w:hAnsiTheme="minorHAnsi" w:cstheme="minorHAnsi"/>
          <w:sz w:val="22"/>
          <w:szCs w:val="22"/>
        </w:rPr>
      </w:pPr>
    </w:p>
    <w:p w14:paraId="3D449E68" w14:textId="77777777" w:rsidR="009E2C0F" w:rsidRDefault="009429CF" w:rsidP="007419C9">
      <w:pPr>
        <w:ind w:left="720" w:hanging="360"/>
        <w:jc w:val="both"/>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t>Similarly, the</w:t>
      </w:r>
      <w:r w:rsidR="009E2C0F">
        <w:rPr>
          <w:rFonts w:asciiTheme="minorHAnsi" w:hAnsiTheme="minorHAnsi" w:cstheme="minorHAnsi"/>
          <w:sz w:val="22"/>
          <w:szCs w:val="22"/>
        </w:rPr>
        <w:t xml:space="preserve"> </w:t>
      </w:r>
      <w:r w:rsidR="00084864">
        <w:rPr>
          <w:rFonts w:asciiTheme="minorHAnsi" w:hAnsiTheme="minorHAnsi" w:cstheme="minorHAnsi"/>
          <w:sz w:val="22"/>
          <w:szCs w:val="22"/>
        </w:rPr>
        <w:t>Proposers must di</w:t>
      </w:r>
      <w:r w:rsidR="009E2C0F">
        <w:rPr>
          <w:rFonts w:asciiTheme="minorHAnsi" w:hAnsiTheme="minorHAnsi" w:cstheme="minorHAnsi"/>
          <w:sz w:val="22"/>
          <w:szCs w:val="22"/>
        </w:rPr>
        <w:t>sclose in the</w:t>
      </w:r>
      <w:r w:rsidR="00084864">
        <w:rPr>
          <w:rFonts w:asciiTheme="minorHAnsi" w:hAnsiTheme="minorHAnsi" w:cstheme="minorHAnsi"/>
          <w:sz w:val="22"/>
          <w:szCs w:val="22"/>
        </w:rPr>
        <w:t>ir</w:t>
      </w:r>
      <w:r w:rsidR="009E2C0F">
        <w:rPr>
          <w:rFonts w:asciiTheme="minorHAnsi" w:hAnsiTheme="minorHAnsi" w:cstheme="minorHAnsi"/>
          <w:sz w:val="22"/>
          <w:szCs w:val="22"/>
        </w:rPr>
        <w:t xml:space="preserve"> proposal </w:t>
      </w:r>
      <w:r w:rsidR="00084864">
        <w:rPr>
          <w:rFonts w:asciiTheme="minorHAnsi" w:hAnsiTheme="minorHAnsi" w:cstheme="minorHAnsi"/>
          <w:sz w:val="22"/>
          <w:szCs w:val="22"/>
        </w:rPr>
        <w:t xml:space="preserve">their knowledge of the </w:t>
      </w:r>
      <w:proofErr w:type="gramStart"/>
      <w:r w:rsidR="00084864">
        <w:rPr>
          <w:rFonts w:asciiTheme="minorHAnsi" w:hAnsiTheme="minorHAnsi" w:cstheme="minorHAnsi"/>
          <w:sz w:val="22"/>
          <w:szCs w:val="22"/>
        </w:rPr>
        <w:t xml:space="preserve">following </w:t>
      </w:r>
      <w:r w:rsidR="009E2C0F">
        <w:rPr>
          <w:rFonts w:asciiTheme="minorHAnsi" w:hAnsiTheme="minorHAnsi" w:cstheme="minorHAnsi"/>
          <w:sz w:val="22"/>
          <w:szCs w:val="22"/>
        </w:rPr>
        <w:t>:</w:t>
      </w:r>
      <w:proofErr w:type="gramEnd"/>
    </w:p>
    <w:p w14:paraId="3D449E69" w14:textId="77777777" w:rsidR="008058F9" w:rsidRPr="00990629" w:rsidRDefault="008058F9" w:rsidP="00421C5E">
      <w:pPr>
        <w:tabs>
          <w:tab w:val="left" w:pos="1170"/>
        </w:tabs>
        <w:ind w:left="1080" w:hanging="360"/>
        <w:jc w:val="both"/>
        <w:rPr>
          <w:rFonts w:asciiTheme="minorHAnsi" w:hAnsiTheme="minorHAnsi" w:cstheme="minorHAnsi"/>
          <w:sz w:val="22"/>
          <w:szCs w:val="22"/>
        </w:rPr>
      </w:pPr>
    </w:p>
    <w:p w14:paraId="3D449E6A" w14:textId="77777777" w:rsidR="00421C5E" w:rsidRPr="00990629" w:rsidRDefault="00990629" w:rsidP="00990629">
      <w:pPr>
        <w:pStyle w:val="Heading3"/>
        <w:ind w:left="1260" w:hanging="540"/>
        <w:rPr>
          <w:b w:val="0"/>
          <w:i w:val="0"/>
        </w:rPr>
      </w:pPr>
      <w:r>
        <w:rPr>
          <w:b w:val="0"/>
          <w:i w:val="0"/>
        </w:rPr>
        <w:t>6.1</w:t>
      </w:r>
      <w:r>
        <w:rPr>
          <w:b w:val="0"/>
          <w:i w:val="0"/>
        </w:rPr>
        <w:tab/>
      </w:r>
      <w:r w:rsidR="00084864" w:rsidRPr="00990629">
        <w:rPr>
          <w:b w:val="0"/>
          <w:i w:val="0"/>
        </w:rPr>
        <w:t>That they</w:t>
      </w:r>
      <w:r w:rsidR="008058F9" w:rsidRPr="00990629">
        <w:rPr>
          <w:b w:val="0"/>
          <w:i w:val="0"/>
        </w:rPr>
        <w:t xml:space="preserve"> are owners, part-owners, officers, directors, controlling shareholders, or </w:t>
      </w:r>
      <w:r w:rsidR="00084864" w:rsidRPr="00990629">
        <w:rPr>
          <w:b w:val="0"/>
          <w:i w:val="0"/>
        </w:rPr>
        <w:t xml:space="preserve">they have </w:t>
      </w:r>
      <w:r w:rsidR="008058F9" w:rsidRPr="00990629">
        <w:rPr>
          <w:b w:val="0"/>
          <w:i w:val="0"/>
        </w:rPr>
        <w:t>key personnel who are family of UNDP staff involved in the procurement functions and/or the Government of the country or any Implementing Partner receiving services under this RFP</w:t>
      </w:r>
      <w:r w:rsidR="009E2C0F" w:rsidRPr="00990629">
        <w:rPr>
          <w:b w:val="0"/>
          <w:i w:val="0"/>
        </w:rPr>
        <w:t>;</w:t>
      </w:r>
      <w:r w:rsidR="009429CF" w:rsidRPr="00990629">
        <w:rPr>
          <w:b w:val="0"/>
          <w:i w:val="0"/>
        </w:rPr>
        <w:t xml:space="preserve"> </w:t>
      </w:r>
      <w:r w:rsidR="00421C5E" w:rsidRPr="00990629">
        <w:rPr>
          <w:b w:val="0"/>
          <w:i w:val="0"/>
        </w:rPr>
        <w:t xml:space="preserve"> and</w:t>
      </w:r>
    </w:p>
    <w:p w14:paraId="3D449E6B" w14:textId="77777777" w:rsidR="009429CF" w:rsidRPr="00990629" w:rsidRDefault="00990629" w:rsidP="00990629">
      <w:pPr>
        <w:pStyle w:val="Heading3"/>
        <w:ind w:left="1260" w:hanging="540"/>
        <w:rPr>
          <w:b w:val="0"/>
          <w:i w:val="0"/>
        </w:rPr>
      </w:pPr>
      <w:r>
        <w:rPr>
          <w:b w:val="0"/>
          <w:i w:val="0"/>
        </w:rPr>
        <w:t>6.2</w:t>
      </w:r>
      <w:r>
        <w:rPr>
          <w:b w:val="0"/>
          <w:i w:val="0"/>
        </w:rPr>
        <w:tab/>
      </w:r>
      <w:r w:rsidR="00084864" w:rsidRPr="00990629">
        <w:rPr>
          <w:b w:val="0"/>
          <w:i w:val="0"/>
        </w:rPr>
        <w:t>All o</w:t>
      </w:r>
      <w:r w:rsidR="009429CF" w:rsidRPr="00990629">
        <w:rPr>
          <w:b w:val="0"/>
          <w:i w:val="0"/>
        </w:rPr>
        <w:t>ther</w:t>
      </w:r>
      <w:r w:rsidR="00084864" w:rsidRPr="00990629">
        <w:rPr>
          <w:b w:val="0"/>
          <w:i w:val="0"/>
        </w:rPr>
        <w:t xml:space="preserve"> circumstances</w:t>
      </w:r>
      <w:r w:rsidR="009429CF" w:rsidRPr="00990629">
        <w:rPr>
          <w:b w:val="0"/>
          <w:i w:val="0"/>
        </w:rPr>
        <w:t xml:space="preserve"> that could potentially lead to </w:t>
      </w:r>
      <w:r w:rsidR="00421C5E" w:rsidRPr="00990629">
        <w:rPr>
          <w:b w:val="0"/>
          <w:i w:val="0"/>
        </w:rPr>
        <w:t xml:space="preserve">actual or perceived conflict of </w:t>
      </w:r>
      <w:r w:rsidR="009429CF" w:rsidRPr="00990629">
        <w:rPr>
          <w:b w:val="0"/>
          <w:i w:val="0"/>
        </w:rPr>
        <w:t xml:space="preserve">interest, </w:t>
      </w:r>
      <w:proofErr w:type="gramStart"/>
      <w:r w:rsidR="009429CF" w:rsidRPr="00990629">
        <w:rPr>
          <w:b w:val="0"/>
          <w:i w:val="0"/>
        </w:rPr>
        <w:t>collusion</w:t>
      </w:r>
      <w:proofErr w:type="gramEnd"/>
      <w:r w:rsidR="009429CF" w:rsidRPr="00990629">
        <w:rPr>
          <w:b w:val="0"/>
          <w:i w:val="0"/>
        </w:rPr>
        <w:t xml:space="preserve"> or unfair competition practices.</w:t>
      </w:r>
    </w:p>
    <w:p w14:paraId="3D449E6C" w14:textId="77777777" w:rsidR="00004708" w:rsidRPr="00990629" w:rsidRDefault="00004708" w:rsidP="00990629">
      <w:pPr>
        <w:pStyle w:val="Heading3"/>
        <w:rPr>
          <w:b w:val="0"/>
          <w:i w:val="0"/>
        </w:rPr>
      </w:pPr>
    </w:p>
    <w:p w14:paraId="3D449E6D" w14:textId="77777777" w:rsidR="009E2C0F" w:rsidRPr="00990629" w:rsidRDefault="009E2C0F" w:rsidP="00990629">
      <w:pPr>
        <w:pStyle w:val="Heading3"/>
        <w:rPr>
          <w:b w:val="0"/>
          <w:i w:val="0"/>
        </w:rPr>
      </w:pPr>
      <w:r w:rsidRPr="00990629">
        <w:rPr>
          <w:b w:val="0"/>
          <w:i w:val="0"/>
        </w:rPr>
        <w:t>Failure of such disclosure may result in the rejection of the proposal</w:t>
      </w:r>
      <w:r w:rsidR="00A943D0" w:rsidRPr="00990629">
        <w:rPr>
          <w:b w:val="0"/>
          <w:i w:val="0"/>
        </w:rPr>
        <w:t xml:space="preserve"> or proposals affected by </w:t>
      </w:r>
      <w:r w:rsidR="00084864" w:rsidRPr="00990629">
        <w:rPr>
          <w:b w:val="0"/>
          <w:i w:val="0"/>
        </w:rPr>
        <w:t>the non-disclosure</w:t>
      </w:r>
      <w:r w:rsidRPr="00990629">
        <w:rPr>
          <w:b w:val="0"/>
          <w:i w:val="0"/>
        </w:rPr>
        <w:t>.</w:t>
      </w:r>
    </w:p>
    <w:p w14:paraId="3D449E6E" w14:textId="77777777" w:rsidR="009E2C0F" w:rsidRPr="00990629" w:rsidRDefault="009E2C0F" w:rsidP="007419C9">
      <w:pPr>
        <w:rPr>
          <w:rFonts w:asciiTheme="minorHAnsi" w:hAnsiTheme="minorHAnsi" w:cstheme="minorHAnsi"/>
          <w:sz w:val="22"/>
          <w:szCs w:val="22"/>
        </w:rPr>
      </w:pPr>
    </w:p>
    <w:p w14:paraId="3D449E6F" w14:textId="77777777" w:rsidR="002122C3" w:rsidRPr="00D243BB" w:rsidRDefault="009429CF" w:rsidP="007419C9">
      <w:pPr>
        <w:ind w:left="720" w:hanging="360"/>
        <w:jc w:val="both"/>
        <w:rPr>
          <w:rFonts w:asciiTheme="minorHAnsi" w:hAnsiTheme="minorHAnsi" w:cstheme="minorHAnsi"/>
          <w:sz w:val="22"/>
          <w:szCs w:val="22"/>
        </w:rPr>
      </w:pPr>
      <w:r>
        <w:rPr>
          <w:rFonts w:asciiTheme="minorHAnsi" w:hAnsiTheme="minorHAnsi" w:cstheme="minorHAnsi"/>
          <w:sz w:val="22"/>
          <w:szCs w:val="22"/>
        </w:rPr>
        <w:t>7</w:t>
      </w:r>
      <w:r w:rsidR="002122C3" w:rsidRPr="00D243BB">
        <w:rPr>
          <w:rFonts w:asciiTheme="minorHAnsi" w:hAnsiTheme="minorHAnsi" w:cstheme="minorHAnsi"/>
          <w:sz w:val="22"/>
          <w:szCs w:val="22"/>
        </w:rPr>
        <w:t xml:space="preserve">. </w:t>
      </w:r>
      <w:r w:rsidR="002122C3" w:rsidRPr="00D243BB">
        <w:rPr>
          <w:rFonts w:asciiTheme="minorHAnsi" w:hAnsiTheme="minorHAnsi" w:cstheme="minorHAnsi"/>
          <w:sz w:val="22"/>
          <w:szCs w:val="22"/>
        </w:rPr>
        <w:tab/>
        <w:t xml:space="preserve">The eligibility of Proposers that are wholly or partly owned by the Government shall be subject to UNDP’s further evaluation and review of various factors such as </w:t>
      </w:r>
      <w:r w:rsidR="00192420">
        <w:rPr>
          <w:rFonts w:asciiTheme="minorHAnsi" w:hAnsiTheme="minorHAnsi" w:cstheme="minorHAnsi"/>
          <w:sz w:val="22"/>
          <w:szCs w:val="22"/>
        </w:rPr>
        <w:t xml:space="preserve">being registered as an independent entity, the </w:t>
      </w:r>
      <w:r w:rsidR="002122C3" w:rsidRPr="00D243BB">
        <w:rPr>
          <w:rFonts w:asciiTheme="minorHAnsi" w:hAnsiTheme="minorHAnsi" w:cstheme="minorHAnsi"/>
          <w:sz w:val="22"/>
          <w:szCs w:val="22"/>
        </w:rPr>
        <w:t>extent of Government ownership</w:t>
      </w:r>
      <w:r w:rsidR="00192420">
        <w:rPr>
          <w:rFonts w:asciiTheme="minorHAnsi" w:hAnsiTheme="minorHAnsi" w:cstheme="minorHAnsi"/>
          <w:sz w:val="22"/>
          <w:szCs w:val="22"/>
        </w:rPr>
        <w:t>/share</w:t>
      </w:r>
      <w:r w:rsidR="002122C3" w:rsidRPr="00D243BB">
        <w:rPr>
          <w:rFonts w:asciiTheme="minorHAnsi" w:hAnsiTheme="minorHAnsi" w:cstheme="minorHAnsi"/>
          <w:sz w:val="22"/>
          <w:szCs w:val="22"/>
        </w:rPr>
        <w:t>, receipt of subsidies, mandate, access to information in relation to this RFP, and others that may lead to undue advantage against other Proposers</w:t>
      </w:r>
      <w:r w:rsidR="00C933F1">
        <w:rPr>
          <w:rFonts w:asciiTheme="minorHAnsi" w:hAnsiTheme="minorHAnsi" w:cstheme="minorHAnsi"/>
          <w:sz w:val="22"/>
          <w:szCs w:val="22"/>
        </w:rPr>
        <w:t>, and the eventual rejection of the Proposal</w:t>
      </w:r>
      <w:r w:rsidR="002122C3" w:rsidRPr="00D243BB">
        <w:rPr>
          <w:rFonts w:asciiTheme="minorHAnsi" w:hAnsiTheme="minorHAnsi" w:cstheme="minorHAnsi"/>
          <w:sz w:val="22"/>
          <w:szCs w:val="22"/>
        </w:rPr>
        <w:t xml:space="preserve">.  </w:t>
      </w:r>
    </w:p>
    <w:p w14:paraId="3D449E70" w14:textId="77777777" w:rsidR="002122C3" w:rsidRPr="00D243BB" w:rsidRDefault="002122C3" w:rsidP="007419C9">
      <w:pPr>
        <w:ind w:left="720" w:hanging="360"/>
        <w:rPr>
          <w:rFonts w:asciiTheme="minorHAnsi" w:hAnsiTheme="minorHAnsi" w:cstheme="minorHAnsi"/>
          <w:sz w:val="22"/>
          <w:szCs w:val="22"/>
        </w:rPr>
      </w:pPr>
    </w:p>
    <w:p w14:paraId="3D449E71" w14:textId="018574FE" w:rsidR="00813AF1" w:rsidRDefault="00813AF1" w:rsidP="007419C9">
      <w:pPr>
        <w:ind w:left="720" w:hanging="360"/>
        <w:rPr>
          <w:rFonts w:asciiTheme="minorHAnsi" w:hAnsiTheme="minorHAnsi" w:cstheme="minorHAnsi"/>
          <w:sz w:val="22"/>
          <w:szCs w:val="22"/>
        </w:rPr>
      </w:pPr>
      <w:r w:rsidRPr="00D243BB">
        <w:rPr>
          <w:rFonts w:asciiTheme="minorHAnsi" w:hAnsiTheme="minorHAnsi" w:cstheme="minorHAnsi"/>
          <w:sz w:val="22"/>
          <w:szCs w:val="22"/>
        </w:rPr>
        <w:t xml:space="preserve"> </w:t>
      </w:r>
      <w:r w:rsidR="00903BFE">
        <w:rPr>
          <w:rFonts w:asciiTheme="minorHAnsi" w:hAnsiTheme="minorHAnsi" w:cstheme="minorHAnsi"/>
          <w:sz w:val="22"/>
          <w:szCs w:val="22"/>
        </w:rPr>
        <w:t xml:space="preserve">8. </w:t>
      </w:r>
      <w:r w:rsidR="00903BFE">
        <w:rPr>
          <w:rFonts w:asciiTheme="minorHAnsi" w:hAnsiTheme="minorHAnsi" w:cstheme="minorHAnsi"/>
          <w:sz w:val="22"/>
          <w:szCs w:val="22"/>
        </w:rPr>
        <w:tab/>
      </w:r>
      <w:r w:rsidR="00364D1D" w:rsidRPr="00D243BB">
        <w:rPr>
          <w:rFonts w:asciiTheme="minorHAnsi" w:hAnsiTheme="minorHAnsi" w:cstheme="minorHAnsi"/>
          <w:sz w:val="22"/>
          <w:szCs w:val="22"/>
        </w:rPr>
        <w:t xml:space="preserve">All </w:t>
      </w:r>
      <w:r w:rsidR="00942F7B" w:rsidRPr="00D243BB">
        <w:rPr>
          <w:rFonts w:asciiTheme="minorHAnsi" w:hAnsiTheme="minorHAnsi" w:cstheme="minorHAnsi"/>
          <w:sz w:val="22"/>
          <w:szCs w:val="22"/>
        </w:rPr>
        <w:t>Proposers</w:t>
      </w:r>
      <w:r w:rsidRPr="00D243BB">
        <w:rPr>
          <w:rFonts w:asciiTheme="minorHAnsi" w:hAnsiTheme="minorHAnsi" w:cstheme="minorHAnsi"/>
          <w:sz w:val="22"/>
          <w:szCs w:val="22"/>
        </w:rPr>
        <w:t xml:space="preserve"> must adhere to the UNDP Supplier Code of Conduct, which may be found at this link: </w:t>
      </w:r>
      <w:hyperlink r:id="rId16" w:history="1">
        <w:r w:rsidR="005824C1" w:rsidRPr="00F82A8D">
          <w:rPr>
            <w:rStyle w:val="Hyperlink"/>
            <w:rFonts w:asciiTheme="minorHAnsi" w:hAnsiTheme="minorHAnsi" w:cstheme="minorHAnsi"/>
            <w:sz w:val="22"/>
            <w:szCs w:val="22"/>
          </w:rPr>
          <w:t>http://www.un.org/depts/ptd/pdf/conduct_english.pdf</w:t>
        </w:r>
      </w:hyperlink>
    </w:p>
    <w:p w14:paraId="3D449E72" w14:textId="77E5F622" w:rsidR="00F75FCB" w:rsidRPr="00D243BB" w:rsidRDefault="00F75FCB" w:rsidP="005824C1">
      <w:pPr>
        <w:ind w:left="720" w:hanging="360"/>
        <w:rPr>
          <w:rFonts w:asciiTheme="minorHAnsi" w:hAnsiTheme="minorHAnsi" w:cstheme="minorHAnsi"/>
          <w:sz w:val="22"/>
          <w:szCs w:val="22"/>
        </w:rPr>
      </w:pPr>
    </w:p>
    <w:p w14:paraId="3D449E73" w14:textId="77777777" w:rsidR="00F75FCB" w:rsidRPr="00D243BB" w:rsidRDefault="00F75FCB" w:rsidP="007419C9">
      <w:pPr>
        <w:ind w:left="270" w:hanging="270"/>
        <w:jc w:val="both"/>
        <w:rPr>
          <w:rFonts w:asciiTheme="minorHAnsi" w:hAnsiTheme="minorHAnsi" w:cstheme="minorHAnsi"/>
        </w:rPr>
      </w:pPr>
    </w:p>
    <w:p w14:paraId="3D449E74" w14:textId="77777777" w:rsidR="00CC60B9" w:rsidRPr="00D243BB" w:rsidRDefault="00D87BF2" w:rsidP="007419C9">
      <w:pPr>
        <w:pStyle w:val="ListParagraph"/>
        <w:numPr>
          <w:ilvl w:val="0"/>
          <w:numId w:val="6"/>
        </w:numPr>
        <w:spacing w:line="240" w:lineRule="auto"/>
        <w:ind w:left="360"/>
        <w:rPr>
          <w:rFonts w:asciiTheme="minorHAnsi" w:hAnsiTheme="minorHAnsi" w:cstheme="minorHAnsi"/>
          <w:b/>
          <w:bCs/>
          <w:sz w:val="28"/>
          <w:szCs w:val="28"/>
          <w:lang w:val="en-GB"/>
        </w:rPr>
      </w:pPr>
      <w:r w:rsidRPr="00D243BB">
        <w:rPr>
          <w:rFonts w:asciiTheme="minorHAnsi" w:hAnsiTheme="minorHAnsi" w:cstheme="minorHAnsi"/>
          <w:b/>
          <w:bCs/>
          <w:sz w:val="32"/>
          <w:szCs w:val="32"/>
          <w:lang w:val="en-GB"/>
        </w:rPr>
        <w:t xml:space="preserve"> </w:t>
      </w:r>
      <w:r w:rsidR="00667928" w:rsidRPr="00D243BB">
        <w:rPr>
          <w:rFonts w:asciiTheme="minorHAnsi" w:hAnsiTheme="minorHAnsi" w:cstheme="minorHAnsi"/>
          <w:b/>
          <w:bCs/>
          <w:sz w:val="28"/>
          <w:szCs w:val="28"/>
          <w:lang w:val="en-GB"/>
        </w:rPr>
        <w:t xml:space="preserve">CONTENTS OF </w:t>
      </w:r>
      <w:r w:rsidR="00CF2E33" w:rsidRPr="00D243BB">
        <w:rPr>
          <w:rFonts w:asciiTheme="minorHAnsi" w:hAnsiTheme="minorHAnsi" w:cstheme="minorHAnsi"/>
          <w:b/>
          <w:bCs/>
          <w:sz w:val="28"/>
          <w:szCs w:val="28"/>
          <w:lang w:val="en-GB"/>
        </w:rPr>
        <w:t>PROPOSAL</w:t>
      </w:r>
    </w:p>
    <w:p w14:paraId="3D449E75" w14:textId="77777777" w:rsidR="00105CA9" w:rsidRPr="00D243BB" w:rsidRDefault="00105CA9" w:rsidP="007419C9">
      <w:pPr>
        <w:pStyle w:val="ListParagraph"/>
        <w:spacing w:line="240" w:lineRule="auto"/>
        <w:rPr>
          <w:rFonts w:asciiTheme="minorHAnsi" w:hAnsiTheme="minorHAnsi" w:cstheme="minorHAnsi"/>
          <w:b/>
          <w:bCs/>
          <w:szCs w:val="22"/>
          <w:lang w:val="en-GB"/>
        </w:rPr>
      </w:pPr>
    </w:p>
    <w:p w14:paraId="3D449E76" w14:textId="77777777" w:rsidR="00935FEB" w:rsidRPr="006755C5" w:rsidRDefault="00625005" w:rsidP="007419C9">
      <w:pPr>
        <w:ind w:left="720" w:hanging="360"/>
        <w:rPr>
          <w:rFonts w:asciiTheme="minorHAnsi" w:hAnsiTheme="minorHAnsi" w:cstheme="minorHAnsi"/>
          <w:b/>
          <w:bCs/>
          <w:sz w:val="22"/>
          <w:szCs w:val="22"/>
          <w:lang w:val="en-GB"/>
        </w:rPr>
      </w:pPr>
      <w:r>
        <w:rPr>
          <w:rFonts w:asciiTheme="minorHAnsi" w:hAnsiTheme="minorHAnsi" w:cstheme="minorHAnsi"/>
          <w:b/>
          <w:bCs/>
          <w:sz w:val="22"/>
          <w:szCs w:val="22"/>
          <w:lang w:val="en-GB"/>
        </w:rPr>
        <w:t>9.</w:t>
      </w:r>
      <w:r>
        <w:rPr>
          <w:rFonts w:asciiTheme="minorHAnsi" w:hAnsiTheme="minorHAnsi" w:cstheme="minorHAnsi"/>
          <w:b/>
          <w:bCs/>
          <w:sz w:val="22"/>
          <w:szCs w:val="22"/>
          <w:lang w:val="en-GB"/>
        </w:rPr>
        <w:tab/>
      </w:r>
      <w:r w:rsidR="007A322E" w:rsidRPr="006755C5">
        <w:rPr>
          <w:rFonts w:asciiTheme="minorHAnsi" w:hAnsiTheme="minorHAnsi" w:cstheme="minorHAnsi"/>
          <w:b/>
          <w:bCs/>
          <w:sz w:val="22"/>
          <w:szCs w:val="22"/>
          <w:lang w:val="en-GB"/>
        </w:rPr>
        <w:t>S</w:t>
      </w:r>
      <w:r w:rsidR="00CF2E33" w:rsidRPr="006755C5">
        <w:rPr>
          <w:rFonts w:asciiTheme="minorHAnsi" w:hAnsiTheme="minorHAnsi" w:cstheme="minorHAnsi"/>
          <w:b/>
          <w:bCs/>
          <w:sz w:val="22"/>
          <w:szCs w:val="22"/>
          <w:lang w:val="en-GB"/>
        </w:rPr>
        <w:t>ections of Proposal</w:t>
      </w:r>
    </w:p>
    <w:p w14:paraId="3D449E77" w14:textId="77777777" w:rsidR="00105CA9" w:rsidRPr="00D243BB" w:rsidRDefault="00105CA9" w:rsidP="007419C9">
      <w:pPr>
        <w:pStyle w:val="ListParagraph"/>
        <w:spacing w:line="240" w:lineRule="auto"/>
        <w:rPr>
          <w:rFonts w:asciiTheme="minorHAnsi" w:hAnsiTheme="minorHAnsi" w:cstheme="minorHAnsi"/>
          <w:bCs/>
          <w:szCs w:val="22"/>
          <w:lang w:val="en-GB"/>
        </w:rPr>
      </w:pPr>
    </w:p>
    <w:p w14:paraId="3D449E78" w14:textId="77777777" w:rsidR="00CF2E33" w:rsidRPr="00D243BB" w:rsidRDefault="00CF2E33" w:rsidP="007419C9">
      <w:pPr>
        <w:pStyle w:val="ListParagraph"/>
        <w:spacing w:line="240" w:lineRule="auto"/>
        <w:rPr>
          <w:rFonts w:asciiTheme="minorHAnsi" w:hAnsiTheme="minorHAnsi" w:cstheme="minorHAnsi"/>
          <w:bCs/>
          <w:szCs w:val="22"/>
          <w:lang w:val="en-GB"/>
        </w:rPr>
      </w:pPr>
      <w:r w:rsidRPr="00D243BB">
        <w:rPr>
          <w:rFonts w:asciiTheme="minorHAnsi" w:hAnsiTheme="minorHAnsi" w:cstheme="minorHAnsi"/>
          <w:bCs/>
          <w:szCs w:val="22"/>
          <w:lang w:val="en-GB"/>
        </w:rPr>
        <w:t xml:space="preserve">Proposers are required to complete, </w:t>
      </w:r>
      <w:proofErr w:type="gramStart"/>
      <w:r w:rsidRPr="00D243BB">
        <w:rPr>
          <w:rFonts w:asciiTheme="minorHAnsi" w:hAnsiTheme="minorHAnsi" w:cstheme="minorHAnsi"/>
          <w:bCs/>
          <w:szCs w:val="22"/>
          <w:lang w:val="en-GB"/>
        </w:rPr>
        <w:t>sign</w:t>
      </w:r>
      <w:proofErr w:type="gramEnd"/>
      <w:r w:rsidRPr="00D243BB">
        <w:rPr>
          <w:rFonts w:asciiTheme="minorHAnsi" w:hAnsiTheme="minorHAnsi" w:cstheme="minorHAnsi"/>
          <w:bCs/>
          <w:szCs w:val="22"/>
          <w:lang w:val="en-GB"/>
        </w:rPr>
        <w:t xml:space="preserve"> and submit the following documents:</w:t>
      </w:r>
    </w:p>
    <w:p w14:paraId="3D449E79" w14:textId="77777777" w:rsidR="00B912B9" w:rsidRPr="00D243BB" w:rsidRDefault="00B912B9" w:rsidP="007419C9">
      <w:pPr>
        <w:pStyle w:val="ListParagraph"/>
        <w:spacing w:line="240" w:lineRule="auto"/>
        <w:ind w:left="1080" w:hanging="360"/>
        <w:rPr>
          <w:rFonts w:asciiTheme="minorHAnsi" w:hAnsiTheme="minorHAnsi" w:cstheme="minorHAnsi"/>
          <w:bCs/>
          <w:szCs w:val="22"/>
          <w:lang w:val="en-GB"/>
        </w:rPr>
      </w:pPr>
    </w:p>
    <w:p w14:paraId="3D449E7A" w14:textId="77777777" w:rsidR="00625005" w:rsidRPr="00625005" w:rsidRDefault="009D6C23" w:rsidP="007C47BC">
      <w:pPr>
        <w:pStyle w:val="ListParagraph"/>
        <w:numPr>
          <w:ilvl w:val="1"/>
          <w:numId w:val="19"/>
        </w:numPr>
        <w:spacing w:line="240" w:lineRule="auto"/>
        <w:ind w:left="1080"/>
        <w:rPr>
          <w:rFonts w:asciiTheme="minorHAnsi" w:hAnsiTheme="minorHAnsi" w:cstheme="minorHAnsi"/>
          <w:szCs w:val="22"/>
        </w:rPr>
      </w:pPr>
      <w:r w:rsidRPr="00625005">
        <w:rPr>
          <w:rFonts w:asciiTheme="minorHAnsi" w:hAnsiTheme="minorHAnsi" w:cstheme="minorHAnsi"/>
          <w:szCs w:val="22"/>
        </w:rPr>
        <w:t xml:space="preserve">Proposal Submission </w:t>
      </w:r>
      <w:proofErr w:type="gramStart"/>
      <w:r w:rsidR="00AD3E04" w:rsidRPr="00625005">
        <w:rPr>
          <w:rFonts w:asciiTheme="minorHAnsi" w:hAnsiTheme="minorHAnsi" w:cstheme="minorHAnsi"/>
          <w:szCs w:val="22"/>
        </w:rPr>
        <w:t xml:space="preserve">Cover  </w:t>
      </w:r>
      <w:r w:rsidR="00085236" w:rsidRPr="00625005">
        <w:rPr>
          <w:rFonts w:asciiTheme="minorHAnsi" w:hAnsiTheme="minorHAnsi" w:cstheme="minorHAnsi"/>
          <w:szCs w:val="22"/>
        </w:rPr>
        <w:t>Letter</w:t>
      </w:r>
      <w:proofErr w:type="gramEnd"/>
      <w:r w:rsidR="00085236" w:rsidRPr="00625005">
        <w:rPr>
          <w:rFonts w:asciiTheme="minorHAnsi" w:hAnsiTheme="minorHAnsi" w:cstheme="minorHAnsi"/>
          <w:szCs w:val="22"/>
        </w:rPr>
        <w:t xml:space="preserve"> </w:t>
      </w:r>
      <w:r w:rsidRPr="00625005">
        <w:rPr>
          <w:rFonts w:asciiTheme="minorHAnsi" w:hAnsiTheme="minorHAnsi" w:cstheme="minorHAnsi"/>
          <w:szCs w:val="22"/>
        </w:rPr>
        <w:t>Form</w:t>
      </w:r>
      <w:r w:rsidR="0089075C" w:rsidRPr="00625005">
        <w:rPr>
          <w:rFonts w:asciiTheme="minorHAnsi" w:hAnsiTheme="minorHAnsi" w:cstheme="minorHAnsi"/>
          <w:szCs w:val="22"/>
        </w:rPr>
        <w:t xml:space="preserve"> </w:t>
      </w:r>
      <w:r w:rsidR="00085236" w:rsidRPr="00625005">
        <w:rPr>
          <w:rFonts w:asciiTheme="minorHAnsi" w:hAnsiTheme="minorHAnsi" w:cstheme="minorHAnsi"/>
          <w:szCs w:val="22"/>
        </w:rPr>
        <w:t xml:space="preserve"> (see </w:t>
      </w:r>
      <w:r w:rsidR="0089075C" w:rsidRPr="00625005">
        <w:rPr>
          <w:rFonts w:asciiTheme="minorHAnsi" w:hAnsiTheme="minorHAnsi" w:cstheme="minorHAnsi"/>
          <w:szCs w:val="22"/>
        </w:rPr>
        <w:t>RFP Section 4</w:t>
      </w:r>
      <w:r w:rsidR="00085236" w:rsidRPr="00625005">
        <w:rPr>
          <w:rFonts w:asciiTheme="minorHAnsi" w:hAnsiTheme="minorHAnsi" w:cstheme="minorHAnsi"/>
          <w:szCs w:val="22"/>
        </w:rPr>
        <w:t>);</w:t>
      </w:r>
      <w:r w:rsidR="007A322E" w:rsidRPr="00625005">
        <w:rPr>
          <w:rFonts w:asciiTheme="minorHAnsi" w:hAnsiTheme="minorHAnsi" w:cstheme="minorHAnsi"/>
          <w:szCs w:val="22"/>
        </w:rPr>
        <w:t xml:space="preserve"> </w:t>
      </w:r>
    </w:p>
    <w:p w14:paraId="3D449E7B" w14:textId="77777777" w:rsidR="00CD3915" w:rsidRPr="00625005" w:rsidRDefault="009F5D18" w:rsidP="007C47BC">
      <w:pPr>
        <w:pStyle w:val="ListParagraph"/>
        <w:numPr>
          <w:ilvl w:val="1"/>
          <w:numId w:val="19"/>
        </w:numPr>
        <w:spacing w:line="240" w:lineRule="auto"/>
        <w:ind w:left="1080"/>
        <w:rPr>
          <w:rFonts w:asciiTheme="minorHAnsi" w:hAnsiTheme="minorHAnsi" w:cstheme="minorHAnsi"/>
          <w:szCs w:val="22"/>
        </w:rPr>
      </w:pPr>
      <w:r w:rsidRPr="00625005">
        <w:rPr>
          <w:rFonts w:asciiTheme="minorHAnsi" w:hAnsiTheme="minorHAnsi" w:cstheme="minorHAnsi"/>
          <w:szCs w:val="22"/>
        </w:rPr>
        <w:t>Documents Establish</w:t>
      </w:r>
      <w:r w:rsidR="00085236" w:rsidRPr="00625005">
        <w:rPr>
          <w:rFonts w:asciiTheme="minorHAnsi" w:hAnsiTheme="minorHAnsi" w:cstheme="minorHAnsi"/>
          <w:szCs w:val="22"/>
        </w:rPr>
        <w:t>ing</w:t>
      </w:r>
      <w:r w:rsidRPr="00625005">
        <w:rPr>
          <w:rFonts w:asciiTheme="minorHAnsi" w:hAnsiTheme="minorHAnsi" w:cstheme="minorHAnsi"/>
          <w:szCs w:val="22"/>
        </w:rPr>
        <w:t xml:space="preserve"> the Eligibility and Qualifications of the Proposer</w:t>
      </w:r>
      <w:r w:rsidR="00085236" w:rsidRPr="00625005">
        <w:rPr>
          <w:rFonts w:asciiTheme="minorHAnsi" w:hAnsiTheme="minorHAnsi" w:cstheme="minorHAnsi"/>
          <w:szCs w:val="22"/>
        </w:rPr>
        <w:t xml:space="preserve"> (see</w:t>
      </w:r>
      <w:r w:rsidR="0089075C" w:rsidRPr="00625005">
        <w:rPr>
          <w:rFonts w:asciiTheme="minorHAnsi" w:hAnsiTheme="minorHAnsi" w:cstheme="minorHAnsi"/>
          <w:szCs w:val="22"/>
        </w:rPr>
        <w:t xml:space="preserve"> RFP Section 5</w:t>
      </w:r>
      <w:proofErr w:type="gramStart"/>
      <w:r w:rsidR="00085236" w:rsidRPr="00625005">
        <w:rPr>
          <w:rFonts w:asciiTheme="minorHAnsi" w:hAnsiTheme="minorHAnsi" w:cstheme="minorHAnsi"/>
          <w:szCs w:val="22"/>
        </w:rPr>
        <w:t>);</w:t>
      </w:r>
      <w:proofErr w:type="gramEnd"/>
    </w:p>
    <w:p w14:paraId="3D449E7C" w14:textId="77777777" w:rsidR="00CD3915" w:rsidRPr="00D243BB" w:rsidRDefault="00485094" w:rsidP="007C47BC">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Technical Proposal</w:t>
      </w:r>
      <w:r w:rsidR="0089075C" w:rsidRPr="00D243BB">
        <w:rPr>
          <w:rFonts w:asciiTheme="minorHAnsi" w:hAnsiTheme="minorHAnsi" w:cstheme="minorHAnsi"/>
          <w:szCs w:val="22"/>
        </w:rPr>
        <w:t xml:space="preserve"> </w:t>
      </w:r>
      <w:r w:rsidR="00085236" w:rsidRPr="00D243BB">
        <w:rPr>
          <w:rFonts w:asciiTheme="minorHAnsi" w:hAnsiTheme="minorHAnsi" w:cstheme="minorHAnsi"/>
          <w:szCs w:val="22"/>
        </w:rPr>
        <w:t xml:space="preserve">(see </w:t>
      </w:r>
      <w:r w:rsidR="00F46229" w:rsidRPr="00D243BB">
        <w:rPr>
          <w:rFonts w:asciiTheme="minorHAnsi" w:hAnsiTheme="minorHAnsi" w:cstheme="minorHAnsi"/>
          <w:szCs w:val="22"/>
        </w:rPr>
        <w:t xml:space="preserve">prescribed form in </w:t>
      </w:r>
      <w:r w:rsidR="0089075C" w:rsidRPr="00D243BB">
        <w:rPr>
          <w:rFonts w:asciiTheme="minorHAnsi" w:hAnsiTheme="minorHAnsi" w:cstheme="minorHAnsi"/>
          <w:szCs w:val="22"/>
        </w:rPr>
        <w:t>RFP Section 6</w:t>
      </w:r>
      <w:proofErr w:type="gramStart"/>
      <w:r w:rsidR="00085236" w:rsidRPr="00D243BB">
        <w:rPr>
          <w:rFonts w:asciiTheme="minorHAnsi" w:hAnsiTheme="minorHAnsi" w:cstheme="minorHAnsi"/>
          <w:szCs w:val="22"/>
        </w:rPr>
        <w:t>);</w:t>
      </w:r>
      <w:proofErr w:type="gramEnd"/>
    </w:p>
    <w:p w14:paraId="3D449E7D" w14:textId="77777777" w:rsidR="00CD3915" w:rsidRPr="00D243BB" w:rsidRDefault="00CF2E33" w:rsidP="007C47BC">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Financial Proposal</w:t>
      </w:r>
      <w:r w:rsidR="0089075C" w:rsidRPr="00D243BB">
        <w:rPr>
          <w:rFonts w:asciiTheme="minorHAnsi" w:hAnsiTheme="minorHAnsi" w:cstheme="minorHAnsi"/>
          <w:szCs w:val="22"/>
        </w:rPr>
        <w:t xml:space="preserve"> </w:t>
      </w:r>
      <w:r w:rsidR="00F46229" w:rsidRPr="00D243BB">
        <w:rPr>
          <w:rFonts w:asciiTheme="minorHAnsi" w:hAnsiTheme="minorHAnsi" w:cstheme="minorHAnsi"/>
          <w:szCs w:val="22"/>
        </w:rPr>
        <w:t xml:space="preserve">(see prescribed form in </w:t>
      </w:r>
      <w:r w:rsidR="0089075C" w:rsidRPr="00D243BB">
        <w:rPr>
          <w:rFonts w:asciiTheme="minorHAnsi" w:hAnsiTheme="minorHAnsi" w:cstheme="minorHAnsi"/>
          <w:szCs w:val="22"/>
        </w:rPr>
        <w:t>RFP Section 7</w:t>
      </w:r>
      <w:proofErr w:type="gramStart"/>
      <w:r w:rsidR="00F46229" w:rsidRPr="00D243BB">
        <w:rPr>
          <w:rFonts w:asciiTheme="minorHAnsi" w:hAnsiTheme="minorHAnsi" w:cstheme="minorHAnsi"/>
          <w:szCs w:val="22"/>
        </w:rPr>
        <w:t>);</w:t>
      </w:r>
      <w:proofErr w:type="gramEnd"/>
    </w:p>
    <w:p w14:paraId="3D449E7E" w14:textId="77777777" w:rsidR="00CD3915" w:rsidRPr="00D243BB" w:rsidRDefault="005D515A" w:rsidP="007C47BC">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Proposal Security</w:t>
      </w:r>
      <w:r w:rsidR="00F46229" w:rsidRPr="00D243BB">
        <w:rPr>
          <w:rFonts w:asciiTheme="minorHAnsi" w:hAnsiTheme="minorHAnsi" w:cstheme="minorHAnsi"/>
          <w:szCs w:val="22"/>
        </w:rPr>
        <w:t>, if</w:t>
      </w:r>
      <w:r w:rsidR="004546FC" w:rsidRPr="00D243BB">
        <w:rPr>
          <w:rFonts w:asciiTheme="minorHAnsi" w:hAnsiTheme="minorHAnsi" w:cstheme="minorHAnsi"/>
          <w:szCs w:val="22"/>
        </w:rPr>
        <w:t xml:space="preserve"> applicable</w:t>
      </w:r>
      <w:r w:rsidR="0089075C" w:rsidRPr="00D243BB">
        <w:rPr>
          <w:rFonts w:asciiTheme="minorHAnsi" w:hAnsiTheme="minorHAnsi" w:cstheme="minorHAnsi"/>
          <w:szCs w:val="22"/>
        </w:rPr>
        <w:t xml:space="preserve"> </w:t>
      </w:r>
      <w:r w:rsidR="00F46229" w:rsidRPr="00D243BB">
        <w:rPr>
          <w:rFonts w:asciiTheme="minorHAnsi" w:hAnsiTheme="minorHAnsi" w:cstheme="minorHAnsi"/>
          <w:szCs w:val="22"/>
        </w:rPr>
        <w:t>(</w:t>
      </w:r>
      <w:r w:rsidR="00383F40" w:rsidRPr="00D243BB">
        <w:rPr>
          <w:rFonts w:asciiTheme="minorHAnsi" w:hAnsiTheme="minorHAnsi" w:cstheme="minorHAnsi"/>
          <w:szCs w:val="22"/>
        </w:rPr>
        <w:t xml:space="preserve">if required and as stated in the </w:t>
      </w:r>
      <w:r w:rsidR="009C499B">
        <w:rPr>
          <w:rFonts w:asciiTheme="minorHAnsi" w:hAnsiTheme="minorHAnsi" w:cstheme="minorHAnsi"/>
          <w:b/>
          <w:szCs w:val="22"/>
        </w:rPr>
        <w:t>D</w:t>
      </w:r>
      <w:r w:rsidR="00242E79">
        <w:rPr>
          <w:rFonts w:asciiTheme="minorHAnsi" w:hAnsiTheme="minorHAnsi" w:cstheme="minorHAnsi"/>
          <w:b/>
          <w:szCs w:val="22"/>
        </w:rPr>
        <w:t xml:space="preserve">ata </w:t>
      </w:r>
      <w:r w:rsidR="009C499B">
        <w:rPr>
          <w:rFonts w:asciiTheme="minorHAnsi" w:hAnsiTheme="minorHAnsi" w:cstheme="minorHAnsi"/>
          <w:b/>
          <w:szCs w:val="22"/>
        </w:rPr>
        <w:t>S</w:t>
      </w:r>
      <w:r w:rsidR="00242E79">
        <w:rPr>
          <w:rFonts w:asciiTheme="minorHAnsi" w:hAnsiTheme="minorHAnsi" w:cstheme="minorHAnsi"/>
          <w:b/>
          <w:szCs w:val="22"/>
        </w:rPr>
        <w:t>heet</w:t>
      </w:r>
      <w:r w:rsidR="009C499B">
        <w:rPr>
          <w:rFonts w:asciiTheme="minorHAnsi" w:hAnsiTheme="minorHAnsi" w:cstheme="minorHAnsi"/>
          <w:b/>
          <w:szCs w:val="22"/>
        </w:rPr>
        <w:t xml:space="preserve"> </w:t>
      </w:r>
      <w:r w:rsidR="00242E79" w:rsidRPr="00242E79">
        <w:rPr>
          <w:rFonts w:asciiTheme="minorHAnsi" w:hAnsiTheme="minorHAnsi" w:cstheme="minorHAnsi"/>
          <w:szCs w:val="22"/>
        </w:rPr>
        <w:t xml:space="preserve">(DS </w:t>
      </w:r>
      <w:r w:rsidR="009C499B" w:rsidRPr="00242E79">
        <w:rPr>
          <w:rFonts w:asciiTheme="minorHAnsi" w:hAnsiTheme="minorHAnsi" w:cstheme="minorHAnsi"/>
          <w:szCs w:val="22"/>
        </w:rPr>
        <w:t>n</w:t>
      </w:r>
      <w:r w:rsidR="00161B6F" w:rsidRPr="00242E79">
        <w:rPr>
          <w:rFonts w:asciiTheme="minorHAnsi" w:hAnsiTheme="minorHAnsi" w:cstheme="minorHAnsi"/>
          <w:szCs w:val="22"/>
        </w:rPr>
        <w:t>os</w:t>
      </w:r>
      <w:r w:rsidR="00161B6F">
        <w:rPr>
          <w:rFonts w:asciiTheme="minorHAnsi" w:hAnsiTheme="minorHAnsi" w:cstheme="minorHAnsi"/>
          <w:szCs w:val="22"/>
        </w:rPr>
        <w:t>.</w:t>
      </w:r>
      <w:r w:rsidR="00656F8B" w:rsidRPr="00656F8B">
        <w:rPr>
          <w:rFonts w:asciiTheme="minorHAnsi" w:hAnsiTheme="minorHAnsi" w:cstheme="minorHAnsi"/>
          <w:szCs w:val="22"/>
        </w:rPr>
        <w:t xml:space="preserve"> 9-11</w:t>
      </w:r>
      <w:r w:rsidR="00242E79">
        <w:rPr>
          <w:rFonts w:asciiTheme="minorHAnsi" w:hAnsiTheme="minorHAnsi" w:cstheme="minorHAnsi"/>
          <w:szCs w:val="22"/>
        </w:rPr>
        <w:t>)</w:t>
      </w:r>
      <w:r w:rsidR="00383F40" w:rsidRPr="00D243BB">
        <w:rPr>
          <w:rFonts w:asciiTheme="minorHAnsi" w:hAnsiTheme="minorHAnsi" w:cstheme="minorHAnsi"/>
          <w:szCs w:val="22"/>
        </w:rPr>
        <w:t xml:space="preserve">, </w:t>
      </w:r>
      <w:r w:rsidR="00F46229" w:rsidRPr="00D243BB">
        <w:rPr>
          <w:rFonts w:asciiTheme="minorHAnsi" w:hAnsiTheme="minorHAnsi" w:cstheme="minorHAnsi"/>
          <w:szCs w:val="22"/>
        </w:rPr>
        <w:t xml:space="preserve">see prescribed Form in </w:t>
      </w:r>
      <w:r w:rsidR="0089075C" w:rsidRPr="00D243BB">
        <w:rPr>
          <w:rFonts w:asciiTheme="minorHAnsi" w:hAnsiTheme="minorHAnsi" w:cstheme="minorHAnsi"/>
          <w:szCs w:val="22"/>
        </w:rPr>
        <w:t xml:space="preserve">RFP Section </w:t>
      </w:r>
      <w:r w:rsidR="00194DB5">
        <w:rPr>
          <w:rFonts w:asciiTheme="minorHAnsi" w:hAnsiTheme="minorHAnsi" w:cstheme="minorHAnsi"/>
          <w:szCs w:val="22"/>
        </w:rPr>
        <w:t>8</w:t>
      </w:r>
      <w:proofErr w:type="gramStart"/>
      <w:r w:rsidR="00F46229" w:rsidRPr="00D243BB">
        <w:rPr>
          <w:rFonts w:asciiTheme="minorHAnsi" w:hAnsiTheme="minorHAnsi" w:cstheme="minorHAnsi"/>
          <w:szCs w:val="22"/>
        </w:rPr>
        <w:t>);</w:t>
      </w:r>
      <w:proofErr w:type="gramEnd"/>
    </w:p>
    <w:p w14:paraId="3D449E7F" w14:textId="77777777" w:rsidR="00CD3915" w:rsidRPr="00F42333" w:rsidRDefault="00CF2E33" w:rsidP="007C47BC">
      <w:pPr>
        <w:pStyle w:val="ListParagraph"/>
        <w:numPr>
          <w:ilvl w:val="1"/>
          <w:numId w:val="19"/>
        </w:numPr>
        <w:spacing w:line="240" w:lineRule="auto"/>
        <w:ind w:left="1080"/>
        <w:rPr>
          <w:rFonts w:asciiTheme="minorHAnsi" w:hAnsiTheme="minorHAnsi" w:cstheme="minorHAnsi"/>
          <w:szCs w:val="22"/>
        </w:rPr>
      </w:pPr>
      <w:r w:rsidRPr="00D243BB">
        <w:rPr>
          <w:rFonts w:asciiTheme="minorHAnsi" w:hAnsiTheme="minorHAnsi" w:cstheme="minorHAnsi"/>
          <w:szCs w:val="22"/>
        </w:rPr>
        <w:t>Any attac</w:t>
      </w:r>
      <w:r w:rsidR="001D0750" w:rsidRPr="00D243BB">
        <w:rPr>
          <w:rFonts w:asciiTheme="minorHAnsi" w:hAnsiTheme="minorHAnsi" w:cstheme="minorHAnsi"/>
          <w:szCs w:val="22"/>
        </w:rPr>
        <w:t>hments and/or appendices to the</w:t>
      </w:r>
      <w:r w:rsidR="00426A55">
        <w:rPr>
          <w:rFonts w:asciiTheme="minorHAnsi" w:hAnsiTheme="minorHAnsi" w:cstheme="minorHAnsi"/>
          <w:szCs w:val="22"/>
        </w:rPr>
        <w:t xml:space="preserve"> Proposal.</w:t>
      </w:r>
    </w:p>
    <w:p w14:paraId="3D449E80" w14:textId="77777777" w:rsidR="00187665" w:rsidRPr="00D243BB" w:rsidRDefault="00187665" w:rsidP="007419C9">
      <w:pPr>
        <w:pStyle w:val="ListParagraph"/>
        <w:tabs>
          <w:tab w:val="left" w:pos="0"/>
        </w:tabs>
        <w:spacing w:line="240" w:lineRule="auto"/>
        <w:ind w:left="0"/>
        <w:rPr>
          <w:rFonts w:asciiTheme="minorHAnsi" w:hAnsiTheme="minorHAnsi" w:cstheme="minorHAnsi"/>
          <w:b/>
          <w:bCs/>
          <w:szCs w:val="22"/>
          <w:lang w:val="en-GB"/>
        </w:rPr>
      </w:pPr>
    </w:p>
    <w:p w14:paraId="3D449E81" w14:textId="77777777" w:rsidR="00667928" w:rsidRPr="00625005" w:rsidRDefault="0056702C" w:rsidP="007C47BC">
      <w:pPr>
        <w:pStyle w:val="ListParagraph"/>
        <w:numPr>
          <w:ilvl w:val="0"/>
          <w:numId w:val="20"/>
        </w:numPr>
        <w:spacing w:line="240" w:lineRule="auto"/>
        <w:rPr>
          <w:rFonts w:asciiTheme="minorHAnsi" w:hAnsiTheme="minorHAnsi" w:cstheme="minorHAnsi"/>
          <w:b/>
          <w:szCs w:val="22"/>
          <w:lang w:val="en-GB"/>
        </w:rPr>
      </w:pPr>
      <w:r w:rsidRPr="00625005">
        <w:rPr>
          <w:rFonts w:asciiTheme="minorHAnsi" w:hAnsiTheme="minorHAnsi" w:cstheme="minorHAnsi"/>
          <w:b/>
          <w:szCs w:val="22"/>
          <w:lang w:val="en-GB"/>
        </w:rPr>
        <w:lastRenderedPageBreak/>
        <w:t xml:space="preserve">Clarification of </w:t>
      </w:r>
      <w:r w:rsidR="00BD1381" w:rsidRPr="00625005">
        <w:rPr>
          <w:rFonts w:asciiTheme="minorHAnsi" w:hAnsiTheme="minorHAnsi" w:cstheme="minorHAnsi"/>
          <w:b/>
          <w:szCs w:val="22"/>
          <w:lang w:val="en-GB"/>
        </w:rPr>
        <w:t>Proposal</w:t>
      </w:r>
    </w:p>
    <w:p w14:paraId="3D449E82" w14:textId="77777777" w:rsidR="00625005" w:rsidRDefault="00625005" w:rsidP="007419C9">
      <w:pPr>
        <w:pStyle w:val="ListParagraph"/>
        <w:spacing w:line="240" w:lineRule="auto"/>
        <w:jc w:val="both"/>
        <w:rPr>
          <w:rFonts w:asciiTheme="minorHAnsi" w:hAnsiTheme="minorHAnsi" w:cstheme="minorHAnsi"/>
          <w:szCs w:val="22"/>
        </w:rPr>
      </w:pPr>
    </w:p>
    <w:p w14:paraId="3D449E83" w14:textId="77777777" w:rsidR="00BD1381" w:rsidRPr="00D243BB" w:rsidRDefault="00620633" w:rsidP="00620633">
      <w:pPr>
        <w:pStyle w:val="ListParagraph"/>
        <w:spacing w:line="240" w:lineRule="auto"/>
        <w:ind w:left="1260" w:hanging="540"/>
        <w:jc w:val="both"/>
        <w:rPr>
          <w:rFonts w:asciiTheme="minorHAnsi" w:hAnsiTheme="minorHAnsi" w:cstheme="minorHAnsi"/>
          <w:szCs w:val="22"/>
        </w:rPr>
      </w:pPr>
      <w:r>
        <w:rPr>
          <w:rFonts w:asciiTheme="minorHAnsi" w:hAnsiTheme="minorHAnsi" w:cstheme="minorHAnsi"/>
          <w:szCs w:val="22"/>
        </w:rPr>
        <w:t xml:space="preserve">10.1 </w:t>
      </w:r>
      <w:r>
        <w:rPr>
          <w:rFonts w:asciiTheme="minorHAnsi" w:hAnsiTheme="minorHAnsi" w:cstheme="minorHAnsi"/>
          <w:szCs w:val="22"/>
        </w:rPr>
        <w:tab/>
      </w:r>
      <w:r w:rsidR="00BD1381" w:rsidRPr="00D243BB">
        <w:rPr>
          <w:rFonts w:asciiTheme="minorHAnsi" w:hAnsiTheme="minorHAnsi" w:cstheme="minorHAnsi"/>
          <w:szCs w:val="22"/>
        </w:rPr>
        <w:t>Proposers may request clarification</w:t>
      </w:r>
      <w:r w:rsidR="0062514C">
        <w:rPr>
          <w:rFonts w:asciiTheme="minorHAnsi" w:hAnsiTheme="minorHAnsi" w:cstheme="minorHAnsi"/>
          <w:szCs w:val="22"/>
        </w:rPr>
        <w:t>s</w:t>
      </w:r>
      <w:r w:rsidR="00BD1381" w:rsidRPr="00D243BB">
        <w:rPr>
          <w:rFonts w:asciiTheme="minorHAnsi" w:hAnsiTheme="minorHAnsi" w:cstheme="minorHAnsi"/>
          <w:szCs w:val="22"/>
        </w:rPr>
        <w:t xml:space="preserve"> of any of the RFP documents </w:t>
      </w:r>
      <w:r w:rsidR="00797B99" w:rsidRPr="00D243BB">
        <w:rPr>
          <w:rFonts w:asciiTheme="minorHAnsi" w:hAnsiTheme="minorHAnsi" w:cstheme="minorHAnsi"/>
          <w:szCs w:val="22"/>
        </w:rPr>
        <w:t>no later than</w:t>
      </w:r>
      <w:r w:rsidR="00BD1381" w:rsidRPr="00D243BB">
        <w:rPr>
          <w:rFonts w:asciiTheme="minorHAnsi" w:hAnsiTheme="minorHAnsi" w:cstheme="minorHAnsi"/>
          <w:szCs w:val="22"/>
        </w:rPr>
        <w:t xml:space="preserve"> the </w:t>
      </w:r>
      <w:r w:rsidR="00426A55">
        <w:rPr>
          <w:rFonts w:asciiTheme="minorHAnsi" w:hAnsiTheme="minorHAnsi" w:cstheme="minorHAnsi"/>
          <w:szCs w:val="22"/>
        </w:rPr>
        <w:t xml:space="preserve">date </w:t>
      </w:r>
      <w:r w:rsidR="00BD1381" w:rsidRPr="00D243BB">
        <w:rPr>
          <w:rFonts w:asciiTheme="minorHAnsi" w:hAnsiTheme="minorHAnsi" w:cstheme="minorHAnsi"/>
          <w:szCs w:val="22"/>
        </w:rPr>
        <w:t xml:space="preserve">indicated in the </w:t>
      </w:r>
      <w:r w:rsidR="00BD1381" w:rsidRPr="00D243BB">
        <w:rPr>
          <w:rFonts w:asciiTheme="minorHAnsi" w:hAnsiTheme="minorHAnsi" w:cstheme="minorHAnsi"/>
          <w:b/>
          <w:szCs w:val="22"/>
        </w:rPr>
        <w:t>Data Sheet</w:t>
      </w:r>
      <w:r w:rsidR="00BD1381" w:rsidRPr="00D243BB">
        <w:rPr>
          <w:rFonts w:asciiTheme="minorHAnsi" w:hAnsiTheme="minorHAnsi" w:cstheme="minorHAnsi"/>
          <w:szCs w:val="22"/>
        </w:rPr>
        <w:t xml:space="preserve"> </w:t>
      </w:r>
      <w:r w:rsidR="00656F8B">
        <w:rPr>
          <w:rFonts w:asciiTheme="minorHAnsi" w:hAnsiTheme="minorHAnsi" w:cstheme="minorHAnsi"/>
          <w:szCs w:val="22"/>
        </w:rPr>
        <w:t>(</w:t>
      </w:r>
      <w:r w:rsidR="009C499B">
        <w:rPr>
          <w:rFonts w:asciiTheme="minorHAnsi" w:hAnsiTheme="minorHAnsi" w:cstheme="minorHAnsi"/>
          <w:szCs w:val="22"/>
        </w:rPr>
        <w:t>DS</w:t>
      </w:r>
      <w:r w:rsidR="00656F8B">
        <w:rPr>
          <w:rFonts w:asciiTheme="minorHAnsi" w:hAnsiTheme="minorHAnsi" w:cstheme="minorHAnsi"/>
          <w:szCs w:val="22"/>
        </w:rPr>
        <w:t xml:space="preserve"> </w:t>
      </w:r>
      <w:r w:rsidR="00161B6F">
        <w:rPr>
          <w:rFonts w:asciiTheme="minorHAnsi" w:hAnsiTheme="minorHAnsi" w:cstheme="minorHAnsi"/>
          <w:szCs w:val="22"/>
        </w:rPr>
        <w:t>no.</w:t>
      </w:r>
      <w:r w:rsidR="00656F8B">
        <w:rPr>
          <w:rFonts w:asciiTheme="minorHAnsi" w:hAnsiTheme="minorHAnsi" w:cstheme="minorHAnsi"/>
          <w:szCs w:val="22"/>
        </w:rPr>
        <w:t xml:space="preserve"> 1</w:t>
      </w:r>
      <w:r w:rsidR="00443E95">
        <w:rPr>
          <w:rFonts w:asciiTheme="minorHAnsi" w:hAnsiTheme="minorHAnsi" w:cstheme="minorHAnsi"/>
          <w:szCs w:val="22"/>
        </w:rPr>
        <w:t>6</w:t>
      </w:r>
      <w:r w:rsidR="00656F8B">
        <w:rPr>
          <w:rFonts w:asciiTheme="minorHAnsi" w:hAnsiTheme="minorHAnsi" w:cstheme="minorHAnsi"/>
          <w:szCs w:val="22"/>
        </w:rPr>
        <w:t xml:space="preserve">) </w:t>
      </w:r>
      <w:r w:rsidR="00AD3E04">
        <w:rPr>
          <w:rFonts w:asciiTheme="minorHAnsi" w:hAnsiTheme="minorHAnsi" w:cstheme="minorHAnsi"/>
          <w:szCs w:val="22"/>
        </w:rPr>
        <w:t>prior to</w:t>
      </w:r>
      <w:r w:rsidR="00AD3E04" w:rsidRPr="00D243BB">
        <w:rPr>
          <w:rFonts w:asciiTheme="minorHAnsi" w:hAnsiTheme="minorHAnsi" w:cstheme="minorHAnsi"/>
          <w:szCs w:val="22"/>
        </w:rPr>
        <w:t xml:space="preserve"> </w:t>
      </w:r>
      <w:r w:rsidR="00BD1381" w:rsidRPr="00D243BB">
        <w:rPr>
          <w:rFonts w:asciiTheme="minorHAnsi" w:hAnsiTheme="minorHAnsi" w:cstheme="minorHAnsi"/>
          <w:szCs w:val="22"/>
        </w:rPr>
        <w:t xml:space="preserve">the proposal submission date. </w:t>
      </w:r>
      <w:r w:rsidR="00797B99" w:rsidRPr="00D243BB">
        <w:rPr>
          <w:rFonts w:asciiTheme="minorHAnsi" w:hAnsiTheme="minorHAnsi" w:cstheme="minorHAnsi"/>
          <w:szCs w:val="22"/>
        </w:rPr>
        <w:t xml:space="preserve"> </w:t>
      </w:r>
      <w:r w:rsidR="00BD1381" w:rsidRPr="00D243BB">
        <w:rPr>
          <w:rFonts w:asciiTheme="minorHAnsi" w:hAnsiTheme="minorHAnsi" w:cstheme="minorHAnsi"/>
          <w:szCs w:val="22"/>
        </w:rPr>
        <w:t>Any request for clarification must be sent in writing</w:t>
      </w:r>
      <w:r w:rsidR="00C00868">
        <w:rPr>
          <w:rFonts w:asciiTheme="minorHAnsi" w:hAnsiTheme="minorHAnsi" w:cstheme="minorHAnsi"/>
          <w:szCs w:val="22"/>
        </w:rPr>
        <w:t xml:space="preserve"> </w:t>
      </w:r>
      <w:r w:rsidR="00AD3E04">
        <w:rPr>
          <w:rFonts w:asciiTheme="minorHAnsi" w:hAnsiTheme="minorHAnsi" w:cstheme="minorHAnsi"/>
          <w:szCs w:val="22"/>
        </w:rPr>
        <w:t xml:space="preserve">via courier or through electronic </w:t>
      </w:r>
      <w:r w:rsidR="00AD3E04" w:rsidRPr="00D243BB">
        <w:rPr>
          <w:rFonts w:asciiTheme="minorHAnsi" w:hAnsiTheme="minorHAnsi" w:cstheme="minorHAnsi"/>
          <w:szCs w:val="22"/>
        </w:rPr>
        <w:t>means</w:t>
      </w:r>
      <w:r w:rsidR="00BD1381" w:rsidRPr="00D243BB">
        <w:rPr>
          <w:rFonts w:asciiTheme="minorHAnsi" w:hAnsiTheme="minorHAnsi" w:cstheme="minorHAnsi"/>
          <w:szCs w:val="22"/>
        </w:rPr>
        <w:t xml:space="preserve"> to the UNDP address indicated in the </w:t>
      </w:r>
      <w:r w:rsidR="00BD1381" w:rsidRPr="00D243BB">
        <w:rPr>
          <w:rFonts w:asciiTheme="minorHAnsi" w:hAnsiTheme="minorHAnsi" w:cstheme="minorHAnsi"/>
          <w:b/>
          <w:szCs w:val="22"/>
        </w:rPr>
        <w:t>Data Sheet</w:t>
      </w:r>
      <w:r w:rsidR="00656F8B">
        <w:rPr>
          <w:rFonts w:asciiTheme="minorHAnsi" w:hAnsiTheme="minorHAnsi" w:cstheme="minorHAnsi"/>
          <w:b/>
          <w:szCs w:val="22"/>
        </w:rPr>
        <w:t xml:space="preserve"> </w:t>
      </w:r>
      <w:r w:rsidR="00656F8B" w:rsidRPr="00656F8B">
        <w:rPr>
          <w:rFonts w:asciiTheme="minorHAnsi" w:hAnsiTheme="minorHAnsi" w:cstheme="minorHAnsi"/>
          <w:szCs w:val="22"/>
        </w:rPr>
        <w:t>(</w:t>
      </w:r>
      <w:r w:rsidR="009C499B">
        <w:rPr>
          <w:rFonts w:asciiTheme="minorHAnsi" w:hAnsiTheme="minorHAnsi" w:cstheme="minorHAnsi"/>
          <w:szCs w:val="22"/>
        </w:rPr>
        <w:t>DS</w:t>
      </w:r>
      <w:r w:rsidR="00656F8B" w:rsidRPr="00656F8B">
        <w:rPr>
          <w:rFonts w:asciiTheme="minorHAnsi" w:hAnsiTheme="minorHAnsi" w:cstheme="minorHAnsi"/>
          <w:szCs w:val="22"/>
        </w:rPr>
        <w:t xml:space="preserve"> </w:t>
      </w:r>
      <w:r w:rsidR="00161B6F">
        <w:rPr>
          <w:rFonts w:asciiTheme="minorHAnsi" w:hAnsiTheme="minorHAnsi" w:cstheme="minorHAnsi"/>
          <w:szCs w:val="22"/>
        </w:rPr>
        <w:t>no.</w:t>
      </w:r>
      <w:r w:rsidR="00656F8B" w:rsidRPr="00656F8B">
        <w:rPr>
          <w:rFonts w:asciiTheme="minorHAnsi" w:hAnsiTheme="minorHAnsi" w:cstheme="minorHAnsi"/>
          <w:szCs w:val="22"/>
        </w:rPr>
        <w:t xml:space="preserve"> 1</w:t>
      </w:r>
      <w:r w:rsidR="00443E95">
        <w:rPr>
          <w:rFonts w:asciiTheme="minorHAnsi" w:hAnsiTheme="minorHAnsi" w:cstheme="minorHAnsi"/>
          <w:szCs w:val="22"/>
        </w:rPr>
        <w:t>7</w:t>
      </w:r>
      <w:r w:rsidR="00656F8B" w:rsidRPr="00656F8B">
        <w:rPr>
          <w:rFonts w:asciiTheme="minorHAnsi" w:hAnsiTheme="minorHAnsi" w:cstheme="minorHAnsi"/>
          <w:szCs w:val="22"/>
        </w:rPr>
        <w:t>)</w:t>
      </w:r>
      <w:r w:rsidR="00BD1381" w:rsidRPr="00D243BB">
        <w:rPr>
          <w:rFonts w:asciiTheme="minorHAnsi" w:hAnsiTheme="minorHAnsi" w:cstheme="minorHAnsi"/>
          <w:szCs w:val="22"/>
        </w:rPr>
        <w:t>. UNDP will respond in writing</w:t>
      </w:r>
      <w:r w:rsidR="0024506C">
        <w:rPr>
          <w:rFonts w:asciiTheme="minorHAnsi" w:hAnsiTheme="minorHAnsi" w:cstheme="minorHAnsi"/>
          <w:szCs w:val="22"/>
        </w:rPr>
        <w:t>,</w:t>
      </w:r>
      <w:r w:rsidR="00BD1381" w:rsidRPr="00D243BB">
        <w:rPr>
          <w:rFonts w:asciiTheme="minorHAnsi" w:hAnsiTheme="minorHAnsi" w:cstheme="minorHAnsi"/>
          <w:szCs w:val="22"/>
        </w:rPr>
        <w:t xml:space="preserve"> </w:t>
      </w:r>
      <w:r w:rsidR="0024506C">
        <w:rPr>
          <w:rFonts w:asciiTheme="minorHAnsi" w:hAnsiTheme="minorHAnsi" w:cstheme="minorHAnsi"/>
          <w:szCs w:val="22"/>
        </w:rPr>
        <w:t xml:space="preserve">transmitted </w:t>
      </w:r>
      <w:r w:rsidR="00BD1381" w:rsidRPr="00D243BB">
        <w:rPr>
          <w:rFonts w:asciiTheme="minorHAnsi" w:hAnsiTheme="minorHAnsi" w:cstheme="minorHAnsi"/>
          <w:szCs w:val="22"/>
        </w:rPr>
        <w:t xml:space="preserve">by electronic means and will </w:t>
      </w:r>
      <w:r w:rsidR="006D2E88">
        <w:rPr>
          <w:rFonts w:asciiTheme="minorHAnsi" w:hAnsiTheme="minorHAnsi" w:cstheme="minorHAnsi"/>
          <w:szCs w:val="22"/>
        </w:rPr>
        <w:t>transmit</w:t>
      </w:r>
      <w:r w:rsidR="00BD1381" w:rsidRPr="00D243BB">
        <w:rPr>
          <w:rFonts w:asciiTheme="minorHAnsi" w:hAnsiTheme="minorHAnsi" w:cstheme="minorHAnsi"/>
          <w:szCs w:val="22"/>
        </w:rPr>
        <w:t xml:space="preserve"> copies of the response (including an explanation of the query but without identifying the source of inquiry) to all Proposers who have provided confirmation of their intention to submit a Proposal.</w:t>
      </w:r>
      <w:r w:rsidR="00797B99" w:rsidRPr="00D243BB">
        <w:rPr>
          <w:rFonts w:asciiTheme="minorHAnsi" w:hAnsiTheme="minorHAnsi" w:cstheme="minorHAnsi"/>
          <w:szCs w:val="22"/>
        </w:rPr>
        <w:t xml:space="preserve">  </w:t>
      </w:r>
    </w:p>
    <w:p w14:paraId="3D449E84" w14:textId="77777777" w:rsidR="00204AC5" w:rsidRPr="00D243BB" w:rsidRDefault="00204AC5" w:rsidP="007419C9">
      <w:pPr>
        <w:pStyle w:val="ListParagraph"/>
        <w:spacing w:line="240" w:lineRule="auto"/>
        <w:jc w:val="both"/>
        <w:rPr>
          <w:rFonts w:asciiTheme="minorHAnsi" w:hAnsiTheme="minorHAnsi" w:cstheme="minorHAnsi"/>
          <w:szCs w:val="22"/>
        </w:rPr>
      </w:pPr>
    </w:p>
    <w:p w14:paraId="3D449E85" w14:textId="77777777" w:rsidR="00204AC5" w:rsidRPr="00D243BB" w:rsidRDefault="00620633" w:rsidP="00620633">
      <w:pPr>
        <w:pStyle w:val="ListParagraph"/>
        <w:spacing w:line="240" w:lineRule="auto"/>
        <w:ind w:left="1260" w:hanging="540"/>
        <w:jc w:val="both"/>
        <w:rPr>
          <w:rFonts w:asciiTheme="minorHAnsi" w:hAnsiTheme="minorHAnsi" w:cstheme="minorHAnsi"/>
          <w:b/>
          <w:szCs w:val="22"/>
        </w:rPr>
      </w:pPr>
      <w:r>
        <w:rPr>
          <w:rFonts w:asciiTheme="minorHAnsi" w:hAnsiTheme="minorHAnsi" w:cstheme="minorHAnsi"/>
          <w:szCs w:val="22"/>
        </w:rPr>
        <w:t>10.2</w:t>
      </w:r>
      <w:r>
        <w:rPr>
          <w:rFonts w:asciiTheme="minorHAnsi" w:hAnsiTheme="minorHAnsi" w:cstheme="minorHAnsi"/>
          <w:szCs w:val="22"/>
        </w:rPr>
        <w:tab/>
      </w:r>
      <w:r w:rsidR="00204AC5" w:rsidRPr="00D243BB">
        <w:rPr>
          <w:rFonts w:asciiTheme="minorHAnsi" w:hAnsiTheme="minorHAnsi" w:cstheme="minorHAnsi"/>
          <w:szCs w:val="22"/>
        </w:rPr>
        <w:t xml:space="preserve">UNDP shall endeavor to provide such responses to clarifications in an expeditious manner, but any delay in such response shall not cause an obligation on the part of UNDP to extend the submission date of the Proposals, unless UNDP deems that such an extension is justified and necessary.  </w:t>
      </w:r>
    </w:p>
    <w:p w14:paraId="3D449E86" w14:textId="77777777" w:rsidR="00667928" w:rsidRPr="00D243BB" w:rsidRDefault="00667928" w:rsidP="007419C9">
      <w:pPr>
        <w:pStyle w:val="ListParagraph"/>
        <w:tabs>
          <w:tab w:val="left" w:pos="0"/>
        </w:tabs>
        <w:spacing w:line="240" w:lineRule="auto"/>
        <w:ind w:left="0"/>
        <w:rPr>
          <w:rFonts w:asciiTheme="minorHAnsi" w:hAnsiTheme="minorHAnsi" w:cstheme="minorHAnsi"/>
          <w:b/>
          <w:szCs w:val="22"/>
        </w:rPr>
      </w:pPr>
    </w:p>
    <w:p w14:paraId="3D449E87" w14:textId="77777777" w:rsidR="00667928" w:rsidRPr="00D243BB" w:rsidRDefault="00625005" w:rsidP="007419C9">
      <w:pPr>
        <w:ind w:left="720" w:hanging="360"/>
        <w:rPr>
          <w:rFonts w:asciiTheme="minorHAnsi" w:hAnsiTheme="minorHAnsi" w:cstheme="minorHAnsi"/>
          <w:b/>
          <w:bCs/>
          <w:szCs w:val="22"/>
          <w:lang w:val="en-GB"/>
        </w:rPr>
      </w:pPr>
      <w:r>
        <w:rPr>
          <w:rFonts w:asciiTheme="minorHAnsi" w:hAnsiTheme="minorHAnsi" w:cstheme="minorHAnsi"/>
          <w:b/>
          <w:bCs/>
          <w:sz w:val="22"/>
          <w:szCs w:val="22"/>
          <w:lang w:val="en-GB"/>
        </w:rPr>
        <w:t>11.</w:t>
      </w:r>
      <w:r>
        <w:rPr>
          <w:rFonts w:asciiTheme="minorHAnsi" w:hAnsiTheme="minorHAnsi" w:cstheme="minorHAnsi"/>
          <w:b/>
          <w:bCs/>
          <w:sz w:val="22"/>
          <w:szCs w:val="22"/>
          <w:lang w:val="en-GB"/>
        </w:rPr>
        <w:tab/>
      </w:r>
      <w:r w:rsidR="00667928" w:rsidRPr="00D243BB">
        <w:rPr>
          <w:rFonts w:asciiTheme="minorHAnsi" w:hAnsiTheme="minorHAnsi" w:cstheme="minorHAnsi"/>
          <w:b/>
          <w:bCs/>
          <w:sz w:val="22"/>
          <w:szCs w:val="22"/>
          <w:lang w:val="en-GB"/>
        </w:rPr>
        <w:t xml:space="preserve">Amendment of </w:t>
      </w:r>
      <w:r w:rsidR="00FB11E5" w:rsidRPr="00D243BB">
        <w:rPr>
          <w:rFonts w:asciiTheme="minorHAnsi" w:hAnsiTheme="minorHAnsi" w:cstheme="minorHAnsi"/>
          <w:b/>
          <w:bCs/>
          <w:sz w:val="22"/>
          <w:szCs w:val="22"/>
          <w:lang w:val="en-GB"/>
        </w:rPr>
        <w:t>Proposals</w:t>
      </w:r>
    </w:p>
    <w:p w14:paraId="3D449E88" w14:textId="77777777" w:rsidR="00F84EF8" w:rsidRPr="00D243BB" w:rsidRDefault="00F84EF8" w:rsidP="007419C9">
      <w:pPr>
        <w:ind w:left="720"/>
        <w:jc w:val="both"/>
        <w:rPr>
          <w:rFonts w:asciiTheme="minorHAnsi" w:hAnsiTheme="minorHAnsi" w:cstheme="minorHAnsi"/>
          <w:sz w:val="22"/>
          <w:szCs w:val="22"/>
        </w:rPr>
      </w:pPr>
    </w:p>
    <w:p w14:paraId="3D449E89" w14:textId="407EEF05" w:rsidR="00F34E5C" w:rsidRPr="00D243BB" w:rsidRDefault="00A23B10" w:rsidP="00A23B10">
      <w:pPr>
        <w:ind w:left="1260" w:hanging="540"/>
        <w:jc w:val="both"/>
        <w:rPr>
          <w:rFonts w:asciiTheme="minorHAnsi" w:hAnsiTheme="minorHAnsi" w:cstheme="minorHAnsi"/>
          <w:sz w:val="22"/>
          <w:szCs w:val="22"/>
        </w:rPr>
      </w:pPr>
      <w:r>
        <w:rPr>
          <w:rFonts w:asciiTheme="minorHAnsi" w:hAnsiTheme="minorHAnsi" w:cstheme="minorHAnsi"/>
          <w:sz w:val="22"/>
          <w:szCs w:val="22"/>
        </w:rPr>
        <w:t>11.1</w:t>
      </w:r>
      <w:r>
        <w:rPr>
          <w:rFonts w:asciiTheme="minorHAnsi" w:hAnsiTheme="minorHAnsi" w:cstheme="minorHAnsi"/>
          <w:sz w:val="22"/>
          <w:szCs w:val="22"/>
        </w:rPr>
        <w:tab/>
      </w:r>
      <w:r w:rsidR="00BD1381" w:rsidRPr="00D243BB">
        <w:rPr>
          <w:rFonts w:asciiTheme="minorHAnsi" w:hAnsiTheme="minorHAnsi" w:cstheme="minorHAnsi"/>
          <w:sz w:val="22"/>
          <w:szCs w:val="22"/>
        </w:rPr>
        <w:t xml:space="preserve">At any time prior to the deadline </w:t>
      </w:r>
      <w:r w:rsidR="0062514C">
        <w:rPr>
          <w:rFonts w:asciiTheme="minorHAnsi" w:hAnsiTheme="minorHAnsi" w:cstheme="minorHAnsi"/>
          <w:sz w:val="22"/>
          <w:szCs w:val="22"/>
        </w:rPr>
        <w:t>of Proposal submission</w:t>
      </w:r>
      <w:r w:rsidR="00BD1381" w:rsidRPr="00D243BB">
        <w:rPr>
          <w:rFonts w:asciiTheme="minorHAnsi" w:hAnsiTheme="minorHAnsi" w:cstheme="minorHAnsi"/>
          <w:sz w:val="22"/>
          <w:szCs w:val="22"/>
        </w:rPr>
        <w:t xml:space="preserve">, UNDP may for any reason, such as in response to a clarification requested by a Proposer, modify the RFP </w:t>
      </w:r>
      <w:r w:rsidR="00F6446C" w:rsidRPr="00D243BB">
        <w:rPr>
          <w:rFonts w:asciiTheme="minorHAnsi" w:hAnsiTheme="minorHAnsi" w:cstheme="minorHAnsi"/>
          <w:sz w:val="22"/>
          <w:szCs w:val="22"/>
        </w:rPr>
        <w:t xml:space="preserve">in the form of a </w:t>
      </w:r>
      <w:r w:rsidR="00FD679E" w:rsidRPr="00D243BB">
        <w:rPr>
          <w:rFonts w:asciiTheme="minorHAnsi" w:hAnsiTheme="minorHAnsi" w:cstheme="minorHAnsi"/>
          <w:sz w:val="22"/>
          <w:szCs w:val="22"/>
        </w:rPr>
        <w:t>Supplemental Information to the RFP</w:t>
      </w:r>
      <w:r w:rsidR="00BD1381" w:rsidRPr="00D243BB">
        <w:rPr>
          <w:rFonts w:asciiTheme="minorHAnsi" w:hAnsiTheme="minorHAnsi" w:cstheme="minorHAnsi"/>
          <w:sz w:val="22"/>
          <w:szCs w:val="22"/>
        </w:rPr>
        <w:t xml:space="preserve">.  All </w:t>
      </w:r>
      <w:r w:rsidR="005F0FEF">
        <w:rPr>
          <w:rFonts w:asciiTheme="minorHAnsi" w:hAnsiTheme="minorHAnsi" w:cstheme="minorHAnsi"/>
          <w:sz w:val="22"/>
          <w:szCs w:val="22"/>
        </w:rPr>
        <w:t xml:space="preserve">prospective </w:t>
      </w:r>
      <w:r w:rsidR="00BD1381" w:rsidRPr="00D243BB">
        <w:rPr>
          <w:rFonts w:asciiTheme="minorHAnsi" w:hAnsiTheme="minorHAnsi" w:cstheme="minorHAnsi"/>
          <w:sz w:val="22"/>
          <w:szCs w:val="22"/>
        </w:rPr>
        <w:t xml:space="preserve">Proposers will be notified in writing of </w:t>
      </w:r>
      <w:r w:rsidR="005824C1" w:rsidRPr="00D243BB">
        <w:rPr>
          <w:rFonts w:asciiTheme="minorHAnsi" w:hAnsiTheme="minorHAnsi" w:cstheme="minorHAnsi"/>
          <w:sz w:val="22"/>
          <w:szCs w:val="22"/>
        </w:rPr>
        <w:t xml:space="preserve">all </w:t>
      </w:r>
      <w:r w:rsidR="005824C1">
        <w:rPr>
          <w:rFonts w:asciiTheme="minorHAnsi" w:hAnsiTheme="minorHAnsi" w:cstheme="minorHAnsi"/>
          <w:sz w:val="22"/>
          <w:szCs w:val="22"/>
        </w:rPr>
        <w:t>changes</w:t>
      </w:r>
      <w:r w:rsidR="002E668E">
        <w:rPr>
          <w:rFonts w:asciiTheme="minorHAnsi" w:hAnsiTheme="minorHAnsi" w:cstheme="minorHAnsi"/>
          <w:sz w:val="22"/>
          <w:szCs w:val="22"/>
        </w:rPr>
        <w:t>/</w:t>
      </w:r>
      <w:r w:rsidR="00BD1381" w:rsidRPr="00D243BB">
        <w:rPr>
          <w:rFonts w:asciiTheme="minorHAnsi" w:hAnsiTheme="minorHAnsi" w:cstheme="minorHAnsi"/>
          <w:sz w:val="22"/>
          <w:szCs w:val="22"/>
        </w:rPr>
        <w:t xml:space="preserve">amendments </w:t>
      </w:r>
      <w:r w:rsidR="002E668E">
        <w:rPr>
          <w:rFonts w:asciiTheme="minorHAnsi" w:hAnsiTheme="minorHAnsi" w:cstheme="minorHAnsi"/>
          <w:sz w:val="22"/>
          <w:szCs w:val="22"/>
        </w:rPr>
        <w:t xml:space="preserve">and additional instructions through Supplemental Information </w:t>
      </w:r>
      <w:r w:rsidR="00BD1381" w:rsidRPr="00D243BB">
        <w:rPr>
          <w:rFonts w:asciiTheme="minorHAnsi" w:hAnsiTheme="minorHAnsi" w:cstheme="minorHAnsi"/>
          <w:sz w:val="22"/>
          <w:szCs w:val="22"/>
        </w:rPr>
        <w:t>to the RFP</w:t>
      </w:r>
      <w:r w:rsidR="005F0FEF">
        <w:rPr>
          <w:rFonts w:asciiTheme="minorHAnsi" w:hAnsiTheme="minorHAnsi" w:cstheme="minorHAnsi"/>
          <w:sz w:val="22"/>
          <w:szCs w:val="22"/>
        </w:rPr>
        <w:t xml:space="preserve"> </w:t>
      </w:r>
      <w:r w:rsidR="002E668E">
        <w:rPr>
          <w:rFonts w:asciiTheme="minorHAnsi" w:hAnsiTheme="minorHAnsi" w:cstheme="minorHAnsi"/>
          <w:sz w:val="22"/>
          <w:szCs w:val="22"/>
        </w:rPr>
        <w:t xml:space="preserve">and </w:t>
      </w:r>
      <w:r w:rsidR="005F0FEF">
        <w:rPr>
          <w:rFonts w:asciiTheme="minorHAnsi" w:hAnsiTheme="minorHAnsi" w:cstheme="minorHAnsi"/>
          <w:sz w:val="22"/>
          <w:szCs w:val="22"/>
        </w:rPr>
        <w:t xml:space="preserve">through the method specified in the </w:t>
      </w:r>
      <w:r w:rsidR="005F0FEF" w:rsidRPr="005F0FEF">
        <w:rPr>
          <w:rFonts w:asciiTheme="minorHAnsi" w:hAnsiTheme="minorHAnsi" w:cstheme="minorHAnsi"/>
          <w:b/>
          <w:sz w:val="22"/>
          <w:szCs w:val="22"/>
        </w:rPr>
        <w:t>Data Sheet</w:t>
      </w:r>
      <w:r w:rsidR="00656F8B">
        <w:rPr>
          <w:rFonts w:asciiTheme="minorHAnsi" w:hAnsiTheme="minorHAnsi" w:cstheme="minorHAnsi"/>
          <w:b/>
          <w:sz w:val="22"/>
          <w:szCs w:val="22"/>
        </w:rPr>
        <w:t xml:space="preserve"> </w:t>
      </w:r>
      <w:r w:rsidR="00656F8B" w:rsidRPr="00656F8B">
        <w:rPr>
          <w:rFonts w:asciiTheme="minorHAnsi" w:hAnsiTheme="minorHAnsi" w:cstheme="minorHAnsi"/>
          <w:sz w:val="22"/>
          <w:szCs w:val="22"/>
        </w:rPr>
        <w:t>(</w:t>
      </w:r>
      <w:r w:rsidR="009C499B">
        <w:rPr>
          <w:rFonts w:asciiTheme="minorHAnsi" w:hAnsiTheme="minorHAnsi" w:cstheme="minorHAnsi"/>
          <w:sz w:val="22"/>
          <w:szCs w:val="22"/>
        </w:rPr>
        <w:t>DS</w:t>
      </w:r>
      <w:r w:rsidR="00656F8B" w:rsidRPr="00656F8B">
        <w:rPr>
          <w:rFonts w:asciiTheme="minorHAnsi" w:hAnsiTheme="minorHAnsi" w:cstheme="minorHAnsi"/>
          <w:sz w:val="22"/>
          <w:szCs w:val="22"/>
        </w:rPr>
        <w:t xml:space="preserve"> No. 1</w:t>
      </w:r>
      <w:r w:rsidR="00443E95">
        <w:rPr>
          <w:rFonts w:asciiTheme="minorHAnsi" w:hAnsiTheme="minorHAnsi" w:cstheme="minorHAnsi"/>
          <w:sz w:val="22"/>
          <w:szCs w:val="22"/>
        </w:rPr>
        <w:t>8</w:t>
      </w:r>
      <w:r w:rsidR="00656F8B" w:rsidRPr="00656F8B">
        <w:rPr>
          <w:rFonts w:asciiTheme="minorHAnsi" w:hAnsiTheme="minorHAnsi" w:cstheme="minorHAnsi"/>
          <w:sz w:val="22"/>
          <w:szCs w:val="22"/>
        </w:rPr>
        <w:t>)</w:t>
      </w:r>
      <w:r w:rsidR="00BD1381" w:rsidRPr="00D243BB">
        <w:rPr>
          <w:rFonts w:asciiTheme="minorHAnsi" w:hAnsiTheme="minorHAnsi" w:cstheme="minorHAnsi"/>
          <w:sz w:val="22"/>
          <w:szCs w:val="22"/>
        </w:rPr>
        <w:t xml:space="preserve">.  </w:t>
      </w:r>
    </w:p>
    <w:p w14:paraId="3D449E8A" w14:textId="77777777" w:rsidR="00F34E5C" w:rsidRPr="00D243BB" w:rsidRDefault="00F34E5C" w:rsidP="00A23B10">
      <w:pPr>
        <w:ind w:left="1260" w:hanging="540"/>
        <w:jc w:val="both"/>
        <w:rPr>
          <w:rFonts w:asciiTheme="minorHAnsi" w:hAnsiTheme="minorHAnsi" w:cstheme="minorHAnsi"/>
          <w:sz w:val="22"/>
          <w:szCs w:val="22"/>
        </w:rPr>
      </w:pPr>
    </w:p>
    <w:p w14:paraId="3D449E8B" w14:textId="77777777" w:rsidR="00BD1381" w:rsidRPr="00D243BB" w:rsidRDefault="00A23B10" w:rsidP="00A23B10">
      <w:pPr>
        <w:ind w:left="1260" w:hanging="540"/>
        <w:jc w:val="both"/>
        <w:rPr>
          <w:rFonts w:asciiTheme="minorHAnsi" w:hAnsiTheme="minorHAnsi" w:cstheme="minorHAnsi"/>
          <w:sz w:val="22"/>
          <w:szCs w:val="22"/>
        </w:rPr>
      </w:pPr>
      <w:r>
        <w:rPr>
          <w:rFonts w:asciiTheme="minorHAnsi" w:hAnsiTheme="minorHAnsi" w:cstheme="minorHAnsi"/>
          <w:sz w:val="22"/>
          <w:szCs w:val="22"/>
        </w:rPr>
        <w:t>11.2</w:t>
      </w:r>
      <w:r>
        <w:rPr>
          <w:rFonts w:asciiTheme="minorHAnsi" w:hAnsiTheme="minorHAnsi" w:cstheme="minorHAnsi"/>
          <w:sz w:val="22"/>
          <w:szCs w:val="22"/>
        </w:rPr>
        <w:tab/>
      </w:r>
      <w:r w:rsidR="00BD1381" w:rsidRPr="00D243BB">
        <w:rPr>
          <w:rFonts w:asciiTheme="minorHAnsi" w:hAnsiTheme="minorHAnsi" w:cstheme="minorHAnsi"/>
          <w:sz w:val="22"/>
          <w:szCs w:val="22"/>
        </w:rPr>
        <w:t>In order to afford prospective Proposers reasonable time to consider the amendments in preparing their Proposals, UNDP may, at its discretion, extend the deadline for submission of Proposals</w:t>
      </w:r>
      <w:r w:rsidR="00F6446C" w:rsidRPr="00D243BB">
        <w:rPr>
          <w:rFonts w:asciiTheme="minorHAnsi" w:hAnsiTheme="minorHAnsi" w:cstheme="minorHAnsi"/>
          <w:sz w:val="22"/>
          <w:szCs w:val="22"/>
        </w:rPr>
        <w:t xml:space="preserve">, if the nature of the amendment to the RFP </w:t>
      </w:r>
      <w:r w:rsidR="004B76D0" w:rsidRPr="00D243BB">
        <w:rPr>
          <w:rFonts w:asciiTheme="minorHAnsi" w:hAnsiTheme="minorHAnsi" w:cstheme="minorHAnsi"/>
          <w:sz w:val="22"/>
          <w:szCs w:val="22"/>
        </w:rPr>
        <w:t xml:space="preserve">justifies such </w:t>
      </w:r>
      <w:r w:rsidR="0062514C">
        <w:rPr>
          <w:rFonts w:asciiTheme="minorHAnsi" w:hAnsiTheme="minorHAnsi" w:cstheme="minorHAnsi"/>
          <w:sz w:val="22"/>
          <w:szCs w:val="22"/>
        </w:rPr>
        <w:t xml:space="preserve">an </w:t>
      </w:r>
      <w:r w:rsidR="004B76D0" w:rsidRPr="00D243BB">
        <w:rPr>
          <w:rFonts w:asciiTheme="minorHAnsi" w:hAnsiTheme="minorHAnsi" w:cstheme="minorHAnsi"/>
          <w:sz w:val="22"/>
          <w:szCs w:val="22"/>
        </w:rPr>
        <w:t>extension</w:t>
      </w:r>
      <w:r w:rsidR="00BD1381" w:rsidRPr="00D243BB">
        <w:rPr>
          <w:rFonts w:asciiTheme="minorHAnsi" w:hAnsiTheme="minorHAnsi" w:cstheme="minorHAnsi"/>
          <w:sz w:val="22"/>
          <w:szCs w:val="22"/>
        </w:rPr>
        <w:t>.</w:t>
      </w:r>
    </w:p>
    <w:p w14:paraId="3D449E8C" w14:textId="77777777" w:rsidR="00543D8B" w:rsidRPr="00D243BB" w:rsidRDefault="00543D8B" w:rsidP="007419C9">
      <w:pPr>
        <w:jc w:val="both"/>
        <w:rPr>
          <w:rFonts w:asciiTheme="minorHAnsi" w:hAnsiTheme="minorHAnsi" w:cstheme="minorHAnsi"/>
        </w:rPr>
      </w:pPr>
    </w:p>
    <w:p w14:paraId="3D449E8D" w14:textId="77777777" w:rsidR="003348A7" w:rsidRPr="00D243BB" w:rsidRDefault="003348A7" w:rsidP="007419C9">
      <w:pPr>
        <w:jc w:val="both"/>
        <w:rPr>
          <w:rFonts w:asciiTheme="minorHAnsi" w:hAnsiTheme="minorHAnsi" w:cstheme="minorHAnsi"/>
        </w:rPr>
      </w:pPr>
    </w:p>
    <w:p w14:paraId="3D449E8E" w14:textId="77777777" w:rsidR="00D43197" w:rsidRPr="00D243BB" w:rsidRDefault="005B799A" w:rsidP="007419C9">
      <w:pPr>
        <w:ind w:left="360" w:hanging="360"/>
        <w:rPr>
          <w:rFonts w:asciiTheme="minorHAnsi" w:hAnsiTheme="minorHAnsi" w:cstheme="minorHAnsi"/>
          <w:b/>
          <w:bCs/>
          <w:sz w:val="22"/>
          <w:szCs w:val="22"/>
          <w:lang w:val="en-GB"/>
        </w:rPr>
      </w:pPr>
      <w:r w:rsidRPr="00D243BB">
        <w:rPr>
          <w:rFonts w:asciiTheme="minorHAnsi" w:hAnsiTheme="minorHAnsi" w:cstheme="minorHAnsi"/>
          <w:b/>
          <w:bCs/>
          <w:sz w:val="28"/>
          <w:szCs w:val="28"/>
          <w:lang w:val="en-GB"/>
        </w:rPr>
        <w:t xml:space="preserve">C. </w:t>
      </w:r>
      <w:r w:rsidR="007835B9" w:rsidRPr="00D243BB">
        <w:rPr>
          <w:rFonts w:asciiTheme="minorHAnsi" w:hAnsiTheme="minorHAnsi" w:cstheme="minorHAnsi"/>
          <w:b/>
          <w:bCs/>
          <w:sz w:val="28"/>
          <w:szCs w:val="28"/>
          <w:lang w:val="en-GB"/>
        </w:rPr>
        <w:t xml:space="preserve">PREPARATION OF </w:t>
      </w:r>
      <w:r w:rsidR="00FB11E5" w:rsidRPr="00D243BB">
        <w:rPr>
          <w:rFonts w:asciiTheme="minorHAnsi" w:hAnsiTheme="minorHAnsi" w:cstheme="minorHAnsi"/>
          <w:b/>
          <w:bCs/>
          <w:sz w:val="28"/>
          <w:szCs w:val="28"/>
          <w:lang w:val="en-GB"/>
        </w:rPr>
        <w:t>PROPOSALS</w:t>
      </w:r>
    </w:p>
    <w:p w14:paraId="3D449E8F" w14:textId="77777777" w:rsidR="00261F7E" w:rsidRPr="00D243BB" w:rsidRDefault="00261F7E" w:rsidP="007419C9">
      <w:pPr>
        <w:pStyle w:val="ListParagraph"/>
        <w:spacing w:line="240" w:lineRule="auto"/>
        <w:rPr>
          <w:rFonts w:asciiTheme="minorHAnsi" w:hAnsiTheme="minorHAnsi" w:cstheme="minorHAnsi"/>
          <w:b/>
          <w:bCs/>
          <w:szCs w:val="22"/>
          <w:lang w:val="en-GB"/>
        </w:rPr>
      </w:pPr>
    </w:p>
    <w:p w14:paraId="3D449E90" w14:textId="77777777" w:rsidR="00622672" w:rsidRPr="00726863" w:rsidRDefault="00622672" w:rsidP="007C47BC">
      <w:pPr>
        <w:pStyle w:val="ListParagraph"/>
        <w:numPr>
          <w:ilvl w:val="0"/>
          <w:numId w:val="21"/>
        </w:numPr>
        <w:spacing w:line="240" w:lineRule="auto"/>
        <w:rPr>
          <w:rFonts w:asciiTheme="minorHAnsi" w:hAnsiTheme="minorHAnsi" w:cstheme="minorHAnsi"/>
          <w:b/>
          <w:bCs/>
          <w:szCs w:val="22"/>
          <w:lang w:val="en-GB"/>
        </w:rPr>
      </w:pPr>
      <w:r w:rsidRPr="00726863">
        <w:rPr>
          <w:rFonts w:asciiTheme="minorHAnsi" w:hAnsiTheme="minorHAnsi" w:cstheme="minorHAnsi"/>
          <w:b/>
          <w:bCs/>
          <w:szCs w:val="22"/>
          <w:lang w:val="en-GB"/>
        </w:rPr>
        <w:t xml:space="preserve">Cost </w:t>
      </w:r>
    </w:p>
    <w:p w14:paraId="3D449E91" w14:textId="77777777" w:rsidR="000252E2" w:rsidRDefault="000252E2" w:rsidP="007419C9">
      <w:pPr>
        <w:widowControl/>
        <w:overflowPunct/>
        <w:adjustRightInd/>
        <w:ind w:left="720"/>
        <w:jc w:val="both"/>
        <w:rPr>
          <w:rFonts w:asciiTheme="minorHAnsi" w:hAnsiTheme="minorHAnsi" w:cstheme="minorHAnsi"/>
          <w:bCs/>
          <w:sz w:val="22"/>
          <w:szCs w:val="22"/>
          <w:lang w:val="en-GB"/>
        </w:rPr>
      </w:pPr>
    </w:p>
    <w:p w14:paraId="3D449E92" w14:textId="77777777" w:rsidR="007F777E" w:rsidRPr="00D243BB" w:rsidRDefault="006C6650" w:rsidP="007419C9">
      <w:pPr>
        <w:widowControl/>
        <w:overflowPunct/>
        <w:adjustRightInd/>
        <w:ind w:left="720"/>
        <w:jc w:val="both"/>
        <w:rPr>
          <w:rFonts w:asciiTheme="minorHAnsi" w:hAnsiTheme="minorHAnsi" w:cstheme="minorHAnsi"/>
          <w:snapToGrid w:val="0"/>
          <w:sz w:val="22"/>
          <w:szCs w:val="22"/>
        </w:rPr>
      </w:pPr>
      <w:r w:rsidRPr="00D243BB">
        <w:rPr>
          <w:rFonts w:asciiTheme="minorHAnsi" w:hAnsiTheme="minorHAnsi" w:cstheme="minorHAnsi"/>
          <w:bCs/>
          <w:sz w:val="22"/>
          <w:szCs w:val="22"/>
          <w:lang w:val="en-GB"/>
        </w:rPr>
        <w:t>The Proposer</w:t>
      </w:r>
      <w:r w:rsidR="00622672" w:rsidRPr="00D243BB">
        <w:rPr>
          <w:rFonts w:asciiTheme="minorHAnsi" w:hAnsiTheme="minorHAnsi" w:cstheme="minorHAnsi"/>
          <w:bCs/>
          <w:sz w:val="22"/>
          <w:szCs w:val="22"/>
          <w:lang w:val="en-GB"/>
        </w:rPr>
        <w:t xml:space="preserve"> shall bear </w:t>
      </w:r>
      <w:proofErr w:type="gramStart"/>
      <w:r w:rsidR="00622672" w:rsidRPr="00D243BB">
        <w:rPr>
          <w:rFonts w:asciiTheme="minorHAnsi" w:hAnsiTheme="minorHAnsi" w:cstheme="minorHAnsi"/>
          <w:bCs/>
          <w:sz w:val="22"/>
          <w:szCs w:val="22"/>
          <w:lang w:val="en-GB"/>
        </w:rPr>
        <w:t>any</w:t>
      </w:r>
      <w:proofErr w:type="gramEnd"/>
      <w:r w:rsidR="00622672" w:rsidRPr="00D243BB">
        <w:rPr>
          <w:rFonts w:asciiTheme="minorHAnsi" w:hAnsiTheme="minorHAnsi" w:cstheme="minorHAnsi"/>
          <w:bCs/>
          <w:sz w:val="22"/>
          <w:szCs w:val="22"/>
          <w:lang w:val="en-GB"/>
        </w:rPr>
        <w:t xml:space="preserve"> and all costs related to the preparation and/or submission of the Proposal, regardless of whether its Proposal was selected or not.  </w:t>
      </w:r>
      <w:r w:rsidR="007F777E" w:rsidRPr="00D243BB">
        <w:rPr>
          <w:rFonts w:asciiTheme="minorHAnsi" w:hAnsiTheme="minorHAnsi" w:cstheme="minorHAnsi"/>
          <w:snapToGrid w:val="0"/>
          <w:sz w:val="22"/>
          <w:szCs w:val="22"/>
        </w:rPr>
        <w:t xml:space="preserve">UNDP shall in no case be responsible or liable for those costs, regardless of the conduct or outcome of the </w:t>
      </w:r>
      <w:r w:rsidR="0062514C">
        <w:rPr>
          <w:rFonts w:asciiTheme="minorHAnsi" w:hAnsiTheme="minorHAnsi" w:cstheme="minorHAnsi"/>
          <w:snapToGrid w:val="0"/>
          <w:sz w:val="22"/>
          <w:szCs w:val="22"/>
        </w:rPr>
        <w:t xml:space="preserve">procurement </w:t>
      </w:r>
      <w:r w:rsidR="007F777E" w:rsidRPr="00D243BB">
        <w:rPr>
          <w:rFonts w:asciiTheme="minorHAnsi" w:hAnsiTheme="minorHAnsi" w:cstheme="minorHAnsi"/>
          <w:snapToGrid w:val="0"/>
          <w:sz w:val="22"/>
          <w:szCs w:val="22"/>
        </w:rPr>
        <w:t>process.</w:t>
      </w:r>
    </w:p>
    <w:p w14:paraId="3D449E93" w14:textId="77777777" w:rsidR="0043159A" w:rsidRPr="00D243BB" w:rsidRDefault="0043159A" w:rsidP="007419C9">
      <w:pPr>
        <w:pStyle w:val="ListParagraph"/>
        <w:tabs>
          <w:tab w:val="left" w:pos="0"/>
        </w:tabs>
        <w:spacing w:line="240" w:lineRule="auto"/>
        <w:ind w:left="0"/>
        <w:rPr>
          <w:rFonts w:asciiTheme="minorHAnsi" w:hAnsiTheme="minorHAnsi" w:cstheme="minorHAnsi"/>
          <w:bCs/>
          <w:szCs w:val="22"/>
          <w:lang w:val="en-GB"/>
        </w:rPr>
      </w:pPr>
    </w:p>
    <w:p w14:paraId="3D449E94" w14:textId="77777777" w:rsidR="00261F7E" w:rsidRPr="00D243BB" w:rsidRDefault="0006713F" w:rsidP="007C47BC">
      <w:pPr>
        <w:pStyle w:val="ListParagraph"/>
        <w:numPr>
          <w:ilvl w:val="0"/>
          <w:numId w:val="21"/>
        </w:numPr>
        <w:tabs>
          <w:tab w:val="left" w:pos="0"/>
          <w:tab w:val="left" w:pos="396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 xml:space="preserve">Language </w:t>
      </w:r>
    </w:p>
    <w:p w14:paraId="3D449E95" w14:textId="77777777" w:rsidR="00105CA9" w:rsidRPr="00D243BB" w:rsidRDefault="00105CA9" w:rsidP="007419C9">
      <w:pPr>
        <w:ind w:left="720"/>
        <w:jc w:val="both"/>
        <w:rPr>
          <w:rFonts w:asciiTheme="minorHAnsi" w:hAnsiTheme="minorHAnsi" w:cstheme="minorHAnsi"/>
          <w:sz w:val="22"/>
          <w:szCs w:val="22"/>
        </w:rPr>
      </w:pPr>
    </w:p>
    <w:p w14:paraId="3D449E96" w14:textId="77777777" w:rsidR="00D07E5C" w:rsidRPr="00D243BB" w:rsidRDefault="001451A2"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The Proposal, as well as</w:t>
      </w:r>
      <w:r w:rsidR="006D2E88">
        <w:rPr>
          <w:rFonts w:asciiTheme="minorHAnsi" w:hAnsiTheme="minorHAnsi" w:cstheme="minorHAnsi"/>
          <w:sz w:val="22"/>
          <w:szCs w:val="22"/>
        </w:rPr>
        <w:t xml:space="preserve"> </w:t>
      </w:r>
      <w:proofErr w:type="gramStart"/>
      <w:r w:rsidR="006D2E88">
        <w:rPr>
          <w:rFonts w:asciiTheme="minorHAnsi" w:hAnsiTheme="minorHAnsi" w:cstheme="minorHAnsi"/>
          <w:sz w:val="22"/>
          <w:szCs w:val="22"/>
        </w:rPr>
        <w:t>any and</w:t>
      </w:r>
      <w:r w:rsidRPr="00D243BB">
        <w:rPr>
          <w:rFonts w:asciiTheme="minorHAnsi" w:hAnsiTheme="minorHAnsi" w:cstheme="minorHAnsi"/>
          <w:sz w:val="22"/>
          <w:szCs w:val="22"/>
        </w:rPr>
        <w:t xml:space="preserve"> all</w:t>
      </w:r>
      <w:proofErr w:type="gramEnd"/>
      <w:r w:rsidRPr="00D243BB">
        <w:rPr>
          <w:rFonts w:asciiTheme="minorHAnsi" w:hAnsiTheme="minorHAnsi" w:cstheme="minorHAnsi"/>
          <w:sz w:val="22"/>
          <w:szCs w:val="22"/>
        </w:rPr>
        <w:t xml:space="preserve"> related correspondence exchanged by the Proposer and UNDP, shall be written in the la</w:t>
      </w:r>
      <w:r w:rsidR="0006713F" w:rsidRPr="00D243BB">
        <w:rPr>
          <w:rFonts w:asciiTheme="minorHAnsi" w:hAnsiTheme="minorHAnsi" w:cstheme="minorHAnsi"/>
          <w:sz w:val="22"/>
          <w:szCs w:val="22"/>
        </w:rPr>
        <w:t xml:space="preserve">nguage (s) </w:t>
      </w:r>
      <w:r w:rsidR="006C6650" w:rsidRPr="00D243BB">
        <w:rPr>
          <w:rFonts w:asciiTheme="minorHAnsi" w:hAnsiTheme="minorHAnsi" w:cstheme="minorHAnsi"/>
          <w:sz w:val="22"/>
          <w:szCs w:val="22"/>
        </w:rPr>
        <w:t>specified in the</w:t>
      </w:r>
      <w:r w:rsidR="006C6650" w:rsidRPr="00D243BB">
        <w:rPr>
          <w:rFonts w:asciiTheme="minorHAnsi" w:hAnsiTheme="minorHAnsi" w:cstheme="minorHAnsi"/>
          <w:b/>
          <w:sz w:val="22"/>
          <w:szCs w:val="22"/>
        </w:rPr>
        <w:t xml:space="preserve"> Data Sheet</w:t>
      </w:r>
      <w:r w:rsidR="00656F8B">
        <w:rPr>
          <w:rFonts w:asciiTheme="minorHAnsi" w:hAnsiTheme="minorHAnsi" w:cstheme="minorHAnsi"/>
          <w:b/>
          <w:sz w:val="22"/>
          <w:szCs w:val="22"/>
        </w:rPr>
        <w:t xml:space="preserve"> </w:t>
      </w:r>
      <w:r w:rsidR="00656F8B" w:rsidRPr="00656F8B">
        <w:rPr>
          <w:rFonts w:asciiTheme="minorHAnsi" w:hAnsiTheme="minorHAnsi" w:cstheme="minorHAnsi"/>
          <w:sz w:val="22"/>
          <w:szCs w:val="22"/>
        </w:rPr>
        <w:t>(</w:t>
      </w:r>
      <w:r w:rsidR="009C499B">
        <w:rPr>
          <w:rFonts w:asciiTheme="minorHAnsi" w:hAnsiTheme="minorHAnsi" w:cstheme="minorHAnsi"/>
          <w:sz w:val="22"/>
          <w:szCs w:val="22"/>
        </w:rPr>
        <w:t>DS</w:t>
      </w:r>
      <w:r w:rsidR="00656F8B" w:rsidRPr="00656F8B">
        <w:rPr>
          <w:rFonts w:asciiTheme="minorHAnsi" w:hAnsiTheme="minorHAnsi" w:cstheme="minorHAnsi"/>
          <w:sz w:val="22"/>
          <w:szCs w:val="22"/>
        </w:rPr>
        <w:t xml:space="preserve"> No 4)</w:t>
      </w:r>
      <w:r w:rsidRPr="00D243BB">
        <w:rPr>
          <w:rFonts w:asciiTheme="minorHAnsi" w:hAnsiTheme="minorHAnsi" w:cstheme="minorHAnsi"/>
          <w:sz w:val="22"/>
          <w:szCs w:val="22"/>
        </w:rPr>
        <w:t>.  Any printed literature furnished by the Proposer written in a language other than th</w:t>
      </w:r>
      <w:r w:rsidR="0006713F" w:rsidRPr="00D243BB">
        <w:rPr>
          <w:rFonts w:asciiTheme="minorHAnsi" w:hAnsiTheme="minorHAnsi" w:cstheme="minorHAnsi"/>
          <w:sz w:val="22"/>
          <w:szCs w:val="22"/>
        </w:rPr>
        <w:t xml:space="preserve">e language indicated in the </w:t>
      </w:r>
      <w:r w:rsidRPr="00D243BB">
        <w:rPr>
          <w:rFonts w:asciiTheme="minorHAnsi" w:hAnsiTheme="minorHAnsi" w:cstheme="minorHAnsi"/>
          <w:b/>
          <w:sz w:val="22"/>
          <w:szCs w:val="22"/>
        </w:rPr>
        <w:t>Data Sheet</w:t>
      </w:r>
      <w:r w:rsidRPr="00D243BB">
        <w:rPr>
          <w:rFonts w:asciiTheme="minorHAnsi" w:hAnsiTheme="minorHAnsi" w:cstheme="minorHAnsi"/>
          <w:sz w:val="22"/>
          <w:szCs w:val="22"/>
        </w:rPr>
        <w:t>, must be accompanied by a translation</w:t>
      </w:r>
      <w:r w:rsidR="007F777E" w:rsidRPr="00D243BB">
        <w:rPr>
          <w:rFonts w:asciiTheme="minorHAnsi" w:hAnsiTheme="minorHAnsi" w:cstheme="minorHAnsi"/>
          <w:sz w:val="22"/>
          <w:szCs w:val="22"/>
        </w:rPr>
        <w:t xml:space="preserve"> </w:t>
      </w:r>
      <w:r w:rsidR="0018030E" w:rsidRPr="00D243BB">
        <w:rPr>
          <w:rFonts w:asciiTheme="minorHAnsi" w:hAnsiTheme="minorHAnsi" w:cstheme="minorHAnsi"/>
          <w:sz w:val="22"/>
          <w:szCs w:val="22"/>
        </w:rPr>
        <w:t>in</w:t>
      </w:r>
      <w:r w:rsidR="007F777E" w:rsidRPr="00D243BB">
        <w:rPr>
          <w:rFonts w:asciiTheme="minorHAnsi" w:hAnsiTheme="minorHAnsi" w:cstheme="minorHAnsi"/>
          <w:sz w:val="22"/>
          <w:szCs w:val="22"/>
        </w:rPr>
        <w:t xml:space="preserve"> the preferred language </w:t>
      </w:r>
      <w:r w:rsidR="0043159A" w:rsidRPr="00D243BB">
        <w:rPr>
          <w:rFonts w:asciiTheme="minorHAnsi" w:hAnsiTheme="minorHAnsi" w:cstheme="minorHAnsi"/>
          <w:sz w:val="22"/>
          <w:szCs w:val="22"/>
        </w:rPr>
        <w:t>indicated in the</w:t>
      </w:r>
      <w:r w:rsidR="0043159A" w:rsidRPr="00D243BB">
        <w:rPr>
          <w:rFonts w:asciiTheme="minorHAnsi" w:hAnsiTheme="minorHAnsi" w:cstheme="minorHAnsi"/>
          <w:b/>
          <w:sz w:val="22"/>
          <w:szCs w:val="22"/>
        </w:rPr>
        <w:t xml:space="preserve"> Data Sheet</w:t>
      </w:r>
      <w:r w:rsidRPr="00D243BB">
        <w:rPr>
          <w:rFonts w:asciiTheme="minorHAnsi" w:hAnsiTheme="minorHAnsi" w:cstheme="minorHAnsi"/>
          <w:sz w:val="22"/>
          <w:szCs w:val="22"/>
        </w:rPr>
        <w:t xml:space="preserve">.  For purposes of interpretation of the Proposal, </w:t>
      </w:r>
      <w:r w:rsidR="007F777E" w:rsidRPr="00D243BB">
        <w:rPr>
          <w:rFonts w:asciiTheme="minorHAnsi" w:hAnsiTheme="minorHAnsi" w:cstheme="minorHAnsi"/>
          <w:sz w:val="22"/>
          <w:szCs w:val="22"/>
        </w:rPr>
        <w:t xml:space="preserve">and in the event of discrepancy or inconsistency in meaning, </w:t>
      </w:r>
      <w:r w:rsidRPr="00D243BB">
        <w:rPr>
          <w:rFonts w:asciiTheme="minorHAnsi" w:hAnsiTheme="minorHAnsi" w:cstheme="minorHAnsi"/>
          <w:sz w:val="22"/>
          <w:szCs w:val="22"/>
        </w:rPr>
        <w:t xml:space="preserve">the </w:t>
      </w:r>
      <w:r w:rsidR="007F777E" w:rsidRPr="00D243BB">
        <w:rPr>
          <w:rFonts w:asciiTheme="minorHAnsi" w:hAnsiTheme="minorHAnsi" w:cstheme="minorHAnsi"/>
          <w:sz w:val="22"/>
          <w:szCs w:val="22"/>
        </w:rPr>
        <w:t xml:space="preserve">version translated into the preferred language </w:t>
      </w:r>
      <w:r w:rsidRPr="00D243BB">
        <w:rPr>
          <w:rFonts w:asciiTheme="minorHAnsi" w:hAnsiTheme="minorHAnsi" w:cstheme="minorHAnsi"/>
          <w:sz w:val="22"/>
          <w:szCs w:val="22"/>
        </w:rPr>
        <w:t xml:space="preserve">shall govern.  </w:t>
      </w:r>
      <w:r w:rsidR="00497BE7">
        <w:rPr>
          <w:rFonts w:asciiTheme="minorHAnsi" w:hAnsiTheme="minorHAnsi" w:cstheme="minorHAnsi"/>
          <w:sz w:val="22"/>
          <w:szCs w:val="22"/>
        </w:rPr>
        <w:t>Upon conclusion of a contract, the language of the contract shall govern the relationship between the contractor and UNDP.</w:t>
      </w:r>
    </w:p>
    <w:p w14:paraId="3D449E97" w14:textId="77777777" w:rsidR="002D7E71" w:rsidRPr="00D243BB" w:rsidRDefault="002D7E71" w:rsidP="007419C9">
      <w:pPr>
        <w:ind w:left="720"/>
        <w:jc w:val="both"/>
        <w:rPr>
          <w:rFonts w:asciiTheme="minorHAnsi" w:hAnsiTheme="minorHAnsi" w:cstheme="minorHAnsi"/>
          <w:sz w:val="22"/>
          <w:szCs w:val="22"/>
        </w:rPr>
      </w:pPr>
    </w:p>
    <w:p w14:paraId="3D449E98" w14:textId="77777777" w:rsidR="00D43197" w:rsidRPr="00D243BB" w:rsidRDefault="006C6650"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Proposal Submission Form</w:t>
      </w:r>
    </w:p>
    <w:p w14:paraId="3D449E99"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9A" w14:textId="77777777" w:rsidR="00D43197" w:rsidRPr="00D243BB" w:rsidRDefault="009D6C23" w:rsidP="007419C9">
      <w:pPr>
        <w:pStyle w:val="ListParagraph"/>
        <w:tabs>
          <w:tab w:val="left" w:pos="0"/>
        </w:tabs>
        <w:spacing w:line="240" w:lineRule="auto"/>
        <w:rPr>
          <w:rFonts w:asciiTheme="minorHAnsi" w:hAnsiTheme="minorHAnsi" w:cstheme="minorHAnsi"/>
          <w:bCs/>
          <w:szCs w:val="22"/>
          <w:lang w:val="en-GB"/>
        </w:rPr>
      </w:pPr>
      <w:r w:rsidRPr="00D243BB">
        <w:rPr>
          <w:rFonts w:asciiTheme="minorHAnsi" w:hAnsiTheme="minorHAnsi" w:cstheme="minorHAnsi"/>
          <w:bCs/>
          <w:szCs w:val="22"/>
          <w:lang w:val="en-GB"/>
        </w:rPr>
        <w:t xml:space="preserve">The Proposer shall submit the Proposal Submission Form using the form </w:t>
      </w:r>
      <w:proofErr w:type="gramStart"/>
      <w:r w:rsidR="006D2E88">
        <w:rPr>
          <w:rFonts w:asciiTheme="minorHAnsi" w:hAnsiTheme="minorHAnsi" w:cstheme="minorHAnsi"/>
          <w:bCs/>
          <w:szCs w:val="22"/>
          <w:lang w:val="en-GB"/>
        </w:rPr>
        <w:t xml:space="preserve">provided </w:t>
      </w:r>
      <w:r w:rsidR="006D2E88"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in</w:t>
      </w:r>
      <w:proofErr w:type="gramEnd"/>
      <w:r w:rsidRPr="00D243BB">
        <w:rPr>
          <w:rFonts w:asciiTheme="minorHAnsi" w:hAnsiTheme="minorHAnsi" w:cstheme="minorHAnsi"/>
          <w:bCs/>
          <w:szCs w:val="22"/>
          <w:lang w:val="en-GB"/>
        </w:rPr>
        <w:t xml:space="preserve"> Section 4 of </w:t>
      </w:r>
      <w:r w:rsidR="006D2E88">
        <w:rPr>
          <w:rFonts w:asciiTheme="minorHAnsi" w:hAnsiTheme="minorHAnsi" w:cstheme="minorHAnsi"/>
          <w:bCs/>
          <w:szCs w:val="22"/>
          <w:lang w:val="en-GB"/>
        </w:rPr>
        <w:t>this</w:t>
      </w:r>
      <w:r w:rsidR="006D2E88"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RFP.</w:t>
      </w:r>
    </w:p>
    <w:p w14:paraId="3D449E9B"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9C" w14:textId="77777777" w:rsidR="00184D45" w:rsidRPr="00D243BB" w:rsidRDefault="003762CC"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Technical Proposal Format and Content</w:t>
      </w:r>
    </w:p>
    <w:p w14:paraId="3D449E9D" w14:textId="77777777" w:rsidR="00105CA9" w:rsidRPr="00D243BB" w:rsidRDefault="00105CA9" w:rsidP="007419C9">
      <w:pPr>
        <w:ind w:firstLine="720"/>
        <w:jc w:val="both"/>
        <w:rPr>
          <w:rFonts w:asciiTheme="minorHAnsi" w:hAnsiTheme="minorHAnsi" w:cstheme="minorHAnsi"/>
          <w:szCs w:val="22"/>
        </w:rPr>
      </w:pPr>
    </w:p>
    <w:p w14:paraId="3D449E9E" w14:textId="77777777" w:rsidR="003762CC" w:rsidRPr="00D243BB" w:rsidRDefault="002B7548" w:rsidP="007419C9">
      <w:pPr>
        <w:ind w:left="720"/>
        <w:jc w:val="both"/>
        <w:rPr>
          <w:rFonts w:asciiTheme="minorHAnsi" w:hAnsiTheme="minorHAnsi" w:cstheme="minorHAnsi"/>
          <w:szCs w:val="22"/>
        </w:rPr>
      </w:pPr>
      <w:r w:rsidRPr="00D243BB">
        <w:rPr>
          <w:rFonts w:asciiTheme="minorHAnsi" w:hAnsiTheme="minorHAnsi" w:cstheme="minorHAnsi"/>
          <w:sz w:val="22"/>
          <w:szCs w:val="22"/>
        </w:rPr>
        <w:t xml:space="preserve">Unless otherwise stated in the </w:t>
      </w:r>
      <w:r w:rsidRPr="00D243BB">
        <w:rPr>
          <w:rFonts w:asciiTheme="minorHAnsi" w:hAnsiTheme="minorHAnsi" w:cstheme="minorHAnsi"/>
          <w:b/>
          <w:sz w:val="22"/>
          <w:szCs w:val="22"/>
        </w:rPr>
        <w:t>Data Sheet</w:t>
      </w:r>
      <w:r w:rsidR="00656F8B">
        <w:rPr>
          <w:rFonts w:asciiTheme="minorHAnsi" w:hAnsiTheme="minorHAnsi" w:cstheme="minorHAnsi"/>
          <w:b/>
          <w:sz w:val="22"/>
          <w:szCs w:val="22"/>
        </w:rPr>
        <w:t xml:space="preserve"> </w:t>
      </w:r>
      <w:r w:rsidR="000B5201">
        <w:rPr>
          <w:rFonts w:asciiTheme="minorHAnsi" w:hAnsiTheme="minorHAnsi" w:cstheme="minorHAnsi"/>
          <w:sz w:val="22"/>
          <w:szCs w:val="22"/>
        </w:rPr>
        <w:t>(</w:t>
      </w:r>
      <w:r w:rsidR="009C499B">
        <w:rPr>
          <w:rFonts w:asciiTheme="minorHAnsi" w:hAnsiTheme="minorHAnsi" w:cstheme="minorHAnsi"/>
          <w:sz w:val="22"/>
          <w:szCs w:val="22"/>
        </w:rPr>
        <w:t xml:space="preserve">DS </w:t>
      </w:r>
      <w:r w:rsidR="00161B6F">
        <w:rPr>
          <w:rFonts w:asciiTheme="minorHAnsi" w:hAnsiTheme="minorHAnsi" w:cstheme="minorHAnsi"/>
          <w:sz w:val="22"/>
          <w:szCs w:val="22"/>
        </w:rPr>
        <w:t>no.</w:t>
      </w:r>
      <w:r w:rsidR="000B5201">
        <w:rPr>
          <w:rFonts w:asciiTheme="minorHAnsi" w:hAnsiTheme="minorHAnsi" w:cstheme="minorHAnsi"/>
          <w:sz w:val="22"/>
          <w:szCs w:val="22"/>
        </w:rPr>
        <w:t xml:space="preserve"> 2</w:t>
      </w:r>
      <w:r w:rsidR="00443E95">
        <w:rPr>
          <w:rFonts w:asciiTheme="minorHAnsi" w:hAnsiTheme="minorHAnsi" w:cstheme="minorHAnsi"/>
          <w:sz w:val="22"/>
          <w:szCs w:val="22"/>
        </w:rPr>
        <w:t>8</w:t>
      </w:r>
      <w:r w:rsidR="00656F8B" w:rsidRPr="00656F8B">
        <w:rPr>
          <w:rFonts w:asciiTheme="minorHAnsi" w:hAnsiTheme="minorHAnsi" w:cstheme="minorHAnsi"/>
          <w:sz w:val="22"/>
          <w:szCs w:val="22"/>
        </w:rPr>
        <w:t>)</w:t>
      </w:r>
      <w:r w:rsidRPr="00656F8B">
        <w:rPr>
          <w:rFonts w:asciiTheme="minorHAnsi" w:hAnsiTheme="minorHAnsi" w:cstheme="minorHAnsi"/>
          <w:sz w:val="22"/>
          <w:szCs w:val="22"/>
        </w:rPr>
        <w:t>,</w:t>
      </w:r>
      <w:r w:rsidRPr="00D243BB">
        <w:rPr>
          <w:rFonts w:asciiTheme="minorHAnsi" w:hAnsiTheme="minorHAnsi" w:cstheme="minorHAnsi"/>
          <w:sz w:val="22"/>
          <w:szCs w:val="22"/>
        </w:rPr>
        <w:t xml:space="preserve"> t</w:t>
      </w:r>
      <w:r w:rsidR="003762CC" w:rsidRPr="00D243BB">
        <w:rPr>
          <w:rFonts w:asciiTheme="minorHAnsi" w:hAnsiTheme="minorHAnsi" w:cstheme="minorHAnsi"/>
          <w:sz w:val="22"/>
          <w:szCs w:val="22"/>
        </w:rPr>
        <w:t>he Proposer shall structure the Technical Proposal as follows:</w:t>
      </w:r>
    </w:p>
    <w:p w14:paraId="3D449E9F" w14:textId="77777777" w:rsidR="0043159A" w:rsidRPr="00D243BB" w:rsidRDefault="0043159A" w:rsidP="007419C9">
      <w:pPr>
        <w:pStyle w:val="ListParagraph"/>
        <w:spacing w:line="240" w:lineRule="auto"/>
        <w:ind w:left="1440"/>
        <w:jc w:val="both"/>
        <w:rPr>
          <w:rFonts w:asciiTheme="minorHAnsi" w:hAnsiTheme="minorHAnsi" w:cstheme="minorHAnsi"/>
          <w:bCs/>
          <w:szCs w:val="22"/>
          <w:lang w:val="en-GB"/>
        </w:rPr>
      </w:pPr>
    </w:p>
    <w:p w14:paraId="3D449EA0" w14:textId="77777777" w:rsidR="0043159A" w:rsidRPr="00D243BB" w:rsidRDefault="00726863" w:rsidP="007419C9">
      <w:pPr>
        <w:pStyle w:val="ListParagraph"/>
        <w:spacing w:line="240" w:lineRule="auto"/>
        <w:ind w:left="1260" w:hanging="540"/>
        <w:jc w:val="both"/>
        <w:rPr>
          <w:rFonts w:asciiTheme="minorHAnsi" w:hAnsiTheme="minorHAnsi" w:cstheme="minorHAnsi"/>
          <w:bCs/>
          <w:szCs w:val="22"/>
          <w:lang w:val="en-GB"/>
        </w:rPr>
      </w:pPr>
      <w:r>
        <w:rPr>
          <w:rFonts w:asciiTheme="minorHAnsi" w:hAnsiTheme="minorHAnsi" w:cstheme="minorHAnsi"/>
          <w:bCs/>
          <w:szCs w:val="22"/>
          <w:lang w:val="en-GB"/>
        </w:rPr>
        <w:t>15</w:t>
      </w:r>
      <w:r w:rsidR="00105CA9" w:rsidRPr="00D243BB">
        <w:rPr>
          <w:rFonts w:asciiTheme="minorHAnsi" w:hAnsiTheme="minorHAnsi" w:cstheme="minorHAnsi"/>
          <w:bCs/>
          <w:szCs w:val="22"/>
          <w:lang w:val="en-GB"/>
        </w:rPr>
        <w:t>.1</w:t>
      </w:r>
      <w:r w:rsidR="00105CA9" w:rsidRPr="00D243BB">
        <w:rPr>
          <w:rFonts w:asciiTheme="minorHAnsi" w:hAnsiTheme="minorHAnsi" w:cstheme="minorHAnsi"/>
          <w:bCs/>
          <w:szCs w:val="22"/>
          <w:lang w:val="en-GB"/>
        </w:rPr>
        <w:tab/>
      </w:r>
      <w:r w:rsidR="00A93560" w:rsidRPr="00D243BB">
        <w:rPr>
          <w:rFonts w:asciiTheme="minorHAnsi" w:hAnsiTheme="minorHAnsi" w:cstheme="minorHAnsi"/>
          <w:bCs/>
          <w:szCs w:val="22"/>
          <w:lang w:val="en-GB"/>
        </w:rPr>
        <w:t>Expertise of Firm/Organization</w:t>
      </w:r>
      <w:r w:rsidR="003762CC" w:rsidRPr="00D243BB">
        <w:rPr>
          <w:rFonts w:asciiTheme="minorHAnsi" w:hAnsiTheme="minorHAnsi" w:cstheme="minorHAnsi"/>
          <w:bCs/>
          <w:szCs w:val="22"/>
          <w:lang w:val="en-GB"/>
        </w:rPr>
        <w:t xml:space="preserve"> – this section should provide </w:t>
      </w:r>
      <w:r w:rsidR="00A93560" w:rsidRPr="00D243BB">
        <w:rPr>
          <w:rFonts w:asciiTheme="minorHAnsi" w:hAnsiTheme="minorHAnsi" w:cstheme="minorHAnsi"/>
          <w:bCs/>
          <w:szCs w:val="22"/>
          <w:lang w:val="en-GB"/>
        </w:rPr>
        <w:t>details regarding management structure</w:t>
      </w:r>
      <w:r w:rsidR="007F777E" w:rsidRPr="00D243BB">
        <w:rPr>
          <w:rFonts w:asciiTheme="minorHAnsi" w:hAnsiTheme="minorHAnsi" w:cstheme="minorHAnsi"/>
          <w:bCs/>
          <w:szCs w:val="22"/>
          <w:lang w:val="en-GB"/>
        </w:rPr>
        <w:t xml:space="preserve"> of the organization</w:t>
      </w:r>
      <w:r w:rsidR="00A93560" w:rsidRPr="00D243BB">
        <w:rPr>
          <w:rFonts w:asciiTheme="minorHAnsi" w:hAnsiTheme="minorHAnsi" w:cstheme="minorHAnsi"/>
          <w:bCs/>
          <w:szCs w:val="22"/>
          <w:lang w:val="en-GB"/>
        </w:rPr>
        <w:t>, organizational capability</w:t>
      </w:r>
      <w:r w:rsidR="007F777E" w:rsidRPr="00D243BB">
        <w:rPr>
          <w:rFonts w:asciiTheme="minorHAnsi" w:hAnsiTheme="minorHAnsi" w:cstheme="minorHAnsi"/>
          <w:bCs/>
          <w:szCs w:val="22"/>
          <w:lang w:val="en-GB"/>
        </w:rPr>
        <w:t>/resources</w:t>
      </w:r>
      <w:r w:rsidR="00A93560" w:rsidRPr="00D243BB">
        <w:rPr>
          <w:rFonts w:asciiTheme="minorHAnsi" w:hAnsiTheme="minorHAnsi" w:cstheme="minorHAnsi"/>
          <w:bCs/>
          <w:szCs w:val="22"/>
          <w:lang w:val="en-GB"/>
        </w:rPr>
        <w:t xml:space="preserve">, </w:t>
      </w:r>
      <w:r w:rsidR="00220AE4" w:rsidRPr="00D243BB">
        <w:rPr>
          <w:rFonts w:asciiTheme="minorHAnsi" w:hAnsiTheme="minorHAnsi" w:cstheme="minorHAnsi"/>
          <w:bCs/>
          <w:szCs w:val="22"/>
          <w:lang w:val="en-GB"/>
        </w:rPr>
        <w:t xml:space="preserve">and </w:t>
      </w:r>
      <w:r w:rsidR="00A93560" w:rsidRPr="00D243BB">
        <w:rPr>
          <w:rFonts w:asciiTheme="minorHAnsi" w:hAnsiTheme="minorHAnsi" w:cstheme="minorHAnsi"/>
          <w:bCs/>
          <w:szCs w:val="22"/>
          <w:lang w:val="en-GB"/>
        </w:rPr>
        <w:t>experience of organization/firm</w:t>
      </w:r>
      <w:r w:rsidR="007F777E" w:rsidRPr="00D243BB">
        <w:rPr>
          <w:rFonts w:asciiTheme="minorHAnsi" w:hAnsiTheme="minorHAnsi" w:cstheme="minorHAnsi"/>
          <w:bCs/>
          <w:szCs w:val="22"/>
          <w:lang w:val="en-GB"/>
        </w:rPr>
        <w:t xml:space="preserve">, the list of projects/contracts (both completed and </w:t>
      </w:r>
      <w:r w:rsidR="006D2E88" w:rsidRPr="00D243BB">
        <w:rPr>
          <w:rFonts w:asciiTheme="minorHAnsi" w:hAnsiTheme="minorHAnsi" w:cstheme="minorHAnsi"/>
          <w:bCs/>
          <w:szCs w:val="22"/>
          <w:lang w:val="en-GB"/>
        </w:rPr>
        <w:t>on-going</w:t>
      </w:r>
      <w:r w:rsidR="007F777E" w:rsidRPr="00D243BB">
        <w:rPr>
          <w:rFonts w:asciiTheme="minorHAnsi" w:hAnsiTheme="minorHAnsi" w:cstheme="minorHAnsi"/>
          <w:bCs/>
          <w:szCs w:val="22"/>
          <w:lang w:val="en-GB"/>
        </w:rPr>
        <w:t xml:space="preserve">, both domestic and international) which are related or similar in nature </w:t>
      </w:r>
      <w:r w:rsidR="00606E4A" w:rsidRPr="00D243BB">
        <w:rPr>
          <w:rFonts w:asciiTheme="minorHAnsi" w:hAnsiTheme="minorHAnsi" w:cstheme="minorHAnsi"/>
          <w:bCs/>
          <w:szCs w:val="22"/>
          <w:lang w:val="en-GB"/>
        </w:rPr>
        <w:t>to the</w:t>
      </w:r>
      <w:r w:rsidR="007F777E" w:rsidRPr="00D243BB">
        <w:rPr>
          <w:rFonts w:asciiTheme="minorHAnsi" w:hAnsiTheme="minorHAnsi" w:cstheme="minorHAnsi"/>
          <w:bCs/>
          <w:szCs w:val="22"/>
          <w:lang w:val="en-GB"/>
        </w:rPr>
        <w:t xml:space="preserve"> requirements of the RFP,</w:t>
      </w:r>
      <w:r w:rsidR="00606E4A" w:rsidRPr="00D243BB">
        <w:rPr>
          <w:rFonts w:asciiTheme="minorHAnsi" w:hAnsiTheme="minorHAnsi" w:cstheme="minorHAnsi"/>
          <w:bCs/>
          <w:szCs w:val="22"/>
          <w:lang w:val="en-GB"/>
        </w:rPr>
        <w:t xml:space="preserve"> and</w:t>
      </w:r>
      <w:r w:rsidR="007F777E" w:rsidRPr="00D243BB">
        <w:rPr>
          <w:rFonts w:asciiTheme="minorHAnsi" w:hAnsiTheme="minorHAnsi" w:cstheme="minorHAnsi"/>
          <w:bCs/>
          <w:szCs w:val="22"/>
          <w:lang w:val="en-GB"/>
        </w:rPr>
        <w:t xml:space="preserve"> proof of financial stability and adequacy of resources to complete the services required by the RFP</w:t>
      </w:r>
      <w:r w:rsidR="002F040E">
        <w:rPr>
          <w:rFonts w:asciiTheme="minorHAnsi" w:hAnsiTheme="minorHAnsi" w:cstheme="minorHAnsi"/>
          <w:bCs/>
          <w:szCs w:val="22"/>
          <w:lang w:val="en-GB"/>
        </w:rPr>
        <w:t xml:space="preserve"> (see </w:t>
      </w:r>
      <w:r w:rsidR="008A43EA">
        <w:rPr>
          <w:rFonts w:asciiTheme="minorHAnsi" w:hAnsiTheme="minorHAnsi" w:cstheme="minorHAnsi"/>
          <w:bCs/>
          <w:szCs w:val="22"/>
          <w:lang w:val="en-GB"/>
        </w:rPr>
        <w:t xml:space="preserve">RFP </w:t>
      </w:r>
      <w:r w:rsidR="00F0345A">
        <w:rPr>
          <w:rFonts w:asciiTheme="minorHAnsi" w:hAnsiTheme="minorHAnsi" w:cstheme="minorHAnsi"/>
          <w:bCs/>
          <w:szCs w:val="22"/>
          <w:lang w:val="en-GB"/>
        </w:rPr>
        <w:t>clause 18</w:t>
      </w:r>
      <w:r w:rsidR="002B2A24" w:rsidRPr="00D243BB">
        <w:rPr>
          <w:rFonts w:asciiTheme="minorHAnsi" w:hAnsiTheme="minorHAnsi" w:cstheme="minorHAnsi"/>
          <w:bCs/>
          <w:szCs w:val="22"/>
          <w:lang w:val="en-GB"/>
        </w:rPr>
        <w:t xml:space="preserve"> </w:t>
      </w:r>
      <w:r w:rsidR="002F040E">
        <w:rPr>
          <w:rFonts w:asciiTheme="minorHAnsi" w:hAnsiTheme="minorHAnsi" w:cstheme="minorHAnsi"/>
          <w:bCs/>
          <w:szCs w:val="22"/>
          <w:lang w:val="en-GB"/>
        </w:rPr>
        <w:t xml:space="preserve">and </w:t>
      </w:r>
      <w:r w:rsidR="009C499B" w:rsidRPr="009C499B">
        <w:rPr>
          <w:rFonts w:asciiTheme="minorHAnsi" w:hAnsiTheme="minorHAnsi" w:cstheme="minorHAnsi"/>
          <w:bCs/>
          <w:szCs w:val="22"/>
          <w:lang w:val="en-GB"/>
        </w:rPr>
        <w:t>DS</w:t>
      </w:r>
      <w:r w:rsidR="009C499B">
        <w:rPr>
          <w:rFonts w:asciiTheme="minorHAnsi" w:hAnsiTheme="minorHAnsi" w:cstheme="minorHAnsi"/>
          <w:b/>
          <w:bCs/>
          <w:szCs w:val="22"/>
          <w:lang w:val="en-GB"/>
        </w:rPr>
        <w:t xml:space="preserve"> </w:t>
      </w:r>
      <w:r w:rsidR="002F040E">
        <w:rPr>
          <w:rFonts w:asciiTheme="minorHAnsi" w:hAnsiTheme="minorHAnsi" w:cstheme="minorHAnsi"/>
          <w:bCs/>
          <w:szCs w:val="22"/>
          <w:lang w:val="en-GB"/>
        </w:rPr>
        <w:t xml:space="preserve">No. 26 </w:t>
      </w:r>
      <w:r w:rsidR="002B2A24" w:rsidRPr="00D243BB">
        <w:rPr>
          <w:rFonts w:asciiTheme="minorHAnsi" w:hAnsiTheme="minorHAnsi" w:cstheme="minorHAnsi"/>
          <w:bCs/>
          <w:szCs w:val="22"/>
          <w:lang w:val="en-GB"/>
        </w:rPr>
        <w:t>for further details)</w:t>
      </w:r>
      <w:r w:rsidR="00220AE4" w:rsidRPr="00D243BB">
        <w:rPr>
          <w:rFonts w:asciiTheme="minorHAnsi" w:hAnsiTheme="minorHAnsi" w:cstheme="minorHAnsi"/>
          <w:bCs/>
          <w:szCs w:val="22"/>
          <w:lang w:val="en-GB"/>
        </w:rPr>
        <w:t>.</w:t>
      </w:r>
      <w:r w:rsidR="00A93560" w:rsidRPr="00D243BB">
        <w:rPr>
          <w:rFonts w:asciiTheme="minorHAnsi" w:hAnsiTheme="minorHAnsi" w:cstheme="minorHAnsi"/>
          <w:bCs/>
          <w:szCs w:val="22"/>
          <w:lang w:val="en-GB"/>
        </w:rPr>
        <w:t xml:space="preserve"> </w:t>
      </w:r>
      <w:r w:rsidR="00A77458" w:rsidRPr="00D243BB">
        <w:rPr>
          <w:rFonts w:asciiTheme="minorHAnsi" w:hAnsiTheme="minorHAnsi" w:cstheme="minorHAnsi"/>
          <w:bCs/>
          <w:szCs w:val="22"/>
          <w:lang w:val="en-GB"/>
        </w:rPr>
        <w:t xml:space="preserve"> </w:t>
      </w:r>
      <w:r w:rsidR="008C1079" w:rsidRPr="00D243BB">
        <w:rPr>
          <w:rFonts w:asciiTheme="minorHAnsi" w:hAnsiTheme="minorHAnsi" w:cstheme="minorHAnsi"/>
          <w:bCs/>
          <w:szCs w:val="22"/>
          <w:lang w:val="en-GB"/>
        </w:rPr>
        <w:t>The same shall apply to any other entity participating in the RFP as a Joint Venture or Consortium.</w:t>
      </w:r>
    </w:p>
    <w:p w14:paraId="3D449EA1" w14:textId="77777777" w:rsidR="00606E4A" w:rsidRPr="00D243BB" w:rsidDel="00606E4A" w:rsidRDefault="00606E4A" w:rsidP="007419C9">
      <w:pPr>
        <w:pStyle w:val="ListParagraph"/>
        <w:spacing w:line="240" w:lineRule="auto"/>
        <w:ind w:left="1080" w:hanging="450"/>
        <w:jc w:val="both"/>
        <w:rPr>
          <w:rFonts w:asciiTheme="minorHAnsi" w:hAnsiTheme="minorHAnsi" w:cstheme="minorHAnsi"/>
          <w:bCs/>
          <w:szCs w:val="22"/>
          <w:lang w:val="en-GB"/>
        </w:rPr>
      </w:pPr>
    </w:p>
    <w:p w14:paraId="3D449EA2" w14:textId="77777777" w:rsidR="0043159A" w:rsidRPr="00656F8B" w:rsidRDefault="00726863" w:rsidP="007419C9">
      <w:pPr>
        <w:pStyle w:val="ListParagraph"/>
        <w:spacing w:line="240" w:lineRule="auto"/>
        <w:ind w:left="1260" w:hanging="540"/>
        <w:jc w:val="both"/>
        <w:rPr>
          <w:rFonts w:asciiTheme="minorHAnsi" w:hAnsiTheme="minorHAnsi" w:cstheme="minorHAnsi"/>
          <w:bCs/>
          <w:szCs w:val="22"/>
          <w:lang w:val="en-GB"/>
        </w:rPr>
      </w:pPr>
      <w:r>
        <w:rPr>
          <w:rFonts w:asciiTheme="minorHAnsi" w:hAnsiTheme="minorHAnsi" w:cstheme="minorHAnsi"/>
          <w:bCs/>
          <w:szCs w:val="22"/>
          <w:lang w:val="en-GB"/>
        </w:rPr>
        <w:t>15</w:t>
      </w:r>
      <w:r w:rsidR="00105CA9" w:rsidRPr="00D243BB">
        <w:rPr>
          <w:rFonts w:asciiTheme="minorHAnsi" w:hAnsiTheme="minorHAnsi" w:cstheme="minorHAnsi"/>
          <w:bCs/>
          <w:szCs w:val="22"/>
          <w:lang w:val="en-GB"/>
        </w:rPr>
        <w:t>.2</w:t>
      </w:r>
      <w:r w:rsidR="00105CA9" w:rsidRPr="00D243BB">
        <w:rPr>
          <w:rFonts w:asciiTheme="minorHAnsi" w:hAnsiTheme="minorHAnsi" w:cstheme="minorHAnsi"/>
          <w:bCs/>
          <w:szCs w:val="22"/>
          <w:lang w:val="en-GB"/>
        </w:rPr>
        <w:tab/>
      </w:r>
      <w:r w:rsidR="00394880" w:rsidRPr="00D243BB">
        <w:rPr>
          <w:rFonts w:asciiTheme="minorHAnsi" w:hAnsiTheme="minorHAnsi" w:cstheme="minorHAnsi"/>
          <w:bCs/>
          <w:szCs w:val="22"/>
          <w:lang w:val="en-GB"/>
        </w:rPr>
        <w:t xml:space="preserve">Proposed Methodology, </w:t>
      </w:r>
      <w:r w:rsidR="0043159A" w:rsidRPr="00D243BB">
        <w:rPr>
          <w:rFonts w:asciiTheme="minorHAnsi" w:hAnsiTheme="minorHAnsi" w:cstheme="minorHAnsi"/>
          <w:bCs/>
          <w:szCs w:val="22"/>
          <w:lang w:val="en-GB"/>
        </w:rPr>
        <w:t xml:space="preserve">Approach and Implementation Plan – this section should demonstrate the Proposer’s response to the Terms of Reference by identifying the specific components proposed, how the requirements shall be addressed, as specified, point by point; providing a detailed description of the essential performance characteristics proposed; </w:t>
      </w:r>
      <w:r w:rsidR="008433B1" w:rsidRPr="00D243BB">
        <w:rPr>
          <w:rFonts w:asciiTheme="minorHAnsi" w:hAnsiTheme="minorHAnsi" w:cstheme="minorHAnsi"/>
          <w:bCs/>
          <w:szCs w:val="22"/>
          <w:lang w:val="en-GB"/>
        </w:rPr>
        <w:t xml:space="preserve">identifying the works/portions of the work that will be subcontracted; </w:t>
      </w:r>
      <w:r w:rsidR="0043159A" w:rsidRPr="00D243BB">
        <w:rPr>
          <w:rFonts w:asciiTheme="minorHAnsi" w:hAnsiTheme="minorHAnsi" w:cstheme="minorHAnsi"/>
          <w:bCs/>
          <w:szCs w:val="22"/>
          <w:lang w:val="en-GB"/>
        </w:rPr>
        <w:t xml:space="preserve">and demonstrating how the proposed methodology meets or exceeds the specifications, while ensuring appropriateness of the approach to the local conditions and the rest of the project operating environment.  </w:t>
      </w:r>
      <w:r w:rsidR="00606E4A" w:rsidRPr="00D243BB">
        <w:rPr>
          <w:rFonts w:asciiTheme="minorHAnsi" w:hAnsiTheme="minorHAnsi" w:cstheme="minorHAnsi"/>
          <w:bCs/>
          <w:szCs w:val="22"/>
          <w:lang w:val="en-GB"/>
        </w:rPr>
        <w:t>This methodology</w:t>
      </w:r>
      <w:r w:rsidR="0043159A" w:rsidRPr="00D243BB">
        <w:rPr>
          <w:rFonts w:asciiTheme="minorHAnsi" w:hAnsiTheme="minorHAnsi" w:cstheme="minorHAnsi"/>
          <w:bCs/>
          <w:szCs w:val="22"/>
          <w:lang w:val="en-GB"/>
        </w:rPr>
        <w:t xml:space="preserve"> must be laid out in an implementation timetable that is within the duration of the contract as specified in the</w:t>
      </w:r>
      <w:r w:rsidR="0043159A" w:rsidRPr="00D243BB">
        <w:rPr>
          <w:rFonts w:asciiTheme="minorHAnsi" w:hAnsiTheme="minorHAnsi" w:cstheme="minorHAnsi"/>
          <w:b/>
          <w:bCs/>
          <w:szCs w:val="22"/>
          <w:lang w:val="en-GB"/>
        </w:rPr>
        <w:t xml:space="preserve"> Data Sheet</w:t>
      </w:r>
      <w:r w:rsidR="00656F8B">
        <w:rPr>
          <w:rFonts w:asciiTheme="minorHAnsi" w:hAnsiTheme="minorHAnsi" w:cstheme="minorHAnsi"/>
          <w:b/>
          <w:bCs/>
          <w:szCs w:val="22"/>
          <w:lang w:val="en-GB"/>
        </w:rPr>
        <w:t xml:space="preserve"> </w:t>
      </w:r>
      <w:r w:rsidR="000B5201">
        <w:rPr>
          <w:rFonts w:asciiTheme="minorHAnsi" w:hAnsiTheme="minorHAnsi" w:cstheme="minorHAnsi"/>
          <w:bCs/>
          <w:szCs w:val="22"/>
          <w:lang w:val="en-GB"/>
        </w:rPr>
        <w:t>(</w:t>
      </w:r>
      <w:r w:rsidR="009C499B">
        <w:rPr>
          <w:rFonts w:asciiTheme="minorHAnsi" w:hAnsiTheme="minorHAnsi" w:cstheme="minorHAnsi"/>
          <w:bCs/>
          <w:szCs w:val="22"/>
          <w:lang w:val="en-GB"/>
        </w:rPr>
        <w:t>DS</w:t>
      </w:r>
      <w:r w:rsidR="000B5201">
        <w:rPr>
          <w:rFonts w:asciiTheme="minorHAnsi" w:hAnsiTheme="minorHAnsi" w:cstheme="minorHAnsi"/>
          <w:bCs/>
          <w:szCs w:val="22"/>
          <w:lang w:val="en-GB"/>
        </w:rPr>
        <w:t xml:space="preserve"> </w:t>
      </w:r>
      <w:r w:rsidR="00161B6F">
        <w:rPr>
          <w:rFonts w:asciiTheme="minorHAnsi" w:hAnsiTheme="minorHAnsi" w:cstheme="minorHAnsi"/>
          <w:bCs/>
          <w:szCs w:val="22"/>
          <w:lang w:val="en-GB"/>
        </w:rPr>
        <w:t>no</w:t>
      </w:r>
      <w:r w:rsidR="00F42333">
        <w:rPr>
          <w:rFonts w:asciiTheme="minorHAnsi" w:hAnsiTheme="minorHAnsi" w:cstheme="minorHAnsi"/>
          <w:bCs/>
          <w:szCs w:val="22"/>
          <w:lang w:val="en-GB"/>
        </w:rPr>
        <w:t>s</w:t>
      </w:r>
      <w:r w:rsidR="00161B6F">
        <w:rPr>
          <w:rFonts w:asciiTheme="minorHAnsi" w:hAnsiTheme="minorHAnsi" w:cstheme="minorHAnsi"/>
          <w:bCs/>
          <w:szCs w:val="22"/>
          <w:lang w:val="en-GB"/>
        </w:rPr>
        <w:t>.</w:t>
      </w:r>
      <w:r w:rsidR="000B5201">
        <w:rPr>
          <w:rFonts w:asciiTheme="minorHAnsi" w:hAnsiTheme="minorHAnsi" w:cstheme="minorHAnsi"/>
          <w:bCs/>
          <w:szCs w:val="22"/>
          <w:lang w:val="en-GB"/>
        </w:rPr>
        <w:t xml:space="preserve"> </w:t>
      </w:r>
      <w:r w:rsidR="00443E95">
        <w:rPr>
          <w:rFonts w:asciiTheme="minorHAnsi" w:hAnsiTheme="minorHAnsi" w:cstheme="minorHAnsi"/>
          <w:bCs/>
          <w:szCs w:val="22"/>
          <w:lang w:val="en-GB"/>
        </w:rPr>
        <w:t>29</w:t>
      </w:r>
      <w:r w:rsidR="00656F8B" w:rsidRPr="00656F8B">
        <w:rPr>
          <w:rFonts w:asciiTheme="minorHAnsi" w:hAnsiTheme="minorHAnsi" w:cstheme="minorHAnsi"/>
          <w:bCs/>
          <w:szCs w:val="22"/>
          <w:lang w:val="en-GB"/>
        </w:rPr>
        <w:t xml:space="preserve"> and 3</w:t>
      </w:r>
      <w:r w:rsidR="00443E95">
        <w:rPr>
          <w:rFonts w:asciiTheme="minorHAnsi" w:hAnsiTheme="minorHAnsi" w:cstheme="minorHAnsi"/>
          <w:bCs/>
          <w:szCs w:val="22"/>
          <w:lang w:val="en-GB"/>
        </w:rPr>
        <w:t>0</w:t>
      </w:r>
      <w:r w:rsidR="000B5201">
        <w:rPr>
          <w:rFonts w:asciiTheme="minorHAnsi" w:hAnsiTheme="minorHAnsi" w:cstheme="minorHAnsi"/>
          <w:bCs/>
          <w:szCs w:val="22"/>
          <w:lang w:val="en-GB"/>
        </w:rPr>
        <w:t>)</w:t>
      </w:r>
      <w:r w:rsidR="0043159A" w:rsidRPr="00656F8B">
        <w:rPr>
          <w:rFonts w:asciiTheme="minorHAnsi" w:hAnsiTheme="minorHAnsi" w:cstheme="minorHAnsi"/>
          <w:bCs/>
          <w:szCs w:val="22"/>
          <w:lang w:val="en-GB"/>
        </w:rPr>
        <w:t xml:space="preserve">. </w:t>
      </w:r>
    </w:p>
    <w:p w14:paraId="3D449EA3" w14:textId="77777777" w:rsidR="003762CC" w:rsidRDefault="003762CC" w:rsidP="007419C9">
      <w:pPr>
        <w:pStyle w:val="ListParagraph"/>
        <w:spacing w:line="240" w:lineRule="auto"/>
        <w:ind w:left="1080" w:hanging="450"/>
        <w:jc w:val="both"/>
        <w:rPr>
          <w:rFonts w:asciiTheme="minorHAnsi" w:hAnsiTheme="minorHAnsi" w:cstheme="minorHAnsi"/>
          <w:bCs/>
          <w:szCs w:val="22"/>
          <w:lang w:val="en-GB"/>
        </w:rPr>
      </w:pPr>
    </w:p>
    <w:p w14:paraId="3D449EA4" w14:textId="77777777" w:rsidR="007428F1" w:rsidRDefault="007428F1" w:rsidP="007419C9">
      <w:pPr>
        <w:pStyle w:val="ListParagraph"/>
        <w:spacing w:line="240" w:lineRule="auto"/>
        <w:ind w:left="1260"/>
        <w:jc w:val="both"/>
        <w:rPr>
          <w:rFonts w:asciiTheme="minorHAnsi" w:hAnsiTheme="minorHAnsi" w:cstheme="minorHAnsi"/>
          <w:bCs/>
          <w:szCs w:val="22"/>
          <w:lang w:val="en-GB"/>
        </w:rPr>
      </w:pPr>
      <w:r>
        <w:rPr>
          <w:rFonts w:asciiTheme="minorHAnsi" w:hAnsiTheme="minorHAnsi" w:cstheme="minorHAnsi"/>
          <w:bCs/>
          <w:szCs w:val="22"/>
          <w:lang w:val="en-GB"/>
        </w:rPr>
        <w:t>Proposers must be fully aware that the products or services that UNDP require</w:t>
      </w:r>
      <w:r w:rsidR="0062514C">
        <w:rPr>
          <w:rFonts w:asciiTheme="minorHAnsi" w:hAnsiTheme="minorHAnsi" w:cstheme="minorHAnsi"/>
          <w:bCs/>
          <w:szCs w:val="22"/>
          <w:lang w:val="en-GB"/>
        </w:rPr>
        <w:t>s</w:t>
      </w:r>
      <w:r>
        <w:rPr>
          <w:rFonts w:asciiTheme="minorHAnsi" w:hAnsiTheme="minorHAnsi" w:cstheme="minorHAnsi"/>
          <w:bCs/>
          <w:szCs w:val="22"/>
          <w:lang w:val="en-GB"/>
        </w:rPr>
        <w:t xml:space="preserve"> may be transferred, immediately or eventually, by UNDP to the Government partners, or to an entity nominated by the latter, in accordance with UNDP’s policies and procedures.  All proposers are therefore required to submit the following in their </w:t>
      </w:r>
      <w:proofErr w:type="gramStart"/>
      <w:r>
        <w:rPr>
          <w:rFonts w:asciiTheme="minorHAnsi" w:hAnsiTheme="minorHAnsi" w:cstheme="minorHAnsi"/>
          <w:bCs/>
          <w:szCs w:val="22"/>
          <w:lang w:val="en-GB"/>
        </w:rPr>
        <w:t>proposals :</w:t>
      </w:r>
      <w:proofErr w:type="gramEnd"/>
    </w:p>
    <w:p w14:paraId="3D449EA5" w14:textId="77777777" w:rsidR="007428F1" w:rsidRDefault="007428F1" w:rsidP="007419C9">
      <w:pPr>
        <w:pStyle w:val="ListParagraph"/>
        <w:spacing w:line="240" w:lineRule="auto"/>
        <w:ind w:left="1260"/>
        <w:jc w:val="both"/>
        <w:rPr>
          <w:rFonts w:asciiTheme="minorHAnsi" w:hAnsiTheme="minorHAnsi" w:cstheme="minorHAnsi"/>
          <w:bCs/>
          <w:szCs w:val="22"/>
          <w:lang w:val="en-GB"/>
        </w:rPr>
      </w:pPr>
    </w:p>
    <w:p w14:paraId="3D449EA6" w14:textId="77777777" w:rsidR="007428F1" w:rsidRDefault="007428F1" w:rsidP="007C47BC">
      <w:pPr>
        <w:pStyle w:val="ListParagraph"/>
        <w:numPr>
          <w:ilvl w:val="2"/>
          <w:numId w:val="22"/>
        </w:numPr>
        <w:spacing w:line="240" w:lineRule="auto"/>
        <w:ind w:left="1620" w:hanging="360"/>
        <w:jc w:val="both"/>
        <w:rPr>
          <w:rFonts w:asciiTheme="minorHAnsi" w:hAnsiTheme="minorHAnsi" w:cstheme="minorHAnsi"/>
          <w:bCs/>
          <w:szCs w:val="22"/>
          <w:lang w:val="en-GB"/>
        </w:rPr>
      </w:pPr>
      <w:r w:rsidRPr="006124F9">
        <w:rPr>
          <w:rFonts w:asciiTheme="minorHAnsi" w:hAnsiTheme="minorHAnsi" w:cstheme="minorHAnsi"/>
          <w:bCs/>
          <w:szCs w:val="22"/>
          <w:lang w:val="en-GB"/>
        </w:rPr>
        <w:t xml:space="preserve">A statement </w:t>
      </w:r>
      <w:r>
        <w:rPr>
          <w:rFonts w:asciiTheme="minorHAnsi" w:hAnsiTheme="minorHAnsi" w:cstheme="minorHAnsi"/>
          <w:bCs/>
          <w:szCs w:val="22"/>
          <w:lang w:val="en-GB"/>
        </w:rPr>
        <w:t xml:space="preserve">of whether any import or export licences are required in respect of the goods to be purchased or services to be rendered, including any restrictions in the country of origin, use or dual use nature of the goods or services, including any disposition to end users; and </w:t>
      </w:r>
    </w:p>
    <w:p w14:paraId="3D449EA7" w14:textId="77777777" w:rsidR="007428F1" w:rsidRPr="006124F9" w:rsidRDefault="007428F1" w:rsidP="007C47BC">
      <w:pPr>
        <w:pStyle w:val="ListParagraph"/>
        <w:numPr>
          <w:ilvl w:val="2"/>
          <w:numId w:val="22"/>
        </w:numPr>
        <w:spacing w:line="240" w:lineRule="auto"/>
        <w:ind w:left="162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Confirmation that the Proposer has obtained license of this nature in the </w:t>
      </w:r>
      <w:proofErr w:type="gramStart"/>
      <w:r>
        <w:rPr>
          <w:rFonts w:asciiTheme="minorHAnsi" w:hAnsiTheme="minorHAnsi" w:cstheme="minorHAnsi"/>
          <w:bCs/>
          <w:szCs w:val="22"/>
          <w:lang w:val="en-GB"/>
        </w:rPr>
        <w:t>past, and</w:t>
      </w:r>
      <w:proofErr w:type="gramEnd"/>
      <w:r>
        <w:rPr>
          <w:rFonts w:asciiTheme="minorHAnsi" w:hAnsiTheme="minorHAnsi" w:cstheme="minorHAnsi"/>
          <w:bCs/>
          <w:szCs w:val="22"/>
          <w:lang w:val="en-GB"/>
        </w:rPr>
        <w:t xml:space="preserve"> have an expectation of obtaining all the necessary licenses, should their Proposal be rendered the most responsive.</w:t>
      </w:r>
    </w:p>
    <w:p w14:paraId="3D449EA8" w14:textId="77777777" w:rsidR="007428F1" w:rsidRPr="00D243BB" w:rsidRDefault="007428F1" w:rsidP="007419C9">
      <w:pPr>
        <w:pStyle w:val="ListParagraph"/>
        <w:spacing w:line="240" w:lineRule="auto"/>
        <w:ind w:left="1080" w:hanging="450"/>
        <w:jc w:val="both"/>
        <w:rPr>
          <w:rFonts w:asciiTheme="minorHAnsi" w:hAnsiTheme="minorHAnsi" w:cstheme="minorHAnsi"/>
          <w:bCs/>
          <w:szCs w:val="22"/>
          <w:lang w:val="en-GB"/>
        </w:rPr>
      </w:pPr>
    </w:p>
    <w:p w14:paraId="3D449EA9" w14:textId="77777777" w:rsidR="003762CC" w:rsidRPr="007A322E" w:rsidRDefault="00FE4440" w:rsidP="007C47BC">
      <w:pPr>
        <w:pStyle w:val="ListParagraph"/>
        <w:numPr>
          <w:ilvl w:val="1"/>
          <w:numId w:val="23"/>
        </w:numPr>
        <w:spacing w:line="240" w:lineRule="auto"/>
        <w:ind w:left="1260" w:hanging="540"/>
        <w:jc w:val="both"/>
        <w:rPr>
          <w:rFonts w:asciiTheme="minorHAnsi" w:hAnsiTheme="minorHAnsi" w:cstheme="minorHAnsi"/>
          <w:bCs/>
          <w:szCs w:val="22"/>
          <w:lang w:val="en-GB"/>
        </w:rPr>
      </w:pPr>
      <w:r w:rsidRPr="007A322E">
        <w:rPr>
          <w:rFonts w:asciiTheme="minorHAnsi" w:hAnsiTheme="minorHAnsi" w:cstheme="minorHAnsi"/>
          <w:bCs/>
          <w:szCs w:val="22"/>
          <w:lang w:val="en-GB"/>
        </w:rPr>
        <w:t xml:space="preserve">Management Structure and Key </w:t>
      </w:r>
      <w:r w:rsidR="00220AE4" w:rsidRPr="007A322E">
        <w:rPr>
          <w:rFonts w:asciiTheme="minorHAnsi" w:hAnsiTheme="minorHAnsi" w:cstheme="minorHAnsi"/>
          <w:bCs/>
          <w:szCs w:val="22"/>
          <w:lang w:val="en-GB"/>
        </w:rPr>
        <w:t>Personnel</w:t>
      </w:r>
      <w:r w:rsidR="003762CC" w:rsidRPr="007A322E">
        <w:rPr>
          <w:rFonts w:asciiTheme="minorHAnsi" w:hAnsiTheme="minorHAnsi" w:cstheme="minorHAnsi"/>
          <w:bCs/>
          <w:szCs w:val="22"/>
          <w:lang w:val="en-GB"/>
        </w:rPr>
        <w:t xml:space="preserve"> – This section should </w:t>
      </w:r>
      <w:r w:rsidR="00005A96" w:rsidRPr="007A322E">
        <w:rPr>
          <w:rFonts w:asciiTheme="minorHAnsi" w:hAnsiTheme="minorHAnsi" w:cstheme="minorHAnsi"/>
          <w:bCs/>
          <w:szCs w:val="22"/>
          <w:lang w:val="en-GB"/>
        </w:rPr>
        <w:t>i</w:t>
      </w:r>
      <w:r w:rsidR="00220AE4" w:rsidRPr="007A322E">
        <w:rPr>
          <w:rFonts w:asciiTheme="minorHAnsi" w:hAnsiTheme="minorHAnsi" w:cstheme="minorHAnsi"/>
          <w:bCs/>
          <w:szCs w:val="22"/>
          <w:lang w:val="en-GB"/>
        </w:rPr>
        <w:t xml:space="preserve">nclude </w:t>
      </w:r>
      <w:r w:rsidR="00005A96" w:rsidRPr="007A322E">
        <w:rPr>
          <w:rFonts w:asciiTheme="minorHAnsi" w:hAnsiTheme="minorHAnsi" w:cstheme="minorHAnsi"/>
          <w:bCs/>
          <w:szCs w:val="22"/>
          <w:lang w:val="en-GB"/>
        </w:rPr>
        <w:t>the comprehensive curriculum vitae (</w:t>
      </w:r>
      <w:r w:rsidR="00220AE4" w:rsidRPr="007A322E">
        <w:rPr>
          <w:rFonts w:asciiTheme="minorHAnsi" w:hAnsiTheme="minorHAnsi" w:cstheme="minorHAnsi"/>
          <w:bCs/>
          <w:szCs w:val="22"/>
          <w:lang w:val="en-GB"/>
        </w:rPr>
        <w:t>CVs</w:t>
      </w:r>
      <w:r w:rsidR="00005A96" w:rsidRPr="007A322E">
        <w:rPr>
          <w:rFonts w:asciiTheme="minorHAnsi" w:hAnsiTheme="minorHAnsi" w:cstheme="minorHAnsi"/>
          <w:bCs/>
          <w:szCs w:val="22"/>
          <w:lang w:val="en-GB"/>
        </w:rPr>
        <w:t>)</w:t>
      </w:r>
      <w:r w:rsidR="00220AE4" w:rsidRPr="007A322E">
        <w:rPr>
          <w:rFonts w:asciiTheme="minorHAnsi" w:hAnsiTheme="minorHAnsi" w:cstheme="minorHAnsi"/>
          <w:bCs/>
          <w:szCs w:val="22"/>
          <w:lang w:val="en-GB"/>
        </w:rPr>
        <w:t xml:space="preserve"> </w:t>
      </w:r>
      <w:r w:rsidR="00005A96" w:rsidRPr="007A322E">
        <w:rPr>
          <w:rFonts w:asciiTheme="minorHAnsi" w:hAnsiTheme="minorHAnsi" w:cstheme="minorHAnsi"/>
          <w:bCs/>
          <w:szCs w:val="22"/>
          <w:lang w:val="en-GB"/>
        </w:rPr>
        <w:t>of</w:t>
      </w:r>
      <w:r w:rsidR="00220AE4" w:rsidRPr="007A322E">
        <w:rPr>
          <w:rFonts w:asciiTheme="minorHAnsi" w:hAnsiTheme="minorHAnsi" w:cstheme="minorHAnsi"/>
          <w:bCs/>
          <w:szCs w:val="22"/>
          <w:lang w:val="en-GB"/>
        </w:rPr>
        <w:t xml:space="preserve"> key personnel that will be </w:t>
      </w:r>
      <w:r w:rsidR="00005A96" w:rsidRPr="007A322E">
        <w:rPr>
          <w:rFonts w:asciiTheme="minorHAnsi" w:hAnsiTheme="minorHAnsi" w:cstheme="minorHAnsi"/>
          <w:bCs/>
          <w:szCs w:val="22"/>
          <w:lang w:val="en-GB"/>
        </w:rPr>
        <w:t>assigned</w:t>
      </w:r>
      <w:r w:rsidR="00220AE4" w:rsidRPr="007A322E">
        <w:rPr>
          <w:rFonts w:asciiTheme="minorHAnsi" w:hAnsiTheme="minorHAnsi" w:cstheme="minorHAnsi"/>
          <w:bCs/>
          <w:szCs w:val="22"/>
          <w:lang w:val="en-GB"/>
        </w:rPr>
        <w:t xml:space="preserve"> to support </w:t>
      </w:r>
      <w:r w:rsidR="00005A96" w:rsidRPr="007A322E">
        <w:rPr>
          <w:rFonts w:asciiTheme="minorHAnsi" w:hAnsiTheme="minorHAnsi" w:cstheme="minorHAnsi"/>
          <w:bCs/>
          <w:szCs w:val="22"/>
          <w:lang w:val="en-GB"/>
        </w:rPr>
        <w:t xml:space="preserve">the </w:t>
      </w:r>
      <w:r w:rsidR="00220AE4" w:rsidRPr="007A322E">
        <w:rPr>
          <w:rFonts w:asciiTheme="minorHAnsi" w:hAnsiTheme="minorHAnsi" w:cstheme="minorHAnsi"/>
          <w:bCs/>
          <w:szCs w:val="22"/>
          <w:lang w:val="en-GB"/>
        </w:rPr>
        <w:t xml:space="preserve">implementation </w:t>
      </w:r>
      <w:r w:rsidR="00005A96" w:rsidRPr="007A322E">
        <w:rPr>
          <w:rFonts w:asciiTheme="minorHAnsi" w:hAnsiTheme="minorHAnsi" w:cstheme="minorHAnsi"/>
          <w:bCs/>
          <w:szCs w:val="22"/>
          <w:lang w:val="en-GB"/>
        </w:rPr>
        <w:t>of the proposed methodology</w:t>
      </w:r>
      <w:r w:rsidR="002B7548" w:rsidRPr="007A322E">
        <w:rPr>
          <w:rFonts w:asciiTheme="minorHAnsi" w:hAnsiTheme="minorHAnsi" w:cstheme="minorHAnsi"/>
          <w:bCs/>
          <w:szCs w:val="22"/>
          <w:lang w:val="en-GB"/>
        </w:rPr>
        <w:t>, clearly defining the roles and responsibilities vis-à-vis the proposed methodology</w:t>
      </w:r>
      <w:r w:rsidR="00220AE4" w:rsidRPr="007A322E">
        <w:rPr>
          <w:rFonts w:asciiTheme="minorHAnsi" w:hAnsiTheme="minorHAnsi" w:cstheme="minorHAnsi"/>
          <w:bCs/>
          <w:szCs w:val="22"/>
          <w:lang w:val="en-GB"/>
        </w:rPr>
        <w:t xml:space="preserve">.  CVs should </w:t>
      </w:r>
      <w:r w:rsidR="00005A96" w:rsidRPr="007A322E">
        <w:rPr>
          <w:rFonts w:asciiTheme="minorHAnsi" w:hAnsiTheme="minorHAnsi" w:cstheme="minorHAnsi"/>
          <w:bCs/>
          <w:szCs w:val="22"/>
          <w:lang w:val="en-GB"/>
        </w:rPr>
        <w:t xml:space="preserve">establish competence and </w:t>
      </w:r>
      <w:r w:rsidR="00220AE4" w:rsidRPr="007A322E">
        <w:rPr>
          <w:rFonts w:asciiTheme="minorHAnsi" w:hAnsiTheme="minorHAnsi" w:cstheme="minorHAnsi"/>
          <w:bCs/>
          <w:szCs w:val="22"/>
          <w:lang w:val="en-GB"/>
        </w:rPr>
        <w:t xml:space="preserve">demonstrate qualifications in areas relevant to the </w:t>
      </w:r>
      <w:r w:rsidR="003601AC" w:rsidRPr="007A322E">
        <w:rPr>
          <w:rFonts w:asciiTheme="minorHAnsi" w:hAnsiTheme="minorHAnsi" w:cstheme="minorHAnsi"/>
          <w:bCs/>
          <w:szCs w:val="22"/>
          <w:lang w:val="en-GB"/>
        </w:rPr>
        <w:t>TOR</w:t>
      </w:r>
      <w:r w:rsidR="00220AE4" w:rsidRPr="007A322E">
        <w:rPr>
          <w:rFonts w:asciiTheme="minorHAnsi" w:hAnsiTheme="minorHAnsi" w:cstheme="minorHAnsi"/>
          <w:bCs/>
          <w:szCs w:val="22"/>
          <w:lang w:val="en-GB"/>
        </w:rPr>
        <w:t xml:space="preserve">.  </w:t>
      </w:r>
    </w:p>
    <w:p w14:paraId="3D449EAA" w14:textId="77777777" w:rsidR="003762CC" w:rsidRPr="00D243BB" w:rsidRDefault="003762CC" w:rsidP="007419C9">
      <w:pPr>
        <w:pStyle w:val="ListParagraph"/>
        <w:spacing w:line="240" w:lineRule="auto"/>
        <w:ind w:left="1080" w:hanging="450"/>
        <w:jc w:val="both"/>
        <w:rPr>
          <w:rFonts w:asciiTheme="minorHAnsi" w:hAnsiTheme="minorHAnsi" w:cstheme="minorHAnsi"/>
          <w:bCs/>
          <w:szCs w:val="22"/>
          <w:lang w:val="en-GB"/>
        </w:rPr>
      </w:pPr>
    </w:p>
    <w:p w14:paraId="3D449EAB" w14:textId="77777777" w:rsidR="00B51645" w:rsidRPr="00D243BB" w:rsidRDefault="00B51645" w:rsidP="007419C9">
      <w:pPr>
        <w:pStyle w:val="ListParagraph"/>
        <w:spacing w:line="240" w:lineRule="auto"/>
        <w:ind w:left="1260"/>
        <w:jc w:val="both"/>
        <w:rPr>
          <w:rFonts w:asciiTheme="minorHAnsi" w:hAnsiTheme="minorHAnsi" w:cstheme="minorHAnsi"/>
          <w:bCs/>
          <w:szCs w:val="22"/>
          <w:lang w:val="en-GB"/>
        </w:rPr>
      </w:pPr>
      <w:r w:rsidRPr="00D243BB">
        <w:rPr>
          <w:rFonts w:asciiTheme="minorHAnsi" w:hAnsiTheme="minorHAnsi" w:cstheme="minorHAnsi"/>
          <w:bCs/>
          <w:szCs w:val="22"/>
          <w:lang w:val="en-GB"/>
        </w:rPr>
        <w:t xml:space="preserve">In complying with this section, the Proposer assures and confirms to UNDP that the </w:t>
      </w:r>
      <w:r w:rsidR="006D2E88" w:rsidRPr="00D243BB">
        <w:rPr>
          <w:rFonts w:asciiTheme="minorHAnsi" w:hAnsiTheme="minorHAnsi" w:cstheme="minorHAnsi"/>
          <w:bCs/>
          <w:szCs w:val="22"/>
          <w:lang w:val="en-GB"/>
        </w:rPr>
        <w:t>personnel being nominated are</w:t>
      </w:r>
      <w:r w:rsidRPr="00D243BB">
        <w:rPr>
          <w:rFonts w:asciiTheme="minorHAnsi" w:hAnsiTheme="minorHAnsi" w:cstheme="minorHAnsi"/>
          <w:bCs/>
          <w:szCs w:val="22"/>
          <w:lang w:val="en-GB"/>
        </w:rPr>
        <w:t xml:space="preserve"> available for the </w:t>
      </w:r>
      <w:r w:rsidR="00B023F4" w:rsidRPr="00D243BB">
        <w:rPr>
          <w:rFonts w:asciiTheme="minorHAnsi" w:hAnsiTheme="minorHAnsi" w:cstheme="minorHAnsi"/>
          <w:bCs/>
          <w:szCs w:val="22"/>
          <w:lang w:val="en-GB"/>
        </w:rPr>
        <w:t>Contract</w:t>
      </w:r>
      <w:r w:rsidRPr="00D243BB">
        <w:rPr>
          <w:rFonts w:asciiTheme="minorHAnsi" w:hAnsiTheme="minorHAnsi" w:cstheme="minorHAnsi"/>
          <w:bCs/>
          <w:szCs w:val="22"/>
          <w:lang w:val="en-GB"/>
        </w:rPr>
        <w:t xml:space="preserve"> on the dates proposed.  If any of the key personnel later becomes unavailable, except for unavoidable reasons such as death or medical incapacity</w:t>
      </w:r>
      <w:r w:rsidR="0024506C">
        <w:rPr>
          <w:rFonts w:asciiTheme="minorHAnsi" w:hAnsiTheme="minorHAnsi" w:cstheme="minorHAnsi"/>
          <w:bCs/>
          <w:szCs w:val="22"/>
          <w:lang w:val="en-GB"/>
        </w:rPr>
        <w:t>, among other possibilities</w:t>
      </w:r>
      <w:r w:rsidRPr="00D243BB">
        <w:rPr>
          <w:rFonts w:asciiTheme="minorHAnsi" w:hAnsiTheme="minorHAnsi" w:cstheme="minorHAnsi"/>
          <w:bCs/>
          <w:szCs w:val="22"/>
          <w:lang w:val="en-GB"/>
        </w:rPr>
        <w:t xml:space="preserve">, UNDP reserves the right to </w:t>
      </w:r>
      <w:r w:rsidR="0062514C">
        <w:rPr>
          <w:rFonts w:asciiTheme="minorHAnsi" w:hAnsiTheme="minorHAnsi" w:cstheme="minorHAnsi"/>
          <w:bCs/>
          <w:szCs w:val="22"/>
          <w:lang w:val="en-GB"/>
        </w:rPr>
        <w:t xml:space="preserve">consider </w:t>
      </w:r>
      <w:r w:rsidRPr="00D243BB">
        <w:rPr>
          <w:rFonts w:asciiTheme="minorHAnsi" w:hAnsiTheme="minorHAnsi" w:cstheme="minorHAnsi"/>
          <w:bCs/>
          <w:szCs w:val="22"/>
          <w:lang w:val="en-GB"/>
        </w:rPr>
        <w:t>the proposal</w:t>
      </w:r>
      <w:r w:rsidR="00D610FE" w:rsidRPr="00D243BB">
        <w:rPr>
          <w:rFonts w:asciiTheme="minorHAnsi" w:hAnsiTheme="minorHAnsi" w:cstheme="minorHAnsi"/>
          <w:bCs/>
          <w:szCs w:val="22"/>
          <w:lang w:val="en-GB"/>
        </w:rPr>
        <w:t xml:space="preserve"> non-responsive</w:t>
      </w:r>
      <w:r w:rsidRPr="00D243BB">
        <w:rPr>
          <w:rFonts w:asciiTheme="minorHAnsi" w:hAnsiTheme="minorHAnsi" w:cstheme="minorHAnsi"/>
          <w:bCs/>
          <w:szCs w:val="22"/>
          <w:lang w:val="en-GB"/>
        </w:rPr>
        <w:t xml:space="preserve">.  Any </w:t>
      </w:r>
      <w:r w:rsidR="001E34AA">
        <w:rPr>
          <w:rFonts w:asciiTheme="minorHAnsi" w:hAnsiTheme="minorHAnsi" w:cstheme="minorHAnsi"/>
          <w:bCs/>
          <w:szCs w:val="22"/>
          <w:lang w:val="en-GB"/>
        </w:rPr>
        <w:t xml:space="preserve">deliberate </w:t>
      </w:r>
      <w:r w:rsidRPr="00D243BB">
        <w:rPr>
          <w:rFonts w:asciiTheme="minorHAnsi" w:hAnsiTheme="minorHAnsi" w:cstheme="minorHAnsi"/>
          <w:bCs/>
          <w:szCs w:val="22"/>
          <w:lang w:val="en-GB"/>
        </w:rPr>
        <w:t>substitution arising from unavoidable reasons</w:t>
      </w:r>
      <w:r w:rsidR="006D2E88">
        <w:rPr>
          <w:rFonts w:asciiTheme="minorHAnsi" w:hAnsiTheme="minorHAnsi" w:cstheme="minorHAnsi"/>
          <w:bCs/>
          <w:szCs w:val="22"/>
          <w:lang w:val="en-GB"/>
        </w:rPr>
        <w:t xml:space="preserve">, including delay in the implementation of the project of programme through no fault of the </w:t>
      </w:r>
      <w:r w:rsidR="001314A1">
        <w:rPr>
          <w:rFonts w:asciiTheme="minorHAnsi" w:hAnsiTheme="minorHAnsi" w:cstheme="minorHAnsi"/>
          <w:bCs/>
          <w:szCs w:val="22"/>
          <w:lang w:val="en-GB"/>
        </w:rPr>
        <w:t>Proposer</w:t>
      </w:r>
      <w:r w:rsidRPr="00D243BB">
        <w:rPr>
          <w:rFonts w:asciiTheme="minorHAnsi" w:hAnsiTheme="minorHAnsi" w:cstheme="minorHAnsi"/>
          <w:bCs/>
          <w:szCs w:val="22"/>
          <w:lang w:val="en-GB"/>
        </w:rPr>
        <w:t xml:space="preserve"> shall be made only with </w:t>
      </w:r>
      <w:r w:rsidR="00B3687A">
        <w:rPr>
          <w:rFonts w:asciiTheme="minorHAnsi" w:hAnsiTheme="minorHAnsi" w:cstheme="minorHAnsi"/>
          <w:bCs/>
          <w:szCs w:val="22"/>
          <w:lang w:val="en-GB"/>
        </w:rPr>
        <w:t>UNDP</w:t>
      </w:r>
      <w:r w:rsidR="006D2E88">
        <w:rPr>
          <w:rFonts w:asciiTheme="minorHAnsi" w:hAnsiTheme="minorHAnsi" w:cstheme="minorHAnsi"/>
          <w:bCs/>
          <w:szCs w:val="22"/>
          <w:lang w:val="en-GB"/>
        </w:rPr>
        <w:t>’s</w:t>
      </w:r>
      <w:r w:rsidR="00B3687A">
        <w:rPr>
          <w:rFonts w:asciiTheme="minorHAnsi" w:hAnsiTheme="minorHAnsi" w:cstheme="minorHAnsi"/>
          <w:bCs/>
          <w:szCs w:val="22"/>
          <w:lang w:val="en-GB"/>
        </w:rPr>
        <w:t xml:space="preserve"> acceptance of the justification for substitution, and </w:t>
      </w:r>
      <w:r w:rsidR="006D2E88">
        <w:rPr>
          <w:rFonts w:asciiTheme="minorHAnsi" w:hAnsiTheme="minorHAnsi" w:cstheme="minorHAnsi"/>
          <w:bCs/>
          <w:szCs w:val="22"/>
          <w:lang w:val="en-GB"/>
        </w:rPr>
        <w:t xml:space="preserve">UNDP’s </w:t>
      </w:r>
      <w:r w:rsidR="006D2E88" w:rsidRPr="00D243BB">
        <w:rPr>
          <w:rFonts w:asciiTheme="minorHAnsi" w:hAnsiTheme="minorHAnsi" w:cstheme="minorHAnsi"/>
          <w:bCs/>
          <w:szCs w:val="22"/>
          <w:lang w:val="en-GB"/>
        </w:rPr>
        <w:t>approval</w:t>
      </w:r>
      <w:r w:rsidRPr="00D243BB">
        <w:rPr>
          <w:rFonts w:asciiTheme="minorHAnsi" w:hAnsiTheme="minorHAnsi" w:cstheme="minorHAnsi"/>
          <w:bCs/>
          <w:szCs w:val="22"/>
          <w:lang w:val="en-GB"/>
        </w:rPr>
        <w:t xml:space="preserve"> of </w:t>
      </w:r>
      <w:r w:rsidR="00B3687A">
        <w:rPr>
          <w:rFonts w:asciiTheme="minorHAnsi" w:hAnsiTheme="minorHAnsi" w:cstheme="minorHAnsi"/>
          <w:bCs/>
          <w:szCs w:val="22"/>
          <w:lang w:val="en-GB"/>
        </w:rPr>
        <w:t>the qualification of the replacement who shall be either of equal or superior credentials</w:t>
      </w:r>
      <w:r w:rsidR="001E34AA">
        <w:rPr>
          <w:rFonts w:asciiTheme="minorHAnsi" w:hAnsiTheme="minorHAnsi" w:cstheme="minorHAnsi"/>
          <w:bCs/>
          <w:szCs w:val="22"/>
          <w:lang w:val="en-GB"/>
        </w:rPr>
        <w:t xml:space="preserve"> as the one being replaced</w:t>
      </w:r>
      <w:r w:rsidRPr="00D243BB">
        <w:rPr>
          <w:rFonts w:asciiTheme="minorHAnsi" w:hAnsiTheme="minorHAnsi" w:cstheme="minorHAnsi"/>
          <w:bCs/>
          <w:szCs w:val="22"/>
          <w:lang w:val="en-GB"/>
        </w:rPr>
        <w:t xml:space="preserve">.  </w:t>
      </w:r>
    </w:p>
    <w:p w14:paraId="3D449EAC" w14:textId="77777777" w:rsidR="00003EA5" w:rsidRDefault="00003EA5" w:rsidP="007419C9">
      <w:pPr>
        <w:rPr>
          <w:rFonts w:asciiTheme="minorHAnsi" w:hAnsiTheme="minorHAnsi" w:cstheme="minorHAnsi"/>
          <w:b/>
          <w:bCs/>
          <w:sz w:val="22"/>
          <w:szCs w:val="22"/>
          <w:lang w:val="en-GB"/>
        </w:rPr>
      </w:pPr>
    </w:p>
    <w:p w14:paraId="3D449EAD" w14:textId="77777777" w:rsidR="00C70AEB" w:rsidRPr="00750CE8" w:rsidRDefault="00726863" w:rsidP="007419C9">
      <w:pPr>
        <w:ind w:left="1260" w:hanging="540"/>
        <w:jc w:val="both"/>
        <w:rPr>
          <w:rFonts w:asciiTheme="minorHAnsi" w:hAnsiTheme="minorHAnsi" w:cstheme="minorHAnsi"/>
          <w:sz w:val="22"/>
          <w:szCs w:val="22"/>
        </w:rPr>
      </w:pPr>
      <w:r>
        <w:rPr>
          <w:rFonts w:asciiTheme="minorHAnsi" w:hAnsiTheme="minorHAnsi" w:cstheme="minorHAnsi"/>
          <w:sz w:val="22"/>
          <w:szCs w:val="22"/>
        </w:rPr>
        <w:t>15.4</w:t>
      </w:r>
      <w:r>
        <w:rPr>
          <w:rFonts w:asciiTheme="minorHAnsi" w:hAnsiTheme="minorHAnsi" w:cstheme="minorHAnsi"/>
          <w:sz w:val="22"/>
          <w:szCs w:val="22"/>
        </w:rPr>
        <w:tab/>
      </w:r>
      <w:r w:rsidR="00C70AEB" w:rsidRPr="00D243BB">
        <w:rPr>
          <w:rFonts w:asciiTheme="minorHAnsi" w:hAnsiTheme="minorHAnsi" w:cstheme="minorHAnsi"/>
          <w:sz w:val="22"/>
          <w:szCs w:val="22"/>
        </w:rPr>
        <w:t xml:space="preserve">Where the </w:t>
      </w:r>
      <w:r w:rsidR="00C70AEB" w:rsidRPr="00D243BB">
        <w:rPr>
          <w:rFonts w:asciiTheme="minorHAnsi" w:hAnsiTheme="minorHAnsi" w:cstheme="minorHAnsi"/>
          <w:b/>
          <w:sz w:val="22"/>
          <w:szCs w:val="22"/>
        </w:rPr>
        <w:t xml:space="preserve">Data Sheet </w:t>
      </w:r>
      <w:r w:rsidR="00C70AEB" w:rsidRPr="00D243BB">
        <w:rPr>
          <w:rFonts w:asciiTheme="minorHAnsi" w:hAnsiTheme="minorHAnsi" w:cstheme="minorHAnsi"/>
          <w:sz w:val="22"/>
          <w:szCs w:val="22"/>
        </w:rPr>
        <w:t xml:space="preserve">requires the submission of the Proposal Security, the Proposal Security shall be </w:t>
      </w:r>
      <w:r w:rsidR="00C70AEB">
        <w:rPr>
          <w:rFonts w:asciiTheme="minorHAnsi" w:hAnsiTheme="minorHAnsi" w:cstheme="minorHAnsi"/>
          <w:sz w:val="22"/>
          <w:szCs w:val="22"/>
        </w:rPr>
        <w:t>included along with</w:t>
      </w:r>
      <w:r w:rsidR="00C70AEB" w:rsidRPr="00D243BB">
        <w:rPr>
          <w:rFonts w:asciiTheme="minorHAnsi" w:hAnsiTheme="minorHAnsi" w:cstheme="minorHAnsi"/>
          <w:sz w:val="22"/>
          <w:szCs w:val="22"/>
        </w:rPr>
        <w:t xml:space="preserve"> the </w:t>
      </w:r>
      <w:r w:rsidR="00C70AEB">
        <w:rPr>
          <w:rFonts w:asciiTheme="minorHAnsi" w:hAnsiTheme="minorHAnsi" w:cstheme="minorHAnsi"/>
          <w:sz w:val="22"/>
          <w:szCs w:val="22"/>
        </w:rPr>
        <w:t>Technical</w:t>
      </w:r>
      <w:r w:rsidR="00C70AEB" w:rsidRPr="00D243BB">
        <w:rPr>
          <w:rFonts w:asciiTheme="minorHAnsi" w:hAnsiTheme="minorHAnsi" w:cstheme="minorHAnsi"/>
          <w:sz w:val="22"/>
          <w:szCs w:val="22"/>
        </w:rPr>
        <w:t xml:space="preserve"> Proposal.  The Proposal Security may be forfeited by UNDP</w:t>
      </w:r>
      <w:r w:rsidR="00C933F1">
        <w:rPr>
          <w:rFonts w:asciiTheme="minorHAnsi" w:hAnsiTheme="minorHAnsi" w:cstheme="minorHAnsi"/>
          <w:sz w:val="22"/>
          <w:szCs w:val="22"/>
        </w:rPr>
        <w:t>, and reject the Proposal,</w:t>
      </w:r>
      <w:r w:rsidR="00C70AEB" w:rsidRPr="00D243BB">
        <w:rPr>
          <w:rFonts w:asciiTheme="minorHAnsi" w:hAnsiTheme="minorHAnsi" w:cstheme="minorHAnsi"/>
          <w:sz w:val="22"/>
          <w:szCs w:val="22"/>
        </w:rPr>
        <w:t xml:space="preserve"> </w:t>
      </w:r>
      <w:r w:rsidR="00C933F1">
        <w:rPr>
          <w:rFonts w:asciiTheme="minorHAnsi" w:hAnsiTheme="minorHAnsi" w:cstheme="minorHAnsi"/>
          <w:sz w:val="22"/>
          <w:szCs w:val="22"/>
        </w:rPr>
        <w:t>in the event of</w:t>
      </w:r>
      <w:r w:rsidR="00C70AEB" w:rsidRPr="00D243BB">
        <w:rPr>
          <w:rFonts w:asciiTheme="minorHAnsi" w:hAnsiTheme="minorHAnsi" w:cstheme="minorHAnsi"/>
          <w:sz w:val="22"/>
          <w:szCs w:val="22"/>
        </w:rPr>
        <w:t xml:space="preserve"> any or any </w:t>
      </w:r>
      <w:r w:rsidR="00C70AEB" w:rsidRPr="00750CE8">
        <w:rPr>
          <w:rFonts w:asciiTheme="minorHAnsi" w:hAnsiTheme="minorHAnsi" w:cstheme="minorHAnsi"/>
          <w:sz w:val="22"/>
          <w:szCs w:val="22"/>
        </w:rPr>
        <w:t xml:space="preserve">combination of the following conditions: </w:t>
      </w:r>
    </w:p>
    <w:p w14:paraId="3D449EAE" w14:textId="77777777" w:rsidR="00C70AEB" w:rsidRPr="00750CE8" w:rsidRDefault="00C70AEB" w:rsidP="007419C9">
      <w:pPr>
        <w:pStyle w:val="ListParagraph"/>
        <w:spacing w:line="240" w:lineRule="auto"/>
        <w:rPr>
          <w:rFonts w:asciiTheme="minorHAnsi" w:hAnsiTheme="minorHAnsi" w:cstheme="minorHAnsi"/>
          <w:b/>
          <w:bCs/>
          <w:szCs w:val="22"/>
          <w:lang w:val="en-GB"/>
        </w:rPr>
      </w:pPr>
    </w:p>
    <w:p w14:paraId="3D449EAF" w14:textId="77777777" w:rsidR="00726863" w:rsidRDefault="00726863" w:rsidP="007C47BC">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726863">
        <w:rPr>
          <w:rFonts w:asciiTheme="minorHAnsi" w:hAnsiTheme="minorHAnsi" w:cstheme="minorHAnsi"/>
          <w:snapToGrid w:val="0"/>
          <w:szCs w:val="22"/>
        </w:rPr>
        <w:t>I</w:t>
      </w:r>
      <w:r w:rsidR="00C70AEB" w:rsidRPr="00726863">
        <w:rPr>
          <w:rFonts w:asciiTheme="minorHAnsi" w:hAnsiTheme="minorHAnsi" w:cstheme="minorHAnsi"/>
          <w:snapToGrid w:val="0"/>
          <w:szCs w:val="22"/>
        </w:rPr>
        <w:t>f the Proposer withdraws its</w:t>
      </w:r>
      <w:r w:rsidR="00C70AEB" w:rsidRPr="00726863">
        <w:rPr>
          <w:rFonts w:asciiTheme="minorHAnsi" w:hAnsiTheme="minorHAnsi" w:cstheme="minorHAnsi"/>
          <w:b/>
          <w:snapToGrid w:val="0"/>
          <w:szCs w:val="22"/>
        </w:rPr>
        <w:t xml:space="preserve"> </w:t>
      </w:r>
      <w:r w:rsidR="00C70AEB" w:rsidRPr="00726863">
        <w:rPr>
          <w:rFonts w:asciiTheme="minorHAnsi" w:hAnsiTheme="minorHAnsi" w:cstheme="minorHAnsi"/>
          <w:snapToGrid w:val="0"/>
          <w:szCs w:val="22"/>
        </w:rPr>
        <w:t xml:space="preserve">offer during the period of the Proposal Validity specified in the </w:t>
      </w:r>
      <w:r w:rsidR="00C70AEB" w:rsidRPr="00726863">
        <w:rPr>
          <w:rFonts w:asciiTheme="minorHAnsi" w:hAnsiTheme="minorHAnsi" w:cstheme="minorHAnsi"/>
          <w:b/>
          <w:snapToGrid w:val="0"/>
          <w:szCs w:val="22"/>
        </w:rPr>
        <w:t xml:space="preserve">Data Sheet </w:t>
      </w:r>
      <w:r w:rsidR="00C70AEB" w:rsidRPr="00726863">
        <w:rPr>
          <w:rFonts w:asciiTheme="minorHAnsi" w:hAnsiTheme="minorHAnsi" w:cstheme="minorHAnsi"/>
          <w:snapToGrid w:val="0"/>
          <w:szCs w:val="22"/>
        </w:rPr>
        <w:t>(</w:t>
      </w:r>
      <w:r w:rsidR="009C499B">
        <w:rPr>
          <w:rFonts w:asciiTheme="minorHAnsi" w:hAnsiTheme="minorHAnsi" w:cstheme="minorHAnsi"/>
          <w:snapToGrid w:val="0"/>
          <w:szCs w:val="22"/>
        </w:rPr>
        <w:t>DS</w:t>
      </w:r>
      <w:r w:rsidR="00C70AEB" w:rsidRPr="00726863">
        <w:rPr>
          <w:rFonts w:asciiTheme="minorHAnsi" w:hAnsiTheme="minorHAnsi" w:cstheme="minorHAnsi"/>
          <w:snapToGrid w:val="0"/>
          <w:szCs w:val="22"/>
        </w:rPr>
        <w:t xml:space="preserve"> </w:t>
      </w:r>
      <w:r w:rsidR="00161B6F" w:rsidRPr="00726863">
        <w:rPr>
          <w:rFonts w:asciiTheme="minorHAnsi" w:hAnsiTheme="minorHAnsi" w:cstheme="minorHAnsi"/>
          <w:snapToGrid w:val="0"/>
          <w:szCs w:val="22"/>
        </w:rPr>
        <w:t>no.</w:t>
      </w:r>
      <w:r w:rsidR="00C70AEB" w:rsidRPr="00726863">
        <w:rPr>
          <w:rFonts w:asciiTheme="minorHAnsi" w:hAnsiTheme="minorHAnsi" w:cstheme="minorHAnsi"/>
          <w:snapToGrid w:val="0"/>
          <w:szCs w:val="22"/>
        </w:rPr>
        <w:t xml:space="preserve"> 11), </w:t>
      </w:r>
      <w:proofErr w:type="gramStart"/>
      <w:r w:rsidR="00C70AEB" w:rsidRPr="00726863">
        <w:rPr>
          <w:rFonts w:asciiTheme="minorHAnsi" w:hAnsiTheme="minorHAnsi" w:cstheme="minorHAnsi"/>
          <w:snapToGrid w:val="0"/>
          <w:szCs w:val="22"/>
        </w:rPr>
        <w:t>or;</w:t>
      </w:r>
      <w:proofErr w:type="gramEnd"/>
    </w:p>
    <w:p w14:paraId="3D449EB0" w14:textId="77777777" w:rsidR="00C70AEB" w:rsidRPr="00726863" w:rsidRDefault="00C70AEB" w:rsidP="007C47BC">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726863">
        <w:rPr>
          <w:rFonts w:asciiTheme="minorHAnsi" w:hAnsiTheme="minorHAnsi" w:cstheme="minorHAnsi"/>
          <w:snapToGrid w:val="0"/>
          <w:szCs w:val="22"/>
        </w:rPr>
        <w:t xml:space="preserve">If the Proposal Security </w:t>
      </w:r>
      <w:r w:rsidR="007F03E1" w:rsidRPr="00726863">
        <w:rPr>
          <w:rFonts w:asciiTheme="minorHAnsi" w:hAnsiTheme="minorHAnsi" w:cstheme="minorHAnsi"/>
          <w:snapToGrid w:val="0"/>
          <w:szCs w:val="22"/>
        </w:rPr>
        <w:t xml:space="preserve">amount </w:t>
      </w:r>
      <w:r w:rsidRPr="00726863">
        <w:rPr>
          <w:rFonts w:asciiTheme="minorHAnsi" w:hAnsiTheme="minorHAnsi" w:cstheme="minorHAnsi"/>
          <w:snapToGrid w:val="0"/>
          <w:szCs w:val="22"/>
        </w:rPr>
        <w:t xml:space="preserve">is found to be less than what is required by UNDP as indicated in the </w:t>
      </w:r>
      <w:r w:rsidRPr="00726863">
        <w:rPr>
          <w:rFonts w:asciiTheme="minorHAnsi" w:hAnsiTheme="minorHAnsi" w:cstheme="minorHAnsi"/>
          <w:b/>
          <w:snapToGrid w:val="0"/>
          <w:szCs w:val="22"/>
        </w:rPr>
        <w:t xml:space="preserve">Data Sheet </w:t>
      </w:r>
      <w:r w:rsidRPr="00726863">
        <w:rPr>
          <w:rFonts w:asciiTheme="minorHAnsi" w:hAnsiTheme="minorHAnsi" w:cstheme="minorHAnsi"/>
          <w:snapToGrid w:val="0"/>
          <w:szCs w:val="22"/>
        </w:rPr>
        <w:t>(</w:t>
      </w:r>
      <w:r w:rsidR="009C499B">
        <w:rPr>
          <w:rFonts w:asciiTheme="minorHAnsi" w:hAnsiTheme="minorHAnsi" w:cstheme="minorHAnsi"/>
          <w:snapToGrid w:val="0"/>
          <w:szCs w:val="22"/>
        </w:rPr>
        <w:t>DS</w:t>
      </w:r>
      <w:r w:rsidRPr="00726863">
        <w:rPr>
          <w:rFonts w:asciiTheme="minorHAnsi" w:hAnsiTheme="minorHAnsi" w:cstheme="minorHAnsi"/>
          <w:snapToGrid w:val="0"/>
          <w:szCs w:val="22"/>
        </w:rPr>
        <w:t xml:space="preserve"> </w:t>
      </w:r>
      <w:r w:rsidR="00161B6F" w:rsidRPr="00726863">
        <w:rPr>
          <w:rFonts w:asciiTheme="minorHAnsi" w:hAnsiTheme="minorHAnsi" w:cstheme="minorHAnsi"/>
          <w:snapToGrid w:val="0"/>
          <w:szCs w:val="22"/>
        </w:rPr>
        <w:t>no.</w:t>
      </w:r>
      <w:r w:rsidRPr="00726863">
        <w:rPr>
          <w:rFonts w:asciiTheme="minorHAnsi" w:hAnsiTheme="minorHAnsi" w:cstheme="minorHAnsi"/>
          <w:snapToGrid w:val="0"/>
          <w:szCs w:val="22"/>
        </w:rPr>
        <w:t xml:space="preserve"> 9), </w:t>
      </w:r>
      <w:proofErr w:type="gramStart"/>
      <w:r w:rsidRPr="00726863">
        <w:rPr>
          <w:rFonts w:asciiTheme="minorHAnsi" w:hAnsiTheme="minorHAnsi" w:cstheme="minorHAnsi"/>
          <w:snapToGrid w:val="0"/>
          <w:szCs w:val="22"/>
        </w:rPr>
        <w:t>or;</w:t>
      </w:r>
      <w:proofErr w:type="gramEnd"/>
    </w:p>
    <w:p w14:paraId="3D449EB1" w14:textId="77777777" w:rsidR="00C70AEB" w:rsidRPr="00C70AEB" w:rsidRDefault="00C70AEB" w:rsidP="007C47BC">
      <w:pPr>
        <w:pStyle w:val="ListParagraph"/>
        <w:widowControl/>
        <w:numPr>
          <w:ilvl w:val="2"/>
          <w:numId w:val="24"/>
        </w:numPr>
        <w:overflowPunct/>
        <w:adjustRightInd/>
        <w:spacing w:line="240" w:lineRule="auto"/>
        <w:ind w:left="1620" w:hanging="360"/>
        <w:jc w:val="both"/>
        <w:rPr>
          <w:rFonts w:asciiTheme="minorHAnsi" w:hAnsiTheme="minorHAnsi" w:cstheme="minorHAnsi"/>
          <w:snapToGrid w:val="0"/>
          <w:szCs w:val="22"/>
        </w:rPr>
      </w:pPr>
      <w:r w:rsidRPr="00C70AEB">
        <w:rPr>
          <w:rFonts w:asciiTheme="minorHAnsi" w:hAnsiTheme="minorHAnsi" w:cstheme="minorHAnsi"/>
          <w:snapToGrid w:val="0"/>
          <w:szCs w:val="22"/>
        </w:rPr>
        <w:t>In the case the successful Proposer fails:</w:t>
      </w:r>
    </w:p>
    <w:p w14:paraId="3D449EB2" w14:textId="77777777" w:rsidR="00C70AEB" w:rsidRDefault="00C70AEB" w:rsidP="007419C9">
      <w:pPr>
        <w:widowControl/>
        <w:overflowPunct/>
        <w:adjustRightInd/>
        <w:ind w:left="1800" w:hanging="540"/>
        <w:jc w:val="both"/>
        <w:rPr>
          <w:rFonts w:asciiTheme="minorHAnsi" w:hAnsiTheme="minorHAnsi" w:cstheme="minorHAnsi"/>
          <w:snapToGrid w:val="0"/>
          <w:sz w:val="22"/>
          <w:szCs w:val="22"/>
        </w:rPr>
      </w:pPr>
    </w:p>
    <w:p w14:paraId="3D449EB3" w14:textId="77777777" w:rsidR="00C70AEB" w:rsidRPr="00C70AEB" w:rsidRDefault="00C70AEB" w:rsidP="007C47BC">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sidRPr="00C70AEB">
        <w:rPr>
          <w:rFonts w:asciiTheme="minorHAnsi" w:hAnsiTheme="minorHAnsi" w:cstheme="minorHAnsi"/>
          <w:snapToGrid w:val="0"/>
          <w:szCs w:val="22"/>
        </w:rPr>
        <w:t xml:space="preserve">to sign the Contract after UNDP has awarded </w:t>
      </w:r>
      <w:proofErr w:type="gramStart"/>
      <w:r w:rsidRPr="00C70AEB">
        <w:rPr>
          <w:rFonts w:asciiTheme="minorHAnsi" w:hAnsiTheme="minorHAnsi" w:cstheme="minorHAnsi"/>
          <w:snapToGrid w:val="0"/>
          <w:szCs w:val="22"/>
        </w:rPr>
        <w:t>it;</w:t>
      </w:r>
      <w:proofErr w:type="gramEnd"/>
      <w:r w:rsidRPr="00C70AEB">
        <w:rPr>
          <w:rFonts w:asciiTheme="minorHAnsi" w:hAnsiTheme="minorHAnsi" w:cstheme="minorHAnsi"/>
          <w:snapToGrid w:val="0"/>
          <w:szCs w:val="22"/>
        </w:rPr>
        <w:t xml:space="preserve"> </w:t>
      </w:r>
    </w:p>
    <w:p w14:paraId="3D449EB4" w14:textId="77777777" w:rsidR="00C70AEB" w:rsidRPr="003D3BF8" w:rsidRDefault="00C70AEB" w:rsidP="007C47BC">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Pr>
          <w:rFonts w:asciiTheme="minorHAnsi" w:hAnsiTheme="minorHAnsi" w:cstheme="minorHAnsi"/>
          <w:snapToGrid w:val="0"/>
          <w:szCs w:val="22"/>
        </w:rPr>
        <w:t xml:space="preserve">to comply with UNDP’s variation of requirement, as per </w:t>
      </w:r>
      <w:r w:rsidR="0062514C">
        <w:rPr>
          <w:rFonts w:asciiTheme="minorHAnsi" w:hAnsiTheme="minorHAnsi" w:cstheme="minorHAnsi"/>
          <w:snapToGrid w:val="0"/>
          <w:szCs w:val="22"/>
        </w:rPr>
        <w:t xml:space="preserve">RFP </w:t>
      </w:r>
      <w:r w:rsidR="00F0345A">
        <w:rPr>
          <w:rFonts w:asciiTheme="minorHAnsi" w:hAnsiTheme="minorHAnsi" w:cstheme="minorHAnsi"/>
          <w:snapToGrid w:val="0"/>
          <w:szCs w:val="22"/>
        </w:rPr>
        <w:t>clause 35</w:t>
      </w:r>
      <w:r>
        <w:rPr>
          <w:rFonts w:asciiTheme="minorHAnsi" w:hAnsiTheme="minorHAnsi" w:cstheme="minorHAnsi"/>
          <w:snapToGrid w:val="0"/>
          <w:szCs w:val="22"/>
        </w:rPr>
        <w:t xml:space="preserve">; </w:t>
      </w:r>
      <w:r w:rsidRPr="003D3BF8">
        <w:rPr>
          <w:rFonts w:asciiTheme="minorHAnsi" w:hAnsiTheme="minorHAnsi" w:cstheme="minorHAnsi"/>
          <w:snapToGrid w:val="0"/>
          <w:szCs w:val="22"/>
        </w:rPr>
        <w:t>or</w:t>
      </w:r>
    </w:p>
    <w:p w14:paraId="3D449EB5" w14:textId="77777777" w:rsidR="00C70AEB" w:rsidRPr="00F50A7A" w:rsidRDefault="00C70AEB" w:rsidP="007C47BC">
      <w:pPr>
        <w:pStyle w:val="ListParagraph"/>
        <w:widowControl/>
        <w:numPr>
          <w:ilvl w:val="2"/>
          <w:numId w:val="31"/>
        </w:numPr>
        <w:overflowPunct/>
        <w:adjustRightInd/>
        <w:spacing w:line="240" w:lineRule="auto"/>
        <w:ind w:left="2070" w:hanging="270"/>
        <w:jc w:val="both"/>
        <w:rPr>
          <w:rFonts w:asciiTheme="minorHAnsi" w:hAnsiTheme="minorHAnsi" w:cstheme="minorHAnsi"/>
          <w:snapToGrid w:val="0"/>
          <w:szCs w:val="22"/>
        </w:rPr>
      </w:pPr>
      <w:r w:rsidRPr="00F50A7A">
        <w:rPr>
          <w:rFonts w:asciiTheme="minorHAnsi" w:hAnsiTheme="minorHAnsi" w:cstheme="minorHAnsi"/>
          <w:snapToGrid w:val="0"/>
          <w:szCs w:val="22"/>
        </w:rPr>
        <w:t xml:space="preserve">to furnish Performance Security, insurances, or other documents that UNDP may require as a condition to rendering </w:t>
      </w:r>
      <w:r w:rsidR="001D3A98">
        <w:rPr>
          <w:rFonts w:asciiTheme="minorHAnsi" w:hAnsiTheme="minorHAnsi" w:cstheme="minorHAnsi"/>
          <w:snapToGrid w:val="0"/>
          <w:szCs w:val="22"/>
        </w:rPr>
        <w:t>the effectivity of the contract that may be awarded to the Proposer</w:t>
      </w:r>
      <w:r w:rsidRPr="00F50A7A">
        <w:rPr>
          <w:rFonts w:asciiTheme="minorHAnsi" w:hAnsiTheme="minorHAnsi" w:cstheme="minorHAnsi"/>
          <w:snapToGrid w:val="0"/>
          <w:szCs w:val="22"/>
        </w:rPr>
        <w:t>.</w:t>
      </w:r>
    </w:p>
    <w:p w14:paraId="3D449EB6" w14:textId="77777777" w:rsidR="00C70AEB" w:rsidRPr="00D243BB" w:rsidRDefault="00C70AEB" w:rsidP="007419C9">
      <w:pPr>
        <w:rPr>
          <w:rFonts w:asciiTheme="minorHAnsi" w:hAnsiTheme="minorHAnsi" w:cstheme="minorHAnsi"/>
          <w:b/>
          <w:bCs/>
          <w:sz w:val="22"/>
          <w:szCs w:val="22"/>
          <w:lang w:val="en-GB"/>
        </w:rPr>
      </w:pPr>
    </w:p>
    <w:p w14:paraId="3D449EB7" w14:textId="77777777" w:rsidR="003F39B1" w:rsidRPr="00D243BB" w:rsidRDefault="00D3501B" w:rsidP="007C47BC">
      <w:pPr>
        <w:pStyle w:val="ListParagraph"/>
        <w:numPr>
          <w:ilvl w:val="0"/>
          <w:numId w:val="21"/>
        </w:numPr>
        <w:spacing w:line="240" w:lineRule="auto"/>
        <w:rPr>
          <w:rFonts w:asciiTheme="minorHAnsi" w:hAnsiTheme="minorHAnsi" w:cstheme="minorHAnsi"/>
          <w:b/>
          <w:bCs/>
          <w:szCs w:val="22"/>
          <w:u w:val="single"/>
          <w:lang w:val="en-GB"/>
        </w:rPr>
      </w:pPr>
      <w:r w:rsidRPr="00D243BB">
        <w:rPr>
          <w:rFonts w:asciiTheme="minorHAnsi" w:hAnsiTheme="minorHAnsi" w:cstheme="minorHAnsi"/>
          <w:b/>
          <w:bCs/>
          <w:szCs w:val="22"/>
          <w:lang w:val="en-GB"/>
        </w:rPr>
        <w:t>Financial Proposals</w:t>
      </w:r>
    </w:p>
    <w:p w14:paraId="3D449EB8" w14:textId="77777777" w:rsidR="003F39B1" w:rsidRPr="00D243BB" w:rsidRDefault="003F39B1" w:rsidP="007419C9">
      <w:pPr>
        <w:rPr>
          <w:rFonts w:asciiTheme="minorHAnsi" w:hAnsiTheme="minorHAnsi" w:cstheme="minorHAnsi"/>
          <w:b/>
          <w:bCs/>
          <w:sz w:val="22"/>
          <w:szCs w:val="22"/>
          <w:lang w:val="en-GB"/>
        </w:rPr>
      </w:pPr>
    </w:p>
    <w:p w14:paraId="3D449EB9" w14:textId="77777777" w:rsidR="00D42A97" w:rsidRPr="00D243BB" w:rsidRDefault="00D42A97"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T</w:t>
      </w:r>
      <w:r w:rsidR="00D3501B" w:rsidRPr="00D243BB">
        <w:rPr>
          <w:rFonts w:asciiTheme="minorHAnsi" w:hAnsiTheme="minorHAnsi" w:cstheme="minorHAnsi"/>
          <w:sz w:val="22"/>
          <w:szCs w:val="22"/>
        </w:rPr>
        <w:t xml:space="preserve">he Financial Proposal shall be prepared using the attached standard form (Section </w:t>
      </w:r>
      <w:r w:rsidR="00086705" w:rsidRPr="00D243BB">
        <w:rPr>
          <w:rFonts w:asciiTheme="minorHAnsi" w:hAnsiTheme="minorHAnsi" w:cstheme="minorHAnsi"/>
          <w:sz w:val="22"/>
          <w:szCs w:val="22"/>
        </w:rPr>
        <w:t>7</w:t>
      </w:r>
      <w:r w:rsidR="00D3501B" w:rsidRPr="00D243BB">
        <w:rPr>
          <w:rFonts w:asciiTheme="minorHAnsi" w:hAnsiTheme="minorHAnsi" w:cstheme="minorHAnsi"/>
          <w:sz w:val="22"/>
          <w:szCs w:val="22"/>
        </w:rPr>
        <w:t>).</w:t>
      </w:r>
      <w:r w:rsidR="00CE70B9" w:rsidRPr="00D243BB">
        <w:rPr>
          <w:rFonts w:asciiTheme="minorHAnsi" w:hAnsiTheme="minorHAnsi" w:cstheme="minorHAnsi"/>
          <w:sz w:val="22"/>
          <w:szCs w:val="22"/>
        </w:rPr>
        <w:t xml:space="preserve">   It shall list all </w:t>
      </w:r>
      <w:r w:rsidR="00DF1AF4" w:rsidRPr="00D243BB">
        <w:rPr>
          <w:rFonts w:asciiTheme="minorHAnsi" w:hAnsiTheme="minorHAnsi" w:cstheme="minorHAnsi"/>
          <w:sz w:val="22"/>
          <w:szCs w:val="22"/>
        </w:rPr>
        <w:t xml:space="preserve">major </w:t>
      </w:r>
      <w:r w:rsidR="00CE70B9" w:rsidRPr="00D243BB">
        <w:rPr>
          <w:rFonts w:asciiTheme="minorHAnsi" w:hAnsiTheme="minorHAnsi" w:cstheme="minorHAnsi"/>
          <w:sz w:val="22"/>
          <w:szCs w:val="22"/>
        </w:rPr>
        <w:t>cost</w:t>
      </w:r>
      <w:r w:rsidR="00DF1AF4" w:rsidRPr="00D243BB">
        <w:rPr>
          <w:rFonts w:asciiTheme="minorHAnsi" w:hAnsiTheme="minorHAnsi" w:cstheme="minorHAnsi"/>
          <w:sz w:val="22"/>
          <w:szCs w:val="22"/>
        </w:rPr>
        <w:t xml:space="preserve"> component</w:t>
      </w:r>
      <w:r w:rsidR="00CE70B9" w:rsidRPr="00D243BB">
        <w:rPr>
          <w:rFonts w:asciiTheme="minorHAnsi" w:hAnsiTheme="minorHAnsi" w:cstheme="minorHAnsi"/>
          <w:sz w:val="22"/>
          <w:szCs w:val="22"/>
        </w:rPr>
        <w:t>s associated with the services</w:t>
      </w:r>
      <w:r w:rsidR="00DF1AF4" w:rsidRPr="00D243BB">
        <w:rPr>
          <w:rFonts w:asciiTheme="minorHAnsi" w:hAnsiTheme="minorHAnsi" w:cstheme="minorHAnsi"/>
          <w:sz w:val="22"/>
          <w:szCs w:val="22"/>
        </w:rPr>
        <w:t>, and the detailed breakdown of such costs</w:t>
      </w:r>
      <w:r w:rsidR="00CE70B9" w:rsidRPr="00D243BB">
        <w:rPr>
          <w:rFonts w:asciiTheme="minorHAnsi" w:hAnsiTheme="minorHAnsi" w:cstheme="minorHAnsi"/>
          <w:sz w:val="22"/>
          <w:szCs w:val="22"/>
        </w:rPr>
        <w:t xml:space="preserve">.  All </w:t>
      </w:r>
      <w:r w:rsidR="00DF1AF4" w:rsidRPr="00D243BB">
        <w:rPr>
          <w:rFonts w:asciiTheme="minorHAnsi" w:hAnsiTheme="minorHAnsi" w:cstheme="minorHAnsi"/>
          <w:sz w:val="22"/>
          <w:szCs w:val="22"/>
        </w:rPr>
        <w:t xml:space="preserve">outputs and </w:t>
      </w:r>
      <w:r w:rsidR="00CE70B9" w:rsidRPr="00D243BB">
        <w:rPr>
          <w:rFonts w:asciiTheme="minorHAnsi" w:hAnsiTheme="minorHAnsi" w:cstheme="minorHAnsi"/>
          <w:sz w:val="22"/>
          <w:szCs w:val="22"/>
        </w:rPr>
        <w:t>activities described in the Technical Proposal must be priced separately</w:t>
      </w:r>
      <w:r w:rsidR="00DF1AF4" w:rsidRPr="00D243BB">
        <w:rPr>
          <w:rFonts w:asciiTheme="minorHAnsi" w:hAnsiTheme="minorHAnsi" w:cstheme="minorHAnsi"/>
          <w:sz w:val="22"/>
          <w:szCs w:val="22"/>
        </w:rPr>
        <w:t xml:space="preserve"> on a one-to-one correspondence.  Any output and </w:t>
      </w:r>
      <w:r w:rsidR="00CE70B9" w:rsidRPr="00D243BB">
        <w:rPr>
          <w:rFonts w:asciiTheme="minorHAnsi" w:hAnsiTheme="minorHAnsi" w:cstheme="minorHAnsi"/>
          <w:sz w:val="22"/>
          <w:szCs w:val="22"/>
        </w:rPr>
        <w:t>activities described in the Technical Proposal but not priced</w:t>
      </w:r>
      <w:r w:rsidR="00DF1AF4" w:rsidRPr="00D243BB">
        <w:rPr>
          <w:rFonts w:asciiTheme="minorHAnsi" w:hAnsiTheme="minorHAnsi" w:cstheme="minorHAnsi"/>
          <w:sz w:val="22"/>
          <w:szCs w:val="22"/>
        </w:rPr>
        <w:t xml:space="preserve"> in the Financial Proposal</w:t>
      </w:r>
      <w:r w:rsidR="00CE70B9" w:rsidRPr="00D243BB">
        <w:rPr>
          <w:rFonts w:asciiTheme="minorHAnsi" w:hAnsiTheme="minorHAnsi" w:cstheme="minorHAnsi"/>
          <w:sz w:val="22"/>
          <w:szCs w:val="22"/>
        </w:rPr>
        <w:t>, shall be assumed to be included in the prices of other activities or items</w:t>
      </w:r>
      <w:r w:rsidR="00DF1AF4" w:rsidRPr="00D243BB">
        <w:rPr>
          <w:rFonts w:asciiTheme="minorHAnsi" w:hAnsiTheme="minorHAnsi" w:cstheme="minorHAnsi"/>
          <w:sz w:val="22"/>
          <w:szCs w:val="22"/>
        </w:rPr>
        <w:t>, as well as in the final total price</w:t>
      </w:r>
      <w:r w:rsidR="00CE70B9" w:rsidRPr="00D243BB">
        <w:rPr>
          <w:rFonts w:asciiTheme="minorHAnsi" w:hAnsiTheme="minorHAnsi" w:cstheme="minorHAnsi"/>
          <w:sz w:val="22"/>
          <w:szCs w:val="22"/>
        </w:rPr>
        <w:t xml:space="preserve">.  </w:t>
      </w:r>
    </w:p>
    <w:p w14:paraId="3D449EBA" w14:textId="77777777" w:rsidR="00FC2FBF" w:rsidRDefault="00FC2FBF" w:rsidP="007419C9">
      <w:pPr>
        <w:rPr>
          <w:rFonts w:asciiTheme="minorHAnsi" w:hAnsiTheme="minorHAnsi" w:cstheme="minorHAnsi"/>
          <w:b/>
          <w:bCs/>
          <w:szCs w:val="22"/>
          <w:lang w:val="en-GB"/>
        </w:rPr>
      </w:pPr>
    </w:p>
    <w:p w14:paraId="3D449EBB" w14:textId="77777777" w:rsidR="003E464A" w:rsidRPr="00D243BB" w:rsidRDefault="003E464A" w:rsidP="007C47BC">
      <w:pPr>
        <w:pStyle w:val="ListParagraph"/>
        <w:numPr>
          <w:ilvl w:val="0"/>
          <w:numId w:val="21"/>
        </w:numPr>
        <w:spacing w:line="240" w:lineRule="auto"/>
        <w:ind w:hanging="345"/>
        <w:rPr>
          <w:rFonts w:asciiTheme="minorHAnsi" w:hAnsiTheme="minorHAnsi" w:cstheme="minorHAnsi"/>
          <w:b/>
          <w:bCs/>
          <w:szCs w:val="22"/>
          <w:lang w:val="en-GB"/>
        </w:rPr>
      </w:pPr>
      <w:r w:rsidRPr="00D243BB">
        <w:rPr>
          <w:rFonts w:asciiTheme="minorHAnsi" w:hAnsiTheme="minorHAnsi" w:cstheme="minorHAnsi"/>
          <w:b/>
          <w:bCs/>
          <w:szCs w:val="22"/>
          <w:lang w:val="en-GB"/>
        </w:rPr>
        <w:t xml:space="preserve">Currencies </w:t>
      </w:r>
    </w:p>
    <w:p w14:paraId="3D449EBC" w14:textId="77777777" w:rsidR="00105CA9" w:rsidRPr="00D243BB" w:rsidRDefault="00105CA9" w:rsidP="007419C9">
      <w:pPr>
        <w:ind w:left="720"/>
        <w:jc w:val="both"/>
        <w:rPr>
          <w:rFonts w:asciiTheme="minorHAnsi" w:hAnsiTheme="minorHAnsi" w:cstheme="minorHAnsi"/>
          <w:iCs/>
          <w:sz w:val="22"/>
          <w:szCs w:val="22"/>
        </w:rPr>
      </w:pPr>
    </w:p>
    <w:p w14:paraId="3D449EBD" w14:textId="77777777" w:rsidR="003642EE" w:rsidRPr="00D243BB" w:rsidRDefault="003E464A" w:rsidP="007419C9">
      <w:pPr>
        <w:ind w:left="720"/>
        <w:jc w:val="both"/>
        <w:rPr>
          <w:rFonts w:asciiTheme="minorHAnsi" w:hAnsiTheme="minorHAnsi" w:cstheme="minorHAnsi"/>
          <w:iCs/>
          <w:sz w:val="22"/>
          <w:szCs w:val="22"/>
        </w:rPr>
      </w:pPr>
      <w:r w:rsidRPr="00D243BB">
        <w:rPr>
          <w:rFonts w:asciiTheme="minorHAnsi" w:hAnsiTheme="minorHAnsi" w:cstheme="minorHAnsi"/>
          <w:iCs/>
          <w:sz w:val="22"/>
          <w:szCs w:val="22"/>
        </w:rPr>
        <w:t xml:space="preserve">All prices shall be quoted </w:t>
      </w:r>
      <w:r w:rsidR="00742A88" w:rsidRPr="00D243BB">
        <w:rPr>
          <w:rFonts w:asciiTheme="minorHAnsi" w:hAnsiTheme="minorHAnsi" w:cstheme="minorHAnsi"/>
          <w:iCs/>
          <w:sz w:val="22"/>
          <w:szCs w:val="22"/>
        </w:rPr>
        <w:t xml:space="preserve">in </w:t>
      </w:r>
      <w:r w:rsidR="00086705" w:rsidRPr="00D243BB">
        <w:rPr>
          <w:rFonts w:asciiTheme="minorHAnsi" w:hAnsiTheme="minorHAnsi" w:cstheme="minorHAnsi"/>
          <w:iCs/>
          <w:sz w:val="22"/>
          <w:szCs w:val="22"/>
        </w:rPr>
        <w:t xml:space="preserve">the currency </w:t>
      </w:r>
      <w:r w:rsidR="0043159A" w:rsidRPr="00D243BB">
        <w:rPr>
          <w:rFonts w:asciiTheme="minorHAnsi" w:hAnsiTheme="minorHAnsi" w:cstheme="minorHAnsi"/>
          <w:iCs/>
          <w:sz w:val="22"/>
          <w:szCs w:val="22"/>
        </w:rPr>
        <w:t>indicated in the</w:t>
      </w:r>
      <w:r w:rsidR="0043159A" w:rsidRPr="00D243BB">
        <w:rPr>
          <w:rFonts w:asciiTheme="minorHAnsi" w:hAnsiTheme="minorHAnsi" w:cstheme="minorHAnsi"/>
          <w:b/>
          <w:iCs/>
          <w:sz w:val="22"/>
          <w:szCs w:val="22"/>
        </w:rPr>
        <w:t xml:space="preserve"> Data Sheet</w:t>
      </w:r>
      <w:r w:rsidR="00514298">
        <w:rPr>
          <w:rFonts w:asciiTheme="minorHAnsi" w:hAnsiTheme="minorHAnsi" w:cstheme="minorHAnsi"/>
          <w:b/>
          <w:iCs/>
          <w:sz w:val="22"/>
          <w:szCs w:val="22"/>
        </w:rPr>
        <w:t xml:space="preserve"> </w:t>
      </w:r>
      <w:r w:rsidR="00514298" w:rsidRPr="00514298">
        <w:rPr>
          <w:rFonts w:asciiTheme="minorHAnsi" w:hAnsiTheme="minorHAnsi" w:cstheme="minorHAnsi"/>
          <w:iCs/>
          <w:sz w:val="22"/>
          <w:szCs w:val="22"/>
        </w:rPr>
        <w:t>(</w:t>
      </w:r>
      <w:r w:rsidR="009C499B">
        <w:rPr>
          <w:rFonts w:asciiTheme="minorHAnsi" w:hAnsiTheme="minorHAnsi" w:cstheme="minorHAnsi"/>
          <w:iCs/>
          <w:sz w:val="22"/>
          <w:szCs w:val="22"/>
        </w:rPr>
        <w:t>DS</w:t>
      </w:r>
      <w:r w:rsidR="00514298" w:rsidRPr="00514298">
        <w:rPr>
          <w:rFonts w:asciiTheme="minorHAnsi" w:hAnsiTheme="minorHAnsi" w:cstheme="minorHAnsi"/>
          <w:iCs/>
          <w:sz w:val="22"/>
          <w:szCs w:val="22"/>
        </w:rPr>
        <w:t xml:space="preserve"> </w:t>
      </w:r>
      <w:r w:rsidR="00161B6F">
        <w:rPr>
          <w:rFonts w:asciiTheme="minorHAnsi" w:hAnsiTheme="minorHAnsi" w:cstheme="minorHAnsi"/>
          <w:iCs/>
          <w:sz w:val="22"/>
          <w:szCs w:val="22"/>
        </w:rPr>
        <w:t>no.</w:t>
      </w:r>
      <w:r w:rsidR="00514298" w:rsidRPr="00514298">
        <w:rPr>
          <w:rFonts w:asciiTheme="minorHAnsi" w:hAnsiTheme="minorHAnsi" w:cstheme="minorHAnsi"/>
          <w:iCs/>
          <w:sz w:val="22"/>
          <w:szCs w:val="22"/>
        </w:rPr>
        <w:t xml:space="preserve"> 1</w:t>
      </w:r>
      <w:r w:rsidR="00443E95">
        <w:rPr>
          <w:rFonts w:asciiTheme="minorHAnsi" w:hAnsiTheme="minorHAnsi" w:cstheme="minorHAnsi"/>
          <w:iCs/>
          <w:sz w:val="22"/>
          <w:szCs w:val="22"/>
        </w:rPr>
        <w:t>5</w:t>
      </w:r>
      <w:r w:rsidR="00514298" w:rsidRPr="00514298">
        <w:rPr>
          <w:rFonts w:asciiTheme="minorHAnsi" w:hAnsiTheme="minorHAnsi" w:cstheme="minorHAnsi"/>
          <w:iCs/>
          <w:sz w:val="22"/>
          <w:szCs w:val="22"/>
        </w:rPr>
        <w:t>)</w:t>
      </w:r>
      <w:r w:rsidR="0043159A" w:rsidRPr="00D243BB">
        <w:rPr>
          <w:rFonts w:asciiTheme="minorHAnsi" w:hAnsiTheme="minorHAnsi" w:cstheme="minorHAnsi"/>
          <w:iCs/>
          <w:sz w:val="22"/>
          <w:szCs w:val="22"/>
        </w:rPr>
        <w:t>.</w:t>
      </w:r>
      <w:r w:rsidR="00742A88" w:rsidRPr="00D243BB">
        <w:rPr>
          <w:rFonts w:asciiTheme="minorHAnsi" w:hAnsiTheme="minorHAnsi" w:cstheme="minorHAnsi"/>
          <w:iCs/>
          <w:sz w:val="22"/>
          <w:szCs w:val="22"/>
        </w:rPr>
        <w:t xml:space="preserve">  However, </w:t>
      </w:r>
      <w:r w:rsidR="00A06D37" w:rsidRPr="00D243BB">
        <w:rPr>
          <w:rFonts w:asciiTheme="minorHAnsi" w:hAnsiTheme="minorHAnsi" w:cstheme="minorHAnsi"/>
          <w:iCs/>
          <w:sz w:val="22"/>
          <w:szCs w:val="22"/>
        </w:rPr>
        <w:t xml:space="preserve">where </w:t>
      </w:r>
      <w:r w:rsidR="001216E6" w:rsidRPr="00D243BB">
        <w:rPr>
          <w:rFonts w:asciiTheme="minorHAnsi" w:hAnsiTheme="minorHAnsi" w:cstheme="minorHAnsi"/>
          <w:iCs/>
          <w:sz w:val="22"/>
          <w:szCs w:val="22"/>
        </w:rPr>
        <w:t>Proposal</w:t>
      </w:r>
      <w:r w:rsidR="00A06D37" w:rsidRPr="00D243BB">
        <w:rPr>
          <w:rFonts w:asciiTheme="minorHAnsi" w:hAnsiTheme="minorHAnsi" w:cstheme="minorHAnsi"/>
          <w:iCs/>
          <w:sz w:val="22"/>
          <w:szCs w:val="22"/>
        </w:rPr>
        <w:t xml:space="preserve">s are quoted in different currencies, </w:t>
      </w:r>
      <w:r w:rsidR="00742A88" w:rsidRPr="00D243BB">
        <w:rPr>
          <w:rFonts w:asciiTheme="minorHAnsi" w:hAnsiTheme="minorHAnsi" w:cstheme="minorHAnsi"/>
          <w:iCs/>
          <w:sz w:val="22"/>
          <w:szCs w:val="22"/>
        </w:rPr>
        <w:t>for the pu</w:t>
      </w:r>
      <w:r w:rsidR="00CE70B9" w:rsidRPr="00D243BB">
        <w:rPr>
          <w:rFonts w:asciiTheme="minorHAnsi" w:hAnsiTheme="minorHAnsi" w:cstheme="minorHAnsi"/>
          <w:iCs/>
          <w:sz w:val="22"/>
          <w:szCs w:val="22"/>
        </w:rPr>
        <w:t>rposes of comparison of all Proposals</w:t>
      </w:r>
      <w:r w:rsidR="006D2E88">
        <w:rPr>
          <w:rFonts w:asciiTheme="minorHAnsi" w:hAnsiTheme="minorHAnsi" w:cstheme="minorHAnsi"/>
          <w:iCs/>
          <w:sz w:val="22"/>
          <w:szCs w:val="22"/>
        </w:rPr>
        <w:t>:</w:t>
      </w:r>
      <w:r w:rsidR="002958B7">
        <w:rPr>
          <w:rFonts w:asciiTheme="minorHAnsi" w:hAnsiTheme="minorHAnsi" w:cstheme="minorHAnsi"/>
          <w:iCs/>
          <w:sz w:val="22"/>
          <w:szCs w:val="22"/>
        </w:rPr>
        <w:t xml:space="preserve"> </w:t>
      </w:r>
    </w:p>
    <w:p w14:paraId="3D449EBE" w14:textId="77777777" w:rsidR="003642EE" w:rsidRPr="00D243BB" w:rsidRDefault="003642EE" w:rsidP="007419C9">
      <w:pPr>
        <w:jc w:val="both"/>
        <w:rPr>
          <w:rFonts w:asciiTheme="minorHAnsi" w:hAnsiTheme="minorHAnsi" w:cstheme="minorHAnsi"/>
          <w:iCs/>
          <w:sz w:val="22"/>
          <w:szCs w:val="22"/>
        </w:rPr>
      </w:pPr>
    </w:p>
    <w:p w14:paraId="3D449EBF" w14:textId="77777777" w:rsidR="007A322E" w:rsidRDefault="00742A88" w:rsidP="007C47BC">
      <w:pPr>
        <w:pStyle w:val="ListParagraph"/>
        <w:numPr>
          <w:ilvl w:val="1"/>
          <w:numId w:val="18"/>
        </w:numPr>
        <w:spacing w:line="240" w:lineRule="auto"/>
        <w:ind w:left="1080"/>
        <w:jc w:val="both"/>
        <w:rPr>
          <w:rFonts w:asciiTheme="minorHAnsi" w:hAnsiTheme="minorHAnsi" w:cstheme="minorHAnsi"/>
          <w:iCs/>
          <w:szCs w:val="22"/>
        </w:rPr>
      </w:pPr>
      <w:r w:rsidRPr="007A322E">
        <w:rPr>
          <w:rFonts w:asciiTheme="minorHAnsi" w:hAnsiTheme="minorHAnsi" w:cstheme="minorHAnsi"/>
          <w:iCs/>
          <w:szCs w:val="22"/>
        </w:rPr>
        <w:t xml:space="preserve">UNDP will convert the currency quoted in the </w:t>
      </w:r>
      <w:r w:rsidR="00152708" w:rsidRPr="007A322E">
        <w:rPr>
          <w:rFonts w:asciiTheme="minorHAnsi" w:hAnsiTheme="minorHAnsi" w:cstheme="minorHAnsi"/>
          <w:iCs/>
          <w:szCs w:val="22"/>
        </w:rPr>
        <w:t>Proposal</w:t>
      </w:r>
      <w:r w:rsidRPr="007A322E">
        <w:rPr>
          <w:rFonts w:asciiTheme="minorHAnsi" w:hAnsiTheme="minorHAnsi" w:cstheme="minorHAnsi"/>
          <w:iCs/>
          <w:szCs w:val="22"/>
        </w:rPr>
        <w:t xml:space="preserve"> </w:t>
      </w:r>
      <w:r w:rsidR="002E668E" w:rsidRPr="007A322E">
        <w:rPr>
          <w:rFonts w:asciiTheme="minorHAnsi" w:hAnsiTheme="minorHAnsi" w:cstheme="minorHAnsi"/>
          <w:iCs/>
          <w:szCs w:val="22"/>
        </w:rPr>
        <w:t>in</w:t>
      </w:r>
      <w:r w:rsidRPr="007A322E">
        <w:rPr>
          <w:rFonts w:asciiTheme="minorHAnsi" w:hAnsiTheme="minorHAnsi" w:cstheme="minorHAnsi"/>
          <w:iCs/>
          <w:szCs w:val="22"/>
        </w:rPr>
        <w:t xml:space="preserve">to </w:t>
      </w:r>
      <w:r w:rsidR="002E668E" w:rsidRPr="007A322E">
        <w:rPr>
          <w:rFonts w:asciiTheme="minorHAnsi" w:hAnsiTheme="minorHAnsi" w:cstheme="minorHAnsi"/>
          <w:iCs/>
          <w:szCs w:val="22"/>
        </w:rPr>
        <w:t>the UNDP preferred currency</w:t>
      </w:r>
      <w:r w:rsidRPr="007A322E">
        <w:rPr>
          <w:rFonts w:asciiTheme="minorHAnsi" w:hAnsiTheme="minorHAnsi" w:cstheme="minorHAnsi"/>
          <w:iCs/>
          <w:szCs w:val="22"/>
        </w:rPr>
        <w:t>, in accordance with</w:t>
      </w:r>
      <w:r w:rsidR="00152708" w:rsidRPr="007A322E">
        <w:rPr>
          <w:rFonts w:asciiTheme="minorHAnsi" w:hAnsiTheme="minorHAnsi" w:cstheme="minorHAnsi"/>
          <w:iCs/>
          <w:szCs w:val="22"/>
        </w:rPr>
        <w:t xml:space="preserve"> the prevailing UN operational rate of e</w:t>
      </w:r>
      <w:r w:rsidR="00FB6008" w:rsidRPr="007A322E">
        <w:rPr>
          <w:rFonts w:asciiTheme="minorHAnsi" w:hAnsiTheme="minorHAnsi" w:cstheme="minorHAnsi"/>
          <w:iCs/>
          <w:szCs w:val="22"/>
        </w:rPr>
        <w:t xml:space="preserve">xchange on the last day of submission of </w:t>
      </w:r>
      <w:r w:rsidR="00A06D37" w:rsidRPr="007A322E">
        <w:rPr>
          <w:rFonts w:asciiTheme="minorHAnsi" w:hAnsiTheme="minorHAnsi" w:cstheme="minorHAnsi"/>
          <w:iCs/>
          <w:szCs w:val="22"/>
        </w:rPr>
        <w:t>Proposals</w:t>
      </w:r>
      <w:r w:rsidR="003642EE" w:rsidRPr="007A322E">
        <w:rPr>
          <w:rFonts w:asciiTheme="minorHAnsi" w:hAnsiTheme="minorHAnsi" w:cstheme="minorHAnsi"/>
          <w:iCs/>
          <w:szCs w:val="22"/>
        </w:rPr>
        <w:t>; and</w:t>
      </w:r>
    </w:p>
    <w:p w14:paraId="3D449EC0" w14:textId="77777777" w:rsidR="00742A88" w:rsidRPr="007A322E" w:rsidRDefault="007A322E" w:rsidP="007C47BC">
      <w:pPr>
        <w:pStyle w:val="ListParagraph"/>
        <w:numPr>
          <w:ilvl w:val="1"/>
          <w:numId w:val="18"/>
        </w:numPr>
        <w:spacing w:line="240" w:lineRule="auto"/>
        <w:ind w:left="1080"/>
        <w:jc w:val="both"/>
        <w:rPr>
          <w:rFonts w:asciiTheme="minorHAnsi" w:hAnsiTheme="minorHAnsi" w:cstheme="minorHAnsi"/>
          <w:iCs/>
          <w:szCs w:val="22"/>
        </w:rPr>
      </w:pPr>
      <w:r w:rsidRPr="007A322E">
        <w:rPr>
          <w:rFonts w:asciiTheme="minorHAnsi" w:hAnsiTheme="minorHAnsi" w:cstheme="minorHAnsi"/>
          <w:iCs/>
          <w:szCs w:val="22"/>
        </w:rPr>
        <w:t>I</w:t>
      </w:r>
      <w:r w:rsidR="003642EE" w:rsidRPr="007A322E">
        <w:rPr>
          <w:rFonts w:asciiTheme="minorHAnsi" w:hAnsiTheme="minorHAnsi" w:cstheme="minorHAnsi"/>
          <w:iCs/>
          <w:szCs w:val="22"/>
        </w:rPr>
        <w:t xml:space="preserve">n the event that </w:t>
      </w:r>
      <w:r w:rsidR="002E668E" w:rsidRPr="007A322E">
        <w:rPr>
          <w:rFonts w:asciiTheme="minorHAnsi" w:hAnsiTheme="minorHAnsi" w:cstheme="minorHAnsi"/>
          <w:iCs/>
          <w:szCs w:val="22"/>
        </w:rPr>
        <w:t>the</w:t>
      </w:r>
      <w:r w:rsidR="003642EE" w:rsidRPr="007A322E">
        <w:rPr>
          <w:rFonts w:asciiTheme="minorHAnsi" w:hAnsiTheme="minorHAnsi" w:cstheme="minorHAnsi"/>
          <w:iCs/>
          <w:szCs w:val="22"/>
        </w:rPr>
        <w:t xml:space="preserve"> proposal found to be the most responsive to the RFP requirement</w:t>
      </w:r>
      <w:r w:rsidR="002E668E" w:rsidRPr="007A322E">
        <w:rPr>
          <w:rFonts w:asciiTheme="minorHAnsi" w:hAnsiTheme="minorHAnsi" w:cstheme="minorHAnsi"/>
          <w:iCs/>
          <w:szCs w:val="22"/>
        </w:rPr>
        <w:t xml:space="preserve"> is quoted in another currency different from the preferred currency as per </w:t>
      </w:r>
      <w:r w:rsidR="002E668E" w:rsidRPr="007A322E">
        <w:rPr>
          <w:rFonts w:asciiTheme="minorHAnsi" w:hAnsiTheme="minorHAnsi" w:cstheme="minorHAnsi"/>
          <w:b/>
          <w:iCs/>
          <w:szCs w:val="22"/>
        </w:rPr>
        <w:t>Data Sheet</w:t>
      </w:r>
      <w:r w:rsidR="002E668E" w:rsidRPr="007A322E">
        <w:rPr>
          <w:rFonts w:asciiTheme="minorHAnsi" w:hAnsiTheme="minorHAnsi" w:cstheme="minorHAnsi"/>
          <w:iCs/>
          <w:szCs w:val="22"/>
        </w:rPr>
        <w:t xml:space="preserve"> (</w:t>
      </w:r>
      <w:r w:rsidR="009C499B">
        <w:rPr>
          <w:rFonts w:asciiTheme="minorHAnsi" w:hAnsiTheme="minorHAnsi" w:cstheme="minorHAnsi"/>
          <w:iCs/>
          <w:szCs w:val="22"/>
        </w:rPr>
        <w:t>DS</w:t>
      </w:r>
      <w:r w:rsidR="002E668E" w:rsidRPr="007A322E">
        <w:rPr>
          <w:rFonts w:asciiTheme="minorHAnsi" w:hAnsiTheme="minorHAnsi" w:cstheme="minorHAnsi"/>
          <w:iCs/>
          <w:szCs w:val="22"/>
        </w:rPr>
        <w:t xml:space="preserve"> </w:t>
      </w:r>
      <w:r w:rsidR="00161B6F">
        <w:rPr>
          <w:rFonts w:asciiTheme="minorHAnsi" w:hAnsiTheme="minorHAnsi" w:cstheme="minorHAnsi"/>
          <w:iCs/>
          <w:szCs w:val="22"/>
        </w:rPr>
        <w:t>no.</w:t>
      </w:r>
      <w:r w:rsidR="002E668E" w:rsidRPr="007A322E">
        <w:rPr>
          <w:rFonts w:asciiTheme="minorHAnsi" w:hAnsiTheme="minorHAnsi" w:cstheme="minorHAnsi"/>
          <w:iCs/>
          <w:szCs w:val="22"/>
        </w:rPr>
        <w:t xml:space="preserve"> 1</w:t>
      </w:r>
      <w:r w:rsidR="00443E95">
        <w:rPr>
          <w:rFonts w:asciiTheme="minorHAnsi" w:hAnsiTheme="minorHAnsi" w:cstheme="minorHAnsi"/>
          <w:iCs/>
          <w:szCs w:val="22"/>
        </w:rPr>
        <w:t>5</w:t>
      </w:r>
      <w:r w:rsidR="002E668E" w:rsidRPr="007A322E">
        <w:rPr>
          <w:rFonts w:asciiTheme="minorHAnsi" w:hAnsiTheme="minorHAnsi" w:cstheme="minorHAnsi"/>
          <w:iCs/>
          <w:szCs w:val="22"/>
        </w:rPr>
        <w:t>)</w:t>
      </w:r>
      <w:r w:rsidR="003642EE" w:rsidRPr="007A322E">
        <w:rPr>
          <w:rFonts w:asciiTheme="minorHAnsi" w:hAnsiTheme="minorHAnsi" w:cstheme="minorHAnsi"/>
          <w:iCs/>
          <w:szCs w:val="22"/>
        </w:rPr>
        <w:t xml:space="preserve">, then UNDP shall reserve the right to award the contract in the currency of UNDP’s </w:t>
      </w:r>
      <w:r w:rsidR="003642EE" w:rsidRPr="007A322E">
        <w:rPr>
          <w:rFonts w:asciiTheme="minorHAnsi" w:hAnsiTheme="minorHAnsi" w:cstheme="minorHAnsi"/>
          <w:iCs/>
          <w:szCs w:val="22"/>
        </w:rPr>
        <w:lastRenderedPageBreak/>
        <w:t>preference</w:t>
      </w:r>
      <w:r w:rsidR="006D274C" w:rsidRPr="007A322E">
        <w:rPr>
          <w:rFonts w:asciiTheme="minorHAnsi" w:hAnsiTheme="minorHAnsi" w:cstheme="minorHAnsi"/>
          <w:iCs/>
          <w:szCs w:val="22"/>
        </w:rPr>
        <w:t>, using the conversion method specified above</w:t>
      </w:r>
      <w:r w:rsidR="003642EE" w:rsidRPr="007A322E">
        <w:rPr>
          <w:rFonts w:asciiTheme="minorHAnsi" w:hAnsiTheme="minorHAnsi" w:cstheme="minorHAnsi"/>
          <w:iCs/>
          <w:szCs w:val="22"/>
        </w:rPr>
        <w:t>.</w:t>
      </w:r>
    </w:p>
    <w:p w14:paraId="3D449EC1" w14:textId="77777777" w:rsidR="00FE53D9" w:rsidRPr="00FE53D9" w:rsidRDefault="00FE53D9" w:rsidP="007419C9">
      <w:pPr>
        <w:jc w:val="both"/>
        <w:rPr>
          <w:rFonts w:asciiTheme="minorHAnsi" w:hAnsiTheme="minorHAnsi" w:cstheme="minorHAnsi"/>
          <w:iCs/>
          <w:sz w:val="22"/>
          <w:szCs w:val="22"/>
        </w:rPr>
      </w:pPr>
    </w:p>
    <w:p w14:paraId="3D449EC2" w14:textId="77777777" w:rsidR="00FE53D9" w:rsidRPr="00FE53D9" w:rsidRDefault="00FE53D9" w:rsidP="007419C9">
      <w:pPr>
        <w:ind w:left="720"/>
        <w:jc w:val="both"/>
        <w:rPr>
          <w:rFonts w:asciiTheme="minorHAnsi" w:hAnsiTheme="minorHAnsi" w:cstheme="minorHAnsi"/>
          <w:bCs/>
          <w:sz w:val="22"/>
          <w:szCs w:val="22"/>
          <w:lang w:val="en-GB"/>
        </w:rPr>
      </w:pPr>
      <w:r w:rsidRPr="00FE53D9">
        <w:rPr>
          <w:rFonts w:asciiTheme="minorHAnsi" w:hAnsiTheme="minorHAnsi" w:cstheme="minorHAnsi"/>
          <w:sz w:val="22"/>
          <w:szCs w:val="22"/>
        </w:rPr>
        <w:t xml:space="preserve">Proposals submitted by two (2) or more Proposers shall all be rejected if they are found to have </w:t>
      </w:r>
      <w:r w:rsidRPr="00FE53D9">
        <w:rPr>
          <w:rFonts w:asciiTheme="minorHAnsi" w:hAnsiTheme="minorHAnsi" w:cstheme="minorHAnsi"/>
          <w:sz w:val="22"/>
          <w:szCs w:val="22"/>
          <w:u w:val="single"/>
        </w:rPr>
        <w:t>any</w:t>
      </w:r>
      <w:r w:rsidRPr="00FE53D9">
        <w:rPr>
          <w:rFonts w:asciiTheme="minorHAnsi" w:hAnsiTheme="minorHAnsi" w:cstheme="minorHAnsi"/>
          <w:sz w:val="22"/>
          <w:szCs w:val="22"/>
        </w:rPr>
        <w:t xml:space="preserve"> of the </w:t>
      </w:r>
      <w:proofErr w:type="gramStart"/>
      <w:r w:rsidRPr="00FE53D9">
        <w:rPr>
          <w:rFonts w:asciiTheme="minorHAnsi" w:hAnsiTheme="minorHAnsi" w:cstheme="minorHAnsi"/>
          <w:sz w:val="22"/>
          <w:szCs w:val="22"/>
        </w:rPr>
        <w:t>following :</w:t>
      </w:r>
      <w:proofErr w:type="gramEnd"/>
    </w:p>
    <w:p w14:paraId="3D449EC3" w14:textId="77777777" w:rsidR="00FE53D9" w:rsidRPr="00FE53D9" w:rsidRDefault="00FE53D9" w:rsidP="007419C9">
      <w:pPr>
        <w:autoSpaceDE w:val="0"/>
        <w:autoSpaceDN w:val="0"/>
        <w:ind w:left="1440" w:hanging="720"/>
        <w:rPr>
          <w:rFonts w:asciiTheme="minorHAnsi" w:hAnsiTheme="minorHAnsi" w:cstheme="minorHAnsi"/>
          <w:sz w:val="22"/>
          <w:szCs w:val="22"/>
        </w:rPr>
      </w:pPr>
    </w:p>
    <w:p w14:paraId="3D449EC4" w14:textId="77777777" w:rsidR="00FE53D9" w:rsidRPr="009361C8" w:rsidRDefault="00FE53D9" w:rsidP="007C47BC">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 xml:space="preserve">they have at least one controlling partner, </w:t>
      </w:r>
      <w:proofErr w:type="gramStart"/>
      <w:r w:rsidRPr="009361C8">
        <w:rPr>
          <w:rFonts w:asciiTheme="minorHAnsi" w:hAnsiTheme="minorHAnsi" w:cstheme="minorHAnsi"/>
          <w:szCs w:val="22"/>
        </w:rPr>
        <w:t>director</w:t>
      </w:r>
      <w:proofErr w:type="gramEnd"/>
      <w:r w:rsidRPr="009361C8">
        <w:rPr>
          <w:rFonts w:asciiTheme="minorHAnsi" w:hAnsiTheme="minorHAnsi" w:cstheme="minorHAnsi"/>
          <w:szCs w:val="22"/>
        </w:rPr>
        <w:t xml:space="preserve"> or shareholder in common; or</w:t>
      </w:r>
    </w:p>
    <w:p w14:paraId="3D449EC5" w14:textId="77777777" w:rsidR="00FE53D9" w:rsidRPr="009361C8" w:rsidRDefault="00FE53D9" w:rsidP="007C47BC">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any one of them receive or have received any direct or indirect subsidy from the other/s; or</w:t>
      </w:r>
    </w:p>
    <w:p w14:paraId="3D449EC6" w14:textId="77777777" w:rsidR="00FE53D9" w:rsidRPr="009361C8" w:rsidRDefault="00FE53D9" w:rsidP="007C47BC">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the same legal representative for purposes of th</w:t>
      </w:r>
      <w:r>
        <w:rPr>
          <w:rFonts w:asciiTheme="minorHAnsi" w:hAnsiTheme="minorHAnsi" w:cstheme="minorHAnsi"/>
          <w:szCs w:val="22"/>
        </w:rPr>
        <w:t>is</w:t>
      </w:r>
      <w:r w:rsidRPr="009361C8">
        <w:rPr>
          <w:rFonts w:asciiTheme="minorHAnsi" w:hAnsiTheme="minorHAnsi" w:cstheme="minorHAnsi"/>
          <w:szCs w:val="22"/>
        </w:rPr>
        <w:t xml:space="preserve"> RFP; or</w:t>
      </w:r>
    </w:p>
    <w:p w14:paraId="3D449EC7" w14:textId="77777777" w:rsidR="00BB3F2F" w:rsidRDefault="00FE53D9" w:rsidP="007C47BC">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sidRPr="009361C8">
        <w:rPr>
          <w:rFonts w:asciiTheme="minorHAnsi" w:hAnsiTheme="minorHAnsi" w:cstheme="minorHAnsi"/>
          <w:szCs w:val="22"/>
        </w:rPr>
        <w:t>they have a relationship with each other, directly or through common third parties, that puts them in a position to have access to information about, or influence on the Proposal of</w:t>
      </w:r>
      <w:r>
        <w:rPr>
          <w:rFonts w:asciiTheme="minorHAnsi" w:hAnsiTheme="minorHAnsi" w:cstheme="minorHAnsi"/>
          <w:szCs w:val="22"/>
        </w:rPr>
        <w:t>,</w:t>
      </w:r>
      <w:r w:rsidRPr="009361C8">
        <w:rPr>
          <w:rFonts w:asciiTheme="minorHAnsi" w:hAnsiTheme="minorHAnsi" w:cstheme="minorHAnsi"/>
          <w:szCs w:val="22"/>
        </w:rPr>
        <w:t xml:space="preserve"> another Proposer regarding this RFP </w:t>
      </w:r>
      <w:proofErr w:type="gramStart"/>
      <w:r w:rsidRPr="009361C8">
        <w:rPr>
          <w:rFonts w:asciiTheme="minorHAnsi" w:hAnsiTheme="minorHAnsi" w:cstheme="minorHAnsi"/>
          <w:szCs w:val="22"/>
        </w:rPr>
        <w:t>process;</w:t>
      </w:r>
      <w:proofErr w:type="gramEnd"/>
      <w:r w:rsidRPr="009361C8">
        <w:rPr>
          <w:rFonts w:asciiTheme="minorHAnsi" w:hAnsiTheme="minorHAnsi" w:cstheme="minorHAnsi"/>
          <w:szCs w:val="22"/>
        </w:rPr>
        <w:t xml:space="preserve"> </w:t>
      </w:r>
    </w:p>
    <w:p w14:paraId="3D449EC8" w14:textId="77777777" w:rsidR="00FE53D9" w:rsidRPr="009361C8" w:rsidRDefault="00BB3F2F" w:rsidP="007C47BC">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Pr>
          <w:rFonts w:asciiTheme="minorHAnsi" w:hAnsiTheme="minorHAnsi" w:cstheme="minorHAnsi"/>
          <w:szCs w:val="22"/>
        </w:rPr>
        <w:t>they are subcontractors to each other’s Proposal</w:t>
      </w:r>
      <w:r w:rsidR="00AF4A60">
        <w:rPr>
          <w:rFonts w:asciiTheme="minorHAnsi" w:hAnsiTheme="minorHAnsi" w:cstheme="minorHAnsi"/>
          <w:szCs w:val="22"/>
        </w:rPr>
        <w:t xml:space="preserve">, or a subcontractor to one Proposal also submits another Proposal under its name as lead </w:t>
      </w:r>
      <w:proofErr w:type="gramStart"/>
      <w:r w:rsidR="00AF4A60">
        <w:rPr>
          <w:rFonts w:asciiTheme="minorHAnsi" w:hAnsiTheme="minorHAnsi" w:cstheme="minorHAnsi"/>
          <w:szCs w:val="22"/>
        </w:rPr>
        <w:t>Proposer</w:t>
      </w:r>
      <w:r>
        <w:rPr>
          <w:rFonts w:asciiTheme="minorHAnsi" w:hAnsiTheme="minorHAnsi" w:cstheme="minorHAnsi"/>
          <w:szCs w:val="22"/>
        </w:rPr>
        <w:t>;</w:t>
      </w:r>
      <w:proofErr w:type="gramEnd"/>
      <w:r>
        <w:rPr>
          <w:rFonts w:asciiTheme="minorHAnsi" w:hAnsiTheme="minorHAnsi" w:cstheme="minorHAnsi"/>
          <w:szCs w:val="22"/>
        </w:rPr>
        <w:t xml:space="preserve"> </w:t>
      </w:r>
      <w:r w:rsidR="00FE53D9" w:rsidRPr="009361C8">
        <w:rPr>
          <w:rFonts w:asciiTheme="minorHAnsi" w:hAnsiTheme="minorHAnsi" w:cstheme="minorHAnsi"/>
          <w:szCs w:val="22"/>
        </w:rPr>
        <w:t>or</w:t>
      </w:r>
    </w:p>
    <w:p w14:paraId="3D449EC9" w14:textId="77777777" w:rsidR="00FE53D9" w:rsidRPr="009361C8" w:rsidRDefault="00FE53D9" w:rsidP="007C47BC">
      <w:pPr>
        <w:pStyle w:val="ListParagraph"/>
        <w:widowControl/>
        <w:numPr>
          <w:ilvl w:val="0"/>
          <w:numId w:val="12"/>
        </w:numPr>
        <w:overflowPunct/>
        <w:autoSpaceDE w:val="0"/>
        <w:autoSpaceDN w:val="0"/>
        <w:adjustRightInd/>
        <w:spacing w:line="240" w:lineRule="auto"/>
        <w:ind w:left="1080"/>
        <w:jc w:val="both"/>
        <w:rPr>
          <w:rFonts w:asciiTheme="minorHAnsi" w:hAnsiTheme="minorHAnsi" w:cstheme="minorHAnsi"/>
          <w:szCs w:val="22"/>
        </w:rPr>
      </w:pPr>
      <w:r>
        <w:rPr>
          <w:rFonts w:asciiTheme="minorHAnsi" w:hAnsiTheme="minorHAnsi" w:cstheme="minorHAnsi"/>
          <w:szCs w:val="22"/>
        </w:rPr>
        <w:t xml:space="preserve">an expert proposed to be in the team </w:t>
      </w:r>
      <w:r w:rsidRPr="009361C8">
        <w:rPr>
          <w:rFonts w:asciiTheme="minorHAnsi" w:hAnsiTheme="minorHAnsi" w:cstheme="minorHAnsi"/>
          <w:szCs w:val="22"/>
        </w:rPr>
        <w:t>of one Proposer participates in more than one Proposal</w:t>
      </w:r>
      <w:r>
        <w:rPr>
          <w:rFonts w:asciiTheme="minorHAnsi" w:hAnsiTheme="minorHAnsi" w:cstheme="minorHAnsi"/>
          <w:szCs w:val="22"/>
        </w:rPr>
        <w:t xml:space="preserve"> received for</w:t>
      </w:r>
      <w:r w:rsidRPr="009361C8">
        <w:rPr>
          <w:rFonts w:asciiTheme="minorHAnsi" w:hAnsiTheme="minorHAnsi" w:cstheme="minorHAnsi"/>
          <w:szCs w:val="22"/>
        </w:rPr>
        <w:t xml:space="preserve"> this RFP process.  This condition does not apply to sub</w:t>
      </w:r>
      <w:r>
        <w:rPr>
          <w:rFonts w:asciiTheme="minorHAnsi" w:hAnsiTheme="minorHAnsi" w:cstheme="minorHAnsi"/>
          <w:szCs w:val="22"/>
        </w:rPr>
        <w:t>contractors being included in</w:t>
      </w:r>
      <w:r w:rsidRPr="009361C8">
        <w:rPr>
          <w:rFonts w:asciiTheme="minorHAnsi" w:hAnsiTheme="minorHAnsi" w:cstheme="minorHAnsi"/>
          <w:szCs w:val="22"/>
        </w:rPr>
        <w:t xml:space="preserve"> more than one Proposal.</w:t>
      </w:r>
    </w:p>
    <w:p w14:paraId="3D449ECA" w14:textId="77777777" w:rsidR="0034441B" w:rsidRPr="00D243BB" w:rsidRDefault="0034441B" w:rsidP="007419C9">
      <w:pPr>
        <w:jc w:val="both"/>
        <w:rPr>
          <w:rFonts w:asciiTheme="minorHAnsi" w:hAnsiTheme="minorHAnsi" w:cstheme="minorHAnsi"/>
          <w:iCs/>
          <w:sz w:val="22"/>
          <w:szCs w:val="22"/>
        </w:rPr>
      </w:pPr>
    </w:p>
    <w:p w14:paraId="3D449ECB" w14:textId="77777777" w:rsidR="00932F74" w:rsidRPr="007A322E" w:rsidRDefault="00187665" w:rsidP="007C47BC">
      <w:pPr>
        <w:pStyle w:val="ListParagraph"/>
        <w:numPr>
          <w:ilvl w:val="0"/>
          <w:numId w:val="21"/>
        </w:numPr>
        <w:tabs>
          <w:tab w:val="left" w:pos="0"/>
        </w:tabs>
        <w:spacing w:line="240" w:lineRule="auto"/>
        <w:ind w:hanging="345"/>
        <w:jc w:val="both"/>
        <w:rPr>
          <w:rFonts w:asciiTheme="minorHAnsi" w:hAnsiTheme="minorHAnsi" w:cstheme="minorHAnsi"/>
          <w:b/>
          <w:bCs/>
          <w:szCs w:val="22"/>
          <w:lang w:val="en-GB"/>
        </w:rPr>
      </w:pPr>
      <w:r w:rsidRPr="007A322E">
        <w:rPr>
          <w:rFonts w:asciiTheme="minorHAnsi" w:hAnsiTheme="minorHAnsi" w:cstheme="minorHAnsi"/>
          <w:b/>
          <w:bCs/>
          <w:szCs w:val="22"/>
          <w:lang w:val="en-GB"/>
        </w:rPr>
        <w:t>Documents Establishing the Eligibility and Qualifications of the Proposer</w:t>
      </w:r>
      <w:r w:rsidR="00932F74" w:rsidRPr="007A322E">
        <w:rPr>
          <w:rFonts w:asciiTheme="minorHAnsi" w:hAnsiTheme="minorHAnsi" w:cstheme="minorHAnsi"/>
          <w:b/>
          <w:bCs/>
          <w:szCs w:val="22"/>
          <w:lang w:val="en-GB"/>
        </w:rPr>
        <w:t xml:space="preserve"> </w:t>
      </w:r>
    </w:p>
    <w:p w14:paraId="3D449ECC" w14:textId="77777777" w:rsidR="00CF4B36" w:rsidRDefault="00CF4B36" w:rsidP="007419C9">
      <w:pPr>
        <w:ind w:left="720"/>
        <w:jc w:val="both"/>
        <w:rPr>
          <w:rFonts w:asciiTheme="minorHAnsi" w:hAnsiTheme="minorHAnsi" w:cstheme="minorHAnsi"/>
          <w:bCs/>
          <w:sz w:val="22"/>
          <w:szCs w:val="22"/>
          <w:lang w:val="en-GB"/>
        </w:rPr>
      </w:pPr>
    </w:p>
    <w:p w14:paraId="3D449ECD" w14:textId="77777777" w:rsidR="00187665" w:rsidRPr="00D243BB" w:rsidRDefault="00187665" w:rsidP="007419C9">
      <w:pPr>
        <w:ind w:left="720"/>
        <w:jc w:val="both"/>
        <w:rPr>
          <w:rFonts w:asciiTheme="minorHAnsi" w:hAnsiTheme="minorHAnsi" w:cstheme="minorHAnsi"/>
          <w:bCs/>
          <w:sz w:val="22"/>
          <w:szCs w:val="22"/>
          <w:lang w:val="en-GB"/>
        </w:rPr>
      </w:pPr>
      <w:r w:rsidRPr="00D243BB">
        <w:rPr>
          <w:rFonts w:asciiTheme="minorHAnsi" w:hAnsiTheme="minorHAnsi" w:cstheme="minorHAnsi"/>
          <w:bCs/>
          <w:sz w:val="22"/>
          <w:szCs w:val="22"/>
          <w:lang w:val="en-GB"/>
        </w:rPr>
        <w:t>The Proposer shall furnish</w:t>
      </w:r>
      <w:r w:rsidR="006D2E88">
        <w:rPr>
          <w:rFonts w:asciiTheme="minorHAnsi" w:hAnsiTheme="minorHAnsi" w:cstheme="minorHAnsi"/>
          <w:bCs/>
          <w:sz w:val="22"/>
          <w:szCs w:val="22"/>
          <w:lang w:val="en-GB"/>
        </w:rPr>
        <w:t xml:space="preserve"> documentary</w:t>
      </w:r>
      <w:r w:rsidRPr="00D243BB">
        <w:rPr>
          <w:rFonts w:asciiTheme="minorHAnsi" w:hAnsiTheme="minorHAnsi" w:cstheme="minorHAnsi"/>
          <w:bCs/>
          <w:sz w:val="22"/>
          <w:szCs w:val="22"/>
          <w:lang w:val="en-GB"/>
        </w:rPr>
        <w:t xml:space="preserve"> evidence of its status as an eligible and qualified vendor</w:t>
      </w:r>
      <w:r w:rsidR="00485094" w:rsidRPr="00D243BB">
        <w:rPr>
          <w:rFonts w:asciiTheme="minorHAnsi" w:hAnsiTheme="minorHAnsi" w:cstheme="minorHAnsi"/>
          <w:bCs/>
          <w:sz w:val="22"/>
          <w:szCs w:val="22"/>
          <w:lang w:val="en-GB"/>
        </w:rPr>
        <w:t xml:space="preserve">, using the forms provided under Section </w:t>
      </w:r>
      <w:r w:rsidR="002156FE" w:rsidRPr="00D243BB">
        <w:rPr>
          <w:rFonts w:asciiTheme="minorHAnsi" w:hAnsiTheme="minorHAnsi" w:cstheme="minorHAnsi"/>
          <w:bCs/>
          <w:sz w:val="22"/>
          <w:szCs w:val="22"/>
          <w:lang w:val="en-GB"/>
        </w:rPr>
        <w:t>5</w:t>
      </w:r>
      <w:r w:rsidR="00485094" w:rsidRPr="00D243BB">
        <w:rPr>
          <w:rFonts w:asciiTheme="minorHAnsi" w:hAnsiTheme="minorHAnsi" w:cstheme="minorHAnsi"/>
          <w:bCs/>
          <w:sz w:val="22"/>
          <w:szCs w:val="22"/>
          <w:lang w:val="en-GB"/>
        </w:rPr>
        <w:t>, Proposer Information Forms</w:t>
      </w:r>
      <w:r w:rsidRPr="00D243BB">
        <w:rPr>
          <w:rFonts w:asciiTheme="minorHAnsi" w:hAnsiTheme="minorHAnsi" w:cstheme="minorHAnsi"/>
          <w:bCs/>
          <w:sz w:val="22"/>
          <w:szCs w:val="22"/>
          <w:lang w:val="en-GB"/>
        </w:rPr>
        <w:t xml:space="preserve">.  </w:t>
      </w:r>
      <w:proofErr w:type="gramStart"/>
      <w:r w:rsidR="006D2E88">
        <w:rPr>
          <w:rFonts w:asciiTheme="minorHAnsi" w:hAnsiTheme="minorHAnsi" w:cstheme="minorHAnsi"/>
          <w:bCs/>
          <w:sz w:val="22"/>
          <w:szCs w:val="22"/>
          <w:lang w:val="en-GB"/>
        </w:rPr>
        <w:t>In order to</w:t>
      </w:r>
      <w:proofErr w:type="gramEnd"/>
      <w:r w:rsidR="006D2E88">
        <w:rPr>
          <w:rFonts w:asciiTheme="minorHAnsi" w:hAnsiTheme="minorHAnsi" w:cstheme="minorHAnsi"/>
          <w:bCs/>
          <w:sz w:val="22"/>
          <w:szCs w:val="22"/>
          <w:lang w:val="en-GB"/>
        </w:rPr>
        <w:t xml:space="preserve"> award a contract to a Proposer, its qualifications must be documented to UNDP’s satisfaction. These include, but are not limited to</w:t>
      </w:r>
      <w:r w:rsidR="008A43EA">
        <w:rPr>
          <w:rFonts w:asciiTheme="minorHAnsi" w:hAnsiTheme="minorHAnsi" w:cstheme="minorHAnsi"/>
          <w:bCs/>
          <w:sz w:val="22"/>
          <w:szCs w:val="22"/>
          <w:lang w:val="en-GB"/>
        </w:rPr>
        <w:t>,</w:t>
      </w:r>
      <w:r w:rsidR="00932F74" w:rsidRPr="00D243BB">
        <w:rPr>
          <w:rFonts w:asciiTheme="minorHAnsi" w:hAnsiTheme="minorHAnsi" w:cstheme="minorHAnsi"/>
          <w:bCs/>
          <w:sz w:val="22"/>
          <w:szCs w:val="22"/>
          <w:lang w:val="en-GB"/>
        </w:rPr>
        <w:t xml:space="preserve"> the following</w:t>
      </w:r>
      <w:r w:rsidRPr="00D243BB">
        <w:rPr>
          <w:rFonts w:asciiTheme="minorHAnsi" w:hAnsiTheme="minorHAnsi" w:cstheme="minorHAnsi"/>
          <w:bCs/>
          <w:sz w:val="22"/>
          <w:szCs w:val="22"/>
          <w:lang w:val="en-GB"/>
        </w:rPr>
        <w:t>:</w:t>
      </w:r>
    </w:p>
    <w:p w14:paraId="3D449ECE" w14:textId="77777777" w:rsidR="00187665" w:rsidRPr="00D243BB" w:rsidRDefault="00187665" w:rsidP="007419C9">
      <w:pPr>
        <w:ind w:left="1260" w:hanging="540"/>
        <w:jc w:val="both"/>
        <w:rPr>
          <w:rFonts w:asciiTheme="minorHAnsi" w:hAnsiTheme="minorHAnsi" w:cstheme="minorHAnsi"/>
          <w:bCs/>
          <w:sz w:val="22"/>
          <w:szCs w:val="22"/>
          <w:lang w:val="en-GB"/>
        </w:rPr>
      </w:pPr>
    </w:p>
    <w:p w14:paraId="3D449ECF" w14:textId="77777777" w:rsidR="00952663" w:rsidRDefault="00C17AEB" w:rsidP="007C47BC">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w:t>
      </w:r>
      <w:r w:rsidR="00187665" w:rsidRPr="00952663">
        <w:rPr>
          <w:rFonts w:asciiTheme="minorHAnsi" w:hAnsiTheme="minorHAnsi" w:cstheme="minorHAnsi"/>
          <w:bCs/>
          <w:szCs w:val="22"/>
          <w:lang w:val="en-GB"/>
        </w:rPr>
        <w:t xml:space="preserve">hat, in the case of a </w:t>
      </w:r>
      <w:proofErr w:type="spellStart"/>
      <w:r w:rsidR="00187665" w:rsidRPr="00952663">
        <w:rPr>
          <w:rFonts w:asciiTheme="minorHAnsi" w:hAnsiTheme="minorHAnsi" w:cstheme="minorHAnsi"/>
          <w:bCs/>
          <w:szCs w:val="22"/>
          <w:lang w:val="en-GB"/>
        </w:rPr>
        <w:t>Proposer</w:t>
      </w:r>
      <w:proofErr w:type="spellEnd"/>
      <w:r w:rsidR="00187665" w:rsidRPr="00952663">
        <w:rPr>
          <w:rFonts w:asciiTheme="minorHAnsi" w:hAnsiTheme="minorHAnsi" w:cstheme="minorHAnsi"/>
          <w:bCs/>
          <w:szCs w:val="22"/>
          <w:lang w:val="en-GB"/>
        </w:rPr>
        <w:t xml:space="preserve"> offering to </w:t>
      </w:r>
      <w:r w:rsidR="008C1079" w:rsidRPr="00952663">
        <w:rPr>
          <w:rFonts w:asciiTheme="minorHAnsi" w:hAnsiTheme="minorHAnsi" w:cstheme="minorHAnsi"/>
          <w:bCs/>
          <w:szCs w:val="22"/>
          <w:lang w:val="en-GB"/>
        </w:rPr>
        <w:t>supply goods</w:t>
      </w:r>
      <w:r w:rsidR="00187665" w:rsidRPr="00952663">
        <w:rPr>
          <w:rFonts w:asciiTheme="minorHAnsi" w:hAnsiTheme="minorHAnsi" w:cstheme="minorHAnsi"/>
          <w:bCs/>
          <w:szCs w:val="22"/>
          <w:lang w:val="en-GB"/>
        </w:rPr>
        <w:t xml:space="preserve"> under the Contract which the Proposer did not manufacture or otherwise produce, the Proposer has been duly authorized by the goods’ manufacturer or producer to supply the goods in the country of final destination; </w:t>
      </w:r>
    </w:p>
    <w:p w14:paraId="3D449ED0" w14:textId="77777777" w:rsidR="00952663" w:rsidRDefault="00C17AEB" w:rsidP="007C47BC">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w:t>
      </w:r>
      <w:r w:rsidR="00187665" w:rsidRPr="00952663">
        <w:rPr>
          <w:rFonts w:asciiTheme="minorHAnsi" w:hAnsiTheme="minorHAnsi" w:cstheme="minorHAnsi"/>
          <w:bCs/>
          <w:szCs w:val="22"/>
          <w:lang w:val="en-GB"/>
        </w:rPr>
        <w:t>hat the Proposer has the financial, technical, and production capability necessary to perform the Contract</w:t>
      </w:r>
      <w:r w:rsidR="00C00868" w:rsidRPr="00952663">
        <w:rPr>
          <w:rFonts w:asciiTheme="minorHAnsi" w:hAnsiTheme="minorHAnsi" w:cstheme="minorHAnsi"/>
          <w:bCs/>
          <w:szCs w:val="22"/>
          <w:lang w:val="en-GB"/>
        </w:rPr>
        <w:t>; and</w:t>
      </w:r>
      <w:r w:rsidR="00932F74" w:rsidRPr="00952663">
        <w:rPr>
          <w:rFonts w:asciiTheme="minorHAnsi" w:hAnsiTheme="minorHAnsi" w:cstheme="minorHAnsi"/>
          <w:bCs/>
          <w:szCs w:val="22"/>
          <w:lang w:val="en-GB"/>
        </w:rPr>
        <w:t xml:space="preserve"> </w:t>
      </w:r>
    </w:p>
    <w:p w14:paraId="3D449ED1" w14:textId="77777777" w:rsidR="00C17AEB" w:rsidRPr="00952663" w:rsidRDefault="00C17AEB" w:rsidP="007C47BC">
      <w:pPr>
        <w:pStyle w:val="ListParagraph"/>
        <w:widowControl/>
        <w:numPr>
          <w:ilvl w:val="1"/>
          <w:numId w:val="25"/>
        </w:numPr>
        <w:overflowPunct/>
        <w:adjustRightInd/>
        <w:spacing w:line="240" w:lineRule="auto"/>
        <w:ind w:left="1080"/>
        <w:jc w:val="both"/>
        <w:rPr>
          <w:rFonts w:asciiTheme="minorHAnsi" w:hAnsiTheme="minorHAnsi" w:cstheme="minorHAnsi"/>
          <w:bCs/>
          <w:szCs w:val="22"/>
          <w:lang w:val="en-GB"/>
        </w:rPr>
      </w:pPr>
      <w:r w:rsidRPr="00952663">
        <w:rPr>
          <w:rFonts w:asciiTheme="minorHAnsi" w:hAnsiTheme="minorHAnsi" w:cstheme="minorHAnsi"/>
          <w:bCs/>
          <w:szCs w:val="22"/>
          <w:lang w:val="en-GB"/>
        </w:rPr>
        <w:t>That, to the best of the Proposer’s knowledge, it is not included in the UN 1267</w:t>
      </w:r>
      <w:r w:rsidR="008A43EA">
        <w:rPr>
          <w:rFonts w:asciiTheme="minorHAnsi" w:hAnsiTheme="minorHAnsi" w:cstheme="minorHAnsi"/>
          <w:bCs/>
          <w:szCs w:val="22"/>
          <w:lang w:val="en-GB"/>
        </w:rPr>
        <w:t>/1989</w:t>
      </w:r>
      <w:r w:rsidRPr="00952663">
        <w:rPr>
          <w:rFonts w:asciiTheme="minorHAnsi" w:hAnsiTheme="minorHAnsi" w:cstheme="minorHAnsi"/>
          <w:bCs/>
          <w:szCs w:val="22"/>
          <w:lang w:val="en-GB"/>
        </w:rPr>
        <w:t xml:space="preserve"> List or the UN Ineligibility List</w:t>
      </w:r>
      <w:r w:rsidR="00F90456">
        <w:rPr>
          <w:rFonts w:asciiTheme="minorHAnsi" w:hAnsiTheme="minorHAnsi" w:cstheme="minorHAnsi"/>
          <w:bCs/>
          <w:szCs w:val="22"/>
          <w:lang w:val="en-GB"/>
        </w:rPr>
        <w:t xml:space="preserve">, nor in </w:t>
      </w:r>
      <w:proofErr w:type="gramStart"/>
      <w:r w:rsidR="00F90456">
        <w:rPr>
          <w:rFonts w:asciiTheme="minorHAnsi" w:hAnsiTheme="minorHAnsi" w:cstheme="minorHAnsi"/>
          <w:bCs/>
          <w:szCs w:val="22"/>
          <w:lang w:val="en-GB"/>
        </w:rPr>
        <w:t>any and all</w:t>
      </w:r>
      <w:proofErr w:type="gramEnd"/>
      <w:r w:rsidR="00F90456">
        <w:rPr>
          <w:rFonts w:asciiTheme="minorHAnsi" w:hAnsiTheme="minorHAnsi" w:cstheme="minorHAnsi"/>
          <w:bCs/>
          <w:szCs w:val="22"/>
          <w:lang w:val="en-GB"/>
        </w:rPr>
        <w:t xml:space="preserve"> of UNDP’s list of suspended and removed vendors</w:t>
      </w:r>
      <w:r w:rsidRPr="00952663">
        <w:rPr>
          <w:rFonts w:asciiTheme="minorHAnsi" w:hAnsiTheme="minorHAnsi" w:cstheme="minorHAnsi"/>
          <w:bCs/>
          <w:szCs w:val="22"/>
          <w:lang w:val="en-GB"/>
        </w:rPr>
        <w:t xml:space="preserve">. </w:t>
      </w:r>
    </w:p>
    <w:p w14:paraId="3D449ED2" w14:textId="77777777" w:rsidR="00F90456" w:rsidRDefault="00F90456" w:rsidP="007419C9">
      <w:pPr>
        <w:widowControl/>
        <w:overflowPunct/>
        <w:adjustRightInd/>
        <w:jc w:val="both"/>
        <w:rPr>
          <w:rFonts w:asciiTheme="minorHAnsi" w:hAnsiTheme="minorHAnsi" w:cstheme="minorHAnsi"/>
          <w:b/>
          <w:sz w:val="22"/>
          <w:szCs w:val="22"/>
        </w:rPr>
      </w:pPr>
    </w:p>
    <w:p w14:paraId="3D449ED3" w14:textId="77777777" w:rsidR="0043159A" w:rsidRPr="00726863" w:rsidRDefault="0043159A" w:rsidP="007C47BC">
      <w:pPr>
        <w:pStyle w:val="ListParagraph"/>
        <w:numPr>
          <w:ilvl w:val="0"/>
          <w:numId w:val="21"/>
        </w:numPr>
        <w:spacing w:line="240" w:lineRule="auto"/>
        <w:rPr>
          <w:rFonts w:asciiTheme="minorHAnsi" w:hAnsiTheme="minorHAnsi" w:cstheme="minorHAnsi"/>
          <w:b/>
          <w:szCs w:val="22"/>
        </w:rPr>
      </w:pPr>
      <w:r w:rsidRPr="00726863">
        <w:rPr>
          <w:rFonts w:asciiTheme="minorHAnsi" w:hAnsiTheme="minorHAnsi" w:cstheme="minorHAnsi"/>
          <w:b/>
          <w:szCs w:val="22"/>
        </w:rPr>
        <w:t>Joint Venture, Consortium or Association</w:t>
      </w:r>
    </w:p>
    <w:p w14:paraId="3D449ED4" w14:textId="77777777" w:rsidR="00CF4B36" w:rsidRDefault="00CF4B36" w:rsidP="007419C9">
      <w:pPr>
        <w:ind w:left="720"/>
        <w:jc w:val="both"/>
        <w:rPr>
          <w:rFonts w:asciiTheme="minorHAnsi" w:hAnsiTheme="minorHAnsi" w:cstheme="minorHAnsi"/>
          <w:sz w:val="22"/>
          <w:szCs w:val="22"/>
        </w:rPr>
      </w:pPr>
    </w:p>
    <w:p w14:paraId="3D449ED5" w14:textId="77777777" w:rsidR="005244C5" w:rsidRDefault="005244C5" w:rsidP="007419C9">
      <w:pPr>
        <w:ind w:left="720"/>
        <w:jc w:val="both"/>
        <w:rPr>
          <w:rFonts w:asciiTheme="minorHAnsi" w:hAnsiTheme="minorHAnsi" w:cstheme="minorHAnsi"/>
          <w:sz w:val="22"/>
          <w:szCs w:val="22"/>
        </w:rPr>
      </w:pPr>
      <w:r>
        <w:rPr>
          <w:rFonts w:asciiTheme="minorHAnsi" w:hAnsiTheme="minorHAnsi" w:cstheme="minorHAnsi"/>
          <w:sz w:val="22"/>
          <w:szCs w:val="22"/>
        </w:rPr>
        <w:t>If the Proposer is a group of legal entities that will form or have formed a joint venture, consortium or association at the time of the submission of the Proposal, they shall confirm in their Proposal that : (</w:t>
      </w:r>
      <w:proofErr w:type="spellStart"/>
      <w:r>
        <w:rPr>
          <w:rFonts w:asciiTheme="minorHAnsi" w:hAnsiTheme="minorHAnsi" w:cstheme="minorHAnsi"/>
          <w:sz w:val="22"/>
          <w:szCs w:val="22"/>
        </w:rPr>
        <w:t>i</w:t>
      </w:r>
      <w:proofErr w:type="spellEnd"/>
      <w:r>
        <w:rPr>
          <w:rFonts w:asciiTheme="minorHAnsi" w:hAnsiTheme="minorHAnsi" w:cstheme="minorHAnsi"/>
          <w:sz w:val="22"/>
          <w:szCs w:val="22"/>
        </w:rPr>
        <w:t>) they have  designated one party to act as a lead entity, duly vested with authority to legally bind the members of the joint venture jointly and severally, and this shall be duly evidenced by a duly notarized Agreement among the legal entities, which shall be submitted along with the Proposal; and (ii) if they are awarded the contract, the contract shall be entered into</w:t>
      </w:r>
      <w:r w:rsidR="001B1A51">
        <w:rPr>
          <w:rFonts w:asciiTheme="minorHAnsi" w:hAnsiTheme="minorHAnsi" w:cstheme="minorHAnsi"/>
          <w:sz w:val="22"/>
          <w:szCs w:val="22"/>
        </w:rPr>
        <w:t>,</w:t>
      </w:r>
      <w:r>
        <w:rPr>
          <w:rFonts w:asciiTheme="minorHAnsi" w:hAnsiTheme="minorHAnsi" w:cstheme="minorHAnsi"/>
          <w:sz w:val="22"/>
          <w:szCs w:val="22"/>
        </w:rPr>
        <w:t xml:space="preserve"> by </w:t>
      </w:r>
      <w:r w:rsidR="001B1A51">
        <w:rPr>
          <w:rFonts w:asciiTheme="minorHAnsi" w:hAnsiTheme="minorHAnsi" w:cstheme="minorHAnsi"/>
          <w:sz w:val="22"/>
          <w:szCs w:val="22"/>
        </w:rPr>
        <w:t>and between UNDP and</w:t>
      </w:r>
      <w:r>
        <w:rPr>
          <w:rFonts w:asciiTheme="minorHAnsi" w:hAnsiTheme="minorHAnsi" w:cstheme="minorHAnsi"/>
          <w:sz w:val="22"/>
          <w:szCs w:val="22"/>
        </w:rPr>
        <w:t xml:space="preserve"> </w:t>
      </w:r>
      <w:r w:rsidR="00631306">
        <w:rPr>
          <w:rFonts w:asciiTheme="minorHAnsi" w:hAnsiTheme="minorHAnsi" w:cstheme="minorHAnsi"/>
          <w:sz w:val="22"/>
          <w:szCs w:val="22"/>
        </w:rPr>
        <w:t xml:space="preserve">the designated lead entity, who shall be acting for and on behalf of </w:t>
      </w:r>
      <w:r>
        <w:rPr>
          <w:rFonts w:asciiTheme="minorHAnsi" w:hAnsiTheme="minorHAnsi" w:cstheme="minorHAnsi"/>
          <w:sz w:val="22"/>
          <w:szCs w:val="22"/>
        </w:rPr>
        <w:t xml:space="preserve">all </w:t>
      </w:r>
      <w:r w:rsidR="001B1A51">
        <w:rPr>
          <w:rFonts w:asciiTheme="minorHAnsi" w:hAnsiTheme="minorHAnsi" w:cstheme="minorHAnsi"/>
          <w:sz w:val="22"/>
          <w:szCs w:val="22"/>
        </w:rPr>
        <w:t xml:space="preserve">the </w:t>
      </w:r>
      <w:r w:rsidR="00631306">
        <w:rPr>
          <w:rFonts w:asciiTheme="minorHAnsi" w:hAnsiTheme="minorHAnsi" w:cstheme="minorHAnsi"/>
          <w:sz w:val="22"/>
          <w:szCs w:val="22"/>
        </w:rPr>
        <w:t xml:space="preserve">member </w:t>
      </w:r>
      <w:r>
        <w:rPr>
          <w:rFonts w:asciiTheme="minorHAnsi" w:hAnsiTheme="minorHAnsi" w:cstheme="minorHAnsi"/>
          <w:sz w:val="22"/>
          <w:szCs w:val="22"/>
        </w:rPr>
        <w:t>entities compris</w:t>
      </w:r>
      <w:r w:rsidR="00631306">
        <w:rPr>
          <w:rFonts w:asciiTheme="minorHAnsi" w:hAnsiTheme="minorHAnsi" w:cstheme="minorHAnsi"/>
          <w:sz w:val="22"/>
          <w:szCs w:val="22"/>
        </w:rPr>
        <w:t>ing</w:t>
      </w:r>
      <w:r>
        <w:rPr>
          <w:rFonts w:asciiTheme="minorHAnsi" w:hAnsiTheme="minorHAnsi" w:cstheme="minorHAnsi"/>
          <w:sz w:val="22"/>
          <w:szCs w:val="22"/>
        </w:rPr>
        <w:t xml:space="preserve"> the joint venture.  </w:t>
      </w:r>
    </w:p>
    <w:p w14:paraId="3D449ED6" w14:textId="77777777" w:rsidR="00333C67" w:rsidRPr="00F7442D" w:rsidRDefault="00333C67" w:rsidP="007419C9">
      <w:pPr>
        <w:ind w:left="720"/>
        <w:jc w:val="both"/>
        <w:rPr>
          <w:rFonts w:asciiTheme="minorHAnsi" w:hAnsiTheme="minorHAnsi" w:cstheme="minorHAnsi"/>
          <w:sz w:val="22"/>
          <w:szCs w:val="22"/>
        </w:rPr>
      </w:pPr>
    </w:p>
    <w:p w14:paraId="3D449ED7" w14:textId="77777777" w:rsidR="000F48FC"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After the </w:t>
      </w:r>
      <w:r>
        <w:rPr>
          <w:rFonts w:asciiTheme="minorHAnsi" w:hAnsiTheme="minorHAnsi" w:cstheme="minorHAnsi"/>
          <w:sz w:val="22"/>
          <w:szCs w:val="22"/>
        </w:rPr>
        <w:t>Proposal</w:t>
      </w:r>
      <w:r w:rsidRPr="00F7442D">
        <w:rPr>
          <w:rFonts w:asciiTheme="minorHAnsi" w:hAnsiTheme="minorHAnsi" w:cstheme="minorHAnsi"/>
          <w:sz w:val="22"/>
          <w:szCs w:val="22"/>
        </w:rPr>
        <w:t xml:space="preserve"> has been submitted to UNDP, the lead entity identified to represent the joint venture shall not be altered without the prior written consent of UNDP.  </w:t>
      </w:r>
      <w:r w:rsidR="000F48FC">
        <w:rPr>
          <w:rFonts w:asciiTheme="minorHAnsi" w:hAnsiTheme="minorHAnsi" w:cstheme="minorHAnsi"/>
          <w:sz w:val="22"/>
          <w:szCs w:val="22"/>
        </w:rPr>
        <w:t>Furthermore, neither the lead entity nor the member entities of the joint venture can:</w:t>
      </w:r>
    </w:p>
    <w:p w14:paraId="3D449ED8" w14:textId="77777777" w:rsidR="000F48FC" w:rsidRDefault="000F48FC" w:rsidP="007419C9">
      <w:pPr>
        <w:ind w:left="720"/>
        <w:jc w:val="both"/>
        <w:rPr>
          <w:rFonts w:asciiTheme="minorHAnsi" w:hAnsiTheme="minorHAnsi" w:cstheme="minorHAnsi"/>
          <w:sz w:val="22"/>
          <w:szCs w:val="22"/>
        </w:rPr>
      </w:pPr>
    </w:p>
    <w:p w14:paraId="3D449ED9" w14:textId="77777777" w:rsidR="000F48FC" w:rsidRPr="000F48FC" w:rsidRDefault="008A43EA" w:rsidP="007C47BC">
      <w:pPr>
        <w:pStyle w:val="ListParagraph"/>
        <w:numPr>
          <w:ilvl w:val="0"/>
          <w:numId w:val="17"/>
        </w:numPr>
        <w:spacing w:line="240" w:lineRule="auto"/>
        <w:jc w:val="both"/>
        <w:rPr>
          <w:rFonts w:asciiTheme="minorHAnsi" w:hAnsiTheme="minorHAnsi" w:cstheme="minorHAnsi"/>
          <w:szCs w:val="22"/>
        </w:rPr>
      </w:pPr>
      <w:r>
        <w:rPr>
          <w:rFonts w:asciiTheme="minorHAnsi" w:hAnsiTheme="minorHAnsi" w:cstheme="minorHAnsi"/>
          <w:szCs w:val="22"/>
        </w:rPr>
        <w:t>S</w:t>
      </w:r>
      <w:r w:rsidR="000F48FC" w:rsidRPr="000F48FC">
        <w:rPr>
          <w:rFonts w:asciiTheme="minorHAnsi" w:hAnsiTheme="minorHAnsi" w:cstheme="minorHAnsi"/>
          <w:szCs w:val="22"/>
        </w:rPr>
        <w:t>ubmit another proposal, either in its own capacity;</w:t>
      </w:r>
      <w:r w:rsidR="000F48FC">
        <w:rPr>
          <w:rFonts w:asciiTheme="minorHAnsi" w:hAnsiTheme="minorHAnsi" w:cstheme="minorHAnsi"/>
          <w:szCs w:val="22"/>
        </w:rPr>
        <w:t xml:space="preserve"> nor </w:t>
      </w:r>
    </w:p>
    <w:p w14:paraId="3D449EDA" w14:textId="77777777" w:rsidR="00333C67" w:rsidRPr="000F48FC" w:rsidRDefault="008A43EA" w:rsidP="007C47BC">
      <w:pPr>
        <w:pStyle w:val="ListParagraph"/>
        <w:numPr>
          <w:ilvl w:val="0"/>
          <w:numId w:val="17"/>
        </w:numPr>
        <w:spacing w:line="240" w:lineRule="auto"/>
        <w:jc w:val="both"/>
        <w:rPr>
          <w:rFonts w:asciiTheme="minorHAnsi" w:hAnsiTheme="minorHAnsi" w:cstheme="minorHAnsi"/>
          <w:szCs w:val="22"/>
        </w:rPr>
      </w:pPr>
      <w:r>
        <w:rPr>
          <w:rFonts w:asciiTheme="minorHAnsi" w:hAnsiTheme="minorHAnsi" w:cstheme="minorHAnsi"/>
          <w:szCs w:val="22"/>
        </w:rPr>
        <w:lastRenderedPageBreak/>
        <w:t>A</w:t>
      </w:r>
      <w:r w:rsidR="000F48FC">
        <w:rPr>
          <w:rFonts w:asciiTheme="minorHAnsi" w:hAnsiTheme="minorHAnsi" w:cstheme="minorHAnsi"/>
          <w:szCs w:val="22"/>
        </w:rPr>
        <w:t>s</w:t>
      </w:r>
      <w:r w:rsidR="000F48FC" w:rsidRPr="000F48FC">
        <w:rPr>
          <w:rFonts w:asciiTheme="minorHAnsi" w:hAnsiTheme="minorHAnsi" w:cstheme="minorHAnsi"/>
          <w:szCs w:val="22"/>
        </w:rPr>
        <w:t xml:space="preserve"> a lead entity or </w:t>
      </w:r>
      <w:r w:rsidR="000F48FC">
        <w:rPr>
          <w:rFonts w:asciiTheme="minorHAnsi" w:hAnsiTheme="minorHAnsi" w:cstheme="minorHAnsi"/>
          <w:szCs w:val="22"/>
        </w:rPr>
        <w:t xml:space="preserve">a </w:t>
      </w:r>
      <w:r w:rsidR="000F48FC" w:rsidRPr="000F48FC">
        <w:rPr>
          <w:rFonts w:asciiTheme="minorHAnsi" w:hAnsiTheme="minorHAnsi" w:cstheme="minorHAnsi"/>
          <w:szCs w:val="22"/>
        </w:rPr>
        <w:t xml:space="preserve">member </w:t>
      </w:r>
      <w:r w:rsidR="000F48FC">
        <w:rPr>
          <w:rFonts w:asciiTheme="minorHAnsi" w:hAnsiTheme="minorHAnsi" w:cstheme="minorHAnsi"/>
          <w:szCs w:val="22"/>
        </w:rPr>
        <w:t xml:space="preserve">entity </w:t>
      </w:r>
      <w:r w:rsidR="000F48FC" w:rsidRPr="000F48FC">
        <w:rPr>
          <w:rFonts w:asciiTheme="minorHAnsi" w:hAnsiTheme="minorHAnsi" w:cstheme="minorHAnsi"/>
          <w:szCs w:val="22"/>
        </w:rPr>
        <w:t xml:space="preserve">for another joint venture submitting another Proposal.  </w:t>
      </w:r>
    </w:p>
    <w:p w14:paraId="3D449EDB" w14:textId="77777777" w:rsidR="00333C67" w:rsidRPr="00F7442D" w:rsidRDefault="00333C67" w:rsidP="007419C9">
      <w:pPr>
        <w:widowControl/>
        <w:overflowPunct/>
        <w:adjustRightInd/>
        <w:ind w:left="720"/>
        <w:jc w:val="both"/>
        <w:rPr>
          <w:rFonts w:asciiTheme="minorHAnsi" w:hAnsiTheme="minorHAnsi" w:cstheme="minorHAnsi"/>
          <w:sz w:val="22"/>
          <w:szCs w:val="22"/>
        </w:rPr>
      </w:pPr>
    </w:p>
    <w:p w14:paraId="3D449EDC" w14:textId="77777777" w:rsidR="00333C67" w:rsidRPr="00F7442D"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The description of the organization of the joint venture/consortium/association must clearly define the expected role of each of the entity in the joint venture in delivering the requirements of the </w:t>
      </w:r>
      <w:r>
        <w:rPr>
          <w:rFonts w:asciiTheme="minorHAnsi" w:hAnsiTheme="minorHAnsi" w:cstheme="minorHAnsi"/>
          <w:sz w:val="22"/>
          <w:szCs w:val="22"/>
        </w:rPr>
        <w:t>RFP</w:t>
      </w:r>
      <w:r w:rsidR="001B1A51">
        <w:rPr>
          <w:rFonts w:asciiTheme="minorHAnsi" w:hAnsiTheme="minorHAnsi" w:cstheme="minorHAnsi"/>
          <w:sz w:val="22"/>
          <w:szCs w:val="22"/>
        </w:rPr>
        <w:t>, both in the Proposal and the Joint Venture Agreement</w:t>
      </w:r>
      <w:r w:rsidRPr="00F7442D">
        <w:rPr>
          <w:rFonts w:asciiTheme="minorHAnsi" w:hAnsiTheme="minorHAnsi" w:cstheme="minorHAnsi"/>
          <w:sz w:val="22"/>
          <w:szCs w:val="22"/>
        </w:rPr>
        <w:t>.  All entities that comprise the joint venture shall be subject to the eligibility and qualification assessment by UNDP.</w:t>
      </w:r>
    </w:p>
    <w:p w14:paraId="3D449EDD" w14:textId="77777777" w:rsidR="00333C67" w:rsidRPr="00F7442D" w:rsidRDefault="00333C67" w:rsidP="007419C9">
      <w:pPr>
        <w:widowControl/>
        <w:overflowPunct/>
        <w:adjustRightInd/>
        <w:ind w:left="720"/>
        <w:jc w:val="both"/>
        <w:rPr>
          <w:rFonts w:asciiTheme="minorHAnsi" w:hAnsiTheme="minorHAnsi" w:cstheme="minorHAnsi"/>
          <w:sz w:val="22"/>
          <w:szCs w:val="22"/>
        </w:rPr>
      </w:pPr>
    </w:p>
    <w:p w14:paraId="3D449EDE" w14:textId="77777777" w:rsidR="00333C67" w:rsidRPr="00F7442D"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 xml:space="preserve">Where a joint venture is presenting its track record and experience in a similar undertaking as those required in the </w:t>
      </w:r>
      <w:r>
        <w:rPr>
          <w:rFonts w:asciiTheme="minorHAnsi" w:hAnsiTheme="minorHAnsi" w:cstheme="minorHAnsi"/>
          <w:sz w:val="22"/>
          <w:szCs w:val="22"/>
        </w:rPr>
        <w:t>RFP</w:t>
      </w:r>
      <w:r w:rsidRPr="00F7442D">
        <w:rPr>
          <w:rFonts w:asciiTheme="minorHAnsi" w:hAnsiTheme="minorHAnsi" w:cstheme="minorHAnsi"/>
          <w:sz w:val="22"/>
          <w:szCs w:val="22"/>
        </w:rPr>
        <w:t>, it should present such information in the following manner:</w:t>
      </w:r>
    </w:p>
    <w:p w14:paraId="3D449EDF" w14:textId="77777777" w:rsidR="00333C67" w:rsidRPr="00F7442D" w:rsidRDefault="00333C67" w:rsidP="007419C9">
      <w:pPr>
        <w:ind w:left="720"/>
        <w:jc w:val="both"/>
        <w:rPr>
          <w:rFonts w:asciiTheme="minorHAnsi" w:hAnsiTheme="minorHAnsi" w:cstheme="minorHAnsi"/>
          <w:sz w:val="22"/>
          <w:szCs w:val="22"/>
        </w:rPr>
      </w:pPr>
    </w:p>
    <w:p w14:paraId="3D449EE0" w14:textId="77777777" w:rsidR="00333C67" w:rsidRPr="00F7442D" w:rsidRDefault="00333C67" w:rsidP="007C47BC">
      <w:pPr>
        <w:widowControl/>
        <w:numPr>
          <w:ilvl w:val="0"/>
          <w:numId w:val="32"/>
        </w:numPr>
        <w:overflowPunct/>
        <w:adjustRightInd/>
        <w:contextualSpacing/>
        <w:jc w:val="both"/>
        <w:rPr>
          <w:rFonts w:asciiTheme="minorHAnsi" w:hAnsiTheme="minorHAnsi" w:cstheme="minorHAnsi"/>
          <w:sz w:val="22"/>
          <w:szCs w:val="22"/>
        </w:rPr>
      </w:pPr>
      <w:r w:rsidRPr="00F7442D">
        <w:rPr>
          <w:rFonts w:asciiTheme="minorHAnsi" w:hAnsiTheme="minorHAnsi" w:cstheme="minorHAnsi"/>
          <w:sz w:val="22"/>
          <w:szCs w:val="22"/>
        </w:rPr>
        <w:t xml:space="preserve">Those that were undertaken together by the joint venture; and </w:t>
      </w:r>
    </w:p>
    <w:p w14:paraId="3D449EE1" w14:textId="77777777" w:rsidR="00333C67" w:rsidRPr="00F7442D" w:rsidRDefault="00333C67" w:rsidP="007C47BC">
      <w:pPr>
        <w:widowControl/>
        <w:numPr>
          <w:ilvl w:val="0"/>
          <w:numId w:val="32"/>
        </w:numPr>
        <w:overflowPunct/>
        <w:adjustRightInd/>
        <w:contextualSpacing/>
        <w:jc w:val="both"/>
        <w:rPr>
          <w:rFonts w:asciiTheme="minorHAnsi" w:hAnsiTheme="minorHAnsi" w:cstheme="minorHAnsi"/>
          <w:sz w:val="22"/>
          <w:szCs w:val="22"/>
        </w:rPr>
      </w:pPr>
      <w:r w:rsidRPr="00F7442D">
        <w:rPr>
          <w:rFonts w:asciiTheme="minorHAnsi" w:hAnsiTheme="minorHAnsi" w:cstheme="minorHAnsi"/>
          <w:sz w:val="22"/>
          <w:szCs w:val="22"/>
        </w:rPr>
        <w:t xml:space="preserve">Those that were undertaken by the individual entities of the joint venture expected to be involved in the performance of the services defined in the </w:t>
      </w:r>
      <w:r>
        <w:rPr>
          <w:rFonts w:asciiTheme="minorHAnsi" w:hAnsiTheme="minorHAnsi" w:cstheme="minorHAnsi"/>
          <w:sz w:val="22"/>
          <w:szCs w:val="22"/>
        </w:rPr>
        <w:t>RFP</w:t>
      </w:r>
      <w:r w:rsidRPr="00F7442D">
        <w:rPr>
          <w:rFonts w:asciiTheme="minorHAnsi" w:hAnsiTheme="minorHAnsi" w:cstheme="minorHAnsi"/>
          <w:sz w:val="22"/>
          <w:szCs w:val="22"/>
        </w:rPr>
        <w:t>.</w:t>
      </w:r>
    </w:p>
    <w:p w14:paraId="3D449EE2" w14:textId="77777777" w:rsidR="00333C67" w:rsidRPr="00F7442D" w:rsidRDefault="00333C67" w:rsidP="007419C9">
      <w:pPr>
        <w:ind w:left="720"/>
        <w:jc w:val="both"/>
        <w:rPr>
          <w:rFonts w:asciiTheme="minorHAnsi" w:hAnsiTheme="minorHAnsi" w:cstheme="minorHAnsi"/>
          <w:sz w:val="22"/>
          <w:szCs w:val="22"/>
        </w:rPr>
      </w:pPr>
    </w:p>
    <w:p w14:paraId="3D449EE3" w14:textId="77777777" w:rsidR="00333C67" w:rsidRPr="00F7442D" w:rsidRDefault="00333C67" w:rsidP="007419C9">
      <w:pPr>
        <w:autoSpaceDE w:val="0"/>
        <w:autoSpaceDN w:val="0"/>
        <w:ind w:left="720"/>
        <w:jc w:val="both"/>
        <w:rPr>
          <w:rFonts w:asciiTheme="minorHAnsi" w:hAnsiTheme="minorHAnsi" w:cstheme="minorHAnsi"/>
          <w:sz w:val="22"/>
          <w:szCs w:val="22"/>
          <w:lang w:val="en-PH"/>
        </w:rPr>
      </w:pPr>
      <w:r w:rsidRPr="00F7442D">
        <w:rPr>
          <w:rFonts w:asciiTheme="minorHAnsi" w:hAnsiTheme="minorHAnsi" w:cstheme="minorHAnsi"/>
          <w:sz w:val="22"/>
          <w:szCs w:val="22"/>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14:paraId="3D449EE4" w14:textId="77777777" w:rsidR="00333C67" w:rsidRPr="00F7442D" w:rsidRDefault="00333C67" w:rsidP="007419C9">
      <w:pPr>
        <w:autoSpaceDE w:val="0"/>
        <w:autoSpaceDN w:val="0"/>
        <w:ind w:left="720"/>
        <w:jc w:val="both"/>
        <w:rPr>
          <w:rFonts w:asciiTheme="minorHAnsi" w:hAnsiTheme="minorHAnsi" w:cstheme="minorHAnsi"/>
          <w:sz w:val="22"/>
          <w:szCs w:val="22"/>
          <w:lang w:val="en-PH"/>
        </w:rPr>
      </w:pPr>
    </w:p>
    <w:p w14:paraId="3D449EE5" w14:textId="77777777" w:rsidR="00333C67" w:rsidRPr="001B1A51" w:rsidRDefault="00333C67" w:rsidP="007419C9">
      <w:pPr>
        <w:ind w:left="720"/>
        <w:jc w:val="both"/>
        <w:rPr>
          <w:rFonts w:asciiTheme="minorHAnsi" w:hAnsiTheme="minorHAnsi" w:cstheme="minorHAnsi"/>
          <w:sz w:val="22"/>
          <w:szCs w:val="22"/>
        </w:rPr>
      </w:pPr>
      <w:r w:rsidRPr="00F7442D">
        <w:rPr>
          <w:rFonts w:asciiTheme="minorHAnsi" w:hAnsiTheme="minorHAnsi" w:cstheme="minorHAnsi"/>
          <w:sz w:val="22"/>
          <w:szCs w:val="22"/>
        </w:rPr>
        <w:t>If a joint venture</w:t>
      </w:r>
      <w:r w:rsidR="008A43EA">
        <w:rPr>
          <w:rFonts w:asciiTheme="minorHAnsi" w:hAnsiTheme="minorHAnsi" w:cstheme="minorHAnsi"/>
          <w:sz w:val="22"/>
          <w:szCs w:val="22"/>
        </w:rPr>
        <w:t xml:space="preserve">’s </w:t>
      </w:r>
      <w:proofErr w:type="gramStart"/>
      <w:r w:rsidR="008A43EA">
        <w:rPr>
          <w:rFonts w:asciiTheme="minorHAnsi" w:hAnsiTheme="minorHAnsi" w:cstheme="minorHAnsi"/>
          <w:sz w:val="22"/>
          <w:szCs w:val="22"/>
        </w:rPr>
        <w:t xml:space="preserve">Proposal </w:t>
      </w:r>
      <w:r w:rsidRPr="00F7442D">
        <w:rPr>
          <w:rFonts w:asciiTheme="minorHAnsi" w:hAnsiTheme="minorHAnsi" w:cstheme="minorHAnsi"/>
          <w:sz w:val="22"/>
          <w:szCs w:val="22"/>
        </w:rPr>
        <w:t xml:space="preserve"> is</w:t>
      </w:r>
      <w:proofErr w:type="gramEnd"/>
      <w:r w:rsidRPr="00F7442D">
        <w:rPr>
          <w:rFonts w:asciiTheme="minorHAnsi" w:hAnsiTheme="minorHAnsi" w:cstheme="minorHAnsi"/>
          <w:sz w:val="22"/>
          <w:szCs w:val="22"/>
        </w:rPr>
        <w:t xml:space="preserve"> determined by UNDP as the most responsive </w:t>
      </w:r>
      <w:r>
        <w:rPr>
          <w:rFonts w:asciiTheme="minorHAnsi" w:hAnsiTheme="minorHAnsi" w:cstheme="minorHAnsi"/>
          <w:sz w:val="22"/>
          <w:szCs w:val="22"/>
        </w:rPr>
        <w:t>Proposal</w:t>
      </w:r>
      <w:r w:rsidRPr="00F7442D">
        <w:rPr>
          <w:rFonts w:asciiTheme="minorHAnsi" w:hAnsiTheme="minorHAnsi" w:cstheme="minorHAnsi"/>
          <w:sz w:val="22"/>
          <w:szCs w:val="22"/>
        </w:rPr>
        <w:t xml:space="preserve"> that offers the best value for money, UNDP shall award the contract to the joint venture</w:t>
      </w:r>
      <w:r w:rsidR="001B1A51" w:rsidRPr="001B1A51">
        <w:rPr>
          <w:rFonts w:asciiTheme="minorHAnsi" w:hAnsiTheme="minorHAnsi" w:cstheme="minorHAnsi"/>
          <w:sz w:val="22"/>
          <w:szCs w:val="22"/>
        </w:rPr>
        <w:t>, in the nam</w:t>
      </w:r>
      <w:r w:rsidR="00631306">
        <w:rPr>
          <w:rFonts w:asciiTheme="minorHAnsi" w:hAnsiTheme="minorHAnsi" w:cstheme="minorHAnsi"/>
          <w:sz w:val="22"/>
          <w:szCs w:val="22"/>
        </w:rPr>
        <w:t>e of its designated lead entity.  The lead entity shall sign the contract for and on behalf of all other member entities.</w:t>
      </w:r>
      <w:r w:rsidR="001B1A51" w:rsidRPr="001B1A51">
        <w:rPr>
          <w:rFonts w:asciiTheme="minorHAnsi" w:hAnsiTheme="minorHAnsi" w:cstheme="minorHAnsi"/>
          <w:sz w:val="22"/>
          <w:szCs w:val="22"/>
        </w:rPr>
        <w:t xml:space="preserve"> </w:t>
      </w:r>
    </w:p>
    <w:p w14:paraId="3D449EE6" w14:textId="77777777" w:rsidR="00333C67" w:rsidRDefault="00333C67" w:rsidP="007419C9">
      <w:pPr>
        <w:widowControl/>
        <w:overflowPunct/>
        <w:adjustRightInd/>
        <w:ind w:left="720"/>
        <w:jc w:val="both"/>
        <w:rPr>
          <w:rFonts w:asciiTheme="minorHAnsi" w:hAnsiTheme="minorHAnsi" w:cstheme="minorHAnsi"/>
          <w:sz w:val="22"/>
          <w:szCs w:val="22"/>
        </w:rPr>
      </w:pPr>
    </w:p>
    <w:p w14:paraId="3D449EE7" w14:textId="77777777" w:rsidR="00D43197" w:rsidRPr="00D243BB" w:rsidRDefault="00455580"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Alternative</w:t>
      </w:r>
      <w:r w:rsidR="00942F7B" w:rsidRPr="00D243BB">
        <w:rPr>
          <w:rFonts w:asciiTheme="minorHAnsi" w:hAnsiTheme="minorHAnsi" w:cstheme="minorHAnsi"/>
          <w:b/>
          <w:bCs/>
          <w:szCs w:val="22"/>
          <w:lang w:val="en-GB"/>
        </w:rPr>
        <w:t xml:space="preserve"> Proposals</w:t>
      </w:r>
    </w:p>
    <w:p w14:paraId="3D449EE8" w14:textId="77777777" w:rsidR="00105CA9" w:rsidRPr="00D243BB" w:rsidRDefault="00105CA9" w:rsidP="007419C9">
      <w:pPr>
        <w:pStyle w:val="ListParagraph"/>
        <w:tabs>
          <w:tab w:val="left" w:pos="0"/>
        </w:tabs>
        <w:spacing w:line="240" w:lineRule="auto"/>
        <w:rPr>
          <w:rFonts w:asciiTheme="minorHAnsi" w:hAnsiTheme="minorHAnsi" w:cstheme="minorHAnsi"/>
          <w:bCs/>
          <w:szCs w:val="22"/>
          <w:lang w:val="en-GB"/>
        </w:rPr>
      </w:pPr>
    </w:p>
    <w:p w14:paraId="3D449EE9" w14:textId="77777777" w:rsidR="00AD4CF1" w:rsidRPr="00D243BB" w:rsidRDefault="009D6C23"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Unless otherwise specified in the</w:t>
      </w:r>
      <w:r w:rsidRPr="00D243BB">
        <w:rPr>
          <w:rFonts w:asciiTheme="minorHAnsi" w:hAnsiTheme="minorHAnsi" w:cstheme="minorHAnsi"/>
          <w:b/>
          <w:bCs/>
          <w:szCs w:val="22"/>
          <w:lang w:val="en-GB"/>
        </w:rPr>
        <w:t xml:space="preserve"> Data Sheet</w:t>
      </w:r>
      <w:r w:rsidR="00514298">
        <w:rPr>
          <w:rFonts w:asciiTheme="minorHAnsi" w:hAnsiTheme="minorHAnsi" w:cstheme="minorHAnsi"/>
          <w:b/>
          <w:bCs/>
          <w:szCs w:val="22"/>
          <w:lang w:val="en-GB"/>
        </w:rPr>
        <w:t xml:space="preserve"> </w:t>
      </w:r>
      <w:r w:rsidR="00514298" w:rsidRPr="00514298">
        <w:rPr>
          <w:rFonts w:asciiTheme="minorHAnsi" w:hAnsiTheme="minorHAnsi" w:cstheme="minorHAnsi"/>
          <w:bCs/>
          <w:szCs w:val="22"/>
          <w:lang w:val="en-GB"/>
        </w:rPr>
        <w:t>(</w:t>
      </w:r>
      <w:r w:rsidR="009C499B">
        <w:rPr>
          <w:rFonts w:asciiTheme="minorHAnsi" w:hAnsiTheme="minorHAnsi" w:cstheme="minorHAnsi"/>
          <w:bCs/>
          <w:szCs w:val="22"/>
          <w:lang w:val="en-GB"/>
        </w:rPr>
        <w:t>DS</w:t>
      </w:r>
      <w:r w:rsidR="00514298" w:rsidRPr="00514298">
        <w:rPr>
          <w:rFonts w:asciiTheme="minorHAnsi" w:hAnsiTheme="minorHAnsi" w:cstheme="minorHAnsi"/>
          <w:bCs/>
          <w:szCs w:val="22"/>
          <w:lang w:val="en-GB"/>
        </w:rPr>
        <w:t xml:space="preserve"> </w:t>
      </w:r>
      <w:r w:rsidR="00161B6F">
        <w:rPr>
          <w:rFonts w:asciiTheme="minorHAnsi" w:hAnsiTheme="minorHAnsi" w:cstheme="minorHAnsi"/>
          <w:bCs/>
          <w:szCs w:val="22"/>
          <w:lang w:val="en-GB"/>
        </w:rPr>
        <w:t>nos.</w:t>
      </w:r>
      <w:r w:rsidR="00514298" w:rsidRPr="00514298">
        <w:rPr>
          <w:rFonts w:asciiTheme="minorHAnsi" w:hAnsiTheme="minorHAnsi" w:cstheme="minorHAnsi"/>
          <w:bCs/>
          <w:szCs w:val="22"/>
          <w:lang w:val="en-GB"/>
        </w:rPr>
        <w:t xml:space="preserve"> 5 and 6)</w:t>
      </w:r>
      <w:r w:rsidR="00455580" w:rsidRPr="00D243BB">
        <w:rPr>
          <w:rFonts w:asciiTheme="minorHAnsi" w:hAnsiTheme="minorHAnsi" w:cstheme="minorHAnsi"/>
          <w:bCs/>
          <w:szCs w:val="22"/>
          <w:lang w:val="en-GB"/>
        </w:rPr>
        <w:t>, alternative</w:t>
      </w:r>
      <w:r w:rsidRPr="00D243BB">
        <w:rPr>
          <w:rFonts w:asciiTheme="minorHAnsi" w:hAnsiTheme="minorHAnsi" w:cstheme="minorHAnsi"/>
          <w:bCs/>
          <w:szCs w:val="22"/>
          <w:lang w:val="en-GB"/>
        </w:rPr>
        <w:t xml:space="preserve"> </w:t>
      </w:r>
      <w:r w:rsidR="00942F7B" w:rsidRPr="00D243BB">
        <w:rPr>
          <w:rFonts w:asciiTheme="minorHAnsi" w:hAnsiTheme="minorHAnsi" w:cstheme="minorHAnsi"/>
          <w:bCs/>
          <w:szCs w:val="22"/>
          <w:lang w:val="en-GB"/>
        </w:rPr>
        <w:t>proposals</w:t>
      </w:r>
      <w:r w:rsidRPr="00D243BB">
        <w:rPr>
          <w:rFonts w:asciiTheme="minorHAnsi" w:hAnsiTheme="minorHAnsi" w:cstheme="minorHAnsi"/>
          <w:bCs/>
          <w:szCs w:val="22"/>
          <w:lang w:val="en-GB"/>
        </w:rPr>
        <w:t xml:space="preserve"> shall not be considered.  </w:t>
      </w:r>
      <w:r w:rsidR="00AD4CF1">
        <w:rPr>
          <w:rFonts w:asciiTheme="minorHAnsi" w:hAnsiTheme="minorHAnsi" w:cstheme="minorHAnsi"/>
          <w:bCs/>
          <w:szCs w:val="22"/>
          <w:lang w:val="en-GB"/>
        </w:rPr>
        <w:t>Where the conditions for its acceptance are met, or justifications are clearly established, UNDP reserves the right to award a cont</w:t>
      </w:r>
      <w:r w:rsidR="00333C67">
        <w:rPr>
          <w:rFonts w:asciiTheme="minorHAnsi" w:hAnsiTheme="minorHAnsi" w:cstheme="minorHAnsi"/>
          <w:bCs/>
          <w:szCs w:val="22"/>
          <w:lang w:val="en-GB"/>
        </w:rPr>
        <w:t>ract based on an alternative proposal</w:t>
      </w:r>
      <w:r w:rsidR="00AD4CF1">
        <w:rPr>
          <w:rFonts w:asciiTheme="minorHAnsi" w:hAnsiTheme="minorHAnsi" w:cstheme="minorHAnsi"/>
          <w:bCs/>
          <w:szCs w:val="22"/>
          <w:lang w:val="en-GB"/>
        </w:rPr>
        <w:t>.</w:t>
      </w:r>
    </w:p>
    <w:p w14:paraId="3D449EEA" w14:textId="77777777" w:rsidR="0043159A" w:rsidRPr="00D243BB" w:rsidRDefault="0043159A" w:rsidP="007419C9">
      <w:pPr>
        <w:pStyle w:val="BankNormal"/>
        <w:spacing w:after="0"/>
        <w:jc w:val="both"/>
        <w:rPr>
          <w:rFonts w:asciiTheme="minorHAnsi" w:hAnsiTheme="minorHAnsi" w:cstheme="minorHAnsi"/>
          <w:b/>
          <w:sz w:val="22"/>
          <w:szCs w:val="22"/>
        </w:rPr>
      </w:pPr>
    </w:p>
    <w:p w14:paraId="3D449EEB" w14:textId="77777777" w:rsidR="0043159A" w:rsidRPr="00D243BB" w:rsidRDefault="00C17AEB" w:rsidP="007C47BC">
      <w:pPr>
        <w:pStyle w:val="ListParagraph"/>
        <w:numPr>
          <w:ilvl w:val="0"/>
          <w:numId w:val="21"/>
        </w:numPr>
        <w:tabs>
          <w:tab w:val="left" w:pos="0"/>
        </w:tabs>
        <w:spacing w:line="240" w:lineRule="auto"/>
        <w:rPr>
          <w:rFonts w:asciiTheme="minorHAnsi" w:hAnsiTheme="minorHAnsi" w:cstheme="minorHAnsi"/>
          <w:b/>
          <w:bCs/>
          <w:szCs w:val="22"/>
          <w:lang w:val="en-GB"/>
        </w:rPr>
      </w:pPr>
      <w:r>
        <w:rPr>
          <w:rFonts w:asciiTheme="minorHAnsi" w:hAnsiTheme="minorHAnsi" w:cstheme="minorHAnsi"/>
          <w:b/>
          <w:bCs/>
          <w:szCs w:val="22"/>
          <w:lang w:val="en-GB"/>
        </w:rPr>
        <w:t xml:space="preserve"> </w:t>
      </w:r>
      <w:r w:rsidR="003A75D7" w:rsidRPr="00D243BB">
        <w:rPr>
          <w:rFonts w:asciiTheme="minorHAnsi" w:hAnsiTheme="minorHAnsi" w:cstheme="minorHAnsi"/>
          <w:b/>
          <w:bCs/>
          <w:szCs w:val="22"/>
          <w:lang w:val="en-GB"/>
        </w:rPr>
        <w:t>Validity</w:t>
      </w:r>
      <w:r>
        <w:rPr>
          <w:rFonts w:asciiTheme="minorHAnsi" w:hAnsiTheme="minorHAnsi" w:cstheme="minorHAnsi"/>
          <w:b/>
          <w:bCs/>
          <w:szCs w:val="22"/>
          <w:lang w:val="en-GB"/>
        </w:rPr>
        <w:t xml:space="preserve"> Period</w:t>
      </w:r>
    </w:p>
    <w:p w14:paraId="3D449EEC" w14:textId="77777777" w:rsidR="00FD3227" w:rsidRPr="00D243BB" w:rsidRDefault="00FD3227" w:rsidP="007419C9">
      <w:pPr>
        <w:tabs>
          <w:tab w:val="left" w:pos="0"/>
        </w:tabs>
        <w:jc w:val="both"/>
        <w:rPr>
          <w:rFonts w:asciiTheme="minorHAnsi" w:hAnsiTheme="minorHAnsi" w:cstheme="minorHAnsi"/>
          <w:szCs w:val="22"/>
        </w:rPr>
      </w:pPr>
    </w:p>
    <w:p w14:paraId="3D449EED" w14:textId="77777777" w:rsidR="003A75D7" w:rsidRPr="00D243BB" w:rsidRDefault="003A75D7" w:rsidP="003D581F">
      <w:pPr>
        <w:tabs>
          <w:tab w:val="left" w:pos="1260"/>
        </w:tabs>
        <w:ind w:left="720"/>
        <w:jc w:val="both"/>
        <w:rPr>
          <w:rFonts w:asciiTheme="minorHAnsi" w:hAnsiTheme="minorHAnsi" w:cstheme="minorHAnsi"/>
          <w:sz w:val="22"/>
          <w:szCs w:val="22"/>
        </w:rPr>
      </w:pPr>
      <w:r w:rsidRPr="00D243BB">
        <w:rPr>
          <w:rFonts w:asciiTheme="minorHAnsi" w:hAnsiTheme="minorHAnsi" w:cstheme="minorHAnsi"/>
          <w:sz w:val="22"/>
          <w:szCs w:val="22"/>
        </w:rPr>
        <w:t xml:space="preserve">Proposals shall remain valid for the period specified in the </w:t>
      </w:r>
      <w:r w:rsidRPr="00D243BB">
        <w:rPr>
          <w:rFonts w:asciiTheme="minorHAnsi" w:hAnsiTheme="minorHAnsi" w:cstheme="minorHAnsi"/>
          <w:b/>
          <w:sz w:val="22"/>
          <w:szCs w:val="22"/>
        </w:rPr>
        <w:t>Data Sheet</w:t>
      </w:r>
      <w:r w:rsidR="00514298">
        <w:rPr>
          <w:rFonts w:asciiTheme="minorHAnsi" w:hAnsiTheme="minorHAnsi" w:cstheme="minorHAnsi"/>
          <w:b/>
          <w:sz w:val="22"/>
          <w:szCs w:val="22"/>
        </w:rPr>
        <w:t xml:space="preserve"> </w:t>
      </w:r>
      <w:r w:rsidR="00514298" w:rsidRPr="00514298">
        <w:rPr>
          <w:rFonts w:asciiTheme="minorHAnsi" w:hAnsiTheme="minorHAnsi" w:cstheme="minorHAnsi"/>
          <w:sz w:val="22"/>
          <w:szCs w:val="22"/>
        </w:rPr>
        <w:t>(</w:t>
      </w:r>
      <w:r w:rsidR="009C499B">
        <w:rPr>
          <w:rFonts w:asciiTheme="minorHAnsi" w:hAnsiTheme="minorHAnsi" w:cstheme="minorHAnsi"/>
          <w:sz w:val="22"/>
          <w:szCs w:val="22"/>
        </w:rPr>
        <w:t>DS</w:t>
      </w:r>
      <w:r w:rsidR="00514298" w:rsidRPr="00514298">
        <w:rPr>
          <w:rFonts w:asciiTheme="minorHAnsi" w:hAnsiTheme="minorHAnsi" w:cstheme="minorHAnsi"/>
          <w:sz w:val="22"/>
          <w:szCs w:val="22"/>
        </w:rPr>
        <w:t xml:space="preserve"> </w:t>
      </w:r>
      <w:r w:rsidR="00161B6F">
        <w:rPr>
          <w:rFonts w:asciiTheme="minorHAnsi" w:hAnsiTheme="minorHAnsi" w:cstheme="minorHAnsi"/>
          <w:sz w:val="22"/>
          <w:szCs w:val="22"/>
        </w:rPr>
        <w:t>no.</w:t>
      </w:r>
      <w:r w:rsidR="00514298" w:rsidRPr="00514298">
        <w:rPr>
          <w:rFonts w:asciiTheme="minorHAnsi" w:hAnsiTheme="minorHAnsi" w:cstheme="minorHAnsi"/>
          <w:sz w:val="22"/>
          <w:szCs w:val="22"/>
        </w:rPr>
        <w:t xml:space="preserve"> 8)</w:t>
      </w:r>
      <w:r w:rsidR="00A945D7" w:rsidRPr="00D243BB">
        <w:rPr>
          <w:rFonts w:asciiTheme="minorHAnsi" w:hAnsiTheme="minorHAnsi" w:cstheme="minorHAnsi"/>
          <w:sz w:val="22"/>
          <w:szCs w:val="22"/>
        </w:rPr>
        <w:t>, commencing on</w:t>
      </w:r>
      <w:r w:rsidRPr="00D243BB">
        <w:rPr>
          <w:rFonts w:asciiTheme="minorHAnsi" w:hAnsiTheme="minorHAnsi" w:cstheme="minorHAnsi"/>
          <w:sz w:val="22"/>
          <w:szCs w:val="22"/>
        </w:rPr>
        <w:t xml:space="preserve"> the submission deadline date </w:t>
      </w:r>
      <w:r w:rsidR="00A945D7" w:rsidRPr="00D243BB">
        <w:rPr>
          <w:rFonts w:asciiTheme="minorHAnsi" w:hAnsiTheme="minorHAnsi" w:cstheme="minorHAnsi"/>
          <w:sz w:val="22"/>
          <w:szCs w:val="22"/>
        </w:rPr>
        <w:t>also</w:t>
      </w:r>
      <w:r w:rsidR="0043159A" w:rsidRPr="00D243BB">
        <w:rPr>
          <w:rFonts w:asciiTheme="minorHAnsi" w:hAnsiTheme="minorHAnsi" w:cstheme="minorHAnsi"/>
          <w:b/>
          <w:sz w:val="22"/>
          <w:szCs w:val="22"/>
        </w:rPr>
        <w:t xml:space="preserve"> </w:t>
      </w:r>
      <w:r w:rsidR="0043159A" w:rsidRPr="00D243BB">
        <w:rPr>
          <w:rFonts w:asciiTheme="minorHAnsi" w:hAnsiTheme="minorHAnsi" w:cstheme="minorHAnsi"/>
          <w:sz w:val="22"/>
          <w:szCs w:val="22"/>
        </w:rPr>
        <w:t>indicated in the</w:t>
      </w:r>
      <w:r w:rsidR="0043159A" w:rsidRPr="00D243BB">
        <w:rPr>
          <w:rFonts w:asciiTheme="minorHAnsi" w:hAnsiTheme="minorHAnsi" w:cstheme="minorHAnsi"/>
          <w:b/>
          <w:sz w:val="22"/>
          <w:szCs w:val="22"/>
        </w:rPr>
        <w:t xml:space="preserve"> Data Sheet</w:t>
      </w:r>
      <w:r w:rsidR="00514298">
        <w:rPr>
          <w:rFonts w:asciiTheme="minorHAnsi" w:hAnsiTheme="minorHAnsi" w:cstheme="minorHAnsi"/>
          <w:b/>
          <w:sz w:val="22"/>
          <w:szCs w:val="22"/>
        </w:rPr>
        <w:t xml:space="preserve"> </w:t>
      </w:r>
      <w:r w:rsidR="00514298" w:rsidRPr="00514298">
        <w:rPr>
          <w:rFonts w:asciiTheme="minorHAnsi" w:hAnsiTheme="minorHAnsi" w:cstheme="minorHAnsi"/>
          <w:sz w:val="22"/>
          <w:szCs w:val="22"/>
        </w:rPr>
        <w:t>(</w:t>
      </w:r>
      <w:r w:rsidR="009C499B">
        <w:rPr>
          <w:rFonts w:asciiTheme="minorHAnsi" w:hAnsiTheme="minorHAnsi" w:cstheme="minorHAnsi"/>
          <w:sz w:val="22"/>
          <w:szCs w:val="22"/>
        </w:rPr>
        <w:t>DS</w:t>
      </w:r>
      <w:r w:rsidR="00514298" w:rsidRPr="00514298">
        <w:rPr>
          <w:rFonts w:asciiTheme="minorHAnsi" w:hAnsiTheme="minorHAnsi" w:cstheme="minorHAnsi"/>
          <w:sz w:val="22"/>
          <w:szCs w:val="22"/>
        </w:rPr>
        <w:t xml:space="preserve"> </w:t>
      </w:r>
      <w:r w:rsidR="00161B6F">
        <w:rPr>
          <w:rFonts w:asciiTheme="minorHAnsi" w:hAnsiTheme="minorHAnsi" w:cstheme="minorHAnsi"/>
          <w:sz w:val="22"/>
          <w:szCs w:val="22"/>
        </w:rPr>
        <w:t>no.</w:t>
      </w:r>
      <w:r w:rsidR="00514298" w:rsidRPr="00514298">
        <w:rPr>
          <w:rFonts w:asciiTheme="minorHAnsi" w:hAnsiTheme="minorHAnsi" w:cstheme="minorHAnsi"/>
          <w:sz w:val="22"/>
          <w:szCs w:val="22"/>
        </w:rPr>
        <w:t xml:space="preserve"> 2</w:t>
      </w:r>
      <w:r w:rsidR="00443E95">
        <w:rPr>
          <w:rFonts w:asciiTheme="minorHAnsi" w:hAnsiTheme="minorHAnsi" w:cstheme="minorHAnsi"/>
          <w:sz w:val="22"/>
          <w:szCs w:val="22"/>
        </w:rPr>
        <w:t>1</w:t>
      </w:r>
      <w:r w:rsidR="00514298" w:rsidRPr="00514298">
        <w:rPr>
          <w:rFonts w:asciiTheme="minorHAnsi" w:hAnsiTheme="minorHAnsi" w:cstheme="minorHAnsi"/>
          <w:sz w:val="22"/>
          <w:szCs w:val="22"/>
        </w:rPr>
        <w:t>)</w:t>
      </w:r>
      <w:r w:rsidRPr="00D243BB">
        <w:rPr>
          <w:rFonts w:asciiTheme="minorHAnsi" w:hAnsiTheme="minorHAnsi" w:cstheme="minorHAnsi"/>
          <w:sz w:val="22"/>
          <w:szCs w:val="22"/>
        </w:rPr>
        <w:t xml:space="preserve">.  A Proposal valid for a shorter period shall be </w:t>
      </w:r>
      <w:r w:rsidR="00A945D7" w:rsidRPr="00D243BB">
        <w:rPr>
          <w:rFonts w:asciiTheme="minorHAnsi" w:hAnsiTheme="minorHAnsi" w:cstheme="minorHAnsi"/>
          <w:sz w:val="22"/>
          <w:szCs w:val="22"/>
        </w:rPr>
        <w:t xml:space="preserve">immediately </w:t>
      </w:r>
      <w:r w:rsidRPr="00D243BB">
        <w:rPr>
          <w:rFonts w:asciiTheme="minorHAnsi" w:hAnsiTheme="minorHAnsi" w:cstheme="minorHAnsi"/>
          <w:sz w:val="22"/>
          <w:szCs w:val="22"/>
        </w:rPr>
        <w:t xml:space="preserve">rejected by UNDP </w:t>
      </w:r>
      <w:r w:rsidR="00A945D7" w:rsidRPr="00D243BB">
        <w:rPr>
          <w:rFonts w:asciiTheme="minorHAnsi" w:hAnsiTheme="minorHAnsi" w:cstheme="minorHAnsi"/>
          <w:sz w:val="22"/>
          <w:szCs w:val="22"/>
        </w:rPr>
        <w:t xml:space="preserve">and rendered </w:t>
      </w:r>
      <w:r w:rsidRPr="00D243BB">
        <w:rPr>
          <w:rFonts w:asciiTheme="minorHAnsi" w:hAnsiTheme="minorHAnsi" w:cstheme="minorHAnsi"/>
          <w:sz w:val="22"/>
          <w:szCs w:val="22"/>
        </w:rPr>
        <w:t xml:space="preserve">non-responsive.  </w:t>
      </w:r>
    </w:p>
    <w:p w14:paraId="3D449EEE" w14:textId="77777777" w:rsidR="0043159A" w:rsidRPr="00D243BB" w:rsidRDefault="0043159A" w:rsidP="007419C9">
      <w:pPr>
        <w:pStyle w:val="ListParagraph"/>
        <w:tabs>
          <w:tab w:val="left" w:pos="0"/>
          <w:tab w:val="left" w:pos="1260"/>
        </w:tabs>
        <w:spacing w:line="240" w:lineRule="auto"/>
        <w:ind w:left="1260" w:hanging="540"/>
        <w:jc w:val="both"/>
        <w:rPr>
          <w:rFonts w:asciiTheme="minorHAnsi" w:hAnsiTheme="minorHAnsi" w:cstheme="minorHAnsi"/>
          <w:b/>
          <w:bCs/>
          <w:szCs w:val="22"/>
          <w:lang w:val="en-GB"/>
        </w:rPr>
      </w:pPr>
    </w:p>
    <w:p w14:paraId="3D449EEF" w14:textId="77777777" w:rsidR="003A75D7" w:rsidRPr="00D243BB" w:rsidRDefault="003A75D7" w:rsidP="003D581F">
      <w:pPr>
        <w:ind w:left="720"/>
        <w:jc w:val="both"/>
        <w:rPr>
          <w:rFonts w:asciiTheme="minorHAnsi" w:hAnsiTheme="minorHAnsi" w:cstheme="minorHAnsi"/>
          <w:b/>
          <w:bCs/>
          <w:szCs w:val="22"/>
          <w:lang w:val="en-GB"/>
        </w:rPr>
      </w:pPr>
      <w:r w:rsidRPr="00D243BB">
        <w:rPr>
          <w:rFonts w:asciiTheme="minorHAnsi" w:hAnsiTheme="minorHAnsi" w:cstheme="minorHAnsi"/>
          <w:sz w:val="22"/>
          <w:szCs w:val="22"/>
        </w:rPr>
        <w:t xml:space="preserve">In exceptional circumstances, prior to the expiration of the </w:t>
      </w:r>
      <w:r w:rsidR="00283363" w:rsidRPr="00D243BB">
        <w:rPr>
          <w:rFonts w:asciiTheme="minorHAnsi" w:hAnsiTheme="minorHAnsi" w:cstheme="minorHAnsi"/>
          <w:sz w:val="22"/>
          <w:szCs w:val="22"/>
        </w:rPr>
        <w:t>proposal</w:t>
      </w:r>
      <w:r w:rsidRPr="00D243BB">
        <w:rPr>
          <w:rFonts w:asciiTheme="minorHAnsi" w:hAnsiTheme="minorHAnsi" w:cstheme="minorHAnsi"/>
          <w:sz w:val="22"/>
          <w:szCs w:val="22"/>
        </w:rPr>
        <w:t xml:space="preserve"> validity period, UNDP may request </w:t>
      </w:r>
      <w:r w:rsidR="00283363" w:rsidRPr="00D243BB">
        <w:rPr>
          <w:rFonts w:asciiTheme="minorHAnsi" w:hAnsiTheme="minorHAnsi" w:cstheme="minorHAnsi"/>
          <w:sz w:val="22"/>
          <w:szCs w:val="22"/>
        </w:rPr>
        <w:t>Proposers</w:t>
      </w:r>
      <w:r w:rsidRPr="00D243BB">
        <w:rPr>
          <w:rFonts w:asciiTheme="minorHAnsi" w:hAnsiTheme="minorHAnsi" w:cstheme="minorHAnsi"/>
          <w:sz w:val="22"/>
          <w:szCs w:val="22"/>
        </w:rPr>
        <w:t xml:space="preserve"> to extend the </w:t>
      </w:r>
      <w:r w:rsidR="00283363" w:rsidRPr="00D243BB">
        <w:rPr>
          <w:rFonts w:asciiTheme="minorHAnsi" w:hAnsiTheme="minorHAnsi" w:cstheme="minorHAnsi"/>
          <w:sz w:val="22"/>
          <w:szCs w:val="22"/>
        </w:rPr>
        <w:t>period of validity of their Proposals</w:t>
      </w:r>
      <w:r w:rsidRPr="00D243BB">
        <w:rPr>
          <w:rFonts w:asciiTheme="minorHAnsi" w:hAnsiTheme="minorHAnsi" w:cstheme="minorHAnsi"/>
          <w:sz w:val="22"/>
          <w:szCs w:val="22"/>
        </w:rPr>
        <w:t>.</w:t>
      </w:r>
      <w:r w:rsidRPr="00D243BB">
        <w:rPr>
          <w:rFonts w:asciiTheme="minorHAnsi" w:hAnsiTheme="minorHAnsi" w:cstheme="minorHAnsi"/>
          <w:b/>
          <w:color w:val="000000" w:themeColor="text1"/>
          <w:sz w:val="22"/>
          <w:szCs w:val="22"/>
        </w:rPr>
        <w:t xml:space="preserve">  </w:t>
      </w:r>
      <w:r w:rsidRPr="00D243BB">
        <w:rPr>
          <w:rFonts w:asciiTheme="minorHAnsi" w:hAnsiTheme="minorHAnsi" w:cstheme="minorHAnsi"/>
          <w:color w:val="000000" w:themeColor="text1"/>
          <w:sz w:val="22"/>
          <w:szCs w:val="22"/>
        </w:rPr>
        <w:t xml:space="preserve">The request and the responses shall be made in </w:t>
      </w:r>
      <w:proofErr w:type="gramStart"/>
      <w:r w:rsidRPr="00D243BB">
        <w:rPr>
          <w:rFonts w:asciiTheme="minorHAnsi" w:hAnsiTheme="minorHAnsi" w:cstheme="minorHAnsi"/>
          <w:color w:val="000000" w:themeColor="text1"/>
          <w:sz w:val="22"/>
          <w:szCs w:val="22"/>
        </w:rPr>
        <w:t>writin</w:t>
      </w:r>
      <w:r w:rsidR="00283363" w:rsidRPr="00D243BB">
        <w:rPr>
          <w:rFonts w:asciiTheme="minorHAnsi" w:hAnsiTheme="minorHAnsi" w:cstheme="minorHAnsi"/>
          <w:color w:val="000000" w:themeColor="text1"/>
          <w:sz w:val="22"/>
          <w:szCs w:val="22"/>
        </w:rPr>
        <w:t>g</w:t>
      </w:r>
      <w:r w:rsidR="00A945D7" w:rsidRPr="00D243BB">
        <w:rPr>
          <w:rFonts w:asciiTheme="minorHAnsi" w:hAnsiTheme="minorHAnsi" w:cstheme="minorHAnsi"/>
          <w:color w:val="000000" w:themeColor="text1"/>
          <w:sz w:val="22"/>
          <w:szCs w:val="22"/>
        </w:rPr>
        <w:t>, and</w:t>
      </w:r>
      <w:proofErr w:type="gramEnd"/>
      <w:r w:rsidR="00A945D7" w:rsidRPr="00D243BB">
        <w:rPr>
          <w:rFonts w:asciiTheme="minorHAnsi" w:hAnsiTheme="minorHAnsi" w:cstheme="minorHAnsi"/>
          <w:color w:val="000000" w:themeColor="text1"/>
          <w:sz w:val="22"/>
          <w:szCs w:val="22"/>
        </w:rPr>
        <w:t xml:space="preserve"> shall be considered integral </w:t>
      </w:r>
      <w:r w:rsidR="002156FE" w:rsidRPr="00D243BB">
        <w:rPr>
          <w:rFonts w:asciiTheme="minorHAnsi" w:hAnsiTheme="minorHAnsi" w:cstheme="minorHAnsi"/>
          <w:color w:val="000000" w:themeColor="text1"/>
          <w:sz w:val="22"/>
          <w:szCs w:val="22"/>
        </w:rPr>
        <w:t xml:space="preserve">to </w:t>
      </w:r>
      <w:r w:rsidR="00A945D7" w:rsidRPr="00D243BB">
        <w:rPr>
          <w:rFonts w:asciiTheme="minorHAnsi" w:hAnsiTheme="minorHAnsi" w:cstheme="minorHAnsi"/>
          <w:color w:val="000000" w:themeColor="text1"/>
          <w:sz w:val="22"/>
          <w:szCs w:val="22"/>
        </w:rPr>
        <w:t>the Proposal</w:t>
      </w:r>
      <w:r w:rsidR="00283363" w:rsidRPr="00D243BB">
        <w:rPr>
          <w:rFonts w:asciiTheme="minorHAnsi" w:hAnsiTheme="minorHAnsi" w:cstheme="minorHAnsi"/>
          <w:color w:val="000000" w:themeColor="text1"/>
          <w:sz w:val="22"/>
          <w:szCs w:val="22"/>
        </w:rPr>
        <w:t>.</w:t>
      </w:r>
      <w:r w:rsidRPr="00D243BB">
        <w:rPr>
          <w:rFonts w:asciiTheme="minorHAnsi" w:hAnsiTheme="minorHAnsi" w:cstheme="minorHAnsi"/>
          <w:b/>
          <w:color w:val="000000" w:themeColor="text1"/>
          <w:sz w:val="22"/>
          <w:szCs w:val="22"/>
        </w:rPr>
        <w:t xml:space="preserve"> </w:t>
      </w:r>
    </w:p>
    <w:p w14:paraId="3D449EF0" w14:textId="77777777" w:rsidR="003769FD" w:rsidRDefault="003769FD" w:rsidP="007419C9">
      <w:pPr>
        <w:jc w:val="both"/>
        <w:rPr>
          <w:rFonts w:asciiTheme="minorHAnsi" w:hAnsiTheme="minorHAnsi" w:cstheme="minorHAnsi"/>
          <w:sz w:val="22"/>
          <w:szCs w:val="22"/>
        </w:rPr>
      </w:pPr>
    </w:p>
    <w:p w14:paraId="3D449EF1" w14:textId="77777777" w:rsidR="00D5718A" w:rsidRPr="00D243BB" w:rsidRDefault="00D5718A"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szCs w:val="22"/>
        </w:rPr>
        <w:t>Proposer’s Conference</w:t>
      </w:r>
    </w:p>
    <w:p w14:paraId="3D449EF2" w14:textId="77777777" w:rsidR="00D5718A" w:rsidRPr="00D243BB" w:rsidRDefault="00D5718A" w:rsidP="007419C9">
      <w:pPr>
        <w:ind w:left="280"/>
        <w:jc w:val="both"/>
        <w:rPr>
          <w:rFonts w:asciiTheme="minorHAnsi" w:hAnsiTheme="minorHAnsi" w:cstheme="minorHAnsi"/>
          <w:b/>
          <w:sz w:val="22"/>
          <w:szCs w:val="22"/>
        </w:rPr>
      </w:pPr>
    </w:p>
    <w:p w14:paraId="3D449EF3" w14:textId="77777777" w:rsidR="00D5718A" w:rsidRPr="00D243BB" w:rsidRDefault="00D5718A"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When appropriate, a proposer’s conference will be conducted at the date, time and location specified in the</w:t>
      </w:r>
      <w:r w:rsidRPr="00D243BB">
        <w:rPr>
          <w:rFonts w:asciiTheme="minorHAnsi" w:hAnsiTheme="minorHAnsi" w:cstheme="minorHAnsi"/>
          <w:b/>
          <w:sz w:val="22"/>
          <w:szCs w:val="22"/>
        </w:rPr>
        <w:t xml:space="preserve"> Data Sheet</w:t>
      </w:r>
      <w:r>
        <w:rPr>
          <w:rFonts w:asciiTheme="minorHAnsi" w:hAnsiTheme="minorHAnsi" w:cstheme="minorHAnsi"/>
          <w:b/>
          <w:sz w:val="22"/>
          <w:szCs w:val="22"/>
        </w:rPr>
        <w:t xml:space="preserve"> </w:t>
      </w:r>
      <w:r w:rsidRPr="008E77FF">
        <w:rPr>
          <w:rFonts w:asciiTheme="minorHAnsi" w:hAnsiTheme="minorHAnsi" w:cstheme="minorHAnsi"/>
          <w:sz w:val="22"/>
          <w:szCs w:val="22"/>
        </w:rPr>
        <w:t>(</w:t>
      </w:r>
      <w:r w:rsidR="009C499B">
        <w:rPr>
          <w:rFonts w:asciiTheme="minorHAnsi" w:hAnsiTheme="minorHAnsi" w:cstheme="minorHAnsi"/>
          <w:sz w:val="22"/>
          <w:szCs w:val="22"/>
        </w:rPr>
        <w:t>DS</w:t>
      </w:r>
      <w:r w:rsidRPr="008E77FF">
        <w:rPr>
          <w:rFonts w:asciiTheme="minorHAnsi" w:hAnsiTheme="minorHAnsi" w:cstheme="minorHAnsi"/>
          <w:sz w:val="22"/>
          <w:szCs w:val="22"/>
        </w:rPr>
        <w:t xml:space="preserve"> </w:t>
      </w:r>
      <w:r w:rsidR="00161B6F">
        <w:rPr>
          <w:rFonts w:asciiTheme="minorHAnsi" w:hAnsiTheme="minorHAnsi" w:cstheme="minorHAnsi"/>
          <w:sz w:val="22"/>
          <w:szCs w:val="22"/>
        </w:rPr>
        <w:t>no.</w:t>
      </w:r>
      <w:r w:rsidRPr="008E77FF">
        <w:rPr>
          <w:rFonts w:asciiTheme="minorHAnsi" w:hAnsiTheme="minorHAnsi" w:cstheme="minorHAnsi"/>
          <w:sz w:val="22"/>
          <w:szCs w:val="22"/>
        </w:rPr>
        <w:t xml:space="preserve"> 7)</w:t>
      </w:r>
      <w:r w:rsidRPr="00D243BB">
        <w:rPr>
          <w:rFonts w:asciiTheme="minorHAnsi" w:hAnsiTheme="minorHAnsi" w:cstheme="minorHAnsi"/>
          <w:sz w:val="22"/>
          <w:szCs w:val="22"/>
        </w:rPr>
        <w:t xml:space="preserve">. All Proposers are encouraged to attend. Non-attendance, however, shall </w:t>
      </w:r>
      <w:r w:rsidRPr="00D243BB">
        <w:rPr>
          <w:rFonts w:asciiTheme="minorHAnsi" w:hAnsiTheme="minorHAnsi" w:cstheme="minorHAnsi"/>
          <w:sz w:val="22"/>
          <w:szCs w:val="22"/>
          <w:u w:val="single"/>
        </w:rPr>
        <w:t>not</w:t>
      </w:r>
      <w:r w:rsidRPr="00D243BB">
        <w:rPr>
          <w:rFonts w:asciiTheme="minorHAnsi" w:hAnsiTheme="minorHAnsi" w:cstheme="minorHAnsi"/>
          <w:sz w:val="22"/>
          <w:szCs w:val="22"/>
        </w:rPr>
        <w:t xml:space="preserve"> result in disqualification of an interested Proposer.  Minutes of the proposer’s conference will be either posted on the UNDP website, or disseminated to the individual firms who have registered or expressed interest with the contract, </w:t>
      </w:r>
      <w:proofErr w:type="gramStart"/>
      <w:r w:rsidRPr="00D243BB">
        <w:rPr>
          <w:rFonts w:asciiTheme="minorHAnsi" w:hAnsiTheme="minorHAnsi" w:cstheme="minorHAnsi"/>
          <w:sz w:val="22"/>
          <w:szCs w:val="22"/>
        </w:rPr>
        <w:t>whether or not</w:t>
      </w:r>
      <w:proofErr w:type="gramEnd"/>
      <w:r w:rsidRPr="00D243BB">
        <w:rPr>
          <w:rFonts w:asciiTheme="minorHAnsi" w:hAnsiTheme="minorHAnsi" w:cstheme="minorHAnsi"/>
          <w:sz w:val="22"/>
          <w:szCs w:val="22"/>
        </w:rPr>
        <w:t xml:space="preserve"> they attended the conference.  No verbal statement made during the conference shall modify the terms and </w:t>
      </w:r>
      <w:r w:rsidRPr="00D243BB">
        <w:rPr>
          <w:rFonts w:asciiTheme="minorHAnsi" w:hAnsiTheme="minorHAnsi" w:cstheme="minorHAnsi"/>
          <w:sz w:val="22"/>
          <w:szCs w:val="22"/>
        </w:rPr>
        <w:lastRenderedPageBreak/>
        <w:t>conditions of the RFP unless such statement is specifically written in the Minutes of the Conference, or issued/posted as an amendment in the form of a Supplemental Information to the RFP.</w:t>
      </w:r>
    </w:p>
    <w:p w14:paraId="3D449EF4" w14:textId="77777777" w:rsidR="00D5718A" w:rsidRPr="00D243BB" w:rsidRDefault="00D5718A" w:rsidP="007419C9">
      <w:pPr>
        <w:jc w:val="both"/>
        <w:rPr>
          <w:rFonts w:asciiTheme="minorHAnsi" w:hAnsiTheme="minorHAnsi" w:cstheme="minorHAnsi"/>
          <w:sz w:val="22"/>
          <w:szCs w:val="22"/>
        </w:rPr>
      </w:pPr>
    </w:p>
    <w:p w14:paraId="3D449EF5" w14:textId="77777777" w:rsidR="00DB3A0F" w:rsidRPr="00D243BB" w:rsidRDefault="00DB3A0F" w:rsidP="007419C9">
      <w:pPr>
        <w:pStyle w:val="BankNormal"/>
        <w:spacing w:after="0"/>
        <w:jc w:val="both"/>
        <w:rPr>
          <w:rFonts w:asciiTheme="minorHAnsi" w:hAnsiTheme="minorHAnsi" w:cstheme="minorHAnsi"/>
          <w:szCs w:val="24"/>
        </w:rPr>
      </w:pPr>
    </w:p>
    <w:p w14:paraId="3D449EF6" w14:textId="77777777" w:rsidR="00D43197" w:rsidRPr="00D243BB" w:rsidRDefault="005B799A" w:rsidP="007419C9">
      <w:pPr>
        <w:rPr>
          <w:rFonts w:asciiTheme="minorHAnsi" w:hAnsiTheme="minorHAnsi" w:cstheme="minorHAnsi"/>
          <w:b/>
          <w:bCs/>
          <w:sz w:val="28"/>
          <w:szCs w:val="28"/>
          <w:lang w:val="en-GB"/>
        </w:rPr>
      </w:pPr>
      <w:r w:rsidRPr="00D243BB">
        <w:rPr>
          <w:rFonts w:asciiTheme="minorHAnsi" w:hAnsiTheme="minorHAnsi" w:cstheme="minorHAnsi"/>
          <w:b/>
          <w:bCs/>
          <w:sz w:val="28"/>
          <w:szCs w:val="28"/>
          <w:lang w:val="en-GB"/>
        </w:rPr>
        <w:t xml:space="preserve">D. </w:t>
      </w:r>
      <w:r w:rsidR="00745C22" w:rsidRPr="00D243BB">
        <w:rPr>
          <w:rFonts w:asciiTheme="minorHAnsi" w:hAnsiTheme="minorHAnsi" w:cstheme="minorHAnsi"/>
          <w:b/>
          <w:bCs/>
          <w:sz w:val="28"/>
          <w:szCs w:val="28"/>
          <w:lang w:val="en-GB"/>
        </w:rPr>
        <w:t>SUBMISSION AND OPENING OF PROPOSALS</w:t>
      </w:r>
    </w:p>
    <w:p w14:paraId="3D449EF7" w14:textId="77777777" w:rsidR="00457875" w:rsidRPr="00D243BB" w:rsidRDefault="00457875" w:rsidP="007419C9">
      <w:pPr>
        <w:pStyle w:val="ListParagraph"/>
        <w:tabs>
          <w:tab w:val="left" w:pos="0"/>
        </w:tabs>
        <w:spacing w:line="240" w:lineRule="auto"/>
        <w:ind w:left="0"/>
        <w:rPr>
          <w:rFonts w:asciiTheme="minorHAnsi" w:hAnsiTheme="minorHAnsi" w:cstheme="minorHAnsi"/>
          <w:b/>
          <w:bCs/>
          <w:szCs w:val="22"/>
          <w:lang w:val="en-GB"/>
        </w:rPr>
      </w:pPr>
    </w:p>
    <w:p w14:paraId="3D449EF8" w14:textId="77777777" w:rsidR="00C3144F" w:rsidRPr="003D581F" w:rsidRDefault="0006713F" w:rsidP="007C47BC">
      <w:pPr>
        <w:pStyle w:val="ListParagraph"/>
        <w:numPr>
          <w:ilvl w:val="0"/>
          <w:numId w:val="21"/>
        </w:numPr>
        <w:tabs>
          <w:tab w:val="left" w:pos="0"/>
        </w:tabs>
        <w:spacing w:line="240" w:lineRule="auto"/>
        <w:jc w:val="both"/>
        <w:rPr>
          <w:rFonts w:asciiTheme="minorHAnsi" w:hAnsiTheme="minorHAnsi" w:cstheme="minorHAnsi"/>
          <w:b/>
          <w:szCs w:val="22"/>
          <w:u w:val="single"/>
        </w:rPr>
      </w:pPr>
      <w:r w:rsidRPr="009C2A85">
        <w:rPr>
          <w:rFonts w:asciiTheme="minorHAnsi" w:hAnsiTheme="minorHAnsi" w:cstheme="minorHAnsi"/>
          <w:b/>
          <w:bCs/>
          <w:szCs w:val="22"/>
          <w:lang w:val="en-GB"/>
        </w:rPr>
        <w:t xml:space="preserve">Submission </w:t>
      </w:r>
    </w:p>
    <w:p w14:paraId="3D449EF9" w14:textId="77777777" w:rsidR="003D581F" w:rsidRPr="009C2A85" w:rsidRDefault="003D581F" w:rsidP="003D581F">
      <w:pPr>
        <w:pStyle w:val="ListParagraph"/>
        <w:tabs>
          <w:tab w:val="left" w:pos="0"/>
        </w:tabs>
        <w:spacing w:line="240" w:lineRule="auto"/>
        <w:jc w:val="both"/>
        <w:rPr>
          <w:rFonts w:asciiTheme="minorHAnsi" w:hAnsiTheme="minorHAnsi" w:cstheme="minorHAnsi"/>
          <w:b/>
          <w:szCs w:val="22"/>
          <w:u w:val="single"/>
        </w:rPr>
      </w:pPr>
    </w:p>
    <w:p w14:paraId="3D449EFA" w14:textId="77777777" w:rsidR="002F040E" w:rsidRPr="009C2A85" w:rsidRDefault="009C2A85" w:rsidP="003D581F">
      <w:pPr>
        <w:ind w:left="1260" w:hanging="540"/>
        <w:jc w:val="both"/>
        <w:rPr>
          <w:rFonts w:asciiTheme="minorHAnsi" w:hAnsiTheme="minorHAnsi" w:cstheme="minorHAnsi"/>
          <w:sz w:val="22"/>
          <w:szCs w:val="22"/>
        </w:rPr>
      </w:pPr>
      <w:r w:rsidRPr="009C2A85">
        <w:rPr>
          <w:rFonts w:asciiTheme="minorHAnsi" w:hAnsiTheme="minorHAnsi" w:cstheme="minorHAnsi"/>
          <w:sz w:val="22"/>
          <w:szCs w:val="22"/>
        </w:rPr>
        <w:t>23.1</w:t>
      </w:r>
      <w:r w:rsidRPr="009C2A85">
        <w:rPr>
          <w:rFonts w:asciiTheme="minorHAnsi" w:hAnsiTheme="minorHAnsi" w:cstheme="minorHAnsi"/>
          <w:sz w:val="22"/>
          <w:szCs w:val="22"/>
        </w:rPr>
        <w:tab/>
      </w:r>
      <w:r w:rsidR="00B655FF" w:rsidRPr="009C2A85">
        <w:rPr>
          <w:rFonts w:asciiTheme="minorHAnsi" w:hAnsiTheme="minorHAnsi" w:cstheme="minorHAnsi"/>
          <w:sz w:val="22"/>
          <w:szCs w:val="22"/>
        </w:rPr>
        <w:t xml:space="preserve">The Financial Proposal and the Technical Proposal </w:t>
      </w:r>
      <w:r w:rsidR="007D2395" w:rsidRPr="009C2A85">
        <w:rPr>
          <w:rFonts w:asciiTheme="minorHAnsi" w:hAnsiTheme="minorHAnsi" w:cstheme="minorHAnsi"/>
          <w:sz w:val="22"/>
          <w:szCs w:val="22"/>
        </w:rPr>
        <w:t xml:space="preserve">Envelopes </w:t>
      </w:r>
      <w:r w:rsidR="00B655FF" w:rsidRPr="009C2A85">
        <w:rPr>
          <w:rFonts w:asciiTheme="minorHAnsi" w:hAnsiTheme="minorHAnsi" w:cstheme="minorHAnsi"/>
          <w:sz w:val="22"/>
          <w:szCs w:val="22"/>
          <w:u w:val="single"/>
        </w:rPr>
        <w:t>MUST BE COMPLETELY SEPARATE</w:t>
      </w:r>
      <w:r w:rsidR="00B655FF" w:rsidRPr="009C2A85">
        <w:rPr>
          <w:rFonts w:asciiTheme="minorHAnsi" w:hAnsiTheme="minorHAnsi" w:cstheme="minorHAnsi"/>
          <w:sz w:val="22"/>
          <w:szCs w:val="22"/>
        </w:rPr>
        <w:t xml:space="preserve"> and </w:t>
      </w:r>
      <w:r w:rsidR="00B655FF" w:rsidRPr="009C2A85">
        <w:rPr>
          <w:rFonts w:asciiTheme="minorHAnsi" w:hAnsiTheme="minorHAnsi" w:cstheme="minorHAnsi"/>
          <w:sz w:val="22"/>
          <w:szCs w:val="22"/>
          <w:u w:val="single"/>
        </w:rPr>
        <w:t xml:space="preserve">each of them must be submitted </w:t>
      </w:r>
      <w:r w:rsidR="00124661" w:rsidRPr="009C2A85">
        <w:rPr>
          <w:rFonts w:asciiTheme="minorHAnsi" w:hAnsiTheme="minorHAnsi" w:cstheme="minorHAnsi"/>
          <w:sz w:val="22"/>
          <w:szCs w:val="22"/>
          <w:u w:val="single"/>
        </w:rPr>
        <w:t>sealed individually</w:t>
      </w:r>
      <w:r w:rsidR="00124661" w:rsidRPr="009C2A85">
        <w:rPr>
          <w:rFonts w:asciiTheme="minorHAnsi" w:hAnsiTheme="minorHAnsi" w:cstheme="minorHAnsi"/>
          <w:sz w:val="22"/>
          <w:szCs w:val="22"/>
        </w:rPr>
        <w:t xml:space="preserve"> and </w:t>
      </w:r>
      <w:r w:rsidR="00780FB6" w:rsidRPr="009C2A85">
        <w:rPr>
          <w:rFonts w:asciiTheme="minorHAnsi" w:hAnsiTheme="minorHAnsi" w:cstheme="minorHAnsi"/>
          <w:sz w:val="22"/>
          <w:szCs w:val="22"/>
        </w:rPr>
        <w:t xml:space="preserve">clearly marked on the outside as either </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TECHNICAL PROPOSAL</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 xml:space="preserve"> or </w:t>
      </w:r>
      <w:r w:rsidR="00F57F1A" w:rsidRPr="009C2A85">
        <w:rPr>
          <w:rFonts w:asciiTheme="minorHAnsi" w:hAnsiTheme="minorHAnsi" w:cstheme="minorHAnsi"/>
          <w:sz w:val="22"/>
          <w:szCs w:val="22"/>
        </w:rPr>
        <w:t>“</w:t>
      </w:r>
      <w:r w:rsidR="00780FB6" w:rsidRPr="009C2A85">
        <w:rPr>
          <w:rFonts w:asciiTheme="minorHAnsi" w:hAnsiTheme="minorHAnsi" w:cstheme="minorHAnsi"/>
          <w:sz w:val="22"/>
          <w:szCs w:val="22"/>
        </w:rPr>
        <w:t>FINAN</w:t>
      </w:r>
      <w:r w:rsidR="00400B8B" w:rsidRPr="009C2A85">
        <w:rPr>
          <w:rFonts w:asciiTheme="minorHAnsi" w:hAnsiTheme="minorHAnsi" w:cstheme="minorHAnsi"/>
          <w:sz w:val="22"/>
          <w:szCs w:val="22"/>
        </w:rPr>
        <w:t>CIAL PROPOSAL</w:t>
      </w:r>
      <w:r w:rsidR="00F57F1A" w:rsidRPr="009C2A85">
        <w:rPr>
          <w:rFonts w:asciiTheme="minorHAnsi" w:hAnsiTheme="minorHAnsi" w:cstheme="minorHAnsi"/>
          <w:sz w:val="22"/>
          <w:szCs w:val="22"/>
        </w:rPr>
        <w:t>”</w:t>
      </w:r>
      <w:r w:rsidR="00400B8B" w:rsidRPr="009C2A85">
        <w:rPr>
          <w:rFonts w:asciiTheme="minorHAnsi" w:hAnsiTheme="minorHAnsi" w:cstheme="minorHAnsi"/>
          <w:sz w:val="22"/>
          <w:szCs w:val="22"/>
        </w:rPr>
        <w:t xml:space="preserve">, as appropriate. </w:t>
      </w:r>
      <w:r w:rsidR="007D2395" w:rsidRPr="009C2A85">
        <w:rPr>
          <w:rFonts w:asciiTheme="minorHAnsi" w:hAnsiTheme="minorHAnsi" w:cstheme="minorHAnsi"/>
          <w:sz w:val="22"/>
          <w:szCs w:val="22"/>
        </w:rPr>
        <w:t xml:space="preserve"> Each envelope MUST </w:t>
      </w:r>
      <w:r w:rsidR="00C17AEB" w:rsidRPr="009C2A85">
        <w:rPr>
          <w:rFonts w:asciiTheme="minorHAnsi" w:hAnsiTheme="minorHAnsi" w:cstheme="minorHAnsi"/>
          <w:sz w:val="22"/>
          <w:szCs w:val="22"/>
        </w:rPr>
        <w:t xml:space="preserve">clearly indicate </w:t>
      </w:r>
      <w:r w:rsidR="007D2395" w:rsidRPr="009C2A85">
        <w:rPr>
          <w:rFonts w:asciiTheme="minorHAnsi" w:hAnsiTheme="minorHAnsi" w:cstheme="minorHAnsi"/>
          <w:sz w:val="22"/>
          <w:szCs w:val="22"/>
        </w:rPr>
        <w:t>the name of the Proposer.</w:t>
      </w:r>
      <w:r w:rsidR="007C3A0A" w:rsidRPr="009C2A85">
        <w:rPr>
          <w:rFonts w:asciiTheme="minorHAnsi" w:hAnsiTheme="minorHAnsi" w:cstheme="minorHAnsi"/>
          <w:sz w:val="22"/>
          <w:szCs w:val="22"/>
        </w:rPr>
        <w:t xml:space="preserve"> The outer envelopes shall</w:t>
      </w:r>
      <w:r w:rsidR="00C17AEB" w:rsidRPr="009C2A85">
        <w:rPr>
          <w:rFonts w:asciiTheme="minorHAnsi" w:hAnsiTheme="minorHAnsi" w:cstheme="minorHAnsi"/>
          <w:sz w:val="22"/>
          <w:szCs w:val="22"/>
        </w:rPr>
        <w:t xml:space="preserve"> be</w:t>
      </w:r>
      <w:r w:rsidR="00941A45" w:rsidRPr="009C2A85">
        <w:rPr>
          <w:rFonts w:asciiTheme="minorHAnsi" w:hAnsiTheme="minorHAnsi" w:cstheme="minorHAnsi"/>
          <w:sz w:val="22"/>
          <w:szCs w:val="22"/>
        </w:rPr>
        <w:t>ar the</w:t>
      </w:r>
      <w:r w:rsidR="00C17AEB" w:rsidRPr="009C2A85">
        <w:rPr>
          <w:rFonts w:asciiTheme="minorHAnsi" w:hAnsiTheme="minorHAnsi" w:cstheme="minorHAnsi"/>
          <w:sz w:val="22"/>
          <w:szCs w:val="22"/>
        </w:rPr>
        <w:t xml:space="preserve"> address </w:t>
      </w:r>
      <w:r w:rsidR="00941A45" w:rsidRPr="009C2A85">
        <w:rPr>
          <w:rFonts w:asciiTheme="minorHAnsi" w:hAnsiTheme="minorHAnsi" w:cstheme="minorHAnsi"/>
          <w:sz w:val="22"/>
          <w:szCs w:val="22"/>
        </w:rPr>
        <w:t>of</w:t>
      </w:r>
      <w:r w:rsidR="00C17AEB" w:rsidRPr="009C2A85">
        <w:rPr>
          <w:rFonts w:asciiTheme="minorHAnsi" w:hAnsiTheme="minorHAnsi" w:cstheme="minorHAnsi"/>
          <w:sz w:val="22"/>
          <w:szCs w:val="22"/>
        </w:rPr>
        <w:t xml:space="preserve"> UNDP as specified in the </w:t>
      </w:r>
      <w:r w:rsidR="00C17AEB" w:rsidRPr="009C2A85">
        <w:rPr>
          <w:rFonts w:asciiTheme="minorHAnsi" w:hAnsiTheme="minorHAnsi" w:cstheme="minorHAnsi"/>
          <w:b/>
          <w:sz w:val="22"/>
          <w:szCs w:val="22"/>
        </w:rPr>
        <w:t>Data Sheet</w:t>
      </w:r>
      <w:r w:rsidR="00C17AEB" w:rsidRPr="009C2A85">
        <w:rPr>
          <w:rFonts w:asciiTheme="minorHAnsi" w:hAnsiTheme="minorHAnsi" w:cstheme="minorHAnsi"/>
          <w:sz w:val="22"/>
          <w:szCs w:val="22"/>
        </w:rPr>
        <w:t xml:space="preserve"> (</w:t>
      </w:r>
      <w:r w:rsidR="009C499B">
        <w:rPr>
          <w:rFonts w:asciiTheme="minorHAnsi" w:hAnsiTheme="minorHAnsi" w:cstheme="minorHAnsi"/>
          <w:sz w:val="22"/>
          <w:szCs w:val="22"/>
        </w:rPr>
        <w:t>DS</w:t>
      </w:r>
      <w:r w:rsidR="00C17AEB" w:rsidRPr="009C2A85">
        <w:rPr>
          <w:rFonts w:asciiTheme="minorHAnsi" w:hAnsiTheme="minorHAnsi" w:cstheme="minorHAnsi"/>
          <w:sz w:val="22"/>
          <w:szCs w:val="22"/>
        </w:rPr>
        <w:t xml:space="preserve"> </w:t>
      </w:r>
      <w:r w:rsidR="00161B6F" w:rsidRPr="009C2A85">
        <w:rPr>
          <w:rFonts w:asciiTheme="minorHAnsi" w:hAnsiTheme="minorHAnsi" w:cstheme="minorHAnsi"/>
          <w:sz w:val="22"/>
          <w:szCs w:val="22"/>
        </w:rPr>
        <w:t>no.</w:t>
      </w:r>
      <w:r w:rsidR="00C17AEB" w:rsidRPr="009C2A85">
        <w:rPr>
          <w:rFonts w:asciiTheme="minorHAnsi" w:hAnsiTheme="minorHAnsi" w:cstheme="minorHAnsi"/>
          <w:sz w:val="22"/>
          <w:szCs w:val="22"/>
        </w:rPr>
        <w:t>2</w:t>
      </w:r>
      <w:r w:rsidR="00443E95" w:rsidRPr="009C2A85">
        <w:rPr>
          <w:rFonts w:asciiTheme="minorHAnsi" w:hAnsiTheme="minorHAnsi" w:cstheme="minorHAnsi"/>
          <w:sz w:val="22"/>
          <w:szCs w:val="22"/>
        </w:rPr>
        <w:t>0</w:t>
      </w:r>
      <w:r w:rsidR="00C17AEB" w:rsidRPr="009C2A85">
        <w:rPr>
          <w:rFonts w:asciiTheme="minorHAnsi" w:hAnsiTheme="minorHAnsi" w:cstheme="minorHAnsi"/>
          <w:sz w:val="22"/>
          <w:szCs w:val="22"/>
        </w:rPr>
        <w:t xml:space="preserve">) and </w:t>
      </w:r>
      <w:r w:rsidR="00941A45" w:rsidRPr="009C2A85">
        <w:rPr>
          <w:rFonts w:asciiTheme="minorHAnsi" w:hAnsiTheme="minorHAnsi" w:cstheme="minorHAnsi"/>
          <w:sz w:val="22"/>
          <w:szCs w:val="22"/>
        </w:rPr>
        <w:t xml:space="preserve">shall </w:t>
      </w:r>
      <w:r w:rsidR="00C17AEB" w:rsidRPr="009C2A85">
        <w:rPr>
          <w:rFonts w:asciiTheme="minorHAnsi" w:hAnsiTheme="minorHAnsi" w:cstheme="minorHAnsi"/>
          <w:sz w:val="22"/>
          <w:szCs w:val="22"/>
        </w:rPr>
        <w:t xml:space="preserve">include </w:t>
      </w:r>
      <w:r w:rsidR="00941A45" w:rsidRPr="009C2A85">
        <w:rPr>
          <w:rFonts w:asciiTheme="minorHAnsi" w:hAnsiTheme="minorHAnsi" w:cstheme="minorHAnsi"/>
          <w:sz w:val="22"/>
          <w:szCs w:val="22"/>
        </w:rPr>
        <w:t>the Proposer’s name and address,</w:t>
      </w:r>
      <w:r w:rsidR="00C17AEB" w:rsidRPr="009C2A85">
        <w:rPr>
          <w:rFonts w:asciiTheme="minorHAnsi" w:hAnsiTheme="minorHAnsi" w:cstheme="minorHAnsi"/>
          <w:sz w:val="22"/>
          <w:szCs w:val="22"/>
        </w:rPr>
        <w:t xml:space="preserve"> as well as a warning </w:t>
      </w:r>
      <w:r w:rsidR="00941A45" w:rsidRPr="009C2A85">
        <w:rPr>
          <w:rFonts w:asciiTheme="minorHAnsi" w:hAnsiTheme="minorHAnsi" w:cstheme="minorHAnsi"/>
          <w:sz w:val="22"/>
          <w:szCs w:val="22"/>
        </w:rPr>
        <w:t>that state “</w:t>
      </w:r>
      <w:r w:rsidR="00C17AEB" w:rsidRPr="009C2A85">
        <w:rPr>
          <w:rFonts w:asciiTheme="minorHAnsi" w:hAnsiTheme="minorHAnsi" w:cstheme="minorHAnsi"/>
          <w:i/>
          <w:sz w:val="22"/>
          <w:szCs w:val="22"/>
        </w:rPr>
        <w:t>not to be opened before the time and date for proposal opening</w:t>
      </w:r>
      <w:r w:rsidR="00941A45" w:rsidRPr="009C2A85">
        <w:rPr>
          <w:rFonts w:asciiTheme="minorHAnsi" w:hAnsiTheme="minorHAnsi" w:cstheme="minorHAnsi"/>
          <w:sz w:val="22"/>
          <w:szCs w:val="22"/>
        </w:rPr>
        <w:t>”</w:t>
      </w:r>
      <w:r w:rsidR="00C17AEB" w:rsidRPr="009C2A85">
        <w:rPr>
          <w:rFonts w:asciiTheme="minorHAnsi" w:hAnsiTheme="minorHAnsi" w:cstheme="minorHAnsi"/>
          <w:sz w:val="22"/>
          <w:szCs w:val="22"/>
        </w:rPr>
        <w:t xml:space="preserve"> </w:t>
      </w:r>
      <w:r w:rsidR="0043159A" w:rsidRPr="009C2A85">
        <w:rPr>
          <w:rFonts w:asciiTheme="minorHAnsi" w:hAnsiTheme="minorHAnsi" w:cstheme="minorHAnsi"/>
          <w:sz w:val="22"/>
          <w:szCs w:val="22"/>
        </w:rPr>
        <w:t>as specified in the</w:t>
      </w:r>
      <w:r w:rsidR="0043159A" w:rsidRPr="009C2A85">
        <w:rPr>
          <w:rFonts w:asciiTheme="minorHAnsi" w:hAnsiTheme="minorHAnsi" w:cstheme="minorHAnsi"/>
          <w:b/>
          <w:sz w:val="22"/>
          <w:szCs w:val="22"/>
        </w:rPr>
        <w:t xml:space="preserve"> Data Sheet</w:t>
      </w:r>
      <w:r w:rsidR="00514298" w:rsidRPr="009C2A85">
        <w:rPr>
          <w:rFonts w:asciiTheme="minorHAnsi" w:hAnsiTheme="minorHAnsi" w:cstheme="minorHAnsi"/>
          <w:b/>
          <w:sz w:val="22"/>
          <w:szCs w:val="22"/>
        </w:rPr>
        <w:t xml:space="preserve"> </w:t>
      </w:r>
      <w:r w:rsidR="00514298" w:rsidRPr="009C2A85">
        <w:rPr>
          <w:rFonts w:asciiTheme="minorHAnsi" w:hAnsiTheme="minorHAnsi" w:cstheme="minorHAnsi"/>
          <w:sz w:val="22"/>
          <w:szCs w:val="22"/>
        </w:rPr>
        <w:t>(</w:t>
      </w:r>
      <w:r w:rsidR="009C499B">
        <w:rPr>
          <w:rFonts w:asciiTheme="minorHAnsi" w:hAnsiTheme="minorHAnsi" w:cstheme="minorHAnsi"/>
          <w:sz w:val="22"/>
          <w:szCs w:val="22"/>
        </w:rPr>
        <w:t>DS</w:t>
      </w:r>
      <w:r w:rsidR="00514298" w:rsidRPr="009C2A85">
        <w:rPr>
          <w:rFonts w:asciiTheme="minorHAnsi" w:hAnsiTheme="minorHAnsi" w:cstheme="minorHAnsi"/>
          <w:sz w:val="22"/>
          <w:szCs w:val="22"/>
        </w:rPr>
        <w:t xml:space="preserve"> </w:t>
      </w:r>
      <w:r w:rsidR="00161B6F" w:rsidRPr="009C2A85">
        <w:rPr>
          <w:rFonts w:asciiTheme="minorHAnsi" w:hAnsiTheme="minorHAnsi" w:cstheme="minorHAnsi"/>
          <w:sz w:val="22"/>
          <w:szCs w:val="22"/>
        </w:rPr>
        <w:t>no.</w:t>
      </w:r>
      <w:r w:rsidR="00514298" w:rsidRPr="009C2A85">
        <w:rPr>
          <w:rFonts w:asciiTheme="minorHAnsi" w:hAnsiTheme="minorHAnsi" w:cstheme="minorHAnsi"/>
          <w:sz w:val="22"/>
          <w:szCs w:val="22"/>
        </w:rPr>
        <w:t xml:space="preserve"> 2</w:t>
      </w:r>
      <w:r w:rsidR="00443E95" w:rsidRPr="009C2A85">
        <w:rPr>
          <w:rFonts w:asciiTheme="minorHAnsi" w:hAnsiTheme="minorHAnsi" w:cstheme="minorHAnsi"/>
          <w:sz w:val="22"/>
          <w:szCs w:val="22"/>
        </w:rPr>
        <w:t>4</w:t>
      </w:r>
      <w:r w:rsidR="00514298" w:rsidRPr="009C2A85">
        <w:rPr>
          <w:rFonts w:asciiTheme="minorHAnsi" w:hAnsiTheme="minorHAnsi" w:cstheme="minorHAnsi"/>
          <w:sz w:val="22"/>
          <w:szCs w:val="22"/>
        </w:rPr>
        <w:t>)</w:t>
      </w:r>
      <w:r w:rsidR="0043159A" w:rsidRPr="009C2A85">
        <w:rPr>
          <w:rFonts w:asciiTheme="minorHAnsi" w:hAnsiTheme="minorHAnsi" w:cstheme="minorHAnsi"/>
          <w:b/>
          <w:sz w:val="22"/>
          <w:szCs w:val="22"/>
        </w:rPr>
        <w:t xml:space="preserve">. </w:t>
      </w:r>
      <w:r w:rsidR="00941A45" w:rsidRPr="009C2A85">
        <w:rPr>
          <w:rFonts w:asciiTheme="minorHAnsi" w:hAnsiTheme="minorHAnsi" w:cstheme="minorHAnsi"/>
          <w:sz w:val="22"/>
          <w:szCs w:val="22"/>
        </w:rPr>
        <w:t xml:space="preserve"> The Proposer shall assume the</w:t>
      </w:r>
      <w:r w:rsidR="00C17AEB" w:rsidRPr="009C2A85">
        <w:rPr>
          <w:rFonts w:asciiTheme="minorHAnsi" w:hAnsiTheme="minorHAnsi" w:cstheme="minorHAnsi"/>
          <w:sz w:val="22"/>
          <w:szCs w:val="22"/>
        </w:rPr>
        <w:t xml:space="preserve"> responsibility for the misplacement or premature opening of Proposals </w:t>
      </w:r>
      <w:r w:rsidR="00770A6C" w:rsidRPr="009C2A85">
        <w:rPr>
          <w:rFonts w:asciiTheme="minorHAnsi" w:hAnsiTheme="minorHAnsi" w:cstheme="minorHAnsi"/>
          <w:sz w:val="22"/>
          <w:szCs w:val="22"/>
        </w:rPr>
        <w:t>due to improper sealing and labeling by the Proposer</w:t>
      </w:r>
      <w:r w:rsidR="00C17AEB" w:rsidRPr="009C2A85">
        <w:rPr>
          <w:rFonts w:asciiTheme="minorHAnsi" w:hAnsiTheme="minorHAnsi" w:cstheme="minorHAnsi"/>
          <w:sz w:val="22"/>
          <w:szCs w:val="22"/>
        </w:rPr>
        <w:t xml:space="preserve">. </w:t>
      </w:r>
    </w:p>
    <w:p w14:paraId="3D449EFB" w14:textId="77777777" w:rsidR="002F040E" w:rsidRPr="009C2A85" w:rsidRDefault="002F040E" w:rsidP="007419C9">
      <w:pPr>
        <w:pStyle w:val="ListParagraph"/>
        <w:spacing w:line="240" w:lineRule="auto"/>
        <w:ind w:left="1440" w:hanging="540"/>
        <w:jc w:val="both"/>
        <w:rPr>
          <w:rFonts w:asciiTheme="minorHAnsi" w:hAnsiTheme="minorHAnsi" w:cstheme="minorHAnsi"/>
          <w:szCs w:val="22"/>
        </w:rPr>
      </w:pPr>
    </w:p>
    <w:p w14:paraId="3D449EFC" w14:textId="77777777" w:rsidR="002F040E" w:rsidRPr="009C2A85" w:rsidRDefault="00283363" w:rsidP="007C47BC">
      <w:pPr>
        <w:pStyle w:val="ListParagraph"/>
        <w:numPr>
          <w:ilvl w:val="1"/>
          <w:numId w:val="26"/>
        </w:numPr>
        <w:spacing w:line="240" w:lineRule="auto"/>
        <w:ind w:left="1260" w:hanging="540"/>
        <w:jc w:val="both"/>
        <w:rPr>
          <w:rFonts w:asciiTheme="minorHAnsi" w:hAnsiTheme="minorHAnsi" w:cstheme="minorHAnsi"/>
          <w:szCs w:val="22"/>
        </w:rPr>
      </w:pPr>
      <w:r w:rsidRPr="009C2A85">
        <w:rPr>
          <w:rFonts w:asciiTheme="minorHAnsi" w:hAnsiTheme="minorHAnsi" w:cstheme="minorHAnsi"/>
          <w:szCs w:val="22"/>
        </w:rPr>
        <w:t xml:space="preserve">Proposers </w:t>
      </w:r>
      <w:r w:rsidR="00C23F97" w:rsidRPr="009C2A85">
        <w:rPr>
          <w:rFonts w:asciiTheme="minorHAnsi" w:hAnsiTheme="minorHAnsi" w:cstheme="minorHAnsi"/>
          <w:szCs w:val="22"/>
        </w:rPr>
        <w:t>must</w:t>
      </w:r>
      <w:r w:rsidR="00745C22" w:rsidRPr="009C2A85">
        <w:rPr>
          <w:rFonts w:asciiTheme="minorHAnsi" w:hAnsiTheme="minorHAnsi" w:cstheme="minorHAnsi"/>
          <w:szCs w:val="22"/>
        </w:rPr>
        <w:t xml:space="preserve"> submit their Proposals</w:t>
      </w:r>
      <w:r w:rsidR="00C3144F" w:rsidRPr="009C2A85">
        <w:rPr>
          <w:rFonts w:asciiTheme="minorHAnsi" w:hAnsiTheme="minorHAnsi" w:cstheme="minorHAnsi"/>
          <w:szCs w:val="22"/>
        </w:rPr>
        <w:t xml:space="preserve"> </w:t>
      </w:r>
      <w:r w:rsidR="00C23F97" w:rsidRPr="009C2A85">
        <w:rPr>
          <w:rFonts w:asciiTheme="minorHAnsi" w:hAnsiTheme="minorHAnsi" w:cstheme="minorHAnsi"/>
          <w:szCs w:val="22"/>
        </w:rPr>
        <w:t>in the manner</w:t>
      </w:r>
      <w:r w:rsidRPr="009C2A85">
        <w:rPr>
          <w:rFonts w:asciiTheme="minorHAnsi" w:hAnsiTheme="minorHAnsi" w:cstheme="minorHAnsi"/>
          <w:szCs w:val="22"/>
        </w:rPr>
        <w:t xml:space="preserve"> </w:t>
      </w:r>
      <w:r w:rsidR="006C6650" w:rsidRPr="009C2A85">
        <w:rPr>
          <w:rFonts w:asciiTheme="minorHAnsi" w:hAnsiTheme="minorHAnsi" w:cstheme="minorHAnsi"/>
          <w:szCs w:val="22"/>
        </w:rPr>
        <w:t>specified in the</w:t>
      </w:r>
      <w:r w:rsidR="006C6650" w:rsidRPr="009C2A85">
        <w:rPr>
          <w:rFonts w:asciiTheme="minorHAnsi" w:hAnsiTheme="minorHAnsi" w:cstheme="minorHAnsi"/>
          <w:b/>
          <w:szCs w:val="22"/>
        </w:rPr>
        <w:t xml:space="preserve"> Data Sheet</w:t>
      </w:r>
      <w:r w:rsidR="00514298" w:rsidRPr="009C2A85">
        <w:rPr>
          <w:rFonts w:asciiTheme="minorHAnsi" w:hAnsiTheme="minorHAnsi" w:cstheme="minorHAnsi"/>
          <w:b/>
          <w:szCs w:val="22"/>
        </w:rPr>
        <w:t xml:space="preserve"> </w:t>
      </w:r>
      <w:r w:rsidR="00514298" w:rsidRPr="009C2A85">
        <w:rPr>
          <w:rFonts w:asciiTheme="minorHAnsi" w:hAnsiTheme="minorHAnsi" w:cstheme="minorHAnsi"/>
          <w:szCs w:val="22"/>
        </w:rPr>
        <w:t>(</w:t>
      </w:r>
      <w:r w:rsidR="009C499B">
        <w:rPr>
          <w:rFonts w:asciiTheme="minorHAnsi" w:hAnsiTheme="minorHAnsi" w:cstheme="minorHAnsi"/>
          <w:szCs w:val="22"/>
        </w:rPr>
        <w:t>DS</w:t>
      </w:r>
      <w:r w:rsidR="00514298" w:rsidRPr="009C2A85">
        <w:rPr>
          <w:rFonts w:asciiTheme="minorHAnsi" w:hAnsiTheme="minorHAnsi" w:cstheme="minorHAnsi"/>
          <w:szCs w:val="22"/>
        </w:rPr>
        <w:t xml:space="preserve"> </w:t>
      </w:r>
      <w:r w:rsidR="00161B6F" w:rsidRPr="009C2A85">
        <w:rPr>
          <w:rFonts w:asciiTheme="minorHAnsi" w:hAnsiTheme="minorHAnsi" w:cstheme="minorHAnsi"/>
          <w:szCs w:val="22"/>
        </w:rPr>
        <w:t>nos.</w:t>
      </w:r>
      <w:r w:rsidR="00514298" w:rsidRPr="009C2A85">
        <w:rPr>
          <w:rFonts w:asciiTheme="minorHAnsi" w:hAnsiTheme="minorHAnsi" w:cstheme="minorHAnsi"/>
          <w:szCs w:val="22"/>
        </w:rPr>
        <w:t xml:space="preserve"> 2</w:t>
      </w:r>
      <w:r w:rsidR="00443E95" w:rsidRPr="009C2A85">
        <w:rPr>
          <w:rFonts w:asciiTheme="minorHAnsi" w:hAnsiTheme="minorHAnsi" w:cstheme="minorHAnsi"/>
          <w:szCs w:val="22"/>
        </w:rPr>
        <w:t>2</w:t>
      </w:r>
      <w:r w:rsidR="00514298" w:rsidRPr="009C2A85">
        <w:rPr>
          <w:rFonts w:asciiTheme="minorHAnsi" w:hAnsiTheme="minorHAnsi" w:cstheme="minorHAnsi"/>
          <w:szCs w:val="22"/>
        </w:rPr>
        <w:t xml:space="preserve"> and 2</w:t>
      </w:r>
      <w:r w:rsidR="00443E95" w:rsidRPr="009C2A85">
        <w:rPr>
          <w:rFonts w:asciiTheme="minorHAnsi" w:hAnsiTheme="minorHAnsi" w:cstheme="minorHAnsi"/>
          <w:szCs w:val="22"/>
        </w:rPr>
        <w:t>3</w:t>
      </w:r>
      <w:r w:rsidR="00514298" w:rsidRPr="009C2A85">
        <w:rPr>
          <w:rFonts w:asciiTheme="minorHAnsi" w:hAnsiTheme="minorHAnsi" w:cstheme="minorHAnsi"/>
          <w:szCs w:val="22"/>
        </w:rPr>
        <w:t>)</w:t>
      </w:r>
      <w:r w:rsidR="00786F83" w:rsidRPr="009C2A85">
        <w:rPr>
          <w:rFonts w:asciiTheme="minorHAnsi" w:hAnsiTheme="minorHAnsi" w:cstheme="minorHAnsi"/>
          <w:szCs w:val="22"/>
        </w:rPr>
        <w:t>.</w:t>
      </w:r>
      <w:r w:rsidR="00C3144F" w:rsidRPr="009C2A85">
        <w:rPr>
          <w:rFonts w:asciiTheme="minorHAnsi" w:hAnsiTheme="minorHAnsi" w:cstheme="minorHAnsi"/>
          <w:szCs w:val="22"/>
        </w:rPr>
        <w:t xml:space="preserve"> </w:t>
      </w:r>
      <w:r w:rsidR="00786F83" w:rsidRPr="009C2A85">
        <w:rPr>
          <w:rFonts w:asciiTheme="minorHAnsi" w:hAnsiTheme="minorHAnsi" w:cstheme="minorHAnsi"/>
          <w:szCs w:val="22"/>
        </w:rPr>
        <w:t xml:space="preserve"> </w:t>
      </w:r>
      <w:r w:rsidR="00A66521" w:rsidRPr="009C2A85">
        <w:rPr>
          <w:rFonts w:asciiTheme="minorHAnsi" w:hAnsiTheme="minorHAnsi" w:cstheme="minorHAnsi"/>
          <w:szCs w:val="22"/>
        </w:rPr>
        <w:t xml:space="preserve">When the Proposals are expected to be in transit for </w:t>
      </w:r>
      <w:r w:rsidR="00C17AEB" w:rsidRPr="009C2A85">
        <w:rPr>
          <w:rFonts w:asciiTheme="minorHAnsi" w:hAnsiTheme="minorHAnsi" w:cstheme="minorHAnsi"/>
          <w:szCs w:val="22"/>
        </w:rPr>
        <w:t xml:space="preserve">more than </w:t>
      </w:r>
      <w:r w:rsidR="00A66521" w:rsidRPr="009C2A85">
        <w:rPr>
          <w:rFonts w:asciiTheme="minorHAnsi" w:hAnsiTheme="minorHAnsi" w:cstheme="minorHAnsi"/>
          <w:szCs w:val="22"/>
        </w:rPr>
        <w:t xml:space="preserve">24 hours, the Proposer must ensure that sufficient lead time has been provided </w:t>
      </w:r>
      <w:proofErr w:type="gramStart"/>
      <w:r w:rsidR="00A66521" w:rsidRPr="009C2A85">
        <w:rPr>
          <w:rFonts w:asciiTheme="minorHAnsi" w:hAnsiTheme="minorHAnsi" w:cstheme="minorHAnsi"/>
          <w:szCs w:val="22"/>
        </w:rPr>
        <w:t>in order to</w:t>
      </w:r>
      <w:proofErr w:type="gramEnd"/>
      <w:r w:rsidR="00A66521" w:rsidRPr="009C2A85">
        <w:rPr>
          <w:rFonts w:asciiTheme="minorHAnsi" w:hAnsiTheme="minorHAnsi" w:cstheme="minorHAnsi"/>
          <w:szCs w:val="22"/>
        </w:rPr>
        <w:t xml:space="preserve"> comply with UNDP’s deadline for submission</w:t>
      </w:r>
      <w:r w:rsidR="00786F83" w:rsidRPr="009C2A85">
        <w:rPr>
          <w:rFonts w:asciiTheme="minorHAnsi" w:hAnsiTheme="minorHAnsi" w:cstheme="minorHAnsi"/>
          <w:szCs w:val="22"/>
        </w:rPr>
        <w:t xml:space="preserve">. </w:t>
      </w:r>
      <w:r w:rsidR="00904E58" w:rsidRPr="009C2A85">
        <w:rPr>
          <w:rFonts w:asciiTheme="minorHAnsi" w:hAnsiTheme="minorHAnsi" w:cstheme="minorHAnsi"/>
          <w:szCs w:val="22"/>
        </w:rPr>
        <w:t xml:space="preserve"> UNDP shall indicate for its record that the official date and time </w:t>
      </w:r>
      <w:r w:rsidR="00531913" w:rsidRPr="009C2A85">
        <w:rPr>
          <w:rFonts w:asciiTheme="minorHAnsi" w:hAnsiTheme="minorHAnsi" w:cstheme="minorHAnsi"/>
          <w:szCs w:val="22"/>
        </w:rPr>
        <w:t>of</w:t>
      </w:r>
      <w:r w:rsidR="00904E58" w:rsidRPr="009C2A85">
        <w:rPr>
          <w:rFonts w:asciiTheme="minorHAnsi" w:hAnsiTheme="minorHAnsi" w:cstheme="minorHAnsi"/>
          <w:szCs w:val="22"/>
        </w:rPr>
        <w:t xml:space="preserve"> receiv</w:t>
      </w:r>
      <w:r w:rsidR="00531913" w:rsidRPr="009C2A85">
        <w:rPr>
          <w:rFonts w:asciiTheme="minorHAnsi" w:hAnsiTheme="minorHAnsi" w:cstheme="minorHAnsi"/>
          <w:szCs w:val="22"/>
        </w:rPr>
        <w:t>ing</w:t>
      </w:r>
      <w:r w:rsidR="00904E58" w:rsidRPr="009C2A85">
        <w:rPr>
          <w:rFonts w:asciiTheme="minorHAnsi" w:hAnsiTheme="minorHAnsi" w:cstheme="minorHAnsi"/>
          <w:szCs w:val="22"/>
        </w:rPr>
        <w:t xml:space="preserve"> the Proposal is the </w:t>
      </w:r>
      <w:r w:rsidR="00904E58" w:rsidRPr="009C2A85">
        <w:rPr>
          <w:rFonts w:asciiTheme="minorHAnsi" w:hAnsiTheme="minorHAnsi" w:cstheme="minorHAnsi"/>
          <w:szCs w:val="22"/>
          <w:u w:val="single"/>
        </w:rPr>
        <w:t>actual</w:t>
      </w:r>
      <w:r w:rsidR="00904E58" w:rsidRPr="009C2A85">
        <w:rPr>
          <w:rFonts w:asciiTheme="minorHAnsi" w:hAnsiTheme="minorHAnsi" w:cstheme="minorHAnsi"/>
          <w:szCs w:val="22"/>
        </w:rPr>
        <w:t xml:space="preserve"> date and time when the </w:t>
      </w:r>
      <w:r w:rsidR="00531913" w:rsidRPr="009C2A85">
        <w:rPr>
          <w:rFonts w:asciiTheme="minorHAnsi" w:hAnsiTheme="minorHAnsi" w:cstheme="minorHAnsi"/>
          <w:szCs w:val="22"/>
        </w:rPr>
        <w:t xml:space="preserve">said </w:t>
      </w:r>
      <w:r w:rsidR="00904E58" w:rsidRPr="009C2A85">
        <w:rPr>
          <w:rFonts w:asciiTheme="minorHAnsi" w:hAnsiTheme="minorHAnsi" w:cstheme="minorHAnsi"/>
          <w:szCs w:val="22"/>
        </w:rPr>
        <w:t xml:space="preserve">Proposal </w:t>
      </w:r>
      <w:r w:rsidR="00531913" w:rsidRPr="009C2A85">
        <w:rPr>
          <w:rFonts w:asciiTheme="minorHAnsi" w:hAnsiTheme="minorHAnsi" w:cstheme="minorHAnsi"/>
          <w:szCs w:val="22"/>
        </w:rPr>
        <w:t xml:space="preserve">has </w:t>
      </w:r>
      <w:r w:rsidR="00904E58" w:rsidRPr="009C2A85">
        <w:rPr>
          <w:rFonts w:asciiTheme="minorHAnsi" w:hAnsiTheme="minorHAnsi" w:cstheme="minorHAnsi"/>
          <w:szCs w:val="22"/>
        </w:rPr>
        <w:t xml:space="preserve">physically arrived </w:t>
      </w:r>
      <w:r w:rsidR="00EC1C92" w:rsidRPr="009C2A85">
        <w:rPr>
          <w:rFonts w:asciiTheme="minorHAnsi" w:hAnsiTheme="minorHAnsi" w:cstheme="minorHAnsi"/>
          <w:szCs w:val="22"/>
        </w:rPr>
        <w:t>at the UNDP premises</w:t>
      </w:r>
      <w:r w:rsidR="00904E58" w:rsidRPr="009C2A85">
        <w:rPr>
          <w:rFonts w:asciiTheme="minorHAnsi" w:hAnsiTheme="minorHAnsi" w:cstheme="minorHAnsi"/>
          <w:szCs w:val="22"/>
        </w:rPr>
        <w:t xml:space="preserve"> indicated in the </w:t>
      </w:r>
      <w:r w:rsidR="00904E58" w:rsidRPr="009C2A85">
        <w:rPr>
          <w:rFonts w:asciiTheme="minorHAnsi" w:hAnsiTheme="minorHAnsi" w:cstheme="minorHAnsi"/>
          <w:b/>
          <w:szCs w:val="22"/>
        </w:rPr>
        <w:t>Data Sheet</w:t>
      </w:r>
      <w:r w:rsidR="00514298" w:rsidRPr="009C2A85">
        <w:rPr>
          <w:rFonts w:asciiTheme="minorHAnsi" w:hAnsiTheme="minorHAnsi" w:cstheme="minorHAnsi"/>
          <w:b/>
          <w:szCs w:val="22"/>
        </w:rPr>
        <w:t xml:space="preserve"> </w:t>
      </w:r>
      <w:r w:rsidR="00514298" w:rsidRPr="009C2A85">
        <w:rPr>
          <w:rFonts w:asciiTheme="minorHAnsi" w:hAnsiTheme="minorHAnsi" w:cstheme="minorHAnsi"/>
          <w:szCs w:val="22"/>
        </w:rPr>
        <w:t>(</w:t>
      </w:r>
      <w:r w:rsidR="009C499B">
        <w:rPr>
          <w:rFonts w:asciiTheme="minorHAnsi" w:hAnsiTheme="minorHAnsi" w:cstheme="minorHAnsi"/>
          <w:szCs w:val="22"/>
        </w:rPr>
        <w:t>DS</w:t>
      </w:r>
      <w:r w:rsidR="00514298" w:rsidRPr="009C2A85">
        <w:rPr>
          <w:rFonts w:asciiTheme="minorHAnsi" w:hAnsiTheme="minorHAnsi" w:cstheme="minorHAnsi"/>
          <w:szCs w:val="22"/>
        </w:rPr>
        <w:t xml:space="preserve"> </w:t>
      </w:r>
      <w:r w:rsidR="00161B6F" w:rsidRPr="009C2A85">
        <w:rPr>
          <w:rFonts w:asciiTheme="minorHAnsi" w:hAnsiTheme="minorHAnsi" w:cstheme="minorHAnsi"/>
          <w:szCs w:val="22"/>
        </w:rPr>
        <w:t>no.</w:t>
      </w:r>
      <w:r w:rsidR="00514298" w:rsidRPr="009C2A85">
        <w:rPr>
          <w:rFonts w:asciiTheme="minorHAnsi" w:hAnsiTheme="minorHAnsi" w:cstheme="minorHAnsi"/>
          <w:szCs w:val="22"/>
        </w:rPr>
        <w:t xml:space="preserve"> 2</w:t>
      </w:r>
      <w:r w:rsidR="00443E95" w:rsidRPr="009C2A85">
        <w:rPr>
          <w:rFonts w:asciiTheme="minorHAnsi" w:hAnsiTheme="minorHAnsi" w:cstheme="minorHAnsi"/>
          <w:szCs w:val="22"/>
        </w:rPr>
        <w:t>0</w:t>
      </w:r>
      <w:r w:rsidR="00514298" w:rsidRPr="009C2A85">
        <w:rPr>
          <w:rFonts w:asciiTheme="minorHAnsi" w:hAnsiTheme="minorHAnsi" w:cstheme="minorHAnsi"/>
          <w:szCs w:val="22"/>
        </w:rPr>
        <w:t>)</w:t>
      </w:r>
      <w:r w:rsidR="00904E58" w:rsidRPr="009C2A85">
        <w:rPr>
          <w:rFonts w:asciiTheme="minorHAnsi" w:hAnsiTheme="minorHAnsi" w:cstheme="minorHAnsi"/>
          <w:szCs w:val="22"/>
        </w:rPr>
        <w:t xml:space="preserve">.  </w:t>
      </w:r>
    </w:p>
    <w:p w14:paraId="3D449EFD" w14:textId="77777777" w:rsidR="002F040E" w:rsidRPr="002F040E" w:rsidRDefault="002F040E" w:rsidP="003D581F">
      <w:pPr>
        <w:ind w:left="1260" w:hanging="540"/>
        <w:jc w:val="both"/>
        <w:rPr>
          <w:rFonts w:asciiTheme="minorHAnsi" w:hAnsiTheme="minorHAnsi" w:cstheme="minorHAnsi"/>
          <w:szCs w:val="22"/>
        </w:rPr>
      </w:pPr>
    </w:p>
    <w:p w14:paraId="3D449EFE" w14:textId="77777777" w:rsidR="002545D5" w:rsidRPr="009C2A85" w:rsidRDefault="00C352B4" w:rsidP="007C47BC">
      <w:pPr>
        <w:pStyle w:val="ListParagraph"/>
        <w:numPr>
          <w:ilvl w:val="1"/>
          <w:numId w:val="26"/>
        </w:numPr>
        <w:spacing w:line="240" w:lineRule="auto"/>
        <w:ind w:left="1260" w:hanging="540"/>
        <w:jc w:val="both"/>
        <w:rPr>
          <w:rFonts w:asciiTheme="minorHAnsi" w:hAnsiTheme="minorHAnsi" w:cstheme="minorHAnsi"/>
          <w:szCs w:val="22"/>
        </w:rPr>
      </w:pPr>
      <w:r w:rsidRPr="009C2A85">
        <w:rPr>
          <w:rFonts w:asciiTheme="minorHAnsi" w:hAnsiTheme="minorHAnsi" w:cstheme="minorHAnsi"/>
          <w:szCs w:val="22"/>
        </w:rPr>
        <w:t xml:space="preserve">Proposers </w:t>
      </w:r>
      <w:r w:rsidR="00C3144F" w:rsidRPr="009C2A85">
        <w:rPr>
          <w:rFonts w:asciiTheme="minorHAnsi" w:hAnsiTheme="minorHAnsi" w:cstheme="minorHAnsi"/>
          <w:szCs w:val="22"/>
        </w:rPr>
        <w:t xml:space="preserve">submitting </w:t>
      </w:r>
      <w:r w:rsidR="003E1080" w:rsidRPr="009C2A85">
        <w:rPr>
          <w:rFonts w:asciiTheme="minorHAnsi" w:hAnsiTheme="minorHAnsi" w:cstheme="minorHAnsi"/>
          <w:szCs w:val="22"/>
        </w:rPr>
        <w:t>Proposals</w:t>
      </w:r>
      <w:r w:rsidR="00C3144F" w:rsidRPr="009C2A85">
        <w:rPr>
          <w:rFonts w:asciiTheme="minorHAnsi" w:hAnsiTheme="minorHAnsi" w:cstheme="minorHAnsi"/>
          <w:szCs w:val="22"/>
        </w:rPr>
        <w:t xml:space="preserve"> by mail or by hand shall </w:t>
      </w:r>
      <w:r w:rsidR="00A73A11" w:rsidRPr="009C2A85">
        <w:rPr>
          <w:rFonts w:asciiTheme="minorHAnsi" w:hAnsiTheme="minorHAnsi" w:cstheme="minorHAnsi"/>
          <w:szCs w:val="22"/>
        </w:rPr>
        <w:t xml:space="preserve">enclose the original and each copy of the </w:t>
      </w:r>
      <w:r w:rsidR="003E1080" w:rsidRPr="009C2A85">
        <w:rPr>
          <w:rFonts w:asciiTheme="minorHAnsi" w:hAnsiTheme="minorHAnsi" w:cstheme="minorHAnsi"/>
          <w:szCs w:val="22"/>
        </w:rPr>
        <w:t>Proposal</w:t>
      </w:r>
      <w:r w:rsidR="00A73A11" w:rsidRPr="009C2A85">
        <w:rPr>
          <w:rFonts w:asciiTheme="minorHAnsi" w:hAnsiTheme="minorHAnsi" w:cstheme="minorHAnsi"/>
          <w:szCs w:val="22"/>
        </w:rPr>
        <w:t>, in separate sealed envelopes, duly</w:t>
      </w:r>
      <w:r w:rsidR="00C3144F" w:rsidRPr="009C2A85">
        <w:rPr>
          <w:rFonts w:asciiTheme="minorHAnsi" w:hAnsiTheme="minorHAnsi" w:cstheme="minorHAnsi"/>
          <w:szCs w:val="22"/>
        </w:rPr>
        <w:t xml:space="preserve"> marking </w:t>
      </w:r>
      <w:r w:rsidR="00D344A7" w:rsidRPr="009C2A85">
        <w:rPr>
          <w:rFonts w:asciiTheme="minorHAnsi" w:hAnsiTheme="minorHAnsi" w:cstheme="minorHAnsi"/>
          <w:szCs w:val="22"/>
        </w:rPr>
        <w:t xml:space="preserve">each of </w:t>
      </w:r>
      <w:r w:rsidR="00A73A11" w:rsidRPr="009C2A85">
        <w:rPr>
          <w:rFonts w:asciiTheme="minorHAnsi" w:hAnsiTheme="minorHAnsi" w:cstheme="minorHAnsi"/>
          <w:szCs w:val="22"/>
        </w:rPr>
        <w:t>the envelopes as</w:t>
      </w:r>
      <w:r w:rsidR="00C3144F" w:rsidRPr="009C2A85">
        <w:rPr>
          <w:rFonts w:asciiTheme="minorHAnsi" w:hAnsiTheme="minorHAnsi" w:cstheme="minorHAnsi"/>
          <w:szCs w:val="22"/>
        </w:rPr>
        <w:t xml:space="preserve"> “Original</w:t>
      </w:r>
      <w:r w:rsidR="003E1080" w:rsidRPr="009C2A85">
        <w:rPr>
          <w:rFonts w:asciiTheme="minorHAnsi" w:hAnsiTheme="minorHAnsi" w:cstheme="minorHAnsi"/>
          <w:szCs w:val="22"/>
        </w:rPr>
        <w:t xml:space="preserve"> Proposal</w:t>
      </w:r>
      <w:r w:rsidR="00A73A11" w:rsidRPr="009C2A85">
        <w:rPr>
          <w:rFonts w:asciiTheme="minorHAnsi" w:hAnsiTheme="minorHAnsi" w:cstheme="minorHAnsi"/>
          <w:szCs w:val="22"/>
        </w:rPr>
        <w:t>”</w:t>
      </w:r>
      <w:r w:rsidRPr="009C2A85">
        <w:rPr>
          <w:rFonts w:asciiTheme="minorHAnsi" w:hAnsiTheme="minorHAnsi" w:cstheme="minorHAnsi"/>
          <w:szCs w:val="22"/>
        </w:rPr>
        <w:t xml:space="preserve"> and “Copy of Proposal</w:t>
      </w:r>
      <w:r w:rsidR="00C3144F" w:rsidRPr="009C2A85">
        <w:rPr>
          <w:rFonts w:asciiTheme="minorHAnsi" w:hAnsiTheme="minorHAnsi" w:cstheme="minorHAnsi"/>
          <w:szCs w:val="22"/>
        </w:rPr>
        <w:t>” as appropriate.</w:t>
      </w:r>
      <w:r w:rsidR="007C3A0A" w:rsidRPr="009C2A85">
        <w:rPr>
          <w:rFonts w:asciiTheme="minorHAnsi" w:hAnsiTheme="minorHAnsi" w:cstheme="minorHAnsi"/>
          <w:szCs w:val="22"/>
        </w:rPr>
        <w:t xml:space="preserve">  </w:t>
      </w:r>
      <w:r w:rsidR="00D344A7" w:rsidRPr="009C2A85">
        <w:rPr>
          <w:rFonts w:asciiTheme="minorHAnsi" w:hAnsiTheme="minorHAnsi" w:cstheme="minorHAnsi"/>
          <w:szCs w:val="22"/>
        </w:rPr>
        <w:t xml:space="preserve">The 2 envelopes shall then be sealed in an outer envelope.  </w:t>
      </w:r>
      <w:r w:rsidR="007C3A0A" w:rsidRPr="009C2A85">
        <w:rPr>
          <w:rFonts w:asciiTheme="minorHAnsi" w:hAnsiTheme="minorHAnsi" w:cstheme="minorHAnsi"/>
          <w:szCs w:val="22"/>
        </w:rPr>
        <w:t xml:space="preserve">The number of copies required shall be as </w:t>
      </w:r>
      <w:r w:rsidR="0043159A" w:rsidRPr="009C2A85">
        <w:rPr>
          <w:rFonts w:asciiTheme="minorHAnsi" w:hAnsiTheme="minorHAnsi" w:cstheme="minorHAnsi"/>
          <w:szCs w:val="22"/>
        </w:rPr>
        <w:t>specified in the</w:t>
      </w:r>
      <w:r w:rsidR="0043159A" w:rsidRPr="009C2A85">
        <w:rPr>
          <w:rFonts w:asciiTheme="minorHAnsi" w:hAnsiTheme="minorHAnsi" w:cstheme="minorHAnsi"/>
          <w:b/>
          <w:szCs w:val="22"/>
        </w:rPr>
        <w:t xml:space="preserve"> Data Sheet</w:t>
      </w:r>
      <w:r w:rsidR="00500A89" w:rsidRPr="009C2A85">
        <w:rPr>
          <w:rFonts w:asciiTheme="minorHAnsi" w:hAnsiTheme="minorHAnsi" w:cstheme="minorHAnsi"/>
          <w:b/>
          <w:szCs w:val="22"/>
        </w:rPr>
        <w:t xml:space="preserve"> </w:t>
      </w:r>
      <w:r w:rsidR="00500A89" w:rsidRPr="009C2A85">
        <w:rPr>
          <w:rFonts w:asciiTheme="minorHAnsi" w:hAnsiTheme="minorHAnsi" w:cstheme="minorHAnsi"/>
          <w:szCs w:val="22"/>
        </w:rPr>
        <w:t>(</w:t>
      </w:r>
      <w:r w:rsidR="009C499B">
        <w:rPr>
          <w:rFonts w:asciiTheme="minorHAnsi" w:hAnsiTheme="minorHAnsi" w:cstheme="minorHAnsi"/>
          <w:szCs w:val="22"/>
        </w:rPr>
        <w:t>DS</w:t>
      </w:r>
      <w:r w:rsidR="00500A89" w:rsidRPr="009C2A85">
        <w:rPr>
          <w:rFonts w:asciiTheme="minorHAnsi" w:hAnsiTheme="minorHAnsi" w:cstheme="minorHAnsi"/>
          <w:szCs w:val="22"/>
        </w:rPr>
        <w:t xml:space="preserve"> No. </w:t>
      </w:r>
      <w:r w:rsidR="00443E95" w:rsidRPr="009C2A85">
        <w:rPr>
          <w:rFonts w:asciiTheme="minorHAnsi" w:hAnsiTheme="minorHAnsi" w:cstheme="minorHAnsi"/>
          <w:szCs w:val="22"/>
        </w:rPr>
        <w:t>19</w:t>
      </w:r>
      <w:r w:rsidR="00500A89" w:rsidRPr="009C2A85">
        <w:rPr>
          <w:rFonts w:asciiTheme="minorHAnsi" w:hAnsiTheme="minorHAnsi" w:cstheme="minorHAnsi"/>
          <w:szCs w:val="22"/>
        </w:rPr>
        <w:t>)</w:t>
      </w:r>
      <w:r w:rsidR="0043159A" w:rsidRPr="009C2A85">
        <w:rPr>
          <w:rFonts w:asciiTheme="minorHAnsi" w:hAnsiTheme="minorHAnsi" w:cstheme="minorHAnsi"/>
          <w:b/>
          <w:szCs w:val="22"/>
        </w:rPr>
        <w:t>.</w:t>
      </w:r>
      <w:r w:rsidR="00C3144F" w:rsidRPr="009C2A85">
        <w:rPr>
          <w:rFonts w:asciiTheme="minorHAnsi" w:hAnsiTheme="minorHAnsi" w:cstheme="minorHAnsi"/>
          <w:szCs w:val="22"/>
        </w:rPr>
        <w:t xml:space="preserve">  In the event</w:t>
      </w:r>
      <w:r w:rsidR="00F535ED" w:rsidRPr="009C2A85">
        <w:rPr>
          <w:rFonts w:asciiTheme="minorHAnsi" w:hAnsiTheme="minorHAnsi" w:cstheme="minorHAnsi"/>
          <w:szCs w:val="22"/>
        </w:rPr>
        <w:t xml:space="preserve"> of any discrepancy between the contents of the “Original Proposal” and the “Copy of Proposal”</w:t>
      </w:r>
      <w:r w:rsidR="00C3144F" w:rsidRPr="009C2A85">
        <w:rPr>
          <w:rFonts w:asciiTheme="minorHAnsi" w:hAnsiTheme="minorHAnsi" w:cstheme="minorHAnsi"/>
          <w:szCs w:val="22"/>
        </w:rPr>
        <w:t xml:space="preserve">, the </w:t>
      </w:r>
      <w:r w:rsidR="00F535ED" w:rsidRPr="009C2A85">
        <w:rPr>
          <w:rFonts w:asciiTheme="minorHAnsi" w:hAnsiTheme="minorHAnsi" w:cstheme="minorHAnsi"/>
          <w:szCs w:val="22"/>
        </w:rPr>
        <w:t xml:space="preserve">contents of the </w:t>
      </w:r>
      <w:r w:rsidR="00C3144F" w:rsidRPr="009C2A85">
        <w:rPr>
          <w:rFonts w:asciiTheme="minorHAnsi" w:hAnsiTheme="minorHAnsi" w:cstheme="minorHAnsi"/>
          <w:szCs w:val="22"/>
        </w:rPr>
        <w:t xml:space="preserve">original shall govern.  The </w:t>
      </w:r>
      <w:r w:rsidR="007C3A0A" w:rsidRPr="009C2A85">
        <w:rPr>
          <w:rFonts w:asciiTheme="minorHAnsi" w:hAnsiTheme="minorHAnsi" w:cstheme="minorHAnsi"/>
          <w:szCs w:val="22"/>
        </w:rPr>
        <w:t xml:space="preserve">original </w:t>
      </w:r>
      <w:r w:rsidR="007C35AB" w:rsidRPr="009C2A85">
        <w:rPr>
          <w:rFonts w:asciiTheme="minorHAnsi" w:hAnsiTheme="minorHAnsi" w:cstheme="minorHAnsi"/>
          <w:szCs w:val="22"/>
        </w:rPr>
        <w:t>version</w:t>
      </w:r>
      <w:r w:rsidR="00C3144F" w:rsidRPr="009C2A85">
        <w:rPr>
          <w:rFonts w:asciiTheme="minorHAnsi" w:hAnsiTheme="minorHAnsi" w:cstheme="minorHAnsi"/>
          <w:szCs w:val="22"/>
        </w:rPr>
        <w:t xml:space="preserve"> </w:t>
      </w:r>
      <w:r w:rsidR="007C3A0A" w:rsidRPr="009C2A85">
        <w:rPr>
          <w:rFonts w:asciiTheme="minorHAnsi" w:hAnsiTheme="minorHAnsi" w:cstheme="minorHAnsi"/>
          <w:szCs w:val="22"/>
        </w:rPr>
        <w:t xml:space="preserve">of the Proposal </w:t>
      </w:r>
      <w:r w:rsidR="00C3144F" w:rsidRPr="009C2A85">
        <w:rPr>
          <w:rFonts w:asciiTheme="minorHAnsi" w:hAnsiTheme="minorHAnsi" w:cstheme="minorHAnsi"/>
          <w:szCs w:val="22"/>
        </w:rPr>
        <w:t>shall be signed</w:t>
      </w:r>
      <w:r w:rsidR="00EC1C92" w:rsidRPr="009C2A85">
        <w:rPr>
          <w:rFonts w:asciiTheme="minorHAnsi" w:hAnsiTheme="minorHAnsi" w:cstheme="minorHAnsi"/>
          <w:szCs w:val="22"/>
        </w:rPr>
        <w:t xml:space="preserve"> </w:t>
      </w:r>
      <w:r w:rsidR="00376D29" w:rsidRPr="009C2A85">
        <w:rPr>
          <w:rFonts w:asciiTheme="minorHAnsi" w:hAnsiTheme="minorHAnsi" w:cstheme="minorHAnsi"/>
          <w:szCs w:val="22"/>
        </w:rPr>
        <w:t>or</w:t>
      </w:r>
      <w:r w:rsidR="00EC1C92" w:rsidRPr="009C2A85">
        <w:rPr>
          <w:rFonts w:asciiTheme="minorHAnsi" w:hAnsiTheme="minorHAnsi" w:cstheme="minorHAnsi"/>
          <w:szCs w:val="22"/>
        </w:rPr>
        <w:t xml:space="preserve"> initialed</w:t>
      </w:r>
      <w:r w:rsidR="00C3144F" w:rsidRPr="009C2A85">
        <w:rPr>
          <w:rFonts w:asciiTheme="minorHAnsi" w:hAnsiTheme="minorHAnsi" w:cstheme="minorHAnsi"/>
          <w:szCs w:val="22"/>
        </w:rPr>
        <w:t xml:space="preserve"> by the </w:t>
      </w:r>
      <w:r w:rsidR="001E1BB5" w:rsidRPr="009C2A85">
        <w:rPr>
          <w:rFonts w:asciiTheme="minorHAnsi" w:hAnsiTheme="minorHAnsi" w:cstheme="minorHAnsi"/>
          <w:szCs w:val="22"/>
        </w:rPr>
        <w:t>Proposer</w:t>
      </w:r>
      <w:r w:rsidR="00C3144F" w:rsidRPr="009C2A85">
        <w:rPr>
          <w:rFonts w:asciiTheme="minorHAnsi" w:hAnsiTheme="minorHAnsi" w:cstheme="minorHAnsi"/>
          <w:szCs w:val="22"/>
        </w:rPr>
        <w:t xml:space="preserve"> or person(s)</w:t>
      </w:r>
      <w:r w:rsidR="001E1BB5" w:rsidRPr="009C2A85">
        <w:rPr>
          <w:rFonts w:asciiTheme="minorHAnsi" w:hAnsiTheme="minorHAnsi" w:cstheme="minorHAnsi"/>
          <w:szCs w:val="22"/>
        </w:rPr>
        <w:t xml:space="preserve"> duly authorized to commit the Proposer</w:t>
      </w:r>
      <w:r w:rsidR="00376D29" w:rsidRPr="009C2A85">
        <w:rPr>
          <w:rFonts w:asciiTheme="minorHAnsi" w:hAnsiTheme="minorHAnsi" w:cstheme="minorHAnsi"/>
          <w:szCs w:val="22"/>
        </w:rPr>
        <w:t xml:space="preserve"> on every page</w:t>
      </w:r>
      <w:r w:rsidR="00C3144F" w:rsidRPr="009C2A85">
        <w:rPr>
          <w:rFonts w:asciiTheme="minorHAnsi" w:hAnsiTheme="minorHAnsi" w:cstheme="minorHAnsi"/>
          <w:szCs w:val="22"/>
        </w:rPr>
        <w:t>.</w:t>
      </w:r>
      <w:r w:rsidR="001E1BB5" w:rsidRPr="009C2A85">
        <w:rPr>
          <w:rFonts w:asciiTheme="minorHAnsi" w:hAnsiTheme="minorHAnsi" w:cstheme="minorHAnsi"/>
          <w:szCs w:val="22"/>
        </w:rPr>
        <w:t xml:space="preserve">  The authorization </w:t>
      </w:r>
      <w:r w:rsidR="007B26A2" w:rsidRPr="009C2A85">
        <w:rPr>
          <w:rFonts w:asciiTheme="minorHAnsi" w:hAnsiTheme="minorHAnsi" w:cstheme="minorHAnsi"/>
          <w:szCs w:val="22"/>
        </w:rPr>
        <w:t xml:space="preserve">shall be communicated through a document evidencing such authorization issued by the highest official of the firm, or a Power of Attorney, </w:t>
      </w:r>
      <w:r w:rsidR="001E1BB5" w:rsidRPr="009C2A85">
        <w:rPr>
          <w:rFonts w:asciiTheme="minorHAnsi" w:hAnsiTheme="minorHAnsi" w:cstheme="minorHAnsi"/>
          <w:szCs w:val="22"/>
        </w:rPr>
        <w:t>accompanying the Proposal.</w:t>
      </w:r>
      <w:r w:rsidR="00C3144F" w:rsidRPr="009C2A85">
        <w:rPr>
          <w:rFonts w:asciiTheme="minorHAnsi" w:hAnsiTheme="minorHAnsi" w:cstheme="minorHAnsi"/>
          <w:szCs w:val="22"/>
        </w:rPr>
        <w:t xml:space="preserve">    </w:t>
      </w:r>
    </w:p>
    <w:p w14:paraId="3D449EFF" w14:textId="77777777" w:rsidR="00804CDE" w:rsidRPr="00804CDE" w:rsidRDefault="00804CDE" w:rsidP="007419C9">
      <w:pPr>
        <w:pStyle w:val="ListParagraph"/>
        <w:spacing w:line="240" w:lineRule="auto"/>
        <w:rPr>
          <w:rFonts w:asciiTheme="minorHAnsi" w:hAnsiTheme="minorHAnsi" w:cstheme="minorHAnsi"/>
          <w:szCs w:val="22"/>
        </w:rPr>
      </w:pPr>
    </w:p>
    <w:p w14:paraId="3D449F00" w14:textId="77777777" w:rsidR="00804CDE" w:rsidRPr="002F040E" w:rsidRDefault="00804CDE" w:rsidP="007C47BC">
      <w:pPr>
        <w:pStyle w:val="ListParagraph"/>
        <w:numPr>
          <w:ilvl w:val="1"/>
          <w:numId w:val="26"/>
        </w:numPr>
        <w:spacing w:line="240" w:lineRule="auto"/>
        <w:ind w:left="1260" w:hanging="540"/>
        <w:jc w:val="both"/>
        <w:rPr>
          <w:rFonts w:asciiTheme="minorHAnsi" w:hAnsiTheme="minorHAnsi" w:cstheme="minorHAnsi"/>
          <w:szCs w:val="22"/>
        </w:rPr>
      </w:pPr>
      <w:r>
        <w:rPr>
          <w:rFonts w:asciiTheme="minorHAnsi" w:hAnsiTheme="minorHAnsi" w:cstheme="minorHAnsi"/>
          <w:szCs w:val="22"/>
        </w:rPr>
        <w:t>Proposers must be aware that the mere act of submission of a Proposal</w:t>
      </w:r>
      <w:r w:rsidR="008A43EA">
        <w:rPr>
          <w:rFonts w:asciiTheme="minorHAnsi" w:hAnsiTheme="minorHAnsi" w:cstheme="minorHAnsi"/>
          <w:szCs w:val="22"/>
        </w:rPr>
        <w:t xml:space="preserve">, in and of </w:t>
      </w:r>
      <w:proofErr w:type="gramStart"/>
      <w:r w:rsidR="008A43EA">
        <w:rPr>
          <w:rFonts w:asciiTheme="minorHAnsi" w:hAnsiTheme="minorHAnsi" w:cstheme="minorHAnsi"/>
          <w:szCs w:val="22"/>
        </w:rPr>
        <w:t xml:space="preserve">itself, </w:t>
      </w:r>
      <w:r>
        <w:rPr>
          <w:rFonts w:asciiTheme="minorHAnsi" w:hAnsiTheme="minorHAnsi" w:cstheme="minorHAnsi"/>
          <w:szCs w:val="22"/>
        </w:rPr>
        <w:t xml:space="preserve"> implies</w:t>
      </w:r>
      <w:proofErr w:type="gramEnd"/>
      <w:r>
        <w:rPr>
          <w:rFonts w:asciiTheme="minorHAnsi" w:hAnsiTheme="minorHAnsi" w:cstheme="minorHAnsi"/>
          <w:szCs w:val="22"/>
        </w:rPr>
        <w:t xml:space="preserve"> that the Proposer accepts the General Contract Terms and Conditions of UNDP as attached hereto as Section 11.</w:t>
      </w:r>
    </w:p>
    <w:p w14:paraId="3D449F01" w14:textId="77777777" w:rsidR="00D61DB0" w:rsidRPr="00D243BB" w:rsidRDefault="00D61DB0" w:rsidP="007419C9">
      <w:pPr>
        <w:tabs>
          <w:tab w:val="left" w:pos="0"/>
        </w:tabs>
        <w:ind w:left="634"/>
        <w:jc w:val="both"/>
        <w:rPr>
          <w:rFonts w:asciiTheme="minorHAnsi" w:hAnsiTheme="minorHAnsi" w:cstheme="minorHAnsi"/>
          <w:sz w:val="22"/>
          <w:szCs w:val="22"/>
        </w:rPr>
      </w:pPr>
    </w:p>
    <w:p w14:paraId="3D449F02" w14:textId="77777777" w:rsidR="00503610" w:rsidRPr="009C2A85" w:rsidRDefault="0006713F" w:rsidP="007C47BC">
      <w:pPr>
        <w:pStyle w:val="ListParagraph"/>
        <w:numPr>
          <w:ilvl w:val="0"/>
          <w:numId w:val="21"/>
        </w:numPr>
        <w:tabs>
          <w:tab w:val="left" w:pos="360"/>
        </w:tabs>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Deadline for Submission of Proposals and Late Proposals</w:t>
      </w:r>
    </w:p>
    <w:p w14:paraId="3D449F03" w14:textId="77777777" w:rsidR="00105CA9" w:rsidRPr="009C2A85" w:rsidRDefault="00105CA9" w:rsidP="007419C9">
      <w:pPr>
        <w:pStyle w:val="ListParagraph"/>
        <w:tabs>
          <w:tab w:val="left" w:pos="0"/>
        </w:tabs>
        <w:spacing w:line="240" w:lineRule="auto"/>
        <w:ind w:left="1440" w:hanging="720"/>
        <w:rPr>
          <w:rFonts w:asciiTheme="minorHAnsi" w:hAnsiTheme="minorHAnsi" w:cstheme="minorHAnsi"/>
          <w:bCs/>
          <w:szCs w:val="22"/>
          <w:lang w:val="en-GB"/>
        </w:rPr>
      </w:pPr>
    </w:p>
    <w:p w14:paraId="3D449F04" w14:textId="77777777" w:rsidR="00BD070F" w:rsidRPr="009C2A85" w:rsidRDefault="00942F7B" w:rsidP="007419C9">
      <w:pPr>
        <w:tabs>
          <w:tab w:val="left" w:pos="36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 xml:space="preserve">Proposals </w:t>
      </w:r>
      <w:r w:rsidR="00AB4D58" w:rsidRPr="009C2A85">
        <w:rPr>
          <w:rFonts w:asciiTheme="minorHAnsi" w:hAnsiTheme="minorHAnsi" w:cstheme="minorHAnsi"/>
          <w:bCs/>
          <w:sz w:val="22"/>
          <w:szCs w:val="22"/>
          <w:lang w:val="en-GB"/>
        </w:rPr>
        <w:t xml:space="preserve">must be received by UNDP at the address and no later than the date and time </w:t>
      </w:r>
      <w:r w:rsidR="006C6650" w:rsidRPr="009C2A85">
        <w:rPr>
          <w:rFonts w:asciiTheme="minorHAnsi" w:hAnsiTheme="minorHAnsi" w:cstheme="minorHAnsi"/>
          <w:bCs/>
          <w:sz w:val="22"/>
          <w:szCs w:val="22"/>
          <w:lang w:val="en-GB"/>
        </w:rPr>
        <w:t>specified in the</w:t>
      </w:r>
      <w:r w:rsidR="006C6650" w:rsidRPr="009C2A85">
        <w:rPr>
          <w:rFonts w:asciiTheme="minorHAnsi" w:hAnsiTheme="minorHAnsi" w:cstheme="minorHAnsi"/>
          <w:b/>
          <w:bCs/>
          <w:sz w:val="22"/>
          <w:szCs w:val="22"/>
          <w:lang w:val="en-GB"/>
        </w:rPr>
        <w:t xml:space="preserve"> </w:t>
      </w:r>
      <w:r w:rsidR="00EF2699" w:rsidRPr="009C2A85">
        <w:rPr>
          <w:rFonts w:asciiTheme="minorHAnsi" w:hAnsiTheme="minorHAnsi" w:cstheme="minorHAnsi"/>
          <w:b/>
          <w:bCs/>
          <w:sz w:val="22"/>
          <w:szCs w:val="22"/>
          <w:lang w:val="en-GB"/>
        </w:rPr>
        <w:t>Data Sheet</w:t>
      </w:r>
      <w:r w:rsidR="008E77FF" w:rsidRPr="009C2A85">
        <w:rPr>
          <w:rFonts w:asciiTheme="minorHAnsi" w:hAnsiTheme="minorHAnsi" w:cstheme="minorHAnsi"/>
          <w:b/>
          <w:bCs/>
          <w:sz w:val="22"/>
          <w:szCs w:val="22"/>
          <w:lang w:val="en-GB"/>
        </w:rPr>
        <w:t xml:space="preserve"> </w:t>
      </w:r>
      <w:r w:rsidR="00443E95" w:rsidRPr="009C2A85">
        <w:rPr>
          <w:rFonts w:asciiTheme="minorHAnsi" w:hAnsiTheme="minorHAnsi" w:cstheme="minorHAnsi"/>
          <w:bCs/>
          <w:sz w:val="22"/>
          <w:szCs w:val="22"/>
          <w:lang w:val="en-GB"/>
        </w:rPr>
        <w:t>(</w:t>
      </w:r>
      <w:r w:rsidR="009C499B">
        <w:rPr>
          <w:rFonts w:asciiTheme="minorHAnsi" w:hAnsiTheme="minorHAnsi" w:cstheme="minorHAnsi"/>
          <w:bCs/>
          <w:sz w:val="22"/>
          <w:szCs w:val="22"/>
          <w:lang w:val="en-GB"/>
        </w:rPr>
        <w:t>DS</w:t>
      </w:r>
      <w:r w:rsidR="00443E95" w:rsidRPr="009C2A85">
        <w:rPr>
          <w:rFonts w:asciiTheme="minorHAnsi" w:hAnsiTheme="minorHAnsi" w:cstheme="minorHAnsi"/>
          <w:bCs/>
          <w:sz w:val="22"/>
          <w:szCs w:val="22"/>
          <w:lang w:val="en-GB"/>
        </w:rPr>
        <w:t xml:space="preserve"> </w:t>
      </w:r>
      <w:r w:rsidR="00161B6F" w:rsidRPr="009C2A85">
        <w:rPr>
          <w:rFonts w:asciiTheme="minorHAnsi" w:hAnsiTheme="minorHAnsi" w:cstheme="minorHAnsi"/>
          <w:bCs/>
          <w:sz w:val="22"/>
          <w:szCs w:val="22"/>
          <w:lang w:val="en-GB"/>
        </w:rPr>
        <w:t>no</w:t>
      </w:r>
      <w:r w:rsidR="008A43EA">
        <w:rPr>
          <w:rFonts w:asciiTheme="minorHAnsi" w:hAnsiTheme="minorHAnsi" w:cstheme="minorHAnsi"/>
          <w:bCs/>
          <w:sz w:val="22"/>
          <w:szCs w:val="22"/>
          <w:lang w:val="en-GB"/>
        </w:rPr>
        <w:t>s</w:t>
      </w:r>
      <w:r w:rsidR="00161B6F" w:rsidRPr="009C2A85">
        <w:rPr>
          <w:rFonts w:asciiTheme="minorHAnsi" w:hAnsiTheme="minorHAnsi" w:cstheme="minorHAnsi"/>
          <w:bCs/>
          <w:sz w:val="22"/>
          <w:szCs w:val="22"/>
          <w:lang w:val="en-GB"/>
        </w:rPr>
        <w:t>.</w:t>
      </w:r>
      <w:r w:rsidR="008A43EA">
        <w:rPr>
          <w:rFonts w:asciiTheme="minorHAnsi" w:hAnsiTheme="minorHAnsi" w:cstheme="minorHAnsi"/>
          <w:bCs/>
          <w:sz w:val="22"/>
          <w:szCs w:val="22"/>
          <w:lang w:val="en-GB"/>
        </w:rPr>
        <w:t xml:space="preserve"> 20 and</w:t>
      </w:r>
      <w:r w:rsidR="00443E95" w:rsidRPr="009C2A85">
        <w:rPr>
          <w:rFonts w:asciiTheme="minorHAnsi" w:hAnsiTheme="minorHAnsi" w:cstheme="minorHAnsi"/>
          <w:bCs/>
          <w:sz w:val="22"/>
          <w:szCs w:val="22"/>
          <w:lang w:val="en-GB"/>
        </w:rPr>
        <w:t xml:space="preserve"> 21</w:t>
      </w:r>
      <w:r w:rsidR="008E77FF" w:rsidRPr="009C2A85">
        <w:rPr>
          <w:rFonts w:asciiTheme="minorHAnsi" w:hAnsiTheme="minorHAnsi" w:cstheme="minorHAnsi"/>
          <w:bCs/>
          <w:sz w:val="22"/>
          <w:szCs w:val="22"/>
          <w:lang w:val="en-GB"/>
        </w:rPr>
        <w:t>)</w:t>
      </w:r>
      <w:r w:rsidR="00AB4D58" w:rsidRPr="009C2A85">
        <w:rPr>
          <w:rFonts w:asciiTheme="minorHAnsi" w:hAnsiTheme="minorHAnsi" w:cstheme="minorHAnsi"/>
          <w:bCs/>
          <w:sz w:val="22"/>
          <w:szCs w:val="22"/>
          <w:lang w:val="en-GB"/>
        </w:rPr>
        <w:t>.</w:t>
      </w:r>
      <w:r w:rsidR="00A73A11" w:rsidRPr="009C2A85">
        <w:rPr>
          <w:rFonts w:asciiTheme="minorHAnsi" w:hAnsiTheme="minorHAnsi" w:cstheme="minorHAnsi"/>
          <w:bCs/>
          <w:sz w:val="22"/>
          <w:szCs w:val="22"/>
          <w:lang w:val="en-GB"/>
        </w:rPr>
        <w:t xml:space="preserve"> </w:t>
      </w:r>
    </w:p>
    <w:p w14:paraId="3D449F05" w14:textId="77777777" w:rsidR="00F974C4" w:rsidRPr="009C2A85" w:rsidRDefault="00F974C4" w:rsidP="007419C9">
      <w:pPr>
        <w:pStyle w:val="ListParagraph"/>
        <w:tabs>
          <w:tab w:val="left" w:pos="0"/>
        </w:tabs>
        <w:spacing w:line="240" w:lineRule="auto"/>
        <w:jc w:val="both"/>
        <w:rPr>
          <w:rFonts w:asciiTheme="minorHAnsi" w:hAnsiTheme="minorHAnsi" w:cstheme="minorHAnsi"/>
          <w:bCs/>
          <w:szCs w:val="22"/>
          <w:lang w:val="en-GB"/>
        </w:rPr>
      </w:pPr>
    </w:p>
    <w:p w14:paraId="3D449F06" w14:textId="77777777" w:rsidR="000C2CCD" w:rsidRPr="009C2A85" w:rsidDel="007B276E" w:rsidRDefault="0006713F"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UNDP shall not consider any Proposal</w:t>
      </w:r>
      <w:r w:rsidR="00AB4D58" w:rsidRPr="009C2A85">
        <w:rPr>
          <w:rFonts w:asciiTheme="minorHAnsi" w:hAnsiTheme="minorHAnsi" w:cstheme="minorHAnsi"/>
          <w:bCs/>
          <w:sz w:val="22"/>
          <w:szCs w:val="22"/>
          <w:lang w:val="en-GB"/>
        </w:rPr>
        <w:t xml:space="preserve"> that arrives after the d</w:t>
      </w:r>
      <w:r w:rsidR="0043159A" w:rsidRPr="009C2A85">
        <w:rPr>
          <w:rFonts w:asciiTheme="minorHAnsi" w:hAnsiTheme="minorHAnsi" w:cstheme="minorHAnsi"/>
          <w:bCs/>
          <w:sz w:val="22"/>
          <w:szCs w:val="22"/>
          <w:lang w:val="en-GB"/>
        </w:rPr>
        <w:t xml:space="preserve">eadline for submission of Proposals.  </w:t>
      </w:r>
      <w:r w:rsidR="0043159A" w:rsidRPr="009C2A85">
        <w:rPr>
          <w:rFonts w:asciiTheme="minorHAnsi" w:hAnsiTheme="minorHAnsi" w:cstheme="minorHAnsi"/>
          <w:bCs/>
          <w:sz w:val="22"/>
          <w:szCs w:val="22"/>
          <w:lang w:val="en-GB"/>
        </w:rPr>
        <w:lastRenderedPageBreak/>
        <w:t xml:space="preserve">Any Proposal received by UNDP after the deadline for submission of </w:t>
      </w:r>
      <w:r w:rsidR="001216E6" w:rsidRPr="009C2A85">
        <w:rPr>
          <w:rFonts w:asciiTheme="minorHAnsi" w:hAnsiTheme="minorHAnsi" w:cstheme="minorHAnsi"/>
          <w:bCs/>
          <w:sz w:val="22"/>
          <w:szCs w:val="22"/>
          <w:lang w:val="en-GB"/>
        </w:rPr>
        <w:t>Proposal</w:t>
      </w:r>
      <w:r w:rsidR="0043159A" w:rsidRPr="009C2A85">
        <w:rPr>
          <w:rFonts w:asciiTheme="minorHAnsi" w:hAnsiTheme="minorHAnsi" w:cstheme="minorHAnsi"/>
          <w:bCs/>
          <w:sz w:val="22"/>
          <w:szCs w:val="22"/>
          <w:lang w:val="en-GB"/>
        </w:rPr>
        <w:t xml:space="preserve">s shall be declared late, rejected, and returned unopened to the Proposer.  </w:t>
      </w:r>
    </w:p>
    <w:p w14:paraId="3D449F07" w14:textId="77777777" w:rsidR="0043159A" w:rsidRPr="009C2A85" w:rsidRDefault="0043159A" w:rsidP="007419C9">
      <w:pPr>
        <w:pStyle w:val="ListParagraph"/>
        <w:spacing w:line="240" w:lineRule="auto"/>
        <w:ind w:left="1440" w:hanging="720"/>
        <w:rPr>
          <w:rFonts w:asciiTheme="minorHAnsi" w:hAnsiTheme="minorHAnsi" w:cstheme="minorHAnsi"/>
          <w:szCs w:val="22"/>
        </w:rPr>
      </w:pPr>
    </w:p>
    <w:p w14:paraId="3D449F08" w14:textId="77777777" w:rsidR="00503610" w:rsidRPr="00D243BB" w:rsidRDefault="00DB3A0F" w:rsidP="007C47BC">
      <w:pPr>
        <w:pStyle w:val="ListParagraph"/>
        <w:numPr>
          <w:ilvl w:val="0"/>
          <w:numId w:val="21"/>
        </w:numPr>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Withdrawal, Subs</w:t>
      </w:r>
      <w:r w:rsidR="0006713F" w:rsidRPr="009C2A85">
        <w:rPr>
          <w:rFonts w:asciiTheme="minorHAnsi" w:hAnsiTheme="minorHAnsi" w:cstheme="minorHAnsi"/>
          <w:b/>
          <w:bCs/>
          <w:szCs w:val="22"/>
          <w:lang w:val="en-GB"/>
        </w:rPr>
        <w:t>titution, and Modification</w:t>
      </w:r>
      <w:r w:rsidR="0006713F" w:rsidRPr="00D243BB">
        <w:rPr>
          <w:rFonts w:asciiTheme="minorHAnsi" w:hAnsiTheme="minorHAnsi" w:cstheme="minorHAnsi"/>
          <w:b/>
          <w:bCs/>
          <w:szCs w:val="22"/>
          <w:lang w:val="en-GB"/>
        </w:rPr>
        <w:t xml:space="preserve"> of Proposals</w:t>
      </w:r>
    </w:p>
    <w:p w14:paraId="3D449F09" w14:textId="77777777" w:rsidR="00105CA9" w:rsidRPr="00D243BB"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3D449F0A" w14:textId="77777777" w:rsidR="00FB70A8" w:rsidRPr="009C2A85" w:rsidRDefault="003769FD" w:rsidP="007C47BC">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9C2A85">
        <w:rPr>
          <w:rFonts w:asciiTheme="minorHAnsi" w:hAnsiTheme="minorHAnsi" w:cstheme="minorHAnsi"/>
          <w:bCs/>
          <w:szCs w:val="22"/>
          <w:lang w:val="en-GB"/>
        </w:rPr>
        <w:t>Proposers are expected to have sole responsibility for taking steps to carefully examine</w:t>
      </w:r>
      <w:r w:rsidR="005F7A81" w:rsidRPr="009C2A85">
        <w:rPr>
          <w:rFonts w:asciiTheme="minorHAnsi" w:hAnsiTheme="minorHAnsi" w:cstheme="minorHAnsi"/>
          <w:bCs/>
          <w:szCs w:val="22"/>
          <w:lang w:val="en-GB"/>
        </w:rPr>
        <w:t xml:space="preserve"> in detail</w:t>
      </w:r>
      <w:r w:rsidRPr="009C2A85">
        <w:rPr>
          <w:rFonts w:asciiTheme="minorHAnsi" w:hAnsiTheme="minorHAnsi" w:cstheme="minorHAnsi"/>
          <w:bCs/>
          <w:szCs w:val="22"/>
          <w:lang w:val="en-GB"/>
        </w:rPr>
        <w:t xml:space="preserve"> the full consistency of its Proposals to the requirements of the RFP</w:t>
      </w:r>
      <w:r w:rsidR="005F7A81" w:rsidRPr="009C2A85">
        <w:rPr>
          <w:rFonts w:asciiTheme="minorHAnsi" w:hAnsiTheme="minorHAnsi" w:cstheme="minorHAnsi"/>
          <w:bCs/>
          <w:szCs w:val="22"/>
          <w:lang w:val="en-GB"/>
        </w:rPr>
        <w:t xml:space="preserve">, keeping in mind that material deficiencies </w:t>
      </w:r>
      <w:r w:rsidR="00E81277" w:rsidRPr="009C2A85">
        <w:rPr>
          <w:rFonts w:asciiTheme="minorHAnsi" w:hAnsiTheme="minorHAnsi" w:cstheme="minorHAnsi"/>
          <w:bCs/>
          <w:szCs w:val="22"/>
          <w:lang w:val="en-GB"/>
        </w:rPr>
        <w:t xml:space="preserve">in </w:t>
      </w:r>
      <w:r w:rsidR="005F7A81" w:rsidRPr="009C2A85">
        <w:rPr>
          <w:rFonts w:asciiTheme="minorHAnsi" w:hAnsiTheme="minorHAnsi" w:cstheme="minorHAnsi"/>
          <w:bCs/>
          <w:szCs w:val="22"/>
          <w:lang w:val="en-GB"/>
        </w:rPr>
        <w:t xml:space="preserve">providing information requested by UNDP, or </w:t>
      </w:r>
      <w:r w:rsidR="00E81277" w:rsidRPr="009C2A85">
        <w:rPr>
          <w:rFonts w:asciiTheme="minorHAnsi" w:hAnsiTheme="minorHAnsi" w:cstheme="minorHAnsi"/>
          <w:bCs/>
          <w:szCs w:val="22"/>
          <w:lang w:val="en-GB"/>
        </w:rPr>
        <w:t xml:space="preserve">lack </w:t>
      </w:r>
      <w:r w:rsidR="005F7A81" w:rsidRPr="009C2A85">
        <w:rPr>
          <w:rFonts w:asciiTheme="minorHAnsi" w:hAnsiTheme="minorHAnsi" w:cstheme="minorHAnsi"/>
          <w:bCs/>
          <w:szCs w:val="22"/>
          <w:lang w:val="en-GB"/>
        </w:rPr>
        <w:t>clarity in the description of services to be provided, may result in the rejection of the Proposal</w:t>
      </w:r>
      <w:r w:rsidRPr="009C2A85">
        <w:rPr>
          <w:rFonts w:asciiTheme="minorHAnsi" w:hAnsiTheme="minorHAnsi" w:cstheme="minorHAnsi"/>
          <w:bCs/>
          <w:szCs w:val="22"/>
          <w:lang w:val="en-GB"/>
        </w:rPr>
        <w:t xml:space="preserve">.  </w:t>
      </w:r>
      <w:r w:rsidR="000F5EB0" w:rsidRPr="009C2A85">
        <w:rPr>
          <w:rFonts w:asciiTheme="minorHAnsi" w:hAnsiTheme="minorHAnsi" w:cstheme="minorHAnsi"/>
          <w:bCs/>
          <w:szCs w:val="22"/>
          <w:lang w:val="en-GB"/>
        </w:rPr>
        <w:t>The Proposer shall</w:t>
      </w:r>
      <w:r w:rsidRPr="009C2A85">
        <w:rPr>
          <w:rFonts w:asciiTheme="minorHAnsi" w:hAnsiTheme="minorHAnsi" w:cstheme="minorHAnsi"/>
          <w:bCs/>
          <w:szCs w:val="22"/>
          <w:lang w:val="en-GB"/>
        </w:rPr>
        <w:t xml:space="preserve"> assume </w:t>
      </w:r>
      <w:r w:rsidR="000F5EB0" w:rsidRPr="009C2A85">
        <w:rPr>
          <w:rFonts w:asciiTheme="minorHAnsi" w:hAnsiTheme="minorHAnsi" w:cstheme="minorHAnsi"/>
          <w:bCs/>
          <w:szCs w:val="22"/>
          <w:lang w:val="en-GB"/>
        </w:rPr>
        <w:t>the</w:t>
      </w:r>
      <w:r w:rsidRPr="009C2A85">
        <w:rPr>
          <w:rFonts w:asciiTheme="minorHAnsi" w:hAnsiTheme="minorHAnsi" w:cstheme="minorHAnsi"/>
          <w:bCs/>
          <w:szCs w:val="22"/>
          <w:lang w:val="en-GB"/>
        </w:rPr>
        <w:t xml:space="preserve"> responsibility regarding erroneous interpretations or conclusions made by the Proposer </w:t>
      </w:r>
      <w:proofErr w:type="gramStart"/>
      <w:r w:rsidRPr="009C2A85">
        <w:rPr>
          <w:rFonts w:asciiTheme="minorHAnsi" w:hAnsiTheme="minorHAnsi" w:cstheme="minorHAnsi"/>
          <w:bCs/>
          <w:szCs w:val="22"/>
          <w:lang w:val="en-GB"/>
        </w:rPr>
        <w:t>in the course of</w:t>
      </w:r>
      <w:proofErr w:type="gramEnd"/>
      <w:r w:rsidRPr="009C2A85">
        <w:rPr>
          <w:rFonts w:asciiTheme="minorHAnsi" w:hAnsiTheme="minorHAnsi" w:cstheme="minorHAnsi"/>
          <w:bCs/>
          <w:szCs w:val="22"/>
          <w:lang w:val="en-GB"/>
        </w:rPr>
        <w:t xml:space="preserve"> understanding the RFP out of the </w:t>
      </w:r>
      <w:r w:rsidR="00CE5DEE" w:rsidRPr="009C2A85">
        <w:rPr>
          <w:rFonts w:asciiTheme="minorHAnsi" w:hAnsiTheme="minorHAnsi" w:cstheme="minorHAnsi"/>
          <w:bCs/>
          <w:szCs w:val="22"/>
          <w:lang w:val="en-GB"/>
        </w:rPr>
        <w:t>set of information</w:t>
      </w:r>
      <w:r w:rsidRPr="009C2A85">
        <w:rPr>
          <w:rFonts w:asciiTheme="minorHAnsi" w:hAnsiTheme="minorHAnsi" w:cstheme="minorHAnsi"/>
          <w:bCs/>
          <w:szCs w:val="22"/>
          <w:lang w:val="en-GB"/>
        </w:rPr>
        <w:t xml:space="preserve"> furnished by UNDP.  </w:t>
      </w:r>
    </w:p>
    <w:p w14:paraId="3D449F0B" w14:textId="77777777" w:rsidR="0000617C" w:rsidRDefault="0000617C" w:rsidP="007419C9">
      <w:pPr>
        <w:pStyle w:val="ListParagraph"/>
        <w:tabs>
          <w:tab w:val="left" w:pos="0"/>
        </w:tabs>
        <w:spacing w:line="240" w:lineRule="auto"/>
        <w:ind w:left="1440" w:hanging="720"/>
        <w:jc w:val="both"/>
        <w:rPr>
          <w:rFonts w:asciiTheme="minorHAnsi" w:hAnsiTheme="minorHAnsi" w:cstheme="minorHAnsi"/>
          <w:bCs/>
          <w:szCs w:val="22"/>
          <w:lang w:val="en-GB"/>
        </w:rPr>
      </w:pPr>
    </w:p>
    <w:p w14:paraId="3D449F0C" w14:textId="77777777" w:rsidR="00FB70A8" w:rsidRPr="009C2A85" w:rsidRDefault="0006713F" w:rsidP="007C47BC">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9C2A85">
        <w:rPr>
          <w:rFonts w:asciiTheme="minorHAnsi" w:hAnsiTheme="minorHAnsi" w:cstheme="minorHAnsi"/>
          <w:bCs/>
          <w:szCs w:val="22"/>
          <w:lang w:val="en-GB"/>
        </w:rPr>
        <w:t>A Proposer</w:t>
      </w:r>
      <w:r w:rsidR="00C878F0" w:rsidRPr="009C2A85">
        <w:rPr>
          <w:rFonts w:asciiTheme="minorHAnsi" w:hAnsiTheme="minorHAnsi" w:cstheme="minorHAnsi"/>
          <w:bCs/>
          <w:szCs w:val="22"/>
          <w:lang w:val="en-GB"/>
        </w:rPr>
        <w:t xml:space="preserve"> may withdraw, substitute or modify it</w:t>
      </w:r>
      <w:r w:rsidRPr="009C2A85">
        <w:rPr>
          <w:rFonts w:asciiTheme="minorHAnsi" w:hAnsiTheme="minorHAnsi" w:cstheme="minorHAnsi"/>
          <w:bCs/>
          <w:szCs w:val="22"/>
          <w:lang w:val="en-GB"/>
        </w:rPr>
        <w:t>s Proposal</w:t>
      </w:r>
      <w:r w:rsidR="00C878F0" w:rsidRPr="009C2A85">
        <w:rPr>
          <w:rFonts w:asciiTheme="minorHAnsi" w:hAnsiTheme="minorHAnsi" w:cstheme="minorHAnsi"/>
          <w:bCs/>
          <w:szCs w:val="22"/>
          <w:lang w:val="en-GB"/>
        </w:rPr>
        <w:t xml:space="preserve"> after it</w:t>
      </w:r>
      <w:r w:rsidR="007B276E" w:rsidRPr="009C2A85">
        <w:rPr>
          <w:rFonts w:asciiTheme="minorHAnsi" w:hAnsiTheme="minorHAnsi" w:cstheme="minorHAnsi"/>
          <w:bCs/>
          <w:szCs w:val="22"/>
          <w:lang w:val="en-GB"/>
        </w:rPr>
        <w:t xml:space="preserve"> ha</w:t>
      </w:r>
      <w:r w:rsidR="00C878F0" w:rsidRPr="009C2A85">
        <w:rPr>
          <w:rFonts w:asciiTheme="minorHAnsi" w:hAnsiTheme="minorHAnsi" w:cstheme="minorHAnsi"/>
          <w:bCs/>
          <w:szCs w:val="22"/>
          <w:lang w:val="en-GB"/>
        </w:rPr>
        <w:t xml:space="preserve">s been submitted by sending a written notice </w:t>
      </w:r>
      <w:r w:rsidR="00A23A0E" w:rsidRPr="009C2A85">
        <w:rPr>
          <w:rFonts w:asciiTheme="minorHAnsi" w:hAnsiTheme="minorHAnsi" w:cstheme="minorHAnsi"/>
          <w:bCs/>
          <w:szCs w:val="22"/>
          <w:lang w:val="en-GB"/>
        </w:rPr>
        <w:t>in</w:t>
      </w:r>
      <w:r w:rsidR="009C288F" w:rsidRPr="009C2A85">
        <w:rPr>
          <w:rFonts w:asciiTheme="minorHAnsi" w:hAnsiTheme="minorHAnsi" w:cstheme="minorHAnsi"/>
          <w:bCs/>
          <w:szCs w:val="22"/>
          <w:lang w:val="en-GB"/>
        </w:rPr>
        <w:t xml:space="preserve"> accordance with </w:t>
      </w:r>
      <w:r w:rsidR="00F0345A">
        <w:rPr>
          <w:rFonts w:asciiTheme="minorHAnsi" w:hAnsiTheme="minorHAnsi" w:cstheme="minorHAnsi"/>
          <w:bCs/>
          <w:szCs w:val="22"/>
          <w:lang w:val="en-GB"/>
        </w:rPr>
        <w:t>Clause 23.1</w:t>
      </w:r>
      <w:r w:rsidR="00A413EA" w:rsidRPr="009C2A85">
        <w:rPr>
          <w:rFonts w:asciiTheme="minorHAnsi" w:hAnsiTheme="minorHAnsi" w:cstheme="minorHAnsi"/>
          <w:bCs/>
          <w:szCs w:val="22"/>
          <w:lang w:val="en-GB"/>
        </w:rPr>
        <w:t xml:space="preserve">, </w:t>
      </w:r>
      <w:r w:rsidR="00A23A0E" w:rsidRPr="009C2A85">
        <w:rPr>
          <w:rFonts w:asciiTheme="minorHAnsi" w:hAnsiTheme="minorHAnsi" w:cstheme="minorHAnsi"/>
          <w:bCs/>
          <w:szCs w:val="22"/>
          <w:lang w:val="en-GB"/>
        </w:rPr>
        <w:t>duly signed by an authorized representative, and shall include a copy of the authorization (</w:t>
      </w:r>
      <w:r w:rsidR="007B26A2" w:rsidRPr="009C2A85">
        <w:rPr>
          <w:rFonts w:asciiTheme="minorHAnsi" w:hAnsiTheme="minorHAnsi" w:cstheme="minorHAnsi"/>
          <w:bCs/>
          <w:szCs w:val="22"/>
          <w:lang w:val="en-GB"/>
        </w:rPr>
        <w:t>or a P</w:t>
      </w:r>
      <w:r w:rsidR="00A23A0E" w:rsidRPr="009C2A85">
        <w:rPr>
          <w:rFonts w:asciiTheme="minorHAnsi" w:hAnsiTheme="minorHAnsi" w:cstheme="minorHAnsi"/>
          <w:bCs/>
          <w:szCs w:val="22"/>
          <w:lang w:val="en-GB"/>
        </w:rPr>
        <w:t xml:space="preserve">ower of </w:t>
      </w:r>
      <w:r w:rsidR="007B26A2" w:rsidRPr="009C2A85">
        <w:rPr>
          <w:rFonts w:asciiTheme="minorHAnsi" w:hAnsiTheme="minorHAnsi" w:cstheme="minorHAnsi"/>
          <w:bCs/>
          <w:szCs w:val="22"/>
          <w:lang w:val="en-GB"/>
        </w:rPr>
        <w:t>A</w:t>
      </w:r>
      <w:r w:rsidR="00A413EA" w:rsidRPr="009C2A85">
        <w:rPr>
          <w:rFonts w:asciiTheme="minorHAnsi" w:hAnsiTheme="minorHAnsi" w:cstheme="minorHAnsi"/>
          <w:bCs/>
          <w:szCs w:val="22"/>
          <w:lang w:val="en-GB"/>
        </w:rPr>
        <w:t xml:space="preserve">ttorney). </w:t>
      </w:r>
      <w:r w:rsidR="00A23A0E" w:rsidRPr="009C2A85">
        <w:rPr>
          <w:rFonts w:asciiTheme="minorHAnsi" w:hAnsiTheme="minorHAnsi" w:cstheme="minorHAnsi"/>
          <w:bCs/>
          <w:szCs w:val="22"/>
          <w:lang w:val="en-GB"/>
        </w:rPr>
        <w:t>The corresponding substit</w:t>
      </w:r>
      <w:r w:rsidR="00A413EA" w:rsidRPr="009C2A85">
        <w:rPr>
          <w:rFonts w:asciiTheme="minorHAnsi" w:hAnsiTheme="minorHAnsi" w:cstheme="minorHAnsi"/>
          <w:bCs/>
          <w:szCs w:val="22"/>
          <w:lang w:val="en-GB"/>
        </w:rPr>
        <w:t>ution or modification of the Proposal</w:t>
      </w:r>
      <w:r w:rsidR="00A23A0E" w:rsidRPr="009C2A85">
        <w:rPr>
          <w:rFonts w:asciiTheme="minorHAnsi" w:hAnsiTheme="minorHAnsi" w:cstheme="minorHAnsi"/>
          <w:bCs/>
          <w:szCs w:val="22"/>
          <w:lang w:val="en-GB"/>
        </w:rPr>
        <w:t xml:space="preserve"> must accompany the respective written notice.  All notices must be received by UNDP prior to the deadline for submission and submitte</w:t>
      </w:r>
      <w:r w:rsidR="00213637" w:rsidRPr="009C2A85">
        <w:rPr>
          <w:rFonts w:asciiTheme="minorHAnsi" w:hAnsiTheme="minorHAnsi" w:cstheme="minorHAnsi"/>
          <w:bCs/>
          <w:szCs w:val="22"/>
          <w:lang w:val="en-GB"/>
        </w:rPr>
        <w:t xml:space="preserve">d in accordance with </w:t>
      </w:r>
      <w:r w:rsidR="008A43EA">
        <w:rPr>
          <w:rFonts w:asciiTheme="minorHAnsi" w:hAnsiTheme="minorHAnsi" w:cstheme="minorHAnsi"/>
          <w:bCs/>
          <w:szCs w:val="22"/>
          <w:lang w:val="en-GB"/>
        </w:rPr>
        <w:t xml:space="preserve">RFP </w:t>
      </w:r>
      <w:r w:rsidR="00F0345A">
        <w:rPr>
          <w:rFonts w:asciiTheme="minorHAnsi" w:hAnsiTheme="minorHAnsi" w:cstheme="minorHAnsi"/>
          <w:bCs/>
          <w:szCs w:val="22"/>
          <w:lang w:val="en-GB"/>
        </w:rPr>
        <w:t>Clause 23.1</w:t>
      </w:r>
      <w:r w:rsidR="00A23A0E" w:rsidRPr="009C2A85">
        <w:rPr>
          <w:rFonts w:asciiTheme="minorHAnsi" w:hAnsiTheme="minorHAnsi" w:cstheme="minorHAnsi"/>
          <w:bCs/>
          <w:szCs w:val="22"/>
          <w:lang w:val="en-GB"/>
        </w:rPr>
        <w:t xml:space="preserve"> (except that withdrawal notices do not require copies).  The respective envelopes shall b</w:t>
      </w:r>
      <w:r w:rsidR="00D61DB0" w:rsidRPr="009C2A85">
        <w:rPr>
          <w:rFonts w:asciiTheme="minorHAnsi" w:hAnsiTheme="minorHAnsi" w:cstheme="minorHAnsi"/>
          <w:bCs/>
          <w:szCs w:val="22"/>
          <w:lang w:val="en-GB"/>
        </w:rPr>
        <w:t xml:space="preserve">e clearly marked “WITHDRAWAL,” </w:t>
      </w:r>
      <w:r w:rsidR="00A23A0E" w:rsidRPr="009C2A85">
        <w:rPr>
          <w:rFonts w:asciiTheme="minorHAnsi" w:hAnsiTheme="minorHAnsi" w:cstheme="minorHAnsi"/>
          <w:bCs/>
          <w:szCs w:val="22"/>
          <w:lang w:val="en-GB"/>
        </w:rPr>
        <w:t xml:space="preserve">“SUBSTITUTION,” or MODIFICATION”.  </w:t>
      </w:r>
    </w:p>
    <w:p w14:paraId="3D449F0D" w14:textId="77777777" w:rsidR="009C2A85" w:rsidRDefault="009C2A85" w:rsidP="007419C9">
      <w:pPr>
        <w:pStyle w:val="ListParagraph"/>
        <w:tabs>
          <w:tab w:val="left" w:pos="0"/>
        </w:tabs>
        <w:spacing w:line="240" w:lineRule="auto"/>
        <w:ind w:left="1440"/>
        <w:jc w:val="both"/>
        <w:rPr>
          <w:rFonts w:asciiTheme="minorHAnsi" w:hAnsiTheme="minorHAnsi" w:cstheme="minorHAnsi"/>
          <w:bCs/>
          <w:szCs w:val="22"/>
          <w:lang w:val="en-GB"/>
        </w:rPr>
      </w:pPr>
    </w:p>
    <w:p w14:paraId="3D449F0E" w14:textId="77777777" w:rsidR="000C2CCD" w:rsidRPr="00FB70A8" w:rsidRDefault="00A413EA" w:rsidP="007C47BC">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FB70A8">
        <w:rPr>
          <w:rFonts w:asciiTheme="minorHAnsi" w:hAnsiTheme="minorHAnsi" w:cstheme="minorHAnsi"/>
          <w:bCs/>
          <w:szCs w:val="22"/>
          <w:lang w:val="en-GB"/>
        </w:rPr>
        <w:t>Proposals</w:t>
      </w:r>
      <w:r w:rsidR="00A23A0E" w:rsidRPr="00FB70A8">
        <w:rPr>
          <w:rFonts w:asciiTheme="minorHAnsi" w:hAnsiTheme="minorHAnsi" w:cstheme="minorHAnsi"/>
          <w:bCs/>
          <w:szCs w:val="22"/>
          <w:lang w:val="en-GB"/>
        </w:rPr>
        <w:t xml:space="preserve"> requested to be withdrawn shall be r</w:t>
      </w:r>
      <w:r w:rsidRPr="00FB70A8">
        <w:rPr>
          <w:rFonts w:asciiTheme="minorHAnsi" w:hAnsiTheme="minorHAnsi" w:cstheme="minorHAnsi"/>
          <w:bCs/>
          <w:szCs w:val="22"/>
          <w:lang w:val="en-GB"/>
        </w:rPr>
        <w:t>eturned unopened to the Proposers.</w:t>
      </w:r>
    </w:p>
    <w:p w14:paraId="3D449F0F" w14:textId="77777777" w:rsidR="0043159A" w:rsidRPr="00D243BB" w:rsidRDefault="00A23A0E" w:rsidP="007419C9">
      <w:pPr>
        <w:pStyle w:val="ListParagraph"/>
        <w:tabs>
          <w:tab w:val="left" w:pos="0"/>
        </w:tabs>
        <w:spacing w:line="240" w:lineRule="auto"/>
        <w:ind w:left="1440" w:hanging="720"/>
        <w:rPr>
          <w:rFonts w:asciiTheme="minorHAnsi" w:hAnsiTheme="minorHAnsi" w:cstheme="minorHAnsi"/>
          <w:bCs/>
          <w:szCs w:val="22"/>
          <w:lang w:val="en-GB"/>
        </w:rPr>
      </w:pPr>
      <w:r w:rsidRPr="00D243BB">
        <w:rPr>
          <w:rFonts w:asciiTheme="minorHAnsi" w:hAnsiTheme="minorHAnsi" w:cstheme="minorHAnsi"/>
          <w:bCs/>
          <w:szCs w:val="22"/>
          <w:lang w:val="en-GB"/>
        </w:rPr>
        <w:t xml:space="preserve"> </w:t>
      </w:r>
    </w:p>
    <w:p w14:paraId="3D449F10" w14:textId="77777777" w:rsidR="00A23A0E" w:rsidRPr="00D243BB" w:rsidRDefault="00A413EA" w:rsidP="007C47BC">
      <w:pPr>
        <w:pStyle w:val="ListParagraph"/>
        <w:numPr>
          <w:ilvl w:val="1"/>
          <w:numId w:val="27"/>
        </w:numPr>
        <w:tabs>
          <w:tab w:val="left" w:pos="0"/>
        </w:tabs>
        <w:spacing w:line="240" w:lineRule="auto"/>
        <w:ind w:left="1440" w:hanging="720"/>
        <w:jc w:val="both"/>
        <w:rPr>
          <w:rFonts w:asciiTheme="minorHAnsi" w:hAnsiTheme="minorHAnsi" w:cstheme="minorHAnsi"/>
          <w:bCs/>
          <w:szCs w:val="22"/>
          <w:lang w:val="en-GB"/>
        </w:rPr>
      </w:pPr>
      <w:r w:rsidRPr="00D243BB">
        <w:rPr>
          <w:rFonts w:asciiTheme="minorHAnsi" w:hAnsiTheme="minorHAnsi" w:cstheme="minorHAnsi"/>
          <w:bCs/>
          <w:szCs w:val="22"/>
          <w:lang w:val="en-GB"/>
        </w:rPr>
        <w:t>No Proposal</w:t>
      </w:r>
      <w:r w:rsidR="00A23A0E" w:rsidRPr="00D243BB">
        <w:rPr>
          <w:rFonts w:asciiTheme="minorHAnsi" w:hAnsiTheme="minorHAnsi" w:cstheme="minorHAnsi"/>
          <w:bCs/>
          <w:szCs w:val="22"/>
          <w:lang w:val="en-GB"/>
        </w:rPr>
        <w:t xml:space="preserve"> may be withdrawn, substituted, or modified in the interval between the</w:t>
      </w:r>
      <w:r w:rsidR="00364889" w:rsidRPr="00D243BB">
        <w:rPr>
          <w:rFonts w:asciiTheme="minorHAnsi" w:hAnsiTheme="minorHAnsi" w:cstheme="minorHAnsi"/>
          <w:bCs/>
          <w:szCs w:val="22"/>
          <w:lang w:val="en-GB"/>
        </w:rPr>
        <w:t xml:space="preserve"> deadline for submission of Proposals</w:t>
      </w:r>
      <w:r w:rsidR="00A23A0E" w:rsidRPr="00D243BB">
        <w:rPr>
          <w:rFonts w:asciiTheme="minorHAnsi" w:hAnsiTheme="minorHAnsi" w:cstheme="minorHAnsi"/>
          <w:bCs/>
          <w:szCs w:val="22"/>
          <w:lang w:val="en-GB"/>
        </w:rPr>
        <w:t xml:space="preserve"> and the</w:t>
      </w:r>
      <w:r w:rsidR="00364889" w:rsidRPr="00D243BB">
        <w:rPr>
          <w:rFonts w:asciiTheme="minorHAnsi" w:hAnsiTheme="minorHAnsi" w:cstheme="minorHAnsi"/>
          <w:bCs/>
          <w:szCs w:val="22"/>
          <w:lang w:val="en-GB"/>
        </w:rPr>
        <w:t xml:space="preserve"> expiration of the period of proposal</w:t>
      </w:r>
      <w:r w:rsidR="00A23A0E" w:rsidRPr="00D243BB">
        <w:rPr>
          <w:rFonts w:asciiTheme="minorHAnsi" w:hAnsiTheme="minorHAnsi" w:cstheme="minorHAnsi"/>
          <w:bCs/>
          <w:szCs w:val="22"/>
          <w:lang w:val="en-GB"/>
        </w:rPr>
        <w:t xml:space="preserve"> </w:t>
      </w:r>
      <w:r w:rsidR="00364889" w:rsidRPr="00D243BB">
        <w:rPr>
          <w:rFonts w:asciiTheme="minorHAnsi" w:hAnsiTheme="minorHAnsi" w:cstheme="minorHAnsi"/>
          <w:bCs/>
          <w:szCs w:val="22"/>
          <w:lang w:val="en-GB"/>
        </w:rPr>
        <w:t>validity specified by the Proposer on the Proposal</w:t>
      </w:r>
      <w:r w:rsidR="00A23A0E" w:rsidRPr="00D243BB">
        <w:rPr>
          <w:rFonts w:asciiTheme="minorHAnsi" w:hAnsiTheme="minorHAnsi" w:cstheme="minorHAnsi"/>
          <w:bCs/>
          <w:szCs w:val="22"/>
          <w:lang w:val="en-GB"/>
        </w:rPr>
        <w:t xml:space="preserve"> Submission Form or any extension thereof.   </w:t>
      </w:r>
    </w:p>
    <w:p w14:paraId="3D449F11" w14:textId="77777777" w:rsidR="003F39B1" w:rsidRPr="00D243BB" w:rsidRDefault="003F39B1" w:rsidP="007419C9">
      <w:pPr>
        <w:pStyle w:val="Section2-Heading1"/>
        <w:spacing w:after="0"/>
        <w:ind w:left="1080" w:firstLine="0"/>
        <w:rPr>
          <w:rFonts w:asciiTheme="minorHAnsi" w:hAnsiTheme="minorHAnsi" w:cstheme="minorHAnsi"/>
          <w:sz w:val="22"/>
          <w:szCs w:val="22"/>
          <w:u w:val="single"/>
        </w:rPr>
      </w:pPr>
    </w:p>
    <w:p w14:paraId="3D449F12" w14:textId="77777777" w:rsidR="00503610" w:rsidRPr="009C2A85" w:rsidRDefault="00364889"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9C2A85">
        <w:rPr>
          <w:rFonts w:asciiTheme="minorHAnsi" w:hAnsiTheme="minorHAnsi" w:cstheme="minorHAnsi"/>
          <w:b/>
          <w:bCs/>
          <w:szCs w:val="22"/>
          <w:lang w:val="en-GB"/>
        </w:rPr>
        <w:t>Proposal</w:t>
      </w:r>
      <w:r w:rsidR="00DB3A0F" w:rsidRPr="009C2A85">
        <w:rPr>
          <w:rFonts w:asciiTheme="minorHAnsi" w:hAnsiTheme="minorHAnsi" w:cstheme="minorHAnsi"/>
          <w:b/>
          <w:bCs/>
          <w:szCs w:val="22"/>
          <w:lang w:val="en-GB"/>
        </w:rPr>
        <w:t xml:space="preserve"> Opening</w:t>
      </w:r>
    </w:p>
    <w:p w14:paraId="3D449F13" w14:textId="77777777" w:rsidR="00105CA9" w:rsidRPr="009C2A85" w:rsidRDefault="00105CA9" w:rsidP="007419C9">
      <w:pPr>
        <w:pStyle w:val="ListParagraph"/>
        <w:tabs>
          <w:tab w:val="left" w:pos="0"/>
        </w:tabs>
        <w:spacing w:line="240" w:lineRule="auto"/>
        <w:ind w:left="1080" w:hanging="720"/>
        <w:jc w:val="both"/>
        <w:rPr>
          <w:rFonts w:asciiTheme="minorHAnsi" w:hAnsiTheme="minorHAnsi" w:cstheme="minorHAnsi"/>
          <w:bCs/>
          <w:szCs w:val="22"/>
          <w:lang w:val="en-GB"/>
        </w:rPr>
      </w:pPr>
    </w:p>
    <w:p w14:paraId="3D449F14" w14:textId="77777777" w:rsidR="00FB70A8" w:rsidRPr="009C2A85" w:rsidRDefault="00E007EA"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UNDP</w:t>
      </w:r>
      <w:r w:rsidR="00BF0163" w:rsidRPr="009C2A85">
        <w:rPr>
          <w:rFonts w:asciiTheme="minorHAnsi" w:hAnsiTheme="minorHAnsi" w:cstheme="minorHAnsi"/>
          <w:bCs/>
          <w:sz w:val="22"/>
          <w:szCs w:val="22"/>
          <w:lang w:val="en-GB"/>
        </w:rPr>
        <w:t xml:space="preserve"> will open the </w:t>
      </w:r>
      <w:r w:rsidR="00B518DC" w:rsidRPr="009C2A85">
        <w:rPr>
          <w:rFonts w:asciiTheme="minorHAnsi" w:hAnsiTheme="minorHAnsi" w:cstheme="minorHAnsi"/>
          <w:bCs/>
          <w:sz w:val="22"/>
          <w:szCs w:val="22"/>
          <w:lang w:val="en-GB"/>
        </w:rPr>
        <w:t>Proposals in the presence of a</w:t>
      </w:r>
      <w:r w:rsidR="00130A96" w:rsidRPr="009C2A85">
        <w:rPr>
          <w:rFonts w:asciiTheme="minorHAnsi" w:hAnsiTheme="minorHAnsi" w:cstheme="minorHAnsi"/>
          <w:bCs/>
          <w:sz w:val="22"/>
          <w:szCs w:val="22"/>
          <w:lang w:val="en-GB"/>
        </w:rPr>
        <w:t>n ad-hoc</w:t>
      </w:r>
      <w:r w:rsidR="00B518DC" w:rsidRPr="009C2A85">
        <w:rPr>
          <w:rFonts w:asciiTheme="minorHAnsi" w:hAnsiTheme="minorHAnsi" w:cstheme="minorHAnsi"/>
          <w:bCs/>
          <w:sz w:val="22"/>
          <w:szCs w:val="22"/>
          <w:lang w:val="en-GB"/>
        </w:rPr>
        <w:t xml:space="preserve"> committee formed by </w:t>
      </w:r>
      <w:r w:rsidR="007B276E" w:rsidRPr="009C2A85">
        <w:rPr>
          <w:rFonts w:asciiTheme="minorHAnsi" w:hAnsiTheme="minorHAnsi" w:cstheme="minorHAnsi"/>
          <w:bCs/>
          <w:sz w:val="22"/>
          <w:szCs w:val="22"/>
          <w:lang w:val="en-GB"/>
        </w:rPr>
        <w:t>UNDP</w:t>
      </w:r>
      <w:r w:rsidR="00D92167" w:rsidRPr="009C2A85">
        <w:rPr>
          <w:rFonts w:asciiTheme="minorHAnsi" w:hAnsiTheme="minorHAnsi" w:cstheme="minorHAnsi"/>
          <w:bCs/>
          <w:sz w:val="22"/>
          <w:szCs w:val="22"/>
          <w:lang w:val="en-GB"/>
        </w:rPr>
        <w:t xml:space="preserve"> of at least two (2) members</w:t>
      </w:r>
      <w:r w:rsidR="00B518DC" w:rsidRPr="009C2A85">
        <w:rPr>
          <w:rFonts w:asciiTheme="minorHAnsi" w:hAnsiTheme="minorHAnsi" w:cstheme="minorHAnsi"/>
          <w:bCs/>
          <w:sz w:val="22"/>
          <w:szCs w:val="22"/>
          <w:lang w:val="en-GB"/>
        </w:rPr>
        <w:t xml:space="preserve">.  </w:t>
      </w:r>
      <w:r w:rsidR="00756183" w:rsidRPr="009C2A85">
        <w:rPr>
          <w:rFonts w:asciiTheme="minorHAnsi" w:hAnsiTheme="minorHAnsi" w:cstheme="minorHAnsi"/>
          <w:bCs/>
          <w:sz w:val="22"/>
          <w:szCs w:val="22"/>
          <w:lang w:val="en-GB"/>
        </w:rPr>
        <w:t xml:space="preserve">If electronic </w:t>
      </w:r>
      <w:r w:rsidR="001216E6" w:rsidRPr="009C2A85">
        <w:rPr>
          <w:rFonts w:asciiTheme="minorHAnsi" w:hAnsiTheme="minorHAnsi" w:cstheme="minorHAnsi"/>
          <w:bCs/>
          <w:sz w:val="22"/>
          <w:szCs w:val="22"/>
          <w:lang w:val="en-GB"/>
        </w:rPr>
        <w:t xml:space="preserve">submission </w:t>
      </w:r>
      <w:r w:rsidR="00756183" w:rsidRPr="009C2A85">
        <w:rPr>
          <w:rFonts w:asciiTheme="minorHAnsi" w:hAnsiTheme="minorHAnsi" w:cstheme="minorHAnsi"/>
          <w:bCs/>
          <w:sz w:val="22"/>
          <w:szCs w:val="22"/>
          <w:lang w:val="en-GB"/>
        </w:rPr>
        <w:t>is permit</w:t>
      </w:r>
      <w:r w:rsidR="00B518DC" w:rsidRPr="009C2A85">
        <w:rPr>
          <w:rFonts w:asciiTheme="minorHAnsi" w:hAnsiTheme="minorHAnsi" w:cstheme="minorHAnsi"/>
          <w:bCs/>
          <w:sz w:val="22"/>
          <w:szCs w:val="22"/>
          <w:lang w:val="en-GB"/>
        </w:rPr>
        <w:t>ted, any specific electronic proposal</w:t>
      </w:r>
      <w:r w:rsidR="00756183" w:rsidRPr="009C2A85">
        <w:rPr>
          <w:rFonts w:asciiTheme="minorHAnsi" w:hAnsiTheme="minorHAnsi" w:cstheme="minorHAnsi"/>
          <w:bCs/>
          <w:sz w:val="22"/>
          <w:szCs w:val="22"/>
          <w:lang w:val="en-GB"/>
        </w:rPr>
        <w:t xml:space="preserve"> opening procedures sha</w:t>
      </w:r>
      <w:r w:rsidR="00B518DC" w:rsidRPr="009C2A85">
        <w:rPr>
          <w:rFonts w:asciiTheme="minorHAnsi" w:hAnsiTheme="minorHAnsi" w:cstheme="minorHAnsi"/>
          <w:bCs/>
          <w:sz w:val="22"/>
          <w:szCs w:val="22"/>
          <w:lang w:val="en-GB"/>
        </w:rPr>
        <w:t xml:space="preserve">ll be </w:t>
      </w:r>
      <w:r w:rsidR="006C6650" w:rsidRPr="009C2A85">
        <w:rPr>
          <w:rFonts w:asciiTheme="minorHAnsi" w:hAnsiTheme="minorHAnsi" w:cstheme="minorHAnsi"/>
          <w:bCs/>
          <w:sz w:val="22"/>
          <w:szCs w:val="22"/>
          <w:lang w:val="en-GB"/>
        </w:rPr>
        <w:t>as specified in the</w:t>
      </w:r>
      <w:r w:rsidR="006C6650" w:rsidRPr="009C2A85">
        <w:rPr>
          <w:rFonts w:asciiTheme="minorHAnsi" w:hAnsiTheme="minorHAnsi" w:cstheme="minorHAnsi"/>
          <w:b/>
          <w:bCs/>
          <w:sz w:val="22"/>
          <w:szCs w:val="22"/>
          <w:lang w:val="en-GB"/>
        </w:rPr>
        <w:t xml:space="preserve"> Data Sheet</w:t>
      </w:r>
      <w:r w:rsidR="008E77FF" w:rsidRPr="009C2A85">
        <w:rPr>
          <w:rFonts w:asciiTheme="minorHAnsi" w:hAnsiTheme="minorHAnsi" w:cstheme="minorHAnsi"/>
          <w:b/>
          <w:bCs/>
          <w:sz w:val="22"/>
          <w:szCs w:val="22"/>
          <w:lang w:val="en-GB"/>
        </w:rPr>
        <w:t xml:space="preserve"> </w:t>
      </w:r>
      <w:r w:rsidR="008E77FF" w:rsidRPr="009C2A85">
        <w:rPr>
          <w:rFonts w:asciiTheme="minorHAnsi" w:hAnsiTheme="minorHAnsi" w:cstheme="minorHAnsi"/>
          <w:bCs/>
          <w:sz w:val="22"/>
          <w:szCs w:val="22"/>
          <w:lang w:val="en-GB"/>
        </w:rPr>
        <w:t>(</w:t>
      </w:r>
      <w:r w:rsidR="009C499B">
        <w:rPr>
          <w:rFonts w:asciiTheme="minorHAnsi" w:hAnsiTheme="minorHAnsi" w:cstheme="minorHAnsi"/>
          <w:bCs/>
          <w:sz w:val="22"/>
          <w:szCs w:val="22"/>
          <w:lang w:val="en-GB"/>
        </w:rPr>
        <w:t>DS</w:t>
      </w:r>
      <w:r w:rsidR="008E77FF" w:rsidRPr="009C2A85">
        <w:rPr>
          <w:rFonts w:asciiTheme="minorHAnsi" w:hAnsiTheme="minorHAnsi" w:cstheme="minorHAnsi"/>
          <w:bCs/>
          <w:sz w:val="22"/>
          <w:szCs w:val="22"/>
          <w:lang w:val="en-GB"/>
        </w:rPr>
        <w:t xml:space="preserve"> </w:t>
      </w:r>
      <w:r w:rsidR="00161B6F" w:rsidRPr="009C2A85">
        <w:rPr>
          <w:rFonts w:asciiTheme="minorHAnsi" w:hAnsiTheme="minorHAnsi" w:cstheme="minorHAnsi"/>
          <w:bCs/>
          <w:sz w:val="22"/>
          <w:szCs w:val="22"/>
          <w:lang w:val="en-GB"/>
        </w:rPr>
        <w:t>no.</w:t>
      </w:r>
      <w:r w:rsidR="008E77FF" w:rsidRPr="009C2A85">
        <w:rPr>
          <w:rFonts w:asciiTheme="minorHAnsi" w:hAnsiTheme="minorHAnsi" w:cstheme="minorHAnsi"/>
          <w:bCs/>
          <w:sz w:val="22"/>
          <w:szCs w:val="22"/>
          <w:lang w:val="en-GB"/>
        </w:rPr>
        <w:t xml:space="preserve"> 2</w:t>
      </w:r>
      <w:r w:rsidR="00443E95" w:rsidRPr="009C2A85">
        <w:rPr>
          <w:rFonts w:asciiTheme="minorHAnsi" w:hAnsiTheme="minorHAnsi" w:cstheme="minorHAnsi"/>
          <w:bCs/>
          <w:sz w:val="22"/>
          <w:szCs w:val="22"/>
          <w:lang w:val="en-GB"/>
        </w:rPr>
        <w:t>3</w:t>
      </w:r>
      <w:r w:rsidR="008E77FF" w:rsidRPr="009C2A85">
        <w:rPr>
          <w:rFonts w:asciiTheme="minorHAnsi" w:hAnsiTheme="minorHAnsi" w:cstheme="minorHAnsi"/>
          <w:bCs/>
          <w:sz w:val="22"/>
          <w:szCs w:val="22"/>
          <w:lang w:val="en-GB"/>
        </w:rPr>
        <w:t>)</w:t>
      </w:r>
      <w:r w:rsidR="00B518DC" w:rsidRPr="009C2A85">
        <w:rPr>
          <w:rFonts w:asciiTheme="minorHAnsi" w:hAnsiTheme="minorHAnsi" w:cstheme="minorHAnsi"/>
          <w:bCs/>
          <w:sz w:val="22"/>
          <w:szCs w:val="22"/>
          <w:lang w:val="en-GB"/>
        </w:rPr>
        <w:t>.</w:t>
      </w:r>
    </w:p>
    <w:p w14:paraId="3D449F15" w14:textId="77777777" w:rsidR="00FB70A8" w:rsidRPr="009C2A85" w:rsidRDefault="00FB70A8" w:rsidP="007419C9">
      <w:pPr>
        <w:pStyle w:val="ListParagraph"/>
        <w:tabs>
          <w:tab w:val="left" w:pos="0"/>
        </w:tabs>
        <w:spacing w:line="240" w:lineRule="auto"/>
        <w:ind w:hanging="360"/>
        <w:jc w:val="both"/>
        <w:rPr>
          <w:rFonts w:asciiTheme="minorHAnsi" w:hAnsiTheme="minorHAnsi" w:cstheme="minorHAnsi"/>
          <w:bCs/>
          <w:szCs w:val="22"/>
          <w:lang w:val="en-GB"/>
        </w:rPr>
      </w:pPr>
    </w:p>
    <w:p w14:paraId="3D449F16" w14:textId="77777777" w:rsidR="00503610" w:rsidRPr="009C2A85" w:rsidRDefault="00AC7FE4" w:rsidP="007419C9">
      <w:pPr>
        <w:tabs>
          <w:tab w:val="left" w:pos="0"/>
        </w:tabs>
        <w:ind w:left="720"/>
        <w:jc w:val="both"/>
        <w:rPr>
          <w:rFonts w:asciiTheme="minorHAnsi" w:hAnsiTheme="minorHAnsi" w:cstheme="minorHAnsi"/>
          <w:bCs/>
          <w:sz w:val="22"/>
          <w:szCs w:val="22"/>
          <w:lang w:val="en-GB"/>
        </w:rPr>
      </w:pPr>
      <w:r w:rsidRPr="009C2A85">
        <w:rPr>
          <w:rFonts w:asciiTheme="minorHAnsi" w:hAnsiTheme="minorHAnsi" w:cstheme="minorHAnsi"/>
          <w:bCs/>
          <w:sz w:val="22"/>
          <w:szCs w:val="22"/>
          <w:lang w:val="en-GB"/>
        </w:rPr>
        <w:t xml:space="preserve">The </w:t>
      </w:r>
      <w:r w:rsidR="001216E6" w:rsidRPr="009C2A85">
        <w:rPr>
          <w:rFonts w:asciiTheme="minorHAnsi" w:hAnsiTheme="minorHAnsi" w:cstheme="minorHAnsi"/>
          <w:bCs/>
          <w:sz w:val="22"/>
          <w:szCs w:val="22"/>
          <w:lang w:val="en-GB"/>
        </w:rPr>
        <w:t xml:space="preserve">Proposers’ </w:t>
      </w:r>
      <w:r w:rsidR="00471F78" w:rsidRPr="009C2A85">
        <w:rPr>
          <w:rFonts w:asciiTheme="minorHAnsi" w:hAnsiTheme="minorHAnsi" w:cstheme="minorHAnsi"/>
          <w:bCs/>
          <w:sz w:val="22"/>
          <w:szCs w:val="22"/>
          <w:lang w:val="en-GB"/>
        </w:rPr>
        <w:t xml:space="preserve">names, modifications, </w:t>
      </w:r>
      <w:r w:rsidRPr="009C2A85">
        <w:rPr>
          <w:rFonts w:asciiTheme="minorHAnsi" w:hAnsiTheme="minorHAnsi" w:cstheme="minorHAnsi"/>
          <w:bCs/>
          <w:sz w:val="22"/>
          <w:szCs w:val="22"/>
          <w:lang w:val="en-GB"/>
        </w:rPr>
        <w:t>withdrawals</w:t>
      </w:r>
      <w:r w:rsidR="00471F78" w:rsidRPr="009C2A85">
        <w:rPr>
          <w:rFonts w:asciiTheme="minorHAnsi" w:hAnsiTheme="minorHAnsi" w:cstheme="minorHAnsi"/>
          <w:bCs/>
          <w:sz w:val="22"/>
          <w:szCs w:val="22"/>
          <w:lang w:val="en-GB"/>
        </w:rPr>
        <w:t xml:space="preserve">, </w:t>
      </w:r>
      <w:r w:rsidR="00865B79" w:rsidRPr="009C2A85">
        <w:rPr>
          <w:rFonts w:asciiTheme="minorHAnsi" w:hAnsiTheme="minorHAnsi" w:cstheme="minorHAnsi"/>
          <w:bCs/>
          <w:sz w:val="22"/>
          <w:szCs w:val="22"/>
          <w:lang w:val="en-GB"/>
        </w:rPr>
        <w:t>the condition of the envelope labels/seals, the number of folders/files</w:t>
      </w:r>
      <w:r w:rsidRPr="009C2A85">
        <w:rPr>
          <w:rFonts w:asciiTheme="minorHAnsi" w:hAnsiTheme="minorHAnsi" w:cstheme="minorHAnsi"/>
          <w:bCs/>
          <w:sz w:val="22"/>
          <w:szCs w:val="22"/>
          <w:lang w:val="en-GB"/>
        </w:rPr>
        <w:t xml:space="preserve"> and </w:t>
      </w:r>
      <w:r w:rsidR="00865B79" w:rsidRPr="009C2A85">
        <w:rPr>
          <w:rFonts w:asciiTheme="minorHAnsi" w:hAnsiTheme="minorHAnsi" w:cstheme="minorHAnsi"/>
          <w:bCs/>
          <w:sz w:val="22"/>
          <w:szCs w:val="22"/>
          <w:lang w:val="en-GB"/>
        </w:rPr>
        <w:t xml:space="preserve">all other </w:t>
      </w:r>
      <w:r w:rsidRPr="009C2A85">
        <w:rPr>
          <w:rFonts w:asciiTheme="minorHAnsi" w:hAnsiTheme="minorHAnsi" w:cstheme="minorHAnsi"/>
          <w:bCs/>
          <w:sz w:val="22"/>
          <w:szCs w:val="22"/>
          <w:lang w:val="en-GB"/>
        </w:rPr>
        <w:t xml:space="preserve">such other details as UNDP may consider appropriate, will be announced at the opening.  </w:t>
      </w:r>
      <w:r w:rsidR="00865B79" w:rsidRPr="009C2A85">
        <w:rPr>
          <w:rFonts w:asciiTheme="minorHAnsi" w:hAnsiTheme="minorHAnsi" w:cstheme="minorHAnsi"/>
          <w:bCs/>
          <w:sz w:val="22"/>
          <w:szCs w:val="22"/>
          <w:lang w:val="en-GB"/>
        </w:rPr>
        <w:t xml:space="preserve"> </w:t>
      </w:r>
      <w:r w:rsidRPr="009C2A85">
        <w:rPr>
          <w:rFonts w:asciiTheme="minorHAnsi" w:hAnsiTheme="minorHAnsi" w:cstheme="minorHAnsi"/>
          <w:bCs/>
          <w:sz w:val="22"/>
          <w:szCs w:val="22"/>
          <w:lang w:val="en-GB"/>
        </w:rPr>
        <w:t xml:space="preserve">No </w:t>
      </w:r>
      <w:r w:rsidR="001216E6" w:rsidRPr="009C2A85">
        <w:rPr>
          <w:rFonts w:asciiTheme="minorHAnsi" w:hAnsiTheme="minorHAnsi" w:cstheme="minorHAnsi"/>
          <w:bCs/>
          <w:sz w:val="22"/>
          <w:szCs w:val="22"/>
          <w:lang w:val="en-GB"/>
        </w:rPr>
        <w:t xml:space="preserve">Proposal </w:t>
      </w:r>
      <w:r w:rsidRPr="009C2A85">
        <w:rPr>
          <w:rFonts w:asciiTheme="minorHAnsi" w:hAnsiTheme="minorHAnsi" w:cstheme="minorHAnsi"/>
          <w:bCs/>
          <w:sz w:val="22"/>
          <w:szCs w:val="22"/>
          <w:lang w:val="en-GB"/>
        </w:rPr>
        <w:t xml:space="preserve">shall be rejected at </w:t>
      </w:r>
      <w:r w:rsidR="001216E6" w:rsidRPr="009C2A85">
        <w:rPr>
          <w:rFonts w:asciiTheme="minorHAnsi" w:hAnsiTheme="minorHAnsi" w:cstheme="minorHAnsi"/>
          <w:bCs/>
          <w:sz w:val="22"/>
          <w:szCs w:val="22"/>
          <w:lang w:val="en-GB"/>
        </w:rPr>
        <w:t xml:space="preserve">the </w:t>
      </w:r>
      <w:r w:rsidRPr="009C2A85">
        <w:rPr>
          <w:rFonts w:asciiTheme="minorHAnsi" w:hAnsiTheme="minorHAnsi" w:cstheme="minorHAnsi"/>
          <w:bCs/>
          <w:sz w:val="22"/>
          <w:szCs w:val="22"/>
          <w:lang w:val="en-GB"/>
        </w:rPr>
        <w:t>opening</w:t>
      </w:r>
      <w:r w:rsidR="007B276E" w:rsidRPr="009C2A85">
        <w:rPr>
          <w:rFonts w:asciiTheme="minorHAnsi" w:hAnsiTheme="minorHAnsi" w:cstheme="minorHAnsi"/>
          <w:bCs/>
          <w:sz w:val="22"/>
          <w:szCs w:val="22"/>
          <w:lang w:val="en-GB"/>
        </w:rPr>
        <w:t xml:space="preserve"> stage</w:t>
      </w:r>
      <w:r w:rsidRPr="009C2A85">
        <w:rPr>
          <w:rFonts w:asciiTheme="minorHAnsi" w:hAnsiTheme="minorHAnsi" w:cstheme="minorHAnsi"/>
          <w:bCs/>
          <w:sz w:val="22"/>
          <w:szCs w:val="22"/>
          <w:lang w:val="en-GB"/>
        </w:rPr>
        <w:t xml:space="preserve">, except for late </w:t>
      </w:r>
      <w:r w:rsidR="001216E6" w:rsidRPr="009C2A85">
        <w:rPr>
          <w:rFonts w:asciiTheme="minorHAnsi" w:hAnsiTheme="minorHAnsi" w:cstheme="minorHAnsi"/>
          <w:bCs/>
          <w:sz w:val="22"/>
          <w:szCs w:val="22"/>
          <w:lang w:val="en-GB"/>
        </w:rPr>
        <w:t>submission</w:t>
      </w:r>
      <w:r w:rsidRPr="009C2A85">
        <w:rPr>
          <w:rFonts w:asciiTheme="minorHAnsi" w:hAnsiTheme="minorHAnsi" w:cstheme="minorHAnsi"/>
          <w:bCs/>
          <w:sz w:val="22"/>
          <w:szCs w:val="22"/>
          <w:lang w:val="en-GB"/>
        </w:rPr>
        <w:t xml:space="preserve">, </w:t>
      </w:r>
      <w:r w:rsidR="001216E6" w:rsidRPr="009C2A85">
        <w:rPr>
          <w:rFonts w:asciiTheme="minorHAnsi" w:hAnsiTheme="minorHAnsi" w:cstheme="minorHAnsi"/>
          <w:bCs/>
          <w:sz w:val="22"/>
          <w:szCs w:val="22"/>
          <w:lang w:val="en-GB"/>
        </w:rPr>
        <w:t xml:space="preserve">for </w:t>
      </w:r>
      <w:r w:rsidRPr="009C2A85">
        <w:rPr>
          <w:rFonts w:asciiTheme="minorHAnsi" w:hAnsiTheme="minorHAnsi" w:cstheme="minorHAnsi"/>
          <w:bCs/>
          <w:sz w:val="22"/>
          <w:szCs w:val="22"/>
          <w:lang w:val="en-GB"/>
        </w:rPr>
        <w:t xml:space="preserve">which </w:t>
      </w:r>
      <w:r w:rsidR="001216E6" w:rsidRPr="009C2A85">
        <w:rPr>
          <w:rFonts w:asciiTheme="minorHAnsi" w:hAnsiTheme="minorHAnsi" w:cstheme="minorHAnsi"/>
          <w:bCs/>
          <w:sz w:val="22"/>
          <w:szCs w:val="22"/>
          <w:lang w:val="en-GB"/>
        </w:rPr>
        <w:t xml:space="preserve">the Proposal </w:t>
      </w:r>
      <w:r w:rsidRPr="009C2A85">
        <w:rPr>
          <w:rFonts w:asciiTheme="minorHAnsi" w:hAnsiTheme="minorHAnsi" w:cstheme="minorHAnsi"/>
          <w:bCs/>
          <w:sz w:val="22"/>
          <w:szCs w:val="22"/>
          <w:lang w:val="en-GB"/>
        </w:rPr>
        <w:t xml:space="preserve">shall be returned unopened to the </w:t>
      </w:r>
      <w:r w:rsidR="001216E6" w:rsidRPr="009C2A85">
        <w:rPr>
          <w:rFonts w:asciiTheme="minorHAnsi" w:hAnsiTheme="minorHAnsi" w:cstheme="minorHAnsi"/>
          <w:bCs/>
          <w:sz w:val="22"/>
          <w:szCs w:val="22"/>
          <w:lang w:val="en-GB"/>
        </w:rPr>
        <w:t>Proposer</w:t>
      </w:r>
      <w:r w:rsidRPr="009C2A85">
        <w:rPr>
          <w:rFonts w:asciiTheme="minorHAnsi" w:hAnsiTheme="minorHAnsi" w:cstheme="minorHAnsi"/>
          <w:bCs/>
          <w:sz w:val="22"/>
          <w:szCs w:val="22"/>
          <w:lang w:val="en-GB"/>
        </w:rPr>
        <w:t xml:space="preserve">.  </w:t>
      </w:r>
    </w:p>
    <w:p w14:paraId="3D449F17" w14:textId="77777777" w:rsidR="007B276E" w:rsidRPr="009C2A85" w:rsidRDefault="007B276E" w:rsidP="007419C9">
      <w:pPr>
        <w:ind w:left="1080" w:hanging="720"/>
        <w:jc w:val="both"/>
        <w:rPr>
          <w:rFonts w:asciiTheme="minorHAnsi" w:hAnsiTheme="minorHAnsi" w:cstheme="minorHAnsi"/>
          <w:sz w:val="22"/>
          <w:szCs w:val="22"/>
          <w:lang w:val="en-GB"/>
        </w:rPr>
      </w:pPr>
    </w:p>
    <w:p w14:paraId="3D449F18" w14:textId="77777777" w:rsidR="00BD070F" w:rsidRPr="00FF5A78" w:rsidRDefault="00BD070F"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Confidentiality</w:t>
      </w:r>
    </w:p>
    <w:p w14:paraId="3D449F19" w14:textId="77777777" w:rsidR="00BD070F" w:rsidRPr="00FF5A78" w:rsidRDefault="00BD070F"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3D449F1A"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bCs/>
          <w:sz w:val="22"/>
          <w:szCs w:val="22"/>
          <w:lang w:val="en-GB"/>
        </w:rPr>
        <w:t xml:space="preserve">Information relating to the examination, evaluation, and comparison of Proposals, and </w:t>
      </w:r>
      <w:proofErr w:type="gramStart"/>
      <w:r w:rsidRPr="00FF5A78">
        <w:rPr>
          <w:rFonts w:asciiTheme="minorHAnsi" w:hAnsiTheme="minorHAnsi" w:cstheme="minorHAnsi"/>
          <w:bCs/>
          <w:sz w:val="22"/>
          <w:szCs w:val="22"/>
          <w:lang w:val="en-GB"/>
        </w:rPr>
        <w:t>the  recommendation</w:t>
      </w:r>
      <w:proofErr w:type="gramEnd"/>
      <w:r w:rsidRPr="00FF5A78">
        <w:rPr>
          <w:rFonts w:asciiTheme="minorHAnsi" w:hAnsiTheme="minorHAnsi" w:cstheme="minorHAnsi"/>
          <w:bCs/>
          <w:sz w:val="22"/>
          <w:szCs w:val="22"/>
          <w:lang w:val="en-GB"/>
        </w:rPr>
        <w:t xml:space="preserve"> of contract award, shall not be disclosed to Proposers or any other persons not officially concerned with such process, even after publication of the contract award.</w:t>
      </w:r>
    </w:p>
    <w:p w14:paraId="3D449F1B" w14:textId="77777777" w:rsidR="00BD070F" w:rsidRPr="00FF5A78" w:rsidRDefault="00BD070F" w:rsidP="007419C9">
      <w:pPr>
        <w:pStyle w:val="ListParagraph"/>
        <w:tabs>
          <w:tab w:val="left" w:pos="0"/>
        </w:tabs>
        <w:spacing w:line="240" w:lineRule="auto"/>
        <w:jc w:val="both"/>
        <w:rPr>
          <w:rFonts w:asciiTheme="minorHAnsi" w:hAnsiTheme="minorHAnsi" w:cstheme="minorHAnsi"/>
          <w:bCs/>
          <w:szCs w:val="22"/>
          <w:lang w:val="en-GB"/>
        </w:rPr>
      </w:pPr>
    </w:p>
    <w:p w14:paraId="3D449F1C"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r w:rsidRPr="00FF5A78">
        <w:rPr>
          <w:rFonts w:asciiTheme="minorHAnsi" w:hAnsiTheme="minorHAnsi" w:cstheme="minorHAnsi"/>
          <w:sz w:val="22"/>
          <w:szCs w:val="22"/>
        </w:rPr>
        <w:t>Any effort by a Proposer to influence UNDP in the examination, evaluation and comparison of the Proposals or contract award decisions may, at UNDP’s decision, result in the rejection of its Proposal.</w:t>
      </w:r>
    </w:p>
    <w:p w14:paraId="3D449F1D" w14:textId="77777777" w:rsidR="00BD070F" w:rsidRPr="00FF5A78" w:rsidRDefault="00BD070F" w:rsidP="007419C9">
      <w:pPr>
        <w:pStyle w:val="ListParagraph"/>
        <w:spacing w:line="240" w:lineRule="auto"/>
        <w:rPr>
          <w:rFonts w:asciiTheme="minorHAnsi" w:hAnsiTheme="minorHAnsi" w:cstheme="minorHAnsi"/>
          <w:bCs/>
          <w:szCs w:val="22"/>
          <w:lang w:val="en-GB"/>
        </w:rPr>
      </w:pPr>
    </w:p>
    <w:p w14:paraId="3D449F1E" w14:textId="77777777" w:rsidR="00BD070F" w:rsidRPr="00FF5A78" w:rsidRDefault="00BD070F" w:rsidP="007419C9">
      <w:pPr>
        <w:tabs>
          <w:tab w:val="left" w:pos="0"/>
        </w:tabs>
        <w:ind w:left="720"/>
        <w:jc w:val="both"/>
        <w:rPr>
          <w:rFonts w:asciiTheme="minorHAnsi" w:hAnsiTheme="minorHAnsi" w:cstheme="minorHAnsi"/>
          <w:bCs/>
          <w:sz w:val="22"/>
          <w:szCs w:val="22"/>
          <w:lang w:val="en-GB"/>
        </w:rPr>
      </w:pPr>
      <w:proofErr w:type="gramStart"/>
      <w:r w:rsidRPr="00FF5A78">
        <w:rPr>
          <w:rFonts w:asciiTheme="minorHAnsi" w:hAnsiTheme="minorHAnsi" w:cstheme="minorHAnsi"/>
          <w:bCs/>
          <w:sz w:val="22"/>
          <w:szCs w:val="22"/>
          <w:lang w:val="en-GB"/>
        </w:rPr>
        <w:t>In the event that</w:t>
      </w:r>
      <w:proofErr w:type="gramEnd"/>
      <w:r w:rsidRPr="00FF5A78">
        <w:rPr>
          <w:rFonts w:asciiTheme="minorHAnsi" w:hAnsiTheme="minorHAnsi" w:cstheme="minorHAnsi"/>
          <w:bCs/>
          <w:sz w:val="22"/>
          <w:szCs w:val="22"/>
          <w:lang w:val="en-GB"/>
        </w:rPr>
        <w:t xml:space="preserve"> a Proposer is unsuccessful, the Proposer may seek a meeting with UNDP for a debriefing. The purpose of the debriefing is discussing the strengths and weaknesses of the Proposer’s submission, </w:t>
      </w:r>
      <w:proofErr w:type="gramStart"/>
      <w:r w:rsidRPr="00FF5A78">
        <w:rPr>
          <w:rFonts w:asciiTheme="minorHAnsi" w:hAnsiTheme="minorHAnsi" w:cstheme="minorHAnsi"/>
          <w:bCs/>
          <w:sz w:val="22"/>
          <w:szCs w:val="22"/>
          <w:lang w:val="en-GB"/>
        </w:rPr>
        <w:t>in order to</w:t>
      </w:r>
      <w:proofErr w:type="gramEnd"/>
      <w:r w:rsidRPr="00FF5A78">
        <w:rPr>
          <w:rFonts w:asciiTheme="minorHAnsi" w:hAnsiTheme="minorHAnsi" w:cstheme="minorHAnsi"/>
          <w:bCs/>
          <w:sz w:val="22"/>
          <w:szCs w:val="22"/>
          <w:lang w:val="en-GB"/>
        </w:rPr>
        <w:t xml:space="preserve"> assist the Proposer in improving the proposals presented to UNDP. The content of other proposals and how they compare </w:t>
      </w:r>
      <w:r w:rsidR="00865B79" w:rsidRPr="00FF5A78">
        <w:rPr>
          <w:rFonts w:asciiTheme="minorHAnsi" w:hAnsiTheme="minorHAnsi" w:cstheme="minorHAnsi"/>
          <w:bCs/>
          <w:sz w:val="22"/>
          <w:szCs w:val="22"/>
          <w:lang w:val="en-GB"/>
        </w:rPr>
        <w:t>to the Proposer’s submission shall</w:t>
      </w:r>
      <w:r w:rsidRPr="00FF5A78">
        <w:rPr>
          <w:rFonts w:asciiTheme="minorHAnsi" w:hAnsiTheme="minorHAnsi" w:cstheme="minorHAnsi"/>
          <w:bCs/>
          <w:sz w:val="22"/>
          <w:szCs w:val="22"/>
          <w:lang w:val="en-GB"/>
        </w:rPr>
        <w:t xml:space="preserve"> not be discussed. </w:t>
      </w:r>
    </w:p>
    <w:p w14:paraId="3D449F1F" w14:textId="77777777" w:rsidR="006B0470" w:rsidRPr="00FF5A78" w:rsidRDefault="006B0470" w:rsidP="007419C9">
      <w:pPr>
        <w:ind w:left="1080" w:hanging="360"/>
        <w:jc w:val="both"/>
        <w:rPr>
          <w:rFonts w:asciiTheme="minorHAnsi" w:hAnsiTheme="minorHAnsi" w:cstheme="minorHAnsi"/>
          <w:sz w:val="22"/>
          <w:szCs w:val="22"/>
          <w:lang w:val="en-GB"/>
        </w:rPr>
      </w:pPr>
    </w:p>
    <w:p w14:paraId="3D449F20" w14:textId="77777777" w:rsidR="00FB70A8" w:rsidRPr="00FF5A78" w:rsidRDefault="00FB70A8" w:rsidP="007419C9">
      <w:pPr>
        <w:ind w:left="1080" w:hanging="360"/>
        <w:jc w:val="both"/>
        <w:rPr>
          <w:rFonts w:asciiTheme="minorHAnsi" w:hAnsiTheme="minorHAnsi" w:cstheme="minorHAnsi"/>
          <w:sz w:val="22"/>
          <w:szCs w:val="22"/>
          <w:lang w:val="en-GB"/>
        </w:rPr>
      </w:pPr>
    </w:p>
    <w:p w14:paraId="3D449F21" w14:textId="77777777" w:rsidR="00D43197" w:rsidRPr="00D243BB" w:rsidRDefault="005B799A" w:rsidP="007419C9">
      <w:pPr>
        <w:ind w:left="360" w:hanging="360"/>
        <w:rPr>
          <w:rFonts w:asciiTheme="minorHAnsi" w:hAnsiTheme="minorHAnsi" w:cstheme="minorHAnsi"/>
          <w:b/>
          <w:bCs/>
          <w:sz w:val="28"/>
          <w:szCs w:val="28"/>
          <w:lang w:val="en-GB"/>
        </w:rPr>
      </w:pPr>
      <w:r w:rsidRPr="00D243BB">
        <w:rPr>
          <w:rFonts w:asciiTheme="minorHAnsi" w:hAnsiTheme="minorHAnsi" w:cstheme="minorHAnsi"/>
          <w:b/>
          <w:bCs/>
          <w:sz w:val="28"/>
          <w:szCs w:val="28"/>
          <w:lang w:val="en-GB"/>
        </w:rPr>
        <w:t xml:space="preserve">E. </w:t>
      </w:r>
      <w:r w:rsidR="00D700B9" w:rsidRPr="00D243BB">
        <w:rPr>
          <w:rFonts w:asciiTheme="minorHAnsi" w:hAnsiTheme="minorHAnsi" w:cstheme="minorHAnsi"/>
          <w:b/>
          <w:bCs/>
          <w:sz w:val="28"/>
          <w:szCs w:val="28"/>
          <w:lang w:val="en-GB"/>
        </w:rPr>
        <w:t xml:space="preserve">EVALUATION OF </w:t>
      </w:r>
      <w:r w:rsidR="001216E6" w:rsidRPr="00D243BB">
        <w:rPr>
          <w:rFonts w:asciiTheme="minorHAnsi" w:hAnsiTheme="minorHAnsi" w:cstheme="minorHAnsi"/>
          <w:b/>
          <w:bCs/>
          <w:sz w:val="28"/>
          <w:szCs w:val="28"/>
          <w:lang w:val="en-GB"/>
        </w:rPr>
        <w:t>PROPOSALS</w:t>
      </w:r>
    </w:p>
    <w:p w14:paraId="3D449F22" w14:textId="77777777" w:rsidR="001C0579" w:rsidRPr="00D243BB" w:rsidRDefault="001C0579" w:rsidP="007419C9">
      <w:pPr>
        <w:pStyle w:val="ListParagraph"/>
        <w:spacing w:line="240" w:lineRule="auto"/>
        <w:rPr>
          <w:rFonts w:asciiTheme="minorHAnsi" w:hAnsiTheme="minorHAnsi" w:cstheme="minorHAnsi"/>
          <w:szCs w:val="22"/>
          <w:u w:val="single"/>
          <w:lang w:val="en-GB"/>
        </w:rPr>
      </w:pPr>
    </w:p>
    <w:p w14:paraId="3D449F23" w14:textId="77777777" w:rsidR="00BC0120" w:rsidRPr="00F95394" w:rsidRDefault="00BC0120" w:rsidP="007C47BC">
      <w:pPr>
        <w:pStyle w:val="ListParagraph"/>
        <w:numPr>
          <w:ilvl w:val="0"/>
          <w:numId w:val="21"/>
        </w:numPr>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Preliminary Examination of Proposals</w:t>
      </w:r>
    </w:p>
    <w:p w14:paraId="3D449F24" w14:textId="77777777" w:rsidR="00BC0120" w:rsidRPr="00D243BB" w:rsidRDefault="00BC0120" w:rsidP="007419C9">
      <w:pPr>
        <w:ind w:left="450"/>
        <w:jc w:val="both"/>
        <w:rPr>
          <w:rFonts w:asciiTheme="minorHAnsi" w:hAnsiTheme="minorHAnsi" w:cstheme="minorHAnsi"/>
          <w:szCs w:val="22"/>
        </w:rPr>
      </w:pPr>
    </w:p>
    <w:p w14:paraId="3D449F25" w14:textId="77777777" w:rsidR="00BC0120" w:rsidRPr="00D243BB" w:rsidRDefault="00BC0120" w:rsidP="007419C9">
      <w:pPr>
        <w:ind w:left="720"/>
        <w:jc w:val="both"/>
        <w:rPr>
          <w:rFonts w:asciiTheme="minorHAnsi" w:hAnsiTheme="minorHAnsi" w:cstheme="minorHAnsi"/>
          <w:sz w:val="22"/>
          <w:szCs w:val="22"/>
        </w:rPr>
      </w:pPr>
      <w:r w:rsidRPr="00D243BB">
        <w:rPr>
          <w:rFonts w:asciiTheme="minorHAnsi" w:hAnsiTheme="minorHAnsi" w:cstheme="minorHAnsi"/>
          <w:sz w:val="22"/>
          <w:szCs w:val="22"/>
        </w:rPr>
        <w:t>UNDP shall examine the Proposals to determine whether they are complete</w:t>
      </w:r>
      <w:r w:rsidR="00F1225A">
        <w:rPr>
          <w:rFonts w:asciiTheme="minorHAnsi" w:hAnsiTheme="minorHAnsi" w:cstheme="minorHAnsi"/>
          <w:sz w:val="22"/>
          <w:szCs w:val="22"/>
        </w:rPr>
        <w:t xml:space="preserve"> with respect to minimum documentary requirements</w:t>
      </w:r>
      <w:r w:rsidRPr="00D243BB">
        <w:rPr>
          <w:rFonts w:asciiTheme="minorHAnsi" w:hAnsiTheme="minorHAnsi" w:cstheme="minorHAnsi"/>
          <w:sz w:val="22"/>
          <w:szCs w:val="22"/>
        </w:rPr>
        <w:t xml:space="preserve">, whether the documents have been properly signed, </w:t>
      </w:r>
      <w:r w:rsidR="00F1225A">
        <w:rPr>
          <w:rFonts w:asciiTheme="minorHAnsi" w:hAnsiTheme="minorHAnsi" w:cstheme="minorHAnsi"/>
          <w:sz w:val="22"/>
          <w:szCs w:val="22"/>
        </w:rPr>
        <w:t xml:space="preserve">whether or not the Proposer is </w:t>
      </w:r>
      <w:r w:rsidR="00F1225A" w:rsidRPr="00F1225A">
        <w:rPr>
          <w:rFonts w:asciiTheme="minorHAnsi" w:hAnsiTheme="minorHAnsi" w:cstheme="minorHAnsi"/>
          <w:sz w:val="22"/>
          <w:szCs w:val="22"/>
        </w:rPr>
        <w:t>in the UN Security Council 1267</w:t>
      </w:r>
      <w:r w:rsidR="008A43EA">
        <w:rPr>
          <w:rFonts w:asciiTheme="minorHAnsi" w:hAnsiTheme="minorHAnsi" w:cstheme="minorHAnsi"/>
          <w:sz w:val="22"/>
          <w:szCs w:val="22"/>
        </w:rPr>
        <w:t>/1989</w:t>
      </w:r>
      <w:r w:rsidR="00F1225A" w:rsidRPr="00F1225A">
        <w:rPr>
          <w:rFonts w:asciiTheme="minorHAnsi" w:hAnsiTheme="minorHAnsi" w:cstheme="minorHAnsi"/>
          <w:sz w:val="22"/>
          <w:szCs w:val="22"/>
        </w:rPr>
        <w:t xml:space="preserve"> Committee's list of terrorists and terrorist financiers, and in UNDP’s list of suspended </w:t>
      </w:r>
      <w:r w:rsidR="00F1225A">
        <w:rPr>
          <w:rFonts w:asciiTheme="minorHAnsi" w:hAnsiTheme="minorHAnsi" w:cstheme="minorHAnsi"/>
          <w:sz w:val="22"/>
          <w:szCs w:val="22"/>
        </w:rPr>
        <w:t xml:space="preserve">and removed vendors, and </w:t>
      </w:r>
      <w:r w:rsidRPr="00D243BB">
        <w:rPr>
          <w:rFonts w:asciiTheme="minorHAnsi" w:hAnsiTheme="minorHAnsi" w:cstheme="minorHAnsi"/>
          <w:sz w:val="22"/>
          <w:szCs w:val="22"/>
        </w:rPr>
        <w:t xml:space="preserve">whether the </w:t>
      </w:r>
      <w:r w:rsidR="00F1225A">
        <w:rPr>
          <w:rFonts w:asciiTheme="minorHAnsi" w:hAnsiTheme="minorHAnsi" w:cstheme="minorHAnsi"/>
          <w:sz w:val="22"/>
          <w:szCs w:val="22"/>
        </w:rPr>
        <w:t>Proposals are generally in order, among other indicators that may be used at this stage</w:t>
      </w:r>
      <w:r w:rsidRPr="00D243BB">
        <w:rPr>
          <w:rFonts w:asciiTheme="minorHAnsi" w:hAnsiTheme="minorHAnsi" w:cstheme="minorHAnsi"/>
          <w:sz w:val="22"/>
          <w:szCs w:val="22"/>
        </w:rPr>
        <w:t>.</w:t>
      </w:r>
      <w:r w:rsidR="00182135" w:rsidRPr="00D243BB">
        <w:rPr>
          <w:rFonts w:asciiTheme="minorHAnsi" w:hAnsiTheme="minorHAnsi" w:cstheme="minorHAnsi"/>
          <w:sz w:val="22"/>
          <w:szCs w:val="22"/>
        </w:rPr>
        <w:t xml:space="preserve">  UNDP </w:t>
      </w:r>
      <w:r w:rsidR="00F1225A">
        <w:rPr>
          <w:rFonts w:asciiTheme="minorHAnsi" w:hAnsiTheme="minorHAnsi" w:cstheme="minorHAnsi"/>
          <w:sz w:val="22"/>
          <w:szCs w:val="22"/>
        </w:rPr>
        <w:t>may</w:t>
      </w:r>
      <w:r w:rsidR="00182135" w:rsidRPr="00D243BB">
        <w:rPr>
          <w:rFonts w:asciiTheme="minorHAnsi" w:hAnsiTheme="minorHAnsi" w:cstheme="minorHAnsi"/>
          <w:sz w:val="22"/>
          <w:szCs w:val="22"/>
        </w:rPr>
        <w:t xml:space="preserve"> reject any Proposal </w:t>
      </w:r>
      <w:r w:rsidR="00F1225A">
        <w:rPr>
          <w:rFonts w:asciiTheme="minorHAnsi" w:hAnsiTheme="minorHAnsi" w:cstheme="minorHAnsi"/>
          <w:sz w:val="22"/>
          <w:szCs w:val="22"/>
        </w:rPr>
        <w:t>at this stage.</w:t>
      </w:r>
      <w:r w:rsidR="004162EF">
        <w:rPr>
          <w:rFonts w:asciiTheme="minorHAnsi" w:hAnsiTheme="minorHAnsi" w:cstheme="minorHAnsi"/>
          <w:sz w:val="22"/>
          <w:szCs w:val="22"/>
        </w:rPr>
        <w:t xml:space="preserve"> </w:t>
      </w:r>
    </w:p>
    <w:p w14:paraId="3D449F26" w14:textId="77777777" w:rsidR="0000617C" w:rsidRPr="00D243BB" w:rsidRDefault="0000617C" w:rsidP="007419C9">
      <w:pPr>
        <w:tabs>
          <w:tab w:val="left" w:pos="0"/>
        </w:tabs>
        <w:ind w:left="1260" w:hanging="540"/>
        <w:jc w:val="both"/>
        <w:rPr>
          <w:rFonts w:asciiTheme="minorHAnsi" w:hAnsiTheme="minorHAnsi" w:cstheme="minorHAnsi"/>
          <w:sz w:val="22"/>
          <w:szCs w:val="22"/>
        </w:rPr>
      </w:pPr>
    </w:p>
    <w:p w14:paraId="3D449F27" w14:textId="77777777" w:rsidR="00105CA9" w:rsidRPr="00F95394" w:rsidRDefault="00D36492"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Evaluation of Proposals</w:t>
      </w:r>
    </w:p>
    <w:p w14:paraId="3D449F28" w14:textId="77777777" w:rsidR="00105CA9" w:rsidRPr="00D243BB" w:rsidRDefault="00105CA9" w:rsidP="007419C9">
      <w:pPr>
        <w:pStyle w:val="ListParagraph"/>
        <w:spacing w:line="240" w:lineRule="auto"/>
        <w:ind w:left="1170" w:hanging="450"/>
        <w:rPr>
          <w:rFonts w:asciiTheme="minorHAnsi" w:hAnsiTheme="minorHAnsi" w:cstheme="minorHAnsi"/>
          <w:bCs/>
          <w:szCs w:val="22"/>
          <w:lang w:val="en-GB"/>
        </w:rPr>
      </w:pPr>
    </w:p>
    <w:p w14:paraId="3D449F29" w14:textId="77777777" w:rsidR="009B6A4E" w:rsidRPr="00F95394" w:rsidRDefault="00B50A29" w:rsidP="007C47BC">
      <w:pPr>
        <w:pStyle w:val="ListParagraph"/>
        <w:numPr>
          <w:ilvl w:val="1"/>
          <w:numId w:val="28"/>
        </w:numPr>
        <w:spacing w:line="240" w:lineRule="auto"/>
        <w:ind w:left="1170"/>
        <w:jc w:val="both"/>
        <w:rPr>
          <w:rFonts w:asciiTheme="minorHAnsi" w:hAnsiTheme="minorHAnsi" w:cstheme="minorHAnsi"/>
          <w:bCs/>
          <w:szCs w:val="22"/>
          <w:lang w:val="en-GB"/>
        </w:rPr>
      </w:pPr>
      <w:r w:rsidRPr="00F95394">
        <w:rPr>
          <w:rFonts w:asciiTheme="minorHAnsi" w:hAnsiTheme="minorHAnsi" w:cstheme="minorHAnsi"/>
          <w:bCs/>
          <w:szCs w:val="22"/>
          <w:lang w:val="en-GB"/>
        </w:rPr>
        <w:t xml:space="preserve">UNDP shall examine the </w:t>
      </w:r>
      <w:r w:rsidR="00E25DA9" w:rsidRPr="00F95394">
        <w:rPr>
          <w:rFonts w:asciiTheme="minorHAnsi" w:hAnsiTheme="minorHAnsi" w:cstheme="minorHAnsi"/>
          <w:bCs/>
          <w:szCs w:val="22"/>
          <w:lang w:val="en-GB"/>
        </w:rPr>
        <w:t>Proposal</w:t>
      </w:r>
      <w:r w:rsidRPr="00F95394">
        <w:rPr>
          <w:rFonts w:asciiTheme="minorHAnsi" w:hAnsiTheme="minorHAnsi" w:cstheme="minorHAnsi"/>
          <w:bCs/>
          <w:szCs w:val="22"/>
          <w:lang w:val="en-GB"/>
        </w:rPr>
        <w:t xml:space="preserve"> to confirm that all terms and conditions under the UNDP General Terms and Conditions and Special Conditions </w:t>
      </w:r>
      <w:r w:rsidR="00D36492" w:rsidRPr="00F95394">
        <w:rPr>
          <w:rFonts w:asciiTheme="minorHAnsi" w:hAnsiTheme="minorHAnsi" w:cstheme="minorHAnsi"/>
          <w:bCs/>
          <w:szCs w:val="22"/>
          <w:lang w:val="en-GB"/>
        </w:rPr>
        <w:t>have been accepted by the Proposer</w:t>
      </w:r>
      <w:r w:rsidRPr="00F95394">
        <w:rPr>
          <w:rFonts w:asciiTheme="minorHAnsi" w:hAnsiTheme="minorHAnsi" w:cstheme="minorHAnsi"/>
          <w:bCs/>
          <w:szCs w:val="22"/>
          <w:lang w:val="en-GB"/>
        </w:rPr>
        <w:t xml:space="preserve"> without any deviation or reservation.</w:t>
      </w:r>
    </w:p>
    <w:p w14:paraId="3D449F2A" w14:textId="77777777" w:rsidR="009B6A4E" w:rsidRDefault="009B6A4E" w:rsidP="007419C9">
      <w:pPr>
        <w:pStyle w:val="ListParagraph"/>
        <w:spacing w:line="240" w:lineRule="auto"/>
        <w:ind w:left="1170" w:hanging="450"/>
        <w:jc w:val="both"/>
        <w:rPr>
          <w:rFonts w:asciiTheme="minorHAnsi" w:hAnsiTheme="minorHAnsi" w:cstheme="minorHAnsi"/>
          <w:bCs/>
          <w:szCs w:val="22"/>
          <w:lang w:val="en-GB"/>
        </w:rPr>
      </w:pPr>
    </w:p>
    <w:p w14:paraId="3D449F2B" w14:textId="77777777" w:rsidR="00751AA5" w:rsidRPr="00F95394" w:rsidRDefault="000B1C1D" w:rsidP="007C47BC">
      <w:pPr>
        <w:pStyle w:val="ListParagraph"/>
        <w:numPr>
          <w:ilvl w:val="1"/>
          <w:numId w:val="28"/>
        </w:numPr>
        <w:spacing w:line="240" w:lineRule="auto"/>
        <w:ind w:left="1170"/>
        <w:jc w:val="both"/>
        <w:rPr>
          <w:rFonts w:asciiTheme="minorHAnsi" w:hAnsiTheme="minorHAnsi" w:cstheme="minorHAnsi"/>
          <w:bCs/>
          <w:szCs w:val="22"/>
          <w:lang w:val="en-GB"/>
        </w:rPr>
      </w:pPr>
      <w:r w:rsidRPr="00F95394">
        <w:rPr>
          <w:rFonts w:asciiTheme="minorHAnsi" w:hAnsiTheme="minorHAnsi" w:cstheme="minorHAnsi"/>
          <w:szCs w:val="22"/>
        </w:rPr>
        <w:t xml:space="preserve">The evaluation </w:t>
      </w:r>
      <w:r w:rsidR="004162EF" w:rsidRPr="00F95394">
        <w:rPr>
          <w:rFonts w:asciiTheme="minorHAnsi" w:hAnsiTheme="minorHAnsi" w:cstheme="minorHAnsi"/>
          <w:szCs w:val="22"/>
        </w:rPr>
        <w:t>team</w:t>
      </w:r>
      <w:r w:rsidRPr="00F95394">
        <w:rPr>
          <w:rFonts w:asciiTheme="minorHAnsi" w:hAnsiTheme="minorHAnsi" w:cstheme="minorHAnsi"/>
          <w:szCs w:val="22"/>
        </w:rPr>
        <w:t xml:space="preserve"> shall </w:t>
      </w:r>
      <w:r w:rsidR="00975680" w:rsidRPr="00F95394">
        <w:rPr>
          <w:rFonts w:asciiTheme="minorHAnsi" w:hAnsiTheme="minorHAnsi" w:cstheme="minorHAnsi"/>
          <w:szCs w:val="22"/>
        </w:rPr>
        <w:t xml:space="preserve">review and </w:t>
      </w:r>
      <w:r w:rsidRPr="00F95394">
        <w:rPr>
          <w:rFonts w:asciiTheme="minorHAnsi" w:hAnsiTheme="minorHAnsi" w:cstheme="minorHAnsi"/>
          <w:szCs w:val="22"/>
        </w:rPr>
        <w:t>evaluate the Technical Proposals on the basis of their responsiveness to the Terms of Reference</w:t>
      </w:r>
      <w:r w:rsidR="00E25DA9" w:rsidRPr="00F95394">
        <w:rPr>
          <w:rFonts w:asciiTheme="minorHAnsi" w:hAnsiTheme="minorHAnsi" w:cstheme="minorHAnsi"/>
          <w:szCs w:val="22"/>
        </w:rPr>
        <w:t xml:space="preserve"> and other documentation provided</w:t>
      </w:r>
      <w:r w:rsidRPr="00F95394">
        <w:rPr>
          <w:rFonts w:asciiTheme="minorHAnsi" w:hAnsiTheme="minorHAnsi" w:cstheme="minorHAnsi"/>
          <w:szCs w:val="22"/>
        </w:rPr>
        <w:t xml:space="preserve">, applying the evaluation criteria, sub-criteria, and point system </w:t>
      </w:r>
      <w:r w:rsidR="006C6650" w:rsidRPr="00F95394">
        <w:rPr>
          <w:rFonts w:asciiTheme="minorHAnsi" w:hAnsiTheme="minorHAnsi" w:cstheme="minorHAnsi"/>
          <w:szCs w:val="22"/>
        </w:rPr>
        <w:t>specified in the</w:t>
      </w:r>
      <w:r w:rsidR="006C6650" w:rsidRPr="00F95394">
        <w:rPr>
          <w:rFonts w:asciiTheme="minorHAnsi" w:hAnsiTheme="minorHAnsi" w:cstheme="minorHAnsi"/>
          <w:b/>
          <w:szCs w:val="22"/>
        </w:rPr>
        <w:t xml:space="preserve"> Data Sheet</w:t>
      </w:r>
      <w:r w:rsidR="008E77FF" w:rsidRPr="00F95394">
        <w:rPr>
          <w:rFonts w:asciiTheme="minorHAnsi" w:hAnsiTheme="minorHAnsi" w:cstheme="minorHAnsi"/>
          <w:b/>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3</w:t>
      </w:r>
      <w:r w:rsidR="008A43EA">
        <w:rPr>
          <w:rFonts w:asciiTheme="minorHAnsi" w:hAnsiTheme="minorHAnsi" w:cstheme="minorHAnsi"/>
          <w:szCs w:val="22"/>
        </w:rPr>
        <w:t>2</w:t>
      </w:r>
      <w:r w:rsidR="008E77FF" w:rsidRPr="00F95394">
        <w:rPr>
          <w:rFonts w:asciiTheme="minorHAnsi" w:hAnsiTheme="minorHAnsi" w:cstheme="minorHAnsi"/>
          <w:szCs w:val="22"/>
        </w:rPr>
        <w:t>)</w:t>
      </w:r>
      <w:r w:rsidRPr="00F95394">
        <w:rPr>
          <w:rFonts w:asciiTheme="minorHAnsi" w:hAnsiTheme="minorHAnsi" w:cstheme="minorHAnsi"/>
          <w:szCs w:val="22"/>
        </w:rPr>
        <w:t xml:space="preserve">. Each responsive Proposal will be given a technical score. A Proposal shall be </w:t>
      </w:r>
      <w:r w:rsidR="00D610FE" w:rsidRPr="00F95394">
        <w:rPr>
          <w:rFonts w:asciiTheme="minorHAnsi" w:hAnsiTheme="minorHAnsi" w:cstheme="minorHAnsi"/>
          <w:szCs w:val="22"/>
        </w:rPr>
        <w:t>rendered non-responsive</w:t>
      </w:r>
      <w:r w:rsidRPr="00F95394">
        <w:rPr>
          <w:rFonts w:asciiTheme="minorHAnsi" w:hAnsiTheme="minorHAnsi" w:cstheme="minorHAnsi"/>
          <w:szCs w:val="22"/>
        </w:rPr>
        <w:t xml:space="preserve"> at this stage if it does not </w:t>
      </w:r>
      <w:r w:rsidR="00E25DA9" w:rsidRPr="00F95394">
        <w:rPr>
          <w:rFonts w:asciiTheme="minorHAnsi" w:hAnsiTheme="minorHAnsi" w:cstheme="minorHAnsi"/>
          <w:szCs w:val="22"/>
        </w:rPr>
        <w:t>substantially respond to</w:t>
      </w:r>
      <w:r w:rsidRPr="00F95394">
        <w:rPr>
          <w:rFonts w:asciiTheme="minorHAnsi" w:hAnsiTheme="minorHAnsi" w:cstheme="minorHAnsi"/>
          <w:szCs w:val="22"/>
        </w:rPr>
        <w:t xml:space="preserve"> the RFP</w:t>
      </w:r>
      <w:r w:rsidR="00835DCF" w:rsidRPr="00F95394">
        <w:rPr>
          <w:rFonts w:asciiTheme="minorHAnsi" w:hAnsiTheme="minorHAnsi" w:cstheme="minorHAnsi"/>
          <w:szCs w:val="22"/>
        </w:rPr>
        <w:t xml:space="preserve"> </w:t>
      </w:r>
      <w:r w:rsidRPr="00F95394">
        <w:rPr>
          <w:rFonts w:asciiTheme="minorHAnsi" w:hAnsiTheme="minorHAnsi" w:cstheme="minorHAnsi"/>
          <w:szCs w:val="22"/>
        </w:rPr>
        <w:t xml:space="preserve">particularly the </w:t>
      </w:r>
      <w:r w:rsidR="00835DCF" w:rsidRPr="00F95394">
        <w:rPr>
          <w:rFonts w:asciiTheme="minorHAnsi" w:hAnsiTheme="minorHAnsi" w:cstheme="minorHAnsi"/>
          <w:szCs w:val="22"/>
        </w:rPr>
        <w:t xml:space="preserve">demands of the </w:t>
      </w:r>
      <w:r w:rsidRPr="00F95394">
        <w:rPr>
          <w:rFonts w:asciiTheme="minorHAnsi" w:hAnsiTheme="minorHAnsi" w:cstheme="minorHAnsi"/>
          <w:szCs w:val="22"/>
        </w:rPr>
        <w:t>Terms of Reference</w:t>
      </w:r>
      <w:r w:rsidR="00975680" w:rsidRPr="00F95394">
        <w:rPr>
          <w:rFonts w:asciiTheme="minorHAnsi" w:hAnsiTheme="minorHAnsi" w:cstheme="minorHAnsi"/>
          <w:szCs w:val="22"/>
        </w:rPr>
        <w:t>,</w:t>
      </w:r>
      <w:r w:rsidRPr="00F95394">
        <w:rPr>
          <w:rFonts w:asciiTheme="minorHAnsi" w:hAnsiTheme="minorHAnsi" w:cstheme="minorHAnsi"/>
          <w:szCs w:val="22"/>
        </w:rPr>
        <w:t xml:space="preserve"> </w:t>
      </w:r>
      <w:r w:rsidR="00835DCF" w:rsidRPr="00F95394">
        <w:rPr>
          <w:rFonts w:asciiTheme="minorHAnsi" w:hAnsiTheme="minorHAnsi" w:cstheme="minorHAnsi"/>
          <w:szCs w:val="22"/>
        </w:rPr>
        <w:t>which also means that</w:t>
      </w:r>
      <w:r w:rsidRPr="00F95394">
        <w:rPr>
          <w:rFonts w:asciiTheme="minorHAnsi" w:hAnsiTheme="minorHAnsi" w:cstheme="minorHAnsi"/>
          <w:szCs w:val="22"/>
        </w:rPr>
        <w:t xml:space="preserve"> it fails to achieve the minimum technical score </w:t>
      </w:r>
      <w:r w:rsidR="006C6650" w:rsidRPr="00F95394">
        <w:rPr>
          <w:rFonts w:asciiTheme="minorHAnsi" w:hAnsiTheme="minorHAnsi" w:cstheme="minorHAnsi"/>
          <w:szCs w:val="22"/>
        </w:rPr>
        <w:t>indicated in the</w:t>
      </w:r>
      <w:r w:rsidR="006C6650" w:rsidRPr="00F95394">
        <w:rPr>
          <w:rFonts w:asciiTheme="minorHAnsi" w:hAnsiTheme="minorHAnsi" w:cstheme="minorHAnsi"/>
          <w:b/>
          <w:szCs w:val="22"/>
        </w:rPr>
        <w:t xml:space="preserve"> Data Sheet</w:t>
      </w:r>
      <w:r w:rsidR="008E77FF" w:rsidRPr="00F95394">
        <w:rPr>
          <w:rFonts w:asciiTheme="minorHAnsi" w:hAnsiTheme="minorHAnsi" w:cstheme="minorHAnsi"/>
          <w:b/>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2</w:t>
      </w:r>
      <w:r w:rsidR="00443E95" w:rsidRPr="00F95394">
        <w:rPr>
          <w:rFonts w:asciiTheme="minorHAnsi" w:hAnsiTheme="minorHAnsi" w:cstheme="minorHAnsi"/>
          <w:szCs w:val="22"/>
        </w:rPr>
        <w:t>5</w:t>
      </w:r>
      <w:r w:rsidR="008E77FF" w:rsidRPr="00F95394">
        <w:rPr>
          <w:rFonts w:asciiTheme="minorHAnsi" w:hAnsiTheme="minorHAnsi" w:cstheme="minorHAnsi"/>
          <w:szCs w:val="22"/>
        </w:rPr>
        <w:t>)</w:t>
      </w:r>
      <w:r w:rsidR="006B0470" w:rsidRPr="00F95394">
        <w:rPr>
          <w:rFonts w:asciiTheme="minorHAnsi" w:hAnsiTheme="minorHAnsi" w:cstheme="minorHAnsi"/>
          <w:b/>
          <w:szCs w:val="22"/>
        </w:rPr>
        <w:t>.</w:t>
      </w:r>
      <w:r w:rsidR="00522ED7" w:rsidRPr="00F95394">
        <w:rPr>
          <w:rFonts w:asciiTheme="minorHAnsi" w:hAnsiTheme="minorHAnsi" w:cstheme="minorHAnsi"/>
          <w:b/>
          <w:szCs w:val="22"/>
        </w:rPr>
        <w:t xml:space="preserve">  </w:t>
      </w:r>
      <w:r w:rsidR="00522ED7" w:rsidRPr="00F95394">
        <w:rPr>
          <w:rFonts w:asciiTheme="minorHAnsi" w:hAnsiTheme="minorHAnsi" w:cstheme="minorHAnsi"/>
          <w:szCs w:val="22"/>
        </w:rPr>
        <w:t xml:space="preserve">Absolutely no changes may be made by UNDP in the criteria, sub-criteria and point system </w:t>
      </w:r>
      <w:r w:rsidR="009F3BA3" w:rsidRPr="00F95394">
        <w:rPr>
          <w:rFonts w:asciiTheme="minorHAnsi" w:hAnsiTheme="minorHAnsi" w:cstheme="minorHAnsi"/>
          <w:szCs w:val="22"/>
        </w:rPr>
        <w:t xml:space="preserve">indicated in the </w:t>
      </w:r>
      <w:r w:rsidR="009F3BA3" w:rsidRPr="00F95394">
        <w:rPr>
          <w:rFonts w:asciiTheme="minorHAnsi" w:hAnsiTheme="minorHAnsi" w:cstheme="minorHAnsi"/>
          <w:b/>
          <w:szCs w:val="22"/>
        </w:rPr>
        <w:t>Data Sheet</w:t>
      </w:r>
      <w:r w:rsidR="009F3BA3" w:rsidRPr="00F95394">
        <w:rPr>
          <w:rFonts w:asciiTheme="minorHAnsi" w:hAnsiTheme="minorHAnsi" w:cstheme="minorHAnsi"/>
          <w:szCs w:val="22"/>
        </w:rPr>
        <w:t xml:space="preserve"> </w:t>
      </w:r>
      <w:r w:rsidR="008E77FF" w:rsidRPr="00F95394">
        <w:rPr>
          <w:rFonts w:asciiTheme="minorHAnsi" w:hAnsiTheme="minorHAnsi" w:cstheme="minorHAnsi"/>
          <w:szCs w:val="22"/>
        </w:rPr>
        <w:t>(</w:t>
      </w:r>
      <w:r w:rsidR="009C499B">
        <w:rPr>
          <w:rFonts w:asciiTheme="minorHAnsi" w:hAnsiTheme="minorHAnsi" w:cstheme="minorHAnsi"/>
          <w:szCs w:val="22"/>
        </w:rPr>
        <w:t>DS</w:t>
      </w:r>
      <w:r w:rsidR="008E77FF" w:rsidRPr="00F95394">
        <w:rPr>
          <w:rFonts w:asciiTheme="minorHAnsi" w:hAnsiTheme="minorHAnsi" w:cstheme="minorHAnsi"/>
          <w:szCs w:val="22"/>
        </w:rPr>
        <w:t xml:space="preserve"> </w:t>
      </w:r>
      <w:r w:rsidR="00161B6F" w:rsidRPr="00F95394">
        <w:rPr>
          <w:rFonts w:asciiTheme="minorHAnsi" w:hAnsiTheme="minorHAnsi" w:cstheme="minorHAnsi"/>
          <w:szCs w:val="22"/>
        </w:rPr>
        <w:t>no.</w:t>
      </w:r>
      <w:r w:rsidR="008E77FF" w:rsidRPr="00F95394">
        <w:rPr>
          <w:rFonts w:asciiTheme="minorHAnsi" w:hAnsiTheme="minorHAnsi" w:cstheme="minorHAnsi"/>
          <w:szCs w:val="22"/>
        </w:rPr>
        <w:t xml:space="preserve"> 3</w:t>
      </w:r>
      <w:r w:rsidR="008A43EA">
        <w:rPr>
          <w:rFonts w:asciiTheme="minorHAnsi" w:hAnsiTheme="minorHAnsi" w:cstheme="minorHAnsi"/>
          <w:szCs w:val="22"/>
        </w:rPr>
        <w:t>2</w:t>
      </w:r>
      <w:r w:rsidR="008E77FF" w:rsidRPr="00F95394">
        <w:rPr>
          <w:rFonts w:asciiTheme="minorHAnsi" w:hAnsiTheme="minorHAnsi" w:cstheme="minorHAnsi"/>
          <w:szCs w:val="22"/>
        </w:rPr>
        <w:t xml:space="preserve">) </w:t>
      </w:r>
      <w:r w:rsidR="00522ED7" w:rsidRPr="00F95394">
        <w:rPr>
          <w:rFonts w:asciiTheme="minorHAnsi" w:hAnsiTheme="minorHAnsi" w:cstheme="minorHAnsi"/>
          <w:szCs w:val="22"/>
        </w:rPr>
        <w:t xml:space="preserve">after all Proposals have been received.  </w:t>
      </w:r>
    </w:p>
    <w:p w14:paraId="3D449F2C" w14:textId="77777777" w:rsidR="00751AA5" w:rsidRPr="00751AA5" w:rsidRDefault="00751AA5" w:rsidP="007419C9">
      <w:pPr>
        <w:pStyle w:val="ListParagraph"/>
        <w:spacing w:line="240" w:lineRule="auto"/>
        <w:rPr>
          <w:rFonts w:asciiTheme="minorHAnsi" w:hAnsiTheme="minorHAnsi" w:cstheme="minorHAnsi"/>
          <w:szCs w:val="22"/>
          <w:lang w:val="en-GB"/>
        </w:rPr>
      </w:pPr>
    </w:p>
    <w:p w14:paraId="3D449F2D" w14:textId="77777777" w:rsidR="00897AAF" w:rsidRPr="00751AA5" w:rsidRDefault="000B1C1D" w:rsidP="007C47BC">
      <w:pPr>
        <w:pStyle w:val="ListParagraph"/>
        <w:numPr>
          <w:ilvl w:val="1"/>
          <w:numId w:val="28"/>
        </w:numPr>
        <w:tabs>
          <w:tab w:val="left" w:pos="0"/>
        </w:tabs>
        <w:spacing w:line="240" w:lineRule="auto"/>
        <w:ind w:left="1080"/>
        <w:jc w:val="both"/>
        <w:rPr>
          <w:rFonts w:asciiTheme="minorHAnsi" w:hAnsiTheme="minorHAnsi" w:cstheme="minorHAnsi"/>
          <w:bCs/>
          <w:szCs w:val="22"/>
          <w:lang w:val="en-GB"/>
        </w:rPr>
      </w:pPr>
      <w:r w:rsidRPr="00751AA5">
        <w:rPr>
          <w:rFonts w:asciiTheme="minorHAnsi" w:hAnsiTheme="minorHAnsi" w:cstheme="minorHAnsi"/>
          <w:szCs w:val="22"/>
          <w:lang w:val="en-GB"/>
        </w:rPr>
        <w:t xml:space="preserve">In the second stage, </w:t>
      </w:r>
      <w:r w:rsidR="00EF2CB0" w:rsidRPr="00751AA5">
        <w:rPr>
          <w:rFonts w:asciiTheme="minorHAnsi" w:hAnsiTheme="minorHAnsi" w:cstheme="minorHAnsi"/>
          <w:szCs w:val="22"/>
          <w:lang w:val="en-GB"/>
        </w:rPr>
        <w:t xml:space="preserve">only </w:t>
      </w:r>
      <w:r w:rsidRPr="00751AA5">
        <w:rPr>
          <w:rFonts w:asciiTheme="minorHAnsi" w:hAnsiTheme="minorHAnsi" w:cstheme="minorHAnsi"/>
          <w:szCs w:val="22"/>
          <w:lang w:val="en-GB"/>
        </w:rPr>
        <w:t>the Financial Proposal</w:t>
      </w:r>
      <w:r w:rsidR="00791341" w:rsidRPr="00751AA5">
        <w:rPr>
          <w:rFonts w:asciiTheme="minorHAnsi" w:hAnsiTheme="minorHAnsi" w:cstheme="minorHAnsi"/>
          <w:szCs w:val="22"/>
          <w:lang w:val="en-GB"/>
        </w:rPr>
        <w:t>s</w:t>
      </w:r>
      <w:r w:rsidRPr="00751AA5">
        <w:rPr>
          <w:rFonts w:asciiTheme="minorHAnsi" w:hAnsiTheme="minorHAnsi" w:cstheme="minorHAnsi"/>
          <w:szCs w:val="22"/>
          <w:lang w:val="en-GB"/>
        </w:rPr>
        <w:t xml:space="preserve"> of those Proposers who achieve the minimum technical score will be </w:t>
      </w:r>
      <w:r w:rsidR="00EF2CB0" w:rsidRPr="00751AA5">
        <w:rPr>
          <w:rFonts w:asciiTheme="minorHAnsi" w:hAnsiTheme="minorHAnsi" w:cstheme="minorHAnsi"/>
          <w:szCs w:val="22"/>
          <w:lang w:val="en-GB"/>
        </w:rPr>
        <w:t>opened for evaluation for comparison and review</w:t>
      </w:r>
      <w:r w:rsidRPr="00751AA5">
        <w:rPr>
          <w:rFonts w:asciiTheme="minorHAnsi" w:hAnsiTheme="minorHAnsi" w:cstheme="minorHAnsi"/>
          <w:szCs w:val="22"/>
          <w:lang w:val="en-GB"/>
        </w:rPr>
        <w:t xml:space="preserve">.  </w:t>
      </w:r>
      <w:r w:rsidR="00EF2CB0" w:rsidRPr="00751AA5">
        <w:rPr>
          <w:rFonts w:asciiTheme="minorHAnsi" w:hAnsiTheme="minorHAnsi" w:cstheme="minorHAnsi"/>
          <w:szCs w:val="22"/>
          <w:lang w:val="en-GB"/>
        </w:rPr>
        <w:t xml:space="preserve">The Financial Proposal Envelopes corresponding to Proposals that did not meet the minimum passing technical score shall be returned to the Proposer unopened.  </w:t>
      </w:r>
      <w:r w:rsidR="00664E0B" w:rsidRPr="00751AA5">
        <w:rPr>
          <w:rFonts w:asciiTheme="minorHAnsi" w:hAnsiTheme="minorHAnsi" w:cstheme="minorHAnsi"/>
          <w:szCs w:val="22"/>
          <w:lang w:val="en-GB"/>
        </w:rPr>
        <w:t>T</w:t>
      </w:r>
      <w:r w:rsidRPr="00751AA5">
        <w:rPr>
          <w:rFonts w:asciiTheme="minorHAnsi" w:hAnsiTheme="minorHAnsi" w:cstheme="minorHAnsi"/>
          <w:szCs w:val="22"/>
          <w:lang w:val="en-GB"/>
        </w:rPr>
        <w:t>he overall evaluation score will be</w:t>
      </w:r>
      <w:r w:rsidR="00664E0B" w:rsidRPr="00751AA5">
        <w:rPr>
          <w:rFonts w:asciiTheme="minorHAnsi" w:hAnsiTheme="minorHAnsi" w:cstheme="minorHAnsi"/>
          <w:szCs w:val="22"/>
          <w:lang w:val="en-GB"/>
        </w:rPr>
        <w:t xml:space="preserve"> based either on</w:t>
      </w:r>
      <w:r w:rsidRPr="00751AA5">
        <w:rPr>
          <w:rFonts w:asciiTheme="minorHAnsi" w:hAnsiTheme="minorHAnsi" w:cstheme="minorHAnsi"/>
          <w:szCs w:val="22"/>
          <w:lang w:val="en-GB"/>
        </w:rPr>
        <w:t xml:space="preserve"> a combination of the technical </w:t>
      </w:r>
      <w:r w:rsidR="00E25DA9" w:rsidRPr="00751AA5">
        <w:rPr>
          <w:rFonts w:asciiTheme="minorHAnsi" w:hAnsiTheme="minorHAnsi" w:cstheme="minorHAnsi"/>
          <w:szCs w:val="22"/>
          <w:lang w:val="en-GB"/>
        </w:rPr>
        <w:t>score and the financial offer</w:t>
      </w:r>
      <w:r w:rsidRPr="00751AA5">
        <w:rPr>
          <w:rFonts w:asciiTheme="minorHAnsi" w:hAnsiTheme="minorHAnsi" w:cstheme="minorHAnsi"/>
          <w:szCs w:val="22"/>
          <w:lang w:val="en-GB"/>
        </w:rPr>
        <w:t>, or the lowest eval</w:t>
      </w:r>
      <w:r w:rsidR="00E007EA" w:rsidRPr="00751AA5">
        <w:rPr>
          <w:rFonts w:asciiTheme="minorHAnsi" w:hAnsiTheme="minorHAnsi" w:cstheme="minorHAnsi"/>
          <w:szCs w:val="22"/>
          <w:lang w:val="en-GB"/>
        </w:rPr>
        <w:t xml:space="preserve">uated </w:t>
      </w:r>
      <w:r w:rsidR="00E25DA9" w:rsidRPr="00751AA5">
        <w:rPr>
          <w:rFonts w:asciiTheme="minorHAnsi" w:hAnsiTheme="minorHAnsi" w:cstheme="minorHAnsi"/>
          <w:szCs w:val="22"/>
          <w:lang w:val="en-GB"/>
        </w:rPr>
        <w:t>financial</w:t>
      </w:r>
      <w:r w:rsidR="00E007EA" w:rsidRPr="00751AA5">
        <w:rPr>
          <w:rFonts w:asciiTheme="minorHAnsi" w:hAnsiTheme="minorHAnsi" w:cstheme="minorHAnsi"/>
          <w:szCs w:val="22"/>
          <w:lang w:val="en-GB"/>
        </w:rPr>
        <w:t xml:space="preserve"> </w:t>
      </w:r>
      <w:r w:rsidR="00E25DA9" w:rsidRPr="00751AA5">
        <w:rPr>
          <w:rFonts w:asciiTheme="minorHAnsi" w:hAnsiTheme="minorHAnsi" w:cstheme="minorHAnsi"/>
          <w:szCs w:val="22"/>
          <w:lang w:val="en-GB"/>
        </w:rPr>
        <w:t xml:space="preserve">proposal </w:t>
      </w:r>
      <w:r w:rsidR="00E007EA" w:rsidRPr="00751AA5">
        <w:rPr>
          <w:rFonts w:asciiTheme="minorHAnsi" w:hAnsiTheme="minorHAnsi" w:cstheme="minorHAnsi"/>
          <w:szCs w:val="22"/>
          <w:lang w:val="en-GB"/>
        </w:rPr>
        <w:t xml:space="preserve">of the </w:t>
      </w:r>
      <w:r w:rsidRPr="00751AA5">
        <w:rPr>
          <w:rFonts w:asciiTheme="minorHAnsi" w:hAnsiTheme="minorHAnsi" w:cstheme="minorHAnsi"/>
          <w:szCs w:val="22"/>
          <w:lang w:val="en-GB"/>
        </w:rPr>
        <w:t xml:space="preserve">technically qualified Proposers.  </w:t>
      </w:r>
      <w:r w:rsidR="00664E0B" w:rsidRPr="00751AA5">
        <w:rPr>
          <w:rFonts w:asciiTheme="minorHAnsi" w:hAnsiTheme="minorHAnsi" w:cstheme="minorHAnsi"/>
          <w:szCs w:val="22"/>
          <w:lang w:val="en-GB"/>
        </w:rPr>
        <w:t>The evaluation method that applies for this RFP shall be as indicated in the</w:t>
      </w:r>
      <w:r w:rsidR="00664E0B" w:rsidRPr="00751AA5">
        <w:rPr>
          <w:rFonts w:asciiTheme="minorHAnsi" w:hAnsiTheme="minorHAnsi" w:cstheme="minorHAnsi"/>
          <w:b/>
          <w:szCs w:val="22"/>
          <w:lang w:val="en-GB"/>
        </w:rPr>
        <w:t xml:space="preserve"> Data Sheet</w:t>
      </w:r>
      <w:r w:rsidR="008E77FF" w:rsidRPr="00751AA5">
        <w:rPr>
          <w:rFonts w:asciiTheme="minorHAnsi" w:hAnsiTheme="minorHAnsi" w:cstheme="minorHAnsi"/>
          <w:b/>
          <w:szCs w:val="22"/>
          <w:lang w:val="en-GB"/>
        </w:rPr>
        <w:t xml:space="preserve"> </w:t>
      </w:r>
      <w:r w:rsidR="00443E95" w:rsidRPr="00751AA5">
        <w:rPr>
          <w:rFonts w:asciiTheme="minorHAnsi" w:hAnsiTheme="minorHAnsi" w:cstheme="minorHAnsi"/>
          <w:szCs w:val="22"/>
          <w:lang w:val="en-GB"/>
        </w:rPr>
        <w:t>(</w:t>
      </w:r>
      <w:r w:rsidR="009C499B">
        <w:rPr>
          <w:rFonts w:asciiTheme="minorHAnsi" w:hAnsiTheme="minorHAnsi" w:cstheme="minorHAnsi"/>
          <w:szCs w:val="22"/>
          <w:lang w:val="en-GB"/>
        </w:rPr>
        <w:t>DS</w:t>
      </w:r>
      <w:r w:rsidR="00443E95" w:rsidRPr="00751AA5">
        <w:rPr>
          <w:rFonts w:asciiTheme="minorHAnsi" w:hAnsiTheme="minorHAnsi" w:cstheme="minorHAnsi"/>
          <w:szCs w:val="22"/>
          <w:lang w:val="en-GB"/>
        </w:rPr>
        <w:t xml:space="preserve"> No. 25</w:t>
      </w:r>
      <w:r w:rsidR="008E77FF" w:rsidRPr="00751AA5">
        <w:rPr>
          <w:rFonts w:asciiTheme="minorHAnsi" w:hAnsiTheme="minorHAnsi" w:cstheme="minorHAnsi"/>
          <w:szCs w:val="22"/>
          <w:lang w:val="en-GB"/>
        </w:rPr>
        <w:t>)</w:t>
      </w:r>
      <w:r w:rsidR="00897AAF" w:rsidRPr="00751AA5">
        <w:rPr>
          <w:rFonts w:asciiTheme="minorHAnsi" w:hAnsiTheme="minorHAnsi" w:cstheme="minorHAnsi"/>
          <w:szCs w:val="22"/>
          <w:lang w:val="en-GB"/>
        </w:rPr>
        <w:t xml:space="preserve">.   </w:t>
      </w:r>
    </w:p>
    <w:p w14:paraId="3D449F2E" w14:textId="77777777" w:rsidR="00897AAF" w:rsidRPr="00D243BB" w:rsidRDefault="00897AAF" w:rsidP="007419C9">
      <w:pPr>
        <w:pStyle w:val="ListParagraph"/>
        <w:spacing w:line="240" w:lineRule="auto"/>
        <w:rPr>
          <w:rFonts w:asciiTheme="minorHAnsi" w:hAnsiTheme="minorHAnsi" w:cstheme="minorHAnsi"/>
          <w:szCs w:val="22"/>
          <w:lang w:val="en-GB"/>
        </w:rPr>
      </w:pPr>
    </w:p>
    <w:p w14:paraId="3D449F2F" w14:textId="77777777" w:rsidR="00897AAF" w:rsidRDefault="00DA46B1" w:rsidP="00FE2B6F">
      <w:pPr>
        <w:pStyle w:val="ListParagraph"/>
        <w:tabs>
          <w:tab w:val="left" w:pos="0"/>
        </w:tabs>
        <w:spacing w:line="240" w:lineRule="auto"/>
        <w:ind w:left="1080"/>
        <w:jc w:val="both"/>
        <w:rPr>
          <w:rFonts w:asciiTheme="minorHAnsi" w:hAnsiTheme="minorHAnsi" w:cstheme="minorHAnsi"/>
          <w:snapToGrid w:val="0"/>
          <w:szCs w:val="22"/>
        </w:rPr>
      </w:pPr>
      <w:r>
        <w:rPr>
          <w:rFonts w:asciiTheme="minorHAnsi" w:hAnsiTheme="minorHAnsi" w:cstheme="minorHAnsi"/>
          <w:szCs w:val="22"/>
          <w:lang w:val="en-GB"/>
        </w:rPr>
        <w:t>When</w:t>
      </w:r>
      <w:r w:rsidRPr="00D243BB">
        <w:rPr>
          <w:rFonts w:asciiTheme="minorHAnsi" w:hAnsiTheme="minorHAnsi" w:cstheme="minorHAnsi"/>
          <w:szCs w:val="22"/>
          <w:lang w:val="en-GB"/>
        </w:rPr>
        <w:t xml:space="preserve"> </w:t>
      </w:r>
      <w:r w:rsidR="00897AAF" w:rsidRPr="00D243BB">
        <w:rPr>
          <w:rFonts w:asciiTheme="minorHAnsi" w:hAnsiTheme="minorHAnsi" w:cstheme="minorHAnsi"/>
          <w:szCs w:val="22"/>
          <w:lang w:val="en-GB"/>
        </w:rPr>
        <w:t>the Data Sheet specifies a combined scoring method, t</w:t>
      </w:r>
      <w:r w:rsidR="00897AAF" w:rsidRPr="00D243BB">
        <w:rPr>
          <w:rFonts w:asciiTheme="minorHAnsi" w:hAnsiTheme="minorHAnsi" w:cstheme="minorHAnsi"/>
          <w:snapToGrid w:val="0"/>
          <w:szCs w:val="22"/>
        </w:rPr>
        <w:t xml:space="preserve">he formula for the </w:t>
      </w:r>
      <w:r w:rsidR="00766978">
        <w:rPr>
          <w:rFonts w:asciiTheme="minorHAnsi" w:hAnsiTheme="minorHAnsi" w:cstheme="minorHAnsi"/>
          <w:snapToGrid w:val="0"/>
          <w:szCs w:val="22"/>
        </w:rPr>
        <w:t xml:space="preserve">rating of the </w:t>
      </w:r>
      <w:r w:rsidR="00FE2B6F">
        <w:rPr>
          <w:rFonts w:asciiTheme="minorHAnsi" w:hAnsiTheme="minorHAnsi" w:cstheme="minorHAnsi"/>
          <w:snapToGrid w:val="0"/>
          <w:szCs w:val="22"/>
        </w:rPr>
        <w:t>Pr</w:t>
      </w:r>
      <w:r w:rsidR="00766978">
        <w:rPr>
          <w:rFonts w:asciiTheme="minorHAnsi" w:hAnsiTheme="minorHAnsi" w:cstheme="minorHAnsi"/>
          <w:snapToGrid w:val="0"/>
          <w:szCs w:val="22"/>
        </w:rPr>
        <w:t>oposals</w:t>
      </w:r>
      <w:r w:rsidR="00897AAF" w:rsidRPr="00D243BB">
        <w:rPr>
          <w:rFonts w:asciiTheme="minorHAnsi" w:hAnsiTheme="minorHAnsi" w:cstheme="minorHAnsi"/>
          <w:snapToGrid w:val="0"/>
          <w:szCs w:val="22"/>
        </w:rPr>
        <w:t xml:space="preserve"> </w:t>
      </w:r>
      <w:r w:rsidR="00FE2B6F">
        <w:rPr>
          <w:rFonts w:asciiTheme="minorHAnsi" w:hAnsiTheme="minorHAnsi" w:cstheme="minorHAnsi"/>
          <w:snapToGrid w:val="0"/>
          <w:szCs w:val="22"/>
        </w:rPr>
        <w:t>will be</w:t>
      </w:r>
      <w:r w:rsidR="00897AAF" w:rsidRPr="00D243BB">
        <w:rPr>
          <w:rFonts w:asciiTheme="minorHAnsi" w:hAnsiTheme="minorHAnsi" w:cstheme="minorHAnsi"/>
          <w:snapToGrid w:val="0"/>
          <w:szCs w:val="22"/>
        </w:rPr>
        <w:t xml:space="preserve"> </w:t>
      </w:r>
      <w:r w:rsidR="00766978">
        <w:rPr>
          <w:rFonts w:asciiTheme="minorHAnsi" w:hAnsiTheme="minorHAnsi" w:cstheme="minorHAnsi"/>
          <w:snapToGrid w:val="0"/>
          <w:szCs w:val="22"/>
        </w:rPr>
        <w:t>as follows</w:t>
      </w:r>
      <w:r w:rsidR="00897AAF" w:rsidRPr="00D243BB">
        <w:rPr>
          <w:rFonts w:asciiTheme="minorHAnsi" w:hAnsiTheme="minorHAnsi" w:cstheme="minorHAnsi"/>
          <w:snapToGrid w:val="0"/>
          <w:szCs w:val="22"/>
        </w:rPr>
        <w:t>:</w:t>
      </w:r>
    </w:p>
    <w:p w14:paraId="3D449F30" w14:textId="77777777" w:rsidR="00FE2B6F" w:rsidRPr="00D243BB" w:rsidRDefault="00FE2B6F" w:rsidP="00FE2B6F">
      <w:pPr>
        <w:pStyle w:val="ListParagraph"/>
        <w:tabs>
          <w:tab w:val="left" w:pos="0"/>
        </w:tabs>
        <w:spacing w:line="240" w:lineRule="auto"/>
        <w:ind w:left="1080"/>
        <w:jc w:val="both"/>
        <w:rPr>
          <w:rFonts w:asciiTheme="minorHAnsi" w:hAnsiTheme="minorHAnsi" w:cstheme="minorHAnsi"/>
          <w:snapToGrid w:val="0"/>
          <w:szCs w:val="22"/>
        </w:rPr>
      </w:pPr>
    </w:p>
    <w:p w14:paraId="3D449F31" w14:textId="77777777" w:rsidR="00FE2B6F" w:rsidRPr="00FE2B6F"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rPr>
      </w:pPr>
    </w:p>
    <w:p w14:paraId="3D449F32" w14:textId="77777777" w:rsidR="00FE2B6F" w:rsidRPr="00FE2B6F"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Pr>
          <w:rFonts w:asciiTheme="minorHAnsi" w:hAnsiTheme="minorHAnsi" w:cstheme="minorHAnsi"/>
          <w:snapToGrid w:val="0"/>
          <w:sz w:val="22"/>
          <w:szCs w:val="22"/>
          <w:u w:val="single"/>
        </w:rPr>
        <w:lastRenderedPageBreak/>
        <w:t>Rating</w:t>
      </w:r>
      <w:r w:rsidR="00FE2B6F" w:rsidRPr="00FE2B6F">
        <w:rPr>
          <w:rFonts w:asciiTheme="minorHAnsi" w:hAnsiTheme="minorHAnsi" w:cstheme="minorHAnsi"/>
          <w:snapToGrid w:val="0"/>
          <w:sz w:val="22"/>
          <w:szCs w:val="22"/>
          <w:u w:val="single"/>
        </w:rPr>
        <w:t xml:space="preserve"> the Technical Proposal </w:t>
      </w:r>
      <w:r w:rsidR="00310AD5">
        <w:rPr>
          <w:rFonts w:asciiTheme="minorHAnsi" w:hAnsiTheme="minorHAnsi" w:cstheme="minorHAnsi"/>
          <w:snapToGrid w:val="0"/>
          <w:sz w:val="22"/>
          <w:szCs w:val="22"/>
          <w:u w:val="single"/>
        </w:rPr>
        <w:t>(TP)</w:t>
      </w:r>
      <w:r w:rsidR="00FE2B6F" w:rsidRPr="00FE2B6F">
        <w:rPr>
          <w:rFonts w:asciiTheme="minorHAnsi" w:hAnsiTheme="minorHAnsi" w:cstheme="minorHAnsi"/>
          <w:snapToGrid w:val="0"/>
          <w:sz w:val="22"/>
          <w:szCs w:val="22"/>
          <w:u w:val="single"/>
        </w:rPr>
        <w:t>:</w:t>
      </w:r>
    </w:p>
    <w:p w14:paraId="3D449F33" w14:textId="77777777" w:rsid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3D449F34" w14:textId="77777777" w:rsidR="00FE2B6F" w:rsidRP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FE2B6F">
        <w:rPr>
          <w:rFonts w:asciiTheme="minorHAnsi" w:hAnsiTheme="minorHAnsi" w:cstheme="minorHAnsi"/>
          <w:b/>
          <w:bCs/>
          <w:sz w:val="22"/>
          <w:szCs w:val="22"/>
        </w:rPr>
        <w:t>TP Rating</w:t>
      </w:r>
      <w:r w:rsidRPr="00FE2B6F">
        <w:rPr>
          <w:rFonts w:asciiTheme="minorHAnsi" w:hAnsiTheme="minorHAnsi" w:cstheme="minorHAnsi"/>
          <w:bCs/>
          <w:sz w:val="22"/>
          <w:szCs w:val="22"/>
        </w:rPr>
        <w:t xml:space="preserve"> = (Total Score Obtained</w:t>
      </w:r>
      <w:r w:rsidR="00147017">
        <w:rPr>
          <w:rFonts w:asciiTheme="minorHAnsi" w:hAnsiTheme="minorHAnsi" w:cstheme="minorHAnsi"/>
          <w:bCs/>
          <w:sz w:val="22"/>
          <w:szCs w:val="22"/>
        </w:rPr>
        <w:t xml:space="preserve"> by the Offer</w:t>
      </w:r>
      <w:r w:rsidRPr="00FE2B6F">
        <w:rPr>
          <w:rFonts w:asciiTheme="minorHAnsi" w:hAnsiTheme="minorHAnsi" w:cstheme="minorHAnsi"/>
          <w:bCs/>
          <w:sz w:val="22"/>
          <w:szCs w:val="22"/>
        </w:rPr>
        <w:t xml:space="preserve"> / Max. Obtainable Score</w:t>
      </w:r>
      <w:r w:rsidR="00310AD5">
        <w:rPr>
          <w:rFonts w:asciiTheme="minorHAnsi" w:hAnsiTheme="minorHAnsi" w:cstheme="minorHAnsi"/>
          <w:bCs/>
          <w:sz w:val="22"/>
          <w:szCs w:val="22"/>
        </w:rPr>
        <w:t xml:space="preserve"> for TP</w:t>
      </w:r>
      <w:r w:rsidRPr="00FE2B6F">
        <w:rPr>
          <w:rFonts w:asciiTheme="minorHAnsi" w:hAnsiTheme="minorHAnsi" w:cstheme="minorHAnsi"/>
          <w:bCs/>
          <w:sz w:val="22"/>
          <w:szCs w:val="22"/>
        </w:rPr>
        <w:t xml:space="preserve">) x 100 </w:t>
      </w:r>
    </w:p>
    <w:p w14:paraId="3D449F35" w14:textId="77777777" w:rsidR="00FE2B6F" w:rsidRDefault="00FE2B6F"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p>
    <w:p w14:paraId="3D449F36" w14:textId="77777777" w:rsidR="00FE2B6F" w:rsidRPr="00FE2B6F" w:rsidRDefault="00010A8E" w:rsidP="00FE2B6F">
      <w:pPr>
        <w:pStyle w:val="BankNormal"/>
        <w:pBdr>
          <w:top w:val="single" w:sz="4" w:space="1" w:color="auto"/>
          <w:left w:val="single" w:sz="4" w:space="0" w:color="auto"/>
          <w:bottom w:val="single" w:sz="4" w:space="1" w:color="auto"/>
          <w:right w:val="single" w:sz="4" w:space="0" w:color="auto"/>
        </w:pBdr>
        <w:tabs>
          <w:tab w:val="left" w:pos="378"/>
          <w:tab w:val="right" w:pos="7218"/>
        </w:tabs>
        <w:spacing w:after="0"/>
        <w:ind w:left="1440"/>
        <w:rPr>
          <w:rFonts w:asciiTheme="minorHAnsi" w:hAnsiTheme="minorHAnsi" w:cstheme="minorHAnsi"/>
          <w:snapToGrid w:val="0"/>
          <w:sz w:val="22"/>
          <w:szCs w:val="22"/>
          <w:u w:val="single"/>
        </w:rPr>
      </w:pPr>
      <w:r>
        <w:rPr>
          <w:rFonts w:asciiTheme="minorHAnsi" w:hAnsiTheme="minorHAnsi" w:cstheme="minorHAnsi"/>
          <w:snapToGrid w:val="0"/>
          <w:sz w:val="22"/>
          <w:szCs w:val="22"/>
          <w:u w:val="single"/>
        </w:rPr>
        <w:t>Rating</w:t>
      </w:r>
      <w:r w:rsidR="00FE2B6F" w:rsidRPr="00FE2B6F">
        <w:rPr>
          <w:rFonts w:asciiTheme="minorHAnsi" w:hAnsiTheme="minorHAnsi" w:cstheme="minorHAnsi"/>
          <w:snapToGrid w:val="0"/>
          <w:sz w:val="22"/>
          <w:szCs w:val="22"/>
          <w:u w:val="single"/>
        </w:rPr>
        <w:t xml:space="preserve"> the Financial Proposal </w:t>
      </w:r>
      <w:r w:rsidR="00310AD5">
        <w:rPr>
          <w:rFonts w:asciiTheme="minorHAnsi" w:hAnsiTheme="minorHAnsi" w:cstheme="minorHAnsi"/>
          <w:snapToGrid w:val="0"/>
          <w:sz w:val="22"/>
          <w:szCs w:val="22"/>
          <w:u w:val="single"/>
        </w:rPr>
        <w:t>(FP)</w:t>
      </w:r>
      <w:r w:rsidR="00FE2B6F" w:rsidRPr="00FE2B6F">
        <w:rPr>
          <w:rFonts w:asciiTheme="minorHAnsi" w:hAnsiTheme="minorHAnsi" w:cstheme="minorHAnsi"/>
          <w:snapToGrid w:val="0"/>
          <w:sz w:val="22"/>
          <w:szCs w:val="22"/>
          <w:u w:val="single"/>
        </w:rPr>
        <w:t>:</w:t>
      </w:r>
    </w:p>
    <w:p w14:paraId="3D449F37" w14:textId="77777777" w:rsid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p>
    <w:p w14:paraId="3D449F38" w14:textId="77777777" w:rsidR="00FE2B6F" w:rsidRPr="00FE2B6F" w:rsidRDefault="00FE2B6F" w:rsidP="00FE2B6F">
      <w:pPr>
        <w:pBdr>
          <w:top w:val="single" w:sz="4" w:space="1" w:color="auto"/>
          <w:left w:val="single" w:sz="4" w:space="0" w:color="auto"/>
          <w:bottom w:val="single" w:sz="4" w:space="1" w:color="auto"/>
          <w:right w:val="single" w:sz="4" w:space="0" w:color="auto"/>
        </w:pBdr>
        <w:ind w:left="1440"/>
        <w:jc w:val="center"/>
        <w:rPr>
          <w:rFonts w:asciiTheme="minorHAnsi" w:hAnsiTheme="minorHAnsi" w:cstheme="minorHAnsi"/>
          <w:bCs/>
          <w:sz w:val="22"/>
          <w:szCs w:val="22"/>
        </w:rPr>
      </w:pPr>
      <w:r w:rsidRPr="00FE2B6F">
        <w:rPr>
          <w:rFonts w:asciiTheme="minorHAnsi" w:hAnsiTheme="minorHAnsi" w:cstheme="minorHAnsi"/>
          <w:b/>
          <w:bCs/>
          <w:sz w:val="22"/>
          <w:szCs w:val="22"/>
        </w:rPr>
        <w:t>FP Rating</w:t>
      </w:r>
      <w:r w:rsidRPr="00FE2B6F">
        <w:rPr>
          <w:rFonts w:asciiTheme="minorHAnsi" w:hAnsiTheme="minorHAnsi" w:cstheme="minorHAnsi"/>
          <w:bCs/>
          <w:sz w:val="22"/>
          <w:szCs w:val="22"/>
        </w:rPr>
        <w:t xml:space="preserve"> = (Lowest Priced Offer / Price of the Offer Being Reviewed) x 100</w:t>
      </w:r>
    </w:p>
    <w:p w14:paraId="3D449F39" w14:textId="77777777" w:rsid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p>
    <w:p w14:paraId="3D449F3A"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u w:val="single"/>
          <w:lang w:val="en-GB"/>
        </w:rPr>
      </w:pPr>
      <w:r w:rsidRPr="00FE2B6F">
        <w:rPr>
          <w:rFonts w:asciiTheme="minorHAnsi" w:hAnsiTheme="minorHAnsi" w:cstheme="minorHAnsi"/>
          <w:bCs/>
          <w:szCs w:val="22"/>
          <w:u w:val="single"/>
          <w:lang w:val="en-GB"/>
        </w:rPr>
        <w:t>Total Combined Score:</w:t>
      </w:r>
    </w:p>
    <w:p w14:paraId="3D449F3B"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3D449F3C" w14:textId="77777777" w:rsidR="00FE2B6F" w:rsidRPr="00FE2B6F" w:rsidRDefault="00310AD5"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lang w:val="en-GB"/>
        </w:rPr>
      </w:pPr>
      <w:r>
        <w:rPr>
          <w:rFonts w:asciiTheme="minorHAnsi" w:hAnsiTheme="minorHAnsi" w:cstheme="minorHAnsi"/>
          <w:bCs/>
          <w:szCs w:val="22"/>
          <w:lang w:val="en-GB"/>
        </w:rPr>
        <w:t>(</w:t>
      </w:r>
      <w:r w:rsidR="00FE2B6F" w:rsidRPr="00FE2B6F">
        <w:rPr>
          <w:rFonts w:asciiTheme="minorHAnsi" w:hAnsiTheme="minorHAnsi" w:cstheme="minorHAnsi"/>
          <w:bCs/>
          <w:szCs w:val="22"/>
          <w:lang w:val="en-GB"/>
        </w:rPr>
        <w:t xml:space="preserve">TP Rating) x (Weight of </w:t>
      </w:r>
      <w:r w:rsidR="00B51A55">
        <w:rPr>
          <w:rFonts w:asciiTheme="minorHAnsi" w:hAnsiTheme="minorHAnsi" w:cstheme="minorHAnsi"/>
          <w:bCs/>
          <w:szCs w:val="22"/>
          <w:lang w:val="en-GB"/>
        </w:rPr>
        <w:t>TP</w:t>
      </w:r>
      <w:r w:rsidR="006D066F">
        <w:rPr>
          <w:rFonts w:asciiTheme="minorHAnsi" w:hAnsiTheme="minorHAnsi" w:cstheme="minorHAnsi"/>
          <w:bCs/>
          <w:szCs w:val="22"/>
          <w:lang w:val="en-GB"/>
        </w:rPr>
        <w:t>, e.g. 70%</w:t>
      </w:r>
      <w:r w:rsidR="00FE2B6F" w:rsidRPr="00FE2B6F">
        <w:rPr>
          <w:rFonts w:asciiTheme="minorHAnsi" w:hAnsiTheme="minorHAnsi" w:cstheme="minorHAnsi"/>
          <w:bCs/>
          <w:szCs w:val="22"/>
          <w:lang w:val="en-GB"/>
        </w:rPr>
        <w:t>)</w:t>
      </w:r>
    </w:p>
    <w:p w14:paraId="3D449F3D" w14:textId="77777777" w:rsidR="00FE2B6F" w:rsidRPr="00FE2B6F" w:rsidRDefault="00922BEE"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Cs/>
          <w:szCs w:val="22"/>
          <w:u w:val="single"/>
          <w:lang w:val="en-GB"/>
        </w:rPr>
      </w:pPr>
      <w:r>
        <w:rPr>
          <w:rFonts w:asciiTheme="minorHAnsi" w:hAnsiTheme="minorHAnsi" w:cstheme="minorHAnsi"/>
          <w:bCs/>
          <w:szCs w:val="22"/>
          <w:u w:val="single"/>
          <w:lang w:val="en-GB"/>
        </w:rPr>
        <w:tab/>
      </w:r>
      <w:r w:rsidR="00FE2B6F" w:rsidRPr="00FE2B6F">
        <w:rPr>
          <w:rFonts w:asciiTheme="minorHAnsi" w:hAnsiTheme="minorHAnsi" w:cstheme="minorHAnsi"/>
          <w:bCs/>
          <w:szCs w:val="22"/>
          <w:u w:val="single"/>
          <w:lang w:val="en-GB"/>
        </w:rPr>
        <w:t>+ (FP Rating) x (Weight of F</w:t>
      </w:r>
      <w:r w:rsidR="00B51A55">
        <w:rPr>
          <w:rFonts w:asciiTheme="minorHAnsi" w:hAnsiTheme="minorHAnsi" w:cstheme="minorHAnsi"/>
          <w:bCs/>
          <w:szCs w:val="22"/>
          <w:u w:val="single"/>
          <w:lang w:val="en-GB"/>
        </w:rPr>
        <w:t>P</w:t>
      </w:r>
      <w:r w:rsidR="006D066F">
        <w:rPr>
          <w:rFonts w:asciiTheme="minorHAnsi" w:hAnsiTheme="minorHAnsi" w:cstheme="minorHAnsi"/>
          <w:bCs/>
          <w:szCs w:val="22"/>
          <w:u w:val="single"/>
          <w:lang w:val="en-GB"/>
        </w:rPr>
        <w:t>, e.g., 30%</w:t>
      </w:r>
      <w:r w:rsidR="00FE2B6F" w:rsidRPr="00FE2B6F">
        <w:rPr>
          <w:rFonts w:asciiTheme="minorHAnsi" w:hAnsiTheme="minorHAnsi" w:cstheme="minorHAnsi"/>
          <w:bCs/>
          <w:szCs w:val="22"/>
          <w:u w:val="single"/>
          <w:lang w:val="en-GB"/>
        </w:rPr>
        <w:t>)</w:t>
      </w:r>
      <w:r>
        <w:rPr>
          <w:rFonts w:asciiTheme="minorHAnsi" w:hAnsiTheme="minorHAnsi" w:cstheme="minorHAnsi"/>
          <w:bCs/>
          <w:szCs w:val="22"/>
          <w:u w:val="single"/>
          <w:lang w:val="en-GB"/>
        </w:rPr>
        <w:tab/>
      </w:r>
      <w:r>
        <w:rPr>
          <w:rFonts w:asciiTheme="minorHAnsi" w:hAnsiTheme="minorHAnsi" w:cstheme="minorHAnsi"/>
          <w:bCs/>
          <w:szCs w:val="22"/>
          <w:u w:val="single"/>
          <w:lang w:val="en-GB"/>
        </w:rPr>
        <w:tab/>
      </w:r>
    </w:p>
    <w:p w14:paraId="3D449F3E"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ind w:left="1440"/>
        <w:jc w:val="center"/>
        <w:rPr>
          <w:rFonts w:asciiTheme="minorHAnsi" w:hAnsiTheme="minorHAnsi" w:cstheme="minorHAnsi"/>
          <w:b/>
          <w:bCs/>
          <w:szCs w:val="22"/>
          <w:lang w:val="en-GB"/>
        </w:rPr>
      </w:pPr>
      <w:r w:rsidRPr="00FE2B6F">
        <w:rPr>
          <w:rFonts w:asciiTheme="minorHAnsi" w:hAnsiTheme="minorHAnsi" w:cstheme="minorHAnsi"/>
          <w:b/>
          <w:bCs/>
          <w:szCs w:val="22"/>
          <w:lang w:val="en-GB"/>
        </w:rPr>
        <w:t xml:space="preserve">Total Combined </w:t>
      </w:r>
      <w:r w:rsidR="00B51A55">
        <w:rPr>
          <w:rFonts w:asciiTheme="minorHAnsi" w:hAnsiTheme="minorHAnsi" w:cstheme="minorHAnsi"/>
          <w:b/>
          <w:bCs/>
          <w:szCs w:val="22"/>
          <w:lang w:val="en-GB"/>
        </w:rPr>
        <w:t>and Final Rating of the Proposal</w:t>
      </w:r>
    </w:p>
    <w:p w14:paraId="3D449F3F" w14:textId="77777777" w:rsidR="00FE2B6F" w:rsidRPr="00FE2B6F" w:rsidRDefault="00FE2B6F" w:rsidP="00FE2B6F">
      <w:pPr>
        <w:pStyle w:val="ListParagraph"/>
        <w:pBdr>
          <w:top w:val="single" w:sz="4" w:space="1" w:color="auto"/>
          <w:left w:val="single" w:sz="4" w:space="0" w:color="auto"/>
          <w:bottom w:val="single" w:sz="4" w:space="1" w:color="auto"/>
          <w:right w:val="single" w:sz="4" w:space="0" w:color="auto"/>
        </w:pBdr>
        <w:tabs>
          <w:tab w:val="left" w:pos="0"/>
        </w:tabs>
        <w:spacing w:line="240" w:lineRule="auto"/>
        <w:ind w:left="1440"/>
        <w:jc w:val="both"/>
        <w:rPr>
          <w:rFonts w:asciiTheme="minorHAnsi" w:hAnsiTheme="minorHAnsi" w:cstheme="minorHAnsi"/>
          <w:bCs/>
          <w:szCs w:val="22"/>
          <w:lang w:val="en-GB"/>
        </w:rPr>
      </w:pPr>
    </w:p>
    <w:p w14:paraId="3D449F40" w14:textId="77777777" w:rsidR="00FE2B6F" w:rsidRPr="00FE2B6F" w:rsidRDefault="00FE2B6F" w:rsidP="00FE2B6F">
      <w:pPr>
        <w:pStyle w:val="ListParagraph"/>
        <w:spacing w:line="240" w:lineRule="auto"/>
        <w:ind w:left="1440"/>
        <w:jc w:val="both"/>
        <w:rPr>
          <w:rFonts w:asciiTheme="minorHAnsi" w:hAnsiTheme="minorHAnsi" w:cstheme="minorHAnsi"/>
          <w:bCs/>
          <w:szCs w:val="22"/>
          <w:lang w:val="en-GB"/>
        </w:rPr>
      </w:pPr>
    </w:p>
    <w:p w14:paraId="3D449F41" w14:textId="77777777" w:rsidR="00922888" w:rsidRPr="008738DE" w:rsidRDefault="00922888" w:rsidP="007C47BC">
      <w:pPr>
        <w:pStyle w:val="ListParagraph"/>
        <w:numPr>
          <w:ilvl w:val="1"/>
          <w:numId w:val="28"/>
        </w:numPr>
        <w:spacing w:line="240" w:lineRule="auto"/>
        <w:ind w:left="1080"/>
        <w:jc w:val="both"/>
        <w:rPr>
          <w:rFonts w:asciiTheme="minorHAnsi" w:hAnsiTheme="minorHAnsi" w:cstheme="minorHAnsi"/>
          <w:bCs/>
          <w:szCs w:val="22"/>
          <w:lang w:val="en-GB"/>
        </w:rPr>
      </w:pPr>
      <w:r w:rsidRPr="008738DE">
        <w:rPr>
          <w:rFonts w:asciiTheme="minorHAnsi" w:hAnsiTheme="minorHAnsi" w:cstheme="minorHAnsi"/>
          <w:bCs/>
          <w:szCs w:val="22"/>
          <w:lang w:val="en-GB"/>
        </w:rPr>
        <w:t>UNDP reserves the right to undertake a post-qualification exercise</w:t>
      </w:r>
      <w:r w:rsidR="00807308">
        <w:rPr>
          <w:rFonts w:asciiTheme="minorHAnsi" w:hAnsiTheme="minorHAnsi" w:cstheme="minorHAnsi"/>
          <w:bCs/>
          <w:szCs w:val="22"/>
          <w:lang w:val="en-GB"/>
        </w:rPr>
        <w:t xml:space="preserve"> </w:t>
      </w:r>
      <w:r w:rsidRPr="008738DE">
        <w:rPr>
          <w:rFonts w:asciiTheme="minorHAnsi" w:hAnsiTheme="minorHAnsi" w:cstheme="minorHAnsi"/>
          <w:bCs/>
          <w:szCs w:val="22"/>
          <w:lang w:val="en-GB"/>
        </w:rPr>
        <w:t xml:space="preserve">aimed at determining, to its satisfaction the validity of the information provided by the </w:t>
      </w:r>
      <w:r>
        <w:rPr>
          <w:rFonts w:asciiTheme="minorHAnsi" w:hAnsiTheme="minorHAnsi" w:cstheme="minorHAnsi"/>
          <w:bCs/>
          <w:szCs w:val="22"/>
          <w:lang w:val="en-GB"/>
        </w:rPr>
        <w:t>Proposer</w:t>
      </w:r>
      <w:r w:rsidRPr="008738DE">
        <w:rPr>
          <w:rFonts w:asciiTheme="minorHAnsi" w:hAnsiTheme="minorHAnsi" w:cstheme="minorHAnsi"/>
          <w:bCs/>
          <w:szCs w:val="22"/>
          <w:lang w:val="en-GB"/>
        </w:rPr>
        <w:t xml:space="preserve">.  </w:t>
      </w:r>
      <w:r w:rsidR="00807308">
        <w:rPr>
          <w:rFonts w:asciiTheme="minorHAnsi" w:hAnsiTheme="minorHAnsi" w:cstheme="minorHAnsi"/>
          <w:bCs/>
          <w:szCs w:val="22"/>
          <w:lang w:val="en-GB"/>
        </w:rPr>
        <w:t>S</w:t>
      </w:r>
      <w:r w:rsidRPr="008738DE">
        <w:rPr>
          <w:rFonts w:asciiTheme="minorHAnsi" w:hAnsiTheme="minorHAnsi" w:cstheme="minorHAnsi"/>
          <w:bCs/>
          <w:szCs w:val="22"/>
          <w:lang w:val="en-GB"/>
        </w:rPr>
        <w:t xml:space="preserve">uch post-qualification </w:t>
      </w:r>
      <w:r>
        <w:rPr>
          <w:rFonts w:asciiTheme="minorHAnsi" w:hAnsiTheme="minorHAnsi" w:cstheme="minorHAnsi"/>
          <w:bCs/>
          <w:szCs w:val="22"/>
          <w:lang w:val="en-GB"/>
        </w:rPr>
        <w:t>shall be fully documented and</w:t>
      </w:r>
      <w:r w:rsidR="00807308">
        <w:rPr>
          <w:rFonts w:asciiTheme="minorHAnsi" w:hAnsiTheme="minorHAnsi" w:cstheme="minorHAnsi"/>
          <w:bCs/>
          <w:szCs w:val="22"/>
          <w:lang w:val="en-GB"/>
        </w:rPr>
        <w:t xml:space="preserve">, among those that may be listed in the </w:t>
      </w:r>
      <w:r w:rsidR="00807308">
        <w:rPr>
          <w:rFonts w:asciiTheme="minorHAnsi" w:hAnsiTheme="minorHAnsi" w:cstheme="minorHAnsi"/>
          <w:b/>
          <w:bCs/>
          <w:szCs w:val="22"/>
          <w:lang w:val="en-GB"/>
        </w:rPr>
        <w:t xml:space="preserve">Data Sheet </w:t>
      </w:r>
      <w:r w:rsidR="00807308" w:rsidRPr="0066718F">
        <w:rPr>
          <w:rFonts w:asciiTheme="minorHAnsi" w:hAnsiTheme="minorHAnsi" w:cstheme="minorHAnsi"/>
          <w:bCs/>
          <w:szCs w:val="22"/>
          <w:lang w:val="en-GB"/>
        </w:rPr>
        <w:t>(DS No.33</w:t>
      </w:r>
      <w:proofErr w:type="gramStart"/>
      <w:r w:rsidR="00807308" w:rsidRPr="0066718F">
        <w:rPr>
          <w:rFonts w:asciiTheme="minorHAnsi" w:hAnsiTheme="minorHAnsi" w:cstheme="minorHAnsi"/>
          <w:bCs/>
          <w:szCs w:val="22"/>
          <w:lang w:val="en-GB"/>
        </w:rPr>
        <w:t>)</w:t>
      </w:r>
      <w:r w:rsidR="00807308" w:rsidRPr="008738DE">
        <w:rPr>
          <w:rFonts w:asciiTheme="minorHAnsi" w:hAnsiTheme="minorHAnsi" w:cstheme="minorHAnsi"/>
          <w:bCs/>
          <w:szCs w:val="22"/>
          <w:lang w:val="en-GB"/>
        </w:rPr>
        <w:t xml:space="preserve">, </w:t>
      </w:r>
      <w:r>
        <w:rPr>
          <w:rFonts w:asciiTheme="minorHAnsi" w:hAnsiTheme="minorHAnsi" w:cstheme="minorHAnsi"/>
          <w:bCs/>
          <w:szCs w:val="22"/>
          <w:lang w:val="en-GB"/>
        </w:rPr>
        <w:t xml:space="preserve"> </w:t>
      </w:r>
      <w:r w:rsidRPr="008738DE">
        <w:rPr>
          <w:rFonts w:asciiTheme="minorHAnsi" w:hAnsiTheme="minorHAnsi" w:cstheme="minorHAnsi"/>
          <w:bCs/>
          <w:szCs w:val="22"/>
          <w:lang w:val="en-GB"/>
        </w:rPr>
        <w:t>may</w:t>
      </w:r>
      <w:proofErr w:type="gramEnd"/>
      <w:r w:rsidRPr="008738DE">
        <w:rPr>
          <w:rFonts w:asciiTheme="minorHAnsi" w:hAnsiTheme="minorHAnsi" w:cstheme="minorHAnsi"/>
          <w:bCs/>
          <w:szCs w:val="22"/>
          <w:lang w:val="en-GB"/>
        </w:rPr>
        <w:t xml:space="preserve"> include</w:t>
      </w:r>
      <w:r w:rsidR="00706559">
        <w:rPr>
          <w:rFonts w:asciiTheme="minorHAnsi" w:hAnsiTheme="minorHAnsi" w:cstheme="minorHAnsi"/>
          <w:bCs/>
          <w:szCs w:val="22"/>
          <w:lang w:val="en-GB"/>
        </w:rPr>
        <w:t>, but need not be limited to,</w:t>
      </w:r>
      <w:r w:rsidRPr="008738DE">
        <w:rPr>
          <w:rFonts w:asciiTheme="minorHAnsi" w:hAnsiTheme="minorHAnsi" w:cstheme="minorHAnsi"/>
          <w:bCs/>
          <w:szCs w:val="22"/>
          <w:lang w:val="en-GB"/>
        </w:rPr>
        <w:t xml:space="preserve"> </w:t>
      </w:r>
      <w:r w:rsidR="00D63FC6">
        <w:rPr>
          <w:rFonts w:asciiTheme="minorHAnsi" w:hAnsiTheme="minorHAnsi" w:cstheme="minorHAnsi"/>
          <w:bCs/>
          <w:szCs w:val="22"/>
          <w:lang w:val="en-GB"/>
        </w:rPr>
        <w:t>all or</w:t>
      </w:r>
      <w:r w:rsidRPr="008738DE">
        <w:rPr>
          <w:rFonts w:asciiTheme="minorHAnsi" w:hAnsiTheme="minorHAnsi" w:cstheme="minorHAnsi"/>
          <w:bCs/>
          <w:szCs w:val="22"/>
          <w:lang w:val="en-GB"/>
        </w:rPr>
        <w:t xml:space="preserve"> any combination of the following :</w:t>
      </w:r>
    </w:p>
    <w:p w14:paraId="3D449F42" w14:textId="77777777" w:rsidR="00922888" w:rsidRPr="008738DE" w:rsidRDefault="00922888" w:rsidP="007419C9">
      <w:pPr>
        <w:pStyle w:val="ListParagraph"/>
        <w:spacing w:line="240" w:lineRule="auto"/>
        <w:rPr>
          <w:rFonts w:asciiTheme="minorHAnsi" w:hAnsiTheme="minorHAnsi" w:cstheme="minorHAnsi"/>
          <w:bCs/>
          <w:szCs w:val="22"/>
          <w:lang w:val="en-GB"/>
        </w:rPr>
      </w:pPr>
    </w:p>
    <w:p w14:paraId="3D449F43" w14:textId="77777777" w:rsidR="00922888" w:rsidRDefault="00922888" w:rsidP="007C47BC">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Verification of accuracy, correctness and authenticity of </w:t>
      </w:r>
      <w:r w:rsidR="00F12D7C">
        <w:rPr>
          <w:rFonts w:asciiTheme="minorHAnsi" w:hAnsiTheme="minorHAnsi" w:cstheme="minorHAnsi"/>
          <w:bCs/>
          <w:szCs w:val="22"/>
          <w:lang w:val="en-GB"/>
        </w:rPr>
        <w:t xml:space="preserve">information provided by the Proposer on the </w:t>
      </w:r>
      <w:r w:rsidRPr="008738DE">
        <w:rPr>
          <w:rFonts w:asciiTheme="minorHAnsi" w:hAnsiTheme="minorHAnsi" w:cstheme="minorHAnsi"/>
          <w:bCs/>
          <w:szCs w:val="22"/>
          <w:lang w:val="en-GB"/>
        </w:rPr>
        <w:t xml:space="preserve">legal, technical and financial documents </w:t>
      </w:r>
      <w:proofErr w:type="gramStart"/>
      <w:r w:rsidRPr="008738DE">
        <w:rPr>
          <w:rFonts w:asciiTheme="minorHAnsi" w:hAnsiTheme="minorHAnsi" w:cstheme="minorHAnsi"/>
          <w:bCs/>
          <w:szCs w:val="22"/>
          <w:lang w:val="en-GB"/>
        </w:rPr>
        <w:t>submitted;</w:t>
      </w:r>
      <w:proofErr w:type="gramEnd"/>
      <w:r w:rsidRPr="008738DE">
        <w:rPr>
          <w:rFonts w:asciiTheme="minorHAnsi" w:hAnsiTheme="minorHAnsi" w:cstheme="minorHAnsi"/>
          <w:bCs/>
          <w:szCs w:val="22"/>
          <w:lang w:val="en-GB"/>
        </w:rPr>
        <w:t xml:space="preserve"> </w:t>
      </w:r>
    </w:p>
    <w:p w14:paraId="3D449F44" w14:textId="77777777" w:rsidR="00135E13" w:rsidRDefault="00135E13" w:rsidP="007C47BC">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Validation of extent of compliance to the RFP requirements and evaluation criteria based on what has so far been found by the evaluation </w:t>
      </w:r>
      <w:proofErr w:type="gramStart"/>
      <w:r>
        <w:rPr>
          <w:rFonts w:asciiTheme="minorHAnsi" w:hAnsiTheme="minorHAnsi" w:cstheme="minorHAnsi"/>
          <w:bCs/>
          <w:szCs w:val="22"/>
          <w:lang w:val="en-GB"/>
        </w:rPr>
        <w:t>team;</w:t>
      </w:r>
      <w:proofErr w:type="gramEnd"/>
    </w:p>
    <w:p w14:paraId="3D449F45" w14:textId="77777777" w:rsidR="00922888" w:rsidRDefault="00922888" w:rsidP="007C47BC">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Inquiry and reference checking with Government entities with jurisdiction on the </w:t>
      </w:r>
      <w:r>
        <w:rPr>
          <w:rFonts w:asciiTheme="minorHAnsi" w:hAnsiTheme="minorHAnsi" w:cstheme="minorHAnsi"/>
          <w:bCs/>
          <w:szCs w:val="22"/>
          <w:lang w:val="en-GB"/>
        </w:rPr>
        <w:t>Propose</w:t>
      </w:r>
      <w:r w:rsidRPr="008738DE">
        <w:rPr>
          <w:rFonts w:asciiTheme="minorHAnsi" w:hAnsiTheme="minorHAnsi" w:cstheme="minorHAnsi"/>
          <w:bCs/>
          <w:szCs w:val="22"/>
          <w:lang w:val="en-GB"/>
        </w:rPr>
        <w:t>r, or any other entity that may ha</w:t>
      </w:r>
      <w:r>
        <w:rPr>
          <w:rFonts w:asciiTheme="minorHAnsi" w:hAnsiTheme="minorHAnsi" w:cstheme="minorHAnsi"/>
          <w:bCs/>
          <w:szCs w:val="22"/>
          <w:lang w:val="en-GB"/>
        </w:rPr>
        <w:t xml:space="preserve">ve done business with the </w:t>
      </w:r>
      <w:proofErr w:type="gramStart"/>
      <w:r>
        <w:rPr>
          <w:rFonts w:asciiTheme="minorHAnsi" w:hAnsiTheme="minorHAnsi" w:cstheme="minorHAnsi"/>
          <w:bCs/>
          <w:szCs w:val="22"/>
          <w:lang w:val="en-GB"/>
        </w:rPr>
        <w:t>Proposer</w:t>
      </w:r>
      <w:r w:rsidRPr="008738DE">
        <w:rPr>
          <w:rFonts w:asciiTheme="minorHAnsi" w:hAnsiTheme="minorHAnsi" w:cstheme="minorHAnsi"/>
          <w:bCs/>
          <w:szCs w:val="22"/>
          <w:lang w:val="en-GB"/>
        </w:rPr>
        <w:t>;</w:t>
      </w:r>
      <w:proofErr w:type="gramEnd"/>
      <w:r w:rsidRPr="008738DE">
        <w:rPr>
          <w:rFonts w:asciiTheme="minorHAnsi" w:hAnsiTheme="minorHAnsi" w:cstheme="minorHAnsi"/>
          <w:bCs/>
          <w:szCs w:val="22"/>
          <w:lang w:val="en-GB"/>
        </w:rPr>
        <w:t xml:space="preserve"> </w:t>
      </w:r>
    </w:p>
    <w:p w14:paraId="3D449F46" w14:textId="77777777" w:rsidR="00F12D7C" w:rsidRDefault="00F12D7C" w:rsidP="007C47BC">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Inquiry and reference checking with other previous clients on the quality of performance on ongoing or previous contracts </w:t>
      </w:r>
      <w:proofErr w:type="gramStart"/>
      <w:r>
        <w:rPr>
          <w:rFonts w:asciiTheme="minorHAnsi" w:hAnsiTheme="minorHAnsi" w:cstheme="minorHAnsi"/>
          <w:bCs/>
          <w:szCs w:val="22"/>
          <w:lang w:val="en-GB"/>
        </w:rPr>
        <w:t>completed;</w:t>
      </w:r>
      <w:proofErr w:type="gramEnd"/>
    </w:p>
    <w:p w14:paraId="3D449F47" w14:textId="77777777" w:rsidR="00922888" w:rsidRDefault="00922888" w:rsidP="007C47BC">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 xml:space="preserve">Physical inspection of the </w:t>
      </w:r>
      <w:r>
        <w:rPr>
          <w:rFonts w:asciiTheme="minorHAnsi" w:hAnsiTheme="minorHAnsi" w:cstheme="minorHAnsi"/>
          <w:bCs/>
          <w:szCs w:val="22"/>
          <w:lang w:val="en-GB"/>
        </w:rPr>
        <w:t>Proposer’s offices</w:t>
      </w:r>
      <w:r w:rsidRPr="008738DE">
        <w:rPr>
          <w:rFonts w:asciiTheme="minorHAnsi" w:hAnsiTheme="minorHAnsi" w:cstheme="minorHAnsi"/>
          <w:bCs/>
          <w:szCs w:val="22"/>
          <w:lang w:val="en-GB"/>
        </w:rPr>
        <w:t>, branches or other places where business transpires</w:t>
      </w:r>
      <w:r w:rsidR="009E355C">
        <w:rPr>
          <w:rFonts w:asciiTheme="minorHAnsi" w:hAnsiTheme="minorHAnsi" w:cstheme="minorHAnsi"/>
          <w:bCs/>
          <w:szCs w:val="22"/>
          <w:lang w:val="en-GB"/>
        </w:rPr>
        <w:t xml:space="preserve">, with or without notice to the </w:t>
      </w:r>
      <w:proofErr w:type="gramStart"/>
      <w:r w:rsidR="009E355C">
        <w:rPr>
          <w:rFonts w:asciiTheme="minorHAnsi" w:hAnsiTheme="minorHAnsi" w:cstheme="minorHAnsi"/>
          <w:bCs/>
          <w:szCs w:val="22"/>
          <w:lang w:val="en-GB"/>
        </w:rPr>
        <w:t>Proposer</w:t>
      </w:r>
      <w:r w:rsidRPr="008738DE">
        <w:rPr>
          <w:rFonts w:asciiTheme="minorHAnsi" w:hAnsiTheme="minorHAnsi" w:cstheme="minorHAnsi"/>
          <w:bCs/>
          <w:szCs w:val="22"/>
          <w:lang w:val="en-GB"/>
        </w:rPr>
        <w:t>;</w:t>
      </w:r>
      <w:proofErr w:type="gramEnd"/>
    </w:p>
    <w:p w14:paraId="3D449F48" w14:textId="77777777" w:rsidR="00922888" w:rsidRDefault="00922888" w:rsidP="007C47BC">
      <w:pPr>
        <w:pStyle w:val="ListParagraph"/>
        <w:numPr>
          <w:ilvl w:val="2"/>
          <w:numId w:val="29"/>
        </w:numPr>
        <w:spacing w:line="240" w:lineRule="auto"/>
        <w:ind w:left="1440" w:hanging="360"/>
        <w:jc w:val="both"/>
        <w:rPr>
          <w:rFonts w:asciiTheme="minorHAnsi" w:hAnsiTheme="minorHAnsi" w:cstheme="minorHAnsi"/>
          <w:bCs/>
          <w:szCs w:val="22"/>
          <w:lang w:val="en-GB"/>
        </w:rPr>
      </w:pPr>
      <w:r>
        <w:rPr>
          <w:rFonts w:asciiTheme="minorHAnsi" w:hAnsiTheme="minorHAnsi" w:cstheme="minorHAnsi"/>
          <w:bCs/>
          <w:szCs w:val="22"/>
          <w:lang w:val="en-GB"/>
        </w:rPr>
        <w:t xml:space="preserve">Quality assessment of ongoing and completed outputs, works and activities </w:t>
      </w:r>
      <w:proofErr w:type="gramStart"/>
      <w:r w:rsidRPr="008738DE">
        <w:rPr>
          <w:rFonts w:asciiTheme="minorHAnsi" w:hAnsiTheme="minorHAnsi" w:cstheme="minorHAnsi"/>
          <w:bCs/>
          <w:szCs w:val="22"/>
          <w:lang w:val="en-GB"/>
        </w:rPr>
        <w:t>similar to</w:t>
      </w:r>
      <w:proofErr w:type="gramEnd"/>
      <w:r w:rsidRPr="008738DE">
        <w:rPr>
          <w:rFonts w:asciiTheme="minorHAnsi" w:hAnsiTheme="minorHAnsi" w:cstheme="minorHAnsi"/>
          <w:bCs/>
          <w:szCs w:val="22"/>
          <w:lang w:val="en-GB"/>
        </w:rPr>
        <w:t xml:space="preserve"> the requirements of UNDP, where available; and</w:t>
      </w:r>
    </w:p>
    <w:p w14:paraId="3D449F49" w14:textId="77777777" w:rsidR="00922888" w:rsidRPr="008738DE" w:rsidRDefault="00922888" w:rsidP="007C47BC">
      <w:pPr>
        <w:pStyle w:val="ListParagraph"/>
        <w:numPr>
          <w:ilvl w:val="2"/>
          <w:numId w:val="29"/>
        </w:numPr>
        <w:spacing w:line="240" w:lineRule="auto"/>
        <w:ind w:left="1440" w:hanging="360"/>
        <w:jc w:val="both"/>
        <w:rPr>
          <w:rFonts w:asciiTheme="minorHAnsi" w:hAnsiTheme="minorHAnsi" w:cstheme="minorHAnsi"/>
          <w:bCs/>
          <w:szCs w:val="22"/>
          <w:lang w:val="en-GB"/>
        </w:rPr>
      </w:pPr>
      <w:r w:rsidRPr="008738DE">
        <w:rPr>
          <w:rFonts w:asciiTheme="minorHAnsi" w:hAnsiTheme="minorHAnsi" w:cstheme="minorHAnsi"/>
          <w:bCs/>
          <w:szCs w:val="22"/>
          <w:lang w:val="en-GB"/>
        </w:rPr>
        <w:t>Other means that UNDP may deem appropriate, at any stage within the selection process, prior to awarding the contract.</w:t>
      </w:r>
    </w:p>
    <w:p w14:paraId="3D449F4A" w14:textId="77777777" w:rsidR="00BC0120" w:rsidRPr="00D243BB" w:rsidRDefault="00BC0120" w:rsidP="007419C9">
      <w:pPr>
        <w:pStyle w:val="ListParagraph"/>
        <w:spacing w:line="240" w:lineRule="auto"/>
        <w:rPr>
          <w:rFonts w:asciiTheme="minorHAnsi" w:hAnsiTheme="minorHAnsi" w:cstheme="minorHAnsi"/>
          <w:b/>
          <w:bCs/>
          <w:szCs w:val="22"/>
          <w:lang w:val="en-GB"/>
        </w:rPr>
      </w:pPr>
    </w:p>
    <w:p w14:paraId="3D449F4B" w14:textId="77777777" w:rsidR="00F852E2" w:rsidRPr="00F95394" w:rsidRDefault="00F852E2"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F95394">
        <w:rPr>
          <w:rFonts w:asciiTheme="minorHAnsi" w:hAnsiTheme="minorHAnsi" w:cstheme="minorHAnsi"/>
          <w:b/>
          <w:bCs/>
          <w:szCs w:val="22"/>
          <w:lang w:val="en-GB"/>
        </w:rPr>
        <w:t>Clarification of Proposals</w:t>
      </w:r>
    </w:p>
    <w:p w14:paraId="3D449F4C" w14:textId="77777777" w:rsidR="003D581F" w:rsidRDefault="003D581F" w:rsidP="007419C9">
      <w:pPr>
        <w:pStyle w:val="Sub-ClauseText"/>
        <w:spacing w:before="0" w:after="0"/>
        <w:ind w:left="720"/>
        <w:rPr>
          <w:rFonts w:asciiTheme="minorHAnsi" w:hAnsiTheme="minorHAnsi" w:cstheme="minorHAnsi"/>
          <w:spacing w:val="0"/>
          <w:sz w:val="22"/>
          <w:szCs w:val="22"/>
        </w:rPr>
      </w:pPr>
    </w:p>
    <w:p w14:paraId="3D449F4D"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t xml:space="preserve">To assist in the examination, evaluation and comparison of Proposals, UNDP may, at its discretion, ask any Proposer for a clarification of its Proposal.  </w:t>
      </w:r>
    </w:p>
    <w:p w14:paraId="3D449F4E"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p>
    <w:p w14:paraId="3D449F4F"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t xml:space="preserve">UNDP’s request for clarification and the response shall be in writing. Notwithstanding the written communication, no change in the prices or substance of the Proposal shall be sought, offered, or permitted, except to provide clarification, and confirm the correction of any arithmetic errors discovered by UNDP in the evaluation of the Proposals, </w:t>
      </w:r>
      <w:r w:rsidR="009C288F">
        <w:rPr>
          <w:rFonts w:asciiTheme="minorHAnsi" w:hAnsiTheme="minorHAnsi" w:cstheme="minorHAnsi"/>
          <w:spacing w:val="0"/>
          <w:sz w:val="22"/>
          <w:szCs w:val="22"/>
        </w:rPr>
        <w:t xml:space="preserve">in accordance with RFP </w:t>
      </w:r>
      <w:r w:rsidR="00F0345A">
        <w:rPr>
          <w:rFonts w:asciiTheme="minorHAnsi" w:hAnsiTheme="minorHAnsi" w:cstheme="minorHAnsi"/>
          <w:spacing w:val="0"/>
          <w:sz w:val="22"/>
          <w:szCs w:val="22"/>
        </w:rPr>
        <w:t>Clause 32</w:t>
      </w:r>
      <w:r w:rsidRPr="00D243BB">
        <w:rPr>
          <w:rFonts w:asciiTheme="minorHAnsi" w:hAnsiTheme="minorHAnsi" w:cstheme="minorHAnsi"/>
          <w:spacing w:val="0"/>
          <w:sz w:val="22"/>
          <w:szCs w:val="22"/>
        </w:rPr>
        <w:t>.</w:t>
      </w:r>
    </w:p>
    <w:p w14:paraId="3D449F50"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p>
    <w:p w14:paraId="3D449F51" w14:textId="77777777" w:rsidR="00F852E2" w:rsidRPr="00D243BB" w:rsidRDefault="00F852E2" w:rsidP="007419C9">
      <w:pPr>
        <w:pStyle w:val="Sub-ClauseText"/>
        <w:spacing w:before="0" w:after="0"/>
        <w:ind w:left="720"/>
        <w:rPr>
          <w:rFonts w:asciiTheme="minorHAnsi" w:hAnsiTheme="minorHAnsi" w:cstheme="minorHAnsi"/>
          <w:spacing w:val="0"/>
          <w:sz w:val="22"/>
          <w:szCs w:val="22"/>
        </w:rPr>
      </w:pPr>
      <w:r w:rsidRPr="00D243BB">
        <w:rPr>
          <w:rFonts w:asciiTheme="minorHAnsi" w:hAnsiTheme="minorHAnsi" w:cstheme="minorHAnsi"/>
          <w:spacing w:val="0"/>
          <w:sz w:val="22"/>
          <w:szCs w:val="22"/>
        </w:rPr>
        <w:lastRenderedPageBreak/>
        <w:t xml:space="preserve">Any unsolicited clarification submitted by a Proposer in respect to its Proposal, which is not a response to a request by UNDP, shall not be considered during the review and evaluation of the Proposals.  </w:t>
      </w:r>
    </w:p>
    <w:p w14:paraId="3D449F52" w14:textId="77777777" w:rsidR="00F852E2" w:rsidRPr="00D243BB" w:rsidRDefault="00F852E2" w:rsidP="007419C9">
      <w:pPr>
        <w:pStyle w:val="ListParagraph"/>
        <w:tabs>
          <w:tab w:val="left" w:pos="0"/>
        </w:tabs>
        <w:spacing w:line="240" w:lineRule="auto"/>
        <w:rPr>
          <w:rFonts w:asciiTheme="minorHAnsi" w:hAnsiTheme="minorHAnsi" w:cstheme="minorHAnsi"/>
          <w:b/>
          <w:bCs/>
          <w:szCs w:val="22"/>
          <w:lang w:val="en-GB"/>
        </w:rPr>
      </w:pPr>
    </w:p>
    <w:p w14:paraId="3D449F53" w14:textId="77777777" w:rsidR="00BC0120" w:rsidRPr="00F95394" w:rsidRDefault="00BC0120"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Responsiveness of Proposal</w:t>
      </w:r>
    </w:p>
    <w:p w14:paraId="3D449F54" w14:textId="77777777" w:rsidR="00BC0120" w:rsidRPr="00F95394" w:rsidRDefault="00BC0120" w:rsidP="007419C9">
      <w:pPr>
        <w:pStyle w:val="ListParagraph"/>
        <w:tabs>
          <w:tab w:val="left" w:pos="0"/>
        </w:tabs>
        <w:spacing w:line="240" w:lineRule="auto"/>
        <w:ind w:left="1080" w:hanging="720"/>
        <w:rPr>
          <w:rFonts w:asciiTheme="minorHAnsi" w:hAnsiTheme="minorHAnsi" w:cstheme="minorHAnsi"/>
          <w:b/>
          <w:bCs/>
          <w:szCs w:val="22"/>
          <w:lang w:val="en-GB"/>
        </w:rPr>
      </w:pPr>
    </w:p>
    <w:p w14:paraId="3D449F55" w14:textId="77777777" w:rsidR="009B6A4E"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UNDP’s determination of a Proposal’s responsiveness </w:t>
      </w:r>
      <w:r w:rsidR="00DA46B1" w:rsidRPr="00F95394">
        <w:rPr>
          <w:rFonts w:asciiTheme="minorHAnsi" w:hAnsiTheme="minorHAnsi" w:cstheme="minorHAnsi"/>
          <w:sz w:val="22"/>
          <w:szCs w:val="22"/>
        </w:rPr>
        <w:t>will</w:t>
      </w:r>
      <w:r w:rsidRPr="00F95394">
        <w:rPr>
          <w:rFonts w:asciiTheme="minorHAnsi" w:hAnsiTheme="minorHAnsi" w:cstheme="minorHAnsi"/>
          <w:sz w:val="22"/>
          <w:szCs w:val="22"/>
        </w:rPr>
        <w:t xml:space="preserve"> be based on the contents of the Proposal itself. </w:t>
      </w:r>
    </w:p>
    <w:p w14:paraId="3D449F56" w14:textId="77777777" w:rsidR="009B6A4E" w:rsidRPr="00F95394" w:rsidRDefault="009B6A4E" w:rsidP="007419C9">
      <w:pPr>
        <w:pStyle w:val="ListParagraph"/>
        <w:spacing w:line="240" w:lineRule="auto"/>
        <w:ind w:hanging="360"/>
        <w:jc w:val="both"/>
        <w:rPr>
          <w:rFonts w:asciiTheme="minorHAnsi" w:hAnsiTheme="minorHAnsi" w:cstheme="minorHAnsi"/>
          <w:bCs/>
          <w:szCs w:val="22"/>
          <w:lang w:val="en-GB"/>
        </w:rPr>
      </w:pPr>
    </w:p>
    <w:p w14:paraId="3D449F57" w14:textId="77777777" w:rsidR="009B6A4E"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A substantially responsive Proposal is one that conforms to all the terms, conditions, </w:t>
      </w:r>
      <w:proofErr w:type="gramStart"/>
      <w:r w:rsidR="005B6293" w:rsidRPr="00F95394">
        <w:rPr>
          <w:rFonts w:asciiTheme="minorHAnsi" w:hAnsiTheme="minorHAnsi" w:cstheme="minorHAnsi"/>
          <w:sz w:val="22"/>
          <w:szCs w:val="22"/>
        </w:rPr>
        <w:t>TOR</w:t>
      </w:r>
      <w:proofErr w:type="gramEnd"/>
      <w:r w:rsidR="005B6293" w:rsidRPr="00F95394">
        <w:rPr>
          <w:rFonts w:asciiTheme="minorHAnsi" w:hAnsiTheme="minorHAnsi" w:cstheme="minorHAnsi"/>
          <w:sz w:val="22"/>
          <w:szCs w:val="22"/>
        </w:rPr>
        <w:t xml:space="preserve"> </w:t>
      </w:r>
      <w:r w:rsidRPr="00F95394">
        <w:rPr>
          <w:rFonts w:asciiTheme="minorHAnsi" w:hAnsiTheme="minorHAnsi" w:cstheme="minorHAnsi"/>
          <w:sz w:val="22"/>
          <w:szCs w:val="22"/>
        </w:rPr>
        <w:t xml:space="preserve">and </w:t>
      </w:r>
      <w:r w:rsidR="005B6293" w:rsidRPr="00F95394">
        <w:rPr>
          <w:rFonts w:asciiTheme="minorHAnsi" w:hAnsiTheme="minorHAnsi" w:cstheme="minorHAnsi"/>
          <w:sz w:val="22"/>
          <w:szCs w:val="22"/>
        </w:rPr>
        <w:t>other requirements</w:t>
      </w:r>
      <w:r w:rsidRPr="00F95394">
        <w:rPr>
          <w:rFonts w:asciiTheme="minorHAnsi" w:hAnsiTheme="minorHAnsi" w:cstheme="minorHAnsi"/>
          <w:sz w:val="22"/>
          <w:szCs w:val="22"/>
        </w:rPr>
        <w:t xml:space="preserve"> of the RFP without material deviation, reservation, or omission.  </w:t>
      </w:r>
    </w:p>
    <w:p w14:paraId="3D449F58" w14:textId="77777777" w:rsidR="009B6A4E" w:rsidRPr="00F95394" w:rsidRDefault="009B6A4E" w:rsidP="007419C9">
      <w:pPr>
        <w:ind w:left="720" w:hanging="360"/>
        <w:jc w:val="both"/>
        <w:rPr>
          <w:rFonts w:asciiTheme="minorHAnsi" w:hAnsiTheme="minorHAnsi" w:cstheme="minorHAnsi"/>
          <w:bCs/>
          <w:sz w:val="22"/>
          <w:szCs w:val="22"/>
          <w:lang w:val="en-GB"/>
        </w:rPr>
      </w:pPr>
    </w:p>
    <w:p w14:paraId="3D449F59" w14:textId="77777777" w:rsidR="00BC0120" w:rsidRPr="00F95394" w:rsidRDefault="00BC0120" w:rsidP="007419C9">
      <w:pPr>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If a Proposal is not substantially responsive, it shall be rejected by UNDP and may not subsequently be made responsive by the Proposer by correction of the material deviation, reservation, or omission.</w:t>
      </w:r>
    </w:p>
    <w:p w14:paraId="3D449F5A" w14:textId="77777777" w:rsidR="00BC0120" w:rsidRPr="00F95394" w:rsidRDefault="00BC0120" w:rsidP="007419C9">
      <w:pPr>
        <w:pStyle w:val="Sub-ClauseText"/>
        <w:spacing w:before="0" w:after="0"/>
        <w:ind w:left="1080"/>
        <w:rPr>
          <w:rFonts w:asciiTheme="minorHAnsi" w:hAnsiTheme="minorHAnsi" w:cstheme="minorHAnsi"/>
          <w:spacing w:val="0"/>
          <w:sz w:val="22"/>
          <w:szCs w:val="22"/>
        </w:rPr>
      </w:pPr>
    </w:p>
    <w:p w14:paraId="3D449F5B" w14:textId="77777777" w:rsidR="00BC0120" w:rsidRPr="00D243BB" w:rsidRDefault="00BC0120"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D243BB">
        <w:rPr>
          <w:rFonts w:asciiTheme="minorHAnsi" w:hAnsiTheme="minorHAnsi" w:cstheme="minorHAnsi"/>
          <w:b/>
          <w:bCs/>
          <w:szCs w:val="22"/>
          <w:lang w:val="en-GB"/>
        </w:rPr>
        <w:t xml:space="preserve">Nonconformities, </w:t>
      </w:r>
      <w:r w:rsidR="0069531E">
        <w:rPr>
          <w:rFonts w:asciiTheme="minorHAnsi" w:hAnsiTheme="minorHAnsi" w:cstheme="minorHAnsi"/>
          <w:b/>
          <w:bCs/>
          <w:szCs w:val="22"/>
          <w:lang w:val="en-GB"/>
        </w:rPr>
        <w:t xml:space="preserve">Reparable </w:t>
      </w:r>
      <w:r w:rsidRPr="00D243BB">
        <w:rPr>
          <w:rFonts w:asciiTheme="minorHAnsi" w:hAnsiTheme="minorHAnsi" w:cstheme="minorHAnsi"/>
          <w:b/>
          <w:bCs/>
          <w:szCs w:val="22"/>
          <w:lang w:val="en-GB"/>
        </w:rPr>
        <w:t>Errors and Omissions</w:t>
      </w:r>
    </w:p>
    <w:p w14:paraId="3D449F5C" w14:textId="77777777" w:rsidR="00BC0120" w:rsidRPr="00F95394" w:rsidRDefault="00BC0120" w:rsidP="007419C9">
      <w:pPr>
        <w:pStyle w:val="ListParagraph"/>
        <w:tabs>
          <w:tab w:val="left" w:pos="0"/>
        </w:tabs>
        <w:spacing w:line="240" w:lineRule="auto"/>
        <w:ind w:left="1440" w:hanging="720"/>
        <w:rPr>
          <w:rFonts w:asciiTheme="minorHAnsi" w:hAnsiTheme="minorHAnsi" w:cstheme="minorHAnsi"/>
          <w:bCs/>
          <w:szCs w:val="22"/>
          <w:lang w:val="en-GB"/>
        </w:rPr>
      </w:pPr>
    </w:p>
    <w:p w14:paraId="3D449F5D" w14:textId="77777777" w:rsidR="009B6A4E"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Provided that a Proposal is substantially responsive, UNDP may waive any non-conformities or omissions in the Proposal that</w:t>
      </w:r>
      <w:r w:rsidR="003E7B7B" w:rsidRPr="00F95394">
        <w:rPr>
          <w:rFonts w:asciiTheme="minorHAnsi" w:hAnsiTheme="minorHAnsi" w:cstheme="minorHAnsi"/>
          <w:sz w:val="22"/>
          <w:szCs w:val="22"/>
        </w:rPr>
        <w:t>, in the opinion of UNDP,</w:t>
      </w:r>
      <w:r w:rsidRPr="00F95394">
        <w:rPr>
          <w:rFonts w:asciiTheme="minorHAnsi" w:hAnsiTheme="minorHAnsi" w:cstheme="minorHAnsi"/>
          <w:sz w:val="22"/>
          <w:szCs w:val="22"/>
        </w:rPr>
        <w:t xml:space="preserve"> do not constitute a material deviation.</w:t>
      </w:r>
    </w:p>
    <w:p w14:paraId="3D449F5E" w14:textId="77777777" w:rsidR="009B6A4E" w:rsidRPr="00F95394" w:rsidRDefault="009B6A4E" w:rsidP="007419C9">
      <w:pPr>
        <w:pStyle w:val="ListParagraph"/>
        <w:tabs>
          <w:tab w:val="left" w:pos="0"/>
        </w:tabs>
        <w:spacing w:line="240" w:lineRule="auto"/>
        <w:ind w:left="1080" w:hanging="360"/>
        <w:jc w:val="both"/>
        <w:rPr>
          <w:rFonts w:asciiTheme="minorHAnsi" w:hAnsiTheme="minorHAnsi" w:cstheme="minorHAnsi"/>
          <w:bCs/>
          <w:szCs w:val="22"/>
          <w:lang w:val="en-GB"/>
        </w:rPr>
      </w:pPr>
    </w:p>
    <w:p w14:paraId="3D449F5F" w14:textId="77777777" w:rsidR="009B6A4E"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Provided that a Proposal is substantially responsive, UNDP may request the Proposer to submit the necessary information or documentation, within a reasonable </w:t>
      </w:r>
      <w:proofErr w:type="gramStart"/>
      <w:r w:rsidRPr="00F95394">
        <w:rPr>
          <w:rFonts w:asciiTheme="minorHAnsi" w:hAnsiTheme="minorHAnsi" w:cstheme="minorHAnsi"/>
          <w:sz w:val="22"/>
          <w:szCs w:val="22"/>
        </w:rPr>
        <w:t>period of time</w:t>
      </w:r>
      <w:proofErr w:type="gramEnd"/>
      <w:r w:rsidRPr="00F95394">
        <w:rPr>
          <w:rFonts w:asciiTheme="minorHAnsi" w:hAnsiTheme="minorHAnsi" w:cstheme="minorHAnsi"/>
          <w:sz w:val="22"/>
          <w:szCs w:val="22"/>
        </w:rPr>
        <w:t>, to rectify nonmaterial nonconformities or omissions in the Proposal related to documentation requirements.  Such omission shall not be related to any aspect of the price of the Proposal.  Failure of the Proposer to comply with the request may result in the rejection of its Proposal.</w:t>
      </w:r>
    </w:p>
    <w:p w14:paraId="3D449F60" w14:textId="77777777" w:rsidR="009B6A4E" w:rsidRPr="00F95394" w:rsidRDefault="009B6A4E" w:rsidP="007419C9">
      <w:pPr>
        <w:tabs>
          <w:tab w:val="left" w:pos="0"/>
        </w:tabs>
        <w:ind w:left="1080" w:hanging="360"/>
        <w:jc w:val="both"/>
        <w:rPr>
          <w:rFonts w:asciiTheme="minorHAnsi" w:hAnsiTheme="minorHAnsi" w:cstheme="minorHAnsi"/>
          <w:bCs/>
          <w:sz w:val="22"/>
          <w:szCs w:val="22"/>
          <w:lang w:val="en-GB"/>
        </w:rPr>
      </w:pPr>
    </w:p>
    <w:p w14:paraId="3D449F61" w14:textId="77777777" w:rsidR="00BC0120" w:rsidRPr="00F95394" w:rsidRDefault="00BC0120" w:rsidP="007419C9">
      <w:pPr>
        <w:tabs>
          <w:tab w:val="left" w:pos="0"/>
        </w:tabs>
        <w:ind w:left="720"/>
        <w:jc w:val="both"/>
        <w:rPr>
          <w:rFonts w:asciiTheme="minorHAnsi" w:hAnsiTheme="minorHAnsi" w:cstheme="minorHAnsi"/>
          <w:bCs/>
          <w:sz w:val="22"/>
          <w:szCs w:val="22"/>
          <w:lang w:val="en-GB"/>
        </w:rPr>
      </w:pPr>
      <w:r w:rsidRPr="00F95394">
        <w:rPr>
          <w:rFonts w:asciiTheme="minorHAnsi" w:hAnsiTheme="minorHAnsi" w:cstheme="minorHAnsi"/>
          <w:sz w:val="22"/>
          <w:szCs w:val="22"/>
        </w:rPr>
        <w:t xml:space="preserve">Provided that the Proposal is substantially responsive, UNDP shall correct arithmetical errors </w:t>
      </w:r>
      <w:r w:rsidR="00DA46B1" w:rsidRPr="00F95394">
        <w:rPr>
          <w:rFonts w:asciiTheme="minorHAnsi" w:hAnsiTheme="minorHAnsi" w:cstheme="minorHAnsi"/>
          <w:sz w:val="22"/>
          <w:szCs w:val="22"/>
        </w:rPr>
        <w:t>as follows</w:t>
      </w:r>
      <w:r w:rsidRPr="00F95394">
        <w:rPr>
          <w:rFonts w:asciiTheme="minorHAnsi" w:hAnsiTheme="minorHAnsi" w:cstheme="minorHAnsi"/>
          <w:sz w:val="22"/>
          <w:szCs w:val="22"/>
        </w:rPr>
        <w:t>:</w:t>
      </w:r>
    </w:p>
    <w:p w14:paraId="3D449F62" w14:textId="77777777" w:rsidR="00BC0120" w:rsidRPr="00CB6134" w:rsidRDefault="00BC0120" w:rsidP="00CB6134">
      <w:pPr>
        <w:tabs>
          <w:tab w:val="left" w:pos="990"/>
        </w:tabs>
        <w:ind w:left="990" w:hanging="270"/>
        <w:jc w:val="both"/>
        <w:rPr>
          <w:rFonts w:asciiTheme="minorHAnsi" w:hAnsiTheme="minorHAnsi" w:cstheme="minorHAnsi"/>
          <w:bCs/>
          <w:sz w:val="22"/>
          <w:szCs w:val="22"/>
          <w:lang w:val="en-GB"/>
        </w:rPr>
      </w:pPr>
    </w:p>
    <w:p w14:paraId="3D449F63" w14:textId="77777777" w:rsidR="00BC0120" w:rsidRPr="00CB6134" w:rsidRDefault="00BC0120" w:rsidP="007C47BC">
      <w:pPr>
        <w:pStyle w:val="Heading3"/>
        <w:numPr>
          <w:ilvl w:val="0"/>
          <w:numId w:val="30"/>
        </w:numPr>
        <w:tabs>
          <w:tab w:val="left" w:pos="990"/>
        </w:tabs>
        <w:ind w:left="990" w:hanging="270"/>
        <w:rPr>
          <w:b w:val="0"/>
          <w:i w:val="0"/>
        </w:rPr>
      </w:pPr>
      <w:r w:rsidRPr="00CB6134">
        <w:rPr>
          <w:b w:val="0"/>
          <w:i w:val="0"/>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3D449F64" w14:textId="77777777" w:rsidR="00BC0120" w:rsidRPr="00CB6134" w:rsidRDefault="00BC0120" w:rsidP="007C47BC">
      <w:pPr>
        <w:pStyle w:val="Heading3"/>
        <w:numPr>
          <w:ilvl w:val="0"/>
          <w:numId w:val="30"/>
        </w:numPr>
        <w:tabs>
          <w:tab w:val="left" w:pos="990"/>
        </w:tabs>
        <w:ind w:left="990" w:hanging="270"/>
        <w:rPr>
          <w:b w:val="0"/>
          <w:i w:val="0"/>
        </w:rPr>
      </w:pPr>
      <w:r w:rsidRPr="00CB6134">
        <w:rPr>
          <w:b w:val="0"/>
          <w:i w:val="0"/>
        </w:rPr>
        <w:t xml:space="preserve">if there is an error in a total corresponding to the addition or subtraction of subtotals, the subtotals shall </w:t>
      </w:r>
      <w:proofErr w:type="gramStart"/>
      <w:r w:rsidRPr="00CB6134">
        <w:rPr>
          <w:b w:val="0"/>
          <w:i w:val="0"/>
        </w:rPr>
        <w:t>prevail</w:t>
      </w:r>
      <w:proofErr w:type="gramEnd"/>
      <w:r w:rsidRPr="00CB6134">
        <w:rPr>
          <w:b w:val="0"/>
          <w:i w:val="0"/>
        </w:rPr>
        <w:t xml:space="preserve"> and the total shall be corrected; and</w:t>
      </w:r>
    </w:p>
    <w:p w14:paraId="3D449F65" w14:textId="77777777" w:rsidR="00BC0120" w:rsidRPr="00CB6134" w:rsidRDefault="00BC0120" w:rsidP="007C47BC">
      <w:pPr>
        <w:pStyle w:val="Heading3"/>
        <w:numPr>
          <w:ilvl w:val="0"/>
          <w:numId w:val="30"/>
        </w:numPr>
        <w:tabs>
          <w:tab w:val="left" w:pos="990"/>
        </w:tabs>
        <w:ind w:left="990" w:hanging="270"/>
        <w:rPr>
          <w:b w:val="0"/>
          <w:i w:val="0"/>
        </w:rPr>
      </w:pPr>
      <w:r w:rsidRPr="00CB6134">
        <w:rPr>
          <w:b w:val="0"/>
          <w:i w:val="0"/>
        </w:rPr>
        <w:t>if there is a discrepancy between words and figures, the amount in words shall prevail, unless the amount expressed in words is related to an arithmetic error, in which case the amount in figures shall prevail subject to the above.</w:t>
      </w:r>
    </w:p>
    <w:p w14:paraId="3D449F66" w14:textId="77777777" w:rsidR="0054748E" w:rsidRPr="00CB6134" w:rsidRDefault="0054748E" w:rsidP="00CB6134">
      <w:pPr>
        <w:pStyle w:val="ListParagraph"/>
        <w:tabs>
          <w:tab w:val="left" w:pos="990"/>
        </w:tabs>
        <w:spacing w:line="240" w:lineRule="auto"/>
        <w:ind w:left="990" w:hanging="270"/>
        <w:jc w:val="both"/>
        <w:rPr>
          <w:rFonts w:asciiTheme="minorHAnsi" w:hAnsiTheme="minorHAnsi" w:cstheme="minorHAnsi"/>
          <w:szCs w:val="22"/>
        </w:rPr>
      </w:pPr>
    </w:p>
    <w:p w14:paraId="3D449F67" w14:textId="77777777" w:rsidR="00BC0120" w:rsidRPr="00F95394" w:rsidRDefault="00BC0120" w:rsidP="007419C9">
      <w:pPr>
        <w:ind w:left="720"/>
        <w:jc w:val="both"/>
        <w:rPr>
          <w:rFonts w:asciiTheme="minorHAnsi" w:hAnsiTheme="minorHAnsi" w:cstheme="minorHAnsi"/>
          <w:sz w:val="22"/>
          <w:szCs w:val="22"/>
        </w:rPr>
      </w:pPr>
      <w:r w:rsidRPr="00F95394">
        <w:rPr>
          <w:rFonts w:asciiTheme="minorHAnsi" w:hAnsiTheme="minorHAnsi" w:cstheme="minorHAnsi"/>
          <w:sz w:val="22"/>
          <w:szCs w:val="22"/>
        </w:rPr>
        <w:t>If the Proposer does not accept the correction of errors</w:t>
      </w:r>
      <w:r w:rsidR="00186E86" w:rsidRPr="00F95394">
        <w:rPr>
          <w:rFonts w:asciiTheme="minorHAnsi" w:hAnsiTheme="minorHAnsi" w:cstheme="minorHAnsi"/>
          <w:sz w:val="22"/>
          <w:szCs w:val="22"/>
        </w:rPr>
        <w:t xml:space="preserve"> made by UNDP</w:t>
      </w:r>
      <w:r w:rsidRPr="00F95394">
        <w:rPr>
          <w:rFonts w:asciiTheme="minorHAnsi" w:hAnsiTheme="minorHAnsi" w:cstheme="minorHAnsi"/>
          <w:sz w:val="22"/>
          <w:szCs w:val="22"/>
        </w:rPr>
        <w:t>, its Proposal shall be rejected</w:t>
      </w:r>
      <w:r w:rsidR="00186E86" w:rsidRPr="00F95394">
        <w:rPr>
          <w:rFonts w:asciiTheme="minorHAnsi" w:hAnsiTheme="minorHAnsi" w:cstheme="minorHAnsi"/>
          <w:sz w:val="22"/>
          <w:szCs w:val="22"/>
        </w:rPr>
        <w:t>.</w:t>
      </w:r>
    </w:p>
    <w:p w14:paraId="3D449F68" w14:textId="77777777" w:rsidR="00902D41" w:rsidRPr="00F95394" w:rsidRDefault="00902D41" w:rsidP="007419C9">
      <w:pPr>
        <w:ind w:left="777" w:hanging="777"/>
        <w:jc w:val="both"/>
        <w:rPr>
          <w:rFonts w:asciiTheme="minorHAnsi" w:hAnsiTheme="minorHAnsi" w:cstheme="minorHAnsi"/>
          <w:sz w:val="22"/>
          <w:szCs w:val="22"/>
        </w:rPr>
      </w:pPr>
    </w:p>
    <w:p w14:paraId="3D449F69" w14:textId="77777777" w:rsidR="00D43197" w:rsidRPr="00D243BB" w:rsidRDefault="005B799A" w:rsidP="007419C9">
      <w:pPr>
        <w:ind w:left="360" w:hanging="360"/>
        <w:rPr>
          <w:rFonts w:asciiTheme="minorHAnsi" w:hAnsiTheme="minorHAnsi" w:cstheme="minorHAnsi"/>
          <w:b/>
          <w:bCs/>
          <w:sz w:val="28"/>
          <w:szCs w:val="28"/>
          <w:lang w:val="en-GB"/>
        </w:rPr>
      </w:pPr>
      <w:bookmarkStart w:id="1" w:name="_Toc172356927"/>
      <w:r w:rsidRPr="00D243BB">
        <w:rPr>
          <w:rFonts w:asciiTheme="minorHAnsi" w:hAnsiTheme="minorHAnsi" w:cstheme="minorHAnsi"/>
          <w:b/>
          <w:bCs/>
          <w:sz w:val="28"/>
          <w:szCs w:val="28"/>
          <w:lang w:val="en-GB"/>
        </w:rPr>
        <w:t xml:space="preserve">F. </w:t>
      </w:r>
      <w:r w:rsidR="00B50A29" w:rsidRPr="00D243BB">
        <w:rPr>
          <w:rFonts w:asciiTheme="minorHAnsi" w:hAnsiTheme="minorHAnsi" w:cstheme="minorHAnsi"/>
          <w:b/>
          <w:bCs/>
          <w:sz w:val="28"/>
          <w:szCs w:val="28"/>
          <w:lang w:val="en-GB"/>
        </w:rPr>
        <w:t xml:space="preserve"> </w:t>
      </w:r>
      <w:r w:rsidR="009505FB" w:rsidRPr="00D243BB">
        <w:rPr>
          <w:rFonts w:asciiTheme="minorHAnsi" w:hAnsiTheme="minorHAnsi" w:cstheme="minorHAnsi"/>
          <w:b/>
          <w:bCs/>
          <w:sz w:val="28"/>
          <w:szCs w:val="28"/>
          <w:lang w:val="en-GB"/>
        </w:rPr>
        <w:t>A</w:t>
      </w:r>
      <w:bookmarkEnd w:id="1"/>
      <w:r w:rsidR="00B50A29" w:rsidRPr="00D243BB">
        <w:rPr>
          <w:rFonts w:asciiTheme="minorHAnsi" w:hAnsiTheme="minorHAnsi" w:cstheme="minorHAnsi"/>
          <w:b/>
          <w:bCs/>
          <w:sz w:val="28"/>
          <w:szCs w:val="28"/>
          <w:lang w:val="en-GB"/>
        </w:rPr>
        <w:t>WARD OF CONTRACT</w:t>
      </w:r>
    </w:p>
    <w:p w14:paraId="3D449F6A" w14:textId="77777777" w:rsidR="00975680" w:rsidRPr="00D243BB" w:rsidRDefault="00975680" w:rsidP="007419C9">
      <w:pPr>
        <w:ind w:left="630"/>
        <w:rPr>
          <w:rFonts w:asciiTheme="minorHAnsi" w:hAnsiTheme="minorHAnsi" w:cstheme="minorHAnsi"/>
          <w:b/>
          <w:sz w:val="22"/>
          <w:szCs w:val="22"/>
          <w:u w:val="single"/>
        </w:rPr>
      </w:pPr>
    </w:p>
    <w:p w14:paraId="3D449F6B" w14:textId="77777777" w:rsidR="00B80E6A" w:rsidRPr="00014EB2" w:rsidRDefault="00754329"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Right to Accept</w:t>
      </w:r>
      <w:r w:rsidR="00D610FE" w:rsidRPr="00014EB2">
        <w:rPr>
          <w:rFonts w:asciiTheme="minorHAnsi" w:hAnsiTheme="minorHAnsi" w:cstheme="minorHAnsi"/>
          <w:b/>
          <w:bCs/>
          <w:szCs w:val="22"/>
          <w:lang w:val="en-GB"/>
        </w:rPr>
        <w:t xml:space="preserve">, Reject, or Render Non-Responsive </w:t>
      </w:r>
      <w:r w:rsidR="000B1C1D" w:rsidRPr="00014EB2">
        <w:rPr>
          <w:rFonts w:asciiTheme="minorHAnsi" w:hAnsiTheme="minorHAnsi" w:cstheme="minorHAnsi"/>
          <w:b/>
          <w:bCs/>
          <w:szCs w:val="22"/>
          <w:lang w:val="en-GB"/>
        </w:rPr>
        <w:t>Any or All Proposals</w:t>
      </w:r>
    </w:p>
    <w:p w14:paraId="3D449F6C" w14:textId="77777777" w:rsidR="00105CA9" w:rsidRPr="00D243BB" w:rsidRDefault="00105CA9" w:rsidP="007419C9">
      <w:pPr>
        <w:ind w:left="360"/>
        <w:jc w:val="both"/>
        <w:rPr>
          <w:rFonts w:asciiTheme="minorHAnsi" w:hAnsiTheme="minorHAnsi" w:cstheme="minorHAnsi"/>
          <w:sz w:val="22"/>
          <w:szCs w:val="22"/>
          <w:lang w:val="en-GB"/>
        </w:rPr>
      </w:pPr>
    </w:p>
    <w:p w14:paraId="3D449F6D" w14:textId="77777777" w:rsidR="00975680" w:rsidRPr="00D243BB" w:rsidRDefault="000B1C1D" w:rsidP="007419C9">
      <w:pPr>
        <w:ind w:left="720"/>
        <w:jc w:val="both"/>
        <w:rPr>
          <w:rFonts w:asciiTheme="minorHAnsi" w:hAnsiTheme="minorHAnsi" w:cstheme="minorHAnsi"/>
          <w:sz w:val="22"/>
          <w:szCs w:val="22"/>
          <w:lang w:val="en-GB"/>
        </w:rPr>
      </w:pPr>
      <w:r w:rsidRPr="00D243BB">
        <w:rPr>
          <w:rFonts w:asciiTheme="minorHAnsi" w:hAnsiTheme="minorHAnsi" w:cstheme="minorHAnsi"/>
          <w:sz w:val="22"/>
          <w:szCs w:val="22"/>
          <w:lang w:val="en-GB"/>
        </w:rPr>
        <w:t>UNDP reserves the right to accept or reject any Proposal,</w:t>
      </w:r>
      <w:r w:rsidR="00D610FE" w:rsidRPr="00D243BB">
        <w:rPr>
          <w:rFonts w:asciiTheme="minorHAnsi" w:hAnsiTheme="minorHAnsi" w:cstheme="minorHAnsi"/>
          <w:sz w:val="22"/>
          <w:szCs w:val="22"/>
          <w:lang w:val="en-GB"/>
        </w:rPr>
        <w:t xml:space="preserve"> to render any or all </w:t>
      </w:r>
      <w:r w:rsidR="00712107">
        <w:rPr>
          <w:rFonts w:asciiTheme="minorHAnsi" w:hAnsiTheme="minorHAnsi" w:cstheme="minorHAnsi"/>
          <w:sz w:val="22"/>
          <w:szCs w:val="22"/>
          <w:lang w:val="en-GB"/>
        </w:rPr>
        <w:t xml:space="preserve">of the </w:t>
      </w:r>
      <w:r w:rsidR="00D610FE" w:rsidRPr="00D243BB">
        <w:rPr>
          <w:rFonts w:asciiTheme="minorHAnsi" w:hAnsiTheme="minorHAnsi" w:cstheme="minorHAnsi"/>
          <w:sz w:val="22"/>
          <w:szCs w:val="22"/>
          <w:lang w:val="en-GB"/>
        </w:rPr>
        <w:t>Proposals as non-responsive,</w:t>
      </w:r>
      <w:r w:rsidRPr="00D243BB">
        <w:rPr>
          <w:rFonts w:asciiTheme="minorHAnsi" w:hAnsiTheme="minorHAnsi" w:cstheme="minorHAnsi"/>
          <w:sz w:val="22"/>
          <w:szCs w:val="22"/>
          <w:lang w:val="en-GB"/>
        </w:rPr>
        <w:t xml:space="preserve"> and </w:t>
      </w:r>
      <w:r w:rsidR="000D22E9">
        <w:rPr>
          <w:rFonts w:asciiTheme="minorHAnsi" w:hAnsiTheme="minorHAnsi" w:cstheme="minorHAnsi"/>
          <w:sz w:val="22"/>
          <w:szCs w:val="22"/>
          <w:lang w:val="en-GB"/>
        </w:rPr>
        <w:t xml:space="preserve">to </w:t>
      </w:r>
      <w:r w:rsidRPr="00D243BB">
        <w:rPr>
          <w:rFonts w:asciiTheme="minorHAnsi" w:hAnsiTheme="minorHAnsi" w:cstheme="minorHAnsi"/>
          <w:sz w:val="22"/>
          <w:szCs w:val="22"/>
          <w:lang w:val="en-GB"/>
        </w:rPr>
        <w:t xml:space="preserve">reject all Proposals at any time prior to award of contract, without incurring any liability, or obligation to inform the affected Proposer(s) of the grounds for UNDP’s action.  </w:t>
      </w:r>
      <w:r w:rsidR="00712107">
        <w:rPr>
          <w:rFonts w:asciiTheme="minorHAnsi" w:hAnsiTheme="minorHAnsi" w:cstheme="minorHAnsi"/>
          <w:sz w:val="22"/>
          <w:szCs w:val="22"/>
          <w:lang w:val="en-GB"/>
        </w:rPr>
        <w:t xml:space="preserve">Furthermore, </w:t>
      </w:r>
      <w:r w:rsidR="00975680" w:rsidRPr="00D243BB">
        <w:rPr>
          <w:rFonts w:asciiTheme="minorHAnsi" w:hAnsiTheme="minorHAnsi" w:cstheme="minorHAnsi"/>
          <w:sz w:val="22"/>
          <w:szCs w:val="22"/>
          <w:lang w:val="en-GB"/>
        </w:rPr>
        <w:t xml:space="preserve">UNDP shall </w:t>
      </w:r>
      <w:r w:rsidR="00712107">
        <w:rPr>
          <w:rFonts w:asciiTheme="minorHAnsi" w:hAnsiTheme="minorHAnsi" w:cstheme="minorHAnsi"/>
          <w:sz w:val="22"/>
          <w:szCs w:val="22"/>
          <w:lang w:val="en-GB"/>
        </w:rPr>
        <w:t>not</w:t>
      </w:r>
      <w:r w:rsidR="00975680" w:rsidRPr="00D243BB">
        <w:rPr>
          <w:rFonts w:asciiTheme="minorHAnsi" w:hAnsiTheme="minorHAnsi" w:cstheme="minorHAnsi"/>
          <w:sz w:val="22"/>
          <w:szCs w:val="22"/>
          <w:lang w:val="en-GB"/>
        </w:rPr>
        <w:t xml:space="preserve"> be obliged to award the contract to the lowest price offer.</w:t>
      </w:r>
    </w:p>
    <w:p w14:paraId="3D449F6E" w14:textId="77777777" w:rsidR="00F50130" w:rsidRPr="00D243BB" w:rsidRDefault="00F50130" w:rsidP="007419C9">
      <w:pPr>
        <w:ind w:left="720"/>
        <w:jc w:val="both"/>
        <w:rPr>
          <w:rFonts w:asciiTheme="minorHAnsi" w:hAnsiTheme="minorHAnsi" w:cstheme="minorHAnsi"/>
          <w:sz w:val="22"/>
          <w:szCs w:val="22"/>
          <w:lang w:val="en-GB"/>
        </w:rPr>
      </w:pPr>
    </w:p>
    <w:p w14:paraId="3D449F6F" w14:textId="77777777" w:rsidR="00712107" w:rsidRDefault="00F50130" w:rsidP="00712107">
      <w:pPr>
        <w:pStyle w:val="ListParagraph"/>
        <w:spacing w:line="240" w:lineRule="auto"/>
        <w:jc w:val="both"/>
        <w:rPr>
          <w:rFonts w:asciiTheme="minorHAnsi" w:hAnsiTheme="minorHAnsi" w:cstheme="minorHAnsi"/>
          <w:snapToGrid w:val="0"/>
          <w:szCs w:val="22"/>
        </w:rPr>
      </w:pPr>
      <w:r w:rsidRPr="00D243BB">
        <w:rPr>
          <w:rFonts w:asciiTheme="minorHAnsi" w:hAnsiTheme="minorHAnsi" w:cstheme="minorHAnsi"/>
          <w:szCs w:val="22"/>
          <w:lang w:val="en-GB"/>
        </w:rPr>
        <w:t>UNDP shall also verify</w:t>
      </w:r>
      <w:r w:rsidR="00AD69F0" w:rsidRPr="00D243BB">
        <w:rPr>
          <w:rFonts w:asciiTheme="minorHAnsi" w:hAnsiTheme="minorHAnsi" w:cstheme="minorHAnsi"/>
          <w:szCs w:val="22"/>
          <w:lang w:val="en-GB"/>
        </w:rPr>
        <w:t>, and immediately reject their respective Proposal,</w:t>
      </w:r>
      <w:r w:rsidRPr="00D243BB">
        <w:rPr>
          <w:rFonts w:asciiTheme="minorHAnsi" w:hAnsiTheme="minorHAnsi" w:cstheme="minorHAnsi"/>
          <w:szCs w:val="22"/>
          <w:lang w:val="en-GB"/>
        </w:rPr>
        <w:t xml:space="preserve"> if the Proposers </w:t>
      </w:r>
      <w:r w:rsidR="00AD69F0" w:rsidRPr="00D243BB">
        <w:rPr>
          <w:rFonts w:asciiTheme="minorHAnsi" w:hAnsiTheme="minorHAnsi" w:cstheme="minorHAnsi"/>
          <w:szCs w:val="22"/>
          <w:lang w:val="en-GB"/>
        </w:rPr>
        <w:t xml:space="preserve">are found to </w:t>
      </w:r>
      <w:r w:rsidRPr="00D243BB">
        <w:rPr>
          <w:rFonts w:asciiTheme="minorHAnsi" w:hAnsiTheme="minorHAnsi" w:cstheme="minorHAnsi"/>
          <w:szCs w:val="22"/>
          <w:lang w:val="en-GB"/>
        </w:rPr>
        <w:t xml:space="preserve">appear in the UN’s </w:t>
      </w:r>
      <w:r w:rsidRPr="00D243BB">
        <w:rPr>
          <w:rFonts w:asciiTheme="minorHAnsi" w:hAnsiTheme="minorHAnsi" w:cstheme="minorHAnsi"/>
          <w:snapToGrid w:val="0"/>
          <w:szCs w:val="22"/>
        </w:rPr>
        <w:t>Consolidated List of Individuals and Entities with Association to Terrorist Organizations, in the List of Vendors Suspended or Removed from the UN Secretariat Procurement Division Vendor Roster,</w:t>
      </w:r>
      <w:r w:rsidR="00584842">
        <w:rPr>
          <w:rFonts w:asciiTheme="minorHAnsi" w:hAnsiTheme="minorHAnsi" w:cstheme="minorHAnsi"/>
          <w:snapToGrid w:val="0"/>
          <w:szCs w:val="22"/>
        </w:rPr>
        <w:t xml:space="preserve"> the UN Ineligibility List,</w:t>
      </w:r>
      <w:r w:rsidRPr="00D243BB">
        <w:rPr>
          <w:rFonts w:asciiTheme="minorHAnsi" w:hAnsiTheme="minorHAnsi" w:cstheme="minorHAnsi"/>
          <w:snapToGrid w:val="0"/>
          <w:szCs w:val="22"/>
        </w:rPr>
        <w:t xml:space="preserve"> and other such lists that </w:t>
      </w:r>
      <w:r w:rsidR="00DB33E9">
        <w:rPr>
          <w:rFonts w:asciiTheme="minorHAnsi" w:hAnsiTheme="minorHAnsi" w:cstheme="minorHAnsi"/>
          <w:snapToGrid w:val="0"/>
          <w:szCs w:val="22"/>
        </w:rPr>
        <w:t>as may be established or</w:t>
      </w:r>
      <w:r w:rsidRPr="00D243BB">
        <w:rPr>
          <w:rFonts w:asciiTheme="minorHAnsi" w:hAnsiTheme="minorHAnsi" w:cstheme="minorHAnsi"/>
          <w:snapToGrid w:val="0"/>
          <w:szCs w:val="22"/>
        </w:rPr>
        <w:t xml:space="preserve"> recognized </w:t>
      </w:r>
      <w:r w:rsidR="00DB33E9">
        <w:rPr>
          <w:rFonts w:asciiTheme="minorHAnsi" w:hAnsiTheme="minorHAnsi" w:cstheme="minorHAnsi"/>
          <w:snapToGrid w:val="0"/>
          <w:szCs w:val="22"/>
        </w:rPr>
        <w:t>by</w:t>
      </w:r>
      <w:r w:rsidRPr="00D243BB">
        <w:rPr>
          <w:rFonts w:asciiTheme="minorHAnsi" w:hAnsiTheme="minorHAnsi" w:cstheme="minorHAnsi"/>
          <w:snapToGrid w:val="0"/>
          <w:szCs w:val="22"/>
        </w:rPr>
        <w:t xml:space="preserve"> UNDP policy on Vendor Sanction</w:t>
      </w:r>
      <w:r w:rsidR="00DB33E9">
        <w:rPr>
          <w:rFonts w:asciiTheme="minorHAnsi" w:hAnsiTheme="minorHAnsi" w:cstheme="minorHAnsi"/>
          <w:snapToGrid w:val="0"/>
          <w:szCs w:val="22"/>
        </w:rPr>
        <w:t>s</w:t>
      </w:r>
      <w:r w:rsidRPr="00D243BB">
        <w:rPr>
          <w:rFonts w:asciiTheme="minorHAnsi" w:hAnsiTheme="minorHAnsi" w:cstheme="minorHAnsi"/>
          <w:snapToGrid w:val="0"/>
          <w:szCs w:val="22"/>
        </w:rPr>
        <w:t>.</w:t>
      </w:r>
      <w:r w:rsidR="00712107">
        <w:rPr>
          <w:rFonts w:asciiTheme="minorHAnsi" w:hAnsiTheme="minorHAnsi" w:cstheme="minorHAnsi"/>
          <w:snapToGrid w:val="0"/>
          <w:szCs w:val="22"/>
        </w:rPr>
        <w:t xml:space="preserve">  (See </w:t>
      </w:r>
    </w:p>
    <w:p w14:paraId="6E638AB2" w14:textId="35251AA1" w:rsidR="005322F4" w:rsidRDefault="002D5F42" w:rsidP="00712107">
      <w:pPr>
        <w:pStyle w:val="ListParagraph"/>
        <w:spacing w:line="240" w:lineRule="auto"/>
        <w:rPr>
          <w:rFonts w:asciiTheme="minorHAnsi" w:hAnsiTheme="minorHAnsi" w:cstheme="minorHAnsi"/>
          <w:szCs w:val="22"/>
        </w:rPr>
      </w:pPr>
      <w:hyperlink r:id="rId17" w:history="1">
        <w:r w:rsidR="005322F4" w:rsidRPr="007B69F8">
          <w:rPr>
            <w:rStyle w:val="Hyperlink"/>
            <w:rFonts w:asciiTheme="minorHAnsi" w:hAnsiTheme="minorHAnsi" w:cstheme="minorHAnsi"/>
            <w:szCs w:val="22"/>
          </w:rPr>
          <w:t>http://www.undp.org/content/undp/en/home/operations/procurement/protestandsanctions/</w:t>
        </w:r>
      </w:hyperlink>
    </w:p>
    <w:p w14:paraId="3D449F70" w14:textId="41EDCCF7" w:rsidR="00712107" w:rsidRPr="00D243BB" w:rsidRDefault="005322F4" w:rsidP="00712107">
      <w:pPr>
        <w:pStyle w:val="ListParagraph"/>
        <w:spacing w:line="240" w:lineRule="auto"/>
        <w:rPr>
          <w:rFonts w:asciiTheme="minorHAnsi" w:hAnsiTheme="minorHAnsi" w:cstheme="minorHAnsi"/>
          <w:szCs w:val="22"/>
        </w:rPr>
      </w:pPr>
      <w:r>
        <w:rPr>
          <w:rFonts w:asciiTheme="minorHAnsi" w:hAnsiTheme="minorHAnsi" w:cstheme="minorHAnsi"/>
          <w:szCs w:val="22"/>
        </w:rPr>
        <w:t>for</w:t>
      </w:r>
      <w:r w:rsidR="00712107">
        <w:rPr>
          <w:rFonts w:asciiTheme="minorHAnsi" w:hAnsiTheme="minorHAnsi" w:cstheme="minorHAnsi"/>
          <w:szCs w:val="22"/>
        </w:rPr>
        <w:t xml:space="preserve"> details)</w:t>
      </w:r>
    </w:p>
    <w:p w14:paraId="3D449F71" w14:textId="77777777" w:rsidR="009361C8" w:rsidRPr="00D243BB" w:rsidRDefault="009361C8" w:rsidP="007419C9">
      <w:pPr>
        <w:pStyle w:val="ListParagraph"/>
        <w:tabs>
          <w:tab w:val="left" w:pos="0"/>
        </w:tabs>
        <w:spacing w:line="240" w:lineRule="auto"/>
        <w:ind w:left="994"/>
        <w:jc w:val="both"/>
        <w:rPr>
          <w:rFonts w:asciiTheme="minorHAnsi" w:hAnsiTheme="minorHAnsi" w:cstheme="minorHAnsi"/>
          <w:szCs w:val="22"/>
        </w:rPr>
      </w:pPr>
    </w:p>
    <w:p w14:paraId="3D449F72" w14:textId="77777777" w:rsidR="0076535F" w:rsidRPr="00014EB2" w:rsidRDefault="00B80E6A"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Award Criteria</w:t>
      </w:r>
    </w:p>
    <w:p w14:paraId="3D449F73" w14:textId="77777777" w:rsidR="00712107" w:rsidRDefault="00712107" w:rsidP="007419C9">
      <w:pPr>
        <w:pStyle w:val="ListParagraph"/>
        <w:tabs>
          <w:tab w:val="left" w:pos="0"/>
        </w:tabs>
        <w:spacing w:line="240" w:lineRule="auto"/>
        <w:jc w:val="both"/>
        <w:rPr>
          <w:rFonts w:asciiTheme="minorHAnsi" w:hAnsiTheme="minorHAnsi" w:cstheme="minorHAnsi"/>
          <w:bCs/>
          <w:szCs w:val="22"/>
          <w:lang w:val="en-GB"/>
        </w:rPr>
      </w:pPr>
    </w:p>
    <w:p w14:paraId="3D449F74" w14:textId="77777777" w:rsidR="0043159A" w:rsidRDefault="0076535F"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 xml:space="preserve">Prior to expiration of the period of proposal validity, UNDP </w:t>
      </w:r>
      <w:r w:rsidR="00975680" w:rsidRPr="00D243BB">
        <w:rPr>
          <w:rFonts w:asciiTheme="minorHAnsi" w:hAnsiTheme="minorHAnsi" w:cstheme="minorHAnsi"/>
          <w:bCs/>
          <w:szCs w:val="22"/>
          <w:lang w:val="en-GB"/>
        </w:rPr>
        <w:t>shall</w:t>
      </w:r>
      <w:r w:rsidRPr="00D243BB">
        <w:rPr>
          <w:rFonts w:asciiTheme="minorHAnsi" w:hAnsiTheme="minorHAnsi" w:cstheme="minorHAnsi"/>
          <w:bCs/>
          <w:szCs w:val="22"/>
          <w:lang w:val="en-GB"/>
        </w:rPr>
        <w:t xml:space="preserve"> award the contract to the qualified Proposer with the highest </w:t>
      </w:r>
      <w:r w:rsidR="00AD69F0" w:rsidRPr="00D243BB">
        <w:rPr>
          <w:rFonts w:asciiTheme="minorHAnsi" w:hAnsiTheme="minorHAnsi" w:cstheme="minorHAnsi"/>
          <w:bCs/>
          <w:szCs w:val="22"/>
          <w:lang w:val="en-GB"/>
        </w:rPr>
        <w:t xml:space="preserve">total score </w:t>
      </w:r>
      <w:r w:rsidRPr="00D243BB">
        <w:rPr>
          <w:rFonts w:asciiTheme="minorHAnsi" w:hAnsiTheme="minorHAnsi" w:cstheme="minorHAnsi"/>
          <w:bCs/>
          <w:szCs w:val="22"/>
          <w:lang w:val="en-GB"/>
        </w:rPr>
        <w:t>based on the evaluation method</w:t>
      </w:r>
      <w:r w:rsidR="00975680" w:rsidRPr="00D243BB">
        <w:rPr>
          <w:rFonts w:asciiTheme="minorHAnsi" w:hAnsiTheme="minorHAnsi" w:cstheme="minorHAnsi"/>
          <w:bCs/>
          <w:szCs w:val="22"/>
          <w:lang w:val="en-GB"/>
        </w:rPr>
        <w:t xml:space="preserve"> indicated in the </w:t>
      </w:r>
      <w:r w:rsidR="00975680" w:rsidRPr="00D243BB">
        <w:rPr>
          <w:rFonts w:asciiTheme="minorHAnsi" w:hAnsiTheme="minorHAnsi" w:cstheme="minorHAnsi"/>
          <w:b/>
          <w:bCs/>
          <w:szCs w:val="22"/>
          <w:lang w:val="en-GB"/>
        </w:rPr>
        <w:t>Data Sheet</w:t>
      </w:r>
      <w:r w:rsidR="008E77FF">
        <w:rPr>
          <w:rFonts w:asciiTheme="minorHAnsi" w:hAnsiTheme="minorHAnsi" w:cstheme="minorHAnsi"/>
          <w:b/>
          <w:bCs/>
          <w:szCs w:val="22"/>
          <w:lang w:val="en-GB"/>
        </w:rPr>
        <w:t xml:space="preserve"> </w:t>
      </w:r>
      <w:r w:rsidR="008E77FF" w:rsidRPr="008E77FF">
        <w:rPr>
          <w:rFonts w:asciiTheme="minorHAnsi" w:hAnsiTheme="minorHAnsi" w:cstheme="minorHAnsi"/>
          <w:bCs/>
          <w:szCs w:val="22"/>
          <w:lang w:val="en-GB"/>
        </w:rPr>
        <w:t>(</w:t>
      </w:r>
      <w:r w:rsidR="009C499B">
        <w:rPr>
          <w:rFonts w:asciiTheme="minorHAnsi" w:hAnsiTheme="minorHAnsi" w:cstheme="minorHAnsi"/>
          <w:bCs/>
          <w:szCs w:val="22"/>
          <w:lang w:val="en-GB"/>
        </w:rPr>
        <w:t>DS</w:t>
      </w:r>
      <w:r w:rsidR="008E77FF" w:rsidRPr="008E77FF">
        <w:rPr>
          <w:rFonts w:asciiTheme="minorHAnsi" w:hAnsiTheme="minorHAnsi" w:cstheme="minorHAnsi"/>
          <w:bCs/>
          <w:szCs w:val="22"/>
          <w:lang w:val="en-GB"/>
        </w:rPr>
        <w:t xml:space="preserve"> </w:t>
      </w:r>
      <w:r w:rsidR="00161B6F">
        <w:rPr>
          <w:rFonts w:asciiTheme="minorHAnsi" w:hAnsiTheme="minorHAnsi" w:cstheme="minorHAnsi"/>
          <w:bCs/>
          <w:szCs w:val="22"/>
          <w:lang w:val="en-GB"/>
        </w:rPr>
        <w:t>no</w:t>
      </w:r>
      <w:r w:rsidR="000E7B28">
        <w:rPr>
          <w:rFonts w:asciiTheme="minorHAnsi" w:hAnsiTheme="minorHAnsi" w:cstheme="minorHAnsi"/>
          <w:bCs/>
          <w:szCs w:val="22"/>
          <w:lang w:val="en-GB"/>
        </w:rPr>
        <w:t>s</w:t>
      </w:r>
      <w:r w:rsidR="00161B6F">
        <w:rPr>
          <w:rFonts w:asciiTheme="minorHAnsi" w:hAnsiTheme="minorHAnsi" w:cstheme="minorHAnsi"/>
          <w:bCs/>
          <w:szCs w:val="22"/>
          <w:lang w:val="en-GB"/>
        </w:rPr>
        <w:t>.</w:t>
      </w:r>
      <w:r w:rsidR="008E77FF" w:rsidRPr="008E77FF">
        <w:rPr>
          <w:rFonts w:asciiTheme="minorHAnsi" w:hAnsiTheme="minorHAnsi" w:cstheme="minorHAnsi"/>
          <w:bCs/>
          <w:szCs w:val="22"/>
          <w:lang w:val="en-GB"/>
        </w:rPr>
        <w:t xml:space="preserve"> 2</w:t>
      </w:r>
      <w:r w:rsidR="000E7B28">
        <w:rPr>
          <w:rFonts w:asciiTheme="minorHAnsi" w:hAnsiTheme="minorHAnsi" w:cstheme="minorHAnsi"/>
          <w:bCs/>
          <w:szCs w:val="22"/>
          <w:lang w:val="en-GB"/>
        </w:rPr>
        <w:t>5 and 32</w:t>
      </w:r>
      <w:r w:rsidR="008E77FF" w:rsidRPr="008E77FF">
        <w:rPr>
          <w:rFonts w:asciiTheme="minorHAnsi" w:hAnsiTheme="minorHAnsi" w:cstheme="minorHAnsi"/>
          <w:bCs/>
          <w:szCs w:val="22"/>
          <w:lang w:val="en-GB"/>
        </w:rPr>
        <w:t>)</w:t>
      </w:r>
      <w:r w:rsidRPr="00D243BB">
        <w:rPr>
          <w:rFonts w:asciiTheme="minorHAnsi" w:hAnsiTheme="minorHAnsi" w:cstheme="minorHAnsi"/>
          <w:bCs/>
          <w:szCs w:val="22"/>
          <w:lang w:val="en-GB"/>
        </w:rPr>
        <w:t xml:space="preserve">.  </w:t>
      </w:r>
    </w:p>
    <w:p w14:paraId="3D449F75" w14:textId="77777777" w:rsidR="003D3BF8" w:rsidRPr="003D3BF8" w:rsidRDefault="003D3BF8" w:rsidP="007419C9">
      <w:pPr>
        <w:pStyle w:val="ListParagraph"/>
        <w:tabs>
          <w:tab w:val="left" w:pos="0"/>
        </w:tabs>
        <w:spacing w:line="240" w:lineRule="auto"/>
        <w:jc w:val="both"/>
        <w:rPr>
          <w:rFonts w:asciiTheme="minorHAnsi" w:hAnsiTheme="minorHAnsi" w:cstheme="minorHAnsi"/>
          <w:bCs/>
          <w:szCs w:val="22"/>
          <w:lang w:val="en-GB"/>
        </w:rPr>
      </w:pPr>
    </w:p>
    <w:p w14:paraId="3D449F76" w14:textId="77777777" w:rsidR="005F6A9F" w:rsidRPr="00014EB2" w:rsidRDefault="005F6A9F" w:rsidP="007C47BC">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Right to Vary Requirements at the Time of Award</w:t>
      </w:r>
    </w:p>
    <w:p w14:paraId="3D449F77" w14:textId="77777777" w:rsidR="00105CA9" w:rsidRPr="00D243BB"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3D449F78" w14:textId="77777777" w:rsidR="005F6A9F" w:rsidRPr="00D243BB" w:rsidRDefault="00950123"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At the time of award of Contract, UNDP reserves the right to vary the quantity of servic</w:t>
      </w:r>
      <w:r w:rsidR="005F6A9F" w:rsidRPr="00D243BB">
        <w:rPr>
          <w:rFonts w:asciiTheme="minorHAnsi" w:hAnsiTheme="minorHAnsi" w:cstheme="minorHAnsi"/>
          <w:bCs/>
          <w:szCs w:val="22"/>
          <w:lang w:val="en-GB"/>
        </w:rPr>
        <w:t>es and</w:t>
      </w:r>
      <w:r w:rsidR="00975680" w:rsidRPr="00D243BB">
        <w:rPr>
          <w:rFonts w:asciiTheme="minorHAnsi" w:hAnsiTheme="minorHAnsi" w:cstheme="minorHAnsi"/>
          <w:bCs/>
          <w:szCs w:val="22"/>
          <w:lang w:val="en-GB"/>
        </w:rPr>
        <w:t>/or</w:t>
      </w:r>
      <w:r w:rsidR="005F6A9F" w:rsidRPr="00D243BB">
        <w:rPr>
          <w:rFonts w:asciiTheme="minorHAnsi" w:hAnsiTheme="minorHAnsi" w:cstheme="minorHAnsi"/>
          <w:bCs/>
          <w:szCs w:val="22"/>
          <w:lang w:val="en-GB"/>
        </w:rPr>
        <w:t xml:space="preserve"> goods, by up to </w:t>
      </w:r>
      <w:r w:rsidR="00975680" w:rsidRPr="00D243BB">
        <w:rPr>
          <w:rFonts w:asciiTheme="minorHAnsi" w:hAnsiTheme="minorHAnsi" w:cstheme="minorHAnsi"/>
          <w:bCs/>
          <w:szCs w:val="22"/>
          <w:lang w:val="en-GB"/>
        </w:rPr>
        <w:t xml:space="preserve">a maximum </w:t>
      </w:r>
      <w:r w:rsidR="00AD69F0" w:rsidRPr="00D243BB">
        <w:rPr>
          <w:rFonts w:asciiTheme="minorHAnsi" w:hAnsiTheme="minorHAnsi" w:cstheme="minorHAnsi"/>
          <w:bCs/>
          <w:szCs w:val="22"/>
          <w:lang w:val="en-GB"/>
        </w:rPr>
        <w:t xml:space="preserve">twenty five </w:t>
      </w:r>
      <w:r w:rsidR="00584842" w:rsidRPr="00D243BB">
        <w:rPr>
          <w:rFonts w:asciiTheme="minorHAnsi" w:hAnsiTheme="minorHAnsi" w:cstheme="minorHAnsi"/>
          <w:bCs/>
          <w:szCs w:val="22"/>
          <w:lang w:val="en-GB"/>
        </w:rPr>
        <w:t>per cent</w:t>
      </w:r>
      <w:r w:rsidR="00AD69F0" w:rsidRPr="00D243BB">
        <w:rPr>
          <w:rFonts w:asciiTheme="minorHAnsi" w:hAnsiTheme="minorHAnsi" w:cstheme="minorHAnsi"/>
          <w:bCs/>
          <w:szCs w:val="22"/>
          <w:lang w:val="en-GB"/>
        </w:rPr>
        <w:t xml:space="preserve"> (2</w:t>
      </w:r>
      <w:r w:rsidR="00F4473C" w:rsidRPr="00D243BB">
        <w:rPr>
          <w:rFonts w:asciiTheme="minorHAnsi" w:hAnsiTheme="minorHAnsi" w:cstheme="minorHAnsi"/>
          <w:bCs/>
          <w:szCs w:val="22"/>
          <w:lang w:val="en-GB"/>
        </w:rPr>
        <w:t>5</w:t>
      </w:r>
      <w:r w:rsidR="005F6A9F" w:rsidRPr="00D243BB">
        <w:rPr>
          <w:rFonts w:asciiTheme="minorHAnsi" w:hAnsiTheme="minorHAnsi" w:cstheme="minorHAnsi"/>
          <w:bCs/>
          <w:szCs w:val="22"/>
          <w:lang w:val="en-GB"/>
        </w:rPr>
        <w:t>%</w:t>
      </w:r>
      <w:r w:rsidR="00AD69F0" w:rsidRPr="00D243BB">
        <w:rPr>
          <w:rFonts w:asciiTheme="minorHAnsi" w:hAnsiTheme="minorHAnsi" w:cstheme="minorHAnsi"/>
          <w:bCs/>
          <w:szCs w:val="22"/>
          <w:lang w:val="en-GB"/>
        </w:rPr>
        <w:t>)</w:t>
      </w:r>
      <w:r w:rsidR="00975680" w:rsidRPr="00D243BB">
        <w:rPr>
          <w:rFonts w:asciiTheme="minorHAnsi" w:hAnsiTheme="minorHAnsi" w:cstheme="minorHAnsi"/>
          <w:bCs/>
          <w:szCs w:val="22"/>
          <w:lang w:val="en-GB"/>
        </w:rPr>
        <w:t xml:space="preserve"> of the total offer</w:t>
      </w:r>
      <w:r w:rsidR="005F6A9F" w:rsidRPr="00D243BB">
        <w:rPr>
          <w:rFonts w:asciiTheme="minorHAnsi" w:hAnsiTheme="minorHAnsi" w:cstheme="minorHAnsi"/>
          <w:bCs/>
          <w:szCs w:val="22"/>
          <w:lang w:val="en-GB"/>
        </w:rPr>
        <w:t xml:space="preserve">, </w:t>
      </w:r>
      <w:r w:rsidRPr="00D243BB">
        <w:rPr>
          <w:rFonts w:asciiTheme="minorHAnsi" w:hAnsiTheme="minorHAnsi" w:cstheme="minorHAnsi"/>
          <w:bCs/>
          <w:szCs w:val="22"/>
          <w:lang w:val="en-GB"/>
        </w:rPr>
        <w:t xml:space="preserve">without any change in the unit price or other terms and conditions.  </w:t>
      </w:r>
    </w:p>
    <w:p w14:paraId="3D449F79" w14:textId="77777777" w:rsidR="005F6A9F" w:rsidRPr="00D243BB"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3D449F7A" w14:textId="77777777" w:rsidR="005F6A9F" w:rsidRPr="00014EB2" w:rsidRDefault="005F6A9F" w:rsidP="007C47BC">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Contract Signature</w:t>
      </w:r>
    </w:p>
    <w:p w14:paraId="3D449F7B" w14:textId="77777777" w:rsidR="00105CA9" w:rsidRPr="00D243BB" w:rsidRDefault="00105CA9" w:rsidP="007419C9">
      <w:pPr>
        <w:pStyle w:val="ListParagraph"/>
        <w:tabs>
          <w:tab w:val="left" w:pos="0"/>
        </w:tabs>
        <w:spacing w:line="240" w:lineRule="auto"/>
        <w:ind w:left="360"/>
        <w:jc w:val="both"/>
        <w:rPr>
          <w:rFonts w:asciiTheme="minorHAnsi" w:hAnsiTheme="minorHAnsi" w:cstheme="minorHAnsi"/>
          <w:bCs/>
          <w:szCs w:val="22"/>
          <w:lang w:val="en-GB"/>
        </w:rPr>
      </w:pPr>
    </w:p>
    <w:p w14:paraId="3D449F7C" w14:textId="77777777" w:rsidR="005F6A9F" w:rsidRPr="00D243BB" w:rsidRDefault="005F6A9F"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With</w:t>
      </w:r>
      <w:r w:rsidR="00975680" w:rsidRPr="00D243BB">
        <w:rPr>
          <w:rFonts w:asciiTheme="minorHAnsi" w:hAnsiTheme="minorHAnsi" w:cstheme="minorHAnsi"/>
          <w:bCs/>
          <w:szCs w:val="22"/>
          <w:lang w:val="en-GB"/>
        </w:rPr>
        <w:t>in fifteen</w:t>
      </w:r>
      <w:r w:rsidRPr="00D243BB">
        <w:rPr>
          <w:rFonts w:asciiTheme="minorHAnsi" w:hAnsiTheme="minorHAnsi" w:cstheme="minorHAnsi"/>
          <w:bCs/>
          <w:szCs w:val="22"/>
          <w:lang w:val="en-GB"/>
        </w:rPr>
        <w:t xml:space="preserve"> </w:t>
      </w:r>
      <w:r w:rsidR="00975680" w:rsidRPr="00D243BB">
        <w:rPr>
          <w:rFonts w:asciiTheme="minorHAnsi" w:hAnsiTheme="minorHAnsi" w:cstheme="minorHAnsi"/>
          <w:bCs/>
          <w:szCs w:val="22"/>
          <w:lang w:val="en-GB"/>
        </w:rPr>
        <w:t>(</w:t>
      </w:r>
      <w:r w:rsidRPr="00D243BB">
        <w:rPr>
          <w:rFonts w:asciiTheme="minorHAnsi" w:hAnsiTheme="minorHAnsi" w:cstheme="minorHAnsi"/>
          <w:bCs/>
          <w:szCs w:val="22"/>
          <w:lang w:val="en-GB"/>
        </w:rPr>
        <w:t>15</w:t>
      </w:r>
      <w:r w:rsidR="00975680" w:rsidRPr="00D243BB">
        <w:rPr>
          <w:rFonts w:asciiTheme="minorHAnsi" w:hAnsiTheme="minorHAnsi" w:cstheme="minorHAnsi"/>
          <w:bCs/>
          <w:szCs w:val="22"/>
          <w:lang w:val="en-GB"/>
        </w:rPr>
        <w:t>)</w:t>
      </w:r>
      <w:r w:rsidRPr="00D243BB">
        <w:rPr>
          <w:rFonts w:asciiTheme="minorHAnsi" w:hAnsiTheme="minorHAnsi" w:cstheme="minorHAnsi"/>
          <w:bCs/>
          <w:szCs w:val="22"/>
          <w:lang w:val="en-GB"/>
        </w:rPr>
        <w:t xml:space="preserve"> </w:t>
      </w:r>
      <w:r w:rsidR="00950123" w:rsidRPr="00D243BB">
        <w:rPr>
          <w:rFonts w:asciiTheme="minorHAnsi" w:hAnsiTheme="minorHAnsi" w:cstheme="minorHAnsi"/>
          <w:bCs/>
          <w:szCs w:val="22"/>
          <w:lang w:val="en-GB"/>
        </w:rPr>
        <w:t xml:space="preserve">days </w:t>
      </w:r>
      <w:r w:rsidR="00975680" w:rsidRPr="00D243BB">
        <w:rPr>
          <w:rFonts w:asciiTheme="minorHAnsi" w:hAnsiTheme="minorHAnsi" w:cstheme="minorHAnsi"/>
          <w:bCs/>
          <w:szCs w:val="22"/>
          <w:lang w:val="en-GB"/>
        </w:rPr>
        <w:t>from the date of</w:t>
      </w:r>
      <w:r w:rsidR="00950123" w:rsidRPr="00D243BB">
        <w:rPr>
          <w:rFonts w:asciiTheme="minorHAnsi" w:hAnsiTheme="minorHAnsi" w:cstheme="minorHAnsi"/>
          <w:bCs/>
          <w:szCs w:val="22"/>
          <w:lang w:val="en-GB"/>
        </w:rPr>
        <w:t xml:space="preserve"> receipt of the Contract, the successful </w:t>
      </w:r>
      <w:r w:rsidRPr="00D243BB">
        <w:rPr>
          <w:rFonts w:asciiTheme="minorHAnsi" w:hAnsiTheme="minorHAnsi" w:cstheme="minorHAnsi"/>
          <w:bCs/>
          <w:szCs w:val="22"/>
          <w:lang w:val="en-GB"/>
        </w:rPr>
        <w:t xml:space="preserve">Proposer </w:t>
      </w:r>
      <w:r w:rsidR="00950123" w:rsidRPr="00D243BB">
        <w:rPr>
          <w:rFonts w:asciiTheme="minorHAnsi" w:hAnsiTheme="minorHAnsi" w:cstheme="minorHAnsi"/>
          <w:bCs/>
          <w:szCs w:val="22"/>
          <w:lang w:val="en-GB"/>
        </w:rPr>
        <w:t xml:space="preserve">shall sign and date the Contract and return it to UNDP. </w:t>
      </w:r>
    </w:p>
    <w:p w14:paraId="3D449F7D" w14:textId="77777777" w:rsidR="005F6A9F" w:rsidRDefault="005F6A9F" w:rsidP="007419C9">
      <w:pPr>
        <w:pStyle w:val="ListParagraph"/>
        <w:tabs>
          <w:tab w:val="left" w:pos="0"/>
        </w:tabs>
        <w:spacing w:line="240" w:lineRule="auto"/>
        <w:ind w:left="0"/>
        <w:jc w:val="both"/>
        <w:rPr>
          <w:rFonts w:asciiTheme="minorHAnsi" w:hAnsiTheme="minorHAnsi" w:cstheme="minorHAnsi"/>
          <w:bCs/>
          <w:szCs w:val="22"/>
          <w:lang w:val="en-GB"/>
        </w:rPr>
      </w:pPr>
    </w:p>
    <w:p w14:paraId="3D449F7E" w14:textId="77777777" w:rsidR="00331464" w:rsidRPr="003D3BF8" w:rsidRDefault="00331464" w:rsidP="007419C9">
      <w:pPr>
        <w:ind w:left="720"/>
        <w:jc w:val="both"/>
        <w:rPr>
          <w:rFonts w:asciiTheme="minorHAnsi" w:hAnsiTheme="minorHAnsi" w:cstheme="minorHAnsi"/>
          <w:bCs/>
          <w:sz w:val="22"/>
          <w:szCs w:val="22"/>
          <w:lang w:val="en-GB"/>
        </w:rPr>
      </w:pPr>
      <w:r w:rsidRPr="003D3BF8">
        <w:rPr>
          <w:rFonts w:asciiTheme="minorHAnsi" w:hAnsiTheme="minorHAnsi" w:cstheme="minorHAnsi"/>
          <w:sz w:val="22"/>
          <w:szCs w:val="22"/>
          <w:lang w:val="en-GB"/>
        </w:rPr>
        <w:t xml:space="preserve">Failure of the successful Proposer to comply with the requirement of </w:t>
      </w:r>
      <w:r w:rsidR="008A43EA">
        <w:rPr>
          <w:rFonts w:asciiTheme="minorHAnsi" w:hAnsiTheme="minorHAnsi" w:cstheme="minorHAnsi"/>
          <w:sz w:val="22"/>
          <w:szCs w:val="22"/>
          <w:lang w:val="en-GB"/>
        </w:rPr>
        <w:t xml:space="preserve">RFP </w:t>
      </w:r>
      <w:r w:rsidR="00F0345A">
        <w:rPr>
          <w:rFonts w:asciiTheme="minorHAnsi" w:hAnsiTheme="minorHAnsi" w:cstheme="minorHAnsi"/>
          <w:sz w:val="22"/>
          <w:szCs w:val="22"/>
          <w:lang w:val="en-GB"/>
        </w:rPr>
        <w:t>Clause 35</w:t>
      </w:r>
      <w:r w:rsidRPr="003D3BF8">
        <w:rPr>
          <w:rFonts w:asciiTheme="minorHAnsi" w:hAnsiTheme="minorHAnsi" w:cstheme="minorHAnsi"/>
          <w:sz w:val="22"/>
          <w:szCs w:val="22"/>
          <w:lang w:val="en-GB"/>
        </w:rPr>
        <w:t xml:space="preserve"> and </w:t>
      </w:r>
      <w:r>
        <w:rPr>
          <w:rFonts w:asciiTheme="minorHAnsi" w:hAnsiTheme="minorHAnsi" w:cstheme="minorHAnsi"/>
          <w:sz w:val="22"/>
          <w:szCs w:val="22"/>
          <w:lang w:val="en-GB"/>
        </w:rPr>
        <w:t>this provision</w:t>
      </w:r>
      <w:r w:rsidRPr="003D3BF8">
        <w:rPr>
          <w:rFonts w:asciiTheme="minorHAnsi" w:hAnsiTheme="minorHAnsi" w:cstheme="minorHAnsi"/>
          <w:sz w:val="22"/>
          <w:szCs w:val="22"/>
          <w:lang w:val="en-GB"/>
        </w:rPr>
        <w:t xml:space="preserve"> shall constitute sufficient grounds for the annulment of the award</w:t>
      </w:r>
      <w:r>
        <w:rPr>
          <w:rFonts w:asciiTheme="minorHAnsi" w:hAnsiTheme="minorHAnsi" w:cstheme="minorHAnsi"/>
          <w:sz w:val="22"/>
          <w:szCs w:val="22"/>
          <w:lang w:val="en-GB"/>
        </w:rPr>
        <w:t>,</w:t>
      </w:r>
      <w:r w:rsidRPr="003D3BF8">
        <w:rPr>
          <w:rFonts w:asciiTheme="minorHAnsi" w:hAnsiTheme="minorHAnsi" w:cstheme="minorHAnsi"/>
          <w:sz w:val="22"/>
          <w:szCs w:val="22"/>
          <w:lang w:val="en-GB"/>
        </w:rPr>
        <w:t xml:space="preserve"> and forfeiture of the </w:t>
      </w:r>
      <w:r>
        <w:rPr>
          <w:rFonts w:asciiTheme="minorHAnsi" w:hAnsiTheme="minorHAnsi" w:cstheme="minorHAnsi"/>
          <w:sz w:val="22"/>
          <w:szCs w:val="22"/>
          <w:lang w:val="en-GB"/>
        </w:rPr>
        <w:t>Proposal S</w:t>
      </w:r>
      <w:r w:rsidRPr="003D3BF8">
        <w:rPr>
          <w:rFonts w:asciiTheme="minorHAnsi" w:hAnsiTheme="minorHAnsi" w:cstheme="minorHAnsi"/>
          <w:sz w:val="22"/>
          <w:szCs w:val="22"/>
          <w:lang w:val="en-GB"/>
        </w:rPr>
        <w:t xml:space="preserve">ecurity if any, </w:t>
      </w:r>
      <w:r>
        <w:rPr>
          <w:rFonts w:asciiTheme="minorHAnsi" w:hAnsiTheme="minorHAnsi" w:cstheme="minorHAnsi"/>
          <w:sz w:val="22"/>
          <w:szCs w:val="22"/>
          <w:lang w:val="en-GB"/>
        </w:rPr>
        <w:t xml:space="preserve">and </w:t>
      </w:r>
      <w:r w:rsidRPr="003D3BF8">
        <w:rPr>
          <w:rFonts w:asciiTheme="minorHAnsi" w:hAnsiTheme="minorHAnsi" w:cstheme="minorHAnsi"/>
          <w:sz w:val="22"/>
          <w:szCs w:val="22"/>
          <w:lang w:val="en-GB"/>
        </w:rPr>
        <w:t>on which event</w:t>
      </w:r>
      <w:r>
        <w:rPr>
          <w:rFonts w:asciiTheme="minorHAnsi" w:hAnsiTheme="minorHAnsi" w:cstheme="minorHAnsi"/>
          <w:sz w:val="22"/>
          <w:szCs w:val="22"/>
          <w:lang w:val="en-GB"/>
        </w:rPr>
        <w:t>,</w:t>
      </w:r>
      <w:r w:rsidRPr="003D3BF8">
        <w:rPr>
          <w:rFonts w:asciiTheme="minorHAnsi" w:hAnsiTheme="minorHAnsi" w:cstheme="minorHAnsi"/>
          <w:sz w:val="22"/>
          <w:szCs w:val="22"/>
          <w:lang w:val="en-GB"/>
        </w:rPr>
        <w:t xml:space="preserve"> UNDP may award the Contract to the Proposer with the second highest rated Proposal, or call for new Proposals.  </w:t>
      </w:r>
    </w:p>
    <w:p w14:paraId="3D449F7F" w14:textId="77777777" w:rsidR="00331464" w:rsidRPr="003D3BF8" w:rsidRDefault="00331464" w:rsidP="007419C9">
      <w:pPr>
        <w:pStyle w:val="ListParagraph"/>
        <w:tabs>
          <w:tab w:val="left" w:pos="0"/>
        </w:tabs>
        <w:spacing w:line="240" w:lineRule="auto"/>
        <w:ind w:left="0"/>
        <w:jc w:val="both"/>
        <w:rPr>
          <w:rFonts w:asciiTheme="minorHAnsi" w:hAnsiTheme="minorHAnsi" w:cstheme="minorHAnsi"/>
          <w:bCs/>
          <w:szCs w:val="22"/>
          <w:lang w:val="en-GB"/>
        </w:rPr>
      </w:pPr>
    </w:p>
    <w:p w14:paraId="3D449F80" w14:textId="77777777" w:rsidR="00DA555F" w:rsidRPr="00014EB2" w:rsidRDefault="005F6A9F" w:rsidP="007C47BC">
      <w:pPr>
        <w:pStyle w:val="ListParagraph"/>
        <w:numPr>
          <w:ilvl w:val="0"/>
          <w:numId w:val="21"/>
        </w:numPr>
        <w:tabs>
          <w:tab w:val="left" w:pos="0"/>
        </w:tabs>
        <w:spacing w:line="240" w:lineRule="auto"/>
        <w:jc w:val="both"/>
        <w:rPr>
          <w:rFonts w:asciiTheme="minorHAnsi" w:hAnsiTheme="minorHAnsi" w:cstheme="minorHAnsi"/>
          <w:b/>
          <w:bCs/>
          <w:szCs w:val="22"/>
          <w:lang w:val="en-GB"/>
        </w:rPr>
      </w:pPr>
      <w:r w:rsidRPr="00014EB2">
        <w:rPr>
          <w:rFonts w:asciiTheme="minorHAnsi" w:hAnsiTheme="minorHAnsi" w:cstheme="minorHAnsi"/>
          <w:b/>
          <w:bCs/>
          <w:szCs w:val="22"/>
          <w:lang w:val="en-GB"/>
        </w:rPr>
        <w:t>Performance Security</w:t>
      </w:r>
    </w:p>
    <w:p w14:paraId="3D449F81" w14:textId="77777777" w:rsidR="00105CA9" w:rsidRPr="005D5DB8" w:rsidRDefault="00105CA9" w:rsidP="007419C9">
      <w:pPr>
        <w:pStyle w:val="ListParagraph"/>
        <w:tabs>
          <w:tab w:val="left" w:pos="0"/>
        </w:tabs>
        <w:spacing w:line="240" w:lineRule="auto"/>
        <w:ind w:left="1181"/>
        <w:jc w:val="both"/>
        <w:rPr>
          <w:rFonts w:asciiTheme="minorHAnsi" w:hAnsiTheme="minorHAnsi" w:cstheme="minorHAnsi"/>
          <w:bCs/>
          <w:szCs w:val="22"/>
          <w:lang w:val="en-GB"/>
        </w:rPr>
      </w:pPr>
    </w:p>
    <w:p w14:paraId="3D449F82" w14:textId="77777777" w:rsidR="00751AA5" w:rsidRPr="005D5DB8" w:rsidRDefault="00950123" w:rsidP="007419C9">
      <w:pPr>
        <w:ind w:left="720"/>
        <w:jc w:val="both"/>
        <w:rPr>
          <w:rFonts w:asciiTheme="minorHAnsi" w:hAnsiTheme="minorHAnsi" w:cstheme="minorHAnsi"/>
          <w:bCs/>
          <w:sz w:val="22"/>
          <w:szCs w:val="22"/>
          <w:lang w:val="en-GB"/>
        </w:rPr>
      </w:pPr>
      <w:r w:rsidRPr="005D5DB8">
        <w:rPr>
          <w:rFonts w:asciiTheme="minorHAnsi" w:hAnsiTheme="minorHAnsi" w:cstheme="minorHAnsi"/>
          <w:bCs/>
          <w:sz w:val="22"/>
          <w:szCs w:val="22"/>
          <w:lang w:val="en-GB"/>
        </w:rPr>
        <w:t>A performance security</w:t>
      </w:r>
      <w:r w:rsidR="008C77B5" w:rsidRPr="005D5DB8">
        <w:rPr>
          <w:rFonts w:asciiTheme="minorHAnsi" w:hAnsiTheme="minorHAnsi" w:cstheme="minorHAnsi"/>
          <w:bCs/>
          <w:sz w:val="22"/>
          <w:szCs w:val="22"/>
          <w:lang w:val="en-GB"/>
        </w:rPr>
        <w:t>, if required,</w:t>
      </w:r>
      <w:r w:rsidRPr="005D5DB8">
        <w:rPr>
          <w:rFonts w:asciiTheme="minorHAnsi" w:hAnsiTheme="minorHAnsi" w:cstheme="minorHAnsi"/>
          <w:bCs/>
          <w:sz w:val="22"/>
          <w:szCs w:val="22"/>
          <w:lang w:val="en-GB"/>
        </w:rPr>
        <w:t xml:space="preserve"> shall be provided in the </w:t>
      </w:r>
      <w:r w:rsidR="008E6070" w:rsidRPr="005D5DB8">
        <w:rPr>
          <w:rFonts w:asciiTheme="minorHAnsi" w:hAnsiTheme="minorHAnsi" w:cstheme="minorHAnsi"/>
          <w:bCs/>
          <w:sz w:val="22"/>
          <w:szCs w:val="22"/>
          <w:lang w:val="en-GB"/>
        </w:rPr>
        <w:t xml:space="preserve">amount and </w:t>
      </w:r>
      <w:r w:rsidRPr="005D5DB8">
        <w:rPr>
          <w:rFonts w:asciiTheme="minorHAnsi" w:hAnsiTheme="minorHAnsi" w:cstheme="minorHAnsi"/>
          <w:bCs/>
          <w:sz w:val="22"/>
          <w:szCs w:val="22"/>
          <w:lang w:val="en-GB"/>
        </w:rPr>
        <w:t xml:space="preserve">form </w:t>
      </w:r>
      <w:r w:rsidR="00FA5418" w:rsidRPr="005D5DB8">
        <w:rPr>
          <w:rFonts w:asciiTheme="minorHAnsi" w:hAnsiTheme="minorHAnsi" w:cstheme="minorHAnsi"/>
          <w:bCs/>
          <w:sz w:val="22"/>
          <w:szCs w:val="22"/>
          <w:lang w:val="en-GB"/>
        </w:rPr>
        <w:t xml:space="preserve">provided in </w:t>
      </w:r>
      <w:r w:rsidR="00E87F84" w:rsidRPr="005D5DB8">
        <w:rPr>
          <w:rFonts w:asciiTheme="minorHAnsi" w:hAnsiTheme="minorHAnsi" w:cstheme="minorHAnsi"/>
          <w:bCs/>
          <w:sz w:val="22"/>
          <w:szCs w:val="22"/>
          <w:lang w:val="en-GB"/>
        </w:rPr>
        <w:t xml:space="preserve">Section </w:t>
      </w:r>
      <w:r w:rsidR="00194DB5">
        <w:rPr>
          <w:rFonts w:asciiTheme="minorHAnsi" w:hAnsiTheme="minorHAnsi" w:cstheme="minorHAnsi"/>
          <w:bCs/>
          <w:sz w:val="22"/>
          <w:szCs w:val="22"/>
          <w:lang w:val="en-GB"/>
        </w:rPr>
        <w:t>9</w:t>
      </w:r>
      <w:r w:rsidR="00E87F84" w:rsidRPr="005D5DB8">
        <w:rPr>
          <w:rFonts w:asciiTheme="minorHAnsi" w:hAnsiTheme="minorHAnsi" w:cstheme="minorHAnsi"/>
          <w:bCs/>
          <w:sz w:val="22"/>
          <w:szCs w:val="22"/>
          <w:lang w:val="en-GB"/>
        </w:rPr>
        <w:t xml:space="preserve"> </w:t>
      </w:r>
      <w:r w:rsidRPr="005D5DB8">
        <w:rPr>
          <w:rFonts w:asciiTheme="minorHAnsi" w:hAnsiTheme="minorHAnsi" w:cstheme="minorHAnsi"/>
          <w:bCs/>
          <w:sz w:val="22"/>
          <w:szCs w:val="22"/>
          <w:lang w:val="en-GB"/>
        </w:rPr>
        <w:t xml:space="preserve">and by the deadline </w:t>
      </w:r>
      <w:r w:rsidR="006C6650" w:rsidRPr="005D5DB8">
        <w:rPr>
          <w:rFonts w:asciiTheme="minorHAnsi" w:hAnsiTheme="minorHAnsi" w:cstheme="minorHAnsi"/>
          <w:bCs/>
          <w:sz w:val="22"/>
          <w:szCs w:val="22"/>
          <w:lang w:val="en-GB"/>
        </w:rPr>
        <w:t xml:space="preserve">indicated in the </w:t>
      </w:r>
      <w:r w:rsidR="006C6650" w:rsidRPr="005D5DB8">
        <w:rPr>
          <w:rFonts w:asciiTheme="minorHAnsi" w:hAnsiTheme="minorHAnsi" w:cstheme="minorHAnsi"/>
          <w:b/>
          <w:bCs/>
          <w:sz w:val="22"/>
          <w:szCs w:val="22"/>
          <w:lang w:val="en-GB"/>
        </w:rPr>
        <w:t>Data Sheet</w:t>
      </w:r>
      <w:r w:rsidR="008E77FF" w:rsidRPr="005D5DB8">
        <w:rPr>
          <w:rFonts w:asciiTheme="minorHAnsi" w:hAnsiTheme="minorHAnsi" w:cstheme="minorHAnsi"/>
          <w:bCs/>
          <w:sz w:val="22"/>
          <w:szCs w:val="22"/>
          <w:lang w:val="en-GB"/>
        </w:rPr>
        <w:t xml:space="preserve"> (</w:t>
      </w:r>
      <w:r w:rsidR="009C499B">
        <w:rPr>
          <w:rFonts w:asciiTheme="minorHAnsi" w:hAnsiTheme="minorHAnsi" w:cstheme="minorHAnsi"/>
          <w:bCs/>
          <w:sz w:val="22"/>
          <w:szCs w:val="22"/>
          <w:lang w:val="en-GB"/>
        </w:rPr>
        <w:t>DS</w:t>
      </w:r>
      <w:r w:rsidR="008E77FF" w:rsidRPr="005D5DB8">
        <w:rPr>
          <w:rFonts w:asciiTheme="minorHAnsi" w:hAnsiTheme="minorHAnsi" w:cstheme="minorHAnsi"/>
          <w:bCs/>
          <w:sz w:val="22"/>
          <w:szCs w:val="22"/>
          <w:lang w:val="en-GB"/>
        </w:rPr>
        <w:t xml:space="preserve"> </w:t>
      </w:r>
      <w:r w:rsidR="00161B6F">
        <w:rPr>
          <w:rFonts w:asciiTheme="minorHAnsi" w:hAnsiTheme="minorHAnsi" w:cstheme="minorHAnsi"/>
          <w:bCs/>
          <w:sz w:val="22"/>
          <w:szCs w:val="22"/>
          <w:lang w:val="en-GB"/>
        </w:rPr>
        <w:t>no.</w:t>
      </w:r>
      <w:r w:rsidR="008E77FF" w:rsidRPr="005D5DB8">
        <w:rPr>
          <w:rFonts w:asciiTheme="minorHAnsi" w:hAnsiTheme="minorHAnsi" w:cstheme="minorHAnsi"/>
          <w:bCs/>
          <w:sz w:val="22"/>
          <w:szCs w:val="22"/>
          <w:lang w:val="en-GB"/>
        </w:rPr>
        <w:t xml:space="preserve"> 1</w:t>
      </w:r>
      <w:r w:rsidR="00443E95" w:rsidRPr="005D5DB8">
        <w:rPr>
          <w:rFonts w:asciiTheme="minorHAnsi" w:hAnsiTheme="minorHAnsi" w:cstheme="minorHAnsi"/>
          <w:bCs/>
          <w:sz w:val="22"/>
          <w:szCs w:val="22"/>
          <w:lang w:val="en-GB"/>
        </w:rPr>
        <w:t>4</w:t>
      </w:r>
      <w:r w:rsidR="008E77FF" w:rsidRPr="005D5DB8">
        <w:rPr>
          <w:rFonts w:asciiTheme="minorHAnsi" w:hAnsiTheme="minorHAnsi" w:cstheme="minorHAnsi"/>
          <w:bCs/>
          <w:sz w:val="22"/>
          <w:szCs w:val="22"/>
          <w:lang w:val="en-GB"/>
        </w:rPr>
        <w:t>)</w:t>
      </w:r>
      <w:r w:rsidRPr="005D5DB8">
        <w:rPr>
          <w:rFonts w:asciiTheme="minorHAnsi" w:hAnsiTheme="minorHAnsi" w:cstheme="minorHAnsi"/>
          <w:bCs/>
          <w:sz w:val="22"/>
          <w:szCs w:val="22"/>
          <w:lang w:val="en-GB"/>
        </w:rPr>
        <w:t xml:space="preserve">, as applicable.  </w:t>
      </w:r>
      <w:r w:rsidR="00F45DAE">
        <w:rPr>
          <w:rFonts w:asciiTheme="minorHAnsi" w:hAnsiTheme="minorHAnsi" w:cstheme="minorHAnsi"/>
          <w:bCs/>
          <w:sz w:val="22"/>
          <w:szCs w:val="22"/>
          <w:lang w:val="en-GB"/>
        </w:rPr>
        <w:t xml:space="preserve">Where a Performance Security will be required, the submission of the said document, and the confirmation of its acceptance by UNDP, shall be a condition for the effectivity of the Contract that will be signed by and between the successful Proposer and UNDP. </w:t>
      </w:r>
    </w:p>
    <w:p w14:paraId="3D449F83" w14:textId="77777777" w:rsidR="00751AA5" w:rsidRPr="005D5DB8" w:rsidRDefault="00751AA5" w:rsidP="007419C9">
      <w:pPr>
        <w:pStyle w:val="ListParagraph"/>
        <w:spacing w:line="240" w:lineRule="auto"/>
        <w:ind w:left="1080"/>
        <w:jc w:val="both"/>
        <w:rPr>
          <w:rFonts w:asciiTheme="minorHAnsi" w:hAnsiTheme="minorHAnsi" w:cstheme="minorHAnsi"/>
          <w:bCs/>
          <w:szCs w:val="22"/>
          <w:lang w:val="en-GB"/>
        </w:rPr>
      </w:pPr>
    </w:p>
    <w:p w14:paraId="3D449F84" w14:textId="77777777" w:rsidR="00593802" w:rsidRPr="00014EB2" w:rsidRDefault="00593802"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Bank Guarantee for Advance</w:t>
      </w:r>
      <w:r w:rsidR="00F60783" w:rsidRPr="00014EB2">
        <w:rPr>
          <w:rFonts w:asciiTheme="minorHAnsi" w:hAnsiTheme="minorHAnsi" w:cstheme="minorHAnsi"/>
          <w:b/>
          <w:bCs/>
          <w:szCs w:val="22"/>
          <w:lang w:val="en-GB"/>
        </w:rPr>
        <w:t>d</w:t>
      </w:r>
      <w:r w:rsidRPr="00014EB2">
        <w:rPr>
          <w:rFonts w:asciiTheme="minorHAnsi" w:hAnsiTheme="minorHAnsi" w:cstheme="minorHAnsi"/>
          <w:b/>
          <w:bCs/>
          <w:szCs w:val="22"/>
          <w:lang w:val="en-GB"/>
        </w:rPr>
        <w:t xml:space="preserve"> Payment</w:t>
      </w:r>
    </w:p>
    <w:p w14:paraId="3D449F85" w14:textId="77777777" w:rsidR="00105CA9" w:rsidRPr="005D5DB8"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3D449F86" w14:textId="77777777" w:rsidR="00D43197" w:rsidRPr="00D243BB" w:rsidRDefault="00DD2E01" w:rsidP="007419C9">
      <w:pPr>
        <w:pStyle w:val="ListParagraph"/>
        <w:tabs>
          <w:tab w:val="left" w:pos="0"/>
        </w:tabs>
        <w:spacing w:line="240" w:lineRule="auto"/>
        <w:jc w:val="both"/>
        <w:rPr>
          <w:rFonts w:asciiTheme="minorHAnsi" w:hAnsiTheme="minorHAnsi" w:cstheme="minorHAnsi"/>
          <w:bCs/>
          <w:szCs w:val="22"/>
          <w:lang w:val="en-GB"/>
        </w:rPr>
      </w:pPr>
      <w:r>
        <w:rPr>
          <w:rFonts w:asciiTheme="minorHAnsi" w:hAnsiTheme="minorHAnsi" w:cstheme="minorHAnsi"/>
          <w:szCs w:val="22"/>
        </w:rPr>
        <w:t>Except when the interests of UNDP so require, it is the UNDP’s preference to make no advanced payment(s) on contracts (i.e., payments without having received any outputs).</w:t>
      </w:r>
      <w:r>
        <w:rPr>
          <w:rFonts w:ascii="Arial" w:hAnsi="Arial" w:cs="Arial"/>
          <w:sz w:val="20"/>
          <w:szCs w:val="20"/>
        </w:rPr>
        <w:t xml:space="preserve">  </w:t>
      </w:r>
      <w:r w:rsidR="008E77FF" w:rsidRPr="005D5DB8">
        <w:rPr>
          <w:rFonts w:asciiTheme="minorHAnsi" w:hAnsiTheme="minorHAnsi" w:cstheme="minorHAnsi"/>
          <w:bCs/>
          <w:szCs w:val="22"/>
          <w:lang w:val="en-GB"/>
        </w:rPr>
        <w:t xml:space="preserve">In the event that </w:t>
      </w:r>
      <w:r w:rsidR="008E77FF" w:rsidRPr="005D5DB8">
        <w:rPr>
          <w:rFonts w:asciiTheme="minorHAnsi" w:hAnsiTheme="minorHAnsi" w:cstheme="minorHAnsi"/>
          <w:bCs/>
          <w:szCs w:val="22"/>
          <w:lang w:val="en-GB"/>
        </w:rPr>
        <w:lastRenderedPageBreak/>
        <w:t>the Proposer requires an advanced payment upon</w:t>
      </w:r>
      <w:r w:rsidR="008E77FF">
        <w:rPr>
          <w:rFonts w:asciiTheme="minorHAnsi" w:hAnsiTheme="minorHAnsi" w:cstheme="minorHAnsi"/>
          <w:bCs/>
          <w:szCs w:val="22"/>
          <w:lang w:val="en-GB"/>
        </w:rPr>
        <w:t xml:space="preserve"> </w:t>
      </w:r>
      <w:r w:rsidR="00584842">
        <w:rPr>
          <w:rFonts w:asciiTheme="minorHAnsi" w:hAnsiTheme="minorHAnsi" w:cstheme="minorHAnsi"/>
          <w:bCs/>
          <w:szCs w:val="22"/>
          <w:lang w:val="en-GB"/>
        </w:rPr>
        <w:t>contract signature</w:t>
      </w:r>
      <w:r w:rsidR="008E77FF">
        <w:rPr>
          <w:rFonts w:asciiTheme="minorHAnsi" w:hAnsiTheme="minorHAnsi" w:cstheme="minorHAnsi"/>
          <w:bCs/>
          <w:szCs w:val="22"/>
          <w:lang w:val="en-GB"/>
        </w:rPr>
        <w:t xml:space="preserve">, and if such request is duly accepted by UNDP, and the said advanced payment </w:t>
      </w:r>
      <w:r w:rsidR="00CE27C0" w:rsidRPr="00D243BB">
        <w:rPr>
          <w:rFonts w:asciiTheme="minorHAnsi" w:hAnsiTheme="minorHAnsi" w:cstheme="minorHAnsi"/>
          <w:bCs/>
          <w:szCs w:val="22"/>
          <w:lang w:val="en-GB"/>
        </w:rPr>
        <w:t xml:space="preserve">exceeds 20% of the total proposal price, or exceed the amount of </w:t>
      </w:r>
      <w:r w:rsidR="002D5870">
        <w:rPr>
          <w:rFonts w:asciiTheme="minorHAnsi" w:hAnsiTheme="minorHAnsi" w:cstheme="minorHAnsi"/>
          <w:bCs/>
          <w:szCs w:val="22"/>
          <w:lang w:val="en-GB"/>
        </w:rPr>
        <w:t xml:space="preserve">USD </w:t>
      </w:r>
      <w:r w:rsidR="00CE27C0" w:rsidRPr="00D243BB">
        <w:rPr>
          <w:rFonts w:asciiTheme="minorHAnsi" w:hAnsiTheme="minorHAnsi" w:cstheme="minorHAnsi"/>
          <w:bCs/>
          <w:szCs w:val="22"/>
          <w:lang w:val="en-GB"/>
        </w:rPr>
        <w:t xml:space="preserve">30,000, UNDP shall require the Proposer to submit a Bank Guarantee in the same amount as the advanced payment.  </w:t>
      </w:r>
      <w:r w:rsidR="00593802" w:rsidRPr="00D243BB">
        <w:rPr>
          <w:rFonts w:asciiTheme="minorHAnsi" w:hAnsiTheme="minorHAnsi" w:cstheme="minorHAnsi"/>
          <w:bCs/>
          <w:szCs w:val="22"/>
          <w:lang w:val="en-GB"/>
        </w:rPr>
        <w:t>A bank guarantee for advance</w:t>
      </w:r>
      <w:r w:rsidR="00F60783" w:rsidRPr="00D243BB">
        <w:rPr>
          <w:rFonts w:asciiTheme="minorHAnsi" w:hAnsiTheme="minorHAnsi" w:cstheme="minorHAnsi"/>
          <w:bCs/>
          <w:szCs w:val="22"/>
          <w:lang w:val="en-GB"/>
        </w:rPr>
        <w:t>d</w:t>
      </w:r>
      <w:r w:rsidR="00593802" w:rsidRPr="00D243BB">
        <w:rPr>
          <w:rFonts w:asciiTheme="minorHAnsi" w:hAnsiTheme="minorHAnsi" w:cstheme="minorHAnsi"/>
          <w:bCs/>
          <w:szCs w:val="22"/>
          <w:lang w:val="en-GB"/>
        </w:rPr>
        <w:t xml:space="preserve"> payment shall be furnished in </w:t>
      </w:r>
      <w:r w:rsidR="00152708" w:rsidRPr="00D243BB">
        <w:rPr>
          <w:rFonts w:asciiTheme="minorHAnsi" w:hAnsiTheme="minorHAnsi" w:cstheme="minorHAnsi"/>
          <w:bCs/>
          <w:szCs w:val="22"/>
          <w:lang w:val="en-GB"/>
        </w:rPr>
        <w:t xml:space="preserve">the form provided in Section </w:t>
      </w:r>
      <w:r w:rsidR="00194DB5">
        <w:rPr>
          <w:rFonts w:asciiTheme="minorHAnsi" w:hAnsiTheme="minorHAnsi" w:cstheme="minorHAnsi"/>
          <w:bCs/>
          <w:szCs w:val="22"/>
          <w:lang w:val="en-GB"/>
        </w:rPr>
        <w:t>10</w:t>
      </w:r>
      <w:r w:rsidR="008E77FF">
        <w:rPr>
          <w:rFonts w:asciiTheme="minorHAnsi" w:hAnsiTheme="minorHAnsi" w:cstheme="minorHAnsi"/>
          <w:bCs/>
          <w:szCs w:val="22"/>
          <w:lang w:val="en-GB"/>
        </w:rPr>
        <w:t>.</w:t>
      </w:r>
    </w:p>
    <w:p w14:paraId="3D449F87" w14:textId="77777777" w:rsidR="00942F7B" w:rsidRPr="00D243BB" w:rsidRDefault="00942F7B" w:rsidP="007419C9">
      <w:pPr>
        <w:pStyle w:val="ListParagraph"/>
        <w:tabs>
          <w:tab w:val="left" w:pos="0"/>
        </w:tabs>
        <w:spacing w:line="240" w:lineRule="auto"/>
        <w:ind w:left="0"/>
        <w:rPr>
          <w:rFonts w:asciiTheme="minorHAnsi" w:hAnsiTheme="minorHAnsi" w:cstheme="minorHAnsi"/>
          <w:bCs/>
          <w:szCs w:val="22"/>
          <w:lang w:val="en-GB"/>
        </w:rPr>
      </w:pPr>
    </w:p>
    <w:p w14:paraId="3D449F88" w14:textId="77777777" w:rsidR="00FA5418" w:rsidRPr="00014EB2" w:rsidRDefault="00FA5418" w:rsidP="007C47BC">
      <w:pPr>
        <w:pStyle w:val="ListParagraph"/>
        <w:numPr>
          <w:ilvl w:val="0"/>
          <w:numId w:val="21"/>
        </w:numPr>
        <w:tabs>
          <w:tab w:val="left" w:pos="0"/>
        </w:tabs>
        <w:spacing w:line="240" w:lineRule="auto"/>
        <w:rPr>
          <w:rFonts w:asciiTheme="minorHAnsi" w:hAnsiTheme="minorHAnsi" w:cstheme="minorHAnsi"/>
          <w:b/>
          <w:bCs/>
          <w:szCs w:val="22"/>
          <w:lang w:val="en-GB"/>
        </w:rPr>
      </w:pPr>
      <w:r w:rsidRPr="00014EB2">
        <w:rPr>
          <w:rFonts w:asciiTheme="minorHAnsi" w:hAnsiTheme="minorHAnsi" w:cstheme="minorHAnsi"/>
          <w:b/>
          <w:bCs/>
          <w:szCs w:val="22"/>
          <w:lang w:val="en-GB"/>
        </w:rPr>
        <w:t>Vendor Protest</w:t>
      </w:r>
    </w:p>
    <w:p w14:paraId="3D449F89" w14:textId="77777777" w:rsidR="00105CA9" w:rsidRPr="00D243BB" w:rsidRDefault="00105CA9" w:rsidP="007419C9">
      <w:pPr>
        <w:pStyle w:val="ListParagraph"/>
        <w:tabs>
          <w:tab w:val="left" w:pos="0"/>
        </w:tabs>
        <w:spacing w:line="240" w:lineRule="auto"/>
        <w:ind w:left="360"/>
        <w:rPr>
          <w:rFonts w:asciiTheme="minorHAnsi" w:hAnsiTheme="minorHAnsi" w:cstheme="minorHAnsi"/>
          <w:bCs/>
          <w:szCs w:val="22"/>
          <w:lang w:val="en-GB"/>
        </w:rPr>
      </w:pPr>
    </w:p>
    <w:p w14:paraId="23F2373A" w14:textId="6E95DE25" w:rsidR="00116579" w:rsidRPr="00D243BB" w:rsidRDefault="00712194" w:rsidP="007419C9">
      <w:pPr>
        <w:pStyle w:val="ListParagraph"/>
        <w:tabs>
          <w:tab w:val="left" w:pos="0"/>
        </w:tabs>
        <w:spacing w:line="240" w:lineRule="auto"/>
        <w:jc w:val="both"/>
        <w:rPr>
          <w:rFonts w:asciiTheme="minorHAnsi" w:hAnsiTheme="minorHAnsi" w:cstheme="minorHAnsi"/>
          <w:bCs/>
          <w:szCs w:val="22"/>
          <w:lang w:val="en-GB"/>
        </w:rPr>
      </w:pPr>
      <w:r w:rsidRPr="00D243BB">
        <w:rPr>
          <w:rFonts w:asciiTheme="minorHAnsi" w:hAnsiTheme="minorHAnsi" w:cstheme="minorHAnsi"/>
          <w:bCs/>
          <w:szCs w:val="22"/>
          <w:lang w:val="en-GB"/>
        </w:rPr>
        <w:t>UNDP</w:t>
      </w:r>
      <w:r w:rsidR="00584842">
        <w:rPr>
          <w:rFonts w:asciiTheme="minorHAnsi" w:hAnsiTheme="minorHAnsi" w:cstheme="minorHAnsi"/>
          <w:bCs/>
          <w:szCs w:val="22"/>
          <w:lang w:val="en-GB"/>
        </w:rPr>
        <w:t>’s</w:t>
      </w:r>
      <w:r w:rsidRPr="00D243BB">
        <w:rPr>
          <w:rFonts w:asciiTheme="minorHAnsi" w:hAnsiTheme="minorHAnsi" w:cstheme="minorHAnsi"/>
          <w:bCs/>
          <w:szCs w:val="22"/>
          <w:lang w:val="en-GB"/>
        </w:rPr>
        <w:t xml:space="preserve"> vendor</w:t>
      </w:r>
      <w:r w:rsidR="00D165EE" w:rsidRPr="00D243BB">
        <w:rPr>
          <w:rFonts w:asciiTheme="minorHAnsi" w:hAnsiTheme="minorHAnsi" w:cstheme="minorHAnsi"/>
          <w:bCs/>
          <w:szCs w:val="22"/>
          <w:lang w:val="en-GB"/>
        </w:rPr>
        <w:t xml:space="preserve"> protest procedure provides an opportunity for appeal to those persons or firms </w:t>
      </w:r>
      <w:proofErr w:type="gramStart"/>
      <w:r w:rsidR="00D165EE" w:rsidRPr="00D243BB">
        <w:rPr>
          <w:rFonts w:asciiTheme="minorHAnsi" w:hAnsiTheme="minorHAnsi" w:cstheme="minorHAnsi"/>
          <w:bCs/>
          <w:szCs w:val="22"/>
          <w:lang w:val="en-GB"/>
        </w:rPr>
        <w:t>not awarded</w:t>
      </w:r>
      <w:proofErr w:type="gramEnd"/>
      <w:r w:rsidR="00D165EE" w:rsidRPr="00D243BB">
        <w:rPr>
          <w:rFonts w:asciiTheme="minorHAnsi" w:hAnsiTheme="minorHAnsi" w:cstheme="minorHAnsi"/>
          <w:bCs/>
          <w:szCs w:val="22"/>
          <w:lang w:val="en-GB"/>
        </w:rPr>
        <w:t xml:space="preserve"> a purchase order or contract through a competitive procurement process.  </w:t>
      </w:r>
      <w:proofErr w:type="gramStart"/>
      <w:r w:rsidR="00D165EE" w:rsidRPr="00D243BB">
        <w:rPr>
          <w:rFonts w:asciiTheme="minorHAnsi" w:hAnsiTheme="minorHAnsi" w:cstheme="minorHAnsi"/>
          <w:bCs/>
          <w:szCs w:val="22"/>
          <w:lang w:val="en-GB"/>
        </w:rPr>
        <w:t>In the event that</w:t>
      </w:r>
      <w:proofErr w:type="gramEnd"/>
      <w:r w:rsidR="00D165EE" w:rsidRPr="00D243BB">
        <w:rPr>
          <w:rFonts w:asciiTheme="minorHAnsi" w:hAnsiTheme="minorHAnsi" w:cstheme="minorHAnsi"/>
          <w:bCs/>
          <w:szCs w:val="22"/>
          <w:lang w:val="en-GB"/>
        </w:rPr>
        <w:t xml:space="preserve"> </w:t>
      </w:r>
      <w:r w:rsidR="00584842">
        <w:rPr>
          <w:rFonts w:asciiTheme="minorHAnsi" w:hAnsiTheme="minorHAnsi" w:cstheme="minorHAnsi"/>
          <w:bCs/>
          <w:szCs w:val="22"/>
          <w:lang w:val="en-GB"/>
        </w:rPr>
        <w:t>a Proposer</w:t>
      </w:r>
      <w:r w:rsidR="00584842" w:rsidRPr="00D243BB">
        <w:rPr>
          <w:rFonts w:asciiTheme="minorHAnsi" w:hAnsiTheme="minorHAnsi" w:cstheme="minorHAnsi"/>
          <w:bCs/>
          <w:szCs w:val="22"/>
          <w:lang w:val="en-GB"/>
        </w:rPr>
        <w:t xml:space="preserve"> </w:t>
      </w:r>
      <w:r w:rsidR="00D165EE" w:rsidRPr="00D243BB">
        <w:rPr>
          <w:rFonts w:asciiTheme="minorHAnsi" w:hAnsiTheme="minorHAnsi" w:cstheme="minorHAnsi"/>
          <w:bCs/>
          <w:szCs w:val="22"/>
          <w:lang w:val="en-GB"/>
        </w:rPr>
        <w:t>believe</w:t>
      </w:r>
      <w:r w:rsidR="00584842">
        <w:rPr>
          <w:rFonts w:asciiTheme="minorHAnsi" w:hAnsiTheme="minorHAnsi" w:cstheme="minorHAnsi"/>
          <w:bCs/>
          <w:szCs w:val="22"/>
          <w:lang w:val="en-GB"/>
        </w:rPr>
        <w:t xml:space="preserve">s that it was not treated fairly, </w:t>
      </w:r>
      <w:r w:rsidR="00D165EE" w:rsidRPr="00D243BB">
        <w:rPr>
          <w:rFonts w:asciiTheme="minorHAnsi" w:hAnsiTheme="minorHAnsi" w:cstheme="minorHAnsi"/>
          <w:bCs/>
          <w:szCs w:val="22"/>
          <w:lang w:val="en-GB"/>
        </w:rPr>
        <w:t>the following link provides further details regarding UNDP vendor protest procedures</w:t>
      </w:r>
      <w:r w:rsidR="00C94E3B" w:rsidRPr="00D243BB">
        <w:rPr>
          <w:rFonts w:asciiTheme="minorHAnsi" w:hAnsiTheme="minorHAnsi" w:cstheme="minorHAnsi"/>
          <w:bCs/>
          <w:szCs w:val="22"/>
          <w:lang w:val="en-GB"/>
        </w:rPr>
        <w:t>:</w:t>
      </w:r>
    </w:p>
    <w:p w14:paraId="3D449F8C" w14:textId="1AFA196A" w:rsidR="00EB0511" w:rsidRPr="00116579" w:rsidRDefault="00116579" w:rsidP="007419C9">
      <w:pPr>
        <w:pStyle w:val="ListParagraph"/>
        <w:tabs>
          <w:tab w:val="left" w:pos="0"/>
        </w:tabs>
        <w:spacing w:line="240" w:lineRule="auto"/>
        <w:ind w:left="360"/>
        <w:rPr>
          <w:rFonts w:asciiTheme="minorHAnsi" w:hAnsiTheme="minorHAnsi" w:cstheme="minorHAnsi"/>
        </w:rPr>
      </w:pPr>
      <w:r>
        <w:t xml:space="preserve">      </w:t>
      </w:r>
      <w:hyperlink r:id="rId18" w:history="1">
        <w:r w:rsidRPr="00116579">
          <w:rPr>
            <w:rStyle w:val="Hyperlink"/>
            <w:rFonts w:asciiTheme="minorHAnsi" w:hAnsiTheme="minorHAnsi" w:cstheme="minorHAnsi"/>
          </w:rPr>
          <w:t>http://www.undp.org/content/undp/en/home/operations/procurement/protestandsanctions/</w:t>
        </w:r>
      </w:hyperlink>
    </w:p>
    <w:p w14:paraId="13704D28" w14:textId="77777777" w:rsidR="00116579" w:rsidRPr="00D243BB" w:rsidRDefault="00116579" w:rsidP="007419C9">
      <w:pPr>
        <w:pStyle w:val="ListParagraph"/>
        <w:tabs>
          <w:tab w:val="left" w:pos="0"/>
        </w:tabs>
        <w:spacing w:line="240" w:lineRule="auto"/>
        <w:ind w:left="360"/>
        <w:rPr>
          <w:rFonts w:asciiTheme="minorHAnsi" w:hAnsiTheme="minorHAnsi" w:cstheme="minorHAnsi"/>
          <w:bCs/>
          <w:szCs w:val="22"/>
          <w:lang w:val="en-GB"/>
        </w:rPr>
      </w:pPr>
    </w:p>
    <w:p w14:paraId="3D449F8D" w14:textId="77777777" w:rsidR="00D165EE" w:rsidRPr="00D243BB" w:rsidRDefault="00D165EE" w:rsidP="007419C9">
      <w:pPr>
        <w:pStyle w:val="ListParagraph"/>
        <w:tabs>
          <w:tab w:val="left" w:pos="0"/>
        </w:tabs>
        <w:spacing w:line="240" w:lineRule="auto"/>
        <w:ind w:left="360"/>
        <w:rPr>
          <w:rFonts w:asciiTheme="minorHAnsi" w:hAnsiTheme="minorHAnsi" w:cstheme="minorHAnsi"/>
          <w:bCs/>
          <w:szCs w:val="22"/>
          <w:lang w:val="en-GB"/>
        </w:rPr>
      </w:pPr>
      <w:r w:rsidRPr="00D243BB">
        <w:rPr>
          <w:rFonts w:asciiTheme="minorHAnsi" w:hAnsiTheme="minorHAnsi" w:cstheme="minorHAnsi"/>
          <w:bCs/>
          <w:szCs w:val="22"/>
          <w:lang w:val="en-GB"/>
        </w:rPr>
        <w:t xml:space="preserve">  </w:t>
      </w:r>
    </w:p>
    <w:p w14:paraId="3D449F8E" w14:textId="77777777" w:rsidR="00DE6814" w:rsidRPr="00D243BB" w:rsidRDefault="00DE6814" w:rsidP="007419C9">
      <w:pPr>
        <w:ind w:left="777" w:hanging="777"/>
        <w:jc w:val="both"/>
        <w:rPr>
          <w:rFonts w:asciiTheme="minorHAnsi" w:hAnsiTheme="minorHAnsi" w:cstheme="minorHAnsi"/>
          <w:lang w:val="en-GB"/>
        </w:rPr>
      </w:pPr>
    </w:p>
    <w:p w14:paraId="3D449F8F" w14:textId="77777777" w:rsidR="004657D3" w:rsidRPr="00D243BB" w:rsidRDefault="004657D3" w:rsidP="007419C9">
      <w:pPr>
        <w:widowControl/>
        <w:overflowPunct/>
        <w:adjustRightInd/>
        <w:rPr>
          <w:rFonts w:asciiTheme="minorHAnsi" w:hAnsiTheme="minorHAnsi" w:cstheme="minorHAnsi"/>
          <w:lang w:val="en-GB"/>
        </w:rPr>
      </w:pPr>
      <w:r w:rsidRPr="00D243BB">
        <w:rPr>
          <w:rFonts w:asciiTheme="minorHAnsi" w:hAnsiTheme="minorHAnsi" w:cstheme="minorHAnsi"/>
          <w:lang w:val="en-GB"/>
        </w:rPr>
        <w:br w:type="page"/>
      </w:r>
    </w:p>
    <w:p w14:paraId="3D449F90" w14:textId="77777777" w:rsidR="00CC4B19" w:rsidRPr="00D243BB" w:rsidRDefault="00CC4B19" w:rsidP="00CC4B19">
      <w:pPr>
        <w:jc w:val="center"/>
        <w:rPr>
          <w:rFonts w:asciiTheme="minorHAnsi" w:hAnsiTheme="minorHAnsi" w:cstheme="minorHAnsi"/>
          <w:b/>
          <w:bCs/>
        </w:rPr>
      </w:pPr>
    </w:p>
    <w:p w14:paraId="3D449F91" w14:textId="77777777" w:rsidR="00CC4B19" w:rsidRPr="00D243BB" w:rsidRDefault="00CC4B19" w:rsidP="00CC4B19">
      <w:pPr>
        <w:jc w:val="center"/>
        <w:rPr>
          <w:rFonts w:asciiTheme="minorHAnsi" w:hAnsiTheme="minorHAnsi" w:cstheme="minorHAnsi"/>
          <w:b/>
          <w:bCs/>
          <w:sz w:val="28"/>
        </w:rPr>
      </w:pPr>
      <w:r w:rsidRPr="00D243BB">
        <w:rPr>
          <w:rFonts w:asciiTheme="minorHAnsi" w:hAnsiTheme="minorHAnsi" w:cstheme="minorHAnsi"/>
          <w:b/>
          <w:bCs/>
          <w:sz w:val="28"/>
        </w:rPr>
        <w:t>Instructions to Proposers</w:t>
      </w:r>
    </w:p>
    <w:p w14:paraId="3D449F92" w14:textId="77777777" w:rsidR="009C0834" w:rsidRPr="00D243BB" w:rsidRDefault="009C0834" w:rsidP="00CC4B19">
      <w:pPr>
        <w:jc w:val="center"/>
        <w:rPr>
          <w:rFonts w:asciiTheme="minorHAnsi" w:hAnsiTheme="minorHAnsi" w:cstheme="minorHAnsi"/>
          <w:b/>
          <w:bCs/>
          <w:sz w:val="28"/>
        </w:rPr>
      </w:pPr>
    </w:p>
    <w:p w14:paraId="3D449F93" w14:textId="77777777" w:rsidR="00CC4B19" w:rsidRPr="00D243BB" w:rsidRDefault="00CC4B19" w:rsidP="00CC4B19">
      <w:pPr>
        <w:jc w:val="center"/>
        <w:rPr>
          <w:rFonts w:asciiTheme="minorHAnsi" w:hAnsiTheme="minorHAnsi" w:cstheme="minorHAnsi"/>
          <w:b/>
          <w:bCs/>
          <w:sz w:val="28"/>
        </w:rPr>
      </w:pPr>
      <w:r w:rsidRPr="00D243BB">
        <w:rPr>
          <w:rFonts w:asciiTheme="minorHAnsi" w:hAnsiTheme="minorHAnsi" w:cstheme="minorHAnsi"/>
          <w:b/>
          <w:bCs/>
          <w:sz w:val="28"/>
        </w:rPr>
        <w:t>DATA SHEET</w:t>
      </w:r>
    </w:p>
    <w:p w14:paraId="3D449F94" w14:textId="77777777" w:rsidR="00CC4B19" w:rsidRPr="00D243BB" w:rsidRDefault="00CC4B19" w:rsidP="00CC4B19">
      <w:pPr>
        <w:jc w:val="center"/>
        <w:rPr>
          <w:rFonts w:asciiTheme="minorHAnsi" w:hAnsiTheme="minorHAnsi" w:cstheme="minorHAnsi"/>
          <w:b/>
          <w:bCs/>
        </w:rPr>
      </w:pPr>
    </w:p>
    <w:p w14:paraId="3D449F95" w14:textId="77777777" w:rsidR="00E4502C" w:rsidRPr="00D243BB" w:rsidRDefault="00C53383" w:rsidP="005D515A">
      <w:pPr>
        <w:jc w:val="both"/>
        <w:rPr>
          <w:rFonts w:asciiTheme="minorHAnsi" w:hAnsiTheme="minorHAnsi" w:cstheme="minorHAnsi"/>
          <w:b/>
          <w:bCs/>
          <w:color w:val="000000" w:themeColor="text1"/>
          <w:sz w:val="22"/>
          <w:szCs w:val="22"/>
        </w:rPr>
      </w:pPr>
      <w:r w:rsidRPr="00D243BB">
        <w:rPr>
          <w:rFonts w:asciiTheme="minorHAnsi" w:hAnsiTheme="minorHAnsi" w:cstheme="minorHAnsi"/>
          <w:bCs/>
          <w:color w:val="000000" w:themeColor="text1"/>
          <w:sz w:val="22"/>
          <w:szCs w:val="22"/>
        </w:rPr>
        <w:t>The following data</w:t>
      </w:r>
      <w:r w:rsidR="00B91925" w:rsidRPr="00D243BB">
        <w:rPr>
          <w:rFonts w:asciiTheme="minorHAnsi" w:hAnsiTheme="minorHAnsi" w:cstheme="minorHAnsi"/>
          <w:bCs/>
          <w:color w:val="000000" w:themeColor="text1"/>
          <w:sz w:val="22"/>
          <w:szCs w:val="22"/>
        </w:rPr>
        <w:t xml:space="preserve"> for the</w:t>
      </w:r>
      <w:r w:rsidR="0051615E" w:rsidRPr="00D243BB">
        <w:rPr>
          <w:rFonts w:asciiTheme="minorHAnsi" w:hAnsiTheme="minorHAnsi" w:cstheme="minorHAnsi"/>
          <w:bCs/>
          <w:color w:val="000000" w:themeColor="text1"/>
          <w:sz w:val="22"/>
          <w:szCs w:val="22"/>
        </w:rPr>
        <w:t xml:space="preserve"> services to be procured shall </w:t>
      </w:r>
      <w:r w:rsidR="00B91925" w:rsidRPr="00D243BB">
        <w:rPr>
          <w:rFonts w:asciiTheme="minorHAnsi" w:hAnsiTheme="minorHAnsi" w:cstheme="minorHAnsi"/>
          <w:bCs/>
          <w:color w:val="000000" w:themeColor="text1"/>
          <w:sz w:val="22"/>
          <w:szCs w:val="22"/>
        </w:rPr>
        <w:t>complement, supplement, or amend the provisions in the Instruction to Proposers.  In the case of a conflict between the Instruction</w:t>
      </w:r>
      <w:r w:rsidR="009C499B">
        <w:rPr>
          <w:rFonts w:asciiTheme="minorHAnsi" w:hAnsiTheme="minorHAnsi" w:cstheme="minorHAnsi"/>
          <w:bCs/>
          <w:color w:val="000000" w:themeColor="text1"/>
          <w:sz w:val="22"/>
          <w:szCs w:val="22"/>
        </w:rPr>
        <w:t>s</w:t>
      </w:r>
      <w:r w:rsidR="00B91925" w:rsidRPr="00D243BB">
        <w:rPr>
          <w:rFonts w:asciiTheme="minorHAnsi" w:hAnsiTheme="minorHAnsi" w:cstheme="minorHAnsi"/>
          <w:bCs/>
          <w:color w:val="000000" w:themeColor="text1"/>
          <w:sz w:val="22"/>
          <w:szCs w:val="22"/>
        </w:rPr>
        <w:t xml:space="preserve"> to Proposers</w:t>
      </w:r>
      <w:r w:rsidR="009317E8">
        <w:rPr>
          <w:rFonts w:asciiTheme="minorHAnsi" w:hAnsiTheme="minorHAnsi" w:cstheme="minorHAnsi"/>
          <w:bCs/>
          <w:color w:val="000000" w:themeColor="text1"/>
          <w:sz w:val="22"/>
          <w:szCs w:val="22"/>
        </w:rPr>
        <w:t>,</w:t>
      </w:r>
      <w:r w:rsidR="00B91925" w:rsidRPr="00D243BB">
        <w:rPr>
          <w:rFonts w:asciiTheme="minorHAnsi" w:hAnsiTheme="minorHAnsi" w:cstheme="minorHAnsi"/>
          <w:bCs/>
          <w:color w:val="000000" w:themeColor="text1"/>
          <w:sz w:val="22"/>
          <w:szCs w:val="22"/>
        </w:rPr>
        <w:t xml:space="preserve"> the Data Sheet, </w:t>
      </w:r>
      <w:r w:rsidR="009317E8">
        <w:rPr>
          <w:rFonts w:asciiTheme="minorHAnsi" w:hAnsiTheme="minorHAnsi" w:cstheme="minorHAnsi"/>
          <w:bCs/>
          <w:color w:val="000000" w:themeColor="text1"/>
          <w:sz w:val="22"/>
          <w:szCs w:val="22"/>
        </w:rPr>
        <w:t xml:space="preserve">and other annexes or references attached to the Data Sheet, </w:t>
      </w:r>
      <w:r w:rsidR="00B91925" w:rsidRPr="00D243BB">
        <w:rPr>
          <w:rFonts w:asciiTheme="minorHAnsi" w:hAnsiTheme="minorHAnsi" w:cstheme="minorHAnsi"/>
          <w:bCs/>
          <w:color w:val="000000" w:themeColor="text1"/>
          <w:sz w:val="22"/>
          <w:szCs w:val="22"/>
        </w:rPr>
        <w:t xml:space="preserve">the provisions </w:t>
      </w:r>
      <w:r w:rsidR="009317E8">
        <w:rPr>
          <w:rFonts w:asciiTheme="minorHAnsi" w:hAnsiTheme="minorHAnsi" w:cstheme="minorHAnsi"/>
          <w:bCs/>
          <w:color w:val="000000" w:themeColor="text1"/>
          <w:sz w:val="22"/>
          <w:szCs w:val="22"/>
        </w:rPr>
        <w:t>in the Data Sheet shall govern</w:t>
      </w:r>
      <w:r w:rsidRPr="00D243BB">
        <w:rPr>
          <w:rFonts w:asciiTheme="minorHAnsi" w:hAnsiTheme="minorHAnsi" w:cstheme="minorHAnsi"/>
          <w:b/>
          <w:bCs/>
          <w:color w:val="000000" w:themeColor="text1"/>
          <w:sz w:val="22"/>
          <w:szCs w:val="22"/>
        </w:rPr>
        <w:t xml:space="preserve">.  </w:t>
      </w:r>
    </w:p>
    <w:p w14:paraId="3D449F96" w14:textId="77777777" w:rsidR="00E4502C" w:rsidRPr="00D243BB" w:rsidRDefault="00E4502C" w:rsidP="003F39B1">
      <w:pPr>
        <w:rPr>
          <w:rFonts w:asciiTheme="minorHAnsi" w:hAnsiTheme="minorHAnsi" w:cstheme="minorHAnsi"/>
          <w:b/>
          <w:bCs/>
          <w:sz w:val="22"/>
          <w:szCs w:val="22"/>
        </w:rPr>
      </w:pPr>
    </w:p>
    <w:tbl>
      <w:tblPr>
        <w:tblW w:w="1006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612"/>
        <w:gridCol w:w="810"/>
        <w:gridCol w:w="3060"/>
        <w:gridCol w:w="5580"/>
      </w:tblGrid>
      <w:tr w:rsidR="00C04662" w:rsidRPr="00D243BB" w14:paraId="3D449F9C" w14:textId="77777777" w:rsidTr="00AF2E42">
        <w:tc>
          <w:tcPr>
            <w:tcW w:w="612" w:type="dxa"/>
            <w:tcBorders>
              <w:top w:val="single" w:sz="6" w:space="0" w:color="auto"/>
            </w:tcBorders>
          </w:tcPr>
          <w:p w14:paraId="3D449F97" w14:textId="77777777" w:rsidR="00C04662" w:rsidRPr="00761E58" w:rsidRDefault="00C04662" w:rsidP="00BD2E50">
            <w:pPr>
              <w:jc w:val="center"/>
              <w:rPr>
                <w:rFonts w:asciiTheme="minorHAnsi" w:hAnsiTheme="minorHAnsi" w:cstheme="minorHAnsi"/>
                <w:b/>
                <w:sz w:val="22"/>
                <w:szCs w:val="22"/>
                <w:lang w:val="en-GB"/>
              </w:rPr>
            </w:pPr>
            <w:r>
              <w:rPr>
                <w:rFonts w:asciiTheme="minorHAnsi" w:hAnsiTheme="minorHAnsi" w:cstheme="minorHAnsi"/>
                <w:b/>
                <w:sz w:val="22"/>
                <w:szCs w:val="22"/>
                <w:lang w:val="en-GB"/>
              </w:rPr>
              <w:t>DS No.</w:t>
            </w:r>
            <w:r>
              <w:rPr>
                <w:rStyle w:val="FootnoteReference"/>
                <w:rFonts w:asciiTheme="minorHAnsi" w:hAnsiTheme="minorHAnsi" w:cstheme="minorHAnsi"/>
                <w:b/>
                <w:sz w:val="22"/>
                <w:szCs w:val="22"/>
                <w:lang w:val="en-GB"/>
              </w:rPr>
              <w:footnoteReference w:id="2"/>
            </w:r>
          </w:p>
        </w:tc>
        <w:tc>
          <w:tcPr>
            <w:tcW w:w="810" w:type="dxa"/>
            <w:tcBorders>
              <w:top w:val="single" w:sz="6" w:space="0" w:color="auto"/>
            </w:tcBorders>
          </w:tcPr>
          <w:p w14:paraId="3D449F98" w14:textId="77777777" w:rsidR="00C04662" w:rsidRPr="00990629" w:rsidRDefault="00990629" w:rsidP="00990629">
            <w:pPr>
              <w:jc w:val="center"/>
              <w:rPr>
                <w:rFonts w:asciiTheme="minorHAnsi" w:hAnsiTheme="minorHAnsi" w:cstheme="minorHAnsi"/>
                <w:b/>
                <w:sz w:val="20"/>
                <w:szCs w:val="20"/>
                <w:lang w:val="en-GB"/>
              </w:rPr>
            </w:pPr>
            <w:r w:rsidRPr="00990629">
              <w:rPr>
                <w:rFonts w:asciiTheme="minorHAnsi" w:hAnsiTheme="minorHAnsi" w:cstheme="minorHAnsi"/>
                <w:b/>
                <w:sz w:val="20"/>
                <w:szCs w:val="20"/>
                <w:lang w:val="en-GB"/>
              </w:rPr>
              <w:t xml:space="preserve">Cross Ref. to </w:t>
            </w:r>
            <w:proofErr w:type="spellStart"/>
            <w:r w:rsidRPr="00990629">
              <w:rPr>
                <w:rFonts w:asciiTheme="minorHAnsi" w:hAnsiTheme="minorHAnsi" w:cstheme="minorHAnsi"/>
                <w:b/>
                <w:sz w:val="20"/>
                <w:szCs w:val="20"/>
                <w:lang w:val="en-GB"/>
              </w:rPr>
              <w:t>Instruc</w:t>
            </w:r>
            <w:r w:rsidR="00CB6134">
              <w:rPr>
                <w:rFonts w:asciiTheme="minorHAnsi" w:hAnsiTheme="minorHAnsi" w:cstheme="minorHAnsi"/>
                <w:b/>
                <w:sz w:val="20"/>
                <w:szCs w:val="20"/>
                <w:lang w:val="en-GB"/>
              </w:rPr>
              <w:t>-</w:t>
            </w:r>
            <w:r w:rsidRPr="00990629">
              <w:rPr>
                <w:rFonts w:asciiTheme="minorHAnsi" w:hAnsiTheme="minorHAnsi" w:cstheme="minorHAnsi"/>
                <w:b/>
                <w:sz w:val="20"/>
                <w:szCs w:val="20"/>
                <w:lang w:val="en-GB"/>
              </w:rPr>
              <w:t>tions</w:t>
            </w:r>
            <w:proofErr w:type="spellEnd"/>
          </w:p>
        </w:tc>
        <w:tc>
          <w:tcPr>
            <w:tcW w:w="3060" w:type="dxa"/>
            <w:tcBorders>
              <w:top w:val="single" w:sz="6" w:space="0" w:color="auto"/>
            </w:tcBorders>
            <w:tcMar>
              <w:top w:w="57" w:type="dxa"/>
              <w:bottom w:w="57" w:type="dxa"/>
            </w:tcMar>
            <w:vAlign w:val="center"/>
          </w:tcPr>
          <w:p w14:paraId="3D449F99" w14:textId="77777777" w:rsidR="00C04662" w:rsidRPr="00761E58" w:rsidRDefault="00C04662" w:rsidP="00761E58">
            <w:pPr>
              <w:jc w:val="center"/>
              <w:rPr>
                <w:rFonts w:asciiTheme="minorHAnsi" w:hAnsiTheme="minorHAnsi" w:cstheme="minorHAnsi"/>
                <w:b/>
                <w:sz w:val="22"/>
                <w:szCs w:val="22"/>
                <w:lang w:val="en-GB"/>
              </w:rPr>
            </w:pPr>
            <w:r w:rsidRPr="00761E58">
              <w:rPr>
                <w:rFonts w:asciiTheme="minorHAnsi" w:hAnsiTheme="minorHAnsi" w:cstheme="minorHAnsi"/>
                <w:b/>
                <w:sz w:val="22"/>
                <w:szCs w:val="22"/>
                <w:lang w:val="en-GB"/>
              </w:rPr>
              <w:t>Data</w:t>
            </w:r>
          </w:p>
        </w:tc>
        <w:tc>
          <w:tcPr>
            <w:tcW w:w="5580" w:type="dxa"/>
            <w:tcBorders>
              <w:top w:val="single" w:sz="6" w:space="0" w:color="auto"/>
            </w:tcBorders>
            <w:tcMar>
              <w:top w:w="85" w:type="dxa"/>
              <w:bottom w:w="142" w:type="dxa"/>
            </w:tcMar>
          </w:tcPr>
          <w:p w14:paraId="3D449F9A" w14:textId="77777777" w:rsidR="00CB6134" w:rsidRDefault="00CB6134" w:rsidP="00761E58">
            <w:pPr>
              <w:pStyle w:val="BankNormal"/>
              <w:tabs>
                <w:tab w:val="right" w:pos="7218"/>
              </w:tabs>
              <w:spacing w:after="0"/>
              <w:jc w:val="center"/>
              <w:rPr>
                <w:rFonts w:asciiTheme="minorHAnsi" w:hAnsiTheme="minorHAnsi" w:cstheme="minorHAnsi"/>
                <w:b/>
                <w:sz w:val="22"/>
                <w:szCs w:val="22"/>
                <w:lang w:val="en-GB" w:eastAsia="it-IT"/>
              </w:rPr>
            </w:pPr>
          </w:p>
          <w:p w14:paraId="3D449F9B" w14:textId="77777777" w:rsidR="00C04662" w:rsidRPr="00761E58" w:rsidRDefault="00C04662" w:rsidP="00761E58">
            <w:pPr>
              <w:pStyle w:val="BankNormal"/>
              <w:tabs>
                <w:tab w:val="right" w:pos="7218"/>
              </w:tabs>
              <w:spacing w:after="0"/>
              <w:jc w:val="center"/>
              <w:rPr>
                <w:rFonts w:asciiTheme="minorHAnsi" w:hAnsiTheme="minorHAnsi" w:cstheme="minorHAnsi"/>
                <w:b/>
                <w:sz w:val="22"/>
                <w:szCs w:val="22"/>
                <w:lang w:val="en-GB" w:eastAsia="it-IT"/>
              </w:rPr>
            </w:pPr>
            <w:r>
              <w:rPr>
                <w:rFonts w:asciiTheme="minorHAnsi" w:hAnsiTheme="minorHAnsi" w:cstheme="minorHAnsi"/>
                <w:b/>
                <w:sz w:val="22"/>
                <w:szCs w:val="22"/>
                <w:lang w:val="en-GB" w:eastAsia="it-IT"/>
              </w:rPr>
              <w:t>Specific Instructions / Requirements</w:t>
            </w:r>
          </w:p>
        </w:tc>
      </w:tr>
      <w:tr w:rsidR="00C04662" w:rsidRPr="00D243BB" w14:paraId="3D449FA1" w14:textId="77777777" w:rsidTr="00AF2E42">
        <w:tc>
          <w:tcPr>
            <w:tcW w:w="612" w:type="dxa"/>
            <w:tcBorders>
              <w:top w:val="single" w:sz="6" w:space="0" w:color="auto"/>
            </w:tcBorders>
          </w:tcPr>
          <w:p w14:paraId="3D449F9D" w14:textId="77777777" w:rsidR="00C04662" w:rsidRPr="00D243BB" w:rsidRDefault="00C04662" w:rsidP="00BD2E50">
            <w:pPr>
              <w:jc w:val="center"/>
              <w:rPr>
                <w:rFonts w:asciiTheme="minorHAnsi" w:hAnsiTheme="minorHAnsi" w:cstheme="minorHAnsi"/>
                <w:sz w:val="22"/>
                <w:szCs w:val="22"/>
                <w:lang w:val="en-GB"/>
              </w:rPr>
            </w:pPr>
            <w:r>
              <w:rPr>
                <w:rFonts w:asciiTheme="minorHAnsi" w:hAnsiTheme="minorHAnsi" w:cstheme="minorHAnsi"/>
                <w:sz w:val="22"/>
                <w:szCs w:val="22"/>
                <w:lang w:val="en-GB"/>
              </w:rPr>
              <w:t>1</w:t>
            </w:r>
          </w:p>
        </w:tc>
        <w:tc>
          <w:tcPr>
            <w:tcW w:w="810" w:type="dxa"/>
            <w:tcBorders>
              <w:top w:val="single" w:sz="6" w:space="0" w:color="auto"/>
            </w:tcBorders>
          </w:tcPr>
          <w:p w14:paraId="3D449F9E" w14:textId="77777777" w:rsidR="00C04662" w:rsidRDefault="00C04662" w:rsidP="00990629">
            <w:pPr>
              <w:jc w:val="center"/>
              <w:rPr>
                <w:rFonts w:asciiTheme="minorHAnsi" w:hAnsiTheme="minorHAnsi" w:cstheme="minorHAnsi"/>
                <w:sz w:val="22"/>
                <w:szCs w:val="22"/>
                <w:lang w:val="en-GB"/>
              </w:rPr>
            </w:pPr>
          </w:p>
        </w:tc>
        <w:tc>
          <w:tcPr>
            <w:tcW w:w="3060" w:type="dxa"/>
            <w:tcBorders>
              <w:top w:val="single" w:sz="6" w:space="0" w:color="auto"/>
            </w:tcBorders>
            <w:tcMar>
              <w:top w:w="57" w:type="dxa"/>
              <w:bottom w:w="57" w:type="dxa"/>
            </w:tcMar>
            <w:vAlign w:val="center"/>
          </w:tcPr>
          <w:p w14:paraId="3D449F9F" w14:textId="77777777" w:rsidR="00C04662" w:rsidRPr="00D243BB" w:rsidRDefault="00C04662" w:rsidP="00F475E4">
            <w:pPr>
              <w:rPr>
                <w:rFonts w:asciiTheme="minorHAnsi" w:hAnsiTheme="minorHAnsi" w:cstheme="minorHAnsi"/>
                <w:sz w:val="22"/>
                <w:szCs w:val="22"/>
                <w:lang w:val="en-GB"/>
              </w:rPr>
            </w:pPr>
            <w:r>
              <w:rPr>
                <w:rFonts w:asciiTheme="minorHAnsi" w:hAnsiTheme="minorHAnsi" w:cstheme="minorHAnsi"/>
                <w:sz w:val="22"/>
                <w:szCs w:val="22"/>
                <w:lang w:val="en-GB"/>
              </w:rPr>
              <w:t xml:space="preserve">Project </w:t>
            </w:r>
            <w:proofErr w:type="gramStart"/>
            <w:r>
              <w:rPr>
                <w:rFonts w:asciiTheme="minorHAnsi" w:hAnsiTheme="minorHAnsi" w:cstheme="minorHAnsi"/>
                <w:sz w:val="22"/>
                <w:szCs w:val="22"/>
                <w:lang w:val="en-GB"/>
              </w:rPr>
              <w:t>Title</w:t>
            </w:r>
            <w:r w:rsidRPr="00D243BB">
              <w:rPr>
                <w:rFonts w:asciiTheme="minorHAnsi" w:hAnsiTheme="minorHAnsi" w:cstheme="minorHAnsi"/>
                <w:sz w:val="22"/>
                <w:szCs w:val="22"/>
                <w:lang w:val="en-GB"/>
              </w:rPr>
              <w:t xml:space="preserve"> :</w:t>
            </w:r>
            <w:proofErr w:type="gramEnd"/>
          </w:p>
        </w:tc>
        <w:tc>
          <w:tcPr>
            <w:tcW w:w="5580" w:type="dxa"/>
            <w:tcBorders>
              <w:top w:val="single" w:sz="6" w:space="0" w:color="auto"/>
            </w:tcBorders>
            <w:tcMar>
              <w:top w:w="85" w:type="dxa"/>
              <w:bottom w:w="142" w:type="dxa"/>
            </w:tcMar>
          </w:tcPr>
          <w:p w14:paraId="3D449FA0" w14:textId="7CA46E22" w:rsidR="00C04662" w:rsidRPr="00D243BB" w:rsidRDefault="000A7DC2" w:rsidP="00F475E4">
            <w:pPr>
              <w:pStyle w:val="BankNormal"/>
              <w:tabs>
                <w:tab w:val="right" w:pos="7218"/>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Resources Mobilisation</w:t>
            </w:r>
          </w:p>
        </w:tc>
      </w:tr>
      <w:tr w:rsidR="00C04662" w:rsidRPr="00D243BB" w14:paraId="3D449FA6" w14:textId="77777777" w:rsidTr="00AF2E42">
        <w:tc>
          <w:tcPr>
            <w:tcW w:w="612" w:type="dxa"/>
            <w:tcBorders>
              <w:top w:val="single" w:sz="6" w:space="0" w:color="auto"/>
            </w:tcBorders>
          </w:tcPr>
          <w:p w14:paraId="3D449FA2" w14:textId="77777777" w:rsidR="00C04662" w:rsidRPr="00D243BB" w:rsidRDefault="00C04662" w:rsidP="00BD2E50">
            <w:pPr>
              <w:jc w:val="center"/>
              <w:rPr>
                <w:rFonts w:asciiTheme="minorHAnsi" w:hAnsiTheme="minorHAnsi" w:cstheme="minorHAnsi"/>
                <w:sz w:val="22"/>
                <w:szCs w:val="22"/>
                <w:lang w:val="en-GB" w:eastAsia="it-IT"/>
              </w:rPr>
            </w:pPr>
            <w:r>
              <w:rPr>
                <w:rFonts w:asciiTheme="minorHAnsi" w:hAnsiTheme="minorHAnsi" w:cstheme="minorHAnsi"/>
                <w:sz w:val="22"/>
                <w:szCs w:val="22"/>
                <w:lang w:val="en-GB" w:eastAsia="it-IT"/>
              </w:rPr>
              <w:t>2</w:t>
            </w:r>
          </w:p>
        </w:tc>
        <w:tc>
          <w:tcPr>
            <w:tcW w:w="810" w:type="dxa"/>
            <w:tcBorders>
              <w:top w:val="single" w:sz="6" w:space="0" w:color="auto"/>
            </w:tcBorders>
          </w:tcPr>
          <w:p w14:paraId="3D449FA3" w14:textId="77777777" w:rsidR="00C04662" w:rsidRPr="00D243BB" w:rsidRDefault="00C04662" w:rsidP="00990629">
            <w:pPr>
              <w:jc w:val="center"/>
              <w:rPr>
                <w:rFonts w:asciiTheme="minorHAnsi" w:hAnsiTheme="minorHAnsi" w:cstheme="minorHAnsi"/>
                <w:sz w:val="22"/>
                <w:szCs w:val="22"/>
                <w:lang w:val="en-GB" w:eastAsia="it-IT"/>
              </w:rPr>
            </w:pPr>
          </w:p>
        </w:tc>
        <w:tc>
          <w:tcPr>
            <w:tcW w:w="3060" w:type="dxa"/>
            <w:tcBorders>
              <w:top w:val="single" w:sz="6" w:space="0" w:color="auto"/>
            </w:tcBorders>
            <w:tcMar>
              <w:top w:w="57" w:type="dxa"/>
              <w:bottom w:w="57" w:type="dxa"/>
            </w:tcMar>
            <w:vAlign w:val="center"/>
          </w:tcPr>
          <w:p w14:paraId="3D449FA4" w14:textId="77777777" w:rsidR="00C04662" w:rsidRPr="00D243BB" w:rsidRDefault="00C04662" w:rsidP="00B023F4">
            <w:pPr>
              <w:rPr>
                <w:rFonts w:asciiTheme="minorHAnsi" w:hAnsiTheme="minorHAnsi" w:cstheme="minorHAnsi"/>
                <w:b/>
                <w:sz w:val="22"/>
                <w:szCs w:val="22"/>
                <w:lang w:val="en-GB"/>
              </w:rPr>
            </w:pPr>
            <w:r w:rsidRPr="00D243BB">
              <w:rPr>
                <w:rFonts w:asciiTheme="minorHAnsi" w:hAnsiTheme="minorHAnsi" w:cstheme="minorHAnsi"/>
                <w:sz w:val="22"/>
                <w:szCs w:val="22"/>
                <w:lang w:val="en-GB" w:eastAsia="it-IT"/>
              </w:rPr>
              <w:t>Title of Services/Work:</w:t>
            </w:r>
          </w:p>
        </w:tc>
        <w:tc>
          <w:tcPr>
            <w:tcW w:w="5580" w:type="dxa"/>
            <w:tcBorders>
              <w:top w:val="single" w:sz="6" w:space="0" w:color="auto"/>
            </w:tcBorders>
            <w:tcMar>
              <w:top w:w="85" w:type="dxa"/>
              <w:bottom w:w="142" w:type="dxa"/>
            </w:tcMar>
          </w:tcPr>
          <w:p w14:paraId="3D449FA5" w14:textId="55FFA345" w:rsidR="00C04662" w:rsidRPr="00D243BB" w:rsidRDefault="000A7DC2" w:rsidP="004F09FE">
            <w:pPr>
              <w:pStyle w:val="BankNormal"/>
              <w:tabs>
                <w:tab w:val="left" w:pos="5088"/>
              </w:tabs>
              <w:spacing w:after="0"/>
              <w:rPr>
                <w:rFonts w:asciiTheme="minorHAnsi" w:hAnsiTheme="minorHAnsi" w:cstheme="minorHAnsi"/>
                <w:sz w:val="22"/>
                <w:szCs w:val="22"/>
                <w:lang w:val="en-GB" w:eastAsia="it-IT"/>
              </w:rPr>
            </w:pPr>
            <w:r w:rsidRPr="000A7DC2">
              <w:rPr>
                <w:rFonts w:ascii="Segoe UI" w:hAnsi="Segoe UI" w:cs="Segoe UI"/>
                <w:b/>
                <w:bCs/>
                <w:color w:val="365F91" w:themeColor="accent1" w:themeShade="BF"/>
                <w:sz w:val="28"/>
                <w:szCs w:val="28"/>
              </w:rPr>
              <w:t>Recruitment of an International firm to Support Resource Mobilization for Nationally Determined Contribution (NDC) implementation in Rwanda.</w:t>
            </w:r>
            <w:r w:rsidR="00C04662" w:rsidRPr="00D243BB">
              <w:rPr>
                <w:rFonts w:asciiTheme="minorHAnsi" w:hAnsiTheme="minorHAnsi" w:cstheme="minorHAnsi"/>
                <w:sz w:val="22"/>
                <w:szCs w:val="22"/>
                <w:lang w:val="en-GB" w:eastAsia="it-IT"/>
              </w:rPr>
              <w:tab/>
            </w:r>
          </w:p>
        </w:tc>
      </w:tr>
      <w:tr w:rsidR="00C04662" w:rsidRPr="00042F38" w14:paraId="3D449FAB" w14:textId="77777777" w:rsidTr="00AF2E42">
        <w:tc>
          <w:tcPr>
            <w:tcW w:w="612" w:type="dxa"/>
            <w:tcBorders>
              <w:top w:val="single" w:sz="6" w:space="0" w:color="auto"/>
            </w:tcBorders>
          </w:tcPr>
          <w:p w14:paraId="3D449FA7" w14:textId="77777777" w:rsidR="00C04662" w:rsidRPr="00042F38" w:rsidRDefault="00C04662" w:rsidP="00BD2E50">
            <w:pPr>
              <w:jc w:val="cente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3</w:t>
            </w:r>
          </w:p>
        </w:tc>
        <w:tc>
          <w:tcPr>
            <w:tcW w:w="810" w:type="dxa"/>
            <w:tcBorders>
              <w:top w:val="single" w:sz="6" w:space="0" w:color="auto"/>
            </w:tcBorders>
          </w:tcPr>
          <w:p w14:paraId="3D449FA8" w14:textId="77777777" w:rsidR="00C04662" w:rsidRPr="00042F38" w:rsidRDefault="00C04662" w:rsidP="00990629">
            <w:pPr>
              <w:jc w:val="center"/>
              <w:rPr>
                <w:rFonts w:asciiTheme="minorHAnsi" w:hAnsiTheme="minorHAnsi" w:cstheme="minorHAnsi"/>
                <w:sz w:val="22"/>
                <w:szCs w:val="22"/>
                <w:lang w:val="en-GB" w:eastAsia="it-IT"/>
              </w:rPr>
            </w:pPr>
          </w:p>
        </w:tc>
        <w:tc>
          <w:tcPr>
            <w:tcW w:w="3060" w:type="dxa"/>
            <w:tcBorders>
              <w:top w:val="single" w:sz="6" w:space="0" w:color="auto"/>
            </w:tcBorders>
            <w:tcMar>
              <w:top w:w="57" w:type="dxa"/>
              <w:bottom w:w="57" w:type="dxa"/>
            </w:tcMar>
            <w:vAlign w:val="center"/>
          </w:tcPr>
          <w:p w14:paraId="3D449FA9" w14:textId="77777777" w:rsidR="00C04662" w:rsidRPr="00042F38" w:rsidRDefault="00C04662" w:rsidP="00F475E4">
            <w:pP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 xml:space="preserve">Country / Region of Work Location:  </w:t>
            </w:r>
          </w:p>
        </w:tc>
        <w:tc>
          <w:tcPr>
            <w:tcW w:w="5580" w:type="dxa"/>
            <w:tcBorders>
              <w:top w:val="single" w:sz="6" w:space="0" w:color="auto"/>
            </w:tcBorders>
            <w:tcMar>
              <w:top w:w="85" w:type="dxa"/>
              <w:bottom w:w="142" w:type="dxa"/>
            </w:tcMar>
          </w:tcPr>
          <w:p w14:paraId="3D449FAA" w14:textId="5650102B" w:rsidR="00C04662" w:rsidRPr="00042F38" w:rsidRDefault="00E559BE" w:rsidP="004F09FE">
            <w:pPr>
              <w:pStyle w:val="BankNormal"/>
              <w:tabs>
                <w:tab w:val="left" w:pos="5088"/>
              </w:tabs>
              <w:spacing w:after="0"/>
              <w:rPr>
                <w:rFonts w:asciiTheme="minorHAnsi" w:hAnsiTheme="minorHAnsi" w:cstheme="minorHAnsi"/>
                <w:sz w:val="22"/>
                <w:szCs w:val="22"/>
                <w:lang w:val="en-GB" w:eastAsia="it-IT"/>
              </w:rPr>
            </w:pPr>
            <w:r>
              <w:rPr>
                <w:rFonts w:asciiTheme="minorHAnsi" w:hAnsiTheme="minorHAnsi" w:cstheme="minorHAnsi"/>
                <w:sz w:val="22"/>
                <w:szCs w:val="22"/>
                <w:lang w:val="en-GB" w:eastAsia="it-IT"/>
              </w:rPr>
              <w:t>RAWANDA</w:t>
            </w:r>
          </w:p>
        </w:tc>
      </w:tr>
      <w:tr w:rsidR="00C04662" w:rsidRPr="00042F38" w14:paraId="3D449FB1" w14:textId="77777777" w:rsidTr="00AF2E42">
        <w:tc>
          <w:tcPr>
            <w:tcW w:w="612" w:type="dxa"/>
            <w:tcBorders>
              <w:top w:val="single" w:sz="6" w:space="0" w:color="auto"/>
            </w:tcBorders>
          </w:tcPr>
          <w:p w14:paraId="3D449FAC" w14:textId="77777777" w:rsidR="00C04662" w:rsidRPr="00042F38" w:rsidRDefault="00C04662" w:rsidP="00BD2E50">
            <w:pPr>
              <w:pStyle w:val="BankNormal"/>
              <w:tabs>
                <w:tab w:val="right" w:pos="7218"/>
              </w:tabs>
              <w:spacing w:after="0"/>
              <w:jc w:val="center"/>
              <w:rPr>
                <w:rFonts w:asciiTheme="minorHAnsi" w:hAnsiTheme="minorHAnsi" w:cstheme="minorHAnsi"/>
                <w:sz w:val="22"/>
                <w:szCs w:val="22"/>
                <w:lang w:val="en-GB" w:eastAsia="it-IT"/>
              </w:rPr>
            </w:pPr>
            <w:r w:rsidRPr="00042F38">
              <w:rPr>
                <w:rFonts w:asciiTheme="minorHAnsi" w:hAnsiTheme="minorHAnsi" w:cstheme="minorHAnsi"/>
                <w:sz w:val="22"/>
                <w:szCs w:val="22"/>
                <w:lang w:val="en-GB" w:eastAsia="it-IT"/>
              </w:rPr>
              <w:t>4</w:t>
            </w:r>
          </w:p>
        </w:tc>
        <w:tc>
          <w:tcPr>
            <w:tcW w:w="810" w:type="dxa"/>
            <w:tcBorders>
              <w:top w:val="single" w:sz="6" w:space="0" w:color="auto"/>
            </w:tcBorders>
          </w:tcPr>
          <w:p w14:paraId="3D449FAD" w14:textId="77777777" w:rsidR="00C04662" w:rsidRPr="00042F38" w:rsidRDefault="00990629" w:rsidP="00990629">
            <w:pPr>
              <w:pStyle w:val="BankNormal"/>
              <w:tabs>
                <w:tab w:val="right" w:pos="7218"/>
              </w:tabs>
              <w:spacing w:after="0"/>
              <w:jc w:val="center"/>
              <w:rPr>
                <w:rFonts w:asciiTheme="minorHAnsi" w:hAnsiTheme="minorHAnsi" w:cstheme="minorHAnsi"/>
                <w:sz w:val="22"/>
                <w:szCs w:val="22"/>
                <w:lang w:val="en-GB" w:eastAsia="it-IT"/>
              </w:rPr>
            </w:pPr>
            <w:r>
              <w:rPr>
                <w:rFonts w:asciiTheme="minorHAnsi" w:hAnsiTheme="minorHAnsi" w:cstheme="minorHAnsi"/>
                <w:sz w:val="22"/>
                <w:szCs w:val="22"/>
                <w:lang w:val="en-GB" w:eastAsia="it-IT"/>
              </w:rPr>
              <w:t>C.13</w:t>
            </w:r>
          </w:p>
        </w:tc>
        <w:tc>
          <w:tcPr>
            <w:tcW w:w="3060" w:type="dxa"/>
            <w:tcBorders>
              <w:top w:val="single" w:sz="6" w:space="0" w:color="auto"/>
            </w:tcBorders>
            <w:tcMar>
              <w:top w:w="57" w:type="dxa"/>
              <w:bottom w:w="57" w:type="dxa"/>
            </w:tcMar>
            <w:vAlign w:val="center"/>
          </w:tcPr>
          <w:p w14:paraId="3D449FAE" w14:textId="77777777" w:rsidR="00C04662" w:rsidRPr="00042F38" w:rsidRDefault="00C04662" w:rsidP="00FA6038">
            <w:pPr>
              <w:pStyle w:val="BankNormal"/>
              <w:tabs>
                <w:tab w:val="right" w:pos="7218"/>
              </w:tabs>
              <w:spacing w:after="0"/>
              <w:rPr>
                <w:rFonts w:asciiTheme="minorHAnsi" w:hAnsiTheme="minorHAnsi" w:cstheme="minorHAnsi"/>
                <w:color w:val="FF0000"/>
                <w:sz w:val="22"/>
                <w:szCs w:val="22"/>
                <w:lang w:val="en-GB" w:eastAsia="it-IT"/>
              </w:rPr>
            </w:pPr>
            <w:r w:rsidRPr="00042F38">
              <w:rPr>
                <w:rFonts w:asciiTheme="minorHAnsi" w:hAnsiTheme="minorHAnsi" w:cstheme="minorHAnsi"/>
                <w:sz w:val="22"/>
                <w:szCs w:val="22"/>
                <w:lang w:val="en-GB" w:eastAsia="it-IT"/>
              </w:rPr>
              <w:t xml:space="preserve">Language of the Proposal: </w:t>
            </w:r>
          </w:p>
        </w:tc>
        <w:tc>
          <w:tcPr>
            <w:tcW w:w="5580" w:type="dxa"/>
            <w:tcBorders>
              <w:top w:val="single" w:sz="6" w:space="0" w:color="auto"/>
            </w:tcBorders>
            <w:tcMar>
              <w:top w:w="85" w:type="dxa"/>
              <w:bottom w:w="142" w:type="dxa"/>
            </w:tcMar>
          </w:tcPr>
          <w:p w14:paraId="3D449FAF" w14:textId="1E68359F" w:rsidR="0087783D" w:rsidRPr="00814716" w:rsidRDefault="002D5F42" w:rsidP="0087783D">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34992255"/>
                <w14:checkbox>
                  <w14:checked w14:val="1"/>
                  <w14:checkedState w14:val="2612" w14:font="MS Gothic"/>
                  <w14:uncheckedState w14:val="2610" w14:font="MS Gothic"/>
                </w14:checkbox>
              </w:sdtPr>
              <w:sdtEndPr/>
              <w:sdtContent>
                <w:r w:rsidR="00E559BE">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English                 </w:t>
            </w:r>
            <w:sdt>
              <w:sdtPr>
                <w:rPr>
                  <w:rFonts w:asciiTheme="minorHAnsi" w:hAnsiTheme="minorHAnsi" w:cstheme="minorHAnsi"/>
                  <w:snapToGrid w:val="0"/>
                  <w:color w:val="000000" w:themeColor="text1"/>
                  <w:sz w:val="22"/>
                  <w:szCs w:val="22"/>
                </w:rPr>
                <w:id w:val="-1962949770"/>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French                 </w:t>
            </w:r>
            <w:sdt>
              <w:sdtPr>
                <w:rPr>
                  <w:rFonts w:asciiTheme="minorHAnsi" w:hAnsiTheme="minorHAnsi" w:cstheme="minorHAnsi"/>
                  <w:snapToGrid w:val="0"/>
                  <w:color w:val="000000" w:themeColor="text1"/>
                  <w:sz w:val="22"/>
                  <w:szCs w:val="22"/>
                </w:rPr>
                <w:id w:val="941654162"/>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Spanish</w:t>
            </w:r>
          </w:p>
          <w:p w14:paraId="3D449FB0" w14:textId="77777777" w:rsidR="00C04662" w:rsidRPr="00042F38" w:rsidRDefault="002D5F42" w:rsidP="0087783D">
            <w:pPr>
              <w:pStyle w:val="BankNormal"/>
              <w:tabs>
                <w:tab w:val="right" w:pos="7218"/>
              </w:tabs>
              <w:spacing w:after="0"/>
              <w:rPr>
                <w:rFonts w:asciiTheme="minorHAnsi" w:hAnsiTheme="minorHAnsi" w:cstheme="minorHAnsi"/>
                <w:sz w:val="22"/>
                <w:szCs w:val="22"/>
                <w:lang w:val="en-GB" w:eastAsia="it-IT"/>
              </w:rPr>
            </w:pPr>
            <w:sdt>
              <w:sdtPr>
                <w:rPr>
                  <w:rFonts w:asciiTheme="minorHAnsi" w:hAnsiTheme="minorHAnsi" w:cstheme="minorHAnsi"/>
                  <w:snapToGrid w:val="0"/>
                  <w:color w:val="000000" w:themeColor="text1"/>
                  <w:sz w:val="22"/>
                  <w:szCs w:val="22"/>
                </w:rPr>
                <w:id w:val="-125706727"/>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Others (pls. specify) </w:t>
            </w:r>
            <w:sdt>
              <w:sdtPr>
                <w:rPr>
                  <w:rFonts w:asciiTheme="minorHAnsi" w:hAnsiTheme="minorHAnsi" w:cstheme="minorHAnsi"/>
                  <w:snapToGrid w:val="0"/>
                  <w:color w:val="000000" w:themeColor="text1"/>
                  <w:sz w:val="22"/>
                  <w:szCs w:val="22"/>
                </w:rPr>
                <w:id w:val="-2101096241"/>
                <w:showingPlcHdr/>
                <w:text/>
              </w:sdtPr>
              <w:sdtEndPr/>
              <w:sdtContent>
                <w:r w:rsidR="0087783D" w:rsidRPr="00814716">
                  <w:rPr>
                    <w:rFonts w:asciiTheme="minorHAnsi" w:hAnsiTheme="minorHAnsi" w:cstheme="minorHAnsi"/>
                    <w:snapToGrid w:val="0"/>
                    <w:color w:val="000000" w:themeColor="text1"/>
                    <w:sz w:val="22"/>
                    <w:szCs w:val="22"/>
                  </w:rPr>
                  <w:t>________________________</w:t>
                </w:r>
              </w:sdtContent>
            </w:sdt>
          </w:p>
        </w:tc>
      </w:tr>
      <w:tr w:rsidR="00C04662" w:rsidRPr="00042F38" w14:paraId="3D449FB7" w14:textId="77777777" w:rsidTr="00AF2E42">
        <w:trPr>
          <w:trHeight w:val="962"/>
        </w:trPr>
        <w:tc>
          <w:tcPr>
            <w:tcW w:w="612" w:type="dxa"/>
          </w:tcPr>
          <w:p w14:paraId="3D449FB2" w14:textId="77777777" w:rsidR="00C04662" w:rsidRPr="00042F38" w:rsidRDefault="00C04662" w:rsidP="00BD2E50">
            <w:pPr>
              <w:tabs>
                <w:tab w:val="right" w:pos="7218"/>
              </w:tabs>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5</w:t>
            </w:r>
          </w:p>
        </w:tc>
        <w:tc>
          <w:tcPr>
            <w:tcW w:w="810" w:type="dxa"/>
          </w:tcPr>
          <w:p w14:paraId="3D449FB3" w14:textId="77777777" w:rsidR="00C04662" w:rsidRPr="00042F38" w:rsidRDefault="00CB6134" w:rsidP="00990629">
            <w:pPr>
              <w:tabs>
                <w:tab w:val="right" w:pos="7218"/>
              </w:tabs>
              <w:jc w:val="center"/>
              <w:rPr>
                <w:rFonts w:asciiTheme="minorHAnsi" w:hAnsiTheme="minorHAnsi" w:cstheme="minorHAnsi"/>
                <w:sz w:val="22"/>
                <w:szCs w:val="22"/>
                <w:lang w:val="en-GB"/>
              </w:rPr>
            </w:pPr>
            <w:r>
              <w:rPr>
                <w:rFonts w:asciiTheme="minorHAnsi" w:hAnsiTheme="minorHAnsi" w:cstheme="minorHAnsi"/>
                <w:sz w:val="22"/>
                <w:szCs w:val="22"/>
                <w:lang w:val="en-GB"/>
              </w:rPr>
              <w:t>C.20</w:t>
            </w:r>
          </w:p>
        </w:tc>
        <w:tc>
          <w:tcPr>
            <w:tcW w:w="3060" w:type="dxa"/>
          </w:tcPr>
          <w:p w14:paraId="3D449FB4" w14:textId="77777777" w:rsidR="00C04662" w:rsidRPr="00042F38" w:rsidRDefault="00C04662">
            <w:pPr>
              <w:tabs>
                <w:tab w:val="right" w:pos="7218"/>
              </w:tabs>
              <w:rPr>
                <w:rFonts w:asciiTheme="minorHAnsi" w:hAnsiTheme="minorHAnsi" w:cstheme="minorHAnsi"/>
                <w:sz w:val="22"/>
                <w:szCs w:val="22"/>
                <w:lang w:val="en-GB"/>
              </w:rPr>
            </w:pPr>
            <w:r w:rsidRPr="00042F38">
              <w:rPr>
                <w:rFonts w:asciiTheme="minorHAnsi" w:hAnsiTheme="minorHAnsi" w:cstheme="minorHAnsi"/>
                <w:sz w:val="22"/>
                <w:szCs w:val="22"/>
                <w:lang w:val="en-GB"/>
              </w:rPr>
              <w:t>Conditions for Submitting Proposals for Parts or sub-parts of the TOR</w:t>
            </w:r>
          </w:p>
        </w:tc>
        <w:tc>
          <w:tcPr>
            <w:tcW w:w="5580" w:type="dxa"/>
            <w:tcMar>
              <w:top w:w="85" w:type="dxa"/>
              <w:bottom w:w="142" w:type="dxa"/>
            </w:tcMar>
          </w:tcPr>
          <w:p w14:paraId="3D449FB5" w14:textId="77777777" w:rsidR="0087783D" w:rsidRPr="00814716" w:rsidRDefault="002D5F42" w:rsidP="0087783D">
            <w:pPr>
              <w:spacing w:before="120" w:after="200"/>
              <w:rPr>
                <w:rFonts w:asciiTheme="minorHAnsi" w:hAnsiTheme="minorHAnsi" w:cstheme="minorHAnsi"/>
                <w:i/>
                <w:snapToGrid w:val="0"/>
                <w:color w:val="000000" w:themeColor="text1"/>
                <w:sz w:val="22"/>
                <w:szCs w:val="22"/>
              </w:rPr>
            </w:pPr>
            <w:sdt>
              <w:sdtPr>
                <w:rPr>
                  <w:rFonts w:asciiTheme="minorHAnsi" w:hAnsiTheme="minorHAnsi" w:cstheme="minorHAnsi"/>
                  <w:snapToGrid w:val="0"/>
                  <w:color w:val="000000" w:themeColor="text1"/>
                  <w:sz w:val="22"/>
                  <w:szCs w:val="22"/>
                </w:rPr>
                <w:id w:val="23531188"/>
                <w14:checkbox>
                  <w14:checked w14:val="0"/>
                  <w14:checkedState w14:val="2612" w14:font="MS Gothic"/>
                  <w14:uncheckedState w14:val="2610" w14:font="MS Gothic"/>
                </w14:checkbox>
              </w:sdtPr>
              <w:sdtEndPr/>
              <w:sdtContent>
                <w:r w:rsidR="0087783D">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 xml:space="preserve">Allowed </w:t>
            </w:r>
            <w:r w:rsidR="0087783D" w:rsidRPr="00814716">
              <w:rPr>
                <w:rFonts w:asciiTheme="minorHAnsi" w:hAnsiTheme="minorHAnsi" w:cstheme="minorHAnsi"/>
                <w:i/>
                <w:snapToGrid w:val="0"/>
                <w:color w:val="000000" w:themeColor="text1"/>
                <w:sz w:val="22"/>
                <w:szCs w:val="22"/>
              </w:rPr>
              <w:t>[if yes, describe how, and ensure that requirements properly define the sub-parts]</w:t>
            </w:r>
          </w:p>
          <w:p w14:paraId="3D449FB6" w14:textId="3D8E3B60" w:rsidR="00C04662" w:rsidRPr="00042F38" w:rsidRDefault="002D5F42" w:rsidP="0087783D">
            <w:pPr>
              <w:spacing w:before="120" w:after="20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933716564"/>
                <w14:checkbox>
                  <w14:checked w14:val="1"/>
                  <w14:checkedState w14:val="2612" w14:font="MS Gothic"/>
                  <w14:uncheckedState w14:val="2610" w14:font="MS Gothic"/>
                </w14:checkbox>
              </w:sdtPr>
              <w:sdtEndPr/>
              <w:sdtContent>
                <w:r w:rsidR="00E559BE">
                  <w:rPr>
                    <w:rFonts w:ascii="MS Gothic" w:eastAsia="MS Gothic" w:hAnsi="MS Gothic" w:cstheme="minorHAnsi" w:hint="eastAsia"/>
                    <w:snapToGrid w:val="0"/>
                    <w:color w:val="000000" w:themeColor="text1"/>
                    <w:sz w:val="22"/>
                    <w:szCs w:val="22"/>
                  </w:rPr>
                  <w:t>☒</w:t>
                </w:r>
              </w:sdtContent>
            </w:sdt>
            <w:r w:rsidR="0087783D">
              <w:rPr>
                <w:rFonts w:asciiTheme="minorHAnsi" w:hAnsiTheme="minorHAnsi" w:cstheme="minorHAnsi"/>
                <w:snapToGrid w:val="0"/>
                <w:color w:val="000000" w:themeColor="text1"/>
                <w:sz w:val="22"/>
                <w:szCs w:val="22"/>
              </w:rPr>
              <w:t xml:space="preserve"> </w:t>
            </w:r>
            <w:r w:rsidR="0087783D" w:rsidRPr="00814716">
              <w:rPr>
                <w:rFonts w:asciiTheme="minorHAnsi" w:hAnsiTheme="minorHAnsi" w:cstheme="minorHAnsi"/>
                <w:snapToGrid w:val="0"/>
                <w:color w:val="000000" w:themeColor="text1"/>
                <w:sz w:val="22"/>
                <w:szCs w:val="22"/>
              </w:rPr>
              <w:t>Not allowed</w:t>
            </w:r>
          </w:p>
        </w:tc>
      </w:tr>
      <w:tr w:rsidR="00C04662" w:rsidRPr="00042F38" w14:paraId="3D449FC0" w14:textId="77777777" w:rsidTr="00AF2E42">
        <w:trPr>
          <w:trHeight w:val="2114"/>
        </w:trPr>
        <w:tc>
          <w:tcPr>
            <w:tcW w:w="612" w:type="dxa"/>
          </w:tcPr>
          <w:p w14:paraId="3D449FB8" w14:textId="77777777" w:rsidR="00C04662" w:rsidRPr="00042F38" w:rsidRDefault="00C04662" w:rsidP="00BD2E50">
            <w:pPr>
              <w:tabs>
                <w:tab w:val="right" w:pos="7218"/>
              </w:tabs>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lastRenderedPageBreak/>
              <w:t>6</w:t>
            </w:r>
          </w:p>
        </w:tc>
        <w:tc>
          <w:tcPr>
            <w:tcW w:w="810" w:type="dxa"/>
          </w:tcPr>
          <w:p w14:paraId="3D449FB9" w14:textId="77777777" w:rsidR="00C04662" w:rsidRPr="00042F38" w:rsidRDefault="00CB6134" w:rsidP="00990629">
            <w:pPr>
              <w:tabs>
                <w:tab w:val="right" w:pos="7218"/>
              </w:tabs>
              <w:jc w:val="center"/>
              <w:rPr>
                <w:rFonts w:asciiTheme="minorHAnsi" w:hAnsiTheme="minorHAnsi" w:cstheme="minorHAnsi"/>
                <w:sz w:val="22"/>
                <w:szCs w:val="22"/>
                <w:lang w:val="en-GB"/>
              </w:rPr>
            </w:pPr>
            <w:r>
              <w:rPr>
                <w:rFonts w:asciiTheme="minorHAnsi" w:hAnsiTheme="minorHAnsi" w:cstheme="minorHAnsi"/>
                <w:sz w:val="22"/>
                <w:szCs w:val="22"/>
                <w:lang w:val="en-GB"/>
              </w:rPr>
              <w:t>C.20</w:t>
            </w:r>
          </w:p>
        </w:tc>
        <w:tc>
          <w:tcPr>
            <w:tcW w:w="3060" w:type="dxa"/>
          </w:tcPr>
          <w:p w14:paraId="3D449FBA" w14:textId="77777777" w:rsidR="00C04662" w:rsidRPr="00042F38" w:rsidRDefault="00C04662" w:rsidP="0000255A">
            <w:pPr>
              <w:tabs>
                <w:tab w:val="right" w:pos="7218"/>
              </w:tabs>
              <w:rPr>
                <w:rFonts w:asciiTheme="minorHAnsi" w:hAnsiTheme="minorHAnsi" w:cstheme="minorHAnsi"/>
                <w:color w:val="FF0000"/>
                <w:sz w:val="22"/>
                <w:szCs w:val="22"/>
                <w:lang w:val="en-GB"/>
              </w:rPr>
            </w:pPr>
            <w:r w:rsidRPr="00042F38">
              <w:rPr>
                <w:rFonts w:asciiTheme="minorHAnsi" w:hAnsiTheme="minorHAnsi" w:cstheme="minorHAnsi"/>
                <w:sz w:val="22"/>
                <w:szCs w:val="22"/>
                <w:lang w:val="en-GB"/>
              </w:rPr>
              <w:t xml:space="preserve">Conditions for Submitting Alternative Proposals </w:t>
            </w:r>
          </w:p>
          <w:p w14:paraId="3D449FBB" w14:textId="77777777" w:rsidR="00C04662" w:rsidRPr="00042F38" w:rsidRDefault="00C04662" w:rsidP="0000255A">
            <w:pPr>
              <w:spacing w:before="120" w:after="200"/>
              <w:rPr>
                <w:rFonts w:asciiTheme="minorHAnsi" w:hAnsiTheme="minorHAnsi" w:cstheme="minorHAnsi"/>
                <w:sz w:val="22"/>
                <w:szCs w:val="22"/>
              </w:rPr>
            </w:pPr>
            <w:r w:rsidRPr="00042F38">
              <w:rPr>
                <w:rFonts w:asciiTheme="minorHAnsi" w:hAnsiTheme="minorHAnsi" w:cstheme="minorHAnsi"/>
                <w:color w:val="FF0000"/>
                <w:sz w:val="22"/>
                <w:szCs w:val="22"/>
                <w:lang w:val="en-GB"/>
              </w:rPr>
              <w:t xml:space="preserve"> </w:t>
            </w:r>
          </w:p>
          <w:p w14:paraId="3D449FBC" w14:textId="77777777" w:rsidR="00C04662" w:rsidRPr="00042F38" w:rsidRDefault="00C04662" w:rsidP="00F475E4">
            <w:pPr>
              <w:rPr>
                <w:rFonts w:asciiTheme="minorHAnsi" w:hAnsiTheme="minorHAnsi" w:cstheme="minorHAnsi"/>
                <w:b/>
                <w:bCs/>
                <w:sz w:val="22"/>
                <w:szCs w:val="22"/>
                <w:lang w:val="en-GB"/>
              </w:rPr>
            </w:pPr>
          </w:p>
        </w:tc>
        <w:tc>
          <w:tcPr>
            <w:tcW w:w="5580" w:type="dxa"/>
            <w:tcMar>
              <w:top w:w="85" w:type="dxa"/>
              <w:bottom w:w="142" w:type="dxa"/>
            </w:tcMar>
          </w:tcPr>
          <w:p w14:paraId="3D449FBD" w14:textId="59E2C0A5" w:rsidR="00C04662" w:rsidRPr="00042F38" w:rsidRDefault="002D5F42" w:rsidP="00A446B6">
            <w:pPr>
              <w:spacing w:before="120" w:after="200"/>
              <w:rPr>
                <w:rFonts w:asciiTheme="minorHAnsi" w:hAnsiTheme="minorHAnsi" w:cstheme="minorHAnsi"/>
                <w:snapToGrid w:val="0"/>
                <w:sz w:val="22"/>
                <w:szCs w:val="22"/>
              </w:rPr>
            </w:pPr>
            <w:sdt>
              <w:sdtPr>
                <w:rPr>
                  <w:rFonts w:asciiTheme="minorHAnsi" w:hAnsiTheme="minorHAnsi" w:cstheme="minorHAnsi"/>
                  <w:snapToGrid w:val="0"/>
                  <w:sz w:val="22"/>
                  <w:szCs w:val="22"/>
                </w:rPr>
                <w:id w:val="803504833"/>
                <w14:checkbox>
                  <w14:checked w14:val="1"/>
                  <w14:checkedState w14:val="2612" w14:font="MS Gothic"/>
                  <w14:uncheckedState w14:val="2610" w14:font="MS Gothic"/>
                </w14:checkbox>
              </w:sdtPr>
              <w:sdtEndPr/>
              <w:sdtContent>
                <w:r w:rsidR="00E559BE">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Pr>
                <w:rFonts w:asciiTheme="minorHAnsi" w:hAnsiTheme="minorHAnsi" w:cstheme="minorHAnsi"/>
                <w:snapToGrid w:val="0"/>
                <w:sz w:val="22"/>
                <w:szCs w:val="22"/>
              </w:rPr>
              <w:t>S</w:t>
            </w:r>
            <w:r w:rsidR="00C04662" w:rsidRPr="00042F38">
              <w:rPr>
                <w:rFonts w:asciiTheme="minorHAnsi" w:hAnsiTheme="minorHAnsi" w:cstheme="minorHAnsi"/>
                <w:snapToGrid w:val="0"/>
                <w:sz w:val="22"/>
                <w:szCs w:val="22"/>
              </w:rPr>
              <w:t>hall not be considered</w:t>
            </w:r>
          </w:p>
          <w:p w14:paraId="3D449FBE" w14:textId="77777777" w:rsidR="00C04662" w:rsidRDefault="002D5F42" w:rsidP="00AD4CF1">
            <w:pPr>
              <w:spacing w:before="120" w:after="200"/>
              <w:ind w:left="288" w:hanging="288"/>
              <w:rPr>
                <w:rFonts w:asciiTheme="minorHAnsi" w:hAnsiTheme="minorHAnsi" w:cstheme="minorHAnsi"/>
                <w:sz w:val="22"/>
                <w:szCs w:val="22"/>
              </w:rPr>
            </w:pPr>
            <w:sdt>
              <w:sdtPr>
                <w:rPr>
                  <w:rFonts w:asciiTheme="minorHAnsi" w:hAnsiTheme="minorHAnsi" w:cstheme="minorHAnsi"/>
                  <w:snapToGrid w:val="0"/>
                  <w:sz w:val="22"/>
                  <w:szCs w:val="22"/>
                </w:rPr>
                <w:id w:val="1227115337"/>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Shall be considered.  </w:t>
            </w:r>
            <w:r w:rsidR="00C04662" w:rsidRPr="00042F38">
              <w:rPr>
                <w:rFonts w:asciiTheme="minorHAnsi" w:hAnsiTheme="minorHAnsi" w:cstheme="minorHAnsi"/>
                <w:sz w:val="22"/>
                <w:szCs w:val="22"/>
              </w:rPr>
              <w:t xml:space="preserve">A proposer may submit an alternative proposal, but only if it also submits a proposal that meets the base case.  UNDP shall only consider the alternative proposals offered by the Proposer whose proposal for the base case was determined to be the proposal with the highest evaluated score. </w:t>
            </w:r>
          </w:p>
          <w:p w14:paraId="3D449FBF" w14:textId="77777777" w:rsidR="00D615EE" w:rsidRPr="00042F38" w:rsidRDefault="00D615EE" w:rsidP="00AD4CF1">
            <w:pPr>
              <w:spacing w:before="120" w:after="200"/>
              <w:ind w:left="288" w:hanging="288"/>
              <w:rPr>
                <w:rFonts w:asciiTheme="minorHAnsi" w:hAnsiTheme="minorHAnsi" w:cstheme="minorHAnsi"/>
                <w:sz w:val="22"/>
                <w:szCs w:val="22"/>
              </w:rPr>
            </w:pPr>
          </w:p>
        </w:tc>
      </w:tr>
      <w:tr w:rsidR="00C04662" w:rsidRPr="00042F38" w14:paraId="3D449FCE" w14:textId="77777777" w:rsidTr="00AF2E42">
        <w:tc>
          <w:tcPr>
            <w:tcW w:w="612" w:type="dxa"/>
          </w:tcPr>
          <w:p w14:paraId="3D449FC1" w14:textId="77777777" w:rsidR="00C04662" w:rsidRPr="00042F38" w:rsidRDefault="00C04662" w:rsidP="00BD2E50">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7</w:t>
            </w:r>
          </w:p>
        </w:tc>
        <w:tc>
          <w:tcPr>
            <w:tcW w:w="810" w:type="dxa"/>
          </w:tcPr>
          <w:p w14:paraId="3D449FC2" w14:textId="77777777" w:rsidR="00C04662" w:rsidRPr="00042F38"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C.22</w:t>
            </w:r>
          </w:p>
        </w:tc>
        <w:tc>
          <w:tcPr>
            <w:tcW w:w="3060" w:type="dxa"/>
          </w:tcPr>
          <w:p w14:paraId="3D449FC3" w14:textId="77777777" w:rsidR="00C04662" w:rsidRPr="00042F38" w:rsidRDefault="00C04662" w:rsidP="009F447C">
            <w:pPr>
              <w:rPr>
                <w:rFonts w:asciiTheme="minorHAnsi" w:hAnsiTheme="minorHAnsi" w:cstheme="minorHAnsi"/>
              </w:rPr>
            </w:pPr>
            <w:r w:rsidRPr="00042F38">
              <w:rPr>
                <w:rFonts w:asciiTheme="minorHAnsi" w:hAnsiTheme="minorHAnsi" w:cstheme="minorHAnsi"/>
                <w:sz w:val="22"/>
                <w:szCs w:val="22"/>
                <w:lang w:val="en-GB"/>
              </w:rPr>
              <w:br w:type="page"/>
              <w:t xml:space="preserve">A pre-proposal conference will be held on:  </w:t>
            </w:r>
          </w:p>
        </w:tc>
        <w:tc>
          <w:tcPr>
            <w:tcW w:w="5580" w:type="dxa"/>
            <w:tcMar>
              <w:top w:w="85" w:type="dxa"/>
              <w:bottom w:w="142" w:type="dxa"/>
            </w:tcMar>
          </w:tcPr>
          <w:p w14:paraId="3D449FC4" w14:textId="77777777" w:rsidR="00D615EE" w:rsidRPr="00814716" w:rsidRDefault="00D615EE" w:rsidP="00D615EE">
            <w:pPr>
              <w:tabs>
                <w:tab w:val="left" w:pos="567"/>
                <w:tab w:val="left" w:pos="4786"/>
                <w:tab w:val="left" w:pos="5686"/>
                <w:tab w:val="right" w:pos="7306"/>
              </w:tabs>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Time: </w:t>
            </w:r>
            <w:r>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882717135"/>
                <w:showingPlcHdr/>
                <w:text/>
              </w:sdtPr>
              <w:sdtEndPr/>
              <w:sdtContent>
                <w:r w:rsidRPr="00EE45C0">
                  <w:rPr>
                    <w:rStyle w:val="PlaceholderText"/>
                  </w:rPr>
                  <w:t>Click here to enter text.</w:t>
                </w:r>
              </w:sdtContent>
            </w:sdt>
          </w:p>
          <w:p w14:paraId="3D449FC5" w14:textId="77777777" w:rsidR="00D615EE" w:rsidRPr="00814716" w:rsidRDefault="00D615EE" w:rsidP="00D615EE">
            <w:pPr>
              <w:tabs>
                <w:tab w:val="left" w:pos="567"/>
                <w:tab w:val="left" w:pos="4786"/>
                <w:tab w:val="left" w:pos="5686"/>
                <w:tab w:val="right" w:pos="7306"/>
              </w:tabs>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Date:</w:t>
            </w:r>
            <w:r>
              <w:rPr>
                <w:rFonts w:asciiTheme="minorHAnsi" w:hAnsiTheme="minorHAnsi" w:cstheme="minorHAnsi"/>
                <w:snapToGrid w:val="0"/>
                <w:color w:val="000000" w:themeColor="text1"/>
                <w:sz w:val="22"/>
                <w:szCs w:val="22"/>
              </w:rPr>
              <w:t xml:space="preserve"> </w:t>
            </w:r>
            <w:r w:rsidRPr="00814716">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939874232"/>
                <w:showingPlcHdr/>
                <w:date>
                  <w:dateFormat w:val="M/d/yyyy"/>
                  <w:lid w:val="en-US"/>
                  <w:storeMappedDataAs w:val="dateTime"/>
                  <w:calendar w:val="gregorian"/>
                </w:date>
              </w:sdtPr>
              <w:sdtEndPr/>
              <w:sdtContent>
                <w:r w:rsidRPr="00EE45C0">
                  <w:rPr>
                    <w:rStyle w:val="PlaceholderText"/>
                  </w:rPr>
                  <w:t>Click here to enter a date.</w:t>
                </w:r>
              </w:sdtContent>
            </w:sdt>
          </w:p>
          <w:p w14:paraId="3D449FC6" w14:textId="77777777" w:rsidR="00D615EE" w:rsidRDefault="00D615EE" w:rsidP="00D615EE">
            <w:pPr>
              <w:tabs>
                <w:tab w:val="left" w:pos="567"/>
                <w:tab w:val="left" w:pos="4786"/>
                <w:tab w:val="left" w:pos="5686"/>
                <w:tab w:val="right" w:pos="7306"/>
              </w:tabs>
              <w:rPr>
                <w:rFonts w:asciiTheme="minorHAnsi" w:hAnsiTheme="minorHAnsi" w:cstheme="minorHAnsi"/>
                <w:color w:val="000000" w:themeColor="text1"/>
                <w:sz w:val="22"/>
                <w:szCs w:val="22"/>
                <w:u w:val="single"/>
                <w:lang w:val="en-GB"/>
              </w:rPr>
            </w:pPr>
            <w:r w:rsidRPr="00814716">
              <w:rPr>
                <w:rFonts w:asciiTheme="minorHAnsi" w:hAnsiTheme="minorHAnsi" w:cstheme="minorHAnsi"/>
                <w:snapToGrid w:val="0"/>
                <w:color w:val="000000" w:themeColor="text1"/>
                <w:sz w:val="22"/>
                <w:szCs w:val="22"/>
              </w:rPr>
              <w:t>Venue:</w:t>
            </w:r>
            <w:r>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145934029"/>
                <w:showingPlcHdr/>
                <w:text/>
              </w:sdtPr>
              <w:sdtEndPr/>
              <w:sdtContent>
                <w:r>
                  <w:rPr>
                    <w:rStyle w:val="PlaceholderText"/>
                  </w:rPr>
                  <w:t>_____________________</w:t>
                </w:r>
              </w:sdtContent>
            </w:sdt>
          </w:p>
          <w:p w14:paraId="3D449FC7"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eastAsia="it-IT"/>
              </w:rPr>
            </w:pPr>
          </w:p>
          <w:p w14:paraId="3D449FC8" w14:textId="77777777" w:rsidR="00D615EE" w:rsidRDefault="00D615EE" w:rsidP="00D615EE">
            <w:pPr>
              <w:tabs>
                <w:tab w:val="left" w:pos="567"/>
                <w:tab w:val="right" w:pos="7306"/>
              </w:tabs>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The UNDP focal point for the arrangement is: </w:t>
            </w:r>
          </w:p>
          <w:sdt>
            <w:sdtPr>
              <w:rPr>
                <w:rFonts w:asciiTheme="minorHAnsi" w:hAnsiTheme="minorHAnsi" w:cstheme="minorHAnsi"/>
                <w:color w:val="000000" w:themeColor="text1"/>
                <w:sz w:val="22"/>
                <w:szCs w:val="22"/>
                <w:lang w:val="en-GB"/>
              </w:rPr>
              <w:id w:val="-1161615748"/>
              <w:showingPlcHdr/>
              <w:text/>
            </w:sdtPr>
            <w:sdtEndPr/>
            <w:sdtContent>
              <w:p w14:paraId="3D449FC9" w14:textId="77777777" w:rsidR="00D615EE" w:rsidRPr="00EE1A2F" w:rsidRDefault="00D615EE" w:rsidP="00D615EE">
                <w:pPr>
                  <w:tabs>
                    <w:tab w:val="left" w:pos="567"/>
                    <w:tab w:val="right" w:pos="7306"/>
                  </w:tabs>
                  <w:rPr>
                    <w:rFonts w:asciiTheme="minorHAnsi" w:hAnsiTheme="minorHAnsi" w:cstheme="minorHAnsi"/>
                    <w:color w:val="000000" w:themeColor="text1"/>
                    <w:sz w:val="22"/>
                    <w:szCs w:val="22"/>
                    <w:lang w:val="en-GB"/>
                  </w:rPr>
                </w:pPr>
                <w:r w:rsidRPr="00EE45C0">
                  <w:rPr>
                    <w:rStyle w:val="PlaceholderText"/>
                  </w:rPr>
                  <w:t>Click here to enter text.</w:t>
                </w:r>
              </w:p>
            </w:sdtContent>
          </w:sdt>
          <w:p w14:paraId="3D449FCA" w14:textId="77777777" w:rsidR="00D615EE" w:rsidRPr="00814716" w:rsidRDefault="00D615EE" w:rsidP="00D615EE">
            <w:pPr>
              <w:pStyle w:val="BodyText"/>
              <w:tabs>
                <w:tab w:val="right" w:pos="7306"/>
              </w:tabs>
              <w:spacing w:after="0"/>
              <w:rPr>
                <w:rFonts w:asciiTheme="minorHAnsi" w:hAnsiTheme="minorHAnsi" w:cstheme="minorHAnsi"/>
                <w:color w:val="000000" w:themeColor="text1"/>
                <w:sz w:val="22"/>
                <w:szCs w:val="22"/>
                <w:u w:val="single"/>
                <w:lang w:val="en-GB"/>
              </w:rPr>
            </w:pPr>
            <w:r w:rsidRPr="00814716">
              <w:rPr>
                <w:rFonts w:asciiTheme="minorHAnsi" w:hAnsiTheme="minorHAnsi" w:cstheme="minorHAnsi"/>
                <w:color w:val="000000" w:themeColor="text1"/>
                <w:sz w:val="22"/>
                <w:szCs w:val="22"/>
                <w:lang w:val="en-GB"/>
              </w:rPr>
              <w:t xml:space="preserve">Address: </w:t>
            </w:r>
            <w:sdt>
              <w:sdtPr>
                <w:rPr>
                  <w:rFonts w:asciiTheme="minorHAnsi" w:hAnsiTheme="minorHAnsi" w:cstheme="minorHAnsi"/>
                  <w:color w:val="000000" w:themeColor="text1"/>
                  <w:sz w:val="22"/>
                  <w:szCs w:val="22"/>
                  <w:lang w:val="en-GB"/>
                </w:rPr>
                <w:id w:val="379288292"/>
                <w:showingPlcHdr/>
                <w:text/>
              </w:sdtPr>
              <w:sdtEndPr/>
              <w:sdtContent>
                <w:r>
                  <w:rPr>
                    <w:rFonts w:asciiTheme="minorHAnsi" w:hAnsiTheme="minorHAnsi" w:cstheme="minorHAnsi"/>
                    <w:color w:val="000000" w:themeColor="text1"/>
                    <w:sz w:val="22"/>
                    <w:szCs w:val="22"/>
                    <w:lang w:val="en-GB"/>
                  </w:rPr>
                  <w:t>________________________</w:t>
                </w:r>
              </w:sdtContent>
            </w:sdt>
          </w:p>
          <w:p w14:paraId="3D449FCB" w14:textId="77777777" w:rsidR="00D615EE" w:rsidRDefault="00D615EE" w:rsidP="00D615EE">
            <w:pPr>
              <w:pStyle w:val="BankNormal"/>
              <w:tabs>
                <w:tab w:val="left" w:pos="3346"/>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Telephone: </w:t>
            </w:r>
            <w:sdt>
              <w:sdtPr>
                <w:rPr>
                  <w:rFonts w:asciiTheme="minorHAnsi" w:hAnsiTheme="minorHAnsi" w:cstheme="minorHAnsi"/>
                  <w:color w:val="000000" w:themeColor="text1"/>
                  <w:sz w:val="22"/>
                  <w:szCs w:val="22"/>
                  <w:lang w:val="en-GB"/>
                </w:rPr>
                <w:id w:val="1463621497"/>
                <w:showingPlcHdr/>
                <w:text/>
              </w:sdtPr>
              <w:sdtEndPr/>
              <w:sdtContent>
                <w:r>
                  <w:rPr>
                    <w:rStyle w:val="PlaceholderText"/>
                  </w:rPr>
                  <w:t>_______________</w:t>
                </w:r>
              </w:sdtContent>
            </w:sdt>
          </w:p>
          <w:p w14:paraId="3D449FCC" w14:textId="77777777" w:rsidR="00D615EE" w:rsidRPr="00814716" w:rsidRDefault="00D615EE" w:rsidP="00D615EE">
            <w:pPr>
              <w:pStyle w:val="BankNormal"/>
              <w:tabs>
                <w:tab w:val="left" w:pos="3346"/>
                <w:tab w:val="right" w:pos="7306"/>
              </w:tabs>
              <w:spacing w:after="0"/>
              <w:rPr>
                <w:rFonts w:asciiTheme="minorHAnsi" w:hAnsiTheme="minorHAnsi" w:cstheme="minorHAnsi"/>
                <w:color w:val="000000" w:themeColor="text1"/>
                <w:sz w:val="22"/>
                <w:szCs w:val="22"/>
                <w:u w:val="single"/>
                <w:lang w:val="en-GB"/>
              </w:rPr>
            </w:pPr>
            <w:r w:rsidRPr="00814716">
              <w:rPr>
                <w:rFonts w:asciiTheme="minorHAnsi" w:hAnsiTheme="minorHAnsi" w:cstheme="minorHAnsi"/>
                <w:color w:val="000000" w:themeColor="text1"/>
                <w:sz w:val="22"/>
                <w:szCs w:val="22"/>
                <w:lang w:val="en-GB"/>
              </w:rPr>
              <w:t xml:space="preserve">Facsimile: </w:t>
            </w:r>
            <w:sdt>
              <w:sdtPr>
                <w:rPr>
                  <w:rFonts w:asciiTheme="minorHAnsi" w:hAnsiTheme="minorHAnsi" w:cstheme="minorHAnsi"/>
                  <w:color w:val="000000" w:themeColor="text1"/>
                  <w:sz w:val="22"/>
                  <w:szCs w:val="22"/>
                  <w:lang w:val="en-GB"/>
                </w:rPr>
                <w:id w:val="42255285"/>
                <w:showingPlcHdr/>
                <w:text/>
              </w:sdtPr>
              <w:sdtEndPr/>
              <w:sdtContent>
                <w:r>
                  <w:rPr>
                    <w:rStyle w:val="PlaceholderText"/>
                  </w:rPr>
                  <w:t>____________________</w:t>
                </w:r>
              </w:sdtContent>
            </w:sdt>
          </w:p>
          <w:p w14:paraId="3D449FCD" w14:textId="77777777" w:rsidR="00C04662" w:rsidRPr="00042F38" w:rsidRDefault="00D615EE" w:rsidP="00D615EE">
            <w:pPr>
              <w:pStyle w:val="BankNormal"/>
              <w:tabs>
                <w:tab w:val="right" w:pos="3346"/>
              </w:tabs>
              <w:spacing w:after="0"/>
              <w:rPr>
                <w:rFonts w:asciiTheme="minorHAnsi" w:hAnsiTheme="minorHAnsi" w:cstheme="minorHAnsi"/>
                <w:sz w:val="22"/>
                <w:szCs w:val="22"/>
                <w:lang w:val="en-GB" w:eastAsia="it-IT"/>
              </w:rPr>
            </w:pPr>
            <w:r w:rsidRPr="00814716">
              <w:rPr>
                <w:rFonts w:asciiTheme="minorHAnsi" w:hAnsiTheme="minorHAnsi" w:cstheme="minorHAnsi"/>
                <w:color w:val="000000" w:themeColor="text1"/>
                <w:sz w:val="22"/>
                <w:szCs w:val="22"/>
                <w:lang w:val="en-GB"/>
              </w:rPr>
              <w:t>E-mail:</w:t>
            </w:r>
          </w:p>
        </w:tc>
      </w:tr>
      <w:tr w:rsidR="00C04662" w:rsidRPr="00042F38" w14:paraId="3D449FD5" w14:textId="77777777" w:rsidTr="00AF2E42">
        <w:tblPrEx>
          <w:tblBorders>
            <w:top w:val="single" w:sz="6" w:space="0" w:color="auto"/>
          </w:tblBorders>
        </w:tblPrEx>
        <w:tc>
          <w:tcPr>
            <w:tcW w:w="612" w:type="dxa"/>
          </w:tcPr>
          <w:p w14:paraId="3D449FCF" w14:textId="77777777" w:rsidR="00C04662" w:rsidRPr="00042F38" w:rsidRDefault="00C04662" w:rsidP="00BD2E50">
            <w:pPr>
              <w:pStyle w:val="BodyText"/>
              <w:tabs>
                <w:tab w:val="left" w:pos="3346"/>
                <w:tab w:val="right" w:pos="7486"/>
              </w:tabs>
              <w:spacing w:after="0"/>
              <w:jc w:val="center"/>
              <w:rPr>
                <w:rFonts w:asciiTheme="minorHAnsi" w:hAnsiTheme="minorHAnsi" w:cstheme="minorHAnsi"/>
                <w:sz w:val="22"/>
                <w:szCs w:val="22"/>
              </w:rPr>
            </w:pPr>
            <w:r w:rsidRPr="00042F38">
              <w:rPr>
                <w:rFonts w:asciiTheme="minorHAnsi" w:hAnsiTheme="minorHAnsi" w:cstheme="minorHAnsi"/>
                <w:sz w:val="22"/>
                <w:szCs w:val="22"/>
              </w:rPr>
              <w:t>8</w:t>
            </w:r>
          </w:p>
        </w:tc>
        <w:tc>
          <w:tcPr>
            <w:tcW w:w="810" w:type="dxa"/>
          </w:tcPr>
          <w:p w14:paraId="3D449FD0" w14:textId="77777777" w:rsidR="00C04662" w:rsidRPr="00042F38" w:rsidRDefault="00CB6134" w:rsidP="00990629">
            <w:pPr>
              <w:pStyle w:val="BodyText"/>
              <w:tabs>
                <w:tab w:val="left" w:pos="3346"/>
                <w:tab w:val="right" w:pos="7486"/>
              </w:tabs>
              <w:spacing w:after="0"/>
              <w:jc w:val="center"/>
              <w:rPr>
                <w:rFonts w:asciiTheme="minorHAnsi" w:hAnsiTheme="minorHAnsi" w:cstheme="minorHAnsi"/>
                <w:sz w:val="22"/>
                <w:szCs w:val="22"/>
              </w:rPr>
            </w:pPr>
            <w:r>
              <w:rPr>
                <w:rFonts w:asciiTheme="minorHAnsi" w:hAnsiTheme="minorHAnsi" w:cstheme="minorHAnsi"/>
                <w:sz w:val="22"/>
                <w:szCs w:val="22"/>
              </w:rPr>
              <w:t>C.21</w:t>
            </w:r>
          </w:p>
        </w:tc>
        <w:tc>
          <w:tcPr>
            <w:tcW w:w="3060" w:type="dxa"/>
          </w:tcPr>
          <w:p w14:paraId="3D449FD1" w14:textId="77777777" w:rsidR="00C04662" w:rsidRPr="00042F38" w:rsidRDefault="00C04662">
            <w:pPr>
              <w:pStyle w:val="BodyText"/>
              <w:tabs>
                <w:tab w:val="left" w:pos="3346"/>
                <w:tab w:val="right" w:pos="7486"/>
              </w:tabs>
              <w:spacing w:after="0"/>
              <w:rPr>
                <w:rFonts w:asciiTheme="minorHAnsi" w:hAnsiTheme="minorHAnsi" w:cstheme="minorHAnsi"/>
                <w:color w:val="FF0000"/>
                <w:sz w:val="22"/>
                <w:szCs w:val="22"/>
              </w:rPr>
            </w:pPr>
            <w:r w:rsidRPr="00042F38">
              <w:rPr>
                <w:rFonts w:asciiTheme="minorHAnsi" w:hAnsiTheme="minorHAnsi" w:cstheme="minorHAnsi"/>
                <w:sz w:val="22"/>
                <w:szCs w:val="22"/>
              </w:rPr>
              <w:t>Period of Proposal Validity commencing on</w:t>
            </w:r>
            <w:r w:rsidRPr="00042F38">
              <w:rPr>
                <w:rFonts w:asciiTheme="minorHAnsi" w:hAnsiTheme="minorHAnsi" w:cstheme="minorHAnsi"/>
                <w:color w:val="FF0000"/>
                <w:sz w:val="22"/>
                <w:szCs w:val="22"/>
              </w:rPr>
              <w:t xml:space="preserve"> </w:t>
            </w:r>
            <w:r w:rsidRPr="00042F38">
              <w:rPr>
                <w:rFonts w:asciiTheme="minorHAnsi" w:hAnsiTheme="minorHAnsi" w:cstheme="minorHAnsi"/>
                <w:sz w:val="22"/>
                <w:szCs w:val="22"/>
              </w:rPr>
              <w:t>the submission date</w:t>
            </w:r>
          </w:p>
        </w:tc>
        <w:tc>
          <w:tcPr>
            <w:tcW w:w="5580" w:type="dxa"/>
            <w:tcMar>
              <w:top w:w="85" w:type="dxa"/>
              <w:bottom w:w="142" w:type="dxa"/>
            </w:tcMar>
          </w:tcPr>
          <w:p w14:paraId="3D449FD2" w14:textId="77777777" w:rsidR="00D615EE" w:rsidRPr="00814716" w:rsidRDefault="002D5F42" w:rsidP="00D615EE">
            <w:pPr>
              <w:pStyle w:val="BodyText"/>
              <w:tabs>
                <w:tab w:val="left" w:pos="3346"/>
                <w:tab w:val="right" w:pos="748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931234126"/>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60 days                </w:t>
            </w:r>
          </w:p>
          <w:p w14:paraId="3D449FD3" w14:textId="6028F610" w:rsidR="00D615EE" w:rsidRPr="00814716" w:rsidRDefault="002D5F42" w:rsidP="00D615EE">
            <w:pPr>
              <w:pStyle w:val="BodyText"/>
              <w:tabs>
                <w:tab w:val="left" w:pos="3346"/>
                <w:tab w:val="right" w:pos="748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457410544"/>
                <w14:checkbox>
                  <w14:checked w14:val="0"/>
                  <w14:checkedState w14:val="2612" w14:font="MS Gothic"/>
                  <w14:uncheckedState w14:val="2610" w14:font="MS Gothic"/>
                </w14:checkbox>
              </w:sdtPr>
              <w:sdtEndPr/>
              <w:sdtContent>
                <w:r w:rsidR="00A165FF">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90 days         </w:t>
            </w:r>
          </w:p>
          <w:p w14:paraId="3D449FD4" w14:textId="0FBD0155" w:rsidR="00C04662" w:rsidRPr="00042F38" w:rsidRDefault="002D5F42" w:rsidP="00D615EE">
            <w:pPr>
              <w:pStyle w:val="BodyText"/>
              <w:tabs>
                <w:tab w:val="left" w:pos="3346"/>
                <w:tab w:val="right" w:pos="7486"/>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1783235101"/>
                <w14:checkbox>
                  <w14:checked w14:val="1"/>
                  <w14:checkedState w14:val="2612" w14:font="MS Gothic"/>
                  <w14:uncheckedState w14:val="2610" w14:font="MS Gothic"/>
                </w14:checkbox>
              </w:sdtPr>
              <w:sdtEndPr/>
              <w:sdtContent>
                <w:r w:rsidR="00A165FF">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120 days</w:t>
            </w:r>
          </w:p>
        </w:tc>
      </w:tr>
      <w:tr w:rsidR="00C04662" w:rsidRPr="00042F38" w14:paraId="3D449FDF" w14:textId="77777777" w:rsidTr="00AF2E42">
        <w:tblPrEx>
          <w:tblBorders>
            <w:top w:val="single" w:sz="6" w:space="0" w:color="auto"/>
          </w:tblBorders>
        </w:tblPrEx>
        <w:tc>
          <w:tcPr>
            <w:tcW w:w="612" w:type="dxa"/>
          </w:tcPr>
          <w:p w14:paraId="3D449FD6"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9</w:t>
            </w:r>
          </w:p>
        </w:tc>
        <w:tc>
          <w:tcPr>
            <w:tcW w:w="810" w:type="dxa"/>
          </w:tcPr>
          <w:p w14:paraId="3D449FD7" w14:textId="77777777" w:rsidR="00242E79"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p w14:paraId="3D449FD8"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C.15.4 b)</w:t>
            </w:r>
          </w:p>
        </w:tc>
        <w:tc>
          <w:tcPr>
            <w:tcW w:w="3060" w:type="dxa"/>
          </w:tcPr>
          <w:p w14:paraId="3D449FD9" w14:textId="77777777" w:rsidR="00C04662" w:rsidRPr="00042F38" w:rsidRDefault="00C04662" w:rsidP="00641F59">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Proposal Security </w:t>
            </w:r>
          </w:p>
        </w:tc>
        <w:tc>
          <w:tcPr>
            <w:tcW w:w="5580" w:type="dxa"/>
            <w:tcMar>
              <w:top w:w="85" w:type="dxa"/>
              <w:bottom w:w="142" w:type="dxa"/>
            </w:tcMar>
          </w:tcPr>
          <w:p w14:paraId="3D449FDA" w14:textId="77777777" w:rsidR="00D615EE" w:rsidRPr="00814716" w:rsidRDefault="002D5F42"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017923768"/>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Required</w:t>
            </w:r>
          </w:p>
          <w:p w14:paraId="3D449FDB"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Amount:</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392583869"/>
                <w:showingPlcHdr/>
                <w:text/>
              </w:sdtPr>
              <w:sdtEndPr/>
              <w:sdtContent>
                <w:r w:rsidRPr="00EE45C0">
                  <w:rPr>
                    <w:rStyle w:val="PlaceholderText"/>
                  </w:rPr>
                  <w:t>Click here to enter text.</w:t>
                </w:r>
              </w:sdtContent>
            </w:sdt>
          </w:p>
          <w:p w14:paraId="3D449FDC"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w:t>
            </w:r>
            <w:r>
              <w:rPr>
                <w:rFonts w:asciiTheme="minorHAnsi" w:hAnsiTheme="minorHAnsi" w:cstheme="minorHAnsi"/>
                <w:color w:val="000000" w:themeColor="text1"/>
                <w:sz w:val="22"/>
                <w:szCs w:val="22"/>
                <w:lang w:val="en-GB"/>
              </w:rPr>
              <w:t xml:space="preserve">Form: </w:t>
            </w:r>
            <w:sdt>
              <w:sdtPr>
                <w:rPr>
                  <w:rFonts w:asciiTheme="minorHAnsi" w:hAnsiTheme="minorHAnsi" w:cstheme="minorHAnsi"/>
                  <w:color w:val="000000" w:themeColor="text1"/>
                  <w:sz w:val="22"/>
                  <w:szCs w:val="22"/>
                  <w:lang w:val="en-GB"/>
                </w:rPr>
                <w:id w:val="1970086839"/>
                <w:showingPlcHdr/>
                <w:text/>
              </w:sdtPr>
              <w:sdtEndPr/>
              <w:sdtContent>
                <w:r w:rsidRPr="00EE45C0">
                  <w:rPr>
                    <w:rStyle w:val="PlaceholderText"/>
                  </w:rPr>
                  <w:t>Click here to enter text.</w:t>
                </w:r>
              </w:sdtContent>
            </w:sdt>
          </w:p>
          <w:p w14:paraId="3D449FDD" w14:textId="77777777" w:rsidR="00D615EE" w:rsidRPr="00814716" w:rsidRDefault="00D615EE" w:rsidP="00D615EE">
            <w:pPr>
              <w:pStyle w:val="BankNormal"/>
              <w:tabs>
                <w:tab w:val="right" w:pos="7218"/>
              </w:tabs>
              <w:spacing w:after="0"/>
              <w:rPr>
                <w:rFonts w:asciiTheme="minorHAnsi" w:hAnsiTheme="minorHAnsi" w:cstheme="minorHAnsi"/>
                <w:snapToGrid w:val="0"/>
                <w:color w:val="000000" w:themeColor="text1"/>
                <w:sz w:val="22"/>
                <w:szCs w:val="22"/>
              </w:rPr>
            </w:pPr>
          </w:p>
          <w:p w14:paraId="3D449FDE" w14:textId="77777777" w:rsidR="00C04662" w:rsidRPr="00042F38" w:rsidRDefault="002D5F42" w:rsidP="00D615EE">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napToGrid w:val="0"/>
                  <w:color w:val="000000" w:themeColor="text1"/>
                  <w:sz w:val="22"/>
                  <w:szCs w:val="22"/>
                </w:rPr>
                <w:id w:val="-2077658215"/>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Required</w:t>
            </w:r>
          </w:p>
        </w:tc>
      </w:tr>
      <w:tr w:rsidR="00C04662" w:rsidRPr="00042F38" w14:paraId="3D449FE8" w14:textId="77777777" w:rsidTr="00AF2E42">
        <w:tblPrEx>
          <w:tblBorders>
            <w:top w:val="single" w:sz="6" w:space="0" w:color="auto"/>
          </w:tblBorders>
        </w:tblPrEx>
        <w:tc>
          <w:tcPr>
            <w:tcW w:w="612" w:type="dxa"/>
          </w:tcPr>
          <w:p w14:paraId="3D449FE0"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10</w:t>
            </w:r>
          </w:p>
        </w:tc>
        <w:tc>
          <w:tcPr>
            <w:tcW w:w="810" w:type="dxa"/>
          </w:tcPr>
          <w:p w14:paraId="3D449FE1" w14:textId="77777777" w:rsidR="00C04662" w:rsidRPr="00042F38"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tc>
        <w:tc>
          <w:tcPr>
            <w:tcW w:w="3060" w:type="dxa"/>
          </w:tcPr>
          <w:p w14:paraId="3D449FE2" w14:textId="77777777" w:rsidR="00C04662" w:rsidRPr="00042F38" w:rsidRDefault="00C04662" w:rsidP="00286596">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Acceptable forms of Proposal Security </w:t>
            </w:r>
            <w:r w:rsidRPr="00042F38">
              <w:rPr>
                <w:rStyle w:val="FootnoteReference"/>
                <w:rFonts w:asciiTheme="minorHAnsi" w:hAnsiTheme="minorHAnsi" w:cstheme="minorHAnsi"/>
                <w:bCs/>
                <w:sz w:val="22"/>
                <w:szCs w:val="22"/>
                <w:lang w:val="en-GB"/>
              </w:rPr>
              <w:footnoteReference w:id="3"/>
            </w:r>
          </w:p>
        </w:tc>
        <w:tc>
          <w:tcPr>
            <w:tcW w:w="5580" w:type="dxa"/>
            <w:tcMar>
              <w:top w:w="85" w:type="dxa"/>
              <w:bottom w:w="142" w:type="dxa"/>
            </w:tcMar>
          </w:tcPr>
          <w:p w14:paraId="3D449FE3" w14:textId="77777777" w:rsidR="00D615EE" w:rsidRPr="00814716" w:rsidRDefault="002D5F42"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540656601"/>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Bank Guarantee (See Section 8 for template)</w:t>
            </w:r>
          </w:p>
          <w:p w14:paraId="3D449FE4" w14:textId="77777777" w:rsidR="00D615EE" w:rsidRPr="00814716" w:rsidRDefault="002D5F42"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05947660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Any Bank-issued Check / Cashier’s Check / Certified Check</w:t>
            </w:r>
          </w:p>
          <w:p w14:paraId="3D449FE5" w14:textId="77777777" w:rsidR="00D615EE" w:rsidRPr="00814716" w:rsidRDefault="002D5F42"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310599733"/>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proofErr w:type="gramStart"/>
            <w:r w:rsidR="00D615EE" w:rsidRPr="00814716">
              <w:rPr>
                <w:rFonts w:asciiTheme="minorHAnsi" w:hAnsiTheme="minorHAnsi" w:cstheme="minorHAnsi"/>
                <w:snapToGrid w:val="0"/>
                <w:color w:val="000000" w:themeColor="text1"/>
                <w:sz w:val="22"/>
                <w:szCs w:val="22"/>
              </w:rPr>
              <w:t>Other</w:t>
            </w:r>
            <w:proofErr w:type="gramEnd"/>
            <w:r w:rsidR="00D615EE" w:rsidRPr="00814716">
              <w:rPr>
                <w:rFonts w:asciiTheme="minorHAnsi" w:hAnsiTheme="minorHAnsi" w:cstheme="minorHAnsi"/>
                <w:snapToGrid w:val="0"/>
                <w:color w:val="000000" w:themeColor="text1"/>
                <w:sz w:val="22"/>
                <w:szCs w:val="22"/>
              </w:rPr>
              <w:t xml:space="preserve"> negotiable instrument</w:t>
            </w:r>
          </w:p>
          <w:p w14:paraId="3D449FE6" w14:textId="77777777" w:rsidR="00D615EE" w:rsidRPr="00814716" w:rsidRDefault="002D5F42"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88907807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Cash (</w:t>
            </w:r>
            <w:proofErr w:type="gramStart"/>
            <w:r w:rsidR="00D615EE" w:rsidRPr="00814716">
              <w:rPr>
                <w:rFonts w:asciiTheme="minorHAnsi" w:hAnsiTheme="minorHAnsi" w:cstheme="minorHAnsi"/>
                <w:snapToGrid w:val="0"/>
                <w:color w:val="000000" w:themeColor="text1"/>
                <w:sz w:val="22"/>
                <w:szCs w:val="22"/>
              </w:rPr>
              <w:t>exceptionally, if</w:t>
            </w:r>
            <w:proofErr w:type="gramEnd"/>
            <w:r w:rsidR="00D615EE" w:rsidRPr="00814716">
              <w:rPr>
                <w:rFonts w:asciiTheme="minorHAnsi" w:hAnsiTheme="minorHAnsi" w:cstheme="minorHAnsi"/>
                <w:snapToGrid w:val="0"/>
                <w:color w:val="000000" w:themeColor="text1"/>
                <w:sz w:val="22"/>
                <w:szCs w:val="22"/>
              </w:rPr>
              <w:t xml:space="preserve"> none of the other forms are feasible)</w:t>
            </w:r>
          </w:p>
          <w:p w14:paraId="3D449FE7" w14:textId="77777777" w:rsidR="00C04662" w:rsidRPr="00042F38" w:rsidRDefault="002D5F42"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color w:val="000000" w:themeColor="text1"/>
                  <w:sz w:val="22"/>
                  <w:szCs w:val="22"/>
                </w:rPr>
                <w:id w:val="-422580822"/>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 xml:space="preserve">Others </w:t>
            </w:r>
            <w:sdt>
              <w:sdtPr>
                <w:rPr>
                  <w:rFonts w:asciiTheme="minorHAnsi" w:hAnsiTheme="minorHAnsi" w:cstheme="minorHAnsi"/>
                  <w:snapToGrid w:val="0"/>
                  <w:color w:val="000000" w:themeColor="text1"/>
                  <w:sz w:val="22"/>
                  <w:szCs w:val="22"/>
                </w:rPr>
                <w:id w:val="-189374161"/>
                <w:showingPlcHdr/>
                <w:text/>
              </w:sdtPr>
              <w:sdtEndPr/>
              <w:sdtContent>
                <w:r w:rsidR="00D615EE" w:rsidRPr="00814716">
                  <w:rPr>
                    <w:rFonts w:asciiTheme="minorHAnsi" w:hAnsiTheme="minorHAnsi" w:cstheme="minorHAnsi"/>
                    <w:i/>
                    <w:snapToGrid w:val="0"/>
                    <w:color w:val="000000" w:themeColor="text1"/>
                    <w:sz w:val="22"/>
                    <w:szCs w:val="22"/>
                  </w:rPr>
                  <w:t>[pls. specify]</w:t>
                </w:r>
              </w:sdtContent>
            </w:sdt>
          </w:p>
        </w:tc>
      </w:tr>
      <w:tr w:rsidR="00C04662" w:rsidRPr="00042F38" w14:paraId="3D449FF0" w14:textId="77777777" w:rsidTr="00AF2E42">
        <w:tblPrEx>
          <w:tblBorders>
            <w:top w:val="single" w:sz="6" w:space="0" w:color="auto"/>
          </w:tblBorders>
        </w:tblPrEx>
        <w:tc>
          <w:tcPr>
            <w:tcW w:w="612" w:type="dxa"/>
          </w:tcPr>
          <w:p w14:paraId="3D449FE9" w14:textId="77777777" w:rsidR="00C04662" w:rsidRPr="00042F38" w:rsidRDefault="00C04662" w:rsidP="00BD2E50">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11</w:t>
            </w:r>
          </w:p>
        </w:tc>
        <w:tc>
          <w:tcPr>
            <w:tcW w:w="810" w:type="dxa"/>
          </w:tcPr>
          <w:p w14:paraId="3D449FEA" w14:textId="77777777" w:rsidR="00242E79" w:rsidRDefault="00242E79"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B.9.5</w:t>
            </w:r>
          </w:p>
          <w:p w14:paraId="3D449FEB"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C.15.4 a)</w:t>
            </w:r>
          </w:p>
        </w:tc>
        <w:tc>
          <w:tcPr>
            <w:tcW w:w="3060" w:type="dxa"/>
          </w:tcPr>
          <w:p w14:paraId="3D449FEC" w14:textId="77777777" w:rsidR="00C04662" w:rsidRPr="00042F38" w:rsidRDefault="00C04662" w:rsidP="00BA0EC9">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Validity of Proposal Security</w:t>
            </w:r>
          </w:p>
        </w:tc>
        <w:tc>
          <w:tcPr>
            <w:tcW w:w="5580" w:type="dxa"/>
            <w:tcMar>
              <w:top w:w="85" w:type="dxa"/>
              <w:bottom w:w="142" w:type="dxa"/>
            </w:tcMar>
          </w:tcPr>
          <w:p w14:paraId="3D449FED" w14:textId="77777777" w:rsidR="00C04662" w:rsidRPr="00042F38" w:rsidRDefault="002D5F42" w:rsidP="009B1AA0">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1952933204"/>
                <w:showingPlcHdr/>
                <w:text/>
              </w:sdtPr>
              <w:sdtEndPr/>
              <w:sdtContent>
                <w:r w:rsidR="00D615EE" w:rsidRPr="00814716">
                  <w:rPr>
                    <w:rFonts w:asciiTheme="minorHAnsi" w:hAnsiTheme="minorHAnsi" w:cstheme="minorHAnsi"/>
                    <w:i/>
                    <w:color w:val="000000" w:themeColor="text1"/>
                    <w:sz w:val="22"/>
                    <w:szCs w:val="22"/>
                    <w:lang w:val="en-GB"/>
                  </w:rPr>
                  <w:t>[indicate no. of days, but minimum of 90]</w:t>
                </w:r>
              </w:sdtContent>
            </w:sdt>
            <w:r w:rsidR="00D615EE">
              <w:rPr>
                <w:rFonts w:asciiTheme="minorHAnsi" w:hAnsiTheme="minorHAnsi" w:cstheme="minorHAnsi"/>
                <w:color w:val="000000" w:themeColor="text1"/>
                <w:sz w:val="22"/>
                <w:szCs w:val="22"/>
                <w:lang w:val="en-GB"/>
              </w:rPr>
              <w:t xml:space="preserve"> </w:t>
            </w:r>
            <w:r w:rsidR="00C04662" w:rsidRPr="00042F38">
              <w:rPr>
                <w:rFonts w:asciiTheme="minorHAnsi" w:hAnsiTheme="minorHAnsi" w:cstheme="minorHAnsi"/>
                <w:sz w:val="22"/>
                <w:szCs w:val="22"/>
                <w:lang w:val="en-GB"/>
              </w:rPr>
              <w:t>days from the last day of Proposal submission.</w:t>
            </w:r>
          </w:p>
          <w:p w14:paraId="3D449FEE" w14:textId="77777777" w:rsidR="00C04662" w:rsidRPr="00042F38" w:rsidRDefault="00C04662" w:rsidP="009B1AA0">
            <w:pPr>
              <w:pStyle w:val="BankNormal"/>
              <w:tabs>
                <w:tab w:val="right" w:pos="7218"/>
              </w:tabs>
              <w:spacing w:after="0"/>
              <w:rPr>
                <w:rFonts w:asciiTheme="minorHAnsi" w:hAnsiTheme="minorHAnsi" w:cstheme="minorHAnsi"/>
                <w:sz w:val="22"/>
                <w:szCs w:val="22"/>
                <w:lang w:val="en-GB"/>
              </w:rPr>
            </w:pPr>
          </w:p>
          <w:p w14:paraId="3D449FEF" w14:textId="77777777" w:rsidR="00C04662" w:rsidRPr="00042F38" w:rsidRDefault="00C04662" w:rsidP="00DF7DBE">
            <w:pPr>
              <w:pStyle w:val="BankNormal"/>
              <w:tabs>
                <w:tab w:val="right" w:pos="7218"/>
              </w:tabs>
              <w:spacing w:after="0"/>
              <w:rPr>
                <w:rFonts w:asciiTheme="minorHAnsi" w:hAnsiTheme="minorHAnsi" w:cstheme="minorHAnsi"/>
                <w:i/>
                <w:color w:val="FF0000"/>
                <w:sz w:val="22"/>
                <w:szCs w:val="22"/>
                <w:lang w:val="en-GB"/>
              </w:rPr>
            </w:pPr>
            <w:r w:rsidRPr="00042F38">
              <w:rPr>
                <w:rFonts w:asciiTheme="minorHAnsi" w:hAnsiTheme="minorHAnsi" w:cstheme="minorHAnsi"/>
                <w:sz w:val="22"/>
                <w:szCs w:val="22"/>
                <w:lang w:val="en-GB"/>
              </w:rPr>
              <w:lastRenderedPageBreak/>
              <w:t xml:space="preserve">Proposal Security of unsuccessful Proposers shall be returned.  </w:t>
            </w:r>
          </w:p>
        </w:tc>
      </w:tr>
      <w:tr w:rsidR="00C04662" w:rsidRPr="00042F38" w14:paraId="3D449FF6" w14:textId="77777777" w:rsidTr="00AF2E42">
        <w:tblPrEx>
          <w:tblBorders>
            <w:top w:val="single" w:sz="6" w:space="0" w:color="auto"/>
          </w:tblBorders>
        </w:tblPrEx>
        <w:tc>
          <w:tcPr>
            <w:tcW w:w="612" w:type="dxa"/>
          </w:tcPr>
          <w:p w14:paraId="3D449FF1"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12</w:t>
            </w:r>
          </w:p>
        </w:tc>
        <w:tc>
          <w:tcPr>
            <w:tcW w:w="810" w:type="dxa"/>
          </w:tcPr>
          <w:p w14:paraId="3D449FF2" w14:textId="77777777" w:rsidR="00C04662" w:rsidRPr="00042F38" w:rsidRDefault="00C04662" w:rsidP="00990629">
            <w:pPr>
              <w:jc w:val="center"/>
              <w:rPr>
                <w:rFonts w:asciiTheme="minorHAnsi" w:hAnsiTheme="minorHAnsi" w:cstheme="minorHAnsi"/>
                <w:bCs/>
                <w:sz w:val="22"/>
                <w:szCs w:val="22"/>
                <w:lang w:val="en-GB"/>
              </w:rPr>
            </w:pPr>
          </w:p>
        </w:tc>
        <w:tc>
          <w:tcPr>
            <w:tcW w:w="3060" w:type="dxa"/>
          </w:tcPr>
          <w:p w14:paraId="3D449FF3"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Advanced Payment upon signing of contract </w:t>
            </w:r>
          </w:p>
        </w:tc>
        <w:tc>
          <w:tcPr>
            <w:tcW w:w="5580" w:type="dxa"/>
            <w:tcMar>
              <w:top w:w="85" w:type="dxa"/>
              <w:bottom w:w="142" w:type="dxa"/>
            </w:tcMar>
          </w:tcPr>
          <w:p w14:paraId="3D449FF4" w14:textId="77777777" w:rsidR="00D615EE" w:rsidRPr="00814716" w:rsidRDefault="002D5F42" w:rsidP="00D615EE">
            <w:pPr>
              <w:pStyle w:val="BodyText"/>
              <w:tabs>
                <w:tab w:val="left" w:pos="4966"/>
                <w:tab w:val="right" w:pos="7306"/>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476947655"/>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Allowed up to a maximum of ____% of contract</w:t>
            </w:r>
            <w:r w:rsidR="00D615EE" w:rsidRPr="00814716">
              <w:rPr>
                <w:rStyle w:val="FootnoteReference"/>
                <w:rFonts w:asciiTheme="minorHAnsi" w:hAnsiTheme="minorHAnsi" w:cstheme="minorHAnsi"/>
                <w:snapToGrid w:val="0"/>
                <w:color w:val="000000" w:themeColor="text1"/>
                <w:sz w:val="22"/>
                <w:szCs w:val="22"/>
              </w:rPr>
              <w:footnoteReference w:id="4"/>
            </w:r>
          </w:p>
          <w:p w14:paraId="3D449FF5" w14:textId="489922D2" w:rsidR="00C04662" w:rsidRPr="00042F38" w:rsidRDefault="002D5F42" w:rsidP="00D615EE">
            <w:pPr>
              <w:pStyle w:val="BodyText"/>
              <w:tabs>
                <w:tab w:val="left" w:pos="4966"/>
                <w:tab w:val="right" w:pos="7306"/>
              </w:tabs>
              <w:spacing w:after="0"/>
              <w:rPr>
                <w:rFonts w:asciiTheme="minorHAnsi" w:hAnsiTheme="minorHAnsi" w:cstheme="minorHAnsi"/>
                <w:color w:val="FF0000"/>
                <w:sz w:val="22"/>
                <w:szCs w:val="22"/>
                <w:lang w:val="en-GB"/>
              </w:rPr>
            </w:pPr>
            <w:sdt>
              <w:sdtPr>
                <w:rPr>
                  <w:rFonts w:asciiTheme="minorHAnsi" w:hAnsiTheme="minorHAnsi" w:cstheme="minorHAnsi"/>
                  <w:snapToGrid w:val="0"/>
                  <w:color w:val="000000" w:themeColor="text1"/>
                  <w:sz w:val="22"/>
                  <w:szCs w:val="22"/>
                </w:rPr>
                <w:id w:val="2059435827"/>
                <w14:checkbox>
                  <w14:checked w14:val="1"/>
                  <w14:checkedState w14:val="2612" w14:font="MS Gothic"/>
                  <w14:uncheckedState w14:val="2610" w14:font="MS Gothic"/>
                </w14:checkbox>
              </w:sdtPr>
              <w:sdtEndPr/>
              <w:sdtContent>
                <w:r w:rsidR="00E559B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allowed</w:t>
            </w:r>
          </w:p>
        </w:tc>
      </w:tr>
      <w:tr w:rsidR="00C04662" w:rsidRPr="00042F38" w14:paraId="3D449FFF" w14:textId="77777777" w:rsidTr="00AF2E42">
        <w:tblPrEx>
          <w:tblBorders>
            <w:top w:val="single" w:sz="6" w:space="0" w:color="auto"/>
          </w:tblBorders>
        </w:tblPrEx>
        <w:tc>
          <w:tcPr>
            <w:tcW w:w="612" w:type="dxa"/>
          </w:tcPr>
          <w:p w14:paraId="3D449FF7"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13</w:t>
            </w:r>
          </w:p>
        </w:tc>
        <w:tc>
          <w:tcPr>
            <w:tcW w:w="810" w:type="dxa"/>
          </w:tcPr>
          <w:p w14:paraId="3D449FF8" w14:textId="77777777" w:rsidR="00C04662" w:rsidRPr="00042F38" w:rsidRDefault="00C04662" w:rsidP="00990629">
            <w:pPr>
              <w:jc w:val="center"/>
              <w:rPr>
                <w:rFonts w:asciiTheme="minorHAnsi" w:hAnsiTheme="minorHAnsi" w:cstheme="minorHAnsi"/>
                <w:bCs/>
                <w:sz w:val="22"/>
                <w:szCs w:val="22"/>
                <w:lang w:val="en-GB"/>
              </w:rPr>
            </w:pPr>
          </w:p>
        </w:tc>
        <w:tc>
          <w:tcPr>
            <w:tcW w:w="3060" w:type="dxa"/>
          </w:tcPr>
          <w:p w14:paraId="3D449FF9" w14:textId="77777777" w:rsidR="00C04662" w:rsidRPr="00042F38" w:rsidRDefault="00C04662" w:rsidP="00E52F8A">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Liquidated Damages</w:t>
            </w:r>
          </w:p>
        </w:tc>
        <w:tc>
          <w:tcPr>
            <w:tcW w:w="5580" w:type="dxa"/>
            <w:tcMar>
              <w:top w:w="85" w:type="dxa"/>
              <w:bottom w:w="142" w:type="dxa"/>
            </w:tcMar>
          </w:tcPr>
          <w:p w14:paraId="3D449FFA" w14:textId="77777777" w:rsidR="00C04662" w:rsidRPr="00042F38" w:rsidRDefault="002D5F42"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153691735"/>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Will not be imposed </w:t>
            </w:r>
          </w:p>
          <w:p w14:paraId="3D449FFB" w14:textId="77777777" w:rsidR="00C04662" w:rsidRPr="00042F38" w:rsidRDefault="002D5F42" w:rsidP="00D615EE">
            <w:pPr>
              <w:pStyle w:val="BankNormal"/>
              <w:tabs>
                <w:tab w:val="right" w:pos="7218"/>
              </w:tabs>
              <w:spacing w:after="0"/>
              <w:rPr>
                <w:rFonts w:asciiTheme="minorHAnsi" w:hAnsiTheme="minorHAnsi" w:cstheme="minorHAnsi"/>
                <w:snapToGrid w:val="0"/>
                <w:sz w:val="22"/>
                <w:szCs w:val="22"/>
              </w:rPr>
            </w:pPr>
            <w:sdt>
              <w:sdtPr>
                <w:rPr>
                  <w:rFonts w:asciiTheme="minorHAnsi" w:hAnsiTheme="minorHAnsi" w:cstheme="minorHAnsi"/>
                  <w:snapToGrid w:val="0"/>
                  <w:sz w:val="22"/>
                  <w:szCs w:val="22"/>
                </w:rPr>
                <w:id w:val="-2017996447"/>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sz w:val="22"/>
                    <w:szCs w:val="22"/>
                  </w:rPr>
                  <w:t>☐</w:t>
                </w:r>
              </w:sdtContent>
            </w:sdt>
            <w:r w:rsidR="00D615EE">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 xml:space="preserve">Will be imposed under the following </w:t>
            </w:r>
            <w:proofErr w:type="gramStart"/>
            <w:r w:rsidR="00C04662" w:rsidRPr="00042F38">
              <w:rPr>
                <w:rFonts w:asciiTheme="minorHAnsi" w:hAnsiTheme="minorHAnsi" w:cstheme="minorHAnsi"/>
                <w:snapToGrid w:val="0"/>
                <w:sz w:val="22"/>
                <w:szCs w:val="22"/>
              </w:rPr>
              <w:t>conditions :</w:t>
            </w:r>
            <w:proofErr w:type="gramEnd"/>
          </w:p>
          <w:p w14:paraId="3D449FFC" w14:textId="77777777" w:rsidR="00C04662" w:rsidRPr="00042F38" w:rsidRDefault="00C04662" w:rsidP="00AA3B0A">
            <w:pPr>
              <w:pStyle w:val="BankNormal"/>
              <w:spacing w:after="0"/>
              <w:ind w:firstLine="378"/>
              <w:rPr>
                <w:rFonts w:asciiTheme="minorHAnsi" w:hAnsiTheme="minorHAnsi" w:cstheme="minorHAnsi"/>
                <w:snapToGrid w:val="0"/>
                <w:sz w:val="22"/>
                <w:szCs w:val="22"/>
              </w:rPr>
            </w:pPr>
            <w:r w:rsidRPr="00042F38">
              <w:rPr>
                <w:rFonts w:asciiTheme="minorHAnsi" w:hAnsiTheme="minorHAnsi" w:cstheme="minorHAnsi"/>
                <w:snapToGrid w:val="0"/>
                <w:sz w:val="22"/>
                <w:szCs w:val="22"/>
              </w:rPr>
              <w:t xml:space="preserve">Percentage of contract price per day of </w:t>
            </w:r>
            <w:proofErr w:type="gramStart"/>
            <w:r w:rsidRPr="00042F38">
              <w:rPr>
                <w:rFonts w:asciiTheme="minorHAnsi" w:hAnsiTheme="minorHAnsi" w:cstheme="minorHAnsi"/>
                <w:snapToGrid w:val="0"/>
                <w:sz w:val="22"/>
                <w:szCs w:val="22"/>
              </w:rPr>
              <w:t>delay :</w:t>
            </w:r>
            <w:proofErr w:type="gramEnd"/>
            <w:r w:rsidR="00D615EE">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640409805"/>
                <w:showingPlcHdr/>
                <w:text/>
              </w:sdtPr>
              <w:sdtEndPr/>
              <w:sdtContent>
                <w:r w:rsidR="00D615EE" w:rsidRPr="00814716">
                  <w:rPr>
                    <w:rFonts w:asciiTheme="minorHAnsi" w:hAnsiTheme="minorHAnsi" w:cstheme="minorHAnsi"/>
                    <w:snapToGrid w:val="0"/>
                    <w:color w:val="000000" w:themeColor="text1"/>
                    <w:sz w:val="22"/>
                    <w:szCs w:val="22"/>
                  </w:rPr>
                  <w:t>______</w:t>
                </w:r>
              </w:sdtContent>
            </w:sdt>
          </w:p>
          <w:p w14:paraId="3D449FFD" w14:textId="77777777" w:rsidR="00C04662" w:rsidRPr="00042F38" w:rsidRDefault="00C04662" w:rsidP="00AA3B0A">
            <w:pPr>
              <w:pStyle w:val="BankNormal"/>
              <w:spacing w:after="0"/>
              <w:ind w:firstLine="378"/>
              <w:rPr>
                <w:rFonts w:asciiTheme="minorHAnsi" w:hAnsiTheme="minorHAnsi" w:cstheme="minorHAnsi"/>
                <w:snapToGrid w:val="0"/>
                <w:sz w:val="22"/>
                <w:szCs w:val="22"/>
              </w:rPr>
            </w:pPr>
            <w:r w:rsidRPr="00042F38">
              <w:rPr>
                <w:rFonts w:asciiTheme="minorHAnsi" w:hAnsiTheme="minorHAnsi" w:cstheme="minorHAnsi"/>
                <w:snapToGrid w:val="0"/>
                <w:sz w:val="22"/>
                <w:szCs w:val="22"/>
              </w:rPr>
              <w:t xml:space="preserve">Max. no. of days of </w:t>
            </w:r>
            <w:proofErr w:type="gramStart"/>
            <w:r w:rsidRPr="00042F38">
              <w:rPr>
                <w:rFonts w:asciiTheme="minorHAnsi" w:hAnsiTheme="minorHAnsi" w:cstheme="minorHAnsi"/>
                <w:snapToGrid w:val="0"/>
                <w:sz w:val="22"/>
                <w:szCs w:val="22"/>
              </w:rPr>
              <w:t>delay :</w:t>
            </w:r>
            <w:proofErr w:type="gramEnd"/>
            <w:r w:rsidR="00D615EE">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29753177"/>
                <w:showingPlcHdr/>
                <w:text/>
              </w:sdtPr>
              <w:sdtEndPr/>
              <w:sdtContent>
                <w:r w:rsidR="00D615EE" w:rsidRPr="00814716">
                  <w:rPr>
                    <w:rFonts w:asciiTheme="minorHAnsi" w:hAnsiTheme="minorHAnsi" w:cstheme="minorHAnsi"/>
                    <w:snapToGrid w:val="0"/>
                    <w:color w:val="000000" w:themeColor="text1"/>
                    <w:sz w:val="22"/>
                    <w:szCs w:val="22"/>
                  </w:rPr>
                  <w:t>______</w:t>
                </w:r>
              </w:sdtContent>
            </w:sdt>
          </w:p>
          <w:p w14:paraId="3D449FFE" w14:textId="77777777" w:rsidR="00C04662" w:rsidRPr="00042F38" w:rsidRDefault="00C04662" w:rsidP="000D724E">
            <w:pPr>
              <w:pStyle w:val="BankNormal"/>
              <w:spacing w:after="0"/>
              <w:ind w:left="378"/>
              <w:rPr>
                <w:rFonts w:asciiTheme="minorHAnsi" w:hAnsiTheme="minorHAnsi" w:cstheme="minorHAnsi"/>
                <w:snapToGrid w:val="0"/>
                <w:sz w:val="22"/>
                <w:szCs w:val="22"/>
              </w:rPr>
            </w:pPr>
            <w:r w:rsidRPr="00042F38">
              <w:rPr>
                <w:rFonts w:asciiTheme="minorHAnsi" w:hAnsiTheme="minorHAnsi" w:cstheme="minorHAnsi"/>
                <w:snapToGrid w:val="0"/>
                <w:sz w:val="22"/>
                <w:szCs w:val="22"/>
              </w:rPr>
              <w:t>After which UNDP may terminate the contract.</w:t>
            </w:r>
          </w:p>
        </w:tc>
      </w:tr>
      <w:tr w:rsidR="00C04662" w:rsidRPr="00042F38" w14:paraId="3D44A008" w14:textId="77777777" w:rsidTr="00AF2E42">
        <w:tblPrEx>
          <w:tblBorders>
            <w:top w:val="single" w:sz="6" w:space="0" w:color="auto"/>
          </w:tblBorders>
        </w:tblPrEx>
        <w:tc>
          <w:tcPr>
            <w:tcW w:w="612" w:type="dxa"/>
          </w:tcPr>
          <w:p w14:paraId="3D44A000"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14</w:t>
            </w:r>
          </w:p>
        </w:tc>
        <w:tc>
          <w:tcPr>
            <w:tcW w:w="810" w:type="dxa"/>
          </w:tcPr>
          <w:p w14:paraId="3D44A001"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F.37</w:t>
            </w:r>
          </w:p>
        </w:tc>
        <w:tc>
          <w:tcPr>
            <w:tcW w:w="3060" w:type="dxa"/>
          </w:tcPr>
          <w:p w14:paraId="3D44A002" w14:textId="77777777" w:rsidR="00C04662" w:rsidRPr="00042F38" w:rsidDel="0000255A" w:rsidRDefault="00C04662" w:rsidP="001D2BD2">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Performance Security</w:t>
            </w:r>
          </w:p>
        </w:tc>
        <w:tc>
          <w:tcPr>
            <w:tcW w:w="5580" w:type="dxa"/>
            <w:tcMar>
              <w:top w:w="85" w:type="dxa"/>
              <w:bottom w:w="142" w:type="dxa"/>
            </w:tcMar>
          </w:tcPr>
          <w:p w14:paraId="3D44A003" w14:textId="77777777" w:rsidR="00D615EE" w:rsidRPr="00814716" w:rsidRDefault="002D5F42" w:rsidP="00D615EE">
            <w:pPr>
              <w:pStyle w:val="BankNormal"/>
              <w:tabs>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117415624"/>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Required</w:t>
            </w:r>
          </w:p>
          <w:p w14:paraId="3D44A004"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w:t>
            </w:r>
            <w:proofErr w:type="gramStart"/>
            <w:r w:rsidRPr="00814716">
              <w:rPr>
                <w:rFonts w:asciiTheme="minorHAnsi" w:hAnsiTheme="minorHAnsi" w:cstheme="minorHAnsi"/>
                <w:color w:val="000000" w:themeColor="text1"/>
                <w:sz w:val="22"/>
                <w:szCs w:val="22"/>
                <w:lang w:val="en-GB"/>
              </w:rPr>
              <w:t>Amount :</w:t>
            </w:r>
            <w:proofErr w:type="gramEnd"/>
            <w:sdt>
              <w:sdtPr>
                <w:rPr>
                  <w:rFonts w:asciiTheme="minorHAnsi" w:hAnsiTheme="minorHAnsi" w:cstheme="minorHAnsi"/>
                  <w:color w:val="000000" w:themeColor="text1"/>
                  <w:sz w:val="22"/>
                  <w:szCs w:val="22"/>
                  <w:lang w:val="en-GB"/>
                </w:rPr>
                <w:id w:val="-1134323702"/>
                <w:showingPlcHdr/>
                <w:text/>
              </w:sdtPr>
              <w:sdtEndPr/>
              <w:sdtContent>
                <w:r w:rsidRPr="00814716">
                  <w:rPr>
                    <w:rFonts w:asciiTheme="minorHAnsi" w:hAnsiTheme="minorHAnsi" w:cstheme="minorHAnsi"/>
                    <w:color w:val="000000" w:themeColor="text1"/>
                    <w:sz w:val="22"/>
                    <w:szCs w:val="22"/>
                    <w:lang w:val="en-GB"/>
                  </w:rPr>
                  <w:t>______________________</w:t>
                </w:r>
              </w:sdtContent>
            </w:sdt>
          </w:p>
          <w:p w14:paraId="3D44A005" w14:textId="77777777" w:rsidR="00D615EE" w:rsidRPr="00814716" w:rsidRDefault="00D615EE" w:rsidP="00D615EE">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     Form:</w:t>
            </w:r>
            <w:sdt>
              <w:sdtPr>
                <w:rPr>
                  <w:rFonts w:asciiTheme="minorHAnsi" w:hAnsiTheme="minorHAnsi" w:cstheme="minorHAnsi"/>
                  <w:color w:val="000000" w:themeColor="text1"/>
                  <w:sz w:val="22"/>
                  <w:szCs w:val="22"/>
                  <w:lang w:val="en-GB"/>
                </w:rPr>
                <w:id w:val="-644355390"/>
                <w:showingPlcHdr/>
                <w:text/>
              </w:sdtPr>
              <w:sdtEndPr/>
              <w:sdtContent>
                <w:r w:rsidRPr="00814716">
                  <w:rPr>
                    <w:rFonts w:asciiTheme="minorHAnsi" w:hAnsiTheme="minorHAnsi" w:cstheme="minorHAnsi"/>
                    <w:color w:val="000000" w:themeColor="text1"/>
                    <w:sz w:val="22"/>
                    <w:szCs w:val="22"/>
                    <w:lang w:val="en-GB"/>
                  </w:rPr>
                  <w:t>_________________________</w:t>
                </w:r>
              </w:sdtContent>
            </w:sdt>
          </w:p>
          <w:p w14:paraId="3D44A006" w14:textId="77777777" w:rsidR="00D615EE" w:rsidRPr="00814716" w:rsidRDefault="00D615EE" w:rsidP="00D615EE">
            <w:pPr>
              <w:pStyle w:val="BankNormal"/>
              <w:tabs>
                <w:tab w:val="right" w:pos="7218"/>
              </w:tabs>
              <w:spacing w:after="0"/>
              <w:rPr>
                <w:rFonts w:asciiTheme="minorHAnsi" w:hAnsiTheme="minorHAnsi" w:cstheme="minorHAnsi"/>
                <w:snapToGrid w:val="0"/>
                <w:color w:val="000000" w:themeColor="text1"/>
                <w:sz w:val="22"/>
                <w:szCs w:val="22"/>
              </w:rPr>
            </w:pPr>
          </w:p>
          <w:p w14:paraId="3D44A007" w14:textId="77777777" w:rsidR="00C04662" w:rsidRPr="00042F38" w:rsidRDefault="002D5F42" w:rsidP="00D615EE">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napToGrid w:val="0"/>
                  <w:color w:val="000000" w:themeColor="text1"/>
                  <w:sz w:val="22"/>
                  <w:szCs w:val="22"/>
                </w:rPr>
                <w:id w:val="949749625"/>
                <w14:checkbox>
                  <w14:checked w14:val="0"/>
                  <w14:checkedState w14:val="2612" w14:font="MS Gothic"/>
                  <w14:uncheckedState w14:val="2610" w14:font="MS Gothic"/>
                </w14:checkbox>
              </w:sdtPr>
              <w:sdtEndPr/>
              <w:sdtContent>
                <w:r w:rsidR="00D615EE">
                  <w:rPr>
                    <w:rFonts w:ascii="MS Gothic" w:eastAsia="MS Gothic" w:hAnsi="MS Gothic" w:cstheme="minorHAnsi" w:hint="eastAsia"/>
                    <w:snapToGrid w:val="0"/>
                    <w:color w:val="000000" w:themeColor="text1"/>
                    <w:sz w:val="22"/>
                    <w:szCs w:val="22"/>
                  </w:rPr>
                  <w:t>☐</w:t>
                </w:r>
              </w:sdtContent>
            </w:sdt>
            <w:r w:rsidR="00D615EE">
              <w:rPr>
                <w:rFonts w:asciiTheme="minorHAnsi" w:hAnsiTheme="minorHAnsi" w:cstheme="minorHAnsi"/>
                <w:snapToGrid w:val="0"/>
                <w:color w:val="000000" w:themeColor="text1"/>
                <w:sz w:val="22"/>
                <w:szCs w:val="22"/>
              </w:rPr>
              <w:t xml:space="preserve"> </w:t>
            </w:r>
            <w:r w:rsidR="00D615EE" w:rsidRPr="00814716">
              <w:rPr>
                <w:rFonts w:asciiTheme="minorHAnsi" w:hAnsiTheme="minorHAnsi" w:cstheme="minorHAnsi"/>
                <w:snapToGrid w:val="0"/>
                <w:color w:val="000000" w:themeColor="text1"/>
                <w:sz w:val="22"/>
                <w:szCs w:val="22"/>
              </w:rPr>
              <w:t>Not Required</w:t>
            </w:r>
          </w:p>
        </w:tc>
      </w:tr>
      <w:tr w:rsidR="00C04662" w:rsidRPr="00042F38" w14:paraId="3D44A013" w14:textId="77777777" w:rsidTr="00AF2E42">
        <w:tblPrEx>
          <w:tblBorders>
            <w:top w:val="single" w:sz="6" w:space="0" w:color="auto"/>
          </w:tblBorders>
        </w:tblPrEx>
        <w:tc>
          <w:tcPr>
            <w:tcW w:w="612" w:type="dxa"/>
          </w:tcPr>
          <w:p w14:paraId="3D44A009"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15</w:t>
            </w:r>
          </w:p>
        </w:tc>
        <w:tc>
          <w:tcPr>
            <w:tcW w:w="810" w:type="dxa"/>
          </w:tcPr>
          <w:p w14:paraId="3D44A00A" w14:textId="77777777" w:rsidR="00C04662"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C.17,</w:t>
            </w:r>
          </w:p>
          <w:p w14:paraId="3D44A00B" w14:textId="77777777" w:rsidR="00CB6134"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C.17 b)</w:t>
            </w:r>
          </w:p>
        </w:tc>
        <w:tc>
          <w:tcPr>
            <w:tcW w:w="3060" w:type="dxa"/>
          </w:tcPr>
          <w:p w14:paraId="3D44A00C" w14:textId="77777777" w:rsidR="00C04662" w:rsidRPr="00042F38" w:rsidRDefault="00C04662" w:rsidP="00E52F8A">
            <w:pPr>
              <w:rPr>
                <w:rFonts w:asciiTheme="minorHAnsi" w:hAnsiTheme="minorHAnsi" w:cstheme="minorHAnsi"/>
                <w:sz w:val="22"/>
                <w:szCs w:val="22"/>
                <w:lang w:val="en-GB"/>
              </w:rPr>
            </w:pPr>
            <w:r w:rsidRPr="00042F38">
              <w:rPr>
                <w:rFonts w:asciiTheme="minorHAnsi" w:hAnsiTheme="minorHAnsi" w:cstheme="minorHAnsi"/>
                <w:bCs/>
                <w:sz w:val="22"/>
                <w:szCs w:val="22"/>
                <w:lang w:val="en-GB"/>
              </w:rPr>
              <w:t>Preferred Currency of Proposal and Method for Currency conversion</w:t>
            </w:r>
          </w:p>
        </w:tc>
        <w:tc>
          <w:tcPr>
            <w:tcW w:w="5580" w:type="dxa"/>
            <w:tcMar>
              <w:top w:w="85" w:type="dxa"/>
              <w:bottom w:w="142" w:type="dxa"/>
            </w:tcMar>
          </w:tcPr>
          <w:p w14:paraId="3D44A00D" w14:textId="7948CFB1" w:rsidR="00D615EE" w:rsidRPr="00814716" w:rsidRDefault="002D5F42" w:rsidP="00D615EE">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126970127"/>
                <w14:checkbox>
                  <w14:checked w14:val="1"/>
                  <w14:checkedState w14:val="2612" w14:font="MS Gothic"/>
                  <w14:uncheckedState w14:val="2610" w14:font="MS Gothic"/>
                </w14:checkbox>
              </w:sdtPr>
              <w:sdtEndPr/>
              <w:sdtContent>
                <w:r w:rsidR="00E559BE">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United States Dollars (US$)</w:t>
            </w:r>
          </w:p>
          <w:p w14:paraId="3D44A00E" w14:textId="77777777" w:rsidR="00D615EE" w:rsidRPr="00814716" w:rsidRDefault="002D5F42" w:rsidP="00D615EE">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1363203399"/>
                <w14:checkbox>
                  <w14:checked w14:val="0"/>
                  <w14:checkedState w14:val="2612" w14:font="MS Gothic"/>
                  <w14:uncheckedState w14:val="2610" w14:font="MS Gothic"/>
                </w14:checkbox>
              </w:sdtPr>
              <w:sdtEndPr/>
              <w:sdtContent>
                <w:r w:rsidR="00D615EE">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 xml:space="preserve">Euro </w:t>
            </w:r>
          </w:p>
          <w:p w14:paraId="3D44A00F" w14:textId="7CB6AB7B" w:rsidR="00D615EE" w:rsidRPr="00814716" w:rsidRDefault="002D5F42" w:rsidP="00D615EE">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509646264"/>
                <w14:checkbox>
                  <w14:checked w14:val="0"/>
                  <w14:checkedState w14:val="2612" w14:font="MS Gothic"/>
                  <w14:uncheckedState w14:val="2610" w14:font="MS Gothic"/>
                </w14:checkbox>
              </w:sdtPr>
              <w:sdtEndPr/>
              <w:sdtContent>
                <w:r w:rsidR="00A165FF">
                  <w:rPr>
                    <w:rFonts w:ascii="MS Gothic" w:eastAsia="MS Gothic" w:hAnsi="MS Gothic" w:cstheme="minorHAnsi" w:hint="eastAsia"/>
                    <w:color w:val="000000" w:themeColor="text1"/>
                    <w:sz w:val="22"/>
                    <w:szCs w:val="22"/>
                    <w:lang w:val="en-GB"/>
                  </w:rPr>
                  <w:t>☐</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Local Currency</w:t>
            </w:r>
            <w:r w:rsidR="00D615EE" w:rsidRPr="00814716">
              <w:rPr>
                <w:rFonts w:asciiTheme="minorHAnsi" w:hAnsiTheme="minorHAnsi" w:cstheme="minorHAnsi"/>
                <w:i/>
                <w:color w:val="000000" w:themeColor="text1"/>
                <w:sz w:val="22"/>
                <w:szCs w:val="22"/>
                <w:lang w:val="en-GB"/>
              </w:rPr>
              <w:t xml:space="preserve"> </w:t>
            </w:r>
          </w:p>
          <w:p w14:paraId="3D44A010" w14:textId="77777777" w:rsidR="00D615EE" w:rsidRPr="00814716" w:rsidRDefault="00D615EE" w:rsidP="00D615EE">
            <w:pPr>
              <w:pStyle w:val="BankNormal"/>
              <w:tabs>
                <w:tab w:val="right" w:pos="7218"/>
              </w:tabs>
              <w:spacing w:after="0"/>
              <w:rPr>
                <w:rFonts w:asciiTheme="minorHAnsi" w:hAnsiTheme="minorHAnsi" w:cstheme="minorHAnsi"/>
                <w:i/>
                <w:color w:val="000000" w:themeColor="text1"/>
                <w:sz w:val="22"/>
                <w:szCs w:val="22"/>
                <w:lang w:val="en-GB"/>
              </w:rPr>
            </w:pPr>
          </w:p>
          <w:p w14:paraId="3D44A011" w14:textId="519FA57D" w:rsidR="00D615EE" w:rsidRPr="00814716" w:rsidRDefault="00D615EE" w:rsidP="00D615EE">
            <w:pPr>
              <w:pStyle w:val="BankNormal"/>
              <w:tabs>
                <w:tab w:val="right" w:pos="7218"/>
              </w:tabs>
              <w:spacing w:after="0"/>
              <w:rPr>
                <w:rFonts w:asciiTheme="minorHAnsi" w:hAnsiTheme="minorHAnsi" w:cstheme="minorHAnsi"/>
                <w:i/>
                <w:color w:val="000000" w:themeColor="text1"/>
                <w:sz w:val="22"/>
                <w:szCs w:val="22"/>
                <w:lang w:val="en-GB"/>
              </w:rPr>
            </w:pPr>
            <w:r w:rsidRPr="00814716">
              <w:rPr>
                <w:rFonts w:asciiTheme="minorHAnsi" w:hAnsiTheme="minorHAnsi" w:cstheme="minorHAnsi"/>
                <w:i/>
                <w:color w:val="000000" w:themeColor="text1"/>
                <w:sz w:val="22"/>
                <w:szCs w:val="22"/>
                <w:lang w:val="en-GB"/>
              </w:rPr>
              <w:t xml:space="preserve">Reference date for determining UN Operational Exchange </w:t>
            </w:r>
            <w:r w:rsidR="00A165FF" w:rsidRPr="00814716">
              <w:rPr>
                <w:rFonts w:asciiTheme="minorHAnsi" w:hAnsiTheme="minorHAnsi" w:cstheme="minorHAnsi"/>
                <w:i/>
                <w:color w:val="000000" w:themeColor="text1"/>
                <w:sz w:val="22"/>
                <w:szCs w:val="22"/>
                <w:lang w:val="en-GB"/>
              </w:rPr>
              <w:t>Rate:</w:t>
            </w:r>
            <w:r w:rsidRPr="00814716">
              <w:rPr>
                <w:rFonts w:asciiTheme="minorHAnsi" w:hAnsiTheme="minorHAnsi" w:cstheme="minorHAnsi"/>
                <w:i/>
                <w:color w:val="000000" w:themeColor="text1"/>
                <w:sz w:val="22"/>
                <w:szCs w:val="22"/>
                <w:lang w:val="en-GB"/>
              </w:rPr>
              <w:t xml:space="preserve"> </w:t>
            </w:r>
            <w:sdt>
              <w:sdtPr>
                <w:rPr>
                  <w:rFonts w:asciiTheme="minorHAnsi" w:hAnsiTheme="minorHAnsi" w:cstheme="minorHAnsi"/>
                  <w:i/>
                  <w:color w:val="000000" w:themeColor="text1"/>
                  <w:sz w:val="22"/>
                  <w:szCs w:val="22"/>
                  <w:lang w:val="en-GB"/>
                </w:rPr>
                <w:id w:val="231749350"/>
                <w:text/>
              </w:sdtPr>
              <w:sdtEndPr/>
              <w:sdtContent>
                <w:r w:rsidR="000331A0">
                  <w:rPr>
                    <w:rFonts w:asciiTheme="minorHAnsi" w:hAnsiTheme="minorHAnsi" w:cstheme="minorHAnsi"/>
                    <w:i/>
                    <w:color w:val="000000" w:themeColor="text1"/>
                    <w:sz w:val="22"/>
                    <w:szCs w:val="22"/>
                    <w:lang w:val="en-GB"/>
                  </w:rPr>
                  <w:t>APRIL</w:t>
                </w:r>
                <w:r w:rsidR="00A165FF">
                  <w:rPr>
                    <w:rFonts w:asciiTheme="minorHAnsi" w:hAnsiTheme="minorHAnsi" w:cstheme="minorHAnsi"/>
                    <w:i/>
                    <w:color w:val="000000" w:themeColor="text1"/>
                    <w:sz w:val="22"/>
                    <w:szCs w:val="22"/>
                    <w:lang w:val="en-GB"/>
                  </w:rPr>
                  <w:t xml:space="preserve"> 2021</w:t>
                </w:r>
              </w:sdtContent>
            </w:sdt>
          </w:p>
          <w:p w14:paraId="3D44A012" w14:textId="77777777" w:rsidR="00C04662" w:rsidRPr="003448F0" w:rsidRDefault="00C04662" w:rsidP="003448F0">
            <w:pPr>
              <w:pStyle w:val="BankNormal"/>
              <w:tabs>
                <w:tab w:val="right" w:pos="7218"/>
              </w:tabs>
              <w:spacing w:after="0"/>
              <w:rPr>
                <w:rFonts w:asciiTheme="minorHAnsi" w:hAnsiTheme="minorHAnsi" w:cstheme="minorHAnsi"/>
                <w:i/>
                <w:sz w:val="22"/>
                <w:szCs w:val="22"/>
                <w:lang w:val="en-GB"/>
              </w:rPr>
            </w:pPr>
          </w:p>
        </w:tc>
      </w:tr>
      <w:tr w:rsidR="00C04662" w:rsidRPr="00042F38" w14:paraId="3D44A01A" w14:textId="77777777" w:rsidTr="00AF2E42">
        <w:tblPrEx>
          <w:tblBorders>
            <w:top w:val="single" w:sz="6" w:space="0" w:color="auto"/>
          </w:tblBorders>
        </w:tblPrEx>
        <w:tc>
          <w:tcPr>
            <w:tcW w:w="612" w:type="dxa"/>
          </w:tcPr>
          <w:p w14:paraId="3D44A014"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16</w:t>
            </w:r>
          </w:p>
        </w:tc>
        <w:tc>
          <w:tcPr>
            <w:tcW w:w="810" w:type="dxa"/>
          </w:tcPr>
          <w:p w14:paraId="3D44A015"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B.10</w:t>
            </w:r>
            <w:r w:rsidR="00620633">
              <w:rPr>
                <w:rFonts w:asciiTheme="minorHAnsi" w:hAnsiTheme="minorHAnsi" w:cstheme="minorHAnsi"/>
                <w:bCs/>
                <w:sz w:val="22"/>
                <w:szCs w:val="22"/>
                <w:lang w:val="en-GB"/>
              </w:rPr>
              <w:t>.1</w:t>
            </w:r>
          </w:p>
        </w:tc>
        <w:tc>
          <w:tcPr>
            <w:tcW w:w="3060" w:type="dxa"/>
          </w:tcPr>
          <w:p w14:paraId="3D44A016"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Deadline for submitting requests for clarifications/ questions</w:t>
            </w:r>
          </w:p>
        </w:tc>
        <w:tc>
          <w:tcPr>
            <w:tcW w:w="5580" w:type="dxa"/>
            <w:tcMar>
              <w:top w:w="85" w:type="dxa"/>
              <w:bottom w:w="142" w:type="dxa"/>
            </w:tcMar>
          </w:tcPr>
          <w:p w14:paraId="3D44A017" w14:textId="1D1D10F4" w:rsidR="00D615EE" w:rsidRPr="00814716" w:rsidRDefault="002D5F42" w:rsidP="00D615EE">
            <w:pPr>
              <w:pStyle w:val="BodyText"/>
              <w:tabs>
                <w:tab w:val="left" w:pos="4966"/>
                <w:tab w:val="right" w:pos="7306"/>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472869446"/>
                <w:text/>
              </w:sdtPr>
              <w:sdtEndPr/>
              <w:sdtContent>
                <w:r w:rsidR="00E559BE">
                  <w:rPr>
                    <w:rFonts w:asciiTheme="minorHAnsi" w:hAnsiTheme="minorHAnsi" w:cstheme="minorHAnsi"/>
                    <w:color w:val="000000" w:themeColor="text1"/>
                    <w:sz w:val="22"/>
                    <w:szCs w:val="22"/>
                    <w:lang w:val="en-GB"/>
                  </w:rPr>
                  <w:t xml:space="preserve">3 </w:t>
                </w:r>
              </w:sdtContent>
            </w:sdt>
            <w:r w:rsidR="00D615EE">
              <w:rPr>
                <w:rFonts w:asciiTheme="minorHAnsi" w:hAnsiTheme="minorHAnsi" w:cstheme="minorHAnsi"/>
                <w:color w:val="000000" w:themeColor="text1"/>
                <w:sz w:val="22"/>
                <w:szCs w:val="22"/>
                <w:lang w:val="en-GB"/>
              </w:rPr>
              <w:t xml:space="preserve"> </w:t>
            </w:r>
            <w:r w:rsidR="00D615EE" w:rsidRPr="00814716">
              <w:rPr>
                <w:rFonts w:asciiTheme="minorHAnsi" w:hAnsiTheme="minorHAnsi" w:cstheme="minorHAnsi"/>
                <w:color w:val="000000" w:themeColor="text1"/>
                <w:sz w:val="22"/>
                <w:szCs w:val="22"/>
                <w:lang w:val="en-GB"/>
              </w:rPr>
              <w:t>days before the submission date.</w:t>
            </w:r>
          </w:p>
          <w:p w14:paraId="3D44A018" w14:textId="77777777" w:rsidR="00C04662" w:rsidRPr="00042F38" w:rsidRDefault="00C04662" w:rsidP="00F475E4">
            <w:pPr>
              <w:pStyle w:val="BodyText"/>
              <w:tabs>
                <w:tab w:val="right" w:pos="7306"/>
              </w:tabs>
              <w:spacing w:after="0"/>
              <w:rPr>
                <w:rFonts w:asciiTheme="minorHAnsi" w:hAnsiTheme="minorHAnsi" w:cstheme="minorHAnsi"/>
                <w:sz w:val="22"/>
                <w:szCs w:val="22"/>
                <w:lang w:val="en-GB"/>
              </w:rPr>
            </w:pPr>
          </w:p>
          <w:p w14:paraId="3D44A019" w14:textId="77777777" w:rsidR="00C04662" w:rsidRPr="00042F38" w:rsidRDefault="00C04662" w:rsidP="00F475E4">
            <w:pPr>
              <w:pStyle w:val="BodyText"/>
              <w:tabs>
                <w:tab w:val="left" w:pos="3346"/>
                <w:tab w:val="right" w:pos="7306"/>
              </w:tabs>
              <w:spacing w:after="0"/>
              <w:rPr>
                <w:rFonts w:asciiTheme="minorHAnsi" w:hAnsiTheme="minorHAnsi" w:cstheme="minorHAnsi"/>
                <w:sz w:val="22"/>
                <w:szCs w:val="22"/>
                <w:lang w:val="it-IT"/>
              </w:rPr>
            </w:pPr>
          </w:p>
        </w:tc>
      </w:tr>
      <w:tr w:rsidR="00C04662" w:rsidRPr="00042F38" w14:paraId="3D44A023" w14:textId="77777777" w:rsidTr="00AF2E42">
        <w:tblPrEx>
          <w:tblBorders>
            <w:top w:val="single" w:sz="6" w:space="0" w:color="auto"/>
          </w:tblBorders>
        </w:tblPrEx>
        <w:tc>
          <w:tcPr>
            <w:tcW w:w="612" w:type="dxa"/>
          </w:tcPr>
          <w:p w14:paraId="3D44A01B"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17</w:t>
            </w:r>
          </w:p>
        </w:tc>
        <w:tc>
          <w:tcPr>
            <w:tcW w:w="810" w:type="dxa"/>
          </w:tcPr>
          <w:p w14:paraId="3D44A01C"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B.10</w:t>
            </w:r>
            <w:r w:rsidR="00620633">
              <w:rPr>
                <w:rFonts w:asciiTheme="minorHAnsi" w:hAnsiTheme="minorHAnsi" w:cstheme="minorHAnsi"/>
                <w:bCs/>
                <w:sz w:val="22"/>
                <w:szCs w:val="22"/>
                <w:lang w:val="en-GB"/>
              </w:rPr>
              <w:t>.1</w:t>
            </w:r>
          </w:p>
        </w:tc>
        <w:tc>
          <w:tcPr>
            <w:tcW w:w="3060" w:type="dxa"/>
          </w:tcPr>
          <w:p w14:paraId="3D44A01D" w14:textId="77777777" w:rsidR="00C04662" w:rsidRPr="00042F38" w:rsidRDefault="00C04662" w:rsidP="00F475E4">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Contact Details for submitting clarifications/questions</w:t>
            </w:r>
            <w:r w:rsidRPr="00042F38">
              <w:rPr>
                <w:rStyle w:val="FootnoteReference"/>
                <w:rFonts w:asciiTheme="minorHAnsi" w:hAnsiTheme="minorHAnsi" w:cstheme="minorHAnsi"/>
                <w:bCs/>
                <w:sz w:val="22"/>
                <w:szCs w:val="22"/>
                <w:lang w:val="en-GB"/>
              </w:rPr>
              <w:footnoteReference w:id="5"/>
            </w:r>
            <w:r w:rsidRPr="00042F38">
              <w:rPr>
                <w:rFonts w:asciiTheme="minorHAnsi" w:hAnsiTheme="minorHAnsi" w:cstheme="minorHAnsi"/>
                <w:bCs/>
                <w:sz w:val="22"/>
                <w:szCs w:val="22"/>
                <w:lang w:val="en-GB"/>
              </w:rPr>
              <w:t xml:space="preserve"> </w:t>
            </w:r>
          </w:p>
        </w:tc>
        <w:tc>
          <w:tcPr>
            <w:tcW w:w="5580" w:type="dxa"/>
            <w:tcMar>
              <w:top w:w="85" w:type="dxa"/>
              <w:bottom w:w="142" w:type="dxa"/>
            </w:tcMar>
          </w:tcPr>
          <w:p w14:paraId="3D44A01E" w14:textId="08DDD78D"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Focal Person in UNDP: </w:t>
            </w:r>
            <w:sdt>
              <w:sdtPr>
                <w:rPr>
                  <w:rFonts w:asciiTheme="minorHAnsi" w:hAnsiTheme="minorHAnsi" w:cstheme="minorHAnsi"/>
                  <w:color w:val="000000" w:themeColor="text1"/>
                  <w:sz w:val="22"/>
                  <w:szCs w:val="22"/>
                  <w:lang w:val="en-GB"/>
                </w:rPr>
                <w:id w:val="1424535275"/>
                <w:text/>
              </w:sdtPr>
              <w:sdtEndPr/>
              <w:sdtContent>
                <w:r w:rsidR="00E559BE">
                  <w:rPr>
                    <w:rFonts w:asciiTheme="minorHAnsi" w:hAnsiTheme="minorHAnsi" w:cstheme="minorHAnsi"/>
                    <w:color w:val="000000" w:themeColor="text1"/>
                    <w:sz w:val="22"/>
                    <w:szCs w:val="22"/>
                    <w:lang w:val="en-GB"/>
                  </w:rPr>
                  <w:t>Mbasa Rugigana</w:t>
                </w:r>
              </w:sdtContent>
            </w:sdt>
          </w:p>
          <w:p w14:paraId="3D44A01F" w14:textId="7CC8432F"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en-GB"/>
              </w:rPr>
            </w:pPr>
            <w:proofErr w:type="spellStart"/>
            <w:r w:rsidRPr="00814716">
              <w:rPr>
                <w:rFonts w:asciiTheme="minorHAnsi" w:hAnsiTheme="minorHAnsi" w:cstheme="minorHAnsi"/>
                <w:color w:val="000000" w:themeColor="text1"/>
                <w:sz w:val="22"/>
                <w:szCs w:val="22"/>
                <w:lang w:val="en-GB"/>
              </w:rPr>
              <w:t>Address:</w:t>
            </w:r>
            <w:sdt>
              <w:sdtPr>
                <w:rPr>
                  <w:rFonts w:asciiTheme="minorHAnsi" w:hAnsiTheme="minorHAnsi" w:cstheme="minorHAnsi"/>
                  <w:color w:val="000000" w:themeColor="text1"/>
                  <w:sz w:val="22"/>
                  <w:szCs w:val="22"/>
                  <w:lang w:val="en-GB"/>
                </w:rPr>
                <w:id w:val="-1694305616"/>
                <w:text w:multiLine="1"/>
              </w:sdtPr>
              <w:sdtEndPr/>
              <w:sdtContent>
                <w:r w:rsidR="00E559BE">
                  <w:rPr>
                    <w:rFonts w:asciiTheme="minorHAnsi" w:hAnsiTheme="minorHAnsi" w:cstheme="minorHAnsi"/>
                    <w:color w:val="000000" w:themeColor="text1"/>
                    <w:sz w:val="22"/>
                    <w:szCs w:val="22"/>
                    <w:lang w:val="en-GB"/>
                  </w:rPr>
                  <w:t>UNDP</w:t>
                </w:r>
                <w:proofErr w:type="spellEnd"/>
                <w:r w:rsidR="00E559BE">
                  <w:rPr>
                    <w:rFonts w:asciiTheme="minorHAnsi" w:hAnsiTheme="minorHAnsi" w:cstheme="minorHAnsi"/>
                    <w:color w:val="000000" w:themeColor="text1"/>
                    <w:sz w:val="22"/>
                    <w:szCs w:val="22"/>
                    <w:lang w:val="en-GB"/>
                  </w:rPr>
                  <w:t xml:space="preserve"> -PROCUREMENT</w:t>
                </w:r>
              </w:sdtContent>
            </w:sdt>
            <w:r w:rsidRPr="00814716">
              <w:rPr>
                <w:rFonts w:asciiTheme="minorHAnsi" w:hAnsiTheme="minorHAnsi" w:cstheme="minorHAnsi"/>
                <w:color w:val="000000" w:themeColor="text1"/>
                <w:sz w:val="22"/>
                <w:szCs w:val="22"/>
                <w:lang w:val="en-GB"/>
              </w:rPr>
              <w:tab/>
            </w:r>
          </w:p>
          <w:p w14:paraId="3D44A020" w14:textId="77777777" w:rsidR="00A2403C" w:rsidRPr="00814716" w:rsidRDefault="00A2403C" w:rsidP="00A2403C">
            <w:pPr>
              <w:pStyle w:val="BodyText"/>
              <w:tabs>
                <w:tab w:val="right" w:pos="7306"/>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en-GB"/>
              </w:rPr>
              <w:tab/>
            </w:r>
            <w:r w:rsidRPr="00814716">
              <w:rPr>
                <w:rFonts w:asciiTheme="minorHAnsi" w:hAnsiTheme="minorHAnsi" w:cstheme="minorHAnsi"/>
                <w:color w:val="000000" w:themeColor="text1"/>
                <w:sz w:val="22"/>
                <w:szCs w:val="22"/>
                <w:lang w:val="it-IT"/>
              </w:rPr>
              <w:t xml:space="preserve">Facsimile: </w:t>
            </w:r>
            <w:r w:rsidRPr="00814716">
              <w:rPr>
                <w:rFonts w:asciiTheme="minorHAnsi" w:hAnsiTheme="minorHAnsi" w:cstheme="minorHAnsi"/>
                <w:color w:val="000000" w:themeColor="text1"/>
                <w:sz w:val="22"/>
                <w:szCs w:val="22"/>
                <w:lang w:val="it-IT"/>
              </w:rPr>
              <w:tab/>
              <w:t xml:space="preserve">  </w:t>
            </w:r>
          </w:p>
          <w:p w14:paraId="3D44A021" w14:textId="77777777" w:rsidR="00A2403C" w:rsidRPr="00814716" w:rsidRDefault="00A2403C" w:rsidP="00A2403C">
            <w:pPr>
              <w:pStyle w:val="BankNormal"/>
              <w:tabs>
                <w:tab w:val="left" w:pos="4426"/>
                <w:tab w:val="right" w:pos="7218"/>
              </w:tabs>
              <w:spacing w:after="0"/>
              <w:rPr>
                <w:rFonts w:asciiTheme="minorHAnsi" w:hAnsiTheme="minorHAnsi" w:cstheme="minorHAnsi"/>
                <w:color w:val="000000" w:themeColor="text1"/>
                <w:sz w:val="22"/>
                <w:szCs w:val="22"/>
                <w:lang w:val="it-IT"/>
              </w:rPr>
            </w:pPr>
            <w:r w:rsidRPr="00814716">
              <w:rPr>
                <w:rFonts w:asciiTheme="minorHAnsi" w:hAnsiTheme="minorHAnsi" w:cstheme="minorHAnsi"/>
                <w:color w:val="000000" w:themeColor="text1"/>
                <w:sz w:val="22"/>
                <w:szCs w:val="22"/>
                <w:lang w:val="it-IT"/>
              </w:rPr>
              <w:t>Fax No. :</w:t>
            </w:r>
            <w:sdt>
              <w:sdtPr>
                <w:rPr>
                  <w:rFonts w:asciiTheme="minorHAnsi" w:hAnsiTheme="minorHAnsi" w:cstheme="minorHAnsi"/>
                  <w:color w:val="000000" w:themeColor="text1"/>
                  <w:sz w:val="22"/>
                  <w:szCs w:val="22"/>
                  <w:lang w:val="it-IT"/>
                </w:rPr>
                <w:id w:val="-389814740"/>
                <w:showingPlcHdr/>
                <w:text/>
              </w:sdtPr>
              <w:sdtEndPr/>
              <w:sdtContent>
                <w:r w:rsidRPr="00814716">
                  <w:rPr>
                    <w:rFonts w:asciiTheme="minorHAnsi" w:hAnsiTheme="minorHAnsi" w:cstheme="minorHAnsi"/>
                    <w:color w:val="000000" w:themeColor="text1"/>
                    <w:sz w:val="22"/>
                    <w:szCs w:val="22"/>
                    <w:lang w:val="it-IT"/>
                  </w:rPr>
                  <w:t>_____</w:t>
                </w:r>
                <w:r>
                  <w:rPr>
                    <w:rFonts w:asciiTheme="minorHAnsi" w:hAnsiTheme="minorHAnsi" w:cstheme="minorHAnsi"/>
                    <w:color w:val="000000" w:themeColor="text1"/>
                    <w:sz w:val="22"/>
                    <w:szCs w:val="22"/>
                    <w:lang w:val="it-IT"/>
                  </w:rPr>
                  <w:t>________________</w:t>
                </w:r>
              </w:sdtContent>
            </w:sdt>
            <w:r w:rsidRPr="00814716">
              <w:rPr>
                <w:rFonts w:asciiTheme="minorHAnsi" w:hAnsiTheme="minorHAnsi" w:cstheme="minorHAnsi"/>
                <w:color w:val="000000" w:themeColor="text1"/>
                <w:sz w:val="22"/>
                <w:szCs w:val="22"/>
                <w:lang w:val="it-IT"/>
              </w:rPr>
              <w:t xml:space="preserve"> </w:t>
            </w:r>
          </w:p>
          <w:p w14:paraId="3D44A022" w14:textId="00A8B2F1" w:rsidR="00C04662" w:rsidRPr="00042F38" w:rsidRDefault="00A2403C" w:rsidP="00A2403C">
            <w:pPr>
              <w:pStyle w:val="BankNormal"/>
              <w:tabs>
                <w:tab w:val="left" w:pos="4426"/>
                <w:tab w:val="right" w:pos="7218"/>
              </w:tabs>
              <w:spacing w:after="0"/>
              <w:rPr>
                <w:rFonts w:asciiTheme="minorHAnsi" w:hAnsiTheme="minorHAnsi" w:cstheme="minorHAnsi"/>
                <w:sz w:val="22"/>
                <w:szCs w:val="22"/>
                <w:lang w:val="en-GB"/>
              </w:rPr>
            </w:pPr>
            <w:r w:rsidRPr="00814716">
              <w:rPr>
                <w:rFonts w:asciiTheme="minorHAnsi" w:hAnsiTheme="minorHAnsi" w:cstheme="minorHAnsi"/>
                <w:color w:val="000000" w:themeColor="text1"/>
                <w:sz w:val="22"/>
                <w:szCs w:val="22"/>
                <w:lang w:val="it-IT"/>
              </w:rPr>
              <w:t xml:space="preserve">E-mail address dedicated for this purpose: </w:t>
            </w:r>
            <w:sdt>
              <w:sdtPr>
                <w:rPr>
                  <w:rFonts w:asciiTheme="minorHAnsi" w:hAnsiTheme="minorHAnsi" w:cstheme="minorHAnsi"/>
                  <w:color w:val="000000" w:themeColor="text1"/>
                  <w:sz w:val="22"/>
                  <w:szCs w:val="22"/>
                  <w:lang w:val="it-IT"/>
                </w:rPr>
                <w:id w:val="721954460"/>
                <w:text/>
              </w:sdtPr>
              <w:sdtEndPr/>
              <w:sdtContent>
                <w:r w:rsidR="00E559BE">
                  <w:rPr>
                    <w:rFonts w:asciiTheme="minorHAnsi" w:hAnsiTheme="minorHAnsi" w:cstheme="minorHAnsi"/>
                    <w:color w:val="000000" w:themeColor="text1"/>
                    <w:sz w:val="22"/>
                    <w:szCs w:val="22"/>
                    <w:lang w:val="it-IT"/>
                  </w:rPr>
                  <w:t>mbasa.rugigana@undp.org</w:t>
                </w:r>
              </w:sdtContent>
            </w:sdt>
          </w:p>
        </w:tc>
      </w:tr>
      <w:tr w:rsidR="00C04662" w:rsidRPr="00042F38" w14:paraId="3D44A029" w14:textId="77777777" w:rsidTr="00AF2E42">
        <w:tblPrEx>
          <w:tblBorders>
            <w:top w:val="single" w:sz="6" w:space="0" w:color="auto"/>
          </w:tblBorders>
        </w:tblPrEx>
        <w:tc>
          <w:tcPr>
            <w:tcW w:w="612" w:type="dxa"/>
          </w:tcPr>
          <w:p w14:paraId="3D44A024"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18</w:t>
            </w:r>
          </w:p>
        </w:tc>
        <w:tc>
          <w:tcPr>
            <w:tcW w:w="810" w:type="dxa"/>
          </w:tcPr>
          <w:p w14:paraId="3D44A025"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B.11</w:t>
            </w:r>
            <w:r w:rsidR="00A23B10">
              <w:rPr>
                <w:rFonts w:asciiTheme="minorHAnsi" w:hAnsiTheme="minorHAnsi" w:cstheme="minorHAnsi"/>
                <w:bCs/>
                <w:sz w:val="22"/>
                <w:szCs w:val="22"/>
                <w:lang w:val="en-GB"/>
              </w:rPr>
              <w:t>.1</w:t>
            </w:r>
          </w:p>
        </w:tc>
        <w:tc>
          <w:tcPr>
            <w:tcW w:w="3060" w:type="dxa"/>
          </w:tcPr>
          <w:p w14:paraId="3D44A026" w14:textId="77777777" w:rsidR="00C04662" w:rsidRPr="00042F38" w:rsidRDefault="00C04662">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Manner of Disseminating Supplemental Information to the RFP and </w:t>
            </w:r>
            <w:r w:rsidRPr="00042F38">
              <w:rPr>
                <w:rFonts w:asciiTheme="minorHAnsi" w:hAnsiTheme="minorHAnsi" w:cstheme="minorHAnsi"/>
                <w:bCs/>
                <w:sz w:val="22"/>
                <w:szCs w:val="22"/>
                <w:lang w:val="en-GB"/>
              </w:rPr>
              <w:lastRenderedPageBreak/>
              <w:t>responses/clarifications to queries</w:t>
            </w:r>
          </w:p>
        </w:tc>
        <w:tc>
          <w:tcPr>
            <w:tcW w:w="5580" w:type="dxa"/>
            <w:tcMar>
              <w:top w:w="85" w:type="dxa"/>
              <w:bottom w:w="142" w:type="dxa"/>
            </w:tcMar>
          </w:tcPr>
          <w:p w14:paraId="3D44A027" w14:textId="11772D1F" w:rsidR="00C04662" w:rsidRPr="00042F38" w:rsidRDefault="002D5F42" w:rsidP="005F0FEF">
            <w:pPr>
              <w:pStyle w:val="BankNormal"/>
              <w:tabs>
                <w:tab w:val="left" w:pos="4426"/>
                <w:tab w:val="right" w:pos="7218"/>
              </w:tabs>
              <w:spacing w:after="0"/>
              <w:ind w:left="288" w:hanging="288"/>
              <w:rPr>
                <w:rFonts w:asciiTheme="minorHAnsi" w:hAnsiTheme="minorHAnsi" w:cstheme="minorHAnsi"/>
                <w:snapToGrid w:val="0"/>
                <w:sz w:val="22"/>
                <w:szCs w:val="22"/>
              </w:rPr>
            </w:pPr>
            <w:sdt>
              <w:sdtPr>
                <w:rPr>
                  <w:rFonts w:asciiTheme="minorHAnsi" w:hAnsiTheme="minorHAnsi" w:cstheme="minorHAnsi"/>
                  <w:snapToGrid w:val="0"/>
                  <w:sz w:val="22"/>
                  <w:szCs w:val="22"/>
                </w:rPr>
                <w:id w:val="-1390106797"/>
                <w14:checkbox>
                  <w14:checked w14:val="1"/>
                  <w14:checkedState w14:val="2612" w14:font="MS Gothic"/>
                  <w14:uncheckedState w14:val="2610" w14:font="MS Gothic"/>
                </w14:checkbox>
              </w:sdtPr>
              <w:sdtEndPr/>
              <w:sdtContent>
                <w:r w:rsidR="002D3BE1">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Direct communication to prospective Proposers by email or fax</w:t>
            </w:r>
          </w:p>
          <w:p w14:paraId="3D44A028" w14:textId="77777777" w:rsidR="00C04662" w:rsidRPr="00042F38" w:rsidRDefault="002D5F42" w:rsidP="00466DF8">
            <w:pPr>
              <w:pStyle w:val="BankNormal"/>
              <w:tabs>
                <w:tab w:val="left" w:pos="4426"/>
                <w:tab w:val="right" w:pos="7218"/>
              </w:tabs>
              <w:spacing w:after="0"/>
              <w:ind w:left="288" w:hanging="288"/>
              <w:rPr>
                <w:rFonts w:asciiTheme="minorHAnsi" w:hAnsiTheme="minorHAnsi" w:cstheme="minorHAnsi"/>
                <w:sz w:val="22"/>
                <w:szCs w:val="22"/>
                <w:lang w:val="en-GB"/>
              </w:rPr>
            </w:pPr>
            <w:sdt>
              <w:sdtPr>
                <w:rPr>
                  <w:rFonts w:asciiTheme="minorHAnsi" w:hAnsiTheme="minorHAnsi" w:cstheme="minorHAnsi"/>
                  <w:snapToGrid w:val="0"/>
                  <w:sz w:val="22"/>
                  <w:szCs w:val="22"/>
                </w:rPr>
                <w:id w:val="-212282587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Direct communication to prospective Proposers by email or fax, and Posting on the w</w:t>
            </w:r>
            <w:proofErr w:type="spellStart"/>
            <w:r w:rsidR="00C04662" w:rsidRPr="00042F38">
              <w:rPr>
                <w:rFonts w:asciiTheme="minorHAnsi" w:hAnsiTheme="minorHAnsi" w:cstheme="minorHAnsi"/>
                <w:bCs/>
                <w:sz w:val="22"/>
                <w:szCs w:val="22"/>
                <w:lang w:val="en-GB"/>
              </w:rPr>
              <w:t>ebsite</w:t>
            </w:r>
            <w:proofErr w:type="spellEnd"/>
            <w:r w:rsidR="00C04662" w:rsidRPr="00042F38">
              <w:rPr>
                <w:rStyle w:val="FootnoteReference"/>
                <w:rFonts w:asciiTheme="minorHAnsi" w:hAnsiTheme="minorHAnsi" w:cstheme="minorHAnsi"/>
                <w:bCs/>
                <w:sz w:val="22"/>
                <w:szCs w:val="22"/>
                <w:lang w:val="en-GB"/>
              </w:rPr>
              <w:footnoteReference w:id="6"/>
            </w:r>
            <w:r w:rsidR="00C04662" w:rsidRPr="00042F38">
              <w:rPr>
                <w:rFonts w:asciiTheme="minorHAnsi" w:hAnsiTheme="minorHAnsi" w:cstheme="minorHAnsi"/>
                <w:bCs/>
                <w:sz w:val="22"/>
                <w:szCs w:val="22"/>
                <w:lang w:val="en-GB"/>
              </w:rPr>
              <w:t xml:space="preserve"> </w:t>
            </w:r>
            <w:sdt>
              <w:sdtPr>
                <w:rPr>
                  <w:rFonts w:asciiTheme="minorHAnsi" w:hAnsiTheme="minorHAnsi" w:cstheme="minorHAnsi"/>
                  <w:bCs/>
                  <w:color w:val="000000" w:themeColor="text1"/>
                  <w:sz w:val="22"/>
                  <w:szCs w:val="22"/>
                  <w:lang w:val="en-GB"/>
                </w:rPr>
                <w:id w:val="1386915656"/>
                <w:showingPlcHdr/>
                <w:text/>
              </w:sdtPr>
              <w:sdtEndPr/>
              <w:sdtContent>
                <w:r w:rsidR="00A2403C" w:rsidRPr="00814716">
                  <w:rPr>
                    <w:rFonts w:asciiTheme="minorHAnsi" w:hAnsiTheme="minorHAnsi" w:cstheme="minorHAnsi"/>
                    <w:bCs/>
                    <w:i/>
                    <w:color w:val="000000" w:themeColor="text1"/>
                    <w:sz w:val="22"/>
                    <w:szCs w:val="22"/>
                    <w:lang w:val="en-GB"/>
                  </w:rPr>
                  <w:t>[specify exact URL Address]</w:t>
                </w:r>
              </w:sdtContent>
            </w:sdt>
          </w:p>
        </w:tc>
      </w:tr>
      <w:tr w:rsidR="00C04662" w:rsidRPr="00042F38" w14:paraId="3D44A02F" w14:textId="77777777" w:rsidTr="00AF2E42">
        <w:tblPrEx>
          <w:tblBorders>
            <w:top w:val="single" w:sz="6" w:space="0" w:color="auto"/>
          </w:tblBorders>
        </w:tblPrEx>
        <w:tc>
          <w:tcPr>
            <w:tcW w:w="612" w:type="dxa"/>
          </w:tcPr>
          <w:p w14:paraId="3D44A02A"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19</w:t>
            </w:r>
          </w:p>
        </w:tc>
        <w:tc>
          <w:tcPr>
            <w:tcW w:w="810" w:type="dxa"/>
          </w:tcPr>
          <w:p w14:paraId="3D44A02B" w14:textId="77777777" w:rsidR="00C04662" w:rsidRPr="00042F38" w:rsidRDefault="00CB6134"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D.23.3</w:t>
            </w:r>
          </w:p>
        </w:tc>
        <w:tc>
          <w:tcPr>
            <w:tcW w:w="3060" w:type="dxa"/>
          </w:tcPr>
          <w:p w14:paraId="3D44A02C" w14:textId="77777777" w:rsidR="00C04662" w:rsidRPr="00042F38" w:rsidRDefault="00C04662">
            <w:pPr>
              <w:rPr>
                <w:rFonts w:asciiTheme="minorHAnsi" w:hAnsiTheme="minorHAnsi" w:cstheme="minorHAnsi"/>
                <w:sz w:val="22"/>
                <w:szCs w:val="22"/>
              </w:rPr>
            </w:pPr>
            <w:r w:rsidRPr="00042F38">
              <w:rPr>
                <w:rFonts w:asciiTheme="minorHAnsi" w:hAnsiTheme="minorHAnsi" w:cstheme="minorHAnsi"/>
                <w:bCs/>
                <w:sz w:val="22"/>
                <w:szCs w:val="22"/>
                <w:lang w:val="en-GB"/>
              </w:rPr>
              <w:t>No. of copies of Proposal that must be submitted [if transmitted by courier]</w:t>
            </w:r>
          </w:p>
        </w:tc>
        <w:tc>
          <w:tcPr>
            <w:tcW w:w="5580" w:type="dxa"/>
            <w:tcMar>
              <w:top w:w="85" w:type="dxa"/>
              <w:bottom w:w="142" w:type="dxa"/>
            </w:tcMar>
          </w:tcPr>
          <w:p w14:paraId="3D44A02D" w14:textId="54BB7E36" w:rsidR="00A2403C" w:rsidRPr="00814716" w:rsidRDefault="00A2403C" w:rsidP="00A2403C">
            <w:pPr>
              <w:pStyle w:val="BankNormal"/>
              <w:tabs>
                <w:tab w:val="left" w:pos="4426"/>
                <w:tab w:val="right" w:pos="7218"/>
              </w:tabs>
              <w:spacing w:after="0"/>
              <w:rPr>
                <w:rFonts w:asciiTheme="minorHAnsi" w:hAnsiTheme="minorHAnsi" w:cstheme="minorHAnsi"/>
                <w:color w:val="000000" w:themeColor="text1"/>
                <w:sz w:val="22"/>
                <w:szCs w:val="22"/>
                <w:lang w:val="en-GB"/>
              </w:rPr>
            </w:pPr>
            <w:proofErr w:type="gramStart"/>
            <w:r w:rsidRPr="00814716">
              <w:rPr>
                <w:rFonts w:asciiTheme="minorHAnsi" w:hAnsiTheme="minorHAnsi" w:cstheme="minorHAnsi"/>
                <w:color w:val="000000" w:themeColor="text1"/>
                <w:sz w:val="22"/>
                <w:szCs w:val="22"/>
                <w:lang w:val="en-GB"/>
              </w:rPr>
              <w:t>Original :</w:t>
            </w:r>
            <w:proofErr w:type="gramEnd"/>
            <w:r w:rsidRPr="00814716">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1722324142"/>
                <w:text/>
              </w:sdtPr>
              <w:sdtEndPr/>
              <w:sdtContent>
                <w:r w:rsidR="002D3BE1">
                  <w:rPr>
                    <w:rFonts w:asciiTheme="minorHAnsi" w:hAnsiTheme="minorHAnsi" w:cstheme="minorHAnsi"/>
                    <w:color w:val="000000" w:themeColor="text1"/>
                    <w:sz w:val="22"/>
                    <w:szCs w:val="22"/>
                    <w:lang w:val="en-GB"/>
                  </w:rPr>
                  <w:t>1</w:t>
                </w:r>
              </w:sdtContent>
            </w:sdt>
          </w:p>
          <w:p w14:paraId="3D44A02E" w14:textId="77777777" w:rsidR="00C04662" w:rsidRPr="00042F38" w:rsidRDefault="00A2403C" w:rsidP="00A2403C">
            <w:pPr>
              <w:pStyle w:val="BankNormal"/>
              <w:tabs>
                <w:tab w:val="left" w:pos="4426"/>
                <w:tab w:val="right" w:pos="7218"/>
              </w:tabs>
              <w:spacing w:after="0"/>
              <w:rPr>
                <w:rFonts w:asciiTheme="minorHAnsi" w:hAnsiTheme="minorHAnsi" w:cstheme="minorHAnsi"/>
                <w:sz w:val="22"/>
                <w:szCs w:val="22"/>
                <w:lang w:val="en-GB" w:eastAsia="it-IT"/>
              </w:rPr>
            </w:pPr>
            <w:proofErr w:type="gramStart"/>
            <w:r w:rsidRPr="00814716">
              <w:rPr>
                <w:rFonts w:asciiTheme="minorHAnsi" w:hAnsiTheme="minorHAnsi" w:cstheme="minorHAnsi"/>
                <w:color w:val="000000" w:themeColor="text1"/>
                <w:sz w:val="22"/>
                <w:szCs w:val="22"/>
                <w:lang w:val="en-GB"/>
              </w:rPr>
              <w:t>Copies :</w:t>
            </w:r>
            <w:proofErr w:type="gramEnd"/>
            <w:r w:rsidRPr="00814716">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1758750146"/>
                <w:showingPlcHdr/>
                <w:text/>
              </w:sdtPr>
              <w:sdtEndPr/>
              <w:sdtContent>
                <w:r w:rsidRPr="00814716">
                  <w:rPr>
                    <w:rFonts w:asciiTheme="minorHAnsi" w:hAnsiTheme="minorHAnsi" w:cstheme="minorHAnsi"/>
                    <w:color w:val="000000" w:themeColor="text1"/>
                    <w:sz w:val="22"/>
                    <w:szCs w:val="22"/>
                    <w:lang w:val="en-GB"/>
                  </w:rPr>
                  <w:t>[</w:t>
                </w:r>
                <w:r w:rsidRPr="00814716">
                  <w:rPr>
                    <w:rFonts w:asciiTheme="minorHAnsi" w:hAnsiTheme="minorHAnsi" w:cstheme="minorHAnsi"/>
                    <w:i/>
                    <w:color w:val="000000" w:themeColor="text1"/>
                    <w:sz w:val="22"/>
                    <w:szCs w:val="22"/>
                    <w:lang w:val="en-GB"/>
                  </w:rPr>
                  <w:t>Insert number</w:t>
                </w:r>
                <w:r w:rsidRPr="00814716">
                  <w:rPr>
                    <w:rFonts w:asciiTheme="minorHAnsi" w:hAnsiTheme="minorHAnsi" w:cstheme="minorHAnsi"/>
                    <w:color w:val="000000" w:themeColor="text1"/>
                    <w:sz w:val="22"/>
                    <w:szCs w:val="22"/>
                    <w:lang w:val="en-GB"/>
                  </w:rPr>
                  <w:t xml:space="preserve">]  </w:t>
                </w:r>
              </w:sdtContent>
            </w:sdt>
          </w:p>
        </w:tc>
      </w:tr>
      <w:tr w:rsidR="00C04662" w:rsidRPr="00042F38" w14:paraId="3D44A039" w14:textId="77777777" w:rsidTr="00AF2E42">
        <w:tblPrEx>
          <w:tblBorders>
            <w:top w:val="single" w:sz="6" w:space="0" w:color="auto"/>
          </w:tblBorders>
        </w:tblPrEx>
        <w:tc>
          <w:tcPr>
            <w:tcW w:w="612" w:type="dxa"/>
          </w:tcPr>
          <w:p w14:paraId="3D44A030"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20</w:t>
            </w:r>
          </w:p>
        </w:tc>
        <w:tc>
          <w:tcPr>
            <w:tcW w:w="810" w:type="dxa"/>
          </w:tcPr>
          <w:p w14:paraId="3D44A031" w14:textId="77777777" w:rsidR="00C04662"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D.23.1</w:t>
            </w:r>
          </w:p>
          <w:p w14:paraId="3D44A032" w14:textId="77777777" w:rsidR="00CB6134"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D.23.2</w:t>
            </w:r>
          </w:p>
          <w:p w14:paraId="3D44A033" w14:textId="77777777" w:rsidR="00CB6134" w:rsidRPr="00042F38" w:rsidRDefault="00CB6134"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D.24</w:t>
            </w:r>
          </w:p>
        </w:tc>
        <w:tc>
          <w:tcPr>
            <w:tcW w:w="3060" w:type="dxa"/>
          </w:tcPr>
          <w:p w14:paraId="39C2D811" w14:textId="77777777" w:rsidR="00C04662" w:rsidRDefault="00C04662" w:rsidP="00452F4B">
            <w:pPr>
              <w:rPr>
                <w:rFonts w:asciiTheme="minorHAnsi" w:hAnsiTheme="minorHAnsi" w:cstheme="minorHAnsi"/>
                <w:sz w:val="22"/>
                <w:szCs w:val="22"/>
                <w:lang w:val="en-GB"/>
              </w:rPr>
            </w:pPr>
            <w:r w:rsidRPr="00042F38">
              <w:rPr>
                <w:rFonts w:asciiTheme="minorHAnsi" w:hAnsiTheme="minorHAnsi" w:cstheme="minorHAnsi"/>
                <w:sz w:val="22"/>
                <w:szCs w:val="22"/>
                <w:lang w:val="en-GB"/>
              </w:rPr>
              <w:t xml:space="preserve">Proposal Submission Address </w:t>
            </w:r>
          </w:p>
          <w:p w14:paraId="3D44A034" w14:textId="0DC5BB09" w:rsidR="00A165FF" w:rsidRPr="00042F38" w:rsidRDefault="00A165FF" w:rsidP="00452F4B">
            <w:pPr>
              <w:rPr>
                <w:rFonts w:asciiTheme="minorHAnsi" w:hAnsiTheme="minorHAnsi" w:cstheme="minorHAnsi"/>
                <w:sz w:val="22"/>
                <w:szCs w:val="22"/>
                <w:lang w:val="en-GB"/>
              </w:rPr>
            </w:pPr>
            <w:r>
              <w:rPr>
                <w:rFonts w:asciiTheme="minorHAnsi" w:hAnsiTheme="minorHAnsi" w:cstheme="minorHAnsi"/>
                <w:sz w:val="22"/>
                <w:szCs w:val="22"/>
                <w:lang w:val="en-GB"/>
              </w:rPr>
              <w:t>(BY EMAIL ONLY)</w:t>
            </w:r>
          </w:p>
        </w:tc>
        <w:tc>
          <w:tcPr>
            <w:tcW w:w="5580" w:type="dxa"/>
            <w:tcMar>
              <w:top w:w="85" w:type="dxa"/>
              <w:bottom w:w="142" w:type="dxa"/>
            </w:tcMar>
          </w:tcPr>
          <w:p w14:paraId="5CF93F39" w14:textId="033F6EB3" w:rsidR="002D3BE1" w:rsidRPr="00817969" w:rsidRDefault="002D3BE1" w:rsidP="002D3BE1">
            <w:pPr>
              <w:jc w:val="center"/>
              <w:rPr>
                <w:rFonts w:asciiTheme="minorHAnsi" w:hAnsiTheme="minorHAnsi" w:cs="Calibri"/>
                <w:sz w:val="22"/>
                <w:szCs w:val="22"/>
              </w:rPr>
            </w:pPr>
            <w:r w:rsidRPr="00817969">
              <w:rPr>
                <w:rFonts w:asciiTheme="minorHAnsi" w:hAnsiTheme="minorHAnsi" w:cs="Calibri"/>
                <w:sz w:val="22"/>
                <w:szCs w:val="22"/>
              </w:rPr>
              <w:t xml:space="preserve">United Nations Development </w:t>
            </w:r>
            <w:proofErr w:type="spellStart"/>
            <w:r w:rsidRPr="00817969">
              <w:rPr>
                <w:rFonts w:asciiTheme="minorHAnsi" w:hAnsiTheme="minorHAnsi" w:cs="Calibri"/>
                <w:sz w:val="22"/>
                <w:szCs w:val="22"/>
              </w:rPr>
              <w:t>Program</w:t>
            </w:r>
            <w:r>
              <w:rPr>
                <w:rFonts w:asciiTheme="minorHAnsi" w:hAnsiTheme="minorHAnsi" w:cs="Calibri"/>
                <w:sz w:val="22"/>
                <w:szCs w:val="22"/>
              </w:rPr>
              <w:t>me</w:t>
            </w:r>
            <w:proofErr w:type="spellEnd"/>
          </w:p>
          <w:p w14:paraId="60FB5E06" w14:textId="77777777" w:rsidR="002D3BE1" w:rsidRPr="00817969" w:rsidRDefault="002D3BE1" w:rsidP="002D3BE1">
            <w:pPr>
              <w:spacing w:line="220" w:lineRule="exact"/>
              <w:jc w:val="center"/>
              <w:rPr>
                <w:rFonts w:asciiTheme="minorHAnsi" w:hAnsiTheme="minorHAnsi" w:cs="Arial"/>
                <w:sz w:val="22"/>
                <w:szCs w:val="22"/>
                <w:lang w:val="fr-FR"/>
              </w:rPr>
            </w:pPr>
            <w:r w:rsidRPr="00817969">
              <w:rPr>
                <w:rFonts w:asciiTheme="minorHAnsi" w:hAnsiTheme="minorHAnsi" w:cs="Arial"/>
                <w:sz w:val="22"/>
                <w:szCs w:val="22"/>
                <w:lang w:val="fr-FR"/>
              </w:rPr>
              <w:t>P.O Box 445 Kigali, Rwanda, 12 Avenue de l’Armée, Kigali, Rwanda</w:t>
            </w:r>
          </w:p>
          <w:p w14:paraId="2652F0BC" w14:textId="77777777" w:rsidR="002D3BE1" w:rsidRPr="00817969" w:rsidRDefault="002D3BE1" w:rsidP="002D3BE1">
            <w:pPr>
              <w:jc w:val="center"/>
              <w:rPr>
                <w:rFonts w:asciiTheme="minorHAnsi" w:hAnsiTheme="minorHAnsi"/>
                <w:sz w:val="22"/>
                <w:szCs w:val="22"/>
              </w:rPr>
            </w:pPr>
            <w:r w:rsidRPr="00817969">
              <w:rPr>
                <w:rFonts w:asciiTheme="minorHAnsi" w:hAnsiTheme="minorHAnsi" w:cs="Calibri"/>
                <w:i/>
                <w:sz w:val="22"/>
                <w:szCs w:val="22"/>
              </w:rPr>
              <w:t xml:space="preserve">Attn: Head of Procurement Unit </w:t>
            </w:r>
          </w:p>
          <w:p w14:paraId="3D44A038" w14:textId="57B8F752" w:rsidR="00A2403C" w:rsidRPr="00042F38" w:rsidRDefault="002D3BE1" w:rsidP="002D3BE1">
            <w:pPr>
              <w:jc w:val="center"/>
              <w:rPr>
                <w:rFonts w:asciiTheme="minorHAnsi" w:hAnsiTheme="minorHAnsi" w:cstheme="minorHAnsi"/>
                <w:sz w:val="22"/>
                <w:szCs w:val="22"/>
                <w:u w:val="single"/>
                <w:lang w:val="en-GB"/>
              </w:rPr>
            </w:pPr>
            <w:r w:rsidRPr="00817969">
              <w:rPr>
                <w:rFonts w:asciiTheme="minorHAnsi" w:hAnsiTheme="minorHAnsi" w:cs="Calibri"/>
                <w:sz w:val="22"/>
                <w:szCs w:val="22"/>
              </w:rPr>
              <w:t xml:space="preserve">Email: </w:t>
            </w:r>
            <w:hyperlink r:id="rId19" w:history="1">
              <w:r w:rsidRPr="00BA0653">
                <w:rPr>
                  <w:rStyle w:val="Hyperlink"/>
                  <w:rFonts w:asciiTheme="minorHAnsi" w:hAnsiTheme="minorHAnsi" w:cs="Calibri"/>
                  <w:sz w:val="22"/>
                  <w:szCs w:val="22"/>
                </w:rPr>
                <w:t>offers.rw@undp.org</w:t>
              </w:r>
            </w:hyperlink>
          </w:p>
        </w:tc>
      </w:tr>
      <w:tr w:rsidR="00C04662" w:rsidRPr="00042F38" w14:paraId="3D44A041" w14:textId="77777777" w:rsidTr="00AF2E42">
        <w:tblPrEx>
          <w:tblBorders>
            <w:top w:val="single" w:sz="6" w:space="0" w:color="auto"/>
          </w:tblBorders>
        </w:tblPrEx>
        <w:tc>
          <w:tcPr>
            <w:tcW w:w="612" w:type="dxa"/>
          </w:tcPr>
          <w:p w14:paraId="3D44A03A" w14:textId="77777777" w:rsidR="00C04662" w:rsidRPr="00042F38" w:rsidRDefault="00C04662" w:rsidP="00DF7DBE">
            <w:pPr>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21</w:t>
            </w:r>
          </w:p>
        </w:tc>
        <w:tc>
          <w:tcPr>
            <w:tcW w:w="810" w:type="dxa"/>
          </w:tcPr>
          <w:p w14:paraId="3D44A03B" w14:textId="77777777" w:rsidR="00C04662" w:rsidRDefault="0066718F"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C.21</w:t>
            </w:r>
          </w:p>
          <w:p w14:paraId="3D44A03C" w14:textId="77777777" w:rsidR="0066718F" w:rsidRPr="00042F38" w:rsidRDefault="0066718F" w:rsidP="00990629">
            <w:pPr>
              <w:jc w:val="center"/>
              <w:rPr>
                <w:rFonts w:asciiTheme="minorHAnsi" w:hAnsiTheme="minorHAnsi" w:cstheme="minorHAnsi"/>
                <w:bCs/>
                <w:sz w:val="22"/>
                <w:szCs w:val="22"/>
                <w:lang w:val="en-GB"/>
              </w:rPr>
            </w:pPr>
            <w:r>
              <w:rPr>
                <w:rFonts w:asciiTheme="minorHAnsi" w:hAnsiTheme="minorHAnsi" w:cstheme="minorHAnsi"/>
                <w:bCs/>
                <w:sz w:val="22"/>
                <w:szCs w:val="22"/>
                <w:lang w:val="en-GB"/>
              </w:rPr>
              <w:t>D.24</w:t>
            </w:r>
          </w:p>
        </w:tc>
        <w:tc>
          <w:tcPr>
            <w:tcW w:w="3060" w:type="dxa"/>
          </w:tcPr>
          <w:p w14:paraId="3D44A03D" w14:textId="77777777" w:rsidR="00C04662" w:rsidRPr="00042F38" w:rsidRDefault="00C04662" w:rsidP="005F04F6">
            <w:pPr>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Deadline of Submission </w:t>
            </w:r>
          </w:p>
        </w:tc>
        <w:tc>
          <w:tcPr>
            <w:tcW w:w="5580" w:type="dxa"/>
            <w:tcMar>
              <w:top w:w="85" w:type="dxa"/>
              <w:bottom w:w="142" w:type="dxa"/>
            </w:tcMar>
          </w:tcPr>
          <w:p w14:paraId="3D44A03E" w14:textId="170E6EF4" w:rsidR="00A2403C" w:rsidRDefault="00A2403C" w:rsidP="00A2403C">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Date</w:t>
            </w:r>
            <w:r>
              <w:rPr>
                <w:rFonts w:asciiTheme="minorHAnsi" w:hAnsiTheme="minorHAnsi" w:cstheme="minorHAnsi"/>
                <w:color w:val="000000" w:themeColor="text1"/>
                <w:sz w:val="22"/>
                <w:szCs w:val="22"/>
                <w:lang w:val="en-GB"/>
              </w:rPr>
              <w:t xml:space="preserve"> and </w:t>
            </w:r>
            <w:r w:rsidR="00A165FF">
              <w:rPr>
                <w:rFonts w:asciiTheme="minorHAnsi" w:hAnsiTheme="minorHAnsi" w:cstheme="minorHAnsi"/>
                <w:color w:val="000000" w:themeColor="text1"/>
                <w:sz w:val="22"/>
                <w:szCs w:val="22"/>
                <w:lang w:val="en-GB"/>
              </w:rPr>
              <w:t>Time</w:t>
            </w:r>
            <w:r w:rsidR="00A165FF" w:rsidRPr="00814716">
              <w:rPr>
                <w:rFonts w:asciiTheme="minorHAnsi" w:hAnsiTheme="minorHAnsi" w:cstheme="minorHAnsi"/>
                <w:color w:val="000000" w:themeColor="text1"/>
                <w:sz w:val="22"/>
                <w:szCs w:val="22"/>
                <w:lang w:val="en-GB"/>
              </w:rPr>
              <w:t>:</w:t>
            </w:r>
            <w:r w:rsidRPr="00814716">
              <w:rPr>
                <w:rFonts w:asciiTheme="minorHAnsi" w:hAnsiTheme="minorHAnsi" w:cstheme="minorHAnsi"/>
                <w:color w:val="000000" w:themeColor="text1"/>
                <w:sz w:val="22"/>
                <w:szCs w:val="22"/>
                <w:lang w:val="en-GB"/>
              </w:rPr>
              <w:t xml:space="preserve"> </w:t>
            </w:r>
          </w:p>
          <w:p w14:paraId="3D44A03F" w14:textId="08BE8834" w:rsidR="00A2403C" w:rsidRPr="00814716" w:rsidRDefault="002D5F42"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2132476586"/>
                <w:date w:fullDate="2021-04-12T12:00:00Z">
                  <w:dateFormat w:val="MMMM d, yyyy h:mm am/pm"/>
                  <w:lid w:val="en-US"/>
                  <w:storeMappedDataAs w:val="dateTime"/>
                  <w:calendar w:val="gregorian"/>
                </w:date>
              </w:sdtPr>
              <w:sdtEndPr/>
              <w:sdtContent>
                <w:r w:rsidR="000331A0">
                  <w:rPr>
                    <w:rFonts w:asciiTheme="minorHAnsi" w:hAnsiTheme="minorHAnsi" w:cstheme="minorHAnsi"/>
                    <w:color w:val="000000" w:themeColor="text1"/>
                    <w:sz w:val="22"/>
                    <w:szCs w:val="22"/>
                  </w:rPr>
                  <w:t xml:space="preserve">April </w:t>
                </w:r>
                <w:r w:rsidR="000A7DC2">
                  <w:rPr>
                    <w:rFonts w:asciiTheme="minorHAnsi" w:hAnsiTheme="minorHAnsi" w:cstheme="minorHAnsi"/>
                    <w:color w:val="000000" w:themeColor="text1"/>
                    <w:sz w:val="22"/>
                    <w:szCs w:val="22"/>
                  </w:rPr>
                  <w:t>12</w:t>
                </w:r>
                <w:r w:rsidR="000331A0">
                  <w:rPr>
                    <w:rFonts w:asciiTheme="minorHAnsi" w:hAnsiTheme="minorHAnsi" w:cstheme="minorHAnsi"/>
                    <w:color w:val="000000" w:themeColor="text1"/>
                    <w:sz w:val="22"/>
                    <w:szCs w:val="22"/>
                  </w:rPr>
                  <w:t>, 2021 12:00 PM</w:t>
                </w:r>
              </w:sdtContent>
            </w:sdt>
          </w:p>
          <w:p w14:paraId="3D44A040" w14:textId="77777777" w:rsidR="00C04662" w:rsidRPr="00042F38" w:rsidRDefault="00A2403C" w:rsidP="00A2403C">
            <w:pPr>
              <w:pStyle w:val="BankNormal"/>
              <w:tabs>
                <w:tab w:val="right" w:pos="7218"/>
              </w:tabs>
              <w:spacing w:after="0"/>
              <w:rPr>
                <w:rFonts w:asciiTheme="minorHAnsi" w:hAnsiTheme="minorHAnsi" w:cstheme="minorHAnsi"/>
                <w:sz w:val="22"/>
                <w:szCs w:val="22"/>
                <w:lang w:val="en-GB"/>
              </w:rPr>
            </w:pPr>
            <w:r w:rsidRPr="00814716">
              <w:rPr>
                <w:rFonts w:asciiTheme="minorHAnsi" w:hAnsiTheme="minorHAnsi" w:cstheme="minorHAnsi"/>
                <w:bCs/>
                <w:i/>
                <w:color w:val="000000" w:themeColor="text1"/>
                <w:sz w:val="22"/>
                <w:szCs w:val="22"/>
                <w:lang w:val="en-GB"/>
              </w:rPr>
              <w:t>[Pls. use COB of chosen date]</w:t>
            </w:r>
          </w:p>
        </w:tc>
      </w:tr>
      <w:tr w:rsidR="00C04662" w:rsidRPr="00042F38" w14:paraId="3D44A047" w14:textId="77777777" w:rsidTr="00AF2E42">
        <w:tblPrEx>
          <w:tblBorders>
            <w:top w:val="single" w:sz="6" w:space="0" w:color="auto"/>
          </w:tblBorders>
        </w:tblPrEx>
        <w:trPr>
          <w:trHeight w:val="665"/>
        </w:trPr>
        <w:tc>
          <w:tcPr>
            <w:tcW w:w="612" w:type="dxa"/>
          </w:tcPr>
          <w:p w14:paraId="3D44A042"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22</w:t>
            </w:r>
          </w:p>
        </w:tc>
        <w:tc>
          <w:tcPr>
            <w:tcW w:w="810" w:type="dxa"/>
          </w:tcPr>
          <w:p w14:paraId="3D44A043" w14:textId="77777777" w:rsidR="00C04662" w:rsidRPr="00042F38" w:rsidRDefault="006D120A"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w:t>
            </w:r>
            <w:r w:rsidR="0066718F">
              <w:rPr>
                <w:rFonts w:asciiTheme="minorHAnsi" w:hAnsiTheme="minorHAnsi" w:cstheme="minorHAnsi"/>
                <w:sz w:val="22"/>
                <w:szCs w:val="22"/>
                <w:lang w:val="en-GB"/>
              </w:rPr>
              <w:t>.23.2</w:t>
            </w:r>
          </w:p>
        </w:tc>
        <w:tc>
          <w:tcPr>
            <w:tcW w:w="3060" w:type="dxa"/>
          </w:tcPr>
          <w:p w14:paraId="3D44A044" w14:textId="77777777" w:rsidR="00C04662" w:rsidRPr="00042F38" w:rsidRDefault="00C04662" w:rsidP="003823C1">
            <w:pPr>
              <w:rPr>
                <w:rFonts w:asciiTheme="minorHAnsi" w:hAnsiTheme="minorHAnsi" w:cstheme="minorHAnsi"/>
                <w:sz w:val="22"/>
                <w:szCs w:val="22"/>
                <w:lang w:val="en-GB"/>
              </w:rPr>
            </w:pPr>
            <w:r w:rsidRPr="00042F38">
              <w:rPr>
                <w:rFonts w:asciiTheme="minorHAnsi" w:hAnsiTheme="minorHAnsi" w:cstheme="minorHAnsi"/>
                <w:sz w:val="22"/>
                <w:szCs w:val="22"/>
                <w:lang w:val="en-GB"/>
              </w:rPr>
              <w:t>Allowable Manner of Submitting Proposals</w:t>
            </w:r>
          </w:p>
        </w:tc>
        <w:tc>
          <w:tcPr>
            <w:tcW w:w="5580" w:type="dxa"/>
            <w:tcMar>
              <w:top w:w="85" w:type="dxa"/>
              <w:bottom w:w="142" w:type="dxa"/>
            </w:tcMar>
          </w:tcPr>
          <w:p w14:paraId="3D44A045" w14:textId="23455848" w:rsidR="00A2403C" w:rsidRPr="00814716" w:rsidRDefault="002D5F42" w:rsidP="00A2403C">
            <w:pPr>
              <w:pStyle w:val="BankNormal"/>
              <w:tabs>
                <w:tab w:val="left" w:pos="378"/>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61662106"/>
                <w14:checkbox>
                  <w14:checked w14:val="0"/>
                  <w14:checkedState w14:val="2612" w14:font="MS Gothic"/>
                  <w14:uncheckedState w14:val="2610" w14:font="MS Gothic"/>
                </w14:checkbox>
              </w:sdtPr>
              <w:sdtEndPr/>
              <w:sdtContent>
                <w:r w:rsidR="00A165FF">
                  <w:rPr>
                    <w:rFonts w:ascii="MS Gothic" w:eastAsia="MS Gothic" w:hAnsi="MS Gothic" w:cstheme="minorHAnsi" w:hint="eastAsia"/>
                    <w:snapToGrid w:val="0"/>
                    <w:color w:val="000000" w:themeColor="text1"/>
                    <w:sz w:val="22"/>
                    <w:szCs w:val="22"/>
                  </w:rPr>
                  <w:t>☐</w:t>
                </w:r>
              </w:sdtContent>
            </w:sdt>
            <w:r w:rsidR="00A2403C">
              <w:rPr>
                <w:rFonts w:asciiTheme="minorHAnsi" w:hAnsiTheme="minorHAnsi" w:cstheme="minorHAnsi"/>
                <w:snapToGrid w:val="0"/>
                <w:color w:val="000000" w:themeColor="text1"/>
                <w:sz w:val="22"/>
                <w:szCs w:val="22"/>
              </w:rPr>
              <w:t xml:space="preserve"> </w:t>
            </w:r>
            <w:r w:rsidR="00A2403C" w:rsidRPr="00814716">
              <w:rPr>
                <w:rFonts w:asciiTheme="minorHAnsi" w:hAnsiTheme="minorHAnsi" w:cstheme="minorHAnsi"/>
                <w:snapToGrid w:val="0"/>
                <w:color w:val="000000" w:themeColor="text1"/>
                <w:sz w:val="22"/>
                <w:szCs w:val="22"/>
              </w:rPr>
              <w:t>Courier/Hand Delivery</w:t>
            </w:r>
          </w:p>
          <w:p w14:paraId="3D44A046" w14:textId="2A6EB2A4" w:rsidR="00C04662" w:rsidRPr="00042F38" w:rsidRDefault="002D5F42" w:rsidP="00A2403C">
            <w:pPr>
              <w:pStyle w:val="BankNormal"/>
              <w:tabs>
                <w:tab w:val="left" w:pos="378"/>
                <w:tab w:val="right" w:pos="7218"/>
              </w:tabs>
              <w:spacing w:after="0"/>
              <w:rPr>
                <w:rFonts w:asciiTheme="minorHAnsi" w:hAnsiTheme="minorHAnsi" w:cstheme="minorHAnsi"/>
                <w:snapToGrid w:val="0"/>
                <w:sz w:val="22"/>
                <w:szCs w:val="22"/>
              </w:rPr>
            </w:pPr>
            <w:sdt>
              <w:sdtPr>
                <w:rPr>
                  <w:rFonts w:asciiTheme="minorHAnsi" w:hAnsiTheme="minorHAnsi" w:cstheme="minorHAnsi"/>
                  <w:color w:val="000000" w:themeColor="text1"/>
                  <w:sz w:val="22"/>
                  <w:szCs w:val="22"/>
                  <w:lang w:val="en-GB"/>
                </w:rPr>
                <w:id w:val="1821005378"/>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Electronic submission of Bid</w:t>
            </w:r>
            <w:r w:rsidR="00A2403C" w:rsidRPr="00814716">
              <w:rPr>
                <w:rStyle w:val="FootnoteReference"/>
                <w:rFonts w:asciiTheme="minorHAnsi" w:hAnsiTheme="minorHAnsi" w:cstheme="minorHAnsi"/>
                <w:color w:val="000000" w:themeColor="text1"/>
                <w:sz w:val="22"/>
                <w:szCs w:val="22"/>
                <w:lang w:val="en-GB"/>
              </w:rPr>
              <w:footnoteReference w:id="7"/>
            </w:r>
          </w:p>
        </w:tc>
      </w:tr>
      <w:tr w:rsidR="00C04662" w:rsidRPr="00042F38" w14:paraId="3D44A058" w14:textId="77777777" w:rsidTr="00AF2E42">
        <w:tblPrEx>
          <w:tblBorders>
            <w:top w:val="single" w:sz="6" w:space="0" w:color="auto"/>
          </w:tblBorders>
        </w:tblPrEx>
        <w:tc>
          <w:tcPr>
            <w:tcW w:w="612" w:type="dxa"/>
          </w:tcPr>
          <w:p w14:paraId="3D44A048"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23</w:t>
            </w:r>
          </w:p>
        </w:tc>
        <w:tc>
          <w:tcPr>
            <w:tcW w:w="810" w:type="dxa"/>
          </w:tcPr>
          <w:p w14:paraId="3D44A049" w14:textId="77777777" w:rsidR="00C04662" w:rsidRDefault="006D120A"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w:t>
            </w:r>
            <w:r w:rsidR="0066718F">
              <w:rPr>
                <w:rFonts w:asciiTheme="minorHAnsi" w:hAnsiTheme="minorHAnsi" w:cstheme="minorHAnsi"/>
                <w:sz w:val="22"/>
                <w:szCs w:val="22"/>
                <w:lang w:val="en-GB"/>
              </w:rPr>
              <w:t>.23.2</w:t>
            </w:r>
          </w:p>
          <w:p w14:paraId="3D44A04A" w14:textId="77777777" w:rsidR="0066718F"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D.26</w:t>
            </w:r>
          </w:p>
        </w:tc>
        <w:tc>
          <w:tcPr>
            <w:tcW w:w="3060" w:type="dxa"/>
          </w:tcPr>
          <w:p w14:paraId="3D44A04B" w14:textId="77777777" w:rsidR="00C04662" w:rsidRPr="00042F38" w:rsidRDefault="00C04662" w:rsidP="00F475E4">
            <w:pPr>
              <w:rPr>
                <w:rFonts w:asciiTheme="minorHAnsi" w:hAnsiTheme="minorHAnsi" w:cstheme="minorHAnsi"/>
                <w:sz w:val="22"/>
                <w:szCs w:val="22"/>
                <w:lang w:val="en-GB"/>
              </w:rPr>
            </w:pPr>
            <w:r w:rsidRPr="00042F38">
              <w:rPr>
                <w:rFonts w:asciiTheme="minorHAnsi" w:hAnsiTheme="minorHAnsi" w:cstheme="minorHAnsi"/>
                <w:sz w:val="22"/>
                <w:szCs w:val="22"/>
                <w:lang w:val="en-GB"/>
              </w:rPr>
              <w:t>Conditions and Procedures for electronic submission and opening, if allowed</w:t>
            </w:r>
          </w:p>
        </w:tc>
        <w:tc>
          <w:tcPr>
            <w:tcW w:w="5580" w:type="dxa"/>
            <w:tcMar>
              <w:top w:w="85" w:type="dxa"/>
              <w:bottom w:w="142" w:type="dxa"/>
            </w:tcMar>
          </w:tcPr>
          <w:p w14:paraId="3D44A04C" w14:textId="77777777" w:rsidR="00C04662" w:rsidRPr="00042F38" w:rsidRDefault="002D5F42"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148165691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Official Address for e-submission</w:t>
            </w:r>
            <w:proofErr w:type="gramStart"/>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w:t>
            </w:r>
            <w:proofErr w:type="gramEnd"/>
            <w:r w:rsidR="00A2403C" w:rsidRPr="00814716">
              <w:rPr>
                <w:rFonts w:asciiTheme="minorHAnsi" w:hAnsiTheme="minorHAnsi" w:cstheme="minorHAnsi"/>
                <w:i/>
                <w:color w:val="000000" w:themeColor="text1"/>
                <w:sz w:val="22"/>
                <w:szCs w:val="22"/>
                <w:lang w:val="en-GB"/>
              </w:rPr>
              <w:t>specify]</w:t>
            </w:r>
          </w:p>
          <w:p w14:paraId="3D44A04D" w14:textId="21926F08" w:rsidR="00C04662" w:rsidRPr="00042F38" w:rsidRDefault="002D5F42"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lang w:val="en-GB"/>
                </w:rPr>
                <w:id w:val="2006771784"/>
                <w14:checkbox>
                  <w14:checked w14:val="1"/>
                  <w14:checkedState w14:val="2612" w14:font="MS Gothic"/>
                  <w14:uncheckedState w14:val="2610" w14:font="MS Gothic"/>
                </w14:checkbox>
              </w:sdtPr>
              <w:sdtEndPr/>
              <w:sdtContent>
                <w:r w:rsidR="002D3BE1">
                  <w:rPr>
                    <w:rFonts w:ascii="MS Gothic" w:eastAsia="MS Gothic" w:hAnsi="MS Gothic" w:cstheme="minorHAnsi" w:hint="eastAsia"/>
                    <w:sz w:val="22"/>
                    <w:szCs w:val="22"/>
                    <w:lang w:val="en-GB"/>
                  </w:rPr>
                  <w:t>☒</w:t>
                </w:r>
              </w:sdtContent>
            </w:sdt>
            <w:r w:rsidR="00A2403C">
              <w:rPr>
                <w:rFonts w:asciiTheme="minorHAnsi" w:hAnsiTheme="minorHAnsi" w:cstheme="minorHAnsi"/>
                <w:sz w:val="22"/>
                <w:szCs w:val="22"/>
                <w:lang w:val="en-GB"/>
              </w:rPr>
              <w:t xml:space="preserve"> </w:t>
            </w:r>
            <w:r w:rsidR="00C04662" w:rsidRPr="00042F38">
              <w:rPr>
                <w:rFonts w:asciiTheme="minorHAnsi" w:hAnsiTheme="minorHAnsi" w:cstheme="minorHAnsi"/>
                <w:sz w:val="22"/>
                <w:szCs w:val="22"/>
                <w:lang w:val="en-GB"/>
              </w:rPr>
              <w:t>Free from virus and corrupted files</w:t>
            </w:r>
          </w:p>
          <w:p w14:paraId="3D44A04E" w14:textId="7F76FAF6" w:rsidR="00A2403C" w:rsidRPr="00814716" w:rsidRDefault="002D5F42"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052509584"/>
                <w14:checkbox>
                  <w14:checked w14:val="0"/>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proofErr w:type="gramStart"/>
            <w:r w:rsidR="00A2403C" w:rsidRPr="00814716">
              <w:rPr>
                <w:rFonts w:asciiTheme="minorHAnsi" w:hAnsiTheme="minorHAnsi" w:cstheme="minorHAnsi"/>
                <w:color w:val="000000" w:themeColor="text1"/>
                <w:sz w:val="22"/>
                <w:szCs w:val="22"/>
                <w:lang w:val="en-GB"/>
              </w:rPr>
              <w:t>Format :</w:t>
            </w:r>
            <w:proofErr w:type="gramEnd"/>
            <w:r w:rsidR="00A2403C" w:rsidRPr="00814716">
              <w:rPr>
                <w:rFonts w:asciiTheme="minorHAnsi" w:hAnsiTheme="minorHAnsi" w:cstheme="minorHAnsi"/>
                <w:color w:val="000000" w:themeColor="text1"/>
                <w:sz w:val="22"/>
                <w:szCs w:val="22"/>
                <w:lang w:val="en-GB"/>
              </w:rPr>
              <w:t xml:space="preserve"> PDF files only, password protected</w:t>
            </w:r>
          </w:p>
          <w:p w14:paraId="3D44A04F" w14:textId="0386FF46" w:rsidR="00A2403C" w:rsidRPr="00814716" w:rsidRDefault="002D5F42"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24177184"/>
                <w14:checkbox>
                  <w14:checked w14:val="0"/>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Password </w:t>
            </w:r>
            <w:r w:rsidR="00A2403C" w:rsidRPr="00814716">
              <w:rPr>
                <w:rFonts w:asciiTheme="minorHAnsi" w:hAnsiTheme="minorHAnsi" w:cstheme="minorHAnsi"/>
                <w:color w:val="000000" w:themeColor="text1"/>
                <w:sz w:val="22"/>
                <w:szCs w:val="22"/>
                <w:u w:val="single"/>
                <w:lang w:val="en-GB"/>
              </w:rPr>
              <w:t>must</w:t>
            </w:r>
            <w:r w:rsidR="00A2403C" w:rsidRPr="00814716">
              <w:rPr>
                <w:rFonts w:asciiTheme="minorHAnsi" w:hAnsiTheme="minorHAnsi" w:cstheme="minorHAnsi"/>
                <w:color w:val="000000" w:themeColor="text1"/>
                <w:sz w:val="22"/>
                <w:szCs w:val="22"/>
                <w:lang w:val="en-GB"/>
              </w:rPr>
              <w:t xml:space="preserve"> not be provided to UNDP until the date and time of Bid Opening as indicated in No. 24</w:t>
            </w:r>
          </w:p>
          <w:p w14:paraId="3D44A050" w14:textId="77777777" w:rsidR="00A2403C" w:rsidRPr="00814716" w:rsidRDefault="002D5F42"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954131161"/>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Max. File Size per transmission: </w:t>
            </w:r>
            <w:r w:rsidR="00A2403C" w:rsidRPr="00814716">
              <w:rPr>
                <w:rFonts w:asciiTheme="minorHAnsi" w:hAnsiTheme="minorHAnsi" w:cstheme="minorHAnsi"/>
                <w:i/>
                <w:color w:val="000000" w:themeColor="text1"/>
                <w:sz w:val="22"/>
                <w:szCs w:val="22"/>
                <w:lang w:val="en-GB"/>
              </w:rPr>
              <w:t>[specify]</w:t>
            </w:r>
          </w:p>
          <w:p w14:paraId="3D44A051" w14:textId="77777777" w:rsidR="00A2403C" w:rsidRPr="00814716" w:rsidRDefault="002D5F42"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84082828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Max. No. of </w:t>
            </w:r>
            <w:proofErr w:type="gramStart"/>
            <w:r w:rsidR="00A2403C" w:rsidRPr="00814716">
              <w:rPr>
                <w:rFonts w:asciiTheme="minorHAnsi" w:hAnsiTheme="minorHAnsi" w:cstheme="minorHAnsi"/>
                <w:color w:val="000000" w:themeColor="text1"/>
                <w:sz w:val="22"/>
                <w:szCs w:val="22"/>
                <w:lang w:val="en-GB"/>
              </w:rPr>
              <w:t>transmission :</w:t>
            </w:r>
            <w:proofErr w:type="gramEnd"/>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[specify]</w:t>
            </w:r>
          </w:p>
          <w:p w14:paraId="3D44A052" w14:textId="2046AEB3" w:rsidR="00A2403C" w:rsidRPr="00814716" w:rsidRDefault="002D5F42"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305862771"/>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No. of copies to be </w:t>
            </w:r>
            <w:proofErr w:type="gramStart"/>
            <w:r w:rsidR="00A2403C" w:rsidRPr="00814716">
              <w:rPr>
                <w:rFonts w:asciiTheme="minorHAnsi" w:hAnsiTheme="minorHAnsi" w:cstheme="minorHAnsi"/>
                <w:color w:val="000000" w:themeColor="text1"/>
                <w:sz w:val="22"/>
                <w:szCs w:val="22"/>
                <w:lang w:val="en-GB"/>
              </w:rPr>
              <w:t>transmitted :</w:t>
            </w:r>
            <w:proofErr w:type="gramEnd"/>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w:t>
            </w:r>
            <w:r w:rsidR="002D3BE1">
              <w:rPr>
                <w:rFonts w:asciiTheme="minorHAnsi" w:hAnsiTheme="minorHAnsi" w:cstheme="minorHAnsi"/>
                <w:i/>
                <w:color w:val="000000" w:themeColor="text1"/>
                <w:sz w:val="22"/>
                <w:szCs w:val="22"/>
                <w:lang w:val="en-GB"/>
              </w:rPr>
              <w:t>1</w:t>
            </w:r>
            <w:r w:rsidR="00A2403C" w:rsidRPr="00814716">
              <w:rPr>
                <w:rFonts w:asciiTheme="minorHAnsi" w:hAnsiTheme="minorHAnsi" w:cstheme="minorHAnsi"/>
                <w:i/>
                <w:color w:val="000000" w:themeColor="text1"/>
                <w:sz w:val="22"/>
                <w:szCs w:val="22"/>
                <w:lang w:val="en-GB"/>
              </w:rPr>
              <w:t>]</w:t>
            </w:r>
          </w:p>
          <w:p w14:paraId="3D44A053" w14:textId="5BD405F9" w:rsidR="00A2403C" w:rsidRPr="00814716" w:rsidRDefault="002D5F42"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72197864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Mandatory subject of </w:t>
            </w:r>
            <w:proofErr w:type="gramStart"/>
            <w:r w:rsidR="00A2403C" w:rsidRPr="00814716">
              <w:rPr>
                <w:rFonts w:asciiTheme="minorHAnsi" w:hAnsiTheme="minorHAnsi" w:cstheme="minorHAnsi"/>
                <w:color w:val="000000" w:themeColor="text1"/>
                <w:sz w:val="22"/>
                <w:szCs w:val="22"/>
                <w:lang w:val="en-GB"/>
              </w:rPr>
              <w:t>email :</w:t>
            </w:r>
            <w:proofErr w:type="gramEnd"/>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w:t>
            </w:r>
            <w:r w:rsidR="002D3BE1" w:rsidRPr="002D3BE1">
              <w:rPr>
                <w:rFonts w:asciiTheme="minorHAnsi" w:hAnsiTheme="minorHAnsi" w:cstheme="minorHAnsi"/>
                <w:b/>
                <w:bCs/>
                <w:i/>
                <w:color w:val="000000" w:themeColor="text1"/>
                <w:sz w:val="22"/>
                <w:szCs w:val="22"/>
                <w:lang w:val="en-GB"/>
              </w:rPr>
              <w:t>TITLE OF THE TENDER</w:t>
            </w:r>
            <w:r w:rsidR="00A2403C" w:rsidRPr="00814716">
              <w:rPr>
                <w:rFonts w:asciiTheme="minorHAnsi" w:hAnsiTheme="minorHAnsi" w:cstheme="minorHAnsi"/>
                <w:i/>
                <w:color w:val="000000" w:themeColor="text1"/>
                <w:sz w:val="22"/>
                <w:szCs w:val="22"/>
                <w:lang w:val="en-GB"/>
              </w:rPr>
              <w:t>]</w:t>
            </w:r>
          </w:p>
          <w:p w14:paraId="3D44A054" w14:textId="77777777" w:rsidR="00A2403C" w:rsidRPr="00814716" w:rsidRDefault="002D5F42"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895879388"/>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Virus Scanning Software to be Used prior to transmission: </w:t>
            </w:r>
            <w:r w:rsidR="00A2403C" w:rsidRPr="00814716">
              <w:rPr>
                <w:rFonts w:asciiTheme="minorHAnsi" w:hAnsiTheme="minorHAnsi" w:cstheme="minorHAnsi"/>
                <w:i/>
                <w:color w:val="000000" w:themeColor="text1"/>
                <w:sz w:val="22"/>
                <w:szCs w:val="22"/>
                <w:lang w:val="en-GB"/>
              </w:rPr>
              <w:t>[specify]</w:t>
            </w:r>
          </w:p>
          <w:p w14:paraId="3D44A055" w14:textId="77777777" w:rsidR="00A2403C" w:rsidRPr="00814716" w:rsidRDefault="002D5F42"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309163017"/>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Digital Certification/Signature</w:t>
            </w:r>
            <w:proofErr w:type="gramStart"/>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color w:val="000000" w:themeColor="text1"/>
                <w:sz w:val="22"/>
                <w:szCs w:val="22"/>
                <w:lang w:val="en-GB"/>
              </w:rPr>
              <w:t>[</w:t>
            </w:r>
            <w:proofErr w:type="gramEnd"/>
            <w:r w:rsidR="00A2403C" w:rsidRPr="00814716">
              <w:rPr>
                <w:rFonts w:asciiTheme="minorHAnsi" w:hAnsiTheme="minorHAnsi" w:cstheme="minorHAnsi"/>
                <w:i/>
                <w:color w:val="000000" w:themeColor="text1"/>
                <w:sz w:val="22"/>
                <w:szCs w:val="22"/>
                <w:lang w:val="en-GB"/>
              </w:rPr>
              <w:t>specify]</w:t>
            </w:r>
          </w:p>
          <w:p w14:paraId="3D44A056" w14:textId="77777777" w:rsidR="00A2403C" w:rsidRPr="00814716" w:rsidRDefault="002D5F42" w:rsidP="00A2403C">
            <w:pPr>
              <w:pStyle w:val="BankNormal"/>
              <w:tabs>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43425808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 xml:space="preserve">Time Zone to be Recognized: </w:t>
            </w:r>
            <w:r w:rsidR="00A2403C" w:rsidRPr="00814716">
              <w:rPr>
                <w:rFonts w:asciiTheme="minorHAnsi" w:hAnsiTheme="minorHAnsi" w:cstheme="minorHAnsi"/>
                <w:i/>
                <w:color w:val="000000" w:themeColor="text1"/>
                <w:sz w:val="22"/>
                <w:szCs w:val="22"/>
                <w:lang w:val="en-GB"/>
              </w:rPr>
              <w:t>[specify]</w:t>
            </w:r>
          </w:p>
          <w:p w14:paraId="3D44A057" w14:textId="77777777" w:rsidR="00C04662" w:rsidRPr="00042F38" w:rsidRDefault="002D5F42" w:rsidP="00A2403C">
            <w:pPr>
              <w:pStyle w:val="BankNormal"/>
              <w:tabs>
                <w:tab w:val="right" w:pos="7218"/>
              </w:tabs>
              <w:spacing w:after="0"/>
              <w:rPr>
                <w:rFonts w:asciiTheme="minorHAnsi" w:hAnsiTheme="minorHAnsi" w:cstheme="minorHAnsi"/>
                <w:sz w:val="22"/>
                <w:szCs w:val="22"/>
                <w:lang w:val="en-GB"/>
              </w:rPr>
            </w:pPr>
            <w:sdt>
              <w:sdtPr>
                <w:rPr>
                  <w:rFonts w:asciiTheme="minorHAnsi" w:hAnsiTheme="minorHAnsi" w:cstheme="minorHAnsi"/>
                  <w:color w:val="000000" w:themeColor="text1"/>
                  <w:sz w:val="22"/>
                  <w:szCs w:val="22"/>
                  <w:lang w:val="en-GB"/>
                </w:rPr>
                <w:id w:val="-817497026"/>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lang w:val="en-GB"/>
                  </w:rPr>
                  <w:t>☐</w:t>
                </w:r>
              </w:sdtContent>
            </w:sdt>
            <w:r w:rsidR="00A2403C">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color w:val="000000" w:themeColor="text1"/>
                <w:sz w:val="22"/>
                <w:szCs w:val="22"/>
                <w:lang w:val="en-GB"/>
              </w:rPr>
              <w:t>Other conditions</w:t>
            </w:r>
            <w:proofErr w:type="gramStart"/>
            <w:r w:rsidR="00A2403C" w:rsidRPr="00814716">
              <w:rPr>
                <w:rFonts w:asciiTheme="minorHAnsi" w:hAnsiTheme="minorHAnsi" w:cstheme="minorHAnsi"/>
                <w:color w:val="000000" w:themeColor="text1"/>
                <w:sz w:val="22"/>
                <w:szCs w:val="22"/>
                <w:lang w:val="en-GB"/>
              </w:rPr>
              <w:t xml:space="preserve">:  </w:t>
            </w:r>
            <w:r w:rsidR="00A2403C" w:rsidRPr="00814716">
              <w:rPr>
                <w:rFonts w:asciiTheme="minorHAnsi" w:hAnsiTheme="minorHAnsi" w:cstheme="minorHAnsi"/>
                <w:i/>
                <w:snapToGrid w:val="0"/>
                <w:color w:val="000000" w:themeColor="text1"/>
                <w:sz w:val="22"/>
                <w:szCs w:val="22"/>
              </w:rPr>
              <w:t>[</w:t>
            </w:r>
            <w:proofErr w:type="gramEnd"/>
            <w:r w:rsidR="00A2403C" w:rsidRPr="00814716">
              <w:rPr>
                <w:rFonts w:asciiTheme="minorHAnsi" w:hAnsiTheme="minorHAnsi" w:cstheme="minorHAnsi"/>
                <w:i/>
                <w:snapToGrid w:val="0"/>
                <w:color w:val="000000" w:themeColor="text1"/>
                <w:sz w:val="22"/>
                <w:szCs w:val="22"/>
              </w:rPr>
              <w:t>pls. specify]</w:t>
            </w:r>
          </w:p>
        </w:tc>
      </w:tr>
      <w:tr w:rsidR="00C04662" w:rsidRPr="00042F38" w14:paraId="3D44A05E" w14:textId="77777777" w:rsidTr="00AF2E42">
        <w:tblPrEx>
          <w:tblBorders>
            <w:top w:val="single" w:sz="6" w:space="0" w:color="auto"/>
          </w:tblBorders>
        </w:tblPrEx>
        <w:tc>
          <w:tcPr>
            <w:tcW w:w="612" w:type="dxa"/>
          </w:tcPr>
          <w:p w14:paraId="3D44A059"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t>24</w:t>
            </w:r>
          </w:p>
        </w:tc>
        <w:tc>
          <w:tcPr>
            <w:tcW w:w="810" w:type="dxa"/>
          </w:tcPr>
          <w:p w14:paraId="3D44A05A" w14:textId="77777777" w:rsidR="00C04662"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D.23.1</w:t>
            </w:r>
          </w:p>
        </w:tc>
        <w:tc>
          <w:tcPr>
            <w:tcW w:w="3060" w:type="dxa"/>
          </w:tcPr>
          <w:p w14:paraId="3D44A05B" w14:textId="77777777" w:rsidR="00C04662" w:rsidRPr="00042F38" w:rsidRDefault="00C04662" w:rsidP="00F475E4">
            <w:pPr>
              <w:rPr>
                <w:rFonts w:asciiTheme="minorHAnsi" w:hAnsiTheme="minorHAnsi" w:cstheme="minorHAnsi"/>
                <w:b/>
                <w:bCs/>
                <w:sz w:val="22"/>
                <w:szCs w:val="22"/>
                <w:lang w:val="en-GB"/>
              </w:rPr>
            </w:pPr>
            <w:r w:rsidRPr="00042F38">
              <w:rPr>
                <w:rFonts w:asciiTheme="minorHAnsi" w:hAnsiTheme="minorHAnsi" w:cstheme="minorHAnsi"/>
                <w:sz w:val="22"/>
                <w:szCs w:val="22"/>
                <w:lang w:val="en-GB"/>
              </w:rPr>
              <w:t xml:space="preserve">Date, </w:t>
            </w:r>
            <w:proofErr w:type="gramStart"/>
            <w:r w:rsidRPr="00042F38">
              <w:rPr>
                <w:rFonts w:asciiTheme="minorHAnsi" w:hAnsiTheme="minorHAnsi" w:cstheme="minorHAnsi"/>
                <w:sz w:val="22"/>
                <w:szCs w:val="22"/>
                <w:lang w:val="en-GB"/>
              </w:rPr>
              <w:t>time</w:t>
            </w:r>
            <w:proofErr w:type="gramEnd"/>
            <w:r w:rsidRPr="00042F38">
              <w:rPr>
                <w:rFonts w:asciiTheme="minorHAnsi" w:hAnsiTheme="minorHAnsi" w:cstheme="minorHAnsi"/>
                <w:sz w:val="22"/>
                <w:szCs w:val="22"/>
                <w:lang w:val="en-GB"/>
              </w:rPr>
              <w:t xml:space="preserve"> and venue for opening of Proposals</w:t>
            </w:r>
          </w:p>
        </w:tc>
        <w:tc>
          <w:tcPr>
            <w:tcW w:w="5580" w:type="dxa"/>
            <w:tcMar>
              <w:top w:w="85" w:type="dxa"/>
              <w:bottom w:w="142" w:type="dxa"/>
            </w:tcMar>
          </w:tcPr>
          <w:p w14:paraId="3D44A05C" w14:textId="77777777" w:rsidR="00A2403C" w:rsidRPr="00814716" w:rsidRDefault="00A2403C" w:rsidP="00A2403C">
            <w:pPr>
              <w:pStyle w:val="BankNormal"/>
              <w:tabs>
                <w:tab w:val="right" w:pos="7218"/>
              </w:tabs>
              <w:spacing w:after="0"/>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 xml:space="preserve">Date </w:t>
            </w:r>
            <w:r>
              <w:rPr>
                <w:rFonts w:asciiTheme="minorHAnsi" w:hAnsiTheme="minorHAnsi" w:cstheme="minorHAnsi"/>
                <w:color w:val="000000" w:themeColor="text1"/>
                <w:sz w:val="22"/>
                <w:szCs w:val="22"/>
                <w:lang w:val="en-GB"/>
              </w:rPr>
              <w:t>and Time</w:t>
            </w:r>
            <w:r w:rsidRPr="00814716">
              <w:rPr>
                <w:rFonts w:asciiTheme="minorHAnsi" w:hAnsiTheme="minorHAnsi" w:cstheme="minorHAnsi"/>
                <w:color w:val="000000" w:themeColor="text1"/>
                <w:sz w:val="22"/>
                <w:szCs w:val="22"/>
                <w:lang w:val="en-GB"/>
              </w:rPr>
              <w:t>:</w:t>
            </w:r>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930081712"/>
                <w:showingPlcHdr/>
                <w:date>
                  <w:dateFormat w:val="MMMM d, yyyy h:mm am/pm"/>
                  <w:lid w:val="en-US"/>
                  <w:storeMappedDataAs w:val="dateTime"/>
                  <w:calendar w:val="gregorian"/>
                </w:date>
              </w:sdtPr>
              <w:sdtEndPr/>
              <w:sdtContent>
                <w:r>
                  <w:rPr>
                    <w:rStyle w:val="PlaceholderText"/>
                  </w:rPr>
                  <w:t xml:space="preserve">Click </w:t>
                </w:r>
                <w:r w:rsidRPr="00EE45C0">
                  <w:rPr>
                    <w:rStyle w:val="PlaceholderText"/>
                  </w:rPr>
                  <w:t>to enter a date</w:t>
                </w:r>
                <w:r>
                  <w:rPr>
                    <w:rStyle w:val="PlaceholderText"/>
                  </w:rPr>
                  <w:t xml:space="preserve"> and time</w:t>
                </w:r>
                <w:r w:rsidRPr="00EE45C0">
                  <w:rPr>
                    <w:rStyle w:val="PlaceholderText"/>
                  </w:rPr>
                  <w:t>.</w:t>
                </w:r>
              </w:sdtContent>
            </w:sdt>
          </w:p>
          <w:p w14:paraId="3D44A05D" w14:textId="77777777" w:rsidR="00C04662" w:rsidRPr="00042F38" w:rsidRDefault="00A2403C" w:rsidP="00A2403C">
            <w:pPr>
              <w:pStyle w:val="BankNormal"/>
              <w:tabs>
                <w:tab w:val="right" w:pos="7218"/>
              </w:tabs>
              <w:spacing w:after="0"/>
              <w:rPr>
                <w:rFonts w:asciiTheme="minorHAnsi" w:hAnsiTheme="minorHAnsi" w:cstheme="minorHAnsi"/>
                <w:sz w:val="22"/>
                <w:szCs w:val="22"/>
                <w:lang w:val="en-GB"/>
              </w:rPr>
            </w:pPr>
            <w:proofErr w:type="gramStart"/>
            <w:r w:rsidRPr="00814716">
              <w:rPr>
                <w:rFonts w:asciiTheme="minorHAnsi" w:hAnsiTheme="minorHAnsi" w:cstheme="minorHAnsi"/>
                <w:color w:val="000000" w:themeColor="text1"/>
                <w:sz w:val="22"/>
                <w:szCs w:val="22"/>
                <w:lang w:val="en-GB"/>
              </w:rPr>
              <w:t>Venue :</w:t>
            </w:r>
            <w:proofErr w:type="gramEnd"/>
            <w:r>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44767477"/>
                <w:showingPlcHdr/>
                <w:text/>
              </w:sdtPr>
              <w:sdtEndPr/>
              <w:sdtContent>
                <w:r w:rsidRPr="00F93C5A">
                  <w:rPr>
                    <w:rFonts w:asciiTheme="minorHAnsi" w:hAnsiTheme="minorHAnsi" w:cstheme="minorHAnsi"/>
                    <w:color w:val="000000" w:themeColor="text1"/>
                    <w:sz w:val="22"/>
                    <w:szCs w:val="22"/>
                    <w:shd w:val="clear" w:color="auto" w:fill="FFFFFF" w:themeFill="background1"/>
                    <w:lang w:val="en-GB"/>
                  </w:rPr>
                  <w:t>_________________</w:t>
                </w:r>
              </w:sdtContent>
            </w:sdt>
          </w:p>
        </w:tc>
      </w:tr>
      <w:tr w:rsidR="00C04662" w:rsidRPr="00042F38" w14:paraId="3D44A067" w14:textId="77777777" w:rsidTr="00AF2E42">
        <w:tblPrEx>
          <w:tblBorders>
            <w:top w:val="single" w:sz="6" w:space="0" w:color="auto"/>
          </w:tblBorders>
        </w:tblPrEx>
        <w:trPr>
          <w:trHeight w:val="1457"/>
        </w:trPr>
        <w:tc>
          <w:tcPr>
            <w:tcW w:w="612" w:type="dxa"/>
          </w:tcPr>
          <w:p w14:paraId="3D44A05F" w14:textId="77777777" w:rsidR="00C04662" w:rsidRPr="00042F38" w:rsidRDefault="00C04662" w:rsidP="00DF7DBE">
            <w:pPr>
              <w:jc w:val="center"/>
              <w:rPr>
                <w:rFonts w:asciiTheme="minorHAnsi" w:hAnsiTheme="minorHAnsi" w:cstheme="minorHAnsi"/>
                <w:sz w:val="22"/>
                <w:szCs w:val="22"/>
                <w:lang w:val="en-GB"/>
              </w:rPr>
            </w:pPr>
            <w:r w:rsidRPr="00042F38">
              <w:rPr>
                <w:rFonts w:asciiTheme="minorHAnsi" w:hAnsiTheme="minorHAnsi" w:cstheme="minorHAnsi"/>
                <w:sz w:val="22"/>
                <w:szCs w:val="22"/>
                <w:lang w:val="en-GB"/>
              </w:rPr>
              <w:lastRenderedPageBreak/>
              <w:t>25</w:t>
            </w:r>
          </w:p>
        </w:tc>
        <w:tc>
          <w:tcPr>
            <w:tcW w:w="810" w:type="dxa"/>
          </w:tcPr>
          <w:p w14:paraId="3D44A060" w14:textId="77777777" w:rsidR="00C04662"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E.29.2</w:t>
            </w:r>
          </w:p>
          <w:p w14:paraId="3D44A061" w14:textId="77777777" w:rsidR="0066718F"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E.29.3</w:t>
            </w:r>
          </w:p>
          <w:p w14:paraId="3D44A062" w14:textId="77777777" w:rsidR="0066718F" w:rsidRPr="00042F38" w:rsidRDefault="0066718F" w:rsidP="00990629">
            <w:pPr>
              <w:jc w:val="center"/>
              <w:rPr>
                <w:rFonts w:asciiTheme="minorHAnsi" w:hAnsiTheme="minorHAnsi" w:cstheme="minorHAnsi"/>
                <w:sz w:val="22"/>
                <w:szCs w:val="22"/>
                <w:lang w:val="en-GB"/>
              </w:rPr>
            </w:pPr>
            <w:r>
              <w:rPr>
                <w:rFonts w:asciiTheme="minorHAnsi" w:hAnsiTheme="minorHAnsi" w:cstheme="minorHAnsi"/>
                <w:sz w:val="22"/>
                <w:szCs w:val="22"/>
                <w:lang w:val="en-GB"/>
              </w:rPr>
              <w:t>F.34</w:t>
            </w:r>
          </w:p>
        </w:tc>
        <w:tc>
          <w:tcPr>
            <w:tcW w:w="3060" w:type="dxa"/>
          </w:tcPr>
          <w:p w14:paraId="3D44A063" w14:textId="77777777" w:rsidR="00C04662" w:rsidRPr="00042F38" w:rsidRDefault="00C04662" w:rsidP="00F475E4">
            <w:pPr>
              <w:rPr>
                <w:rFonts w:asciiTheme="minorHAnsi" w:hAnsiTheme="minorHAnsi" w:cstheme="minorHAnsi"/>
                <w:b/>
                <w:bCs/>
                <w:sz w:val="22"/>
                <w:szCs w:val="22"/>
                <w:lang w:val="en-GB"/>
              </w:rPr>
            </w:pPr>
            <w:r w:rsidRPr="00042F38">
              <w:rPr>
                <w:rFonts w:asciiTheme="minorHAnsi" w:hAnsiTheme="minorHAnsi" w:cstheme="minorHAnsi"/>
                <w:sz w:val="22"/>
                <w:szCs w:val="22"/>
                <w:lang w:val="en-GB"/>
              </w:rPr>
              <w:t>Evaluation method to be used in selecting the most responsive Proposal</w:t>
            </w:r>
          </w:p>
        </w:tc>
        <w:tc>
          <w:tcPr>
            <w:tcW w:w="5580" w:type="dxa"/>
            <w:tcMar>
              <w:top w:w="85" w:type="dxa"/>
              <w:bottom w:w="142" w:type="dxa"/>
            </w:tcMar>
          </w:tcPr>
          <w:p w14:paraId="3D44A064" w14:textId="77777777" w:rsidR="00C04662" w:rsidRPr="00042F38" w:rsidRDefault="002D5F42" w:rsidP="002060D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70016117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Lowest financial offer of technically qualified Proposals</w:t>
            </w:r>
            <w:r w:rsidR="00DA52C8">
              <w:rPr>
                <w:rFonts w:asciiTheme="minorHAnsi" w:hAnsiTheme="minorHAnsi" w:cstheme="minorHAnsi"/>
                <w:snapToGrid w:val="0"/>
                <w:sz w:val="22"/>
                <w:szCs w:val="22"/>
              </w:rPr>
              <w:t xml:space="preserve"> (i.e., offers that are rated 70% and above)</w:t>
            </w:r>
            <w:r w:rsidR="00C04662" w:rsidRPr="00042F38">
              <w:rPr>
                <w:rFonts w:asciiTheme="minorHAnsi" w:hAnsiTheme="minorHAnsi" w:cstheme="minorHAnsi"/>
                <w:snapToGrid w:val="0"/>
                <w:sz w:val="22"/>
                <w:szCs w:val="22"/>
              </w:rPr>
              <w:t xml:space="preserve"> </w:t>
            </w:r>
          </w:p>
          <w:p w14:paraId="3D44A065" w14:textId="4EEC53C9" w:rsidR="00C04662" w:rsidRPr="00042F38" w:rsidRDefault="002D5F42" w:rsidP="002060D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913661550"/>
                <w14:checkbox>
                  <w14:checked w14:val="1"/>
                  <w14:checkedState w14:val="2612" w14:font="MS Gothic"/>
                  <w14:uncheckedState w14:val="2610" w14:font="MS Gothic"/>
                </w14:checkbox>
              </w:sdtPr>
              <w:sdtEndPr/>
              <w:sdtContent>
                <w:r w:rsidR="002D3BE1">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Combined Scoring Method, using the 70%-30% distribution for technical and financial proposals, respectively</w:t>
            </w:r>
            <w:r w:rsidR="00DA52C8">
              <w:rPr>
                <w:rFonts w:asciiTheme="minorHAnsi" w:hAnsiTheme="minorHAnsi" w:cstheme="minorHAnsi"/>
                <w:snapToGrid w:val="0"/>
                <w:sz w:val="22"/>
                <w:szCs w:val="22"/>
              </w:rPr>
              <w:t>, where the minimum passing score of technical proposal is 70%</w:t>
            </w:r>
          </w:p>
          <w:p w14:paraId="3D44A066" w14:textId="77777777" w:rsidR="00C04662" w:rsidRPr="00042F38" w:rsidRDefault="002D5F42" w:rsidP="00DA52C8">
            <w:pPr>
              <w:pStyle w:val="BankNormal"/>
              <w:tabs>
                <w:tab w:val="left" w:pos="378"/>
                <w:tab w:val="right" w:pos="7218"/>
              </w:tabs>
              <w:spacing w:after="0"/>
              <w:ind w:left="378" w:hanging="378"/>
              <w:rPr>
                <w:rFonts w:asciiTheme="minorHAnsi" w:hAnsiTheme="minorHAnsi" w:cstheme="minorHAnsi"/>
                <w:snapToGrid w:val="0"/>
                <w:sz w:val="22"/>
                <w:szCs w:val="22"/>
              </w:rPr>
            </w:pPr>
            <w:sdt>
              <w:sdtPr>
                <w:rPr>
                  <w:rFonts w:asciiTheme="minorHAnsi" w:hAnsiTheme="minorHAnsi" w:cstheme="minorHAnsi"/>
                  <w:snapToGrid w:val="0"/>
                  <w:sz w:val="22"/>
                  <w:szCs w:val="22"/>
                </w:rPr>
                <w:id w:val="169125775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napToGrid w:val="0"/>
                    <w:sz w:val="22"/>
                    <w:szCs w:val="22"/>
                  </w:rPr>
                  <w:t>☐</w:t>
                </w:r>
              </w:sdtContent>
            </w:sdt>
            <w:r w:rsidR="00A2403C">
              <w:rPr>
                <w:rFonts w:asciiTheme="minorHAnsi" w:hAnsiTheme="minorHAnsi" w:cstheme="minorHAnsi"/>
                <w:snapToGrid w:val="0"/>
                <w:sz w:val="22"/>
                <w:szCs w:val="22"/>
              </w:rPr>
              <w:t xml:space="preserve"> </w:t>
            </w:r>
            <w:r w:rsidR="00C04662" w:rsidRPr="00042F38">
              <w:rPr>
                <w:rFonts w:asciiTheme="minorHAnsi" w:hAnsiTheme="minorHAnsi" w:cstheme="minorHAnsi"/>
                <w:snapToGrid w:val="0"/>
                <w:sz w:val="22"/>
                <w:szCs w:val="22"/>
              </w:rPr>
              <w:t>Combined Scoring Method, using 60%-40% distribution for technical and financial proposals, respectively</w:t>
            </w:r>
            <w:r w:rsidR="00DA52C8">
              <w:rPr>
                <w:rFonts w:asciiTheme="minorHAnsi" w:hAnsiTheme="minorHAnsi" w:cstheme="minorHAnsi"/>
                <w:snapToGrid w:val="0"/>
                <w:sz w:val="22"/>
                <w:szCs w:val="22"/>
              </w:rPr>
              <w:t xml:space="preserve">, where </w:t>
            </w:r>
            <w:r w:rsidR="00DA52C8" w:rsidRPr="00DA52C8">
              <w:rPr>
                <w:rFonts w:asciiTheme="minorHAnsi" w:hAnsiTheme="minorHAnsi" w:cstheme="minorHAnsi"/>
                <w:snapToGrid w:val="0"/>
                <w:sz w:val="22"/>
                <w:szCs w:val="22"/>
              </w:rPr>
              <w:t xml:space="preserve">minimum passing </w:t>
            </w:r>
            <w:r w:rsidR="00DA52C8">
              <w:rPr>
                <w:rFonts w:asciiTheme="minorHAnsi" w:hAnsiTheme="minorHAnsi" w:cstheme="minorHAnsi"/>
                <w:snapToGrid w:val="0"/>
                <w:sz w:val="22"/>
                <w:szCs w:val="22"/>
              </w:rPr>
              <w:t>score of technical proposal is 60%.</w:t>
            </w:r>
          </w:p>
        </w:tc>
      </w:tr>
      <w:tr w:rsidR="00C04662" w:rsidRPr="00042F38" w14:paraId="3D44A07F" w14:textId="77777777" w:rsidTr="00AF2E42">
        <w:tblPrEx>
          <w:tblBorders>
            <w:top w:val="single" w:sz="6" w:space="0" w:color="auto"/>
          </w:tblBorders>
        </w:tblPrEx>
        <w:tc>
          <w:tcPr>
            <w:tcW w:w="612" w:type="dxa"/>
          </w:tcPr>
          <w:p w14:paraId="3D44A068" w14:textId="77777777" w:rsidR="00C04662" w:rsidRPr="00042F38" w:rsidRDefault="00C04662" w:rsidP="00DF7DBE">
            <w:pPr>
              <w:pStyle w:val="BankNormal"/>
              <w:tabs>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26</w:t>
            </w:r>
          </w:p>
        </w:tc>
        <w:tc>
          <w:tcPr>
            <w:tcW w:w="810" w:type="dxa"/>
          </w:tcPr>
          <w:p w14:paraId="3D44A069" w14:textId="77777777" w:rsidR="00C04662" w:rsidRPr="00042F38" w:rsidRDefault="0066718F" w:rsidP="00990629">
            <w:pPr>
              <w:pStyle w:val="BankNormal"/>
              <w:tabs>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C.15.1</w:t>
            </w:r>
          </w:p>
        </w:tc>
        <w:tc>
          <w:tcPr>
            <w:tcW w:w="3060" w:type="dxa"/>
          </w:tcPr>
          <w:p w14:paraId="3D44A06A" w14:textId="77777777" w:rsidR="00C04662" w:rsidRPr="00042F38" w:rsidRDefault="00C04662" w:rsidP="00E0019D">
            <w:pPr>
              <w:pStyle w:val="BankNormal"/>
              <w:tabs>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 xml:space="preserve">Required Documents that must be Submitted to Establish Qualification of Proposers (In “Certified True Copy” form only) </w:t>
            </w:r>
          </w:p>
          <w:p w14:paraId="3D44A06B" w14:textId="77777777" w:rsidR="00C04662" w:rsidRPr="00042F38" w:rsidRDefault="00C04662" w:rsidP="00E0019D">
            <w:pPr>
              <w:pStyle w:val="BankNormal"/>
              <w:tabs>
                <w:tab w:val="right" w:pos="7218"/>
              </w:tabs>
              <w:spacing w:after="0"/>
              <w:rPr>
                <w:rFonts w:asciiTheme="minorHAnsi" w:hAnsiTheme="minorHAnsi" w:cstheme="minorHAnsi"/>
                <w:bCs/>
                <w:sz w:val="22"/>
                <w:szCs w:val="22"/>
                <w:lang w:val="en-GB"/>
              </w:rPr>
            </w:pPr>
          </w:p>
          <w:p w14:paraId="3D44A06C" w14:textId="77777777" w:rsidR="00C04662" w:rsidRPr="00042F38" w:rsidDel="0000255A" w:rsidRDefault="00C04662" w:rsidP="000E7B28">
            <w:pPr>
              <w:pStyle w:val="BankNormal"/>
              <w:tabs>
                <w:tab w:val="right" w:pos="7218"/>
              </w:tabs>
              <w:spacing w:after="0"/>
              <w:rPr>
                <w:rFonts w:asciiTheme="minorHAnsi" w:hAnsiTheme="minorHAnsi" w:cstheme="minorHAnsi"/>
                <w:bCs/>
                <w:i/>
                <w:color w:val="FF0000"/>
                <w:sz w:val="22"/>
                <w:szCs w:val="22"/>
                <w:lang w:val="en-GB"/>
              </w:rPr>
            </w:pPr>
            <w:r w:rsidRPr="00042F38">
              <w:rPr>
                <w:rFonts w:asciiTheme="minorHAnsi" w:hAnsiTheme="minorHAnsi" w:cstheme="minorHAnsi"/>
                <w:bCs/>
                <w:i/>
                <w:color w:val="FF0000"/>
                <w:sz w:val="22"/>
                <w:szCs w:val="22"/>
                <w:lang w:val="en-GB"/>
              </w:rPr>
              <w:t>[</w:t>
            </w:r>
            <w:r>
              <w:rPr>
                <w:rFonts w:asciiTheme="minorHAnsi" w:hAnsiTheme="minorHAnsi" w:cstheme="minorHAnsi"/>
                <w:bCs/>
                <w:i/>
                <w:color w:val="FF0000"/>
                <w:sz w:val="22"/>
                <w:szCs w:val="22"/>
                <w:lang w:val="en-GB"/>
              </w:rPr>
              <w:t>C</w:t>
            </w:r>
            <w:r w:rsidRPr="00042F38">
              <w:rPr>
                <w:rFonts w:asciiTheme="minorHAnsi" w:hAnsiTheme="minorHAnsi" w:cstheme="minorHAnsi"/>
                <w:bCs/>
                <w:i/>
                <w:color w:val="FF0000"/>
                <w:sz w:val="22"/>
                <w:szCs w:val="22"/>
                <w:lang w:val="en-GB"/>
              </w:rPr>
              <w:t>heck all that appl</w:t>
            </w:r>
            <w:r>
              <w:rPr>
                <w:rFonts w:asciiTheme="minorHAnsi" w:hAnsiTheme="minorHAnsi" w:cstheme="minorHAnsi"/>
                <w:bCs/>
                <w:i/>
                <w:color w:val="FF0000"/>
                <w:sz w:val="22"/>
                <w:szCs w:val="22"/>
                <w:lang w:val="en-GB"/>
              </w:rPr>
              <w:t>y</w:t>
            </w:r>
            <w:r w:rsidRPr="00042F38">
              <w:rPr>
                <w:rFonts w:asciiTheme="minorHAnsi" w:hAnsiTheme="minorHAnsi" w:cstheme="minorHAnsi"/>
                <w:bCs/>
                <w:i/>
                <w:color w:val="FF0000"/>
                <w:sz w:val="22"/>
                <w:szCs w:val="22"/>
                <w:lang w:val="en-GB"/>
              </w:rPr>
              <w:t>, delete those that will not be required.]</w:t>
            </w:r>
          </w:p>
        </w:tc>
        <w:tc>
          <w:tcPr>
            <w:tcW w:w="5580" w:type="dxa"/>
            <w:tcMar>
              <w:top w:w="85" w:type="dxa"/>
              <w:bottom w:w="142" w:type="dxa"/>
            </w:tcMar>
          </w:tcPr>
          <w:p w14:paraId="3D44A06D" w14:textId="36BEDFFE"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489332161"/>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Company Profile, which should </w:t>
            </w:r>
            <w:r w:rsidR="00A2403C" w:rsidRPr="00814716">
              <w:rPr>
                <w:rFonts w:asciiTheme="minorHAnsi" w:hAnsiTheme="minorHAnsi" w:cstheme="minorHAnsi"/>
                <w:color w:val="000000" w:themeColor="text1"/>
                <w:sz w:val="22"/>
                <w:szCs w:val="22"/>
                <w:u w:val="single"/>
              </w:rPr>
              <w:t>not</w:t>
            </w:r>
            <w:r w:rsidR="00A2403C" w:rsidRPr="00814716">
              <w:rPr>
                <w:rFonts w:asciiTheme="minorHAnsi" w:hAnsiTheme="minorHAnsi" w:cstheme="minorHAnsi"/>
                <w:color w:val="000000" w:themeColor="text1"/>
                <w:sz w:val="22"/>
                <w:szCs w:val="22"/>
              </w:rPr>
              <w:t xml:space="preserve"> exceed fifteen (15) pages, including printed brochures and product catalogues relevant to the goods/services being procured </w:t>
            </w:r>
          </w:p>
          <w:p w14:paraId="3D44A06E" w14:textId="0006CFB7"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378679822"/>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Members of the Governing Board and their Designations duly certified by the Corporate Secretary, or its equivalent document if Bidder is not a corporation</w:t>
            </w:r>
          </w:p>
          <w:p w14:paraId="3D44A06F" w14:textId="5361BC7B"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040938728"/>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List of Shareholders and Other Entities Financially Interested in the Firm owning 5% or more of the stocks and other interests, or its equivalent if Bidder is not a corporation</w:t>
            </w:r>
          </w:p>
          <w:p w14:paraId="3D44A070" w14:textId="69BB5BFD"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409193936"/>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Tax Registration/Payment Certificate issued by the Internal Revenue Authority evidencing that the Bidder is updated with its tax payment obligations, or Certificate of Tax exemption, if any such privilege is enjoyed by the Bidder </w:t>
            </w:r>
          </w:p>
          <w:p w14:paraId="3D44A071" w14:textId="4148DC40"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86878585"/>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Certificate of Registration of the business, including Articles of Incorporation, or equivalent document if Bidder is not a corporation</w:t>
            </w:r>
          </w:p>
          <w:p w14:paraId="3D44A072" w14:textId="75D7E175"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42683708"/>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Trade name registration papers, if applicable</w:t>
            </w:r>
          </w:p>
          <w:p w14:paraId="3D44A073" w14:textId="77777777"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64274027"/>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Local Government permit to locate and operate in the current location of office or factory </w:t>
            </w:r>
          </w:p>
          <w:p w14:paraId="3D44A074" w14:textId="43D28516"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74435421"/>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Official Letter of Appointment as local representative, if Bidder is submitting a Bid in behalf of an entity located outside the country</w:t>
            </w:r>
          </w:p>
          <w:p w14:paraId="3D44A075" w14:textId="79743023"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913924459"/>
                <w14:checkbox>
                  <w14:checked w14:val="0"/>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Quality Certificate (e.g., ISO, etc.) and/or other similar certificates, accreditations, </w:t>
            </w:r>
            <w:proofErr w:type="gramStart"/>
            <w:r w:rsidR="00A2403C" w:rsidRPr="00814716">
              <w:rPr>
                <w:rFonts w:asciiTheme="minorHAnsi" w:hAnsiTheme="minorHAnsi" w:cstheme="minorHAnsi"/>
                <w:color w:val="000000" w:themeColor="text1"/>
                <w:sz w:val="22"/>
                <w:szCs w:val="22"/>
              </w:rPr>
              <w:t>awards</w:t>
            </w:r>
            <w:proofErr w:type="gramEnd"/>
            <w:r w:rsidR="00A2403C" w:rsidRPr="00814716">
              <w:rPr>
                <w:rFonts w:asciiTheme="minorHAnsi" w:hAnsiTheme="minorHAnsi" w:cstheme="minorHAnsi"/>
                <w:color w:val="000000" w:themeColor="text1"/>
                <w:sz w:val="22"/>
                <w:szCs w:val="22"/>
              </w:rPr>
              <w:t xml:space="preserve"> and citations received by the Bidder, if any</w:t>
            </w:r>
          </w:p>
          <w:p w14:paraId="3D44A076" w14:textId="26E994EE"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093889902"/>
                <w14:checkbox>
                  <w14:checked w14:val="0"/>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sidRPr="00814716">
              <w:rPr>
                <w:rFonts w:asciiTheme="minorHAnsi" w:hAnsiTheme="minorHAnsi" w:cstheme="minorHAnsi"/>
                <w:color w:val="000000" w:themeColor="text1"/>
                <w:sz w:val="22"/>
                <w:szCs w:val="22"/>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3D44A077" w14:textId="3F9DA113"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22253256"/>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Patent Registration </w:t>
            </w:r>
            <w:proofErr w:type="gramStart"/>
            <w:r w:rsidR="00A2403C" w:rsidRPr="00814716">
              <w:rPr>
                <w:rFonts w:asciiTheme="minorHAnsi" w:hAnsiTheme="minorHAnsi" w:cstheme="minorHAnsi"/>
                <w:color w:val="000000" w:themeColor="text1"/>
                <w:sz w:val="22"/>
                <w:szCs w:val="22"/>
              </w:rPr>
              <w:t>Certificates, if</w:t>
            </w:r>
            <w:proofErr w:type="gramEnd"/>
            <w:r w:rsidR="00A2403C" w:rsidRPr="00814716">
              <w:rPr>
                <w:rFonts w:asciiTheme="minorHAnsi" w:hAnsiTheme="minorHAnsi" w:cstheme="minorHAnsi"/>
                <w:color w:val="000000" w:themeColor="text1"/>
                <w:sz w:val="22"/>
                <w:szCs w:val="22"/>
              </w:rPr>
              <w:t xml:space="preserve"> any of technologies submitted in the Bid is patented by the Bidder</w:t>
            </w:r>
          </w:p>
          <w:p w14:paraId="3D44A078" w14:textId="77777777"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26017712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Plan and details of manufacturing capacity, if Bidder is a manufacturer of the goods to be supplied</w:t>
            </w:r>
          </w:p>
          <w:p w14:paraId="3D44A079" w14:textId="77777777"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31566603"/>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Certification or authorization to act as Agent in behalf of the Manufacturer, or Power of Attorney, if bidder is not a manufacturer</w:t>
            </w:r>
          </w:p>
          <w:p w14:paraId="3D44A07A" w14:textId="35C3FF61" w:rsidR="00A2403C" w:rsidRPr="00814716" w:rsidRDefault="002D5F42"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rPr>
                <w:id w:val="1350988964"/>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Latest Audited Financial Statement (Income Statement and Balance Sheet) including Auditor’s Report for the past </w:t>
            </w:r>
            <w:r w:rsidR="00A2403C" w:rsidRPr="00814716">
              <w:rPr>
                <w:rFonts w:asciiTheme="minorHAnsi" w:hAnsiTheme="minorHAnsi" w:cstheme="minorHAnsi"/>
                <w:i/>
                <w:color w:val="000000" w:themeColor="text1"/>
                <w:sz w:val="22"/>
                <w:szCs w:val="22"/>
                <w:lang w:val="en-GB"/>
              </w:rPr>
              <w:t>[indicate number of years of reference]</w:t>
            </w:r>
          </w:p>
          <w:p w14:paraId="3D44A07B" w14:textId="43C0049D" w:rsidR="00A2403C" w:rsidRDefault="002D5F42"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rPr>
                <w:id w:val="325716086"/>
                <w14:checkbox>
                  <w14:checked w14:val="1"/>
                  <w14:checkedState w14:val="2612" w14:font="MS Gothic"/>
                  <w14:uncheckedState w14:val="2610" w14:font="MS Gothic"/>
                </w14:checkbox>
              </w:sdtPr>
              <w:sdtEndPr/>
              <w:sdtContent>
                <w:r w:rsidR="002D3BE1">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Statement of Satisfactory Performance from the Top </w:t>
            </w:r>
            <w:r w:rsidR="00A2403C" w:rsidRPr="00814716">
              <w:rPr>
                <w:rFonts w:asciiTheme="minorHAnsi" w:hAnsiTheme="minorHAnsi" w:cstheme="minorHAnsi"/>
                <w:i/>
                <w:color w:val="000000" w:themeColor="text1"/>
                <w:sz w:val="22"/>
                <w:szCs w:val="22"/>
                <w:lang w:val="en-GB"/>
              </w:rPr>
              <w:t>[</w:t>
            </w:r>
            <w:r w:rsidR="002D3BE1">
              <w:rPr>
                <w:rFonts w:asciiTheme="minorHAnsi" w:hAnsiTheme="minorHAnsi" w:cstheme="minorHAnsi"/>
                <w:i/>
                <w:color w:val="000000" w:themeColor="text1"/>
                <w:sz w:val="22"/>
                <w:szCs w:val="22"/>
                <w:lang w:val="en-GB"/>
              </w:rPr>
              <w:t>3</w:t>
            </w:r>
            <w:r w:rsidR="00A2403C" w:rsidRPr="00814716">
              <w:rPr>
                <w:rFonts w:asciiTheme="minorHAnsi" w:hAnsiTheme="minorHAnsi" w:cstheme="minorHAnsi"/>
                <w:i/>
                <w:color w:val="000000" w:themeColor="text1"/>
                <w:sz w:val="22"/>
                <w:szCs w:val="22"/>
                <w:lang w:val="en-GB"/>
              </w:rPr>
              <w:t xml:space="preserve">] </w:t>
            </w:r>
            <w:r w:rsidR="00A2403C" w:rsidRPr="00814716">
              <w:rPr>
                <w:rFonts w:asciiTheme="minorHAnsi" w:hAnsiTheme="minorHAnsi" w:cstheme="minorHAnsi"/>
                <w:color w:val="000000" w:themeColor="text1"/>
                <w:sz w:val="22"/>
                <w:szCs w:val="22"/>
              </w:rPr>
              <w:t xml:space="preserve">Clients in terms of Contract Value the </w:t>
            </w:r>
            <w:proofErr w:type="gramStart"/>
            <w:r w:rsidR="00A2403C" w:rsidRPr="00814716">
              <w:rPr>
                <w:rFonts w:asciiTheme="minorHAnsi" w:hAnsiTheme="minorHAnsi" w:cstheme="minorHAnsi"/>
                <w:color w:val="000000" w:themeColor="text1"/>
                <w:sz w:val="22"/>
                <w:szCs w:val="22"/>
              </w:rPr>
              <w:t xml:space="preserve">past  </w:t>
            </w:r>
            <w:r w:rsidR="00A2403C" w:rsidRPr="00814716">
              <w:rPr>
                <w:rFonts w:asciiTheme="minorHAnsi" w:hAnsiTheme="minorHAnsi" w:cstheme="minorHAnsi"/>
                <w:i/>
                <w:color w:val="000000" w:themeColor="text1"/>
                <w:sz w:val="22"/>
                <w:szCs w:val="22"/>
                <w:lang w:val="en-GB"/>
              </w:rPr>
              <w:t>[</w:t>
            </w:r>
            <w:proofErr w:type="gramEnd"/>
            <w:r w:rsidR="002D3BE1">
              <w:rPr>
                <w:rFonts w:asciiTheme="minorHAnsi" w:hAnsiTheme="minorHAnsi" w:cstheme="minorHAnsi"/>
                <w:i/>
                <w:color w:val="000000" w:themeColor="text1"/>
                <w:sz w:val="22"/>
                <w:szCs w:val="22"/>
                <w:lang w:val="en-GB"/>
              </w:rPr>
              <w:t>5 YEARS</w:t>
            </w:r>
            <w:r w:rsidR="00A2403C" w:rsidRPr="00814716">
              <w:rPr>
                <w:rFonts w:asciiTheme="minorHAnsi" w:hAnsiTheme="minorHAnsi" w:cstheme="minorHAnsi"/>
                <w:i/>
                <w:color w:val="000000" w:themeColor="text1"/>
                <w:sz w:val="22"/>
                <w:szCs w:val="22"/>
                <w:lang w:val="en-GB"/>
              </w:rPr>
              <w:t>]</w:t>
            </w:r>
          </w:p>
          <w:p w14:paraId="3D44A07C" w14:textId="77777777" w:rsidR="00A2403C" w:rsidRPr="00814716" w:rsidRDefault="00A2403C" w:rsidP="00A2403C">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p>
          <w:p w14:paraId="3D44A07D" w14:textId="77777777" w:rsidR="00A2403C" w:rsidRPr="00814716" w:rsidRDefault="002D5F42" w:rsidP="00A2403C">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54676365"/>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 xml:space="preserve">List of Bank References (Name of Bank, Location, Contact Person and Contact Details) </w:t>
            </w:r>
          </w:p>
          <w:p w14:paraId="3D44A07E" w14:textId="77777777" w:rsidR="00C04662" w:rsidRPr="00042F38" w:rsidDel="0000255A" w:rsidRDefault="002D5F42" w:rsidP="00A2403C">
            <w:pPr>
              <w:widowControl/>
              <w:overflowPunct/>
              <w:adjustRightInd/>
              <w:jc w:val="both"/>
              <w:rPr>
                <w:rFonts w:asciiTheme="minorHAnsi" w:hAnsiTheme="minorHAnsi" w:cstheme="minorHAnsi"/>
                <w:sz w:val="22"/>
                <w:szCs w:val="22"/>
              </w:rPr>
            </w:pPr>
            <w:sdt>
              <w:sdtPr>
                <w:rPr>
                  <w:rFonts w:asciiTheme="minorHAnsi" w:hAnsiTheme="minorHAnsi" w:cstheme="minorHAnsi"/>
                  <w:color w:val="000000" w:themeColor="text1"/>
                  <w:sz w:val="22"/>
                  <w:szCs w:val="22"/>
                </w:rPr>
                <w:id w:val="-1362201527"/>
                <w14:checkbox>
                  <w14:checked w14:val="0"/>
                  <w14:checkedState w14:val="2612" w14:font="MS Gothic"/>
                  <w14:uncheckedState w14:val="2610" w14:font="MS Gothic"/>
                </w14:checkbox>
              </w:sdtPr>
              <w:sdtEndPr/>
              <w:sdtContent>
                <w:r w:rsidR="00A2403C">
                  <w:rPr>
                    <w:rFonts w:ascii="MS Gothic" w:eastAsia="MS Gothic" w:hAnsi="MS Gothic" w:cstheme="minorHAnsi" w:hint="eastAsia"/>
                    <w:color w:val="000000" w:themeColor="text1"/>
                    <w:sz w:val="22"/>
                    <w:szCs w:val="22"/>
                  </w:rPr>
                  <w:t>☐</w:t>
                </w:r>
              </w:sdtContent>
            </w:sdt>
            <w:r w:rsidR="00A2403C">
              <w:rPr>
                <w:rFonts w:asciiTheme="minorHAnsi" w:hAnsiTheme="minorHAnsi" w:cstheme="minorHAnsi"/>
                <w:color w:val="000000" w:themeColor="text1"/>
                <w:sz w:val="22"/>
                <w:szCs w:val="22"/>
              </w:rPr>
              <w:t xml:space="preserve"> </w:t>
            </w:r>
            <w:r w:rsidR="00A2403C" w:rsidRPr="00814716">
              <w:rPr>
                <w:rFonts w:asciiTheme="minorHAnsi" w:hAnsiTheme="minorHAnsi" w:cstheme="minorHAnsi"/>
                <w:color w:val="000000" w:themeColor="text1"/>
                <w:sz w:val="22"/>
                <w:szCs w:val="22"/>
              </w:rPr>
              <w:t>All information regarding any past and current litigation during the last five (5) years, in which the bidder is involved, indicating the parties concerned, the subject of the litigation, the amounts involved, and the final resolution if already concluded.</w:t>
            </w:r>
          </w:p>
        </w:tc>
      </w:tr>
      <w:tr w:rsidR="00C04662" w:rsidRPr="00042F38" w14:paraId="3D44A084" w14:textId="77777777" w:rsidTr="00AF2E42">
        <w:tblPrEx>
          <w:tblBorders>
            <w:top w:val="single" w:sz="6" w:space="0" w:color="auto"/>
          </w:tblBorders>
        </w:tblPrEx>
        <w:tc>
          <w:tcPr>
            <w:tcW w:w="612" w:type="dxa"/>
          </w:tcPr>
          <w:p w14:paraId="3D44A080" w14:textId="77777777" w:rsidR="00C04662" w:rsidRPr="00042F38" w:rsidRDefault="00C04662" w:rsidP="00DF7DBE">
            <w:pPr>
              <w:pStyle w:val="BankNormal"/>
              <w:tabs>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lastRenderedPageBreak/>
              <w:t>27</w:t>
            </w:r>
          </w:p>
        </w:tc>
        <w:tc>
          <w:tcPr>
            <w:tcW w:w="810" w:type="dxa"/>
          </w:tcPr>
          <w:p w14:paraId="3D44A081" w14:textId="77777777" w:rsidR="00C04662" w:rsidRPr="00042F38" w:rsidRDefault="00C04662" w:rsidP="00990629">
            <w:pPr>
              <w:pStyle w:val="BankNormal"/>
              <w:tabs>
                <w:tab w:val="right" w:pos="7218"/>
              </w:tabs>
              <w:spacing w:after="0"/>
              <w:jc w:val="center"/>
              <w:rPr>
                <w:rFonts w:asciiTheme="minorHAnsi" w:hAnsiTheme="minorHAnsi" w:cstheme="minorHAnsi"/>
                <w:bCs/>
                <w:sz w:val="22"/>
                <w:szCs w:val="22"/>
                <w:lang w:val="en-GB"/>
              </w:rPr>
            </w:pPr>
          </w:p>
        </w:tc>
        <w:tc>
          <w:tcPr>
            <w:tcW w:w="3060" w:type="dxa"/>
          </w:tcPr>
          <w:p w14:paraId="3D44A082" w14:textId="77777777" w:rsidR="00C04662" w:rsidRPr="00042F38" w:rsidDel="001D570A" w:rsidRDefault="00C04662">
            <w:pPr>
              <w:pStyle w:val="BankNormal"/>
              <w:tabs>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Other documents that may be Submitted to Establish Eligibility</w:t>
            </w:r>
          </w:p>
        </w:tc>
        <w:tc>
          <w:tcPr>
            <w:tcW w:w="5580" w:type="dxa"/>
            <w:tcMar>
              <w:top w:w="85" w:type="dxa"/>
              <w:bottom w:w="142" w:type="dxa"/>
            </w:tcMar>
          </w:tcPr>
          <w:p w14:paraId="3D44A083" w14:textId="77777777" w:rsidR="00C04662" w:rsidRPr="00042F38" w:rsidRDefault="00C04662" w:rsidP="00F475E4">
            <w:pPr>
              <w:tabs>
                <w:tab w:val="center" w:pos="6804"/>
              </w:tabs>
              <w:ind w:left="-72"/>
              <w:rPr>
                <w:rFonts w:asciiTheme="minorHAnsi" w:hAnsiTheme="minorHAnsi" w:cstheme="minorHAnsi"/>
                <w:sz w:val="22"/>
                <w:szCs w:val="22"/>
                <w:lang w:val="en-GB"/>
              </w:rPr>
            </w:pPr>
            <w:r w:rsidRPr="00042F38">
              <w:rPr>
                <w:rFonts w:asciiTheme="minorHAnsi" w:hAnsiTheme="minorHAnsi" w:cstheme="minorHAnsi"/>
                <w:sz w:val="22"/>
                <w:szCs w:val="22"/>
                <w:lang w:val="en-GB"/>
              </w:rPr>
              <w:t>[</w:t>
            </w:r>
            <w:r w:rsidRPr="00042F38">
              <w:rPr>
                <w:rFonts w:asciiTheme="minorHAnsi" w:hAnsiTheme="minorHAnsi" w:cstheme="minorHAnsi"/>
                <w:i/>
                <w:color w:val="FF0000"/>
                <w:sz w:val="22"/>
                <w:szCs w:val="22"/>
                <w:lang w:val="en-GB"/>
              </w:rPr>
              <w:t>insert list</w:t>
            </w:r>
            <w:r w:rsidRPr="00042F38">
              <w:rPr>
                <w:rFonts w:asciiTheme="minorHAnsi" w:hAnsiTheme="minorHAnsi" w:cstheme="minorHAnsi"/>
                <w:sz w:val="22"/>
                <w:szCs w:val="22"/>
                <w:lang w:val="en-GB"/>
              </w:rPr>
              <w:t>]</w:t>
            </w:r>
          </w:p>
        </w:tc>
      </w:tr>
      <w:tr w:rsidR="00C04662" w:rsidRPr="00042F38" w14:paraId="3D44A089" w14:textId="77777777" w:rsidTr="00AF2E42">
        <w:tblPrEx>
          <w:tblBorders>
            <w:top w:val="single" w:sz="6" w:space="0" w:color="auto"/>
          </w:tblBorders>
        </w:tblPrEx>
        <w:tc>
          <w:tcPr>
            <w:tcW w:w="612" w:type="dxa"/>
          </w:tcPr>
          <w:p w14:paraId="3D44A085"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28</w:t>
            </w:r>
          </w:p>
        </w:tc>
        <w:tc>
          <w:tcPr>
            <w:tcW w:w="810" w:type="dxa"/>
          </w:tcPr>
          <w:p w14:paraId="3D44A086"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w:t>
            </w:r>
          </w:p>
        </w:tc>
        <w:tc>
          <w:tcPr>
            <w:tcW w:w="3060" w:type="dxa"/>
          </w:tcPr>
          <w:p w14:paraId="3D44A087"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Structure of the Technical Proposal (</w:t>
            </w:r>
            <w:r w:rsidRPr="00042F38">
              <w:rPr>
                <w:rFonts w:asciiTheme="minorHAnsi" w:hAnsiTheme="minorHAnsi" w:cstheme="minorHAnsi"/>
                <w:bCs/>
                <w:i/>
                <w:sz w:val="22"/>
                <w:szCs w:val="22"/>
                <w:lang w:val="en-GB"/>
              </w:rPr>
              <w:t>only if different from the provision of Section 12</w:t>
            </w:r>
            <w:r w:rsidRPr="00042F38">
              <w:rPr>
                <w:rFonts w:asciiTheme="minorHAnsi" w:hAnsiTheme="minorHAnsi" w:cstheme="minorHAnsi"/>
                <w:bCs/>
                <w:sz w:val="22"/>
                <w:szCs w:val="22"/>
                <w:lang w:val="en-GB"/>
              </w:rPr>
              <w:t>)</w:t>
            </w:r>
          </w:p>
        </w:tc>
        <w:tc>
          <w:tcPr>
            <w:tcW w:w="5580" w:type="dxa"/>
            <w:tcMar>
              <w:top w:w="85" w:type="dxa"/>
              <w:bottom w:w="142" w:type="dxa"/>
            </w:tcMar>
          </w:tcPr>
          <w:p w14:paraId="3D44A088" w14:textId="77777777" w:rsidR="00C04662" w:rsidRPr="00042F38" w:rsidRDefault="00C04662" w:rsidP="00E66E94">
            <w:pPr>
              <w:pStyle w:val="BankNormal"/>
              <w:tabs>
                <w:tab w:val="left" w:pos="5686"/>
                <w:tab w:val="right" w:pos="7218"/>
              </w:tabs>
              <w:spacing w:after="0"/>
              <w:rPr>
                <w:rFonts w:asciiTheme="minorHAnsi" w:hAnsiTheme="minorHAnsi" w:cstheme="minorHAnsi"/>
                <w:i/>
                <w:color w:val="FF0000"/>
                <w:sz w:val="22"/>
                <w:szCs w:val="22"/>
                <w:lang w:val="en-GB"/>
              </w:rPr>
            </w:pPr>
          </w:p>
        </w:tc>
      </w:tr>
      <w:tr w:rsidR="00C04662" w:rsidRPr="00042F38" w14:paraId="3D44A08E" w14:textId="77777777" w:rsidTr="00AF2E42">
        <w:tblPrEx>
          <w:tblBorders>
            <w:top w:val="single" w:sz="6" w:space="0" w:color="auto"/>
          </w:tblBorders>
        </w:tblPrEx>
        <w:tc>
          <w:tcPr>
            <w:tcW w:w="612" w:type="dxa"/>
          </w:tcPr>
          <w:p w14:paraId="3D44A08A" w14:textId="77777777" w:rsidR="00C04662" w:rsidRPr="00042F38" w:rsidRDefault="00C04662" w:rsidP="00656F8B">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29</w:t>
            </w:r>
          </w:p>
        </w:tc>
        <w:tc>
          <w:tcPr>
            <w:tcW w:w="810" w:type="dxa"/>
          </w:tcPr>
          <w:p w14:paraId="3D44A08B"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C.15.2</w:t>
            </w:r>
          </w:p>
        </w:tc>
        <w:tc>
          <w:tcPr>
            <w:tcW w:w="3060" w:type="dxa"/>
          </w:tcPr>
          <w:p w14:paraId="3D44A08C" w14:textId="77777777" w:rsidR="00C04662" w:rsidRPr="00042F38" w:rsidRDefault="00C04662" w:rsidP="00452F4B">
            <w:pPr>
              <w:pStyle w:val="BankNormal"/>
              <w:tabs>
                <w:tab w:val="left" w:pos="5686"/>
                <w:tab w:val="right" w:pos="7218"/>
              </w:tabs>
              <w:spacing w:after="0"/>
              <w:rPr>
                <w:rFonts w:asciiTheme="minorHAnsi" w:hAnsiTheme="minorHAnsi" w:cstheme="minorHAnsi"/>
                <w:sz w:val="22"/>
                <w:szCs w:val="22"/>
                <w:lang w:val="en-GB"/>
              </w:rPr>
            </w:pPr>
            <w:r w:rsidRPr="00042F38">
              <w:rPr>
                <w:rFonts w:asciiTheme="minorHAnsi" w:hAnsiTheme="minorHAnsi" w:cstheme="minorHAnsi"/>
                <w:bCs/>
                <w:sz w:val="22"/>
                <w:szCs w:val="22"/>
                <w:lang w:val="en-GB"/>
              </w:rPr>
              <w:t>Latest</w:t>
            </w:r>
            <w:r w:rsidRPr="00042F38">
              <w:rPr>
                <w:rFonts w:asciiTheme="minorHAnsi" w:hAnsiTheme="minorHAnsi" w:cstheme="minorHAnsi"/>
                <w:b/>
                <w:bCs/>
                <w:sz w:val="22"/>
                <w:szCs w:val="22"/>
                <w:lang w:val="en-GB"/>
              </w:rPr>
              <w:t xml:space="preserve"> </w:t>
            </w:r>
            <w:r w:rsidRPr="00042F38">
              <w:rPr>
                <w:rFonts w:asciiTheme="minorHAnsi" w:hAnsiTheme="minorHAnsi" w:cstheme="minorHAnsi"/>
                <w:sz w:val="22"/>
                <w:szCs w:val="22"/>
                <w:lang w:val="en-GB"/>
              </w:rPr>
              <w:t>Expected date for commencement of Contract</w:t>
            </w:r>
          </w:p>
        </w:tc>
        <w:sdt>
          <w:sdtPr>
            <w:rPr>
              <w:rFonts w:asciiTheme="minorHAnsi" w:hAnsiTheme="minorHAnsi" w:cstheme="minorHAnsi"/>
              <w:i/>
              <w:color w:val="000000" w:themeColor="text1"/>
              <w:sz w:val="22"/>
              <w:szCs w:val="22"/>
              <w:lang w:val="en-GB"/>
            </w:rPr>
            <w:id w:val="580804760"/>
            <w:date w:fullDate="2021-05-03T00:00:00Z">
              <w:dateFormat w:val="MMMM d, yyyy"/>
              <w:lid w:val="en-US"/>
              <w:storeMappedDataAs w:val="dateTime"/>
              <w:calendar w:val="gregorian"/>
            </w:date>
          </w:sdtPr>
          <w:sdtEndPr/>
          <w:sdtContent>
            <w:tc>
              <w:tcPr>
                <w:tcW w:w="5580" w:type="dxa"/>
                <w:tcMar>
                  <w:top w:w="85" w:type="dxa"/>
                  <w:bottom w:w="142" w:type="dxa"/>
                </w:tcMar>
              </w:tcPr>
              <w:p w14:paraId="3D44A08D" w14:textId="3D0ECF3A" w:rsidR="00C04662" w:rsidRPr="00042F38" w:rsidRDefault="000331A0" w:rsidP="00E66E94">
                <w:pPr>
                  <w:pStyle w:val="BankNormal"/>
                  <w:tabs>
                    <w:tab w:val="left" w:pos="5686"/>
                    <w:tab w:val="right" w:pos="7218"/>
                  </w:tabs>
                  <w:spacing w:after="0"/>
                  <w:rPr>
                    <w:rFonts w:asciiTheme="minorHAnsi" w:hAnsiTheme="minorHAnsi" w:cstheme="minorHAnsi"/>
                    <w:i/>
                    <w:color w:val="FF0000"/>
                    <w:sz w:val="22"/>
                    <w:szCs w:val="22"/>
                    <w:lang w:val="en-GB"/>
                  </w:rPr>
                </w:pPr>
                <w:r>
                  <w:rPr>
                    <w:rFonts w:asciiTheme="minorHAnsi" w:hAnsiTheme="minorHAnsi" w:cstheme="minorHAnsi"/>
                    <w:i/>
                    <w:color w:val="000000" w:themeColor="text1"/>
                    <w:sz w:val="22"/>
                    <w:szCs w:val="22"/>
                  </w:rPr>
                  <w:t>May 3, 2021</w:t>
                </w:r>
              </w:p>
            </w:tc>
          </w:sdtContent>
        </w:sdt>
      </w:tr>
      <w:tr w:rsidR="00C04662" w:rsidRPr="00042F38" w14:paraId="3D44A093" w14:textId="77777777" w:rsidTr="00AF2E42">
        <w:tblPrEx>
          <w:tblBorders>
            <w:top w:val="single" w:sz="6" w:space="0" w:color="auto"/>
          </w:tblBorders>
        </w:tblPrEx>
        <w:tc>
          <w:tcPr>
            <w:tcW w:w="612" w:type="dxa"/>
          </w:tcPr>
          <w:p w14:paraId="3D44A08F"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30</w:t>
            </w:r>
          </w:p>
        </w:tc>
        <w:tc>
          <w:tcPr>
            <w:tcW w:w="810" w:type="dxa"/>
          </w:tcPr>
          <w:p w14:paraId="3D44A090" w14:textId="77777777" w:rsidR="00C04662"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C.15.2</w:t>
            </w:r>
          </w:p>
        </w:tc>
        <w:tc>
          <w:tcPr>
            <w:tcW w:w="3060" w:type="dxa"/>
          </w:tcPr>
          <w:p w14:paraId="3D44A091"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Expected duration of contract (Target Commencement Date and Completion Date)</w:t>
            </w:r>
          </w:p>
        </w:tc>
        <w:tc>
          <w:tcPr>
            <w:tcW w:w="5580" w:type="dxa"/>
            <w:tcMar>
              <w:top w:w="85" w:type="dxa"/>
              <w:bottom w:w="142" w:type="dxa"/>
            </w:tcMar>
          </w:tcPr>
          <w:p w14:paraId="3D44A092" w14:textId="2DC290A2" w:rsidR="00C04662" w:rsidRPr="00042F38" w:rsidRDefault="000A7DC2" w:rsidP="00F475E4">
            <w:pPr>
              <w:pStyle w:val="BankNormal"/>
              <w:tabs>
                <w:tab w:val="left" w:pos="5686"/>
                <w:tab w:val="right" w:pos="7218"/>
              </w:tabs>
              <w:spacing w:after="0"/>
              <w:rPr>
                <w:rFonts w:asciiTheme="minorHAnsi" w:hAnsiTheme="minorHAnsi" w:cstheme="minorHAnsi"/>
                <w:bCs/>
                <w:sz w:val="22"/>
                <w:szCs w:val="22"/>
                <w:lang w:val="en-GB"/>
              </w:rPr>
            </w:pPr>
            <w:r w:rsidRPr="000A7DC2">
              <w:rPr>
                <w:rFonts w:ascii="Calibri" w:eastAsia="Calibri" w:hAnsi="Calibri" w:cs="Calibri"/>
                <w:b/>
                <w:color w:val="000000"/>
                <w:szCs w:val="24"/>
                <w:lang w:val="en-GB"/>
              </w:rPr>
              <w:t>120 days spread in 7 months</w:t>
            </w:r>
          </w:p>
        </w:tc>
      </w:tr>
      <w:tr w:rsidR="00C04662" w:rsidRPr="00042F38" w14:paraId="3D44A099" w14:textId="77777777" w:rsidTr="00AF2E42">
        <w:tblPrEx>
          <w:tblBorders>
            <w:top w:val="single" w:sz="6" w:space="0" w:color="auto"/>
          </w:tblBorders>
        </w:tblPrEx>
        <w:tc>
          <w:tcPr>
            <w:tcW w:w="612" w:type="dxa"/>
          </w:tcPr>
          <w:p w14:paraId="3D44A094"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31</w:t>
            </w:r>
          </w:p>
        </w:tc>
        <w:tc>
          <w:tcPr>
            <w:tcW w:w="810" w:type="dxa"/>
          </w:tcPr>
          <w:p w14:paraId="3D44A095"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Pr>
          <w:p w14:paraId="3D44A096" w14:textId="77777777" w:rsidR="00C04662" w:rsidRPr="00042F38" w:rsidRDefault="00C04662" w:rsidP="00452F4B">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UNDP will award the contract to:</w:t>
            </w:r>
          </w:p>
        </w:tc>
        <w:tc>
          <w:tcPr>
            <w:tcW w:w="5580" w:type="dxa"/>
            <w:tcMar>
              <w:top w:w="85" w:type="dxa"/>
              <w:bottom w:w="142" w:type="dxa"/>
            </w:tcMar>
          </w:tcPr>
          <w:p w14:paraId="3D44A097" w14:textId="533FD871" w:rsidR="00C04662" w:rsidRPr="00042F38" w:rsidRDefault="002D5F42" w:rsidP="00A2403C">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2100985332"/>
                <w14:checkbox>
                  <w14:checked w14:val="1"/>
                  <w14:checkedState w14:val="2612" w14:font="MS Gothic"/>
                  <w14:uncheckedState w14:val="2610" w14:font="MS Gothic"/>
                </w14:checkbox>
              </w:sdtPr>
              <w:sdtEndPr/>
              <w:sdtContent>
                <w:r w:rsidR="002D3BE1">
                  <w:rPr>
                    <w:rFonts w:ascii="MS Gothic" w:eastAsia="MS Gothic" w:hAnsi="MS Gothic" w:cstheme="minorHAnsi" w:hint="eastAsia"/>
                    <w:sz w:val="22"/>
                    <w:szCs w:val="22"/>
                  </w:rPr>
                  <w:t>☒</w:t>
                </w:r>
              </w:sdtContent>
            </w:sdt>
            <w:r w:rsidR="00A2403C">
              <w:rPr>
                <w:rFonts w:asciiTheme="minorHAnsi" w:hAnsiTheme="minorHAnsi" w:cstheme="minorHAnsi"/>
                <w:sz w:val="22"/>
                <w:szCs w:val="22"/>
              </w:rPr>
              <w:t xml:space="preserve"> </w:t>
            </w:r>
            <w:r w:rsidR="00C04662" w:rsidRPr="00042F38">
              <w:rPr>
                <w:rFonts w:asciiTheme="minorHAnsi" w:hAnsiTheme="minorHAnsi" w:cstheme="minorHAnsi"/>
                <w:sz w:val="22"/>
                <w:szCs w:val="22"/>
              </w:rPr>
              <w:t>One Proposer</w:t>
            </w:r>
            <w:r w:rsidR="00C04662">
              <w:rPr>
                <w:rFonts w:asciiTheme="minorHAnsi" w:hAnsiTheme="minorHAnsi" w:cstheme="minorHAnsi"/>
                <w:sz w:val="22"/>
                <w:szCs w:val="22"/>
              </w:rPr>
              <w:t xml:space="preserve"> only</w:t>
            </w:r>
          </w:p>
          <w:p w14:paraId="3D44A098" w14:textId="77777777" w:rsidR="00C04662" w:rsidRPr="00042F38" w:rsidRDefault="002D5F42" w:rsidP="00A2403C">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778528902"/>
                <w14:checkbox>
                  <w14:checked w14:val="0"/>
                  <w14:checkedState w14:val="2612" w14:font="MS Gothic"/>
                  <w14:uncheckedState w14:val="2610" w14:font="MS Gothic"/>
                </w14:checkbox>
              </w:sdtPr>
              <w:sdtEndPr/>
              <w:sdtContent>
                <w:r w:rsidR="00A2403C">
                  <w:rPr>
                    <w:rFonts w:ascii="MS Gothic" w:eastAsia="MS Gothic" w:hAnsi="MS Gothic" w:cstheme="minorHAnsi" w:hint="eastAsia"/>
                    <w:sz w:val="22"/>
                    <w:szCs w:val="22"/>
                  </w:rPr>
                  <w:t>☐</w:t>
                </w:r>
              </w:sdtContent>
            </w:sdt>
            <w:r w:rsidR="00A2403C">
              <w:rPr>
                <w:rFonts w:asciiTheme="minorHAnsi" w:hAnsiTheme="minorHAnsi" w:cstheme="minorHAnsi"/>
                <w:sz w:val="22"/>
                <w:szCs w:val="22"/>
              </w:rPr>
              <w:t xml:space="preserve"> </w:t>
            </w:r>
            <w:r w:rsidR="00C04662" w:rsidRPr="00042F38">
              <w:rPr>
                <w:rFonts w:asciiTheme="minorHAnsi" w:hAnsiTheme="minorHAnsi" w:cstheme="minorHAnsi"/>
                <w:sz w:val="22"/>
                <w:szCs w:val="22"/>
              </w:rPr>
              <w:t xml:space="preserve">One or more Proposers, </w:t>
            </w:r>
            <w:r w:rsidR="00C04662" w:rsidRPr="00042F38">
              <w:rPr>
                <w:rFonts w:asciiTheme="minorHAnsi" w:hAnsiTheme="minorHAnsi" w:cstheme="minorHAnsi"/>
                <w:sz w:val="22"/>
                <w:szCs w:val="22"/>
                <w:lang w:val="en-GB"/>
              </w:rPr>
              <w:t xml:space="preserve">depending on the following </w:t>
            </w:r>
            <w:proofErr w:type="gramStart"/>
            <w:r w:rsidR="00C04662" w:rsidRPr="00042F38">
              <w:rPr>
                <w:rFonts w:asciiTheme="minorHAnsi" w:hAnsiTheme="minorHAnsi" w:cstheme="minorHAnsi"/>
                <w:sz w:val="22"/>
                <w:szCs w:val="22"/>
                <w:lang w:val="en-GB"/>
              </w:rPr>
              <w:t>factors :</w:t>
            </w:r>
            <w:proofErr w:type="gramEnd"/>
            <w:r w:rsidR="00C04662" w:rsidRPr="00042F38">
              <w:rPr>
                <w:rFonts w:asciiTheme="minorHAnsi" w:hAnsiTheme="minorHAnsi" w:cstheme="minorHAnsi"/>
                <w:sz w:val="22"/>
                <w:szCs w:val="22"/>
                <w:lang w:val="en-GB"/>
              </w:rPr>
              <w:t xml:space="preserve">  </w:t>
            </w:r>
            <w:sdt>
              <w:sdtPr>
                <w:rPr>
                  <w:rFonts w:asciiTheme="minorHAnsi" w:hAnsiTheme="minorHAnsi" w:cstheme="minorHAnsi"/>
                  <w:sz w:val="22"/>
                  <w:szCs w:val="22"/>
                  <w:lang w:val="en-GB"/>
                </w:rPr>
                <w:id w:val="1387925150"/>
                <w:showingPlcHdr/>
                <w:text/>
              </w:sdtPr>
              <w:sdtEndPr/>
              <w:sdtContent>
                <w:r w:rsidR="00A2403C" w:rsidRPr="00A2403C">
                  <w:rPr>
                    <w:rFonts w:asciiTheme="minorHAnsi" w:hAnsiTheme="minorHAnsi" w:cstheme="minorHAnsi"/>
                    <w:i/>
                    <w:color w:val="000000" w:themeColor="text1"/>
                    <w:sz w:val="22"/>
                    <w:szCs w:val="22"/>
                    <w:lang w:val="en-GB"/>
                  </w:rPr>
                  <w:t xml:space="preserve">[clarify fully how and why will this be achieved.  </w:t>
                </w:r>
                <w:r w:rsidR="00A2403C" w:rsidRPr="00A2403C">
                  <w:rPr>
                    <w:rFonts w:asciiTheme="minorHAnsi" w:hAnsiTheme="minorHAnsi" w:cstheme="minorHAnsi"/>
                    <w:i/>
                    <w:color w:val="000000" w:themeColor="text1"/>
                    <w:sz w:val="22"/>
                    <w:szCs w:val="22"/>
                    <w:u w:val="single"/>
                    <w:lang w:val="en-GB"/>
                  </w:rPr>
                  <w:t>Please do not choose this option without indicating the parameters for awarding to multiple Proposers</w:t>
                </w:r>
                <w:r w:rsidR="00A2403C" w:rsidRPr="00A2403C">
                  <w:rPr>
                    <w:rFonts w:asciiTheme="minorHAnsi" w:hAnsiTheme="minorHAnsi" w:cstheme="minorHAnsi"/>
                    <w:i/>
                    <w:color w:val="000000" w:themeColor="text1"/>
                    <w:sz w:val="22"/>
                    <w:szCs w:val="22"/>
                    <w:lang w:val="en-GB"/>
                  </w:rPr>
                  <w:t>]</w:t>
                </w:r>
              </w:sdtContent>
            </w:sdt>
          </w:p>
        </w:tc>
      </w:tr>
      <w:tr w:rsidR="00C04662" w:rsidRPr="00042F38" w14:paraId="3D44A0A1" w14:textId="77777777" w:rsidTr="00AF2E42">
        <w:tblPrEx>
          <w:tblBorders>
            <w:top w:val="single" w:sz="6" w:space="0" w:color="auto"/>
          </w:tblBorders>
        </w:tblPrEx>
        <w:tc>
          <w:tcPr>
            <w:tcW w:w="612" w:type="dxa"/>
          </w:tcPr>
          <w:p w14:paraId="3D44A09A"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32</w:t>
            </w:r>
          </w:p>
        </w:tc>
        <w:tc>
          <w:tcPr>
            <w:tcW w:w="810" w:type="dxa"/>
          </w:tcPr>
          <w:p w14:paraId="3D44A09B" w14:textId="77777777" w:rsidR="00C04662"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E.29.2</w:t>
            </w:r>
          </w:p>
          <w:p w14:paraId="3D44A09C" w14:textId="77777777" w:rsidR="0066718F" w:rsidRPr="00042F38"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F.34</w:t>
            </w:r>
          </w:p>
        </w:tc>
        <w:tc>
          <w:tcPr>
            <w:tcW w:w="3060" w:type="dxa"/>
          </w:tcPr>
          <w:p w14:paraId="3D44A09D" w14:textId="77777777" w:rsidR="00C04662" w:rsidRPr="00042F38" w:rsidRDefault="00C04662" w:rsidP="00452F4B">
            <w:pPr>
              <w:pStyle w:val="BankNormal"/>
              <w:tabs>
                <w:tab w:val="left" w:pos="5686"/>
                <w:tab w:val="right" w:pos="7218"/>
              </w:tabs>
              <w:spacing w:after="0"/>
              <w:rPr>
                <w:rFonts w:asciiTheme="minorHAnsi" w:hAnsiTheme="minorHAnsi" w:cstheme="minorHAnsi"/>
                <w:b/>
                <w:bCs/>
                <w:sz w:val="22"/>
                <w:szCs w:val="22"/>
                <w:lang w:val="en-GB"/>
              </w:rPr>
            </w:pPr>
            <w:r w:rsidRPr="00042F38">
              <w:rPr>
                <w:rFonts w:asciiTheme="minorHAnsi" w:hAnsiTheme="minorHAnsi" w:cstheme="minorHAnsi"/>
                <w:bCs/>
                <w:sz w:val="22"/>
                <w:szCs w:val="22"/>
                <w:lang w:val="en-GB"/>
              </w:rPr>
              <w:t>Criteria for the Award of Contract and Evaluation of Proposals</w:t>
            </w:r>
          </w:p>
        </w:tc>
        <w:tc>
          <w:tcPr>
            <w:tcW w:w="5580" w:type="dxa"/>
            <w:tcMar>
              <w:top w:w="85" w:type="dxa"/>
              <w:bottom w:w="142" w:type="dxa"/>
            </w:tcMar>
          </w:tcPr>
          <w:p w14:paraId="3D44A09E"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(See Tables below)</w:t>
            </w:r>
          </w:p>
          <w:p w14:paraId="3D44A09F" w14:textId="77777777" w:rsidR="00C04662" w:rsidRPr="00042F38" w:rsidRDefault="00C04662" w:rsidP="00F475E4">
            <w:pPr>
              <w:pStyle w:val="BankNormal"/>
              <w:tabs>
                <w:tab w:val="left" w:pos="5686"/>
                <w:tab w:val="right" w:pos="7218"/>
              </w:tabs>
              <w:spacing w:after="0"/>
              <w:rPr>
                <w:rFonts w:asciiTheme="minorHAnsi" w:hAnsiTheme="minorHAnsi" w:cstheme="minorHAnsi"/>
                <w:bCs/>
                <w:sz w:val="22"/>
                <w:szCs w:val="22"/>
                <w:lang w:val="en-GB"/>
              </w:rPr>
            </w:pPr>
          </w:p>
          <w:p w14:paraId="3D44A0A0" w14:textId="78D5C889" w:rsidR="00C04662" w:rsidRPr="00042F38" w:rsidRDefault="002D3BE1" w:rsidP="00C6176F">
            <w:pPr>
              <w:pStyle w:val="BankNormal"/>
              <w:tabs>
                <w:tab w:val="left" w:pos="5686"/>
                <w:tab w:val="right" w:pos="7218"/>
              </w:tabs>
              <w:spacing w:after="0"/>
              <w:rPr>
                <w:rFonts w:asciiTheme="minorHAnsi" w:hAnsiTheme="minorHAnsi" w:cstheme="minorHAnsi"/>
                <w:b/>
                <w:color w:val="FF0000"/>
                <w:sz w:val="22"/>
                <w:szCs w:val="22"/>
                <w:u w:val="single"/>
                <w:lang w:val="en-GB"/>
              </w:rPr>
            </w:pPr>
            <w:r w:rsidRPr="002D3BE1">
              <w:rPr>
                <w:rFonts w:asciiTheme="minorHAnsi" w:hAnsiTheme="minorHAnsi" w:cstheme="minorHAnsi"/>
                <w:b/>
                <w:bCs/>
                <w:i/>
                <w:color w:val="FF0000"/>
                <w:sz w:val="22"/>
                <w:szCs w:val="22"/>
                <w:u w:val="single"/>
                <w:lang w:val="en-GB"/>
              </w:rPr>
              <w:t>Combined Scoring Method, using the 70%-30% distribution for technical and financial proposals, respectively, where the minimum passing score of technical proposal is 70%</w:t>
            </w:r>
          </w:p>
        </w:tc>
      </w:tr>
      <w:tr w:rsidR="00C04662" w:rsidRPr="00D243BB" w14:paraId="3D44A0AC"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A2" w14:textId="77777777" w:rsidR="00C04662" w:rsidRPr="00042F38" w:rsidRDefault="00C04662" w:rsidP="00C04662">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33</w:t>
            </w:r>
          </w:p>
        </w:tc>
        <w:tc>
          <w:tcPr>
            <w:tcW w:w="810" w:type="dxa"/>
            <w:tcBorders>
              <w:top w:val="single" w:sz="6" w:space="0" w:color="auto"/>
              <w:left w:val="single" w:sz="4" w:space="0" w:color="auto"/>
              <w:bottom w:val="single" w:sz="6" w:space="0" w:color="auto"/>
              <w:right w:val="single" w:sz="4" w:space="0" w:color="auto"/>
            </w:tcBorders>
          </w:tcPr>
          <w:p w14:paraId="3D44A0A3" w14:textId="77777777" w:rsidR="00C04662" w:rsidRDefault="0066718F" w:rsidP="00990629">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t>E.29.4</w:t>
            </w:r>
          </w:p>
        </w:tc>
        <w:tc>
          <w:tcPr>
            <w:tcW w:w="3060" w:type="dxa"/>
            <w:tcBorders>
              <w:top w:val="single" w:sz="6" w:space="0" w:color="auto"/>
              <w:left w:val="single" w:sz="4" w:space="0" w:color="auto"/>
              <w:bottom w:val="single" w:sz="6" w:space="0" w:color="auto"/>
              <w:right w:val="single" w:sz="6" w:space="0" w:color="auto"/>
            </w:tcBorders>
          </w:tcPr>
          <w:p w14:paraId="3D44A0A4" w14:textId="77777777" w:rsidR="00C04662" w:rsidRPr="00042F38" w:rsidRDefault="00C04662" w:rsidP="00AE0E10">
            <w:pPr>
              <w:pStyle w:val="BankNormal"/>
              <w:tabs>
                <w:tab w:val="left" w:pos="5686"/>
                <w:tab w:val="right" w:pos="7218"/>
              </w:tabs>
              <w:spacing w:after="0"/>
              <w:rPr>
                <w:rFonts w:asciiTheme="minorHAnsi" w:hAnsiTheme="minorHAnsi" w:cstheme="minorHAnsi"/>
                <w:bCs/>
                <w:sz w:val="22"/>
                <w:szCs w:val="22"/>
                <w:lang w:val="en-GB"/>
              </w:rPr>
            </w:pPr>
            <w:r>
              <w:rPr>
                <w:rFonts w:asciiTheme="minorHAnsi" w:hAnsiTheme="minorHAnsi" w:cstheme="minorHAnsi"/>
                <w:bCs/>
                <w:sz w:val="22"/>
                <w:szCs w:val="22"/>
                <w:lang w:val="en-GB"/>
              </w:rPr>
              <w:t xml:space="preserve">Post-Qualification Actions </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A5" w14:textId="59939BBE" w:rsidR="00AF53AF" w:rsidRPr="00105991" w:rsidRDefault="002D5F42" w:rsidP="00AF53AF">
            <w:pPr>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872958068"/>
                <w14:checkbox>
                  <w14:checked w14:val="1"/>
                  <w14:checkedState w14:val="2612" w14:font="MS Gothic"/>
                  <w14:uncheckedState w14:val="2610" w14:font="MS Gothic"/>
                </w14:checkbox>
              </w:sdtPr>
              <w:sdtEndPr/>
              <w:sdtContent>
                <w:r w:rsidR="002D3BE1">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Verification of accuracy, correctness and authenticity of the information provided by the bidder on the legal, </w:t>
            </w:r>
            <w:r w:rsidR="00AF53AF" w:rsidRPr="00105991">
              <w:rPr>
                <w:rFonts w:asciiTheme="minorHAnsi" w:hAnsiTheme="minorHAnsi" w:cstheme="minorHAnsi"/>
                <w:bCs/>
                <w:color w:val="000000" w:themeColor="text1"/>
                <w:szCs w:val="22"/>
                <w:lang w:val="en-GB"/>
              </w:rPr>
              <w:lastRenderedPageBreak/>
              <w:t xml:space="preserve">technical and financial documents </w:t>
            </w:r>
            <w:proofErr w:type="gramStart"/>
            <w:r w:rsidR="00AF53AF" w:rsidRPr="00105991">
              <w:rPr>
                <w:rFonts w:asciiTheme="minorHAnsi" w:hAnsiTheme="minorHAnsi" w:cstheme="minorHAnsi"/>
                <w:bCs/>
                <w:color w:val="000000" w:themeColor="text1"/>
                <w:szCs w:val="22"/>
                <w:lang w:val="en-GB"/>
              </w:rPr>
              <w:t>submitted;</w:t>
            </w:r>
            <w:proofErr w:type="gramEnd"/>
            <w:r w:rsidR="00AF53AF" w:rsidRPr="00105991">
              <w:rPr>
                <w:rFonts w:asciiTheme="minorHAnsi" w:hAnsiTheme="minorHAnsi" w:cstheme="minorHAnsi"/>
                <w:bCs/>
                <w:color w:val="000000" w:themeColor="text1"/>
                <w:szCs w:val="22"/>
                <w:lang w:val="en-GB"/>
              </w:rPr>
              <w:t xml:space="preserve"> </w:t>
            </w:r>
          </w:p>
          <w:p w14:paraId="3D44A0A6" w14:textId="0FBBC0EF" w:rsidR="00AF53AF" w:rsidRPr="00105991" w:rsidRDefault="002D5F42" w:rsidP="00AF53AF">
            <w:pPr>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56634981"/>
                <w14:checkbox>
                  <w14:checked w14:val="1"/>
                  <w14:checkedState w14:val="2612" w14:font="MS Gothic"/>
                  <w14:uncheckedState w14:val="2610" w14:font="MS Gothic"/>
                </w14:checkbox>
              </w:sdtPr>
              <w:sdtEndPr/>
              <w:sdtContent>
                <w:r w:rsidR="002D3BE1">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Validation of extent of compliance to the ITB requirements and evaluation criteria based on what has so far been found by the evaluation </w:t>
            </w:r>
            <w:proofErr w:type="gramStart"/>
            <w:r w:rsidR="00AF53AF" w:rsidRPr="00105991">
              <w:rPr>
                <w:rFonts w:asciiTheme="minorHAnsi" w:hAnsiTheme="minorHAnsi" w:cstheme="minorHAnsi"/>
                <w:bCs/>
                <w:color w:val="000000" w:themeColor="text1"/>
                <w:szCs w:val="22"/>
                <w:lang w:val="en-GB"/>
              </w:rPr>
              <w:t>team;</w:t>
            </w:r>
            <w:proofErr w:type="gramEnd"/>
          </w:p>
          <w:p w14:paraId="3D44A0A7" w14:textId="66772FC6" w:rsidR="00AF53AF" w:rsidRPr="00105991" w:rsidRDefault="002D5F42"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44115263"/>
                <w14:checkbox>
                  <w14:checked w14:val="1"/>
                  <w14:checkedState w14:val="2612" w14:font="MS Gothic"/>
                  <w14:uncheckedState w14:val="2610" w14:font="MS Gothic"/>
                </w14:checkbox>
              </w:sdtPr>
              <w:sdtEndPr/>
              <w:sdtContent>
                <w:r w:rsidR="002D3BE1">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Inquiry and reference checking with Government entities with jurisdiction on the bidder, or any other entity that may have done business with the </w:t>
            </w:r>
            <w:proofErr w:type="gramStart"/>
            <w:r w:rsidR="00AF53AF" w:rsidRPr="00105991">
              <w:rPr>
                <w:rFonts w:asciiTheme="minorHAnsi" w:hAnsiTheme="minorHAnsi" w:cstheme="minorHAnsi"/>
                <w:bCs/>
                <w:color w:val="000000" w:themeColor="text1"/>
                <w:szCs w:val="22"/>
                <w:lang w:val="en-GB"/>
              </w:rPr>
              <w:t>bidder;</w:t>
            </w:r>
            <w:proofErr w:type="gramEnd"/>
            <w:r w:rsidR="00AF53AF" w:rsidRPr="00105991">
              <w:rPr>
                <w:rFonts w:asciiTheme="minorHAnsi" w:hAnsiTheme="minorHAnsi" w:cstheme="minorHAnsi"/>
                <w:bCs/>
                <w:color w:val="000000" w:themeColor="text1"/>
                <w:szCs w:val="22"/>
                <w:lang w:val="en-GB"/>
              </w:rPr>
              <w:t xml:space="preserve"> </w:t>
            </w:r>
          </w:p>
          <w:p w14:paraId="3D44A0A8" w14:textId="4C2E68E7" w:rsidR="00AF53AF" w:rsidRPr="00105991" w:rsidRDefault="002D5F42" w:rsidP="00AF53AF">
            <w:pPr>
              <w:tabs>
                <w:tab w:val="left" w:pos="1440"/>
                <w:tab w:val="left" w:pos="171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741787794"/>
                <w14:checkbox>
                  <w14:checked w14:val="1"/>
                  <w14:checkedState w14:val="2612" w14:font="MS Gothic"/>
                  <w14:uncheckedState w14:val="2610" w14:font="MS Gothic"/>
                </w14:checkbox>
              </w:sdtPr>
              <w:sdtEndPr/>
              <w:sdtContent>
                <w:r w:rsidR="002D3BE1">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Inquiry and reference checking with other previous clients on the quality of performance on ongoing or previous contracts </w:t>
            </w:r>
            <w:proofErr w:type="gramStart"/>
            <w:r w:rsidR="00AF53AF" w:rsidRPr="00105991">
              <w:rPr>
                <w:rFonts w:asciiTheme="minorHAnsi" w:hAnsiTheme="minorHAnsi" w:cstheme="minorHAnsi"/>
                <w:bCs/>
                <w:color w:val="000000" w:themeColor="text1"/>
                <w:szCs w:val="22"/>
                <w:lang w:val="en-GB"/>
              </w:rPr>
              <w:t>completed;</w:t>
            </w:r>
            <w:proofErr w:type="gramEnd"/>
          </w:p>
          <w:p w14:paraId="3D44A0A9" w14:textId="58D199CC" w:rsidR="00AF53AF" w:rsidRPr="00105991" w:rsidRDefault="002D5F42"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459015929"/>
                <w14:checkbox>
                  <w14:checked w14:val="0"/>
                  <w14:checkedState w14:val="2612" w14:font="MS Gothic"/>
                  <w14:uncheckedState w14:val="2610" w14:font="MS Gothic"/>
                </w14:checkbox>
              </w:sdtPr>
              <w:sdtEndPr/>
              <w:sdtContent>
                <w:r w:rsidR="002D3BE1">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Physical inspection of the bidder’s plant, factory, branches or other places where business transpires, with or without notice to the </w:t>
            </w:r>
            <w:proofErr w:type="gramStart"/>
            <w:r w:rsidR="00AF53AF" w:rsidRPr="00105991">
              <w:rPr>
                <w:rFonts w:asciiTheme="minorHAnsi" w:hAnsiTheme="minorHAnsi" w:cstheme="minorHAnsi"/>
                <w:bCs/>
                <w:color w:val="000000" w:themeColor="text1"/>
                <w:szCs w:val="22"/>
                <w:lang w:val="en-GB"/>
              </w:rPr>
              <w:t>bidder;</w:t>
            </w:r>
            <w:proofErr w:type="gramEnd"/>
          </w:p>
          <w:p w14:paraId="3D44A0AA" w14:textId="77777777" w:rsidR="00AF53AF" w:rsidRPr="00105991" w:rsidRDefault="002D5F42" w:rsidP="00AF53AF">
            <w:pPr>
              <w:tabs>
                <w:tab w:val="left" w:pos="1440"/>
              </w:tabs>
              <w:jc w:val="both"/>
              <w:rPr>
                <w:rFonts w:asciiTheme="minorHAnsi" w:hAnsiTheme="minorHAnsi" w:cstheme="minorHAnsi"/>
                <w:bCs/>
                <w:color w:val="000000" w:themeColor="text1"/>
                <w:szCs w:val="22"/>
                <w:lang w:val="en-GB"/>
              </w:rPr>
            </w:pPr>
            <w:sdt>
              <w:sdtPr>
                <w:rPr>
                  <w:rFonts w:asciiTheme="minorHAnsi" w:hAnsiTheme="minorHAnsi" w:cstheme="minorHAnsi"/>
                  <w:bCs/>
                  <w:color w:val="000000" w:themeColor="text1"/>
                  <w:szCs w:val="22"/>
                  <w:lang w:val="en-GB"/>
                </w:rPr>
                <w:id w:val="-1574344595"/>
                <w14:checkbox>
                  <w14:checked w14:val="0"/>
                  <w14:checkedState w14:val="2612" w14:font="MS Gothic"/>
                  <w14:uncheckedState w14:val="2610" w14:font="MS Gothic"/>
                </w14:checkbox>
              </w:sdtPr>
              <w:sdtEndPr/>
              <w:sdtContent>
                <w:r w:rsidR="00AF53AF">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 xml:space="preserve">Testing and sampling of completed goods </w:t>
            </w:r>
            <w:proofErr w:type="gramStart"/>
            <w:r w:rsidR="00AF53AF" w:rsidRPr="00105991">
              <w:rPr>
                <w:rFonts w:asciiTheme="minorHAnsi" w:hAnsiTheme="minorHAnsi" w:cstheme="minorHAnsi"/>
                <w:bCs/>
                <w:color w:val="000000" w:themeColor="text1"/>
                <w:szCs w:val="22"/>
                <w:lang w:val="en-GB"/>
              </w:rPr>
              <w:t>similar to</w:t>
            </w:r>
            <w:proofErr w:type="gramEnd"/>
            <w:r w:rsidR="00AF53AF" w:rsidRPr="00105991">
              <w:rPr>
                <w:rFonts w:asciiTheme="minorHAnsi" w:hAnsiTheme="minorHAnsi" w:cstheme="minorHAnsi"/>
                <w:bCs/>
                <w:color w:val="000000" w:themeColor="text1"/>
                <w:szCs w:val="22"/>
                <w:lang w:val="en-GB"/>
              </w:rPr>
              <w:t xml:space="preserve"> the requirements of UNDP, where available; and</w:t>
            </w:r>
          </w:p>
          <w:p w14:paraId="3D44A0AB" w14:textId="77777777" w:rsidR="00C04662" w:rsidRPr="00AF53AF" w:rsidRDefault="002D5F42" w:rsidP="00AF53AF">
            <w:pPr>
              <w:tabs>
                <w:tab w:val="left" w:pos="1440"/>
              </w:tabs>
              <w:jc w:val="both"/>
              <w:rPr>
                <w:rFonts w:asciiTheme="minorHAnsi" w:hAnsiTheme="minorHAnsi" w:cstheme="minorHAnsi"/>
                <w:bCs/>
                <w:i/>
                <w:szCs w:val="22"/>
                <w:lang w:val="en-GB"/>
              </w:rPr>
            </w:pPr>
            <w:sdt>
              <w:sdtPr>
                <w:rPr>
                  <w:rFonts w:asciiTheme="minorHAnsi" w:hAnsiTheme="minorHAnsi" w:cstheme="minorHAnsi"/>
                  <w:bCs/>
                  <w:color w:val="000000" w:themeColor="text1"/>
                  <w:szCs w:val="22"/>
                  <w:lang w:val="en-GB"/>
                </w:rPr>
                <w:id w:val="1097596524"/>
                <w14:checkbox>
                  <w14:checked w14:val="0"/>
                  <w14:checkedState w14:val="2612" w14:font="MS Gothic"/>
                  <w14:uncheckedState w14:val="2610" w14:font="MS Gothic"/>
                </w14:checkbox>
              </w:sdtPr>
              <w:sdtEndPr/>
              <w:sdtContent>
                <w:r w:rsidR="00AF53AF">
                  <w:rPr>
                    <w:rFonts w:ascii="MS Gothic" w:eastAsia="MS Gothic" w:hAnsi="MS Gothic" w:cstheme="minorHAnsi" w:hint="eastAsia"/>
                    <w:bCs/>
                    <w:color w:val="000000" w:themeColor="text1"/>
                    <w:szCs w:val="22"/>
                    <w:lang w:val="en-GB"/>
                  </w:rPr>
                  <w:t>☐</w:t>
                </w:r>
              </w:sdtContent>
            </w:sdt>
            <w:r w:rsidR="00AF53AF">
              <w:rPr>
                <w:rFonts w:asciiTheme="minorHAnsi" w:hAnsiTheme="minorHAnsi" w:cstheme="minorHAnsi"/>
                <w:bCs/>
                <w:color w:val="000000" w:themeColor="text1"/>
                <w:szCs w:val="22"/>
                <w:lang w:val="en-GB"/>
              </w:rPr>
              <w:t xml:space="preserve"> </w:t>
            </w:r>
            <w:r w:rsidR="00AF53AF" w:rsidRPr="00105991">
              <w:rPr>
                <w:rFonts w:asciiTheme="minorHAnsi" w:hAnsiTheme="minorHAnsi" w:cstheme="minorHAnsi"/>
                <w:bCs/>
                <w:color w:val="000000" w:themeColor="text1"/>
                <w:szCs w:val="22"/>
                <w:lang w:val="en-GB"/>
              </w:rPr>
              <w:t>Others</w:t>
            </w:r>
          </w:p>
        </w:tc>
      </w:tr>
      <w:tr w:rsidR="00C04662" w:rsidRPr="00042F38" w14:paraId="3D44A0B3"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AD"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34</w:t>
            </w:r>
          </w:p>
        </w:tc>
        <w:tc>
          <w:tcPr>
            <w:tcW w:w="810" w:type="dxa"/>
            <w:tcBorders>
              <w:top w:val="single" w:sz="6" w:space="0" w:color="auto"/>
              <w:left w:val="single" w:sz="4" w:space="0" w:color="auto"/>
              <w:bottom w:val="single" w:sz="6" w:space="0" w:color="auto"/>
              <w:right w:val="single" w:sz="4" w:space="0" w:color="auto"/>
            </w:tcBorders>
          </w:tcPr>
          <w:p w14:paraId="3D44A0AE"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3D44A0AF" w14:textId="77777777" w:rsidR="00C04662" w:rsidRPr="00042F38" w:rsidRDefault="00C04662" w:rsidP="002F040E">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Conditions for Determining Contract Effectivity</w:t>
            </w:r>
          </w:p>
        </w:tc>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B0" w14:textId="77777777" w:rsidR="00C04662" w:rsidRPr="003448F0" w:rsidRDefault="002D5F42" w:rsidP="00AF53AF">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2133702147"/>
                <w14:checkbox>
                  <w14:checked w14:val="0"/>
                  <w14:checkedState w14:val="2612" w14:font="MS Gothic"/>
                  <w14:uncheckedState w14:val="2610" w14:font="MS Gothic"/>
                </w14:checkbox>
              </w:sdtPr>
              <w:sdtEndPr/>
              <w:sdtContent>
                <w:r w:rsidR="00AF53AF">
                  <w:rPr>
                    <w:rFonts w:ascii="MS Gothic" w:eastAsia="MS Gothic" w:hAnsi="MS Gothic" w:cstheme="minorHAnsi" w:hint="eastAsia"/>
                    <w:sz w:val="22"/>
                    <w:szCs w:val="22"/>
                  </w:rPr>
                  <w:t>☐</w:t>
                </w:r>
              </w:sdtContent>
            </w:sdt>
            <w:r w:rsidR="00AF53AF">
              <w:rPr>
                <w:rFonts w:asciiTheme="minorHAnsi" w:hAnsiTheme="minorHAnsi" w:cstheme="minorHAnsi"/>
                <w:sz w:val="22"/>
                <w:szCs w:val="22"/>
              </w:rPr>
              <w:t xml:space="preserve"> </w:t>
            </w:r>
            <w:r w:rsidR="00C04662" w:rsidRPr="003448F0">
              <w:rPr>
                <w:rFonts w:asciiTheme="minorHAnsi" w:hAnsiTheme="minorHAnsi" w:cstheme="minorHAnsi"/>
                <w:sz w:val="22"/>
                <w:szCs w:val="22"/>
              </w:rPr>
              <w:t>UNDP’s receipt of Performance Bond</w:t>
            </w:r>
          </w:p>
          <w:p w14:paraId="3D44A0B1" w14:textId="77777777" w:rsidR="00C04662" w:rsidRPr="003448F0" w:rsidRDefault="002D5F42" w:rsidP="00AF53AF">
            <w:pPr>
              <w:pStyle w:val="BankNormal"/>
              <w:tabs>
                <w:tab w:val="left" w:pos="5686"/>
                <w:tab w:val="right" w:pos="7218"/>
              </w:tabs>
              <w:spacing w:after="0"/>
              <w:rPr>
                <w:rFonts w:asciiTheme="minorHAnsi" w:hAnsiTheme="minorHAnsi" w:cstheme="minorHAnsi"/>
                <w:sz w:val="22"/>
                <w:szCs w:val="22"/>
                <w:lang w:val="en-GB"/>
              </w:rPr>
            </w:pPr>
            <w:sdt>
              <w:sdtPr>
                <w:rPr>
                  <w:rFonts w:asciiTheme="minorHAnsi" w:hAnsiTheme="minorHAnsi" w:cstheme="minorHAnsi"/>
                  <w:sz w:val="22"/>
                  <w:szCs w:val="22"/>
                </w:rPr>
                <w:id w:val="1436714979"/>
                <w14:checkbox>
                  <w14:checked w14:val="0"/>
                  <w14:checkedState w14:val="2612" w14:font="MS Gothic"/>
                  <w14:uncheckedState w14:val="2610" w14:font="MS Gothic"/>
                </w14:checkbox>
              </w:sdtPr>
              <w:sdtEndPr/>
              <w:sdtContent>
                <w:r w:rsidR="00AF53AF">
                  <w:rPr>
                    <w:rFonts w:ascii="MS Gothic" w:eastAsia="MS Gothic" w:hAnsi="MS Gothic" w:cstheme="minorHAnsi" w:hint="eastAsia"/>
                    <w:sz w:val="22"/>
                    <w:szCs w:val="22"/>
                  </w:rPr>
                  <w:t>☐</w:t>
                </w:r>
              </w:sdtContent>
            </w:sdt>
            <w:r w:rsidR="00AF53AF">
              <w:rPr>
                <w:rFonts w:asciiTheme="minorHAnsi" w:hAnsiTheme="minorHAnsi" w:cstheme="minorHAnsi"/>
                <w:sz w:val="22"/>
                <w:szCs w:val="22"/>
              </w:rPr>
              <w:t xml:space="preserve"> </w:t>
            </w:r>
            <w:r w:rsidR="00C04662" w:rsidRPr="003448F0">
              <w:rPr>
                <w:rFonts w:asciiTheme="minorHAnsi" w:hAnsiTheme="minorHAnsi" w:cstheme="minorHAnsi"/>
                <w:sz w:val="22"/>
                <w:szCs w:val="22"/>
              </w:rPr>
              <w:t>UNDP’s receipt of Professional Indemnity Insurance</w:t>
            </w:r>
          </w:p>
          <w:p w14:paraId="3D44A0B2" w14:textId="77777777" w:rsidR="00C04662" w:rsidRPr="003448F0" w:rsidRDefault="002D5F42" w:rsidP="00AF53AF">
            <w:pPr>
              <w:pStyle w:val="BankNormal"/>
              <w:tabs>
                <w:tab w:val="left" w:pos="5686"/>
                <w:tab w:val="right" w:pos="7218"/>
              </w:tabs>
              <w:spacing w:after="0"/>
              <w:ind w:left="18"/>
              <w:rPr>
                <w:rFonts w:asciiTheme="minorHAnsi" w:hAnsiTheme="minorHAnsi" w:cstheme="minorHAnsi"/>
                <w:bCs/>
                <w:i/>
                <w:sz w:val="22"/>
                <w:szCs w:val="22"/>
                <w:lang w:val="en-GB"/>
              </w:rPr>
            </w:pPr>
            <w:sdt>
              <w:sdtPr>
                <w:rPr>
                  <w:rFonts w:asciiTheme="minorHAnsi" w:hAnsiTheme="minorHAnsi" w:cstheme="minorHAnsi"/>
                  <w:color w:val="000000" w:themeColor="text1"/>
                  <w:sz w:val="22"/>
                  <w:szCs w:val="22"/>
                </w:rPr>
                <w:id w:val="-1914618601"/>
                <w14:checkbox>
                  <w14:checked w14:val="0"/>
                  <w14:checkedState w14:val="2612" w14:font="MS Gothic"/>
                  <w14:uncheckedState w14:val="2610" w14:font="MS Gothic"/>
                </w14:checkbox>
              </w:sdtPr>
              <w:sdtEndPr/>
              <w:sdtContent>
                <w:r w:rsidR="00AF53AF">
                  <w:rPr>
                    <w:rFonts w:ascii="MS Gothic" w:eastAsia="MS Gothic" w:hAnsi="MS Gothic" w:cstheme="minorHAnsi" w:hint="eastAsia"/>
                    <w:color w:val="000000" w:themeColor="text1"/>
                    <w:sz w:val="22"/>
                    <w:szCs w:val="22"/>
                  </w:rPr>
                  <w:t>☐</w:t>
                </w:r>
              </w:sdtContent>
            </w:sdt>
            <w:r w:rsidR="00AF53AF">
              <w:rPr>
                <w:rFonts w:asciiTheme="minorHAnsi" w:hAnsiTheme="minorHAnsi" w:cstheme="minorHAnsi"/>
                <w:color w:val="000000" w:themeColor="text1"/>
                <w:sz w:val="22"/>
                <w:szCs w:val="22"/>
              </w:rPr>
              <w:t xml:space="preserve"> </w:t>
            </w:r>
            <w:r w:rsidR="00AF53AF" w:rsidRPr="00814716">
              <w:rPr>
                <w:rFonts w:asciiTheme="minorHAnsi" w:hAnsiTheme="minorHAnsi" w:cstheme="minorHAnsi"/>
                <w:color w:val="000000" w:themeColor="text1"/>
                <w:sz w:val="22"/>
                <w:szCs w:val="22"/>
              </w:rPr>
              <w:t>Others</w:t>
            </w:r>
            <w:r w:rsidR="00AF53AF">
              <w:rPr>
                <w:rFonts w:asciiTheme="minorHAnsi" w:hAnsiTheme="minorHAnsi" w:cstheme="minorHAnsi"/>
                <w:color w:val="000000" w:themeColor="text1"/>
                <w:sz w:val="22"/>
                <w:szCs w:val="22"/>
              </w:rPr>
              <w:t xml:space="preserve"> </w:t>
            </w:r>
            <w:sdt>
              <w:sdtPr>
                <w:rPr>
                  <w:rFonts w:asciiTheme="minorHAnsi" w:hAnsiTheme="minorHAnsi" w:cstheme="minorHAnsi"/>
                  <w:i/>
                  <w:color w:val="000000" w:themeColor="text1"/>
                  <w:sz w:val="22"/>
                  <w:szCs w:val="22"/>
                </w:rPr>
                <w:id w:val="-675034670"/>
                <w:showingPlcHdr/>
                <w:text/>
              </w:sdtPr>
              <w:sdtEndPr/>
              <w:sdtContent>
                <w:r w:rsidR="00AF53AF">
                  <w:rPr>
                    <w:rFonts w:asciiTheme="minorHAnsi" w:hAnsiTheme="minorHAnsi" w:cstheme="minorHAnsi"/>
                    <w:bCs/>
                    <w:i/>
                    <w:color w:val="000000" w:themeColor="text1"/>
                    <w:szCs w:val="22"/>
                    <w:lang w:val="en-GB"/>
                  </w:rPr>
                  <w:t>[click here to</w:t>
                </w:r>
                <w:r w:rsidR="00AF53AF" w:rsidRPr="00105991">
                  <w:rPr>
                    <w:rFonts w:asciiTheme="minorHAnsi" w:hAnsiTheme="minorHAnsi" w:cstheme="minorHAnsi"/>
                    <w:bCs/>
                    <w:i/>
                    <w:color w:val="000000" w:themeColor="text1"/>
                    <w:szCs w:val="22"/>
                    <w:lang w:val="en-GB"/>
                  </w:rPr>
                  <w:t xml:space="preserve"> specify]</w:t>
                </w:r>
                <w:r w:rsidR="00AF53AF" w:rsidRPr="00EE45C0">
                  <w:rPr>
                    <w:rStyle w:val="PlaceholderText"/>
                  </w:rPr>
                  <w:t>.</w:t>
                </w:r>
              </w:sdtContent>
            </w:sdt>
          </w:p>
        </w:tc>
      </w:tr>
      <w:tr w:rsidR="00C04662" w:rsidRPr="00D243BB" w14:paraId="3D44A0B8" w14:textId="77777777" w:rsidTr="00AF2E42">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3D44A0B4" w14:textId="77777777" w:rsidR="00C04662" w:rsidRPr="00042F38" w:rsidRDefault="00C04662" w:rsidP="00DF7DBE">
            <w:pPr>
              <w:pStyle w:val="BankNormal"/>
              <w:tabs>
                <w:tab w:val="left" w:pos="5686"/>
                <w:tab w:val="right" w:pos="7218"/>
              </w:tabs>
              <w:spacing w:after="0"/>
              <w:jc w:val="center"/>
              <w:rPr>
                <w:rFonts w:asciiTheme="minorHAnsi" w:hAnsiTheme="minorHAnsi" w:cstheme="minorHAnsi"/>
                <w:bCs/>
                <w:sz w:val="22"/>
                <w:szCs w:val="22"/>
                <w:lang w:val="en-GB"/>
              </w:rPr>
            </w:pPr>
            <w:r w:rsidRPr="00042F38">
              <w:rPr>
                <w:rFonts w:asciiTheme="minorHAnsi" w:hAnsiTheme="minorHAnsi" w:cstheme="minorHAnsi"/>
                <w:bCs/>
                <w:sz w:val="22"/>
                <w:szCs w:val="22"/>
                <w:lang w:val="en-GB"/>
              </w:rPr>
              <w:t>3</w:t>
            </w:r>
            <w:r>
              <w:rPr>
                <w:rFonts w:asciiTheme="minorHAnsi" w:hAnsiTheme="minorHAnsi" w:cstheme="minorHAnsi"/>
                <w:bCs/>
                <w:sz w:val="22"/>
                <w:szCs w:val="22"/>
                <w:lang w:val="en-GB"/>
              </w:rPr>
              <w:t>5</w:t>
            </w:r>
          </w:p>
        </w:tc>
        <w:tc>
          <w:tcPr>
            <w:tcW w:w="810" w:type="dxa"/>
            <w:tcBorders>
              <w:top w:val="single" w:sz="6" w:space="0" w:color="auto"/>
              <w:left w:val="single" w:sz="4" w:space="0" w:color="auto"/>
              <w:bottom w:val="single" w:sz="6" w:space="0" w:color="auto"/>
              <w:right w:val="single" w:sz="4" w:space="0" w:color="auto"/>
            </w:tcBorders>
          </w:tcPr>
          <w:p w14:paraId="3D44A0B5" w14:textId="77777777" w:rsidR="00C04662" w:rsidRPr="00042F38" w:rsidRDefault="00C04662" w:rsidP="00990629">
            <w:pPr>
              <w:pStyle w:val="BankNormal"/>
              <w:tabs>
                <w:tab w:val="left" w:pos="5686"/>
                <w:tab w:val="right" w:pos="7218"/>
              </w:tabs>
              <w:spacing w:after="0"/>
              <w:jc w:val="center"/>
              <w:rPr>
                <w:rFonts w:asciiTheme="minorHAnsi" w:hAnsiTheme="minorHAnsi" w:cstheme="minorHAnsi"/>
                <w:bCs/>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14:paraId="3D44A0B6" w14:textId="77777777" w:rsidR="00C04662" w:rsidRPr="00042F38" w:rsidRDefault="00C04662" w:rsidP="002F040E">
            <w:pPr>
              <w:pStyle w:val="BankNormal"/>
              <w:tabs>
                <w:tab w:val="left" w:pos="5686"/>
                <w:tab w:val="right" w:pos="7218"/>
              </w:tabs>
              <w:spacing w:after="0"/>
              <w:rPr>
                <w:rFonts w:asciiTheme="minorHAnsi" w:hAnsiTheme="minorHAnsi" w:cstheme="minorHAnsi"/>
                <w:bCs/>
                <w:sz w:val="22"/>
                <w:szCs w:val="22"/>
                <w:lang w:val="en-GB"/>
              </w:rPr>
            </w:pPr>
            <w:r w:rsidRPr="00042F38">
              <w:rPr>
                <w:rFonts w:asciiTheme="minorHAnsi" w:hAnsiTheme="minorHAnsi" w:cstheme="minorHAnsi"/>
                <w:bCs/>
                <w:sz w:val="22"/>
                <w:szCs w:val="22"/>
                <w:lang w:val="en-GB"/>
              </w:rPr>
              <w:t>Other Information Related to the RFP</w:t>
            </w:r>
            <w:r w:rsidRPr="00042F38">
              <w:rPr>
                <w:rStyle w:val="FootnoteReference"/>
                <w:rFonts w:asciiTheme="minorHAnsi" w:hAnsiTheme="minorHAnsi" w:cstheme="minorHAnsi"/>
                <w:bCs/>
                <w:sz w:val="22"/>
                <w:szCs w:val="22"/>
                <w:lang w:val="en-GB"/>
              </w:rPr>
              <w:footnoteReference w:id="8"/>
            </w:r>
          </w:p>
        </w:tc>
        <w:sdt>
          <w:sdtPr>
            <w:rPr>
              <w:rFonts w:asciiTheme="minorHAnsi" w:hAnsiTheme="minorHAnsi" w:cstheme="minorHAnsi"/>
              <w:bCs/>
              <w:i/>
              <w:sz w:val="22"/>
              <w:szCs w:val="22"/>
              <w:lang w:val="en-GB"/>
            </w:rPr>
            <w:id w:val="1435791795"/>
            <w:showingPlcHdr/>
            <w:text/>
          </w:sdtPr>
          <w:sdtEndPr/>
          <w:sdtContent>
            <w:tc>
              <w:tcPr>
                <w:tcW w:w="5580" w:type="dxa"/>
                <w:tcBorders>
                  <w:top w:val="single" w:sz="6" w:space="0" w:color="auto"/>
                  <w:left w:val="single" w:sz="4" w:space="0" w:color="auto"/>
                  <w:bottom w:val="single" w:sz="6" w:space="0" w:color="auto"/>
                  <w:right w:val="single" w:sz="6" w:space="0" w:color="auto"/>
                </w:tcBorders>
                <w:tcMar>
                  <w:top w:w="85" w:type="dxa"/>
                  <w:bottom w:w="142" w:type="dxa"/>
                </w:tcMar>
              </w:tcPr>
              <w:p w14:paraId="3D44A0B7" w14:textId="77777777" w:rsidR="00C04662" w:rsidRPr="000B5201" w:rsidRDefault="00AF53AF" w:rsidP="009979CB">
                <w:pPr>
                  <w:pStyle w:val="BankNormal"/>
                  <w:tabs>
                    <w:tab w:val="left" w:pos="5686"/>
                    <w:tab w:val="right" w:pos="7218"/>
                  </w:tabs>
                  <w:spacing w:after="0"/>
                  <w:rPr>
                    <w:rFonts w:asciiTheme="minorHAnsi" w:hAnsiTheme="minorHAnsi" w:cstheme="minorHAnsi"/>
                    <w:bCs/>
                    <w:i/>
                    <w:sz w:val="22"/>
                    <w:szCs w:val="22"/>
                    <w:lang w:val="en-GB"/>
                  </w:rPr>
                </w:pPr>
                <w:r w:rsidRPr="00AF53AF">
                  <w:rPr>
                    <w:rFonts w:asciiTheme="minorHAnsi" w:hAnsiTheme="minorHAnsi" w:cstheme="minorHAnsi"/>
                    <w:bCs/>
                    <w:i/>
                    <w:color w:val="000000" w:themeColor="text1"/>
                    <w:sz w:val="22"/>
                    <w:szCs w:val="22"/>
                    <w:lang w:val="en-GB"/>
                  </w:rPr>
                  <w:t>[All other instructions and information not yet mentioned so far in this Data Sheet but are relevant to the RFP must be cited here, and any further entries that may be added below this table row]</w:t>
                </w:r>
              </w:p>
            </w:tc>
          </w:sdtContent>
        </w:sdt>
      </w:tr>
    </w:tbl>
    <w:p w14:paraId="3D44A0B9" w14:textId="55DF40E9" w:rsidR="00E4502C" w:rsidRDefault="00E4502C" w:rsidP="003F39B1">
      <w:pPr>
        <w:rPr>
          <w:rFonts w:asciiTheme="minorHAnsi" w:hAnsiTheme="minorHAnsi" w:cstheme="minorHAnsi"/>
          <w:b/>
          <w:bCs/>
          <w:sz w:val="22"/>
          <w:szCs w:val="22"/>
        </w:rPr>
      </w:pPr>
    </w:p>
    <w:p w14:paraId="70CA2094" w14:textId="1550CA39" w:rsidR="007C5A37" w:rsidRDefault="007C5A37" w:rsidP="003F39B1">
      <w:pPr>
        <w:rPr>
          <w:rFonts w:asciiTheme="minorHAnsi" w:hAnsiTheme="minorHAnsi" w:cstheme="minorHAnsi"/>
          <w:b/>
          <w:bCs/>
          <w:sz w:val="22"/>
          <w:szCs w:val="22"/>
        </w:rPr>
      </w:pPr>
    </w:p>
    <w:p w14:paraId="576ABB4E" w14:textId="34A08DEE" w:rsidR="007C5A37" w:rsidRDefault="007C5A37" w:rsidP="003F39B1">
      <w:pPr>
        <w:rPr>
          <w:rFonts w:asciiTheme="minorHAnsi" w:hAnsiTheme="minorHAnsi" w:cstheme="minorHAnsi"/>
          <w:b/>
          <w:bCs/>
          <w:sz w:val="22"/>
          <w:szCs w:val="22"/>
        </w:rPr>
      </w:pPr>
    </w:p>
    <w:p w14:paraId="0E71C133" w14:textId="3D0D7DEC" w:rsidR="007C5A37" w:rsidRDefault="007C5A37" w:rsidP="003F39B1">
      <w:pPr>
        <w:rPr>
          <w:rFonts w:asciiTheme="minorHAnsi" w:hAnsiTheme="minorHAnsi" w:cstheme="minorHAnsi"/>
          <w:b/>
          <w:bCs/>
          <w:sz w:val="22"/>
          <w:szCs w:val="22"/>
        </w:rPr>
      </w:pPr>
    </w:p>
    <w:p w14:paraId="49A489A5" w14:textId="5A410A4F" w:rsidR="007C5A37" w:rsidRDefault="007C5A37" w:rsidP="003F39B1">
      <w:pPr>
        <w:rPr>
          <w:rFonts w:asciiTheme="minorHAnsi" w:hAnsiTheme="minorHAnsi" w:cstheme="minorHAnsi"/>
          <w:b/>
          <w:bCs/>
          <w:sz w:val="22"/>
          <w:szCs w:val="22"/>
        </w:rPr>
      </w:pPr>
    </w:p>
    <w:p w14:paraId="0C356726" w14:textId="77777777" w:rsidR="000A7DC2" w:rsidRDefault="000A7DC2" w:rsidP="003F39B1">
      <w:pPr>
        <w:rPr>
          <w:rFonts w:asciiTheme="minorHAnsi" w:hAnsiTheme="minorHAnsi" w:cstheme="minorHAnsi"/>
          <w:b/>
          <w:bCs/>
          <w:sz w:val="22"/>
          <w:szCs w:val="22"/>
        </w:rPr>
      </w:pPr>
    </w:p>
    <w:p w14:paraId="0F2594C1" w14:textId="2FC8586D" w:rsidR="007C5A37" w:rsidRDefault="007C5A37" w:rsidP="003F39B1">
      <w:pPr>
        <w:rPr>
          <w:rFonts w:asciiTheme="minorHAnsi" w:hAnsiTheme="minorHAnsi" w:cstheme="minorHAnsi"/>
          <w:b/>
          <w:bCs/>
          <w:sz w:val="22"/>
          <w:szCs w:val="22"/>
        </w:rPr>
      </w:pPr>
    </w:p>
    <w:p w14:paraId="33F51CCC" w14:textId="5D5E97B9" w:rsidR="007C5A37" w:rsidRDefault="007C5A37" w:rsidP="003F39B1">
      <w:pPr>
        <w:rPr>
          <w:rFonts w:asciiTheme="minorHAnsi" w:hAnsiTheme="minorHAnsi" w:cstheme="minorHAnsi"/>
          <w:b/>
          <w:bCs/>
          <w:sz w:val="22"/>
          <w:szCs w:val="22"/>
        </w:rPr>
      </w:pPr>
    </w:p>
    <w:p w14:paraId="10EF7757" w14:textId="77777777" w:rsidR="007C5A37" w:rsidRDefault="007C5A37" w:rsidP="003F39B1">
      <w:pPr>
        <w:rPr>
          <w:rFonts w:asciiTheme="minorHAnsi" w:hAnsiTheme="minorHAnsi" w:cstheme="minorHAnsi"/>
          <w:b/>
          <w:bCs/>
          <w:sz w:val="22"/>
          <w:szCs w:val="22"/>
        </w:rPr>
      </w:pPr>
    </w:p>
    <w:p w14:paraId="3A370F03" w14:textId="77777777" w:rsidR="000A7DC2" w:rsidRPr="000A7DC2" w:rsidRDefault="000A7DC2" w:rsidP="000A7DC2">
      <w:pPr>
        <w:overflowPunct/>
        <w:adjustRightInd/>
        <w:jc w:val="both"/>
        <w:rPr>
          <w:rFonts w:ascii="Cambria" w:eastAsia="Times New Roman" w:hAnsi="Cambria" w:cs="Arial"/>
          <w:b/>
          <w:snapToGrid w:val="0"/>
          <w:kern w:val="0"/>
        </w:rPr>
      </w:pPr>
      <w:r w:rsidRPr="000A7DC2">
        <w:rPr>
          <w:rFonts w:ascii="Cambria" w:eastAsia="Times New Roman" w:hAnsi="Cambria"/>
          <w:b/>
          <w:noProof/>
          <w:snapToGrid w:val="0"/>
          <w:kern w:val="0"/>
          <w:lang w:val="en-GB" w:eastAsia="en-GB"/>
        </w:rPr>
        <w:lastRenderedPageBreak/>
        <w:drawing>
          <wp:anchor distT="0" distB="0" distL="114300" distR="114300" simplePos="0" relativeHeight="251659264" behindDoc="0" locked="0" layoutInCell="1" allowOverlap="1" wp14:anchorId="101C52DC" wp14:editId="29A37553">
            <wp:simplePos x="0" y="0"/>
            <wp:positionH relativeFrom="column">
              <wp:posOffset>63500</wp:posOffset>
            </wp:positionH>
            <wp:positionV relativeFrom="paragraph">
              <wp:posOffset>164465</wp:posOffset>
            </wp:positionV>
            <wp:extent cx="962025" cy="1396365"/>
            <wp:effectExtent l="0" t="0" r="3175" b="635"/>
            <wp:wrapSquare wrapText="bothSides"/>
            <wp:docPr id="11" name="Picture 3" descr="UN-Rwanda-tag-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Rwanda-tag-logo.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62025" cy="1396365"/>
                    </a:xfrm>
                    <a:prstGeom prst="rect">
                      <a:avLst/>
                    </a:prstGeom>
                    <a:noFill/>
                    <a:ln>
                      <a:noFill/>
                    </a:ln>
                  </pic:spPr>
                </pic:pic>
              </a:graphicData>
            </a:graphic>
          </wp:anchor>
        </w:drawing>
      </w:r>
    </w:p>
    <w:p w14:paraId="6D47AE65" w14:textId="77777777" w:rsidR="000A7DC2" w:rsidRPr="000A7DC2" w:rsidRDefault="000A7DC2" w:rsidP="000A7DC2">
      <w:pPr>
        <w:overflowPunct/>
        <w:adjustRightInd/>
        <w:ind w:left="7920"/>
        <w:jc w:val="both"/>
        <w:rPr>
          <w:rFonts w:ascii="Cambria" w:eastAsia="Times New Roman" w:hAnsi="Cambria" w:cs="Arial"/>
          <w:b/>
          <w:snapToGrid w:val="0"/>
          <w:kern w:val="0"/>
        </w:rPr>
      </w:pPr>
      <w:r w:rsidRPr="000A7DC2">
        <w:rPr>
          <w:rFonts w:ascii="Cambria" w:eastAsia="Calibri" w:hAnsi="Cambria"/>
          <w:b/>
          <w:noProof/>
          <w:snapToGrid w:val="0"/>
          <w:kern w:val="0"/>
          <w:lang w:val="en-GB" w:eastAsia="en-GB"/>
        </w:rPr>
        <w:drawing>
          <wp:inline distT="0" distB="0" distL="0" distR="0" wp14:anchorId="7ED8BBDA" wp14:editId="5BAB9E11">
            <wp:extent cx="590309" cy="13977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4667" cy="1502744"/>
                    </a:xfrm>
                    <a:prstGeom prst="rect">
                      <a:avLst/>
                    </a:prstGeom>
                    <a:noFill/>
                  </pic:spPr>
                </pic:pic>
              </a:graphicData>
            </a:graphic>
          </wp:inline>
        </w:drawing>
      </w:r>
    </w:p>
    <w:p w14:paraId="71FA3D64" w14:textId="77777777" w:rsidR="000A7DC2" w:rsidRPr="000A7DC2" w:rsidRDefault="000A7DC2" w:rsidP="000A7DC2">
      <w:pPr>
        <w:overflowPunct/>
        <w:adjustRightInd/>
        <w:jc w:val="center"/>
        <w:rPr>
          <w:rFonts w:ascii="Cambria" w:eastAsia="Times New Roman" w:hAnsi="Cambria" w:cs="Arial"/>
          <w:b/>
          <w:snapToGrid w:val="0"/>
          <w:kern w:val="0"/>
        </w:rPr>
      </w:pPr>
    </w:p>
    <w:p w14:paraId="28122A54" w14:textId="77777777" w:rsidR="000A7DC2" w:rsidRPr="000A7DC2" w:rsidRDefault="000A7DC2" w:rsidP="000A7DC2">
      <w:pPr>
        <w:overflowPunct/>
        <w:adjustRightInd/>
        <w:jc w:val="center"/>
        <w:rPr>
          <w:rFonts w:ascii="Cambria" w:eastAsia="Times New Roman" w:hAnsi="Cambria" w:cs="Arial"/>
          <w:b/>
          <w:snapToGrid w:val="0"/>
          <w:kern w:val="0"/>
        </w:rPr>
      </w:pPr>
      <w:r w:rsidRPr="000A7DC2">
        <w:rPr>
          <w:rFonts w:ascii="Cambria" w:eastAsia="Times New Roman" w:hAnsi="Cambria" w:cs="Arial"/>
          <w:b/>
          <w:snapToGrid w:val="0"/>
          <w:kern w:val="0"/>
        </w:rPr>
        <w:t>Terms of Reference:</w:t>
      </w:r>
    </w:p>
    <w:p w14:paraId="5BEE9BE0" w14:textId="77777777" w:rsidR="000A7DC2" w:rsidRPr="000A7DC2" w:rsidRDefault="000A7DC2" w:rsidP="000A7DC2">
      <w:pPr>
        <w:overflowPunct/>
        <w:adjustRightInd/>
        <w:jc w:val="center"/>
        <w:rPr>
          <w:rFonts w:ascii="Cambria" w:eastAsia="Times New Roman" w:hAnsi="Cambria" w:cs="Arial"/>
          <w:b/>
          <w:snapToGrid w:val="0"/>
          <w:kern w:val="0"/>
        </w:rPr>
      </w:pPr>
    </w:p>
    <w:p w14:paraId="6BDEC587" w14:textId="77777777" w:rsidR="000A7DC2" w:rsidRPr="000A7DC2" w:rsidRDefault="000A7DC2" w:rsidP="000A7DC2">
      <w:pPr>
        <w:overflowPunct/>
        <w:adjustRightInd/>
        <w:jc w:val="center"/>
        <w:rPr>
          <w:rFonts w:ascii="Cambria" w:eastAsia="Times New Roman" w:hAnsi="Cambria" w:cs="Arial"/>
          <w:b/>
          <w:snapToGrid w:val="0"/>
          <w:kern w:val="0"/>
        </w:rPr>
      </w:pPr>
      <w:bookmarkStart w:id="2" w:name="_Hlk67913632"/>
      <w:r w:rsidRPr="000A7DC2">
        <w:rPr>
          <w:rFonts w:ascii="Cambria" w:eastAsia="Times New Roman" w:hAnsi="Cambria" w:cs="Arial"/>
          <w:b/>
          <w:snapToGrid w:val="0"/>
          <w:kern w:val="0"/>
        </w:rPr>
        <w:t xml:space="preserve">International Firm to Support Resource Mobilization for </w:t>
      </w:r>
      <w:r w:rsidRPr="000A7DC2">
        <w:rPr>
          <w:rFonts w:ascii="Cambria" w:eastAsia="Times New Roman" w:hAnsi="Cambria" w:cs="Arial"/>
          <w:b/>
          <w:snapToGrid w:val="0"/>
          <w:kern w:val="0"/>
          <w:lang w:val="en-GB"/>
        </w:rPr>
        <w:t xml:space="preserve">Nationally Determined Contribution (NDC) </w:t>
      </w:r>
      <w:r w:rsidRPr="000A7DC2">
        <w:rPr>
          <w:rFonts w:ascii="Cambria" w:eastAsia="Times New Roman" w:hAnsi="Cambria" w:cs="Arial"/>
          <w:b/>
          <w:snapToGrid w:val="0"/>
          <w:kern w:val="0"/>
        </w:rPr>
        <w:t>implementation in Rwanda.</w:t>
      </w:r>
    </w:p>
    <w:bookmarkEnd w:id="2"/>
    <w:p w14:paraId="5C4CAE1F" w14:textId="77777777" w:rsidR="000A7DC2" w:rsidRPr="000A7DC2" w:rsidRDefault="000A7DC2" w:rsidP="000A7DC2">
      <w:pPr>
        <w:overflowPunct/>
        <w:adjustRightInd/>
        <w:jc w:val="both"/>
        <w:rPr>
          <w:rFonts w:ascii="Cambria" w:eastAsia="Times New Roman" w:hAnsi="Cambria" w:cs="Arial"/>
          <w:b/>
          <w:snapToGrid w:val="0"/>
          <w:kern w:val="0"/>
        </w:rPr>
      </w:pPr>
    </w:p>
    <w:tbl>
      <w:tblPr>
        <w:tblStyle w:val="TableGrid2"/>
        <w:tblW w:w="9895" w:type="dxa"/>
        <w:tblLook w:val="04A0" w:firstRow="1" w:lastRow="0" w:firstColumn="1" w:lastColumn="0" w:noHBand="0" w:noVBand="1"/>
      </w:tblPr>
      <w:tblGrid>
        <w:gridCol w:w="3078"/>
        <w:gridCol w:w="6817"/>
      </w:tblGrid>
      <w:tr w:rsidR="000A7DC2" w:rsidRPr="000A7DC2" w14:paraId="2F9BE936" w14:textId="77777777" w:rsidTr="00494FCE">
        <w:tc>
          <w:tcPr>
            <w:tcW w:w="3078" w:type="dxa"/>
          </w:tcPr>
          <w:p w14:paraId="04C0D2A0" w14:textId="77777777" w:rsidR="000A7DC2" w:rsidRPr="000A7DC2" w:rsidRDefault="000A7DC2" w:rsidP="000A7DC2">
            <w:pPr>
              <w:overflowPunct/>
              <w:adjustRightInd/>
              <w:jc w:val="both"/>
              <w:rPr>
                <w:rFonts w:ascii="Cambria" w:eastAsia="Times New Roman" w:hAnsi="Cambria"/>
                <w:b/>
                <w:bCs/>
                <w:snapToGrid w:val="0"/>
                <w:kern w:val="0"/>
              </w:rPr>
            </w:pPr>
            <w:r w:rsidRPr="000A7DC2">
              <w:rPr>
                <w:rFonts w:ascii="Cambria" w:eastAsia="Times New Roman" w:hAnsi="Cambria"/>
                <w:b/>
                <w:bCs/>
                <w:snapToGrid w:val="0"/>
                <w:kern w:val="0"/>
              </w:rPr>
              <w:t>Contract Type:</w:t>
            </w:r>
          </w:p>
        </w:tc>
        <w:tc>
          <w:tcPr>
            <w:tcW w:w="6817" w:type="dxa"/>
          </w:tcPr>
          <w:p w14:paraId="745D0529" w14:textId="77777777" w:rsidR="000A7DC2" w:rsidRPr="000A7DC2" w:rsidRDefault="000A7DC2" w:rsidP="000A7DC2">
            <w:pPr>
              <w:overflowPunct/>
              <w:adjustRightInd/>
              <w:jc w:val="both"/>
              <w:rPr>
                <w:rFonts w:ascii="Cambria" w:eastAsia="Times New Roman" w:hAnsi="Cambria"/>
                <w:snapToGrid w:val="0"/>
                <w:kern w:val="0"/>
              </w:rPr>
            </w:pPr>
            <w:r w:rsidRPr="000A7DC2">
              <w:rPr>
                <w:rFonts w:ascii="Cambria" w:eastAsia="Times New Roman" w:hAnsi="Cambria"/>
                <w:snapToGrid w:val="0"/>
                <w:kern w:val="0"/>
              </w:rPr>
              <w:t>International Consultancy Firm</w:t>
            </w:r>
          </w:p>
        </w:tc>
      </w:tr>
      <w:tr w:rsidR="000A7DC2" w:rsidRPr="000A7DC2" w14:paraId="5618191A" w14:textId="77777777" w:rsidTr="00494FCE">
        <w:tc>
          <w:tcPr>
            <w:tcW w:w="3078" w:type="dxa"/>
          </w:tcPr>
          <w:p w14:paraId="0B4E8514" w14:textId="77777777" w:rsidR="000A7DC2" w:rsidRPr="000A7DC2" w:rsidRDefault="000A7DC2" w:rsidP="000A7DC2">
            <w:pPr>
              <w:overflowPunct/>
              <w:adjustRightInd/>
              <w:jc w:val="both"/>
              <w:rPr>
                <w:rFonts w:ascii="Cambria" w:eastAsia="Times New Roman" w:hAnsi="Cambria"/>
                <w:b/>
                <w:bCs/>
                <w:snapToGrid w:val="0"/>
                <w:kern w:val="0"/>
              </w:rPr>
            </w:pPr>
            <w:r w:rsidRPr="000A7DC2">
              <w:rPr>
                <w:rFonts w:ascii="Cambria" w:eastAsia="Times New Roman" w:hAnsi="Cambria"/>
                <w:b/>
                <w:bCs/>
                <w:snapToGrid w:val="0"/>
                <w:kern w:val="0"/>
              </w:rPr>
              <w:t>Location:</w:t>
            </w:r>
          </w:p>
        </w:tc>
        <w:tc>
          <w:tcPr>
            <w:tcW w:w="6817" w:type="dxa"/>
          </w:tcPr>
          <w:p w14:paraId="5E53F62E" w14:textId="77777777" w:rsidR="000A7DC2" w:rsidRPr="000A7DC2" w:rsidRDefault="000A7DC2" w:rsidP="000A7DC2">
            <w:pPr>
              <w:overflowPunct/>
              <w:adjustRightInd/>
              <w:jc w:val="both"/>
              <w:rPr>
                <w:rFonts w:ascii="Cambria" w:eastAsia="Times New Roman" w:hAnsi="Cambria"/>
                <w:snapToGrid w:val="0"/>
                <w:kern w:val="0"/>
              </w:rPr>
            </w:pPr>
            <w:r w:rsidRPr="000A7DC2">
              <w:rPr>
                <w:rFonts w:ascii="Cambria" w:eastAsia="Times New Roman" w:hAnsi="Cambria"/>
                <w:snapToGrid w:val="0"/>
                <w:kern w:val="0"/>
                <w:lang w:val="en-GB" w:eastAsia="en-GB"/>
              </w:rPr>
              <w:t>Kigali</w:t>
            </w:r>
          </w:p>
        </w:tc>
      </w:tr>
      <w:tr w:rsidR="000A7DC2" w:rsidRPr="000A7DC2" w14:paraId="6774891A" w14:textId="77777777" w:rsidTr="00494FCE">
        <w:tc>
          <w:tcPr>
            <w:tcW w:w="3078" w:type="dxa"/>
          </w:tcPr>
          <w:p w14:paraId="7587E4D7" w14:textId="77777777" w:rsidR="000A7DC2" w:rsidRPr="000A7DC2" w:rsidRDefault="000A7DC2" w:rsidP="000A7DC2">
            <w:pPr>
              <w:overflowPunct/>
              <w:adjustRightInd/>
              <w:jc w:val="both"/>
              <w:rPr>
                <w:rFonts w:ascii="Cambria" w:eastAsia="Times New Roman" w:hAnsi="Cambria"/>
                <w:b/>
                <w:bCs/>
                <w:snapToGrid w:val="0"/>
                <w:kern w:val="0"/>
              </w:rPr>
            </w:pPr>
            <w:r w:rsidRPr="000A7DC2">
              <w:rPr>
                <w:rFonts w:ascii="Cambria" w:eastAsia="Times New Roman" w:hAnsi="Cambria"/>
                <w:b/>
                <w:bCs/>
                <w:snapToGrid w:val="0"/>
                <w:kern w:val="0"/>
              </w:rPr>
              <w:t>Languages Required:</w:t>
            </w:r>
          </w:p>
        </w:tc>
        <w:tc>
          <w:tcPr>
            <w:tcW w:w="6817" w:type="dxa"/>
          </w:tcPr>
          <w:p w14:paraId="7963099B" w14:textId="77777777" w:rsidR="000A7DC2" w:rsidRPr="000A7DC2" w:rsidRDefault="000A7DC2" w:rsidP="000A7DC2">
            <w:pPr>
              <w:overflowPunct/>
              <w:adjustRightInd/>
              <w:jc w:val="both"/>
              <w:rPr>
                <w:rFonts w:ascii="Cambria" w:eastAsia="Times New Roman" w:hAnsi="Cambria"/>
                <w:snapToGrid w:val="0"/>
                <w:kern w:val="0"/>
              </w:rPr>
            </w:pPr>
            <w:r w:rsidRPr="000A7DC2">
              <w:rPr>
                <w:rFonts w:ascii="Cambria" w:eastAsia="Times New Roman" w:hAnsi="Cambria"/>
                <w:snapToGrid w:val="0"/>
                <w:kern w:val="0"/>
              </w:rPr>
              <w:t>English</w:t>
            </w:r>
          </w:p>
        </w:tc>
      </w:tr>
      <w:tr w:rsidR="000A7DC2" w:rsidRPr="000A7DC2" w14:paraId="30799528" w14:textId="77777777" w:rsidTr="00494FCE">
        <w:tc>
          <w:tcPr>
            <w:tcW w:w="3078" w:type="dxa"/>
          </w:tcPr>
          <w:p w14:paraId="7CBC85C8" w14:textId="77777777" w:rsidR="000A7DC2" w:rsidRPr="000A7DC2" w:rsidRDefault="000A7DC2" w:rsidP="000A7DC2">
            <w:pPr>
              <w:overflowPunct/>
              <w:adjustRightInd/>
              <w:jc w:val="both"/>
              <w:rPr>
                <w:rFonts w:ascii="Cambria" w:eastAsia="Times New Roman" w:hAnsi="Cambria"/>
                <w:b/>
                <w:bCs/>
                <w:snapToGrid w:val="0"/>
                <w:kern w:val="0"/>
              </w:rPr>
            </w:pPr>
            <w:r w:rsidRPr="000A7DC2">
              <w:rPr>
                <w:rFonts w:ascii="Cambria" w:eastAsia="Times New Roman" w:hAnsi="Cambria"/>
                <w:b/>
                <w:bCs/>
                <w:snapToGrid w:val="0"/>
                <w:kern w:val="0"/>
              </w:rPr>
              <w:t>Duration of Assignment:</w:t>
            </w:r>
          </w:p>
        </w:tc>
        <w:tc>
          <w:tcPr>
            <w:tcW w:w="6817" w:type="dxa"/>
          </w:tcPr>
          <w:p w14:paraId="6765339A" w14:textId="77777777" w:rsidR="000A7DC2" w:rsidRPr="000A7DC2" w:rsidRDefault="000A7DC2" w:rsidP="000A7DC2">
            <w:pPr>
              <w:overflowPunct/>
              <w:adjustRightInd/>
              <w:jc w:val="both"/>
              <w:rPr>
                <w:rFonts w:ascii="Cambria" w:eastAsia="Times New Roman" w:hAnsi="Cambria"/>
                <w:snapToGrid w:val="0"/>
                <w:kern w:val="0"/>
              </w:rPr>
            </w:pPr>
            <w:r w:rsidRPr="000A7DC2">
              <w:rPr>
                <w:rFonts w:ascii="Cambria" w:eastAsia="Times New Roman" w:hAnsi="Cambria"/>
                <w:snapToGrid w:val="0"/>
                <w:kern w:val="0"/>
              </w:rPr>
              <w:t>120 days spread in 7 months</w:t>
            </w:r>
          </w:p>
        </w:tc>
      </w:tr>
      <w:tr w:rsidR="000A7DC2" w:rsidRPr="000A7DC2" w14:paraId="6A3BE31E" w14:textId="77777777" w:rsidTr="00494FCE">
        <w:tc>
          <w:tcPr>
            <w:tcW w:w="3078" w:type="dxa"/>
          </w:tcPr>
          <w:p w14:paraId="435BDCD3" w14:textId="77777777" w:rsidR="000A7DC2" w:rsidRPr="000A7DC2" w:rsidRDefault="000A7DC2" w:rsidP="000A7DC2">
            <w:pPr>
              <w:overflowPunct/>
              <w:adjustRightInd/>
              <w:jc w:val="both"/>
              <w:rPr>
                <w:rFonts w:ascii="Cambria" w:eastAsia="Times New Roman" w:hAnsi="Cambria"/>
                <w:b/>
                <w:bCs/>
                <w:snapToGrid w:val="0"/>
                <w:kern w:val="0"/>
              </w:rPr>
            </w:pPr>
            <w:r w:rsidRPr="000A7DC2">
              <w:rPr>
                <w:rFonts w:ascii="Cambria" w:eastAsia="Times New Roman" w:hAnsi="Cambria"/>
                <w:b/>
                <w:bCs/>
                <w:snapToGrid w:val="0"/>
                <w:kern w:val="0"/>
              </w:rPr>
              <w:t>Expected Starting Date and Timing:</w:t>
            </w:r>
          </w:p>
        </w:tc>
        <w:tc>
          <w:tcPr>
            <w:tcW w:w="6817" w:type="dxa"/>
          </w:tcPr>
          <w:p w14:paraId="36335475" w14:textId="77777777" w:rsidR="000A7DC2" w:rsidRPr="000A7DC2" w:rsidRDefault="000A7DC2" w:rsidP="000A7DC2">
            <w:pPr>
              <w:overflowPunct/>
              <w:adjustRightInd/>
              <w:jc w:val="both"/>
              <w:rPr>
                <w:rFonts w:ascii="Cambria" w:eastAsia="Times New Roman" w:hAnsi="Cambria"/>
                <w:snapToGrid w:val="0"/>
                <w:kern w:val="0"/>
              </w:rPr>
            </w:pPr>
            <w:r w:rsidRPr="000A7DC2">
              <w:rPr>
                <w:rFonts w:ascii="Cambria" w:eastAsia="Times New Roman" w:hAnsi="Cambria"/>
                <w:snapToGrid w:val="0"/>
                <w:kern w:val="0"/>
                <w:highlight w:val="yellow"/>
              </w:rPr>
              <w:t>TBD</w:t>
            </w:r>
          </w:p>
        </w:tc>
      </w:tr>
    </w:tbl>
    <w:p w14:paraId="1684F534" w14:textId="77777777" w:rsidR="000A7DC2" w:rsidRPr="000A7DC2" w:rsidRDefault="000A7DC2" w:rsidP="000A7DC2">
      <w:pPr>
        <w:overflowPunct/>
        <w:adjustRightInd/>
        <w:jc w:val="both"/>
        <w:rPr>
          <w:rFonts w:ascii="Cambria" w:eastAsia="Times New Roman" w:hAnsi="Cambria" w:cs="Arial"/>
          <w:b/>
          <w:snapToGrid w:val="0"/>
          <w:kern w:val="0"/>
        </w:rPr>
      </w:pPr>
    </w:p>
    <w:p w14:paraId="05BF96AC" w14:textId="77777777" w:rsidR="000A7DC2" w:rsidRPr="000A7DC2" w:rsidRDefault="000A7DC2" w:rsidP="000A7DC2">
      <w:pPr>
        <w:overflowPunct/>
        <w:adjustRightInd/>
        <w:jc w:val="both"/>
        <w:rPr>
          <w:rFonts w:ascii="Cambria" w:eastAsia="Times New Roman" w:hAnsi="Cambria" w:cs="Arial"/>
          <w:b/>
          <w:snapToGrid w:val="0"/>
          <w:kern w:val="0"/>
        </w:rPr>
      </w:pPr>
      <w:r w:rsidRPr="000A7DC2">
        <w:rPr>
          <w:rFonts w:ascii="Cambria" w:eastAsia="Times New Roman" w:hAnsi="Cambria" w:cs="Arial"/>
          <w:b/>
          <w:snapToGrid w:val="0"/>
          <w:color w:val="4472C4"/>
          <w:kern w:val="0"/>
        </w:rPr>
        <w:t>1.  Background</w:t>
      </w:r>
      <w:r w:rsidRPr="000A7DC2">
        <w:rPr>
          <w:rFonts w:ascii="Cambria" w:eastAsia="Times New Roman" w:hAnsi="Cambria" w:cs="Arial"/>
          <w:b/>
          <w:snapToGrid w:val="0"/>
          <w:kern w:val="0"/>
        </w:rPr>
        <w:t xml:space="preserve"> </w:t>
      </w:r>
    </w:p>
    <w:p w14:paraId="2204029A" w14:textId="77777777" w:rsidR="000A7DC2" w:rsidRPr="000A7DC2" w:rsidRDefault="000A7DC2" w:rsidP="000A7DC2">
      <w:pPr>
        <w:overflowPunct/>
        <w:adjustRightInd/>
        <w:jc w:val="both"/>
        <w:rPr>
          <w:rFonts w:ascii="Cambria" w:eastAsia="Times New Roman" w:hAnsi="Cambria" w:cs="Arial"/>
          <w:b/>
          <w:snapToGrid w:val="0"/>
          <w:kern w:val="0"/>
        </w:rPr>
      </w:pPr>
    </w:p>
    <w:p w14:paraId="0EE497AE" w14:textId="77777777" w:rsidR="000A7DC2" w:rsidRPr="000A7DC2" w:rsidRDefault="000A7DC2" w:rsidP="000A7DC2">
      <w:pPr>
        <w:shd w:val="clear" w:color="auto" w:fill="FFFFFF"/>
        <w:overflowPunct/>
        <w:adjustRightInd/>
        <w:spacing w:before="120" w:line="276" w:lineRule="auto"/>
        <w:jc w:val="both"/>
        <w:rPr>
          <w:rFonts w:ascii="Cambria" w:eastAsia="Arial" w:hAnsi="Cambria" w:cs="Calibri"/>
          <w:snapToGrid w:val="0"/>
          <w:color w:val="000000"/>
          <w:kern w:val="0"/>
          <w:lang w:val="en-GB"/>
        </w:rPr>
      </w:pPr>
      <w:r w:rsidRPr="000A7DC2">
        <w:rPr>
          <w:rFonts w:ascii="Cambria" w:eastAsia="Arial" w:hAnsi="Cambria" w:cs="Calibri"/>
          <w:snapToGrid w:val="0"/>
          <w:color w:val="000000"/>
          <w:kern w:val="0"/>
          <w:lang w:val="en-GB"/>
        </w:rPr>
        <w:t xml:space="preserve">Rwanda has finalised and submitted to the United Nations Framework Convention on Climate Change (UNFCCC) its Updated Nationally Determined Contribution (NDC) which set revised targets of reducing greenhouse gas emissions (GHGs) and enhancing resilience to climate change effects. Updated Nationally Determined Contribution (NDC) features a 38% reduction of GHGs compared to business as usual by 2030, equivalent to an estimated mitigation of 4.6 million </w:t>
      </w:r>
      <w:r w:rsidRPr="000A7DC2">
        <w:rPr>
          <w:rFonts w:ascii="Cambria" w:eastAsia="Times New Roman" w:hAnsi="Cambria" w:cs="Calibri"/>
          <w:snapToGrid w:val="0"/>
          <w:kern w:val="0"/>
        </w:rPr>
        <w:t>tCO2e against the BAU emissions</w:t>
      </w:r>
      <w:r w:rsidRPr="000A7DC2">
        <w:rPr>
          <w:rFonts w:ascii="Cambria" w:eastAsia="Arial" w:hAnsi="Cambria" w:cs="Calibri"/>
          <w:snapToGrid w:val="0"/>
          <w:color w:val="000000"/>
          <w:kern w:val="0"/>
          <w:lang w:val="en-GB"/>
        </w:rPr>
        <w:t xml:space="preserve"> and includes adaptation measures in priority sectors: water, agriculture, land, forestry, human settlement, transport, health, and mining.</w:t>
      </w:r>
    </w:p>
    <w:p w14:paraId="729B977E" w14:textId="77777777" w:rsidR="000A7DC2" w:rsidRPr="000A7DC2" w:rsidRDefault="000A7DC2" w:rsidP="000A7DC2">
      <w:pPr>
        <w:shd w:val="clear" w:color="auto" w:fill="FFFFFF"/>
        <w:overflowPunct/>
        <w:adjustRightInd/>
        <w:spacing w:before="120" w:line="276" w:lineRule="auto"/>
        <w:jc w:val="both"/>
        <w:rPr>
          <w:rFonts w:ascii="Cambria" w:eastAsia="Arial" w:hAnsi="Cambria" w:cs="Calibri"/>
          <w:snapToGrid w:val="0"/>
          <w:color w:val="000000"/>
          <w:kern w:val="0"/>
          <w:lang w:val="en-GB"/>
        </w:rPr>
      </w:pPr>
      <w:r w:rsidRPr="000A7DC2">
        <w:rPr>
          <w:rFonts w:ascii="Cambria" w:eastAsia="Arial" w:hAnsi="Cambria" w:cs="Calibri"/>
          <w:snapToGrid w:val="0"/>
          <w:color w:val="000000"/>
          <w:kern w:val="0"/>
          <w:lang w:val="en-GB"/>
        </w:rPr>
        <w:t>The NDC estimates the total cost for Rwanda’s identified NDC mitigation measures through 2030 at USD 5.7 billion, and the cost of adaptation measures at over USD 5.3 billion. This represents a combined funding requirement of around USD 11 billion, of which 40% accounts for unconditional measures and 60% for conditional measures.</w:t>
      </w:r>
    </w:p>
    <w:p w14:paraId="560FC032" w14:textId="77777777" w:rsidR="000A7DC2" w:rsidRPr="000A7DC2" w:rsidRDefault="000A7DC2" w:rsidP="000A7DC2">
      <w:pPr>
        <w:shd w:val="clear" w:color="auto" w:fill="FFFFFF"/>
        <w:overflowPunct/>
        <w:adjustRightInd/>
        <w:spacing w:before="120" w:line="276" w:lineRule="auto"/>
        <w:jc w:val="both"/>
        <w:rPr>
          <w:rFonts w:ascii="Cambria" w:eastAsia="Arial" w:hAnsi="Cambria" w:cs="Calibri"/>
          <w:snapToGrid w:val="0"/>
          <w:kern w:val="0"/>
          <w:lang w:val="en-GB"/>
        </w:rPr>
      </w:pPr>
      <w:r w:rsidRPr="000A7DC2">
        <w:rPr>
          <w:rFonts w:ascii="Cambria" w:eastAsia="Arial" w:hAnsi="Cambria" w:cs="Calibri"/>
          <w:snapToGrid w:val="0"/>
          <w:color w:val="000000"/>
          <w:kern w:val="0"/>
          <w:lang w:val="en-GB"/>
        </w:rPr>
        <w:t xml:space="preserve">The implementation of the updated NDC priorities and the mobilisation of resource require to translate identified priorities by sectors into specific programmes and projects.  </w:t>
      </w:r>
    </w:p>
    <w:p w14:paraId="354D2F15" w14:textId="77777777" w:rsidR="000A7DC2" w:rsidRPr="000A7DC2" w:rsidRDefault="000A7DC2" w:rsidP="000A7DC2">
      <w:pPr>
        <w:tabs>
          <w:tab w:val="left" w:pos="2730"/>
        </w:tabs>
        <w:overflowPunct/>
        <w:adjustRightInd/>
        <w:spacing w:line="276" w:lineRule="auto"/>
        <w:jc w:val="both"/>
        <w:rPr>
          <w:rFonts w:ascii="Cambria" w:eastAsia="Arial" w:hAnsi="Cambria" w:cs="Calibri"/>
          <w:snapToGrid w:val="0"/>
          <w:kern w:val="0"/>
          <w:lang w:val="en-GB"/>
        </w:rPr>
      </w:pPr>
    </w:p>
    <w:p w14:paraId="6D140833" w14:textId="77777777" w:rsidR="000A7DC2" w:rsidRPr="000A7DC2" w:rsidRDefault="000A7DC2" w:rsidP="000A7DC2">
      <w:pPr>
        <w:pBdr>
          <w:top w:val="nil"/>
          <w:left w:val="nil"/>
          <w:bottom w:val="nil"/>
          <w:right w:val="nil"/>
          <w:between w:val="nil"/>
        </w:pBd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It’s in this context, that the Ministry of Environment (</w:t>
      </w:r>
      <w:proofErr w:type="spellStart"/>
      <w:r w:rsidRPr="000A7DC2">
        <w:rPr>
          <w:rFonts w:ascii="Cambria" w:eastAsia="Arial" w:hAnsi="Cambria" w:cs="Calibri"/>
          <w:snapToGrid w:val="0"/>
          <w:kern w:val="0"/>
          <w:lang w:val="en-GB"/>
        </w:rPr>
        <w:t>MoE</w:t>
      </w:r>
      <w:proofErr w:type="spellEnd"/>
      <w:r w:rsidRPr="000A7DC2">
        <w:rPr>
          <w:rFonts w:ascii="Cambria" w:eastAsia="Arial" w:hAnsi="Cambria" w:cs="Calibri"/>
          <w:snapToGrid w:val="0"/>
          <w:kern w:val="0"/>
          <w:lang w:val="en-GB"/>
        </w:rPr>
        <w:t>) has received the support from the United Nations Development Programme (UNDP) to hire an international firm to support in funds mobilisation for NDC implementation.</w:t>
      </w:r>
    </w:p>
    <w:p w14:paraId="3B134C09" w14:textId="77777777" w:rsidR="000A7DC2" w:rsidRPr="000A7DC2" w:rsidRDefault="000A7DC2" w:rsidP="002D5F42">
      <w:pPr>
        <w:numPr>
          <w:ilvl w:val="0"/>
          <w:numId w:val="37"/>
        </w:numPr>
        <w:overflowPunct/>
        <w:adjustRightInd/>
        <w:contextualSpacing/>
        <w:jc w:val="both"/>
        <w:rPr>
          <w:rFonts w:ascii="Cambria" w:eastAsia="Times New Roman" w:hAnsi="Cambria" w:cs="Arial"/>
          <w:b/>
          <w:snapToGrid w:val="0"/>
          <w:color w:val="4472C4"/>
          <w:kern w:val="0"/>
        </w:rPr>
      </w:pPr>
      <w:r w:rsidRPr="000A7DC2">
        <w:rPr>
          <w:rFonts w:ascii="Cambria" w:eastAsia="Times New Roman" w:hAnsi="Cambria" w:cs="Arial"/>
          <w:b/>
          <w:snapToGrid w:val="0"/>
          <w:color w:val="4472C4"/>
          <w:kern w:val="0"/>
        </w:rPr>
        <w:t xml:space="preserve">Objective </w:t>
      </w:r>
    </w:p>
    <w:p w14:paraId="6E58D301" w14:textId="77777777" w:rsidR="000A7DC2" w:rsidRPr="000A7DC2" w:rsidRDefault="000A7DC2" w:rsidP="000A7DC2">
      <w:pPr>
        <w:overflowPunct/>
        <w:adjustRightInd/>
        <w:ind w:left="1080"/>
        <w:contextualSpacing/>
        <w:jc w:val="both"/>
        <w:rPr>
          <w:rFonts w:ascii="Cambria" w:eastAsia="Times New Roman" w:hAnsi="Cambria" w:cs="Arial"/>
          <w:b/>
          <w:snapToGrid w:val="0"/>
          <w:color w:val="4472C4"/>
          <w:kern w:val="0"/>
        </w:rPr>
      </w:pPr>
    </w:p>
    <w:p w14:paraId="60A3B01E" w14:textId="77777777" w:rsidR="000A7DC2" w:rsidRPr="000A7DC2" w:rsidRDefault="000A7DC2" w:rsidP="000A7DC2">
      <w:pPr>
        <w:pBdr>
          <w:top w:val="nil"/>
          <w:left w:val="nil"/>
          <w:bottom w:val="nil"/>
          <w:right w:val="nil"/>
          <w:between w:val="nil"/>
        </w:pBdr>
        <w:tabs>
          <w:tab w:val="left" w:pos="2730"/>
        </w:tabs>
        <w:overflowPunct/>
        <w:adjustRightInd/>
        <w:spacing w:line="276" w:lineRule="auto"/>
        <w:jc w:val="both"/>
        <w:rPr>
          <w:rFonts w:ascii="Cambria" w:eastAsia="Arial" w:hAnsi="Cambria" w:cs="Calibri"/>
          <w:snapToGrid w:val="0"/>
          <w:color w:val="000000"/>
          <w:kern w:val="0"/>
          <w:lang w:val="en-GB"/>
        </w:rPr>
      </w:pPr>
      <w:r w:rsidRPr="000A7DC2">
        <w:rPr>
          <w:rFonts w:ascii="Cambria" w:eastAsia="Arial" w:hAnsi="Cambria" w:cs="Calibri"/>
          <w:snapToGrid w:val="0"/>
          <w:color w:val="000000"/>
          <w:kern w:val="0"/>
          <w:lang w:val="en-GB"/>
        </w:rPr>
        <w:t xml:space="preserve">The general objective of this assignment is to support the Government of Rwanda in mobilizing financial resources required to implement updated NDC through strengthening NDC sectors’ capacities to mobilize funds. </w:t>
      </w:r>
    </w:p>
    <w:p w14:paraId="02A85854" w14:textId="77777777" w:rsidR="000A7DC2" w:rsidRPr="000A7DC2" w:rsidRDefault="000A7DC2" w:rsidP="000A7DC2">
      <w:pPr>
        <w:pBdr>
          <w:top w:val="nil"/>
          <w:left w:val="nil"/>
          <w:bottom w:val="nil"/>
          <w:right w:val="nil"/>
          <w:between w:val="nil"/>
        </w:pBdr>
        <w:tabs>
          <w:tab w:val="left" w:pos="2730"/>
        </w:tabs>
        <w:overflowPunct/>
        <w:adjustRightInd/>
        <w:spacing w:line="276" w:lineRule="auto"/>
        <w:jc w:val="both"/>
        <w:rPr>
          <w:rFonts w:ascii="Cambria" w:eastAsia="Arial" w:hAnsi="Cambria" w:cs="Calibri"/>
          <w:snapToGrid w:val="0"/>
          <w:color w:val="000000"/>
          <w:kern w:val="0"/>
          <w:lang w:val="en-GB"/>
        </w:rPr>
      </w:pPr>
    </w:p>
    <w:p w14:paraId="0F51316F" w14:textId="77777777" w:rsidR="000A7DC2" w:rsidRPr="000A7DC2" w:rsidRDefault="000A7DC2" w:rsidP="002D5F42">
      <w:pPr>
        <w:numPr>
          <w:ilvl w:val="0"/>
          <w:numId w:val="37"/>
        </w:numPr>
        <w:overflowPunct/>
        <w:adjustRightInd/>
        <w:contextualSpacing/>
        <w:jc w:val="both"/>
        <w:rPr>
          <w:rFonts w:ascii="Cambria" w:eastAsia="Times New Roman" w:hAnsi="Cambria" w:cs="Arial"/>
          <w:b/>
          <w:snapToGrid w:val="0"/>
          <w:color w:val="4472C4"/>
          <w:kern w:val="0"/>
        </w:rPr>
      </w:pPr>
      <w:r w:rsidRPr="000A7DC2">
        <w:rPr>
          <w:rFonts w:ascii="Cambria" w:eastAsia="Times New Roman" w:hAnsi="Cambria" w:cs="Arial"/>
          <w:b/>
          <w:snapToGrid w:val="0"/>
          <w:color w:val="4472C4"/>
          <w:kern w:val="0"/>
        </w:rPr>
        <w:t>Scope of work and tasks</w:t>
      </w:r>
    </w:p>
    <w:p w14:paraId="5A129078" w14:textId="77777777" w:rsidR="000A7DC2" w:rsidRPr="000A7DC2" w:rsidRDefault="000A7DC2" w:rsidP="000A7DC2">
      <w:pPr>
        <w:overflowPunct/>
        <w:adjustRightInd/>
        <w:jc w:val="both"/>
        <w:rPr>
          <w:rFonts w:ascii="Cambria" w:eastAsia="Times New Roman" w:hAnsi="Cambria" w:cs="Arial"/>
          <w:bCs/>
          <w:snapToGrid w:val="0"/>
          <w:color w:val="000000"/>
          <w:kern w:val="0"/>
        </w:rPr>
      </w:pPr>
      <w:r w:rsidRPr="000A7DC2">
        <w:rPr>
          <w:rFonts w:ascii="Cambria" w:eastAsia="Times New Roman" w:hAnsi="Cambria" w:cs="Arial"/>
          <w:bCs/>
          <w:snapToGrid w:val="0"/>
          <w:color w:val="000000"/>
          <w:kern w:val="0"/>
        </w:rPr>
        <w:t>The international consulting firm is expected to assess priorities and interventions from five selected NDC sectors including agriculture, energy, waste, water resources, land and forestry and identify potential sources of funds to implement them. The firm will also work with sector experts and other relevant stakeholders to develop bankable project proposals.   Specifically, the firm will perform the following tasks:</w:t>
      </w:r>
    </w:p>
    <w:p w14:paraId="153D310D" w14:textId="77777777" w:rsidR="000A7DC2" w:rsidRPr="000A7DC2" w:rsidRDefault="000A7DC2" w:rsidP="000A7DC2">
      <w:pPr>
        <w:overflowPunct/>
        <w:adjustRightInd/>
        <w:jc w:val="both"/>
        <w:rPr>
          <w:rFonts w:ascii="Cambria" w:eastAsia="Times New Roman" w:hAnsi="Cambria" w:cs="Arial"/>
          <w:bCs/>
          <w:snapToGrid w:val="0"/>
          <w:color w:val="000000"/>
          <w:kern w:val="0"/>
        </w:rPr>
      </w:pPr>
    </w:p>
    <w:p w14:paraId="678F70F3" w14:textId="77777777" w:rsidR="000A7DC2" w:rsidRPr="000A7DC2" w:rsidRDefault="000A7DC2" w:rsidP="002D5F42">
      <w:pPr>
        <w:widowControl/>
        <w:numPr>
          <w:ilvl w:val="0"/>
          <w:numId w:val="35"/>
        </w:numPr>
        <w:overflowPunct/>
        <w:autoSpaceDE w:val="0"/>
        <w:autoSpaceDN w:val="0"/>
        <w:adjustRightInd/>
        <w:spacing w:line="276" w:lineRule="auto"/>
        <w:contextualSpacing/>
        <w:jc w:val="both"/>
        <w:rPr>
          <w:rFonts w:ascii="Cambria" w:eastAsia="Times New Roman" w:hAnsi="Cambria" w:cs="Calibri"/>
          <w:snapToGrid w:val="0"/>
          <w:color w:val="000000"/>
          <w:kern w:val="0"/>
        </w:rPr>
      </w:pPr>
      <w:r w:rsidRPr="000A7DC2">
        <w:rPr>
          <w:rFonts w:ascii="Cambria" w:eastAsia="Times New Roman" w:hAnsi="Cambria" w:cs="Arial"/>
          <w:bCs/>
          <w:snapToGrid w:val="0"/>
          <w:color w:val="000000"/>
          <w:kern w:val="0"/>
        </w:rPr>
        <w:t xml:space="preserve">Working with </w:t>
      </w:r>
      <w:proofErr w:type="spellStart"/>
      <w:r w:rsidRPr="000A7DC2">
        <w:rPr>
          <w:rFonts w:ascii="Cambria" w:eastAsia="Times New Roman" w:hAnsi="Cambria" w:cs="Arial"/>
          <w:bCs/>
          <w:snapToGrid w:val="0"/>
          <w:color w:val="000000"/>
          <w:kern w:val="0"/>
        </w:rPr>
        <w:t>MoE</w:t>
      </w:r>
      <w:proofErr w:type="spellEnd"/>
      <w:r w:rsidRPr="000A7DC2">
        <w:rPr>
          <w:rFonts w:ascii="Cambria" w:eastAsia="Times New Roman" w:hAnsi="Cambria" w:cs="Arial"/>
          <w:bCs/>
          <w:snapToGrid w:val="0"/>
          <w:color w:val="000000"/>
          <w:kern w:val="0"/>
        </w:rPr>
        <w:t xml:space="preserve">, FONERWA, Ministry of Finance and Economic Planning, sector experts and other relevant stakeholders, review the existing NDC priorities and interventions set for 2025 from each of the five selected sectors. </w:t>
      </w:r>
    </w:p>
    <w:p w14:paraId="04ED0115" w14:textId="77777777" w:rsidR="000A7DC2" w:rsidRPr="000A7DC2" w:rsidRDefault="000A7DC2" w:rsidP="002D5F42">
      <w:pPr>
        <w:widowControl/>
        <w:numPr>
          <w:ilvl w:val="0"/>
          <w:numId w:val="35"/>
        </w:numPr>
        <w:overflowPunct/>
        <w:autoSpaceDE w:val="0"/>
        <w:autoSpaceDN w:val="0"/>
        <w:adjustRightInd/>
        <w:spacing w:line="276" w:lineRule="auto"/>
        <w:contextualSpacing/>
        <w:jc w:val="both"/>
        <w:rPr>
          <w:rFonts w:ascii="Cambria" w:eastAsia="Times New Roman" w:hAnsi="Cambria" w:cs="Calibri"/>
          <w:snapToGrid w:val="0"/>
          <w:color w:val="000000"/>
          <w:kern w:val="0"/>
        </w:rPr>
      </w:pPr>
      <w:r w:rsidRPr="000A7DC2">
        <w:rPr>
          <w:rFonts w:ascii="Cambria" w:eastAsia="Times New Roman" w:hAnsi="Cambria" w:cs="Arial"/>
          <w:bCs/>
          <w:snapToGrid w:val="0"/>
          <w:color w:val="000000"/>
          <w:kern w:val="0"/>
        </w:rPr>
        <w:t>In collaboration with FONERWA and other sectors, assess the NDC related projects proposals which are in the pipeline to avoid any duplication.</w:t>
      </w:r>
    </w:p>
    <w:p w14:paraId="134F3E33" w14:textId="77777777" w:rsidR="000A7DC2" w:rsidRPr="000A7DC2" w:rsidRDefault="000A7DC2" w:rsidP="002D5F42">
      <w:pPr>
        <w:widowControl/>
        <w:numPr>
          <w:ilvl w:val="0"/>
          <w:numId w:val="35"/>
        </w:numPr>
        <w:overflowPunct/>
        <w:autoSpaceDE w:val="0"/>
        <w:autoSpaceDN w:val="0"/>
        <w:adjustRightInd/>
        <w:spacing w:line="276" w:lineRule="auto"/>
        <w:contextualSpacing/>
        <w:jc w:val="both"/>
        <w:rPr>
          <w:rFonts w:ascii="Cambria" w:eastAsia="Calibri" w:hAnsi="Cambria" w:cs="Calibri"/>
          <w:color w:val="000000"/>
          <w:kern w:val="0"/>
          <w:lang w:val="en-CA"/>
        </w:rPr>
      </w:pPr>
      <w:r w:rsidRPr="000A7DC2">
        <w:rPr>
          <w:rFonts w:ascii="Cambria" w:eastAsia="Times New Roman" w:hAnsi="Cambria" w:cs="Arial"/>
          <w:bCs/>
          <w:snapToGrid w:val="0"/>
          <w:color w:val="000000"/>
          <w:kern w:val="0"/>
        </w:rPr>
        <w:t xml:space="preserve">Based on reviewed interventions, </w:t>
      </w:r>
      <w:r w:rsidRPr="000A7DC2">
        <w:rPr>
          <w:rFonts w:ascii="Cambria" w:eastAsia="Calibri" w:hAnsi="Cambria" w:cs="Calibri"/>
          <w:color w:val="000000"/>
          <w:kern w:val="0"/>
        </w:rPr>
        <w:t xml:space="preserve">conduct initial due diligence of project proposals and assessment of bankability, prepare project concept notes, </w:t>
      </w:r>
      <w:r w:rsidRPr="000A7DC2">
        <w:rPr>
          <w:rFonts w:ascii="Cambria" w:eastAsia="Times New Roman" w:hAnsi="Cambria" w:cs="Arial"/>
          <w:bCs/>
          <w:snapToGrid w:val="0"/>
          <w:color w:val="000000"/>
          <w:kern w:val="0"/>
        </w:rPr>
        <w:t xml:space="preserve">assess the funding sources, </w:t>
      </w:r>
      <w:r w:rsidRPr="000A7DC2">
        <w:rPr>
          <w:rFonts w:ascii="Cambria" w:eastAsia="Calibri" w:hAnsi="Cambria" w:cs="Calibri"/>
          <w:color w:val="000000"/>
          <w:kern w:val="0"/>
        </w:rPr>
        <w:t xml:space="preserve">including climate finance or blended finance windows and de-risking mechanisms, </w:t>
      </w:r>
      <w:r w:rsidRPr="000A7DC2">
        <w:rPr>
          <w:rFonts w:ascii="Cambria" w:eastAsia="Times New Roman" w:hAnsi="Cambria" w:cs="Arial"/>
          <w:bCs/>
          <w:snapToGrid w:val="0"/>
          <w:color w:val="000000"/>
          <w:kern w:val="0"/>
        </w:rPr>
        <w:t>develop a funding sources grid and relate it with the selected key project concept notes/ideas.</w:t>
      </w:r>
    </w:p>
    <w:p w14:paraId="6211ED83" w14:textId="77777777" w:rsidR="000A7DC2" w:rsidRPr="000A7DC2" w:rsidRDefault="000A7DC2" w:rsidP="002D5F42">
      <w:pPr>
        <w:numPr>
          <w:ilvl w:val="0"/>
          <w:numId w:val="35"/>
        </w:numPr>
        <w:overflowPunct/>
        <w:adjustRightInd/>
        <w:contextualSpacing/>
        <w:jc w:val="both"/>
        <w:rPr>
          <w:rFonts w:ascii="Cambria" w:eastAsia="Times New Roman" w:hAnsi="Cambria" w:cs="Arial"/>
          <w:bCs/>
          <w:snapToGrid w:val="0"/>
          <w:color w:val="4472C4"/>
          <w:kern w:val="0"/>
        </w:rPr>
      </w:pPr>
      <w:r w:rsidRPr="000A7DC2">
        <w:rPr>
          <w:rFonts w:ascii="Cambria" w:eastAsia="Calibri" w:hAnsi="Cambria" w:cs="Calibri"/>
          <w:color w:val="000000"/>
          <w:kern w:val="0"/>
        </w:rPr>
        <w:t>Conduct a detailed capacity needs assessment and plan (including training and coaching plan) for the five selected NDC sectors’ experts which will be implemented during the development of bankable project proposals.</w:t>
      </w:r>
    </w:p>
    <w:p w14:paraId="64D1A343" w14:textId="77777777" w:rsidR="000A7DC2" w:rsidRPr="000A7DC2" w:rsidRDefault="000A7DC2" w:rsidP="002D5F42">
      <w:pPr>
        <w:numPr>
          <w:ilvl w:val="0"/>
          <w:numId w:val="35"/>
        </w:numPr>
        <w:overflowPunct/>
        <w:adjustRightInd/>
        <w:contextualSpacing/>
        <w:jc w:val="both"/>
        <w:rPr>
          <w:rFonts w:ascii="Cambria" w:eastAsia="Times New Roman" w:hAnsi="Cambria" w:cs="Arial"/>
          <w:bCs/>
          <w:snapToGrid w:val="0"/>
          <w:color w:val="000000"/>
          <w:kern w:val="0"/>
        </w:rPr>
      </w:pPr>
      <w:r w:rsidRPr="000A7DC2">
        <w:rPr>
          <w:rFonts w:ascii="Cambria" w:eastAsia="Calibri" w:hAnsi="Cambria" w:cs="Calibri"/>
          <w:color w:val="000000"/>
          <w:kern w:val="0"/>
        </w:rPr>
        <w:t>Working with sector experts and other relevant stakeholders and based on identified potential ideas, d</w:t>
      </w:r>
      <w:r w:rsidRPr="000A7DC2">
        <w:rPr>
          <w:rFonts w:ascii="Cambria" w:eastAsia="Times New Roman" w:hAnsi="Cambria" w:cs="Arial"/>
          <w:bCs/>
          <w:snapToGrid w:val="0"/>
          <w:color w:val="000000"/>
          <w:kern w:val="0"/>
        </w:rPr>
        <w:t>evelop 3 integrated full project proposals to be submitted to the identified sources of funds.</w:t>
      </w:r>
    </w:p>
    <w:p w14:paraId="59713806" w14:textId="77777777" w:rsidR="000A7DC2" w:rsidRPr="000A7DC2" w:rsidRDefault="000A7DC2" w:rsidP="000A7DC2">
      <w:pPr>
        <w:overflowPunct/>
        <w:adjustRightInd/>
        <w:jc w:val="both"/>
        <w:rPr>
          <w:rFonts w:ascii="Cambria" w:eastAsia="Times New Roman" w:hAnsi="Cambria" w:cs="Arial"/>
          <w:bCs/>
          <w:snapToGrid w:val="0"/>
          <w:color w:val="4472C4"/>
          <w:kern w:val="0"/>
        </w:rPr>
      </w:pPr>
    </w:p>
    <w:p w14:paraId="15EB19E6" w14:textId="77C2C63D" w:rsidR="000A7DC2" w:rsidRPr="000A7DC2" w:rsidRDefault="000A7DC2" w:rsidP="000A7DC2">
      <w:pPr>
        <w:overflowPunct/>
        <w:adjustRightInd/>
        <w:jc w:val="both"/>
        <w:rPr>
          <w:rFonts w:ascii="Cambria" w:eastAsia="Times New Roman" w:hAnsi="Cambria" w:cs="Arial"/>
          <w:b/>
          <w:snapToGrid w:val="0"/>
          <w:color w:val="4472C4"/>
          <w:kern w:val="0"/>
        </w:rPr>
      </w:pPr>
      <w:r w:rsidRPr="000A7DC2">
        <w:rPr>
          <w:rFonts w:ascii="Cambria" w:eastAsia="Times New Roman" w:hAnsi="Cambria" w:cs="Arial"/>
          <w:b/>
          <w:snapToGrid w:val="0"/>
          <w:color w:val="4472C4"/>
          <w:kern w:val="0"/>
        </w:rPr>
        <w:t>4</w:t>
      </w:r>
      <w:r w:rsidRPr="000A7DC2">
        <w:rPr>
          <w:rFonts w:ascii="Cambria" w:eastAsia="Times New Roman" w:hAnsi="Cambria" w:cs="Arial"/>
          <w:bCs/>
          <w:snapToGrid w:val="0"/>
          <w:color w:val="4472C4"/>
          <w:kern w:val="0"/>
        </w:rPr>
        <w:t xml:space="preserve">. </w:t>
      </w:r>
      <w:r w:rsidRPr="000A7DC2">
        <w:rPr>
          <w:rFonts w:ascii="Cambria" w:eastAsia="Times New Roman" w:hAnsi="Cambria" w:cs="Arial"/>
          <w:b/>
          <w:snapToGrid w:val="0"/>
          <w:color w:val="4472C4"/>
          <w:kern w:val="0"/>
        </w:rPr>
        <w:t>Deliverables</w:t>
      </w:r>
    </w:p>
    <w:p w14:paraId="774D5190" w14:textId="77777777" w:rsidR="000A7DC2" w:rsidRPr="000A7DC2" w:rsidRDefault="000A7DC2" w:rsidP="000A7DC2">
      <w:pPr>
        <w:pBdr>
          <w:top w:val="nil"/>
          <w:left w:val="nil"/>
          <w:bottom w:val="nil"/>
          <w:right w:val="nil"/>
          <w:between w:val="nil"/>
        </w:pBd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 xml:space="preserve">In this assignment the international firm will work closely with the Ministry of Environment, Ministry of Finance and Economic Planning and Rwanda Green Fund (FONERWA) and sectors to deliver on the following: </w:t>
      </w:r>
    </w:p>
    <w:p w14:paraId="6C3EE650" w14:textId="77777777" w:rsidR="000A7DC2" w:rsidRPr="000A7DC2" w:rsidRDefault="000A7DC2" w:rsidP="000A7DC2">
      <w:pPr>
        <w:overflowPunct/>
        <w:adjustRightInd/>
        <w:spacing w:line="276" w:lineRule="auto"/>
        <w:rPr>
          <w:rFonts w:ascii="Cambria" w:eastAsia="Calibri" w:hAnsi="Cambria" w:cs="Calibri"/>
          <w:color w:val="000000"/>
          <w:kern w:val="0"/>
        </w:rPr>
      </w:pPr>
    </w:p>
    <w:tbl>
      <w:tblPr>
        <w:tblStyle w:val="TableGrid2"/>
        <w:tblW w:w="0" w:type="auto"/>
        <w:tblLook w:val="04A0" w:firstRow="1" w:lastRow="0" w:firstColumn="1" w:lastColumn="0" w:noHBand="0" w:noVBand="1"/>
      </w:tblPr>
      <w:tblGrid>
        <w:gridCol w:w="1662"/>
        <w:gridCol w:w="5704"/>
        <w:gridCol w:w="1984"/>
      </w:tblGrid>
      <w:tr w:rsidR="000A7DC2" w:rsidRPr="000A7DC2" w14:paraId="3415AE69" w14:textId="77777777" w:rsidTr="00494FCE">
        <w:tc>
          <w:tcPr>
            <w:tcW w:w="1662" w:type="dxa"/>
          </w:tcPr>
          <w:p w14:paraId="44168592" w14:textId="77777777" w:rsidR="000A7DC2" w:rsidRPr="000A7DC2" w:rsidRDefault="000A7DC2" w:rsidP="000A7DC2">
            <w:pPr>
              <w:overflowPunct/>
              <w:adjustRightInd/>
              <w:spacing w:line="276" w:lineRule="auto"/>
              <w:rPr>
                <w:rFonts w:ascii="Cambria" w:eastAsia="Calibri" w:hAnsi="Cambria" w:cs="Calibri"/>
                <w:b/>
                <w:bCs/>
                <w:color w:val="000000"/>
                <w:kern w:val="0"/>
              </w:rPr>
            </w:pPr>
            <w:r w:rsidRPr="000A7DC2">
              <w:rPr>
                <w:rFonts w:ascii="Cambria" w:eastAsia="Calibri" w:hAnsi="Cambria" w:cs="Calibri"/>
                <w:b/>
                <w:bCs/>
                <w:color w:val="000000"/>
                <w:kern w:val="0"/>
              </w:rPr>
              <w:t>Set of deliverables</w:t>
            </w:r>
          </w:p>
        </w:tc>
        <w:tc>
          <w:tcPr>
            <w:tcW w:w="5704" w:type="dxa"/>
          </w:tcPr>
          <w:p w14:paraId="2F0F0B48" w14:textId="77777777" w:rsidR="000A7DC2" w:rsidRPr="000A7DC2" w:rsidRDefault="000A7DC2" w:rsidP="000A7DC2">
            <w:pPr>
              <w:overflowPunct/>
              <w:adjustRightInd/>
              <w:spacing w:line="276" w:lineRule="auto"/>
              <w:rPr>
                <w:rFonts w:ascii="Cambria" w:eastAsia="Calibri" w:hAnsi="Cambria" w:cs="Calibri"/>
                <w:b/>
                <w:bCs/>
                <w:color w:val="000000"/>
                <w:kern w:val="0"/>
              </w:rPr>
            </w:pPr>
            <w:r w:rsidRPr="000A7DC2">
              <w:rPr>
                <w:rFonts w:ascii="Cambria" w:eastAsia="Calibri" w:hAnsi="Cambria" w:cs="Calibri"/>
                <w:b/>
                <w:bCs/>
                <w:color w:val="000000"/>
                <w:kern w:val="0"/>
              </w:rPr>
              <w:t>Description</w:t>
            </w:r>
          </w:p>
        </w:tc>
        <w:tc>
          <w:tcPr>
            <w:tcW w:w="1984" w:type="dxa"/>
          </w:tcPr>
          <w:p w14:paraId="6F308971" w14:textId="77777777" w:rsidR="000A7DC2" w:rsidRPr="000A7DC2" w:rsidRDefault="000A7DC2" w:rsidP="000A7DC2">
            <w:pPr>
              <w:overflowPunct/>
              <w:adjustRightInd/>
              <w:spacing w:line="276" w:lineRule="auto"/>
              <w:rPr>
                <w:rFonts w:ascii="Cambria" w:eastAsia="Calibri" w:hAnsi="Cambria" w:cs="Calibri"/>
                <w:b/>
                <w:bCs/>
                <w:color w:val="000000"/>
                <w:kern w:val="0"/>
              </w:rPr>
            </w:pPr>
            <w:r w:rsidRPr="000A7DC2">
              <w:rPr>
                <w:rFonts w:ascii="Cambria" w:eastAsia="Calibri" w:hAnsi="Cambria" w:cs="Calibri"/>
                <w:b/>
                <w:bCs/>
                <w:color w:val="000000"/>
                <w:kern w:val="0"/>
              </w:rPr>
              <w:t>Timeline for submission (spread in 7 months)</w:t>
            </w:r>
          </w:p>
        </w:tc>
      </w:tr>
      <w:tr w:rsidR="000A7DC2" w:rsidRPr="000A7DC2" w14:paraId="207D5030" w14:textId="77777777" w:rsidTr="00494FCE">
        <w:tc>
          <w:tcPr>
            <w:tcW w:w="1662" w:type="dxa"/>
          </w:tcPr>
          <w:p w14:paraId="3ED0BD73" w14:textId="77777777" w:rsidR="000A7DC2" w:rsidRPr="000A7DC2" w:rsidRDefault="000A7DC2" w:rsidP="000A7DC2">
            <w:pPr>
              <w:overflowPunct/>
              <w:adjustRightInd/>
              <w:spacing w:line="276" w:lineRule="auto"/>
              <w:rPr>
                <w:rFonts w:ascii="Cambria" w:eastAsia="Calibri" w:hAnsi="Cambria" w:cs="Calibri"/>
                <w:color w:val="000000"/>
                <w:kern w:val="0"/>
              </w:rPr>
            </w:pPr>
            <w:r w:rsidRPr="000A7DC2">
              <w:rPr>
                <w:rFonts w:ascii="Cambria" w:eastAsia="Calibri" w:hAnsi="Cambria" w:cs="Calibri"/>
                <w:color w:val="000000"/>
                <w:kern w:val="0"/>
              </w:rPr>
              <w:t>Set 1</w:t>
            </w:r>
          </w:p>
        </w:tc>
        <w:tc>
          <w:tcPr>
            <w:tcW w:w="5704" w:type="dxa"/>
          </w:tcPr>
          <w:p w14:paraId="6900AD4E" w14:textId="77777777" w:rsidR="000A7DC2" w:rsidRPr="000A7DC2" w:rsidRDefault="000A7DC2" w:rsidP="000A7DC2">
            <w:pPr>
              <w:overflowPunct/>
              <w:adjustRightInd/>
              <w:spacing w:line="276" w:lineRule="auto"/>
              <w:jc w:val="both"/>
              <w:rPr>
                <w:rFonts w:ascii="Cambria" w:eastAsia="Calibri" w:hAnsi="Cambria" w:cs="Calibri"/>
                <w:color w:val="000000"/>
                <w:kern w:val="0"/>
              </w:rPr>
            </w:pPr>
            <w:r w:rsidRPr="000A7DC2">
              <w:rPr>
                <w:rFonts w:ascii="Cambria" w:eastAsia="Calibri" w:hAnsi="Cambria" w:cs="Calibri"/>
                <w:color w:val="000000"/>
                <w:kern w:val="0"/>
              </w:rPr>
              <w:t xml:space="preserve">Inception report including the methodology and approaches to be used by the International Firm to perform this assignment, a detailed work plan, clear timelines to complete the deliverables and any other relevant information </w:t>
            </w:r>
          </w:p>
        </w:tc>
        <w:tc>
          <w:tcPr>
            <w:tcW w:w="1984" w:type="dxa"/>
          </w:tcPr>
          <w:p w14:paraId="5A0582F1" w14:textId="77777777" w:rsidR="000A7DC2" w:rsidRPr="000A7DC2" w:rsidRDefault="000A7DC2" w:rsidP="000A7DC2">
            <w:pPr>
              <w:overflowPunct/>
              <w:adjustRightInd/>
              <w:spacing w:line="276" w:lineRule="auto"/>
              <w:jc w:val="both"/>
              <w:rPr>
                <w:rFonts w:ascii="Cambria" w:eastAsia="Calibri" w:hAnsi="Cambria" w:cs="Calibri"/>
                <w:color w:val="000000"/>
                <w:kern w:val="0"/>
              </w:rPr>
            </w:pPr>
            <w:r w:rsidRPr="000A7DC2">
              <w:rPr>
                <w:rFonts w:ascii="Cambria" w:eastAsia="Calibri" w:hAnsi="Cambria" w:cs="Calibri"/>
                <w:color w:val="000000"/>
                <w:kern w:val="0"/>
              </w:rPr>
              <w:t xml:space="preserve"> 21 days after signing contract</w:t>
            </w:r>
          </w:p>
        </w:tc>
      </w:tr>
      <w:tr w:rsidR="000A7DC2" w:rsidRPr="000A7DC2" w14:paraId="17200181" w14:textId="77777777" w:rsidTr="00494FCE">
        <w:tc>
          <w:tcPr>
            <w:tcW w:w="1662" w:type="dxa"/>
          </w:tcPr>
          <w:p w14:paraId="027A05DA" w14:textId="77777777" w:rsidR="000A7DC2" w:rsidRPr="000A7DC2" w:rsidRDefault="000A7DC2" w:rsidP="000A7DC2">
            <w:pPr>
              <w:overflowPunct/>
              <w:adjustRightInd/>
              <w:spacing w:line="276" w:lineRule="auto"/>
              <w:rPr>
                <w:rFonts w:ascii="Cambria" w:eastAsia="Calibri" w:hAnsi="Cambria" w:cs="Calibri"/>
                <w:color w:val="000000"/>
                <w:kern w:val="0"/>
              </w:rPr>
            </w:pPr>
            <w:r w:rsidRPr="000A7DC2">
              <w:rPr>
                <w:rFonts w:ascii="Cambria" w:eastAsia="Calibri" w:hAnsi="Cambria" w:cs="Calibri"/>
                <w:color w:val="000000"/>
                <w:kern w:val="0"/>
              </w:rPr>
              <w:lastRenderedPageBreak/>
              <w:t>Set 2</w:t>
            </w:r>
          </w:p>
        </w:tc>
        <w:tc>
          <w:tcPr>
            <w:tcW w:w="5704" w:type="dxa"/>
          </w:tcPr>
          <w:p w14:paraId="1E3F2974" w14:textId="77777777" w:rsidR="000A7DC2" w:rsidRPr="000A7DC2" w:rsidRDefault="000A7DC2" w:rsidP="002D5F42">
            <w:pPr>
              <w:widowControl/>
              <w:numPr>
                <w:ilvl w:val="0"/>
                <w:numId w:val="36"/>
              </w:numPr>
              <w:overflowPunct/>
              <w:autoSpaceDE w:val="0"/>
              <w:autoSpaceDN w:val="0"/>
              <w:adjustRightInd/>
              <w:spacing w:line="276" w:lineRule="auto"/>
              <w:contextualSpacing/>
              <w:jc w:val="both"/>
              <w:rPr>
                <w:rFonts w:ascii="Cambria" w:eastAsia="Calibri" w:hAnsi="Cambria" w:cs="Calibri"/>
                <w:color w:val="000000"/>
                <w:kern w:val="0"/>
                <w:lang w:val="en-CA"/>
              </w:rPr>
            </w:pPr>
            <w:r w:rsidRPr="000A7DC2">
              <w:rPr>
                <w:rFonts w:ascii="Cambria" w:eastAsia="Times New Roman" w:hAnsi="Cambria" w:cs="Calibri"/>
                <w:snapToGrid w:val="0"/>
                <w:kern w:val="0"/>
              </w:rPr>
              <w:t xml:space="preserve">A comprehensive assessment report providing detailed information  on key sector interventions for 2025 (from the five selected NDC sectors), key project concept notes/ ideas, identified sources of funds and their requirements as well as any other relevant information as outcomes of the above tasks. </w:t>
            </w:r>
          </w:p>
          <w:p w14:paraId="782615E4" w14:textId="77777777" w:rsidR="000A7DC2" w:rsidRPr="000A7DC2" w:rsidRDefault="000A7DC2" w:rsidP="002D5F42">
            <w:pPr>
              <w:widowControl/>
              <w:numPr>
                <w:ilvl w:val="0"/>
                <w:numId w:val="36"/>
              </w:numPr>
              <w:overflowPunct/>
              <w:autoSpaceDE w:val="0"/>
              <w:autoSpaceDN w:val="0"/>
              <w:adjustRightInd/>
              <w:spacing w:line="276" w:lineRule="auto"/>
              <w:contextualSpacing/>
              <w:jc w:val="both"/>
              <w:rPr>
                <w:rFonts w:ascii="Cambria" w:eastAsia="Calibri" w:hAnsi="Cambria" w:cs="Calibri"/>
                <w:color w:val="000000"/>
                <w:kern w:val="0"/>
                <w:lang w:val="en-CA"/>
              </w:rPr>
            </w:pPr>
            <w:r w:rsidRPr="000A7DC2">
              <w:rPr>
                <w:rFonts w:ascii="Cambria" w:eastAsia="Calibri" w:hAnsi="Cambria" w:cs="Calibri"/>
                <w:color w:val="000000"/>
                <w:kern w:val="0"/>
              </w:rPr>
              <w:t>A detailed capacity needs assessment and plan (including training and coaching plan) for the five selected NDC sector experts</w:t>
            </w:r>
            <w:r w:rsidRPr="000A7DC2" w:rsidDel="000730D4">
              <w:rPr>
                <w:rFonts w:ascii="Cambria" w:eastAsia="Calibri" w:hAnsi="Cambria" w:cs="Calibri"/>
                <w:color w:val="000000"/>
                <w:kern w:val="0"/>
              </w:rPr>
              <w:t xml:space="preserve"> </w:t>
            </w:r>
            <w:r w:rsidRPr="000A7DC2">
              <w:rPr>
                <w:rFonts w:ascii="Cambria" w:eastAsia="Calibri" w:hAnsi="Cambria" w:cs="Calibri"/>
                <w:color w:val="000000"/>
                <w:kern w:val="0"/>
              </w:rPr>
              <w:t>during development of viable/bankable project proposals</w:t>
            </w:r>
          </w:p>
        </w:tc>
        <w:tc>
          <w:tcPr>
            <w:tcW w:w="1984" w:type="dxa"/>
          </w:tcPr>
          <w:p w14:paraId="6822B8FF" w14:textId="77777777" w:rsidR="000A7DC2" w:rsidRPr="000A7DC2" w:rsidRDefault="000A7DC2" w:rsidP="000A7DC2">
            <w:pPr>
              <w:widowControl/>
              <w:overflowPunct/>
              <w:autoSpaceDE w:val="0"/>
              <w:autoSpaceDN w:val="0"/>
              <w:spacing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 xml:space="preserve"> 90 days after signing the contract</w:t>
            </w:r>
          </w:p>
        </w:tc>
      </w:tr>
      <w:tr w:rsidR="000A7DC2" w:rsidRPr="000A7DC2" w14:paraId="3A032D8B" w14:textId="77777777" w:rsidTr="00494FCE">
        <w:tc>
          <w:tcPr>
            <w:tcW w:w="1662" w:type="dxa"/>
          </w:tcPr>
          <w:p w14:paraId="41E676CC" w14:textId="77777777" w:rsidR="000A7DC2" w:rsidRPr="000A7DC2" w:rsidRDefault="000A7DC2" w:rsidP="000A7DC2">
            <w:pPr>
              <w:overflowPunct/>
              <w:adjustRightInd/>
              <w:spacing w:line="276" w:lineRule="auto"/>
              <w:rPr>
                <w:rFonts w:ascii="Cambria" w:eastAsia="Calibri" w:hAnsi="Cambria" w:cs="Calibri"/>
                <w:color w:val="000000"/>
                <w:kern w:val="0"/>
              </w:rPr>
            </w:pPr>
            <w:r w:rsidRPr="000A7DC2">
              <w:rPr>
                <w:rFonts w:ascii="Cambria" w:eastAsia="Calibri" w:hAnsi="Cambria" w:cs="Calibri"/>
                <w:color w:val="000000"/>
                <w:kern w:val="0"/>
              </w:rPr>
              <w:t>Set 3</w:t>
            </w:r>
          </w:p>
        </w:tc>
        <w:tc>
          <w:tcPr>
            <w:tcW w:w="5704" w:type="dxa"/>
          </w:tcPr>
          <w:p w14:paraId="41684E25" w14:textId="77777777" w:rsidR="000A7DC2" w:rsidRPr="000A7DC2" w:rsidRDefault="000A7DC2" w:rsidP="000A7DC2">
            <w:pPr>
              <w:overflowPunct/>
              <w:adjustRightInd/>
              <w:jc w:val="both"/>
              <w:rPr>
                <w:rFonts w:ascii="Cambria" w:eastAsia="Times New Roman" w:hAnsi="Cambria" w:cs="Arial"/>
                <w:bCs/>
                <w:snapToGrid w:val="0"/>
                <w:color w:val="000000"/>
                <w:kern w:val="0"/>
              </w:rPr>
            </w:pPr>
            <w:r w:rsidRPr="000A7DC2">
              <w:rPr>
                <w:rFonts w:ascii="Cambria" w:eastAsia="Calibri" w:hAnsi="Cambria" w:cs="Calibri"/>
                <w:color w:val="000000"/>
                <w:kern w:val="0"/>
              </w:rPr>
              <w:t xml:space="preserve">(iii) Three (3) draft </w:t>
            </w:r>
            <w:r w:rsidRPr="000A7DC2">
              <w:rPr>
                <w:rFonts w:ascii="Cambria" w:eastAsia="Times New Roman" w:hAnsi="Cambria" w:cs="Arial"/>
                <w:bCs/>
                <w:snapToGrid w:val="0"/>
                <w:color w:val="000000"/>
                <w:kern w:val="0"/>
              </w:rPr>
              <w:t>integrated full project proposals to be submitted for resource mobilization with a budget of at least 10M$ or more by each proposal.</w:t>
            </w:r>
          </w:p>
        </w:tc>
        <w:tc>
          <w:tcPr>
            <w:tcW w:w="1984" w:type="dxa"/>
          </w:tcPr>
          <w:p w14:paraId="598AB9B5" w14:textId="77777777" w:rsidR="000A7DC2" w:rsidRPr="000A7DC2" w:rsidRDefault="000A7DC2" w:rsidP="000A7DC2">
            <w:pPr>
              <w:overflowPunct/>
              <w:adjustRightInd/>
              <w:jc w:val="both"/>
              <w:rPr>
                <w:rFonts w:ascii="Cambria" w:eastAsia="Calibri" w:hAnsi="Cambria" w:cs="Calibri"/>
                <w:color w:val="000000"/>
                <w:kern w:val="0"/>
              </w:rPr>
            </w:pPr>
            <w:r w:rsidRPr="000A7DC2">
              <w:rPr>
                <w:rFonts w:ascii="Cambria" w:eastAsia="Calibri" w:hAnsi="Cambria" w:cs="Calibri"/>
                <w:color w:val="000000"/>
                <w:kern w:val="0"/>
              </w:rPr>
              <w:t>180 days after signing the contract</w:t>
            </w:r>
          </w:p>
        </w:tc>
      </w:tr>
      <w:tr w:rsidR="000A7DC2" w:rsidRPr="000A7DC2" w14:paraId="3643CEC7" w14:textId="77777777" w:rsidTr="00494FCE">
        <w:tc>
          <w:tcPr>
            <w:tcW w:w="1662" w:type="dxa"/>
          </w:tcPr>
          <w:p w14:paraId="26F710B4" w14:textId="77777777" w:rsidR="000A7DC2" w:rsidRPr="000A7DC2" w:rsidRDefault="000A7DC2" w:rsidP="000A7DC2">
            <w:pPr>
              <w:overflowPunct/>
              <w:adjustRightInd/>
              <w:spacing w:line="276" w:lineRule="auto"/>
              <w:rPr>
                <w:rFonts w:ascii="Cambria" w:eastAsia="Calibri" w:hAnsi="Cambria" w:cs="Calibri"/>
                <w:color w:val="000000"/>
                <w:kern w:val="0"/>
              </w:rPr>
            </w:pPr>
            <w:r w:rsidRPr="000A7DC2">
              <w:rPr>
                <w:rFonts w:ascii="Cambria" w:eastAsia="Calibri" w:hAnsi="Cambria" w:cs="Calibri"/>
                <w:color w:val="000000"/>
                <w:kern w:val="0"/>
              </w:rPr>
              <w:t>Set 4</w:t>
            </w:r>
          </w:p>
        </w:tc>
        <w:tc>
          <w:tcPr>
            <w:tcW w:w="5704" w:type="dxa"/>
          </w:tcPr>
          <w:p w14:paraId="6F488FBF" w14:textId="77777777" w:rsidR="000A7DC2" w:rsidRPr="000A7DC2" w:rsidRDefault="000A7DC2" w:rsidP="000A7DC2">
            <w:pPr>
              <w:overflowPunct/>
              <w:adjustRightInd/>
              <w:rPr>
                <w:rFonts w:ascii="Cambria" w:eastAsia="Times New Roman" w:hAnsi="Cambria"/>
                <w:snapToGrid w:val="0"/>
                <w:kern w:val="0"/>
              </w:rPr>
            </w:pPr>
            <w:r w:rsidRPr="000A7DC2">
              <w:rPr>
                <w:rFonts w:ascii="Cambria" w:eastAsia="Times New Roman" w:hAnsi="Cambria"/>
                <w:snapToGrid w:val="0"/>
                <w:kern w:val="0"/>
              </w:rPr>
              <w:t xml:space="preserve">(iv)Three Final integrated project proposals ready to be submitted for funding. </w:t>
            </w:r>
          </w:p>
          <w:p w14:paraId="4DBF81BB" w14:textId="77777777" w:rsidR="000A7DC2" w:rsidRPr="000A7DC2" w:rsidRDefault="000A7DC2" w:rsidP="000A7DC2">
            <w:pPr>
              <w:overflowPunct/>
              <w:adjustRightInd/>
              <w:rPr>
                <w:rFonts w:ascii="Cambria" w:eastAsia="Times New Roman" w:hAnsi="Cambria"/>
                <w:snapToGrid w:val="0"/>
                <w:kern w:val="0"/>
              </w:rPr>
            </w:pPr>
            <w:r w:rsidRPr="000A7DC2">
              <w:rPr>
                <w:rFonts w:ascii="Cambria" w:eastAsia="Times New Roman" w:hAnsi="Cambria"/>
                <w:snapToGrid w:val="0"/>
                <w:kern w:val="0"/>
              </w:rPr>
              <w:t>(v) Sector expert’s capacity building report</w:t>
            </w:r>
          </w:p>
        </w:tc>
        <w:tc>
          <w:tcPr>
            <w:tcW w:w="1984" w:type="dxa"/>
          </w:tcPr>
          <w:p w14:paraId="46E0B9C6" w14:textId="77777777" w:rsidR="000A7DC2" w:rsidRPr="000A7DC2" w:rsidRDefault="000A7DC2" w:rsidP="000A7DC2">
            <w:pPr>
              <w:overflowPunct/>
              <w:adjustRightInd/>
              <w:rPr>
                <w:rFonts w:ascii="Cambria" w:eastAsia="Times New Roman" w:hAnsi="Cambria"/>
                <w:snapToGrid w:val="0"/>
                <w:kern w:val="0"/>
              </w:rPr>
            </w:pPr>
            <w:r w:rsidRPr="000A7DC2">
              <w:rPr>
                <w:rFonts w:ascii="Cambria" w:eastAsia="Times New Roman" w:hAnsi="Cambria"/>
                <w:snapToGrid w:val="0"/>
                <w:kern w:val="0"/>
              </w:rPr>
              <w:t>210 days after the signing of the contract</w:t>
            </w:r>
          </w:p>
        </w:tc>
      </w:tr>
    </w:tbl>
    <w:p w14:paraId="626066B5" w14:textId="77777777" w:rsidR="000A7DC2" w:rsidRPr="000A7DC2" w:rsidRDefault="000A7DC2" w:rsidP="000A7DC2">
      <w:pPr>
        <w:overflowPunct/>
        <w:adjustRightInd/>
        <w:spacing w:line="276" w:lineRule="auto"/>
        <w:rPr>
          <w:rFonts w:ascii="Cambria" w:eastAsia="Calibri" w:hAnsi="Cambria" w:cs="Calibri"/>
          <w:color w:val="000000"/>
          <w:kern w:val="0"/>
        </w:rPr>
      </w:pPr>
    </w:p>
    <w:p w14:paraId="2751135C" w14:textId="77777777" w:rsidR="000A7DC2" w:rsidRPr="000A7DC2" w:rsidRDefault="000A7DC2" w:rsidP="002D5F42">
      <w:pPr>
        <w:numPr>
          <w:ilvl w:val="0"/>
          <w:numId w:val="38"/>
        </w:numPr>
        <w:overflowPunct/>
        <w:adjustRightInd/>
        <w:contextualSpacing/>
        <w:jc w:val="both"/>
        <w:rPr>
          <w:rFonts w:ascii="Cambria" w:eastAsia="Times New Roman" w:hAnsi="Cambria" w:cs="Arial"/>
          <w:b/>
          <w:snapToGrid w:val="0"/>
          <w:color w:val="4472C4"/>
          <w:kern w:val="0"/>
        </w:rPr>
      </w:pPr>
      <w:r w:rsidRPr="000A7DC2">
        <w:rPr>
          <w:rFonts w:ascii="Cambria" w:eastAsia="Times New Roman" w:hAnsi="Cambria" w:cs="Arial"/>
          <w:b/>
          <w:snapToGrid w:val="0"/>
          <w:color w:val="4472C4"/>
          <w:kern w:val="0"/>
        </w:rPr>
        <w:t xml:space="preserve">Duration of the contract </w:t>
      </w:r>
    </w:p>
    <w:p w14:paraId="6C606F96" w14:textId="77777777" w:rsidR="000A7DC2" w:rsidRPr="000A7DC2" w:rsidRDefault="000A7DC2" w:rsidP="000A7DC2">
      <w:pPr>
        <w:overflowPunct/>
        <w:adjustRightInd/>
        <w:ind w:left="720"/>
        <w:contextualSpacing/>
        <w:jc w:val="both"/>
        <w:rPr>
          <w:rFonts w:ascii="Cambria" w:eastAsia="Times New Roman" w:hAnsi="Cambria" w:cs="Arial"/>
          <w:b/>
          <w:snapToGrid w:val="0"/>
          <w:color w:val="4472C4"/>
          <w:kern w:val="0"/>
        </w:rPr>
      </w:pPr>
    </w:p>
    <w:p w14:paraId="4AA5AC0D" w14:textId="77777777" w:rsidR="000A7DC2" w:rsidRPr="000A7DC2" w:rsidRDefault="000A7DC2" w:rsidP="000A7DC2">
      <w:pPr>
        <w:pBdr>
          <w:top w:val="nil"/>
          <w:left w:val="nil"/>
          <w:bottom w:val="nil"/>
          <w:right w:val="nil"/>
          <w:between w:val="nil"/>
        </w:pBd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 xml:space="preserve">The assignment is expected to be conducted in 120 working days spread over 7 calendar months. </w:t>
      </w:r>
    </w:p>
    <w:p w14:paraId="63337E77" w14:textId="77777777" w:rsidR="000A7DC2" w:rsidRPr="000A7DC2" w:rsidRDefault="000A7DC2" w:rsidP="002D5F42">
      <w:pPr>
        <w:numPr>
          <w:ilvl w:val="0"/>
          <w:numId w:val="38"/>
        </w:numPr>
        <w:overflowPunct/>
        <w:adjustRightInd/>
        <w:contextualSpacing/>
        <w:jc w:val="both"/>
        <w:rPr>
          <w:rFonts w:ascii="Cambria" w:eastAsia="Times New Roman" w:hAnsi="Cambria" w:cs="Arial"/>
          <w:b/>
          <w:snapToGrid w:val="0"/>
          <w:color w:val="4472C4"/>
          <w:kern w:val="0"/>
        </w:rPr>
      </w:pPr>
      <w:r w:rsidRPr="000A7DC2">
        <w:rPr>
          <w:rFonts w:ascii="Cambria" w:eastAsia="Times New Roman" w:hAnsi="Cambria" w:cs="Arial"/>
          <w:b/>
          <w:snapToGrid w:val="0"/>
          <w:color w:val="4472C4"/>
          <w:kern w:val="0"/>
        </w:rPr>
        <w:t xml:space="preserve">Institution arrangements </w:t>
      </w:r>
    </w:p>
    <w:p w14:paraId="498778D1" w14:textId="77777777" w:rsidR="000A7DC2" w:rsidRPr="000A7DC2" w:rsidRDefault="000A7DC2" w:rsidP="000A7DC2">
      <w:pPr>
        <w:widowControl/>
        <w:overflowPunct/>
        <w:adjustRightInd/>
        <w:spacing w:before="240"/>
        <w:jc w:val="both"/>
        <w:rPr>
          <w:rFonts w:ascii="Cambria" w:eastAsia="Calibri" w:hAnsi="Cambria"/>
          <w:kern w:val="0"/>
        </w:rPr>
      </w:pPr>
      <w:r w:rsidRPr="000A7DC2">
        <w:rPr>
          <w:rFonts w:ascii="Cambria" w:eastAsia="Calibri" w:hAnsi="Cambria"/>
          <w:kern w:val="0"/>
        </w:rPr>
        <w:t xml:space="preserve">UNDP will contract the international consultancy firm that fulfill the criteria outlined in these </w:t>
      </w:r>
      <w:proofErr w:type="spellStart"/>
      <w:r w:rsidRPr="000A7DC2">
        <w:rPr>
          <w:rFonts w:ascii="Cambria" w:eastAsia="Calibri" w:hAnsi="Cambria"/>
          <w:kern w:val="0"/>
        </w:rPr>
        <w:t>ToRs</w:t>
      </w:r>
      <w:proofErr w:type="spellEnd"/>
      <w:r w:rsidRPr="000A7DC2">
        <w:rPr>
          <w:rFonts w:ascii="Cambria" w:eastAsia="Calibri" w:hAnsi="Cambria"/>
          <w:kern w:val="0"/>
        </w:rPr>
        <w:t>. It will manage the contract and will execute all payments in accordance with the agreed payment schedule to be stipulated in the contract. In addition, UNDP will cover all workshop related logistic costs including conference room, transport, and accommodation for participants where applicable. Furthermore, UNDP will provide technical advice to the Ministry of Environment to ensure the quality of the deliverables.</w:t>
      </w:r>
    </w:p>
    <w:p w14:paraId="6D32BEBE" w14:textId="77777777" w:rsidR="000A7DC2" w:rsidRPr="000A7DC2" w:rsidRDefault="000A7DC2" w:rsidP="000A7DC2">
      <w:pPr>
        <w:widowControl/>
        <w:overflowPunct/>
        <w:autoSpaceDE w:val="0"/>
        <w:autoSpaceDN w:val="0"/>
        <w:spacing w:before="240" w:after="164"/>
        <w:jc w:val="both"/>
        <w:rPr>
          <w:rFonts w:ascii="Cambria" w:eastAsia="Times New Roman" w:hAnsi="Cambria"/>
          <w:kern w:val="0"/>
        </w:rPr>
      </w:pPr>
      <w:r w:rsidRPr="000A7DC2">
        <w:rPr>
          <w:rFonts w:ascii="Cambria" w:eastAsia="Times New Roman" w:hAnsi="Cambria"/>
          <w:color w:val="000000"/>
          <w:kern w:val="0"/>
        </w:rPr>
        <w:t>The Ministry of Environment (</w:t>
      </w:r>
      <w:proofErr w:type="spellStart"/>
      <w:r w:rsidRPr="000A7DC2">
        <w:rPr>
          <w:rFonts w:ascii="Cambria" w:eastAsia="Times New Roman" w:hAnsi="Cambria"/>
          <w:color w:val="000000"/>
          <w:kern w:val="0"/>
        </w:rPr>
        <w:t>MoE</w:t>
      </w:r>
      <w:proofErr w:type="spellEnd"/>
      <w:r w:rsidRPr="000A7DC2">
        <w:rPr>
          <w:rFonts w:ascii="Cambria" w:eastAsia="Times New Roman" w:hAnsi="Cambria"/>
          <w:color w:val="000000"/>
          <w:kern w:val="0"/>
        </w:rPr>
        <w:t>) will coordinate the work in collaboration with UNDP, FONERWA, MINECOFIN, MINAGRI, MININFRA, Rwanda Water Resources Board, Rwanda Forestry Authority, Rwanda Land Management and Use Authority, Rwanda Energy Group, Energy Development Corporation Ltd, Rwanda Transport Development Authority and other relevant stakeholders.</w:t>
      </w:r>
    </w:p>
    <w:p w14:paraId="4ECC708A" w14:textId="77777777" w:rsidR="000A7DC2" w:rsidRPr="000A7DC2" w:rsidRDefault="000A7DC2" w:rsidP="002D5F42">
      <w:pPr>
        <w:numPr>
          <w:ilvl w:val="0"/>
          <w:numId w:val="38"/>
        </w:numPr>
        <w:overflowPunct/>
        <w:adjustRightInd/>
        <w:contextualSpacing/>
        <w:jc w:val="both"/>
        <w:rPr>
          <w:rFonts w:ascii="Cambria" w:eastAsia="Times New Roman" w:hAnsi="Cambria" w:cs="Arial"/>
          <w:b/>
          <w:snapToGrid w:val="0"/>
          <w:color w:val="4472C4"/>
          <w:kern w:val="0"/>
        </w:rPr>
      </w:pPr>
      <w:r w:rsidRPr="000A7DC2">
        <w:rPr>
          <w:rFonts w:ascii="Cambria" w:eastAsia="Times New Roman" w:hAnsi="Cambria" w:cs="Arial"/>
          <w:b/>
          <w:snapToGrid w:val="0"/>
          <w:color w:val="4472C4"/>
          <w:kern w:val="0"/>
        </w:rPr>
        <w:t xml:space="preserve"> Duty station </w:t>
      </w:r>
    </w:p>
    <w:p w14:paraId="4EB210B7" w14:textId="77777777" w:rsidR="000A7DC2" w:rsidRPr="000A7DC2" w:rsidRDefault="000A7DC2" w:rsidP="000A7DC2">
      <w:pPr>
        <w:pBdr>
          <w:top w:val="nil"/>
          <w:left w:val="nil"/>
          <w:bottom w:val="nil"/>
          <w:right w:val="nil"/>
          <w:between w:val="nil"/>
        </w:pBd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The duty station is Kigali Rwanda. However, it is important to note that the consultants based outside Rwanda will be required to travel and stay in Kigali during the consultation process, trainings, and coaching time. The cost of travel to and from Rwanda and stay in Kigali should be included in the financial proposal.</w:t>
      </w:r>
    </w:p>
    <w:p w14:paraId="62CFB98A" w14:textId="77777777" w:rsidR="000A7DC2" w:rsidRPr="000A7DC2" w:rsidRDefault="000A7DC2" w:rsidP="002D5F42">
      <w:pPr>
        <w:numPr>
          <w:ilvl w:val="0"/>
          <w:numId w:val="38"/>
        </w:numPr>
        <w:overflowPunct/>
        <w:adjustRightInd/>
        <w:contextualSpacing/>
        <w:jc w:val="both"/>
        <w:rPr>
          <w:rFonts w:ascii="Cambria" w:eastAsia="Times New Roman" w:hAnsi="Cambria" w:cs="Arial"/>
          <w:b/>
          <w:snapToGrid w:val="0"/>
          <w:color w:val="4472C4"/>
          <w:kern w:val="0"/>
        </w:rPr>
      </w:pPr>
      <w:r w:rsidRPr="000A7DC2">
        <w:rPr>
          <w:rFonts w:ascii="Cambria" w:eastAsia="Times New Roman" w:hAnsi="Cambria" w:cs="Arial"/>
          <w:b/>
          <w:snapToGrid w:val="0"/>
          <w:color w:val="4472C4"/>
          <w:kern w:val="0"/>
        </w:rPr>
        <w:t xml:space="preserve">Methodology </w:t>
      </w:r>
    </w:p>
    <w:p w14:paraId="560DDE64" w14:textId="77777777" w:rsidR="000A7DC2" w:rsidRPr="000A7DC2" w:rsidRDefault="000A7DC2" w:rsidP="000A7DC2">
      <w:pPr>
        <w:overflowPunct/>
        <w:adjustRightInd/>
        <w:jc w:val="both"/>
        <w:rPr>
          <w:rFonts w:ascii="Cambria" w:eastAsia="Times New Roman" w:hAnsi="Cambria" w:cs="Arial"/>
          <w:b/>
          <w:snapToGrid w:val="0"/>
          <w:color w:val="4472C4"/>
          <w:kern w:val="0"/>
        </w:rPr>
      </w:pPr>
    </w:p>
    <w:p w14:paraId="6D197472" w14:textId="77777777" w:rsidR="000A7DC2" w:rsidRPr="000A7DC2" w:rsidRDefault="000A7DC2" w:rsidP="000A7DC2">
      <w:pPr>
        <w:overflowPunct/>
        <w:adjustRightInd/>
        <w:jc w:val="both"/>
        <w:rPr>
          <w:rFonts w:ascii="Cambria" w:eastAsia="Times New Roman" w:hAnsi="Cambria" w:cs="Arial"/>
          <w:snapToGrid w:val="0"/>
          <w:color w:val="000000"/>
          <w:kern w:val="0"/>
        </w:rPr>
      </w:pPr>
      <w:r w:rsidRPr="000A7DC2">
        <w:rPr>
          <w:rFonts w:ascii="Cambria" w:eastAsia="Times New Roman" w:hAnsi="Cambria" w:cs="Arial"/>
          <w:snapToGrid w:val="0"/>
          <w:color w:val="000000"/>
          <w:kern w:val="0"/>
        </w:rPr>
        <w:t>The firm will submit a comprehensive methodology of how it will perform the assignment including approaches and the work plan. The best methodology should take into consideration the current situation of the global pandemic of COVID 19.</w:t>
      </w:r>
    </w:p>
    <w:p w14:paraId="04953C9E" w14:textId="77777777" w:rsidR="000A7DC2" w:rsidRPr="000A7DC2" w:rsidRDefault="000A7DC2" w:rsidP="000A7DC2">
      <w:pPr>
        <w:overflowPunct/>
        <w:adjustRightInd/>
        <w:jc w:val="both"/>
        <w:rPr>
          <w:rFonts w:ascii="Cambria" w:eastAsia="Times New Roman" w:hAnsi="Cambria" w:cs="Arial"/>
          <w:b/>
          <w:snapToGrid w:val="0"/>
          <w:color w:val="4472C4"/>
          <w:kern w:val="0"/>
        </w:rPr>
      </w:pPr>
      <w:r w:rsidRPr="000A7DC2">
        <w:rPr>
          <w:rFonts w:ascii="Cambria" w:eastAsia="Times New Roman" w:hAnsi="Cambria" w:cs="Arial"/>
          <w:b/>
          <w:snapToGrid w:val="0"/>
          <w:color w:val="4472C4"/>
          <w:kern w:val="0"/>
        </w:rPr>
        <w:lastRenderedPageBreak/>
        <w:t xml:space="preserve"> </w:t>
      </w:r>
    </w:p>
    <w:p w14:paraId="6C432EF8" w14:textId="77777777" w:rsidR="000A7DC2" w:rsidRPr="000A7DC2" w:rsidRDefault="000A7DC2" w:rsidP="002D5F42">
      <w:pPr>
        <w:numPr>
          <w:ilvl w:val="0"/>
          <w:numId w:val="38"/>
        </w:numPr>
        <w:overflowPunct/>
        <w:adjustRightInd/>
        <w:spacing w:line="276" w:lineRule="auto"/>
        <w:contextualSpacing/>
        <w:jc w:val="both"/>
        <w:rPr>
          <w:rFonts w:ascii="Cambria" w:eastAsia="Times New Roman" w:hAnsi="Cambria" w:cs="Calibri"/>
          <w:b/>
          <w:snapToGrid w:val="0"/>
          <w:color w:val="4472C4"/>
          <w:kern w:val="0"/>
        </w:rPr>
      </w:pPr>
      <w:r w:rsidRPr="000A7DC2">
        <w:rPr>
          <w:rFonts w:ascii="Cambria" w:eastAsia="Times New Roman" w:hAnsi="Cambria" w:cs="Calibri"/>
          <w:b/>
          <w:snapToGrid w:val="0"/>
          <w:color w:val="4472C4"/>
          <w:kern w:val="0"/>
        </w:rPr>
        <w:t>REQUIRED QUALIFICATIONS AND EXPERIENCE OF THE CONSULTANCY TEAM</w:t>
      </w:r>
    </w:p>
    <w:p w14:paraId="686DDB6C" w14:textId="77777777" w:rsidR="000A7DC2" w:rsidRPr="000A7DC2" w:rsidRDefault="000A7DC2" w:rsidP="000A7DC2">
      <w:pPr>
        <w:overflowPunct/>
        <w:adjustRightInd/>
        <w:spacing w:line="276" w:lineRule="auto"/>
        <w:jc w:val="both"/>
        <w:rPr>
          <w:rFonts w:ascii="Cambria" w:eastAsia="Times New Roman" w:hAnsi="Cambria" w:cs="Calibri"/>
          <w:b/>
          <w:snapToGrid w:val="0"/>
          <w:kern w:val="0"/>
        </w:rPr>
      </w:pPr>
    </w:p>
    <w:p w14:paraId="5987BDD6" w14:textId="77777777" w:rsidR="000A7DC2" w:rsidRPr="000A7DC2" w:rsidRDefault="000A7DC2" w:rsidP="000A7DC2">
      <w:pPr>
        <w:widowControl/>
        <w:overflowPunct/>
        <w:autoSpaceDE w:val="0"/>
        <w:autoSpaceDN w:val="0"/>
        <w:spacing w:line="276" w:lineRule="auto"/>
        <w:jc w:val="both"/>
        <w:rPr>
          <w:rFonts w:ascii="Cambria" w:eastAsia="Calibri" w:hAnsi="Cambria" w:cs="Calibri"/>
          <w:kern w:val="0"/>
          <w:lang w:val="en-GB"/>
        </w:rPr>
      </w:pPr>
      <w:r w:rsidRPr="000A7DC2">
        <w:rPr>
          <w:rFonts w:ascii="Cambria" w:eastAsia="Calibri" w:hAnsi="Cambria" w:cs="Calibri"/>
          <w:kern w:val="0"/>
          <w:lang w:val="en-GB"/>
        </w:rPr>
        <w:t xml:space="preserve">The team will be composed of 2 consultants- </w:t>
      </w:r>
      <w:r w:rsidRPr="000A7DC2">
        <w:rPr>
          <w:rFonts w:ascii="Cambria" w:eastAsia="Calibri" w:hAnsi="Cambria" w:cs="Calibri"/>
          <w:b/>
          <w:kern w:val="0"/>
          <w:lang w:val="en-GB"/>
        </w:rPr>
        <w:t>the Team Leader</w:t>
      </w:r>
      <w:r w:rsidRPr="000A7DC2">
        <w:rPr>
          <w:rFonts w:ascii="Cambria" w:eastAsia="Calibri" w:hAnsi="Cambria" w:cs="Calibri"/>
          <w:kern w:val="0"/>
          <w:lang w:val="en-GB"/>
        </w:rPr>
        <w:t xml:space="preserve">/ Expert in </w:t>
      </w:r>
      <w:r w:rsidRPr="000A7DC2">
        <w:rPr>
          <w:rFonts w:ascii="Cambria" w:eastAsia="Calibri" w:hAnsi="Cambria" w:cs="Calibri"/>
          <w:color w:val="000000"/>
          <w:kern w:val="0"/>
          <w:lang w:val="en-GB"/>
        </w:rPr>
        <w:t>Climate Finance</w:t>
      </w:r>
      <w:r w:rsidRPr="000A7DC2">
        <w:rPr>
          <w:rFonts w:ascii="Cambria" w:eastAsia="Calibri" w:hAnsi="Cambria" w:cs="Calibri"/>
          <w:kern w:val="0"/>
          <w:lang w:val="en-GB"/>
        </w:rPr>
        <w:t xml:space="preserve">, and </w:t>
      </w:r>
      <w:r w:rsidRPr="000A7DC2">
        <w:rPr>
          <w:rFonts w:ascii="Cambria" w:eastAsia="Calibri" w:hAnsi="Cambria" w:cs="Calibri"/>
          <w:b/>
          <w:bCs/>
          <w:kern w:val="0"/>
          <w:lang w:val="en-GB"/>
        </w:rPr>
        <w:t>the expert</w:t>
      </w:r>
      <w:r w:rsidRPr="000A7DC2">
        <w:rPr>
          <w:rFonts w:ascii="Cambria" w:eastAsia="Calibri" w:hAnsi="Cambria" w:cs="Calibri"/>
          <w:kern w:val="0"/>
          <w:lang w:val="en-GB"/>
        </w:rPr>
        <w:t xml:space="preserve"> in energy.</w:t>
      </w:r>
    </w:p>
    <w:p w14:paraId="478AA165" w14:textId="77777777" w:rsidR="000A7DC2" w:rsidRPr="000A7DC2" w:rsidRDefault="000A7DC2" w:rsidP="000A7DC2">
      <w:pPr>
        <w:widowControl/>
        <w:tabs>
          <w:tab w:val="left" w:pos="6410"/>
        </w:tabs>
        <w:overflowPunct/>
        <w:autoSpaceDE w:val="0"/>
        <w:autoSpaceDN w:val="0"/>
        <w:spacing w:line="276" w:lineRule="auto"/>
        <w:rPr>
          <w:rFonts w:ascii="Cambria" w:eastAsia="Calibri" w:hAnsi="Cambria"/>
          <w:kern w:val="0"/>
          <w:lang w:val="en-GB"/>
        </w:rPr>
      </w:pPr>
      <w:r w:rsidRPr="000A7DC2">
        <w:rPr>
          <w:rFonts w:ascii="Cambria" w:eastAsia="Calibri" w:hAnsi="Cambria"/>
          <w:kern w:val="0"/>
          <w:lang w:val="en-GB"/>
        </w:rPr>
        <w:tab/>
      </w:r>
    </w:p>
    <w:p w14:paraId="2C5E73B0" w14:textId="77777777" w:rsidR="000A7DC2" w:rsidRPr="000A7DC2" w:rsidRDefault="000A7DC2" w:rsidP="002D5F42">
      <w:pPr>
        <w:widowControl/>
        <w:numPr>
          <w:ilvl w:val="1"/>
          <w:numId w:val="38"/>
        </w:numPr>
        <w:overflowPunct/>
        <w:adjustRightInd/>
        <w:spacing w:line="276" w:lineRule="auto"/>
        <w:contextualSpacing/>
        <w:jc w:val="both"/>
        <w:rPr>
          <w:rFonts w:ascii="Cambria" w:eastAsia="Times New Roman" w:hAnsi="Cambria"/>
          <w:snapToGrid w:val="0"/>
          <w:color w:val="4472C4"/>
          <w:kern w:val="0"/>
        </w:rPr>
      </w:pPr>
      <w:r w:rsidRPr="000A7DC2">
        <w:rPr>
          <w:rFonts w:ascii="Cambria" w:eastAsia="Times New Roman" w:hAnsi="Cambria"/>
          <w:b/>
          <w:snapToGrid w:val="0"/>
          <w:color w:val="4472C4"/>
          <w:kern w:val="0"/>
        </w:rPr>
        <w:t>General co</w:t>
      </w:r>
      <w:r w:rsidRPr="000A7DC2">
        <w:rPr>
          <w:rFonts w:ascii="Cambria" w:eastAsia="Times New Roman" w:hAnsi="Cambria"/>
          <w:b/>
          <w:snapToGrid w:val="0"/>
          <w:color w:val="4472C4"/>
          <w:spacing w:val="-3"/>
          <w:kern w:val="0"/>
        </w:rPr>
        <w:t>m</w:t>
      </w:r>
      <w:r w:rsidRPr="000A7DC2">
        <w:rPr>
          <w:rFonts w:ascii="Cambria" w:eastAsia="Times New Roman" w:hAnsi="Cambria"/>
          <w:b/>
          <w:snapToGrid w:val="0"/>
          <w:color w:val="4472C4"/>
          <w:spacing w:val="1"/>
          <w:kern w:val="0"/>
        </w:rPr>
        <w:t>p</w:t>
      </w:r>
      <w:r w:rsidRPr="000A7DC2">
        <w:rPr>
          <w:rFonts w:ascii="Cambria" w:eastAsia="Times New Roman" w:hAnsi="Cambria"/>
          <w:b/>
          <w:snapToGrid w:val="0"/>
          <w:color w:val="4472C4"/>
          <w:spacing w:val="-1"/>
          <w:kern w:val="0"/>
        </w:rPr>
        <w:t>e</w:t>
      </w:r>
      <w:r w:rsidRPr="000A7DC2">
        <w:rPr>
          <w:rFonts w:ascii="Cambria" w:eastAsia="Times New Roman" w:hAnsi="Cambria"/>
          <w:b/>
          <w:snapToGrid w:val="0"/>
          <w:color w:val="4472C4"/>
          <w:spacing w:val="2"/>
          <w:kern w:val="0"/>
        </w:rPr>
        <w:t>t</w:t>
      </w:r>
      <w:r w:rsidRPr="000A7DC2">
        <w:rPr>
          <w:rFonts w:ascii="Cambria" w:eastAsia="Times New Roman" w:hAnsi="Cambria"/>
          <w:b/>
          <w:snapToGrid w:val="0"/>
          <w:color w:val="4472C4"/>
          <w:spacing w:val="-1"/>
          <w:kern w:val="0"/>
        </w:rPr>
        <w:t>e</w:t>
      </w:r>
      <w:r w:rsidRPr="000A7DC2">
        <w:rPr>
          <w:rFonts w:ascii="Cambria" w:eastAsia="Times New Roman" w:hAnsi="Cambria"/>
          <w:b/>
          <w:snapToGrid w:val="0"/>
          <w:color w:val="4472C4"/>
          <w:spacing w:val="1"/>
          <w:kern w:val="0"/>
        </w:rPr>
        <w:t>n</w:t>
      </w:r>
      <w:r w:rsidRPr="000A7DC2">
        <w:rPr>
          <w:rFonts w:ascii="Cambria" w:eastAsia="Times New Roman" w:hAnsi="Cambria"/>
          <w:b/>
          <w:snapToGrid w:val="0"/>
          <w:color w:val="4472C4"/>
          <w:spacing w:val="-1"/>
          <w:kern w:val="0"/>
        </w:rPr>
        <w:t>c</w:t>
      </w:r>
      <w:r w:rsidRPr="000A7DC2">
        <w:rPr>
          <w:rFonts w:ascii="Cambria" w:eastAsia="Times New Roman" w:hAnsi="Cambria"/>
          <w:b/>
          <w:snapToGrid w:val="0"/>
          <w:color w:val="4472C4"/>
          <w:kern w:val="0"/>
        </w:rPr>
        <w:t>i</w:t>
      </w:r>
      <w:r w:rsidRPr="000A7DC2">
        <w:rPr>
          <w:rFonts w:ascii="Cambria" w:eastAsia="Times New Roman" w:hAnsi="Cambria"/>
          <w:b/>
          <w:snapToGrid w:val="0"/>
          <w:color w:val="4472C4"/>
          <w:spacing w:val="-1"/>
          <w:kern w:val="0"/>
        </w:rPr>
        <w:t>e</w:t>
      </w:r>
      <w:r w:rsidRPr="000A7DC2">
        <w:rPr>
          <w:rFonts w:ascii="Cambria" w:eastAsia="Times New Roman" w:hAnsi="Cambria"/>
          <w:b/>
          <w:snapToGrid w:val="0"/>
          <w:color w:val="4472C4"/>
          <w:kern w:val="0"/>
        </w:rPr>
        <w:t>s for the firm</w:t>
      </w:r>
    </w:p>
    <w:p w14:paraId="26BF1D2F" w14:textId="77777777" w:rsidR="000A7DC2" w:rsidRPr="000A7DC2" w:rsidRDefault="000A7DC2" w:rsidP="000A7DC2">
      <w:pPr>
        <w:widowControl/>
        <w:overflowPunct/>
        <w:adjustRightInd/>
        <w:spacing w:line="276" w:lineRule="auto"/>
        <w:jc w:val="both"/>
        <w:rPr>
          <w:rFonts w:ascii="Cambria" w:eastAsia="Arial" w:hAnsi="Cambria" w:cs="Calibri"/>
          <w:snapToGrid w:val="0"/>
          <w:kern w:val="0"/>
        </w:rPr>
      </w:pPr>
      <w:r w:rsidRPr="000A7DC2">
        <w:rPr>
          <w:rFonts w:ascii="Cambria" w:eastAsia="Times New Roman" w:hAnsi="Cambria"/>
          <w:snapToGrid w:val="0"/>
          <w:kern w:val="0"/>
          <w:lang w:eastAsia="en-GB"/>
        </w:rPr>
        <w:t>The Consultancy Firm should have an experience of at least 8 years</w:t>
      </w:r>
      <w:r w:rsidRPr="000A7DC2">
        <w:rPr>
          <w:rFonts w:ascii="Cambria" w:eastAsia="Calibri" w:hAnsi="Cambria"/>
          <w:snapToGrid w:val="0"/>
          <w:kern w:val="0"/>
        </w:rPr>
        <w:t xml:space="preserve"> in </w:t>
      </w:r>
      <w:r w:rsidRPr="000A7DC2">
        <w:rPr>
          <w:rFonts w:ascii="Cambria" w:eastAsia="Arial" w:hAnsi="Cambria" w:cs="Calibri"/>
          <w:snapToGrid w:val="0"/>
          <w:kern w:val="0"/>
        </w:rPr>
        <w:t xml:space="preserve">the international development and climate policy context, particularly global climate finance; the evolving agenda of multilateral development banks and bilateral development finance institutions; and the variety of funds and initiatives that exist to help developing countries finance their low-carbon transitions. </w:t>
      </w:r>
      <w:r w:rsidRPr="000A7DC2">
        <w:rPr>
          <w:rFonts w:ascii="Cambria" w:eastAsia="Times New Roman" w:hAnsi="Cambria" w:cs="Calibri"/>
          <w:snapToGrid w:val="0"/>
          <w:kern w:val="0"/>
        </w:rPr>
        <w:t>Substantial experience in business development, capital raising, and/or developing public-private partnerships</w:t>
      </w:r>
      <w:r w:rsidRPr="000A7DC2">
        <w:rPr>
          <w:rFonts w:ascii="Cambria" w:eastAsia="Times New Roman" w:hAnsi="Cambria" w:cs="Calibri"/>
          <w:color w:val="000000"/>
          <w:kern w:val="0"/>
        </w:rPr>
        <w:t xml:space="preserve"> with a successful track record in climate finance related activities across multiple contexts in a multi-cultural environment</w:t>
      </w:r>
      <w:r w:rsidRPr="000A7DC2">
        <w:rPr>
          <w:rFonts w:ascii="Cambria" w:eastAsia="Times New Roman" w:hAnsi="Cambria" w:cs="Calibri"/>
          <w:snapToGrid w:val="0"/>
          <w:kern w:val="0"/>
        </w:rPr>
        <w:t>.</w:t>
      </w:r>
      <w:r w:rsidRPr="000A7DC2">
        <w:rPr>
          <w:rFonts w:ascii="Cambria" w:eastAsia="Arial" w:hAnsi="Cambria" w:cs="Calibri"/>
          <w:snapToGrid w:val="0"/>
          <w:kern w:val="0"/>
        </w:rPr>
        <w:t xml:space="preserve"> </w:t>
      </w:r>
      <w:r w:rsidRPr="000A7DC2">
        <w:rPr>
          <w:rFonts w:ascii="Cambria" w:eastAsia="Times New Roman" w:hAnsi="Cambria"/>
          <w:snapToGrid w:val="0"/>
          <w:color w:val="000000"/>
          <w:kern w:val="0"/>
        </w:rPr>
        <w:t xml:space="preserve">Relevance of specialized knowledge and experience on similar engagements done in the country and/or experience in the region will be an advantage. </w:t>
      </w:r>
    </w:p>
    <w:p w14:paraId="0CCF6B72" w14:textId="77777777" w:rsidR="000A7DC2" w:rsidRPr="000A7DC2" w:rsidRDefault="000A7DC2" w:rsidP="000A7DC2">
      <w:pPr>
        <w:widowControl/>
        <w:overflowPunct/>
        <w:autoSpaceDE w:val="0"/>
        <w:autoSpaceDN w:val="0"/>
        <w:spacing w:line="276" w:lineRule="auto"/>
        <w:rPr>
          <w:rFonts w:ascii="Cambria" w:eastAsia="Calibri" w:hAnsi="Cambria"/>
          <w:color w:val="4472C4"/>
          <w:kern w:val="0"/>
          <w:lang w:val="en-GB"/>
        </w:rPr>
      </w:pPr>
    </w:p>
    <w:p w14:paraId="0C599FF3" w14:textId="77777777" w:rsidR="000A7DC2" w:rsidRPr="000A7DC2" w:rsidRDefault="000A7DC2" w:rsidP="002D5F42">
      <w:pPr>
        <w:widowControl/>
        <w:numPr>
          <w:ilvl w:val="1"/>
          <w:numId w:val="38"/>
        </w:numPr>
        <w:overflowPunct/>
        <w:adjustRightInd/>
        <w:spacing w:after="120" w:line="276" w:lineRule="auto"/>
        <w:contextualSpacing/>
        <w:jc w:val="both"/>
        <w:rPr>
          <w:rFonts w:ascii="Cambria" w:eastAsia="Times New Roman" w:hAnsi="Cambria"/>
          <w:b/>
          <w:snapToGrid w:val="0"/>
          <w:color w:val="4472C4"/>
          <w:kern w:val="0"/>
        </w:rPr>
      </w:pPr>
      <w:r w:rsidRPr="000A7DC2">
        <w:rPr>
          <w:rFonts w:ascii="Cambria" w:eastAsia="Times New Roman" w:hAnsi="Cambria"/>
          <w:b/>
          <w:snapToGrid w:val="0"/>
          <w:color w:val="4472C4"/>
          <w:kern w:val="0"/>
        </w:rPr>
        <w:t xml:space="preserve">Required qualification and experience of firm experts </w:t>
      </w:r>
    </w:p>
    <w:p w14:paraId="6559F535" w14:textId="77777777" w:rsidR="000A7DC2" w:rsidRPr="000A7DC2" w:rsidRDefault="000A7DC2" w:rsidP="000A7DC2">
      <w:pPr>
        <w:widowControl/>
        <w:overflowPunct/>
        <w:autoSpaceDE w:val="0"/>
        <w:autoSpaceDN w:val="0"/>
        <w:spacing w:line="276" w:lineRule="auto"/>
        <w:rPr>
          <w:rFonts w:ascii="Cambria" w:eastAsia="Calibri" w:hAnsi="Cambria" w:cs="Calibri"/>
          <w:b/>
          <w:bCs/>
          <w:kern w:val="0"/>
          <w:lang w:val="en-GB"/>
        </w:rPr>
      </w:pPr>
    </w:p>
    <w:p w14:paraId="4720DA7B" w14:textId="77777777" w:rsidR="000A7DC2" w:rsidRPr="000A7DC2" w:rsidRDefault="000A7DC2" w:rsidP="002D5F42">
      <w:pPr>
        <w:widowControl/>
        <w:numPr>
          <w:ilvl w:val="2"/>
          <w:numId w:val="38"/>
        </w:numPr>
        <w:overflowPunct/>
        <w:autoSpaceDE w:val="0"/>
        <w:autoSpaceDN w:val="0"/>
        <w:adjustRightInd/>
        <w:spacing w:line="276" w:lineRule="auto"/>
        <w:rPr>
          <w:rFonts w:ascii="Cambria" w:eastAsia="Calibri" w:hAnsi="Cambria" w:cs="Calibri"/>
          <w:b/>
          <w:bCs/>
          <w:kern w:val="0"/>
          <w:lang w:val="en-GB"/>
        </w:rPr>
      </w:pPr>
      <w:r w:rsidRPr="000A7DC2">
        <w:rPr>
          <w:rFonts w:ascii="Cambria" w:eastAsia="Calibri" w:hAnsi="Cambria" w:cs="Calibri"/>
          <w:b/>
          <w:bCs/>
          <w:color w:val="4472C4"/>
          <w:kern w:val="0"/>
          <w:lang w:val="en-GB"/>
        </w:rPr>
        <w:t>Team Leader/Expert in Climate finance</w:t>
      </w:r>
    </w:p>
    <w:p w14:paraId="526A6D8F" w14:textId="77777777" w:rsidR="000A7DC2" w:rsidRPr="000A7DC2" w:rsidRDefault="000A7DC2" w:rsidP="000A7DC2">
      <w:pPr>
        <w:widowControl/>
        <w:overflowPunct/>
        <w:adjustRightInd/>
        <w:spacing w:line="276" w:lineRule="auto"/>
        <w:jc w:val="both"/>
        <w:rPr>
          <w:rFonts w:ascii="Cambria" w:eastAsia="Times New Roman" w:hAnsi="Cambria" w:cs="Calibri"/>
          <w:snapToGrid w:val="0"/>
          <w:kern w:val="0"/>
        </w:rPr>
      </w:pPr>
    </w:p>
    <w:p w14:paraId="57F9EEB9" w14:textId="77777777" w:rsidR="000A7DC2" w:rsidRPr="000A7DC2" w:rsidRDefault="000A7DC2" w:rsidP="002D5F42">
      <w:pPr>
        <w:numPr>
          <w:ilvl w:val="0"/>
          <w:numId w:val="34"/>
        </w:numPr>
        <w:overflowPunct/>
        <w:adjustRightInd/>
        <w:spacing w:line="276" w:lineRule="auto"/>
        <w:contextualSpacing/>
        <w:jc w:val="both"/>
        <w:rPr>
          <w:rFonts w:ascii="Cambria" w:eastAsia="Times New Roman" w:hAnsi="Cambria" w:cs="Calibri"/>
          <w:color w:val="000000"/>
          <w:kern w:val="0"/>
        </w:rPr>
      </w:pPr>
      <w:bookmarkStart w:id="3" w:name="_Hlk66485157"/>
      <w:r w:rsidRPr="000A7DC2">
        <w:rPr>
          <w:rFonts w:ascii="Cambria" w:eastAsia="Times New Roman" w:hAnsi="Cambria" w:cs="Calibri"/>
          <w:color w:val="000000"/>
          <w:kern w:val="0"/>
        </w:rPr>
        <w:t xml:space="preserve">Advanced degree (Master’s or PhD) in one of these fields: climate finance, </w:t>
      </w:r>
      <w:r w:rsidRPr="000A7DC2">
        <w:rPr>
          <w:rFonts w:ascii="Cambria" w:eastAsia="Times New Roman" w:hAnsi="Cambria" w:cs="Calibri"/>
          <w:snapToGrid w:val="0"/>
          <w:kern w:val="0"/>
        </w:rPr>
        <w:t>Environment Economics</w:t>
      </w:r>
      <w:r w:rsidRPr="000A7DC2">
        <w:rPr>
          <w:rFonts w:ascii="Cambria" w:eastAsia="Times New Roman" w:hAnsi="Cambria" w:cs="Calibri"/>
          <w:color w:val="000000"/>
          <w:kern w:val="0"/>
        </w:rPr>
        <w:t>, finance, natural resources, livelihoods and/or environment.</w:t>
      </w:r>
    </w:p>
    <w:p w14:paraId="2A481F00" w14:textId="77777777" w:rsidR="000A7DC2" w:rsidRPr="000A7DC2" w:rsidRDefault="000A7DC2" w:rsidP="002D5F42">
      <w:pPr>
        <w:widowControl/>
        <w:numPr>
          <w:ilvl w:val="0"/>
          <w:numId w:val="34"/>
        </w:numPr>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Being a Certified International Investment Analyst would be of added advantage.</w:t>
      </w:r>
    </w:p>
    <w:p w14:paraId="2BDA1D24" w14:textId="77777777" w:rsidR="000A7DC2" w:rsidRPr="000A7DC2" w:rsidRDefault="000A7DC2" w:rsidP="002D5F42">
      <w:pPr>
        <w:widowControl/>
        <w:numPr>
          <w:ilvl w:val="0"/>
          <w:numId w:val="34"/>
        </w:numPr>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Demonstrated international</w:t>
      </w:r>
      <w:r w:rsidRPr="000A7DC2">
        <w:rPr>
          <w:rFonts w:ascii="Cambria" w:eastAsia="Times New Roman" w:hAnsi="Cambria"/>
          <w:snapToGrid w:val="0"/>
          <w:kern w:val="0"/>
        </w:rPr>
        <w:t xml:space="preserve"> </w:t>
      </w:r>
      <w:r w:rsidRPr="000A7DC2">
        <w:rPr>
          <w:rFonts w:ascii="Cambria" w:eastAsia="Arial" w:hAnsi="Cambria" w:cs="Calibri"/>
          <w:snapToGrid w:val="0"/>
          <w:kern w:val="0"/>
        </w:rPr>
        <w:t>experience of at least 7 years in the mobilization of climate finance from both multilateral funds, public and private sector (e.g. CIFs, GCF, GEF, ADF, WB, bilateral funds, philanthropies, etc.).</w:t>
      </w:r>
    </w:p>
    <w:p w14:paraId="699CB542" w14:textId="77777777" w:rsidR="000A7DC2" w:rsidRPr="000A7DC2" w:rsidRDefault="000A7DC2" w:rsidP="002D5F42">
      <w:pPr>
        <w:widowControl/>
        <w:numPr>
          <w:ilvl w:val="0"/>
          <w:numId w:val="34"/>
        </w:numPr>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color w:val="000000"/>
          <w:kern w:val="0"/>
        </w:rPr>
        <w:t>Substantial relevant experience in the design and implementation of climate change mitigation and adaptation projects and experience in NDC implementation.</w:t>
      </w:r>
    </w:p>
    <w:p w14:paraId="3BE2943F" w14:textId="77777777" w:rsidR="000A7DC2" w:rsidRPr="000A7DC2" w:rsidRDefault="000A7DC2" w:rsidP="002D5F42">
      <w:pPr>
        <w:widowControl/>
        <w:numPr>
          <w:ilvl w:val="0"/>
          <w:numId w:val="34"/>
        </w:numPr>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Substantial experience in business development, capital raising, and/or developing public-private partnerships</w:t>
      </w:r>
      <w:r w:rsidRPr="000A7DC2">
        <w:rPr>
          <w:rFonts w:ascii="Cambria" w:eastAsia="Times New Roman" w:hAnsi="Cambria" w:cs="Calibri"/>
          <w:color w:val="000000"/>
          <w:kern w:val="0"/>
        </w:rPr>
        <w:t xml:space="preserve"> with a successful track record in climate finance related activities across multiple contexts in a multi-cultural environment</w:t>
      </w:r>
      <w:r w:rsidRPr="000A7DC2">
        <w:rPr>
          <w:rFonts w:ascii="Cambria" w:eastAsia="Times New Roman" w:hAnsi="Cambria" w:cs="Calibri"/>
          <w:snapToGrid w:val="0"/>
          <w:kern w:val="0"/>
        </w:rPr>
        <w:t>.</w:t>
      </w:r>
    </w:p>
    <w:p w14:paraId="7E5E049B" w14:textId="77777777" w:rsidR="000A7DC2" w:rsidRPr="000A7DC2" w:rsidRDefault="000A7DC2" w:rsidP="002D5F42">
      <w:pPr>
        <w:widowControl/>
        <w:numPr>
          <w:ilvl w:val="0"/>
          <w:numId w:val="34"/>
        </w:numPr>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Demonstrated experience in capacity building and development.</w:t>
      </w:r>
    </w:p>
    <w:p w14:paraId="77E3B8B3" w14:textId="77777777" w:rsidR="000A7DC2" w:rsidRPr="000A7DC2" w:rsidRDefault="000A7DC2" w:rsidP="002D5F42">
      <w:pPr>
        <w:widowControl/>
        <w:numPr>
          <w:ilvl w:val="0"/>
          <w:numId w:val="34"/>
        </w:numPr>
        <w:overflowPunct/>
        <w:autoSpaceDE w:val="0"/>
        <w:autoSpaceDN w:val="0"/>
        <w:adjustRightInd/>
        <w:spacing w:line="276" w:lineRule="auto"/>
        <w:jc w:val="both"/>
        <w:rPr>
          <w:rFonts w:ascii="Cambria" w:eastAsia="Calibri" w:hAnsi="Cambria" w:cs="Calibri"/>
          <w:kern w:val="0"/>
          <w:lang w:val="en-GB"/>
        </w:rPr>
      </w:pPr>
      <w:r w:rsidRPr="000A7DC2">
        <w:rPr>
          <w:rFonts w:ascii="Cambria" w:eastAsia="Calibri" w:hAnsi="Cambria" w:cs="Calibri"/>
          <w:kern w:val="0"/>
          <w:lang w:val="en-GB"/>
        </w:rPr>
        <w:t xml:space="preserve">Demonstrated experience and abilities to pro-actively lead and coordinate a team, including strong interpersonal skills with ability to multi-task and maintain effective work </w:t>
      </w:r>
    </w:p>
    <w:p w14:paraId="763197BF" w14:textId="77777777" w:rsidR="000A7DC2" w:rsidRPr="000A7DC2" w:rsidRDefault="000A7DC2" w:rsidP="002D5F42">
      <w:pPr>
        <w:widowControl/>
        <w:numPr>
          <w:ilvl w:val="0"/>
          <w:numId w:val="34"/>
        </w:numPr>
        <w:overflowPunct/>
        <w:autoSpaceDE w:val="0"/>
        <w:autoSpaceDN w:val="0"/>
        <w:adjustRightInd/>
        <w:spacing w:line="276" w:lineRule="auto"/>
        <w:jc w:val="both"/>
        <w:rPr>
          <w:rFonts w:ascii="Cambria" w:eastAsia="Calibri" w:hAnsi="Cambria" w:cs="Calibri"/>
          <w:kern w:val="0"/>
          <w:lang w:val="en-GB"/>
        </w:rPr>
      </w:pPr>
      <w:r w:rsidRPr="000A7DC2">
        <w:rPr>
          <w:rFonts w:ascii="Cambria" w:eastAsia="Calibri" w:hAnsi="Cambria"/>
          <w:color w:val="000000"/>
          <w:kern w:val="0"/>
          <w:lang w:val="en-GB"/>
        </w:rPr>
        <w:t>Having at least conducted 3 similar assignments in developing countries is an added value</w:t>
      </w:r>
    </w:p>
    <w:p w14:paraId="679769CE" w14:textId="77777777" w:rsidR="000A7DC2" w:rsidRPr="000A7DC2" w:rsidRDefault="000A7DC2" w:rsidP="000A7DC2">
      <w:pPr>
        <w:widowControl/>
        <w:overflowPunct/>
        <w:autoSpaceDE w:val="0"/>
        <w:autoSpaceDN w:val="0"/>
        <w:spacing w:line="276" w:lineRule="auto"/>
        <w:ind w:left="720"/>
        <w:jc w:val="both"/>
        <w:rPr>
          <w:rFonts w:ascii="Cambria" w:eastAsia="Calibri" w:hAnsi="Cambria" w:cs="Calibri"/>
          <w:kern w:val="0"/>
          <w:lang w:val="en-GB"/>
        </w:rPr>
      </w:pPr>
    </w:p>
    <w:p w14:paraId="36C2E192" w14:textId="77777777" w:rsidR="000A7DC2" w:rsidRPr="000A7DC2" w:rsidRDefault="000A7DC2" w:rsidP="002D5F42">
      <w:pPr>
        <w:widowControl/>
        <w:numPr>
          <w:ilvl w:val="2"/>
          <w:numId w:val="38"/>
        </w:numPr>
        <w:overflowPunct/>
        <w:autoSpaceDE w:val="0"/>
        <w:autoSpaceDN w:val="0"/>
        <w:adjustRightInd/>
        <w:spacing w:line="276" w:lineRule="auto"/>
        <w:rPr>
          <w:rFonts w:ascii="Cambria" w:eastAsia="Calibri" w:hAnsi="Cambria" w:cs="Calibri"/>
          <w:b/>
          <w:bCs/>
          <w:kern w:val="0"/>
          <w:lang w:val="en-GB"/>
        </w:rPr>
      </w:pPr>
      <w:r w:rsidRPr="000A7DC2">
        <w:rPr>
          <w:rFonts w:ascii="Cambria" w:eastAsia="Calibri" w:hAnsi="Cambria" w:cs="Calibri"/>
          <w:b/>
          <w:bCs/>
          <w:kern w:val="0"/>
          <w:lang w:val="en-GB"/>
        </w:rPr>
        <w:t xml:space="preserve"> </w:t>
      </w:r>
      <w:r w:rsidRPr="000A7DC2">
        <w:rPr>
          <w:rFonts w:ascii="Cambria" w:eastAsia="Calibri" w:hAnsi="Cambria" w:cs="Calibri"/>
          <w:b/>
          <w:bCs/>
          <w:color w:val="4472C4"/>
          <w:kern w:val="0"/>
          <w:lang w:val="en-GB"/>
        </w:rPr>
        <w:t>Expert in Energy</w:t>
      </w:r>
    </w:p>
    <w:p w14:paraId="6D5480CB" w14:textId="77777777" w:rsidR="000A7DC2" w:rsidRPr="000A7DC2" w:rsidRDefault="000A7DC2" w:rsidP="000A7DC2">
      <w:pPr>
        <w:widowControl/>
        <w:overflowPunct/>
        <w:autoSpaceDE w:val="0"/>
        <w:autoSpaceDN w:val="0"/>
        <w:spacing w:line="276" w:lineRule="auto"/>
        <w:rPr>
          <w:rFonts w:ascii="Cambria" w:eastAsia="Calibri" w:hAnsi="Cambria" w:cs="Calibri"/>
          <w:b/>
          <w:bCs/>
          <w:kern w:val="0"/>
          <w:lang w:val="en-GB"/>
        </w:rPr>
      </w:pPr>
    </w:p>
    <w:p w14:paraId="5DDDD505" w14:textId="77777777" w:rsidR="000A7DC2" w:rsidRPr="000A7DC2" w:rsidRDefault="000A7DC2" w:rsidP="002D5F42">
      <w:pPr>
        <w:widowControl/>
        <w:numPr>
          <w:ilvl w:val="0"/>
          <w:numId w:val="33"/>
        </w:numPr>
        <w:overflowPunct/>
        <w:autoSpaceDE w:val="0"/>
        <w:autoSpaceDN w:val="0"/>
        <w:adjustRightInd/>
        <w:spacing w:line="276" w:lineRule="auto"/>
        <w:jc w:val="both"/>
        <w:rPr>
          <w:rFonts w:ascii="Cambria" w:eastAsia="Calibri" w:hAnsi="Cambria" w:cs="Calibri"/>
          <w:kern w:val="0"/>
          <w:lang w:val="en-GB"/>
        </w:rPr>
      </w:pPr>
      <w:r w:rsidRPr="000A7DC2">
        <w:rPr>
          <w:rFonts w:ascii="Cambria" w:eastAsia="Calibri" w:hAnsi="Cambria" w:cs="Calibri"/>
          <w:kern w:val="0"/>
          <w:lang w:val="en-GB"/>
        </w:rPr>
        <w:t xml:space="preserve">At least Master’s in renewable energies, energy systems management, energy and environmental sciences, materials and processes for sustainable energetics, electrical energy, and mobility systems and/or other related fields.   </w:t>
      </w:r>
    </w:p>
    <w:p w14:paraId="2242029A" w14:textId="77777777" w:rsidR="000A7DC2" w:rsidRPr="000A7DC2" w:rsidRDefault="000A7DC2" w:rsidP="002D5F42">
      <w:pPr>
        <w:widowControl/>
        <w:numPr>
          <w:ilvl w:val="0"/>
          <w:numId w:val="33"/>
        </w:numPr>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Demonstrated international</w:t>
      </w:r>
      <w:r w:rsidRPr="000A7DC2">
        <w:rPr>
          <w:rFonts w:ascii="Cambria" w:eastAsia="Times New Roman" w:hAnsi="Cambria"/>
          <w:snapToGrid w:val="0"/>
          <w:kern w:val="0"/>
        </w:rPr>
        <w:t xml:space="preserve"> </w:t>
      </w:r>
      <w:r w:rsidRPr="000A7DC2">
        <w:rPr>
          <w:rFonts w:ascii="Cambria" w:eastAsia="Arial" w:hAnsi="Cambria" w:cs="Calibri"/>
          <w:snapToGrid w:val="0"/>
          <w:kern w:val="0"/>
        </w:rPr>
        <w:t>experience of at least 5 years in the mobilization of climate finance from both multilateral funds, public and private sector.</w:t>
      </w:r>
    </w:p>
    <w:p w14:paraId="596A82FE" w14:textId="77777777" w:rsidR="000A7DC2" w:rsidRPr="000A7DC2" w:rsidRDefault="000A7DC2" w:rsidP="002D5F42">
      <w:pPr>
        <w:widowControl/>
        <w:numPr>
          <w:ilvl w:val="0"/>
          <w:numId w:val="33"/>
        </w:numPr>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color w:val="000000"/>
          <w:kern w:val="0"/>
        </w:rPr>
        <w:t>Proven experience in the design and implementation of climate change mitigation and adaptation energy projects.</w:t>
      </w:r>
    </w:p>
    <w:p w14:paraId="66303B30" w14:textId="77777777" w:rsidR="000A7DC2" w:rsidRPr="000A7DC2" w:rsidRDefault="000A7DC2" w:rsidP="002D5F42">
      <w:pPr>
        <w:widowControl/>
        <w:numPr>
          <w:ilvl w:val="0"/>
          <w:numId w:val="33"/>
        </w:numPr>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Demonstrated experience in capacity building and development.</w:t>
      </w:r>
      <w:bookmarkEnd w:id="3"/>
    </w:p>
    <w:p w14:paraId="635B965F" w14:textId="77777777" w:rsidR="000A7DC2" w:rsidRPr="000A7DC2" w:rsidRDefault="000A7DC2" w:rsidP="002D5F42">
      <w:pPr>
        <w:widowControl/>
        <w:numPr>
          <w:ilvl w:val="0"/>
          <w:numId w:val="33"/>
        </w:numPr>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snapToGrid w:val="0"/>
          <w:kern w:val="0"/>
        </w:rPr>
        <w:t>Having at least conducted 2 similar assignments in developing countries</w:t>
      </w:r>
    </w:p>
    <w:p w14:paraId="4BA4B6F8" w14:textId="77777777" w:rsidR="000A7DC2" w:rsidRPr="000A7DC2" w:rsidRDefault="000A7DC2" w:rsidP="002D5F42">
      <w:pPr>
        <w:widowControl/>
        <w:numPr>
          <w:ilvl w:val="0"/>
          <w:numId w:val="38"/>
        </w:numPr>
        <w:overflowPunct/>
        <w:autoSpaceDE w:val="0"/>
        <w:autoSpaceDN w:val="0"/>
        <w:adjustRightInd/>
        <w:spacing w:line="276" w:lineRule="auto"/>
        <w:rPr>
          <w:rFonts w:ascii="Cambria" w:eastAsia="Calibri" w:hAnsi="Cambria" w:cs="Calibri"/>
          <w:b/>
          <w:bCs/>
          <w:color w:val="4472C4"/>
          <w:kern w:val="0"/>
          <w:lang w:val="en-GB"/>
        </w:rPr>
      </w:pPr>
      <w:r w:rsidRPr="000A7DC2">
        <w:rPr>
          <w:rFonts w:ascii="Cambria" w:eastAsia="Calibri" w:hAnsi="Cambria" w:cs="Calibri"/>
          <w:b/>
          <w:bCs/>
          <w:color w:val="4472C4"/>
          <w:kern w:val="0"/>
          <w:lang w:val="en-GB"/>
        </w:rPr>
        <w:t>Evaluation criteria</w:t>
      </w:r>
    </w:p>
    <w:p w14:paraId="090C169F" w14:textId="77777777" w:rsidR="000A7DC2" w:rsidRPr="000A7DC2" w:rsidRDefault="000A7DC2" w:rsidP="000A7DC2">
      <w:pPr>
        <w:widowControl/>
        <w:overflowPunct/>
        <w:autoSpaceDE w:val="0"/>
        <w:autoSpaceDN w:val="0"/>
        <w:spacing w:line="276" w:lineRule="auto"/>
        <w:ind w:left="720"/>
        <w:rPr>
          <w:rFonts w:ascii="Cambria" w:eastAsia="Calibri" w:hAnsi="Cambria" w:cs="Calibri"/>
          <w:b/>
          <w:bCs/>
          <w:kern w:val="0"/>
          <w:lang w:val="en-GB"/>
        </w:rPr>
      </w:pPr>
    </w:p>
    <w:tbl>
      <w:tblPr>
        <w:tblStyle w:val="TableGrid2"/>
        <w:tblW w:w="9445" w:type="dxa"/>
        <w:tblLook w:val="04A0" w:firstRow="1" w:lastRow="0" w:firstColumn="1" w:lastColumn="0" w:noHBand="0" w:noVBand="1"/>
      </w:tblPr>
      <w:tblGrid>
        <w:gridCol w:w="7825"/>
        <w:gridCol w:w="1620"/>
      </w:tblGrid>
      <w:tr w:rsidR="000A7DC2" w:rsidRPr="000A7DC2" w14:paraId="37E64EA7" w14:textId="77777777" w:rsidTr="00494FCE">
        <w:tc>
          <w:tcPr>
            <w:tcW w:w="7825" w:type="dxa"/>
          </w:tcPr>
          <w:p w14:paraId="2FCC9307"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s="Calibri"/>
                <w:b/>
                <w:bCs/>
                <w:kern w:val="0"/>
                <w:lang w:val="en-GB"/>
              </w:rPr>
              <w:t xml:space="preserve">Criteria </w:t>
            </w:r>
          </w:p>
        </w:tc>
        <w:tc>
          <w:tcPr>
            <w:tcW w:w="1620" w:type="dxa"/>
          </w:tcPr>
          <w:p w14:paraId="56312F09"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s="Calibri"/>
                <w:b/>
                <w:bCs/>
                <w:kern w:val="0"/>
                <w:lang w:val="en-GB"/>
              </w:rPr>
              <w:t>Max. points</w:t>
            </w:r>
          </w:p>
        </w:tc>
      </w:tr>
      <w:tr w:rsidR="000A7DC2" w:rsidRPr="000A7DC2" w14:paraId="4EA8B79F" w14:textId="77777777" w:rsidTr="00494FCE">
        <w:tc>
          <w:tcPr>
            <w:tcW w:w="7825" w:type="dxa"/>
          </w:tcPr>
          <w:p w14:paraId="1964231A"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s="Calibri"/>
                <w:b/>
                <w:bCs/>
                <w:kern w:val="0"/>
                <w:lang w:val="en-GB"/>
              </w:rPr>
              <w:t>1. General criteria</w:t>
            </w:r>
          </w:p>
        </w:tc>
        <w:tc>
          <w:tcPr>
            <w:tcW w:w="1620" w:type="dxa"/>
          </w:tcPr>
          <w:p w14:paraId="31A36C65"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s="Calibri"/>
                <w:b/>
                <w:bCs/>
                <w:kern w:val="0"/>
                <w:lang w:val="en-GB"/>
              </w:rPr>
              <w:t>100</w:t>
            </w:r>
          </w:p>
          <w:p w14:paraId="65823143" w14:textId="77777777" w:rsidR="000A7DC2" w:rsidRPr="000A7DC2" w:rsidRDefault="000A7DC2" w:rsidP="000A7DC2">
            <w:pPr>
              <w:widowControl/>
              <w:overflowPunct/>
              <w:autoSpaceDE w:val="0"/>
              <w:autoSpaceDN w:val="0"/>
              <w:rPr>
                <w:rFonts w:ascii="Cambria" w:eastAsia="Calibri" w:hAnsi="Cambria" w:cs="Calibri"/>
                <w:b/>
                <w:bCs/>
                <w:kern w:val="0"/>
                <w:lang w:val="en-GB"/>
              </w:rPr>
            </w:pPr>
          </w:p>
        </w:tc>
      </w:tr>
      <w:tr w:rsidR="000A7DC2" w:rsidRPr="000A7DC2" w14:paraId="767192EF" w14:textId="77777777" w:rsidTr="00494FCE">
        <w:tc>
          <w:tcPr>
            <w:tcW w:w="7825" w:type="dxa"/>
          </w:tcPr>
          <w:p w14:paraId="39993843"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Times New Roman" w:hAnsi="Cambria"/>
                <w:color w:val="000000"/>
                <w:kern w:val="0"/>
                <w:lang w:val="en-GB"/>
              </w:rPr>
              <w:t>Reputation of Organization and Staff Credibility / Reliability in conducting research</w:t>
            </w:r>
          </w:p>
        </w:tc>
        <w:tc>
          <w:tcPr>
            <w:tcW w:w="1620" w:type="dxa"/>
          </w:tcPr>
          <w:p w14:paraId="46103297"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30</w:t>
            </w:r>
          </w:p>
        </w:tc>
      </w:tr>
      <w:tr w:rsidR="000A7DC2" w:rsidRPr="000A7DC2" w14:paraId="782322F7" w14:textId="77777777" w:rsidTr="00494FCE">
        <w:tc>
          <w:tcPr>
            <w:tcW w:w="7825" w:type="dxa"/>
          </w:tcPr>
          <w:p w14:paraId="7E1ED0FC"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Times New Roman" w:hAnsi="Cambria"/>
                <w:color w:val="000000"/>
                <w:kern w:val="0"/>
                <w:lang w:val="en-GB"/>
              </w:rPr>
              <w:t xml:space="preserve">General Organizational Capability management structure which is likely to affect the undertaking of the </w:t>
            </w:r>
            <w:proofErr w:type="gramStart"/>
            <w:r w:rsidRPr="000A7DC2">
              <w:rPr>
                <w:rFonts w:ascii="Cambria" w:eastAsia="Times New Roman" w:hAnsi="Cambria"/>
                <w:color w:val="000000"/>
                <w:kern w:val="0"/>
                <w:lang w:val="en-GB"/>
              </w:rPr>
              <w:t>needs</w:t>
            </w:r>
            <w:proofErr w:type="gramEnd"/>
            <w:r w:rsidRPr="000A7DC2">
              <w:rPr>
                <w:rFonts w:ascii="Cambria" w:eastAsia="Times New Roman" w:hAnsi="Cambria"/>
                <w:color w:val="000000"/>
                <w:kern w:val="0"/>
                <w:lang w:val="en-GB"/>
              </w:rPr>
              <w:t xml:space="preserve"> assessment</w:t>
            </w:r>
          </w:p>
        </w:tc>
        <w:tc>
          <w:tcPr>
            <w:tcW w:w="1620" w:type="dxa"/>
          </w:tcPr>
          <w:p w14:paraId="7F443E9E"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20</w:t>
            </w:r>
          </w:p>
        </w:tc>
      </w:tr>
      <w:tr w:rsidR="000A7DC2" w:rsidRPr="000A7DC2" w14:paraId="01374A6F" w14:textId="77777777" w:rsidTr="00494FCE">
        <w:tc>
          <w:tcPr>
            <w:tcW w:w="7825" w:type="dxa"/>
          </w:tcPr>
          <w:p w14:paraId="77014966"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Times New Roman" w:hAnsi="Cambria"/>
                <w:color w:val="000000"/>
                <w:kern w:val="0"/>
                <w:lang w:val="en-GB"/>
              </w:rPr>
              <w:t>Evidence and references of quality performance at 3 completion certificates in similar assignments (bidders should indicate their quality assurances and risk mitigation measure)</w:t>
            </w:r>
          </w:p>
        </w:tc>
        <w:tc>
          <w:tcPr>
            <w:tcW w:w="1620" w:type="dxa"/>
          </w:tcPr>
          <w:p w14:paraId="0769CF03"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40</w:t>
            </w:r>
          </w:p>
        </w:tc>
      </w:tr>
      <w:tr w:rsidR="000A7DC2" w:rsidRPr="000A7DC2" w14:paraId="1E8705F1" w14:textId="77777777" w:rsidTr="00494FCE">
        <w:tc>
          <w:tcPr>
            <w:tcW w:w="7825" w:type="dxa"/>
          </w:tcPr>
          <w:p w14:paraId="412F3B79"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Times New Roman" w:hAnsi="Cambria"/>
                <w:b/>
                <w:bCs/>
                <w:color w:val="000000"/>
                <w:kern w:val="0"/>
                <w:lang w:val="en-GB"/>
              </w:rPr>
              <w:t>Organizational Commitment to Sustainability (mandatory weight)</w:t>
            </w:r>
          </w:p>
        </w:tc>
        <w:tc>
          <w:tcPr>
            <w:tcW w:w="1620" w:type="dxa"/>
          </w:tcPr>
          <w:p w14:paraId="4C095ECF" w14:textId="77777777" w:rsidR="000A7DC2" w:rsidRPr="000A7DC2" w:rsidRDefault="000A7DC2" w:rsidP="000A7DC2">
            <w:pPr>
              <w:widowControl/>
              <w:overflowPunct/>
              <w:autoSpaceDE w:val="0"/>
              <w:autoSpaceDN w:val="0"/>
              <w:rPr>
                <w:rFonts w:ascii="Cambria" w:eastAsia="Calibri" w:hAnsi="Cambria" w:cs="Calibri"/>
                <w:kern w:val="0"/>
                <w:lang w:val="en-GB"/>
              </w:rPr>
            </w:pPr>
          </w:p>
        </w:tc>
      </w:tr>
      <w:tr w:rsidR="000A7DC2" w:rsidRPr="000A7DC2" w14:paraId="3191E73B" w14:textId="77777777" w:rsidTr="00494FCE">
        <w:tc>
          <w:tcPr>
            <w:tcW w:w="7825" w:type="dxa"/>
          </w:tcPr>
          <w:p w14:paraId="3CFBA0C1"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Times New Roman" w:hAnsi="Cambria"/>
                <w:color w:val="000000"/>
                <w:kern w:val="0"/>
                <w:lang w:val="en-GB"/>
              </w:rPr>
              <w:t>Organization has accreditation/ permission to work in Rwanda</w:t>
            </w:r>
          </w:p>
        </w:tc>
        <w:tc>
          <w:tcPr>
            <w:tcW w:w="1620" w:type="dxa"/>
          </w:tcPr>
          <w:p w14:paraId="1C52DA6A"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5</w:t>
            </w:r>
          </w:p>
        </w:tc>
      </w:tr>
      <w:tr w:rsidR="000A7DC2" w:rsidRPr="000A7DC2" w14:paraId="3645A814" w14:textId="77777777" w:rsidTr="00494FCE">
        <w:tc>
          <w:tcPr>
            <w:tcW w:w="7825" w:type="dxa"/>
          </w:tcPr>
          <w:p w14:paraId="45608A4A"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Times New Roman" w:hAnsi="Cambria"/>
                <w:color w:val="000000"/>
                <w:kern w:val="0"/>
                <w:lang w:val="en-GB"/>
              </w:rPr>
              <w:t>Organization demonstrates significant commitment to sustainability through some other means- for example internal company policy documents on women empowerment, involvement in their board</w:t>
            </w:r>
          </w:p>
        </w:tc>
        <w:tc>
          <w:tcPr>
            <w:tcW w:w="1620" w:type="dxa"/>
          </w:tcPr>
          <w:p w14:paraId="23A61A24"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5</w:t>
            </w:r>
          </w:p>
        </w:tc>
      </w:tr>
      <w:tr w:rsidR="000A7DC2" w:rsidRPr="000A7DC2" w14:paraId="06250604" w14:textId="77777777" w:rsidTr="00494FCE">
        <w:tc>
          <w:tcPr>
            <w:tcW w:w="7825" w:type="dxa"/>
          </w:tcPr>
          <w:p w14:paraId="294DC84E"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Times New Roman" w:hAnsi="Cambria"/>
                <w:b/>
                <w:bCs/>
                <w:color w:val="000000"/>
                <w:kern w:val="0"/>
                <w:lang w:val="en-GB"/>
              </w:rPr>
              <w:t>2. Specification and experience of the company</w:t>
            </w:r>
          </w:p>
        </w:tc>
        <w:tc>
          <w:tcPr>
            <w:tcW w:w="1620" w:type="dxa"/>
          </w:tcPr>
          <w:p w14:paraId="280A254A"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s="Calibri"/>
                <w:b/>
                <w:bCs/>
                <w:kern w:val="0"/>
                <w:lang w:val="en-GB"/>
              </w:rPr>
              <w:t>100</w:t>
            </w:r>
          </w:p>
          <w:p w14:paraId="28455044" w14:textId="77777777" w:rsidR="000A7DC2" w:rsidRPr="000A7DC2" w:rsidRDefault="000A7DC2" w:rsidP="000A7DC2">
            <w:pPr>
              <w:widowControl/>
              <w:overflowPunct/>
              <w:autoSpaceDE w:val="0"/>
              <w:autoSpaceDN w:val="0"/>
              <w:rPr>
                <w:rFonts w:ascii="Cambria" w:eastAsia="Calibri" w:hAnsi="Cambria" w:cs="Calibri"/>
                <w:b/>
                <w:bCs/>
                <w:kern w:val="0"/>
                <w:lang w:val="en-GB"/>
              </w:rPr>
            </w:pPr>
          </w:p>
        </w:tc>
      </w:tr>
      <w:tr w:rsidR="000A7DC2" w:rsidRPr="000A7DC2" w14:paraId="19066414" w14:textId="77777777" w:rsidTr="00494FCE">
        <w:tc>
          <w:tcPr>
            <w:tcW w:w="7825" w:type="dxa"/>
          </w:tcPr>
          <w:p w14:paraId="55647B9A" w14:textId="77777777" w:rsidR="000A7DC2" w:rsidRPr="000A7DC2" w:rsidRDefault="000A7DC2" w:rsidP="000A7DC2">
            <w:pPr>
              <w:widowControl/>
              <w:overflowPunct/>
              <w:adjustRightInd/>
              <w:spacing w:line="276" w:lineRule="auto"/>
              <w:jc w:val="both"/>
              <w:rPr>
                <w:rFonts w:ascii="Cambria" w:eastAsia="Arial" w:hAnsi="Cambria" w:cs="Calibri"/>
                <w:snapToGrid w:val="0"/>
                <w:kern w:val="0"/>
              </w:rPr>
            </w:pPr>
            <w:r w:rsidRPr="000A7DC2">
              <w:rPr>
                <w:rFonts w:ascii="Cambria" w:eastAsia="Times New Roman" w:hAnsi="Cambria"/>
                <w:snapToGrid w:val="0"/>
                <w:kern w:val="0"/>
                <w:lang w:eastAsia="en-GB"/>
              </w:rPr>
              <w:t>Proven experience of at least 8 years</w:t>
            </w:r>
            <w:r w:rsidRPr="000A7DC2">
              <w:rPr>
                <w:rFonts w:ascii="Cambria" w:eastAsia="Times New Roman" w:hAnsi="Cambria"/>
                <w:snapToGrid w:val="0"/>
                <w:kern w:val="0"/>
              </w:rPr>
              <w:t>’</w:t>
            </w:r>
            <w:r w:rsidRPr="000A7DC2">
              <w:rPr>
                <w:rFonts w:ascii="Cambria" w:eastAsia="Times New Roman" w:hAnsi="Cambria"/>
                <w:snapToGrid w:val="0"/>
                <w:kern w:val="0"/>
                <w:lang w:eastAsia="en-GB"/>
              </w:rPr>
              <w:t xml:space="preserve"> experience </w:t>
            </w:r>
            <w:r w:rsidRPr="000A7DC2">
              <w:rPr>
                <w:rFonts w:ascii="Cambria" w:eastAsia="Calibri" w:hAnsi="Cambria"/>
                <w:snapToGrid w:val="0"/>
                <w:kern w:val="0"/>
              </w:rPr>
              <w:t xml:space="preserve">in </w:t>
            </w:r>
            <w:r w:rsidRPr="000A7DC2">
              <w:rPr>
                <w:rFonts w:ascii="Cambria" w:eastAsia="Arial" w:hAnsi="Cambria" w:cs="Calibri"/>
                <w:snapToGrid w:val="0"/>
                <w:kern w:val="0"/>
              </w:rPr>
              <w:t xml:space="preserve">the international development and climate policy context, particularly global climate finance; the evolving agenda of multilateral development banks and bilateral development finance institutions; and the variety of funds and initiatives that exist to help developing countries finance their low-carbon transitions. </w:t>
            </w:r>
          </w:p>
          <w:p w14:paraId="0AE6ACF9" w14:textId="77777777" w:rsidR="000A7DC2" w:rsidRPr="000A7DC2" w:rsidRDefault="000A7DC2" w:rsidP="000A7DC2">
            <w:pPr>
              <w:widowControl/>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Substantial experience in business development, capital raising, and/or developing public-private partnerships</w:t>
            </w:r>
            <w:r w:rsidRPr="000A7DC2">
              <w:rPr>
                <w:rFonts w:ascii="Cambria" w:eastAsia="Times New Roman" w:hAnsi="Cambria" w:cs="Calibri"/>
                <w:color w:val="000000"/>
                <w:kern w:val="0"/>
              </w:rPr>
              <w:t xml:space="preserve"> with a successful track record in climate finance related activities across multiple contexts in a multi-cultural environment</w:t>
            </w:r>
            <w:r w:rsidRPr="000A7DC2">
              <w:rPr>
                <w:rFonts w:ascii="Cambria" w:eastAsia="Times New Roman" w:hAnsi="Cambria" w:cs="Calibri"/>
                <w:snapToGrid w:val="0"/>
                <w:kern w:val="0"/>
              </w:rPr>
              <w:t>.</w:t>
            </w:r>
          </w:p>
        </w:tc>
        <w:tc>
          <w:tcPr>
            <w:tcW w:w="1620" w:type="dxa"/>
          </w:tcPr>
          <w:p w14:paraId="4E8680C2"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70</w:t>
            </w:r>
          </w:p>
        </w:tc>
      </w:tr>
      <w:tr w:rsidR="000A7DC2" w:rsidRPr="000A7DC2" w14:paraId="15AAC93D" w14:textId="77777777" w:rsidTr="00494FCE">
        <w:tc>
          <w:tcPr>
            <w:tcW w:w="7825" w:type="dxa"/>
          </w:tcPr>
          <w:p w14:paraId="2539FF53" w14:textId="77777777" w:rsidR="000A7DC2" w:rsidRPr="000A7DC2" w:rsidRDefault="000A7DC2" w:rsidP="000A7DC2">
            <w:pPr>
              <w:overflowPunct/>
              <w:adjustRightInd/>
              <w:jc w:val="both"/>
              <w:rPr>
                <w:rFonts w:ascii="Cambria" w:eastAsia="Times New Roman" w:hAnsi="Cambria"/>
                <w:snapToGrid w:val="0"/>
                <w:color w:val="000000"/>
                <w:kern w:val="0"/>
              </w:rPr>
            </w:pPr>
            <w:r w:rsidRPr="000A7DC2">
              <w:rPr>
                <w:rFonts w:ascii="Cambria" w:eastAsia="Times New Roman" w:hAnsi="Cambria"/>
                <w:snapToGrid w:val="0"/>
                <w:color w:val="000000"/>
                <w:kern w:val="0"/>
              </w:rPr>
              <w:t xml:space="preserve">Relevance of specialized knowledge and experience on similar engagements done in the country and experience in the region could be a value addition </w:t>
            </w:r>
          </w:p>
          <w:p w14:paraId="3D04E580" w14:textId="77777777" w:rsidR="000A7DC2" w:rsidRPr="000A7DC2" w:rsidRDefault="000A7DC2" w:rsidP="000A7DC2">
            <w:pPr>
              <w:widowControl/>
              <w:overflowPunct/>
              <w:autoSpaceDE w:val="0"/>
              <w:autoSpaceDN w:val="0"/>
              <w:rPr>
                <w:rFonts w:ascii="Cambria" w:eastAsia="Times New Roman" w:hAnsi="Cambria"/>
                <w:color w:val="000000"/>
                <w:kern w:val="0"/>
                <w:lang w:val="en-GB" w:eastAsia="en-GB"/>
              </w:rPr>
            </w:pPr>
            <w:r w:rsidRPr="000A7DC2">
              <w:rPr>
                <w:rFonts w:ascii="Cambria" w:eastAsia="Times New Roman" w:hAnsi="Cambria"/>
                <w:color w:val="000000"/>
                <w:kern w:val="0"/>
                <w:lang w:val="en-GB"/>
              </w:rPr>
              <w:t>Attach company recent previous/3 references and contracts of where similar assignments were done.</w:t>
            </w:r>
          </w:p>
        </w:tc>
        <w:tc>
          <w:tcPr>
            <w:tcW w:w="1620" w:type="dxa"/>
          </w:tcPr>
          <w:p w14:paraId="7FE52AE0"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30</w:t>
            </w:r>
          </w:p>
        </w:tc>
      </w:tr>
      <w:tr w:rsidR="000A7DC2" w:rsidRPr="000A7DC2" w14:paraId="1903CDCF" w14:textId="77777777" w:rsidTr="00494FCE">
        <w:tc>
          <w:tcPr>
            <w:tcW w:w="7825" w:type="dxa"/>
          </w:tcPr>
          <w:p w14:paraId="53F6F85C"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s="Calibri"/>
                <w:b/>
                <w:bCs/>
                <w:kern w:val="0"/>
                <w:lang w:val="en-GB"/>
              </w:rPr>
              <w:t xml:space="preserve">3. Personnel </w:t>
            </w:r>
          </w:p>
        </w:tc>
        <w:tc>
          <w:tcPr>
            <w:tcW w:w="1620" w:type="dxa"/>
          </w:tcPr>
          <w:p w14:paraId="44A2BB09"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s="Calibri"/>
                <w:b/>
                <w:bCs/>
                <w:kern w:val="0"/>
                <w:lang w:val="en-GB"/>
              </w:rPr>
              <w:t>300</w:t>
            </w:r>
          </w:p>
          <w:p w14:paraId="31EE2B67" w14:textId="77777777" w:rsidR="000A7DC2" w:rsidRPr="000A7DC2" w:rsidRDefault="000A7DC2" w:rsidP="000A7DC2">
            <w:pPr>
              <w:widowControl/>
              <w:overflowPunct/>
              <w:autoSpaceDE w:val="0"/>
              <w:autoSpaceDN w:val="0"/>
              <w:rPr>
                <w:rFonts w:ascii="Cambria" w:eastAsia="Calibri" w:hAnsi="Cambria" w:cs="Calibri"/>
                <w:b/>
                <w:bCs/>
                <w:kern w:val="0"/>
                <w:lang w:val="en-GB"/>
              </w:rPr>
            </w:pPr>
          </w:p>
        </w:tc>
      </w:tr>
      <w:tr w:rsidR="000A7DC2" w:rsidRPr="000A7DC2" w14:paraId="5ADFBD50" w14:textId="77777777" w:rsidTr="00494FCE">
        <w:tc>
          <w:tcPr>
            <w:tcW w:w="7825" w:type="dxa"/>
          </w:tcPr>
          <w:p w14:paraId="41FB4B4D"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s="Calibri"/>
                <w:b/>
                <w:bCs/>
                <w:kern w:val="0"/>
                <w:lang w:val="en-GB"/>
              </w:rPr>
              <w:t xml:space="preserve">Team Leader/Expert in </w:t>
            </w:r>
            <w:r w:rsidRPr="000A7DC2">
              <w:rPr>
                <w:rFonts w:ascii="Cambria" w:eastAsia="Calibri" w:hAnsi="Cambria" w:cs="Calibri"/>
                <w:b/>
                <w:bCs/>
                <w:color w:val="000000"/>
                <w:kern w:val="0"/>
                <w:lang w:val="en-GB"/>
              </w:rPr>
              <w:t>Climate finance</w:t>
            </w:r>
          </w:p>
        </w:tc>
        <w:tc>
          <w:tcPr>
            <w:tcW w:w="1620" w:type="dxa"/>
          </w:tcPr>
          <w:p w14:paraId="60849F4A" w14:textId="77777777" w:rsidR="000A7DC2" w:rsidRPr="000A7DC2" w:rsidRDefault="000A7DC2" w:rsidP="000A7DC2">
            <w:pPr>
              <w:widowControl/>
              <w:overflowPunct/>
              <w:autoSpaceDE w:val="0"/>
              <w:autoSpaceDN w:val="0"/>
              <w:rPr>
                <w:rFonts w:ascii="Cambria" w:eastAsia="Calibri" w:hAnsi="Cambria" w:cs="Calibri"/>
                <w:b/>
                <w:bCs/>
                <w:kern w:val="0"/>
                <w:lang w:val="en-GB"/>
              </w:rPr>
            </w:pPr>
          </w:p>
        </w:tc>
      </w:tr>
      <w:tr w:rsidR="000A7DC2" w:rsidRPr="000A7DC2" w14:paraId="5497602B" w14:textId="77777777" w:rsidTr="00494FCE">
        <w:tc>
          <w:tcPr>
            <w:tcW w:w="7825" w:type="dxa"/>
          </w:tcPr>
          <w:p w14:paraId="546E8153" w14:textId="77777777" w:rsidR="000A7DC2" w:rsidRPr="000A7DC2" w:rsidRDefault="000A7DC2" w:rsidP="000A7DC2">
            <w:pPr>
              <w:overflowPunct/>
              <w:adjustRightInd/>
              <w:spacing w:line="276" w:lineRule="auto"/>
              <w:jc w:val="both"/>
              <w:rPr>
                <w:rFonts w:ascii="Cambria" w:eastAsia="Times New Roman" w:hAnsi="Cambria" w:cs="Calibri"/>
                <w:snapToGrid w:val="0"/>
                <w:color w:val="000000"/>
                <w:kern w:val="0"/>
              </w:rPr>
            </w:pPr>
            <w:r w:rsidRPr="000A7DC2">
              <w:rPr>
                <w:rFonts w:ascii="Cambria" w:eastAsia="Times New Roman" w:hAnsi="Cambria" w:cs="Calibri"/>
                <w:color w:val="000000"/>
                <w:kern w:val="0"/>
              </w:rPr>
              <w:t xml:space="preserve">Advanced degree (Master’s or PhD) in climate finance, </w:t>
            </w:r>
            <w:r w:rsidRPr="000A7DC2">
              <w:rPr>
                <w:rFonts w:ascii="Cambria" w:eastAsia="Times New Roman" w:hAnsi="Cambria" w:cs="Calibri"/>
                <w:snapToGrid w:val="0"/>
                <w:kern w:val="0"/>
              </w:rPr>
              <w:t>Environment Economics</w:t>
            </w:r>
            <w:r w:rsidRPr="000A7DC2">
              <w:rPr>
                <w:rFonts w:ascii="Cambria" w:eastAsia="Times New Roman" w:hAnsi="Cambria" w:cs="Calibri"/>
                <w:color w:val="000000"/>
                <w:kern w:val="0"/>
              </w:rPr>
              <w:t xml:space="preserve">, finance, natural resources, livelihoods and/or environment. </w:t>
            </w:r>
            <w:r w:rsidRPr="000A7DC2">
              <w:rPr>
                <w:rFonts w:ascii="Cambria" w:eastAsia="Times New Roman" w:hAnsi="Cambria" w:cs="Calibri"/>
                <w:snapToGrid w:val="0"/>
                <w:kern w:val="0"/>
              </w:rPr>
              <w:t xml:space="preserve">Being a Certified International </w:t>
            </w:r>
            <w:r w:rsidRPr="000A7DC2">
              <w:rPr>
                <w:rFonts w:ascii="Cambria" w:eastAsia="Times New Roman" w:hAnsi="Cambria" w:cs="Calibri"/>
                <w:snapToGrid w:val="0"/>
                <w:kern w:val="0"/>
              </w:rPr>
              <w:lastRenderedPageBreak/>
              <w:t>Investment Analyst would be of added advantage.</w:t>
            </w:r>
          </w:p>
        </w:tc>
        <w:tc>
          <w:tcPr>
            <w:tcW w:w="1620" w:type="dxa"/>
          </w:tcPr>
          <w:p w14:paraId="2E643022"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lastRenderedPageBreak/>
              <w:t>20</w:t>
            </w:r>
          </w:p>
        </w:tc>
      </w:tr>
      <w:tr w:rsidR="000A7DC2" w:rsidRPr="000A7DC2" w14:paraId="232EF916" w14:textId="77777777" w:rsidTr="00494FCE">
        <w:tc>
          <w:tcPr>
            <w:tcW w:w="7825" w:type="dxa"/>
          </w:tcPr>
          <w:p w14:paraId="4E5126F7" w14:textId="77777777" w:rsidR="000A7DC2" w:rsidRPr="000A7DC2" w:rsidRDefault="000A7DC2" w:rsidP="000A7DC2">
            <w:pPr>
              <w:widowControl/>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Demonstrated international</w:t>
            </w:r>
            <w:r w:rsidRPr="000A7DC2">
              <w:rPr>
                <w:rFonts w:ascii="Cambria" w:eastAsia="Times New Roman" w:hAnsi="Cambria"/>
                <w:snapToGrid w:val="0"/>
                <w:kern w:val="0"/>
              </w:rPr>
              <w:t xml:space="preserve"> </w:t>
            </w:r>
            <w:r w:rsidRPr="000A7DC2">
              <w:rPr>
                <w:rFonts w:ascii="Cambria" w:eastAsia="Arial" w:hAnsi="Cambria" w:cs="Calibri"/>
                <w:snapToGrid w:val="0"/>
                <w:kern w:val="0"/>
              </w:rPr>
              <w:t>experience of at least 7 years in the mobilization of climate finance from both multilateral funds, public and private sector (e.g. CIFs, GCF, GEF, ADF, WB, bilateral funds, philanthropies, etc.).</w:t>
            </w:r>
          </w:p>
        </w:tc>
        <w:tc>
          <w:tcPr>
            <w:tcW w:w="1620" w:type="dxa"/>
          </w:tcPr>
          <w:p w14:paraId="1A50A74D"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50</w:t>
            </w:r>
          </w:p>
        </w:tc>
      </w:tr>
      <w:tr w:rsidR="000A7DC2" w:rsidRPr="000A7DC2" w14:paraId="02A82ADD" w14:textId="77777777" w:rsidTr="00494FCE">
        <w:tc>
          <w:tcPr>
            <w:tcW w:w="7825" w:type="dxa"/>
          </w:tcPr>
          <w:p w14:paraId="5C1678BD" w14:textId="77777777" w:rsidR="000A7DC2" w:rsidRPr="000A7DC2" w:rsidRDefault="000A7DC2" w:rsidP="000A7DC2">
            <w:pPr>
              <w:widowControl/>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color w:val="000000"/>
                <w:kern w:val="0"/>
              </w:rPr>
              <w:t>Substantial relevant experience in the design and implementation of climate change mitigation and adaptation projects and experience in NDC implementation.</w:t>
            </w:r>
          </w:p>
        </w:tc>
        <w:tc>
          <w:tcPr>
            <w:tcW w:w="1620" w:type="dxa"/>
          </w:tcPr>
          <w:p w14:paraId="6522C9E4"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30</w:t>
            </w:r>
          </w:p>
        </w:tc>
      </w:tr>
      <w:tr w:rsidR="000A7DC2" w:rsidRPr="000A7DC2" w14:paraId="5C02E4C2" w14:textId="77777777" w:rsidTr="00494FCE">
        <w:tc>
          <w:tcPr>
            <w:tcW w:w="7825" w:type="dxa"/>
          </w:tcPr>
          <w:p w14:paraId="08811D81" w14:textId="77777777" w:rsidR="000A7DC2" w:rsidRPr="000A7DC2" w:rsidRDefault="000A7DC2" w:rsidP="000A7DC2">
            <w:pPr>
              <w:widowControl/>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Substantial experience in business development, capital raising, and/or developing public-private partnerships</w:t>
            </w:r>
            <w:r w:rsidRPr="000A7DC2">
              <w:rPr>
                <w:rFonts w:ascii="Cambria" w:eastAsia="Times New Roman" w:hAnsi="Cambria" w:cs="Calibri"/>
                <w:color w:val="000000"/>
                <w:kern w:val="0"/>
              </w:rPr>
              <w:t xml:space="preserve"> with a successful track record in climate finance related activities across multiple contexts in a multi-cultural environment</w:t>
            </w:r>
            <w:r w:rsidRPr="000A7DC2">
              <w:rPr>
                <w:rFonts w:ascii="Cambria" w:eastAsia="Times New Roman" w:hAnsi="Cambria" w:cs="Calibri"/>
                <w:snapToGrid w:val="0"/>
                <w:kern w:val="0"/>
              </w:rPr>
              <w:t>.</w:t>
            </w:r>
          </w:p>
        </w:tc>
        <w:tc>
          <w:tcPr>
            <w:tcW w:w="1620" w:type="dxa"/>
          </w:tcPr>
          <w:p w14:paraId="5C55A0B3"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20</w:t>
            </w:r>
          </w:p>
        </w:tc>
      </w:tr>
      <w:tr w:rsidR="000A7DC2" w:rsidRPr="000A7DC2" w14:paraId="3796AAE3" w14:textId="77777777" w:rsidTr="00494FCE">
        <w:tc>
          <w:tcPr>
            <w:tcW w:w="7825" w:type="dxa"/>
          </w:tcPr>
          <w:p w14:paraId="760ECD0D" w14:textId="77777777" w:rsidR="000A7DC2" w:rsidRPr="000A7DC2" w:rsidRDefault="000A7DC2" w:rsidP="000A7DC2">
            <w:pPr>
              <w:widowControl/>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Demonstrated experience in capacity building and development.</w:t>
            </w:r>
          </w:p>
        </w:tc>
        <w:tc>
          <w:tcPr>
            <w:tcW w:w="1620" w:type="dxa"/>
          </w:tcPr>
          <w:p w14:paraId="30DD5F1D"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10</w:t>
            </w:r>
          </w:p>
        </w:tc>
      </w:tr>
      <w:tr w:rsidR="000A7DC2" w:rsidRPr="000A7DC2" w14:paraId="5A35EA16" w14:textId="77777777" w:rsidTr="00494FCE">
        <w:tc>
          <w:tcPr>
            <w:tcW w:w="7825" w:type="dxa"/>
          </w:tcPr>
          <w:p w14:paraId="2A2687A7" w14:textId="77777777" w:rsidR="000A7DC2" w:rsidRPr="000A7DC2" w:rsidRDefault="000A7DC2" w:rsidP="000A7DC2">
            <w:pPr>
              <w:widowControl/>
              <w:overflowPunct/>
              <w:autoSpaceDE w:val="0"/>
              <w:autoSpaceDN w:val="0"/>
              <w:rPr>
                <w:rFonts w:ascii="Cambria" w:eastAsia="Calibri" w:hAnsi="Cambria"/>
                <w:color w:val="000000"/>
                <w:kern w:val="0"/>
                <w:lang w:val="en-GB"/>
              </w:rPr>
            </w:pPr>
            <w:r w:rsidRPr="000A7DC2">
              <w:rPr>
                <w:rFonts w:ascii="Cambria" w:eastAsia="Calibri" w:hAnsi="Cambria" w:cs="Calibri"/>
                <w:kern w:val="0"/>
                <w:lang w:val="en-GB"/>
              </w:rPr>
              <w:t>Demonstrated experience and abilities to pro-actively lead and coordinate a team, including strong interpersonal skills with ability to multi-task and maintain effective work</w:t>
            </w:r>
          </w:p>
        </w:tc>
        <w:tc>
          <w:tcPr>
            <w:tcW w:w="1620" w:type="dxa"/>
          </w:tcPr>
          <w:p w14:paraId="232EEC8F"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20</w:t>
            </w:r>
          </w:p>
        </w:tc>
      </w:tr>
      <w:tr w:rsidR="000A7DC2" w:rsidRPr="000A7DC2" w14:paraId="786FA8FE" w14:textId="77777777" w:rsidTr="00494FCE">
        <w:tc>
          <w:tcPr>
            <w:tcW w:w="7825" w:type="dxa"/>
          </w:tcPr>
          <w:p w14:paraId="61623A69"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olor w:val="000000"/>
                <w:kern w:val="0"/>
                <w:lang w:val="en-GB"/>
              </w:rPr>
              <w:t>Having at least conducted 3 similar assignments in developing countries</w:t>
            </w:r>
          </w:p>
        </w:tc>
        <w:tc>
          <w:tcPr>
            <w:tcW w:w="1620" w:type="dxa"/>
          </w:tcPr>
          <w:p w14:paraId="1067C7FB"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30</w:t>
            </w:r>
          </w:p>
        </w:tc>
      </w:tr>
      <w:tr w:rsidR="000A7DC2" w:rsidRPr="000A7DC2" w14:paraId="65521211" w14:textId="77777777" w:rsidTr="00494FCE">
        <w:tc>
          <w:tcPr>
            <w:tcW w:w="7825" w:type="dxa"/>
          </w:tcPr>
          <w:p w14:paraId="6EB31D0B" w14:textId="77777777" w:rsidR="000A7DC2" w:rsidRPr="000A7DC2" w:rsidRDefault="000A7DC2" w:rsidP="000A7DC2">
            <w:pPr>
              <w:widowControl/>
              <w:overflowPunct/>
              <w:autoSpaceDE w:val="0"/>
              <w:autoSpaceDN w:val="0"/>
              <w:rPr>
                <w:rFonts w:ascii="Cambria" w:eastAsia="Calibri" w:hAnsi="Cambria" w:cs="Calibri"/>
                <w:b/>
                <w:bCs/>
                <w:kern w:val="0"/>
                <w:highlight w:val="yellow"/>
                <w:lang w:val="en-GB"/>
              </w:rPr>
            </w:pPr>
            <w:r w:rsidRPr="000A7DC2">
              <w:rPr>
                <w:rFonts w:ascii="Cambria" w:eastAsia="Calibri" w:hAnsi="Cambria" w:cs="Calibri"/>
                <w:b/>
                <w:bCs/>
                <w:kern w:val="0"/>
                <w:lang w:val="en-GB"/>
              </w:rPr>
              <w:t>Expert in Energy</w:t>
            </w:r>
          </w:p>
        </w:tc>
        <w:tc>
          <w:tcPr>
            <w:tcW w:w="1620" w:type="dxa"/>
          </w:tcPr>
          <w:p w14:paraId="686E2A1A" w14:textId="77777777" w:rsidR="000A7DC2" w:rsidRPr="000A7DC2" w:rsidRDefault="000A7DC2" w:rsidP="000A7DC2">
            <w:pPr>
              <w:widowControl/>
              <w:overflowPunct/>
              <w:autoSpaceDE w:val="0"/>
              <w:autoSpaceDN w:val="0"/>
              <w:rPr>
                <w:rFonts w:ascii="Cambria" w:eastAsia="Calibri" w:hAnsi="Cambria" w:cs="Calibri"/>
                <w:b/>
                <w:bCs/>
                <w:kern w:val="0"/>
                <w:lang w:val="en-GB"/>
              </w:rPr>
            </w:pPr>
          </w:p>
        </w:tc>
      </w:tr>
      <w:tr w:rsidR="000A7DC2" w:rsidRPr="000A7DC2" w14:paraId="3FB97772" w14:textId="77777777" w:rsidTr="00494FCE">
        <w:tc>
          <w:tcPr>
            <w:tcW w:w="7825" w:type="dxa"/>
          </w:tcPr>
          <w:p w14:paraId="188C023A" w14:textId="77777777" w:rsidR="000A7DC2" w:rsidRPr="000A7DC2" w:rsidRDefault="000A7DC2" w:rsidP="000A7DC2">
            <w:pPr>
              <w:widowControl/>
              <w:overflowPunct/>
              <w:autoSpaceDE w:val="0"/>
              <w:autoSpaceDN w:val="0"/>
              <w:jc w:val="both"/>
              <w:rPr>
                <w:rFonts w:ascii="Cambria" w:eastAsia="Calibri" w:hAnsi="Cambria" w:cs="Calibri"/>
                <w:b/>
                <w:bCs/>
                <w:kern w:val="0"/>
                <w:lang w:val="en-GB"/>
              </w:rPr>
            </w:pPr>
            <w:r w:rsidRPr="000A7DC2">
              <w:rPr>
                <w:rFonts w:ascii="Cambria" w:eastAsia="Calibri" w:hAnsi="Cambria" w:cs="Calibri"/>
                <w:kern w:val="0"/>
                <w:lang w:val="en-GB"/>
              </w:rPr>
              <w:t xml:space="preserve">At least Master’s in renewable energies, energy systems management, energy and environmental sciences, materials and processes for sustainable energetics, electrical </w:t>
            </w:r>
            <w:proofErr w:type="gramStart"/>
            <w:r w:rsidRPr="000A7DC2">
              <w:rPr>
                <w:rFonts w:ascii="Cambria" w:eastAsia="Calibri" w:hAnsi="Cambria" w:cs="Calibri"/>
                <w:kern w:val="0"/>
                <w:lang w:val="en-GB"/>
              </w:rPr>
              <w:t>energy</w:t>
            </w:r>
            <w:proofErr w:type="gramEnd"/>
            <w:r w:rsidRPr="000A7DC2">
              <w:rPr>
                <w:rFonts w:ascii="Cambria" w:eastAsia="Calibri" w:hAnsi="Cambria" w:cs="Calibri"/>
                <w:kern w:val="0"/>
                <w:lang w:val="en-GB"/>
              </w:rPr>
              <w:t xml:space="preserve"> and mobility systems and/or other related fields.   </w:t>
            </w:r>
          </w:p>
        </w:tc>
        <w:tc>
          <w:tcPr>
            <w:tcW w:w="1620" w:type="dxa"/>
          </w:tcPr>
          <w:p w14:paraId="4E3E1BB3"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20</w:t>
            </w:r>
          </w:p>
        </w:tc>
      </w:tr>
      <w:tr w:rsidR="000A7DC2" w:rsidRPr="000A7DC2" w14:paraId="3AF59AF9" w14:textId="77777777" w:rsidTr="00494FCE">
        <w:tc>
          <w:tcPr>
            <w:tcW w:w="7825" w:type="dxa"/>
          </w:tcPr>
          <w:p w14:paraId="49282CF3" w14:textId="77777777" w:rsidR="000A7DC2" w:rsidRPr="000A7DC2" w:rsidRDefault="000A7DC2" w:rsidP="000A7DC2">
            <w:pPr>
              <w:widowControl/>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Demonstrated international</w:t>
            </w:r>
            <w:r w:rsidRPr="000A7DC2">
              <w:rPr>
                <w:rFonts w:ascii="Cambria" w:eastAsia="Times New Roman" w:hAnsi="Cambria"/>
                <w:snapToGrid w:val="0"/>
                <w:kern w:val="0"/>
              </w:rPr>
              <w:t xml:space="preserve"> </w:t>
            </w:r>
            <w:r w:rsidRPr="000A7DC2">
              <w:rPr>
                <w:rFonts w:ascii="Cambria" w:eastAsia="Arial" w:hAnsi="Cambria" w:cs="Calibri"/>
                <w:snapToGrid w:val="0"/>
                <w:kern w:val="0"/>
              </w:rPr>
              <w:t>experience of at least 5 years in the mobilization of climate finance from both multilateral funds, public and private sector.</w:t>
            </w:r>
          </w:p>
        </w:tc>
        <w:tc>
          <w:tcPr>
            <w:tcW w:w="1620" w:type="dxa"/>
          </w:tcPr>
          <w:p w14:paraId="25514CA2"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40</w:t>
            </w:r>
          </w:p>
        </w:tc>
      </w:tr>
      <w:tr w:rsidR="000A7DC2" w:rsidRPr="000A7DC2" w14:paraId="7E2237E2" w14:textId="77777777" w:rsidTr="00494FCE">
        <w:tc>
          <w:tcPr>
            <w:tcW w:w="7825" w:type="dxa"/>
          </w:tcPr>
          <w:p w14:paraId="7B471E2A" w14:textId="77777777" w:rsidR="000A7DC2" w:rsidRPr="000A7DC2" w:rsidRDefault="000A7DC2" w:rsidP="000A7DC2">
            <w:pPr>
              <w:widowControl/>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color w:val="000000"/>
                <w:kern w:val="0"/>
              </w:rPr>
              <w:t>Proven experience in the design and implementation of climate change mitigation and adaptation energy projects.</w:t>
            </w:r>
          </w:p>
        </w:tc>
        <w:tc>
          <w:tcPr>
            <w:tcW w:w="1620" w:type="dxa"/>
          </w:tcPr>
          <w:p w14:paraId="725D3E0C"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30</w:t>
            </w:r>
          </w:p>
        </w:tc>
      </w:tr>
      <w:tr w:rsidR="000A7DC2" w:rsidRPr="000A7DC2" w14:paraId="423319FE" w14:textId="77777777" w:rsidTr="00494FCE">
        <w:tc>
          <w:tcPr>
            <w:tcW w:w="7825" w:type="dxa"/>
          </w:tcPr>
          <w:p w14:paraId="01C6DE1A" w14:textId="77777777" w:rsidR="000A7DC2" w:rsidRPr="000A7DC2" w:rsidRDefault="000A7DC2" w:rsidP="000A7DC2">
            <w:pPr>
              <w:widowControl/>
              <w:overflowPunct/>
              <w:adjustRightInd/>
              <w:spacing w:before="100" w:beforeAutospacing="1" w:after="100" w:afterAutospacing="1" w:line="276" w:lineRule="auto"/>
              <w:jc w:val="both"/>
              <w:rPr>
                <w:rFonts w:ascii="Cambria" w:eastAsia="Times New Roman" w:hAnsi="Cambria" w:cs="Calibri"/>
                <w:snapToGrid w:val="0"/>
                <w:kern w:val="0"/>
              </w:rPr>
            </w:pPr>
            <w:r w:rsidRPr="000A7DC2">
              <w:rPr>
                <w:rFonts w:ascii="Cambria" w:eastAsia="Times New Roman" w:hAnsi="Cambria" w:cs="Calibri"/>
                <w:snapToGrid w:val="0"/>
                <w:kern w:val="0"/>
              </w:rPr>
              <w:t>Demonstrated experience in capacity building and development.</w:t>
            </w:r>
          </w:p>
        </w:tc>
        <w:tc>
          <w:tcPr>
            <w:tcW w:w="1620" w:type="dxa"/>
          </w:tcPr>
          <w:p w14:paraId="45434ECE"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10</w:t>
            </w:r>
          </w:p>
        </w:tc>
      </w:tr>
      <w:tr w:rsidR="000A7DC2" w:rsidRPr="000A7DC2" w14:paraId="69AEF807" w14:textId="77777777" w:rsidTr="00494FCE">
        <w:tc>
          <w:tcPr>
            <w:tcW w:w="7825" w:type="dxa"/>
          </w:tcPr>
          <w:p w14:paraId="3D78F7FF"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olor w:val="000000"/>
                <w:kern w:val="0"/>
                <w:lang w:val="en-GB"/>
              </w:rPr>
              <w:t>Having at least conducted 2 similar assignments in developing countries</w:t>
            </w:r>
          </w:p>
        </w:tc>
        <w:tc>
          <w:tcPr>
            <w:tcW w:w="1620" w:type="dxa"/>
          </w:tcPr>
          <w:p w14:paraId="64CEB97E" w14:textId="77777777" w:rsidR="000A7DC2" w:rsidRPr="000A7DC2" w:rsidRDefault="000A7DC2" w:rsidP="000A7DC2">
            <w:pPr>
              <w:widowControl/>
              <w:overflowPunct/>
              <w:autoSpaceDE w:val="0"/>
              <w:autoSpaceDN w:val="0"/>
              <w:rPr>
                <w:rFonts w:ascii="Cambria" w:eastAsia="Calibri" w:hAnsi="Cambria" w:cs="Calibri"/>
                <w:kern w:val="0"/>
                <w:lang w:val="en-GB"/>
              </w:rPr>
            </w:pPr>
            <w:r w:rsidRPr="000A7DC2">
              <w:rPr>
                <w:rFonts w:ascii="Cambria" w:eastAsia="Calibri" w:hAnsi="Cambria" w:cs="Calibri"/>
                <w:kern w:val="0"/>
                <w:lang w:val="en-GB"/>
              </w:rPr>
              <w:t>20</w:t>
            </w:r>
          </w:p>
        </w:tc>
      </w:tr>
      <w:tr w:rsidR="000A7DC2" w:rsidRPr="000A7DC2" w14:paraId="75493367" w14:textId="77777777" w:rsidTr="00494FCE">
        <w:tc>
          <w:tcPr>
            <w:tcW w:w="7825" w:type="dxa"/>
          </w:tcPr>
          <w:p w14:paraId="786E1BE7" w14:textId="77777777" w:rsidR="000A7DC2" w:rsidRPr="000A7DC2" w:rsidRDefault="000A7DC2" w:rsidP="000A7DC2">
            <w:pPr>
              <w:overflowPunct/>
              <w:adjustRightInd/>
              <w:spacing w:line="276" w:lineRule="auto"/>
              <w:jc w:val="both"/>
              <w:rPr>
                <w:rFonts w:ascii="Cambria" w:eastAsia="Times New Roman" w:hAnsi="Cambria"/>
                <w:snapToGrid w:val="0"/>
                <w:kern w:val="0"/>
              </w:rPr>
            </w:pPr>
            <w:r w:rsidRPr="000A7DC2">
              <w:rPr>
                <w:rFonts w:ascii="Cambria" w:eastAsia="Times New Roman" w:hAnsi="Cambria"/>
                <w:b/>
                <w:bCs/>
                <w:snapToGrid w:val="0"/>
                <w:color w:val="000000"/>
                <w:kern w:val="0"/>
              </w:rPr>
              <w:t>4. General Competencies</w:t>
            </w:r>
          </w:p>
        </w:tc>
        <w:tc>
          <w:tcPr>
            <w:tcW w:w="1620" w:type="dxa"/>
          </w:tcPr>
          <w:p w14:paraId="33315452" w14:textId="77777777" w:rsidR="000A7DC2" w:rsidRPr="000A7DC2" w:rsidRDefault="000A7DC2" w:rsidP="000A7DC2">
            <w:pPr>
              <w:overflowPunct/>
              <w:adjustRightInd/>
              <w:rPr>
                <w:rFonts w:ascii="Cambria" w:eastAsia="Times New Roman" w:hAnsi="Cambria"/>
                <w:b/>
                <w:bCs/>
                <w:snapToGrid w:val="0"/>
                <w:kern w:val="0"/>
              </w:rPr>
            </w:pPr>
            <w:r w:rsidRPr="000A7DC2">
              <w:rPr>
                <w:rFonts w:ascii="Cambria" w:eastAsia="Times New Roman" w:hAnsi="Cambria"/>
                <w:b/>
                <w:bCs/>
                <w:snapToGrid w:val="0"/>
                <w:kern w:val="0"/>
              </w:rPr>
              <w:t>500</w:t>
            </w:r>
          </w:p>
          <w:p w14:paraId="067C9ABF" w14:textId="77777777" w:rsidR="000A7DC2" w:rsidRPr="000A7DC2" w:rsidRDefault="000A7DC2" w:rsidP="000A7DC2">
            <w:pPr>
              <w:overflowPunct/>
              <w:adjustRightInd/>
              <w:rPr>
                <w:rFonts w:ascii="Cambria" w:eastAsia="Times New Roman" w:hAnsi="Cambria"/>
                <w:b/>
                <w:bCs/>
                <w:snapToGrid w:val="0"/>
                <w:kern w:val="0"/>
              </w:rPr>
            </w:pPr>
          </w:p>
        </w:tc>
      </w:tr>
      <w:tr w:rsidR="000A7DC2" w:rsidRPr="000A7DC2" w14:paraId="7C1D1C8A" w14:textId="77777777" w:rsidTr="00494FCE">
        <w:tc>
          <w:tcPr>
            <w:tcW w:w="7825" w:type="dxa"/>
          </w:tcPr>
          <w:p w14:paraId="1445E218" w14:textId="77777777" w:rsidR="000A7DC2" w:rsidRPr="000A7DC2" w:rsidRDefault="000A7DC2" w:rsidP="000A7DC2">
            <w:pPr>
              <w:overflowPunct/>
              <w:adjustRightInd/>
              <w:spacing w:line="276" w:lineRule="auto"/>
              <w:jc w:val="both"/>
              <w:rPr>
                <w:rFonts w:ascii="Cambria" w:eastAsia="Times New Roman" w:hAnsi="Cambria"/>
                <w:snapToGrid w:val="0"/>
                <w:kern w:val="0"/>
              </w:rPr>
            </w:pPr>
            <w:r w:rsidRPr="000A7DC2">
              <w:rPr>
                <w:rFonts w:ascii="Cambria" w:eastAsia="Times New Roman" w:hAnsi="Cambria"/>
                <w:snapToGrid w:val="0"/>
                <w:color w:val="000000"/>
                <w:kern w:val="0"/>
              </w:rPr>
              <w:t>Understanding of the requirement: Have the important aspects of the task been addressed in sufficient detail?</w:t>
            </w:r>
          </w:p>
        </w:tc>
        <w:tc>
          <w:tcPr>
            <w:tcW w:w="1620" w:type="dxa"/>
          </w:tcPr>
          <w:p w14:paraId="57FF66F1" w14:textId="77777777" w:rsidR="000A7DC2" w:rsidRPr="000A7DC2" w:rsidRDefault="000A7DC2" w:rsidP="000A7DC2">
            <w:pPr>
              <w:overflowPunct/>
              <w:adjustRightInd/>
              <w:rPr>
                <w:rFonts w:ascii="Cambria" w:eastAsia="Times New Roman" w:hAnsi="Cambria"/>
                <w:snapToGrid w:val="0"/>
                <w:kern w:val="0"/>
              </w:rPr>
            </w:pPr>
            <w:r w:rsidRPr="000A7DC2">
              <w:rPr>
                <w:rFonts w:ascii="Cambria" w:eastAsia="Times New Roman" w:hAnsi="Cambria"/>
                <w:snapToGrid w:val="0"/>
                <w:kern w:val="0"/>
              </w:rPr>
              <w:t>150</w:t>
            </w:r>
          </w:p>
        </w:tc>
      </w:tr>
      <w:tr w:rsidR="000A7DC2" w:rsidRPr="000A7DC2" w14:paraId="0B802515" w14:textId="77777777" w:rsidTr="00494FCE">
        <w:tc>
          <w:tcPr>
            <w:tcW w:w="7825" w:type="dxa"/>
          </w:tcPr>
          <w:p w14:paraId="03DCD70B" w14:textId="77777777" w:rsidR="000A7DC2" w:rsidRPr="000A7DC2" w:rsidRDefault="000A7DC2" w:rsidP="000A7DC2">
            <w:pPr>
              <w:overflowPunct/>
              <w:adjustRightInd/>
              <w:spacing w:line="276" w:lineRule="auto"/>
              <w:jc w:val="both"/>
              <w:rPr>
                <w:rFonts w:ascii="Cambria" w:eastAsia="Times New Roman" w:hAnsi="Cambria"/>
                <w:snapToGrid w:val="0"/>
                <w:kern w:val="0"/>
              </w:rPr>
            </w:pPr>
            <w:r w:rsidRPr="000A7DC2">
              <w:rPr>
                <w:rFonts w:ascii="Cambria" w:eastAsia="Times New Roman" w:hAnsi="Cambria"/>
                <w:snapToGrid w:val="0"/>
                <w:color w:val="000000"/>
                <w:kern w:val="0"/>
              </w:rPr>
              <w:t>Proposed methodology for the assignment with strong national context and concrete plan to undertake the assignment and in the given timeline.</w:t>
            </w:r>
          </w:p>
        </w:tc>
        <w:tc>
          <w:tcPr>
            <w:tcW w:w="1620" w:type="dxa"/>
          </w:tcPr>
          <w:p w14:paraId="4A326CAE" w14:textId="77777777" w:rsidR="000A7DC2" w:rsidRPr="000A7DC2" w:rsidRDefault="000A7DC2" w:rsidP="000A7DC2">
            <w:pPr>
              <w:overflowPunct/>
              <w:adjustRightInd/>
              <w:rPr>
                <w:rFonts w:ascii="Cambria" w:eastAsia="Times New Roman" w:hAnsi="Cambria"/>
                <w:snapToGrid w:val="0"/>
                <w:kern w:val="0"/>
              </w:rPr>
            </w:pPr>
            <w:r w:rsidRPr="000A7DC2">
              <w:rPr>
                <w:rFonts w:ascii="Cambria" w:eastAsia="Times New Roman" w:hAnsi="Cambria"/>
                <w:snapToGrid w:val="0"/>
                <w:kern w:val="0"/>
              </w:rPr>
              <w:t>300</w:t>
            </w:r>
          </w:p>
        </w:tc>
      </w:tr>
      <w:tr w:rsidR="000A7DC2" w:rsidRPr="000A7DC2" w14:paraId="72AA961B" w14:textId="77777777" w:rsidTr="00494FCE">
        <w:tc>
          <w:tcPr>
            <w:tcW w:w="7825" w:type="dxa"/>
          </w:tcPr>
          <w:p w14:paraId="4E1B5040" w14:textId="77777777" w:rsidR="000A7DC2" w:rsidRPr="000A7DC2" w:rsidRDefault="000A7DC2" w:rsidP="000A7DC2">
            <w:pPr>
              <w:overflowPunct/>
              <w:adjustRightInd/>
              <w:spacing w:line="276" w:lineRule="auto"/>
              <w:jc w:val="both"/>
              <w:rPr>
                <w:rFonts w:ascii="Cambria" w:eastAsia="Times New Roman" w:hAnsi="Cambria"/>
                <w:snapToGrid w:val="0"/>
                <w:kern w:val="0"/>
              </w:rPr>
            </w:pPr>
            <w:r w:rsidRPr="000A7DC2">
              <w:rPr>
                <w:rFonts w:ascii="Cambria" w:eastAsia="Times New Roman" w:hAnsi="Cambria"/>
                <w:snapToGrid w:val="0"/>
                <w:color w:val="000000"/>
                <w:kern w:val="0"/>
              </w:rPr>
              <w:t>Strong interpersonal and managerial skills, ability to work with people from different backgrounds and evidence of delivering good quality assessment and research products in a timely manner.</w:t>
            </w:r>
          </w:p>
        </w:tc>
        <w:tc>
          <w:tcPr>
            <w:tcW w:w="1620" w:type="dxa"/>
          </w:tcPr>
          <w:p w14:paraId="08E274E1" w14:textId="77777777" w:rsidR="000A7DC2" w:rsidRPr="000A7DC2" w:rsidRDefault="000A7DC2" w:rsidP="000A7DC2">
            <w:pPr>
              <w:overflowPunct/>
              <w:adjustRightInd/>
              <w:rPr>
                <w:rFonts w:ascii="Cambria" w:eastAsia="Times New Roman" w:hAnsi="Cambria"/>
                <w:snapToGrid w:val="0"/>
                <w:kern w:val="0"/>
              </w:rPr>
            </w:pPr>
            <w:r w:rsidRPr="000A7DC2">
              <w:rPr>
                <w:rFonts w:ascii="Cambria" w:eastAsia="Times New Roman" w:hAnsi="Cambria"/>
                <w:snapToGrid w:val="0"/>
                <w:kern w:val="0"/>
              </w:rPr>
              <w:t>30</w:t>
            </w:r>
          </w:p>
        </w:tc>
      </w:tr>
      <w:tr w:rsidR="000A7DC2" w:rsidRPr="000A7DC2" w14:paraId="212C9213" w14:textId="77777777" w:rsidTr="00494FCE">
        <w:tc>
          <w:tcPr>
            <w:tcW w:w="7825" w:type="dxa"/>
          </w:tcPr>
          <w:p w14:paraId="154D76C2" w14:textId="77777777" w:rsidR="000A7DC2" w:rsidRPr="000A7DC2" w:rsidRDefault="000A7DC2" w:rsidP="000A7DC2">
            <w:pPr>
              <w:overflowPunct/>
              <w:adjustRightInd/>
              <w:spacing w:line="276" w:lineRule="auto"/>
              <w:jc w:val="both"/>
              <w:rPr>
                <w:rFonts w:ascii="Cambria" w:eastAsia="Times New Roman" w:hAnsi="Cambria"/>
                <w:snapToGrid w:val="0"/>
                <w:kern w:val="0"/>
              </w:rPr>
            </w:pPr>
            <w:r w:rsidRPr="000A7DC2">
              <w:rPr>
                <w:rFonts w:ascii="Cambria" w:eastAsia="Times New Roman" w:hAnsi="Cambria"/>
                <w:snapToGrid w:val="0"/>
                <w:color w:val="000000"/>
                <w:kern w:val="0"/>
              </w:rPr>
              <w:t>Demonstration of ability to plan, integrate and effectively implement sustainability measures in the execution of the contract</w:t>
            </w:r>
          </w:p>
        </w:tc>
        <w:tc>
          <w:tcPr>
            <w:tcW w:w="1620" w:type="dxa"/>
          </w:tcPr>
          <w:p w14:paraId="57D1A826" w14:textId="77777777" w:rsidR="000A7DC2" w:rsidRPr="000A7DC2" w:rsidRDefault="000A7DC2" w:rsidP="000A7DC2">
            <w:pPr>
              <w:overflowPunct/>
              <w:adjustRightInd/>
              <w:rPr>
                <w:rFonts w:ascii="Cambria" w:eastAsia="Times New Roman" w:hAnsi="Cambria"/>
                <w:snapToGrid w:val="0"/>
                <w:kern w:val="0"/>
              </w:rPr>
            </w:pPr>
            <w:r w:rsidRPr="000A7DC2">
              <w:rPr>
                <w:rFonts w:ascii="Cambria" w:eastAsia="Times New Roman" w:hAnsi="Cambria"/>
                <w:snapToGrid w:val="0"/>
                <w:kern w:val="0"/>
              </w:rPr>
              <w:t>20</w:t>
            </w:r>
          </w:p>
        </w:tc>
      </w:tr>
      <w:tr w:rsidR="000A7DC2" w:rsidRPr="000A7DC2" w14:paraId="77217190" w14:textId="77777777" w:rsidTr="00494FCE">
        <w:tc>
          <w:tcPr>
            <w:tcW w:w="7825" w:type="dxa"/>
          </w:tcPr>
          <w:p w14:paraId="45EC9554"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s="Calibri"/>
                <w:b/>
                <w:bCs/>
                <w:kern w:val="0"/>
                <w:lang w:val="en-GB"/>
              </w:rPr>
              <w:t xml:space="preserve">TOTAL </w:t>
            </w:r>
          </w:p>
        </w:tc>
        <w:tc>
          <w:tcPr>
            <w:tcW w:w="1620" w:type="dxa"/>
          </w:tcPr>
          <w:p w14:paraId="20299AB9" w14:textId="77777777" w:rsidR="000A7DC2" w:rsidRPr="000A7DC2" w:rsidRDefault="000A7DC2" w:rsidP="000A7DC2">
            <w:pPr>
              <w:widowControl/>
              <w:overflowPunct/>
              <w:autoSpaceDE w:val="0"/>
              <w:autoSpaceDN w:val="0"/>
              <w:rPr>
                <w:rFonts w:ascii="Cambria" w:eastAsia="Calibri" w:hAnsi="Cambria" w:cs="Calibri"/>
                <w:b/>
                <w:bCs/>
                <w:kern w:val="0"/>
                <w:lang w:val="en-GB"/>
              </w:rPr>
            </w:pPr>
            <w:r w:rsidRPr="000A7DC2">
              <w:rPr>
                <w:rFonts w:ascii="Cambria" w:eastAsia="Calibri" w:hAnsi="Cambria" w:cs="Calibri"/>
                <w:b/>
                <w:bCs/>
                <w:kern w:val="0"/>
                <w:lang w:val="en-GB"/>
              </w:rPr>
              <w:t>1000</w:t>
            </w:r>
          </w:p>
        </w:tc>
      </w:tr>
    </w:tbl>
    <w:p w14:paraId="590E90A8" w14:textId="77777777" w:rsidR="000A7DC2" w:rsidRPr="000A7DC2" w:rsidRDefault="000A7DC2" w:rsidP="000A7DC2">
      <w:pPr>
        <w:widowControl/>
        <w:overflowPunct/>
        <w:autoSpaceDE w:val="0"/>
        <w:autoSpaceDN w:val="0"/>
        <w:spacing w:line="276" w:lineRule="auto"/>
        <w:ind w:left="720"/>
        <w:rPr>
          <w:rFonts w:ascii="Cambria" w:eastAsia="Calibri" w:hAnsi="Cambria" w:cs="Calibri"/>
          <w:b/>
          <w:bCs/>
          <w:kern w:val="0"/>
          <w:lang w:val="en-GB"/>
        </w:rPr>
      </w:pPr>
    </w:p>
    <w:p w14:paraId="1ED053E0" w14:textId="77777777" w:rsidR="000A7DC2" w:rsidRPr="000A7DC2" w:rsidRDefault="000A7DC2" w:rsidP="000A7DC2">
      <w:pPr>
        <w:widowControl/>
        <w:overflowPunct/>
        <w:autoSpaceDE w:val="0"/>
        <w:autoSpaceDN w:val="0"/>
        <w:spacing w:line="276" w:lineRule="auto"/>
        <w:ind w:left="720"/>
        <w:rPr>
          <w:rFonts w:ascii="Cambria" w:eastAsia="Calibri" w:hAnsi="Cambria" w:cs="Calibri"/>
          <w:b/>
          <w:bCs/>
          <w:kern w:val="0"/>
          <w:lang w:val="en-GB"/>
        </w:rPr>
      </w:pPr>
    </w:p>
    <w:p w14:paraId="392E7FDB" w14:textId="77777777" w:rsidR="000A7DC2" w:rsidRPr="000A7DC2" w:rsidRDefault="000A7DC2" w:rsidP="002D5F42">
      <w:pPr>
        <w:numPr>
          <w:ilvl w:val="0"/>
          <w:numId w:val="38"/>
        </w:numPr>
        <w:overflowPunct/>
        <w:adjustRightInd/>
        <w:contextualSpacing/>
        <w:jc w:val="both"/>
        <w:rPr>
          <w:rFonts w:ascii="Cambria" w:eastAsia="Times New Roman" w:hAnsi="Cambria" w:cs="Arial"/>
          <w:b/>
          <w:snapToGrid w:val="0"/>
          <w:color w:val="4472C4"/>
          <w:kern w:val="0"/>
        </w:rPr>
      </w:pPr>
      <w:r w:rsidRPr="000A7DC2">
        <w:rPr>
          <w:rFonts w:ascii="Cambria" w:eastAsia="Times New Roman" w:hAnsi="Cambria" w:cs="Arial"/>
          <w:b/>
          <w:snapToGrid w:val="0"/>
          <w:color w:val="4472C4"/>
          <w:kern w:val="0"/>
        </w:rPr>
        <w:t xml:space="preserve">Payment modality </w:t>
      </w:r>
    </w:p>
    <w:p w14:paraId="47EBD956" w14:textId="77777777" w:rsidR="000A7DC2" w:rsidRPr="000A7DC2" w:rsidRDefault="000A7DC2" w:rsidP="000A7DC2">
      <w:pPr>
        <w:overflowPunct/>
        <w:adjustRightInd/>
        <w:ind w:left="1080"/>
        <w:contextualSpacing/>
        <w:jc w:val="both"/>
        <w:rPr>
          <w:rFonts w:ascii="Cambria" w:eastAsia="Times New Roman" w:hAnsi="Cambria" w:cs="Arial"/>
          <w:b/>
          <w:snapToGrid w:val="0"/>
          <w:color w:val="4472C4"/>
          <w:kern w:val="0"/>
        </w:rPr>
      </w:pPr>
    </w:p>
    <w:tbl>
      <w:tblPr>
        <w:tblStyle w:val="TableGrid2"/>
        <w:tblW w:w="9351" w:type="dxa"/>
        <w:tblLook w:val="04A0" w:firstRow="1" w:lastRow="0" w:firstColumn="1" w:lastColumn="0" w:noHBand="0" w:noVBand="1"/>
      </w:tblPr>
      <w:tblGrid>
        <w:gridCol w:w="1980"/>
        <w:gridCol w:w="7371"/>
      </w:tblGrid>
      <w:tr w:rsidR="000A7DC2" w:rsidRPr="000A7DC2" w14:paraId="3E9FB132" w14:textId="77777777" w:rsidTr="00494FCE">
        <w:tc>
          <w:tcPr>
            <w:tcW w:w="1980" w:type="dxa"/>
          </w:tcPr>
          <w:p w14:paraId="3DFD9DD8" w14:textId="77777777" w:rsidR="000A7DC2" w:rsidRPr="000A7DC2" w:rsidRDefault="000A7DC2" w:rsidP="000A7DC2">
            <w:pPr>
              <w:tabs>
                <w:tab w:val="left" w:pos="2730"/>
              </w:tabs>
              <w:overflowPunct/>
              <w:adjustRightInd/>
              <w:spacing w:line="276" w:lineRule="auto"/>
              <w:jc w:val="both"/>
              <w:rPr>
                <w:rFonts w:ascii="Cambria" w:eastAsia="Arial" w:hAnsi="Cambria" w:cs="Calibri"/>
                <w:b/>
                <w:bCs/>
                <w:snapToGrid w:val="0"/>
                <w:kern w:val="0"/>
                <w:lang w:val="en-GB"/>
              </w:rPr>
            </w:pPr>
            <w:r w:rsidRPr="000A7DC2">
              <w:rPr>
                <w:rFonts w:ascii="Cambria" w:eastAsia="Arial" w:hAnsi="Cambria" w:cs="Calibri"/>
                <w:b/>
                <w:bCs/>
                <w:snapToGrid w:val="0"/>
                <w:kern w:val="0"/>
                <w:lang w:val="en-GB"/>
              </w:rPr>
              <w:t xml:space="preserve">Item </w:t>
            </w:r>
          </w:p>
        </w:tc>
        <w:tc>
          <w:tcPr>
            <w:tcW w:w="7371" w:type="dxa"/>
          </w:tcPr>
          <w:p w14:paraId="459D4CFF" w14:textId="77777777" w:rsidR="000A7DC2" w:rsidRPr="000A7DC2" w:rsidRDefault="000A7DC2" w:rsidP="000A7DC2">
            <w:pPr>
              <w:tabs>
                <w:tab w:val="left" w:pos="2730"/>
              </w:tabs>
              <w:overflowPunct/>
              <w:adjustRightInd/>
              <w:spacing w:line="276" w:lineRule="auto"/>
              <w:jc w:val="both"/>
              <w:rPr>
                <w:rFonts w:ascii="Cambria" w:eastAsia="Arial" w:hAnsi="Cambria" w:cs="Calibri"/>
                <w:b/>
                <w:bCs/>
                <w:snapToGrid w:val="0"/>
                <w:kern w:val="0"/>
                <w:lang w:val="en-GB"/>
              </w:rPr>
            </w:pPr>
            <w:r w:rsidRPr="000A7DC2">
              <w:rPr>
                <w:rFonts w:ascii="Cambria" w:eastAsia="Arial" w:hAnsi="Cambria" w:cs="Calibri"/>
                <w:b/>
                <w:bCs/>
                <w:snapToGrid w:val="0"/>
                <w:kern w:val="0"/>
                <w:lang w:val="en-GB"/>
              </w:rPr>
              <w:t>Description</w:t>
            </w:r>
          </w:p>
        </w:tc>
      </w:tr>
      <w:tr w:rsidR="000A7DC2" w:rsidRPr="000A7DC2" w14:paraId="7E60A6C1" w14:textId="77777777" w:rsidTr="00494FCE">
        <w:tc>
          <w:tcPr>
            <w:tcW w:w="1980" w:type="dxa"/>
          </w:tcPr>
          <w:p w14:paraId="0F5DADD9" w14:textId="77777777" w:rsidR="000A7DC2" w:rsidRPr="000A7DC2" w:rsidRDefault="000A7DC2" w:rsidP="000A7DC2">
            <w:pP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10%</w:t>
            </w:r>
          </w:p>
        </w:tc>
        <w:tc>
          <w:tcPr>
            <w:tcW w:w="7371" w:type="dxa"/>
          </w:tcPr>
          <w:p w14:paraId="17E319C7" w14:textId="77777777" w:rsidR="000A7DC2" w:rsidRPr="000A7DC2" w:rsidRDefault="000A7DC2" w:rsidP="000A7DC2">
            <w:pP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After submission and approval of the set 1</w:t>
            </w:r>
          </w:p>
        </w:tc>
      </w:tr>
      <w:tr w:rsidR="000A7DC2" w:rsidRPr="000A7DC2" w14:paraId="231109A2" w14:textId="77777777" w:rsidTr="00494FCE">
        <w:tc>
          <w:tcPr>
            <w:tcW w:w="1980" w:type="dxa"/>
          </w:tcPr>
          <w:p w14:paraId="5CEA348B" w14:textId="77777777" w:rsidR="000A7DC2" w:rsidRPr="000A7DC2" w:rsidRDefault="000A7DC2" w:rsidP="000A7DC2">
            <w:pP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 xml:space="preserve">20 % </w:t>
            </w:r>
          </w:p>
        </w:tc>
        <w:tc>
          <w:tcPr>
            <w:tcW w:w="7371" w:type="dxa"/>
          </w:tcPr>
          <w:p w14:paraId="1FEEB135" w14:textId="77777777" w:rsidR="000A7DC2" w:rsidRPr="000A7DC2" w:rsidRDefault="000A7DC2" w:rsidP="000A7DC2">
            <w:pP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After submission and approval of the set 2</w:t>
            </w:r>
          </w:p>
        </w:tc>
      </w:tr>
      <w:tr w:rsidR="000A7DC2" w:rsidRPr="000A7DC2" w14:paraId="5F94FCEF" w14:textId="77777777" w:rsidTr="00494FCE">
        <w:tc>
          <w:tcPr>
            <w:tcW w:w="1980" w:type="dxa"/>
          </w:tcPr>
          <w:p w14:paraId="5FAB5B59" w14:textId="77777777" w:rsidR="000A7DC2" w:rsidRPr="000A7DC2" w:rsidRDefault="000A7DC2" w:rsidP="000A7DC2">
            <w:pP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 xml:space="preserve">40 % </w:t>
            </w:r>
          </w:p>
        </w:tc>
        <w:tc>
          <w:tcPr>
            <w:tcW w:w="7371" w:type="dxa"/>
          </w:tcPr>
          <w:p w14:paraId="4BDC5AD2" w14:textId="77777777" w:rsidR="000A7DC2" w:rsidRPr="000A7DC2" w:rsidRDefault="000A7DC2" w:rsidP="000A7DC2">
            <w:pP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 xml:space="preserve">After submission and approval of the set 3 </w:t>
            </w:r>
          </w:p>
        </w:tc>
      </w:tr>
      <w:tr w:rsidR="000A7DC2" w:rsidRPr="000A7DC2" w14:paraId="55E504DA" w14:textId="77777777" w:rsidTr="00494FCE">
        <w:tc>
          <w:tcPr>
            <w:tcW w:w="1980" w:type="dxa"/>
          </w:tcPr>
          <w:p w14:paraId="71B84413" w14:textId="77777777" w:rsidR="000A7DC2" w:rsidRPr="000A7DC2" w:rsidRDefault="000A7DC2" w:rsidP="000A7DC2">
            <w:pP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 xml:space="preserve">30 % </w:t>
            </w:r>
          </w:p>
        </w:tc>
        <w:tc>
          <w:tcPr>
            <w:tcW w:w="7371" w:type="dxa"/>
          </w:tcPr>
          <w:p w14:paraId="45187248" w14:textId="77777777" w:rsidR="000A7DC2" w:rsidRPr="000A7DC2" w:rsidRDefault="000A7DC2" w:rsidP="000A7DC2">
            <w:pPr>
              <w:tabs>
                <w:tab w:val="left" w:pos="2730"/>
              </w:tabs>
              <w:overflowPunct/>
              <w:adjustRightInd/>
              <w:spacing w:line="276" w:lineRule="auto"/>
              <w:jc w:val="both"/>
              <w:rPr>
                <w:rFonts w:ascii="Cambria" w:eastAsia="Arial" w:hAnsi="Cambria" w:cs="Calibri"/>
                <w:snapToGrid w:val="0"/>
                <w:kern w:val="0"/>
                <w:lang w:val="en-GB"/>
              </w:rPr>
            </w:pPr>
            <w:r w:rsidRPr="000A7DC2">
              <w:rPr>
                <w:rFonts w:ascii="Cambria" w:eastAsia="Arial" w:hAnsi="Cambria" w:cs="Calibri"/>
                <w:snapToGrid w:val="0"/>
                <w:kern w:val="0"/>
                <w:lang w:val="en-GB"/>
              </w:rPr>
              <w:t>After submission and approval of the set 4</w:t>
            </w:r>
          </w:p>
        </w:tc>
      </w:tr>
    </w:tbl>
    <w:p w14:paraId="4DF81116" w14:textId="77777777" w:rsidR="000A7DC2" w:rsidRPr="000A7DC2" w:rsidRDefault="000A7DC2" w:rsidP="000A7DC2">
      <w:pPr>
        <w:overflowPunct/>
        <w:adjustRightInd/>
        <w:rPr>
          <w:rFonts w:ascii="Cambria" w:eastAsia="Calibri" w:hAnsi="Cambria" w:cs="Calibri"/>
          <w:color w:val="000000"/>
          <w:kern w:val="0"/>
          <w:lang w:val="en-CA"/>
        </w:rPr>
      </w:pPr>
    </w:p>
    <w:p w14:paraId="6993D23B" w14:textId="77777777" w:rsidR="000A7DC2" w:rsidRPr="000A7DC2" w:rsidRDefault="000A7DC2" w:rsidP="000A7DC2">
      <w:pPr>
        <w:overflowPunct/>
        <w:adjustRightInd/>
        <w:jc w:val="both"/>
        <w:rPr>
          <w:rFonts w:ascii="Cambria" w:eastAsia="Times New Roman" w:hAnsi="Cambria" w:cs="Calibri"/>
          <w:snapToGrid w:val="0"/>
          <w:kern w:val="0"/>
          <w:lang w:eastAsia="ko-KR"/>
        </w:rPr>
      </w:pPr>
    </w:p>
    <w:p w14:paraId="66F5102D" w14:textId="77777777" w:rsidR="000A7DC2" w:rsidRPr="000A7DC2" w:rsidRDefault="000A7DC2" w:rsidP="000A7DC2">
      <w:pPr>
        <w:overflowPunct/>
        <w:adjustRightInd/>
        <w:spacing w:line="276" w:lineRule="auto"/>
        <w:rPr>
          <w:rFonts w:ascii="Cambria" w:eastAsia="Times New Roman" w:hAnsi="Cambria" w:cs="Calibri"/>
          <w:snapToGrid w:val="0"/>
          <w:kern w:val="0"/>
        </w:rPr>
      </w:pPr>
    </w:p>
    <w:p w14:paraId="627A7A05" w14:textId="77777777" w:rsidR="000A7DC2" w:rsidRPr="000A7DC2" w:rsidRDefault="000A7DC2" w:rsidP="000A7DC2">
      <w:pPr>
        <w:overflowPunct/>
        <w:adjustRightInd/>
        <w:jc w:val="both"/>
        <w:rPr>
          <w:rFonts w:ascii="Cambria" w:eastAsia="Times New Roman" w:hAnsi="Cambria" w:cs="Calibri"/>
          <w:b/>
          <w:snapToGrid w:val="0"/>
          <w:kern w:val="0"/>
          <w:lang w:eastAsia="ko-KR"/>
        </w:rPr>
      </w:pPr>
      <w:r w:rsidRPr="000A7DC2">
        <w:rPr>
          <w:rFonts w:ascii="Cambria" w:eastAsia="Times New Roman" w:hAnsi="Cambria" w:cs="Calibri"/>
          <w:b/>
          <w:snapToGrid w:val="0"/>
          <w:kern w:val="0"/>
          <w:lang w:eastAsia="ko-KR"/>
        </w:rPr>
        <w:lastRenderedPageBreak/>
        <w:t xml:space="preserve">UNDP is committed to achieving workforce diversity in terms of gender, </w:t>
      </w:r>
      <w:proofErr w:type="gramStart"/>
      <w:r w:rsidRPr="000A7DC2">
        <w:rPr>
          <w:rFonts w:ascii="Cambria" w:eastAsia="Times New Roman" w:hAnsi="Cambria" w:cs="Calibri"/>
          <w:b/>
          <w:snapToGrid w:val="0"/>
          <w:kern w:val="0"/>
          <w:lang w:eastAsia="ko-KR"/>
        </w:rPr>
        <w:t>nationality</w:t>
      </w:r>
      <w:proofErr w:type="gramEnd"/>
      <w:r w:rsidRPr="000A7DC2">
        <w:rPr>
          <w:rFonts w:ascii="Cambria" w:eastAsia="Times New Roman" w:hAnsi="Cambria" w:cs="Calibri"/>
          <w:b/>
          <w:snapToGrid w:val="0"/>
          <w:kern w:val="0"/>
          <w:lang w:eastAsia="ko-KR"/>
        </w:rPr>
        <w:t xml:space="preserve"> and culture. Individuals from minority groups, indigenous groups and person with disabilities are equality encouraged to apply. All applicants will be treated with the strictest confidence</w:t>
      </w:r>
    </w:p>
    <w:p w14:paraId="2FC5C986" w14:textId="0267AB7E" w:rsidR="00120EAA" w:rsidRDefault="00120EAA" w:rsidP="000D438F">
      <w:pPr>
        <w:rPr>
          <w:rFonts w:asciiTheme="minorHAnsi" w:hAnsiTheme="minorHAnsi" w:cstheme="minorHAnsi"/>
          <w:snapToGrid w:val="0"/>
          <w:sz w:val="20"/>
          <w:szCs w:val="20"/>
        </w:rPr>
      </w:pPr>
    </w:p>
    <w:p w14:paraId="5E2AA124" w14:textId="4DC203FF" w:rsidR="00120EAA" w:rsidRDefault="00120EAA" w:rsidP="000D438F">
      <w:pPr>
        <w:rPr>
          <w:rFonts w:asciiTheme="minorHAnsi" w:hAnsiTheme="minorHAnsi" w:cstheme="minorHAnsi"/>
          <w:snapToGrid w:val="0"/>
          <w:sz w:val="20"/>
          <w:szCs w:val="20"/>
        </w:rPr>
      </w:pPr>
    </w:p>
    <w:p w14:paraId="27201ABD" w14:textId="15AE9AFB" w:rsidR="007C5A37" w:rsidRDefault="007C5A37" w:rsidP="000D438F">
      <w:pPr>
        <w:rPr>
          <w:rFonts w:asciiTheme="minorHAnsi" w:hAnsiTheme="minorHAnsi" w:cstheme="minorHAnsi"/>
          <w:snapToGrid w:val="0"/>
          <w:sz w:val="20"/>
          <w:szCs w:val="20"/>
        </w:rPr>
      </w:pPr>
    </w:p>
    <w:p w14:paraId="667C4C40" w14:textId="6E21AADA" w:rsidR="007C5A37" w:rsidRDefault="007C5A37" w:rsidP="000D438F">
      <w:pPr>
        <w:rPr>
          <w:rFonts w:asciiTheme="minorHAnsi" w:hAnsiTheme="minorHAnsi" w:cstheme="minorHAnsi"/>
          <w:snapToGrid w:val="0"/>
          <w:sz w:val="20"/>
          <w:szCs w:val="20"/>
        </w:rPr>
      </w:pPr>
    </w:p>
    <w:p w14:paraId="1CA468E8" w14:textId="7650AC50" w:rsidR="007C5A37" w:rsidRDefault="007C5A37" w:rsidP="000D438F">
      <w:pPr>
        <w:rPr>
          <w:rFonts w:asciiTheme="minorHAnsi" w:hAnsiTheme="minorHAnsi" w:cstheme="minorHAnsi"/>
          <w:snapToGrid w:val="0"/>
          <w:sz w:val="20"/>
          <w:szCs w:val="20"/>
        </w:rPr>
      </w:pPr>
    </w:p>
    <w:p w14:paraId="0FEF7F1D" w14:textId="4F2A93A2" w:rsidR="007C5A37" w:rsidRDefault="007C5A37" w:rsidP="000D438F">
      <w:pPr>
        <w:rPr>
          <w:rFonts w:asciiTheme="minorHAnsi" w:hAnsiTheme="minorHAnsi" w:cstheme="minorHAnsi"/>
          <w:snapToGrid w:val="0"/>
          <w:sz w:val="20"/>
          <w:szCs w:val="20"/>
        </w:rPr>
      </w:pPr>
    </w:p>
    <w:p w14:paraId="2F6E9A33" w14:textId="6EDC8C23" w:rsidR="007C5A37" w:rsidRDefault="007C5A37" w:rsidP="000D438F">
      <w:pPr>
        <w:rPr>
          <w:rFonts w:asciiTheme="minorHAnsi" w:hAnsiTheme="minorHAnsi" w:cstheme="minorHAnsi"/>
          <w:snapToGrid w:val="0"/>
          <w:sz w:val="20"/>
          <w:szCs w:val="20"/>
        </w:rPr>
      </w:pPr>
    </w:p>
    <w:p w14:paraId="1DF91959" w14:textId="540D99DD" w:rsidR="007C5A37" w:rsidRDefault="007C5A37" w:rsidP="000D438F">
      <w:pPr>
        <w:rPr>
          <w:rFonts w:asciiTheme="minorHAnsi" w:hAnsiTheme="minorHAnsi" w:cstheme="minorHAnsi"/>
          <w:snapToGrid w:val="0"/>
          <w:sz w:val="20"/>
          <w:szCs w:val="20"/>
        </w:rPr>
      </w:pPr>
    </w:p>
    <w:p w14:paraId="28D48AF4" w14:textId="224FE759" w:rsidR="007C5A37" w:rsidRDefault="007C5A37" w:rsidP="000D438F">
      <w:pPr>
        <w:rPr>
          <w:rFonts w:asciiTheme="minorHAnsi" w:hAnsiTheme="minorHAnsi" w:cstheme="minorHAnsi"/>
          <w:snapToGrid w:val="0"/>
          <w:sz w:val="20"/>
          <w:szCs w:val="20"/>
        </w:rPr>
      </w:pPr>
    </w:p>
    <w:p w14:paraId="6E6B001F" w14:textId="063BFD29" w:rsidR="007C5A37" w:rsidRDefault="007C5A37" w:rsidP="000D438F">
      <w:pPr>
        <w:rPr>
          <w:rFonts w:asciiTheme="minorHAnsi" w:hAnsiTheme="minorHAnsi" w:cstheme="minorHAnsi"/>
          <w:snapToGrid w:val="0"/>
          <w:sz w:val="20"/>
          <w:szCs w:val="20"/>
        </w:rPr>
      </w:pPr>
    </w:p>
    <w:p w14:paraId="466BD00E" w14:textId="311991D6" w:rsidR="000A7DC2" w:rsidRDefault="000A7DC2" w:rsidP="000D438F">
      <w:pPr>
        <w:rPr>
          <w:rFonts w:asciiTheme="minorHAnsi" w:hAnsiTheme="minorHAnsi" w:cstheme="minorHAnsi"/>
          <w:snapToGrid w:val="0"/>
          <w:sz w:val="20"/>
          <w:szCs w:val="20"/>
        </w:rPr>
      </w:pPr>
    </w:p>
    <w:p w14:paraId="3CFC9609" w14:textId="4114A233" w:rsidR="000A7DC2" w:rsidRDefault="000A7DC2" w:rsidP="000D438F">
      <w:pPr>
        <w:rPr>
          <w:rFonts w:asciiTheme="minorHAnsi" w:hAnsiTheme="minorHAnsi" w:cstheme="minorHAnsi"/>
          <w:snapToGrid w:val="0"/>
          <w:sz w:val="20"/>
          <w:szCs w:val="20"/>
        </w:rPr>
      </w:pPr>
    </w:p>
    <w:p w14:paraId="4F9F4A94" w14:textId="2CFCF79E" w:rsidR="000A7DC2" w:rsidRDefault="000A7DC2" w:rsidP="000D438F">
      <w:pPr>
        <w:rPr>
          <w:rFonts w:asciiTheme="minorHAnsi" w:hAnsiTheme="minorHAnsi" w:cstheme="minorHAnsi"/>
          <w:snapToGrid w:val="0"/>
          <w:sz w:val="20"/>
          <w:szCs w:val="20"/>
        </w:rPr>
      </w:pPr>
    </w:p>
    <w:p w14:paraId="7FB438CB" w14:textId="3FF3C021" w:rsidR="000A7DC2" w:rsidRDefault="000A7DC2" w:rsidP="000D438F">
      <w:pPr>
        <w:rPr>
          <w:rFonts w:asciiTheme="minorHAnsi" w:hAnsiTheme="minorHAnsi" w:cstheme="minorHAnsi"/>
          <w:snapToGrid w:val="0"/>
          <w:sz w:val="20"/>
          <w:szCs w:val="20"/>
        </w:rPr>
      </w:pPr>
    </w:p>
    <w:p w14:paraId="051E798C" w14:textId="7D29B53D" w:rsidR="000A7DC2" w:rsidRDefault="000A7DC2" w:rsidP="000D438F">
      <w:pPr>
        <w:rPr>
          <w:rFonts w:asciiTheme="minorHAnsi" w:hAnsiTheme="minorHAnsi" w:cstheme="minorHAnsi"/>
          <w:snapToGrid w:val="0"/>
          <w:sz w:val="20"/>
          <w:szCs w:val="20"/>
        </w:rPr>
      </w:pPr>
    </w:p>
    <w:p w14:paraId="441AED01" w14:textId="58032557" w:rsidR="000A7DC2" w:rsidRDefault="000A7DC2" w:rsidP="000D438F">
      <w:pPr>
        <w:rPr>
          <w:rFonts w:asciiTheme="minorHAnsi" w:hAnsiTheme="minorHAnsi" w:cstheme="minorHAnsi"/>
          <w:snapToGrid w:val="0"/>
          <w:sz w:val="20"/>
          <w:szCs w:val="20"/>
        </w:rPr>
      </w:pPr>
    </w:p>
    <w:p w14:paraId="0BBC5C9D" w14:textId="5439BCFD" w:rsidR="000A7DC2" w:rsidRDefault="000A7DC2" w:rsidP="000D438F">
      <w:pPr>
        <w:rPr>
          <w:rFonts w:asciiTheme="minorHAnsi" w:hAnsiTheme="minorHAnsi" w:cstheme="minorHAnsi"/>
          <w:snapToGrid w:val="0"/>
          <w:sz w:val="20"/>
          <w:szCs w:val="20"/>
        </w:rPr>
      </w:pPr>
    </w:p>
    <w:p w14:paraId="46141A77" w14:textId="0C4817EF" w:rsidR="000A7DC2" w:rsidRDefault="000A7DC2" w:rsidP="000D438F">
      <w:pPr>
        <w:rPr>
          <w:rFonts w:asciiTheme="minorHAnsi" w:hAnsiTheme="minorHAnsi" w:cstheme="minorHAnsi"/>
          <w:snapToGrid w:val="0"/>
          <w:sz w:val="20"/>
          <w:szCs w:val="20"/>
        </w:rPr>
      </w:pPr>
    </w:p>
    <w:p w14:paraId="44CAD0FD" w14:textId="33C05759" w:rsidR="000A7DC2" w:rsidRDefault="000A7DC2" w:rsidP="000D438F">
      <w:pPr>
        <w:rPr>
          <w:rFonts w:asciiTheme="minorHAnsi" w:hAnsiTheme="minorHAnsi" w:cstheme="minorHAnsi"/>
          <w:snapToGrid w:val="0"/>
          <w:sz w:val="20"/>
          <w:szCs w:val="20"/>
        </w:rPr>
      </w:pPr>
    </w:p>
    <w:p w14:paraId="74E3B836" w14:textId="5F1EE960" w:rsidR="000A7DC2" w:rsidRDefault="000A7DC2" w:rsidP="000D438F">
      <w:pPr>
        <w:rPr>
          <w:rFonts w:asciiTheme="minorHAnsi" w:hAnsiTheme="minorHAnsi" w:cstheme="minorHAnsi"/>
          <w:snapToGrid w:val="0"/>
          <w:sz w:val="20"/>
          <w:szCs w:val="20"/>
        </w:rPr>
      </w:pPr>
    </w:p>
    <w:p w14:paraId="3FEBE828" w14:textId="58363007" w:rsidR="000A7DC2" w:rsidRDefault="000A7DC2" w:rsidP="000D438F">
      <w:pPr>
        <w:rPr>
          <w:rFonts w:asciiTheme="minorHAnsi" w:hAnsiTheme="minorHAnsi" w:cstheme="minorHAnsi"/>
          <w:snapToGrid w:val="0"/>
          <w:sz w:val="20"/>
          <w:szCs w:val="20"/>
        </w:rPr>
      </w:pPr>
    </w:p>
    <w:p w14:paraId="31DD7328" w14:textId="17978D9D" w:rsidR="000A7DC2" w:rsidRDefault="000A7DC2" w:rsidP="000D438F">
      <w:pPr>
        <w:rPr>
          <w:rFonts w:asciiTheme="minorHAnsi" w:hAnsiTheme="minorHAnsi" w:cstheme="minorHAnsi"/>
          <w:snapToGrid w:val="0"/>
          <w:sz w:val="20"/>
          <w:szCs w:val="20"/>
        </w:rPr>
      </w:pPr>
    </w:p>
    <w:p w14:paraId="2C208FD6" w14:textId="783AC960" w:rsidR="000A7DC2" w:rsidRDefault="000A7DC2" w:rsidP="000D438F">
      <w:pPr>
        <w:rPr>
          <w:rFonts w:asciiTheme="minorHAnsi" w:hAnsiTheme="minorHAnsi" w:cstheme="minorHAnsi"/>
          <w:snapToGrid w:val="0"/>
          <w:sz w:val="20"/>
          <w:szCs w:val="20"/>
        </w:rPr>
      </w:pPr>
    </w:p>
    <w:p w14:paraId="024C5067" w14:textId="44B541E1" w:rsidR="000A7DC2" w:rsidRDefault="000A7DC2" w:rsidP="000D438F">
      <w:pPr>
        <w:rPr>
          <w:rFonts w:asciiTheme="minorHAnsi" w:hAnsiTheme="minorHAnsi" w:cstheme="minorHAnsi"/>
          <w:snapToGrid w:val="0"/>
          <w:sz w:val="20"/>
          <w:szCs w:val="20"/>
        </w:rPr>
      </w:pPr>
    </w:p>
    <w:p w14:paraId="78AD32FF" w14:textId="278A64D0" w:rsidR="000A7DC2" w:rsidRDefault="000A7DC2" w:rsidP="000D438F">
      <w:pPr>
        <w:rPr>
          <w:rFonts w:asciiTheme="minorHAnsi" w:hAnsiTheme="minorHAnsi" w:cstheme="minorHAnsi"/>
          <w:snapToGrid w:val="0"/>
          <w:sz w:val="20"/>
          <w:szCs w:val="20"/>
        </w:rPr>
      </w:pPr>
    </w:p>
    <w:p w14:paraId="034A42ED" w14:textId="52F63CE3" w:rsidR="000A7DC2" w:rsidRDefault="000A7DC2" w:rsidP="000D438F">
      <w:pPr>
        <w:rPr>
          <w:rFonts w:asciiTheme="minorHAnsi" w:hAnsiTheme="minorHAnsi" w:cstheme="minorHAnsi"/>
          <w:snapToGrid w:val="0"/>
          <w:sz w:val="20"/>
          <w:szCs w:val="20"/>
        </w:rPr>
      </w:pPr>
    </w:p>
    <w:p w14:paraId="4B8AB28C" w14:textId="22F08CC9" w:rsidR="000A7DC2" w:rsidRDefault="000A7DC2" w:rsidP="000D438F">
      <w:pPr>
        <w:rPr>
          <w:rFonts w:asciiTheme="minorHAnsi" w:hAnsiTheme="minorHAnsi" w:cstheme="minorHAnsi"/>
          <w:snapToGrid w:val="0"/>
          <w:sz w:val="20"/>
          <w:szCs w:val="20"/>
        </w:rPr>
      </w:pPr>
    </w:p>
    <w:p w14:paraId="0155D264" w14:textId="5474F1DC" w:rsidR="000A7DC2" w:rsidRDefault="000A7DC2" w:rsidP="000D438F">
      <w:pPr>
        <w:rPr>
          <w:rFonts w:asciiTheme="minorHAnsi" w:hAnsiTheme="minorHAnsi" w:cstheme="minorHAnsi"/>
          <w:snapToGrid w:val="0"/>
          <w:sz w:val="20"/>
          <w:szCs w:val="20"/>
        </w:rPr>
      </w:pPr>
    </w:p>
    <w:p w14:paraId="256F7338" w14:textId="3FA3F8AC" w:rsidR="000A7DC2" w:rsidRDefault="000A7DC2" w:rsidP="000D438F">
      <w:pPr>
        <w:rPr>
          <w:rFonts w:asciiTheme="minorHAnsi" w:hAnsiTheme="minorHAnsi" w:cstheme="minorHAnsi"/>
          <w:snapToGrid w:val="0"/>
          <w:sz w:val="20"/>
          <w:szCs w:val="20"/>
        </w:rPr>
      </w:pPr>
    </w:p>
    <w:p w14:paraId="1087A359" w14:textId="3E923E09" w:rsidR="000A7DC2" w:rsidRDefault="000A7DC2" w:rsidP="000D438F">
      <w:pPr>
        <w:rPr>
          <w:rFonts w:asciiTheme="minorHAnsi" w:hAnsiTheme="minorHAnsi" w:cstheme="minorHAnsi"/>
          <w:snapToGrid w:val="0"/>
          <w:sz w:val="20"/>
          <w:szCs w:val="20"/>
        </w:rPr>
      </w:pPr>
    </w:p>
    <w:p w14:paraId="0B62BBA9" w14:textId="65C5F472" w:rsidR="000A7DC2" w:rsidRDefault="000A7DC2" w:rsidP="000D438F">
      <w:pPr>
        <w:rPr>
          <w:rFonts w:asciiTheme="minorHAnsi" w:hAnsiTheme="minorHAnsi" w:cstheme="minorHAnsi"/>
          <w:snapToGrid w:val="0"/>
          <w:sz w:val="20"/>
          <w:szCs w:val="20"/>
        </w:rPr>
      </w:pPr>
    </w:p>
    <w:p w14:paraId="763FA023" w14:textId="01EF600C" w:rsidR="000A7DC2" w:rsidRDefault="000A7DC2" w:rsidP="000D438F">
      <w:pPr>
        <w:rPr>
          <w:rFonts w:asciiTheme="minorHAnsi" w:hAnsiTheme="minorHAnsi" w:cstheme="minorHAnsi"/>
          <w:snapToGrid w:val="0"/>
          <w:sz w:val="20"/>
          <w:szCs w:val="20"/>
        </w:rPr>
      </w:pPr>
    </w:p>
    <w:p w14:paraId="57444D40" w14:textId="7254867D" w:rsidR="000A7DC2" w:rsidRDefault="000A7DC2" w:rsidP="000D438F">
      <w:pPr>
        <w:rPr>
          <w:rFonts w:asciiTheme="minorHAnsi" w:hAnsiTheme="minorHAnsi" w:cstheme="minorHAnsi"/>
          <w:snapToGrid w:val="0"/>
          <w:sz w:val="20"/>
          <w:szCs w:val="20"/>
        </w:rPr>
      </w:pPr>
    </w:p>
    <w:p w14:paraId="2FB84C04" w14:textId="4C4910CA" w:rsidR="000A7DC2" w:rsidRDefault="000A7DC2" w:rsidP="000D438F">
      <w:pPr>
        <w:rPr>
          <w:rFonts w:asciiTheme="minorHAnsi" w:hAnsiTheme="minorHAnsi" w:cstheme="minorHAnsi"/>
          <w:snapToGrid w:val="0"/>
          <w:sz w:val="20"/>
          <w:szCs w:val="20"/>
        </w:rPr>
      </w:pPr>
    </w:p>
    <w:p w14:paraId="2A15FF55" w14:textId="28F13393" w:rsidR="000A7DC2" w:rsidRDefault="000A7DC2" w:rsidP="000D438F">
      <w:pPr>
        <w:rPr>
          <w:rFonts w:asciiTheme="minorHAnsi" w:hAnsiTheme="minorHAnsi" w:cstheme="minorHAnsi"/>
          <w:snapToGrid w:val="0"/>
          <w:sz w:val="20"/>
          <w:szCs w:val="20"/>
        </w:rPr>
      </w:pPr>
    </w:p>
    <w:p w14:paraId="4854641F" w14:textId="6891CB4E" w:rsidR="000A7DC2" w:rsidRDefault="000A7DC2" w:rsidP="000D438F">
      <w:pPr>
        <w:rPr>
          <w:rFonts w:asciiTheme="minorHAnsi" w:hAnsiTheme="minorHAnsi" w:cstheme="minorHAnsi"/>
          <w:snapToGrid w:val="0"/>
          <w:sz w:val="20"/>
          <w:szCs w:val="20"/>
        </w:rPr>
      </w:pPr>
    </w:p>
    <w:p w14:paraId="3C316B91" w14:textId="4EF879A9" w:rsidR="000A7DC2" w:rsidRDefault="000A7DC2" w:rsidP="000D438F">
      <w:pPr>
        <w:rPr>
          <w:rFonts w:asciiTheme="minorHAnsi" w:hAnsiTheme="minorHAnsi" w:cstheme="minorHAnsi"/>
          <w:snapToGrid w:val="0"/>
          <w:sz w:val="20"/>
          <w:szCs w:val="20"/>
        </w:rPr>
      </w:pPr>
    </w:p>
    <w:p w14:paraId="2D601606" w14:textId="77777777" w:rsidR="000A7DC2" w:rsidRDefault="000A7DC2" w:rsidP="000D438F">
      <w:pPr>
        <w:rPr>
          <w:rFonts w:asciiTheme="minorHAnsi" w:hAnsiTheme="minorHAnsi" w:cstheme="minorHAnsi"/>
          <w:snapToGrid w:val="0"/>
          <w:sz w:val="20"/>
          <w:szCs w:val="20"/>
        </w:rPr>
      </w:pPr>
    </w:p>
    <w:p w14:paraId="0EAAE74E" w14:textId="75ADCF92" w:rsidR="007C5A37" w:rsidRDefault="007C5A37" w:rsidP="000D438F">
      <w:pPr>
        <w:rPr>
          <w:rFonts w:asciiTheme="minorHAnsi" w:hAnsiTheme="minorHAnsi" w:cstheme="minorHAnsi"/>
          <w:snapToGrid w:val="0"/>
          <w:sz w:val="20"/>
          <w:szCs w:val="20"/>
        </w:rPr>
      </w:pPr>
    </w:p>
    <w:p w14:paraId="2800FE70" w14:textId="4D5DE5CE" w:rsidR="007C5A37" w:rsidRDefault="007C5A37" w:rsidP="000D438F">
      <w:pPr>
        <w:rPr>
          <w:rFonts w:asciiTheme="minorHAnsi" w:hAnsiTheme="minorHAnsi" w:cstheme="minorHAnsi"/>
          <w:snapToGrid w:val="0"/>
          <w:sz w:val="20"/>
          <w:szCs w:val="20"/>
        </w:rPr>
      </w:pPr>
    </w:p>
    <w:p w14:paraId="2645F6F1" w14:textId="77777777" w:rsidR="007C5A37" w:rsidRDefault="007C5A37" w:rsidP="000D438F">
      <w:pPr>
        <w:rPr>
          <w:rFonts w:asciiTheme="minorHAnsi" w:hAnsiTheme="minorHAnsi" w:cstheme="minorHAnsi"/>
          <w:snapToGrid w:val="0"/>
          <w:sz w:val="20"/>
          <w:szCs w:val="20"/>
        </w:rPr>
      </w:pPr>
    </w:p>
    <w:p w14:paraId="516CF48E" w14:textId="77777777" w:rsidR="00120EAA" w:rsidRDefault="00120EAA" w:rsidP="000D438F">
      <w:pPr>
        <w:pStyle w:val="Section3-Heading1"/>
        <w:jc w:val="left"/>
        <w:rPr>
          <w:rFonts w:asciiTheme="minorHAnsi" w:hAnsiTheme="minorHAnsi" w:cstheme="minorHAnsi"/>
        </w:rPr>
      </w:pPr>
      <w:bookmarkStart w:id="4" w:name="_Toc172357882"/>
    </w:p>
    <w:p w14:paraId="3D44A255" w14:textId="77777777" w:rsidR="001D08BB" w:rsidRPr="00D243BB" w:rsidRDefault="009A31D4" w:rsidP="001D08BB">
      <w:pPr>
        <w:pStyle w:val="Section3-Heading1"/>
        <w:rPr>
          <w:rFonts w:asciiTheme="minorHAnsi" w:hAnsiTheme="minorHAnsi" w:cstheme="minorHAnsi"/>
        </w:rPr>
      </w:pPr>
      <w:r w:rsidRPr="00D243BB">
        <w:rPr>
          <w:rFonts w:asciiTheme="minorHAnsi" w:hAnsiTheme="minorHAnsi" w:cstheme="minorHAnsi"/>
        </w:rPr>
        <w:lastRenderedPageBreak/>
        <w:t xml:space="preserve">Section </w:t>
      </w:r>
      <w:r w:rsidR="00BE65E7" w:rsidRPr="00D243BB">
        <w:rPr>
          <w:rFonts w:asciiTheme="minorHAnsi" w:hAnsiTheme="minorHAnsi" w:cstheme="minorHAnsi"/>
        </w:rPr>
        <w:t>4</w:t>
      </w:r>
      <w:r w:rsidR="001D08BB" w:rsidRPr="00D243BB">
        <w:rPr>
          <w:rFonts w:asciiTheme="minorHAnsi" w:hAnsiTheme="minorHAnsi" w:cstheme="minorHAnsi"/>
        </w:rPr>
        <w:t>: Proposal Submission Form</w:t>
      </w:r>
      <w:bookmarkEnd w:id="4"/>
      <w:r w:rsidR="000E71E6">
        <w:rPr>
          <w:rStyle w:val="FootnoteReference"/>
          <w:rFonts w:asciiTheme="minorHAnsi" w:hAnsiTheme="minorHAnsi" w:cstheme="minorHAnsi"/>
        </w:rPr>
        <w:footnoteReference w:id="9"/>
      </w:r>
    </w:p>
    <w:sdt>
      <w:sdtPr>
        <w:rPr>
          <w:rFonts w:asciiTheme="minorHAnsi" w:hAnsiTheme="minorHAnsi" w:cstheme="minorHAnsi"/>
          <w:lang w:val="en-GB" w:eastAsia="it-IT"/>
        </w:rPr>
        <w:id w:val="-1580434317"/>
        <w:showingPlcHdr/>
        <w:text/>
      </w:sdtPr>
      <w:sdtEndPr/>
      <w:sdtContent>
        <w:p w14:paraId="3D44A256" w14:textId="77777777" w:rsidR="001D08BB" w:rsidRPr="00AF53AF" w:rsidRDefault="00AF53AF" w:rsidP="00AF53AF">
          <w:pPr>
            <w:jc w:val="right"/>
            <w:rPr>
              <w:rFonts w:asciiTheme="minorHAnsi" w:hAnsiTheme="minorHAnsi" w:cstheme="minorHAnsi"/>
              <w:color w:val="000000" w:themeColor="text1"/>
              <w:lang w:val="en-GB"/>
            </w:rPr>
          </w:pPr>
          <w:r w:rsidRPr="00AF53AF">
            <w:rPr>
              <w:rFonts w:asciiTheme="minorHAnsi" w:hAnsiTheme="minorHAnsi" w:cstheme="minorHAnsi"/>
              <w:color w:val="000000" w:themeColor="text1"/>
              <w:lang w:val="en-GB"/>
            </w:rPr>
            <w:t xml:space="preserve">[insert: </w:t>
          </w:r>
          <w:r w:rsidRPr="00AF53AF">
            <w:rPr>
              <w:rFonts w:asciiTheme="minorHAnsi" w:hAnsiTheme="minorHAnsi" w:cstheme="minorHAnsi"/>
              <w:i/>
              <w:color w:val="000000" w:themeColor="text1"/>
              <w:lang w:val="en-GB"/>
            </w:rPr>
            <w:t>Location</w:t>
          </w:r>
          <w:r>
            <w:rPr>
              <w:rFonts w:asciiTheme="minorHAnsi" w:hAnsiTheme="minorHAnsi" w:cstheme="minorHAnsi"/>
              <w:color w:val="000000" w:themeColor="text1"/>
              <w:lang w:val="en-GB"/>
            </w:rPr>
            <w:t>]</w:t>
          </w:r>
        </w:p>
      </w:sdtContent>
    </w:sdt>
    <w:sdt>
      <w:sdtPr>
        <w:rPr>
          <w:rFonts w:asciiTheme="minorHAnsi" w:hAnsiTheme="minorHAnsi" w:cstheme="minorHAnsi"/>
          <w:lang w:val="en-GB" w:eastAsia="it-IT"/>
        </w:rPr>
        <w:id w:val="302131510"/>
        <w:showingPlcHdr/>
        <w:date>
          <w:dateFormat w:val="M/d/yyyy"/>
          <w:lid w:val="en-US"/>
          <w:storeMappedDataAs w:val="dateTime"/>
          <w:calendar w:val="gregorian"/>
        </w:date>
      </w:sdtPr>
      <w:sdtEndPr/>
      <w:sdtContent>
        <w:p w14:paraId="3D44A257" w14:textId="77777777" w:rsidR="00AF53AF" w:rsidRDefault="00AF53AF" w:rsidP="00AF53AF">
          <w:pPr>
            <w:jc w:val="right"/>
            <w:rPr>
              <w:rFonts w:asciiTheme="minorHAnsi" w:hAnsiTheme="minorHAnsi" w:cstheme="minorHAnsi"/>
              <w:lang w:val="en-GB" w:eastAsia="it-IT"/>
            </w:rPr>
          </w:pPr>
          <w:r w:rsidRPr="00AF53AF">
            <w:rPr>
              <w:rStyle w:val="PlaceholderText"/>
              <w:rFonts w:asciiTheme="minorHAnsi" w:hAnsiTheme="minorHAnsi" w:cstheme="minorHAnsi"/>
              <w:i/>
              <w:color w:val="000000" w:themeColor="text1"/>
            </w:rPr>
            <w:t>[insert: Date</w:t>
          </w:r>
        </w:p>
      </w:sdtContent>
    </w:sdt>
    <w:p w14:paraId="3D44A258" w14:textId="77777777" w:rsidR="00AF53AF" w:rsidRPr="00D243BB" w:rsidRDefault="00AF53AF" w:rsidP="001D08BB">
      <w:pPr>
        <w:pStyle w:val="Header"/>
        <w:tabs>
          <w:tab w:val="clear" w:pos="4320"/>
          <w:tab w:val="clear" w:pos="8640"/>
        </w:tabs>
        <w:rPr>
          <w:rFonts w:asciiTheme="minorHAnsi" w:hAnsiTheme="minorHAnsi" w:cstheme="minorHAnsi"/>
          <w:szCs w:val="24"/>
          <w:lang w:val="en-GB" w:eastAsia="it-IT"/>
        </w:rPr>
      </w:pPr>
    </w:p>
    <w:p w14:paraId="3D44A259" w14:textId="77777777" w:rsidR="001D08BB" w:rsidRPr="00D243BB" w:rsidRDefault="001D08BB" w:rsidP="001D08BB">
      <w:pPr>
        <w:rPr>
          <w:rFonts w:asciiTheme="minorHAnsi" w:hAnsiTheme="minorHAnsi" w:cstheme="minorHAnsi"/>
          <w:lang w:val="en-GB"/>
        </w:rPr>
      </w:pPr>
      <w:r w:rsidRPr="00D243BB">
        <w:rPr>
          <w:rFonts w:asciiTheme="minorHAnsi" w:hAnsiTheme="minorHAnsi" w:cstheme="minorHAnsi"/>
          <w:lang w:val="en-GB"/>
        </w:rPr>
        <w:t>To:</w:t>
      </w:r>
      <w:r w:rsidRPr="00D243BB">
        <w:rPr>
          <w:rFonts w:asciiTheme="minorHAnsi" w:hAnsiTheme="minorHAnsi" w:cstheme="minorHAnsi"/>
          <w:lang w:val="en-GB"/>
        </w:rPr>
        <w:tab/>
      </w:r>
      <w:sdt>
        <w:sdtPr>
          <w:rPr>
            <w:rFonts w:asciiTheme="minorHAnsi" w:hAnsiTheme="minorHAnsi" w:cstheme="minorHAnsi"/>
            <w:lang w:val="en-GB"/>
          </w:rPr>
          <w:id w:val="-274095484"/>
          <w:showingPlcHdr/>
          <w:text/>
        </w:sdtPr>
        <w:sdtEndPr/>
        <w:sdtContent>
          <w:r w:rsidR="00436B4E" w:rsidRPr="00436B4E">
            <w:rPr>
              <w:rFonts w:asciiTheme="minorHAnsi" w:hAnsiTheme="minorHAnsi" w:cstheme="minorHAnsi"/>
              <w:color w:val="000000" w:themeColor="text1"/>
              <w:lang w:val="en-GB"/>
            </w:rPr>
            <w:t>[</w:t>
          </w:r>
          <w:r w:rsidR="00436B4E" w:rsidRPr="00436B4E">
            <w:rPr>
              <w:rFonts w:asciiTheme="minorHAnsi" w:hAnsiTheme="minorHAnsi" w:cstheme="minorHAnsi"/>
              <w:i/>
              <w:color w:val="000000" w:themeColor="text1"/>
              <w:lang w:val="en-GB"/>
            </w:rPr>
            <w:t>insert: Name and Address of UNDP focal point]</w:t>
          </w:r>
        </w:sdtContent>
      </w:sdt>
    </w:p>
    <w:p w14:paraId="3D44A25A" w14:textId="77777777" w:rsidR="001D08BB" w:rsidRPr="00D243BB" w:rsidRDefault="001D08BB" w:rsidP="001D08BB">
      <w:pPr>
        <w:rPr>
          <w:rFonts w:asciiTheme="minorHAnsi" w:hAnsiTheme="minorHAnsi" w:cstheme="minorHAnsi"/>
          <w:lang w:val="en-GB"/>
        </w:rPr>
      </w:pPr>
    </w:p>
    <w:p w14:paraId="3D44A25B" w14:textId="77777777" w:rsidR="001D08BB" w:rsidRPr="00404643" w:rsidRDefault="001D08BB" w:rsidP="001D08BB">
      <w:pPr>
        <w:rPr>
          <w:rFonts w:asciiTheme="minorHAnsi" w:hAnsiTheme="minorHAnsi" w:cstheme="minorHAnsi"/>
          <w:sz w:val="22"/>
          <w:szCs w:val="22"/>
          <w:lang w:val="en-GB"/>
        </w:rPr>
      </w:pPr>
      <w:r w:rsidRPr="00404643">
        <w:rPr>
          <w:rFonts w:asciiTheme="minorHAnsi" w:hAnsiTheme="minorHAnsi" w:cstheme="minorHAnsi"/>
          <w:sz w:val="22"/>
          <w:szCs w:val="22"/>
          <w:lang w:val="en-GB"/>
        </w:rPr>
        <w:t>Dear Sir</w:t>
      </w:r>
      <w:r w:rsidR="0029796E" w:rsidRPr="00404643">
        <w:rPr>
          <w:rFonts w:asciiTheme="minorHAnsi" w:hAnsiTheme="minorHAnsi" w:cstheme="minorHAnsi"/>
          <w:sz w:val="22"/>
          <w:szCs w:val="22"/>
          <w:lang w:val="en-GB"/>
        </w:rPr>
        <w:t>/Madam</w:t>
      </w:r>
      <w:r w:rsidRPr="00404643">
        <w:rPr>
          <w:rFonts w:asciiTheme="minorHAnsi" w:hAnsiTheme="minorHAnsi" w:cstheme="minorHAnsi"/>
          <w:sz w:val="22"/>
          <w:szCs w:val="22"/>
          <w:lang w:val="en-GB"/>
        </w:rPr>
        <w:t>:</w:t>
      </w:r>
    </w:p>
    <w:p w14:paraId="3D44A25C" w14:textId="77777777" w:rsidR="001D08BB" w:rsidRPr="00404643" w:rsidRDefault="001D08BB" w:rsidP="001D08BB">
      <w:pPr>
        <w:rPr>
          <w:rFonts w:asciiTheme="minorHAnsi" w:hAnsiTheme="minorHAnsi" w:cstheme="minorHAnsi"/>
          <w:sz w:val="22"/>
          <w:szCs w:val="22"/>
          <w:lang w:val="en-GB"/>
        </w:rPr>
      </w:pPr>
    </w:p>
    <w:p w14:paraId="3D44A25D" w14:textId="77777777" w:rsidR="001D08BB" w:rsidRPr="00404643" w:rsidRDefault="001D08BB" w:rsidP="001D08BB">
      <w:pPr>
        <w:jc w:val="both"/>
        <w:rPr>
          <w:rFonts w:asciiTheme="minorHAnsi" w:hAnsiTheme="minorHAnsi" w:cstheme="minorHAnsi"/>
          <w:sz w:val="22"/>
          <w:szCs w:val="22"/>
          <w:lang w:val="en-GB"/>
        </w:rPr>
      </w:pPr>
      <w:r w:rsidRPr="00404643">
        <w:rPr>
          <w:rFonts w:asciiTheme="minorHAnsi" w:hAnsiTheme="minorHAnsi" w:cstheme="minorHAnsi"/>
          <w:sz w:val="22"/>
          <w:szCs w:val="22"/>
          <w:lang w:val="en-GB"/>
        </w:rPr>
        <w:tab/>
        <w:t xml:space="preserve">We, the undersigned, </w:t>
      </w:r>
      <w:r w:rsidR="002560FE" w:rsidRPr="00404643">
        <w:rPr>
          <w:rFonts w:asciiTheme="minorHAnsi" w:hAnsiTheme="minorHAnsi" w:cstheme="minorHAnsi"/>
          <w:sz w:val="22"/>
          <w:szCs w:val="22"/>
          <w:lang w:val="en-GB"/>
        </w:rPr>
        <w:t xml:space="preserve">hereby </w:t>
      </w:r>
      <w:r w:rsidRPr="00404643">
        <w:rPr>
          <w:rFonts w:asciiTheme="minorHAnsi" w:hAnsiTheme="minorHAnsi" w:cstheme="minorHAnsi"/>
          <w:sz w:val="22"/>
          <w:szCs w:val="22"/>
          <w:lang w:val="en-GB"/>
        </w:rPr>
        <w:t xml:space="preserve">offer to provide professional services for </w:t>
      </w:r>
      <w:sdt>
        <w:sdtPr>
          <w:rPr>
            <w:rFonts w:asciiTheme="minorHAnsi" w:hAnsiTheme="minorHAnsi" w:cstheme="minorHAnsi"/>
            <w:color w:val="000000" w:themeColor="text1"/>
            <w:sz w:val="22"/>
            <w:szCs w:val="22"/>
            <w:lang w:val="en-GB"/>
          </w:rPr>
          <w:id w:val="-2073579049"/>
          <w:text/>
        </w:sdtPr>
        <w:sdtEndPr/>
        <w:sdtContent>
          <w:r w:rsidR="00436B4E" w:rsidRPr="00436B4E">
            <w:rPr>
              <w:rFonts w:asciiTheme="minorHAnsi" w:hAnsiTheme="minorHAnsi" w:cstheme="minorHAnsi"/>
              <w:color w:val="000000" w:themeColor="text1"/>
              <w:sz w:val="22"/>
              <w:szCs w:val="22"/>
              <w:lang w:val="en-GB"/>
            </w:rPr>
            <w:t>[</w:t>
          </w:r>
          <w:proofErr w:type="gramStart"/>
          <w:r w:rsidR="00436B4E" w:rsidRPr="00436B4E">
            <w:rPr>
              <w:rFonts w:asciiTheme="minorHAnsi" w:hAnsiTheme="minorHAnsi" w:cstheme="minorHAnsi"/>
              <w:color w:val="000000" w:themeColor="text1"/>
              <w:sz w:val="22"/>
              <w:szCs w:val="22"/>
              <w:lang w:val="en-GB"/>
            </w:rPr>
            <w:t>insert:</w:t>
          </w:r>
          <w:proofErr w:type="gramEnd"/>
          <w:r w:rsidR="00436B4E" w:rsidRPr="00436B4E">
            <w:rPr>
              <w:rFonts w:asciiTheme="minorHAnsi" w:hAnsiTheme="minorHAnsi" w:cstheme="minorHAnsi"/>
              <w:color w:val="000000" w:themeColor="text1"/>
              <w:sz w:val="22"/>
              <w:szCs w:val="22"/>
              <w:lang w:val="en-GB"/>
            </w:rPr>
            <w:t xml:space="preserve"> title of services]</w:t>
          </w:r>
          <w:r w:rsidR="00436B4E">
            <w:rPr>
              <w:rFonts w:asciiTheme="minorHAnsi" w:hAnsiTheme="minorHAnsi" w:cstheme="minorHAnsi"/>
              <w:color w:val="000000" w:themeColor="text1"/>
              <w:sz w:val="22"/>
              <w:szCs w:val="22"/>
              <w:lang w:val="en-GB"/>
            </w:rPr>
            <w:t xml:space="preserve"> </w:t>
          </w:r>
        </w:sdtContent>
      </w:sdt>
      <w:r w:rsidRPr="00404643">
        <w:rPr>
          <w:rFonts w:asciiTheme="minorHAnsi" w:hAnsiTheme="minorHAnsi" w:cstheme="minorHAnsi"/>
          <w:sz w:val="22"/>
          <w:szCs w:val="22"/>
          <w:lang w:val="en-GB"/>
        </w:rPr>
        <w:t xml:space="preserve">in accordance with your Request for Proposal dated </w:t>
      </w:r>
      <w:sdt>
        <w:sdtPr>
          <w:rPr>
            <w:rFonts w:asciiTheme="minorHAnsi" w:hAnsiTheme="minorHAnsi" w:cstheme="minorHAnsi"/>
            <w:sz w:val="22"/>
            <w:szCs w:val="22"/>
            <w:lang w:val="en-GB"/>
          </w:rPr>
          <w:id w:val="-195231318"/>
          <w:showingPlcHdr/>
          <w:date>
            <w:dateFormat w:val="M/d/yyyy"/>
            <w:lid w:val="en-US"/>
            <w:storeMappedDataAs w:val="dateTime"/>
            <w:calendar w:val="gregorian"/>
          </w:date>
        </w:sdtPr>
        <w:sdtEndPr/>
        <w:sdtContent>
          <w:r w:rsidR="00436B4E" w:rsidRPr="00436B4E">
            <w:rPr>
              <w:rFonts w:asciiTheme="minorHAnsi" w:hAnsiTheme="minorHAnsi" w:cstheme="minorHAnsi"/>
              <w:color w:val="000000" w:themeColor="text1"/>
              <w:sz w:val="22"/>
              <w:szCs w:val="22"/>
              <w:lang w:val="en-GB"/>
            </w:rPr>
            <w:t>[</w:t>
          </w:r>
          <w:r w:rsidR="00436B4E" w:rsidRPr="00436B4E">
            <w:rPr>
              <w:rFonts w:asciiTheme="minorHAnsi" w:hAnsiTheme="minorHAnsi" w:cstheme="minorHAnsi"/>
              <w:i/>
              <w:iCs/>
              <w:color w:val="000000" w:themeColor="text1"/>
              <w:sz w:val="22"/>
              <w:szCs w:val="22"/>
              <w:lang w:val="en-GB"/>
            </w:rPr>
            <w:t xml:space="preserve">insert: </w:t>
          </w:r>
          <w:r w:rsidR="00436B4E" w:rsidRPr="00436B4E">
            <w:rPr>
              <w:rFonts w:asciiTheme="minorHAnsi" w:hAnsiTheme="minorHAnsi" w:cstheme="minorHAnsi"/>
              <w:i/>
              <w:color w:val="000000" w:themeColor="text1"/>
              <w:sz w:val="22"/>
              <w:szCs w:val="22"/>
              <w:lang w:val="en-GB"/>
            </w:rPr>
            <w:t>Date</w:t>
          </w:r>
          <w:r w:rsidR="00436B4E" w:rsidRPr="00436B4E">
            <w:rPr>
              <w:rFonts w:asciiTheme="minorHAnsi" w:hAnsiTheme="minorHAnsi" w:cstheme="minorHAnsi"/>
              <w:color w:val="000000" w:themeColor="text1"/>
              <w:sz w:val="22"/>
              <w:szCs w:val="22"/>
              <w:lang w:val="en-GB"/>
            </w:rPr>
            <w:t>]</w:t>
          </w:r>
        </w:sdtContent>
      </w:sdt>
      <w:r w:rsidR="00436B4E">
        <w:rPr>
          <w:rFonts w:asciiTheme="minorHAnsi" w:hAnsiTheme="minorHAnsi" w:cstheme="minorHAnsi"/>
          <w:sz w:val="22"/>
          <w:szCs w:val="22"/>
          <w:lang w:val="en-GB"/>
        </w:rPr>
        <w:t xml:space="preserve"> </w:t>
      </w:r>
      <w:r w:rsidRPr="00404643">
        <w:rPr>
          <w:rFonts w:asciiTheme="minorHAnsi" w:hAnsiTheme="minorHAnsi" w:cstheme="minorHAnsi"/>
          <w:sz w:val="22"/>
          <w:szCs w:val="22"/>
          <w:lang w:val="en-GB"/>
        </w:rPr>
        <w:t>and our Proposal.  We are hereby submitting our Proposal, which includes the Technical Proposal and Financial Proposal sealed under a separate envelope.</w:t>
      </w:r>
    </w:p>
    <w:p w14:paraId="3D44A25E" w14:textId="77777777" w:rsidR="001D08BB" w:rsidRPr="00D243BB" w:rsidRDefault="001D08BB" w:rsidP="001D08BB">
      <w:pPr>
        <w:jc w:val="both"/>
        <w:rPr>
          <w:rFonts w:asciiTheme="minorHAnsi" w:hAnsiTheme="minorHAnsi" w:cstheme="minorHAnsi"/>
          <w:lang w:val="en-GB"/>
        </w:rPr>
      </w:pPr>
    </w:p>
    <w:p w14:paraId="3D44A25F" w14:textId="2B8BC35C" w:rsidR="00AD43B1" w:rsidRDefault="00AD43B1" w:rsidP="00AD43B1">
      <w:pPr>
        <w:ind w:firstLine="709"/>
        <w:jc w:val="both"/>
        <w:rPr>
          <w:rFonts w:asciiTheme="minorHAnsi" w:hAnsiTheme="minorHAnsi" w:cstheme="minorHAnsi"/>
          <w:lang w:val="en-GB"/>
        </w:rPr>
      </w:pPr>
      <w:r>
        <w:rPr>
          <w:rFonts w:asciiTheme="minorHAnsi" w:hAnsiTheme="minorHAnsi" w:cstheme="minorHAnsi"/>
          <w:lang w:val="en-GB"/>
        </w:rPr>
        <w:t xml:space="preserve">We hereby declare </w:t>
      </w:r>
      <w:r w:rsidR="001878CA">
        <w:rPr>
          <w:rFonts w:asciiTheme="minorHAnsi" w:hAnsiTheme="minorHAnsi" w:cstheme="minorHAnsi"/>
          <w:lang w:val="en-GB"/>
        </w:rPr>
        <w:t>that:</w:t>
      </w:r>
    </w:p>
    <w:p w14:paraId="3D44A260" w14:textId="77777777" w:rsidR="00AD43B1" w:rsidRDefault="00AD43B1" w:rsidP="00AD43B1">
      <w:pPr>
        <w:ind w:firstLine="709"/>
        <w:jc w:val="both"/>
        <w:rPr>
          <w:rFonts w:asciiTheme="minorHAnsi" w:hAnsiTheme="minorHAnsi" w:cstheme="minorHAnsi"/>
          <w:lang w:val="en-GB"/>
        </w:rPr>
      </w:pPr>
    </w:p>
    <w:p w14:paraId="3D44A261" w14:textId="77777777" w:rsidR="00AD43B1" w:rsidRDefault="00945274" w:rsidP="007C47BC">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A</w:t>
      </w:r>
      <w:r w:rsidR="00AD43B1">
        <w:rPr>
          <w:rFonts w:asciiTheme="minorHAnsi" w:hAnsiTheme="minorHAnsi" w:cstheme="minorHAnsi"/>
          <w:lang w:val="en-GB"/>
        </w:rPr>
        <w:t>ll the information</w:t>
      </w:r>
      <w:r w:rsidR="00333C67">
        <w:rPr>
          <w:rFonts w:asciiTheme="minorHAnsi" w:hAnsiTheme="minorHAnsi" w:cstheme="minorHAnsi"/>
          <w:lang w:val="en-GB"/>
        </w:rPr>
        <w:t xml:space="preserve"> and statements made in this Proposal</w:t>
      </w:r>
      <w:r w:rsidR="00AD43B1">
        <w:rPr>
          <w:rFonts w:asciiTheme="minorHAnsi" w:hAnsiTheme="minorHAnsi" w:cstheme="minorHAnsi"/>
          <w:lang w:val="en-GB"/>
        </w:rPr>
        <w:t xml:space="preserve"> are true and we accept that any </w:t>
      </w:r>
      <w:r>
        <w:rPr>
          <w:rFonts w:asciiTheme="minorHAnsi" w:hAnsiTheme="minorHAnsi" w:cstheme="minorHAnsi"/>
          <w:lang w:val="en-GB"/>
        </w:rPr>
        <w:t>mi</w:t>
      </w:r>
      <w:r w:rsidR="00AD43B1">
        <w:rPr>
          <w:rFonts w:asciiTheme="minorHAnsi" w:hAnsiTheme="minorHAnsi" w:cstheme="minorHAnsi"/>
          <w:lang w:val="en-GB"/>
        </w:rPr>
        <w:t>s</w:t>
      </w:r>
      <w:r w:rsidR="001B1D00">
        <w:rPr>
          <w:rFonts w:asciiTheme="minorHAnsi" w:hAnsiTheme="minorHAnsi" w:cstheme="minorHAnsi"/>
          <w:lang w:val="en-GB"/>
        </w:rPr>
        <w:t>represent</w:t>
      </w:r>
      <w:r w:rsidR="00AD43B1">
        <w:rPr>
          <w:rFonts w:asciiTheme="minorHAnsi" w:hAnsiTheme="minorHAnsi" w:cstheme="minorHAnsi"/>
          <w:lang w:val="en-GB"/>
        </w:rPr>
        <w:t xml:space="preserve">ation contained in it may lead to our </w:t>
      </w:r>
      <w:proofErr w:type="gramStart"/>
      <w:r w:rsidR="00AD43B1">
        <w:rPr>
          <w:rFonts w:asciiTheme="minorHAnsi" w:hAnsiTheme="minorHAnsi" w:cstheme="minorHAnsi"/>
          <w:lang w:val="en-GB"/>
        </w:rPr>
        <w:t>disqualification;</w:t>
      </w:r>
      <w:proofErr w:type="gramEnd"/>
      <w:r w:rsidR="00AD43B1">
        <w:rPr>
          <w:rFonts w:asciiTheme="minorHAnsi" w:hAnsiTheme="minorHAnsi" w:cstheme="minorHAnsi"/>
          <w:lang w:val="en-GB"/>
        </w:rPr>
        <w:t xml:space="preserve"> </w:t>
      </w:r>
    </w:p>
    <w:p w14:paraId="3D44A262" w14:textId="77777777" w:rsidR="00AD43B1" w:rsidRDefault="00945274" w:rsidP="007C47BC">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are currently not on the removed or suspended vendor list of the UN or other such lists of other UN agencies, nor are we associated with, any company or individual appearing on the 1267</w:t>
      </w:r>
      <w:r w:rsidR="008A43EA">
        <w:rPr>
          <w:rFonts w:asciiTheme="minorHAnsi" w:hAnsiTheme="minorHAnsi" w:cstheme="minorHAnsi"/>
          <w:lang w:val="en-GB"/>
        </w:rPr>
        <w:t>/1989</w:t>
      </w:r>
      <w:r w:rsidR="00AD43B1">
        <w:rPr>
          <w:rFonts w:asciiTheme="minorHAnsi" w:hAnsiTheme="minorHAnsi" w:cstheme="minorHAnsi"/>
          <w:lang w:val="en-GB"/>
        </w:rPr>
        <w:t xml:space="preserve"> list of the UN Security </w:t>
      </w:r>
      <w:proofErr w:type="gramStart"/>
      <w:r w:rsidR="00AD43B1">
        <w:rPr>
          <w:rFonts w:asciiTheme="minorHAnsi" w:hAnsiTheme="minorHAnsi" w:cstheme="minorHAnsi"/>
          <w:lang w:val="en-GB"/>
        </w:rPr>
        <w:t>Council;</w:t>
      </w:r>
      <w:proofErr w:type="gramEnd"/>
    </w:p>
    <w:p w14:paraId="3D44A263" w14:textId="77777777" w:rsidR="00AD43B1" w:rsidRDefault="00945274" w:rsidP="007C47BC">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have no outstanding bankruptcy or pending</w:t>
      </w:r>
      <w:r w:rsidR="006E2A35">
        <w:rPr>
          <w:rFonts w:asciiTheme="minorHAnsi" w:hAnsiTheme="minorHAnsi" w:cstheme="minorHAnsi"/>
          <w:lang w:val="en-GB"/>
        </w:rPr>
        <w:t xml:space="preserve"> litigation or any</w:t>
      </w:r>
      <w:r w:rsidR="00AD43B1">
        <w:rPr>
          <w:rFonts w:asciiTheme="minorHAnsi" w:hAnsiTheme="minorHAnsi" w:cstheme="minorHAnsi"/>
          <w:lang w:val="en-GB"/>
        </w:rPr>
        <w:t xml:space="preserve"> legal action that could impair our operation as a going concern; and </w:t>
      </w:r>
    </w:p>
    <w:p w14:paraId="3D44A264" w14:textId="77777777" w:rsidR="00AD43B1" w:rsidRDefault="00945274" w:rsidP="007C47BC">
      <w:pPr>
        <w:pStyle w:val="ListParagraph"/>
        <w:numPr>
          <w:ilvl w:val="0"/>
          <w:numId w:val="16"/>
        </w:numPr>
        <w:spacing w:line="240" w:lineRule="auto"/>
        <w:ind w:left="1080"/>
        <w:jc w:val="both"/>
        <w:rPr>
          <w:rFonts w:asciiTheme="minorHAnsi" w:hAnsiTheme="minorHAnsi" w:cstheme="minorHAnsi"/>
          <w:lang w:val="en-GB"/>
        </w:rPr>
      </w:pPr>
      <w:r>
        <w:rPr>
          <w:rFonts w:asciiTheme="minorHAnsi" w:hAnsiTheme="minorHAnsi" w:cstheme="minorHAnsi"/>
          <w:lang w:val="en-GB"/>
        </w:rPr>
        <w:t>W</w:t>
      </w:r>
      <w:r w:rsidR="00AD43B1">
        <w:rPr>
          <w:rFonts w:asciiTheme="minorHAnsi" w:hAnsiTheme="minorHAnsi" w:cstheme="minorHAnsi"/>
          <w:lang w:val="en-GB"/>
        </w:rPr>
        <w:t>e do not employ, nor anticipate employing, any person who is or was recently employed by the UN or UNDP.</w:t>
      </w:r>
    </w:p>
    <w:p w14:paraId="3D44A265" w14:textId="77777777" w:rsidR="001D08BB" w:rsidRPr="00D243BB" w:rsidRDefault="001D08BB" w:rsidP="001D08BB">
      <w:pPr>
        <w:jc w:val="both"/>
        <w:rPr>
          <w:rFonts w:asciiTheme="minorHAnsi" w:hAnsiTheme="minorHAnsi" w:cstheme="minorHAnsi"/>
          <w:lang w:val="en-GB"/>
        </w:rPr>
      </w:pPr>
    </w:p>
    <w:p w14:paraId="3D44A266" w14:textId="77777777" w:rsidR="001426BD" w:rsidRPr="00D243BB" w:rsidRDefault="001426BD" w:rsidP="001426BD">
      <w:pPr>
        <w:widowControl/>
        <w:overflowPunct/>
        <w:adjustRightInd/>
        <w:ind w:firstLine="720"/>
        <w:jc w:val="both"/>
        <w:rPr>
          <w:rFonts w:asciiTheme="minorHAnsi" w:eastAsia="Times New Roman" w:hAnsiTheme="minorHAnsi" w:cstheme="minorHAnsi"/>
          <w:color w:val="000000"/>
          <w:lang w:eastAsia="en-PH"/>
        </w:rPr>
      </w:pPr>
      <w:r w:rsidRPr="00D243BB">
        <w:rPr>
          <w:rFonts w:asciiTheme="minorHAnsi" w:eastAsia="Times New Roman" w:hAnsiTheme="minorHAnsi" w:cstheme="minorHAnsi"/>
          <w:color w:val="000000"/>
          <w:lang w:eastAsia="en-PH"/>
        </w:rPr>
        <w:t xml:space="preserve">We confirm that we have read, </w:t>
      </w:r>
      <w:proofErr w:type="gramStart"/>
      <w:r w:rsidRPr="00D243BB">
        <w:rPr>
          <w:rFonts w:asciiTheme="minorHAnsi" w:eastAsia="Times New Roman" w:hAnsiTheme="minorHAnsi" w:cstheme="minorHAnsi"/>
          <w:color w:val="000000"/>
          <w:lang w:eastAsia="en-PH"/>
        </w:rPr>
        <w:t>understood</w:t>
      </w:r>
      <w:proofErr w:type="gramEnd"/>
      <w:r w:rsidRPr="00D243BB">
        <w:rPr>
          <w:rFonts w:asciiTheme="minorHAnsi" w:eastAsia="Times New Roman" w:hAnsiTheme="minorHAnsi" w:cstheme="minorHAnsi"/>
          <w:color w:val="000000"/>
          <w:lang w:eastAsia="en-PH"/>
        </w:rPr>
        <w:t xml:space="preserve"> and hereby accept the Terms of Reference describing the duties and responsibilities </w:t>
      </w:r>
      <w:r w:rsidR="00B023F4" w:rsidRPr="00D243BB">
        <w:rPr>
          <w:rFonts w:asciiTheme="minorHAnsi" w:eastAsia="Times New Roman" w:hAnsiTheme="minorHAnsi" w:cstheme="minorHAnsi"/>
          <w:color w:val="000000"/>
          <w:lang w:eastAsia="en-PH"/>
        </w:rPr>
        <w:t>required of us in this RFP</w:t>
      </w:r>
      <w:r w:rsidRPr="00D243BB">
        <w:rPr>
          <w:rFonts w:asciiTheme="minorHAnsi" w:eastAsia="Times New Roman" w:hAnsiTheme="minorHAnsi" w:cstheme="minorHAnsi"/>
          <w:color w:val="000000"/>
          <w:lang w:eastAsia="en-PH"/>
        </w:rPr>
        <w:t>, and the General Terms and Conditions of UNDP’s Contract for Professional Services.</w:t>
      </w:r>
    </w:p>
    <w:p w14:paraId="3D44A267" w14:textId="77777777" w:rsidR="001426BD" w:rsidRPr="00D243BB" w:rsidRDefault="001426BD" w:rsidP="001426BD">
      <w:pPr>
        <w:jc w:val="both"/>
        <w:rPr>
          <w:rFonts w:asciiTheme="minorHAnsi" w:hAnsiTheme="minorHAnsi" w:cstheme="minorHAnsi"/>
          <w:lang w:val="en-GB"/>
        </w:rPr>
      </w:pPr>
    </w:p>
    <w:p w14:paraId="3D44A268" w14:textId="77777777" w:rsidR="001D08BB" w:rsidRPr="00D243BB" w:rsidRDefault="001D08BB" w:rsidP="0078449B">
      <w:pPr>
        <w:ind w:firstLine="720"/>
        <w:jc w:val="both"/>
        <w:rPr>
          <w:rFonts w:asciiTheme="minorHAnsi" w:hAnsiTheme="minorHAnsi" w:cstheme="minorHAnsi"/>
          <w:i/>
          <w:lang w:val="en-GB"/>
        </w:rPr>
      </w:pPr>
      <w:r w:rsidRPr="00D243BB">
        <w:rPr>
          <w:rFonts w:asciiTheme="minorHAnsi" w:hAnsiTheme="minorHAnsi" w:cstheme="minorHAnsi"/>
          <w:lang w:val="en-GB"/>
        </w:rPr>
        <w:t xml:space="preserve">We agree to abide by this Proposal for </w:t>
      </w:r>
      <w:sdt>
        <w:sdtPr>
          <w:rPr>
            <w:rFonts w:asciiTheme="minorHAnsi" w:hAnsiTheme="minorHAnsi" w:cstheme="minorHAnsi"/>
            <w:lang w:val="en-GB"/>
          </w:rPr>
          <w:id w:val="-1030640462"/>
          <w:showingPlcHdr/>
          <w:text/>
        </w:sdtPr>
        <w:sdtEndPr/>
        <w:sdtContent>
          <w:r w:rsidR="00436B4E" w:rsidRPr="00436B4E">
            <w:rPr>
              <w:rFonts w:asciiTheme="minorHAnsi" w:hAnsiTheme="minorHAnsi" w:cstheme="minorHAnsi"/>
              <w:i/>
              <w:color w:val="000000" w:themeColor="text1"/>
              <w:lang w:val="en-GB"/>
            </w:rPr>
            <w:t>[</w:t>
          </w:r>
          <w:proofErr w:type="gramStart"/>
          <w:r w:rsidR="00436B4E" w:rsidRPr="00436B4E">
            <w:rPr>
              <w:rFonts w:asciiTheme="minorHAnsi" w:hAnsiTheme="minorHAnsi" w:cstheme="minorHAnsi"/>
              <w:i/>
              <w:color w:val="000000" w:themeColor="text1"/>
              <w:lang w:val="en-GB"/>
            </w:rPr>
            <w:t>insert:</w:t>
          </w:r>
          <w:proofErr w:type="gramEnd"/>
          <w:r w:rsidR="00436B4E" w:rsidRPr="00436B4E">
            <w:rPr>
              <w:rFonts w:asciiTheme="minorHAnsi" w:hAnsiTheme="minorHAnsi" w:cstheme="minorHAnsi"/>
              <w:i/>
              <w:color w:val="000000" w:themeColor="text1"/>
              <w:lang w:val="en-GB"/>
            </w:rPr>
            <w:t xml:space="preserve"> period of validity as indicated in Data Sheet].</w:t>
          </w:r>
        </w:sdtContent>
      </w:sdt>
    </w:p>
    <w:p w14:paraId="3D44A269" w14:textId="77777777" w:rsidR="001D08BB" w:rsidRPr="00D243BB" w:rsidRDefault="001D08BB" w:rsidP="001D08BB">
      <w:pPr>
        <w:jc w:val="both"/>
        <w:rPr>
          <w:rFonts w:asciiTheme="minorHAnsi" w:hAnsiTheme="minorHAnsi" w:cstheme="minorHAnsi"/>
          <w:lang w:val="en-GB"/>
        </w:rPr>
      </w:pPr>
    </w:p>
    <w:p w14:paraId="3D44A26A" w14:textId="77777777" w:rsidR="001D08BB" w:rsidRPr="00D243BB" w:rsidRDefault="001D08BB" w:rsidP="005B5BC2">
      <w:pPr>
        <w:pStyle w:val="BodyText"/>
        <w:jc w:val="both"/>
        <w:rPr>
          <w:rFonts w:asciiTheme="minorHAnsi" w:hAnsiTheme="minorHAnsi" w:cstheme="minorHAnsi"/>
        </w:rPr>
      </w:pPr>
      <w:r w:rsidRPr="00D243BB">
        <w:rPr>
          <w:rFonts w:asciiTheme="minorHAnsi" w:hAnsiTheme="minorHAnsi" w:cstheme="minorHAnsi"/>
        </w:rPr>
        <w:tab/>
        <w:t>We undertake, if our Proposal is accepted, to initiate the services not later than the date indicated in the Data Sheet.</w:t>
      </w:r>
    </w:p>
    <w:p w14:paraId="3D44A26B" w14:textId="77777777" w:rsidR="001D08BB" w:rsidRPr="00D243BB" w:rsidRDefault="001D08BB" w:rsidP="001D08BB">
      <w:pPr>
        <w:jc w:val="both"/>
        <w:rPr>
          <w:rFonts w:asciiTheme="minorHAnsi" w:hAnsiTheme="minorHAnsi" w:cstheme="minorHAnsi"/>
          <w:lang w:val="en-GB"/>
        </w:rPr>
      </w:pPr>
    </w:p>
    <w:p w14:paraId="3D44A26C" w14:textId="77777777" w:rsidR="006813D3" w:rsidRPr="00D243BB" w:rsidRDefault="006813D3" w:rsidP="0078449B">
      <w:pPr>
        <w:pStyle w:val="ListParagraph"/>
        <w:widowControl/>
        <w:tabs>
          <w:tab w:val="left" w:pos="9270"/>
        </w:tabs>
        <w:overflowPunct/>
        <w:adjustRightInd/>
        <w:spacing w:line="240" w:lineRule="auto"/>
        <w:ind w:left="0" w:firstLine="720"/>
        <w:jc w:val="both"/>
        <w:rPr>
          <w:rFonts w:asciiTheme="minorHAnsi" w:hAnsiTheme="minorHAnsi" w:cstheme="minorHAnsi"/>
          <w:sz w:val="24"/>
        </w:rPr>
      </w:pPr>
      <w:r w:rsidRPr="00D243BB">
        <w:rPr>
          <w:rFonts w:asciiTheme="minorHAnsi" w:hAnsiTheme="minorHAnsi" w:cstheme="minorHAnsi"/>
          <w:snapToGrid w:val="0"/>
          <w:sz w:val="24"/>
        </w:rPr>
        <w:t xml:space="preserve">We fully understand and recognize that UNDP is not bound to accept this proposal, </w:t>
      </w:r>
      <w:r w:rsidRPr="00D243BB">
        <w:rPr>
          <w:rFonts w:asciiTheme="minorHAnsi" w:hAnsiTheme="minorHAnsi" w:cstheme="minorHAnsi"/>
          <w:sz w:val="24"/>
        </w:rPr>
        <w:t xml:space="preserve">that </w:t>
      </w:r>
      <w:r w:rsidR="00D573E0" w:rsidRPr="00D243BB">
        <w:rPr>
          <w:rFonts w:asciiTheme="minorHAnsi" w:hAnsiTheme="minorHAnsi" w:cstheme="minorHAnsi"/>
          <w:sz w:val="24"/>
        </w:rPr>
        <w:t>we</w:t>
      </w:r>
      <w:r w:rsidRPr="00D243BB">
        <w:rPr>
          <w:rFonts w:asciiTheme="minorHAnsi" w:hAnsiTheme="minorHAnsi" w:cstheme="minorHAnsi"/>
          <w:sz w:val="24"/>
        </w:rPr>
        <w:t xml:space="preserve"> shall bear all costs associated with its preparation and submission</w:t>
      </w:r>
      <w:r w:rsidR="00D573E0" w:rsidRPr="00D243BB">
        <w:rPr>
          <w:rFonts w:asciiTheme="minorHAnsi" w:hAnsiTheme="minorHAnsi" w:cstheme="minorHAnsi"/>
          <w:sz w:val="24"/>
        </w:rPr>
        <w:t>,</w:t>
      </w:r>
      <w:r w:rsidRPr="00D243BB">
        <w:rPr>
          <w:rFonts w:asciiTheme="minorHAnsi" w:hAnsiTheme="minorHAnsi" w:cstheme="minorHAnsi"/>
          <w:sz w:val="24"/>
        </w:rPr>
        <w:t xml:space="preserve"> and that UNDP will in no case be responsible or liable for those costs, regardless of the conduct or outcome of the </w:t>
      </w:r>
      <w:r w:rsidR="00D573E0" w:rsidRPr="00D243BB">
        <w:rPr>
          <w:rFonts w:asciiTheme="minorHAnsi" w:hAnsiTheme="minorHAnsi" w:cstheme="minorHAnsi"/>
          <w:sz w:val="24"/>
        </w:rPr>
        <w:t>evaluation</w:t>
      </w:r>
      <w:r w:rsidRPr="00D243BB">
        <w:rPr>
          <w:rFonts w:asciiTheme="minorHAnsi" w:hAnsiTheme="minorHAnsi" w:cstheme="minorHAnsi"/>
          <w:sz w:val="24"/>
        </w:rPr>
        <w:t>.</w:t>
      </w:r>
    </w:p>
    <w:p w14:paraId="3D44A26D" w14:textId="77777777" w:rsidR="001D08BB" w:rsidRPr="00D243BB" w:rsidRDefault="001D08BB" w:rsidP="001D08BB">
      <w:pPr>
        <w:jc w:val="both"/>
        <w:rPr>
          <w:rFonts w:asciiTheme="minorHAnsi" w:hAnsiTheme="minorHAnsi" w:cstheme="minorHAnsi"/>
          <w:lang w:val="en-GB"/>
        </w:rPr>
      </w:pPr>
    </w:p>
    <w:p w14:paraId="3D44A26E" w14:textId="77777777" w:rsidR="001D08BB" w:rsidRPr="00D243BB" w:rsidRDefault="001D08BB" w:rsidP="001D08BB">
      <w:pPr>
        <w:rPr>
          <w:rFonts w:asciiTheme="minorHAnsi" w:hAnsiTheme="minorHAnsi" w:cstheme="minorHAnsi"/>
          <w:lang w:eastAsia="it-IT"/>
        </w:rPr>
      </w:pPr>
      <w:r w:rsidRPr="00D243BB">
        <w:rPr>
          <w:rFonts w:asciiTheme="minorHAnsi" w:hAnsiTheme="minorHAnsi" w:cstheme="minorHAnsi"/>
          <w:lang w:eastAsia="it-IT"/>
        </w:rPr>
        <w:tab/>
        <w:t>We remain,</w:t>
      </w:r>
    </w:p>
    <w:p w14:paraId="3D44A26F" w14:textId="77777777" w:rsidR="001D08BB" w:rsidRPr="00D243BB" w:rsidRDefault="001D08BB" w:rsidP="001D08BB">
      <w:pPr>
        <w:rPr>
          <w:rFonts w:asciiTheme="minorHAnsi" w:hAnsiTheme="minorHAnsi" w:cstheme="minorHAnsi"/>
          <w:lang w:val="en-GB"/>
        </w:rPr>
      </w:pPr>
    </w:p>
    <w:p w14:paraId="3D44A270" w14:textId="77777777" w:rsidR="001D08BB" w:rsidRPr="00D243BB" w:rsidRDefault="001D08BB" w:rsidP="001D08BB">
      <w:pPr>
        <w:ind w:firstLine="708"/>
        <w:jc w:val="both"/>
        <w:rPr>
          <w:rFonts w:asciiTheme="minorHAnsi" w:hAnsiTheme="minorHAnsi" w:cstheme="minorHAnsi"/>
          <w:lang w:val="en-GB"/>
        </w:rPr>
      </w:pPr>
      <w:r w:rsidRPr="00D243BB">
        <w:rPr>
          <w:rFonts w:asciiTheme="minorHAnsi" w:hAnsiTheme="minorHAnsi" w:cstheme="minorHAnsi"/>
          <w:lang w:val="en-GB"/>
        </w:rPr>
        <w:t>Yours sincerely,</w:t>
      </w:r>
    </w:p>
    <w:p w14:paraId="3D44A271" w14:textId="77777777" w:rsidR="001D08BB" w:rsidRPr="00D243BB" w:rsidRDefault="001D08BB" w:rsidP="001D08BB">
      <w:pPr>
        <w:jc w:val="both"/>
        <w:rPr>
          <w:rFonts w:asciiTheme="minorHAnsi" w:hAnsiTheme="minorHAnsi" w:cstheme="minorHAnsi"/>
          <w:lang w:val="en-GB"/>
        </w:rPr>
      </w:pPr>
    </w:p>
    <w:p w14:paraId="3D44A272"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Authorized Signature </w:t>
      </w:r>
      <w:r w:rsidRPr="00436B4E">
        <w:rPr>
          <w:rFonts w:asciiTheme="minorHAnsi" w:hAnsiTheme="minorHAnsi" w:cstheme="minorHAnsi"/>
          <w:color w:val="000000" w:themeColor="text1"/>
          <w:lang w:val="en-GB"/>
        </w:rPr>
        <w:t>[</w:t>
      </w:r>
      <w:r w:rsidRPr="00436B4E">
        <w:rPr>
          <w:rFonts w:asciiTheme="minorHAnsi" w:hAnsiTheme="minorHAnsi" w:cstheme="minorHAnsi"/>
          <w:i/>
          <w:iCs/>
          <w:color w:val="000000" w:themeColor="text1"/>
          <w:lang w:val="en-GB"/>
        </w:rPr>
        <w:t>In full and initials</w:t>
      </w:r>
      <w:r w:rsidRPr="00436B4E">
        <w:rPr>
          <w:rFonts w:asciiTheme="minorHAnsi" w:hAnsiTheme="minorHAnsi" w:cstheme="minorHAnsi"/>
          <w:color w:val="000000" w:themeColor="text1"/>
          <w:lang w:val="en-GB"/>
        </w:rPr>
        <w:t xml:space="preserve">]:  </w:t>
      </w:r>
      <w:r w:rsidRPr="00D243BB">
        <w:rPr>
          <w:rFonts w:asciiTheme="minorHAnsi" w:hAnsiTheme="minorHAnsi" w:cstheme="minorHAnsi"/>
          <w:u w:val="single"/>
          <w:lang w:val="en-GB"/>
        </w:rPr>
        <w:tab/>
      </w:r>
    </w:p>
    <w:p w14:paraId="3D44A273"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and Title of Signatory:  </w:t>
      </w:r>
      <w:sdt>
        <w:sdtPr>
          <w:rPr>
            <w:rFonts w:asciiTheme="minorHAnsi" w:hAnsiTheme="minorHAnsi" w:cstheme="minorHAnsi"/>
            <w:lang w:val="en-GB"/>
          </w:rPr>
          <w:id w:val="-1323422505"/>
          <w:showingPlcHdr/>
          <w:text/>
        </w:sdtPr>
        <w:sdtEndPr/>
        <w:sdtContent>
          <w:r w:rsidR="00436B4E" w:rsidRPr="00D243BB">
            <w:rPr>
              <w:rFonts w:asciiTheme="minorHAnsi" w:hAnsiTheme="minorHAnsi" w:cstheme="minorHAnsi"/>
              <w:u w:val="single"/>
              <w:lang w:val="en-GB"/>
            </w:rPr>
            <w:tab/>
          </w:r>
        </w:sdtContent>
      </w:sdt>
    </w:p>
    <w:p w14:paraId="3D44A274" w14:textId="77777777" w:rsidR="001D08BB" w:rsidRPr="00D243BB" w:rsidRDefault="001D08BB" w:rsidP="001D08BB">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of Firm:  </w:t>
      </w:r>
      <w:sdt>
        <w:sdtPr>
          <w:rPr>
            <w:rFonts w:asciiTheme="minorHAnsi" w:hAnsiTheme="minorHAnsi" w:cstheme="minorHAnsi"/>
            <w:lang w:val="en-GB"/>
          </w:rPr>
          <w:id w:val="194428884"/>
          <w:showingPlcHdr/>
          <w:text/>
        </w:sdtPr>
        <w:sdtEndPr/>
        <w:sdtContent>
          <w:r w:rsidR="00436B4E" w:rsidRPr="00D243BB">
            <w:rPr>
              <w:rFonts w:asciiTheme="minorHAnsi" w:hAnsiTheme="minorHAnsi" w:cstheme="minorHAnsi"/>
              <w:u w:val="single"/>
              <w:lang w:val="en-GB"/>
            </w:rPr>
            <w:tab/>
          </w:r>
        </w:sdtContent>
      </w:sdt>
    </w:p>
    <w:p w14:paraId="3D44A275" w14:textId="77777777" w:rsidR="00081D16" w:rsidRPr="00D243BB" w:rsidRDefault="001D08BB" w:rsidP="001D08BB">
      <w:pPr>
        <w:pStyle w:val="BodyText2"/>
        <w:pBdr>
          <w:bottom w:val="single" w:sz="4" w:space="27" w:color="auto"/>
        </w:pBdr>
        <w:rPr>
          <w:rFonts w:asciiTheme="minorHAnsi" w:hAnsiTheme="minorHAnsi" w:cstheme="minorHAnsi"/>
          <w:sz w:val="28"/>
          <w:u w:val="single"/>
          <w:lang w:val="en-GB"/>
        </w:rPr>
      </w:pPr>
      <w:r w:rsidRPr="00D243BB">
        <w:rPr>
          <w:rFonts w:asciiTheme="minorHAnsi" w:hAnsiTheme="minorHAnsi" w:cstheme="minorHAnsi"/>
          <w:lang w:val="en-GB"/>
        </w:rPr>
        <w:t xml:space="preserve">            </w:t>
      </w:r>
      <w:r w:rsidR="0029796E" w:rsidRPr="00D243BB">
        <w:rPr>
          <w:rFonts w:asciiTheme="minorHAnsi" w:hAnsiTheme="minorHAnsi" w:cstheme="minorHAnsi"/>
          <w:lang w:val="en-GB"/>
        </w:rPr>
        <w:t xml:space="preserve">Contact </w:t>
      </w:r>
      <w:proofErr w:type="gramStart"/>
      <w:r w:rsidR="0029796E" w:rsidRPr="00D243BB">
        <w:rPr>
          <w:rFonts w:asciiTheme="minorHAnsi" w:hAnsiTheme="minorHAnsi" w:cstheme="minorHAnsi"/>
          <w:lang w:val="en-GB"/>
        </w:rPr>
        <w:t xml:space="preserve">Details </w:t>
      </w:r>
      <w:r w:rsidRPr="00D243BB">
        <w:rPr>
          <w:rFonts w:asciiTheme="minorHAnsi" w:hAnsiTheme="minorHAnsi" w:cstheme="minorHAnsi"/>
          <w:sz w:val="28"/>
          <w:lang w:val="en-GB"/>
        </w:rPr>
        <w:t>:</w:t>
      </w:r>
      <w:proofErr w:type="gramEnd"/>
      <w:r w:rsidRPr="00D243BB">
        <w:rPr>
          <w:rFonts w:asciiTheme="minorHAnsi" w:hAnsiTheme="minorHAnsi" w:cstheme="minorHAnsi"/>
          <w:sz w:val="28"/>
          <w:lang w:val="en-GB"/>
        </w:rPr>
        <w:t xml:space="preserve">  </w:t>
      </w:r>
      <w:sdt>
        <w:sdtPr>
          <w:rPr>
            <w:rFonts w:asciiTheme="minorHAnsi" w:hAnsiTheme="minorHAnsi" w:cstheme="minorHAnsi"/>
            <w:sz w:val="28"/>
            <w:lang w:val="en-GB"/>
          </w:rPr>
          <w:id w:val="1505320861"/>
          <w:showingPlcHdr/>
          <w:text/>
        </w:sdtPr>
        <w:sdtEndPr/>
        <w:sdtContent>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r w:rsidR="00436B4E" w:rsidRPr="00D243BB">
            <w:rPr>
              <w:rFonts w:asciiTheme="minorHAnsi" w:hAnsiTheme="minorHAnsi" w:cstheme="minorHAnsi"/>
              <w:sz w:val="28"/>
              <w:u w:val="single"/>
              <w:lang w:val="en-GB"/>
            </w:rPr>
            <w:tab/>
          </w:r>
        </w:sdtContent>
      </w:sdt>
    </w:p>
    <w:p w14:paraId="3D44A276" w14:textId="77777777" w:rsidR="005345AD" w:rsidRDefault="00687C77" w:rsidP="00687C77">
      <w:pPr>
        <w:pStyle w:val="BodyText2"/>
        <w:pBdr>
          <w:bottom w:val="single" w:sz="4" w:space="27" w:color="auto"/>
        </w:pBdr>
        <w:jc w:val="right"/>
        <w:rPr>
          <w:rFonts w:asciiTheme="minorHAnsi" w:hAnsiTheme="minorHAnsi" w:cstheme="minorHAnsi"/>
          <w:i/>
          <w:color w:val="FF0000"/>
          <w:sz w:val="22"/>
          <w:szCs w:val="22"/>
          <w:u w:val="single"/>
          <w:lang w:val="en-GB"/>
        </w:rPr>
      </w:pPr>
      <w:r w:rsidRPr="00D243BB">
        <w:rPr>
          <w:rFonts w:asciiTheme="minorHAnsi" w:hAnsiTheme="minorHAnsi" w:cstheme="minorHAnsi"/>
          <w:i/>
          <w:color w:val="FF0000"/>
          <w:sz w:val="22"/>
          <w:szCs w:val="22"/>
          <w:u w:val="single"/>
          <w:lang w:val="en-GB"/>
        </w:rPr>
        <w:t>[please mark this letter with your corporate seal, if available]</w:t>
      </w:r>
    </w:p>
    <w:p w14:paraId="3D44A277" w14:textId="77777777" w:rsidR="005345AD" w:rsidRDefault="005345AD">
      <w:pPr>
        <w:widowControl/>
        <w:overflowPunct/>
        <w:adjustRightInd/>
        <w:rPr>
          <w:rFonts w:asciiTheme="minorHAnsi" w:hAnsiTheme="minorHAnsi" w:cstheme="minorHAnsi"/>
          <w:i/>
          <w:color w:val="FF0000"/>
          <w:sz w:val="22"/>
          <w:szCs w:val="22"/>
          <w:u w:val="single"/>
          <w:lang w:val="en-GB"/>
        </w:rPr>
      </w:pPr>
      <w:r>
        <w:rPr>
          <w:rFonts w:asciiTheme="minorHAnsi" w:hAnsiTheme="minorHAnsi" w:cstheme="minorHAnsi"/>
          <w:i/>
          <w:color w:val="FF0000"/>
          <w:sz w:val="22"/>
          <w:szCs w:val="22"/>
          <w:u w:val="single"/>
          <w:lang w:val="en-GB"/>
        </w:rPr>
        <w:br w:type="page"/>
      </w:r>
    </w:p>
    <w:p w14:paraId="3D44A278" w14:textId="77777777" w:rsidR="00081D16" w:rsidRPr="00D243BB" w:rsidRDefault="00081D16" w:rsidP="003F39B1">
      <w:pPr>
        <w:rPr>
          <w:rFonts w:asciiTheme="minorHAnsi" w:hAnsiTheme="minorHAnsi" w:cstheme="minorHAnsi"/>
          <w:b/>
          <w:bCs/>
        </w:rPr>
      </w:pPr>
    </w:p>
    <w:p w14:paraId="3D44A279" w14:textId="77777777" w:rsidR="005B595F" w:rsidRPr="00D243BB" w:rsidRDefault="005B595F" w:rsidP="005B595F">
      <w:pPr>
        <w:pStyle w:val="Section3-Heading1"/>
        <w:rPr>
          <w:rFonts w:asciiTheme="minorHAnsi" w:hAnsiTheme="minorHAnsi" w:cstheme="minorHAnsi"/>
        </w:rPr>
      </w:pPr>
      <w:r w:rsidRPr="00D243BB">
        <w:rPr>
          <w:rFonts w:asciiTheme="minorHAnsi" w:hAnsiTheme="minorHAnsi" w:cstheme="minorHAnsi"/>
        </w:rPr>
        <w:t xml:space="preserve">Section </w:t>
      </w:r>
      <w:r w:rsidR="005345AD">
        <w:rPr>
          <w:rFonts w:asciiTheme="minorHAnsi" w:hAnsiTheme="minorHAnsi" w:cstheme="minorHAnsi"/>
        </w:rPr>
        <w:t>5</w:t>
      </w:r>
      <w:r w:rsidRPr="00D243BB">
        <w:rPr>
          <w:rFonts w:asciiTheme="minorHAnsi" w:hAnsiTheme="minorHAnsi" w:cstheme="minorHAnsi"/>
        </w:rPr>
        <w:t xml:space="preserve">: </w:t>
      </w:r>
      <w:r w:rsidR="00056A51" w:rsidRPr="00D243BB">
        <w:rPr>
          <w:rFonts w:asciiTheme="minorHAnsi" w:hAnsiTheme="minorHAnsi" w:cstheme="minorHAnsi"/>
        </w:rPr>
        <w:t>Documents Establishing the Eligibility and Qualifications of the Proposer</w:t>
      </w:r>
    </w:p>
    <w:p w14:paraId="3D44A27A" w14:textId="77777777" w:rsidR="00D43197" w:rsidRPr="00D243BB" w:rsidRDefault="006C6650" w:rsidP="00011E93">
      <w:pPr>
        <w:pStyle w:val="SectionVHeader"/>
        <w:rPr>
          <w:rFonts w:asciiTheme="minorHAnsi" w:hAnsiTheme="minorHAnsi" w:cstheme="minorHAnsi"/>
          <w:b w:val="0"/>
        </w:rPr>
      </w:pPr>
      <w:r w:rsidRPr="00D243BB">
        <w:rPr>
          <w:rFonts w:asciiTheme="minorHAnsi" w:hAnsiTheme="minorHAnsi" w:cstheme="minorHAnsi"/>
          <w:b w:val="0"/>
        </w:rPr>
        <w:t>Proposer Information Form</w:t>
      </w:r>
      <w:r w:rsidR="001863E4" w:rsidRPr="00D243BB">
        <w:rPr>
          <w:rStyle w:val="FootnoteReference"/>
          <w:rFonts w:asciiTheme="minorHAnsi" w:hAnsiTheme="minorHAnsi" w:cstheme="minorHAnsi"/>
          <w:b w:val="0"/>
          <w:sz w:val="24"/>
          <w:szCs w:val="24"/>
        </w:rPr>
        <w:footnoteReference w:id="10"/>
      </w:r>
    </w:p>
    <w:p w14:paraId="3D44A27B" w14:textId="77777777" w:rsidR="00D43197" w:rsidRPr="00D243BB" w:rsidRDefault="00D43197" w:rsidP="00011E93">
      <w:pPr>
        <w:rPr>
          <w:rFonts w:asciiTheme="minorHAnsi" w:hAnsiTheme="minorHAnsi" w:cstheme="minorHAnsi"/>
          <w:b/>
        </w:rPr>
      </w:pPr>
    </w:p>
    <w:p w14:paraId="3D44A27C" w14:textId="77777777" w:rsidR="007F0F5A" w:rsidRPr="00D243BB" w:rsidRDefault="007F0F5A" w:rsidP="007F0F5A">
      <w:pPr>
        <w:ind w:left="720" w:hanging="720"/>
        <w:jc w:val="right"/>
        <w:rPr>
          <w:rFonts w:asciiTheme="minorHAnsi" w:hAnsiTheme="minorHAnsi" w:cstheme="minorHAnsi"/>
          <w:color w:val="FF0000"/>
          <w:sz w:val="20"/>
          <w:szCs w:val="20"/>
        </w:rPr>
      </w:pPr>
      <w:r w:rsidRPr="00D243BB">
        <w:rPr>
          <w:rFonts w:asciiTheme="minorHAnsi" w:hAnsiTheme="minorHAnsi" w:cstheme="minorHAnsi"/>
          <w:sz w:val="20"/>
          <w:szCs w:val="20"/>
        </w:rPr>
        <w:t>Date:</w:t>
      </w:r>
      <w:r w:rsidR="00436B4E" w:rsidRPr="00436B4E">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EndPr/>
        <w:sdtContent>
          <w:r w:rsidR="00436B4E" w:rsidRPr="00814716">
            <w:rPr>
              <w:rFonts w:asciiTheme="minorHAnsi" w:hAnsiTheme="minorHAnsi" w:cstheme="minorHAnsi"/>
              <w:i/>
              <w:color w:val="000000" w:themeColor="text1"/>
              <w:sz w:val="20"/>
              <w:szCs w:val="20"/>
            </w:rPr>
            <w:t>[inse</w:t>
          </w:r>
          <w:r w:rsidR="00436B4E">
            <w:rPr>
              <w:rFonts w:asciiTheme="minorHAnsi" w:hAnsiTheme="minorHAnsi" w:cstheme="minorHAnsi"/>
              <w:i/>
              <w:color w:val="000000" w:themeColor="text1"/>
              <w:sz w:val="20"/>
              <w:szCs w:val="20"/>
            </w:rPr>
            <w:t xml:space="preserve">rt date (as day, </w:t>
          </w:r>
          <w:proofErr w:type="gramStart"/>
          <w:r w:rsidR="00436B4E">
            <w:rPr>
              <w:rFonts w:asciiTheme="minorHAnsi" w:hAnsiTheme="minorHAnsi" w:cstheme="minorHAnsi"/>
              <w:i/>
              <w:color w:val="000000" w:themeColor="text1"/>
              <w:sz w:val="20"/>
              <w:szCs w:val="20"/>
            </w:rPr>
            <w:t>month</w:t>
          </w:r>
          <w:proofErr w:type="gramEnd"/>
          <w:r w:rsidR="00436B4E">
            <w:rPr>
              <w:rFonts w:asciiTheme="minorHAnsi" w:hAnsiTheme="minorHAnsi" w:cstheme="minorHAnsi"/>
              <w:i/>
              <w:color w:val="000000" w:themeColor="text1"/>
              <w:sz w:val="20"/>
              <w:szCs w:val="20"/>
            </w:rPr>
            <w:t xml:space="preserve"> and year]</w:t>
          </w:r>
          <w:r w:rsidR="00436B4E" w:rsidRPr="0031135D">
            <w:rPr>
              <w:rFonts w:asciiTheme="minorHAnsi" w:hAnsiTheme="minorHAnsi" w:cstheme="minorHAnsi"/>
              <w:i/>
              <w:color w:val="000000" w:themeColor="text1"/>
              <w:sz w:val="20"/>
              <w:szCs w:val="20"/>
            </w:rPr>
            <w:t xml:space="preserve"> </w:t>
          </w:r>
          <w:r w:rsidR="00436B4E">
            <w:rPr>
              <w:rFonts w:asciiTheme="minorHAnsi" w:hAnsiTheme="minorHAnsi" w:cstheme="minorHAnsi"/>
              <w:i/>
              <w:color w:val="000000" w:themeColor="text1"/>
              <w:sz w:val="20"/>
              <w:szCs w:val="20"/>
            </w:rPr>
            <w:t xml:space="preserve">of Proposal </w:t>
          </w:r>
          <w:r w:rsidR="00436B4E" w:rsidRPr="00814716">
            <w:rPr>
              <w:rFonts w:asciiTheme="minorHAnsi" w:hAnsiTheme="minorHAnsi" w:cstheme="minorHAnsi"/>
              <w:i/>
              <w:color w:val="000000" w:themeColor="text1"/>
              <w:sz w:val="20"/>
              <w:szCs w:val="20"/>
            </w:rPr>
            <w:t>Submission</w:t>
          </w:r>
          <w:r w:rsidR="00436B4E" w:rsidRPr="00814716">
            <w:rPr>
              <w:rFonts w:asciiTheme="minorHAnsi" w:hAnsiTheme="minorHAnsi" w:cstheme="minorHAnsi"/>
              <w:color w:val="000000" w:themeColor="text1"/>
              <w:sz w:val="20"/>
              <w:szCs w:val="20"/>
            </w:rPr>
            <w:t>]</w:t>
          </w:r>
        </w:sdtContent>
      </w:sdt>
    </w:p>
    <w:p w14:paraId="3D44A27D" w14:textId="77777777" w:rsidR="007F0F5A" w:rsidRPr="00D243BB" w:rsidRDefault="007F0F5A" w:rsidP="007F0F5A">
      <w:pPr>
        <w:tabs>
          <w:tab w:val="right" w:pos="9360"/>
        </w:tabs>
        <w:ind w:left="720" w:hanging="720"/>
        <w:jc w:val="right"/>
        <w:rPr>
          <w:rFonts w:asciiTheme="minorHAnsi" w:hAnsiTheme="minorHAnsi" w:cstheme="minorHAnsi"/>
          <w:sz w:val="20"/>
          <w:szCs w:val="20"/>
        </w:rPr>
      </w:pPr>
      <w:r w:rsidRPr="00D243BB">
        <w:rPr>
          <w:rFonts w:asciiTheme="minorHAnsi" w:hAnsiTheme="minorHAnsi" w:cstheme="minorHAnsi"/>
          <w:sz w:val="20"/>
          <w:szCs w:val="20"/>
        </w:rPr>
        <w:t xml:space="preserve">RFP No.: </w:t>
      </w:r>
      <w:sdt>
        <w:sdtPr>
          <w:rPr>
            <w:rFonts w:asciiTheme="minorHAnsi" w:hAnsiTheme="minorHAnsi" w:cstheme="minorHAnsi"/>
            <w:sz w:val="20"/>
            <w:szCs w:val="20"/>
          </w:rPr>
          <w:id w:val="-1541268250"/>
          <w:showingPlcHdr/>
          <w:text/>
        </w:sdtPr>
        <w:sdtEndPr/>
        <w:sdtContent>
          <w:r w:rsidR="00436B4E" w:rsidRPr="00436B4E">
            <w:rPr>
              <w:rFonts w:asciiTheme="minorHAnsi" w:hAnsiTheme="minorHAnsi" w:cstheme="minorHAnsi"/>
              <w:i/>
              <w:color w:val="000000" w:themeColor="text1"/>
              <w:sz w:val="20"/>
              <w:szCs w:val="20"/>
            </w:rPr>
            <w:t>[insert number]</w:t>
          </w:r>
        </w:sdtContent>
      </w:sdt>
    </w:p>
    <w:p w14:paraId="3D44A27E" w14:textId="77777777" w:rsidR="007F0F5A" w:rsidRPr="00D243BB" w:rsidRDefault="007F0F5A" w:rsidP="007F0F5A">
      <w:pPr>
        <w:ind w:left="720" w:hanging="720"/>
        <w:jc w:val="right"/>
        <w:rPr>
          <w:rFonts w:asciiTheme="minorHAnsi" w:hAnsiTheme="minorHAnsi" w:cstheme="minorHAnsi"/>
          <w:sz w:val="20"/>
          <w:szCs w:val="20"/>
        </w:rPr>
      </w:pPr>
    </w:p>
    <w:p w14:paraId="3D44A27F" w14:textId="77777777" w:rsidR="007F0F5A" w:rsidRDefault="00436B4E" w:rsidP="00436B4E">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End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End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 pages</w:t>
      </w:r>
    </w:p>
    <w:p w14:paraId="3D44A280" w14:textId="77777777" w:rsidR="00436B4E" w:rsidRPr="00436B4E" w:rsidRDefault="00436B4E" w:rsidP="00436B4E">
      <w:pPr>
        <w:ind w:left="720" w:hanging="720"/>
        <w:jc w:val="right"/>
        <w:rPr>
          <w:rFonts w:asciiTheme="minorHAnsi" w:hAnsiTheme="minorHAnsi" w:cstheme="minorHAnsi"/>
          <w:color w:val="000000" w:themeColor="text1"/>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7F0F5A" w:rsidRPr="00D243BB" w14:paraId="3D44A282" w14:textId="77777777">
        <w:trPr>
          <w:cantSplit/>
          <w:trHeight w:val="440"/>
        </w:trPr>
        <w:tc>
          <w:tcPr>
            <w:tcW w:w="9180" w:type="dxa"/>
            <w:gridSpan w:val="3"/>
            <w:tcBorders>
              <w:bottom w:val="nil"/>
            </w:tcBorders>
          </w:tcPr>
          <w:p w14:paraId="3D44A281" w14:textId="77777777" w:rsidR="007F0F5A" w:rsidRPr="00D243BB" w:rsidRDefault="007F0F5A" w:rsidP="00436B4E">
            <w:pPr>
              <w:suppressAutoHyphens/>
              <w:spacing w:after="200"/>
              <w:ind w:left="360" w:hanging="360"/>
              <w:rPr>
                <w:rFonts w:asciiTheme="minorHAnsi" w:hAnsiTheme="minorHAnsi" w:cstheme="minorHAnsi"/>
                <w:sz w:val="20"/>
                <w:szCs w:val="20"/>
              </w:rPr>
            </w:pPr>
            <w:r w:rsidRPr="00D243BB">
              <w:rPr>
                <w:rFonts w:asciiTheme="minorHAnsi" w:hAnsiTheme="minorHAnsi" w:cstheme="minorHAnsi"/>
                <w:spacing w:val="-2"/>
                <w:sz w:val="20"/>
                <w:szCs w:val="20"/>
              </w:rPr>
              <w:t>1.  Proposer’s</w:t>
            </w:r>
            <w:r w:rsidRPr="00D243BB">
              <w:rPr>
                <w:rFonts w:asciiTheme="minorHAnsi" w:hAnsiTheme="minorHAnsi" w:cstheme="minorHAnsi"/>
                <w:sz w:val="20"/>
                <w:szCs w:val="20"/>
              </w:rPr>
              <w:t xml:space="preserve"> Legal Name  </w:t>
            </w:r>
            <w:sdt>
              <w:sdtPr>
                <w:rPr>
                  <w:rFonts w:asciiTheme="minorHAnsi" w:hAnsiTheme="minorHAnsi" w:cstheme="minorHAnsi"/>
                  <w:sz w:val="20"/>
                  <w:szCs w:val="20"/>
                </w:rPr>
                <w:id w:val="-2069479311"/>
                <w:showingPlcHdr/>
                <w:text/>
              </w:sdtPr>
              <w:sdtEndPr/>
              <w:sdtContent>
                <w:r w:rsidR="00436B4E" w:rsidRPr="00436B4E">
                  <w:rPr>
                    <w:rFonts w:asciiTheme="minorHAnsi" w:hAnsiTheme="minorHAnsi" w:cstheme="minorHAnsi"/>
                    <w:bCs/>
                    <w:i/>
                    <w:iCs/>
                    <w:color w:val="000000" w:themeColor="text1"/>
                    <w:sz w:val="20"/>
                    <w:szCs w:val="20"/>
                  </w:rPr>
                  <w:t>[insert Proposer’s legal name]</w:t>
                </w:r>
              </w:sdtContent>
            </w:sdt>
          </w:p>
        </w:tc>
      </w:tr>
      <w:tr w:rsidR="001863E4" w:rsidRPr="00D243BB" w14:paraId="3D44A284" w14:textId="77777777" w:rsidTr="001863E4">
        <w:trPr>
          <w:cantSplit/>
          <w:trHeight w:val="503"/>
        </w:trPr>
        <w:tc>
          <w:tcPr>
            <w:tcW w:w="9180" w:type="dxa"/>
            <w:gridSpan w:val="3"/>
            <w:tcBorders>
              <w:left w:val="single" w:sz="4" w:space="0" w:color="auto"/>
            </w:tcBorders>
          </w:tcPr>
          <w:p w14:paraId="3D44A283" w14:textId="77777777" w:rsidR="007F0F5A" w:rsidRPr="00D243BB" w:rsidRDefault="007F0F5A" w:rsidP="007F0F5A">
            <w:pPr>
              <w:suppressAutoHyphens/>
              <w:spacing w:after="200"/>
              <w:ind w:left="360" w:hanging="360"/>
              <w:rPr>
                <w:rFonts w:asciiTheme="minorHAnsi" w:hAnsiTheme="minorHAnsi" w:cstheme="minorHAnsi"/>
                <w:spacing w:val="-2"/>
                <w:sz w:val="20"/>
                <w:szCs w:val="20"/>
              </w:rPr>
            </w:pPr>
            <w:r w:rsidRPr="00D243BB">
              <w:rPr>
                <w:rFonts w:asciiTheme="minorHAnsi" w:hAnsiTheme="minorHAnsi" w:cstheme="minorHAnsi"/>
                <w:spacing w:val="-2"/>
                <w:sz w:val="20"/>
                <w:szCs w:val="20"/>
              </w:rPr>
              <w:t xml:space="preserve">2.  In case of Joint Venture (JV), legal name of each party: </w:t>
            </w:r>
            <w:sdt>
              <w:sdtPr>
                <w:rPr>
                  <w:rFonts w:asciiTheme="minorHAnsi" w:hAnsiTheme="minorHAnsi" w:cstheme="minorHAnsi"/>
                  <w:color w:val="000000" w:themeColor="text1"/>
                  <w:spacing w:val="-2"/>
                  <w:sz w:val="20"/>
                  <w:szCs w:val="20"/>
                </w:rPr>
                <w:id w:val="-2059390295"/>
                <w:showingPlcHdr/>
                <w:text/>
              </w:sdtPr>
              <w:sdtEndPr/>
              <w:sdtContent>
                <w:r w:rsidR="00436B4E" w:rsidRPr="00814716">
                  <w:rPr>
                    <w:rFonts w:asciiTheme="minorHAnsi" w:hAnsiTheme="minorHAnsi" w:cstheme="minorHAnsi"/>
                    <w:bCs/>
                    <w:i/>
                    <w:iCs/>
                    <w:color w:val="000000" w:themeColor="text1"/>
                    <w:spacing w:val="-2"/>
                    <w:sz w:val="20"/>
                    <w:szCs w:val="20"/>
                  </w:rPr>
                  <w:t>[insert legal name of each party in JV]</w:t>
                </w:r>
              </w:sdtContent>
            </w:sdt>
          </w:p>
        </w:tc>
      </w:tr>
      <w:tr w:rsidR="001863E4" w:rsidRPr="00D243BB" w14:paraId="3D44A286" w14:textId="77777777" w:rsidTr="001863E4">
        <w:trPr>
          <w:cantSplit/>
          <w:trHeight w:val="530"/>
        </w:trPr>
        <w:tc>
          <w:tcPr>
            <w:tcW w:w="9180" w:type="dxa"/>
            <w:gridSpan w:val="3"/>
            <w:tcBorders>
              <w:left w:val="single" w:sz="4" w:space="0" w:color="auto"/>
            </w:tcBorders>
          </w:tcPr>
          <w:p w14:paraId="3D44A285" w14:textId="77777777" w:rsidR="007F0F5A" w:rsidRPr="00D243BB" w:rsidRDefault="007F0F5A" w:rsidP="00C41E17">
            <w:pPr>
              <w:suppressAutoHyphens/>
              <w:spacing w:after="200"/>
              <w:rPr>
                <w:rFonts w:asciiTheme="minorHAnsi" w:hAnsiTheme="minorHAnsi" w:cstheme="minorHAnsi"/>
                <w:b/>
                <w:sz w:val="20"/>
                <w:szCs w:val="20"/>
              </w:rPr>
            </w:pPr>
            <w:r w:rsidRPr="00D243BB">
              <w:rPr>
                <w:rFonts w:asciiTheme="minorHAnsi" w:hAnsiTheme="minorHAnsi" w:cstheme="minorHAnsi"/>
                <w:sz w:val="20"/>
                <w:szCs w:val="20"/>
              </w:rPr>
              <w:t xml:space="preserve">3.  </w:t>
            </w:r>
            <w:r w:rsidR="00C41E17" w:rsidRPr="00D243BB">
              <w:rPr>
                <w:rFonts w:asciiTheme="minorHAnsi" w:hAnsiTheme="minorHAnsi" w:cstheme="minorHAnsi"/>
                <w:sz w:val="20"/>
                <w:szCs w:val="20"/>
              </w:rPr>
              <w:t>Actual</w:t>
            </w:r>
            <w:r w:rsidRPr="00D243BB">
              <w:rPr>
                <w:rFonts w:asciiTheme="minorHAnsi" w:hAnsiTheme="minorHAnsi" w:cstheme="minorHAnsi"/>
                <w:spacing w:val="-2"/>
                <w:sz w:val="20"/>
                <w:szCs w:val="20"/>
              </w:rPr>
              <w:t xml:space="preserve"> or intended Country</w:t>
            </w:r>
            <w:r w:rsidR="00C41E17" w:rsidRPr="00D243BB">
              <w:rPr>
                <w:rFonts w:asciiTheme="minorHAnsi" w:hAnsiTheme="minorHAnsi" w:cstheme="minorHAnsi"/>
                <w:spacing w:val="-2"/>
                <w:sz w:val="20"/>
                <w:szCs w:val="20"/>
              </w:rPr>
              <w:t>/</w:t>
            </w:r>
            <w:proofErr w:type="spellStart"/>
            <w:r w:rsidR="00C41E17" w:rsidRPr="00D243BB">
              <w:rPr>
                <w:rFonts w:asciiTheme="minorHAnsi" w:hAnsiTheme="minorHAnsi" w:cstheme="minorHAnsi"/>
                <w:spacing w:val="-2"/>
                <w:sz w:val="20"/>
                <w:szCs w:val="20"/>
              </w:rPr>
              <w:t>ies</w:t>
            </w:r>
            <w:proofErr w:type="spellEnd"/>
            <w:r w:rsidRPr="00D243BB">
              <w:rPr>
                <w:rFonts w:asciiTheme="minorHAnsi" w:hAnsiTheme="minorHAnsi" w:cstheme="minorHAnsi"/>
                <w:spacing w:val="-2"/>
                <w:sz w:val="20"/>
                <w:szCs w:val="20"/>
              </w:rPr>
              <w:t xml:space="preserve"> of Registration</w:t>
            </w:r>
            <w:r w:rsidR="00C41E17" w:rsidRPr="00D243BB">
              <w:rPr>
                <w:rFonts w:asciiTheme="minorHAnsi" w:hAnsiTheme="minorHAnsi" w:cstheme="minorHAnsi"/>
                <w:spacing w:val="-2"/>
                <w:sz w:val="20"/>
                <w:szCs w:val="20"/>
              </w:rPr>
              <w:t>/Operation</w:t>
            </w:r>
            <w:r w:rsidRPr="00D243BB">
              <w:rPr>
                <w:rFonts w:asciiTheme="minorHAnsi" w:hAnsiTheme="minorHAnsi" w:cstheme="minorHAnsi"/>
                <w:spacing w:val="-2"/>
                <w:sz w:val="20"/>
                <w:szCs w:val="20"/>
              </w:rPr>
              <w:t xml:space="preserve">: </w:t>
            </w:r>
            <w:sdt>
              <w:sdtPr>
                <w:rPr>
                  <w:rFonts w:asciiTheme="minorHAnsi" w:hAnsiTheme="minorHAnsi" w:cstheme="minorHAnsi"/>
                  <w:color w:val="000000" w:themeColor="text1"/>
                  <w:spacing w:val="-2"/>
                  <w:sz w:val="20"/>
                  <w:szCs w:val="20"/>
                </w:rPr>
                <w:id w:val="-1195222015"/>
                <w:showingPlcHdr/>
                <w:text/>
              </w:sdtPr>
              <w:sdtEndPr/>
              <w:sdtContent>
                <w:r w:rsidR="00436B4E" w:rsidRPr="00814716">
                  <w:rPr>
                    <w:rFonts w:asciiTheme="minorHAnsi" w:hAnsiTheme="minorHAnsi" w:cstheme="minorHAnsi"/>
                    <w:bCs/>
                    <w:i/>
                    <w:iCs/>
                    <w:color w:val="000000" w:themeColor="text1"/>
                    <w:spacing w:val="-2"/>
                    <w:sz w:val="20"/>
                    <w:szCs w:val="20"/>
                  </w:rPr>
                  <w:t xml:space="preserve">[insert actual or intended </w:t>
                </w:r>
                <w:r w:rsidR="00436B4E" w:rsidRPr="0031135D">
                  <w:rPr>
                    <w:rFonts w:asciiTheme="minorHAnsi" w:hAnsiTheme="minorHAnsi" w:cstheme="minorHAnsi"/>
                    <w:bCs/>
                    <w:i/>
                    <w:iCs/>
                    <w:color w:val="000000" w:themeColor="text1"/>
                    <w:spacing w:val="-2"/>
                    <w:sz w:val="20"/>
                    <w:szCs w:val="20"/>
                  </w:rPr>
                  <w:t>Country</w:t>
                </w:r>
                <w:r w:rsidR="00436B4E" w:rsidRPr="00814716">
                  <w:rPr>
                    <w:rFonts w:asciiTheme="minorHAnsi" w:hAnsiTheme="minorHAnsi" w:cstheme="minorHAnsi"/>
                    <w:bCs/>
                    <w:i/>
                    <w:iCs/>
                    <w:color w:val="000000" w:themeColor="text1"/>
                    <w:spacing w:val="-2"/>
                    <w:sz w:val="20"/>
                    <w:szCs w:val="20"/>
                  </w:rPr>
                  <w:t xml:space="preserve"> of Registration]</w:t>
                </w:r>
              </w:sdtContent>
            </w:sdt>
          </w:p>
        </w:tc>
      </w:tr>
      <w:tr w:rsidR="001863E4" w:rsidRPr="00D243BB" w14:paraId="3D44A288" w14:textId="77777777" w:rsidTr="00D243BB">
        <w:trPr>
          <w:cantSplit/>
          <w:trHeight w:val="341"/>
        </w:trPr>
        <w:tc>
          <w:tcPr>
            <w:tcW w:w="9180" w:type="dxa"/>
            <w:gridSpan w:val="3"/>
            <w:tcBorders>
              <w:left w:val="single" w:sz="4" w:space="0" w:color="auto"/>
            </w:tcBorders>
          </w:tcPr>
          <w:p w14:paraId="3D44A287" w14:textId="77777777" w:rsidR="007F0F5A" w:rsidRPr="00D243BB" w:rsidRDefault="00BD4E09" w:rsidP="00436B4E">
            <w:pPr>
              <w:suppressAutoHyphens/>
              <w:spacing w:after="200"/>
              <w:rPr>
                <w:rFonts w:asciiTheme="minorHAnsi" w:hAnsiTheme="minorHAnsi" w:cstheme="minorHAnsi"/>
                <w:b/>
                <w:spacing w:val="-2"/>
                <w:sz w:val="20"/>
                <w:szCs w:val="20"/>
              </w:rPr>
            </w:pPr>
            <w:r w:rsidRPr="00D243BB">
              <w:rPr>
                <w:rFonts w:asciiTheme="minorHAnsi" w:hAnsiTheme="minorHAnsi" w:cstheme="minorHAnsi"/>
                <w:spacing w:val="-2"/>
                <w:sz w:val="20"/>
                <w:szCs w:val="20"/>
              </w:rPr>
              <w:t>4</w:t>
            </w:r>
            <w:r w:rsidR="007F0F5A" w:rsidRPr="00D243BB">
              <w:rPr>
                <w:rFonts w:asciiTheme="minorHAnsi" w:hAnsiTheme="minorHAnsi" w:cstheme="minorHAnsi"/>
                <w:spacing w:val="-2"/>
                <w:sz w:val="20"/>
                <w:szCs w:val="20"/>
              </w:rPr>
              <w:t xml:space="preserve">.  Year of Registration: </w:t>
            </w:r>
            <w:sdt>
              <w:sdtPr>
                <w:rPr>
                  <w:rFonts w:asciiTheme="minorHAnsi" w:hAnsiTheme="minorHAnsi" w:cstheme="minorHAnsi"/>
                  <w:spacing w:val="-2"/>
                  <w:sz w:val="20"/>
                  <w:szCs w:val="20"/>
                </w:rPr>
                <w:id w:val="2079168362"/>
                <w:showingPlcHdr/>
                <w:text/>
              </w:sdtPr>
              <w:sdtEndPr/>
              <w:sdtContent>
                <w:r w:rsidR="00436B4E" w:rsidRPr="00436B4E">
                  <w:rPr>
                    <w:rFonts w:asciiTheme="minorHAnsi" w:hAnsiTheme="minorHAnsi" w:cstheme="minorHAnsi"/>
                    <w:bCs/>
                    <w:i/>
                    <w:iCs/>
                    <w:color w:val="000000" w:themeColor="text1"/>
                    <w:spacing w:val="-2"/>
                    <w:sz w:val="20"/>
                    <w:szCs w:val="20"/>
                  </w:rPr>
                  <w:t>[insert Proposer’s year of registration]</w:t>
                </w:r>
              </w:sdtContent>
            </w:sdt>
          </w:p>
        </w:tc>
      </w:tr>
      <w:tr w:rsidR="00C41E17" w:rsidRPr="00D243BB" w14:paraId="3D44A28C" w14:textId="77777777" w:rsidTr="00C41E17">
        <w:trPr>
          <w:cantSplit/>
        </w:trPr>
        <w:tc>
          <w:tcPr>
            <w:tcW w:w="3060" w:type="dxa"/>
            <w:tcBorders>
              <w:left w:val="single" w:sz="4" w:space="0" w:color="auto"/>
            </w:tcBorders>
          </w:tcPr>
          <w:p w14:paraId="3D44A289" w14:textId="77777777" w:rsidR="00C41E17" w:rsidRPr="00D243BB" w:rsidRDefault="00BD4E09" w:rsidP="00BD4E09">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5</w:t>
            </w:r>
            <w:r w:rsidR="00C41E17" w:rsidRPr="00D243BB">
              <w:rPr>
                <w:rFonts w:asciiTheme="minorHAnsi" w:hAnsiTheme="minorHAnsi" w:cstheme="minorHAnsi"/>
                <w:spacing w:val="-2"/>
                <w:sz w:val="20"/>
                <w:szCs w:val="20"/>
              </w:rPr>
              <w:t>. Countries of Operation</w:t>
            </w:r>
          </w:p>
        </w:tc>
        <w:tc>
          <w:tcPr>
            <w:tcW w:w="3060" w:type="dxa"/>
            <w:tcBorders>
              <w:left w:val="single" w:sz="4" w:space="0" w:color="auto"/>
            </w:tcBorders>
          </w:tcPr>
          <w:p w14:paraId="3D44A28A" w14:textId="77777777" w:rsidR="00C41E17" w:rsidRPr="00D243BB" w:rsidRDefault="00BD4E09" w:rsidP="00BD4E09">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6.</w:t>
            </w:r>
            <w:r w:rsidR="00C41E17" w:rsidRPr="00D243BB">
              <w:rPr>
                <w:rFonts w:asciiTheme="minorHAnsi" w:hAnsiTheme="minorHAnsi" w:cstheme="minorHAnsi"/>
                <w:spacing w:val="-2"/>
                <w:sz w:val="20"/>
                <w:szCs w:val="20"/>
              </w:rPr>
              <w:t xml:space="preserve"> No. of staff in each Country</w:t>
            </w:r>
          </w:p>
        </w:tc>
        <w:tc>
          <w:tcPr>
            <w:tcW w:w="3060" w:type="dxa"/>
            <w:tcBorders>
              <w:left w:val="single" w:sz="4" w:space="0" w:color="auto"/>
            </w:tcBorders>
          </w:tcPr>
          <w:p w14:paraId="3D44A28B" w14:textId="77777777" w:rsidR="00C41E17" w:rsidRPr="00D243BB" w:rsidRDefault="00BD4E09" w:rsidP="00C41E17">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7</w:t>
            </w:r>
            <w:r w:rsidR="00C41E17" w:rsidRPr="00D243BB">
              <w:rPr>
                <w:rFonts w:asciiTheme="minorHAnsi" w:hAnsiTheme="minorHAnsi" w:cstheme="minorHAnsi"/>
                <w:spacing w:val="-2"/>
                <w:sz w:val="20"/>
                <w:szCs w:val="20"/>
              </w:rPr>
              <w:t>.Years of Operation in each Country</w:t>
            </w:r>
          </w:p>
        </w:tc>
      </w:tr>
      <w:tr w:rsidR="00C41E17" w:rsidRPr="00D243BB" w14:paraId="3D44A28E" w14:textId="77777777" w:rsidTr="00C41E17">
        <w:trPr>
          <w:cantSplit/>
        </w:trPr>
        <w:tc>
          <w:tcPr>
            <w:tcW w:w="9180" w:type="dxa"/>
            <w:gridSpan w:val="3"/>
            <w:tcBorders>
              <w:left w:val="single" w:sz="4" w:space="0" w:color="auto"/>
            </w:tcBorders>
          </w:tcPr>
          <w:p w14:paraId="3D44A28D" w14:textId="77777777" w:rsidR="00C41E17" w:rsidRPr="00D243BB" w:rsidRDefault="00BD4E09" w:rsidP="00436B4E">
            <w:pPr>
              <w:suppressAutoHyphens/>
              <w:spacing w:after="200"/>
              <w:rPr>
                <w:rFonts w:asciiTheme="minorHAnsi" w:hAnsiTheme="minorHAnsi" w:cstheme="minorHAnsi"/>
                <w:spacing w:val="-2"/>
                <w:sz w:val="20"/>
                <w:szCs w:val="20"/>
              </w:rPr>
            </w:pPr>
            <w:r w:rsidRPr="00D243BB">
              <w:rPr>
                <w:rFonts w:asciiTheme="minorHAnsi" w:hAnsiTheme="minorHAnsi" w:cstheme="minorHAnsi"/>
                <w:spacing w:val="-2"/>
                <w:sz w:val="20"/>
                <w:szCs w:val="20"/>
              </w:rPr>
              <w:t>8</w:t>
            </w:r>
            <w:r w:rsidR="00C41E17" w:rsidRPr="00D243BB">
              <w:rPr>
                <w:rFonts w:asciiTheme="minorHAnsi" w:hAnsiTheme="minorHAnsi" w:cstheme="minorHAnsi"/>
                <w:spacing w:val="-2"/>
                <w:sz w:val="20"/>
                <w:szCs w:val="20"/>
              </w:rPr>
              <w:t>.  Legal Address/es in Country/</w:t>
            </w:r>
            <w:proofErr w:type="spellStart"/>
            <w:r w:rsidR="00C41E17" w:rsidRPr="00D243BB">
              <w:rPr>
                <w:rFonts w:asciiTheme="minorHAnsi" w:hAnsiTheme="minorHAnsi" w:cstheme="minorHAnsi"/>
                <w:spacing w:val="-2"/>
                <w:sz w:val="20"/>
                <w:szCs w:val="20"/>
              </w:rPr>
              <w:t>ies</w:t>
            </w:r>
            <w:proofErr w:type="spellEnd"/>
            <w:r w:rsidR="00C41E17" w:rsidRPr="00D243BB">
              <w:rPr>
                <w:rFonts w:asciiTheme="minorHAnsi" w:hAnsiTheme="minorHAnsi" w:cstheme="minorHAnsi"/>
                <w:spacing w:val="-2"/>
                <w:sz w:val="20"/>
                <w:szCs w:val="20"/>
              </w:rPr>
              <w:t xml:space="preserve"> of Registration/Operation</w:t>
            </w:r>
            <w:r w:rsidR="00C41E17" w:rsidRPr="00436B4E">
              <w:rPr>
                <w:rFonts w:asciiTheme="minorHAnsi" w:hAnsiTheme="minorHAnsi" w:cstheme="minorHAnsi"/>
                <w:color w:val="000000" w:themeColor="text1"/>
                <w:spacing w:val="-2"/>
                <w:sz w:val="20"/>
                <w:szCs w:val="20"/>
              </w:rPr>
              <w:t xml:space="preserve">: </w:t>
            </w:r>
            <w:sdt>
              <w:sdtPr>
                <w:rPr>
                  <w:rFonts w:asciiTheme="minorHAnsi" w:hAnsiTheme="minorHAnsi" w:cstheme="minorHAnsi"/>
                  <w:color w:val="000000" w:themeColor="text1"/>
                  <w:spacing w:val="-2"/>
                  <w:sz w:val="20"/>
                  <w:szCs w:val="20"/>
                </w:rPr>
                <w:id w:val="1629204711"/>
                <w:showingPlcHdr/>
                <w:text/>
              </w:sdtPr>
              <w:sdtEndPr/>
              <w:sdtContent>
                <w:r w:rsidR="00436B4E" w:rsidRPr="00436B4E">
                  <w:rPr>
                    <w:rFonts w:asciiTheme="minorHAnsi" w:hAnsiTheme="minorHAnsi" w:cstheme="minorHAnsi"/>
                    <w:bCs/>
                    <w:i/>
                    <w:iCs/>
                    <w:color w:val="000000" w:themeColor="text1"/>
                    <w:spacing w:val="-2"/>
                    <w:sz w:val="20"/>
                    <w:szCs w:val="20"/>
                  </w:rPr>
                  <w:t>[insert Proposer’s legal address in country of registration]</w:t>
                </w:r>
              </w:sdtContent>
            </w:sdt>
          </w:p>
        </w:tc>
      </w:tr>
      <w:tr w:rsidR="00C41E17" w:rsidRPr="00D243BB" w14:paraId="3D44A290" w14:textId="77777777">
        <w:trPr>
          <w:cantSplit/>
        </w:trPr>
        <w:tc>
          <w:tcPr>
            <w:tcW w:w="9180" w:type="dxa"/>
            <w:gridSpan w:val="3"/>
          </w:tcPr>
          <w:p w14:paraId="3D44A28F" w14:textId="77777777" w:rsidR="00C41E17" w:rsidRPr="00D243BB" w:rsidRDefault="00BD4E09" w:rsidP="00C41E17">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9</w:t>
            </w:r>
            <w:r w:rsidR="00C41E17" w:rsidRPr="00D243BB">
              <w:rPr>
                <w:rFonts w:asciiTheme="minorHAnsi" w:hAnsiTheme="minorHAnsi" w:cstheme="minorHAnsi"/>
                <w:spacing w:val="-2"/>
                <w:kern w:val="0"/>
                <w:sz w:val="20"/>
              </w:rPr>
              <w:t>. Value and Description of Top three (3) Biggest Contract for the past five (5) years</w:t>
            </w:r>
          </w:p>
        </w:tc>
      </w:tr>
      <w:tr w:rsidR="00BD4E09" w:rsidRPr="00D243BB" w14:paraId="3D44A292" w14:textId="77777777" w:rsidTr="00656F8B">
        <w:trPr>
          <w:cantSplit/>
        </w:trPr>
        <w:tc>
          <w:tcPr>
            <w:tcW w:w="9180" w:type="dxa"/>
            <w:gridSpan w:val="3"/>
          </w:tcPr>
          <w:p w14:paraId="3D44A291" w14:textId="77777777" w:rsidR="00BD4E09" w:rsidRPr="00D243BB" w:rsidRDefault="00BD4E09" w:rsidP="001863E4">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10.  Latest Credit Rating (if any) </w:t>
            </w:r>
          </w:p>
        </w:tc>
      </w:tr>
      <w:tr w:rsidR="00BD4E09" w:rsidRPr="00D243BB" w14:paraId="3D44A294" w14:textId="77777777">
        <w:trPr>
          <w:cantSplit/>
        </w:trPr>
        <w:tc>
          <w:tcPr>
            <w:tcW w:w="9180" w:type="dxa"/>
            <w:gridSpan w:val="3"/>
          </w:tcPr>
          <w:p w14:paraId="3D44A293" w14:textId="77777777" w:rsidR="00BD4E09" w:rsidRPr="00D243BB" w:rsidRDefault="00BD4E09" w:rsidP="007C47BC">
            <w:pPr>
              <w:pStyle w:val="Outline"/>
              <w:numPr>
                <w:ilvl w:val="0"/>
                <w:numId w:val="20"/>
              </w:numPr>
              <w:suppressAutoHyphens/>
              <w:spacing w:before="0" w:after="200"/>
              <w:ind w:left="342"/>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Brief description of litigation history (disputes, arbitration, claims, etc.), indicating </w:t>
            </w:r>
            <w:proofErr w:type="gramStart"/>
            <w:r w:rsidRPr="00D243BB">
              <w:rPr>
                <w:rFonts w:asciiTheme="minorHAnsi" w:hAnsiTheme="minorHAnsi" w:cstheme="minorHAnsi"/>
                <w:spacing w:val="-2"/>
                <w:kern w:val="0"/>
                <w:sz w:val="20"/>
              </w:rPr>
              <w:t>current status</w:t>
            </w:r>
            <w:proofErr w:type="gramEnd"/>
            <w:r w:rsidRPr="00D243BB">
              <w:rPr>
                <w:rFonts w:asciiTheme="minorHAnsi" w:hAnsiTheme="minorHAnsi" w:cstheme="minorHAnsi"/>
                <w:spacing w:val="-2"/>
                <w:kern w:val="0"/>
                <w:sz w:val="20"/>
              </w:rPr>
              <w:t xml:space="preserve"> and outcomes, if already resolved. </w:t>
            </w:r>
          </w:p>
        </w:tc>
      </w:tr>
      <w:tr w:rsidR="007F0F5A" w:rsidRPr="00D243BB" w14:paraId="3D44A29A" w14:textId="77777777">
        <w:trPr>
          <w:cantSplit/>
        </w:trPr>
        <w:tc>
          <w:tcPr>
            <w:tcW w:w="9180" w:type="dxa"/>
            <w:gridSpan w:val="3"/>
          </w:tcPr>
          <w:p w14:paraId="3D44A295" w14:textId="77777777" w:rsidR="007F0F5A" w:rsidRPr="00D243BB" w:rsidRDefault="00BD4E09" w:rsidP="007F0F5A">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12</w:t>
            </w:r>
            <w:r w:rsidR="007F0F5A" w:rsidRPr="00D243BB">
              <w:rPr>
                <w:rFonts w:asciiTheme="minorHAnsi" w:hAnsiTheme="minorHAnsi" w:cstheme="minorHAnsi"/>
                <w:spacing w:val="-2"/>
                <w:kern w:val="0"/>
                <w:sz w:val="20"/>
              </w:rPr>
              <w:t>.  Proposer’s Authorized Representative Information</w:t>
            </w:r>
          </w:p>
          <w:p w14:paraId="3D44A296" w14:textId="77777777" w:rsidR="00436B4E" w:rsidRPr="00814716" w:rsidRDefault="00436B4E" w:rsidP="00436B4E">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0"/>
              </w:rPr>
            </w:pPr>
            <w:r>
              <w:rPr>
                <w:rFonts w:asciiTheme="minorHAnsi" w:hAnsiTheme="minorHAnsi" w:cstheme="minorHAnsi"/>
                <w:color w:val="000000" w:themeColor="text1"/>
                <w:spacing w:val="-2"/>
                <w:kern w:val="0"/>
                <w:sz w:val="20"/>
              </w:rPr>
              <w:t xml:space="preserve">    </w:t>
            </w:r>
            <w:r w:rsidRPr="00814716">
              <w:rPr>
                <w:rFonts w:asciiTheme="minorHAnsi" w:hAnsiTheme="minorHAnsi" w:cstheme="minorHAnsi"/>
                <w:color w:val="000000" w:themeColor="text1"/>
                <w:spacing w:val="-2"/>
                <w:kern w:val="0"/>
                <w:sz w:val="20"/>
              </w:rPr>
              <w:t xml:space="preserve">Name: </w:t>
            </w:r>
            <w:sdt>
              <w:sdtPr>
                <w:rPr>
                  <w:rFonts w:asciiTheme="minorHAnsi" w:hAnsiTheme="minorHAnsi" w:cstheme="minorHAnsi"/>
                  <w:color w:val="000000" w:themeColor="text1"/>
                  <w:spacing w:val="-2"/>
                  <w:kern w:val="0"/>
                  <w:sz w:val="20"/>
                </w:rPr>
                <w:id w:val="739069820"/>
                <w:showingPlcHdr/>
                <w:text/>
              </w:sdtPr>
              <w:sdtEndPr/>
              <w:sdtContent>
                <w:r w:rsidRPr="00814716">
                  <w:rPr>
                    <w:rFonts w:asciiTheme="minorHAnsi" w:hAnsiTheme="minorHAnsi" w:cstheme="minorHAnsi"/>
                    <w:i/>
                    <w:color w:val="000000" w:themeColor="text1"/>
                    <w:spacing w:val="-2"/>
                    <w:kern w:val="0"/>
                    <w:sz w:val="20"/>
                  </w:rPr>
                  <w:t>[insert Authorized Representative’s name]</w:t>
                </w:r>
              </w:sdtContent>
            </w:sdt>
            <w:r>
              <w:rPr>
                <w:rFonts w:asciiTheme="minorHAnsi" w:hAnsiTheme="minorHAnsi" w:cstheme="minorHAnsi"/>
                <w:color w:val="000000" w:themeColor="text1"/>
                <w:spacing w:val="-2"/>
                <w:kern w:val="0"/>
                <w:sz w:val="20"/>
              </w:rPr>
              <w:tab/>
            </w:r>
          </w:p>
          <w:p w14:paraId="3D44A297" w14:textId="77777777" w:rsidR="00436B4E" w:rsidRPr="00814716" w:rsidRDefault="00436B4E" w:rsidP="00436B4E">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Address: </w:t>
            </w:r>
            <w:sdt>
              <w:sdtPr>
                <w:rPr>
                  <w:rFonts w:asciiTheme="minorHAnsi" w:hAnsiTheme="minorHAnsi" w:cstheme="minorHAnsi"/>
                  <w:color w:val="000000" w:themeColor="text1"/>
                  <w:spacing w:val="-2"/>
                  <w:sz w:val="20"/>
                  <w:szCs w:val="20"/>
                </w:rPr>
                <w:id w:val="1597676002"/>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p w14:paraId="3D44A298" w14:textId="77777777" w:rsidR="00436B4E" w:rsidRPr="00814716" w:rsidRDefault="00436B4E" w:rsidP="00436B4E">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Telephone/Fax numbers: </w:t>
            </w:r>
            <w:sdt>
              <w:sdtPr>
                <w:rPr>
                  <w:rFonts w:asciiTheme="minorHAnsi" w:hAnsiTheme="minorHAnsi" w:cstheme="minorHAnsi"/>
                  <w:color w:val="000000" w:themeColor="text1"/>
                  <w:spacing w:val="-2"/>
                  <w:sz w:val="20"/>
                  <w:szCs w:val="20"/>
                </w:rPr>
                <w:id w:val="-316350401"/>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p w14:paraId="3D44A299" w14:textId="77777777" w:rsidR="007F0F5A" w:rsidRPr="00D243BB" w:rsidRDefault="00436B4E" w:rsidP="00436B4E">
            <w:pPr>
              <w:suppressAutoHyphens/>
              <w:rPr>
                <w:rFonts w:asciiTheme="minorHAnsi" w:hAnsiTheme="minorHAnsi" w:cstheme="minorHAnsi"/>
                <w:spacing w:val="-2"/>
                <w:sz w:val="20"/>
                <w:szCs w:val="20"/>
              </w:rPr>
            </w:pPr>
            <w:r w:rsidRPr="00814716">
              <w:rPr>
                <w:rFonts w:asciiTheme="minorHAnsi" w:hAnsiTheme="minorHAnsi" w:cstheme="minorHAnsi"/>
                <w:color w:val="000000" w:themeColor="text1"/>
                <w:spacing w:val="-2"/>
                <w:sz w:val="20"/>
                <w:szCs w:val="20"/>
              </w:rPr>
              <w:t xml:space="preserve">     Email Address: </w:t>
            </w:r>
            <w:sdt>
              <w:sdtPr>
                <w:rPr>
                  <w:rFonts w:asciiTheme="minorHAnsi" w:hAnsiTheme="minorHAnsi" w:cstheme="minorHAnsi"/>
                  <w:color w:val="000000" w:themeColor="text1"/>
                  <w:spacing w:val="-2"/>
                  <w:sz w:val="20"/>
                  <w:szCs w:val="20"/>
                </w:rPr>
                <w:id w:val="363567910"/>
                <w:showingPlcHdr/>
                <w:text/>
              </w:sdtPr>
              <w:sdtEndPr/>
              <w:sdtContent>
                <w:r w:rsidR="009B07A9" w:rsidRPr="00814716">
                  <w:rPr>
                    <w:rFonts w:asciiTheme="minorHAnsi" w:hAnsiTheme="minorHAnsi" w:cstheme="minorHAnsi"/>
                    <w:i/>
                    <w:color w:val="000000" w:themeColor="text1"/>
                    <w:spacing w:val="-2"/>
                    <w:kern w:val="0"/>
                    <w:sz w:val="20"/>
                  </w:rPr>
                  <w:t>[insert Authorized Representative’s name]</w:t>
                </w:r>
              </w:sdtContent>
            </w:sdt>
          </w:p>
        </w:tc>
      </w:tr>
      <w:tr w:rsidR="00B9063A" w:rsidRPr="00D243BB" w14:paraId="3D44A29C" w14:textId="77777777" w:rsidTr="00C41E17">
        <w:trPr>
          <w:cantSplit/>
        </w:trPr>
        <w:tc>
          <w:tcPr>
            <w:tcW w:w="9180" w:type="dxa"/>
            <w:gridSpan w:val="3"/>
          </w:tcPr>
          <w:p w14:paraId="3D44A29B" w14:textId="77777777" w:rsidR="00B9063A" w:rsidRPr="00B9063A" w:rsidRDefault="00B9063A" w:rsidP="00B9063A">
            <w:pPr>
              <w:spacing w:after="200"/>
              <w:rPr>
                <w:rFonts w:asciiTheme="minorHAnsi" w:hAnsiTheme="minorHAnsi" w:cstheme="minorHAnsi"/>
                <w:sz w:val="20"/>
                <w:szCs w:val="20"/>
              </w:rPr>
            </w:pPr>
            <w:r>
              <w:rPr>
                <w:rFonts w:asciiTheme="minorHAnsi" w:hAnsiTheme="minorHAnsi" w:cstheme="minorHAnsi"/>
                <w:sz w:val="20"/>
                <w:szCs w:val="20"/>
              </w:rPr>
              <w:t>13.</w:t>
            </w:r>
            <w:r w:rsidRPr="00B9063A">
              <w:rPr>
                <w:rFonts w:asciiTheme="minorHAnsi" w:hAnsiTheme="minorHAnsi" w:cstheme="minorHAnsi"/>
                <w:sz w:val="20"/>
                <w:szCs w:val="20"/>
              </w:rPr>
              <w:t xml:space="preserve"> </w:t>
            </w:r>
            <w:r>
              <w:rPr>
                <w:rFonts w:asciiTheme="minorHAnsi" w:hAnsiTheme="minorHAnsi" w:cstheme="minorHAnsi"/>
                <w:sz w:val="20"/>
                <w:szCs w:val="20"/>
              </w:rPr>
              <w:t xml:space="preserve"> Are you in the UNPD List 1267.1989 or UN Ineligibi</w:t>
            </w:r>
            <w:r w:rsidR="008E2F6D">
              <w:rPr>
                <w:rFonts w:asciiTheme="minorHAnsi" w:hAnsiTheme="minorHAnsi" w:cstheme="minorHAnsi"/>
                <w:sz w:val="20"/>
                <w:szCs w:val="20"/>
              </w:rPr>
              <w:t>li</w:t>
            </w:r>
            <w:r>
              <w:rPr>
                <w:rFonts w:asciiTheme="minorHAnsi" w:hAnsiTheme="minorHAnsi" w:cstheme="minorHAnsi"/>
                <w:sz w:val="20"/>
                <w:szCs w:val="20"/>
              </w:rPr>
              <w:t xml:space="preserve">ty </w:t>
            </w:r>
            <w:proofErr w:type="gramStart"/>
            <w:r>
              <w:rPr>
                <w:rFonts w:asciiTheme="minorHAnsi" w:hAnsiTheme="minorHAnsi" w:cstheme="minorHAnsi"/>
                <w:sz w:val="20"/>
                <w:szCs w:val="20"/>
              </w:rPr>
              <w:t>List ?</w:t>
            </w:r>
            <w:proofErr w:type="gramEnd"/>
            <w:r>
              <w:rPr>
                <w:rFonts w:asciiTheme="minorHAnsi" w:hAnsiTheme="minorHAnsi" w:cstheme="minorHAnsi"/>
                <w:sz w:val="20"/>
                <w:szCs w:val="20"/>
              </w:rPr>
              <w:t xml:space="preserve">  </w:t>
            </w:r>
            <w:sdt>
              <w:sdtPr>
                <w:rPr>
                  <w:rFonts w:asciiTheme="minorHAnsi" w:hAnsiTheme="minorHAnsi" w:cstheme="minorHAnsi"/>
                  <w:color w:val="000000" w:themeColor="text1"/>
                  <w:sz w:val="20"/>
                  <w:szCs w:val="20"/>
                </w:rPr>
                <w:id w:val="-293146921"/>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z w:val="20"/>
                    <w:szCs w:val="20"/>
                  </w:rPr>
                  <w:t>☐</w:t>
                </w:r>
              </w:sdtContent>
            </w:sdt>
            <w:r w:rsidR="009B07A9">
              <w:rPr>
                <w:rFonts w:asciiTheme="minorHAnsi" w:hAnsiTheme="minorHAnsi" w:cstheme="minorHAnsi"/>
                <w:color w:val="000000" w:themeColor="text1"/>
                <w:sz w:val="20"/>
                <w:szCs w:val="20"/>
              </w:rPr>
              <w:t xml:space="preserve"> YES or </w:t>
            </w:r>
            <w:sdt>
              <w:sdtPr>
                <w:rPr>
                  <w:rFonts w:asciiTheme="minorHAnsi" w:hAnsiTheme="minorHAnsi" w:cstheme="minorHAnsi"/>
                  <w:color w:val="000000" w:themeColor="text1"/>
                  <w:sz w:val="20"/>
                  <w:szCs w:val="20"/>
                </w:rPr>
                <w:id w:val="-895359740"/>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z w:val="20"/>
                    <w:szCs w:val="20"/>
                  </w:rPr>
                  <w:t>☐</w:t>
                </w:r>
              </w:sdtContent>
            </w:sdt>
            <w:r w:rsidR="009B07A9">
              <w:rPr>
                <w:rFonts w:asciiTheme="minorHAnsi" w:hAnsiTheme="minorHAnsi" w:cstheme="minorHAnsi"/>
                <w:color w:val="000000" w:themeColor="text1"/>
                <w:sz w:val="20"/>
                <w:szCs w:val="20"/>
              </w:rPr>
              <w:t xml:space="preserve"> NO</w:t>
            </w:r>
          </w:p>
        </w:tc>
      </w:tr>
      <w:tr w:rsidR="007E7420" w:rsidRPr="00D243BB" w14:paraId="3D44A2A1" w14:textId="77777777" w:rsidTr="00C41E17">
        <w:trPr>
          <w:cantSplit/>
        </w:trPr>
        <w:tc>
          <w:tcPr>
            <w:tcW w:w="9180" w:type="dxa"/>
            <w:gridSpan w:val="3"/>
          </w:tcPr>
          <w:p w14:paraId="3D44A29D" w14:textId="77777777" w:rsidR="007E7420" w:rsidRPr="00D243BB" w:rsidRDefault="00B9063A" w:rsidP="00C41E17">
            <w:pPr>
              <w:spacing w:after="200"/>
              <w:ind w:left="342" w:hanging="342"/>
              <w:rPr>
                <w:rFonts w:asciiTheme="minorHAnsi" w:hAnsiTheme="minorHAnsi" w:cstheme="minorHAnsi"/>
                <w:i/>
                <w:spacing w:val="-2"/>
                <w:sz w:val="20"/>
                <w:szCs w:val="20"/>
              </w:rPr>
            </w:pPr>
            <w:r>
              <w:rPr>
                <w:rFonts w:asciiTheme="minorHAnsi" w:hAnsiTheme="minorHAnsi" w:cstheme="minorHAnsi"/>
                <w:sz w:val="20"/>
                <w:szCs w:val="20"/>
              </w:rPr>
              <w:lastRenderedPageBreak/>
              <w:t>14</w:t>
            </w:r>
            <w:r w:rsidR="007E7420" w:rsidRPr="00D243BB">
              <w:rPr>
                <w:rFonts w:asciiTheme="minorHAnsi" w:hAnsiTheme="minorHAnsi" w:cstheme="minorHAnsi"/>
                <w:sz w:val="20"/>
                <w:szCs w:val="20"/>
              </w:rPr>
              <w:t xml:space="preserve">. Attached are copies of original documents of: </w:t>
            </w:r>
            <w:r w:rsidR="007E7420" w:rsidRPr="00D243BB">
              <w:rPr>
                <w:rFonts w:asciiTheme="minorHAnsi" w:hAnsiTheme="minorHAnsi" w:cstheme="minorHAnsi"/>
                <w:i/>
                <w:spacing w:val="-2"/>
                <w:sz w:val="20"/>
                <w:szCs w:val="20"/>
              </w:rPr>
              <w:t xml:space="preserve"> </w:t>
            </w:r>
          </w:p>
          <w:p w14:paraId="3D44A29E" w14:textId="77777777" w:rsidR="009B07A9" w:rsidRPr="009B07A9" w:rsidRDefault="002D5F42" w:rsidP="009B07A9">
            <w:pPr>
              <w:suppressAutoHyphens/>
              <w:rPr>
                <w:rFonts w:asciiTheme="minorHAnsi" w:hAnsiTheme="minorHAnsi" w:cstheme="minorHAnsi"/>
                <w:color w:val="000000" w:themeColor="text1"/>
                <w:spacing w:val="-2"/>
                <w:sz w:val="20"/>
                <w:szCs w:val="20"/>
              </w:rPr>
            </w:pPr>
            <w:sdt>
              <w:sdtPr>
                <w:id w:val="-1306541796"/>
                <w14:checkbox>
                  <w14:checked w14:val="0"/>
                  <w14:checkedState w14:val="2612" w14:font="MS Gothic"/>
                  <w14:uncheckedState w14:val="2610" w14:font="MS Gothic"/>
                </w14:checkbox>
              </w:sdtPr>
              <w:sdtEndPr/>
              <w:sdtContent>
                <w:r w:rsidR="009B07A9" w:rsidRPr="009B07A9">
                  <w:rPr>
                    <w:rFonts w:ascii="MS Gothic" w:eastAsia="MS Gothic" w:hAnsi="MS Gothic" w:cstheme="minorHAnsi" w:hint="eastAsia"/>
                    <w:color w:val="000000" w:themeColor="text1"/>
                    <w:spacing w:val="-2"/>
                    <w:sz w:val="20"/>
                    <w:szCs w:val="20"/>
                  </w:rPr>
                  <w:t>☐</w:t>
                </w:r>
              </w:sdtContent>
            </w:sdt>
            <w:r w:rsidR="009B07A9" w:rsidRPr="009B07A9">
              <w:rPr>
                <w:rFonts w:asciiTheme="minorHAnsi" w:hAnsiTheme="minorHAnsi" w:cstheme="minorHAnsi"/>
                <w:color w:val="000000" w:themeColor="text1"/>
                <w:spacing w:val="-2"/>
                <w:sz w:val="20"/>
                <w:szCs w:val="20"/>
              </w:rPr>
              <w:t xml:space="preserve"> All eligibility document requirements listed in the Data Sheet</w:t>
            </w:r>
          </w:p>
          <w:p w14:paraId="3D44A29F" w14:textId="77777777" w:rsidR="009B07A9" w:rsidRPr="00814716" w:rsidRDefault="002D5F42" w:rsidP="009B07A9">
            <w:pPr>
              <w:widowControl/>
              <w:suppressAutoHyphens/>
              <w:overflowPunct/>
              <w:adjustRightInd/>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55070292"/>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If Joint Venture/Consortium – copy of the Memorandum of Understanding/Agreement or Letter of Intent to form a JV/Consortium, or Registration of JV/Consortium, if registered</w:t>
            </w:r>
          </w:p>
          <w:p w14:paraId="3D44A2A0" w14:textId="77777777" w:rsidR="007E7420" w:rsidRPr="00D243BB" w:rsidRDefault="002D5F42" w:rsidP="009B07A9">
            <w:pPr>
              <w:widowControl/>
              <w:suppressAutoHyphens/>
              <w:overflowPunct/>
              <w:adjustRightInd/>
              <w:rPr>
                <w:rFonts w:asciiTheme="minorHAnsi" w:hAnsiTheme="minorHAnsi" w:cstheme="minorHAnsi"/>
                <w:spacing w:val="-2"/>
                <w:sz w:val="20"/>
                <w:szCs w:val="20"/>
              </w:rPr>
            </w:pPr>
            <w:sdt>
              <w:sdtPr>
                <w:rPr>
                  <w:rFonts w:asciiTheme="minorHAnsi" w:hAnsiTheme="minorHAnsi" w:cstheme="minorHAnsi"/>
                  <w:color w:val="000000" w:themeColor="text1"/>
                  <w:spacing w:val="-2"/>
                  <w:sz w:val="20"/>
                  <w:szCs w:val="20"/>
                </w:rPr>
                <w:id w:val="-1145421452"/>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If case of Government corporation or Government-owned/controlled entity, documents establishing legal and financial autonomy and compliance with commercial law.</w:t>
            </w:r>
          </w:p>
        </w:tc>
      </w:tr>
    </w:tbl>
    <w:p w14:paraId="3D44A2A2" w14:textId="77777777" w:rsidR="00F303EA" w:rsidRDefault="00F303EA" w:rsidP="001863E4">
      <w:pPr>
        <w:widowControl/>
        <w:overflowPunct/>
        <w:adjustRightInd/>
        <w:jc w:val="center"/>
        <w:rPr>
          <w:rFonts w:asciiTheme="minorHAnsi" w:hAnsiTheme="minorHAnsi" w:cstheme="minorHAnsi"/>
          <w:sz w:val="36"/>
          <w:szCs w:val="36"/>
        </w:rPr>
      </w:pPr>
      <w:bookmarkStart w:id="5" w:name="_Toc68319417"/>
    </w:p>
    <w:p w14:paraId="3D44A2A3" w14:textId="77777777" w:rsidR="007F0F5A" w:rsidRPr="00D243BB" w:rsidRDefault="006C6650" w:rsidP="001863E4">
      <w:pPr>
        <w:widowControl/>
        <w:overflowPunct/>
        <w:adjustRightInd/>
        <w:jc w:val="center"/>
        <w:rPr>
          <w:rFonts w:asciiTheme="minorHAnsi" w:hAnsiTheme="minorHAnsi" w:cstheme="minorHAnsi"/>
          <w:sz w:val="36"/>
          <w:szCs w:val="36"/>
        </w:rPr>
      </w:pPr>
      <w:r w:rsidRPr="00D243BB">
        <w:rPr>
          <w:rFonts w:asciiTheme="minorHAnsi" w:hAnsiTheme="minorHAnsi" w:cstheme="minorHAnsi"/>
          <w:sz w:val="36"/>
          <w:szCs w:val="36"/>
        </w:rPr>
        <w:t>Joint Venture Partner Information Form</w:t>
      </w:r>
      <w:bookmarkEnd w:id="5"/>
      <w:r w:rsidR="00F10050" w:rsidRPr="00D243BB">
        <w:rPr>
          <w:rFonts w:asciiTheme="minorHAnsi" w:hAnsiTheme="minorHAnsi" w:cstheme="minorHAnsi"/>
          <w:sz w:val="36"/>
          <w:szCs w:val="36"/>
        </w:rPr>
        <w:t xml:space="preserve"> (if Registered)</w:t>
      </w:r>
      <w:r w:rsidR="001863E4" w:rsidRPr="00D243BB">
        <w:rPr>
          <w:rStyle w:val="FootnoteReference"/>
          <w:rFonts w:asciiTheme="minorHAnsi" w:hAnsiTheme="minorHAnsi" w:cstheme="minorHAnsi"/>
          <w:sz w:val="36"/>
          <w:szCs w:val="36"/>
        </w:rPr>
        <w:footnoteReference w:id="11"/>
      </w:r>
    </w:p>
    <w:p w14:paraId="3D44A2A4" w14:textId="77777777" w:rsidR="007F0F5A" w:rsidRPr="00D243BB" w:rsidRDefault="007F0F5A" w:rsidP="007F0F5A">
      <w:pPr>
        <w:rPr>
          <w:rFonts w:asciiTheme="minorHAnsi" w:hAnsiTheme="minorHAnsi" w:cstheme="minorHAnsi"/>
        </w:rPr>
      </w:pPr>
    </w:p>
    <w:p w14:paraId="3D44A2A5" w14:textId="77777777" w:rsidR="007F0F5A" w:rsidRPr="00D243BB" w:rsidRDefault="007F0F5A" w:rsidP="007F0F5A">
      <w:pPr>
        <w:ind w:left="720" w:hanging="720"/>
        <w:jc w:val="right"/>
        <w:rPr>
          <w:rFonts w:asciiTheme="minorHAnsi" w:hAnsiTheme="minorHAnsi" w:cstheme="minorHAnsi"/>
          <w:color w:val="FF0000"/>
        </w:rPr>
      </w:pPr>
      <w:r w:rsidRPr="00D243BB">
        <w:rPr>
          <w:rFonts w:asciiTheme="minorHAnsi" w:hAnsiTheme="minorHAnsi" w:cstheme="minorHAnsi"/>
        </w:rPr>
        <w:t xml:space="preserve">Date: </w:t>
      </w:r>
      <w:sdt>
        <w:sdtPr>
          <w:rPr>
            <w:rFonts w:asciiTheme="minorHAnsi" w:hAnsiTheme="minorHAnsi" w:cstheme="minorHAnsi"/>
            <w:color w:val="000000" w:themeColor="text1"/>
          </w:rPr>
          <w:id w:val="664132453"/>
          <w:showingPlcHdr/>
          <w:date>
            <w:dateFormat w:val="d/M/yyyy"/>
            <w:lid w:val="en-US"/>
            <w:storeMappedDataAs w:val="dateTime"/>
            <w:calendar w:val="gregorian"/>
          </w:date>
        </w:sdtPr>
        <w:sdtEndPr/>
        <w:sdtContent>
          <w:r w:rsidR="009B07A9" w:rsidRPr="00814716">
            <w:rPr>
              <w:rFonts w:asciiTheme="minorHAnsi" w:hAnsiTheme="minorHAnsi" w:cstheme="minorHAnsi"/>
              <w:i/>
              <w:color w:val="000000" w:themeColor="text1"/>
            </w:rPr>
            <w:t xml:space="preserve">[insert date (as day, </w:t>
          </w:r>
          <w:proofErr w:type="gramStart"/>
          <w:r w:rsidR="009B07A9" w:rsidRPr="00814716">
            <w:rPr>
              <w:rFonts w:asciiTheme="minorHAnsi" w:hAnsiTheme="minorHAnsi" w:cstheme="minorHAnsi"/>
              <w:i/>
              <w:color w:val="000000" w:themeColor="text1"/>
            </w:rPr>
            <w:t>month</w:t>
          </w:r>
          <w:proofErr w:type="gramEnd"/>
          <w:r w:rsidR="009B07A9" w:rsidRPr="00814716">
            <w:rPr>
              <w:rFonts w:asciiTheme="minorHAnsi" w:hAnsiTheme="minorHAnsi" w:cstheme="minorHAnsi"/>
              <w:i/>
              <w:color w:val="000000" w:themeColor="text1"/>
            </w:rPr>
            <w:t xml:space="preserve"> and year) of </w:t>
          </w:r>
          <w:r w:rsidR="009B07A9">
            <w:rPr>
              <w:rFonts w:asciiTheme="minorHAnsi" w:hAnsiTheme="minorHAnsi" w:cstheme="minorHAnsi"/>
              <w:i/>
              <w:color w:val="000000" w:themeColor="text1"/>
            </w:rPr>
            <w:t>Proposal</w:t>
          </w:r>
          <w:r w:rsidR="009B07A9" w:rsidRPr="00814716">
            <w:rPr>
              <w:rFonts w:asciiTheme="minorHAnsi" w:hAnsiTheme="minorHAnsi" w:cstheme="minorHAnsi"/>
              <w:i/>
              <w:color w:val="000000" w:themeColor="text1"/>
            </w:rPr>
            <w:t xml:space="preserve"> Submission</w:t>
          </w:r>
          <w:r w:rsidR="009B07A9" w:rsidRPr="00814716">
            <w:rPr>
              <w:rFonts w:asciiTheme="minorHAnsi" w:hAnsiTheme="minorHAnsi" w:cstheme="minorHAnsi"/>
              <w:color w:val="000000" w:themeColor="text1"/>
            </w:rPr>
            <w:t>]</w:t>
          </w:r>
        </w:sdtContent>
      </w:sdt>
    </w:p>
    <w:p w14:paraId="3D44A2A6" w14:textId="77777777" w:rsidR="007F0F5A" w:rsidRPr="00D243BB" w:rsidRDefault="007F0F5A" w:rsidP="007F0F5A">
      <w:pPr>
        <w:tabs>
          <w:tab w:val="right" w:pos="9360"/>
        </w:tabs>
        <w:ind w:left="720" w:hanging="720"/>
        <w:jc w:val="right"/>
        <w:rPr>
          <w:rFonts w:asciiTheme="minorHAnsi" w:hAnsiTheme="minorHAnsi" w:cstheme="minorHAnsi"/>
        </w:rPr>
      </w:pPr>
      <w:r w:rsidRPr="00D243BB">
        <w:rPr>
          <w:rFonts w:asciiTheme="minorHAnsi" w:hAnsiTheme="minorHAnsi" w:cstheme="minorHAnsi"/>
        </w:rPr>
        <w:t xml:space="preserve">RFP No.: </w:t>
      </w:r>
      <w:sdt>
        <w:sdtPr>
          <w:rPr>
            <w:rFonts w:asciiTheme="minorHAnsi" w:hAnsiTheme="minorHAnsi" w:cstheme="minorHAnsi"/>
          </w:rPr>
          <w:id w:val="-1550219685"/>
          <w:showingPlcHdr/>
          <w:text/>
        </w:sdtPr>
        <w:sdtEndPr/>
        <w:sdtContent>
          <w:r w:rsidR="009B07A9" w:rsidRPr="009B07A9">
            <w:rPr>
              <w:rFonts w:asciiTheme="minorHAnsi" w:hAnsiTheme="minorHAnsi" w:cstheme="minorHAnsi"/>
              <w:i/>
              <w:color w:val="000000" w:themeColor="text1"/>
            </w:rPr>
            <w:t>[insert number]</w:t>
          </w:r>
        </w:sdtContent>
      </w:sdt>
    </w:p>
    <w:p w14:paraId="3D44A2A7" w14:textId="77777777" w:rsidR="007F0F5A" w:rsidRPr="00D243BB" w:rsidRDefault="007F0F5A" w:rsidP="007F0F5A">
      <w:pPr>
        <w:ind w:left="720" w:hanging="720"/>
        <w:jc w:val="right"/>
        <w:rPr>
          <w:rFonts w:asciiTheme="minorHAnsi" w:hAnsiTheme="minorHAnsi" w:cstheme="minorHAnsi"/>
        </w:rPr>
      </w:pPr>
    </w:p>
    <w:p w14:paraId="3D44A2A8" w14:textId="77777777" w:rsidR="007F0F5A" w:rsidRPr="00D243BB" w:rsidRDefault="007F0F5A" w:rsidP="007F0F5A">
      <w:pPr>
        <w:ind w:left="720" w:hanging="720"/>
        <w:jc w:val="right"/>
        <w:rPr>
          <w:rFonts w:asciiTheme="minorHAnsi" w:hAnsiTheme="minorHAnsi" w:cstheme="minorHAnsi"/>
        </w:rPr>
      </w:pPr>
      <w:r w:rsidRPr="00D243BB">
        <w:rPr>
          <w:rFonts w:asciiTheme="minorHAnsi" w:hAnsiTheme="minorHAnsi" w:cstheme="minorHAnsi"/>
        </w:rPr>
        <w:t>Page ________ of_ ______ pages</w:t>
      </w:r>
    </w:p>
    <w:p w14:paraId="3D44A2A9" w14:textId="77777777" w:rsidR="007F0F5A" w:rsidRPr="00D243BB" w:rsidRDefault="007F0F5A" w:rsidP="007F0F5A">
      <w:pPr>
        <w:suppressAutoHyphens/>
        <w:rPr>
          <w:rFonts w:asciiTheme="minorHAnsi" w:hAnsiTheme="minorHAnsi" w:cstheme="minorHAnsi"/>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7F0F5A" w:rsidRPr="00D243BB" w14:paraId="3D44A2AB" w14:textId="77777777" w:rsidTr="007603DE">
        <w:trPr>
          <w:cantSplit/>
          <w:trHeight w:val="440"/>
        </w:trPr>
        <w:tc>
          <w:tcPr>
            <w:tcW w:w="9090" w:type="dxa"/>
            <w:gridSpan w:val="3"/>
            <w:tcBorders>
              <w:bottom w:val="nil"/>
            </w:tcBorders>
          </w:tcPr>
          <w:p w14:paraId="3D44A2AA" w14:textId="77777777" w:rsidR="007F0F5A" w:rsidRPr="009B07A9" w:rsidRDefault="007F0F5A" w:rsidP="009B07A9">
            <w:pPr>
              <w:pStyle w:val="BodyText"/>
              <w:spacing w:before="40" w:after="160"/>
              <w:ind w:left="360" w:hanging="360"/>
              <w:rPr>
                <w:rFonts w:asciiTheme="minorHAnsi" w:hAnsiTheme="minorHAnsi" w:cstheme="minorHAnsi"/>
                <w:color w:val="000000" w:themeColor="text1"/>
                <w:sz w:val="20"/>
                <w:szCs w:val="20"/>
              </w:rPr>
            </w:pPr>
            <w:r w:rsidRPr="009B07A9">
              <w:rPr>
                <w:rFonts w:asciiTheme="minorHAnsi" w:hAnsiTheme="minorHAnsi" w:cstheme="minorHAnsi"/>
                <w:color w:val="000000" w:themeColor="text1"/>
                <w:sz w:val="20"/>
                <w:szCs w:val="20"/>
              </w:rPr>
              <w:t>1.</w:t>
            </w:r>
            <w:r w:rsidRPr="009B07A9">
              <w:rPr>
                <w:rFonts w:asciiTheme="minorHAnsi" w:hAnsiTheme="minorHAnsi" w:cstheme="minorHAnsi"/>
                <w:color w:val="000000" w:themeColor="text1"/>
                <w:sz w:val="20"/>
                <w:szCs w:val="20"/>
              </w:rPr>
              <w:tab/>
              <w:t xml:space="preserve">Proposer’s Legal Name: </w:t>
            </w:r>
            <w:sdt>
              <w:sdtPr>
                <w:rPr>
                  <w:rFonts w:asciiTheme="minorHAnsi" w:hAnsiTheme="minorHAnsi" w:cstheme="minorHAnsi"/>
                  <w:color w:val="000000" w:themeColor="text1"/>
                  <w:sz w:val="20"/>
                  <w:szCs w:val="20"/>
                </w:rPr>
                <w:id w:val="1353850266"/>
                <w:showingPlcHdr/>
                <w:text/>
              </w:sdtPr>
              <w:sdtEndPr/>
              <w:sdtContent>
                <w:r w:rsidR="009B07A9" w:rsidRPr="009B07A9">
                  <w:rPr>
                    <w:rFonts w:asciiTheme="minorHAnsi" w:hAnsiTheme="minorHAnsi" w:cstheme="minorHAnsi"/>
                    <w:i/>
                    <w:color w:val="000000" w:themeColor="text1"/>
                    <w:sz w:val="20"/>
                    <w:szCs w:val="20"/>
                  </w:rPr>
                  <w:t>[insert Proposer’s legal name]</w:t>
                </w:r>
              </w:sdtContent>
            </w:sdt>
          </w:p>
        </w:tc>
      </w:tr>
      <w:tr w:rsidR="007F0F5A" w:rsidRPr="00D243BB" w14:paraId="3D44A2AD" w14:textId="77777777" w:rsidTr="001863E4">
        <w:trPr>
          <w:cantSplit/>
          <w:trHeight w:val="395"/>
        </w:trPr>
        <w:tc>
          <w:tcPr>
            <w:tcW w:w="9090" w:type="dxa"/>
            <w:gridSpan w:val="3"/>
            <w:tcBorders>
              <w:left w:val="single" w:sz="4" w:space="0" w:color="auto"/>
            </w:tcBorders>
          </w:tcPr>
          <w:p w14:paraId="3D44A2AC" w14:textId="77777777" w:rsidR="007F0F5A" w:rsidRPr="009B07A9" w:rsidRDefault="007F0F5A" w:rsidP="009B07A9">
            <w:pPr>
              <w:pStyle w:val="BodyText"/>
              <w:spacing w:before="40" w:after="16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2.</w:t>
            </w:r>
            <w:r w:rsidRPr="009B07A9">
              <w:rPr>
                <w:rFonts w:asciiTheme="minorHAnsi" w:hAnsiTheme="minorHAnsi" w:cstheme="minorHAnsi"/>
                <w:color w:val="000000" w:themeColor="text1"/>
                <w:sz w:val="20"/>
                <w:szCs w:val="20"/>
              </w:rPr>
              <w:tab/>
              <w:t xml:space="preserve">JV’s Party legal name: </w:t>
            </w:r>
            <w:sdt>
              <w:sdtPr>
                <w:rPr>
                  <w:rFonts w:asciiTheme="minorHAnsi" w:hAnsiTheme="minorHAnsi" w:cstheme="minorHAnsi"/>
                  <w:color w:val="000000" w:themeColor="text1"/>
                  <w:sz w:val="20"/>
                  <w:szCs w:val="20"/>
                </w:rPr>
                <w:id w:val="-1655139943"/>
                <w:showingPlcHdr/>
                <w:text/>
              </w:sdtPr>
              <w:sdtEndPr/>
              <w:sdtContent>
                <w:r w:rsidR="009B07A9" w:rsidRPr="009B07A9">
                  <w:rPr>
                    <w:rFonts w:asciiTheme="minorHAnsi" w:hAnsiTheme="minorHAnsi" w:cstheme="minorHAnsi"/>
                    <w:i/>
                    <w:color w:val="000000" w:themeColor="text1"/>
                    <w:sz w:val="20"/>
                    <w:szCs w:val="20"/>
                  </w:rPr>
                  <w:t>[insert JV’s Party legal name]</w:t>
                </w:r>
              </w:sdtContent>
            </w:sdt>
          </w:p>
        </w:tc>
      </w:tr>
      <w:tr w:rsidR="007F0F5A" w:rsidRPr="00D243BB" w14:paraId="3D44A2AF" w14:textId="77777777" w:rsidTr="001863E4">
        <w:trPr>
          <w:cantSplit/>
          <w:trHeight w:val="395"/>
        </w:trPr>
        <w:tc>
          <w:tcPr>
            <w:tcW w:w="9090" w:type="dxa"/>
            <w:gridSpan w:val="3"/>
            <w:tcBorders>
              <w:left w:val="single" w:sz="4" w:space="0" w:color="auto"/>
            </w:tcBorders>
          </w:tcPr>
          <w:p w14:paraId="3D44A2AE" w14:textId="77777777" w:rsidR="007F0F5A" w:rsidRPr="009B07A9" w:rsidRDefault="007F0F5A" w:rsidP="009B07A9">
            <w:pPr>
              <w:pStyle w:val="BodyText"/>
              <w:spacing w:before="40" w:after="16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3.</w:t>
            </w:r>
            <w:r w:rsidRPr="009B07A9">
              <w:rPr>
                <w:rFonts w:asciiTheme="minorHAnsi" w:hAnsiTheme="minorHAnsi" w:cstheme="minorHAnsi"/>
                <w:color w:val="000000" w:themeColor="text1"/>
                <w:sz w:val="20"/>
                <w:szCs w:val="20"/>
              </w:rPr>
              <w:tab/>
              <w:t xml:space="preserve">JV’s Party Country of Registration: </w:t>
            </w:r>
            <w:sdt>
              <w:sdtPr>
                <w:rPr>
                  <w:rFonts w:asciiTheme="minorHAnsi" w:hAnsiTheme="minorHAnsi" w:cstheme="minorHAnsi"/>
                  <w:color w:val="000000" w:themeColor="text1"/>
                  <w:sz w:val="20"/>
                  <w:szCs w:val="20"/>
                </w:rPr>
                <w:id w:val="551043017"/>
                <w:showingPlcHdr/>
                <w:text/>
              </w:sdtPr>
              <w:sdtEndPr/>
              <w:sdtContent>
                <w:r w:rsidR="009B07A9" w:rsidRPr="009B07A9">
                  <w:rPr>
                    <w:rFonts w:asciiTheme="minorHAnsi" w:hAnsiTheme="minorHAnsi" w:cstheme="minorHAnsi"/>
                    <w:i/>
                    <w:color w:val="000000" w:themeColor="text1"/>
                    <w:sz w:val="20"/>
                    <w:szCs w:val="20"/>
                  </w:rPr>
                  <w:t>[insert JV’s Party country of registration]</w:t>
                </w:r>
              </w:sdtContent>
            </w:sdt>
          </w:p>
        </w:tc>
      </w:tr>
      <w:tr w:rsidR="007603DE" w:rsidRPr="00D243BB" w14:paraId="3D44A2B1" w14:textId="77777777" w:rsidTr="007603DE">
        <w:trPr>
          <w:cantSplit/>
          <w:trHeight w:val="674"/>
        </w:trPr>
        <w:tc>
          <w:tcPr>
            <w:tcW w:w="9090" w:type="dxa"/>
            <w:gridSpan w:val="3"/>
            <w:tcBorders>
              <w:left w:val="single" w:sz="4" w:space="0" w:color="auto"/>
            </w:tcBorders>
          </w:tcPr>
          <w:p w14:paraId="3D44A2B0" w14:textId="77777777" w:rsidR="007603DE" w:rsidRPr="009B07A9" w:rsidRDefault="007603DE" w:rsidP="007603DE">
            <w:pPr>
              <w:suppressAutoHyphens/>
              <w:spacing w:after="200"/>
              <w:rPr>
                <w:rFonts w:asciiTheme="minorHAnsi" w:hAnsiTheme="minorHAnsi" w:cstheme="minorHAnsi"/>
                <w:b/>
                <w:color w:val="000000" w:themeColor="text1"/>
                <w:spacing w:val="-2"/>
                <w:sz w:val="20"/>
                <w:szCs w:val="20"/>
              </w:rPr>
            </w:pPr>
            <w:r w:rsidRPr="009B07A9">
              <w:rPr>
                <w:rFonts w:asciiTheme="minorHAnsi" w:hAnsiTheme="minorHAnsi" w:cstheme="minorHAnsi"/>
                <w:color w:val="000000" w:themeColor="text1"/>
                <w:spacing w:val="-2"/>
                <w:sz w:val="20"/>
                <w:szCs w:val="20"/>
              </w:rPr>
              <w:t xml:space="preserve">4.  Year of Registration: </w:t>
            </w:r>
            <w:r w:rsidRPr="009B07A9">
              <w:rPr>
                <w:rFonts w:asciiTheme="minorHAnsi" w:hAnsiTheme="minorHAnsi" w:cstheme="minorHAnsi"/>
                <w:bCs/>
                <w:i/>
                <w:iCs/>
                <w:color w:val="000000" w:themeColor="text1"/>
                <w:spacing w:val="-2"/>
                <w:sz w:val="20"/>
                <w:szCs w:val="20"/>
              </w:rPr>
              <w:t>[insert Party’s year of registration]</w:t>
            </w:r>
          </w:p>
        </w:tc>
      </w:tr>
      <w:tr w:rsidR="007603DE" w:rsidRPr="00D243BB" w14:paraId="3D44A2B5" w14:textId="77777777" w:rsidTr="007603DE">
        <w:trPr>
          <w:cantSplit/>
        </w:trPr>
        <w:tc>
          <w:tcPr>
            <w:tcW w:w="2970" w:type="dxa"/>
            <w:tcBorders>
              <w:left w:val="single" w:sz="4" w:space="0" w:color="auto"/>
            </w:tcBorders>
          </w:tcPr>
          <w:p w14:paraId="3D44A2B2"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5. Countries of Operation</w:t>
            </w:r>
          </w:p>
        </w:tc>
        <w:tc>
          <w:tcPr>
            <w:tcW w:w="3060" w:type="dxa"/>
            <w:tcBorders>
              <w:left w:val="single" w:sz="4" w:space="0" w:color="auto"/>
            </w:tcBorders>
          </w:tcPr>
          <w:p w14:paraId="3D44A2B3"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6. No. of staff in each Country</w:t>
            </w:r>
          </w:p>
        </w:tc>
        <w:tc>
          <w:tcPr>
            <w:tcW w:w="3060" w:type="dxa"/>
            <w:tcBorders>
              <w:left w:val="single" w:sz="4" w:space="0" w:color="auto"/>
            </w:tcBorders>
          </w:tcPr>
          <w:p w14:paraId="3D44A2B4" w14:textId="77777777" w:rsidR="007603DE" w:rsidRPr="009B07A9" w:rsidRDefault="007603DE" w:rsidP="00656F8B">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7.Years of Operation in each Country</w:t>
            </w:r>
          </w:p>
        </w:tc>
      </w:tr>
      <w:tr w:rsidR="007603DE" w:rsidRPr="00D243BB" w14:paraId="3D44A2B7" w14:textId="77777777" w:rsidTr="007603DE">
        <w:trPr>
          <w:cantSplit/>
        </w:trPr>
        <w:tc>
          <w:tcPr>
            <w:tcW w:w="9090" w:type="dxa"/>
            <w:gridSpan w:val="3"/>
            <w:tcBorders>
              <w:left w:val="single" w:sz="4" w:space="0" w:color="auto"/>
            </w:tcBorders>
          </w:tcPr>
          <w:p w14:paraId="3D44A2B6" w14:textId="77777777" w:rsidR="007603DE" w:rsidRPr="009B07A9" w:rsidRDefault="007603DE" w:rsidP="009B07A9">
            <w:pPr>
              <w:suppressAutoHyphens/>
              <w:spacing w:after="200"/>
              <w:rPr>
                <w:rFonts w:asciiTheme="minorHAnsi" w:hAnsiTheme="minorHAnsi" w:cstheme="minorHAnsi"/>
                <w:color w:val="000000" w:themeColor="text1"/>
                <w:spacing w:val="-2"/>
                <w:sz w:val="20"/>
                <w:szCs w:val="20"/>
              </w:rPr>
            </w:pPr>
            <w:r w:rsidRPr="009B07A9">
              <w:rPr>
                <w:rFonts w:asciiTheme="minorHAnsi" w:hAnsiTheme="minorHAnsi" w:cstheme="minorHAnsi"/>
                <w:color w:val="000000" w:themeColor="text1"/>
                <w:spacing w:val="-2"/>
                <w:sz w:val="20"/>
                <w:szCs w:val="20"/>
              </w:rPr>
              <w:t>8.  Legal Address/es in Country/</w:t>
            </w:r>
            <w:proofErr w:type="spellStart"/>
            <w:r w:rsidRPr="009B07A9">
              <w:rPr>
                <w:rFonts w:asciiTheme="minorHAnsi" w:hAnsiTheme="minorHAnsi" w:cstheme="minorHAnsi"/>
                <w:color w:val="000000" w:themeColor="text1"/>
                <w:spacing w:val="-2"/>
                <w:sz w:val="20"/>
                <w:szCs w:val="20"/>
              </w:rPr>
              <w:t>ies</w:t>
            </w:r>
            <w:proofErr w:type="spellEnd"/>
            <w:r w:rsidRPr="009B07A9">
              <w:rPr>
                <w:rFonts w:asciiTheme="minorHAnsi" w:hAnsiTheme="minorHAnsi" w:cstheme="minorHAnsi"/>
                <w:color w:val="000000" w:themeColor="text1"/>
                <w:spacing w:val="-2"/>
                <w:sz w:val="20"/>
                <w:szCs w:val="20"/>
              </w:rPr>
              <w:t xml:space="preserve"> of Registration/Operation: </w:t>
            </w:r>
            <w:sdt>
              <w:sdtPr>
                <w:rPr>
                  <w:rFonts w:asciiTheme="minorHAnsi" w:hAnsiTheme="minorHAnsi" w:cstheme="minorHAnsi"/>
                  <w:color w:val="000000" w:themeColor="text1"/>
                  <w:spacing w:val="-2"/>
                  <w:sz w:val="20"/>
                  <w:szCs w:val="20"/>
                </w:rPr>
                <w:id w:val="-256916215"/>
                <w:showingPlcHdr/>
                <w:text/>
              </w:sdtPr>
              <w:sdtEndPr/>
              <w:sdtContent>
                <w:r w:rsidR="009B07A9" w:rsidRPr="009B07A9">
                  <w:rPr>
                    <w:rFonts w:asciiTheme="minorHAnsi" w:hAnsiTheme="minorHAnsi" w:cstheme="minorHAnsi"/>
                    <w:bCs/>
                    <w:i/>
                    <w:iCs/>
                    <w:color w:val="000000" w:themeColor="text1"/>
                    <w:spacing w:val="-2"/>
                    <w:sz w:val="20"/>
                    <w:szCs w:val="20"/>
                  </w:rPr>
                  <w:t>[insert Party’s legal address in country of registration]</w:t>
                </w:r>
              </w:sdtContent>
            </w:sdt>
          </w:p>
        </w:tc>
      </w:tr>
      <w:tr w:rsidR="007603DE" w:rsidRPr="00D243BB" w14:paraId="3D44A2B9" w14:textId="77777777" w:rsidTr="007603DE">
        <w:trPr>
          <w:cantSplit/>
        </w:trPr>
        <w:tc>
          <w:tcPr>
            <w:tcW w:w="9090" w:type="dxa"/>
            <w:gridSpan w:val="3"/>
          </w:tcPr>
          <w:p w14:paraId="3D44A2B8" w14:textId="77777777" w:rsidR="007603DE" w:rsidRPr="00D243BB" w:rsidRDefault="007603DE" w:rsidP="00656F8B">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9. Value and Description of Top three (3) Biggest Contract for the past five (5) years</w:t>
            </w:r>
          </w:p>
        </w:tc>
      </w:tr>
      <w:tr w:rsidR="007603DE" w:rsidRPr="00D243BB" w14:paraId="3D44A2BB" w14:textId="77777777" w:rsidTr="007603DE">
        <w:trPr>
          <w:cantSplit/>
        </w:trPr>
        <w:tc>
          <w:tcPr>
            <w:tcW w:w="9090" w:type="dxa"/>
            <w:gridSpan w:val="3"/>
          </w:tcPr>
          <w:p w14:paraId="3D44A2BA" w14:textId="77777777" w:rsidR="007603DE" w:rsidRPr="00D243BB" w:rsidRDefault="007603DE" w:rsidP="001863E4">
            <w:pPr>
              <w:pStyle w:val="Outline"/>
              <w:suppressAutoHyphens/>
              <w:spacing w:before="0" w:after="200"/>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10.  Latest Credit Rating (if any) </w:t>
            </w:r>
          </w:p>
        </w:tc>
      </w:tr>
      <w:tr w:rsidR="007603DE" w:rsidRPr="00D243BB" w14:paraId="3D44A2BD" w14:textId="77777777" w:rsidTr="007603DE">
        <w:trPr>
          <w:cantSplit/>
        </w:trPr>
        <w:tc>
          <w:tcPr>
            <w:tcW w:w="9090" w:type="dxa"/>
            <w:gridSpan w:val="3"/>
          </w:tcPr>
          <w:p w14:paraId="3D44A2BC" w14:textId="77777777" w:rsidR="007603DE" w:rsidRPr="00D243BB" w:rsidRDefault="007603DE" w:rsidP="007C47BC">
            <w:pPr>
              <w:pStyle w:val="Outline"/>
              <w:numPr>
                <w:ilvl w:val="0"/>
                <w:numId w:val="11"/>
              </w:numPr>
              <w:suppressAutoHyphens/>
              <w:spacing w:before="0" w:after="200"/>
              <w:ind w:left="432" w:hanging="432"/>
              <w:rPr>
                <w:rFonts w:asciiTheme="minorHAnsi" w:hAnsiTheme="minorHAnsi" w:cstheme="minorHAnsi"/>
                <w:spacing w:val="-2"/>
                <w:kern w:val="0"/>
                <w:sz w:val="20"/>
              </w:rPr>
            </w:pPr>
            <w:r w:rsidRPr="00D243BB">
              <w:rPr>
                <w:rFonts w:asciiTheme="minorHAnsi" w:hAnsiTheme="minorHAnsi" w:cstheme="minorHAnsi"/>
                <w:spacing w:val="-2"/>
                <w:kern w:val="0"/>
                <w:sz w:val="20"/>
              </w:rPr>
              <w:t xml:space="preserve">Brief description of litigation history (disputes, arbitration, claims, etc.), indicating </w:t>
            </w:r>
            <w:proofErr w:type="gramStart"/>
            <w:r w:rsidRPr="00D243BB">
              <w:rPr>
                <w:rFonts w:asciiTheme="minorHAnsi" w:hAnsiTheme="minorHAnsi" w:cstheme="minorHAnsi"/>
                <w:spacing w:val="-2"/>
                <w:kern w:val="0"/>
                <w:sz w:val="20"/>
              </w:rPr>
              <w:t>current status</w:t>
            </w:r>
            <w:proofErr w:type="gramEnd"/>
            <w:r w:rsidRPr="00D243BB">
              <w:rPr>
                <w:rFonts w:asciiTheme="minorHAnsi" w:hAnsiTheme="minorHAnsi" w:cstheme="minorHAnsi"/>
                <w:spacing w:val="-2"/>
                <w:kern w:val="0"/>
                <w:sz w:val="20"/>
              </w:rPr>
              <w:t xml:space="preserve"> and outcomes, if already resolved. </w:t>
            </w:r>
          </w:p>
        </w:tc>
      </w:tr>
      <w:tr w:rsidR="007F0F5A" w:rsidRPr="00D243BB" w14:paraId="3D44A2C3" w14:textId="77777777" w:rsidTr="001863E4">
        <w:trPr>
          <w:cantSplit/>
        </w:trPr>
        <w:tc>
          <w:tcPr>
            <w:tcW w:w="9090" w:type="dxa"/>
            <w:gridSpan w:val="3"/>
          </w:tcPr>
          <w:p w14:paraId="3D44A2BE" w14:textId="77777777" w:rsidR="007F0F5A" w:rsidRPr="00D243BB" w:rsidRDefault="001863E4" w:rsidP="007F0F5A">
            <w:pPr>
              <w:pStyle w:val="BodyText"/>
              <w:spacing w:before="40" w:after="160"/>
              <w:ind w:left="360" w:hanging="360"/>
              <w:rPr>
                <w:rFonts w:asciiTheme="minorHAnsi" w:hAnsiTheme="minorHAnsi" w:cstheme="minorHAnsi"/>
                <w:sz w:val="20"/>
                <w:szCs w:val="20"/>
              </w:rPr>
            </w:pPr>
            <w:r w:rsidRPr="00D243BB">
              <w:rPr>
                <w:rFonts w:asciiTheme="minorHAnsi" w:hAnsiTheme="minorHAnsi" w:cstheme="minorHAnsi"/>
                <w:sz w:val="20"/>
                <w:szCs w:val="20"/>
              </w:rPr>
              <w:t>13</w:t>
            </w:r>
            <w:r w:rsidR="007F0F5A" w:rsidRPr="00D243BB">
              <w:rPr>
                <w:rFonts w:asciiTheme="minorHAnsi" w:hAnsiTheme="minorHAnsi" w:cstheme="minorHAnsi"/>
                <w:sz w:val="20"/>
                <w:szCs w:val="20"/>
              </w:rPr>
              <w:t>.</w:t>
            </w:r>
            <w:r w:rsidR="007F0F5A" w:rsidRPr="00D243BB">
              <w:rPr>
                <w:rFonts w:asciiTheme="minorHAnsi" w:hAnsiTheme="minorHAnsi" w:cstheme="minorHAnsi"/>
                <w:sz w:val="20"/>
                <w:szCs w:val="20"/>
              </w:rPr>
              <w:tab/>
              <w:t>JV’s Party Authorized Representative Information</w:t>
            </w:r>
          </w:p>
          <w:p w14:paraId="3D44A2BF" w14:textId="77777777" w:rsidR="007F0F5A" w:rsidRPr="009B07A9" w:rsidRDefault="007F0F5A" w:rsidP="001863E4">
            <w:pPr>
              <w:pStyle w:val="BodyText"/>
              <w:spacing w:after="0"/>
              <w:ind w:left="360" w:hanging="360"/>
              <w:rPr>
                <w:rFonts w:asciiTheme="minorHAnsi" w:hAnsiTheme="minorHAnsi" w:cstheme="minorHAnsi"/>
                <w:b/>
                <w:color w:val="000000" w:themeColor="text1"/>
                <w:sz w:val="20"/>
                <w:szCs w:val="20"/>
              </w:rPr>
            </w:pPr>
            <w:r w:rsidRPr="00D243BB">
              <w:rPr>
                <w:rFonts w:asciiTheme="minorHAnsi" w:hAnsiTheme="minorHAnsi" w:cstheme="minorHAnsi"/>
                <w:sz w:val="20"/>
                <w:szCs w:val="20"/>
              </w:rPr>
              <w:t>Name</w:t>
            </w:r>
            <w:r w:rsidRPr="009B07A9">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1660961805"/>
                <w:showingPlcHdr/>
                <w:text/>
              </w:sdtPr>
              <w:sdtEndPr/>
              <w:sdtContent>
                <w:r w:rsidR="009B07A9" w:rsidRPr="009B07A9">
                  <w:rPr>
                    <w:rFonts w:asciiTheme="minorHAnsi" w:hAnsiTheme="minorHAnsi" w:cstheme="minorHAnsi"/>
                    <w:i/>
                    <w:color w:val="000000" w:themeColor="text1"/>
                    <w:sz w:val="20"/>
                    <w:szCs w:val="20"/>
                  </w:rPr>
                  <w:t>[insert name of JV’s Party authorized representative]</w:t>
                </w:r>
              </w:sdtContent>
            </w:sdt>
          </w:p>
          <w:p w14:paraId="3D44A2C0" w14:textId="77777777" w:rsidR="007F0F5A" w:rsidRPr="009B07A9" w:rsidRDefault="007F0F5A" w:rsidP="001863E4">
            <w:pPr>
              <w:pStyle w:val="BodyText"/>
              <w:spacing w:after="0"/>
              <w:ind w:left="360" w:hanging="360"/>
              <w:rPr>
                <w:rFonts w:asciiTheme="minorHAnsi" w:hAnsiTheme="minorHAnsi" w:cstheme="minorHAnsi"/>
                <w:b/>
                <w:color w:val="000000" w:themeColor="text1"/>
                <w:sz w:val="20"/>
                <w:szCs w:val="20"/>
              </w:rPr>
            </w:pPr>
            <w:r w:rsidRPr="009B07A9">
              <w:rPr>
                <w:rFonts w:asciiTheme="minorHAnsi" w:hAnsiTheme="minorHAnsi" w:cstheme="minorHAnsi"/>
                <w:color w:val="000000" w:themeColor="text1"/>
                <w:sz w:val="20"/>
                <w:szCs w:val="20"/>
              </w:rPr>
              <w:t xml:space="preserve">Address: </w:t>
            </w:r>
            <w:sdt>
              <w:sdtPr>
                <w:rPr>
                  <w:rFonts w:asciiTheme="minorHAnsi" w:hAnsiTheme="minorHAnsi" w:cstheme="minorHAnsi"/>
                  <w:color w:val="000000" w:themeColor="text1"/>
                  <w:sz w:val="20"/>
                  <w:szCs w:val="20"/>
                </w:rPr>
                <w:id w:val="336579705"/>
                <w:showingPlcHdr/>
                <w:text/>
              </w:sdtPr>
              <w:sdtEndPr/>
              <w:sdtContent>
                <w:r w:rsidR="009B07A9" w:rsidRPr="009B07A9">
                  <w:rPr>
                    <w:rFonts w:asciiTheme="minorHAnsi" w:hAnsiTheme="minorHAnsi" w:cstheme="minorHAnsi"/>
                    <w:i/>
                    <w:color w:val="000000" w:themeColor="text1"/>
                    <w:sz w:val="20"/>
                    <w:szCs w:val="20"/>
                  </w:rPr>
                  <w:t>[insert address of JV’s Party authorized representative]</w:t>
                </w:r>
              </w:sdtContent>
            </w:sdt>
          </w:p>
          <w:p w14:paraId="3D44A2C1" w14:textId="77777777" w:rsidR="007F0F5A" w:rsidRPr="009B07A9" w:rsidRDefault="007F0F5A" w:rsidP="001863E4">
            <w:pPr>
              <w:pStyle w:val="BodyText"/>
              <w:spacing w:after="0"/>
              <w:ind w:left="360" w:hanging="360"/>
              <w:rPr>
                <w:rFonts w:asciiTheme="minorHAnsi" w:hAnsiTheme="minorHAnsi" w:cstheme="minorHAnsi"/>
                <w:i/>
                <w:color w:val="000000" w:themeColor="text1"/>
                <w:sz w:val="20"/>
                <w:szCs w:val="20"/>
              </w:rPr>
            </w:pPr>
            <w:r w:rsidRPr="009B07A9">
              <w:rPr>
                <w:rFonts w:asciiTheme="minorHAnsi" w:hAnsiTheme="minorHAnsi" w:cstheme="minorHAnsi"/>
                <w:color w:val="000000" w:themeColor="text1"/>
                <w:sz w:val="20"/>
                <w:szCs w:val="20"/>
              </w:rPr>
              <w:t xml:space="preserve">Telephone/Fax numbers: </w:t>
            </w:r>
            <w:sdt>
              <w:sdtPr>
                <w:rPr>
                  <w:rFonts w:asciiTheme="minorHAnsi" w:hAnsiTheme="minorHAnsi" w:cstheme="minorHAnsi"/>
                  <w:color w:val="000000" w:themeColor="text1"/>
                  <w:sz w:val="20"/>
                  <w:szCs w:val="20"/>
                </w:rPr>
                <w:id w:val="-730067314"/>
                <w:showingPlcHdr/>
                <w:text/>
              </w:sdtPr>
              <w:sdtEndPr/>
              <w:sdtContent>
                <w:r w:rsidR="009B07A9" w:rsidRPr="009B07A9">
                  <w:rPr>
                    <w:rFonts w:asciiTheme="minorHAnsi" w:hAnsiTheme="minorHAnsi" w:cstheme="minorHAnsi"/>
                    <w:i/>
                    <w:color w:val="000000" w:themeColor="text1"/>
                    <w:sz w:val="20"/>
                    <w:szCs w:val="20"/>
                  </w:rPr>
                  <w:t>[insert telephone/fax numbers of JV’s Party authorized representative]</w:t>
                </w:r>
              </w:sdtContent>
            </w:sdt>
          </w:p>
          <w:p w14:paraId="3D44A2C2" w14:textId="77777777" w:rsidR="007F0F5A" w:rsidRPr="00D243BB" w:rsidRDefault="007F0F5A" w:rsidP="009B07A9">
            <w:pPr>
              <w:pStyle w:val="BodyText"/>
              <w:spacing w:after="0"/>
              <w:ind w:left="360" w:hanging="360"/>
              <w:rPr>
                <w:rFonts w:asciiTheme="minorHAnsi" w:hAnsiTheme="minorHAnsi" w:cstheme="minorHAnsi"/>
                <w:sz w:val="20"/>
                <w:szCs w:val="20"/>
              </w:rPr>
            </w:pPr>
            <w:r w:rsidRPr="009B07A9">
              <w:rPr>
                <w:rFonts w:asciiTheme="minorHAnsi" w:hAnsiTheme="minorHAnsi" w:cstheme="minorHAnsi"/>
                <w:color w:val="000000" w:themeColor="text1"/>
                <w:sz w:val="20"/>
                <w:szCs w:val="20"/>
              </w:rPr>
              <w:t xml:space="preserve">Email Address: </w:t>
            </w:r>
            <w:sdt>
              <w:sdtPr>
                <w:rPr>
                  <w:rFonts w:asciiTheme="minorHAnsi" w:hAnsiTheme="minorHAnsi" w:cstheme="minorHAnsi"/>
                  <w:color w:val="000000" w:themeColor="text1"/>
                  <w:sz w:val="20"/>
                  <w:szCs w:val="20"/>
                </w:rPr>
                <w:id w:val="-1291978234"/>
                <w:showingPlcHdr/>
                <w:text/>
              </w:sdtPr>
              <w:sdtEndPr/>
              <w:sdtContent>
                <w:r w:rsidR="009B07A9" w:rsidRPr="009B07A9">
                  <w:rPr>
                    <w:rFonts w:asciiTheme="minorHAnsi" w:hAnsiTheme="minorHAnsi" w:cstheme="minorHAnsi"/>
                    <w:i/>
                    <w:color w:val="000000" w:themeColor="text1"/>
                    <w:sz w:val="20"/>
                    <w:szCs w:val="20"/>
                  </w:rPr>
                  <w:t>[insert email address of JV’s Party authorized representative]</w:t>
                </w:r>
              </w:sdtContent>
            </w:sdt>
          </w:p>
        </w:tc>
      </w:tr>
      <w:tr w:rsidR="007F0F5A" w:rsidRPr="00D243BB" w14:paraId="3D44A2C9" w14:textId="77777777" w:rsidTr="001863E4">
        <w:tc>
          <w:tcPr>
            <w:tcW w:w="9090" w:type="dxa"/>
            <w:gridSpan w:val="3"/>
          </w:tcPr>
          <w:p w14:paraId="3D44A2C4" w14:textId="77777777" w:rsidR="007F0F5A" w:rsidRPr="00D243BB" w:rsidRDefault="001863E4" w:rsidP="007F0F5A">
            <w:pPr>
              <w:spacing w:before="40" w:after="160"/>
              <w:ind w:left="342" w:hanging="342"/>
              <w:rPr>
                <w:rFonts w:asciiTheme="minorHAnsi" w:hAnsiTheme="minorHAnsi" w:cstheme="minorHAnsi"/>
                <w:i/>
                <w:color w:val="FF0000"/>
                <w:sz w:val="20"/>
                <w:szCs w:val="20"/>
              </w:rPr>
            </w:pPr>
            <w:r w:rsidRPr="00D243BB">
              <w:rPr>
                <w:rFonts w:asciiTheme="minorHAnsi" w:hAnsiTheme="minorHAnsi" w:cstheme="minorHAnsi"/>
                <w:spacing w:val="-2"/>
                <w:sz w:val="20"/>
                <w:szCs w:val="20"/>
              </w:rPr>
              <w:lastRenderedPageBreak/>
              <w:t>14</w:t>
            </w:r>
            <w:r w:rsidR="007F0F5A" w:rsidRPr="00D243BB">
              <w:rPr>
                <w:rFonts w:asciiTheme="minorHAnsi" w:hAnsiTheme="minorHAnsi" w:cstheme="minorHAnsi"/>
                <w:spacing w:val="-2"/>
                <w:sz w:val="20"/>
                <w:szCs w:val="20"/>
              </w:rPr>
              <w:t>.</w:t>
            </w:r>
            <w:r w:rsidR="007F0F5A" w:rsidRPr="00D243BB">
              <w:rPr>
                <w:rFonts w:asciiTheme="minorHAnsi" w:hAnsiTheme="minorHAnsi" w:cstheme="minorHAnsi"/>
                <w:spacing w:val="-2"/>
                <w:sz w:val="20"/>
                <w:szCs w:val="20"/>
              </w:rPr>
              <w:tab/>
              <w:t>Attached are copies of original documents of:</w:t>
            </w:r>
            <w:r w:rsidR="007F0F5A" w:rsidRPr="00D243BB">
              <w:rPr>
                <w:rFonts w:asciiTheme="minorHAnsi" w:hAnsiTheme="minorHAnsi" w:cstheme="minorHAnsi"/>
                <w:b/>
                <w:sz w:val="20"/>
                <w:szCs w:val="20"/>
              </w:rPr>
              <w:t xml:space="preserve"> </w:t>
            </w:r>
            <w:r w:rsidR="007F0F5A" w:rsidRPr="00D243BB">
              <w:rPr>
                <w:rFonts w:asciiTheme="minorHAnsi" w:hAnsiTheme="minorHAnsi" w:cstheme="minorHAnsi"/>
                <w:i/>
                <w:color w:val="FF0000"/>
                <w:sz w:val="20"/>
                <w:szCs w:val="20"/>
              </w:rPr>
              <w:t>[check the box(es) of the attached original documents]</w:t>
            </w:r>
          </w:p>
          <w:p w14:paraId="3D44A2C5" w14:textId="77777777" w:rsidR="009B07A9" w:rsidRPr="00814716" w:rsidRDefault="002D5F42" w:rsidP="009B07A9">
            <w:pPr>
              <w:ind w:left="252" w:hanging="252"/>
              <w:rPr>
                <w:rFonts w:asciiTheme="minorHAnsi" w:hAnsiTheme="minorHAnsi" w:cstheme="minorHAnsi"/>
                <w:color w:val="000000" w:themeColor="text1"/>
                <w:spacing w:val="-2"/>
                <w:kern w:val="0"/>
                <w:sz w:val="20"/>
                <w:szCs w:val="20"/>
              </w:rPr>
            </w:pPr>
            <w:sdt>
              <w:sdtPr>
                <w:rPr>
                  <w:rFonts w:asciiTheme="minorHAnsi" w:hAnsiTheme="minorHAnsi" w:cstheme="minorHAnsi"/>
                  <w:color w:val="000000" w:themeColor="text1"/>
                  <w:spacing w:val="-2"/>
                  <w:kern w:val="0"/>
                  <w:sz w:val="20"/>
                  <w:szCs w:val="20"/>
                </w:rPr>
                <w:id w:val="1792323795"/>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kern w:val="0"/>
                    <w:sz w:val="20"/>
                    <w:szCs w:val="20"/>
                  </w:rPr>
                  <w:t>☐</w:t>
                </w:r>
              </w:sdtContent>
            </w:sdt>
            <w:r w:rsidR="009B07A9">
              <w:rPr>
                <w:rFonts w:asciiTheme="minorHAnsi" w:hAnsiTheme="minorHAnsi" w:cstheme="minorHAnsi"/>
                <w:color w:val="000000" w:themeColor="text1"/>
                <w:spacing w:val="-2"/>
                <w:kern w:val="0"/>
                <w:sz w:val="20"/>
                <w:szCs w:val="20"/>
              </w:rPr>
              <w:t xml:space="preserve"> </w:t>
            </w:r>
            <w:r w:rsidR="009B07A9" w:rsidRPr="00814716">
              <w:rPr>
                <w:rFonts w:asciiTheme="minorHAnsi" w:hAnsiTheme="minorHAnsi" w:cstheme="minorHAnsi"/>
                <w:color w:val="000000" w:themeColor="text1"/>
                <w:spacing w:val="-2"/>
                <w:sz w:val="20"/>
                <w:szCs w:val="20"/>
              </w:rPr>
              <w:t>All eligibility document requirements listed in the Data Sheet</w:t>
            </w:r>
          </w:p>
          <w:p w14:paraId="3D44A2C6" w14:textId="77777777" w:rsidR="009B07A9" w:rsidRPr="00814716" w:rsidRDefault="002D5F42" w:rsidP="009B07A9">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967509190"/>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sz w:val="20"/>
                <w:szCs w:val="20"/>
              </w:rPr>
              <w:t>Articles of Incorporation or Registration of firm named in 2.</w:t>
            </w:r>
          </w:p>
          <w:p w14:paraId="3D44A2C7" w14:textId="77777777" w:rsidR="009B07A9" w:rsidRPr="00D243BB" w:rsidRDefault="002D5F42" w:rsidP="009B07A9">
            <w:pPr>
              <w:ind w:left="252" w:hanging="252"/>
              <w:rPr>
                <w:rFonts w:asciiTheme="minorHAnsi" w:hAnsiTheme="minorHAnsi" w:cstheme="minorHAnsi"/>
                <w:spacing w:val="-2"/>
                <w:sz w:val="20"/>
                <w:szCs w:val="20"/>
              </w:rPr>
            </w:pPr>
            <w:sdt>
              <w:sdtPr>
                <w:rPr>
                  <w:rFonts w:asciiTheme="minorHAnsi" w:hAnsiTheme="minorHAnsi" w:cstheme="minorHAnsi"/>
                  <w:color w:val="000000" w:themeColor="text1"/>
                  <w:spacing w:val="-2"/>
                  <w:sz w:val="20"/>
                  <w:szCs w:val="20"/>
                </w:rPr>
                <w:id w:val="1894616984"/>
                <w14:checkbox>
                  <w14:checked w14:val="0"/>
                  <w14:checkedState w14:val="2612" w14:font="MS Gothic"/>
                  <w14:uncheckedState w14:val="2610" w14:font="MS Gothic"/>
                </w14:checkbox>
              </w:sdtPr>
              <w:sdtEndPr/>
              <w:sdtContent>
                <w:r w:rsidR="009B07A9">
                  <w:rPr>
                    <w:rFonts w:ascii="MS Gothic" w:eastAsia="MS Gothic" w:hAnsi="MS Gothic" w:cstheme="minorHAnsi" w:hint="eastAsia"/>
                    <w:color w:val="000000" w:themeColor="text1"/>
                    <w:spacing w:val="-2"/>
                    <w:sz w:val="20"/>
                    <w:szCs w:val="20"/>
                  </w:rPr>
                  <w:t>☐</w:t>
                </w:r>
              </w:sdtContent>
            </w:sdt>
            <w:r w:rsidR="009B07A9">
              <w:rPr>
                <w:rFonts w:asciiTheme="minorHAnsi" w:hAnsiTheme="minorHAnsi" w:cstheme="minorHAnsi"/>
                <w:color w:val="000000" w:themeColor="text1"/>
                <w:spacing w:val="-2"/>
                <w:sz w:val="20"/>
                <w:szCs w:val="20"/>
              </w:rPr>
              <w:t xml:space="preserve"> </w:t>
            </w:r>
            <w:r w:rsidR="009B07A9" w:rsidRPr="00814716">
              <w:rPr>
                <w:rFonts w:asciiTheme="minorHAnsi" w:hAnsiTheme="minorHAnsi" w:cstheme="minorHAnsi"/>
                <w:color w:val="000000" w:themeColor="text1"/>
                <w:spacing w:val="-2"/>
                <w:kern w:val="0"/>
                <w:sz w:val="20"/>
                <w:szCs w:val="20"/>
              </w:rPr>
              <w:t>In case of government owned entity, documents establishing legal and financial autonomy and compliance with commercial law.</w:t>
            </w:r>
          </w:p>
          <w:p w14:paraId="3D44A2C8" w14:textId="77777777" w:rsidR="007F0F5A" w:rsidRPr="00D243BB" w:rsidRDefault="007F0F5A" w:rsidP="005618E6">
            <w:pPr>
              <w:ind w:left="360" w:hanging="360"/>
              <w:rPr>
                <w:rFonts w:asciiTheme="minorHAnsi" w:hAnsiTheme="minorHAnsi" w:cstheme="minorHAnsi"/>
                <w:spacing w:val="-2"/>
                <w:sz w:val="20"/>
                <w:szCs w:val="20"/>
              </w:rPr>
            </w:pPr>
          </w:p>
        </w:tc>
      </w:tr>
    </w:tbl>
    <w:p w14:paraId="3D44A2CA" w14:textId="77777777" w:rsidR="007F0F5A" w:rsidRPr="00D243BB" w:rsidRDefault="007F0F5A" w:rsidP="007F0F5A">
      <w:pPr>
        <w:rPr>
          <w:rFonts w:asciiTheme="minorHAnsi" w:hAnsiTheme="minorHAnsi" w:cstheme="minorHAnsi"/>
          <w:b/>
          <w:bCs/>
        </w:rPr>
      </w:pPr>
      <w:r w:rsidRPr="00D243BB">
        <w:rPr>
          <w:rFonts w:asciiTheme="minorHAnsi" w:hAnsiTheme="minorHAnsi" w:cstheme="minorHAnsi"/>
        </w:rPr>
        <w:br w:type="page"/>
      </w:r>
    </w:p>
    <w:p w14:paraId="3D44A2CB" w14:textId="77777777" w:rsidR="004B14C9" w:rsidRPr="00D243BB" w:rsidRDefault="004B14C9" w:rsidP="00457D76">
      <w:pPr>
        <w:jc w:val="center"/>
        <w:rPr>
          <w:rFonts w:asciiTheme="minorHAnsi" w:hAnsiTheme="minorHAnsi" w:cstheme="minorHAnsi"/>
          <w:b/>
          <w:snapToGrid w:val="0"/>
          <w:sz w:val="28"/>
        </w:rPr>
      </w:pPr>
    </w:p>
    <w:p w14:paraId="3D44A2CC" w14:textId="77777777" w:rsidR="00723F29" w:rsidRPr="00D243BB" w:rsidRDefault="00EB3DC3" w:rsidP="00723F29">
      <w:pPr>
        <w:pStyle w:val="Section3-Heading1"/>
        <w:rPr>
          <w:rFonts w:asciiTheme="minorHAnsi" w:hAnsiTheme="minorHAnsi" w:cstheme="minorHAnsi"/>
        </w:rPr>
      </w:pPr>
      <w:r w:rsidRPr="00D243BB">
        <w:rPr>
          <w:rFonts w:asciiTheme="minorHAnsi" w:hAnsiTheme="minorHAnsi" w:cstheme="minorHAnsi"/>
        </w:rPr>
        <w:t xml:space="preserve">Section </w:t>
      </w:r>
      <w:r w:rsidR="00BE65E7" w:rsidRPr="00D243BB">
        <w:rPr>
          <w:rFonts w:asciiTheme="minorHAnsi" w:hAnsiTheme="minorHAnsi" w:cstheme="minorHAnsi"/>
        </w:rPr>
        <w:t>6</w:t>
      </w:r>
      <w:r w:rsidR="00723F29" w:rsidRPr="00D243BB">
        <w:rPr>
          <w:rFonts w:asciiTheme="minorHAnsi" w:hAnsiTheme="minorHAnsi" w:cstheme="minorHAnsi"/>
        </w:rPr>
        <w:t>: Technical Proposal Form</w:t>
      </w:r>
    </w:p>
    <w:p w14:paraId="3D44A2CD" w14:textId="77777777" w:rsidR="00723F29" w:rsidRPr="00D243BB" w:rsidRDefault="00723F29" w:rsidP="00457D76">
      <w:pPr>
        <w:jc w:val="center"/>
        <w:rPr>
          <w:rFonts w:asciiTheme="minorHAnsi" w:hAnsiTheme="minorHAnsi" w:cstheme="minorHAnsi"/>
          <w:b/>
          <w:snapToGrid w:val="0"/>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DC317B" w:rsidRPr="00D243BB" w14:paraId="3D44A2D2" w14:textId="77777777">
        <w:trPr>
          <w:cantSplit/>
          <w:trHeight w:val="1646"/>
        </w:trPr>
        <w:tc>
          <w:tcPr>
            <w:tcW w:w="9000" w:type="dxa"/>
          </w:tcPr>
          <w:p w14:paraId="3D44A2CE" w14:textId="77777777" w:rsidR="00D43197" w:rsidRPr="00D243BB" w:rsidRDefault="00DC317B" w:rsidP="00011E93">
            <w:pPr>
              <w:spacing w:before="120" w:after="120"/>
              <w:rPr>
                <w:rFonts w:asciiTheme="minorHAnsi" w:hAnsiTheme="minorHAnsi" w:cstheme="minorHAnsi"/>
                <w:b/>
                <w:bCs/>
                <w:sz w:val="20"/>
                <w:u w:val="single"/>
                <w:lang w:val="en-CA"/>
              </w:rPr>
            </w:pPr>
            <w:r w:rsidRPr="00D243BB">
              <w:rPr>
                <w:rFonts w:asciiTheme="minorHAnsi" w:hAnsiTheme="minorHAnsi" w:cstheme="minorHAnsi"/>
                <w:sz w:val="20"/>
                <w:lang w:val="en-CA"/>
              </w:rPr>
              <w:br w:type="page"/>
            </w:r>
            <w:r w:rsidRPr="00D243BB">
              <w:rPr>
                <w:rFonts w:asciiTheme="minorHAnsi" w:hAnsiTheme="minorHAnsi" w:cstheme="minorHAnsi"/>
                <w:sz w:val="20"/>
                <w:lang w:val="en-CA"/>
              </w:rPr>
              <w:br w:type="page"/>
            </w:r>
          </w:p>
          <w:p w14:paraId="3D44A2CF" w14:textId="77777777" w:rsidR="00DC317B" w:rsidRPr="00D243BB" w:rsidRDefault="00DC317B" w:rsidP="00A93560">
            <w:pPr>
              <w:pStyle w:val="IndexHeading"/>
              <w:spacing w:after="120"/>
              <w:jc w:val="center"/>
              <w:rPr>
                <w:rFonts w:asciiTheme="minorHAnsi" w:hAnsiTheme="minorHAnsi" w:cstheme="minorHAnsi"/>
                <w:sz w:val="20"/>
                <w:szCs w:val="20"/>
                <w:lang w:val="en-CA"/>
              </w:rPr>
            </w:pPr>
            <w:r w:rsidRPr="00D243BB">
              <w:rPr>
                <w:rFonts w:asciiTheme="minorHAnsi" w:hAnsiTheme="minorHAnsi" w:cstheme="minorHAnsi"/>
                <w:sz w:val="20"/>
                <w:szCs w:val="20"/>
                <w:lang w:val="en-CA"/>
              </w:rPr>
              <w:t>TECHNICAL PROPOSAL FORMAT</w:t>
            </w:r>
          </w:p>
          <w:p w14:paraId="3D44A2D0" w14:textId="77777777" w:rsidR="00DC317B" w:rsidRPr="00D243BB" w:rsidRDefault="00DC317B" w:rsidP="00A93560">
            <w:pPr>
              <w:spacing w:after="120"/>
              <w:jc w:val="center"/>
              <w:rPr>
                <w:rFonts w:asciiTheme="minorHAnsi" w:hAnsiTheme="minorHAnsi" w:cstheme="minorHAnsi"/>
                <w:b/>
                <w:bCs/>
                <w:sz w:val="20"/>
              </w:rPr>
            </w:pPr>
            <w:r w:rsidRPr="00D243BB">
              <w:rPr>
                <w:rFonts w:asciiTheme="minorHAnsi" w:hAnsiTheme="minorHAnsi" w:cstheme="minorHAnsi"/>
                <w:b/>
                <w:bCs/>
                <w:color w:val="000000"/>
                <w:sz w:val="20"/>
                <w:lang w:val="en-CA"/>
              </w:rPr>
              <w:t xml:space="preserve">INSERT </w:t>
            </w:r>
            <w:r w:rsidR="00585CD2" w:rsidRPr="00D243BB">
              <w:rPr>
                <w:rFonts w:asciiTheme="minorHAnsi" w:hAnsiTheme="minorHAnsi" w:cstheme="minorHAnsi"/>
                <w:b/>
                <w:bCs/>
                <w:color w:val="000000"/>
                <w:sz w:val="20"/>
                <w:lang w:val="en-CA"/>
              </w:rPr>
              <w:t xml:space="preserve">TITLE OF THE </w:t>
            </w:r>
            <w:r w:rsidR="00B023F4" w:rsidRPr="00D243BB">
              <w:rPr>
                <w:rFonts w:asciiTheme="minorHAnsi" w:hAnsiTheme="minorHAnsi" w:cstheme="minorHAnsi"/>
                <w:b/>
                <w:bCs/>
                <w:color w:val="000000"/>
                <w:sz w:val="20"/>
                <w:lang w:val="en-CA"/>
              </w:rPr>
              <w:t>SERVICES</w:t>
            </w:r>
          </w:p>
          <w:p w14:paraId="3D44A2D1" w14:textId="77777777" w:rsidR="00DC317B" w:rsidRPr="00D243BB" w:rsidRDefault="00DC317B" w:rsidP="00A93560">
            <w:pPr>
              <w:pStyle w:val="IndexHeading"/>
              <w:spacing w:after="120"/>
              <w:jc w:val="center"/>
              <w:rPr>
                <w:rFonts w:asciiTheme="minorHAnsi" w:hAnsiTheme="minorHAnsi" w:cstheme="minorHAnsi"/>
                <w:b w:val="0"/>
                <w:bCs w:val="0"/>
                <w:sz w:val="20"/>
                <w:szCs w:val="20"/>
                <w:lang w:val="en-GB"/>
              </w:rPr>
            </w:pPr>
          </w:p>
        </w:tc>
      </w:tr>
    </w:tbl>
    <w:p w14:paraId="3D44A2D3" w14:textId="77777777" w:rsidR="00DC317B" w:rsidRPr="00D243BB" w:rsidRDefault="00DC317B" w:rsidP="00DC317B">
      <w:pPr>
        <w:rPr>
          <w:rFonts w:asciiTheme="minorHAnsi" w:hAnsiTheme="minorHAnsi" w:cstheme="minorHAnsi"/>
          <w:b/>
          <w:bCs/>
          <w:i/>
          <w:iCs/>
          <w:sz w:val="20"/>
          <w:lang w:val="en-CA"/>
        </w:rPr>
      </w:pPr>
      <w:r w:rsidRPr="00D243BB">
        <w:rPr>
          <w:rFonts w:asciiTheme="minorHAnsi" w:hAnsiTheme="minorHAnsi" w:cstheme="minorHAnsi"/>
          <w:b/>
          <w:bCs/>
          <w:i/>
          <w:iCs/>
          <w:sz w:val="20"/>
          <w:lang w:val="en-CA"/>
        </w:rPr>
        <w:t xml:space="preserve">Note: Technical Proposals not submitted in this format may be rejected. The financial proposal should be included in separate envelope. </w:t>
      </w:r>
    </w:p>
    <w:p w14:paraId="3D44A2D4" w14:textId="77777777" w:rsidR="00DC317B" w:rsidRPr="00D243BB" w:rsidRDefault="00DC317B" w:rsidP="00DC317B">
      <w:pPr>
        <w:rPr>
          <w:rFonts w:asciiTheme="minorHAnsi" w:hAnsiTheme="minorHAnsi" w:cstheme="minorHAnsi"/>
          <w:sz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DC317B" w:rsidRPr="00D243BB" w14:paraId="3D44A2D7" w14:textId="77777777">
        <w:tc>
          <w:tcPr>
            <w:tcW w:w="3960" w:type="dxa"/>
            <w:tcBorders>
              <w:top w:val="single" w:sz="4" w:space="0" w:color="auto"/>
              <w:bottom w:val="single" w:sz="4" w:space="0" w:color="auto"/>
              <w:right w:val="single" w:sz="4" w:space="0" w:color="auto"/>
            </w:tcBorders>
          </w:tcPr>
          <w:p w14:paraId="3D44A2D5"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Name of Proposing Organization / Firm:</w:t>
            </w:r>
          </w:p>
        </w:tc>
        <w:tc>
          <w:tcPr>
            <w:tcW w:w="5148" w:type="dxa"/>
            <w:tcBorders>
              <w:top w:val="single" w:sz="4" w:space="0" w:color="auto"/>
              <w:left w:val="single" w:sz="4" w:space="0" w:color="auto"/>
              <w:bottom w:val="single" w:sz="4" w:space="0" w:color="auto"/>
            </w:tcBorders>
          </w:tcPr>
          <w:p w14:paraId="3D44A2D6" w14:textId="77777777" w:rsidR="00DC317B" w:rsidRPr="00D243BB" w:rsidRDefault="00DC317B" w:rsidP="00A93560">
            <w:pPr>
              <w:rPr>
                <w:rFonts w:asciiTheme="minorHAnsi" w:hAnsiTheme="minorHAnsi" w:cstheme="minorHAnsi"/>
                <w:sz w:val="20"/>
                <w:lang w:val="en-CA"/>
              </w:rPr>
            </w:pPr>
          </w:p>
        </w:tc>
      </w:tr>
      <w:tr w:rsidR="00DC317B" w:rsidRPr="00D243BB" w14:paraId="3D44A2DA" w14:textId="77777777">
        <w:tc>
          <w:tcPr>
            <w:tcW w:w="3960" w:type="dxa"/>
            <w:tcBorders>
              <w:top w:val="single" w:sz="4" w:space="0" w:color="auto"/>
              <w:bottom w:val="single" w:sz="4" w:space="0" w:color="auto"/>
              <w:right w:val="single" w:sz="4" w:space="0" w:color="auto"/>
            </w:tcBorders>
          </w:tcPr>
          <w:p w14:paraId="3D44A2D8"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Country of Registration: </w:t>
            </w:r>
          </w:p>
        </w:tc>
        <w:tc>
          <w:tcPr>
            <w:tcW w:w="5148" w:type="dxa"/>
            <w:tcBorders>
              <w:top w:val="single" w:sz="4" w:space="0" w:color="auto"/>
              <w:left w:val="single" w:sz="4" w:space="0" w:color="auto"/>
              <w:bottom w:val="single" w:sz="4" w:space="0" w:color="auto"/>
            </w:tcBorders>
          </w:tcPr>
          <w:p w14:paraId="3D44A2D9" w14:textId="77777777" w:rsidR="00DC317B" w:rsidRPr="00D243BB" w:rsidRDefault="00DC317B" w:rsidP="00A93560">
            <w:pPr>
              <w:rPr>
                <w:rFonts w:asciiTheme="minorHAnsi" w:hAnsiTheme="minorHAnsi" w:cstheme="minorHAnsi"/>
                <w:sz w:val="20"/>
                <w:lang w:val="en-CA"/>
              </w:rPr>
            </w:pPr>
          </w:p>
        </w:tc>
      </w:tr>
      <w:tr w:rsidR="00DC317B" w:rsidRPr="00D243BB" w14:paraId="3D44A2DD" w14:textId="77777777">
        <w:tc>
          <w:tcPr>
            <w:tcW w:w="3960" w:type="dxa"/>
            <w:tcBorders>
              <w:top w:val="single" w:sz="4" w:space="0" w:color="auto"/>
              <w:bottom w:val="single" w:sz="4" w:space="0" w:color="auto"/>
              <w:right w:val="single" w:sz="4" w:space="0" w:color="auto"/>
            </w:tcBorders>
          </w:tcPr>
          <w:p w14:paraId="3D44A2DB"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Name of Contact Person for this Proposal:</w:t>
            </w:r>
          </w:p>
        </w:tc>
        <w:tc>
          <w:tcPr>
            <w:tcW w:w="5148" w:type="dxa"/>
            <w:tcBorders>
              <w:top w:val="single" w:sz="4" w:space="0" w:color="auto"/>
              <w:left w:val="single" w:sz="4" w:space="0" w:color="auto"/>
              <w:bottom w:val="single" w:sz="4" w:space="0" w:color="auto"/>
            </w:tcBorders>
          </w:tcPr>
          <w:p w14:paraId="3D44A2DC" w14:textId="77777777" w:rsidR="00DC317B" w:rsidRPr="00D243BB" w:rsidRDefault="00DC317B" w:rsidP="00A93560">
            <w:pPr>
              <w:rPr>
                <w:rFonts w:asciiTheme="minorHAnsi" w:hAnsiTheme="minorHAnsi" w:cstheme="minorHAnsi"/>
                <w:sz w:val="20"/>
                <w:lang w:val="en-CA"/>
              </w:rPr>
            </w:pPr>
          </w:p>
        </w:tc>
      </w:tr>
      <w:tr w:rsidR="00DC317B" w:rsidRPr="00D243BB" w14:paraId="3D44A2E0" w14:textId="77777777">
        <w:tc>
          <w:tcPr>
            <w:tcW w:w="3960" w:type="dxa"/>
            <w:tcBorders>
              <w:top w:val="single" w:sz="4" w:space="0" w:color="auto"/>
              <w:bottom w:val="single" w:sz="4" w:space="0" w:color="auto"/>
              <w:right w:val="single" w:sz="4" w:space="0" w:color="auto"/>
            </w:tcBorders>
          </w:tcPr>
          <w:p w14:paraId="3D44A2DE"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Address:</w:t>
            </w:r>
          </w:p>
        </w:tc>
        <w:tc>
          <w:tcPr>
            <w:tcW w:w="5148" w:type="dxa"/>
            <w:tcBorders>
              <w:top w:val="single" w:sz="4" w:space="0" w:color="auto"/>
              <w:left w:val="single" w:sz="4" w:space="0" w:color="auto"/>
              <w:bottom w:val="single" w:sz="4" w:space="0" w:color="auto"/>
            </w:tcBorders>
          </w:tcPr>
          <w:p w14:paraId="3D44A2DF" w14:textId="77777777" w:rsidR="00DC317B" w:rsidRPr="00D243BB" w:rsidRDefault="00DC317B" w:rsidP="00A93560">
            <w:pPr>
              <w:rPr>
                <w:rFonts w:asciiTheme="minorHAnsi" w:hAnsiTheme="minorHAnsi" w:cstheme="minorHAnsi"/>
                <w:sz w:val="20"/>
                <w:lang w:val="en-CA"/>
              </w:rPr>
            </w:pPr>
          </w:p>
        </w:tc>
      </w:tr>
      <w:tr w:rsidR="00DC317B" w:rsidRPr="00D243BB" w14:paraId="3D44A2E3" w14:textId="77777777">
        <w:tc>
          <w:tcPr>
            <w:tcW w:w="3960" w:type="dxa"/>
            <w:tcBorders>
              <w:top w:val="single" w:sz="4" w:space="0" w:color="auto"/>
              <w:bottom w:val="single" w:sz="4" w:space="0" w:color="auto"/>
              <w:right w:val="single" w:sz="4" w:space="0" w:color="auto"/>
            </w:tcBorders>
          </w:tcPr>
          <w:p w14:paraId="3D44A2E1"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Phone / Fax:</w:t>
            </w:r>
          </w:p>
        </w:tc>
        <w:tc>
          <w:tcPr>
            <w:tcW w:w="5148" w:type="dxa"/>
            <w:tcBorders>
              <w:top w:val="single" w:sz="4" w:space="0" w:color="auto"/>
              <w:left w:val="single" w:sz="4" w:space="0" w:color="auto"/>
              <w:bottom w:val="single" w:sz="4" w:space="0" w:color="auto"/>
            </w:tcBorders>
          </w:tcPr>
          <w:p w14:paraId="3D44A2E2" w14:textId="77777777" w:rsidR="00DC317B" w:rsidRPr="00D243BB" w:rsidRDefault="00DC317B" w:rsidP="00A93560">
            <w:pPr>
              <w:rPr>
                <w:rFonts w:asciiTheme="minorHAnsi" w:hAnsiTheme="minorHAnsi" w:cstheme="minorHAnsi"/>
                <w:sz w:val="20"/>
                <w:lang w:val="en-CA"/>
              </w:rPr>
            </w:pPr>
          </w:p>
        </w:tc>
      </w:tr>
      <w:tr w:rsidR="00DC317B" w:rsidRPr="00D243BB" w14:paraId="3D44A2E6" w14:textId="77777777">
        <w:tc>
          <w:tcPr>
            <w:tcW w:w="3960" w:type="dxa"/>
            <w:tcBorders>
              <w:top w:val="single" w:sz="4" w:space="0" w:color="auto"/>
              <w:bottom w:val="single" w:sz="4" w:space="0" w:color="auto"/>
              <w:right w:val="single" w:sz="4" w:space="0" w:color="auto"/>
            </w:tcBorders>
          </w:tcPr>
          <w:p w14:paraId="3D44A2E4" w14:textId="77777777" w:rsidR="00DC317B" w:rsidRPr="00D243BB" w:rsidRDefault="00DC317B" w:rsidP="00A93560">
            <w:pPr>
              <w:rPr>
                <w:rFonts w:asciiTheme="minorHAnsi" w:hAnsiTheme="minorHAnsi" w:cstheme="minorHAnsi"/>
                <w:b/>
                <w:bCs/>
                <w:sz w:val="20"/>
                <w:lang w:val="en-CA"/>
              </w:rPr>
            </w:pPr>
            <w:r w:rsidRPr="00D243BB">
              <w:rPr>
                <w:rFonts w:asciiTheme="minorHAnsi" w:hAnsiTheme="minorHAnsi" w:cstheme="minorHAnsi"/>
                <w:b/>
                <w:bCs/>
                <w:sz w:val="20"/>
                <w:lang w:val="en-CA"/>
              </w:rPr>
              <w:t>Email:</w:t>
            </w:r>
          </w:p>
        </w:tc>
        <w:tc>
          <w:tcPr>
            <w:tcW w:w="5148" w:type="dxa"/>
            <w:tcBorders>
              <w:top w:val="single" w:sz="4" w:space="0" w:color="auto"/>
              <w:left w:val="single" w:sz="4" w:space="0" w:color="auto"/>
              <w:bottom w:val="single" w:sz="4" w:space="0" w:color="auto"/>
            </w:tcBorders>
          </w:tcPr>
          <w:p w14:paraId="3D44A2E5" w14:textId="77777777" w:rsidR="00DC317B" w:rsidRPr="00D243BB" w:rsidRDefault="00DC317B" w:rsidP="00A93560">
            <w:pPr>
              <w:rPr>
                <w:rFonts w:asciiTheme="minorHAnsi" w:hAnsiTheme="minorHAnsi" w:cstheme="minorHAnsi"/>
                <w:sz w:val="20"/>
                <w:lang w:val="en-CA"/>
              </w:rPr>
            </w:pPr>
          </w:p>
        </w:tc>
      </w:tr>
    </w:tbl>
    <w:p w14:paraId="3D44A2E7" w14:textId="77777777" w:rsidR="00DC317B" w:rsidRPr="00D243BB" w:rsidRDefault="00DC317B" w:rsidP="00DC317B">
      <w:pPr>
        <w:pStyle w:val="Date"/>
        <w:rPr>
          <w:rFonts w:asciiTheme="minorHAnsi" w:hAnsiTheme="minorHAnsi" w:cstheme="minorHAnsi"/>
          <w:sz w:val="20"/>
          <w:szCs w:val="20"/>
          <w:lang w:val="en-CA"/>
        </w:rPr>
      </w:pPr>
    </w:p>
    <w:p w14:paraId="3D44A2E8" w14:textId="77777777" w:rsidR="00DC317B" w:rsidRPr="00D243BB" w:rsidRDefault="00DC317B" w:rsidP="005B5BC2">
      <w:pPr>
        <w:pStyle w:val="Heading4"/>
        <w:shd w:val="clear" w:color="auto" w:fill="FFFFFF" w:themeFill="background1"/>
        <w:ind w:right="450"/>
        <w:jc w:val="center"/>
        <w:rPr>
          <w:rFonts w:asciiTheme="minorHAnsi" w:eastAsia="Arial Unicode MS" w:hAnsiTheme="minorHAnsi" w:cstheme="minorHAnsi"/>
          <w:b/>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933B27" w:rsidRPr="00D243BB" w14:paraId="3D44A2EB" w14:textId="77777777" w:rsidTr="005B5BC2">
        <w:tc>
          <w:tcPr>
            <w:tcW w:w="9108" w:type="dxa"/>
            <w:tcBorders>
              <w:top w:val="single" w:sz="4" w:space="0" w:color="auto"/>
              <w:bottom w:val="single" w:sz="4" w:space="0" w:color="auto"/>
            </w:tcBorders>
            <w:shd w:val="clear" w:color="auto" w:fill="FFFFFF" w:themeFill="background1"/>
          </w:tcPr>
          <w:p w14:paraId="3D44A2E9" w14:textId="77777777" w:rsidR="00933B27" w:rsidRPr="00D243BB" w:rsidRDefault="00933B27" w:rsidP="005B5BC2">
            <w:pPr>
              <w:jc w:val="center"/>
              <w:rPr>
                <w:rFonts w:asciiTheme="minorHAnsi" w:hAnsiTheme="minorHAnsi" w:cstheme="minorHAnsi"/>
                <w:b/>
                <w:sz w:val="20"/>
                <w:szCs w:val="20"/>
                <w:lang w:val="en-CA"/>
              </w:rPr>
            </w:pPr>
          </w:p>
          <w:p w14:paraId="3D44A2EA" w14:textId="77777777" w:rsidR="00933B27" w:rsidRPr="00D243BB" w:rsidRDefault="00933B27" w:rsidP="005B5BC2">
            <w:pPr>
              <w:jc w:val="center"/>
              <w:rPr>
                <w:rFonts w:asciiTheme="minorHAnsi" w:hAnsiTheme="minorHAnsi" w:cstheme="minorHAnsi"/>
                <w:b/>
                <w:bCs/>
                <w:sz w:val="20"/>
                <w:szCs w:val="20"/>
                <w:lang w:val="en-CA"/>
              </w:rPr>
            </w:pPr>
            <w:r w:rsidRPr="00D243BB">
              <w:rPr>
                <w:rFonts w:asciiTheme="minorHAnsi" w:hAnsiTheme="minorHAnsi" w:cstheme="minorHAnsi"/>
                <w:b/>
                <w:sz w:val="20"/>
                <w:szCs w:val="20"/>
                <w:lang w:val="en-CA"/>
              </w:rPr>
              <w:t>SECTION 1: EXPERTISE OF FIRM/ ORGANISATION</w:t>
            </w:r>
          </w:p>
        </w:tc>
      </w:tr>
      <w:tr w:rsidR="00DC317B" w:rsidRPr="00D243BB" w14:paraId="3D44A30F" w14:textId="77777777">
        <w:tc>
          <w:tcPr>
            <w:tcW w:w="9108" w:type="dxa"/>
            <w:tcBorders>
              <w:top w:val="single" w:sz="4" w:space="0" w:color="auto"/>
              <w:bottom w:val="single" w:sz="4" w:space="0" w:color="auto"/>
            </w:tcBorders>
          </w:tcPr>
          <w:p w14:paraId="3D44A2EC" w14:textId="77777777" w:rsidR="00DC317B" w:rsidRPr="00AD2B35" w:rsidRDefault="00DC317B" w:rsidP="005B5BC2">
            <w:pPr>
              <w:pStyle w:val="BodyText2"/>
              <w:spacing w:after="0" w:line="240" w:lineRule="auto"/>
              <w:rPr>
                <w:rFonts w:asciiTheme="minorHAnsi" w:hAnsiTheme="minorHAnsi" w:cstheme="minorHAnsi"/>
                <w:i/>
                <w:iCs/>
                <w:color w:val="FF0000"/>
                <w:sz w:val="20"/>
                <w:szCs w:val="20"/>
              </w:rPr>
            </w:pPr>
            <w:r w:rsidRPr="00D243BB">
              <w:rPr>
                <w:rFonts w:asciiTheme="minorHAnsi" w:hAnsiTheme="minorHAnsi" w:cstheme="minorHAnsi"/>
                <w:i/>
                <w:iCs/>
                <w:color w:val="FF0000"/>
                <w:sz w:val="20"/>
                <w:szCs w:val="20"/>
              </w:rPr>
              <w:t xml:space="preserve">This section should fully explain the </w:t>
            </w:r>
            <w:r w:rsidR="003516E9" w:rsidRPr="00D243BB">
              <w:rPr>
                <w:rFonts w:asciiTheme="minorHAnsi" w:hAnsiTheme="minorHAnsi" w:cstheme="minorHAnsi"/>
                <w:i/>
                <w:iCs/>
                <w:color w:val="FF0000"/>
                <w:sz w:val="20"/>
                <w:szCs w:val="20"/>
              </w:rPr>
              <w:t>Proposer</w:t>
            </w:r>
            <w:r w:rsidRPr="00D243BB">
              <w:rPr>
                <w:rFonts w:asciiTheme="minorHAnsi" w:hAnsiTheme="minorHAnsi" w:cstheme="minorHAnsi"/>
                <w:i/>
                <w:iCs/>
                <w:color w:val="FF0000"/>
                <w:sz w:val="20"/>
                <w:szCs w:val="20"/>
              </w:rPr>
              <w:t>’s resources in terms of personnel and facilities necessary for the performance of this requirement</w:t>
            </w:r>
            <w:r w:rsidRPr="00D243BB">
              <w:rPr>
                <w:rFonts w:asciiTheme="minorHAnsi" w:hAnsiTheme="minorHAnsi" w:cstheme="minorHAnsi"/>
                <w:i/>
                <w:iCs/>
                <w:sz w:val="20"/>
                <w:szCs w:val="20"/>
              </w:rPr>
              <w:t xml:space="preserve">. </w:t>
            </w:r>
            <w:r w:rsidR="00AD2B35">
              <w:rPr>
                <w:rFonts w:asciiTheme="minorHAnsi" w:hAnsiTheme="minorHAnsi" w:cstheme="minorHAnsi"/>
                <w:i/>
                <w:iCs/>
                <w:sz w:val="20"/>
                <w:szCs w:val="20"/>
              </w:rPr>
              <w:t xml:space="preserve">  </w:t>
            </w:r>
            <w:r w:rsidR="00AD2B35">
              <w:rPr>
                <w:rFonts w:asciiTheme="minorHAnsi" w:hAnsiTheme="minorHAnsi" w:cstheme="minorHAnsi"/>
                <w:i/>
                <w:iCs/>
                <w:color w:val="FF0000"/>
                <w:sz w:val="20"/>
                <w:szCs w:val="20"/>
              </w:rPr>
              <w:t>All contents of this section may be modified or expanded depending on the evaluation criteria stated in the RFP.</w:t>
            </w:r>
          </w:p>
          <w:p w14:paraId="3D44A2ED" w14:textId="77777777" w:rsidR="003575BE" w:rsidRPr="00D243BB" w:rsidRDefault="003575BE" w:rsidP="005B5BC2">
            <w:pPr>
              <w:pStyle w:val="BodyText2"/>
              <w:spacing w:after="0" w:line="240" w:lineRule="auto"/>
              <w:rPr>
                <w:rFonts w:asciiTheme="minorHAnsi" w:hAnsiTheme="minorHAnsi" w:cstheme="minorHAnsi"/>
                <w:i/>
                <w:iCs/>
                <w:sz w:val="20"/>
                <w:szCs w:val="20"/>
                <w:lang w:val="en-CA"/>
              </w:rPr>
            </w:pPr>
          </w:p>
          <w:p w14:paraId="3D44A2EE" w14:textId="77777777" w:rsidR="00D3405A" w:rsidRPr="00D243BB" w:rsidRDefault="00DC317B" w:rsidP="005B5BC2">
            <w:pPr>
              <w:jc w:val="both"/>
              <w:rPr>
                <w:rFonts w:asciiTheme="minorHAnsi" w:hAnsiTheme="minorHAnsi" w:cstheme="minorHAnsi"/>
                <w:sz w:val="20"/>
                <w:lang w:val="en-CA"/>
              </w:rPr>
            </w:pPr>
            <w:r w:rsidRPr="00D243BB">
              <w:rPr>
                <w:rFonts w:asciiTheme="minorHAnsi" w:hAnsiTheme="minorHAnsi" w:cstheme="minorHAnsi"/>
                <w:sz w:val="20"/>
                <w:u w:val="single"/>
                <w:lang w:val="en-CA"/>
              </w:rPr>
              <w:t>1.</w:t>
            </w:r>
            <w:r w:rsidR="00933B27" w:rsidRPr="00D243BB">
              <w:rPr>
                <w:rFonts w:asciiTheme="minorHAnsi" w:hAnsiTheme="minorHAnsi" w:cstheme="minorHAnsi"/>
                <w:sz w:val="20"/>
                <w:u w:val="single"/>
                <w:lang w:val="en-CA"/>
              </w:rPr>
              <w:t>1</w:t>
            </w:r>
            <w:r w:rsidRPr="00D243BB">
              <w:rPr>
                <w:rFonts w:asciiTheme="minorHAnsi" w:hAnsiTheme="minorHAnsi" w:cstheme="minorHAnsi"/>
                <w:sz w:val="20"/>
                <w:u w:val="single"/>
                <w:lang w:val="en-CA"/>
              </w:rPr>
              <w:t xml:space="preserve"> Brief Description of </w:t>
            </w:r>
            <w:r w:rsidR="003A2EB6" w:rsidRPr="00D243BB">
              <w:rPr>
                <w:rFonts w:asciiTheme="minorHAnsi" w:hAnsiTheme="minorHAnsi" w:cstheme="minorHAnsi"/>
                <w:sz w:val="20"/>
                <w:u w:val="single"/>
                <w:lang w:val="en-CA"/>
              </w:rPr>
              <w:t>Proposer</w:t>
            </w:r>
            <w:r w:rsidR="003575BE" w:rsidRPr="00D243BB">
              <w:rPr>
                <w:rFonts w:asciiTheme="minorHAnsi" w:hAnsiTheme="minorHAnsi" w:cstheme="minorHAnsi"/>
                <w:sz w:val="20"/>
                <w:u w:val="single"/>
                <w:lang w:val="en-CA"/>
              </w:rPr>
              <w:t xml:space="preserve"> as an Entity</w:t>
            </w:r>
            <w:r w:rsidRPr="00D243BB">
              <w:rPr>
                <w:rFonts w:asciiTheme="minorHAnsi" w:hAnsiTheme="minorHAnsi" w:cstheme="minorHAnsi"/>
                <w:sz w:val="20"/>
                <w:lang w:val="en-CA"/>
              </w:rPr>
              <w:t xml:space="preserve">: Provide a brief description of the organization / firm submitting the proposal, its legal </w:t>
            </w:r>
            <w:r w:rsidR="003575BE" w:rsidRPr="00D243BB">
              <w:rPr>
                <w:rFonts w:asciiTheme="minorHAnsi" w:hAnsiTheme="minorHAnsi" w:cstheme="minorHAnsi"/>
                <w:sz w:val="20"/>
                <w:lang w:val="en-CA"/>
              </w:rPr>
              <w:t>mandates/authorized business activities</w:t>
            </w:r>
            <w:r w:rsidRPr="00D243BB">
              <w:rPr>
                <w:rFonts w:asciiTheme="minorHAnsi" w:hAnsiTheme="minorHAnsi" w:cstheme="minorHAnsi"/>
                <w:sz w:val="20"/>
                <w:lang w:val="en-CA"/>
              </w:rPr>
              <w:t>, the year and country of incorporation, types of activities undertaken, and approximate annual budget</w:t>
            </w:r>
            <w:r w:rsidR="003575BE" w:rsidRPr="00D243BB">
              <w:rPr>
                <w:rFonts w:asciiTheme="minorHAnsi" w:hAnsiTheme="minorHAnsi" w:cstheme="minorHAnsi"/>
                <w:sz w:val="20"/>
                <w:lang w:val="en-CA"/>
              </w:rPr>
              <w:t>, etc</w:t>
            </w:r>
            <w:r w:rsidRPr="00D243BB">
              <w:rPr>
                <w:rFonts w:asciiTheme="minorHAnsi" w:hAnsiTheme="minorHAnsi" w:cstheme="minorHAnsi"/>
                <w:sz w:val="20"/>
                <w:lang w:val="en-CA"/>
              </w:rPr>
              <w:t xml:space="preserve">. </w:t>
            </w:r>
            <w:r w:rsidR="00A64E22" w:rsidRPr="00D243BB">
              <w:rPr>
                <w:rFonts w:asciiTheme="minorHAnsi" w:hAnsiTheme="minorHAnsi" w:cstheme="minorHAnsi"/>
                <w:sz w:val="20"/>
                <w:lang w:val="en-CA"/>
              </w:rPr>
              <w:t xml:space="preserve"> Include reference to reputation, or any history of litigation and arbitration in which the organisation / firm has been </w:t>
            </w:r>
            <w:r w:rsidR="00595F08" w:rsidRPr="00D243BB">
              <w:rPr>
                <w:rFonts w:asciiTheme="minorHAnsi" w:hAnsiTheme="minorHAnsi" w:cstheme="minorHAnsi"/>
                <w:sz w:val="20"/>
                <w:lang w:val="en-CA"/>
              </w:rPr>
              <w:t>involved that</w:t>
            </w:r>
            <w:r w:rsidR="00A64E22" w:rsidRPr="00D243BB">
              <w:rPr>
                <w:rFonts w:asciiTheme="minorHAnsi" w:hAnsiTheme="minorHAnsi" w:cstheme="minorHAnsi"/>
                <w:sz w:val="20"/>
                <w:lang w:val="en-CA"/>
              </w:rPr>
              <w:t xml:space="preserve"> could adversely affect or impact the performance of services, indicating the status/result of such litigation/arbitration.</w:t>
            </w:r>
          </w:p>
          <w:p w14:paraId="3D44A2EF" w14:textId="77777777" w:rsidR="00C404EA" w:rsidRPr="00D243BB" w:rsidRDefault="00C404EA" w:rsidP="005B5BC2">
            <w:pPr>
              <w:jc w:val="both"/>
              <w:rPr>
                <w:rFonts w:asciiTheme="minorHAnsi" w:hAnsiTheme="minorHAnsi" w:cstheme="minorHAnsi"/>
                <w:sz w:val="20"/>
                <w:lang w:val="en-CA"/>
              </w:rPr>
            </w:pPr>
          </w:p>
          <w:p w14:paraId="3D44A2F0" w14:textId="77777777" w:rsidR="00DC317B" w:rsidRPr="00D243BB" w:rsidRDefault="00933B27" w:rsidP="005B5BC2">
            <w:pPr>
              <w:jc w:val="both"/>
              <w:rPr>
                <w:rFonts w:asciiTheme="minorHAnsi" w:hAnsiTheme="minorHAnsi" w:cstheme="minorHAnsi"/>
                <w:sz w:val="20"/>
                <w:lang w:val="en-CA"/>
              </w:rPr>
            </w:pPr>
            <w:r w:rsidRPr="00D243BB">
              <w:rPr>
                <w:rFonts w:asciiTheme="minorHAnsi" w:hAnsiTheme="minorHAnsi" w:cstheme="minorHAnsi"/>
                <w:sz w:val="20"/>
                <w:u w:val="single"/>
                <w:lang w:val="en-CA"/>
              </w:rPr>
              <w:t>1.</w:t>
            </w:r>
            <w:r w:rsidR="00C404EA" w:rsidRPr="00D243BB">
              <w:rPr>
                <w:rFonts w:asciiTheme="minorHAnsi" w:hAnsiTheme="minorHAnsi" w:cstheme="minorHAnsi"/>
                <w:sz w:val="20"/>
                <w:u w:val="single"/>
                <w:lang w:val="en-CA"/>
              </w:rPr>
              <w:t>2</w:t>
            </w:r>
            <w:r w:rsidR="00D3405A" w:rsidRPr="00D243BB">
              <w:rPr>
                <w:rFonts w:asciiTheme="minorHAnsi" w:hAnsiTheme="minorHAnsi" w:cstheme="minorHAnsi"/>
                <w:sz w:val="20"/>
                <w:u w:val="single"/>
                <w:lang w:val="en-CA"/>
              </w:rPr>
              <w:t>.  Financial Capacity:</w:t>
            </w:r>
            <w:r w:rsidR="00D3405A" w:rsidRPr="00D243BB">
              <w:rPr>
                <w:rFonts w:asciiTheme="minorHAnsi" w:hAnsiTheme="minorHAnsi" w:cstheme="minorHAnsi"/>
                <w:b/>
                <w:sz w:val="20"/>
                <w:lang w:val="en-CA"/>
              </w:rPr>
              <w:t xml:space="preserve">  </w:t>
            </w:r>
            <w:r w:rsidR="00D3405A" w:rsidRPr="00D243BB">
              <w:rPr>
                <w:rFonts w:asciiTheme="minorHAnsi" w:hAnsiTheme="minorHAnsi" w:cstheme="minorHAnsi"/>
                <w:sz w:val="20"/>
                <w:lang w:val="en-CA"/>
              </w:rPr>
              <w:t xml:space="preserve">Provide </w:t>
            </w:r>
            <w:r w:rsidR="00DC317B" w:rsidRPr="00D243BB">
              <w:rPr>
                <w:rFonts w:asciiTheme="minorHAnsi" w:hAnsiTheme="minorHAnsi" w:cstheme="minorHAnsi"/>
                <w:sz w:val="20"/>
              </w:rPr>
              <w:t xml:space="preserve">the </w:t>
            </w:r>
            <w:r w:rsidR="00DC317B" w:rsidRPr="00D243BB">
              <w:rPr>
                <w:rFonts w:asciiTheme="minorHAnsi" w:hAnsiTheme="minorHAnsi" w:cstheme="minorHAnsi"/>
                <w:sz w:val="20"/>
                <w:lang w:val="en-CA"/>
              </w:rPr>
              <w:t xml:space="preserve">latest Audited Financial Statement </w:t>
            </w:r>
            <w:r w:rsidR="00D3405A" w:rsidRPr="00D243BB">
              <w:rPr>
                <w:rFonts w:asciiTheme="minorHAnsi" w:hAnsiTheme="minorHAnsi" w:cstheme="minorHAnsi"/>
                <w:sz w:val="20"/>
                <w:lang w:val="en-CA"/>
              </w:rPr>
              <w:t xml:space="preserve">(Income Statement </w:t>
            </w:r>
            <w:proofErr w:type="gramStart"/>
            <w:r w:rsidR="00D3405A" w:rsidRPr="00D243BB">
              <w:rPr>
                <w:rFonts w:asciiTheme="minorHAnsi" w:hAnsiTheme="minorHAnsi" w:cstheme="minorHAnsi"/>
                <w:sz w:val="20"/>
                <w:lang w:val="en-CA"/>
              </w:rPr>
              <w:t xml:space="preserve">and </w:t>
            </w:r>
            <w:r w:rsidR="00DC317B" w:rsidRPr="00D243BB">
              <w:rPr>
                <w:rFonts w:asciiTheme="minorHAnsi" w:hAnsiTheme="minorHAnsi" w:cstheme="minorHAnsi"/>
                <w:sz w:val="20"/>
                <w:lang w:val="en-CA"/>
              </w:rPr>
              <w:t xml:space="preserve"> Balance</w:t>
            </w:r>
            <w:proofErr w:type="gramEnd"/>
            <w:r w:rsidR="00DC317B" w:rsidRPr="00D243BB">
              <w:rPr>
                <w:rFonts w:asciiTheme="minorHAnsi" w:hAnsiTheme="minorHAnsi" w:cstheme="minorHAnsi"/>
                <w:sz w:val="20"/>
                <w:lang w:val="en-CA"/>
              </w:rPr>
              <w:t xml:space="preserve"> Sheet</w:t>
            </w:r>
            <w:r w:rsidR="00D3405A" w:rsidRPr="00D243BB">
              <w:rPr>
                <w:rFonts w:asciiTheme="minorHAnsi" w:hAnsiTheme="minorHAnsi" w:cstheme="minorHAnsi"/>
                <w:sz w:val="20"/>
                <w:lang w:val="en-CA"/>
              </w:rPr>
              <w:t>) duly</w:t>
            </w:r>
            <w:r w:rsidR="00DC317B" w:rsidRPr="00D243BB">
              <w:rPr>
                <w:rFonts w:asciiTheme="minorHAnsi" w:hAnsiTheme="minorHAnsi" w:cstheme="minorHAnsi"/>
                <w:sz w:val="20"/>
                <w:lang w:val="en-CA"/>
              </w:rPr>
              <w:t xml:space="preserve"> certified by</w:t>
            </w:r>
            <w:r w:rsidR="00D3405A" w:rsidRPr="00D243BB">
              <w:rPr>
                <w:rFonts w:asciiTheme="minorHAnsi" w:hAnsiTheme="minorHAnsi" w:cstheme="minorHAnsi"/>
                <w:sz w:val="20"/>
                <w:lang w:val="en-CA"/>
              </w:rPr>
              <w:t xml:space="preserve"> a</w:t>
            </w:r>
            <w:r w:rsidR="00DC317B" w:rsidRPr="00D243BB">
              <w:rPr>
                <w:rFonts w:asciiTheme="minorHAnsi" w:hAnsiTheme="minorHAnsi" w:cstheme="minorHAnsi"/>
                <w:sz w:val="20"/>
                <w:lang w:val="en-CA"/>
              </w:rPr>
              <w:t xml:space="preserve"> Public Accountant</w:t>
            </w:r>
            <w:r w:rsidR="00B80CB3" w:rsidRPr="00D243BB">
              <w:rPr>
                <w:rFonts w:asciiTheme="minorHAnsi" w:hAnsiTheme="minorHAnsi" w:cstheme="minorHAnsi"/>
                <w:sz w:val="20"/>
                <w:lang w:val="en-CA"/>
              </w:rPr>
              <w:t>, and with authentication of receiving by the Government’s Internal Revenue Authority</w:t>
            </w:r>
            <w:r w:rsidR="00D3405A" w:rsidRPr="00D243BB">
              <w:rPr>
                <w:rFonts w:asciiTheme="minorHAnsi" w:hAnsiTheme="minorHAnsi" w:cstheme="minorHAnsi"/>
                <w:sz w:val="20"/>
                <w:lang w:val="en-CA"/>
              </w:rPr>
              <w:t xml:space="preserve">.  </w:t>
            </w:r>
            <w:r w:rsidR="00A64E22" w:rsidRPr="00D243BB">
              <w:rPr>
                <w:rFonts w:asciiTheme="minorHAnsi" w:hAnsiTheme="minorHAnsi" w:cstheme="minorHAnsi"/>
                <w:sz w:val="20"/>
                <w:lang w:val="en-CA"/>
              </w:rPr>
              <w:t>Include any indication of credit rating, industry rating, etc.</w:t>
            </w:r>
          </w:p>
          <w:p w14:paraId="3D44A2F1" w14:textId="77777777" w:rsidR="00C404EA" w:rsidRPr="00D243BB" w:rsidRDefault="00C404EA" w:rsidP="005B5BC2">
            <w:pPr>
              <w:jc w:val="both"/>
              <w:rPr>
                <w:rFonts w:asciiTheme="minorHAnsi" w:hAnsiTheme="minorHAnsi" w:cstheme="minorHAnsi"/>
                <w:sz w:val="20"/>
                <w:lang w:val="en-CA"/>
              </w:rPr>
            </w:pPr>
          </w:p>
          <w:p w14:paraId="3D44A2F2" w14:textId="77777777" w:rsidR="00DC317B" w:rsidRPr="00D243BB" w:rsidRDefault="00933B27">
            <w:pPr>
              <w:rPr>
                <w:rFonts w:asciiTheme="minorHAnsi" w:hAnsiTheme="minorHAnsi" w:cstheme="minorHAnsi"/>
                <w:b/>
                <w:bCs/>
                <w:sz w:val="20"/>
                <w:lang w:val="en-CA"/>
              </w:rPr>
            </w:pPr>
            <w:r w:rsidRPr="00D243BB">
              <w:rPr>
                <w:rFonts w:asciiTheme="minorHAnsi" w:hAnsiTheme="minorHAnsi" w:cstheme="minorHAnsi"/>
                <w:sz w:val="20"/>
                <w:u w:val="single"/>
                <w:lang w:val="en-CA"/>
              </w:rPr>
              <w:t>1.</w:t>
            </w:r>
            <w:r w:rsidR="00A64E22" w:rsidRPr="00D243BB">
              <w:rPr>
                <w:rFonts w:asciiTheme="minorHAnsi" w:hAnsiTheme="minorHAnsi" w:cstheme="minorHAnsi"/>
                <w:sz w:val="20"/>
                <w:u w:val="single"/>
                <w:lang w:val="en-CA"/>
              </w:rPr>
              <w:t>3</w:t>
            </w:r>
            <w:r w:rsidR="00C404EA" w:rsidRPr="00D243BB">
              <w:rPr>
                <w:rFonts w:asciiTheme="minorHAnsi" w:hAnsiTheme="minorHAnsi" w:cstheme="minorHAnsi"/>
                <w:sz w:val="20"/>
                <w:u w:val="single"/>
                <w:lang w:val="en-CA"/>
              </w:rPr>
              <w:t>.  Track Record and Experiences:</w:t>
            </w:r>
            <w:r w:rsidR="00C404EA" w:rsidRPr="00D243BB">
              <w:rPr>
                <w:rFonts w:asciiTheme="minorHAnsi" w:hAnsiTheme="minorHAnsi" w:cstheme="minorHAnsi"/>
                <w:sz w:val="20"/>
                <w:lang w:val="en-CA"/>
              </w:rPr>
              <w:t xml:space="preserve">  Provide the following information regarding corporate experience within the last five (5) years which are related or relevant to those required for this </w:t>
            </w:r>
            <w:r w:rsidR="00B023F4" w:rsidRPr="00D243BB">
              <w:rPr>
                <w:rFonts w:asciiTheme="minorHAnsi" w:hAnsiTheme="minorHAnsi" w:cstheme="minorHAnsi"/>
                <w:sz w:val="20"/>
                <w:lang w:val="en-CA"/>
              </w:rPr>
              <w:t>Contract</w:t>
            </w:r>
            <w:r w:rsidR="00C404EA" w:rsidRPr="00D243BB">
              <w:rPr>
                <w:rFonts w:asciiTheme="minorHAnsi" w:hAnsiTheme="minorHAnsi" w:cstheme="minorHAnsi"/>
                <w:sz w:val="20"/>
                <w:lang w:val="en-CA"/>
              </w:rPr>
              <w:t xml:space="preserve">.  </w:t>
            </w:r>
          </w:p>
          <w:p w14:paraId="3D44A2F3" w14:textId="77777777" w:rsidR="00C404EA" w:rsidRPr="00D243BB" w:rsidRDefault="00C404EA">
            <w:pPr>
              <w:rPr>
                <w:rFonts w:asciiTheme="minorHAnsi" w:hAnsiTheme="minorHAnsi" w:cstheme="minorHAnsi"/>
                <w:b/>
                <w:bCs/>
                <w:sz w:val="20"/>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8754FB" w:rsidRPr="00D243BB" w14:paraId="3D44A2FB" w14:textId="77777777" w:rsidTr="005B5BC2">
              <w:tc>
                <w:tcPr>
                  <w:tcW w:w="1050" w:type="dxa"/>
                  <w:tcBorders>
                    <w:top w:val="single" w:sz="4" w:space="0" w:color="auto"/>
                    <w:left w:val="single" w:sz="4" w:space="0" w:color="auto"/>
                    <w:bottom w:val="single" w:sz="4" w:space="0" w:color="auto"/>
                    <w:right w:val="single" w:sz="4" w:space="0" w:color="auto"/>
                  </w:tcBorders>
                </w:tcPr>
                <w:p w14:paraId="3D44A2F4"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14:paraId="3D44A2F5"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Client</w:t>
                  </w:r>
                </w:p>
              </w:tc>
              <w:tc>
                <w:tcPr>
                  <w:tcW w:w="1114" w:type="dxa"/>
                  <w:tcBorders>
                    <w:top w:val="single" w:sz="4" w:space="0" w:color="auto"/>
                    <w:left w:val="single" w:sz="4" w:space="0" w:color="auto"/>
                    <w:bottom w:val="single" w:sz="4" w:space="0" w:color="auto"/>
                    <w:right w:val="single" w:sz="4" w:space="0" w:color="auto"/>
                  </w:tcBorders>
                </w:tcPr>
                <w:p w14:paraId="3D44A2F6"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14:paraId="3D44A2F7"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14:paraId="3D44A2F8"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14:paraId="3D44A2F9"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14:paraId="3D44A2FA" w14:textId="77777777" w:rsidR="008754FB" w:rsidRPr="00D243BB" w:rsidRDefault="008754FB" w:rsidP="00BE49C7">
                  <w:pPr>
                    <w:jc w:val="center"/>
                    <w:rPr>
                      <w:rFonts w:asciiTheme="minorHAnsi" w:hAnsiTheme="minorHAnsi" w:cstheme="minorHAnsi"/>
                      <w:b/>
                      <w:sz w:val="20"/>
                      <w:lang w:val="en-CA"/>
                    </w:rPr>
                  </w:pPr>
                  <w:r w:rsidRPr="00D243BB">
                    <w:rPr>
                      <w:rFonts w:asciiTheme="minorHAnsi" w:hAnsiTheme="minorHAnsi" w:cstheme="minorHAnsi"/>
                      <w:b/>
                      <w:sz w:val="20"/>
                      <w:lang w:val="en-CA"/>
                    </w:rPr>
                    <w:t>Reference</w:t>
                  </w:r>
                  <w:r w:rsidR="00B73262" w:rsidRPr="00D243BB">
                    <w:rPr>
                      <w:rFonts w:asciiTheme="minorHAnsi" w:hAnsiTheme="minorHAnsi" w:cstheme="minorHAnsi"/>
                      <w:b/>
                      <w:sz w:val="20"/>
                      <w:lang w:val="en-CA"/>
                    </w:rPr>
                    <w:t>s</w:t>
                  </w:r>
                  <w:r w:rsidRPr="00D243BB">
                    <w:rPr>
                      <w:rFonts w:asciiTheme="minorHAnsi" w:hAnsiTheme="minorHAnsi" w:cstheme="minorHAnsi"/>
                      <w:b/>
                      <w:sz w:val="20"/>
                      <w:lang w:val="en-CA"/>
                    </w:rPr>
                    <w:t xml:space="preserve"> Contact Details (Name, Phone, Email)</w:t>
                  </w:r>
                </w:p>
              </w:tc>
            </w:tr>
            <w:tr w:rsidR="008754FB" w:rsidRPr="00D243BB" w14:paraId="3D44A303" w14:textId="77777777" w:rsidTr="005B5BC2">
              <w:tc>
                <w:tcPr>
                  <w:tcW w:w="1050" w:type="dxa"/>
                  <w:tcBorders>
                    <w:top w:val="single" w:sz="4" w:space="0" w:color="auto"/>
                    <w:left w:val="single" w:sz="4" w:space="0" w:color="auto"/>
                    <w:bottom w:val="single" w:sz="4" w:space="0" w:color="auto"/>
                    <w:right w:val="single" w:sz="4" w:space="0" w:color="auto"/>
                  </w:tcBorders>
                </w:tcPr>
                <w:p w14:paraId="3D44A2FC" w14:textId="77777777" w:rsidR="008754FB" w:rsidRPr="00D243BB" w:rsidRDefault="008754FB" w:rsidP="00BE49C7">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3D44A2FD" w14:textId="77777777" w:rsidR="008754FB" w:rsidRPr="00D243BB" w:rsidRDefault="008754FB" w:rsidP="00BE49C7">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3D44A2FE" w14:textId="77777777" w:rsidR="008754FB" w:rsidRPr="00D243BB" w:rsidRDefault="008754FB" w:rsidP="00BE49C7">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3D44A2FF" w14:textId="77777777" w:rsidR="008754FB" w:rsidRPr="00D243BB" w:rsidRDefault="008754FB" w:rsidP="00BE49C7">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3D44A300" w14:textId="77777777" w:rsidR="008754FB" w:rsidRPr="00D243BB" w:rsidRDefault="008754FB" w:rsidP="00BE49C7">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3D44A301" w14:textId="77777777" w:rsidR="008754FB" w:rsidRPr="00D243BB" w:rsidRDefault="008754FB" w:rsidP="00BE49C7">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3D44A302" w14:textId="77777777" w:rsidR="008754FB" w:rsidRPr="00D243BB" w:rsidRDefault="008754FB" w:rsidP="00BE49C7">
                  <w:pPr>
                    <w:jc w:val="center"/>
                    <w:rPr>
                      <w:rFonts w:asciiTheme="minorHAnsi" w:hAnsiTheme="minorHAnsi" w:cstheme="minorHAnsi"/>
                      <w:sz w:val="20"/>
                      <w:lang w:val="en-CA"/>
                    </w:rPr>
                  </w:pPr>
                </w:p>
              </w:tc>
            </w:tr>
            <w:tr w:rsidR="008754FB" w:rsidRPr="00D243BB" w14:paraId="3D44A30B" w14:textId="77777777" w:rsidTr="005B5BC2">
              <w:tc>
                <w:tcPr>
                  <w:tcW w:w="1050" w:type="dxa"/>
                  <w:tcBorders>
                    <w:top w:val="single" w:sz="4" w:space="0" w:color="auto"/>
                    <w:left w:val="single" w:sz="4" w:space="0" w:color="auto"/>
                    <w:bottom w:val="single" w:sz="4" w:space="0" w:color="auto"/>
                    <w:right w:val="single" w:sz="4" w:space="0" w:color="auto"/>
                  </w:tcBorders>
                </w:tcPr>
                <w:p w14:paraId="3D44A304" w14:textId="77777777" w:rsidR="008754FB" w:rsidRPr="00D243BB" w:rsidRDefault="008754FB" w:rsidP="00BE49C7">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3D44A305" w14:textId="77777777" w:rsidR="008754FB" w:rsidRPr="00D243BB" w:rsidRDefault="008754FB" w:rsidP="00BE49C7">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3D44A306" w14:textId="77777777" w:rsidR="008754FB" w:rsidRPr="00D243BB" w:rsidRDefault="008754FB" w:rsidP="00BE49C7">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3D44A307" w14:textId="77777777" w:rsidR="008754FB" w:rsidRPr="00D243BB" w:rsidRDefault="008754FB" w:rsidP="00BE49C7">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3D44A308" w14:textId="77777777" w:rsidR="008754FB" w:rsidRPr="00D243BB" w:rsidRDefault="008754FB" w:rsidP="00BE49C7">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3D44A309" w14:textId="77777777" w:rsidR="008754FB" w:rsidRPr="00D243BB" w:rsidRDefault="008754FB" w:rsidP="00BE49C7">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3D44A30A" w14:textId="77777777" w:rsidR="008754FB" w:rsidRPr="00D243BB" w:rsidRDefault="008754FB" w:rsidP="00BE49C7">
                  <w:pPr>
                    <w:jc w:val="center"/>
                    <w:rPr>
                      <w:rFonts w:asciiTheme="minorHAnsi" w:hAnsiTheme="minorHAnsi" w:cstheme="minorHAnsi"/>
                      <w:sz w:val="20"/>
                      <w:lang w:val="en-CA"/>
                    </w:rPr>
                  </w:pPr>
                </w:p>
              </w:tc>
            </w:tr>
          </w:tbl>
          <w:p w14:paraId="3D44A30C" w14:textId="77777777" w:rsidR="00C404EA" w:rsidRPr="00D243BB" w:rsidRDefault="00C404EA">
            <w:pPr>
              <w:rPr>
                <w:rFonts w:asciiTheme="minorHAnsi" w:hAnsiTheme="minorHAnsi" w:cstheme="minorHAnsi"/>
                <w:b/>
                <w:bCs/>
                <w:sz w:val="20"/>
                <w:lang w:val="en-CA"/>
              </w:rPr>
            </w:pPr>
          </w:p>
          <w:p w14:paraId="3D44A30D" w14:textId="77777777" w:rsidR="00514341" w:rsidRDefault="00514341">
            <w:pPr>
              <w:rPr>
                <w:rFonts w:asciiTheme="minorHAnsi" w:hAnsiTheme="minorHAnsi" w:cstheme="minorHAnsi"/>
                <w:b/>
                <w:bCs/>
                <w:sz w:val="20"/>
                <w:lang w:val="en-CA"/>
              </w:rPr>
            </w:pPr>
          </w:p>
          <w:p w14:paraId="3D44A30E" w14:textId="77777777" w:rsidR="006A4B53" w:rsidRPr="00D243BB" w:rsidRDefault="006A4B53">
            <w:pPr>
              <w:rPr>
                <w:rFonts w:asciiTheme="minorHAnsi" w:hAnsiTheme="minorHAnsi" w:cstheme="minorHAnsi"/>
                <w:b/>
                <w:bCs/>
                <w:sz w:val="20"/>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DC317B" w:rsidRPr="00D243BB" w14:paraId="3D44A312" w14:textId="77777777" w:rsidTr="005B5BC2">
        <w:tc>
          <w:tcPr>
            <w:tcW w:w="9108" w:type="dxa"/>
          </w:tcPr>
          <w:p w14:paraId="3D44A310" w14:textId="77777777" w:rsidR="00C962AC" w:rsidRPr="00D243BB" w:rsidRDefault="00C962AC" w:rsidP="005B5BC2">
            <w:pPr>
              <w:jc w:val="center"/>
              <w:rPr>
                <w:rFonts w:asciiTheme="minorHAnsi" w:hAnsiTheme="minorHAnsi" w:cstheme="minorHAnsi"/>
                <w:b/>
                <w:bCs/>
                <w:sz w:val="20"/>
                <w:lang w:val="en-CA"/>
              </w:rPr>
            </w:pPr>
          </w:p>
          <w:p w14:paraId="3D44A311" w14:textId="77777777" w:rsidR="00DC317B" w:rsidRPr="00D243BB" w:rsidRDefault="00585CD2" w:rsidP="005B5BC2">
            <w:pPr>
              <w:jc w:val="center"/>
              <w:rPr>
                <w:rFonts w:asciiTheme="minorHAnsi" w:hAnsiTheme="minorHAnsi" w:cstheme="minorHAnsi"/>
                <w:sz w:val="20"/>
                <w:lang w:val="en-CA"/>
              </w:rPr>
            </w:pPr>
            <w:r w:rsidRPr="00D243BB">
              <w:rPr>
                <w:rFonts w:asciiTheme="minorHAnsi" w:hAnsiTheme="minorHAnsi" w:cstheme="minorHAnsi"/>
                <w:b/>
                <w:bCs/>
                <w:sz w:val="20"/>
                <w:lang w:val="en-CA"/>
              </w:rPr>
              <w:t xml:space="preserve">SECTION  2 </w:t>
            </w:r>
            <w:proofErr w:type="gramStart"/>
            <w:r w:rsidRPr="00D243BB">
              <w:rPr>
                <w:rFonts w:asciiTheme="minorHAnsi" w:hAnsiTheme="minorHAnsi" w:cstheme="minorHAnsi"/>
                <w:b/>
                <w:bCs/>
                <w:sz w:val="20"/>
                <w:lang w:val="en-CA"/>
              </w:rPr>
              <w:t>-  APPROACH</w:t>
            </w:r>
            <w:proofErr w:type="gramEnd"/>
            <w:r w:rsidRPr="00D243BB">
              <w:rPr>
                <w:rFonts w:asciiTheme="minorHAnsi" w:hAnsiTheme="minorHAnsi" w:cstheme="minorHAnsi"/>
                <w:b/>
                <w:bCs/>
                <w:sz w:val="20"/>
                <w:lang w:val="en-CA"/>
              </w:rPr>
              <w:t xml:space="preserve"> AND IMPLEMENTATION PLAN</w:t>
            </w:r>
          </w:p>
        </w:tc>
      </w:tr>
      <w:tr w:rsidR="00DC317B" w:rsidRPr="00D243BB" w14:paraId="3D44A329" w14:textId="77777777" w:rsidTr="005B5BC2">
        <w:tc>
          <w:tcPr>
            <w:tcW w:w="9108" w:type="dxa"/>
          </w:tcPr>
          <w:p w14:paraId="3D44A313" w14:textId="77777777" w:rsidR="00DC317B" w:rsidRPr="00D243BB" w:rsidRDefault="00DC317B" w:rsidP="002D3B4A">
            <w:pPr>
              <w:pStyle w:val="BodyText2"/>
              <w:spacing w:after="0" w:line="240" w:lineRule="auto"/>
              <w:jc w:val="both"/>
              <w:rPr>
                <w:rFonts w:asciiTheme="minorHAnsi" w:hAnsiTheme="minorHAnsi" w:cstheme="minorHAnsi"/>
                <w:i/>
                <w:iCs/>
                <w:color w:val="FF0000"/>
                <w:sz w:val="20"/>
                <w:szCs w:val="20"/>
                <w:lang w:val="en-CA"/>
              </w:rPr>
            </w:pPr>
            <w:r w:rsidRPr="00D243BB">
              <w:rPr>
                <w:rFonts w:asciiTheme="minorHAnsi" w:hAnsiTheme="minorHAnsi" w:cstheme="minorHAnsi"/>
                <w:i/>
                <w:iCs/>
                <w:color w:val="FF0000"/>
                <w:sz w:val="20"/>
                <w:szCs w:val="20"/>
                <w:lang w:val="en-CA"/>
              </w:rPr>
              <w:t xml:space="preserve">This section should demonstrate the </w:t>
            </w:r>
            <w:r w:rsidR="003A2EB6" w:rsidRPr="00D243BB">
              <w:rPr>
                <w:rFonts w:asciiTheme="minorHAnsi" w:hAnsiTheme="minorHAnsi" w:cstheme="minorHAnsi"/>
                <w:i/>
                <w:iCs/>
                <w:color w:val="FF0000"/>
                <w:sz w:val="20"/>
                <w:szCs w:val="20"/>
                <w:lang w:val="en-CA"/>
              </w:rPr>
              <w:t>Proposer</w:t>
            </w:r>
            <w:r w:rsidRPr="00D243BB">
              <w:rPr>
                <w:rFonts w:asciiTheme="minorHAnsi" w:hAnsiTheme="minorHAnsi" w:cstheme="minorHAnsi"/>
                <w:i/>
                <w:iCs/>
                <w:color w:val="FF0000"/>
                <w:sz w:val="20"/>
                <w:szCs w:val="20"/>
                <w:lang w:val="en-CA"/>
              </w:rPr>
              <w:t xml:space="preserve">’s responsiveness to the </w:t>
            </w:r>
            <w:r w:rsidR="005B6293">
              <w:rPr>
                <w:rFonts w:asciiTheme="minorHAnsi" w:hAnsiTheme="minorHAnsi" w:cstheme="minorHAnsi"/>
                <w:i/>
                <w:iCs/>
                <w:color w:val="FF0000"/>
                <w:sz w:val="20"/>
                <w:szCs w:val="20"/>
                <w:lang w:val="en-CA"/>
              </w:rPr>
              <w:t>TOR</w:t>
            </w:r>
            <w:r w:rsidRPr="00D243BB">
              <w:rPr>
                <w:rFonts w:asciiTheme="minorHAnsi" w:hAnsiTheme="minorHAnsi" w:cstheme="minorHAnsi"/>
                <w:i/>
                <w:iCs/>
                <w:color w:val="FF0000"/>
                <w:sz w:val="20"/>
                <w:szCs w:val="20"/>
                <w:lang w:val="en-CA"/>
              </w:rPr>
              <w:t xml:space="preserve"> by identifying the specific components proposed, addressing the requirements, as specified, point by point; providing a detailed description of the essential performance characteristics proposed; and demonstrating how the proposed methodology meets or exceeds the </w:t>
            </w:r>
            <w:r w:rsidR="005B6293">
              <w:rPr>
                <w:rFonts w:asciiTheme="minorHAnsi" w:hAnsiTheme="minorHAnsi" w:cstheme="minorHAnsi"/>
                <w:i/>
                <w:iCs/>
                <w:color w:val="FF0000"/>
                <w:sz w:val="20"/>
                <w:szCs w:val="20"/>
                <w:lang w:val="en-CA"/>
              </w:rPr>
              <w:t>requirements</w:t>
            </w:r>
            <w:r w:rsidRPr="00D243BB">
              <w:rPr>
                <w:rFonts w:asciiTheme="minorHAnsi" w:hAnsiTheme="minorHAnsi" w:cstheme="minorHAnsi"/>
                <w:i/>
                <w:iCs/>
                <w:color w:val="FF0000"/>
                <w:sz w:val="20"/>
                <w:szCs w:val="20"/>
                <w:lang w:val="en-CA"/>
              </w:rPr>
              <w:t>.</w:t>
            </w:r>
          </w:p>
          <w:p w14:paraId="3D44A314" w14:textId="77777777" w:rsidR="002D3B4A" w:rsidRPr="00D243BB" w:rsidRDefault="002D3B4A" w:rsidP="002D3B4A">
            <w:pPr>
              <w:jc w:val="both"/>
              <w:rPr>
                <w:rFonts w:asciiTheme="minorHAnsi" w:hAnsiTheme="minorHAnsi" w:cstheme="minorHAnsi"/>
                <w:sz w:val="20"/>
                <w:u w:val="single"/>
                <w:lang w:val="en-CA"/>
              </w:rPr>
            </w:pPr>
          </w:p>
          <w:p w14:paraId="3D44A315" w14:textId="77777777" w:rsidR="00DC317B" w:rsidRPr="00D243BB" w:rsidRDefault="00933B27"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DC5FAD" w:rsidRPr="00D243BB">
              <w:rPr>
                <w:rFonts w:asciiTheme="minorHAnsi" w:hAnsiTheme="minorHAnsi" w:cstheme="minorHAnsi"/>
                <w:sz w:val="20"/>
                <w:u w:val="single"/>
                <w:lang w:val="en-CA"/>
              </w:rPr>
              <w:t>.1</w:t>
            </w:r>
            <w:r w:rsidR="00DC317B" w:rsidRPr="00D243BB">
              <w:rPr>
                <w:rFonts w:asciiTheme="minorHAnsi" w:hAnsiTheme="minorHAnsi" w:cstheme="minorHAnsi"/>
                <w:sz w:val="20"/>
                <w:u w:val="single"/>
                <w:lang w:val="en-CA"/>
              </w:rPr>
              <w:t xml:space="preserve">. Approach to the </w:t>
            </w:r>
            <w:r w:rsidR="00B023F4" w:rsidRPr="00D243BB">
              <w:rPr>
                <w:rFonts w:asciiTheme="minorHAnsi" w:hAnsiTheme="minorHAnsi" w:cstheme="minorHAnsi"/>
                <w:sz w:val="20"/>
                <w:u w:val="single"/>
                <w:lang w:val="en-CA"/>
              </w:rPr>
              <w:t>Service/Work Required</w:t>
            </w:r>
            <w:r w:rsidR="00DC317B" w:rsidRPr="00D243BB">
              <w:rPr>
                <w:rFonts w:asciiTheme="minorHAnsi" w:hAnsiTheme="minorHAnsi" w:cstheme="minorHAnsi"/>
                <w:sz w:val="20"/>
                <w:lang w:val="en-CA"/>
              </w:rPr>
              <w:t xml:space="preserve">: Please provide a detailed description of the methodology for how the organisation/firm will </w:t>
            </w:r>
            <w:proofErr w:type="gramStart"/>
            <w:r w:rsidR="00DC317B" w:rsidRPr="00D243BB">
              <w:rPr>
                <w:rFonts w:asciiTheme="minorHAnsi" w:hAnsiTheme="minorHAnsi" w:cstheme="minorHAnsi"/>
                <w:sz w:val="20"/>
                <w:lang w:val="en-CA"/>
              </w:rPr>
              <w:t>achieve  the</w:t>
            </w:r>
            <w:proofErr w:type="gramEnd"/>
            <w:r w:rsidR="00DC317B" w:rsidRPr="00D243BB">
              <w:rPr>
                <w:rFonts w:asciiTheme="minorHAnsi" w:hAnsiTheme="minorHAnsi" w:cstheme="minorHAnsi"/>
                <w:sz w:val="20"/>
                <w:lang w:val="en-CA"/>
              </w:rPr>
              <w:t xml:space="preserve"> Terms of Reference of the project</w:t>
            </w:r>
            <w:r w:rsidR="0082668F" w:rsidRPr="00D243BB">
              <w:rPr>
                <w:rFonts w:asciiTheme="minorHAnsi" w:hAnsiTheme="minorHAnsi" w:cstheme="minorHAnsi"/>
                <w:sz w:val="20"/>
                <w:lang w:val="en-CA"/>
              </w:rPr>
              <w:t>, keeping in mind the appropriateness to local conditions and project environment.</w:t>
            </w:r>
          </w:p>
          <w:p w14:paraId="3D44A316" w14:textId="77777777" w:rsidR="00B80CB3" w:rsidRPr="00D243BB" w:rsidRDefault="00B80CB3" w:rsidP="002D3B4A">
            <w:pPr>
              <w:jc w:val="both"/>
              <w:rPr>
                <w:rFonts w:asciiTheme="minorHAnsi" w:hAnsiTheme="minorHAnsi" w:cstheme="minorHAnsi"/>
                <w:sz w:val="20"/>
                <w:u w:val="single"/>
                <w:lang w:val="en-CA"/>
              </w:rPr>
            </w:pPr>
          </w:p>
          <w:p w14:paraId="3D44A317" w14:textId="77777777" w:rsidR="00DC317B" w:rsidRPr="00D243BB" w:rsidRDefault="00514341"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DC5FAD" w:rsidRPr="00D243BB">
              <w:rPr>
                <w:rFonts w:asciiTheme="minorHAnsi" w:hAnsiTheme="minorHAnsi" w:cstheme="minorHAnsi"/>
                <w:sz w:val="20"/>
                <w:u w:val="single"/>
                <w:lang w:val="en-CA"/>
              </w:rPr>
              <w:t>.2</w:t>
            </w:r>
            <w:r w:rsidR="00DC317B" w:rsidRPr="00D243BB">
              <w:rPr>
                <w:rFonts w:asciiTheme="minorHAnsi" w:hAnsiTheme="minorHAnsi" w:cstheme="minorHAnsi"/>
                <w:sz w:val="20"/>
                <w:u w:val="single"/>
                <w:lang w:val="en-CA"/>
              </w:rPr>
              <w:t xml:space="preserve">. Technical Quality </w:t>
            </w:r>
            <w:r w:rsidR="0082668F" w:rsidRPr="00D243BB">
              <w:rPr>
                <w:rFonts w:asciiTheme="minorHAnsi" w:hAnsiTheme="minorHAnsi" w:cstheme="minorHAnsi"/>
                <w:sz w:val="20"/>
                <w:u w:val="single"/>
                <w:lang w:val="en-CA"/>
              </w:rPr>
              <w:t xml:space="preserve">Assurance </w:t>
            </w:r>
            <w:r w:rsidR="00DC317B" w:rsidRPr="00D243BB">
              <w:rPr>
                <w:rFonts w:asciiTheme="minorHAnsi" w:hAnsiTheme="minorHAnsi" w:cstheme="minorHAnsi"/>
                <w:sz w:val="20"/>
                <w:u w:val="single"/>
                <w:lang w:val="en-CA"/>
              </w:rPr>
              <w:t>Review Mechanisms</w:t>
            </w:r>
            <w:r w:rsidR="00DC317B" w:rsidRPr="00D243BB">
              <w:rPr>
                <w:rFonts w:asciiTheme="minorHAnsi" w:hAnsiTheme="minorHAnsi" w:cstheme="minorHAnsi"/>
                <w:sz w:val="20"/>
                <w:lang w:val="en-CA"/>
              </w:rPr>
              <w:t>: The methodology shal</w:t>
            </w:r>
            <w:r w:rsidR="003A2EB6" w:rsidRPr="00D243BB">
              <w:rPr>
                <w:rFonts w:asciiTheme="minorHAnsi" w:hAnsiTheme="minorHAnsi" w:cstheme="minorHAnsi"/>
                <w:sz w:val="20"/>
                <w:lang w:val="en-CA"/>
              </w:rPr>
              <w:t>l also include details of the Propose</w:t>
            </w:r>
            <w:r w:rsidR="00DC317B" w:rsidRPr="00D243BB">
              <w:rPr>
                <w:rFonts w:asciiTheme="minorHAnsi" w:hAnsiTheme="minorHAnsi" w:cstheme="minorHAnsi"/>
                <w:sz w:val="20"/>
                <w:lang w:val="en-CA"/>
              </w:rPr>
              <w:t xml:space="preserve">r’s internal technical and quality </w:t>
            </w:r>
            <w:r w:rsidR="0082668F" w:rsidRPr="00D243BB">
              <w:rPr>
                <w:rFonts w:asciiTheme="minorHAnsi" w:hAnsiTheme="minorHAnsi" w:cstheme="minorHAnsi"/>
                <w:sz w:val="20"/>
                <w:lang w:val="en-CA"/>
              </w:rPr>
              <w:t xml:space="preserve">assurance </w:t>
            </w:r>
            <w:r w:rsidR="00DC317B" w:rsidRPr="00D243BB">
              <w:rPr>
                <w:rFonts w:asciiTheme="minorHAnsi" w:hAnsiTheme="minorHAnsi" w:cstheme="minorHAnsi"/>
                <w:sz w:val="20"/>
                <w:lang w:val="en-CA"/>
              </w:rPr>
              <w:t>review mechanisms.</w:t>
            </w:r>
            <w:r w:rsidR="0082668F" w:rsidRPr="00D243BB">
              <w:rPr>
                <w:rFonts w:asciiTheme="minorHAnsi" w:hAnsiTheme="minorHAnsi" w:cstheme="minorHAnsi"/>
                <w:sz w:val="20"/>
                <w:lang w:val="en-CA"/>
              </w:rPr>
              <w:t xml:space="preserve">  </w:t>
            </w:r>
          </w:p>
          <w:p w14:paraId="3D44A318" w14:textId="77777777" w:rsidR="00B80CB3" w:rsidRPr="00D243BB" w:rsidRDefault="00B80CB3" w:rsidP="002D3B4A">
            <w:pPr>
              <w:jc w:val="both"/>
              <w:rPr>
                <w:rFonts w:asciiTheme="minorHAnsi" w:hAnsiTheme="minorHAnsi" w:cstheme="minorHAnsi"/>
                <w:sz w:val="20"/>
                <w:u w:val="single"/>
                <w:lang w:val="en-CA"/>
              </w:rPr>
            </w:pPr>
          </w:p>
          <w:p w14:paraId="3D44A319" w14:textId="77777777" w:rsidR="006A4B53" w:rsidRPr="00D243BB" w:rsidRDefault="006A4B53" w:rsidP="006A4B53">
            <w:pPr>
              <w:jc w:val="both"/>
              <w:rPr>
                <w:rFonts w:asciiTheme="minorHAnsi" w:hAnsiTheme="minorHAnsi" w:cstheme="minorHAnsi"/>
                <w:sz w:val="20"/>
                <w:szCs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3</w:t>
            </w:r>
            <w:r w:rsidRPr="00D243BB">
              <w:rPr>
                <w:rFonts w:asciiTheme="minorHAnsi" w:hAnsiTheme="minorHAnsi" w:cstheme="minorHAnsi"/>
                <w:sz w:val="20"/>
                <w:u w:val="single"/>
                <w:lang w:val="en-CA"/>
              </w:rPr>
              <w:t xml:space="preserve"> Implementation Timelines:</w:t>
            </w:r>
            <w:r w:rsidRPr="00D243BB">
              <w:rPr>
                <w:rFonts w:asciiTheme="minorHAnsi" w:hAnsiTheme="minorHAnsi" w:cstheme="minorHAnsi"/>
                <w:sz w:val="20"/>
                <w:lang w:val="en-CA"/>
              </w:rPr>
              <w:t xml:space="preserve">  The Proposer </w:t>
            </w:r>
            <w:r w:rsidRPr="00D243BB">
              <w:rPr>
                <w:rFonts w:asciiTheme="minorHAnsi" w:hAnsiTheme="minorHAnsi" w:cstheme="minorHAnsi"/>
                <w:sz w:val="20"/>
                <w:szCs w:val="20"/>
                <w:lang w:val="en-CA"/>
              </w:rPr>
              <w:t xml:space="preserve">shall submit a Gantt Chart or Project Schedule indicating the detailed sequence of activities that will be undertaken and their corresponding timing.   </w:t>
            </w:r>
          </w:p>
          <w:p w14:paraId="3D44A31A" w14:textId="77777777" w:rsidR="002D3B4A" w:rsidRPr="00D243BB" w:rsidRDefault="002D3B4A" w:rsidP="002D3B4A">
            <w:pPr>
              <w:jc w:val="both"/>
              <w:rPr>
                <w:rFonts w:asciiTheme="minorHAnsi" w:hAnsiTheme="minorHAnsi" w:cstheme="minorHAnsi"/>
                <w:sz w:val="20"/>
                <w:u w:val="single"/>
                <w:lang w:val="en-CA"/>
              </w:rPr>
            </w:pPr>
          </w:p>
          <w:p w14:paraId="3D44A31B" w14:textId="77777777" w:rsidR="00C83389" w:rsidRPr="00D243BB" w:rsidRDefault="00C83389" w:rsidP="002D3B4A">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sidR="006A4B53">
              <w:rPr>
                <w:rFonts w:asciiTheme="minorHAnsi" w:hAnsiTheme="minorHAnsi" w:cstheme="minorHAnsi"/>
                <w:sz w:val="20"/>
                <w:u w:val="single"/>
                <w:lang w:val="en-CA"/>
              </w:rPr>
              <w:t>4</w:t>
            </w:r>
            <w:r w:rsidRPr="00D243BB">
              <w:rPr>
                <w:rFonts w:asciiTheme="minorHAnsi" w:hAnsiTheme="minorHAnsi" w:cstheme="minorHAnsi"/>
                <w:sz w:val="20"/>
                <w:u w:val="single"/>
                <w:lang w:val="en-CA"/>
              </w:rPr>
              <w:t>. Subcontracting</w:t>
            </w:r>
            <w:r w:rsidRPr="00D243BB">
              <w:rPr>
                <w:rFonts w:asciiTheme="minorHAnsi" w:hAnsiTheme="minorHAnsi" w:cstheme="minorHAnsi"/>
                <w:sz w:val="20"/>
                <w:lang w:val="en-CA"/>
              </w:rPr>
              <w:t xml:space="preserve">: Explain whether any work would be subcontracted, to whom, </w:t>
            </w:r>
            <w:r w:rsidR="00D121D5" w:rsidRPr="00D243BB">
              <w:rPr>
                <w:rFonts w:asciiTheme="minorHAnsi" w:hAnsiTheme="minorHAnsi" w:cstheme="minorHAnsi"/>
                <w:sz w:val="20"/>
                <w:lang w:val="en-CA"/>
              </w:rPr>
              <w:t xml:space="preserve">how much percentage of the work, </w:t>
            </w:r>
            <w:r w:rsidRPr="00D243BB">
              <w:rPr>
                <w:rFonts w:asciiTheme="minorHAnsi" w:hAnsiTheme="minorHAnsi" w:cstheme="minorHAnsi"/>
                <w:sz w:val="20"/>
                <w:lang w:val="en-CA"/>
              </w:rPr>
              <w:t xml:space="preserve">the rationale for such, and the roles of the proposed sub-contractors.  Special attention should be given to providing a clear picture of the role of each entity and how everyone will function as a team. </w:t>
            </w:r>
          </w:p>
          <w:p w14:paraId="3D44A31C" w14:textId="77777777" w:rsidR="002D3B4A" w:rsidRPr="00D243BB" w:rsidRDefault="002D3B4A" w:rsidP="002D3B4A">
            <w:pPr>
              <w:rPr>
                <w:rFonts w:asciiTheme="minorHAnsi" w:hAnsiTheme="minorHAnsi" w:cstheme="minorHAnsi"/>
                <w:sz w:val="20"/>
                <w:u w:val="single"/>
                <w:lang w:val="en-CA"/>
              </w:rPr>
            </w:pPr>
          </w:p>
          <w:p w14:paraId="3D44A31D" w14:textId="77777777" w:rsidR="00B80CB3" w:rsidRPr="00D243BB" w:rsidRDefault="00B80CB3" w:rsidP="002D3B4A">
            <w:pPr>
              <w:rPr>
                <w:rFonts w:asciiTheme="minorHAnsi" w:hAnsiTheme="minorHAnsi" w:cstheme="minorHAnsi"/>
                <w:sz w:val="20"/>
                <w:lang w:val="en-CA"/>
              </w:rPr>
            </w:pPr>
            <w:r w:rsidRPr="00D243BB">
              <w:rPr>
                <w:rFonts w:asciiTheme="minorHAnsi" w:hAnsiTheme="minorHAnsi" w:cstheme="minorHAnsi"/>
                <w:sz w:val="20"/>
                <w:u w:val="single"/>
                <w:lang w:val="en-CA"/>
              </w:rPr>
              <w:t>2.</w:t>
            </w:r>
            <w:r w:rsidR="006A4B53">
              <w:rPr>
                <w:rFonts w:asciiTheme="minorHAnsi" w:hAnsiTheme="minorHAnsi" w:cstheme="minorHAnsi"/>
                <w:sz w:val="20"/>
                <w:u w:val="single"/>
                <w:lang w:val="en-CA"/>
              </w:rPr>
              <w:t>5</w:t>
            </w:r>
            <w:r w:rsidRPr="00D243BB">
              <w:rPr>
                <w:rFonts w:asciiTheme="minorHAnsi" w:hAnsiTheme="minorHAnsi" w:cstheme="minorHAnsi"/>
                <w:sz w:val="20"/>
                <w:u w:val="single"/>
                <w:lang w:val="en-CA"/>
              </w:rPr>
              <w:t>. Risks / Mitigation Measures</w:t>
            </w:r>
            <w:r w:rsidRPr="00D243BB">
              <w:rPr>
                <w:rFonts w:asciiTheme="minorHAnsi" w:hAnsiTheme="minorHAnsi" w:cstheme="minorHAnsi"/>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3D44A31E" w14:textId="77777777" w:rsidR="006A4B53" w:rsidRDefault="006A4B53" w:rsidP="006A4B53">
            <w:pPr>
              <w:jc w:val="both"/>
              <w:rPr>
                <w:rFonts w:asciiTheme="minorHAnsi" w:hAnsiTheme="minorHAnsi" w:cstheme="minorHAnsi"/>
                <w:sz w:val="20"/>
                <w:u w:val="single"/>
                <w:lang w:val="en-CA"/>
              </w:rPr>
            </w:pPr>
          </w:p>
          <w:p w14:paraId="3D44A31F" w14:textId="77777777" w:rsidR="006A4B53" w:rsidRPr="00D243BB" w:rsidRDefault="006A4B53" w:rsidP="006A4B53">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6</w:t>
            </w:r>
            <w:r w:rsidRPr="00D243BB">
              <w:rPr>
                <w:rFonts w:asciiTheme="minorHAnsi" w:hAnsiTheme="minorHAnsi" w:cstheme="minorHAnsi"/>
                <w:sz w:val="20"/>
                <w:u w:val="single"/>
                <w:lang w:val="en-CA"/>
              </w:rPr>
              <w:t>. Reporting and Monitoring</w:t>
            </w:r>
            <w:r w:rsidRPr="00D243BB">
              <w:rPr>
                <w:rFonts w:asciiTheme="minorHAnsi" w:hAnsiTheme="minorHAnsi" w:cstheme="minorHAnsi"/>
                <w:sz w:val="20"/>
                <w:lang w:val="en-CA"/>
              </w:rPr>
              <w:t xml:space="preserve">: Please provide a brief description of the mechanisms proposed for this project for reporting to the UNDP and partners, including a reporting schedule. </w:t>
            </w:r>
          </w:p>
          <w:p w14:paraId="3D44A320" w14:textId="77777777" w:rsidR="00B80CB3" w:rsidRPr="00D243BB" w:rsidRDefault="00B80CB3" w:rsidP="002D3B4A">
            <w:pPr>
              <w:rPr>
                <w:rFonts w:asciiTheme="minorHAnsi" w:hAnsiTheme="minorHAnsi" w:cstheme="minorHAnsi"/>
                <w:sz w:val="20"/>
                <w:u w:val="single"/>
                <w:lang w:val="en-CA"/>
              </w:rPr>
            </w:pPr>
          </w:p>
          <w:p w14:paraId="3D44A321" w14:textId="77777777" w:rsidR="00C83389" w:rsidRPr="00D243BB" w:rsidRDefault="00C83389" w:rsidP="002D3B4A">
            <w:pPr>
              <w:rPr>
                <w:rFonts w:asciiTheme="minorHAnsi" w:hAnsiTheme="minorHAnsi" w:cstheme="minorHAnsi"/>
                <w:sz w:val="20"/>
                <w:lang w:val="en-CA"/>
              </w:rPr>
            </w:pPr>
            <w:r w:rsidRPr="00D243BB">
              <w:rPr>
                <w:rFonts w:asciiTheme="minorHAnsi" w:hAnsiTheme="minorHAnsi" w:cstheme="minorHAnsi"/>
                <w:sz w:val="20"/>
                <w:u w:val="single"/>
                <w:lang w:val="en-CA"/>
              </w:rPr>
              <w:t>2.</w:t>
            </w:r>
            <w:r w:rsidR="00B80CB3" w:rsidRPr="00D243BB">
              <w:rPr>
                <w:rFonts w:asciiTheme="minorHAnsi" w:hAnsiTheme="minorHAnsi" w:cstheme="minorHAnsi"/>
                <w:sz w:val="20"/>
                <w:u w:val="single"/>
                <w:lang w:val="en-CA"/>
              </w:rPr>
              <w:t>7</w:t>
            </w:r>
            <w:r w:rsidRPr="00D243BB">
              <w:rPr>
                <w:rFonts w:asciiTheme="minorHAnsi" w:hAnsiTheme="minorHAnsi" w:cstheme="minorHAnsi"/>
                <w:sz w:val="20"/>
                <w:u w:val="single"/>
                <w:lang w:val="en-CA"/>
              </w:rPr>
              <w:t>. Anti-Corruption Strategy</w:t>
            </w:r>
            <w:r w:rsidRPr="00D243BB">
              <w:rPr>
                <w:rFonts w:asciiTheme="minorHAnsi" w:hAnsiTheme="minorHAnsi" w:cstheme="minorHAnsi"/>
                <w:sz w:val="20"/>
                <w:lang w:val="en-CA"/>
              </w:rPr>
              <w:t>: Define the anti-corruption strategy that will be applied in this project to prevent the misuse of funds.  Describe the financial controls that will be put in place.</w:t>
            </w:r>
          </w:p>
          <w:p w14:paraId="3D44A322" w14:textId="77777777" w:rsidR="006A4B53" w:rsidRPr="00D243BB" w:rsidRDefault="006A4B53" w:rsidP="006A4B53">
            <w:pPr>
              <w:jc w:val="both"/>
              <w:rPr>
                <w:rFonts w:asciiTheme="minorHAnsi" w:hAnsiTheme="minorHAnsi" w:cstheme="minorHAnsi"/>
                <w:sz w:val="20"/>
                <w:lang w:val="en-CA"/>
              </w:rPr>
            </w:pPr>
          </w:p>
          <w:p w14:paraId="3D44A323" w14:textId="77777777" w:rsidR="006A4B53" w:rsidRPr="00D243BB" w:rsidRDefault="006A4B53" w:rsidP="006A4B53">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8</w:t>
            </w:r>
            <w:r w:rsidRPr="00D243BB">
              <w:rPr>
                <w:rFonts w:asciiTheme="minorHAnsi" w:hAnsiTheme="minorHAnsi" w:cstheme="minorHAnsi"/>
                <w:sz w:val="20"/>
                <w:u w:val="single"/>
                <w:lang w:val="en-CA"/>
              </w:rPr>
              <w:t>. Partnerships</w:t>
            </w:r>
            <w:r w:rsidRPr="00D243BB">
              <w:rPr>
                <w:rFonts w:asciiTheme="minorHAnsi" w:hAnsiTheme="minorHAnsi" w:cstheme="minorHAnsi"/>
                <w:sz w:val="20"/>
                <w:lang w:val="en-CA"/>
              </w:rPr>
              <w:t xml:space="preserve">: Explain any partnerships with local, </w:t>
            </w:r>
            <w:proofErr w:type="gramStart"/>
            <w:r w:rsidRPr="00D243BB">
              <w:rPr>
                <w:rFonts w:asciiTheme="minorHAnsi" w:hAnsiTheme="minorHAnsi" w:cstheme="minorHAnsi"/>
                <w:sz w:val="20"/>
                <w:lang w:val="en-CA"/>
              </w:rPr>
              <w:t>international</w:t>
            </w:r>
            <w:proofErr w:type="gramEnd"/>
            <w:r w:rsidRPr="00D243BB">
              <w:rPr>
                <w:rFonts w:asciiTheme="minorHAnsi" w:hAnsiTheme="minorHAnsi" w:cstheme="minorHAnsi"/>
                <w:sz w:val="20"/>
                <w:lang w:val="en-CA"/>
              </w:rPr>
              <w:t xml:space="preserve">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3D44A324" w14:textId="77777777" w:rsidR="006A4B53" w:rsidRPr="00D243BB" w:rsidRDefault="006A4B53" w:rsidP="002D3B4A">
            <w:pPr>
              <w:jc w:val="both"/>
              <w:rPr>
                <w:rFonts w:asciiTheme="minorHAnsi" w:hAnsiTheme="minorHAnsi" w:cstheme="minorHAnsi"/>
                <w:sz w:val="20"/>
                <w:szCs w:val="20"/>
                <w:lang w:val="en-CA"/>
              </w:rPr>
            </w:pPr>
          </w:p>
          <w:p w14:paraId="3D44A325" w14:textId="77777777" w:rsidR="0082668F" w:rsidRPr="00D243BB" w:rsidRDefault="007C1C49" w:rsidP="002D3B4A">
            <w:pPr>
              <w:jc w:val="both"/>
              <w:rPr>
                <w:rFonts w:asciiTheme="minorHAnsi" w:hAnsiTheme="minorHAnsi" w:cstheme="minorHAnsi"/>
                <w:sz w:val="20"/>
                <w:szCs w:val="20"/>
              </w:rPr>
            </w:pPr>
            <w:r w:rsidRPr="00D243BB">
              <w:rPr>
                <w:rFonts w:asciiTheme="minorHAnsi" w:hAnsiTheme="minorHAnsi" w:cstheme="minorHAnsi"/>
                <w:sz w:val="20"/>
                <w:szCs w:val="20"/>
                <w:u w:val="single"/>
                <w:lang w:val="en-CA"/>
              </w:rPr>
              <w:t>2.9 S</w:t>
            </w:r>
            <w:proofErr w:type="spellStart"/>
            <w:r w:rsidRPr="00D243BB">
              <w:rPr>
                <w:rFonts w:asciiTheme="minorHAnsi" w:hAnsiTheme="minorHAnsi" w:cstheme="minorHAnsi"/>
                <w:sz w:val="20"/>
                <w:szCs w:val="20"/>
                <w:u w:val="single"/>
              </w:rPr>
              <w:t>tatement</w:t>
            </w:r>
            <w:proofErr w:type="spellEnd"/>
            <w:r w:rsidRPr="00D243BB">
              <w:rPr>
                <w:rFonts w:asciiTheme="minorHAnsi" w:hAnsiTheme="minorHAnsi" w:cstheme="minorHAnsi"/>
                <w:sz w:val="20"/>
                <w:szCs w:val="20"/>
                <w:u w:val="single"/>
              </w:rPr>
              <w:t xml:space="preserve"> of Full Disclosure</w:t>
            </w:r>
            <w:r w:rsidRPr="00D243BB">
              <w:rPr>
                <w:rFonts w:asciiTheme="minorHAnsi" w:hAnsiTheme="minorHAnsi" w:cstheme="minorHAnsi"/>
                <w:sz w:val="20"/>
                <w:szCs w:val="20"/>
              </w:rPr>
              <w:t>:  This is intended to disclose any potential conflict in accordance with the definition of “conflict” under Section 4 of this document, if any.</w:t>
            </w:r>
          </w:p>
          <w:p w14:paraId="3D44A326" w14:textId="77777777" w:rsidR="007C1C49" w:rsidRPr="00D243BB" w:rsidRDefault="007C1C49" w:rsidP="002D3B4A">
            <w:pPr>
              <w:jc w:val="both"/>
              <w:rPr>
                <w:rFonts w:asciiTheme="minorHAnsi" w:hAnsiTheme="minorHAnsi" w:cstheme="minorHAnsi"/>
                <w:sz w:val="20"/>
                <w:szCs w:val="20"/>
                <w:u w:val="single"/>
                <w:lang w:val="en-CA"/>
              </w:rPr>
            </w:pPr>
          </w:p>
          <w:p w14:paraId="3D44A327" w14:textId="77777777" w:rsidR="007C1C49" w:rsidRPr="00D243BB" w:rsidRDefault="00DC317B" w:rsidP="002D3B4A">
            <w:pPr>
              <w:jc w:val="both"/>
              <w:rPr>
                <w:rFonts w:asciiTheme="minorHAnsi" w:hAnsiTheme="minorHAnsi" w:cstheme="minorHAnsi"/>
                <w:szCs w:val="22"/>
              </w:rPr>
            </w:pPr>
            <w:proofErr w:type="gramStart"/>
            <w:r w:rsidRPr="00D243BB">
              <w:rPr>
                <w:rFonts w:asciiTheme="minorHAnsi" w:hAnsiTheme="minorHAnsi" w:cstheme="minorHAnsi"/>
                <w:sz w:val="20"/>
                <w:szCs w:val="20"/>
                <w:u w:val="single"/>
                <w:lang w:val="en-CA"/>
              </w:rPr>
              <w:t>2.</w:t>
            </w:r>
            <w:r w:rsidR="007C1C49" w:rsidRPr="00D243BB">
              <w:rPr>
                <w:rFonts w:asciiTheme="minorHAnsi" w:hAnsiTheme="minorHAnsi" w:cstheme="minorHAnsi"/>
                <w:sz w:val="20"/>
                <w:szCs w:val="20"/>
                <w:u w:val="single"/>
                <w:lang w:val="en-CA"/>
              </w:rPr>
              <w:t>10</w:t>
            </w:r>
            <w:r w:rsidR="00DC5FAD" w:rsidRPr="00D243BB">
              <w:rPr>
                <w:rFonts w:asciiTheme="minorHAnsi" w:hAnsiTheme="minorHAnsi" w:cstheme="minorHAnsi"/>
                <w:sz w:val="20"/>
                <w:szCs w:val="20"/>
                <w:u w:val="single"/>
                <w:lang w:val="en-CA"/>
              </w:rPr>
              <w:t xml:space="preserve"> </w:t>
            </w:r>
            <w:r w:rsidRPr="00D243BB">
              <w:rPr>
                <w:rFonts w:asciiTheme="minorHAnsi" w:hAnsiTheme="minorHAnsi" w:cstheme="minorHAnsi"/>
                <w:sz w:val="20"/>
                <w:szCs w:val="20"/>
                <w:u w:val="single"/>
                <w:lang w:val="en-CA"/>
              </w:rPr>
              <w:t xml:space="preserve"> Other</w:t>
            </w:r>
            <w:proofErr w:type="gramEnd"/>
            <w:r w:rsidRPr="00D243BB">
              <w:rPr>
                <w:rFonts w:asciiTheme="minorHAnsi" w:hAnsiTheme="minorHAnsi" w:cstheme="minorHAnsi"/>
                <w:sz w:val="20"/>
                <w:szCs w:val="20"/>
                <w:u w:val="single"/>
                <w:lang w:val="en-CA"/>
              </w:rPr>
              <w:t>:</w:t>
            </w:r>
            <w:r w:rsidRPr="00D243BB">
              <w:rPr>
                <w:rFonts w:asciiTheme="minorHAnsi" w:hAnsiTheme="minorHAnsi" w:cstheme="minorHAnsi"/>
                <w:sz w:val="20"/>
                <w:szCs w:val="20"/>
                <w:lang w:val="en-CA"/>
              </w:rPr>
              <w:t xml:space="preserve"> Any other comments or information regarding</w:t>
            </w:r>
            <w:r w:rsidRPr="00D243BB">
              <w:rPr>
                <w:rFonts w:asciiTheme="minorHAnsi" w:hAnsiTheme="minorHAnsi" w:cstheme="minorHAnsi"/>
                <w:sz w:val="20"/>
                <w:lang w:val="en-CA"/>
              </w:rPr>
              <w:t xml:space="preserve"> the project approach</w:t>
            </w:r>
            <w:r w:rsidR="00902DB6" w:rsidRPr="00D243BB">
              <w:rPr>
                <w:rFonts w:asciiTheme="minorHAnsi" w:hAnsiTheme="minorHAnsi" w:cstheme="minorHAnsi"/>
                <w:sz w:val="20"/>
                <w:lang w:val="en-CA"/>
              </w:rPr>
              <w:t xml:space="preserve"> and methodology that will be adopted</w:t>
            </w:r>
            <w:r w:rsidRPr="00D243BB">
              <w:rPr>
                <w:rFonts w:asciiTheme="minorHAnsi" w:hAnsiTheme="minorHAnsi" w:cstheme="minorHAnsi"/>
                <w:sz w:val="20"/>
                <w:lang w:val="en-CA"/>
              </w:rPr>
              <w:t>.</w:t>
            </w:r>
            <w:r w:rsidR="0003522D" w:rsidRPr="00D243BB" w:rsidDel="0003522D">
              <w:rPr>
                <w:rFonts w:asciiTheme="minorHAnsi" w:hAnsiTheme="minorHAnsi" w:cstheme="minorHAnsi"/>
                <w:sz w:val="20"/>
                <w:lang w:val="en-CA"/>
              </w:rPr>
              <w:t xml:space="preserve"> </w:t>
            </w:r>
            <w:r w:rsidR="007C1C49" w:rsidRPr="00D243BB">
              <w:rPr>
                <w:rFonts w:asciiTheme="minorHAnsi" w:hAnsiTheme="minorHAnsi" w:cstheme="minorHAnsi"/>
                <w:sz w:val="20"/>
                <w:lang w:val="en-CA"/>
              </w:rPr>
              <w:t xml:space="preserve"> </w:t>
            </w:r>
          </w:p>
          <w:p w14:paraId="3D44A328" w14:textId="77777777" w:rsidR="00DC317B" w:rsidRPr="00D243BB" w:rsidRDefault="00DC317B" w:rsidP="002D3B4A">
            <w:pPr>
              <w:rPr>
                <w:rFonts w:asciiTheme="minorHAnsi" w:hAnsiTheme="minorHAnsi" w:cstheme="minorHAnsi"/>
                <w:sz w:val="20"/>
                <w:lang w:val="en-CA"/>
              </w:rPr>
            </w:pPr>
          </w:p>
        </w:tc>
      </w:tr>
    </w:tbl>
    <w:p w14:paraId="3D44A32A" w14:textId="77777777" w:rsidR="00DC317B" w:rsidRPr="00D243BB" w:rsidRDefault="00DC317B" w:rsidP="002D3B4A">
      <w:pPr>
        <w:rPr>
          <w:rFonts w:asciiTheme="minorHAnsi" w:hAnsiTheme="minorHAnsi" w:cstheme="minorHAnsi"/>
          <w:sz w:val="20"/>
          <w:lang w:val="en-CA"/>
        </w:rPr>
      </w:pPr>
    </w:p>
    <w:p w14:paraId="3D44A32B" w14:textId="77777777" w:rsidR="009B74C6" w:rsidRPr="00D243BB" w:rsidRDefault="009B74C6" w:rsidP="002D3B4A">
      <w:pPr>
        <w:rPr>
          <w:rFonts w:asciiTheme="minorHAnsi" w:hAnsiTheme="minorHAnsi" w:cstheme="minorHAnsi"/>
          <w:b/>
          <w:sz w:val="20"/>
          <w:lang w:val="en-CA"/>
        </w:rPr>
      </w:pPr>
    </w:p>
    <w:tbl>
      <w:tblPr>
        <w:tblStyle w:val="TableGrid"/>
        <w:tblW w:w="0" w:type="auto"/>
        <w:tblLook w:val="04A0" w:firstRow="1" w:lastRow="0" w:firstColumn="1" w:lastColumn="0" w:noHBand="0" w:noVBand="1"/>
      </w:tblPr>
      <w:tblGrid>
        <w:gridCol w:w="9334"/>
      </w:tblGrid>
      <w:tr w:rsidR="009B74C6" w:rsidRPr="00D243BB" w14:paraId="3D44A37B" w14:textId="77777777" w:rsidTr="005B5BC2">
        <w:tc>
          <w:tcPr>
            <w:tcW w:w="9108" w:type="dxa"/>
            <w:shd w:val="clear" w:color="auto" w:fill="auto"/>
          </w:tcPr>
          <w:p w14:paraId="3D44A32C" w14:textId="77777777" w:rsidR="009B74C6" w:rsidRPr="00D243BB" w:rsidRDefault="009B74C6" w:rsidP="002D3B4A">
            <w:pPr>
              <w:pStyle w:val="Heading4"/>
              <w:pBdr>
                <w:top w:val="single" w:sz="4" w:space="1" w:color="auto"/>
                <w:left w:val="single" w:sz="4" w:space="4" w:color="auto"/>
                <w:bottom w:val="single" w:sz="4" w:space="1" w:color="auto"/>
                <w:right w:val="single" w:sz="4" w:space="4" w:color="auto"/>
              </w:pBdr>
              <w:shd w:val="clear" w:color="auto" w:fill="C0C0C0"/>
              <w:jc w:val="center"/>
              <w:rPr>
                <w:rFonts w:asciiTheme="minorHAnsi" w:eastAsia="Arial Unicode MS" w:hAnsiTheme="minorHAnsi" w:cstheme="minorHAnsi"/>
                <w:b/>
                <w:lang w:val="en-CA"/>
              </w:rPr>
            </w:pPr>
            <w:r w:rsidRPr="00D243BB">
              <w:rPr>
                <w:rFonts w:asciiTheme="minorHAnsi" w:hAnsiTheme="minorHAnsi" w:cstheme="minorHAnsi"/>
                <w:b/>
                <w:lang w:val="en-CA"/>
              </w:rPr>
              <w:lastRenderedPageBreak/>
              <w:t>SECTION 3: PERSONNEL</w:t>
            </w:r>
          </w:p>
          <w:p w14:paraId="3D44A32D" w14:textId="77777777" w:rsidR="009B74C6" w:rsidRPr="00D243BB" w:rsidRDefault="009B74C6" w:rsidP="002D3B4A">
            <w:pPr>
              <w:rPr>
                <w:rFonts w:asciiTheme="minorHAnsi" w:hAnsiTheme="minorHAnsi" w:cstheme="minorHAnsi"/>
                <w:sz w:val="20"/>
                <w:lang w:val="en-CA"/>
              </w:rPr>
            </w:pPr>
          </w:p>
          <w:p w14:paraId="3D44A32E" w14:textId="77777777" w:rsidR="009B74C6" w:rsidRPr="00D243BB" w:rsidRDefault="009B74C6" w:rsidP="002D3B4A">
            <w:pPr>
              <w:rPr>
                <w:rFonts w:asciiTheme="minorHAnsi" w:hAnsiTheme="minorHAnsi" w:cstheme="minorHAnsi"/>
                <w:sz w:val="20"/>
                <w:lang w:val="en-CA"/>
              </w:rPr>
            </w:pPr>
            <w:proofErr w:type="gramStart"/>
            <w:r w:rsidRPr="00D243BB">
              <w:rPr>
                <w:rFonts w:asciiTheme="minorHAnsi" w:hAnsiTheme="minorHAnsi" w:cstheme="minorHAnsi"/>
                <w:sz w:val="20"/>
                <w:u w:val="single"/>
                <w:lang w:val="en-CA"/>
              </w:rPr>
              <w:t>3.1  Management</w:t>
            </w:r>
            <w:proofErr w:type="gramEnd"/>
            <w:r w:rsidRPr="00D243BB">
              <w:rPr>
                <w:rFonts w:asciiTheme="minorHAnsi" w:hAnsiTheme="minorHAnsi" w:cstheme="minorHAnsi"/>
                <w:sz w:val="20"/>
                <w:u w:val="single"/>
                <w:lang w:val="en-CA"/>
              </w:rPr>
              <w:t xml:space="preserve"> Structure</w:t>
            </w:r>
            <w:r w:rsidRPr="00D243BB">
              <w:rPr>
                <w:rFonts w:asciiTheme="minorHAnsi" w:hAnsiTheme="minorHAnsi" w:cstheme="minorHAnsi"/>
                <w:sz w:val="20"/>
                <w:lang w:val="en-CA"/>
              </w:rPr>
              <w:t>: Describe the overall management approach toward planning and implementing this activity.  Include an organization chart for the management of the project describing the relationship of key positions and designations.</w:t>
            </w:r>
          </w:p>
          <w:p w14:paraId="3D44A32F" w14:textId="77777777" w:rsidR="00BA7305" w:rsidRPr="00D243BB" w:rsidRDefault="00BA7305" w:rsidP="002D3B4A">
            <w:pPr>
              <w:rPr>
                <w:rFonts w:asciiTheme="minorHAnsi" w:hAnsiTheme="minorHAnsi" w:cstheme="minorHAnsi"/>
                <w:sz w:val="20"/>
                <w:lang w:val="en-CA"/>
              </w:rPr>
            </w:pPr>
          </w:p>
          <w:p w14:paraId="3D44A330" w14:textId="77777777" w:rsidR="00BA7305" w:rsidRPr="00D243BB" w:rsidRDefault="00BA7305" w:rsidP="002D3B4A">
            <w:pPr>
              <w:rPr>
                <w:rFonts w:asciiTheme="minorHAnsi" w:hAnsiTheme="minorHAnsi" w:cstheme="minorHAnsi"/>
                <w:iCs/>
                <w:sz w:val="20"/>
                <w:szCs w:val="20"/>
              </w:rPr>
            </w:pPr>
            <w:proofErr w:type="gramStart"/>
            <w:r w:rsidRPr="00D243BB">
              <w:rPr>
                <w:rFonts w:asciiTheme="minorHAnsi" w:hAnsiTheme="minorHAnsi" w:cstheme="minorHAnsi"/>
                <w:sz w:val="20"/>
                <w:u w:val="single"/>
                <w:lang w:val="en-CA"/>
              </w:rPr>
              <w:t>3.2  Staff</w:t>
            </w:r>
            <w:proofErr w:type="gramEnd"/>
            <w:r w:rsidRPr="00D243BB">
              <w:rPr>
                <w:rFonts w:asciiTheme="minorHAnsi" w:hAnsiTheme="minorHAnsi" w:cstheme="minorHAnsi"/>
                <w:sz w:val="20"/>
                <w:u w:val="single"/>
                <w:lang w:val="en-CA"/>
              </w:rPr>
              <w:t xml:space="preserve"> </w:t>
            </w:r>
            <w:r w:rsidR="00846248" w:rsidRPr="00D243BB">
              <w:rPr>
                <w:rFonts w:asciiTheme="minorHAnsi" w:hAnsiTheme="minorHAnsi" w:cstheme="minorHAnsi"/>
                <w:sz w:val="20"/>
                <w:u w:val="single"/>
                <w:lang w:val="en-CA"/>
              </w:rPr>
              <w:t>Time Allocation</w:t>
            </w:r>
            <w:r w:rsidR="00846248" w:rsidRPr="00D243BB">
              <w:rPr>
                <w:rFonts w:asciiTheme="minorHAnsi" w:hAnsiTheme="minorHAnsi" w:cstheme="minorHAnsi"/>
                <w:sz w:val="20"/>
                <w:lang w:val="en-CA"/>
              </w:rPr>
              <w:t xml:space="preserve">:  </w:t>
            </w:r>
            <w:r w:rsidR="00846248" w:rsidRPr="00D243BB">
              <w:rPr>
                <w:rFonts w:asciiTheme="minorHAnsi" w:hAnsiTheme="minorHAnsi" w:cstheme="minorHAnsi"/>
                <w:iCs/>
                <w:sz w:val="20"/>
                <w:szCs w:val="20"/>
              </w:rPr>
              <w:t>Provide</w:t>
            </w:r>
            <w:r w:rsidRPr="00D243BB">
              <w:rPr>
                <w:rFonts w:asciiTheme="minorHAnsi" w:hAnsiTheme="minorHAnsi" w:cstheme="minorHAnsi"/>
                <w:iCs/>
                <w:sz w:val="20"/>
                <w:szCs w:val="20"/>
              </w:rPr>
              <w:t xml:space="preserve"> a spreadsheet will be included to show the activities of each staff member and the time allocated for his/her involvement. </w:t>
            </w:r>
            <w:r w:rsidR="00846248" w:rsidRPr="00D243BB">
              <w:rPr>
                <w:rFonts w:asciiTheme="minorHAnsi" w:hAnsiTheme="minorHAnsi" w:cstheme="minorHAnsi"/>
                <w:iCs/>
                <w:sz w:val="20"/>
                <w:szCs w:val="20"/>
              </w:rPr>
              <w:t xml:space="preserve"> (</w:t>
            </w:r>
            <w:proofErr w:type="gramStart"/>
            <w:r w:rsidR="00846248" w:rsidRPr="00D243BB">
              <w:rPr>
                <w:rFonts w:asciiTheme="minorHAnsi" w:hAnsiTheme="minorHAnsi" w:cstheme="minorHAnsi"/>
                <w:iCs/>
                <w:sz w:val="20"/>
                <w:szCs w:val="20"/>
              </w:rPr>
              <w:t>Note :</w:t>
            </w:r>
            <w:r w:rsidRPr="00D243BB">
              <w:rPr>
                <w:rFonts w:asciiTheme="minorHAnsi" w:hAnsiTheme="minorHAnsi" w:cstheme="minorHAnsi"/>
                <w:i/>
                <w:iCs/>
                <w:sz w:val="20"/>
                <w:szCs w:val="20"/>
              </w:rPr>
              <w:t>This</w:t>
            </w:r>
            <w:proofErr w:type="gramEnd"/>
            <w:r w:rsidRPr="00D243BB">
              <w:rPr>
                <w:rFonts w:asciiTheme="minorHAnsi" w:hAnsiTheme="minorHAnsi" w:cstheme="minorHAnsi"/>
                <w:i/>
                <w:iCs/>
                <w:sz w:val="20"/>
                <w:szCs w:val="20"/>
              </w:rPr>
              <w:t xml:space="preserve"> spreadsheet is crucial and no substitution of personnel will be tolerated once the contract has been awarded except in extreme circumstances and with the written approval of the UNDP.  If substitution is unavoidable it will be with a person who, in the opinion of the UNDP project manager, is at least as experienced as the person being replaced, and subject to the approval of UNDP. No increase in costs will be considered </w:t>
            </w:r>
            <w:proofErr w:type="gramStart"/>
            <w:r w:rsidRPr="00D243BB">
              <w:rPr>
                <w:rFonts w:asciiTheme="minorHAnsi" w:hAnsiTheme="minorHAnsi" w:cstheme="minorHAnsi"/>
                <w:i/>
                <w:iCs/>
                <w:sz w:val="20"/>
                <w:szCs w:val="20"/>
              </w:rPr>
              <w:t>as a result of</w:t>
            </w:r>
            <w:proofErr w:type="gramEnd"/>
            <w:r w:rsidRPr="00D243BB">
              <w:rPr>
                <w:rFonts w:asciiTheme="minorHAnsi" w:hAnsiTheme="minorHAnsi" w:cstheme="minorHAnsi"/>
                <w:i/>
                <w:iCs/>
                <w:sz w:val="20"/>
                <w:szCs w:val="20"/>
              </w:rPr>
              <w:t xml:space="preserve"> any substitution.</w:t>
            </w:r>
            <w:r w:rsidR="00846248" w:rsidRPr="00D243BB">
              <w:rPr>
                <w:rFonts w:asciiTheme="minorHAnsi" w:hAnsiTheme="minorHAnsi" w:cstheme="minorHAnsi"/>
                <w:i/>
                <w:iCs/>
                <w:sz w:val="20"/>
                <w:szCs w:val="20"/>
              </w:rPr>
              <w:t>)</w:t>
            </w:r>
          </w:p>
          <w:p w14:paraId="3D44A331" w14:textId="77777777" w:rsidR="00BA7305" w:rsidRPr="00D243BB" w:rsidRDefault="00BA7305" w:rsidP="002D3B4A">
            <w:pPr>
              <w:rPr>
                <w:rFonts w:asciiTheme="minorHAnsi" w:hAnsiTheme="minorHAnsi" w:cstheme="minorHAnsi"/>
                <w:sz w:val="20"/>
                <w:lang w:val="en-CA"/>
              </w:rPr>
            </w:pPr>
          </w:p>
          <w:p w14:paraId="3D44A332" w14:textId="77777777" w:rsidR="006E0F74" w:rsidRPr="00D243BB" w:rsidRDefault="009B74C6" w:rsidP="002D3B4A">
            <w:pPr>
              <w:pStyle w:val="BodyText2"/>
              <w:spacing w:after="0" w:line="240" w:lineRule="auto"/>
              <w:rPr>
                <w:rFonts w:asciiTheme="minorHAnsi" w:hAnsiTheme="minorHAnsi" w:cstheme="minorHAnsi"/>
                <w:iCs/>
                <w:sz w:val="20"/>
                <w:szCs w:val="20"/>
                <w:lang w:val="en-CA"/>
              </w:rPr>
            </w:pPr>
            <w:proofErr w:type="gramStart"/>
            <w:r w:rsidRPr="00D243BB">
              <w:rPr>
                <w:rFonts w:asciiTheme="minorHAnsi" w:hAnsiTheme="minorHAnsi" w:cstheme="minorHAnsi"/>
                <w:sz w:val="20"/>
                <w:u w:val="single"/>
                <w:lang w:val="en-CA"/>
              </w:rPr>
              <w:t>3.</w:t>
            </w:r>
            <w:r w:rsidR="00846248" w:rsidRPr="00D243BB">
              <w:rPr>
                <w:rFonts w:asciiTheme="minorHAnsi" w:hAnsiTheme="minorHAnsi" w:cstheme="minorHAnsi"/>
                <w:sz w:val="20"/>
                <w:u w:val="single"/>
                <w:lang w:val="en-CA"/>
              </w:rPr>
              <w:t>3</w:t>
            </w:r>
            <w:r w:rsidRPr="00D243BB">
              <w:rPr>
                <w:rFonts w:asciiTheme="minorHAnsi" w:hAnsiTheme="minorHAnsi" w:cstheme="minorHAnsi"/>
                <w:sz w:val="20"/>
                <w:u w:val="single"/>
                <w:lang w:val="en-CA"/>
              </w:rPr>
              <w:t xml:space="preserve">  Qualifications</w:t>
            </w:r>
            <w:proofErr w:type="gramEnd"/>
            <w:r w:rsidRPr="00D243BB">
              <w:rPr>
                <w:rFonts w:asciiTheme="minorHAnsi" w:hAnsiTheme="minorHAnsi" w:cstheme="minorHAnsi"/>
                <w:sz w:val="20"/>
                <w:u w:val="single"/>
                <w:lang w:val="en-CA"/>
              </w:rPr>
              <w:t xml:space="preserve"> of Key Personnel. </w:t>
            </w:r>
            <w:r w:rsidRPr="00D243BB">
              <w:rPr>
                <w:rFonts w:asciiTheme="minorHAnsi" w:hAnsiTheme="minorHAnsi" w:cstheme="minorHAnsi"/>
                <w:sz w:val="20"/>
                <w:lang w:val="en-CA"/>
              </w:rPr>
              <w:t xml:space="preserve"> Provide the </w:t>
            </w:r>
            <w:r w:rsidRPr="00D243BB">
              <w:rPr>
                <w:rFonts w:asciiTheme="minorHAnsi" w:hAnsiTheme="minorHAnsi" w:cstheme="minorHAnsi"/>
                <w:iCs/>
                <w:sz w:val="20"/>
                <w:szCs w:val="20"/>
                <w:lang w:val="en-CA"/>
              </w:rPr>
              <w:t>CVs for key personnel (Team Leader, Managerial and general staff) that will be provided to support the implementation of this project</w:t>
            </w:r>
            <w:r w:rsidRPr="00D243BB">
              <w:rPr>
                <w:rFonts w:asciiTheme="minorHAnsi" w:hAnsiTheme="minorHAnsi" w:cstheme="minorHAnsi"/>
                <w:iCs/>
                <w:sz w:val="20"/>
                <w:szCs w:val="20"/>
              </w:rPr>
              <w:t xml:space="preserve">. CVs should demonstrate qualifications in areas relevant to the Scope of Services. </w:t>
            </w:r>
            <w:r w:rsidR="00686E70" w:rsidRPr="00D243BB">
              <w:rPr>
                <w:rFonts w:asciiTheme="minorHAnsi" w:hAnsiTheme="minorHAnsi" w:cstheme="minorHAnsi"/>
                <w:iCs/>
                <w:sz w:val="20"/>
                <w:szCs w:val="20"/>
              </w:rPr>
              <w:t xml:space="preserve"> </w:t>
            </w:r>
            <w:r w:rsidR="006E0F74" w:rsidRPr="00D243BB">
              <w:rPr>
                <w:rFonts w:asciiTheme="minorHAnsi" w:hAnsiTheme="minorHAnsi" w:cstheme="minorHAnsi"/>
                <w:iCs/>
                <w:sz w:val="20"/>
                <w:szCs w:val="20"/>
              </w:rPr>
              <w:t>Please u</w:t>
            </w:r>
            <w:r w:rsidR="00686E70" w:rsidRPr="00D243BB">
              <w:rPr>
                <w:rFonts w:asciiTheme="minorHAnsi" w:hAnsiTheme="minorHAnsi" w:cstheme="minorHAnsi"/>
                <w:iCs/>
                <w:sz w:val="20"/>
                <w:szCs w:val="20"/>
                <w:lang w:val="en-CA"/>
              </w:rPr>
              <w:t>se the format below:</w:t>
            </w:r>
          </w:p>
          <w:p w14:paraId="3D44A333" w14:textId="77777777" w:rsidR="00E85218" w:rsidRPr="00D243BB" w:rsidRDefault="00E85218" w:rsidP="002D3B4A">
            <w:pPr>
              <w:pStyle w:val="BodyText2"/>
              <w:spacing w:after="0" w:line="240" w:lineRule="auto"/>
              <w:rPr>
                <w:rFonts w:asciiTheme="minorHAnsi" w:hAnsiTheme="minorHAnsi" w:cstheme="minorHAnsi"/>
                <w:iCs/>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6E0F74" w:rsidRPr="00D243BB" w14:paraId="3D44A336" w14:textId="77777777" w:rsidTr="00BE49C7">
              <w:tc>
                <w:tcPr>
                  <w:tcW w:w="4014" w:type="dxa"/>
                  <w:gridSpan w:val="2"/>
                  <w:tcBorders>
                    <w:top w:val="single" w:sz="4" w:space="0" w:color="auto"/>
                    <w:bottom w:val="single" w:sz="4" w:space="0" w:color="auto"/>
                    <w:right w:val="single" w:sz="4" w:space="0" w:color="auto"/>
                  </w:tcBorders>
                </w:tcPr>
                <w:p w14:paraId="3D44A334"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Name:</w:t>
                  </w:r>
                </w:p>
              </w:tc>
              <w:tc>
                <w:tcPr>
                  <w:tcW w:w="5094" w:type="dxa"/>
                  <w:gridSpan w:val="2"/>
                  <w:tcBorders>
                    <w:top w:val="single" w:sz="4" w:space="0" w:color="auto"/>
                    <w:left w:val="single" w:sz="4" w:space="0" w:color="auto"/>
                    <w:bottom w:val="single" w:sz="4" w:space="0" w:color="auto"/>
                  </w:tcBorders>
                </w:tcPr>
                <w:p w14:paraId="3D44A335" w14:textId="77777777" w:rsidR="006E0F74" w:rsidRPr="00D243BB" w:rsidRDefault="006E0F74" w:rsidP="002D3B4A">
                  <w:pPr>
                    <w:rPr>
                      <w:rFonts w:asciiTheme="minorHAnsi" w:hAnsiTheme="minorHAnsi" w:cstheme="minorHAnsi"/>
                      <w:sz w:val="20"/>
                      <w:lang w:val="en-CA"/>
                    </w:rPr>
                  </w:pPr>
                </w:p>
              </w:tc>
            </w:tr>
            <w:tr w:rsidR="006E0F74" w:rsidRPr="00D243BB" w14:paraId="3D44A339" w14:textId="77777777" w:rsidTr="00BE49C7">
              <w:tc>
                <w:tcPr>
                  <w:tcW w:w="4014" w:type="dxa"/>
                  <w:gridSpan w:val="2"/>
                  <w:tcBorders>
                    <w:top w:val="single" w:sz="4" w:space="0" w:color="auto"/>
                    <w:bottom w:val="single" w:sz="4" w:space="0" w:color="auto"/>
                    <w:right w:val="single" w:sz="4" w:space="0" w:color="auto"/>
                  </w:tcBorders>
                </w:tcPr>
                <w:p w14:paraId="3D44A337" w14:textId="77777777" w:rsidR="006E0F74" w:rsidRPr="00D243BB" w:rsidRDefault="006E0F74" w:rsidP="00B023F4">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Position for this </w:t>
                  </w:r>
                  <w:r w:rsidR="00B023F4" w:rsidRPr="00D243BB">
                    <w:rPr>
                      <w:rFonts w:asciiTheme="minorHAnsi" w:hAnsiTheme="minorHAnsi" w:cstheme="minorHAnsi"/>
                      <w:b/>
                      <w:bCs/>
                      <w:sz w:val="20"/>
                      <w:lang w:val="en-CA"/>
                    </w:rPr>
                    <w:t>Contract</w:t>
                  </w:r>
                  <w:r w:rsidRPr="00D243BB">
                    <w:rPr>
                      <w:rFonts w:asciiTheme="minorHAnsi" w:hAnsiTheme="minorHAnsi" w:cstheme="minorHAnsi"/>
                      <w:b/>
                      <w:bCs/>
                      <w:sz w:val="20"/>
                      <w:lang w:val="en-CA"/>
                    </w:rPr>
                    <w:t>:</w:t>
                  </w:r>
                </w:p>
              </w:tc>
              <w:tc>
                <w:tcPr>
                  <w:tcW w:w="5094" w:type="dxa"/>
                  <w:gridSpan w:val="2"/>
                  <w:tcBorders>
                    <w:top w:val="single" w:sz="4" w:space="0" w:color="auto"/>
                    <w:left w:val="single" w:sz="4" w:space="0" w:color="auto"/>
                    <w:bottom w:val="single" w:sz="4" w:space="0" w:color="auto"/>
                  </w:tcBorders>
                </w:tcPr>
                <w:p w14:paraId="3D44A338" w14:textId="77777777" w:rsidR="006E0F74" w:rsidRPr="00D243BB" w:rsidRDefault="006E0F74" w:rsidP="002D3B4A">
                  <w:pPr>
                    <w:rPr>
                      <w:rFonts w:asciiTheme="minorHAnsi" w:hAnsiTheme="minorHAnsi" w:cstheme="minorHAnsi"/>
                      <w:sz w:val="20"/>
                      <w:lang w:val="en-CA"/>
                    </w:rPr>
                  </w:pPr>
                </w:p>
              </w:tc>
            </w:tr>
            <w:tr w:rsidR="006E0F74" w:rsidRPr="00D243BB" w14:paraId="3D44A33C" w14:textId="77777777" w:rsidTr="00BE49C7">
              <w:tc>
                <w:tcPr>
                  <w:tcW w:w="4014" w:type="dxa"/>
                  <w:gridSpan w:val="2"/>
                  <w:tcBorders>
                    <w:top w:val="single" w:sz="4" w:space="0" w:color="auto"/>
                    <w:bottom w:val="single" w:sz="4" w:space="0" w:color="auto"/>
                    <w:right w:val="single" w:sz="4" w:space="0" w:color="auto"/>
                  </w:tcBorders>
                </w:tcPr>
                <w:p w14:paraId="3D44A33A"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Nationality: </w:t>
                  </w:r>
                </w:p>
              </w:tc>
              <w:tc>
                <w:tcPr>
                  <w:tcW w:w="5094" w:type="dxa"/>
                  <w:gridSpan w:val="2"/>
                  <w:tcBorders>
                    <w:top w:val="single" w:sz="4" w:space="0" w:color="auto"/>
                    <w:left w:val="single" w:sz="4" w:space="0" w:color="auto"/>
                    <w:bottom w:val="single" w:sz="4" w:space="0" w:color="auto"/>
                  </w:tcBorders>
                </w:tcPr>
                <w:p w14:paraId="3D44A33B" w14:textId="77777777" w:rsidR="006E0F74" w:rsidRPr="00D243BB" w:rsidRDefault="006E0F74" w:rsidP="002D3B4A">
                  <w:pPr>
                    <w:rPr>
                      <w:rFonts w:asciiTheme="minorHAnsi" w:hAnsiTheme="minorHAnsi" w:cstheme="minorHAnsi"/>
                      <w:sz w:val="20"/>
                      <w:lang w:val="en-CA"/>
                    </w:rPr>
                  </w:pPr>
                </w:p>
              </w:tc>
            </w:tr>
            <w:tr w:rsidR="006E0F74" w:rsidRPr="00D243BB" w14:paraId="3D44A33F" w14:textId="77777777" w:rsidTr="00BE49C7">
              <w:tc>
                <w:tcPr>
                  <w:tcW w:w="4014" w:type="dxa"/>
                  <w:gridSpan w:val="2"/>
                  <w:tcBorders>
                    <w:top w:val="single" w:sz="4" w:space="0" w:color="auto"/>
                    <w:bottom w:val="single" w:sz="4" w:space="0" w:color="auto"/>
                    <w:right w:val="single" w:sz="4" w:space="0" w:color="auto"/>
                  </w:tcBorders>
                </w:tcPr>
                <w:p w14:paraId="3D44A33D"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Contact information:</w:t>
                  </w:r>
                </w:p>
              </w:tc>
              <w:tc>
                <w:tcPr>
                  <w:tcW w:w="5094" w:type="dxa"/>
                  <w:gridSpan w:val="2"/>
                  <w:tcBorders>
                    <w:top w:val="single" w:sz="4" w:space="0" w:color="auto"/>
                    <w:left w:val="single" w:sz="4" w:space="0" w:color="auto"/>
                    <w:bottom w:val="single" w:sz="4" w:space="0" w:color="auto"/>
                  </w:tcBorders>
                </w:tcPr>
                <w:p w14:paraId="3D44A33E" w14:textId="77777777" w:rsidR="006E0F74" w:rsidRPr="00D243BB" w:rsidRDefault="006E0F74" w:rsidP="002D3B4A">
                  <w:pPr>
                    <w:rPr>
                      <w:rFonts w:asciiTheme="minorHAnsi" w:hAnsiTheme="minorHAnsi" w:cstheme="minorHAnsi"/>
                      <w:sz w:val="20"/>
                      <w:lang w:val="en-CA"/>
                    </w:rPr>
                  </w:pPr>
                </w:p>
              </w:tc>
            </w:tr>
            <w:tr w:rsidR="001A5210" w:rsidRPr="00D243BB" w14:paraId="3D44A342" w14:textId="77777777" w:rsidTr="00BE49C7">
              <w:tc>
                <w:tcPr>
                  <w:tcW w:w="4014" w:type="dxa"/>
                  <w:gridSpan w:val="2"/>
                  <w:tcBorders>
                    <w:top w:val="single" w:sz="4" w:space="0" w:color="auto"/>
                    <w:bottom w:val="single" w:sz="4" w:space="0" w:color="auto"/>
                    <w:right w:val="single" w:sz="4" w:space="0" w:color="auto"/>
                  </w:tcBorders>
                </w:tcPr>
                <w:p w14:paraId="3D44A340" w14:textId="77777777" w:rsidR="001A5210" w:rsidRPr="00D243BB" w:rsidRDefault="001A5210" w:rsidP="002D3B4A">
                  <w:pPr>
                    <w:rPr>
                      <w:rFonts w:asciiTheme="minorHAnsi" w:hAnsiTheme="minorHAnsi" w:cstheme="minorHAnsi"/>
                      <w:b/>
                      <w:bCs/>
                      <w:sz w:val="20"/>
                      <w:lang w:val="en-CA"/>
                    </w:rPr>
                  </w:pPr>
                  <w:r w:rsidRPr="00D243BB">
                    <w:rPr>
                      <w:rFonts w:asciiTheme="minorHAnsi" w:hAnsiTheme="minorHAnsi" w:cstheme="minorHAnsi"/>
                      <w:b/>
                      <w:bCs/>
                      <w:sz w:val="20"/>
                      <w:lang w:val="en-CA"/>
                    </w:rPr>
                    <w:t>Countries of Work Experience:</w:t>
                  </w:r>
                </w:p>
              </w:tc>
              <w:tc>
                <w:tcPr>
                  <w:tcW w:w="5094" w:type="dxa"/>
                  <w:gridSpan w:val="2"/>
                  <w:tcBorders>
                    <w:top w:val="single" w:sz="4" w:space="0" w:color="auto"/>
                    <w:left w:val="single" w:sz="4" w:space="0" w:color="auto"/>
                    <w:bottom w:val="single" w:sz="4" w:space="0" w:color="auto"/>
                  </w:tcBorders>
                </w:tcPr>
                <w:p w14:paraId="3D44A341" w14:textId="77777777" w:rsidR="001A5210" w:rsidRPr="00D243BB" w:rsidRDefault="001A5210" w:rsidP="002D3B4A">
                  <w:pPr>
                    <w:rPr>
                      <w:rFonts w:asciiTheme="minorHAnsi" w:hAnsiTheme="minorHAnsi" w:cstheme="minorHAnsi"/>
                      <w:sz w:val="20"/>
                      <w:lang w:val="en-CA"/>
                    </w:rPr>
                  </w:pPr>
                </w:p>
              </w:tc>
            </w:tr>
            <w:tr w:rsidR="006E0F74" w:rsidRPr="00D243BB" w14:paraId="3D44A345" w14:textId="77777777" w:rsidTr="00BE49C7">
              <w:tc>
                <w:tcPr>
                  <w:tcW w:w="4014" w:type="dxa"/>
                  <w:gridSpan w:val="2"/>
                  <w:tcBorders>
                    <w:top w:val="single" w:sz="4" w:space="0" w:color="auto"/>
                    <w:bottom w:val="single" w:sz="4" w:space="0" w:color="auto"/>
                    <w:right w:val="single" w:sz="4" w:space="0" w:color="auto"/>
                  </w:tcBorders>
                </w:tcPr>
                <w:p w14:paraId="3D44A343"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Language Skills:</w:t>
                  </w:r>
                </w:p>
              </w:tc>
              <w:tc>
                <w:tcPr>
                  <w:tcW w:w="5094" w:type="dxa"/>
                  <w:gridSpan w:val="2"/>
                  <w:tcBorders>
                    <w:top w:val="single" w:sz="4" w:space="0" w:color="auto"/>
                    <w:left w:val="single" w:sz="4" w:space="0" w:color="auto"/>
                    <w:bottom w:val="single" w:sz="4" w:space="0" w:color="auto"/>
                  </w:tcBorders>
                </w:tcPr>
                <w:p w14:paraId="3D44A344" w14:textId="77777777" w:rsidR="006E0F74" w:rsidRPr="00D243BB" w:rsidRDefault="006E0F74" w:rsidP="002D3B4A">
                  <w:pPr>
                    <w:rPr>
                      <w:rFonts w:asciiTheme="minorHAnsi" w:hAnsiTheme="minorHAnsi" w:cstheme="minorHAnsi"/>
                      <w:sz w:val="20"/>
                      <w:lang w:val="en-CA"/>
                    </w:rPr>
                  </w:pPr>
                </w:p>
              </w:tc>
            </w:tr>
            <w:tr w:rsidR="006E0F74" w:rsidRPr="00D243BB" w14:paraId="3D44A348" w14:textId="77777777" w:rsidTr="00BE49C7">
              <w:tc>
                <w:tcPr>
                  <w:tcW w:w="4014" w:type="dxa"/>
                  <w:gridSpan w:val="2"/>
                  <w:tcBorders>
                    <w:top w:val="single" w:sz="4" w:space="0" w:color="auto"/>
                    <w:bottom w:val="single" w:sz="4" w:space="0" w:color="auto"/>
                    <w:right w:val="single" w:sz="4" w:space="0" w:color="auto"/>
                  </w:tcBorders>
                </w:tcPr>
                <w:p w14:paraId="3D44A346"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sz w:val="20"/>
                      <w:lang w:val="en-CA"/>
                    </w:rPr>
                    <w:t>Educational and other Qualifications:</w:t>
                  </w:r>
                </w:p>
              </w:tc>
              <w:tc>
                <w:tcPr>
                  <w:tcW w:w="5094" w:type="dxa"/>
                  <w:gridSpan w:val="2"/>
                  <w:tcBorders>
                    <w:top w:val="single" w:sz="4" w:space="0" w:color="auto"/>
                    <w:left w:val="single" w:sz="4" w:space="0" w:color="auto"/>
                    <w:bottom w:val="single" w:sz="4" w:space="0" w:color="auto"/>
                  </w:tcBorders>
                </w:tcPr>
                <w:p w14:paraId="3D44A347" w14:textId="77777777" w:rsidR="006E0F74" w:rsidRPr="00D243BB" w:rsidRDefault="006E0F74" w:rsidP="002D3B4A">
                  <w:pPr>
                    <w:rPr>
                      <w:rFonts w:asciiTheme="minorHAnsi" w:hAnsiTheme="minorHAnsi" w:cstheme="minorHAnsi"/>
                      <w:sz w:val="20"/>
                      <w:lang w:val="en-CA"/>
                    </w:rPr>
                  </w:pPr>
                </w:p>
              </w:tc>
            </w:tr>
            <w:tr w:rsidR="006E0F74" w:rsidRPr="00D243BB" w14:paraId="3D44A34A" w14:textId="77777777" w:rsidTr="00BE49C7">
              <w:tc>
                <w:tcPr>
                  <w:tcW w:w="9108" w:type="dxa"/>
                  <w:gridSpan w:val="4"/>
                  <w:tcBorders>
                    <w:top w:val="single" w:sz="4" w:space="0" w:color="auto"/>
                    <w:bottom w:val="single" w:sz="4" w:space="0" w:color="auto"/>
                  </w:tcBorders>
                </w:tcPr>
                <w:p w14:paraId="3D44A349" w14:textId="77777777" w:rsidR="006E0F74" w:rsidRPr="00D243BB" w:rsidRDefault="00686E70"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Summary of Experience:     </w:t>
                  </w:r>
                  <w:r w:rsidR="006E0F74" w:rsidRPr="00D243BB">
                    <w:rPr>
                      <w:rFonts w:asciiTheme="minorHAnsi" w:hAnsiTheme="minorHAnsi" w:cstheme="minorHAnsi"/>
                      <w:bCs/>
                      <w:i/>
                      <w:sz w:val="20"/>
                      <w:szCs w:val="20"/>
                      <w:lang w:val="en-CA"/>
                    </w:rPr>
                    <w:t>Highlight experience in the region and on sim</w:t>
                  </w:r>
                  <w:r w:rsidRPr="00D243BB">
                    <w:rPr>
                      <w:rFonts w:asciiTheme="minorHAnsi" w:hAnsiTheme="minorHAnsi" w:cstheme="minorHAnsi"/>
                      <w:bCs/>
                      <w:i/>
                      <w:sz w:val="20"/>
                      <w:szCs w:val="20"/>
                      <w:lang w:val="en-CA"/>
                    </w:rPr>
                    <w:t>ilar projects.</w:t>
                  </w:r>
                  <w:r w:rsidRPr="00D243BB">
                    <w:rPr>
                      <w:rFonts w:asciiTheme="minorHAnsi" w:hAnsiTheme="minorHAnsi" w:cstheme="minorHAnsi"/>
                      <w:bCs/>
                      <w:sz w:val="20"/>
                      <w:szCs w:val="20"/>
                      <w:lang w:val="en-CA"/>
                    </w:rPr>
                    <w:t xml:space="preserve"> </w:t>
                  </w:r>
                </w:p>
              </w:tc>
            </w:tr>
            <w:tr w:rsidR="006E0F74" w:rsidRPr="00D243BB" w14:paraId="3D44A34C" w14:textId="77777777" w:rsidTr="00BE49C7">
              <w:tc>
                <w:tcPr>
                  <w:tcW w:w="9108" w:type="dxa"/>
                  <w:gridSpan w:val="4"/>
                  <w:tcBorders>
                    <w:top w:val="single" w:sz="4" w:space="0" w:color="auto"/>
                    <w:bottom w:val="single" w:sz="4" w:space="0" w:color="auto"/>
                  </w:tcBorders>
                </w:tcPr>
                <w:p w14:paraId="3D44A34B" w14:textId="77777777" w:rsidR="006E0F74" w:rsidRPr="00D243BB" w:rsidRDefault="006E0F74" w:rsidP="002D3B4A">
                  <w:pPr>
                    <w:pStyle w:val="IndexHeading"/>
                    <w:rPr>
                      <w:rFonts w:asciiTheme="minorHAnsi" w:hAnsiTheme="minorHAnsi" w:cstheme="minorHAnsi"/>
                      <w:sz w:val="20"/>
                      <w:szCs w:val="20"/>
                      <w:lang w:val="en-CA"/>
                    </w:rPr>
                  </w:pPr>
                  <w:r w:rsidRPr="00D243BB">
                    <w:rPr>
                      <w:rFonts w:asciiTheme="minorHAnsi" w:hAnsiTheme="minorHAnsi" w:cstheme="minorHAnsi"/>
                      <w:sz w:val="20"/>
                      <w:szCs w:val="20"/>
                      <w:lang w:val="en-CA"/>
                    </w:rPr>
                    <w:t>Relevant Experience (From most recent):</w:t>
                  </w:r>
                </w:p>
              </w:tc>
            </w:tr>
            <w:tr w:rsidR="006E0F74" w:rsidRPr="00D243BB" w14:paraId="3D44A350" w14:textId="77777777" w:rsidTr="00BE49C7">
              <w:tc>
                <w:tcPr>
                  <w:tcW w:w="2854" w:type="dxa"/>
                  <w:tcBorders>
                    <w:top w:val="single" w:sz="4" w:space="0" w:color="auto"/>
                    <w:bottom w:val="single" w:sz="4" w:space="0" w:color="auto"/>
                    <w:right w:val="single" w:sz="4" w:space="0" w:color="auto"/>
                  </w:tcBorders>
                </w:tcPr>
                <w:p w14:paraId="3D44A34D"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Period: </w:t>
                  </w:r>
                  <w:r w:rsidR="008A6864" w:rsidRPr="00D243BB">
                    <w:rPr>
                      <w:rFonts w:asciiTheme="minorHAnsi" w:hAnsiTheme="minorHAnsi" w:cstheme="minorHAnsi"/>
                      <w:b/>
                      <w:sz w:val="20"/>
                      <w:lang w:val="en-CA"/>
                    </w:rPr>
                    <w:t xml:space="preserve"> </w:t>
                  </w:r>
                  <w:r w:rsidRPr="00D243BB">
                    <w:rPr>
                      <w:rFonts w:asciiTheme="minorHAnsi" w:hAnsiTheme="minorHAnsi" w:cstheme="minorHAnsi"/>
                      <w:b/>
                      <w:sz w:val="20"/>
                      <w:lang w:val="en-CA"/>
                    </w:rPr>
                    <w:t>From – To</w:t>
                  </w:r>
                </w:p>
              </w:tc>
              <w:tc>
                <w:tcPr>
                  <w:tcW w:w="3390" w:type="dxa"/>
                  <w:gridSpan w:val="2"/>
                  <w:tcBorders>
                    <w:top w:val="single" w:sz="4" w:space="0" w:color="auto"/>
                    <w:left w:val="single" w:sz="4" w:space="0" w:color="auto"/>
                    <w:bottom w:val="single" w:sz="4" w:space="0" w:color="auto"/>
                    <w:right w:val="single" w:sz="4" w:space="0" w:color="auto"/>
                  </w:tcBorders>
                </w:tcPr>
                <w:p w14:paraId="3D44A34E"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b/>
                      <w:sz w:val="20"/>
                      <w:lang w:val="en-CA"/>
                    </w:rPr>
                    <w:t xml:space="preserve">Name of activity/ </w:t>
                  </w:r>
                  <w:r w:rsidR="00742D3E" w:rsidRPr="00D243BB">
                    <w:rPr>
                      <w:rFonts w:asciiTheme="minorHAnsi" w:hAnsiTheme="minorHAnsi" w:cstheme="minorHAnsi"/>
                      <w:b/>
                      <w:sz w:val="20"/>
                      <w:lang w:val="en-CA"/>
                    </w:rPr>
                    <w:t xml:space="preserve">Project/ </w:t>
                  </w:r>
                  <w:r w:rsidRPr="00D243BB">
                    <w:rPr>
                      <w:rFonts w:asciiTheme="minorHAnsi" w:hAnsiTheme="minorHAnsi" w:cstheme="minorHAnsi"/>
                      <w:b/>
                      <w:sz w:val="20"/>
                      <w:lang w:val="en-CA"/>
                    </w:rPr>
                    <w:t>funding organisation</w:t>
                  </w:r>
                  <w:r w:rsidR="00742D3E" w:rsidRPr="00D243BB">
                    <w:rPr>
                      <w:rFonts w:asciiTheme="minorHAnsi" w:hAnsiTheme="minorHAnsi" w:cstheme="minorHAnsi"/>
                      <w:b/>
                      <w:sz w:val="20"/>
                      <w:lang w:val="en-CA"/>
                    </w:rPr>
                    <w:t>, if applicable</w:t>
                  </w:r>
                  <w:r w:rsidRPr="00D243BB">
                    <w:rPr>
                      <w:rFonts w:asciiTheme="minorHAnsi" w:hAnsiTheme="minorHAnsi" w:cstheme="minorHAnsi"/>
                      <w:b/>
                      <w:sz w:val="20"/>
                      <w:lang w:val="en-CA"/>
                    </w:rPr>
                    <w:t>:</w:t>
                  </w:r>
                </w:p>
              </w:tc>
              <w:tc>
                <w:tcPr>
                  <w:tcW w:w="2864" w:type="dxa"/>
                  <w:tcBorders>
                    <w:top w:val="single" w:sz="4" w:space="0" w:color="auto"/>
                    <w:left w:val="single" w:sz="4" w:space="0" w:color="auto"/>
                    <w:bottom w:val="single" w:sz="4" w:space="0" w:color="auto"/>
                  </w:tcBorders>
                </w:tcPr>
                <w:p w14:paraId="3D44A34F"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b/>
                      <w:sz w:val="20"/>
                      <w:lang w:val="en-CA"/>
                    </w:rPr>
                    <w:t>Job Title and Activities undertaken</w:t>
                  </w:r>
                  <w:r w:rsidR="00742D3E" w:rsidRPr="00D243BB">
                    <w:rPr>
                      <w:rFonts w:asciiTheme="minorHAnsi" w:hAnsiTheme="minorHAnsi" w:cstheme="minorHAnsi"/>
                      <w:b/>
                      <w:sz w:val="20"/>
                      <w:lang w:val="en-CA"/>
                    </w:rPr>
                    <w:t>/Description of actual role performed</w:t>
                  </w:r>
                  <w:r w:rsidRPr="00D243BB">
                    <w:rPr>
                      <w:rFonts w:asciiTheme="minorHAnsi" w:hAnsiTheme="minorHAnsi" w:cstheme="minorHAnsi"/>
                      <w:b/>
                      <w:sz w:val="20"/>
                      <w:lang w:val="en-CA"/>
                    </w:rPr>
                    <w:t>:</w:t>
                  </w:r>
                  <w:r w:rsidRPr="00D243BB">
                    <w:rPr>
                      <w:rFonts w:asciiTheme="minorHAnsi" w:hAnsiTheme="minorHAnsi" w:cstheme="minorHAnsi"/>
                      <w:sz w:val="20"/>
                      <w:lang w:val="en-CA"/>
                    </w:rPr>
                    <w:t xml:space="preserve"> </w:t>
                  </w:r>
                </w:p>
              </w:tc>
            </w:tr>
            <w:tr w:rsidR="006E0F74" w:rsidRPr="00D243BB" w14:paraId="3D44A354" w14:textId="77777777" w:rsidTr="00BE49C7">
              <w:tc>
                <w:tcPr>
                  <w:tcW w:w="2854" w:type="dxa"/>
                  <w:tcBorders>
                    <w:top w:val="single" w:sz="4" w:space="0" w:color="auto"/>
                    <w:bottom w:val="single" w:sz="4" w:space="0" w:color="auto"/>
                    <w:right w:val="single" w:sz="4" w:space="0" w:color="auto"/>
                  </w:tcBorders>
                </w:tcPr>
                <w:p w14:paraId="3D44A351" w14:textId="77777777" w:rsidR="006E0F74" w:rsidRPr="00D243BB" w:rsidRDefault="006E0F74" w:rsidP="002D3B4A">
                  <w:pPr>
                    <w:rPr>
                      <w:rFonts w:asciiTheme="minorHAnsi" w:hAnsiTheme="minorHAnsi" w:cstheme="minorHAnsi"/>
                      <w:b/>
                      <w:sz w:val="20"/>
                      <w:lang w:val="en-CA"/>
                    </w:rPr>
                  </w:pPr>
                  <w:r w:rsidRPr="00D243BB">
                    <w:rPr>
                      <w:rFonts w:asciiTheme="minorHAnsi" w:hAnsiTheme="minorHAnsi" w:cstheme="minorHAnsi"/>
                      <w:i/>
                      <w:sz w:val="20"/>
                      <w:lang w:val="en-CA"/>
                    </w:rPr>
                    <w:t>e.g. June 2004-January 2005</w:t>
                  </w:r>
                </w:p>
              </w:tc>
              <w:tc>
                <w:tcPr>
                  <w:tcW w:w="3390" w:type="dxa"/>
                  <w:gridSpan w:val="2"/>
                  <w:tcBorders>
                    <w:top w:val="single" w:sz="4" w:space="0" w:color="auto"/>
                    <w:left w:val="single" w:sz="4" w:space="0" w:color="auto"/>
                    <w:bottom w:val="single" w:sz="4" w:space="0" w:color="auto"/>
                    <w:right w:val="single" w:sz="4" w:space="0" w:color="auto"/>
                  </w:tcBorders>
                </w:tcPr>
                <w:p w14:paraId="3D44A352" w14:textId="77777777" w:rsidR="006E0F74" w:rsidRPr="00D243BB" w:rsidRDefault="006E0F7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3" w14:textId="77777777" w:rsidR="006E0F74" w:rsidRPr="00D243BB" w:rsidRDefault="006E0F74" w:rsidP="002D3B4A">
                  <w:pPr>
                    <w:rPr>
                      <w:rFonts w:asciiTheme="minorHAnsi" w:hAnsiTheme="minorHAnsi" w:cstheme="minorHAnsi"/>
                      <w:sz w:val="20"/>
                      <w:lang w:val="en-CA"/>
                    </w:rPr>
                  </w:pPr>
                </w:p>
              </w:tc>
            </w:tr>
            <w:tr w:rsidR="008A6864" w:rsidRPr="00D243BB" w14:paraId="3D44A358" w14:textId="77777777" w:rsidTr="00BE49C7">
              <w:tc>
                <w:tcPr>
                  <w:tcW w:w="2854" w:type="dxa"/>
                  <w:tcBorders>
                    <w:top w:val="single" w:sz="4" w:space="0" w:color="auto"/>
                    <w:bottom w:val="single" w:sz="4" w:space="0" w:color="auto"/>
                    <w:right w:val="single" w:sz="4" w:space="0" w:color="auto"/>
                  </w:tcBorders>
                </w:tcPr>
                <w:p w14:paraId="3D44A355" w14:textId="77777777" w:rsidR="008A6864" w:rsidRPr="00D243BB" w:rsidRDefault="008A6864" w:rsidP="002D3B4A">
                  <w:pPr>
                    <w:rPr>
                      <w:rFonts w:asciiTheme="minorHAnsi" w:hAnsiTheme="minorHAnsi" w:cstheme="minorHAnsi"/>
                      <w:bCs/>
                      <w:i/>
                      <w:iCs/>
                      <w:sz w:val="20"/>
                      <w:lang w:val="en-CA"/>
                    </w:rPr>
                  </w:pPr>
                  <w:r w:rsidRPr="00D243BB">
                    <w:rPr>
                      <w:rFonts w:asciiTheme="minorHAnsi" w:hAnsiTheme="minorHAnsi" w:cstheme="minorHAnsi"/>
                      <w:bCs/>
                      <w:i/>
                      <w:iCs/>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14:paraId="3D44A356" w14:textId="77777777" w:rsidR="008A6864" w:rsidRPr="00D243BB" w:rsidRDefault="008A686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7" w14:textId="77777777" w:rsidR="008A6864" w:rsidRPr="00D243BB" w:rsidRDefault="008A6864" w:rsidP="002D3B4A">
                  <w:pPr>
                    <w:rPr>
                      <w:rFonts w:asciiTheme="minorHAnsi" w:hAnsiTheme="minorHAnsi" w:cstheme="minorHAnsi"/>
                      <w:sz w:val="20"/>
                      <w:lang w:val="en-CA"/>
                    </w:rPr>
                  </w:pPr>
                </w:p>
              </w:tc>
            </w:tr>
            <w:tr w:rsidR="006E0F74" w:rsidRPr="00D243BB" w14:paraId="3D44A35C" w14:textId="77777777" w:rsidTr="00BE49C7">
              <w:tc>
                <w:tcPr>
                  <w:tcW w:w="2854" w:type="dxa"/>
                  <w:tcBorders>
                    <w:top w:val="single" w:sz="4" w:space="0" w:color="auto"/>
                    <w:bottom w:val="single" w:sz="4" w:space="0" w:color="auto"/>
                    <w:right w:val="single" w:sz="4" w:space="0" w:color="auto"/>
                  </w:tcBorders>
                </w:tcPr>
                <w:p w14:paraId="3D44A359" w14:textId="77777777" w:rsidR="006E0F74" w:rsidRPr="00D243BB" w:rsidRDefault="006E0F74" w:rsidP="002D3B4A">
                  <w:pPr>
                    <w:rPr>
                      <w:rFonts w:asciiTheme="minorHAnsi" w:hAnsiTheme="minorHAnsi" w:cstheme="minorHAnsi"/>
                      <w:bCs/>
                      <w:i/>
                      <w:iCs/>
                      <w:sz w:val="20"/>
                      <w:lang w:val="en-CA"/>
                    </w:rPr>
                  </w:pPr>
                  <w:r w:rsidRPr="00D243BB">
                    <w:rPr>
                      <w:rFonts w:asciiTheme="minorHAnsi" w:hAnsiTheme="minorHAnsi" w:cstheme="minorHAnsi"/>
                      <w:bCs/>
                      <w:i/>
                      <w:iCs/>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3D44A35A" w14:textId="77777777" w:rsidR="006E0F74" w:rsidRPr="00D243BB" w:rsidRDefault="006E0F74" w:rsidP="002D3B4A">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14:paraId="3D44A35B" w14:textId="77777777" w:rsidR="006E0F74" w:rsidRPr="00D243BB" w:rsidRDefault="006E0F74" w:rsidP="002D3B4A">
                  <w:pPr>
                    <w:rPr>
                      <w:rFonts w:asciiTheme="minorHAnsi" w:hAnsiTheme="minorHAnsi" w:cstheme="minorHAnsi"/>
                      <w:sz w:val="20"/>
                      <w:lang w:val="en-CA"/>
                    </w:rPr>
                  </w:pPr>
                </w:p>
              </w:tc>
            </w:tr>
            <w:tr w:rsidR="006E0F74" w:rsidRPr="009C18D0" w14:paraId="3D44A363" w14:textId="77777777" w:rsidTr="00BE49C7">
              <w:trPr>
                <w:cantSplit/>
              </w:trPr>
              <w:tc>
                <w:tcPr>
                  <w:tcW w:w="2854" w:type="dxa"/>
                  <w:tcBorders>
                    <w:top w:val="single" w:sz="4" w:space="0" w:color="auto"/>
                    <w:bottom w:val="single" w:sz="4" w:space="0" w:color="auto"/>
                    <w:right w:val="single" w:sz="4" w:space="0" w:color="auto"/>
                  </w:tcBorders>
                </w:tcPr>
                <w:p w14:paraId="3D44A35D" w14:textId="77777777" w:rsidR="006E0F74" w:rsidRPr="009C18D0" w:rsidRDefault="006E0F74"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References</w:t>
                  </w:r>
                  <w:r w:rsidR="00742D3E" w:rsidRPr="009C18D0">
                    <w:rPr>
                      <w:rFonts w:asciiTheme="minorHAnsi" w:hAnsiTheme="minorHAnsi" w:cstheme="minorHAnsi"/>
                      <w:b/>
                      <w:bCs/>
                      <w:sz w:val="20"/>
                      <w:lang w:val="en-CA" w:eastAsia="zh-CN"/>
                    </w:rPr>
                    <w:t xml:space="preserve"> </w:t>
                  </w:r>
                  <w:r w:rsidR="00161B6F">
                    <w:rPr>
                      <w:rFonts w:asciiTheme="minorHAnsi" w:hAnsiTheme="minorHAnsi" w:cstheme="minorHAnsi"/>
                      <w:b/>
                      <w:bCs/>
                      <w:sz w:val="20"/>
                      <w:lang w:val="en-CA" w:eastAsia="zh-CN"/>
                    </w:rPr>
                    <w:t>no.</w:t>
                  </w:r>
                  <w:r w:rsidR="00595F08" w:rsidRPr="009C18D0">
                    <w:rPr>
                      <w:rFonts w:asciiTheme="minorHAnsi" w:hAnsiTheme="minorHAnsi" w:cstheme="minorHAnsi"/>
                      <w:b/>
                      <w:bCs/>
                      <w:sz w:val="20"/>
                      <w:lang w:val="en-CA" w:eastAsia="zh-CN"/>
                    </w:rPr>
                    <w:t xml:space="preserve">1 </w:t>
                  </w:r>
                  <w:r w:rsidR="00742D3E" w:rsidRPr="009C18D0">
                    <w:rPr>
                      <w:rFonts w:asciiTheme="minorHAnsi" w:hAnsiTheme="minorHAnsi" w:cstheme="minorHAnsi"/>
                      <w:b/>
                      <w:bCs/>
                      <w:sz w:val="20"/>
                      <w:lang w:val="en-CA" w:eastAsia="zh-CN"/>
                    </w:rPr>
                    <w:t>(minimum of 3)</w:t>
                  </w:r>
                  <w:r w:rsidRPr="009C18D0">
                    <w:rPr>
                      <w:rFonts w:asciiTheme="minorHAnsi" w:hAnsiTheme="minorHAnsi" w:cstheme="minorHAnsi"/>
                      <w:b/>
                      <w:bCs/>
                      <w:sz w:val="20"/>
                      <w:lang w:val="en-CA" w:eastAsia="zh-CN"/>
                    </w:rPr>
                    <w:t>:</w:t>
                  </w:r>
                </w:p>
                <w:p w14:paraId="3D44A35E" w14:textId="77777777" w:rsidR="006E0F74" w:rsidRPr="009C18D0" w:rsidRDefault="006E0F74" w:rsidP="002D3B4A">
                  <w:pPr>
                    <w:rPr>
                      <w:rFonts w:asciiTheme="minorHAnsi" w:hAnsiTheme="minorHAnsi" w:cstheme="minorHAnsi"/>
                      <w:b/>
                      <w:bCs/>
                      <w:sz w:val="20"/>
                      <w:lang w:val="en-CA" w:eastAsia="zh-CN"/>
                    </w:rPr>
                  </w:pPr>
                </w:p>
              </w:tc>
              <w:tc>
                <w:tcPr>
                  <w:tcW w:w="6254" w:type="dxa"/>
                  <w:gridSpan w:val="3"/>
                  <w:tcBorders>
                    <w:top w:val="single" w:sz="4" w:space="0" w:color="auto"/>
                    <w:left w:val="single" w:sz="4" w:space="0" w:color="auto"/>
                    <w:bottom w:val="single" w:sz="4" w:space="0" w:color="auto"/>
                  </w:tcBorders>
                </w:tcPr>
                <w:p w14:paraId="3D44A35F" w14:textId="77777777" w:rsidR="00742D3E"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0" w14:textId="77777777" w:rsidR="00742D3E" w:rsidRPr="009C18D0" w:rsidRDefault="00742D3E" w:rsidP="002D3B4A">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1" w14:textId="77777777" w:rsidR="00742D3E"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2" w14:textId="77777777" w:rsidR="006E0F74" w:rsidRPr="009C18D0" w:rsidRDefault="006E0F74" w:rsidP="002D3B4A">
                  <w:pPr>
                    <w:rPr>
                      <w:rFonts w:asciiTheme="minorHAnsi" w:hAnsiTheme="minorHAnsi" w:cstheme="minorHAnsi"/>
                      <w:i/>
                      <w:iCs/>
                      <w:sz w:val="20"/>
                      <w:lang w:val="en-CA"/>
                    </w:rPr>
                  </w:pPr>
                  <w:r w:rsidRPr="009C18D0">
                    <w:rPr>
                      <w:rFonts w:asciiTheme="minorHAnsi" w:hAnsiTheme="minorHAnsi" w:cstheme="minorHAnsi"/>
                      <w:i/>
                      <w:iCs/>
                      <w:sz w:val="20"/>
                      <w:lang w:val="en-CA"/>
                    </w:rPr>
                    <w:t xml:space="preserve">Contact Information – </w:t>
                  </w:r>
                  <w:r w:rsidR="00742D3E" w:rsidRPr="009C18D0">
                    <w:rPr>
                      <w:rFonts w:asciiTheme="minorHAnsi" w:hAnsiTheme="minorHAnsi" w:cstheme="minorHAnsi"/>
                      <w:i/>
                      <w:iCs/>
                      <w:sz w:val="20"/>
                      <w:lang w:val="en-CA"/>
                    </w:rPr>
                    <w:t xml:space="preserve">Address; </w:t>
                  </w:r>
                  <w:r w:rsidRPr="009C18D0">
                    <w:rPr>
                      <w:rFonts w:asciiTheme="minorHAnsi" w:hAnsiTheme="minorHAnsi" w:cstheme="minorHAnsi"/>
                      <w:i/>
                      <w:iCs/>
                      <w:sz w:val="20"/>
                      <w:lang w:val="en-CA"/>
                    </w:rPr>
                    <w:t>Phone; Email</w:t>
                  </w:r>
                  <w:r w:rsidR="00742D3E" w:rsidRPr="009C18D0">
                    <w:rPr>
                      <w:rFonts w:asciiTheme="minorHAnsi" w:hAnsiTheme="minorHAnsi" w:cstheme="minorHAnsi"/>
                      <w:i/>
                      <w:iCs/>
                      <w:sz w:val="20"/>
                      <w:lang w:val="en-CA"/>
                    </w:rPr>
                    <w:t>; etc.</w:t>
                  </w:r>
                </w:p>
              </w:tc>
            </w:tr>
            <w:tr w:rsidR="00595F08" w:rsidRPr="009C18D0" w14:paraId="3D44A369" w14:textId="77777777" w:rsidTr="00BE49C7">
              <w:trPr>
                <w:cantSplit/>
              </w:trPr>
              <w:tc>
                <w:tcPr>
                  <w:tcW w:w="2854" w:type="dxa"/>
                  <w:tcBorders>
                    <w:top w:val="single" w:sz="4" w:space="0" w:color="auto"/>
                    <w:bottom w:val="single" w:sz="4" w:space="0" w:color="auto"/>
                    <w:right w:val="single" w:sz="4" w:space="0" w:color="auto"/>
                  </w:tcBorders>
                </w:tcPr>
                <w:p w14:paraId="3D44A364" w14:textId="77777777" w:rsidR="00595F08" w:rsidRPr="009C18D0" w:rsidRDefault="00595F08"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sidR="00161B6F">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2</w:t>
                  </w:r>
                </w:p>
              </w:tc>
              <w:tc>
                <w:tcPr>
                  <w:tcW w:w="6254" w:type="dxa"/>
                  <w:gridSpan w:val="3"/>
                  <w:tcBorders>
                    <w:top w:val="single" w:sz="4" w:space="0" w:color="auto"/>
                    <w:left w:val="single" w:sz="4" w:space="0" w:color="auto"/>
                    <w:bottom w:val="single" w:sz="4" w:space="0" w:color="auto"/>
                  </w:tcBorders>
                </w:tcPr>
                <w:p w14:paraId="3D44A365"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6"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7"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8"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595F08" w:rsidRPr="009C18D0" w14:paraId="3D44A36F" w14:textId="77777777" w:rsidTr="00BE49C7">
              <w:trPr>
                <w:cantSplit/>
              </w:trPr>
              <w:tc>
                <w:tcPr>
                  <w:tcW w:w="2854" w:type="dxa"/>
                  <w:tcBorders>
                    <w:top w:val="single" w:sz="4" w:space="0" w:color="auto"/>
                    <w:bottom w:val="single" w:sz="4" w:space="0" w:color="auto"/>
                    <w:right w:val="single" w:sz="4" w:space="0" w:color="auto"/>
                  </w:tcBorders>
                </w:tcPr>
                <w:p w14:paraId="3D44A36A" w14:textId="77777777" w:rsidR="00595F08" w:rsidRPr="009C18D0" w:rsidRDefault="00595F08" w:rsidP="002D3B4A">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sidR="00161B6F">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3</w:t>
                  </w:r>
                </w:p>
              </w:tc>
              <w:tc>
                <w:tcPr>
                  <w:tcW w:w="6254" w:type="dxa"/>
                  <w:gridSpan w:val="3"/>
                  <w:tcBorders>
                    <w:top w:val="single" w:sz="4" w:space="0" w:color="auto"/>
                    <w:left w:val="single" w:sz="4" w:space="0" w:color="auto"/>
                    <w:bottom w:val="single" w:sz="4" w:space="0" w:color="auto"/>
                  </w:tcBorders>
                </w:tcPr>
                <w:p w14:paraId="3D44A36B"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14:paraId="3D44A36C"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14:paraId="3D44A36D"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14:paraId="3D44A36E" w14:textId="77777777" w:rsidR="00595F08" w:rsidRPr="009C18D0" w:rsidRDefault="00595F08" w:rsidP="00595F0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6E0F74" w:rsidRPr="00D243BB" w14:paraId="3D44A377" w14:textId="77777777" w:rsidTr="00BE49C7">
              <w:trPr>
                <w:cantSplit/>
              </w:trPr>
              <w:tc>
                <w:tcPr>
                  <w:tcW w:w="9108" w:type="dxa"/>
                  <w:gridSpan w:val="4"/>
                  <w:tcBorders>
                    <w:top w:val="single" w:sz="4" w:space="0" w:color="auto"/>
                    <w:bottom w:val="single" w:sz="4" w:space="0" w:color="auto"/>
                  </w:tcBorders>
                </w:tcPr>
                <w:p w14:paraId="3D44A370" w14:textId="77777777" w:rsidR="006E0F74" w:rsidRPr="00D243BB" w:rsidRDefault="006E0F74" w:rsidP="002D3B4A">
                  <w:pPr>
                    <w:rPr>
                      <w:rFonts w:asciiTheme="minorHAnsi" w:hAnsiTheme="minorHAnsi" w:cstheme="minorHAnsi"/>
                      <w:b/>
                      <w:bCs/>
                      <w:sz w:val="20"/>
                      <w:lang w:val="en-CA"/>
                    </w:rPr>
                  </w:pPr>
                  <w:r w:rsidRPr="00D243BB">
                    <w:rPr>
                      <w:rFonts w:asciiTheme="minorHAnsi" w:hAnsiTheme="minorHAnsi" w:cstheme="minorHAnsi"/>
                      <w:b/>
                      <w:bCs/>
                      <w:sz w:val="20"/>
                      <w:lang w:val="en-CA"/>
                    </w:rPr>
                    <w:t>Declaration:</w:t>
                  </w:r>
                </w:p>
                <w:p w14:paraId="3D44A371" w14:textId="77777777" w:rsidR="006E0F74" w:rsidRPr="00D243BB" w:rsidRDefault="006E0F74" w:rsidP="002D3B4A">
                  <w:pPr>
                    <w:rPr>
                      <w:rFonts w:asciiTheme="minorHAnsi" w:hAnsiTheme="minorHAnsi" w:cstheme="minorHAnsi"/>
                      <w:sz w:val="20"/>
                      <w:lang w:val="en-CA"/>
                    </w:rPr>
                  </w:pPr>
                </w:p>
                <w:p w14:paraId="3D44A372"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sz w:val="20"/>
                      <w:lang w:val="en-CA"/>
                    </w:rPr>
                    <w:t>I confirm my intention to serve in the stated position and present availability to serve for the term of the proposed contract.</w:t>
                  </w:r>
                  <w:r w:rsidR="001A5210" w:rsidRPr="00D243BB">
                    <w:rPr>
                      <w:rFonts w:asciiTheme="minorHAnsi" w:hAnsiTheme="minorHAnsi" w:cstheme="minorHAnsi"/>
                      <w:sz w:val="20"/>
                      <w:lang w:val="en-CA"/>
                    </w:rPr>
                    <w:t xml:space="preserve">  I also understand that any wilful misstatement described above may lead to my disqualification, before or during my engagement.</w:t>
                  </w:r>
                </w:p>
                <w:p w14:paraId="3D44A373" w14:textId="77777777" w:rsidR="006E0F74" w:rsidRPr="00D243BB" w:rsidRDefault="006E0F74" w:rsidP="002D3B4A">
                  <w:pPr>
                    <w:rPr>
                      <w:rFonts w:asciiTheme="minorHAnsi" w:hAnsiTheme="minorHAnsi" w:cstheme="minorHAnsi"/>
                      <w:sz w:val="20"/>
                      <w:lang w:val="en-CA"/>
                    </w:rPr>
                  </w:pPr>
                </w:p>
                <w:p w14:paraId="3D44A374" w14:textId="77777777" w:rsidR="006E0F74" w:rsidRPr="00D243BB" w:rsidRDefault="006E0F74" w:rsidP="002D3B4A">
                  <w:pPr>
                    <w:rPr>
                      <w:rFonts w:asciiTheme="minorHAnsi" w:hAnsiTheme="minorHAnsi" w:cstheme="minorHAnsi"/>
                      <w:sz w:val="20"/>
                      <w:lang w:val="en-CA"/>
                    </w:rPr>
                  </w:pPr>
                  <w:r w:rsidRPr="00D243BB">
                    <w:rPr>
                      <w:rFonts w:asciiTheme="minorHAnsi" w:hAnsiTheme="minorHAnsi" w:cstheme="minorHAnsi"/>
                      <w:sz w:val="20"/>
                      <w:lang w:val="en-CA"/>
                    </w:rPr>
                    <w:t>_______________________________</w:t>
                  </w:r>
                  <w:r w:rsidR="00E838C4" w:rsidRPr="00D243BB">
                    <w:rPr>
                      <w:rFonts w:asciiTheme="minorHAnsi" w:hAnsiTheme="minorHAnsi" w:cstheme="minorHAnsi"/>
                      <w:sz w:val="20"/>
                      <w:lang w:val="en-CA"/>
                    </w:rPr>
                    <w:t>__________________</w:t>
                  </w:r>
                  <w:r w:rsidR="001A5210" w:rsidRPr="00D243BB">
                    <w:rPr>
                      <w:rFonts w:asciiTheme="minorHAnsi" w:hAnsiTheme="minorHAnsi" w:cstheme="minorHAnsi"/>
                      <w:sz w:val="20"/>
                      <w:lang w:val="en-CA"/>
                    </w:rPr>
                    <w:t xml:space="preserve">                                  __________________________</w:t>
                  </w:r>
                </w:p>
                <w:p w14:paraId="3D44A375" w14:textId="77777777" w:rsidR="006E0F74" w:rsidRPr="00D243BB" w:rsidRDefault="00670DE6" w:rsidP="002D3B4A">
                  <w:pPr>
                    <w:rPr>
                      <w:rFonts w:asciiTheme="minorHAnsi" w:hAnsiTheme="minorHAnsi" w:cstheme="minorHAnsi"/>
                      <w:sz w:val="20"/>
                      <w:lang w:val="en-CA"/>
                    </w:rPr>
                  </w:pPr>
                  <w:r w:rsidRPr="00D243BB">
                    <w:rPr>
                      <w:rFonts w:asciiTheme="minorHAnsi" w:hAnsiTheme="minorHAnsi" w:cstheme="minorHAnsi"/>
                      <w:sz w:val="20"/>
                      <w:lang w:val="en-CA"/>
                    </w:rPr>
                    <w:lastRenderedPageBreak/>
                    <w:t>Signature</w:t>
                  </w:r>
                  <w:r w:rsidR="00E838C4" w:rsidRPr="00D243BB">
                    <w:rPr>
                      <w:rFonts w:asciiTheme="minorHAnsi" w:hAnsiTheme="minorHAnsi" w:cstheme="minorHAnsi"/>
                      <w:sz w:val="20"/>
                      <w:lang w:val="en-CA"/>
                    </w:rPr>
                    <w:t xml:space="preserve"> of the Nominated Team Leader/Member</w:t>
                  </w:r>
                  <w:r w:rsidR="001A5210" w:rsidRPr="00D243BB">
                    <w:rPr>
                      <w:rFonts w:asciiTheme="minorHAnsi" w:hAnsiTheme="minorHAnsi" w:cstheme="minorHAnsi"/>
                      <w:sz w:val="20"/>
                      <w:lang w:val="en-CA"/>
                    </w:rPr>
                    <w:t xml:space="preserve">                                                Date Signed</w:t>
                  </w:r>
                </w:p>
                <w:p w14:paraId="3D44A376" w14:textId="77777777" w:rsidR="00670DE6" w:rsidRPr="00D243BB" w:rsidRDefault="00670DE6" w:rsidP="002D3B4A">
                  <w:pPr>
                    <w:rPr>
                      <w:rFonts w:asciiTheme="minorHAnsi" w:hAnsiTheme="minorHAnsi" w:cstheme="minorHAnsi"/>
                      <w:sz w:val="20"/>
                      <w:lang w:val="en-CA"/>
                    </w:rPr>
                  </w:pPr>
                </w:p>
              </w:tc>
            </w:tr>
            <w:tr w:rsidR="00670DE6" w:rsidRPr="00D243BB" w14:paraId="3D44A379" w14:textId="77777777" w:rsidTr="00BE49C7">
              <w:trPr>
                <w:cantSplit/>
              </w:trPr>
              <w:tc>
                <w:tcPr>
                  <w:tcW w:w="9108" w:type="dxa"/>
                  <w:gridSpan w:val="4"/>
                  <w:tcBorders>
                    <w:top w:val="single" w:sz="4" w:space="0" w:color="auto"/>
                    <w:bottom w:val="single" w:sz="4" w:space="0" w:color="auto"/>
                  </w:tcBorders>
                </w:tcPr>
                <w:p w14:paraId="3D44A378" w14:textId="77777777" w:rsidR="00670DE6" w:rsidRPr="00D243BB" w:rsidRDefault="00670DE6" w:rsidP="002D3B4A">
                  <w:pPr>
                    <w:rPr>
                      <w:rFonts w:asciiTheme="minorHAnsi" w:hAnsiTheme="minorHAnsi" w:cstheme="minorHAnsi"/>
                      <w:b/>
                      <w:bCs/>
                      <w:sz w:val="20"/>
                      <w:lang w:val="en-CA"/>
                    </w:rPr>
                  </w:pPr>
                </w:p>
              </w:tc>
            </w:tr>
          </w:tbl>
          <w:p w14:paraId="3D44A37A" w14:textId="77777777" w:rsidR="00846248" w:rsidRPr="00D243BB" w:rsidRDefault="00846248" w:rsidP="002D3B4A">
            <w:pPr>
              <w:pStyle w:val="BodyText2"/>
              <w:spacing w:after="0" w:line="240" w:lineRule="auto"/>
              <w:rPr>
                <w:rFonts w:asciiTheme="minorHAnsi" w:hAnsiTheme="minorHAnsi" w:cstheme="minorHAnsi"/>
                <w:sz w:val="20"/>
                <w:lang w:val="en-CA"/>
              </w:rPr>
            </w:pPr>
          </w:p>
        </w:tc>
      </w:tr>
    </w:tbl>
    <w:p w14:paraId="3D44A37C" w14:textId="77777777" w:rsidR="009B74C6" w:rsidRPr="00D243BB" w:rsidRDefault="009B74C6" w:rsidP="009B74C6">
      <w:pPr>
        <w:rPr>
          <w:rFonts w:asciiTheme="minorHAnsi" w:hAnsiTheme="minorHAnsi" w:cstheme="minorHAnsi"/>
          <w:b/>
          <w:sz w:val="20"/>
          <w:lang w:val="en-CA"/>
        </w:rPr>
      </w:pPr>
    </w:p>
    <w:p w14:paraId="3D44A37D" w14:textId="77777777" w:rsidR="00A35B53" w:rsidRPr="00D243BB" w:rsidRDefault="00A35B53">
      <w:pPr>
        <w:widowControl/>
        <w:overflowPunct/>
        <w:adjustRightInd/>
        <w:rPr>
          <w:rFonts w:asciiTheme="minorHAnsi" w:hAnsiTheme="minorHAnsi" w:cstheme="minorHAnsi"/>
          <w:b/>
          <w:snapToGrid w:val="0"/>
          <w:sz w:val="28"/>
        </w:rPr>
      </w:pPr>
      <w:r w:rsidRPr="00D243BB">
        <w:rPr>
          <w:rFonts w:asciiTheme="minorHAnsi" w:hAnsiTheme="minorHAnsi" w:cstheme="minorHAnsi"/>
          <w:b/>
          <w:snapToGrid w:val="0"/>
          <w:sz w:val="28"/>
        </w:rPr>
        <w:br w:type="page"/>
      </w:r>
    </w:p>
    <w:p w14:paraId="3D44A37E" w14:textId="77777777" w:rsidR="004B14C9" w:rsidRPr="00D243BB" w:rsidRDefault="00C5395E" w:rsidP="004B14C9">
      <w:pPr>
        <w:pStyle w:val="Section3-Heading1"/>
        <w:rPr>
          <w:rFonts w:asciiTheme="minorHAnsi" w:hAnsiTheme="minorHAnsi" w:cstheme="minorHAnsi"/>
        </w:rPr>
      </w:pPr>
      <w:r w:rsidRPr="00D243BB">
        <w:rPr>
          <w:rFonts w:asciiTheme="minorHAnsi" w:hAnsiTheme="minorHAnsi" w:cstheme="minorHAnsi"/>
        </w:rPr>
        <w:lastRenderedPageBreak/>
        <w:t xml:space="preserve">Section </w:t>
      </w:r>
      <w:r w:rsidR="00BE65E7" w:rsidRPr="00D243BB">
        <w:rPr>
          <w:rFonts w:asciiTheme="minorHAnsi" w:hAnsiTheme="minorHAnsi" w:cstheme="minorHAnsi"/>
        </w:rPr>
        <w:t>7</w:t>
      </w:r>
      <w:r w:rsidR="004B14C9" w:rsidRPr="00D243BB">
        <w:rPr>
          <w:rFonts w:asciiTheme="minorHAnsi" w:hAnsiTheme="minorHAnsi" w:cstheme="minorHAnsi"/>
        </w:rPr>
        <w:t>: Financial Proposal Form</w:t>
      </w:r>
      <w:r w:rsidR="000E71E6">
        <w:rPr>
          <w:rStyle w:val="FootnoteReference"/>
          <w:rFonts w:asciiTheme="minorHAnsi" w:hAnsiTheme="minorHAnsi" w:cstheme="minorHAnsi"/>
        </w:rPr>
        <w:footnoteReference w:id="12"/>
      </w:r>
    </w:p>
    <w:p w14:paraId="3D44A37F" w14:textId="77777777" w:rsidR="00457D76" w:rsidRPr="00D243BB" w:rsidRDefault="00457D76" w:rsidP="004B14C9">
      <w:pPr>
        <w:rPr>
          <w:rFonts w:asciiTheme="minorHAnsi" w:eastAsia="Times New Roman" w:hAnsiTheme="minorHAnsi" w:cstheme="minorHAnsi"/>
          <w:b/>
          <w:snapToGrid w:val="0"/>
          <w:sz w:val="28"/>
        </w:rPr>
      </w:pPr>
    </w:p>
    <w:p w14:paraId="3D44A380" w14:textId="77777777" w:rsidR="00457D76" w:rsidRPr="00D243BB" w:rsidRDefault="00457D76" w:rsidP="00457D76">
      <w:pPr>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Pr="00D243BB">
        <w:rPr>
          <w:rFonts w:asciiTheme="minorHAnsi" w:hAnsiTheme="minorHAnsi" w:cstheme="minorHAnsi"/>
          <w:snapToGrid w:val="0"/>
        </w:rPr>
        <w:t>Proposer</w:t>
      </w:r>
      <w:r w:rsidRPr="00D243BB">
        <w:rPr>
          <w:rFonts w:asciiTheme="minorHAnsi" w:eastAsia="Times New Roman" w:hAnsiTheme="minorHAnsi" w:cstheme="minorHAnsi"/>
          <w:snapToGrid w:val="0"/>
        </w:rPr>
        <w:t xml:space="preserve"> is </w:t>
      </w:r>
      <w:r w:rsidR="00D53478" w:rsidRPr="00D243BB">
        <w:rPr>
          <w:rFonts w:asciiTheme="minorHAnsi" w:eastAsia="Times New Roman" w:hAnsiTheme="minorHAnsi" w:cstheme="minorHAnsi"/>
          <w:snapToGrid w:val="0"/>
        </w:rPr>
        <w:t xml:space="preserve">required </w:t>
      </w:r>
      <w:r w:rsidRPr="00D243BB">
        <w:rPr>
          <w:rFonts w:asciiTheme="minorHAnsi" w:eastAsia="Times New Roman" w:hAnsiTheme="minorHAnsi" w:cstheme="minorHAnsi"/>
          <w:snapToGrid w:val="0"/>
        </w:rPr>
        <w:t xml:space="preserve">to prepare the </w:t>
      </w:r>
      <w:r w:rsidR="004B14C9" w:rsidRPr="00D243BB">
        <w:rPr>
          <w:rFonts w:asciiTheme="minorHAnsi" w:hAnsiTheme="minorHAnsi" w:cstheme="minorHAnsi"/>
          <w:snapToGrid w:val="0"/>
        </w:rPr>
        <w:t>Financial Proposal</w:t>
      </w:r>
      <w:r w:rsidRPr="00D243BB">
        <w:rPr>
          <w:rFonts w:asciiTheme="minorHAnsi" w:eastAsia="Times New Roman" w:hAnsiTheme="minorHAnsi" w:cstheme="minorHAnsi"/>
          <w:snapToGrid w:val="0"/>
        </w:rPr>
        <w:t xml:space="preserve"> </w:t>
      </w:r>
      <w:r w:rsidR="00D242D4" w:rsidRPr="00D243BB">
        <w:rPr>
          <w:rFonts w:asciiTheme="minorHAnsi" w:eastAsia="Times New Roman" w:hAnsiTheme="minorHAnsi" w:cstheme="minorHAnsi"/>
          <w:snapToGrid w:val="0"/>
        </w:rPr>
        <w:t>in</w:t>
      </w:r>
      <w:r w:rsidRPr="00D243BB">
        <w:rPr>
          <w:rFonts w:asciiTheme="minorHAnsi" w:eastAsia="Times New Roman" w:hAnsiTheme="minorHAnsi" w:cstheme="minorHAnsi"/>
          <w:snapToGrid w:val="0"/>
        </w:rPr>
        <w:t xml:space="preserve"> </w:t>
      </w:r>
      <w:r w:rsidR="005345AD">
        <w:rPr>
          <w:rFonts w:asciiTheme="minorHAnsi" w:eastAsia="Times New Roman" w:hAnsiTheme="minorHAnsi" w:cstheme="minorHAnsi"/>
          <w:snapToGrid w:val="0"/>
        </w:rPr>
        <w:t>an</w:t>
      </w:r>
      <w:r w:rsidRPr="00D243BB">
        <w:rPr>
          <w:rFonts w:asciiTheme="minorHAnsi" w:eastAsia="Times New Roman" w:hAnsiTheme="minorHAnsi" w:cstheme="minorHAnsi"/>
          <w:snapToGrid w:val="0"/>
        </w:rPr>
        <w:t xml:space="preserve"> envelope </w:t>
      </w:r>
      <w:r w:rsidR="005345AD">
        <w:rPr>
          <w:rFonts w:asciiTheme="minorHAnsi" w:eastAsia="Times New Roman" w:hAnsiTheme="minorHAnsi" w:cstheme="minorHAnsi"/>
          <w:snapToGrid w:val="0"/>
        </w:rPr>
        <w:t xml:space="preserve">separate </w:t>
      </w:r>
      <w:r w:rsidRPr="00D243BB">
        <w:rPr>
          <w:rFonts w:asciiTheme="minorHAnsi" w:eastAsia="Times New Roman" w:hAnsiTheme="minorHAnsi" w:cstheme="minorHAnsi"/>
          <w:snapToGrid w:val="0"/>
        </w:rPr>
        <w:t xml:space="preserve">from the rest of the </w:t>
      </w:r>
      <w:proofErr w:type="gramStart"/>
      <w:r w:rsidRPr="00D243BB">
        <w:rPr>
          <w:rFonts w:asciiTheme="minorHAnsi" w:eastAsia="Times New Roman" w:hAnsiTheme="minorHAnsi" w:cstheme="minorHAnsi"/>
          <w:snapToGrid w:val="0"/>
        </w:rPr>
        <w:t xml:space="preserve">RFP </w:t>
      </w:r>
      <w:r w:rsidR="005345AD">
        <w:rPr>
          <w:rFonts w:asciiTheme="minorHAnsi" w:eastAsia="Times New Roman" w:hAnsiTheme="minorHAnsi" w:cstheme="minorHAnsi"/>
          <w:snapToGrid w:val="0"/>
        </w:rPr>
        <w:t xml:space="preserve"> </w:t>
      </w:r>
      <w:r w:rsidRPr="00D243BB">
        <w:rPr>
          <w:rFonts w:asciiTheme="minorHAnsi" w:eastAsia="Times New Roman" w:hAnsiTheme="minorHAnsi" w:cstheme="minorHAnsi"/>
          <w:snapToGrid w:val="0"/>
        </w:rPr>
        <w:t>as</w:t>
      </w:r>
      <w:proofErr w:type="gramEnd"/>
      <w:r w:rsidRPr="00D243BB">
        <w:rPr>
          <w:rFonts w:asciiTheme="minorHAnsi" w:eastAsia="Times New Roman" w:hAnsiTheme="minorHAnsi" w:cstheme="minorHAnsi"/>
          <w:snapToGrid w:val="0"/>
        </w:rPr>
        <w:t xml:space="preserve"> indicated in the Instruction to </w:t>
      </w:r>
      <w:r w:rsidRPr="00D243BB">
        <w:rPr>
          <w:rFonts w:asciiTheme="minorHAnsi" w:hAnsiTheme="minorHAnsi" w:cstheme="minorHAnsi"/>
          <w:snapToGrid w:val="0"/>
        </w:rPr>
        <w:t>Proposers</w:t>
      </w:r>
      <w:r w:rsidRPr="00D243BB">
        <w:rPr>
          <w:rFonts w:asciiTheme="minorHAnsi" w:eastAsia="Times New Roman" w:hAnsiTheme="minorHAnsi" w:cstheme="minorHAnsi"/>
          <w:snapToGrid w:val="0"/>
        </w:rPr>
        <w:t>.</w:t>
      </w:r>
    </w:p>
    <w:p w14:paraId="3D44A381" w14:textId="77777777" w:rsidR="00457D76" w:rsidRPr="00D243BB" w:rsidRDefault="00457D76" w:rsidP="00457D76">
      <w:pPr>
        <w:rPr>
          <w:rFonts w:asciiTheme="minorHAnsi" w:eastAsia="Times New Roman" w:hAnsiTheme="minorHAnsi" w:cstheme="minorHAnsi"/>
          <w:snapToGrid w:val="0"/>
        </w:rPr>
      </w:pPr>
    </w:p>
    <w:p w14:paraId="3D44A382"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004B14C9" w:rsidRPr="00D243BB">
        <w:rPr>
          <w:rFonts w:asciiTheme="minorHAnsi" w:hAnsiTheme="minorHAnsi" w:cstheme="minorHAnsi"/>
          <w:snapToGrid w:val="0"/>
        </w:rPr>
        <w:t xml:space="preserve">Financial Proposal </w:t>
      </w:r>
      <w:r w:rsidRPr="00D243BB">
        <w:rPr>
          <w:rFonts w:asciiTheme="minorHAnsi" w:eastAsia="Times New Roman" w:hAnsiTheme="minorHAnsi" w:cstheme="minorHAnsi"/>
          <w:snapToGrid w:val="0"/>
        </w:rPr>
        <w:t>must provide a detailed cost breakdown. Provide separate figures for each functional grouping or category.</w:t>
      </w:r>
    </w:p>
    <w:p w14:paraId="3D44A383" w14:textId="77777777" w:rsidR="00457D76" w:rsidRPr="00D243BB" w:rsidRDefault="00457D76" w:rsidP="00457D76">
      <w:pPr>
        <w:rPr>
          <w:rFonts w:asciiTheme="minorHAnsi" w:eastAsia="Times New Roman" w:hAnsiTheme="minorHAnsi" w:cstheme="minorHAnsi"/>
          <w:snapToGrid w:val="0"/>
        </w:rPr>
      </w:pPr>
    </w:p>
    <w:p w14:paraId="3D44A384" w14:textId="77777777" w:rsidR="00457D76" w:rsidRPr="00D243BB" w:rsidRDefault="00310DDB" w:rsidP="00457D76">
      <w:pPr>
        <w:rPr>
          <w:rFonts w:asciiTheme="minorHAnsi" w:eastAsia="Times New Roman" w:hAnsiTheme="minorHAnsi" w:cstheme="minorHAnsi"/>
          <w:snapToGrid w:val="0"/>
        </w:rPr>
      </w:pPr>
      <w:r w:rsidRPr="00D243BB">
        <w:rPr>
          <w:rFonts w:asciiTheme="minorHAnsi" w:hAnsiTheme="minorHAnsi" w:cstheme="minorHAnsi"/>
          <w:snapToGrid w:val="0"/>
        </w:rPr>
        <w:t>Any e</w:t>
      </w:r>
      <w:r w:rsidR="00457D76" w:rsidRPr="00D243BB">
        <w:rPr>
          <w:rFonts w:asciiTheme="minorHAnsi" w:eastAsia="Times New Roman" w:hAnsiTheme="minorHAnsi" w:cstheme="minorHAnsi"/>
          <w:snapToGrid w:val="0"/>
        </w:rPr>
        <w:t xml:space="preserve">stimates for cost-reimbursable </w:t>
      </w:r>
      <w:r w:rsidRPr="00D243BB">
        <w:rPr>
          <w:rFonts w:asciiTheme="minorHAnsi" w:hAnsiTheme="minorHAnsi" w:cstheme="minorHAnsi"/>
          <w:snapToGrid w:val="0"/>
        </w:rPr>
        <w:t xml:space="preserve">items, such as travel </w:t>
      </w:r>
      <w:r w:rsidR="00457D76" w:rsidRPr="00D243BB">
        <w:rPr>
          <w:rFonts w:asciiTheme="minorHAnsi" w:eastAsia="Times New Roman" w:hAnsiTheme="minorHAnsi" w:cstheme="minorHAnsi"/>
          <w:snapToGrid w:val="0"/>
        </w:rPr>
        <w:t>and out</w:t>
      </w:r>
      <w:r w:rsidR="004B14C9"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of</w:t>
      </w:r>
      <w:r w:rsidR="004B14C9"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pocket expenses</w:t>
      </w:r>
      <w:r w:rsidRPr="00D243BB">
        <w:rPr>
          <w:rFonts w:asciiTheme="minorHAnsi" w:hAnsiTheme="minorHAnsi" w:cstheme="minorHAnsi"/>
          <w:snapToGrid w:val="0"/>
        </w:rPr>
        <w:t>,</w:t>
      </w:r>
      <w:r w:rsidR="00457D76" w:rsidRPr="00D243BB">
        <w:rPr>
          <w:rFonts w:asciiTheme="minorHAnsi" w:eastAsia="Times New Roman" w:hAnsiTheme="minorHAnsi" w:cstheme="minorHAnsi"/>
          <w:snapToGrid w:val="0"/>
        </w:rPr>
        <w:t xml:space="preserve"> should be listed separately.</w:t>
      </w:r>
    </w:p>
    <w:p w14:paraId="3D44A385" w14:textId="77777777" w:rsidR="00457D76" w:rsidRPr="00D243BB" w:rsidRDefault="00457D76" w:rsidP="00457D76">
      <w:pPr>
        <w:rPr>
          <w:rFonts w:asciiTheme="minorHAnsi" w:eastAsia="Times New Roman" w:hAnsiTheme="minorHAnsi" w:cstheme="minorHAnsi"/>
          <w:snapToGrid w:val="0"/>
        </w:rPr>
      </w:pPr>
    </w:p>
    <w:p w14:paraId="3D44A386"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In case of an equipment component to the service provide</w:t>
      </w:r>
      <w:r w:rsidR="00D242D4" w:rsidRPr="00D243BB">
        <w:rPr>
          <w:rFonts w:asciiTheme="minorHAnsi" w:eastAsia="Times New Roman" w:hAnsiTheme="minorHAnsi" w:cstheme="minorHAnsi"/>
          <w:snapToGrid w:val="0"/>
        </w:rPr>
        <w:t>r</w:t>
      </w:r>
      <w:r w:rsidRPr="00D243BB">
        <w:rPr>
          <w:rFonts w:asciiTheme="minorHAnsi" w:eastAsia="Times New Roman" w:hAnsiTheme="minorHAnsi" w:cstheme="minorHAnsi"/>
          <w:snapToGrid w:val="0"/>
        </w:rPr>
        <w:t>, the Price Schedule should include figures for both purch</w:t>
      </w:r>
      <w:r w:rsidR="004B14C9" w:rsidRPr="00D243BB">
        <w:rPr>
          <w:rFonts w:asciiTheme="minorHAnsi" w:hAnsiTheme="minorHAnsi" w:cstheme="minorHAnsi"/>
          <w:snapToGrid w:val="0"/>
        </w:rPr>
        <w:t xml:space="preserve">ase and lease/rent options. </w:t>
      </w:r>
      <w:r w:rsidRPr="00D243BB">
        <w:rPr>
          <w:rFonts w:asciiTheme="minorHAnsi" w:eastAsia="Times New Roman" w:hAnsiTheme="minorHAnsi" w:cstheme="minorHAnsi"/>
          <w:snapToGrid w:val="0"/>
        </w:rPr>
        <w:t>UNDP reserves the option to either lease/rent or purchase outright the equipment through the Contractor.</w:t>
      </w:r>
    </w:p>
    <w:p w14:paraId="3D44A387" w14:textId="77777777" w:rsidR="00457D76" w:rsidRPr="00D243BB" w:rsidRDefault="00457D76" w:rsidP="00457D76">
      <w:pPr>
        <w:rPr>
          <w:rFonts w:asciiTheme="minorHAnsi" w:eastAsia="Times New Roman" w:hAnsiTheme="minorHAnsi" w:cstheme="minorHAnsi"/>
          <w:snapToGrid w:val="0"/>
        </w:rPr>
      </w:pPr>
    </w:p>
    <w:p w14:paraId="3D44A388"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format shown on the following pages </w:t>
      </w:r>
      <w:r w:rsidR="00D53478" w:rsidRPr="00D243BB">
        <w:rPr>
          <w:rFonts w:asciiTheme="minorHAnsi" w:eastAsia="Times New Roman" w:hAnsiTheme="minorHAnsi" w:cstheme="minorHAnsi"/>
          <w:snapToGrid w:val="0"/>
        </w:rPr>
        <w:t>is suggested for use as a guide</w:t>
      </w:r>
      <w:r w:rsidRPr="00D243BB">
        <w:rPr>
          <w:rFonts w:asciiTheme="minorHAnsi" w:eastAsia="Times New Roman" w:hAnsiTheme="minorHAnsi" w:cstheme="minorHAnsi"/>
          <w:snapToGrid w:val="0"/>
        </w:rPr>
        <w:t xml:space="preserve"> in preparing the </w:t>
      </w:r>
      <w:r w:rsidR="004B14C9" w:rsidRPr="00D243BB">
        <w:rPr>
          <w:rFonts w:asciiTheme="minorHAnsi" w:hAnsiTheme="minorHAnsi" w:cstheme="minorHAnsi"/>
          <w:snapToGrid w:val="0"/>
        </w:rPr>
        <w:t>Financial Proposal</w:t>
      </w:r>
      <w:r w:rsidRPr="00D243BB">
        <w:rPr>
          <w:rFonts w:asciiTheme="minorHAnsi" w:eastAsia="Times New Roman" w:hAnsiTheme="minorHAnsi" w:cstheme="minorHAnsi"/>
          <w:snapToGrid w:val="0"/>
        </w:rPr>
        <w:t>. The format includes specific expenditures, which may or may not be required or applicable but are indicated to serve as examples.</w:t>
      </w:r>
    </w:p>
    <w:p w14:paraId="3D44A389" w14:textId="77777777" w:rsidR="00457D76" w:rsidRPr="00D243BB" w:rsidRDefault="00457D76">
      <w:pPr>
        <w:rPr>
          <w:rFonts w:asciiTheme="minorHAnsi" w:eastAsia="Times New Roman" w:hAnsiTheme="minorHAnsi" w:cstheme="minorHAnsi"/>
          <w:snapToGrid w:val="0"/>
        </w:rPr>
      </w:pPr>
    </w:p>
    <w:p w14:paraId="3D44A38A" w14:textId="77777777" w:rsidR="00457D76" w:rsidRPr="00D243BB" w:rsidRDefault="00D242D4" w:rsidP="00417F8B">
      <w:pPr>
        <w:pStyle w:val="ListParagraph"/>
        <w:numPr>
          <w:ilvl w:val="0"/>
          <w:numId w:val="7"/>
        </w:numPr>
        <w:spacing w:line="240" w:lineRule="auto"/>
        <w:ind w:left="0"/>
        <w:rPr>
          <w:rFonts w:asciiTheme="minorHAnsi" w:eastAsia="Times New Roman" w:hAnsiTheme="minorHAnsi" w:cstheme="minorHAnsi"/>
          <w:b/>
          <w:snapToGrid w:val="0"/>
        </w:rPr>
      </w:pPr>
      <w:r w:rsidRPr="00D243BB">
        <w:rPr>
          <w:rFonts w:asciiTheme="minorHAnsi" w:eastAsia="Times New Roman" w:hAnsiTheme="minorHAnsi" w:cstheme="minorHAnsi"/>
          <w:b/>
          <w:snapToGrid w:val="0"/>
        </w:rPr>
        <w:t xml:space="preserve"> </w:t>
      </w:r>
      <w:r w:rsidRPr="00D243BB">
        <w:rPr>
          <w:rFonts w:asciiTheme="minorHAnsi" w:eastAsia="Times New Roman" w:hAnsiTheme="minorHAnsi" w:cstheme="minorHAnsi"/>
          <w:b/>
          <w:snapToGrid w:val="0"/>
          <w:sz w:val="24"/>
        </w:rPr>
        <w:t>Cost Breakdown per</w:t>
      </w:r>
      <w:r w:rsidR="00457D76" w:rsidRPr="00D243BB">
        <w:rPr>
          <w:rFonts w:asciiTheme="minorHAnsi" w:eastAsia="Times New Roman" w:hAnsiTheme="minorHAnsi" w:cstheme="minorHAnsi"/>
          <w:b/>
          <w:snapToGrid w:val="0"/>
          <w:sz w:val="24"/>
        </w:rPr>
        <w:t xml:space="preserve"> Deliverables</w:t>
      </w:r>
      <w:r w:rsidR="005424E7" w:rsidRPr="00D243BB">
        <w:rPr>
          <w:rFonts w:asciiTheme="minorHAnsi" w:eastAsia="Times New Roman" w:hAnsiTheme="minorHAnsi" w:cstheme="minorHAnsi"/>
          <w:b/>
          <w:snapToGrid w:val="0"/>
          <w:sz w:val="24"/>
        </w:rPr>
        <w:t>*</w:t>
      </w:r>
    </w:p>
    <w:p w14:paraId="3D44A38B" w14:textId="77777777" w:rsidR="00457D76" w:rsidRPr="00D243BB" w:rsidRDefault="00457D76">
      <w:pPr>
        <w:rPr>
          <w:rFonts w:asciiTheme="minorHAnsi" w:eastAsia="Times New Roman" w:hAnsiTheme="minorHAnsi" w:cstheme="minorHAnsi"/>
          <w:snapToGrid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4"/>
        <w:gridCol w:w="3420"/>
        <w:gridCol w:w="3037"/>
        <w:gridCol w:w="2339"/>
      </w:tblGrid>
      <w:tr w:rsidR="00457D76" w:rsidRPr="00D243BB" w14:paraId="3D44A392" w14:textId="77777777" w:rsidTr="005B5BC2">
        <w:tc>
          <w:tcPr>
            <w:tcW w:w="558" w:type="dxa"/>
          </w:tcPr>
          <w:p w14:paraId="3D44A38C"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SN</w:t>
            </w:r>
          </w:p>
        </w:tc>
        <w:tc>
          <w:tcPr>
            <w:tcW w:w="3510" w:type="dxa"/>
          </w:tcPr>
          <w:p w14:paraId="3D44A38D"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Deliverables </w:t>
            </w:r>
          </w:p>
          <w:p w14:paraId="3D44A38E"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i/>
                <w:iCs/>
                <w:snapToGrid w:val="0"/>
                <w:sz w:val="22"/>
                <w:szCs w:val="22"/>
              </w:rPr>
              <w:t>[list them as referred to in the TOR]</w:t>
            </w:r>
          </w:p>
        </w:tc>
        <w:tc>
          <w:tcPr>
            <w:tcW w:w="3114" w:type="dxa"/>
          </w:tcPr>
          <w:p w14:paraId="3D44A38F"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Percentage of Total Price (Weight for payment) </w:t>
            </w:r>
          </w:p>
        </w:tc>
        <w:tc>
          <w:tcPr>
            <w:tcW w:w="2394" w:type="dxa"/>
          </w:tcPr>
          <w:p w14:paraId="3D44A390"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Price </w:t>
            </w:r>
          </w:p>
          <w:p w14:paraId="3D44A391"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(L</w:t>
            </w:r>
            <w:r w:rsidR="00675CC4" w:rsidRPr="00D243BB">
              <w:rPr>
                <w:rFonts w:asciiTheme="minorHAnsi" w:eastAsia="Calibri" w:hAnsiTheme="minorHAnsi" w:cstheme="minorHAnsi"/>
                <w:snapToGrid w:val="0"/>
                <w:sz w:val="22"/>
                <w:szCs w:val="22"/>
              </w:rPr>
              <w:t xml:space="preserve">ump </w:t>
            </w:r>
            <w:r w:rsidRPr="00D243BB">
              <w:rPr>
                <w:rFonts w:asciiTheme="minorHAnsi" w:eastAsia="Calibri" w:hAnsiTheme="minorHAnsi" w:cstheme="minorHAnsi"/>
                <w:snapToGrid w:val="0"/>
                <w:sz w:val="22"/>
                <w:szCs w:val="22"/>
              </w:rPr>
              <w:t>S</w:t>
            </w:r>
            <w:r w:rsidR="00675CC4" w:rsidRPr="00D243BB">
              <w:rPr>
                <w:rFonts w:asciiTheme="minorHAnsi" w:eastAsia="Calibri" w:hAnsiTheme="minorHAnsi" w:cstheme="minorHAnsi"/>
                <w:snapToGrid w:val="0"/>
                <w:sz w:val="22"/>
                <w:szCs w:val="22"/>
              </w:rPr>
              <w:t>um,</w:t>
            </w:r>
            <w:r w:rsidRPr="00D243BB">
              <w:rPr>
                <w:rFonts w:asciiTheme="minorHAnsi" w:eastAsia="Calibri" w:hAnsiTheme="minorHAnsi" w:cstheme="minorHAnsi"/>
                <w:snapToGrid w:val="0"/>
                <w:sz w:val="22"/>
                <w:szCs w:val="22"/>
              </w:rPr>
              <w:t xml:space="preserve"> All Inclusive)</w:t>
            </w:r>
          </w:p>
        </w:tc>
      </w:tr>
      <w:tr w:rsidR="00457D76" w:rsidRPr="00D243BB" w14:paraId="3D44A397" w14:textId="77777777" w:rsidTr="005B5BC2">
        <w:tc>
          <w:tcPr>
            <w:tcW w:w="558" w:type="dxa"/>
          </w:tcPr>
          <w:p w14:paraId="3D44A393"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1</w:t>
            </w:r>
          </w:p>
        </w:tc>
        <w:tc>
          <w:tcPr>
            <w:tcW w:w="3510" w:type="dxa"/>
          </w:tcPr>
          <w:p w14:paraId="3D44A394"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Deliverable 1</w:t>
            </w:r>
          </w:p>
        </w:tc>
        <w:tc>
          <w:tcPr>
            <w:tcW w:w="3114" w:type="dxa"/>
          </w:tcPr>
          <w:p w14:paraId="3D44A395" w14:textId="77777777" w:rsidR="00457D76" w:rsidRPr="00D243BB" w:rsidRDefault="00457D76"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[UNDP to give percentage (weight) of each deliverable over the total price for </w:t>
            </w:r>
            <w:proofErr w:type="gramStart"/>
            <w:r w:rsidRPr="00D243BB">
              <w:rPr>
                <w:rFonts w:asciiTheme="minorHAnsi" w:eastAsia="Calibri" w:hAnsiTheme="minorHAnsi" w:cstheme="minorHAnsi"/>
                <w:snapToGrid w:val="0"/>
                <w:sz w:val="22"/>
                <w:szCs w:val="22"/>
              </w:rPr>
              <w:t>the  payment</w:t>
            </w:r>
            <w:proofErr w:type="gramEnd"/>
            <w:r w:rsidRPr="00D243BB">
              <w:rPr>
                <w:rFonts w:asciiTheme="minorHAnsi" w:eastAsia="Calibri" w:hAnsiTheme="minorHAnsi" w:cstheme="minorHAnsi"/>
                <w:snapToGrid w:val="0"/>
                <w:sz w:val="22"/>
                <w:szCs w:val="22"/>
              </w:rPr>
              <w:t xml:space="preserve"> purposes</w:t>
            </w:r>
            <w:r w:rsidR="00675CC4" w:rsidRPr="00D243BB">
              <w:rPr>
                <w:rFonts w:asciiTheme="minorHAnsi" w:eastAsia="Calibri" w:hAnsiTheme="minorHAnsi" w:cstheme="minorHAnsi"/>
                <w:snapToGrid w:val="0"/>
                <w:sz w:val="22"/>
                <w:szCs w:val="22"/>
              </w:rPr>
              <w:t>, as per TOR</w:t>
            </w:r>
            <w:r w:rsidRPr="00D243BB">
              <w:rPr>
                <w:rFonts w:asciiTheme="minorHAnsi" w:eastAsia="Calibri" w:hAnsiTheme="minorHAnsi" w:cstheme="minorHAnsi"/>
                <w:snapToGrid w:val="0"/>
                <w:sz w:val="22"/>
                <w:szCs w:val="22"/>
              </w:rPr>
              <w:t xml:space="preserve">) </w:t>
            </w:r>
          </w:p>
        </w:tc>
        <w:tc>
          <w:tcPr>
            <w:tcW w:w="2394" w:type="dxa"/>
          </w:tcPr>
          <w:p w14:paraId="3D44A396"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9C" w14:textId="77777777" w:rsidTr="005B5BC2">
        <w:tc>
          <w:tcPr>
            <w:tcW w:w="558" w:type="dxa"/>
          </w:tcPr>
          <w:p w14:paraId="3D44A398"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2</w:t>
            </w:r>
          </w:p>
        </w:tc>
        <w:tc>
          <w:tcPr>
            <w:tcW w:w="3510" w:type="dxa"/>
          </w:tcPr>
          <w:p w14:paraId="3D44A399"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Deliverable 2</w:t>
            </w:r>
          </w:p>
        </w:tc>
        <w:tc>
          <w:tcPr>
            <w:tcW w:w="3114" w:type="dxa"/>
          </w:tcPr>
          <w:p w14:paraId="3D44A39A" w14:textId="77777777" w:rsidR="00457D76" w:rsidRPr="00D243BB" w:rsidRDefault="00457D76" w:rsidP="005336E4">
            <w:pPr>
              <w:rPr>
                <w:rFonts w:asciiTheme="minorHAnsi" w:eastAsia="Calibri" w:hAnsiTheme="minorHAnsi" w:cstheme="minorHAnsi"/>
                <w:snapToGrid w:val="0"/>
                <w:szCs w:val="22"/>
              </w:rPr>
            </w:pPr>
          </w:p>
        </w:tc>
        <w:tc>
          <w:tcPr>
            <w:tcW w:w="2394" w:type="dxa"/>
          </w:tcPr>
          <w:p w14:paraId="3D44A39B"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A1" w14:textId="77777777" w:rsidTr="005B5BC2">
        <w:tc>
          <w:tcPr>
            <w:tcW w:w="558" w:type="dxa"/>
          </w:tcPr>
          <w:p w14:paraId="3D44A39D"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3</w:t>
            </w:r>
          </w:p>
        </w:tc>
        <w:tc>
          <w:tcPr>
            <w:tcW w:w="3510" w:type="dxa"/>
          </w:tcPr>
          <w:p w14:paraId="3D44A39E"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w:t>
            </w:r>
          </w:p>
        </w:tc>
        <w:tc>
          <w:tcPr>
            <w:tcW w:w="3114" w:type="dxa"/>
          </w:tcPr>
          <w:p w14:paraId="3D44A39F" w14:textId="77777777" w:rsidR="00457D76" w:rsidRPr="00D243BB" w:rsidRDefault="00457D76" w:rsidP="005336E4">
            <w:pPr>
              <w:rPr>
                <w:rFonts w:asciiTheme="minorHAnsi" w:eastAsia="Calibri" w:hAnsiTheme="minorHAnsi" w:cstheme="minorHAnsi"/>
                <w:snapToGrid w:val="0"/>
                <w:szCs w:val="22"/>
              </w:rPr>
            </w:pPr>
          </w:p>
        </w:tc>
        <w:tc>
          <w:tcPr>
            <w:tcW w:w="2394" w:type="dxa"/>
          </w:tcPr>
          <w:p w14:paraId="3D44A3A0" w14:textId="77777777" w:rsidR="00457D76" w:rsidRPr="00D243BB" w:rsidRDefault="00457D76" w:rsidP="005336E4">
            <w:pPr>
              <w:rPr>
                <w:rFonts w:asciiTheme="minorHAnsi" w:eastAsia="Calibri" w:hAnsiTheme="minorHAnsi" w:cstheme="minorHAnsi"/>
                <w:snapToGrid w:val="0"/>
                <w:szCs w:val="22"/>
              </w:rPr>
            </w:pPr>
          </w:p>
        </w:tc>
      </w:tr>
      <w:tr w:rsidR="00457D76" w:rsidRPr="00D243BB" w14:paraId="3D44A3A6" w14:textId="77777777" w:rsidTr="005B5BC2">
        <w:tc>
          <w:tcPr>
            <w:tcW w:w="558" w:type="dxa"/>
          </w:tcPr>
          <w:p w14:paraId="3D44A3A2" w14:textId="77777777" w:rsidR="00457D76" w:rsidRPr="00D243BB" w:rsidRDefault="00457D76" w:rsidP="005336E4">
            <w:pPr>
              <w:rPr>
                <w:rFonts w:asciiTheme="minorHAnsi" w:eastAsia="Calibri" w:hAnsiTheme="minorHAnsi" w:cstheme="minorHAnsi"/>
                <w:snapToGrid w:val="0"/>
                <w:szCs w:val="22"/>
              </w:rPr>
            </w:pPr>
          </w:p>
        </w:tc>
        <w:tc>
          <w:tcPr>
            <w:tcW w:w="3510" w:type="dxa"/>
          </w:tcPr>
          <w:p w14:paraId="3D44A3A3"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 xml:space="preserve">Total </w:t>
            </w:r>
          </w:p>
        </w:tc>
        <w:tc>
          <w:tcPr>
            <w:tcW w:w="3114" w:type="dxa"/>
          </w:tcPr>
          <w:p w14:paraId="3D44A3A4"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100%</w:t>
            </w:r>
          </w:p>
        </w:tc>
        <w:tc>
          <w:tcPr>
            <w:tcW w:w="2394" w:type="dxa"/>
          </w:tcPr>
          <w:p w14:paraId="3D44A3A5" w14:textId="77777777" w:rsidR="00457D76" w:rsidRPr="00D243BB" w:rsidRDefault="00457D76" w:rsidP="005336E4">
            <w:pPr>
              <w:rPr>
                <w:rFonts w:asciiTheme="minorHAnsi" w:eastAsia="Calibri" w:hAnsiTheme="minorHAnsi" w:cstheme="minorHAnsi"/>
                <w:snapToGrid w:val="0"/>
                <w:szCs w:val="22"/>
              </w:rPr>
            </w:pPr>
            <w:r w:rsidRPr="00D243BB">
              <w:rPr>
                <w:rFonts w:asciiTheme="minorHAnsi" w:eastAsia="Calibri" w:hAnsiTheme="minorHAnsi" w:cstheme="minorHAnsi"/>
                <w:snapToGrid w:val="0"/>
                <w:szCs w:val="22"/>
              </w:rPr>
              <w:t>USD ……</w:t>
            </w:r>
          </w:p>
        </w:tc>
      </w:tr>
    </w:tbl>
    <w:p w14:paraId="3D44A3A7" w14:textId="77777777" w:rsidR="00152708" w:rsidRPr="00D243BB" w:rsidRDefault="005424E7" w:rsidP="00457D76">
      <w:pPr>
        <w:rPr>
          <w:rFonts w:asciiTheme="minorHAnsi" w:eastAsia="Times New Roman" w:hAnsiTheme="minorHAnsi" w:cstheme="minorHAnsi"/>
          <w:i/>
          <w:snapToGrid w:val="0"/>
          <w:sz w:val="20"/>
          <w:szCs w:val="20"/>
        </w:rPr>
      </w:pPr>
      <w:r w:rsidRPr="00D243BB">
        <w:rPr>
          <w:rFonts w:asciiTheme="minorHAnsi" w:eastAsia="Times New Roman" w:hAnsiTheme="minorHAnsi" w:cstheme="minorHAnsi"/>
          <w:i/>
          <w:snapToGrid w:val="0"/>
          <w:sz w:val="20"/>
          <w:szCs w:val="20"/>
        </w:rPr>
        <w:t>*</w:t>
      </w:r>
      <w:r w:rsidR="00621A8F">
        <w:rPr>
          <w:rFonts w:asciiTheme="minorHAnsi" w:eastAsia="Times New Roman" w:hAnsiTheme="minorHAnsi" w:cstheme="minorHAnsi"/>
          <w:i/>
          <w:snapToGrid w:val="0"/>
          <w:sz w:val="20"/>
          <w:szCs w:val="20"/>
        </w:rPr>
        <w:t>Basis for</w:t>
      </w:r>
      <w:r w:rsidRPr="00D243BB">
        <w:rPr>
          <w:rFonts w:asciiTheme="minorHAnsi" w:eastAsia="Times New Roman" w:hAnsiTheme="minorHAnsi" w:cstheme="minorHAnsi"/>
          <w:i/>
          <w:snapToGrid w:val="0"/>
          <w:sz w:val="20"/>
          <w:szCs w:val="20"/>
        </w:rPr>
        <w:t xml:space="preserve"> payment tranches</w:t>
      </w:r>
    </w:p>
    <w:p w14:paraId="3D44A3A8" w14:textId="77777777" w:rsidR="005424E7" w:rsidRPr="00D243BB" w:rsidRDefault="005424E7" w:rsidP="005424E7">
      <w:pPr>
        <w:pStyle w:val="ListParagraph"/>
        <w:widowControl/>
        <w:overflowPunct/>
        <w:adjustRightInd/>
        <w:ind w:left="0"/>
        <w:rPr>
          <w:rFonts w:asciiTheme="minorHAnsi" w:eastAsia="Times New Roman" w:hAnsiTheme="minorHAnsi" w:cstheme="minorHAnsi"/>
          <w:b/>
          <w:snapToGrid w:val="0"/>
        </w:rPr>
      </w:pPr>
    </w:p>
    <w:p w14:paraId="3D44A3A9" w14:textId="77777777" w:rsidR="00457D76" w:rsidRPr="00D243BB" w:rsidRDefault="00457D76" w:rsidP="00417F8B">
      <w:pPr>
        <w:pStyle w:val="ListParagraph"/>
        <w:widowControl/>
        <w:numPr>
          <w:ilvl w:val="0"/>
          <w:numId w:val="7"/>
        </w:numPr>
        <w:overflowPunct/>
        <w:adjustRightInd/>
        <w:ind w:left="0"/>
        <w:rPr>
          <w:rFonts w:asciiTheme="minorHAnsi" w:eastAsia="Times New Roman" w:hAnsiTheme="minorHAnsi" w:cstheme="minorHAnsi"/>
          <w:b/>
          <w:snapToGrid w:val="0"/>
        </w:rPr>
      </w:pPr>
      <w:r w:rsidRPr="00D243BB">
        <w:rPr>
          <w:rFonts w:asciiTheme="minorHAnsi" w:eastAsia="Times New Roman" w:hAnsiTheme="minorHAnsi" w:cstheme="minorHAnsi"/>
          <w:b/>
          <w:snapToGrid w:val="0"/>
          <w:sz w:val="24"/>
        </w:rPr>
        <w:t>Cost Breakdown</w:t>
      </w:r>
      <w:r w:rsidR="00D242D4" w:rsidRPr="00D243BB">
        <w:rPr>
          <w:rFonts w:asciiTheme="minorHAnsi" w:eastAsia="Times New Roman" w:hAnsiTheme="minorHAnsi" w:cstheme="minorHAnsi"/>
          <w:b/>
          <w:snapToGrid w:val="0"/>
          <w:sz w:val="24"/>
        </w:rPr>
        <w:t xml:space="preserve"> by Cost Component</w:t>
      </w:r>
      <w:r w:rsidRPr="00D243BB">
        <w:rPr>
          <w:rFonts w:asciiTheme="minorHAnsi" w:eastAsia="Times New Roman" w:hAnsiTheme="minorHAnsi" w:cstheme="minorHAnsi"/>
          <w:b/>
          <w:snapToGrid w:val="0"/>
          <w:sz w:val="24"/>
        </w:rPr>
        <w:t xml:space="preserve">: </w:t>
      </w:r>
    </w:p>
    <w:p w14:paraId="3D44A3AA" w14:textId="77777777" w:rsidR="00457D76" w:rsidRPr="00D243BB" w:rsidRDefault="00457D76" w:rsidP="005B5BC2">
      <w:pPr>
        <w:jc w:val="both"/>
        <w:rPr>
          <w:rFonts w:asciiTheme="minorHAnsi" w:eastAsia="Times New Roman" w:hAnsiTheme="minorHAnsi" w:cstheme="minorHAnsi"/>
          <w:snapToGrid w:val="0"/>
        </w:rPr>
      </w:pPr>
      <w:r w:rsidRPr="00D243BB">
        <w:rPr>
          <w:rFonts w:asciiTheme="minorHAnsi" w:eastAsia="Times New Roman" w:hAnsiTheme="minorHAnsi" w:cstheme="minorHAnsi"/>
          <w:snapToGrid w:val="0"/>
        </w:rPr>
        <w:t xml:space="preserve">The </w:t>
      </w:r>
      <w:r w:rsidR="004B14C9" w:rsidRPr="00D243BB">
        <w:rPr>
          <w:rFonts w:asciiTheme="minorHAnsi" w:hAnsiTheme="minorHAnsi" w:cstheme="minorHAnsi"/>
          <w:snapToGrid w:val="0"/>
        </w:rPr>
        <w:t>Proposers</w:t>
      </w:r>
      <w:r w:rsidRPr="00D243BB">
        <w:rPr>
          <w:rFonts w:asciiTheme="minorHAnsi" w:eastAsia="Times New Roman" w:hAnsiTheme="minorHAnsi" w:cstheme="minorHAnsi"/>
          <w:snapToGrid w:val="0"/>
        </w:rPr>
        <w:t xml:space="preserve"> are requested to provide the cost breakdown for the above given price</w:t>
      </w:r>
      <w:r w:rsidR="00012098" w:rsidRPr="00D243BB">
        <w:rPr>
          <w:rFonts w:asciiTheme="minorHAnsi" w:eastAsia="Times New Roman" w:hAnsiTheme="minorHAnsi" w:cstheme="minorHAnsi"/>
          <w:snapToGrid w:val="0"/>
        </w:rPr>
        <w:t>s</w:t>
      </w:r>
      <w:r w:rsidRPr="00D243BB">
        <w:rPr>
          <w:rFonts w:asciiTheme="minorHAnsi" w:eastAsia="Times New Roman" w:hAnsiTheme="minorHAnsi" w:cstheme="minorHAnsi"/>
          <w:snapToGrid w:val="0"/>
        </w:rPr>
        <w:t xml:space="preserve"> for each deliverable based on the following format. UNDP shall use the cost breakdown for the price reasonability assessment purposes as well as the calculation of price </w:t>
      </w:r>
      <w:proofErr w:type="gramStart"/>
      <w:r w:rsidRPr="00D243BB">
        <w:rPr>
          <w:rFonts w:asciiTheme="minorHAnsi" w:eastAsia="Times New Roman" w:hAnsiTheme="minorHAnsi" w:cstheme="minorHAnsi"/>
          <w:snapToGrid w:val="0"/>
        </w:rPr>
        <w:t>in the event that</w:t>
      </w:r>
      <w:proofErr w:type="gramEnd"/>
      <w:r w:rsidRPr="00D243BB">
        <w:rPr>
          <w:rFonts w:asciiTheme="minorHAnsi" w:eastAsia="Times New Roman" w:hAnsiTheme="minorHAnsi" w:cstheme="minorHAnsi"/>
          <w:snapToGrid w:val="0"/>
        </w:rPr>
        <w:t xml:space="preserve"> both parties have agreed to add new deliverables to the scope of Services. </w:t>
      </w:r>
    </w:p>
    <w:p w14:paraId="3D44A3AB" w14:textId="77777777" w:rsidR="00457D76" w:rsidRPr="00D243BB" w:rsidRDefault="00457D76" w:rsidP="00457D76">
      <w:pPr>
        <w:rPr>
          <w:rFonts w:asciiTheme="minorHAnsi" w:eastAsia="Times New Roman" w:hAnsiTheme="minorHAnsi" w:cstheme="minorHAnsi"/>
          <w:snapToGrid w:val="0"/>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6"/>
        <w:gridCol w:w="1524"/>
        <w:gridCol w:w="1468"/>
        <w:gridCol w:w="1710"/>
        <w:gridCol w:w="1890"/>
      </w:tblGrid>
      <w:tr w:rsidR="000D2C89" w:rsidRPr="00D243BB" w14:paraId="3D44A3B1" w14:textId="77777777">
        <w:tc>
          <w:tcPr>
            <w:tcW w:w="3146" w:type="dxa"/>
          </w:tcPr>
          <w:p w14:paraId="3D44A3A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lastRenderedPageBreak/>
              <w:t>Description of Activity</w:t>
            </w:r>
          </w:p>
        </w:tc>
        <w:tc>
          <w:tcPr>
            <w:tcW w:w="1524" w:type="dxa"/>
          </w:tcPr>
          <w:p w14:paraId="3D44A3AD" w14:textId="77777777" w:rsidR="000D2C89" w:rsidRPr="00D243BB" w:rsidRDefault="000D2C89" w:rsidP="005336E4">
            <w:pPr>
              <w:ind w:right="-108"/>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Remuneration per Unit of </w:t>
            </w:r>
            <w:proofErr w:type="gramStart"/>
            <w:r w:rsidRPr="00D243BB">
              <w:rPr>
                <w:rFonts w:asciiTheme="minorHAnsi" w:eastAsia="Calibri" w:hAnsiTheme="minorHAnsi" w:cstheme="minorHAnsi"/>
                <w:snapToGrid w:val="0"/>
                <w:sz w:val="22"/>
                <w:szCs w:val="22"/>
              </w:rPr>
              <w:t xml:space="preserve">Time </w:t>
            </w:r>
            <w:r w:rsidR="00621A8F">
              <w:rPr>
                <w:rFonts w:asciiTheme="minorHAnsi" w:eastAsia="Calibri" w:hAnsiTheme="minorHAnsi" w:cstheme="minorHAnsi"/>
                <w:snapToGrid w:val="0"/>
                <w:sz w:val="22"/>
                <w:szCs w:val="22"/>
              </w:rPr>
              <w:t xml:space="preserve"> (</w:t>
            </w:r>
            <w:proofErr w:type="gramEnd"/>
            <w:r w:rsidR="00621A8F">
              <w:rPr>
                <w:rFonts w:asciiTheme="minorHAnsi" w:eastAsia="Calibri" w:hAnsiTheme="minorHAnsi" w:cstheme="minorHAnsi"/>
                <w:snapToGrid w:val="0"/>
                <w:sz w:val="22"/>
                <w:szCs w:val="22"/>
              </w:rPr>
              <w:t>e.g., day, month, etc.)</w:t>
            </w:r>
          </w:p>
        </w:tc>
        <w:tc>
          <w:tcPr>
            <w:tcW w:w="1468" w:type="dxa"/>
          </w:tcPr>
          <w:p w14:paraId="3D44A3AE" w14:textId="77777777" w:rsidR="000D2C89" w:rsidRPr="00D243BB" w:rsidRDefault="000D2C89" w:rsidP="005336E4">
            <w:pPr>
              <w:ind w:right="-108"/>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Total Period of Engagement</w:t>
            </w:r>
          </w:p>
        </w:tc>
        <w:tc>
          <w:tcPr>
            <w:tcW w:w="1710" w:type="dxa"/>
          </w:tcPr>
          <w:p w14:paraId="3D44A3AF"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No. of Personnel</w:t>
            </w:r>
          </w:p>
        </w:tc>
        <w:tc>
          <w:tcPr>
            <w:tcW w:w="1890" w:type="dxa"/>
          </w:tcPr>
          <w:p w14:paraId="3D44A3B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Total Rate for the Period </w:t>
            </w:r>
          </w:p>
        </w:tc>
      </w:tr>
      <w:tr w:rsidR="000D2C89" w:rsidRPr="00D243BB" w14:paraId="3D44A3B7" w14:textId="77777777">
        <w:tc>
          <w:tcPr>
            <w:tcW w:w="3146" w:type="dxa"/>
          </w:tcPr>
          <w:p w14:paraId="3D44A3B2"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 xml:space="preserve">I. Personnel Services </w:t>
            </w:r>
          </w:p>
        </w:tc>
        <w:tc>
          <w:tcPr>
            <w:tcW w:w="1524" w:type="dxa"/>
          </w:tcPr>
          <w:p w14:paraId="3D44A3B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B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B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B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BD" w14:textId="77777777">
        <w:tc>
          <w:tcPr>
            <w:tcW w:w="3146" w:type="dxa"/>
          </w:tcPr>
          <w:p w14:paraId="3D44A3B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1. Services from Home Office</w:t>
            </w:r>
          </w:p>
        </w:tc>
        <w:tc>
          <w:tcPr>
            <w:tcW w:w="1524" w:type="dxa"/>
          </w:tcPr>
          <w:p w14:paraId="3D44A3B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B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B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B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3" w14:textId="77777777">
        <w:tc>
          <w:tcPr>
            <w:tcW w:w="3146" w:type="dxa"/>
          </w:tcPr>
          <w:p w14:paraId="3D44A3BE"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Expertise 1</w:t>
            </w:r>
          </w:p>
        </w:tc>
        <w:tc>
          <w:tcPr>
            <w:tcW w:w="1524" w:type="dxa"/>
          </w:tcPr>
          <w:p w14:paraId="3D44A3B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9" w14:textId="77777777">
        <w:tc>
          <w:tcPr>
            <w:tcW w:w="3146" w:type="dxa"/>
          </w:tcPr>
          <w:p w14:paraId="3D44A3C4"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w:t>
            </w:r>
          </w:p>
        </w:tc>
        <w:tc>
          <w:tcPr>
            <w:tcW w:w="1524" w:type="dxa"/>
          </w:tcPr>
          <w:p w14:paraId="3D44A3C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CF" w14:textId="77777777">
        <w:tc>
          <w:tcPr>
            <w:tcW w:w="3146" w:type="dxa"/>
          </w:tcPr>
          <w:p w14:paraId="3D44A3CA"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2. Services from Field Offices</w:t>
            </w:r>
          </w:p>
        </w:tc>
        <w:tc>
          <w:tcPr>
            <w:tcW w:w="1524" w:type="dxa"/>
          </w:tcPr>
          <w:p w14:paraId="3D44A3C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C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C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C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D5" w14:textId="77777777">
        <w:tc>
          <w:tcPr>
            <w:tcW w:w="3146" w:type="dxa"/>
          </w:tcPr>
          <w:p w14:paraId="3D44A3D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w:t>
            </w:r>
            <w:proofErr w:type="gramStart"/>
            <w:r w:rsidRPr="00D243BB">
              <w:rPr>
                <w:rFonts w:asciiTheme="minorHAnsi" w:eastAsia="Calibri" w:hAnsiTheme="minorHAnsi" w:cstheme="minorHAnsi"/>
                <w:snapToGrid w:val="0"/>
                <w:sz w:val="22"/>
                <w:szCs w:val="22"/>
              </w:rPr>
              <w:t>a .</w:t>
            </w:r>
            <w:proofErr w:type="gramEnd"/>
            <w:r w:rsidRPr="00D243BB">
              <w:rPr>
                <w:rFonts w:asciiTheme="minorHAnsi" w:eastAsia="Calibri" w:hAnsiTheme="minorHAnsi" w:cstheme="minorHAnsi"/>
                <w:snapToGrid w:val="0"/>
                <w:sz w:val="22"/>
                <w:szCs w:val="22"/>
              </w:rPr>
              <w:t xml:space="preserve">  Expertise 1</w:t>
            </w:r>
          </w:p>
        </w:tc>
        <w:tc>
          <w:tcPr>
            <w:tcW w:w="1524" w:type="dxa"/>
          </w:tcPr>
          <w:p w14:paraId="3D44A3D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D4"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DB" w14:textId="77777777">
        <w:tc>
          <w:tcPr>
            <w:tcW w:w="3146" w:type="dxa"/>
          </w:tcPr>
          <w:p w14:paraId="3D44A3D6"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 </w:t>
            </w:r>
          </w:p>
        </w:tc>
        <w:tc>
          <w:tcPr>
            <w:tcW w:w="1524" w:type="dxa"/>
          </w:tcPr>
          <w:p w14:paraId="3D44A3D7"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8"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9"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DA"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1" w14:textId="77777777">
        <w:tc>
          <w:tcPr>
            <w:tcW w:w="3146" w:type="dxa"/>
          </w:tcPr>
          <w:p w14:paraId="3D44A3D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3.  Services from Overseas</w:t>
            </w:r>
          </w:p>
        </w:tc>
        <w:tc>
          <w:tcPr>
            <w:tcW w:w="1524" w:type="dxa"/>
          </w:tcPr>
          <w:p w14:paraId="3D44A3DD"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DE"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DF"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0"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7" w14:textId="77777777">
        <w:tc>
          <w:tcPr>
            <w:tcW w:w="3146" w:type="dxa"/>
          </w:tcPr>
          <w:p w14:paraId="3D44A3E2"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a.  Expertise 1</w:t>
            </w:r>
          </w:p>
        </w:tc>
        <w:tc>
          <w:tcPr>
            <w:tcW w:w="1524" w:type="dxa"/>
          </w:tcPr>
          <w:p w14:paraId="3D44A3E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E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E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ED" w14:textId="77777777">
        <w:tc>
          <w:tcPr>
            <w:tcW w:w="3146" w:type="dxa"/>
          </w:tcPr>
          <w:p w14:paraId="3D44A3E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b.  Expertise 2</w:t>
            </w:r>
          </w:p>
        </w:tc>
        <w:tc>
          <w:tcPr>
            <w:tcW w:w="1524" w:type="dxa"/>
          </w:tcPr>
          <w:p w14:paraId="3D44A3E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E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E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E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3" w14:textId="77777777">
        <w:tc>
          <w:tcPr>
            <w:tcW w:w="3146" w:type="dxa"/>
          </w:tcPr>
          <w:p w14:paraId="3D44A3EE" w14:textId="77777777" w:rsidR="000D2C89" w:rsidRPr="00D243BB" w:rsidRDefault="000D2C89" w:rsidP="005336E4">
            <w:pPr>
              <w:rPr>
                <w:rFonts w:asciiTheme="minorHAnsi" w:eastAsia="Calibri" w:hAnsiTheme="minorHAnsi" w:cstheme="minorHAnsi"/>
                <w:snapToGrid w:val="0"/>
                <w:sz w:val="22"/>
                <w:szCs w:val="22"/>
              </w:rPr>
            </w:pPr>
          </w:p>
        </w:tc>
        <w:tc>
          <w:tcPr>
            <w:tcW w:w="1524" w:type="dxa"/>
          </w:tcPr>
          <w:p w14:paraId="3D44A3E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9" w14:textId="77777777">
        <w:trPr>
          <w:trHeight w:val="251"/>
        </w:trPr>
        <w:tc>
          <w:tcPr>
            <w:tcW w:w="3146" w:type="dxa"/>
          </w:tcPr>
          <w:p w14:paraId="3D44A3F4"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II. Out of Pocket Expenses</w:t>
            </w:r>
          </w:p>
        </w:tc>
        <w:tc>
          <w:tcPr>
            <w:tcW w:w="1524" w:type="dxa"/>
          </w:tcPr>
          <w:p w14:paraId="3D44A3F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3FF" w14:textId="77777777">
        <w:trPr>
          <w:trHeight w:val="251"/>
        </w:trPr>
        <w:tc>
          <w:tcPr>
            <w:tcW w:w="3146" w:type="dxa"/>
          </w:tcPr>
          <w:p w14:paraId="3D44A3FA"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1.  Travel Costs</w:t>
            </w:r>
          </w:p>
        </w:tc>
        <w:tc>
          <w:tcPr>
            <w:tcW w:w="1524" w:type="dxa"/>
          </w:tcPr>
          <w:p w14:paraId="3D44A3F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3F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3F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3F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05" w14:textId="77777777">
        <w:trPr>
          <w:trHeight w:val="251"/>
        </w:trPr>
        <w:tc>
          <w:tcPr>
            <w:tcW w:w="3146" w:type="dxa"/>
          </w:tcPr>
          <w:p w14:paraId="3D44A400"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2.  Daily Allowance</w:t>
            </w:r>
          </w:p>
        </w:tc>
        <w:tc>
          <w:tcPr>
            <w:tcW w:w="1524" w:type="dxa"/>
          </w:tcPr>
          <w:p w14:paraId="3D44A40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04"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0B" w14:textId="77777777">
        <w:trPr>
          <w:trHeight w:val="251"/>
        </w:trPr>
        <w:tc>
          <w:tcPr>
            <w:tcW w:w="3146" w:type="dxa"/>
          </w:tcPr>
          <w:p w14:paraId="3D44A406"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3.  Communications</w:t>
            </w:r>
          </w:p>
        </w:tc>
        <w:tc>
          <w:tcPr>
            <w:tcW w:w="1524" w:type="dxa"/>
          </w:tcPr>
          <w:p w14:paraId="3D44A407"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8"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9"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0A"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1" w14:textId="77777777">
        <w:trPr>
          <w:trHeight w:val="251"/>
        </w:trPr>
        <w:tc>
          <w:tcPr>
            <w:tcW w:w="3146" w:type="dxa"/>
          </w:tcPr>
          <w:p w14:paraId="3D44A40C"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4.  Reproduction</w:t>
            </w:r>
          </w:p>
        </w:tc>
        <w:tc>
          <w:tcPr>
            <w:tcW w:w="1524" w:type="dxa"/>
          </w:tcPr>
          <w:p w14:paraId="3D44A40D"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0E"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0F"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0"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7" w14:textId="77777777">
        <w:trPr>
          <w:trHeight w:val="251"/>
        </w:trPr>
        <w:tc>
          <w:tcPr>
            <w:tcW w:w="3146" w:type="dxa"/>
          </w:tcPr>
          <w:p w14:paraId="3D44A412"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5.  Equipment Lease</w:t>
            </w:r>
          </w:p>
        </w:tc>
        <w:tc>
          <w:tcPr>
            <w:tcW w:w="1524" w:type="dxa"/>
          </w:tcPr>
          <w:p w14:paraId="3D44A413"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14"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15"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6"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1D" w14:textId="77777777">
        <w:trPr>
          <w:trHeight w:val="251"/>
        </w:trPr>
        <w:tc>
          <w:tcPr>
            <w:tcW w:w="3146" w:type="dxa"/>
          </w:tcPr>
          <w:p w14:paraId="3D44A418" w14:textId="77777777" w:rsidR="000D2C89" w:rsidRPr="00D243BB" w:rsidRDefault="000D2C89" w:rsidP="005336E4">
            <w:pPr>
              <w:rPr>
                <w:rFonts w:asciiTheme="minorHAnsi" w:eastAsia="Calibri" w:hAnsiTheme="minorHAnsi" w:cstheme="minorHAnsi"/>
                <w:snapToGrid w:val="0"/>
                <w:sz w:val="22"/>
                <w:szCs w:val="22"/>
              </w:rPr>
            </w:pPr>
            <w:r w:rsidRPr="00D243BB">
              <w:rPr>
                <w:rFonts w:asciiTheme="minorHAnsi" w:eastAsia="Calibri" w:hAnsiTheme="minorHAnsi" w:cstheme="minorHAnsi"/>
                <w:snapToGrid w:val="0"/>
                <w:sz w:val="22"/>
                <w:szCs w:val="22"/>
              </w:rPr>
              <w:t xml:space="preserve">           6.  Others</w:t>
            </w:r>
          </w:p>
        </w:tc>
        <w:tc>
          <w:tcPr>
            <w:tcW w:w="1524" w:type="dxa"/>
          </w:tcPr>
          <w:p w14:paraId="3D44A419"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1A"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1B"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1C"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3" w14:textId="77777777">
        <w:trPr>
          <w:trHeight w:val="251"/>
        </w:trPr>
        <w:tc>
          <w:tcPr>
            <w:tcW w:w="3146" w:type="dxa"/>
          </w:tcPr>
          <w:p w14:paraId="3D44A41E" w14:textId="77777777" w:rsidR="000D2C89" w:rsidRPr="00D243BB" w:rsidRDefault="000D2C89" w:rsidP="005336E4">
            <w:pPr>
              <w:rPr>
                <w:rFonts w:asciiTheme="minorHAnsi" w:eastAsia="Calibri" w:hAnsiTheme="minorHAnsi" w:cstheme="minorHAnsi"/>
                <w:b/>
                <w:snapToGrid w:val="0"/>
                <w:sz w:val="22"/>
                <w:szCs w:val="22"/>
              </w:rPr>
            </w:pPr>
            <w:r w:rsidRPr="00D243BB">
              <w:rPr>
                <w:rFonts w:asciiTheme="minorHAnsi" w:eastAsia="Calibri" w:hAnsiTheme="minorHAnsi" w:cstheme="minorHAnsi"/>
                <w:b/>
                <w:snapToGrid w:val="0"/>
                <w:sz w:val="22"/>
                <w:szCs w:val="22"/>
              </w:rPr>
              <w:t>III. Other Related Costs</w:t>
            </w:r>
          </w:p>
        </w:tc>
        <w:tc>
          <w:tcPr>
            <w:tcW w:w="1524" w:type="dxa"/>
          </w:tcPr>
          <w:p w14:paraId="3D44A41F"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0"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1"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2"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9" w14:textId="77777777">
        <w:trPr>
          <w:trHeight w:val="251"/>
        </w:trPr>
        <w:tc>
          <w:tcPr>
            <w:tcW w:w="3146" w:type="dxa"/>
          </w:tcPr>
          <w:p w14:paraId="3D44A424"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25"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6"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7"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8"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2F" w14:textId="77777777">
        <w:trPr>
          <w:trHeight w:val="251"/>
        </w:trPr>
        <w:tc>
          <w:tcPr>
            <w:tcW w:w="3146" w:type="dxa"/>
          </w:tcPr>
          <w:p w14:paraId="3D44A42A"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2B"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2C"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2D"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2E" w14:textId="77777777" w:rsidR="000D2C89" w:rsidRPr="00D243BB" w:rsidRDefault="000D2C89" w:rsidP="005336E4">
            <w:pPr>
              <w:rPr>
                <w:rFonts w:asciiTheme="minorHAnsi" w:eastAsia="Calibri" w:hAnsiTheme="minorHAnsi" w:cstheme="minorHAnsi"/>
                <w:snapToGrid w:val="0"/>
                <w:szCs w:val="22"/>
              </w:rPr>
            </w:pPr>
          </w:p>
        </w:tc>
      </w:tr>
      <w:tr w:rsidR="000D2C89" w:rsidRPr="00D243BB" w14:paraId="3D44A435" w14:textId="77777777">
        <w:trPr>
          <w:trHeight w:val="251"/>
        </w:trPr>
        <w:tc>
          <w:tcPr>
            <w:tcW w:w="3146" w:type="dxa"/>
          </w:tcPr>
          <w:p w14:paraId="3D44A430" w14:textId="77777777" w:rsidR="000D2C89" w:rsidRPr="00D243BB" w:rsidRDefault="000D2C89" w:rsidP="005336E4">
            <w:pPr>
              <w:rPr>
                <w:rFonts w:asciiTheme="minorHAnsi" w:eastAsia="Calibri" w:hAnsiTheme="minorHAnsi" w:cstheme="minorHAnsi"/>
                <w:b/>
                <w:snapToGrid w:val="0"/>
                <w:sz w:val="22"/>
                <w:szCs w:val="22"/>
              </w:rPr>
            </w:pPr>
          </w:p>
        </w:tc>
        <w:tc>
          <w:tcPr>
            <w:tcW w:w="1524" w:type="dxa"/>
          </w:tcPr>
          <w:p w14:paraId="3D44A431" w14:textId="77777777" w:rsidR="000D2C89" w:rsidRPr="00D243BB" w:rsidRDefault="000D2C89" w:rsidP="005336E4">
            <w:pPr>
              <w:rPr>
                <w:rFonts w:asciiTheme="minorHAnsi" w:eastAsia="Calibri" w:hAnsiTheme="minorHAnsi" w:cstheme="minorHAnsi"/>
                <w:snapToGrid w:val="0"/>
                <w:sz w:val="22"/>
                <w:szCs w:val="22"/>
              </w:rPr>
            </w:pPr>
          </w:p>
        </w:tc>
        <w:tc>
          <w:tcPr>
            <w:tcW w:w="1468" w:type="dxa"/>
          </w:tcPr>
          <w:p w14:paraId="3D44A432" w14:textId="77777777" w:rsidR="000D2C89" w:rsidRPr="00D243BB" w:rsidRDefault="000D2C89" w:rsidP="005336E4">
            <w:pPr>
              <w:rPr>
                <w:rFonts w:asciiTheme="minorHAnsi" w:eastAsia="Calibri" w:hAnsiTheme="minorHAnsi" w:cstheme="minorHAnsi"/>
                <w:snapToGrid w:val="0"/>
                <w:sz w:val="22"/>
                <w:szCs w:val="22"/>
              </w:rPr>
            </w:pPr>
          </w:p>
        </w:tc>
        <w:tc>
          <w:tcPr>
            <w:tcW w:w="1710" w:type="dxa"/>
          </w:tcPr>
          <w:p w14:paraId="3D44A433" w14:textId="77777777" w:rsidR="000D2C89" w:rsidRPr="00D243BB" w:rsidRDefault="000D2C89" w:rsidP="005336E4">
            <w:pPr>
              <w:rPr>
                <w:rFonts w:asciiTheme="minorHAnsi" w:eastAsia="Calibri" w:hAnsiTheme="minorHAnsi" w:cstheme="minorHAnsi"/>
                <w:snapToGrid w:val="0"/>
                <w:sz w:val="22"/>
                <w:szCs w:val="22"/>
              </w:rPr>
            </w:pPr>
          </w:p>
        </w:tc>
        <w:tc>
          <w:tcPr>
            <w:tcW w:w="1890" w:type="dxa"/>
          </w:tcPr>
          <w:p w14:paraId="3D44A434" w14:textId="77777777" w:rsidR="000D2C89" w:rsidRPr="00D243BB" w:rsidRDefault="000D2C89" w:rsidP="005336E4">
            <w:pPr>
              <w:rPr>
                <w:rFonts w:asciiTheme="minorHAnsi" w:eastAsia="Calibri" w:hAnsiTheme="minorHAnsi" w:cstheme="minorHAnsi"/>
                <w:snapToGrid w:val="0"/>
                <w:szCs w:val="22"/>
              </w:rPr>
            </w:pPr>
          </w:p>
        </w:tc>
      </w:tr>
    </w:tbl>
    <w:p w14:paraId="3D44A436" w14:textId="77777777" w:rsidR="00457D76" w:rsidRPr="00D243BB" w:rsidRDefault="00457D76" w:rsidP="00457D76">
      <w:pPr>
        <w:rPr>
          <w:rFonts w:asciiTheme="minorHAnsi" w:eastAsia="Times New Roman" w:hAnsiTheme="minorHAnsi" w:cstheme="minorHAnsi"/>
          <w:snapToGrid w:val="0"/>
        </w:rPr>
      </w:pPr>
    </w:p>
    <w:p w14:paraId="3D44A437" w14:textId="77777777" w:rsidR="00457D76" w:rsidRPr="00D243BB" w:rsidRDefault="00457D76" w:rsidP="00457D76">
      <w:pPr>
        <w:rPr>
          <w:rFonts w:asciiTheme="minorHAnsi" w:eastAsia="Times New Roman" w:hAnsiTheme="minorHAnsi" w:cstheme="minorHAnsi"/>
        </w:rPr>
      </w:pPr>
    </w:p>
    <w:p w14:paraId="3D44A438" w14:textId="77777777" w:rsidR="00457D76" w:rsidRPr="00D243BB" w:rsidRDefault="00457D76" w:rsidP="00457D76">
      <w:pPr>
        <w:rPr>
          <w:rFonts w:asciiTheme="minorHAnsi" w:eastAsia="Times New Roman" w:hAnsiTheme="minorHAnsi" w:cstheme="minorHAnsi"/>
        </w:rPr>
      </w:pPr>
    </w:p>
    <w:p w14:paraId="3D44A439" w14:textId="77777777" w:rsidR="00F15921" w:rsidRPr="00D243BB" w:rsidRDefault="00F15921" w:rsidP="00F15921">
      <w:pPr>
        <w:rPr>
          <w:rFonts w:asciiTheme="minorHAnsi" w:hAnsiTheme="minorHAnsi" w:cstheme="minorHAnsi"/>
        </w:rPr>
      </w:pPr>
    </w:p>
    <w:p w14:paraId="3D44A43A" w14:textId="77777777" w:rsidR="00194DB5" w:rsidRDefault="00A35B53">
      <w:pPr>
        <w:widowControl/>
        <w:overflowPunct/>
        <w:adjustRightInd/>
        <w:rPr>
          <w:rFonts w:asciiTheme="minorHAnsi" w:hAnsiTheme="minorHAnsi" w:cstheme="minorHAnsi"/>
          <w:b/>
          <w:sz w:val="28"/>
        </w:rPr>
      </w:pPr>
      <w:r w:rsidRPr="00D243BB">
        <w:rPr>
          <w:rFonts w:asciiTheme="minorHAnsi" w:hAnsiTheme="minorHAnsi" w:cstheme="minorHAnsi"/>
          <w:b/>
          <w:sz w:val="28"/>
        </w:rPr>
        <w:br w:type="page"/>
      </w:r>
    </w:p>
    <w:p w14:paraId="3D44A43B" w14:textId="77777777" w:rsidR="00194DB5" w:rsidRDefault="00194DB5" w:rsidP="00194DB5">
      <w:pPr>
        <w:pStyle w:val="Section3-Heading1"/>
        <w:rPr>
          <w:rFonts w:asciiTheme="minorHAnsi" w:hAnsiTheme="minorHAnsi" w:cstheme="minorHAnsi"/>
        </w:rPr>
      </w:pPr>
      <w:r w:rsidRPr="00D243BB">
        <w:rPr>
          <w:rFonts w:asciiTheme="minorHAnsi" w:hAnsiTheme="minorHAnsi" w:cstheme="minorHAnsi"/>
        </w:rPr>
        <w:lastRenderedPageBreak/>
        <w:t xml:space="preserve">Section </w:t>
      </w:r>
      <w:r>
        <w:rPr>
          <w:rFonts w:asciiTheme="minorHAnsi" w:hAnsiTheme="minorHAnsi" w:cstheme="minorHAnsi"/>
        </w:rPr>
        <w:t>8</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Pr>
          <w:rFonts w:asciiTheme="minorHAnsi" w:hAnsiTheme="minorHAnsi" w:cstheme="minorHAnsi"/>
        </w:rPr>
        <w:t>PROPOSAL</w:t>
      </w:r>
      <w:r w:rsidRPr="00D243BB">
        <w:rPr>
          <w:rFonts w:asciiTheme="minorHAnsi" w:hAnsiTheme="minorHAnsi" w:cstheme="minorHAnsi"/>
        </w:rPr>
        <w:t xml:space="preserve"> SECURITY</w:t>
      </w:r>
    </w:p>
    <w:p w14:paraId="3D44A43C"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p w14:paraId="3D44A43D" w14:textId="77777777" w:rsidR="00194DB5" w:rsidRDefault="00194DB5" w:rsidP="00194DB5">
      <w:pPr>
        <w:rPr>
          <w:rFonts w:asciiTheme="minorHAnsi" w:hAnsiTheme="minorHAnsi" w:cstheme="minorHAnsi"/>
          <w:snapToGrid w:val="0"/>
        </w:rPr>
      </w:pPr>
      <w:r w:rsidRPr="00D243BB">
        <w:rPr>
          <w:rFonts w:asciiTheme="minorHAnsi" w:hAnsiTheme="minorHAnsi" w:cstheme="minorHAnsi"/>
          <w:snapToGrid w:val="0"/>
        </w:rPr>
        <w:t>To:</w:t>
      </w:r>
      <w:r w:rsidRPr="00D243BB">
        <w:rPr>
          <w:rFonts w:asciiTheme="minorHAnsi" w:hAnsiTheme="minorHAnsi" w:cstheme="minorHAnsi"/>
          <w:snapToGrid w:val="0"/>
        </w:rPr>
        <w:tab/>
        <w:t>UNDP</w:t>
      </w:r>
    </w:p>
    <w:p w14:paraId="3D44A43E" w14:textId="77777777" w:rsidR="00194DB5" w:rsidRPr="001A24C2" w:rsidRDefault="00194DB5" w:rsidP="00194DB5">
      <w:pPr>
        <w:rPr>
          <w:rFonts w:asciiTheme="minorHAnsi" w:hAnsiTheme="minorHAnsi" w:cstheme="minorHAnsi"/>
          <w:i/>
          <w:snapToGrid w:val="0"/>
        </w:rPr>
      </w:pPr>
      <w:r w:rsidRPr="001A24C2">
        <w:rPr>
          <w:rFonts w:asciiTheme="minorHAnsi" w:hAnsiTheme="minorHAnsi" w:cstheme="minorHAnsi"/>
          <w:i/>
          <w:snapToGrid w:val="0"/>
        </w:rPr>
        <w:tab/>
      </w:r>
      <w:sdt>
        <w:sdtPr>
          <w:rPr>
            <w:rFonts w:asciiTheme="minorHAnsi" w:hAnsiTheme="minorHAnsi" w:cstheme="minorHAnsi"/>
            <w:i/>
            <w:snapToGrid w:val="0"/>
            <w:color w:val="000000" w:themeColor="text1"/>
            <w:sz w:val="22"/>
            <w:szCs w:val="22"/>
          </w:rPr>
          <w:id w:val="897939717"/>
          <w:showingPlcHdr/>
          <w:text/>
        </w:sdtPr>
        <w:sdtEndPr/>
        <w:sdtContent>
          <w:r w:rsidR="009B07A9" w:rsidRPr="00814716">
            <w:rPr>
              <w:rFonts w:asciiTheme="minorHAnsi" w:hAnsiTheme="minorHAnsi" w:cstheme="minorHAnsi"/>
              <w:i/>
              <w:snapToGrid w:val="0"/>
              <w:color w:val="000000" w:themeColor="text1"/>
              <w:sz w:val="22"/>
              <w:szCs w:val="22"/>
            </w:rPr>
            <w:t>[Insert contact information as provided in Data Sheet]</w:t>
          </w:r>
        </w:sdtContent>
      </w:sdt>
    </w:p>
    <w:p w14:paraId="3D44A43F" w14:textId="77777777" w:rsidR="00194DB5" w:rsidRPr="00D243BB" w:rsidRDefault="00194DB5" w:rsidP="00194DB5">
      <w:pPr>
        <w:rPr>
          <w:rFonts w:asciiTheme="minorHAnsi" w:hAnsiTheme="minorHAnsi" w:cstheme="minorHAnsi"/>
          <w:snapToGrid w:val="0"/>
        </w:rPr>
      </w:pPr>
    </w:p>
    <w:p w14:paraId="3D44A440" w14:textId="77777777" w:rsidR="00194DB5" w:rsidRPr="00D243BB" w:rsidRDefault="00194DB5" w:rsidP="00194DB5">
      <w:pPr>
        <w:ind w:firstLine="720"/>
        <w:rPr>
          <w:rFonts w:asciiTheme="minorHAnsi" w:hAnsiTheme="minorHAnsi" w:cstheme="minorHAnsi"/>
          <w:snapToGrid w:val="0"/>
        </w:rPr>
      </w:pPr>
      <w:r w:rsidRPr="00D243BB">
        <w:rPr>
          <w:rFonts w:asciiTheme="minorHAnsi" w:hAnsiTheme="minorHAnsi" w:cstheme="minorHAnsi"/>
          <w:snapToGrid w:val="0"/>
        </w:rPr>
        <w:t xml:space="preserve">WHEREAS </w:t>
      </w:r>
      <w:sdt>
        <w:sdtPr>
          <w:rPr>
            <w:rFonts w:asciiTheme="minorHAnsi" w:hAnsiTheme="minorHAnsi" w:cstheme="minorHAnsi"/>
            <w:snapToGrid w:val="0"/>
            <w:color w:val="000000" w:themeColor="text1"/>
            <w:sz w:val="22"/>
            <w:szCs w:val="22"/>
          </w:rPr>
          <w:id w:val="1946724805"/>
          <w:showingPlcHdr/>
          <w:text/>
        </w:sdtPr>
        <w:sdtEndPr/>
        <w:sdtContent>
          <w:r w:rsidR="009B07A9" w:rsidRPr="00814716">
            <w:rPr>
              <w:rFonts w:asciiTheme="minorHAnsi" w:hAnsiTheme="minorHAnsi" w:cstheme="minorHAnsi"/>
              <w:snapToGrid w:val="0"/>
              <w:color w:val="000000" w:themeColor="text1"/>
              <w:sz w:val="22"/>
              <w:szCs w:val="22"/>
            </w:rPr>
            <w:t>[</w:t>
          </w:r>
          <w:r w:rsidR="009B07A9" w:rsidRPr="00814716">
            <w:rPr>
              <w:rFonts w:asciiTheme="minorHAnsi" w:hAnsiTheme="minorHAnsi" w:cstheme="minorHAnsi"/>
              <w:i/>
              <w:snapToGrid w:val="0"/>
              <w:color w:val="000000" w:themeColor="text1"/>
              <w:sz w:val="22"/>
              <w:szCs w:val="22"/>
            </w:rPr>
            <w:t>name and address of Contractor</w:t>
          </w:r>
          <w:r w:rsidR="009B07A9" w:rsidRPr="00814716">
            <w:rPr>
              <w:rFonts w:asciiTheme="minorHAnsi" w:hAnsiTheme="minorHAnsi" w:cstheme="minorHAnsi"/>
              <w:snapToGrid w:val="0"/>
              <w:color w:val="000000" w:themeColor="text1"/>
              <w:sz w:val="22"/>
              <w:szCs w:val="22"/>
            </w:rPr>
            <w:t>]</w:t>
          </w:r>
        </w:sdtContent>
      </w:sdt>
      <w:r w:rsidR="009B07A9">
        <w:rPr>
          <w:rFonts w:asciiTheme="minorHAnsi" w:hAnsiTheme="minorHAnsi" w:cstheme="minorHAnsi"/>
          <w:snapToGrid w:val="0"/>
          <w:color w:val="000000" w:themeColor="text1"/>
          <w:sz w:val="22"/>
          <w:szCs w:val="22"/>
        </w:rPr>
        <w:t xml:space="preserve"> </w:t>
      </w:r>
      <w:r w:rsidRPr="00D243BB">
        <w:rPr>
          <w:rFonts w:asciiTheme="minorHAnsi" w:hAnsiTheme="minorHAnsi" w:cstheme="minorHAnsi"/>
          <w:snapToGrid w:val="0"/>
        </w:rPr>
        <w:t xml:space="preserve">(hereinafter called “the </w:t>
      </w:r>
      <w:r>
        <w:rPr>
          <w:rFonts w:asciiTheme="minorHAnsi" w:hAnsiTheme="minorHAnsi" w:cstheme="minorHAnsi"/>
          <w:snapToGrid w:val="0"/>
        </w:rPr>
        <w:t>Proposer</w:t>
      </w:r>
      <w:r w:rsidRPr="00D243BB">
        <w:rPr>
          <w:rFonts w:asciiTheme="minorHAnsi" w:hAnsiTheme="minorHAnsi" w:cstheme="minorHAnsi"/>
          <w:snapToGrid w:val="0"/>
        </w:rPr>
        <w:t xml:space="preserve">”) has </w:t>
      </w:r>
      <w:r>
        <w:rPr>
          <w:rFonts w:asciiTheme="minorHAnsi" w:hAnsiTheme="minorHAnsi" w:cstheme="minorHAnsi"/>
          <w:snapToGrid w:val="0"/>
        </w:rPr>
        <w:t xml:space="preserve">submitted a Proposal to UNDP </w:t>
      </w:r>
      <w:r w:rsidRPr="00D243BB">
        <w:rPr>
          <w:rFonts w:asciiTheme="minorHAnsi" w:hAnsiTheme="minorHAnsi" w:cstheme="minorHAnsi"/>
          <w:snapToGrid w:val="0"/>
        </w:rPr>
        <w:t xml:space="preserve">dated </w:t>
      </w:r>
      <w:sdt>
        <w:sdtPr>
          <w:rPr>
            <w:rFonts w:asciiTheme="minorHAnsi" w:hAnsiTheme="minorHAnsi" w:cstheme="minorHAnsi"/>
            <w:snapToGrid w:val="0"/>
            <w:color w:val="000000" w:themeColor="text1"/>
            <w:sz w:val="22"/>
            <w:szCs w:val="22"/>
          </w:rPr>
          <w:id w:val="267123389"/>
          <w:showingPlcHdr/>
          <w:date>
            <w:dateFormat w:val="MMMM d, yyyy"/>
            <w:lid w:val="en-US"/>
            <w:storeMappedDataAs w:val="dateTime"/>
            <w:calendar w:val="gregorian"/>
          </w:date>
        </w:sdtPr>
        <w:sdtEndPr/>
        <w:sdtContent>
          <w:r w:rsidR="009B07A9" w:rsidRPr="00EE45C0">
            <w:rPr>
              <w:rStyle w:val="PlaceholderText"/>
            </w:rPr>
            <w:t>Click here to enter a date.</w:t>
          </w:r>
        </w:sdtContent>
      </w:sdt>
      <w:r w:rsidRPr="00D243BB">
        <w:rPr>
          <w:rFonts w:asciiTheme="minorHAnsi" w:hAnsiTheme="minorHAnsi" w:cstheme="minorHAnsi"/>
          <w:snapToGrid w:val="0"/>
        </w:rPr>
        <w:t>, to execute Services …………</w:t>
      </w:r>
      <w:proofErr w:type="gramStart"/>
      <w:r w:rsidRPr="00D243BB">
        <w:rPr>
          <w:rFonts w:asciiTheme="minorHAnsi" w:hAnsiTheme="minorHAnsi" w:cstheme="minorHAnsi"/>
          <w:snapToGrid w:val="0"/>
        </w:rPr>
        <w:t>…..</w:t>
      </w:r>
      <w:proofErr w:type="gramEnd"/>
      <w:r w:rsidRPr="00D243BB">
        <w:rPr>
          <w:rFonts w:asciiTheme="minorHAnsi" w:hAnsiTheme="minorHAnsi" w:cstheme="minorHAnsi"/>
          <w:snapToGrid w:val="0"/>
        </w:rPr>
        <w:t xml:space="preserve"> (</w:t>
      </w:r>
      <w:r>
        <w:rPr>
          <w:rFonts w:asciiTheme="minorHAnsi" w:hAnsiTheme="minorHAnsi" w:cstheme="minorHAnsi"/>
          <w:snapToGrid w:val="0"/>
        </w:rPr>
        <w:t>hereinafter called “the Proposal</w:t>
      </w:r>
      <w:r w:rsidRPr="00D243BB">
        <w:rPr>
          <w:rFonts w:asciiTheme="minorHAnsi" w:hAnsiTheme="minorHAnsi" w:cstheme="minorHAnsi"/>
          <w:snapToGrid w:val="0"/>
        </w:rPr>
        <w:t>”):</w:t>
      </w:r>
    </w:p>
    <w:p w14:paraId="3D44A441" w14:textId="77777777" w:rsidR="00194DB5" w:rsidRPr="00D243BB" w:rsidRDefault="00194DB5" w:rsidP="00194DB5">
      <w:pPr>
        <w:rPr>
          <w:rFonts w:asciiTheme="minorHAnsi" w:hAnsiTheme="minorHAnsi" w:cstheme="minorHAnsi"/>
          <w:snapToGrid w:val="0"/>
        </w:rPr>
      </w:pPr>
    </w:p>
    <w:p w14:paraId="3D44A442" w14:textId="77777777" w:rsidR="00194DB5" w:rsidRPr="008A7CF8" w:rsidRDefault="00194DB5" w:rsidP="00194DB5">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AND WHEREAS it has been stipulated by you that the </w:t>
      </w:r>
      <w:r>
        <w:rPr>
          <w:rFonts w:asciiTheme="minorHAnsi" w:hAnsiTheme="minorHAnsi" w:cstheme="minorHAnsi"/>
          <w:snapToGrid w:val="0"/>
        </w:rPr>
        <w:t>Proposer</w:t>
      </w:r>
      <w:r w:rsidRPr="00D243BB">
        <w:rPr>
          <w:rFonts w:asciiTheme="minorHAnsi" w:hAnsiTheme="minorHAnsi" w:cstheme="minorHAnsi"/>
          <w:snapToGrid w:val="0"/>
        </w:rPr>
        <w:t xml:space="preserve"> shall furnish you with a Bank Guarantee by a recognized bank for the sum s</w:t>
      </w:r>
      <w:r w:rsidR="001A24C2">
        <w:rPr>
          <w:rFonts w:asciiTheme="minorHAnsi" w:hAnsiTheme="minorHAnsi" w:cstheme="minorHAnsi"/>
          <w:snapToGrid w:val="0"/>
        </w:rPr>
        <w:t xml:space="preserve">pecified therein as security </w:t>
      </w:r>
      <w:proofErr w:type="gramStart"/>
      <w:r w:rsidR="001A24C2">
        <w:rPr>
          <w:rFonts w:asciiTheme="minorHAnsi" w:hAnsiTheme="minorHAnsi" w:cstheme="minorHAnsi"/>
          <w:snapToGrid w:val="0"/>
        </w:rPr>
        <w:t>in the event that</w:t>
      </w:r>
      <w:proofErr w:type="gramEnd"/>
      <w:r w:rsidR="001A24C2">
        <w:rPr>
          <w:rFonts w:asciiTheme="minorHAnsi" w:hAnsiTheme="minorHAnsi" w:cstheme="minorHAnsi"/>
          <w:snapToGrid w:val="0"/>
        </w:rPr>
        <w:t xml:space="preserve"> the Proposer</w:t>
      </w:r>
      <w:r w:rsidRPr="00D243BB">
        <w:rPr>
          <w:rFonts w:asciiTheme="minorHAnsi" w:hAnsiTheme="minorHAnsi" w:cstheme="minorHAnsi"/>
          <w:snapToGrid w:val="0"/>
        </w:rPr>
        <w:t>:</w:t>
      </w:r>
    </w:p>
    <w:p w14:paraId="3D44A443" w14:textId="77777777" w:rsidR="001A24C2" w:rsidRPr="008A7CF8" w:rsidRDefault="001A24C2" w:rsidP="001A24C2">
      <w:pPr>
        <w:jc w:val="both"/>
        <w:rPr>
          <w:rFonts w:asciiTheme="minorHAnsi" w:hAnsiTheme="minorHAnsi" w:cstheme="minorHAnsi"/>
          <w:snapToGrid w:val="0"/>
        </w:rPr>
      </w:pPr>
      <w:r w:rsidRPr="008A7CF8">
        <w:rPr>
          <w:rFonts w:asciiTheme="minorHAnsi" w:hAnsiTheme="minorHAnsi" w:cstheme="minorHAnsi"/>
          <w:snapToGrid w:val="0"/>
        </w:rPr>
        <w:t xml:space="preserve"> </w:t>
      </w:r>
    </w:p>
    <w:p w14:paraId="3D44A444" w14:textId="77777777" w:rsidR="001A24C2" w:rsidRPr="008A7CF8" w:rsidRDefault="001A24C2" w:rsidP="007C47BC">
      <w:pPr>
        <w:pStyle w:val="ListParagraph"/>
        <w:numPr>
          <w:ilvl w:val="0"/>
          <w:numId w:val="15"/>
        </w:numPr>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Fails to sign the Contract after UNDP has awarded </w:t>
      </w:r>
      <w:proofErr w:type="gramStart"/>
      <w:r w:rsidRPr="008A7CF8">
        <w:rPr>
          <w:rFonts w:asciiTheme="minorHAnsi" w:hAnsiTheme="minorHAnsi" w:cstheme="minorHAnsi"/>
          <w:snapToGrid w:val="0"/>
          <w:sz w:val="24"/>
        </w:rPr>
        <w:t>it;</w:t>
      </w:r>
      <w:proofErr w:type="gramEnd"/>
      <w:r w:rsidRPr="008A7CF8">
        <w:rPr>
          <w:rFonts w:asciiTheme="minorHAnsi" w:hAnsiTheme="minorHAnsi" w:cstheme="minorHAnsi"/>
          <w:snapToGrid w:val="0"/>
          <w:sz w:val="24"/>
        </w:rPr>
        <w:t xml:space="preserve"> </w:t>
      </w:r>
    </w:p>
    <w:p w14:paraId="3D44A445" w14:textId="77777777" w:rsidR="001A24C2" w:rsidRPr="008A7CF8" w:rsidRDefault="001A24C2" w:rsidP="007C47BC">
      <w:pPr>
        <w:pStyle w:val="ListParagraph"/>
        <w:widowControl/>
        <w:numPr>
          <w:ilvl w:val="0"/>
          <w:numId w:val="15"/>
        </w:numPr>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Withdraws its Proposal after the date of the opening of the </w:t>
      </w:r>
      <w:proofErr w:type="gramStart"/>
      <w:r w:rsidRPr="008A7CF8">
        <w:rPr>
          <w:rFonts w:asciiTheme="minorHAnsi" w:hAnsiTheme="minorHAnsi" w:cstheme="minorHAnsi"/>
          <w:snapToGrid w:val="0"/>
          <w:sz w:val="24"/>
        </w:rPr>
        <w:t>Proposals;</w:t>
      </w:r>
      <w:proofErr w:type="gramEnd"/>
    </w:p>
    <w:p w14:paraId="3D44A446" w14:textId="77777777" w:rsidR="001A24C2" w:rsidRPr="008A7CF8" w:rsidRDefault="001A24C2" w:rsidP="007C47BC">
      <w:pPr>
        <w:pStyle w:val="ListParagraph"/>
        <w:widowControl/>
        <w:numPr>
          <w:ilvl w:val="0"/>
          <w:numId w:val="15"/>
        </w:numPr>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 xml:space="preserve">Fails to comply with UNDP’s variation of requirement, as per RFP </w:t>
      </w:r>
      <w:r w:rsidR="007A73B7">
        <w:rPr>
          <w:rFonts w:asciiTheme="minorHAnsi" w:hAnsiTheme="minorHAnsi" w:cstheme="minorHAnsi"/>
          <w:snapToGrid w:val="0"/>
          <w:sz w:val="24"/>
        </w:rPr>
        <w:t>instructions</w:t>
      </w:r>
      <w:r w:rsidRPr="008A7CF8">
        <w:rPr>
          <w:rFonts w:asciiTheme="minorHAnsi" w:hAnsiTheme="minorHAnsi" w:cstheme="minorHAnsi"/>
          <w:snapToGrid w:val="0"/>
          <w:sz w:val="24"/>
        </w:rPr>
        <w:t>; or</w:t>
      </w:r>
    </w:p>
    <w:p w14:paraId="3D44A447" w14:textId="77777777" w:rsidR="001A24C2" w:rsidRPr="008A7CF8" w:rsidRDefault="001A24C2" w:rsidP="007C47BC">
      <w:pPr>
        <w:pStyle w:val="ListParagraph"/>
        <w:widowControl/>
        <w:numPr>
          <w:ilvl w:val="0"/>
          <w:numId w:val="15"/>
        </w:numPr>
        <w:tabs>
          <w:tab w:val="left" w:pos="2160"/>
        </w:tabs>
        <w:overflowPunct/>
        <w:adjustRightInd/>
        <w:spacing w:line="240" w:lineRule="auto"/>
        <w:jc w:val="both"/>
        <w:rPr>
          <w:rFonts w:asciiTheme="minorHAnsi" w:hAnsiTheme="minorHAnsi" w:cstheme="minorHAnsi"/>
          <w:snapToGrid w:val="0"/>
          <w:sz w:val="24"/>
        </w:rPr>
      </w:pPr>
      <w:r w:rsidRPr="008A7CF8">
        <w:rPr>
          <w:rFonts w:asciiTheme="minorHAnsi" w:hAnsiTheme="minorHAnsi" w:cstheme="minorHAnsi"/>
          <w:snapToGrid w:val="0"/>
          <w:sz w:val="24"/>
        </w:rPr>
        <w:t>Fails to furnish Performance Security, insurances, or other documents that UNDP may require as a condition to rendering the contract effective.</w:t>
      </w:r>
    </w:p>
    <w:p w14:paraId="3D44A448" w14:textId="77777777" w:rsidR="001A24C2" w:rsidRPr="008A7CF8" w:rsidRDefault="001A24C2" w:rsidP="001A24C2">
      <w:pPr>
        <w:ind w:firstLine="720"/>
        <w:jc w:val="both"/>
        <w:rPr>
          <w:rFonts w:asciiTheme="minorHAnsi" w:hAnsiTheme="minorHAnsi" w:cstheme="minorHAnsi"/>
          <w:snapToGrid w:val="0"/>
        </w:rPr>
      </w:pPr>
    </w:p>
    <w:p w14:paraId="3D44A449" w14:textId="77777777" w:rsidR="001A24C2" w:rsidRPr="001A24C2" w:rsidRDefault="001A24C2" w:rsidP="001A24C2">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AND WHEREAS we </w:t>
      </w:r>
      <w:r w:rsidRPr="001A24C2">
        <w:rPr>
          <w:rFonts w:asciiTheme="minorHAnsi" w:hAnsiTheme="minorHAnsi" w:cstheme="minorHAnsi"/>
          <w:snapToGrid w:val="0"/>
        </w:rPr>
        <w:t>have agreed to give the Proposer</w:t>
      </w:r>
      <w:r>
        <w:rPr>
          <w:rFonts w:asciiTheme="minorHAnsi" w:hAnsiTheme="minorHAnsi" w:cstheme="minorHAnsi"/>
          <w:snapToGrid w:val="0"/>
        </w:rPr>
        <w:t xml:space="preserve"> such this</w:t>
      </w:r>
      <w:r w:rsidRPr="001A24C2">
        <w:rPr>
          <w:rFonts w:asciiTheme="minorHAnsi" w:hAnsiTheme="minorHAnsi" w:cstheme="minorHAnsi"/>
          <w:snapToGrid w:val="0"/>
        </w:rPr>
        <w:t xml:space="preserve"> Bank Guarantee:</w:t>
      </w:r>
    </w:p>
    <w:p w14:paraId="3D44A44A" w14:textId="77777777" w:rsidR="001A24C2" w:rsidRPr="001A24C2" w:rsidRDefault="001A24C2" w:rsidP="00194DB5">
      <w:pPr>
        <w:jc w:val="both"/>
        <w:rPr>
          <w:rFonts w:asciiTheme="minorHAnsi" w:hAnsiTheme="minorHAnsi" w:cstheme="minorHAnsi"/>
          <w:snapToGrid w:val="0"/>
        </w:rPr>
      </w:pPr>
    </w:p>
    <w:p w14:paraId="3D44A44B" w14:textId="77777777" w:rsidR="00194DB5" w:rsidRPr="00D243BB" w:rsidRDefault="00194DB5" w:rsidP="00194DB5">
      <w:pPr>
        <w:ind w:firstLine="720"/>
        <w:jc w:val="both"/>
        <w:rPr>
          <w:rFonts w:asciiTheme="minorHAnsi" w:hAnsiTheme="minorHAnsi" w:cstheme="minorHAnsi"/>
          <w:snapToGrid w:val="0"/>
        </w:rPr>
      </w:pPr>
      <w:r w:rsidRPr="001A24C2">
        <w:rPr>
          <w:rFonts w:asciiTheme="minorHAnsi" w:hAnsiTheme="minorHAnsi" w:cstheme="minorHAnsi"/>
          <w:snapToGrid w:val="0"/>
        </w:rPr>
        <w:t>NOW THEREFORE we hereby affirm that we are the Guarantor</w:t>
      </w:r>
      <w:r w:rsidRPr="00D243BB">
        <w:rPr>
          <w:rFonts w:asciiTheme="minorHAnsi" w:hAnsiTheme="minorHAnsi" w:cstheme="minorHAnsi"/>
          <w:snapToGrid w:val="0"/>
        </w:rPr>
        <w:t xml:space="preserve"> and responsible to you, on behalf of the </w:t>
      </w:r>
      <w:r>
        <w:rPr>
          <w:rFonts w:asciiTheme="minorHAnsi" w:hAnsiTheme="minorHAnsi" w:cstheme="minorHAnsi"/>
          <w:snapToGrid w:val="0"/>
        </w:rPr>
        <w:t>Proposer</w:t>
      </w:r>
      <w:r w:rsidRPr="00D243BB">
        <w:rPr>
          <w:rFonts w:asciiTheme="minorHAnsi" w:hAnsiTheme="minorHAnsi" w:cstheme="minorHAnsi"/>
          <w:snapToGrid w:val="0"/>
        </w:rPr>
        <w:t xml:space="preserve">, up to a total of </w:t>
      </w:r>
      <w:sdt>
        <w:sdtPr>
          <w:rPr>
            <w:rFonts w:asciiTheme="minorHAnsi" w:hAnsiTheme="minorHAnsi" w:cstheme="minorHAnsi"/>
            <w:snapToGrid w:val="0"/>
          </w:rPr>
          <w:id w:val="-1825111234"/>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amount of guarantee</w:t>
          </w:r>
          <w:r w:rsidR="00360E21" w:rsidRPr="00360E21">
            <w:rPr>
              <w:rFonts w:asciiTheme="minorHAnsi" w:hAnsiTheme="minorHAnsi" w:cstheme="minorHAnsi"/>
              <w:snapToGrid w:val="0"/>
              <w:color w:val="000000" w:themeColor="text1"/>
            </w:rPr>
            <w:t>] [</w:t>
          </w:r>
          <w:r w:rsidR="00360E21" w:rsidRPr="00360E21">
            <w:rPr>
              <w:rFonts w:asciiTheme="minorHAnsi" w:hAnsiTheme="minorHAnsi" w:cstheme="minorHAnsi"/>
              <w:i/>
              <w:snapToGrid w:val="0"/>
              <w:color w:val="000000" w:themeColor="text1"/>
            </w:rPr>
            <w:t>in words and numbers</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such sum being payable in the types and proport</w:t>
      </w:r>
      <w:r>
        <w:rPr>
          <w:rFonts w:asciiTheme="minorHAnsi" w:hAnsiTheme="minorHAnsi" w:cstheme="minorHAnsi"/>
          <w:snapToGrid w:val="0"/>
        </w:rPr>
        <w:t>ions of currencies in which the</w:t>
      </w:r>
      <w:r w:rsidRPr="00D243BB">
        <w:rPr>
          <w:rFonts w:asciiTheme="minorHAnsi" w:hAnsiTheme="minorHAnsi" w:cstheme="minorHAnsi"/>
          <w:snapToGrid w:val="0"/>
        </w:rPr>
        <w:t xml:space="preserve"> Price </w:t>
      </w:r>
      <w:r>
        <w:rPr>
          <w:rFonts w:asciiTheme="minorHAnsi" w:hAnsiTheme="minorHAnsi" w:cstheme="minorHAnsi"/>
          <w:snapToGrid w:val="0"/>
        </w:rPr>
        <w:t xml:space="preserve">Proposal </w:t>
      </w:r>
      <w:r w:rsidRPr="00D243BB">
        <w:rPr>
          <w:rFonts w:asciiTheme="minorHAnsi" w:hAnsiTheme="minorHAnsi" w:cstheme="minorHAnsi"/>
          <w:snapToGrid w:val="0"/>
        </w:rPr>
        <w:t xml:space="preserve">is payable, and we undertake to pay you, upon your first written demand and without cavil or argument, any sum or sums within the limits of </w:t>
      </w:r>
      <w:sdt>
        <w:sdtPr>
          <w:rPr>
            <w:rFonts w:asciiTheme="minorHAnsi" w:hAnsiTheme="minorHAnsi" w:cstheme="minorHAnsi"/>
            <w:snapToGrid w:val="0"/>
          </w:rPr>
          <w:id w:val="1642079299"/>
          <w:showingPlcHdr/>
          <w:text/>
        </w:sdtPr>
        <w:sdtEndPr/>
        <w:sdtContent>
          <w:r w:rsidR="00360E21" w:rsidRPr="00360E21">
            <w:rPr>
              <w:rFonts w:asciiTheme="minorHAnsi" w:hAnsiTheme="minorHAnsi" w:cstheme="minorHAnsi"/>
              <w:i/>
              <w:snapToGrid w:val="0"/>
              <w:color w:val="000000" w:themeColor="text1"/>
            </w:rPr>
            <w:t>[amount of guarantee as aforesaid</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without your needing to prove or to show grounds or reasons for your demand for the sum specified therein.</w:t>
      </w:r>
    </w:p>
    <w:p w14:paraId="3D44A44C" w14:textId="77777777" w:rsidR="00194DB5" w:rsidRPr="00D243BB" w:rsidRDefault="00194DB5" w:rsidP="00194DB5">
      <w:pPr>
        <w:rPr>
          <w:rFonts w:asciiTheme="minorHAnsi" w:hAnsiTheme="minorHAnsi" w:cstheme="minorHAnsi"/>
          <w:snapToGrid w:val="0"/>
        </w:rPr>
      </w:pPr>
    </w:p>
    <w:p w14:paraId="3D44A44D" w14:textId="77777777" w:rsidR="00194DB5" w:rsidRPr="00D243BB" w:rsidRDefault="00415B4F" w:rsidP="00194DB5">
      <w:pPr>
        <w:ind w:firstLine="720"/>
        <w:jc w:val="both"/>
        <w:rPr>
          <w:rFonts w:asciiTheme="minorHAnsi" w:hAnsiTheme="minorHAnsi" w:cstheme="minorHAnsi"/>
          <w:snapToGrid w:val="0"/>
        </w:rPr>
      </w:pPr>
      <w:r w:rsidRPr="00415B4F">
        <w:rPr>
          <w:rFonts w:asciiTheme="minorHAnsi" w:hAnsiTheme="minorHAnsi" w:cstheme="minorHAnsi"/>
          <w:snapToGrid w:val="0"/>
        </w:rPr>
        <w:t xml:space="preserve">This guarantee shall be valid </w:t>
      </w:r>
      <w:r w:rsidRPr="00415B4F">
        <w:rPr>
          <w:rFonts w:asciiTheme="minorHAnsi" w:hAnsiTheme="minorHAnsi" w:cstheme="minorHAnsi"/>
        </w:rPr>
        <w:t>up to 30 days after the final date of validity of bids.</w:t>
      </w:r>
      <w:r w:rsidRPr="00415B4F">
        <w:t xml:space="preserve"> </w:t>
      </w:r>
    </w:p>
    <w:p w14:paraId="3D44A44E" w14:textId="77777777" w:rsidR="00194DB5" w:rsidRPr="00D243BB" w:rsidRDefault="00194DB5" w:rsidP="00194DB5">
      <w:pPr>
        <w:rPr>
          <w:rFonts w:asciiTheme="minorHAnsi" w:hAnsiTheme="minorHAnsi" w:cstheme="minorHAnsi"/>
          <w:snapToGrid w:val="0"/>
        </w:rPr>
      </w:pPr>
    </w:p>
    <w:p w14:paraId="3D44A44F" w14:textId="77777777" w:rsidR="00194DB5" w:rsidRPr="00D243BB" w:rsidRDefault="00194DB5" w:rsidP="00194DB5">
      <w:pPr>
        <w:rPr>
          <w:rFonts w:asciiTheme="minorHAnsi" w:hAnsiTheme="minorHAnsi" w:cstheme="minorHAnsi"/>
          <w:snapToGrid w:val="0"/>
        </w:rPr>
      </w:pPr>
    </w:p>
    <w:p w14:paraId="3D44A450" w14:textId="77777777" w:rsidR="00194DB5" w:rsidRPr="00D243BB" w:rsidRDefault="00194DB5" w:rsidP="00194DB5">
      <w:pPr>
        <w:rPr>
          <w:rFonts w:asciiTheme="minorHAnsi" w:hAnsiTheme="minorHAnsi" w:cstheme="minorHAnsi"/>
          <w:snapToGrid w:val="0"/>
        </w:rPr>
      </w:pPr>
    </w:p>
    <w:p w14:paraId="3D44A451" w14:textId="77777777" w:rsidR="00360E21" w:rsidRDefault="00360E21" w:rsidP="00990629">
      <w:pPr>
        <w:pStyle w:val="Heading3"/>
      </w:pPr>
    </w:p>
    <w:p w14:paraId="3D44A452" w14:textId="77777777" w:rsidR="00360E21" w:rsidRDefault="00360E21" w:rsidP="00990629">
      <w:pPr>
        <w:pStyle w:val="Heading3"/>
      </w:pPr>
    </w:p>
    <w:p w14:paraId="3D44A453" w14:textId="77777777" w:rsidR="00360E21" w:rsidRDefault="00360E21" w:rsidP="00990629">
      <w:pPr>
        <w:pStyle w:val="Heading3"/>
      </w:pPr>
    </w:p>
    <w:p w14:paraId="3D44A454" w14:textId="77777777" w:rsidR="00360E21" w:rsidRDefault="00360E21" w:rsidP="00990629">
      <w:pPr>
        <w:pStyle w:val="Heading3"/>
      </w:pPr>
    </w:p>
    <w:p w14:paraId="3D44A455" w14:textId="77777777" w:rsidR="00360E21" w:rsidRDefault="00360E21" w:rsidP="00990629">
      <w:pPr>
        <w:pStyle w:val="Heading3"/>
      </w:pPr>
    </w:p>
    <w:p w14:paraId="3D44A456" w14:textId="77777777" w:rsidR="00194DB5" w:rsidRPr="00D243BB" w:rsidRDefault="00194DB5" w:rsidP="00990629">
      <w:pPr>
        <w:pStyle w:val="Heading3"/>
      </w:pPr>
      <w:r w:rsidRPr="00D243BB">
        <w:t>SIGNATURE AND SEAL OF THE GUARANTOR</w:t>
      </w:r>
      <w:r w:rsidR="009F7D60">
        <w:t xml:space="preserve"> BANK</w:t>
      </w:r>
    </w:p>
    <w:p w14:paraId="3D44A457" w14:textId="77777777" w:rsidR="00194DB5" w:rsidRPr="00D243BB" w:rsidRDefault="00194DB5" w:rsidP="00194DB5">
      <w:pPr>
        <w:rPr>
          <w:rFonts w:asciiTheme="minorHAnsi" w:hAnsiTheme="minorHAnsi" w:cstheme="minorHAnsi"/>
          <w:snapToGrid w:val="0"/>
        </w:rPr>
      </w:pPr>
    </w:p>
    <w:p w14:paraId="3D44A458"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Date </w:t>
      </w:r>
      <w:sdt>
        <w:sdtPr>
          <w:rPr>
            <w:rFonts w:asciiTheme="minorHAnsi" w:hAnsiTheme="minorHAnsi" w:cstheme="minorHAnsi"/>
            <w:snapToGrid w:val="0"/>
            <w:color w:val="000000" w:themeColor="text1"/>
            <w:sz w:val="22"/>
            <w:szCs w:val="22"/>
          </w:rPr>
          <w:id w:val="1192722369"/>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3D44A459" w14:textId="77777777" w:rsidR="00360E21" w:rsidRPr="00814716" w:rsidRDefault="00360E21" w:rsidP="00360E21">
      <w:pPr>
        <w:rPr>
          <w:rFonts w:asciiTheme="minorHAnsi" w:hAnsiTheme="minorHAnsi" w:cstheme="minorHAnsi"/>
          <w:snapToGrid w:val="0"/>
          <w:color w:val="000000" w:themeColor="text1"/>
          <w:sz w:val="22"/>
          <w:szCs w:val="22"/>
        </w:rPr>
      </w:pPr>
    </w:p>
    <w:p w14:paraId="3D44A45A"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lastRenderedPageBreak/>
        <w:t xml:space="preserve">Name of Bank </w:t>
      </w:r>
      <w:sdt>
        <w:sdtPr>
          <w:rPr>
            <w:rFonts w:asciiTheme="minorHAnsi" w:hAnsiTheme="minorHAnsi" w:cstheme="minorHAnsi"/>
            <w:snapToGrid w:val="0"/>
            <w:color w:val="000000" w:themeColor="text1"/>
            <w:sz w:val="22"/>
            <w:szCs w:val="22"/>
          </w:rPr>
          <w:id w:val="1891999435"/>
          <w:showingPlcHdr/>
          <w:text/>
        </w:sdtPr>
        <w:sdtEndPr/>
        <w:sdtContent>
          <w:r w:rsidRPr="00814716">
            <w:rPr>
              <w:rFonts w:asciiTheme="minorHAnsi" w:hAnsiTheme="minorHAnsi" w:cstheme="minorHAnsi"/>
              <w:snapToGrid w:val="0"/>
              <w:color w:val="000000" w:themeColor="text1"/>
              <w:sz w:val="22"/>
              <w:szCs w:val="22"/>
            </w:rPr>
            <w:t>.........................................................................................................</w:t>
          </w:r>
        </w:sdtContent>
      </w:sdt>
    </w:p>
    <w:p w14:paraId="3D44A45B" w14:textId="77777777" w:rsidR="00360E21" w:rsidRPr="00814716" w:rsidRDefault="00360E21" w:rsidP="00360E21">
      <w:pPr>
        <w:rPr>
          <w:rFonts w:asciiTheme="minorHAnsi" w:hAnsiTheme="minorHAnsi" w:cstheme="minorHAnsi"/>
          <w:snapToGrid w:val="0"/>
          <w:color w:val="000000" w:themeColor="text1"/>
          <w:sz w:val="22"/>
          <w:szCs w:val="22"/>
        </w:rPr>
      </w:pPr>
    </w:p>
    <w:p w14:paraId="3D44A45C"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664368105"/>
          <w:showingPlcHdr/>
          <w:text/>
        </w:sdtPr>
        <w:sdtEndPr/>
        <w:sdtContent>
          <w:r w:rsidRPr="00814716">
            <w:rPr>
              <w:rFonts w:asciiTheme="minorHAnsi" w:hAnsiTheme="minorHAnsi" w:cstheme="minorHAnsi"/>
              <w:snapToGrid w:val="0"/>
              <w:color w:val="000000" w:themeColor="text1"/>
              <w:sz w:val="22"/>
              <w:szCs w:val="22"/>
            </w:rPr>
            <w:t>.................................................................................................................</w:t>
          </w:r>
        </w:sdtContent>
      </w:sdt>
    </w:p>
    <w:p w14:paraId="3D44A45D" w14:textId="77777777" w:rsidR="00194DB5" w:rsidRPr="00D243BB" w:rsidRDefault="00194DB5" w:rsidP="00194DB5">
      <w:pPr>
        <w:rPr>
          <w:rFonts w:asciiTheme="minorHAnsi" w:hAnsiTheme="minorHAnsi" w:cstheme="minorHAnsi"/>
          <w:b/>
          <w:bCs/>
        </w:rPr>
      </w:pPr>
    </w:p>
    <w:p w14:paraId="3D44A45E" w14:textId="77777777" w:rsidR="00A35B53" w:rsidRPr="00D243BB" w:rsidRDefault="00A35B53">
      <w:pPr>
        <w:widowControl/>
        <w:overflowPunct/>
        <w:adjustRightInd/>
        <w:rPr>
          <w:rFonts w:asciiTheme="minorHAnsi" w:hAnsiTheme="minorHAnsi" w:cstheme="minorHAnsi"/>
          <w:b/>
          <w:sz w:val="28"/>
        </w:rPr>
      </w:pPr>
    </w:p>
    <w:p w14:paraId="3D44A45F" w14:textId="77777777" w:rsidR="00310DDB" w:rsidRPr="00D243BB" w:rsidRDefault="00310DDB" w:rsidP="00CC7355">
      <w:pPr>
        <w:jc w:val="center"/>
        <w:rPr>
          <w:rFonts w:asciiTheme="minorHAnsi" w:hAnsiTheme="minorHAnsi" w:cstheme="minorHAnsi"/>
          <w:b/>
          <w:sz w:val="28"/>
        </w:rPr>
      </w:pPr>
    </w:p>
    <w:p w14:paraId="3D44A460" w14:textId="77777777" w:rsidR="00310DDB" w:rsidRPr="00D243BB" w:rsidRDefault="00310DDB" w:rsidP="00CC7355">
      <w:pPr>
        <w:jc w:val="center"/>
        <w:rPr>
          <w:rFonts w:asciiTheme="minorHAnsi" w:hAnsiTheme="minorHAnsi" w:cstheme="minorHAnsi"/>
          <w:b/>
          <w:sz w:val="28"/>
        </w:rPr>
      </w:pPr>
    </w:p>
    <w:p w14:paraId="3D44A461" w14:textId="77777777" w:rsidR="007F0F5A" w:rsidRDefault="007F0F5A" w:rsidP="007F0F5A">
      <w:pPr>
        <w:pStyle w:val="Section3-Heading1"/>
        <w:rPr>
          <w:rFonts w:asciiTheme="minorHAnsi" w:hAnsiTheme="minorHAnsi" w:cstheme="minorHAnsi"/>
        </w:rPr>
      </w:pPr>
      <w:r w:rsidRPr="00D243BB">
        <w:rPr>
          <w:rFonts w:asciiTheme="minorHAnsi" w:hAnsiTheme="minorHAnsi" w:cstheme="minorHAnsi"/>
        </w:rPr>
        <w:t xml:space="preserve">Section </w:t>
      </w:r>
      <w:r w:rsidR="00194DB5">
        <w:rPr>
          <w:rFonts w:asciiTheme="minorHAnsi" w:hAnsiTheme="minorHAnsi" w:cstheme="minorHAnsi"/>
        </w:rPr>
        <w:t>9</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sidR="002722CF" w:rsidRPr="00D243BB">
        <w:rPr>
          <w:rFonts w:asciiTheme="minorHAnsi" w:hAnsiTheme="minorHAnsi" w:cstheme="minorHAnsi"/>
        </w:rPr>
        <w:t>PERFORMANCE SECURITY</w:t>
      </w:r>
      <w:r w:rsidR="002722CF" w:rsidRPr="00D243BB">
        <w:rPr>
          <w:rStyle w:val="FootnoteReference"/>
          <w:rFonts w:asciiTheme="minorHAnsi" w:hAnsiTheme="minorHAnsi" w:cstheme="minorHAnsi"/>
        </w:rPr>
        <w:footnoteReference w:id="13"/>
      </w:r>
    </w:p>
    <w:p w14:paraId="3D44A462"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6300"/>
        <w:gridCol w:w="2250"/>
      </w:tblGrid>
      <w:tr w:rsidR="007F0F5A" w:rsidRPr="00D243BB" w14:paraId="3D44A466" w14:textId="77777777" w:rsidTr="00BA6873">
        <w:tc>
          <w:tcPr>
            <w:tcW w:w="1368" w:type="dxa"/>
            <w:tcBorders>
              <w:top w:val="nil"/>
              <w:left w:val="nil"/>
              <w:bottom w:val="nil"/>
              <w:right w:val="nil"/>
            </w:tcBorders>
          </w:tcPr>
          <w:p w14:paraId="3D44A463" w14:textId="77777777" w:rsidR="007F0F5A" w:rsidRPr="00D243BB" w:rsidRDefault="007F0F5A" w:rsidP="007F0F5A">
            <w:pPr>
              <w:rPr>
                <w:rFonts w:asciiTheme="minorHAnsi" w:hAnsiTheme="minorHAnsi" w:cstheme="minorHAnsi"/>
              </w:rPr>
            </w:pPr>
          </w:p>
        </w:tc>
        <w:tc>
          <w:tcPr>
            <w:tcW w:w="6300" w:type="dxa"/>
            <w:tcBorders>
              <w:top w:val="nil"/>
              <w:left w:val="nil"/>
              <w:bottom w:val="nil"/>
              <w:right w:val="nil"/>
            </w:tcBorders>
          </w:tcPr>
          <w:p w14:paraId="3D44A464" w14:textId="77777777" w:rsidR="007F0F5A" w:rsidRPr="00D243BB" w:rsidRDefault="007F0F5A" w:rsidP="007F0F5A">
            <w:pPr>
              <w:pStyle w:val="Heading1"/>
              <w:jc w:val="center"/>
              <w:rPr>
                <w:rFonts w:asciiTheme="minorHAnsi" w:hAnsiTheme="minorHAnsi" w:cstheme="minorHAnsi"/>
                <w:b/>
                <w:sz w:val="28"/>
              </w:rPr>
            </w:pPr>
          </w:p>
        </w:tc>
        <w:tc>
          <w:tcPr>
            <w:tcW w:w="2250" w:type="dxa"/>
            <w:tcBorders>
              <w:top w:val="nil"/>
              <w:left w:val="nil"/>
              <w:bottom w:val="nil"/>
              <w:right w:val="nil"/>
            </w:tcBorders>
          </w:tcPr>
          <w:p w14:paraId="3D44A465" w14:textId="77777777" w:rsidR="007F0F5A" w:rsidRPr="00D243BB" w:rsidRDefault="007F0F5A" w:rsidP="007F0F5A">
            <w:pPr>
              <w:rPr>
                <w:rFonts w:asciiTheme="minorHAnsi" w:hAnsiTheme="minorHAnsi" w:cstheme="minorHAnsi"/>
              </w:rPr>
            </w:pPr>
          </w:p>
        </w:tc>
      </w:tr>
    </w:tbl>
    <w:p w14:paraId="3D44A467" w14:textId="77777777" w:rsidR="007F0F5A" w:rsidRDefault="007F0F5A" w:rsidP="007F0F5A">
      <w:pPr>
        <w:rPr>
          <w:rFonts w:asciiTheme="minorHAnsi" w:hAnsiTheme="minorHAnsi" w:cstheme="minorHAnsi"/>
          <w:snapToGrid w:val="0"/>
        </w:rPr>
      </w:pPr>
      <w:r w:rsidRPr="00D243BB">
        <w:rPr>
          <w:rFonts w:asciiTheme="minorHAnsi" w:hAnsiTheme="minorHAnsi" w:cstheme="minorHAnsi"/>
          <w:snapToGrid w:val="0"/>
        </w:rPr>
        <w:t>To:</w:t>
      </w:r>
      <w:r w:rsidRPr="00D243BB">
        <w:rPr>
          <w:rFonts w:asciiTheme="minorHAnsi" w:hAnsiTheme="minorHAnsi" w:cstheme="minorHAnsi"/>
          <w:snapToGrid w:val="0"/>
        </w:rPr>
        <w:tab/>
        <w:t>UNDP</w:t>
      </w:r>
    </w:p>
    <w:p w14:paraId="3D44A468" w14:textId="77777777" w:rsidR="00595F08" w:rsidRPr="00D243BB" w:rsidRDefault="00595F08" w:rsidP="007F0F5A">
      <w:pPr>
        <w:rPr>
          <w:rFonts w:asciiTheme="minorHAnsi" w:hAnsiTheme="minorHAnsi" w:cstheme="minorHAnsi"/>
          <w:snapToGrid w:val="0"/>
        </w:rPr>
      </w:pPr>
      <w:r>
        <w:rPr>
          <w:rFonts w:asciiTheme="minorHAnsi" w:hAnsiTheme="minorHAnsi" w:cstheme="minorHAnsi"/>
          <w:snapToGrid w:val="0"/>
        </w:rPr>
        <w:tab/>
      </w:r>
      <w:sdt>
        <w:sdtPr>
          <w:rPr>
            <w:rFonts w:asciiTheme="minorHAnsi" w:hAnsiTheme="minorHAnsi" w:cstheme="minorHAnsi"/>
            <w:snapToGrid w:val="0"/>
          </w:rPr>
          <w:id w:val="-444086196"/>
          <w:showingPlcHdr/>
          <w:text/>
        </w:sdtPr>
        <w:sdtEndPr/>
        <w:sdtContent>
          <w:r w:rsidR="00360E21" w:rsidRPr="00360E21">
            <w:rPr>
              <w:rFonts w:asciiTheme="minorHAnsi" w:hAnsiTheme="minorHAnsi" w:cstheme="minorHAnsi"/>
              <w:snapToGrid w:val="0"/>
              <w:color w:val="000000" w:themeColor="text1"/>
            </w:rPr>
            <w:t>[Insert contact information as provided in Data Sheet]</w:t>
          </w:r>
        </w:sdtContent>
      </w:sdt>
    </w:p>
    <w:p w14:paraId="3D44A469" w14:textId="77777777" w:rsidR="007F0F5A" w:rsidRPr="00D243BB" w:rsidRDefault="007F0F5A" w:rsidP="007F0F5A">
      <w:pPr>
        <w:rPr>
          <w:rFonts w:asciiTheme="minorHAnsi" w:hAnsiTheme="minorHAnsi" w:cstheme="minorHAnsi"/>
          <w:snapToGrid w:val="0"/>
        </w:rPr>
      </w:pPr>
    </w:p>
    <w:p w14:paraId="3D44A46A" w14:textId="77777777" w:rsidR="007F0F5A" w:rsidRPr="00D243BB" w:rsidRDefault="007F0F5A" w:rsidP="007F0F5A">
      <w:pPr>
        <w:ind w:firstLine="720"/>
        <w:rPr>
          <w:rFonts w:asciiTheme="minorHAnsi" w:hAnsiTheme="minorHAnsi" w:cstheme="minorHAnsi"/>
          <w:snapToGrid w:val="0"/>
        </w:rPr>
      </w:pPr>
      <w:r w:rsidRPr="00D243BB">
        <w:rPr>
          <w:rFonts w:asciiTheme="minorHAnsi" w:hAnsiTheme="minorHAnsi" w:cstheme="minorHAnsi"/>
          <w:snapToGrid w:val="0"/>
        </w:rPr>
        <w:t xml:space="preserve">WHEREAS </w:t>
      </w:r>
      <w:sdt>
        <w:sdtPr>
          <w:rPr>
            <w:rFonts w:asciiTheme="minorHAnsi" w:hAnsiTheme="minorHAnsi" w:cstheme="minorHAnsi"/>
            <w:snapToGrid w:val="0"/>
          </w:rPr>
          <w:id w:val="617871783"/>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name and address of Contractor</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 xml:space="preserve">(hereinafter called “the Contractor”) has undertaken, in pursuance of Contract No. </w:t>
      </w:r>
      <w:sdt>
        <w:sdtPr>
          <w:rPr>
            <w:rFonts w:asciiTheme="minorHAnsi" w:hAnsiTheme="minorHAnsi" w:cstheme="minorHAnsi"/>
            <w:snapToGrid w:val="0"/>
          </w:rPr>
          <w:id w:val="-714729541"/>
          <w:showingPlcHdr/>
          <w:text/>
        </w:sdtPr>
        <w:sdtEndPr/>
        <w:sdtContent>
          <w:r w:rsidR="00360E21" w:rsidRPr="00E01FEA">
            <w:rPr>
              <w:rStyle w:val="PlaceholderText"/>
            </w:rPr>
            <w:t>Click here to enter text.</w:t>
          </w:r>
        </w:sdtContent>
      </w:sdt>
      <w:r w:rsidR="00360E21">
        <w:rPr>
          <w:rFonts w:asciiTheme="minorHAnsi" w:hAnsiTheme="minorHAnsi" w:cstheme="minorHAnsi"/>
          <w:snapToGrid w:val="0"/>
        </w:rPr>
        <w:t xml:space="preserve">dated </w:t>
      </w:r>
      <w:sdt>
        <w:sdtPr>
          <w:rPr>
            <w:rFonts w:asciiTheme="minorHAnsi" w:hAnsiTheme="minorHAnsi" w:cstheme="minorHAnsi"/>
            <w:snapToGrid w:val="0"/>
          </w:rPr>
          <w:id w:val="-325440050"/>
          <w:showingPlcHdr/>
          <w:date>
            <w:dateFormat w:val="MMMM d, yyyy"/>
            <w:lid w:val="en-US"/>
            <w:storeMappedDataAs w:val="dateTime"/>
            <w:calendar w:val="gregorian"/>
          </w:date>
        </w:sdtPr>
        <w:sdtEndPr/>
        <w:sdtContent>
          <w:r w:rsidR="00360E21" w:rsidRPr="00E01FEA">
            <w:rPr>
              <w:rStyle w:val="PlaceholderText"/>
            </w:rPr>
            <w:t>Click here to enter a date.</w:t>
          </w:r>
        </w:sdtContent>
      </w:sdt>
      <w:r w:rsidRPr="00D243BB">
        <w:rPr>
          <w:rFonts w:asciiTheme="minorHAnsi" w:hAnsiTheme="minorHAnsi" w:cstheme="minorHAnsi"/>
          <w:snapToGrid w:val="0"/>
        </w:rPr>
        <w:t xml:space="preserve"> , to execute Services …………….. (hereinafter called “the Contract”):</w:t>
      </w:r>
    </w:p>
    <w:p w14:paraId="3D44A46B" w14:textId="77777777" w:rsidR="007F0F5A" w:rsidRPr="00D243BB" w:rsidRDefault="007F0F5A" w:rsidP="007F0F5A">
      <w:pPr>
        <w:rPr>
          <w:rFonts w:asciiTheme="minorHAnsi" w:hAnsiTheme="minorHAnsi" w:cstheme="minorHAnsi"/>
          <w:snapToGrid w:val="0"/>
        </w:rPr>
      </w:pPr>
    </w:p>
    <w:p w14:paraId="3D44A46C"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3D44A46D" w14:textId="77777777" w:rsidR="007F0F5A" w:rsidRPr="00D243BB" w:rsidRDefault="007F0F5A" w:rsidP="005B5BC2">
      <w:pPr>
        <w:jc w:val="both"/>
        <w:rPr>
          <w:rFonts w:asciiTheme="minorHAnsi" w:hAnsiTheme="minorHAnsi" w:cstheme="minorHAnsi"/>
          <w:snapToGrid w:val="0"/>
        </w:rPr>
      </w:pPr>
    </w:p>
    <w:p w14:paraId="3D44A46E"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AND WHEREAS we have agreed to give the Contractor such a Bank Guarantee:</w:t>
      </w:r>
    </w:p>
    <w:p w14:paraId="3D44A46F" w14:textId="77777777" w:rsidR="007F0F5A" w:rsidRPr="00D243BB" w:rsidRDefault="007F0F5A" w:rsidP="005B5BC2">
      <w:pPr>
        <w:jc w:val="both"/>
        <w:rPr>
          <w:rFonts w:asciiTheme="minorHAnsi" w:hAnsiTheme="minorHAnsi" w:cstheme="minorHAnsi"/>
          <w:snapToGrid w:val="0"/>
        </w:rPr>
      </w:pPr>
    </w:p>
    <w:p w14:paraId="3D44A470" w14:textId="77777777" w:rsidR="007F0F5A" w:rsidRPr="00D243BB" w:rsidRDefault="007F0F5A" w:rsidP="005B5BC2">
      <w:pPr>
        <w:ind w:firstLine="720"/>
        <w:jc w:val="both"/>
        <w:rPr>
          <w:rFonts w:asciiTheme="minorHAnsi" w:hAnsiTheme="minorHAnsi" w:cstheme="minorHAnsi"/>
          <w:snapToGrid w:val="0"/>
        </w:rPr>
      </w:pPr>
      <w:r w:rsidRPr="00D243BB">
        <w:rPr>
          <w:rFonts w:asciiTheme="minorHAnsi" w:hAnsiTheme="minorHAnsi" w:cstheme="minorHAnsi"/>
          <w:snapToGrid w:val="0"/>
        </w:rPr>
        <w:t xml:space="preserve">NOW THEREFORE we hereby affirm that we are the Guarantor and responsible to you, on behalf of the Contractor, up to a total of </w:t>
      </w:r>
      <w:sdt>
        <w:sdtPr>
          <w:rPr>
            <w:rFonts w:asciiTheme="minorHAnsi" w:hAnsiTheme="minorHAnsi" w:cstheme="minorHAnsi"/>
            <w:snapToGrid w:val="0"/>
          </w:rPr>
          <w:id w:val="1670510910"/>
          <w:showingPlcHdr/>
          <w:text/>
        </w:sdtPr>
        <w:sdtEndPr/>
        <w:sdtContent>
          <w:r w:rsidR="00360E21" w:rsidRPr="00360E21">
            <w:rPr>
              <w:rFonts w:asciiTheme="minorHAnsi" w:hAnsiTheme="minorHAnsi" w:cstheme="minorHAnsi"/>
              <w:snapToGrid w:val="0"/>
              <w:color w:val="000000" w:themeColor="text1"/>
            </w:rPr>
            <w:t>[</w:t>
          </w:r>
          <w:r w:rsidR="00360E21" w:rsidRPr="00360E21">
            <w:rPr>
              <w:rFonts w:asciiTheme="minorHAnsi" w:hAnsiTheme="minorHAnsi" w:cstheme="minorHAnsi"/>
              <w:i/>
              <w:snapToGrid w:val="0"/>
              <w:color w:val="000000" w:themeColor="text1"/>
            </w:rPr>
            <w:t>amount of guarantee</w:t>
          </w:r>
          <w:r w:rsidR="00360E21" w:rsidRPr="00360E21">
            <w:rPr>
              <w:rFonts w:asciiTheme="minorHAnsi" w:hAnsiTheme="minorHAnsi" w:cstheme="minorHAnsi"/>
              <w:snapToGrid w:val="0"/>
              <w:color w:val="000000" w:themeColor="text1"/>
            </w:rPr>
            <w:t>] [</w:t>
          </w:r>
          <w:r w:rsidR="00360E21" w:rsidRPr="00360E21">
            <w:rPr>
              <w:rFonts w:asciiTheme="minorHAnsi" w:hAnsiTheme="minorHAnsi" w:cstheme="minorHAnsi"/>
              <w:i/>
              <w:snapToGrid w:val="0"/>
              <w:color w:val="000000" w:themeColor="text1"/>
            </w:rPr>
            <w:t>in words and numbers</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 xml:space="preserve">such sum being payable in the types and proportions of currencies in which the Contract Price is payable, and we undertake to pay you, upon your first written demand and without cavil or argument, any sum or sums within the limits of </w:t>
      </w:r>
      <w:sdt>
        <w:sdtPr>
          <w:rPr>
            <w:rFonts w:asciiTheme="minorHAnsi" w:hAnsiTheme="minorHAnsi" w:cstheme="minorHAnsi"/>
            <w:snapToGrid w:val="0"/>
          </w:rPr>
          <w:id w:val="-878400268"/>
          <w:showingPlcHdr/>
          <w:text/>
        </w:sdtPr>
        <w:sdtEndPr/>
        <w:sdtContent>
          <w:r w:rsidR="00360E21" w:rsidRPr="00360E21">
            <w:rPr>
              <w:rFonts w:asciiTheme="minorHAnsi" w:hAnsiTheme="minorHAnsi" w:cstheme="minorHAnsi"/>
              <w:i/>
              <w:snapToGrid w:val="0"/>
              <w:color w:val="000000" w:themeColor="text1"/>
            </w:rPr>
            <w:t>[amount of guarantee as aforesaid</w:t>
          </w:r>
          <w:r w:rsidR="00360E21" w:rsidRPr="00360E21">
            <w:rPr>
              <w:rFonts w:asciiTheme="minorHAnsi" w:hAnsiTheme="minorHAnsi" w:cstheme="minorHAnsi"/>
              <w:snapToGrid w:val="0"/>
              <w:color w:val="000000" w:themeColor="text1"/>
            </w:rPr>
            <w:t>]</w:t>
          </w:r>
        </w:sdtContent>
      </w:sdt>
      <w:r w:rsidR="00360E21">
        <w:rPr>
          <w:rFonts w:asciiTheme="minorHAnsi" w:hAnsiTheme="minorHAnsi" w:cstheme="minorHAnsi"/>
          <w:snapToGrid w:val="0"/>
        </w:rPr>
        <w:t xml:space="preserve"> </w:t>
      </w:r>
      <w:r w:rsidRPr="00D243BB">
        <w:rPr>
          <w:rFonts w:asciiTheme="minorHAnsi" w:hAnsiTheme="minorHAnsi" w:cstheme="minorHAnsi"/>
          <w:snapToGrid w:val="0"/>
        </w:rPr>
        <w:t>without your needing to prove or to show grounds or reasons for your demand for the sum specified therein.</w:t>
      </w:r>
    </w:p>
    <w:p w14:paraId="3D44A471" w14:textId="77777777" w:rsidR="007F0F5A" w:rsidRPr="00D243BB" w:rsidRDefault="007F0F5A" w:rsidP="007F0F5A">
      <w:pPr>
        <w:rPr>
          <w:rFonts w:asciiTheme="minorHAnsi" w:hAnsiTheme="minorHAnsi" w:cstheme="minorHAnsi"/>
          <w:snapToGrid w:val="0"/>
        </w:rPr>
      </w:pPr>
    </w:p>
    <w:p w14:paraId="3D44A472" w14:textId="77777777" w:rsidR="007F0F5A" w:rsidRPr="00D243BB" w:rsidRDefault="007F0F5A" w:rsidP="00B73262">
      <w:pPr>
        <w:ind w:firstLine="720"/>
        <w:jc w:val="both"/>
        <w:rPr>
          <w:rFonts w:asciiTheme="minorHAnsi" w:hAnsiTheme="minorHAnsi" w:cstheme="minorHAnsi"/>
          <w:snapToGrid w:val="0"/>
        </w:rPr>
      </w:pPr>
      <w:r w:rsidRPr="00D243BB">
        <w:rPr>
          <w:rFonts w:asciiTheme="minorHAnsi" w:hAnsiTheme="minorHAnsi" w:cstheme="minorHAnsi"/>
          <w:snapToGrid w:val="0"/>
        </w:rPr>
        <w:t>Th</w:t>
      </w:r>
      <w:r w:rsidR="00B73262" w:rsidRPr="00D243BB">
        <w:rPr>
          <w:rFonts w:asciiTheme="minorHAnsi" w:hAnsiTheme="minorHAnsi" w:cstheme="minorHAnsi"/>
          <w:snapToGrid w:val="0"/>
        </w:rPr>
        <w:t>is</w:t>
      </w:r>
      <w:r w:rsidRPr="00D243BB">
        <w:rPr>
          <w:rFonts w:asciiTheme="minorHAnsi" w:hAnsiTheme="minorHAnsi" w:cstheme="minorHAnsi"/>
          <w:snapToGrid w:val="0"/>
        </w:rPr>
        <w:t xml:space="preserve"> guarantee shall be valid until a date 30 days from the date of issue </w:t>
      </w:r>
      <w:r w:rsidR="00B73262" w:rsidRPr="00D243BB">
        <w:rPr>
          <w:rFonts w:asciiTheme="minorHAnsi" w:hAnsiTheme="minorHAnsi" w:cstheme="minorHAnsi"/>
          <w:snapToGrid w:val="0"/>
        </w:rPr>
        <w:t xml:space="preserve">by UNDP </w:t>
      </w:r>
      <w:r w:rsidRPr="00D243BB">
        <w:rPr>
          <w:rFonts w:asciiTheme="minorHAnsi" w:hAnsiTheme="minorHAnsi" w:cstheme="minorHAnsi"/>
          <w:snapToGrid w:val="0"/>
        </w:rPr>
        <w:t xml:space="preserve">of </w:t>
      </w:r>
      <w:r w:rsidR="00B73262" w:rsidRPr="00D243BB">
        <w:rPr>
          <w:rFonts w:asciiTheme="minorHAnsi" w:hAnsiTheme="minorHAnsi" w:cstheme="minorHAnsi"/>
          <w:snapToGrid w:val="0"/>
        </w:rPr>
        <w:t xml:space="preserve">a certificate of </w:t>
      </w:r>
      <w:r w:rsidRPr="00D243BB">
        <w:rPr>
          <w:rFonts w:asciiTheme="minorHAnsi" w:hAnsiTheme="minorHAnsi" w:cstheme="minorHAnsi"/>
          <w:snapToGrid w:val="0"/>
        </w:rPr>
        <w:t xml:space="preserve">satisfactory </w:t>
      </w:r>
      <w:r w:rsidR="00B73262" w:rsidRPr="00D243BB">
        <w:rPr>
          <w:rFonts w:asciiTheme="minorHAnsi" w:hAnsiTheme="minorHAnsi" w:cstheme="minorHAnsi"/>
          <w:snapToGrid w:val="0"/>
        </w:rPr>
        <w:t>performance and full completion of services by the Contractor.</w:t>
      </w:r>
    </w:p>
    <w:p w14:paraId="3D44A473" w14:textId="77777777" w:rsidR="007F0F5A" w:rsidRPr="00D243BB" w:rsidRDefault="007F0F5A" w:rsidP="007F0F5A">
      <w:pPr>
        <w:rPr>
          <w:rFonts w:asciiTheme="minorHAnsi" w:hAnsiTheme="minorHAnsi" w:cstheme="minorHAnsi"/>
          <w:snapToGrid w:val="0"/>
        </w:rPr>
      </w:pPr>
    </w:p>
    <w:p w14:paraId="3D44A474" w14:textId="77777777" w:rsidR="007F0F5A" w:rsidRPr="00D243BB" w:rsidRDefault="007F0F5A" w:rsidP="007F0F5A">
      <w:pPr>
        <w:rPr>
          <w:rFonts w:asciiTheme="minorHAnsi" w:hAnsiTheme="minorHAnsi" w:cstheme="minorHAnsi"/>
          <w:snapToGrid w:val="0"/>
        </w:rPr>
      </w:pPr>
    </w:p>
    <w:p w14:paraId="3D44A475" w14:textId="77777777" w:rsidR="007F0F5A" w:rsidRPr="00D243BB" w:rsidRDefault="007F0F5A" w:rsidP="00990629">
      <w:pPr>
        <w:pStyle w:val="Heading3"/>
      </w:pPr>
      <w:r w:rsidRPr="00D243BB">
        <w:t>SIGNATURE AND SEAL OF THE GUARANTOR</w:t>
      </w:r>
      <w:r w:rsidR="009F7D60">
        <w:t xml:space="preserve"> BANK</w:t>
      </w:r>
    </w:p>
    <w:p w14:paraId="3D44A476" w14:textId="77777777" w:rsidR="007F0F5A" w:rsidRPr="00D243BB" w:rsidRDefault="007F0F5A" w:rsidP="007F0F5A">
      <w:pPr>
        <w:rPr>
          <w:rFonts w:asciiTheme="minorHAnsi" w:hAnsiTheme="minorHAnsi" w:cstheme="minorHAnsi"/>
          <w:snapToGrid w:val="0"/>
        </w:rPr>
      </w:pPr>
    </w:p>
    <w:p w14:paraId="3D44A477"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lastRenderedPageBreak/>
        <w:t xml:space="preserve">Date </w:t>
      </w:r>
      <w:sdt>
        <w:sdtPr>
          <w:rPr>
            <w:rFonts w:asciiTheme="minorHAnsi" w:hAnsiTheme="minorHAnsi" w:cstheme="minorHAnsi"/>
            <w:snapToGrid w:val="0"/>
            <w:color w:val="000000" w:themeColor="text1"/>
            <w:sz w:val="22"/>
            <w:szCs w:val="22"/>
          </w:rPr>
          <w:id w:val="1589961452"/>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3D44A478" w14:textId="77777777" w:rsidR="00360E21" w:rsidRPr="00814716" w:rsidRDefault="00360E21" w:rsidP="00360E21">
      <w:pPr>
        <w:rPr>
          <w:rFonts w:asciiTheme="minorHAnsi" w:hAnsiTheme="minorHAnsi" w:cstheme="minorHAnsi"/>
          <w:snapToGrid w:val="0"/>
          <w:color w:val="000000" w:themeColor="text1"/>
          <w:sz w:val="22"/>
          <w:szCs w:val="22"/>
        </w:rPr>
      </w:pPr>
    </w:p>
    <w:p w14:paraId="3D44A479"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Name of Bank </w:t>
      </w:r>
      <w:sdt>
        <w:sdtPr>
          <w:rPr>
            <w:rFonts w:asciiTheme="minorHAnsi" w:hAnsiTheme="minorHAnsi" w:cstheme="minorHAnsi"/>
            <w:snapToGrid w:val="0"/>
            <w:color w:val="000000" w:themeColor="text1"/>
            <w:sz w:val="22"/>
            <w:szCs w:val="22"/>
          </w:rPr>
          <w:id w:val="-676501971"/>
          <w:showingPlcHdr/>
          <w:text/>
        </w:sdtPr>
        <w:sdtEndPr/>
        <w:sdtContent>
          <w:r w:rsidRPr="00814716">
            <w:rPr>
              <w:rFonts w:asciiTheme="minorHAnsi" w:hAnsiTheme="minorHAnsi" w:cstheme="minorHAnsi"/>
              <w:snapToGrid w:val="0"/>
              <w:color w:val="000000" w:themeColor="text1"/>
              <w:sz w:val="22"/>
              <w:szCs w:val="22"/>
            </w:rPr>
            <w:t>.........................................................................................................</w:t>
          </w:r>
        </w:sdtContent>
      </w:sdt>
    </w:p>
    <w:p w14:paraId="3D44A47A" w14:textId="77777777" w:rsidR="00360E21" w:rsidRPr="00814716" w:rsidRDefault="00360E21" w:rsidP="00360E21">
      <w:pPr>
        <w:rPr>
          <w:rFonts w:asciiTheme="minorHAnsi" w:hAnsiTheme="minorHAnsi" w:cstheme="minorHAnsi"/>
          <w:snapToGrid w:val="0"/>
          <w:color w:val="000000" w:themeColor="text1"/>
          <w:sz w:val="22"/>
          <w:szCs w:val="22"/>
        </w:rPr>
      </w:pPr>
    </w:p>
    <w:p w14:paraId="3D44A47B" w14:textId="77777777" w:rsidR="00360E21" w:rsidRPr="00814716" w:rsidRDefault="00360E21" w:rsidP="00360E21">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865253791"/>
          <w:showingPlcHdr/>
          <w:text/>
        </w:sdtPr>
        <w:sdtEndPr/>
        <w:sdtContent>
          <w:r w:rsidRPr="00814716">
            <w:rPr>
              <w:rFonts w:asciiTheme="minorHAnsi" w:hAnsiTheme="minorHAnsi" w:cstheme="minorHAnsi"/>
              <w:snapToGrid w:val="0"/>
              <w:color w:val="000000" w:themeColor="text1"/>
              <w:sz w:val="22"/>
              <w:szCs w:val="22"/>
            </w:rPr>
            <w:t>.................................................................................................................</w:t>
          </w:r>
        </w:sdtContent>
      </w:sdt>
    </w:p>
    <w:p w14:paraId="3D44A47C" w14:textId="77777777" w:rsidR="007F0F5A" w:rsidRPr="00D243BB" w:rsidRDefault="007F0F5A" w:rsidP="007F0F5A">
      <w:pPr>
        <w:rPr>
          <w:rFonts w:asciiTheme="minorHAnsi" w:hAnsiTheme="minorHAnsi" w:cstheme="minorHAnsi"/>
          <w:b/>
          <w:bCs/>
        </w:rPr>
      </w:pPr>
    </w:p>
    <w:p w14:paraId="3D44A47D" w14:textId="77777777" w:rsidR="007F0F5A" w:rsidRPr="00D243BB" w:rsidRDefault="007F0F5A" w:rsidP="007F0F5A">
      <w:pPr>
        <w:rPr>
          <w:rFonts w:asciiTheme="minorHAnsi" w:hAnsiTheme="minorHAnsi" w:cstheme="minorHAnsi"/>
          <w:b/>
          <w:bCs/>
        </w:rPr>
      </w:pPr>
    </w:p>
    <w:p w14:paraId="3D44A47E" w14:textId="77777777" w:rsidR="007F0F5A" w:rsidRPr="00D243BB" w:rsidRDefault="007F0F5A" w:rsidP="007F0F5A">
      <w:pPr>
        <w:rPr>
          <w:rFonts w:asciiTheme="minorHAnsi" w:hAnsiTheme="minorHAnsi" w:cstheme="minorHAnsi"/>
          <w:b/>
          <w:bCs/>
        </w:rPr>
      </w:pPr>
    </w:p>
    <w:p w14:paraId="3D44A47F" w14:textId="77777777" w:rsidR="007F0F5A" w:rsidRDefault="007F0F5A" w:rsidP="007F0F5A">
      <w:pPr>
        <w:pStyle w:val="Section3-Heading1"/>
        <w:rPr>
          <w:rFonts w:asciiTheme="minorHAnsi" w:hAnsiTheme="minorHAnsi" w:cstheme="minorHAnsi"/>
        </w:rPr>
      </w:pPr>
      <w:r w:rsidRPr="00D243BB">
        <w:rPr>
          <w:rFonts w:asciiTheme="minorHAnsi" w:hAnsiTheme="minorHAnsi" w:cstheme="minorHAnsi"/>
        </w:rPr>
        <w:t xml:space="preserve">Section </w:t>
      </w:r>
      <w:r w:rsidR="00194DB5">
        <w:rPr>
          <w:rFonts w:asciiTheme="minorHAnsi" w:hAnsiTheme="minorHAnsi" w:cstheme="minorHAnsi"/>
        </w:rPr>
        <w:t>1</w:t>
      </w:r>
      <w:r w:rsidR="00F86A5D">
        <w:rPr>
          <w:rFonts w:asciiTheme="minorHAnsi" w:hAnsiTheme="minorHAnsi" w:cstheme="minorHAnsi"/>
        </w:rPr>
        <w:t>0</w:t>
      </w:r>
      <w:r w:rsidRPr="00D243BB">
        <w:rPr>
          <w:rFonts w:asciiTheme="minorHAnsi" w:hAnsiTheme="minorHAnsi" w:cstheme="minorHAnsi"/>
        </w:rPr>
        <w:t xml:space="preserve">: </w:t>
      </w:r>
      <w:r w:rsidR="00BA6873">
        <w:rPr>
          <w:rFonts w:asciiTheme="minorHAnsi" w:hAnsiTheme="minorHAnsi" w:cstheme="minorHAnsi"/>
        </w:rPr>
        <w:t>Form f</w:t>
      </w:r>
      <w:r w:rsidR="008411E1">
        <w:rPr>
          <w:rFonts w:asciiTheme="minorHAnsi" w:hAnsiTheme="minorHAnsi" w:cstheme="minorHAnsi"/>
        </w:rPr>
        <w:t>or</w:t>
      </w:r>
      <w:r w:rsidR="00BA6873">
        <w:rPr>
          <w:rFonts w:asciiTheme="minorHAnsi" w:hAnsiTheme="minorHAnsi" w:cstheme="minorHAnsi"/>
        </w:rPr>
        <w:t xml:space="preserve"> </w:t>
      </w:r>
      <w:r w:rsidRPr="00D243BB">
        <w:rPr>
          <w:rFonts w:asciiTheme="minorHAnsi" w:hAnsiTheme="minorHAnsi" w:cstheme="minorHAnsi"/>
        </w:rPr>
        <w:t xml:space="preserve">Advanced </w:t>
      </w:r>
      <w:r w:rsidR="00F60783" w:rsidRPr="00D243BB">
        <w:rPr>
          <w:rFonts w:asciiTheme="minorHAnsi" w:hAnsiTheme="minorHAnsi" w:cstheme="minorHAnsi"/>
        </w:rPr>
        <w:t xml:space="preserve">Payment </w:t>
      </w:r>
      <w:r w:rsidR="00553B6B" w:rsidRPr="00D243BB">
        <w:rPr>
          <w:rFonts w:asciiTheme="minorHAnsi" w:hAnsiTheme="minorHAnsi" w:cstheme="minorHAnsi"/>
        </w:rPr>
        <w:t>Guarantee</w:t>
      </w:r>
      <w:r w:rsidR="009371F3" w:rsidRPr="00D243BB">
        <w:rPr>
          <w:rStyle w:val="FootnoteReference"/>
          <w:rFonts w:asciiTheme="minorHAnsi" w:hAnsiTheme="minorHAnsi" w:cstheme="minorHAnsi"/>
        </w:rPr>
        <w:footnoteReference w:id="14"/>
      </w:r>
    </w:p>
    <w:p w14:paraId="3D44A480" w14:textId="77777777" w:rsidR="006C6A69" w:rsidRDefault="006C6A69" w:rsidP="006C6A69">
      <w:pPr>
        <w:pStyle w:val="Section3-Heading1"/>
        <w:rPr>
          <w:rFonts w:asciiTheme="minorHAnsi" w:hAnsiTheme="minorHAnsi" w:cstheme="minorHAnsi"/>
          <w:i/>
          <w:color w:val="FF0000"/>
          <w:sz w:val="28"/>
          <w:szCs w:val="28"/>
        </w:rPr>
      </w:pPr>
      <w:r>
        <w:rPr>
          <w:rFonts w:asciiTheme="minorHAnsi" w:hAnsiTheme="minorHAnsi" w:cstheme="minorHAnsi"/>
          <w:i/>
          <w:color w:val="FF0000"/>
          <w:sz w:val="28"/>
          <w:szCs w:val="28"/>
        </w:rPr>
        <w:t>(This must be finalized using the official letterhead of the Issuing Bank</w:t>
      </w:r>
      <w:r w:rsidR="00621A8F">
        <w:rPr>
          <w:rFonts w:asciiTheme="minorHAnsi" w:hAnsiTheme="minorHAnsi" w:cstheme="minorHAnsi"/>
          <w:i/>
          <w:color w:val="FF0000"/>
          <w:sz w:val="28"/>
          <w:szCs w:val="28"/>
        </w:rPr>
        <w:t>.  Except for indicated fields, no changes may be made on this template</w:t>
      </w:r>
      <w:r>
        <w:rPr>
          <w:rFonts w:asciiTheme="minorHAnsi" w:hAnsiTheme="minorHAnsi" w:cstheme="minorHAnsi"/>
          <w:i/>
          <w:color w:val="FF0000"/>
          <w:sz w:val="28"/>
          <w:szCs w:val="28"/>
        </w:rPr>
        <w:t>)</w:t>
      </w:r>
    </w:p>
    <w:p w14:paraId="3D44A481" w14:textId="77777777" w:rsidR="007F0F5A" w:rsidRPr="00D243BB" w:rsidRDefault="007F0F5A" w:rsidP="007F0F5A">
      <w:pPr>
        <w:jc w:val="center"/>
        <w:rPr>
          <w:rFonts w:asciiTheme="minorHAnsi" w:hAnsiTheme="minorHAnsi" w:cstheme="minorHAnsi"/>
        </w:rPr>
      </w:pPr>
    </w:p>
    <w:p w14:paraId="3D44A482" w14:textId="77777777" w:rsidR="007F0F5A" w:rsidRPr="00D243BB" w:rsidRDefault="007F0F5A" w:rsidP="007F0F5A">
      <w:pPr>
        <w:pStyle w:val="NormalWeb"/>
        <w:spacing w:before="2" w:after="2"/>
        <w:jc w:val="both"/>
        <w:rPr>
          <w:rFonts w:asciiTheme="minorHAnsi" w:hAnsiTheme="minorHAnsi" w:cstheme="minorHAnsi"/>
          <w:i/>
          <w:iCs/>
        </w:rPr>
      </w:pPr>
      <w:r w:rsidRPr="00D243BB">
        <w:rPr>
          <w:rFonts w:asciiTheme="minorHAnsi" w:hAnsiTheme="minorHAnsi" w:cstheme="minorHAnsi"/>
          <w:i/>
          <w:iCs/>
        </w:rPr>
        <w:t xml:space="preserve">_____________________________ </w:t>
      </w:r>
      <w:r w:rsidRPr="00D243BB">
        <w:rPr>
          <w:rFonts w:asciiTheme="minorHAnsi" w:hAnsiTheme="minorHAnsi" w:cstheme="minorHAnsi"/>
          <w:i/>
          <w:iCs/>
          <w:color w:val="FF0000"/>
        </w:rPr>
        <w:t>[Bank’s Name, and Address of Issuing Branch or Office]</w:t>
      </w:r>
    </w:p>
    <w:p w14:paraId="3D44A483" w14:textId="77777777" w:rsidR="007F0F5A" w:rsidRPr="00D243BB" w:rsidRDefault="007F0F5A" w:rsidP="007F0F5A">
      <w:pPr>
        <w:pStyle w:val="NormalWeb"/>
        <w:spacing w:before="2" w:after="2"/>
        <w:jc w:val="both"/>
        <w:rPr>
          <w:rFonts w:asciiTheme="minorHAnsi" w:hAnsiTheme="minorHAnsi" w:cstheme="minorHAnsi"/>
          <w:i/>
          <w:iCs/>
          <w:color w:val="FF0000"/>
        </w:rPr>
      </w:pPr>
      <w:r w:rsidRPr="00D243BB">
        <w:rPr>
          <w:rFonts w:asciiTheme="minorHAnsi" w:hAnsiTheme="minorHAnsi" w:cstheme="minorHAnsi"/>
          <w:b/>
          <w:bCs/>
        </w:rPr>
        <w:t>Beneficiary:</w:t>
      </w:r>
      <w:r w:rsidRPr="00D243BB">
        <w:rPr>
          <w:rFonts w:asciiTheme="minorHAnsi" w:hAnsiTheme="minorHAnsi" w:cstheme="minorHAnsi"/>
        </w:rPr>
        <w:tab/>
        <w:t xml:space="preserve">_________________ </w:t>
      </w:r>
      <w:r w:rsidR="00CE2D28" w:rsidRPr="00D243BB">
        <w:rPr>
          <w:rFonts w:asciiTheme="minorHAnsi" w:hAnsiTheme="minorHAnsi" w:cstheme="minorHAnsi"/>
          <w:i/>
          <w:iCs/>
          <w:color w:val="FF0000"/>
        </w:rPr>
        <w:t>[Name and Address of UNDP</w:t>
      </w:r>
      <w:r w:rsidRPr="00D243BB">
        <w:rPr>
          <w:rFonts w:asciiTheme="minorHAnsi" w:hAnsiTheme="minorHAnsi" w:cstheme="minorHAnsi"/>
          <w:i/>
          <w:iCs/>
          <w:color w:val="FF0000"/>
        </w:rPr>
        <w:t>]</w:t>
      </w:r>
    </w:p>
    <w:p w14:paraId="3D44A484" w14:textId="77777777" w:rsidR="007F0F5A" w:rsidRPr="00D243BB" w:rsidRDefault="007F0F5A" w:rsidP="007F0F5A">
      <w:pPr>
        <w:pStyle w:val="NormalWeb"/>
        <w:spacing w:before="2" w:after="2"/>
        <w:jc w:val="both"/>
        <w:rPr>
          <w:rFonts w:asciiTheme="minorHAnsi" w:hAnsiTheme="minorHAnsi" w:cstheme="minorHAnsi"/>
        </w:rPr>
      </w:pPr>
      <w:r w:rsidRPr="00D243BB">
        <w:rPr>
          <w:rFonts w:asciiTheme="minorHAnsi" w:hAnsiTheme="minorHAnsi" w:cstheme="minorHAnsi"/>
          <w:b/>
          <w:bCs/>
        </w:rPr>
        <w:t>Date:</w:t>
      </w:r>
      <w:r w:rsidRPr="00D243BB">
        <w:rPr>
          <w:rFonts w:asciiTheme="minorHAnsi" w:hAnsiTheme="minorHAnsi" w:cstheme="minorHAnsi"/>
        </w:rPr>
        <w:tab/>
        <w:t>________________</w:t>
      </w:r>
    </w:p>
    <w:p w14:paraId="3D44A485" w14:textId="77777777" w:rsidR="007F0F5A" w:rsidRPr="00D243BB" w:rsidRDefault="007F0F5A" w:rsidP="007F0F5A">
      <w:pPr>
        <w:pStyle w:val="NormalWeb"/>
        <w:spacing w:before="2" w:after="2"/>
        <w:jc w:val="both"/>
        <w:rPr>
          <w:rFonts w:asciiTheme="minorHAnsi" w:hAnsiTheme="minorHAnsi" w:cstheme="minorHAnsi"/>
        </w:rPr>
      </w:pPr>
      <w:r w:rsidRPr="00D243BB">
        <w:rPr>
          <w:rFonts w:asciiTheme="minorHAnsi" w:hAnsiTheme="minorHAnsi" w:cstheme="minorHAnsi"/>
          <w:b/>
          <w:bCs/>
        </w:rPr>
        <w:t>ADVANCE PAYMENT GUARANTEE No.:</w:t>
      </w:r>
      <w:r w:rsidRPr="00D243BB">
        <w:rPr>
          <w:rFonts w:asciiTheme="minorHAnsi" w:hAnsiTheme="minorHAnsi" w:cstheme="minorHAnsi"/>
        </w:rPr>
        <w:tab/>
        <w:t>_________________</w:t>
      </w:r>
    </w:p>
    <w:p w14:paraId="3D44A486" w14:textId="77777777" w:rsidR="007F0F5A" w:rsidRPr="00D243BB" w:rsidRDefault="007F0F5A" w:rsidP="007F0F5A">
      <w:pPr>
        <w:pStyle w:val="NormalWeb"/>
        <w:spacing w:before="2" w:after="2"/>
        <w:jc w:val="both"/>
        <w:rPr>
          <w:rFonts w:asciiTheme="minorHAnsi" w:hAnsiTheme="minorHAnsi" w:cstheme="minorHAnsi"/>
        </w:rPr>
      </w:pPr>
    </w:p>
    <w:p w14:paraId="3D44A487" w14:textId="77777777" w:rsidR="007F0F5A" w:rsidRPr="00D243BB" w:rsidRDefault="007F0F5A" w:rsidP="007F0F5A">
      <w:pPr>
        <w:pStyle w:val="NormalWeb"/>
        <w:spacing w:before="2" w:after="2"/>
        <w:jc w:val="both"/>
        <w:rPr>
          <w:rFonts w:asciiTheme="minorHAnsi" w:hAnsiTheme="minorHAnsi" w:cstheme="minorHAnsi"/>
        </w:rPr>
      </w:pPr>
    </w:p>
    <w:p w14:paraId="3D44A488" w14:textId="77777777" w:rsidR="007F0F5A" w:rsidRPr="00D243BB" w:rsidRDefault="007F0F5A" w:rsidP="007F0F5A">
      <w:pPr>
        <w:pStyle w:val="NormalWeb"/>
        <w:spacing w:before="2" w:after="2"/>
        <w:jc w:val="both"/>
        <w:rPr>
          <w:rFonts w:asciiTheme="minorHAnsi" w:hAnsiTheme="minorHAnsi" w:cstheme="minorHAnsi"/>
        </w:rPr>
      </w:pPr>
    </w:p>
    <w:p w14:paraId="3D44A489" w14:textId="77777777" w:rsidR="007F0F5A" w:rsidRPr="00360E21" w:rsidRDefault="007F0F5A" w:rsidP="007F0F5A">
      <w:pPr>
        <w:pStyle w:val="NormalWeb"/>
        <w:spacing w:before="2" w:after="2"/>
        <w:jc w:val="both"/>
        <w:rPr>
          <w:rFonts w:asciiTheme="minorHAnsi" w:hAnsiTheme="minorHAnsi" w:cstheme="minorHAnsi"/>
          <w:color w:val="000000" w:themeColor="text1"/>
          <w:sz w:val="24"/>
          <w:szCs w:val="24"/>
        </w:rPr>
      </w:pPr>
      <w:r w:rsidRPr="00D243BB">
        <w:rPr>
          <w:rFonts w:asciiTheme="minorHAnsi" w:hAnsiTheme="minorHAnsi" w:cstheme="minorHAnsi"/>
          <w:sz w:val="24"/>
          <w:szCs w:val="24"/>
        </w:rPr>
        <w:t xml:space="preserve">We have been informed that </w:t>
      </w:r>
      <w:sdt>
        <w:sdtPr>
          <w:rPr>
            <w:rFonts w:asciiTheme="minorHAnsi" w:hAnsiTheme="minorHAnsi" w:cstheme="minorHAnsi"/>
            <w:sz w:val="24"/>
            <w:szCs w:val="24"/>
          </w:rPr>
          <w:id w:val="1109935584"/>
          <w:showingPlcHdr/>
          <w:text/>
        </w:sdtPr>
        <w:sdtEndPr/>
        <w:sdtContent>
          <w:r w:rsidR="00360E21" w:rsidRPr="00360E21">
            <w:rPr>
              <w:rFonts w:asciiTheme="minorHAnsi" w:hAnsiTheme="minorHAnsi" w:cstheme="minorHAnsi"/>
              <w:i/>
              <w:iCs/>
              <w:color w:val="000000" w:themeColor="text1"/>
              <w:sz w:val="24"/>
              <w:szCs w:val="24"/>
            </w:rPr>
            <w:t>[name of Company]</w:t>
          </w:r>
        </w:sdtContent>
      </w:sdt>
      <w:r w:rsidRPr="00360E21">
        <w:rPr>
          <w:rFonts w:asciiTheme="minorHAnsi" w:hAnsiTheme="minorHAnsi" w:cstheme="minorHAnsi"/>
          <w:color w:val="000000" w:themeColor="text1"/>
          <w:sz w:val="24"/>
          <w:szCs w:val="24"/>
        </w:rPr>
        <w:t xml:space="preserve">(hereinafter called "the Contractor") has entered into Contract No. </w:t>
      </w:r>
      <w:sdt>
        <w:sdtPr>
          <w:rPr>
            <w:rFonts w:asciiTheme="minorHAnsi" w:hAnsiTheme="minorHAnsi" w:cstheme="minorHAnsi"/>
            <w:color w:val="000000" w:themeColor="text1"/>
            <w:sz w:val="24"/>
            <w:szCs w:val="24"/>
          </w:rPr>
          <w:id w:val="-584832905"/>
          <w:showingPlcHdr/>
          <w:text/>
        </w:sdtPr>
        <w:sdtEndPr/>
        <w:sdtContent>
          <w:r w:rsidR="00360E21" w:rsidRPr="00360E21">
            <w:rPr>
              <w:rFonts w:asciiTheme="minorHAnsi" w:hAnsiTheme="minorHAnsi" w:cstheme="minorHAnsi"/>
              <w:i/>
              <w:iCs/>
              <w:color w:val="000000" w:themeColor="text1"/>
              <w:sz w:val="24"/>
              <w:szCs w:val="24"/>
            </w:rPr>
            <w:t>[reference number of the contract]</w:t>
          </w:r>
        </w:sdtContent>
      </w:sdt>
      <w:r w:rsidRPr="00360E21">
        <w:rPr>
          <w:rFonts w:asciiTheme="minorHAnsi" w:hAnsiTheme="minorHAnsi" w:cstheme="minorHAnsi"/>
          <w:color w:val="000000" w:themeColor="text1"/>
          <w:sz w:val="24"/>
          <w:szCs w:val="24"/>
        </w:rPr>
        <w:t xml:space="preserve">dated </w:t>
      </w:r>
      <w:sdt>
        <w:sdtPr>
          <w:rPr>
            <w:rFonts w:asciiTheme="minorHAnsi" w:hAnsiTheme="minorHAnsi" w:cstheme="minorHAnsi"/>
            <w:color w:val="000000" w:themeColor="text1"/>
            <w:sz w:val="24"/>
            <w:szCs w:val="24"/>
          </w:rPr>
          <w:id w:val="1365557930"/>
          <w:showingPlcHdr/>
          <w:date>
            <w:dateFormat w:val="M/d/yyyy"/>
            <w:lid w:val="en-US"/>
            <w:storeMappedDataAs w:val="dateTime"/>
            <w:calendar w:val="gregorian"/>
          </w:date>
        </w:sdtPr>
        <w:sdtEndPr/>
        <w:sdtContent>
          <w:r w:rsidR="00360E21" w:rsidRPr="00360E21">
            <w:rPr>
              <w:rFonts w:asciiTheme="minorHAnsi" w:hAnsiTheme="minorHAnsi" w:cstheme="minorHAnsi"/>
              <w:i/>
              <w:iCs/>
              <w:color w:val="000000" w:themeColor="text1"/>
              <w:sz w:val="24"/>
              <w:szCs w:val="24"/>
            </w:rPr>
            <w:t>[insert: date]</w:t>
          </w:r>
        </w:sdtContent>
      </w:sdt>
      <w:r w:rsidR="00360E21">
        <w:rPr>
          <w:rFonts w:asciiTheme="minorHAnsi" w:hAnsiTheme="minorHAnsi" w:cstheme="minorHAnsi"/>
          <w:color w:val="000000" w:themeColor="text1"/>
          <w:sz w:val="24"/>
          <w:szCs w:val="24"/>
        </w:rPr>
        <w:t xml:space="preserve"> </w:t>
      </w:r>
      <w:r w:rsidRPr="00360E21">
        <w:rPr>
          <w:rFonts w:asciiTheme="minorHAnsi" w:hAnsiTheme="minorHAnsi" w:cstheme="minorHAnsi"/>
          <w:color w:val="000000" w:themeColor="text1"/>
          <w:sz w:val="24"/>
          <w:szCs w:val="24"/>
        </w:rPr>
        <w:t xml:space="preserve">with you, for the provision of </w:t>
      </w:r>
      <w:sdt>
        <w:sdtPr>
          <w:rPr>
            <w:rFonts w:asciiTheme="minorHAnsi" w:hAnsiTheme="minorHAnsi" w:cstheme="minorHAnsi"/>
            <w:color w:val="000000" w:themeColor="text1"/>
            <w:sz w:val="24"/>
            <w:szCs w:val="24"/>
          </w:rPr>
          <w:id w:val="-28029924"/>
          <w:showingPlcHdr/>
          <w:text w:multiLine="1"/>
        </w:sdtPr>
        <w:sdtEndPr/>
        <w:sdtContent>
          <w:r w:rsidR="00360E21" w:rsidRPr="00360E21">
            <w:rPr>
              <w:rFonts w:asciiTheme="minorHAnsi" w:hAnsiTheme="minorHAnsi" w:cstheme="minorHAnsi"/>
              <w:i/>
              <w:iCs/>
              <w:color w:val="000000" w:themeColor="text1"/>
              <w:sz w:val="24"/>
              <w:szCs w:val="24"/>
            </w:rPr>
            <w:t>[brief description of Services]</w:t>
          </w:r>
        </w:sdtContent>
      </w:sdt>
      <w:r w:rsidRPr="00360E21">
        <w:rPr>
          <w:rFonts w:asciiTheme="minorHAnsi" w:hAnsiTheme="minorHAnsi" w:cstheme="minorHAnsi"/>
          <w:color w:val="000000" w:themeColor="text1"/>
          <w:sz w:val="24"/>
          <w:szCs w:val="24"/>
        </w:rPr>
        <w:t xml:space="preserve">(hereinafter called "the Contract"). </w:t>
      </w:r>
    </w:p>
    <w:p w14:paraId="3D44A48A" w14:textId="77777777" w:rsidR="007F0F5A" w:rsidRPr="00D243BB" w:rsidRDefault="007F0F5A" w:rsidP="007F0F5A">
      <w:pPr>
        <w:pStyle w:val="NormalWeb"/>
        <w:spacing w:before="2" w:after="2"/>
        <w:jc w:val="both"/>
        <w:rPr>
          <w:rFonts w:asciiTheme="minorHAnsi" w:hAnsiTheme="minorHAnsi" w:cstheme="minorHAnsi"/>
          <w:sz w:val="24"/>
          <w:szCs w:val="24"/>
        </w:rPr>
      </w:pPr>
      <w:r w:rsidRPr="00360E21">
        <w:rPr>
          <w:rFonts w:asciiTheme="minorHAnsi" w:hAnsiTheme="minorHAnsi" w:cstheme="minorHAnsi"/>
          <w:color w:val="000000" w:themeColor="text1"/>
          <w:sz w:val="24"/>
          <w:szCs w:val="24"/>
        </w:rPr>
        <w:t xml:space="preserve">Furthermore, we understand that, according to the conditions of the Contract, an advance payment in the sum of </w:t>
      </w:r>
      <w:sdt>
        <w:sdtPr>
          <w:rPr>
            <w:rFonts w:asciiTheme="minorHAnsi" w:hAnsiTheme="minorHAnsi" w:cstheme="minorHAnsi"/>
            <w:color w:val="000000" w:themeColor="text1"/>
            <w:sz w:val="24"/>
            <w:szCs w:val="24"/>
          </w:rPr>
          <w:id w:val="1093209148"/>
          <w:showingPlcHdr/>
          <w:text/>
        </w:sdtPr>
        <w:sdtEndPr/>
        <w:sdtContent>
          <w:r w:rsidR="00360E21" w:rsidRPr="00360E21">
            <w:rPr>
              <w:rFonts w:asciiTheme="minorHAnsi" w:hAnsiTheme="minorHAnsi" w:cstheme="minorHAnsi"/>
              <w:i/>
              <w:iCs/>
              <w:color w:val="000000" w:themeColor="text1"/>
              <w:sz w:val="24"/>
              <w:szCs w:val="24"/>
            </w:rPr>
            <w:t xml:space="preserve">[amount in words] </w:t>
          </w:r>
          <w:r w:rsidR="00360E21" w:rsidRPr="00360E21">
            <w:rPr>
              <w:rFonts w:asciiTheme="minorHAnsi" w:hAnsiTheme="minorHAnsi" w:cstheme="minorHAnsi"/>
              <w:color w:val="000000" w:themeColor="text1"/>
              <w:sz w:val="24"/>
              <w:szCs w:val="24"/>
            </w:rPr>
            <w:t>(</w:t>
          </w:r>
          <w:r w:rsidR="00360E21" w:rsidRPr="00360E21">
            <w:rPr>
              <w:rFonts w:asciiTheme="minorHAnsi" w:hAnsiTheme="minorHAnsi" w:cstheme="minorHAnsi"/>
              <w:i/>
              <w:iCs/>
              <w:color w:val="000000" w:themeColor="text1"/>
              <w:sz w:val="24"/>
              <w:szCs w:val="24"/>
            </w:rPr>
            <w:t>[amount in figures]</w:t>
          </w:r>
          <w:r w:rsidR="00360E21" w:rsidRPr="00360E21">
            <w:rPr>
              <w:rFonts w:asciiTheme="minorHAnsi" w:hAnsiTheme="minorHAnsi" w:cstheme="minorHAnsi"/>
              <w:color w:val="000000" w:themeColor="text1"/>
              <w:sz w:val="24"/>
              <w:szCs w:val="24"/>
            </w:rPr>
            <w:t>)</w:t>
          </w:r>
        </w:sdtContent>
      </w:sdt>
      <w:r w:rsidRPr="00D243BB">
        <w:rPr>
          <w:rFonts w:asciiTheme="minorHAnsi" w:hAnsiTheme="minorHAnsi" w:cstheme="minorHAnsi"/>
          <w:sz w:val="24"/>
          <w:szCs w:val="24"/>
        </w:rPr>
        <w:t>is to be made against an advance payment guarantee.</w:t>
      </w:r>
    </w:p>
    <w:p w14:paraId="3D44A48B"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8C"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 xml:space="preserve">At the request of the Contractor, we </w:t>
      </w:r>
      <w:r w:rsidRPr="00D243BB">
        <w:rPr>
          <w:rFonts w:asciiTheme="minorHAnsi" w:hAnsiTheme="minorHAnsi" w:cstheme="minorHAnsi"/>
          <w:i/>
          <w:iCs/>
          <w:sz w:val="24"/>
          <w:szCs w:val="24"/>
        </w:rPr>
        <w:t>[name of Bank]</w:t>
      </w:r>
      <w:r w:rsidRPr="00D243BB">
        <w:rPr>
          <w:rFonts w:asciiTheme="minorHAnsi" w:hAnsiTheme="minorHAnsi" w:cstheme="minorHAnsi"/>
          <w:sz w:val="24"/>
          <w:szCs w:val="24"/>
        </w:rPr>
        <w:t xml:space="preserve"> hereby irrevocably undertake to pay you any sum or sums not exceeding in total an amount of </w:t>
      </w:r>
      <w:sdt>
        <w:sdtPr>
          <w:rPr>
            <w:rFonts w:asciiTheme="minorHAnsi" w:hAnsiTheme="minorHAnsi" w:cstheme="minorHAnsi"/>
            <w:sz w:val="24"/>
            <w:szCs w:val="24"/>
          </w:rPr>
          <w:id w:val="1013801721"/>
          <w:showingPlcHdr/>
          <w:text/>
        </w:sdtPr>
        <w:sdtEndPr/>
        <w:sdtContent>
          <w:r w:rsidR="00360E21" w:rsidRPr="00360E21">
            <w:rPr>
              <w:rFonts w:asciiTheme="minorHAnsi" w:hAnsiTheme="minorHAnsi" w:cstheme="minorHAnsi"/>
              <w:i/>
              <w:iCs/>
              <w:color w:val="000000" w:themeColor="text1"/>
              <w:sz w:val="24"/>
              <w:szCs w:val="24"/>
            </w:rPr>
            <w:t xml:space="preserve">[amount in words] </w:t>
          </w:r>
          <w:r w:rsidR="00360E21" w:rsidRPr="00360E21">
            <w:rPr>
              <w:rFonts w:asciiTheme="minorHAnsi" w:hAnsiTheme="minorHAnsi" w:cstheme="minorHAnsi"/>
              <w:color w:val="000000" w:themeColor="text1"/>
              <w:sz w:val="24"/>
              <w:szCs w:val="24"/>
            </w:rPr>
            <w:t>(</w:t>
          </w:r>
          <w:r w:rsidR="00360E21" w:rsidRPr="00360E21">
            <w:rPr>
              <w:rFonts w:asciiTheme="minorHAnsi" w:hAnsiTheme="minorHAnsi" w:cstheme="minorHAnsi"/>
              <w:i/>
              <w:iCs/>
              <w:color w:val="000000" w:themeColor="text1"/>
              <w:sz w:val="24"/>
              <w:szCs w:val="24"/>
            </w:rPr>
            <w:t>[amount in figures]</w:t>
          </w:r>
          <w:r w:rsidR="00360E21" w:rsidRPr="00360E21">
            <w:rPr>
              <w:rFonts w:asciiTheme="minorHAnsi" w:hAnsiTheme="minorHAnsi" w:cstheme="minorHAnsi"/>
              <w:color w:val="000000" w:themeColor="text1"/>
              <w:sz w:val="24"/>
              <w:szCs w:val="24"/>
            </w:rPr>
            <w:t>)</w:t>
          </w:r>
        </w:sdtContent>
      </w:sdt>
      <w:r w:rsidR="00553B6B" w:rsidRPr="00360E21">
        <w:rPr>
          <w:rStyle w:val="FootnoteReference"/>
          <w:rFonts w:asciiTheme="minorHAnsi" w:hAnsiTheme="minorHAnsi" w:cstheme="minorHAnsi"/>
          <w:color w:val="000000" w:themeColor="text1"/>
          <w:sz w:val="24"/>
          <w:szCs w:val="24"/>
        </w:rPr>
        <w:footnoteReference w:id="15"/>
      </w:r>
      <w:r w:rsidR="00553B6B" w:rsidRPr="00360E21">
        <w:rPr>
          <w:rFonts w:asciiTheme="minorHAnsi" w:hAnsiTheme="minorHAnsi" w:cstheme="minorHAnsi"/>
          <w:color w:val="000000" w:themeColor="text1"/>
          <w:sz w:val="24"/>
          <w:szCs w:val="24"/>
        </w:rPr>
        <w:t xml:space="preserve">  </w:t>
      </w:r>
      <w:r w:rsidRPr="00D243BB">
        <w:rPr>
          <w:rFonts w:asciiTheme="minorHAnsi" w:hAnsiTheme="minorHAnsi" w:cstheme="minorHAnsi"/>
          <w:sz w:val="24"/>
          <w:szCs w:val="24"/>
        </w:rPr>
        <w:t xml:space="preserve">upon receipt by us of your first demand in writing accompanied by a written statement stating that the Contractor is in breach of its obligation under the Contract because the Contractor has used the advance payment for purposes other than toward providing the Services under the Contract. </w:t>
      </w:r>
    </w:p>
    <w:p w14:paraId="3D44A48D"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8E"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 xml:space="preserve">It is a condition for any claim and payment under this guarantee to be made that the advance payment referred to above must have been received by the Contractor on its account number </w:t>
      </w:r>
      <w:sdt>
        <w:sdtPr>
          <w:rPr>
            <w:rFonts w:asciiTheme="minorHAnsi" w:hAnsiTheme="minorHAnsi" w:cstheme="minorHAnsi"/>
            <w:sz w:val="24"/>
            <w:szCs w:val="24"/>
          </w:rPr>
          <w:id w:val="886294537"/>
          <w:showingPlcHdr/>
          <w:text/>
        </w:sdtPr>
        <w:sdtEndPr/>
        <w:sdtContent>
          <w:r w:rsidR="00360E21" w:rsidRPr="00D243BB">
            <w:rPr>
              <w:rFonts w:asciiTheme="minorHAnsi" w:hAnsiTheme="minorHAnsi" w:cstheme="minorHAnsi"/>
              <w:sz w:val="24"/>
              <w:szCs w:val="24"/>
            </w:rPr>
            <w:t>___________</w:t>
          </w:r>
        </w:sdtContent>
      </w:sdt>
      <w:r w:rsidRPr="00D243BB">
        <w:rPr>
          <w:rFonts w:asciiTheme="minorHAnsi" w:hAnsiTheme="minorHAnsi" w:cstheme="minorHAnsi"/>
          <w:sz w:val="24"/>
          <w:szCs w:val="24"/>
        </w:rPr>
        <w:t xml:space="preserve"> at </w:t>
      </w:r>
      <w:sdt>
        <w:sdtPr>
          <w:rPr>
            <w:rFonts w:asciiTheme="minorHAnsi" w:hAnsiTheme="minorHAnsi" w:cstheme="minorHAnsi"/>
            <w:sz w:val="24"/>
            <w:szCs w:val="24"/>
          </w:rPr>
          <w:id w:val="1948034399"/>
          <w:showingPlcHdr/>
          <w:text/>
        </w:sdtPr>
        <w:sdtEndPr/>
        <w:sdtContent>
          <w:r w:rsidR="00360E21" w:rsidRPr="00360E21">
            <w:rPr>
              <w:rFonts w:asciiTheme="minorHAnsi" w:hAnsiTheme="minorHAnsi" w:cstheme="minorHAnsi"/>
              <w:i/>
              <w:iCs/>
              <w:color w:val="000000" w:themeColor="text1"/>
              <w:sz w:val="24"/>
              <w:szCs w:val="24"/>
            </w:rPr>
            <w:t>[name and address of Bank]</w:t>
          </w:r>
          <w:r w:rsidR="00360E21" w:rsidRPr="00360E21">
            <w:rPr>
              <w:rFonts w:asciiTheme="minorHAnsi" w:hAnsiTheme="minorHAnsi" w:cstheme="minorHAnsi"/>
              <w:color w:val="000000" w:themeColor="text1"/>
              <w:sz w:val="24"/>
              <w:szCs w:val="24"/>
            </w:rPr>
            <w:t>.</w:t>
          </w:r>
        </w:sdtContent>
      </w:sdt>
    </w:p>
    <w:p w14:paraId="3D44A48F"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90" w14:textId="77777777" w:rsidR="007F0F5A" w:rsidRPr="00D243BB" w:rsidRDefault="007F0F5A" w:rsidP="005B5BC2">
      <w:pPr>
        <w:jc w:val="both"/>
        <w:rPr>
          <w:rFonts w:asciiTheme="minorHAnsi" w:hAnsiTheme="minorHAnsi" w:cstheme="minorHAnsi"/>
        </w:rPr>
      </w:pPr>
      <w:r w:rsidRPr="00D243BB">
        <w:rPr>
          <w:rFonts w:asciiTheme="minorHAnsi" w:hAnsiTheme="minorHAnsi" w:cstheme="minorHAnsi"/>
        </w:rPr>
        <w:lastRenderedPageBreak/>
        <w:t xml:space="preserve">The maximum amount of this guarantee shall be progressively reduced by the amount of the advance </w:t>
      </w:r>
      <w:r w:rsidR="00553B6B" w:rsidRPr="00D243BB">
        <w:rPr>
          <w:rFonts w:asciiTheme="minorHAnsi" w:hAnsiTheme="minorHAnsi" w:cstheme="minorHAnsi"/>
        </w:rPr>
        <w:t>payment repaid by the Contractor</w:t>
      </w:r>
      <w:r w:rsidRPr="00D243BB">
        <w:rPr>
          <w:rFonts w:asciiTheme="minorHAnsi" w:hAnsiTheme="minorHAnsi" w:cstheme="minorHAnsi"/>
        </w:rPr>
        <w:t xml:space="preserve"> as indicated in copies of certified monthly statements which shall be presented to us.  This guarantee shall expire, at the latest, upon our receipt of the monthly payment certificate indicating that the Consultants have made full repayment of the amount of the advance payment, or on the __ day of ___________, 2___,</w:t>
      </w:r>
      <w:r w:rsidR="00553B6B" w:rsidRPr="00D243BB">
        <w:rPr>
          <w:rStyle w:val="FootnoteReference"/>
          <w:rFonts w:asciiTheme="minorHAnsi" w:hAnsiTheme="minorHAnsi" w:cstheme="minorHAnsi"/>
        </w:rPr>
        <w:footnoteReference w:id="16"/>
      </w:r>
      <w:r w:rsidRPr="00D243BB">
        <w:rPr>
          <w:rFonts w:asciiTheme="minorHAnsi" w:hAnsiTheme="minorHAnsi" w:cstheme="minorHAnsi"/>
        </w:rPr>
        <w:t xml:space="preserve">  whichever is earlier.  Consequently, any demand for payment under this guarantee must be received by us at this office on or before that date.</w:t>
      </w:r>
    </w:p>
    <w:p w14:paraId="3D44A491" w14:textId="77777777" w:rsidR="007F0F5A" w:rsidRPr="00D243BB" w:rsidRDefault="007F0F5A" w:rsidP="007F0F5A">
      <w:pPr>
        <w:pStyle w:val="NormalWeb"/>
        <w:spacing w:before="2" w:after="2"/>
        <w:jc w:val="both"/>
        <w:rPr>
          <w:rFonts w:asciiTheme="minorHAnsi" w:hAnsiTheme="minorHAnsi" w:cstheme="minorHAnsi"/>
          <w:sz w:val="24"/>
          <w:szCs w:val="24"/>
        </w:rPr>
      </w:pPr>
    </w:p>
    <w:p w14:paraId="3D44A492" w14:textId="77777777" w:rsidR="007F0F5A" w:rsidRPr="00D243BB" w:rsidRDefault="007F0F5A" w:rsidP="007F0F5A">
      <w:pPr>
        <w:pStyle w:val="NormalWeb"/>
        <w:spacing w:before="2" w:after="2"/>
        <w:jc w:val="both"/>
        <w:rPr>
          <w:rFonts w:asciiTheme="minorHAnsi" w:hAnsiTheme="minorHAnsi" w:cstheme="minorHAnsi"/>
          <w:sz w:val="24"/>
          <w:szCs w:val="24"/>
        </w:rPr>
      </w:pPr>
      <w:r w:rsidRPr="00D243BB">
        <w:rPr>
          <w:rFonts w:asciiTheme="minorHAnsi" w:hAnsiTheme="minorHAnsi" w:cstheme="minorHAnsi"/>
          <w:sz w:val="24"/>
          <w:szCs w:val="24"/>
        </w:rPr>
        <w:t>This guarantee is subject to the Uniform Rules for Demand Guarantees, ICC Publication No. 458.</w:t>
      </w:r>
    </w:p>
    <w:p w14:paraId="3D44A493" w14:textId="77777777" w:rsidR="007F0F5A" w:rsidRPr="00D243BB" w:rsidRDefault="007F0F5A" w:rsidP="007F0F5A">
      <w:pPr>
        <w:pStyle w:val="NormalWeb"/>
        <w:spacing w:before="2" w:after="2"/>
        <w:jc w:val="both"/>
        <w:rPr>
          <w:rFonts w:asciiTheme="minorHAnsi" w:hAnsiTheme="minorHAnsi" w:cstheme="minorHAnsi"/>
          <w:b/>
          <w:bCs/>
          <w:sz w:val="24"/>
          <w:szCs w:val="24"/>
        </w:rPr>
      </w:pPr>
    </w:p>
    <w:p w14:paraId="3D44A494" w14:textId="77777777" w:rsidR="007F0F5A" w:rsidRPr="00D243BB" w:rsidRDefault="007F0F5A" w:rsidP="007F0F5A">
      <w:pPr>
        <w:jc w:val="both"/>
        <w:rPr>
          <w:rFonts w:asciiTheme="minorHAnsi" w:hAnsiTheme="minorHAnsi" w:cstheme="minorHAnsi"/>
        </w:rPr>
      </w:pPr>
      <w:r w:rsidRPr="00D243BB">
        <w:rPr>
          <w:rFonts w:asciiTheme="minorHAnsi" w:hAnsiTheme="minorHAnsi" w:cstheme="minorHAnsi"/>
        </w:rPr>
        <w:t xml:space="preserve">_____________________ </w:t>
      </w:r>
    </w:p>
    <w:p w14:paraId="3D44A495" w14:textId="77777777" w:rsidR="007F0F5A" w:rsidRPr="00D243BB" w:rsidRDefault="007F0F5A" w:rsidP="007F0F5A">
      <w:pPr>
        <w:ind w:firstLine="540"/>
        <w:jc w:val="both"/>
        <w:rPr>
          <w:rFonts w:asciiTheme="minorHAnsi" w:hAnsiTheme="minorHAnsi" w:cstheme="minorHAnsi"/>
          <w:i/>
          <w:iCs/>
          <w:color w:val="FF0000"/>
        </w:rPr>
      </w:pPr>
      <w:r w:rsidRPr="00D243BB">
        <w:rPr>
          <w:rFonts w:asciiTheme="minorHAnsi" w:hAnsiTheme="minorHAnsi" w:cstheme="minorHAnsi"/>
          <w:i/>
          <w:iCs/>
          <w:color w:val="FF0000"/>
        </w:rPr>
        <w:t>[signature(s)]</w:t>
      </w:r>
    </w:p>
    <w:p w14:paraId="3D44A496" w14:textId="77777777" w:rsidR="007F0F5A" w:rsidRPr="00D243BB" w:rsidRDefault="007F0F5A" w:rsidP="007F0F5A">
      <w:pPr>
        <w:jc w:val="both"/>
        <w:rPr>
          <w:rFonts w:asciiTheme="minorHAnsi" w:hAnsiTheme="minorHAnsi" w:cstheme="minorHAnsi"/>
          <w:i/>
          <w:iCs/>
        </w:rPr>
      </w:pPr>
    </w:p>
    <w:p w14:paraId="3D44A497" w14:textId="77777777" w:rsidR="007F0F5A" w:rsidRPr="00D243BB" w:rsidRDefault="007F0F5A" w:rsidP="007F0F5A">
      <w:pPr>
        <w:tabs>
          <w:tab w:val="left" w:pos="720"/>
        </w:tabs>
        <w:ind w:left="720" w:hanging="720"/>
        <w:jc w:val="both"/>
        <w:rPr>
          <w:rFonts w:asciiTheme="minorHAnsi" w:hAnsiTheme="minorHAnsi" w:cstheme="minorHAnsi"/>
          <w:i/>
          <w:iCs/>
          <w:color w:val="FF6600"/>
        </w:rPr>
      </w:pPr>
      <w:r w:rsidRPr="00D243BB">
        <w:rPr>
          <w:rFonts w:asciiTheme="minorHAnsi" w:hAnsiTheme="minorHAnsi" w:cstheme="minorHAnsi"/>
          <w:i/>
          <w:iCs/>
        </w:rPr>
        <w:t>Note:</w:t>
      </w:r>
      <w:r w:rsidRPr="00D243BB">
        <w:rPr>
          <w:rFonts w:asciiTheme="minorHAnsi" w:hAnsiTheme="minorHAnsi" w:cstheme="minorHAnsi"/>
          <w:i/>
          <w:iCs/>
        </w:rPr>
        <w:tab/>
        <w:t>All italicized text is for indicative purposes only to assist</w:t>
      </w:r>
      <w:r w:rsidRPr="00D243BB">
        <w:rPr>
          <w:rFonts w:asciiTheme="minorHAnsi" w:hAnsiTheme="minorHAnsi" w:cstheme="minorHAnsi"/>
          <w:i/>
          <w:iCs/>
          <w:color w:val="FF0000"/>
        </w:rPr>
        <w:t xml:space="preserve"> </w:t>
      </w:r>
      <w:r w:rsidRPr="00D243BB">
        <w:rPr>
          <w:rFonts w:asciiTheme="minorHAnsi" w:hAnsiTheme="minorHAnsi" w:cstheme="minorHAnsi"/>
          <w:i/>
          <w:iCs/>
        </w:rPr>
        <w:t>in preparing this form and shall be deleted from the final product.</w:t>
      </w:r>
    </w:p>
    <w:p w14:paraId="3D44A498" w14:textId="77777777" w:rsidR="007F0F5A" w:rsidRPr="00D243BB" w:rsidRDefault="007F0F5A" w:rsidP="007F0F5A">
      <w:pPr>
        <w:numPr>
          <w:ilvl w:val="12"/>
          <w:numId w:val="0"/>
        </w:numPr>
        <w:rPr>
          <w:rFonts w:asciiTheme="minorHAnsi" w:hAnsiTheme="minorHAnsi" w:cstheme="minorHAnsi"/>
          <w:spacing w:val="-3"/>
        </w:rPr>
      </w:pPr>
    </w:p>
    <w:p w14:paraId="3D44A499" w14:textId="77777777" w:rsidR="00256F82" w:rsidRPr="00D243BB" w:rsidRDefault="00F203F4" w:rsidP="005B5BC2">
      <w:pPr>
        <w:pStyle w:val="Section3-Heading1"/>
        <w:jc w:val="left"/>
        <w:rPr>
          <w:rFonts w:asciiTheme="minorHAnsi" w:hAnsiTheme="minorHAnsi" w:cstheme="minorHAnsi"/>
        </w:rPr>
      </w:pPr>
      <w:r w:rsidRPr="00D243BB">
        <w:rPr>
          <w:rFonts w:asciiTheme="minorHAnsi" w:hAnsiTheme="minorHAnsi" w:cstheme="minorHAnsi"/>
          <w:bCs/>
        </w:rPr>
        <w:br w:type="page"/>
      </w:r>
    </w:p>
    <w:p w14:paraId="3D44A49A" w14:textId="77777777" w:rsidR="00E4502C" w:rsidRPr="00D243BB" w:rsidRDefault="002700A0" w:rsidP="001E3537">
      <w:pPr>
        <w:tabs>
          <w:tab w:val="left" w:pos="-720"/>
        </w:tabs>
        <w:suppressAutoHyphens/>
        <w:jc w:val="center"/>
        <w:rPr>
          <w:rFonts w:asciiTheme="minorHAnsi" w:hAnsiTheme="minorHAnsi" w:cstheme="minorHAnsi"/>
        </w:rPr>
      </w:pPr>
      <w:r w:rsidRPr="00D243BB">
        <w:rPr>
          <w:rFonts w:asciiTheme="minorHAnsi" w:hAnsiTheme="minorHAnsi" w:cstheme="minorHAnsi"/>
          <w:noProof/>
        </w:rPr>
        <w:lastRenderedPageBreak/>
        <w:tab/>
        <w:t xml:space="preserve">                                                                                              </w:t>
      </w:r>
    </w:p>
    <w:p w14:paraId="3D44A49B" w14:textId="77777777" w:rsidR="00E93C29" w:rsidRPr="00D243BB" w:rsidRDefault="00E93C29" w:rsidP="00E93C29">
      <w:pPr>
        <w:pStyle w:val="Section3-Heading1"/>
        <w:rPr>
          <w:rFonts w:asciiTheme="minorHAnsi" w:hAnsiTheme="minorHAnsi" w:cstheme="minorHAnsi"/>
        </w:rPr>
      </w:pPr>
      <w:r w:rsidRPr="00D243BB">
        <w:rPr>
          <w:rFonts w:asciiTheme="minorHAnsi" w:hAnsiTheme="minorHAnsi" w:cstheme="minorHAnsi"/>
        </w:rPr>
        <w:t>Section 1</w:t>
      </w:r>
      <w:r w:rsidR="00F86A5D">
        <w:rPr>
          <w:rFonts w:asciiTheme="minorHAnsi" w:hAnsiTheme="minorHAnsi" w:cstheme="minorHAnsi"/>
        </w:rPr>
        <w:t>1</w:t>
      </w:r>
      <w:r w:rsidRPr="00D243BB">
        <w:rPr>
          <w:rFonts w:asciiTheme="minorHAnsi" w:hAnsiTheme="minorHAnsi" w:cstheme="minorHAnsi"/>
        </w:rPr>
        <w:t>: Contract for Professional Services</w:t>
      </w:r>
    </w:p>
    <w:p w14:paraId="3D44A49C" w14:textId="77777777" w:rsidR="001E3537" w:rsidRPr="00DB229F" w:rsidRDefault="00595F08" w:rsidP="00DB229F">
      <w:pPr>
        <w:tabs>
          <w:tab w:val="left" w:pos="-720"/>
        </w:tabs>
        <w:suppressAutoHyphens/>
        <w:jc w:val="center"/>
        <w:rPr>
          <w:rFonts w:asciiTheme="minorHAnsi" w:hAnsiTheme="minorHAnsi" w:cstheme="minorHAnsi"/>
          <w:b/>
          <w:caps/>
          <w:color w:val="FFFFFF" w:themeColor="background1"/>
          <w:sz w:val="20"/>
          <w:szCs w:val="20"/>
          <w:u w:val="single"/>
        </w:rPr>
      </w:pPr>
      <w:r w:rsidRPr="00DB229F">
        <w:rPr>
          <w:rFonts w:asciiTheme="minorHAnsi" w:hAnsiTheme="minorHAnsi" w:cstheme="minorHAnsi"/>
          <w:b/>
          <w:caps/>
          <w:color w:val="FFFFFF" w:themeColor="background1"/>
          <w:highlight w:val="black"/>
          <w:u w:val="single"/>
        </w:rPr>
        <w:t xml:space="preserve">This is </w:t>
      </w:r>
      <w:r w:rsidR="00DB229F" w:rsidRPr="00DB229F">
        <w:rPr>
          <w:rFonts w:asciiTheme="minorHAnsi" w:hAnsiTheme="minorHAnsi" w:cstheme="minorHAnsi"/>
          <w:b/>
          <w:caps/>
          <w:color w:val="FFFFFF" w:themeColor="background1"/>
          <w:highlight w:val="black"/>
          <w:u w:val="single"/>
        </w:rPr>
        <w:t>UNDP’s Template for</w:t>
      </w:r>
      <w:r w:rsidRPr="00DB229F">
        <w:rPr>
          <w:rFonts w:asciiTheme="minorHAnsi" w:hAnsiTheme="minorHAnsi" w:cstheme="minorHAnsi"/>
          <w:b/>
          <w:caps/>
          <w:color w:val="FFFFFF" w:themeColor="background1"/>
          <w:highlight w:val="black"/>
          <w:u w:val="single"/>
        </w:rPr>
        <w:t xml:space="preserve"> Contract for the Proposer’s reference. Adherence to all terms and conditions is mandatory</w:t>
      </w:r>
      <w:r w:rsidRPr="00DB229F">
        <w:rPr>
          <w:rFonts w:asciiTheme="minorHAnsi" w:hAnsiTheme="minorHAnsi" w:cstheme="minorHAnsi"/>
          <w:b/>
          <w:caps/>
          <w:color w:val="FFFFFF" w:themeColor="background1"/>
          <w:sz w:val="20"/>
          <w:szCs w:val="20"/>
          <w:highlight w:val="black"/>
          <w:u w:val="single"/>
        </w:rPr>
        <w:t>.</w:t>
      </w:r>
    </w:p>
    <w:p w14:paraId="3D44A49D" w14:textId="77777777" w:rsidR="00DB229F" w:rsidRDefault="00DB229F" w:rsidP="00DB229F">
      <w:pPr>
        <w:tabs>
          <w:tab w:val="left" w:pos="-720"/>
        </w:tabs>
        <w:suppressAutoHyphens/>
        <w:jc w:val="center"/>
        <w:rPr>
          <w:rFonts w:asciiTheme="minorHAnsi" w:hAnsiTheme="minorHAnsi" w:cstheme="minorHAnsi"/>
          <w:b/>
          <w:sz w:val="20"/>
          <w:szCs w:val="20"/>
        </w:rPr>
      </w:pPr>
    </w:p>
    <w:p w14:paraId="3D44A49E" w14:textId="77777777" w:rsidR="002E17AA" w:rsidRDefault="002E17AA" w:rsidP="00DB229F">
      <w:pPr>
        <w:tabs>
          <w:tab w:val="left" w:pos="-720"/>
        </w:tabs>
        <w:suppressAutoHyphens/>
        <w:jc w:val="center"/>
        <w:rPr>
          <w:rFonts w:asciiTheme="minorHAnsi" w:hAnsiTheme="minorHAnsi" w:cstheme="minorHAnsi"/>
          <w:b/>
          <w:sz w:val="20"/>
          <w:szCs w:val="20"/>
        </w:rPr>
      </w:pPr>
    </w:p>
    <w:p w14:paraId="3D44A49F" w14:textId="77777777" w:rsidR="002E17AA" w:rsidRPr="00A11315" w:rsidRDefault="002E17AA" w:rsidP="002E17AA">
      <w:pPr>
        <w:tabs>
          <w:tab w:val="left" w:pos="-720"/>
        </w:tabs>
        <w:suppressAutoHyphens/>
        <w:jc w:val="center"/>
        <w:rPr>
          <w:rFonts w:asciiTheme="minorHAnsi" w:hAnsiTheme="minorHAnsi" w:cstheme="minorHAnsi"/>
          <w:b/>
          <w:i/>
          <w:caps/>
          <w:color w:val="FF0000"/>
          <w:sz w:val="32"/>
          <w:szCs w:val="32"/>
          <w:u w:val="single"/>
        </w:rPr>
      </w:pPr>
      <w:r w:rsidRPr="00A11315">
        <w:rPr>
          <w:rFonts w:asciiTheme="minorHAnsi" w:hAnsiTheme="minorHAnsi" w:cstheme="minorHAnsi"/>
          <w:b/>
          <w:i/>
          <w:caps/>
          <w:color w:val="FF0000"/>
          <w:sz w:val="32"/>
          <w:szCs w:val="32"/>
          <w:u w:val="single"/>
        </w:rPr>
        <w:t>[</w:t>
      </w:r>
      <w:r>
        <w:rPr>
          <w:rFonts w:asciiTheme="minorHAnsi" w:hAnsiTheme="minorHAnsi" w:cstheme="minorHAnsi"/>
          <w:b/>
          <w:i/>
          <w:caps/>
          <w:color w:val="FF0000"/>
          <w:sz w:val="32"/>
          <w:szCs w:val="32"/>
          <w:u w:val="single"/>
        </w:rPr>
        <w:t>PLEASE ATTACH HERETO THE</w:t>
      </w:r>
      <w:r w:rsidRPr="00A11315">
        <w:rPr>
          <w:rFonts w:asciiTheme="minorHAnsi" w:hAnsiTheme="minorHAnsi" w:cstheme="minorHAnsi"/>
          <w:b/>
          <w:i/>
          <w:caps/>
          <w:color w:val="FF0000"/>
          <w:sz w:val="32"/>
          <w:szCs w:val="32"/>
          <w:u w:val="single"/>
        </w:rPr>
        <w:t xml:space="preserve"> </w:t>
      </w:r>
      <w:r>
        <w:rPr>
          <w:rFonts w:asciiTheme="minorHAnsi" w:hAnsiTheme="minorHAnsi" w:cstheme="minorHAnsi"/>
          <w:b/>
          <w:i/>
          <w:caps/>
          <w:color w:val="FF0000"/>
          <w:sz w:val="32"/>
          <w:szCs w:val="32"/>
          <w:u w:val="single"/>
        </w:rPr>
        <w:t>.</w:t>
      </w:r>
      <w:r w:rsidRPr="00A11315">
        <w:rPr>
          <w:rFonts w:asciiTheme="minorHAnsi" w:hAnsiTheme="minorHAnsi" w:cstheme="minorHAnsi"/>
          <w:b/>
          <w:i/>
          <w:caps/>
          <w:color w:val="FF0000"/>
          <w:sz w:val="32"/>
          <w:szCs w:val="32"/>
          <w:u w:val="single"/>
        </w:rPr>
        <w:t xml:space="preserve">PDF VERSION OF THE </w:t>
      </w:r>
      <w:r>
        <w:rPr>
          <w:rFonts w:asciiTheme="minorHAnsi" w:hAnsiTheme="minorHAnsi" w:cstheme="minorHAnsi"/>
          <w:b/>
          <w:i/>
          <w:caps/>
          <w:color w:val="FF0000"/>
          <w:sz w:val="32"/>
          <w:szCs w:val="32"/>
          <w:u w:val="single"/>
        </w:rPr>
        <w:t>contract for professional services and the general terms and conditions]</w:t>
      </w:r>
    </w:p>
    <w:p w14:paraId="3D44A4A0" w14:textId="77777777" w:rsidR="002E17AA" w:rsidRDefault="002E17AA" w:rsidP="00DB229F">
      <w:pPr>
        <w:tabs>
          <w:tab w:val="left" w:pos="-720"/>
        </w:tabs>
        <w:suppressAutoHyphens/>
        <w:jc w:val="center"/>
        <w:rPr>
          <w:rFonts w:asciiTheme="minorHAnsi" w:hAnsiTheme="minorHAnsi" w:cstheme="minorHAnsi"/>
          <w:b/>
          <w:sz w:val="20"/>
          <w:szCs w:val="20"/>
        </w:rPr>
      </w:pPr>
    </w:p>
    <w:p w14:paraId="3D44A4A1" w14:textId="77777777" w:rsidR="002E17AA" w:rsidRDefault="002E17AA">
      <w:pPr>
        <w:widowControl/>
        <w:overflowPunct/>
        <w:adjustRightInd/>
        <w:rPr>
          <w:rFonts w:asciiTheme="minorHAnsi" w:hAnsiTheme="minorHAnsi" w:cstheme="minorHAnsi"/>
          <w:b/>
          <w:sz w:val="20"/>
          <w:szCs w:val="20"/>
        </w:rPr>
      </w:pPr>
      <w:r>
        <w:rPr>
          <w:rFonts w:asciiTheme="minorHAnsi" w:hAnsiTheme="minorHAnsi" w:cstheme="minorHAnsi"/>
          <w:b/>
          <w:sz w:val="20"/>
          <w:szCs w:val="20"/>
        </w:rPr>
        <w:br w:type="page"/>
      </w:r>
    </w:p>
    <w:p w14:paraId="3D44A4A2" w14:textId="77777777" w:rsidR="00DB229F" w:rsidRPr="00DB229F" w:rsidRDefault="00DB229F" w:rsidP="00DB229F">
      <w:pPr>
        <w:tabs>
          <w:tab w:val="left" w:pos="-720"/>
        </w:tabs>
        <w:suppressAutoHyphens/>
        <w:jc w:val="center"/>
        <w:rPr>
          <w:rFonts w:asciiTheme="minorHAnsi" w:hAnsiTheme="minorHAnsi" w:cstheme="minorHAnsi"/>
          <w:b/>
          <w:sz w:val="20"/>
          <w:szCs w:val="20"/>
        </w:rPr>
      </w:pPr>
    </w:p>
    <w:p w14:paraId="3D44A4A3" w14:textId="77777777" w:rsidR="00E4502C" w:rsidRPr="00D243BB" w:rsidRDefault="00E4502C" w:rsidP="00E4502C">
      <w:pPr>
        <w:tabs>
          <w:tab w:val="right" w:pos="9360"/>
        </w:tabs>
        <w:suppressAutoHyphens/>
        <w:jc w:val="both"/>
        <w:rPr>
          <w:rFonts w:asciiTheme="minorHAnsi" w:hAnsiTheme="minorHAnsi" w:cstheme="minorHAnsi"/>
          <w:sz w:val="20"/>
          <w:szCs w:val="20"/>
        </w:rPr>
      </w:pPr>
      <w:r w:rsidRPr="00D243BB">
        <w:rPr>
          <w:rFonts w:asciiTheme="minorHAnsi" w:hAnsiTheme="minorHAnsi" w:cstheme="minorHAnsi"/>
          <w:sz w:val="20"/>
          <w:szCs w:val="20"/>
        </w:rPr>
        <w:tab/>
      </w:r>
      <w:r w:rsidR="001E3537" w:rsidRPr="00D243BB">
        <w:rPr>
          <w:rFonts w:asciiTheme="minorHAnsi" w:hAnsiTheme="minorHAnsi" w:cstheme="minorHAnsi"/>
          <w:sz w:val="20"/>
          <w:szCs w:val="20"/>
        </w:rPr>
        <w:t>Date _</w:t>
      </w:r>
      <w:r w:rsidRPr="00D243BB">
        <w:rPr>
          <w:rFonts w:asciiTheme="minorHAnsi" w:hAnsiTheme="minorHAnsi" w:cstheme="minorHAnsi"/>
          <w:sz w:val="20"/>
          <w:szCs w:val="20"/>
        </w:rPr>
        <w:t>____________</w:t>
      </w:r>
    </w:p>
    <w:p w14:paraId="3D44A4A4"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5"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6"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Dear Sir/Madam,</w:t>
      </w:r>
    </w:p>
    <w:p w14:paraId="3D44A4A7"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8"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9" w14:textId="77777777" w:rsidR="00E4502C" w:rsidRPr="00D243BB" w:rsidRDefault="00E4502C" w:rsidP="00E4502C">
      <w:pPr>
        <w:tabs>
          <w:tab w:val="left" w:pos="-720"/>
        </w:tabs>
        <w:suppressAutoHyphens/>
        <w:jc w:val="both"/>
        <w:rPr>
          <w:rFonts w:asciiTheme="minorHAnsi" w:hAnsiTheme="minorHAnsi" w:cstheme="minorHAnsi"/>
          <w:b/>
          <w:sz w:val="20"/>
          <w:szCs w:val="20"/>
        </w:rPr>
      </w:pPr>
      <w:r w:rsidRPr="00D243BB">
        <w:rPr>
          <w:rFonts w:asciiTheme="minorHAnsi" w:hAnsiTheme="minorHAnsi" w:cstheme="minorHAnsi"/>
          <w:sz w:val="20"/>
          <w:szCs w:val="20"/>
        </w:rPr>
        <w:t xml:space="preserve">Ref.: ______/ _______/ ______ </w:t>
      </w:r>
      <w:r w:rsidRPr="00D243BB">
        <w:rPr>
          <w:rFonts w:asciiTheme="minorHAnsi" w:hAnsiTheme="minorHAnsi" w:cstheme="minorHAnsi"/>
          <w:b/>
          <w:sz w:val="20"/>
          <w:szCs w:val="20"/>
        </w:rPr>
        <w:t>[INSERT PROJECT NUMBER AND TITLE</w:t>
      </w:r>
      <w:r w:rsidRPr="00D243BB">
        <w:rPr>
          <w:rFonts w:asciiTheme="minorHAnsi" w:hAnsiTheme="minorHAnsi" w:cstheme="minorHAnsi"/>
          <w:sz w:val="20"/>
          <w:szCs w:val="20"/>
        </w:rPr>
        <w:t xml:space="preserve"> </w:t>
      </w:r>
      <w:r w:rsidRPr="00D243BB">
        <w:rPr>
          <w:rFonts w:asciiTheme="minorHAnsi" w:hAnsiTheme="minorHAnsi" w:cstheme="minorHAnsi"/>
          <w:b/>
          <w:sz w:val="20"/>
          <w:szCs w:val="20"/>
        </w:rPr>
        <w:t>OR OTHER REFERENCE]</w:t>
      </w:r>
    </w:p>
    <w:p w14:paraId="3D44A4AA"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B"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C"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 xml:space="preserve">The United Nations Development </w:t>
      </w:r>
      <w:proofErr w:type="spellStart"/>
      <w:r w:rsidRPr="00D243BB">
        <w:rPr>
          <w:rFonts w:asciiTheme="minorHAnsi" w:hAnsiTheme="minorHAnsi" w:cstheme="minorHAnsi"/>
          <w:sz w:val="20"/>
          <w:szCs w:val="20"/>
        </w:rPr>
        <w:t>Programme</w:t>
      </w:r>
      <w:proofErr w:type="spellEnd"/>
      <w:r w:rsidRPr="00D243BB">
        <w:rPr>
          <w:rFonts w:asciiTheme="minorHAnsi" w:hAnsiTheme="minorHAnsi" w:cstheme="minorHAnsi"/>
          <w:sz w:val="20"/>
          <w:szCs w:val="20"/>
        </w:rPr>
        <w:t xml:space="preserve"> (hereinafter referred to as "UNDP"), wishes to engage your [</w:t>
      </w:r>
      <w:r w:rsidRPr="00D243BB">
        <w:rPr>
          <w:rFonts w:asciiTheme="minorHAnsi" w:hAnsiTheme="minorHAnsi" w:cstheme="minorHAnsi"/>
          <w:b/>
          <w:sz w:val="20"/>
          <w:szCs w:val="20"/>
        </w:rPr>
        <w:t>company/organization/institution</w:t>
      </w:r>
      <w:r w:rsidRPr="00D243BB">
        <w:rPr>
          <w:rFonts w:asciiTheme="minorHAnsi" w:hAnsiTheme="minorHAnsi" w:cstheme="minorHAnsi"/>
          <w:sz w:val="20"/>
          <w:szCs w:val="20"/>
        </w:rPr>
        <w:t xml:space="preserve">], duly incorporated under the Laws of _____________ </w:t>
      </w:r>
      <w:r w:rsidRPr="00D243BB">
        <w:rPr>
          <w:rFonts w:asciiTheme="minorHAnsi" w:hAnsiTheme="minorHAnsi" w:cstheme="minorHAnsi"/>
          <w:b/>
          <w:sz w:val="20"/>
          <w:szCs w:val="20"/>
        </w:rPr>
        <w:t>[INSERT NAME OF THE COUNTRY]</w:t>
      </w:r>
      <w:r w:rsidRPr="00D243BB">
        <w:rPr>
          <w:rFonts w:asciiTheme="minorHAnsi" w:hAnsiTheme="minorHAnsi" w:cstheme="minorHAnsi"/>
          <w:sz w:val="20"/>
          <w:szCs w:val="20"/>
        </w:rPr>
        <w:t xml:space="preserve"> (hereinafter referred to as the "Contractor") in order to perform services in respect of ___________ </w:t>
      </w:r>
      <w:r w:rsidRPr="00D243BB">
        <w:rPr>
          <w:rFonts w:asciiTheme="minorHAnsi" w:hAnsiTheme="minorHAnsi" w:cstheme="minorHAnsi"/>
          <w:b/>
          <w:sz w:val="20"/>
          <w:szCs w:val="20"/>
        </w:rPr>
        <w:t>[INSERT SUMMARY DESCRIPTION OF THE SERVICES]</w:t>
      </w:r>
      <w:r w:rsidRPr="00D243BB">
        <w:rPr>
          <w:rFonts w:asciiTheme="minorHAnsi" w:hAnsiTheme="minorHAnsi" w:cstheme="minorHAnsi"/>
          <w:sz w:val="20"/>
          <w:szCs w:val="20"/>
        </w:rPr>
        <w:t xml:space="preserve"> (hereinafter referred to as the "Services"), in accordance with the following Contract:</w:t>
      </w:r>
    </w:p>
    <w:p w14:paraId="3D44A4AD"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AE"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z w:val="20"/>
          <w:szCs w:val="20"/>
        </w:rPr>
        <w:t>1.</w:t>
      </w:r>
      <w:r w:rsidR="00F13BFF" w:rsidRPr="00D243BB">
        <w:rPr>
          <w:rFonts w:asciiTheme="minorHAnsi" w:hAnsiTheme="minorHAnsi" w:cstheme="minorHAnsi"/>
          <w:sz w:val="20"/>
          <w:szCs w:val="20"/>
        </w:rPr>
        <w:tab/>
      </w:r>
      <w:r w:rsidRPr="00D243BB">
        <w:rPr>
          <w:rFonts w:asciiTheme="minorHAnsi" w:hAnsiTheme="minorHAnsi" w:cstheme="minorHAnsi"/>
          <w:sz w:val="20"/>
          <w:szCs w:val="20"/>
          <w:u w:val="single"/>
        </w:rPr>
        <w:t>Contract Documents</w:t>
      </w:r>
    </w:p>
    <w:p w14:paraId="3D44A4AF"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B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1.1</w:t>
      </w:r>
      <w:r w:rsidRPr="00D243BB">
        <w:rPr>
          <w:rFonts w:asciiTheme="minorHAnsi" w:hAnsiTheme="minorHAnsi" w:cstheme="minorHAnsi"/>
          <w:spacing w:val="-3"/>
          <w:sz w:val="20"/>
          <w:szCs w:val="20"/>
        </w:rPr>
        <w:tab/>
        <w:t xml:space="preserve">This Contract is subject to the UNDP General Conditions for Professional Services attached hereto as Annex I. The provisions of such Annex shall control the interpretation of this Contract and in no way shall be deemed to have been derogated by the contents of this letter and any other Annexes, unless otherwise expressly stated under section 4 of this letter, entitled "Special Conditions". </w:t>
      </w:r>
    </w:p>
    <w:p w14:paraId="3D44A4B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1.2</w:t>
      </w:r>
      <w:r w:rsidRPr="00D243BB">
        <w:rPr>
          <w:rFonts w:asciiTheme="minorHAnsi" w:hAnsiTheme="minorHAnsi" w:cstheme="minorHAnsi"/>
          <w:spacing w:val="-3"/>
          <w:sz w:val="20"/>
          <w:szCs w:val="20"/>
        </w:rPr>
        <w:tab/>
        <w:t>The Contractor and UNDP also agree to be bound by the provisions contained in the following documents, which shall take precedence over one another in case of conflict in the following order:</w:t>
      </w:r>
    </w:p>
    <w:p w14:paraId="3D44A4B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4" w14:textId="77777777" w:rsidR="00E4502C" w:rsidRPr="00D243BB" w:rsidRDefault="00E4502C" w:rsidP="00E4502C">
      <w:pPr>
        <w:widowControl/>
        <w:numPr>
          <w:ilvl w:val="0"/>
          <w:numId w:val="3"/>
        </w:numPr>
        <w:tabs>
          <w:tab w:val="left" w:pos="-720"/>
          <w:tab w:val="left" w:pos="0"/>
        </w:tabs>
        <w:suppressAutoHyphens/>
        <w:overflowPunct/>
        <w:adjustRightInd/>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this </w:t>
      </w:r>
      <w:proofErr w:type="gramStart"/>
      <w:r w:rsidR="005F2ACB" w:rsidRPr="00D243BB">
        <w:rPr>
          <w:rFonts w:asciiTheme="minorHAnsi" w:hAnsiTheme="minorHAnsi" w:cstheme="minorHAnsi"/>
          <w:spacing w:val="-3"/>
          <w:sz w:val="20"/>
          <w:szCs w:val="20"/>
        </w:rPr>
        <w:t>Letter</w:t>
      </w:r>
      <w:r w:rsidRPr="00D243BB">
        <w:rPr>
          <w:rFonts w:asciiTheme="minorHAnsi" w:hAnsiTheme="minorHAnsi" w:cstheme="minorHAnsi"/>
          <w:spacing w:val="-3"/>
          <w:sz w:val="20"/>
          <w:szCs w:val="20"/>
        </w:rPr>
        <w:t>;</w:t>
      </w:r>
      <w:proofErr w:type="gramEnd"/>
    </w:p>
    <w:p w14:paraId="3D44A4B5" w14:textId="77777777" w:rsidR="00E4502C" w:rsidRPr="00D243BB" w:rsidRDefault="00E4502C" w:rsidP="00E4502C">
      <w:pPr>
        <w:tabs>
          <w:tab w:val="left" w:pos="-720"/>
          <w:tab w:val="left" w:pos="0"/>
        </w:tabs>
        <w:suppressAutoHyphens/>
        <w:jc w:val="both"/>
        <w:rPr>
          <w:rFonts w:asciiTheme="minorHAnsi" w:hAnsiTheme="minorHAnsi" w:cstheme="minorHAnsi"/>
          <w:spacing w:val="-3"/>
          <w:sz w:val="20"/>
          <w:szCs w:val="20"/>
        </w:rPr>
      </w:pPr>
    </w:p>
    <w:p w14:paraId="3D44A4B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xml:space="preserve">b) the Terms of Reference [ref. ......dated........], attached hereto as Annex </w:t>
      </w:r>
      <w:proofErr w:type="gramStart"/>
      <w:r w:rsidRPr="00D243BB">
        <w:rPr>
          <w:rFonts w:asciiTheme="minorHAnsi" w:hAnsiTheme="minorHAnsi" w:cstheme="minorHAnsi"/>
          <w:spacing w:val="-3"/>
          <w:sz w:val="20"/>
          <w:szCs w:val="20"/>
        </w:rPr>
        <w:t>II;</w:t>
      </w:r>
      <w:proofErr w:type="gramEnd"/>
    </w:p>
    <w:p w14:paraId="3D44A4B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xml:space="preserve">c) the Contractor's </w:t>
      </w:r>
      <w:r w:rsidR="001E3537" w:rsidRPr="00D243BB">
        <w:rPr>
          <w:rFonts w:asciiTheme="minorHAnsi" w:hAnsiTheme="minorHAnsi" w:cstheme="minorHAnsi"/>
          <w:spacing w:val="-3"/>
          <w:sz w:val="20"/>
          <w:szCs w:val="20"/>
        </w:rPr>
        <w:t>Proposal</w:t>
      </w:r>
      <w:r w:rsidRPr="00D243BB">
        <w:rPr>
          <w:rFonts w:asciiTheme="minorHAnsi" w:hAnsiTheme="minorHAnsi" w:cstheme="minorHAnsi"/>
          <w:spacing w:val="-3"/>
          <w:sz w:val="20"/>
          <w:szCs w:val="20"/>
        </w:rPr>
        <w:t xml:space="preserve"> [ref.</w:t>
      </w:r>
      <w:proofErr w:type="gramStart"/>
      <w:r w:rsidRPr="00D243BB">
        <w:rPr>
          <w:rFonts w:asciiTheme="minorHAnsi" w:hAnsiTheme="minorHAnsi" w:cstheme="minorHAnsi"/>
          <w:spacing w:val="-3"/>
          <w:sz w:val="20"/>
          <w:szCs w:val="20"/>
        </w:rPr>
        <w:t>.....</w:t>
      </w:r>
      <w:proofErr w:type="gramEnd"/>
      <w:r w:rsidRPr="00D243BB">
        <w:rPr>
          <w:rFonts w:asciiTheme="minorHAnsi" w:hAnsiTheme="minorHAnsi" w:cstheme="minorHAnsi"/>
          <w:spacing w:val="-3"/>
          <w:sz w:val="20"/>
          <w:szCs w:val="20"/>
        </w:rPr>
        <w:t>, dated ........]</w:t>
      </w:r>
    </w:p>
    <w:p w14:paraId="3D44A4B9" w14:textId="77777777" w:rsidR="001E3537" w:rsidRPr="00D243BB" w:rsidRDefault="001E3537"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d) The UNDP Request for Proposal [ref……, dated……]</w:t>
      </w:r>
    </w:p>
    <w:p w14:paraId="3D44A4B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1.3</w:t>
      </w:r>
      <w:r w:rsidRPr="00D243BB">
        <w:rPr>
          <w:rFonts w:asciiTheme="minorHAnsi" w:hAnsiTheme="minorHAnsi" w:cstheme="minorHAnsi"/>
          <w:spacing w:val="-3"/>
          <w:sz w:val="20"/>
          <w:szCs w:val="20"/>
        </w:rPr>
        <w:tab/>
        <w:t>All the above shall form the Contract between the Contractor and UNDP, superseding the contents of any other negotiations and/or agreements, whether oral or in writing, pertaining to the subject of this Contract.</w:t>
      </w:r>
    </w:p>
    <w:p w14:paraId="3D44A4BC" w14:textId="77777777" w:rsidR="00E4502C" w:rsidRPr="00D243BB" w:rsidRDefault="00E4502C" w:rsidP="00E4502C">
      <w:pPr>
        <w:tabs>
          <w:tab w:val="left" w:pos="-720"/>
          <w:tab w:val="left" w:pos="0"/>
        </w:tabs>
        <w:suppressAutoHyphens/>
        <w:jc w:val="both"/>
        <w:rPr>
          <w:rFonts w:asciiTheme="minorHAnsi" w:hAnsiTheme="minorHAnsi" w:cstheme="minorHAnsi"/>
          <w:spacing w:val="-3"/>
          <w:sz w:val="20"/>
          <w:szCs w:val="20"/>
        </w:rPr>
      </w:pPr>
    </w:p>
    <w:p w14:paraId="3D44A4B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Obligations of the Contractor</w:t>
      </w:r>
    </w:p>
    <w:p w14:paraId="3D44A4B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B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2.1</w:t>
      </w:r>
      <w:r w:rsidRPr="00D243BB">
        <w:rPr>
          <w:rFonts w:asciiTheme="minorHAnsi" w:hAnsiTheme="minorHAnsi" w:cstheme="minorHAnsi"/>
          <w:spacing w:val="-3"/>
          <w:sz w:val="20"/>
          <w:szCs w:val="20"/>
        </w:rPr>
        <w:tab/>
        <w:t>The Contractor shall perform and complete the Services described in Annex II with due diligence and efficiency and in accordance with the Contract.</w:t>
      </w:r>
    </w:p>
    <w:p w14:paraId="3D44A4C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2.2</w:t>
      </w:r>
      <w:r w:rsidRPr="00D243BB">
        <w:rPr>
          <w:rFonts w:asciiTheme="minorHAnsi" w:hAnsiTheme="minorHAnsi" w:cstheme="minorHAnsi"/>
          <w:spacing w:val="-3"/>
          <w:sz w:val="20"/>
          <w:szCs w:val="20"/>
        </w:rPr>
        <w:tab/>
        <w:t>The Contractor shall provide the services of the following key personnel:</w:t>
      </w:r>
    </w:p>
    <w:p w14:paraId="3D44A4C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Name</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Specialization</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Nationality</w:t>
      </w:r>
      <w:r w:rsidRPr="00D243BB">
        <w:rPr>
          <w:rFonts w:asciiTheme="minorHAnsi" w:hAnsiTheme="minorHAnsi" w:cstheme="minorHAnsi"/>
          <w:spacing w:val="-3"/>
          <w:sz w:val="20"/>
          <w:szCs w:val="20"/>
        </w:rPr>
        <w:t xml:space="preserve">    </w:t>
      </w:r>
      <w:r w:rsidRPr="00D243BB">
        <w:rPr>
          <w:rFonts w:asciiTheme="minorHAnsi" w:hAnsiTheme="minorHAnsi" w:cstheme="minorHAnsi"/>
          <w:spacing w:val="-3"/>
          <w:sz w:val="20"/>
          <w:szCs w:val="20"/>
          <w:u w:val="single"/>
        </w:rPr>
        <w:t>Period of service</w:t>
      </w:r>
      <w:r w:rsidRPr="00D243BB">
        <w:rPr>
          <w:rFonts w:asciiTheme="minorHAnsi" w:hAnsiTheme="minorHAnsi" w:cstheme="minorHAnsi"/>
          <w:spacing w:val="-3"/>
          <w:sz w:val="20"/>
          <w:szCs w:val="20"/>
        </w:rPr>
        <w:t xml:space="preserve"> </w:t>
      </w:r>
    </w:p>
    <w:p w14:paraId="3D44A4C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    ...........    ..................</w:t>
      </w:r>
    </w:p>
    <w:p w14:paraId="3D44A4C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      ..............    ...........    ..................</w:t>
      </w:r>
    </w:p>
    <w:p w14:paraId="3D44A4C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2.3</w:t>
      </w:r>
      <w:r w:rsidRPr="00D243BB">
        <w:rPr>
          <w:rFonts w:asciiTheme="minorHAnsi" w:hAnsiTheme="minorHAnsi" w:cstheme="minorHAnsi"/>
          <w:spacing w:val="-3"/>
          <w:sz w:val="20"/>
          <w:szCs w:val="20"/>
        </w:rPr>
        <w:tab/>
        <w:t xml:space="preserve">Any changes in the above key personnel shall require prior written approval of ____________________________________ </w:t>
      </w:r>
      <w:r w:rsidRPr="00D243BB">
        <w:rPr>
          <w:rFonts w:asciiTheme="minorHAnsi" w:hAnsiTheme="minorHAnsi" w:cstheme="minorHAnsi"/>
          <w:b/>
          <w:spacing w:val="-3"/>
          <w:sz w:val="20"/>
          <w:szCs w:val="20"/>
        </w:rPr>
        <w:t xml:space="preserve">[NAME and TITLE], </w:t>
      </w:r>
      <w:r w:rsidRPr="00D243BB">
        <w:rPr>
          <w:rFonts w:asciiTheme="minorHAnsi" w:hAnsiTheme="minorHAnsi" w:cstheme="minorHAnsi"/>
          <w:spacing w:val="-3"/>
          <w:sz w:val="20"/>
          <w:szCs w:val="20"/>
        </w:rPr>
        <w:t>UNDP.</w:t>
      </w:r>
    </w:p>
    <w:p w14:paraId="3D44A4C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2.4</w:t>
      </w:r>
      <w:r w:rsidRPr="00D243BB">
        <w:rPr>
          <w:rFonts w:asciiTheme="minorHAnsi" w:hAnsiTheme="minorHAnsi" w:cstheme="minorHAnsi"/>
          <w:spacing w:val="-3"/>
          <w:sz w:val="20"/>
          <w:szCs w:val="20"/>
        </w:rPr>
        <w:tab/>
        <w:t xml:space="preserve">The Contractor shall also provide all technical and administrative support needed </w:t>
      </w:r>
      <w:proofErr w:type="gramStart"/>
      <w:r w:rsidRPr="00D243BB">
        <w:rPr>
          <w:rFonts w:asciiTheme="minorHAnsi" w:hAnsiTheme="minorHAnsi" w:cstheme="minorHAnsi"/>
          <w:spacing w:val="-3"/>
          <w:sz w:val="20"/>
          <w:szCs w:val="20"/>
        </w:rPr>
        <w:t>in order to</w:t>
      </w:r>
      <w:proofErr w:type="gramEnd"/>
      <w:r w:rsidRPr="00D243BB">
        <w:rPr>
          <w:rFonts w:asciiTheme="minorHAnsi" w:hAnsiTheme="minorHAnsi" w:cstheme="minorHAnsi"/>
          <w:spacing w:val="-3"/>
          <w:sz w:val="20"/>
          <w:szCs w:val="20"/>
        </w:rPr>
        <w:t xml:space="preserve"> ensure the timely and satisfactory performance of the Services.</w:t>
      </w:r>
    </w:p>
    <w:p w14:paraId="3D44A4C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C"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2.5</w:t>
      </w:r>
      <w:r w:rsidRPr="00D243BB">
        <w:rPr>
          <w:rFonts w:asciiTheme="minorHAnsi" w:hAnsiTheme="minorHAnsi" w:cstheme="minorHAnsi"/>
          <w:spacing w:val="-3"/>
          <w:sz w:val="20"/>
          <w:szCs w:val="20"/>
        </w:rPr>
        <w:tab/>
        <w:t xml:space="preserve">The Contractor shall submit to UNDP the deliverables specified hereunder according to the following schedule: </w:t>
      </w:r>
    </w:p>
    <w:p w14:paraId="3D44A4CD"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CE"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ab/>
        <w:t>[LIST DELIVERABLES]</w:t>
      </w:r>
      <w:r w:rsidRPr="00D243BB">
        <w:rPr>
          <w:rFonts w:asciiTheme="minorHAnsi" w:hAnsiTheme="minorHAnsi" w:cstheme="minorHAnsi"/>
          <w:b/>
          <w:spacing w:val="-3"/>
          <w:sz w:val="20"/>
          <w:szCs w:val="20"/>
        </w:rPr>
        <w:tab/>
      </w:r>
      <w:r w:rsidRPr="00D243BB">
        <w:rPr>
          <w:rFonts w:asciiTheme="minorHAnsi" w:hAnsiTheme="minorHAnsi" w:cstheme="minorHAnsi"/>
          <w:b/>
          <w:spacing w:val="-3"/>
          <w:sz w:val="20"/>
          <w:szCs w:val="20"/>
        </w:rPr>
        <w:tab/>
      </w:r>
      <w:r w:rsidRPr="00D243BB">
        <w:rPr>
          <w:rFonts w:asciiTheme="minorHAnsi" w:hAnsiTheme="minorHAnsi" w:cstheme="minorHAnsi"/>
          <w:b/>
          <w:spacing w:val="-3"/>
          <w:sz w:val="20"/>
          <w:szCs w:val="20"/>
        </w:rPr>
        <w:tab/>
        <w:t>[INDICATE DELIVERY DATES]</w:t>
      </w:r>
      <w:r w:rsidRPr="00D243BB">
        <w:rPr>
          <w:rFonts w:asciiTheme="minorHAnsi" w:hAnsiTheme="minorHAnsi" w:cstheme="minorHAnsi"/>
          <w:spacing w:val="-3"/>
          <w:sz w:val="20"/>
          <w:szCs w:val="20"/>
        </w:rPr>
        <w:t xml:space="preserve"> </w:t>
      </w:r>
    </w:p>
    <w:p w14:paraId="3D44A4C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e.g.</w:t>
      </w:r>
    </w:p>
    <w:p w14:paraId="3D44A4D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2"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Progress report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roofErr w:type="gramStart"/>
      <w:r w:rsidRPr="00D243BB">
        <w:rPr>
          <w:rFonts w:asciiTheme="minorHAnsi" w:hAnsiTheme="minorHAnsi" w:cstheme="minorHAnsi"/>
          <w:spacing w:val="-3"/>
          <w:sz w:val="20"/>
          <w:szCs w:val="20"/>
        </w:rPr>
        <w:tab/>
        <w:t>..</w:t>
      </w:r>
      <w:proofErr w:type="gramEnd"/>
      <w:r w:rsidRPr="00D243BB">
        <w:rPr>
          <w:rFonts w:asciiTheme="minorHAnsi" w:hAnsiTheme="minorHAnsi" w:cstheme="minorHAnsi"/>
          <w:spacing w:val="-3"/>
          <w:sz w:val="20"/>
          <w:szCs w:val="20"/>
        </w:rPr>
        <w:t>/../....</w:t>
      </w:r>
    </w:p>
    <w:p w14:paraId="3D44A4D3"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D4"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Final report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roofErr w:type="gramStart"/>
      <w:r w:rsidRPr="00D243BB">
        <w:rPr>
          <w:rFonts w:asciiTheme="minorHAnsi" w:hAnsiTheme="minorHAnsi" w:cstheme="minorHAnsi"/>
          <w:spacing w:val="-3"/>
          <w:sz w:val="20"/>
          <w:szCs w:val="20"/>
        </w:rPr>
        <w:tab/>
        <w:t>..</w:t>
      </w:r>
      <w:proofErr w:type="gramEnd"/>
      <w:r w:rsidRPr="00D243BB">
        <w:rPr>
          <w:rFonts w:asciiTheme="minorHAnsi" w:hAnsiTheme="minorHAnsi" w:cstheme="minorHAnsi"/>
          <w:spacing w:val="-3"/>
          <w:sz w:val="20"/>
          <w:szCs w:val="20"/>
        </w:rPr>
        <w:t>/../....</w:t>
      </w:r>
    </w:p>
    <w:p w14:paraId="3D44A4D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4D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2.6</w:t>
      </w:r>
      <w:r w:rsidRPr="00D243BB">
        <w:rPr>
          <w:rFonts w:asciiTheme="minorHAnsi" w:hAnsiTheme="minorHAnsi" w:cstheme="minorHAnsi"/>
          <w:spacing w:val="-3"/>
          <w:sz w:val="20"/>
          <w:szCs w:val="20"/>
        </w:rPr>
        <w:tab/>
        <w:t xml:space="preserve">All reports shall be written in the English </w:t>
      </w:r>
      <w:proofErr w:type="gramStart"/>
      <w:r w:rsidRPr="00D243BB">
        <w:rPr>
          <w:rFonts w:asciiTheme="minorHAnsi" w:hAnsiTheme="minorHAnsi" w:cstheme="minorHAnsi"/>
          <w:spacing w:val="-3"/>
          <w:sz w:val="20"/>
          <w:szCs w:val="20"/>
        </w:rPr>
        <w:t>language, and</w:t>
      </w:r>
      <w:proofErr w:type="gramEnd"/>
      <w:r w:rsidRPr="00D243BB">
        <w:rPr>
          <w:rFonts w:asciiTheme="minorHAnsi" w:hAnsiTheme="minorHAnsi" w:cstheme="minorHAnsi"/>
          <w:spacing w:val="-3"/>
          <w:sz w:val="20"/>
          <w:szCs w:val="20"/>
        </w:rPr>
        <w:t xml:space="preserve"> shall describe in detail the services rendered under the Contract during the period of time covered in such report. All reports shall be transmitted by the Contractor by _________ </w:t>
      </w:r>
      <w:r w:rsidRPr="00D243BB">
        <w:rPr>
          <w:rFonts w:asciiTheme="minorHAnsi" w:hAnsiTheme="minorHAnsi" w:cstheme="minorHAnsi"/>
          <w:b/>
          <w:spacing w:val="-3"/>
          <w:sz w:val="20"/>
          <w:szCs w:val="20"/>
        </w:rPr>
        <w:t xml:space="preserve">[MAIL, COURIER AND/OR </w:t>
      </w:r>
      <w:proofErr w:type="gramStart"/>
      <w:r w:rsidRPr="00D243BB">
        <w:rPr>
          <w:rFonts w:asciiTheme="minorHAnsi" w:hAnsiTheme="minorHAnsi" w:cstheme="minorHAnsi"/>
          <w:b/>
          <w:spacing w:val="-3"/>
          <w:sz w:val="20"/>
          <w:szCs w:val="20"/>
        </w:rPr>
        <w:t xml:space="preserve">FAX] </w:t>
      </w:r>
      <w:r w:rsidRPr="00D243BB">
        <w:rPr>
          <w:rFonts w:asciiTheme="minorHAnsi" w:hAnsiTheme="minorHAnsi" w:cstheme="minorHAnsi"/>
          <w:spacing w:val="-3"/>
          <w:sz w:val="20"/>
          <w:szCs w:val="20"/>
        </w:rPr>
        <w:t xml:space="preserve"> to</w:t>
      </w:r>
      <w:proofErr w:type="gramEnd"/>
      <w:r w:rsidRPr="00D243BB">
        <w:rPr>
          <w:rFonts w:asciiTheme="minorHAnsi" w:hAnsiTheme="minorHAnsi" w:cstheme="minorHAnsi"/>
          <w:spacing w:val="-3"/>
          <w:sz w:val="20"/>
          <w:szCs w:val="20"/>
        </w:rPr>
        <w:t xml:space="preserve"> the address specified in 9.1 below. </w:t>
      </w:r>
    </w:p>
    <w:p w14:paraId="3D44A4D7"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p>
    <w:p w14:paraId="3D44A4D8" w14:textId="77777777" w:rsidR="00E4502C" w:rsidRPr="00D243BB" w:rsidRDefault="00E4502C" w:rsidP="00E52F8A">
      <w:pPr>
        <w:tabs>
          <w:tab w:val="center" w:pos="468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2.7     </w:t>
      </w:r>
      <w:r w:rsidRPr="00D243BB">
        <w:rPr>
          <w:rFonts w:asciiTheme="minorHAnsi" w:hAnsiTheme="minorHAnsi" w:cstheme="minorHAnsi"/>
          <w:spacing w:val="-3"/>
          <w:sz w:val="20"/>
          <w:szCs w:val="20"/>
        </w:rPr>
        <w:tab/>
        <w:t>The Contractor represents and warrants the accuracy of any information or data provided to UNDP for the purpose of entering into this Contract, as well as the quality of the deliverables and reports foreseen under this Contract in accordance with the highest industry and professional standards.</w:t>
      </w:r>
    </w:p>
    <w:p w14:paraId="3D44A4D9"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DA"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DB"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OPTION 1 (FIXED PRICE)</w:t>
      </w:r>
    </w:p>
    <w:p w14:paraId="3D44A4D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D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Price and Payment</w:t>
      </w:r>
    </w:p>
    <w:p w14:paraId="3D44A4DE" w14:textId="77777777" w:rsidR="00E4502C" w:rsidRPr="00D243BB" w:rsidRDefault="00E4502C" w:rsidP="00E4502C">
      <w:pPr>
        <w:tabs>
          <w:tab w:val="left" w:pos="-720"/>
        </w:tabs>
        <w:suppressAutoHyphens/>
        <w:jc w:val="both"/>
        <w:rPr>
          <w:rFonts w:asciiTheme="minorHAnsi" w:hAnsiTheme="minorHAnsi" w:cstheme="minorHAnsi"/>
          <w:sz w:val="20"/>
          <w:szCs w:val="20"/>
        </w:rPr>
      </w:pPr>
    </w:p>
    <w:p w14:paraId="3D44A4D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3.1</w:t>
      </w:r>
      <w:r w:rsidRPr="00D243BB">
        <w:rPr>
          <w:rFonts w:asciiTheme="minorHAnsi" w:hAnsiTheme="minorHAnsi" w:cstheme="minorHAnsi"/>
          <w:spacing w:val="-3"/>
          <w:sz w:val="20"/>
          <w:szCs w:val="20"/>
        </w:rPr>
        <w:tab/>
        <w:t xml:space="preserve">In full consideration for the complete and satisfactory performance of the Services under this Contract, UNDP shall pay the Contractor a fixed contract price of ________ </w:t>
      </w:r>
      <w:r w:rsidRPr="00D243BB">
        <w:rPr>
          <w:rFonts w:asciiTheme="minorHAnsi" w:hAnsiTheme="minorHAnsi" w:cstheme="minorHAnsi"/>
          <w:b/>
          <w:spacing w:val="-3"/>
          <w:sz w:val="20"/>
          <w:szCs w:val="20"/>
        </w:rPr>
        <w:t>[INSERT CURRENCY &amp; AMOUNT IN FIGURES AND WORDS]</w:t>
      </w:r>
      <w:r w:rsidRPr="00D243BB">
        <w:rPr>
          <w:rFonts w:asciiTheme="minorHAnsi" w:hAnsiTheme="minorHAnsi" w:cstheme="minorHAnsi"/>
          <w:spacing w:val="-3"/>
          <w:sz w:val="20"/>
          <w:szCs w:val="20"/>
        </w:rPr>
        <w:t>.</w:t>
      </w:r>
    </w:p>
    <w:p w14:paraId="3D44A4E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3.2</w:t>
      </w:r>
      <w:r w:rsidRPr="00D243BB">
        <w:rPr>
          <w:rFonts w:asciiTheme="minorHAnsi" w:hAnsiTheme="minorHAnsi" w:cstheme="minorHAnsi"/>
          <w:spacing w:val="-3"/>
          <w:sz w:val="20"/>
          <w:szCs w:val="20"/>
        </w:rPr>
        <w:tab/>
        <w:t xml:space="preserve">The price of this Contract is not subject to any adjustment or revision because of price or currency fluctuations or the actual costs incurred by the Contractor in the performance of the Contract. </w:t>
      </w:r>
    </w:p>
    <w:p w14:paraId="3D44A4E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3.3</w:t>
      </w:r>
      <w:r w:rsidRPr="00D243BB">
        <w:rPr>
          <w:rFonts w:asciiTheme="minorHAnsi" w:hAnsiTheme="minorHAnsi" w:cstheme="minorHAnsi"/>
          <w:spacing w:val="-3"/>
          <w:sz w:val="20"/>
          <w:szCs w:val="20"/>
        </w:rPr>
        <w:tab/>
        <w:t>Payments effected by UNDP to the Contractor shall be deemed neither to relieve the Contractor of its obligations under this Contract nor as acceptance by UNDP of the Contractor's performance of the Services.</w:t>
      </w:r>
    </w:p>
    <w:p w14:paraId="3D44A4E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u w:val="single"/>
        </w:rPr>
      </w:pPr>
      <w:r w:rsidRPr="00D243BB">
        <w:rPr>
          <w:rFonts w:asciiTheme="minorHAnsi" w:hAnsiTheme="minorHAnsi" w:cstheme="minorHAnsi"/>
          <w:spacing w:val="-3"/>
          <w:sz w:val="20"/>
          <w:szCs w:val="20"/>
        </w:rPr>
        <w:t>3.4</w:t>
      </w:r>
      <w:r w:rsidRPr="00D243BB">
        <w:rPr>
          <w:rFonts w:asciiTheme="minorHAnsi" w:hAnsiTheme="minorHAnsi" w:cstheme="minorHAnsi"/>
          <w:spacing w:val="-3"/>
          <w:sz w:val="20"/>
          <w:szCs w:val="20"/>
        </w:rPr>
        <w:tab/>
        <w:t xml:space="preserve">UNDP shall </w:t>
      </w:r>
      <w:proofErr w:type="gramStart"/>
      <w:r w:rsidRPr="00D243BB">
        <w:rPr>
          <w:rFonts w:asciiTheme="minorHAnsi" w:hAnsiTheme="minorHAnsi" w:cstheme="minorHAnsi"/>
          <w:spacing w:val="-3"/>
          <w:sz w:val="20"/>
          <w:szCs w:val="20"/>
        </w:rPr>
        <w:t>effect</w:t>
      </w:r>
      <w:proofErr w:type="gramEnd"/>
      <w:r w:rsidRPr="00D243BB">
        <w:rPr>
          <w:rFonts w:asciiTheme="minorHAnsi" w:hAnsiTheme="minorHAnsi" w:cstheme="minorHAnsi"/>
          <w:spacing w:val="-3"/>
          <w:sz w:val="20"/>
          <w:szCs w:val="20"/>
        </w:rPr>
        <w:t xml:space="preserve"> payments to the Contractor after acceptance by UNDP of the invoices submitted by the Contractor to the address specified in 9.1 below, upon achievement of the corresponding milestones and for the following amounts: </w:t>
      </w:r>
    </w:p>
    <w:p w14:paraId="3D44A4E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7"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Theme="minorHAnsi" w:hAnsiTheme="minorHAnsi" w:cstheme="minorHAnsi"/>
          <w:spacing w:val="-3"/>
          <w:sz w:val="20"/>
          <w:szCs w:val="20"/>
        </w:rPr>
      </w:pPr>
    </w:p>
    <w:p w14:paraId="3D44A4E8"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MILESTONE</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AMOUNT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TARGET DATE</w:t>
      </w:r>
    </w:p>
    <w:p w14:paraId="3D44A4E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A"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s>
        <w:suppressAutoHyphens/>
        <w:ind w:left="5040" w:hanging="504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Upon</w:t>
      </w:r>
      <w:proofErr w:type="gramStart"/>
      <w:r w:rsidRPr="00D243BB">
        <w:rPr>
          <w:rFonts w:asciiTheme="minorHAnsi" w:hAnsiTheme="minorHAnsi" w:cstheme="minorHAnsi"/>
          <w:spacing w:val="-3"/>
          <w:sz w:val="20"/>
          <w:szCs w:val="20"/>
        </w:rPr>
        <w:t>.....</w:t>
      </w:r>
      <w:proofErr w:type="gramEnd"/>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E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EC" w14:textId="77777777" w:rsidR="00E4502C" w:rsidRPr="00D243BB" w:rsidRDefault="00E4502C" w:rsidP="00E4502C">
      <w:pPr>
        <w:tabs>
          <w:tab w:val="left" w:pos="-720"/>
          <w:tab w:val="left" w:pos="0"/>
          <w:tab w:val="left" w:pos="720"/>
          <w:tab w:val="left" w:pos="1440"/>
          <w:tab w:val="left" w:pos="2160"/>
          <w:tab w:val="left" w:pos="2880"/>
          <w:tab w:val="left" w:pos="3600"/>
          <w:tab w:val="left" w:pos="4320"/>
          <w:tab w:val="left" w:pos="5040"/>
          <w:tab w:val="left" w:pos="5760"/>
          <w:tab w:val="left" w:pos="6480"/>
        </w:tabs>
        <w:suppressAutoHyphens/>
        <w:ind w:left="7200" w:hanging="720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w:t>
      </w:r>
    </w:p>
    <w:p w14:paraId="3D44A4E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4E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Invoices shall indicate the milestones achieved and corresponding amount payable.</w:t>
      </w:r>
    </w:p>
    <w:p w14:paraId="3D44A4EF"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p>
    <w:p w14:paraId="3D44A4F0"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p>
    <w:p w14:paraId="3D44A4F1" w14:textId="77777777" w:rsidR="00E4502C" w:rsidRPr="00D243BB" w:rsidRDefault="00E4502C" w:rsidP="00E4502C">
      <w:pPr>
        <w:tabs>
          <w:tab w:val="center" w:pos="4680"/>
        </w:tabs>
        <w:suppressAutoHyphens/>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OPTION 2 (COST REIMBURSEMENT)</w:t>
      </w:r>
    </w:p>
    <w:p w14:paraId="3D44A4F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3"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Price and payment</w:t>
      </w:r>
    </w:p>
    <w:p w14:paraId="3D44A4F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3.1</w:t>
      </w:r>
      <w:r w:rsidRPr="00D243BB">
        <w:rPr>
          <w:rFonts w:asciiTheme="minorHAnsi" w:hAnsiTheme="minorHAnsi" w:cstheme="minorHAnsi"/>
          <w:spacing w:val="-3"/>
          <w:sz w:val="20"/>
          <w:szCs w:val="20"/>
        </w:rPr>
        <w:tab/>
        <w:t xml:space="preserve">In full consideration for the complete and satisfactory performance of the Services under this Contract, UNDP </w:t>
      </w:r>
      <w:r w:rsidRPr="00D243BB">
        <w:rPr>
          <w:rFonts w:asciiTheme="minorHAnsi" w:hAnsiTheme="minorHAnsi" w:cstheme="minorHAnsi"/>
          <w:spacing w:val="-3"/>
          <w:sz w:val="20"/>
          <w:szCs w:val="20"/>
        </w:rPr>
        <w:lastRenderedPageBreak/>
        <w:t xml:space="preserve">shall pay the Contractor a price not to exceed __________ </w:t>
      </w:r>
      <w:r w:rsidRPr="00D243BB">
        <w:rPr>
          <w:rFonts w:asciiTheme="minorHAnsi" w:hAnsiTheme="minorHAnsi" w:cstheme="minorHAnsi"/>
          <w:b/>
          <w:spacing w:val="-3"/>
          <w:sz w:val="20"/>
          <w:szCs w:val="20"/>
        </w:rPr>
        <w:t>[INSERT CURRENCY &amp; AMOUNT IN FIGURES AND WORDS]</w:t>
      </w:r>
      <w:r w:rsidRPr="00D243BB">
        <w:rPr>
          <w:rFonts w:asciiTheme="minorHAnsi" w:hAnsiTheme="minorHAnsi" w:cstheme="minorHAnsi"/>
          <w:spacing w:val="-3"/>
          <w:sz w:val="20"/>
          <w:szCs w:val="20"/>
        </w:rPr>
        <w:t>.</w:t>
      </w:r>
    </w:p>
    <w:p w14:paraId="3D44A4F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7"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3.2</w:t>
      </w:r>
      <w:r w:rsidRPr="00D243BB">
        <w:rPr>
          <w:rFonts w:asciiTheme="minorHAnsi" w:hAnsiTheme="minorHAnsi" w:cstheme="minorHAnsi"/>
          <w:spacing w:val="-3"/>
          <w:sz w:val="20"/>
          <w:szCs w:val="20"/>
        </w:rPr>
        <w:tab/>
        <w:t xml:space="preserve">The amount contained in 3.1 above is the maximum total amount of reimbursable costs under this Contract. The Breakdown of Costs in Annex _______ </w:t>
      </w:r>
      <w:r w:rsidRPr="00D243BB">
        <w:rPr>
          <w:rFonts w:asciiTheme="minorHAnsi" w:hAnsiTheme="minorHAnsi" w:cstheme="minorHAnsi"/>
          <w:b/>
          <w:spacing w:val="-3"/>
          <w:sz w:val="20"/>
          <w:szCs w:val="20"/>
        </w:rPr>
        <w:t>[INSERT ANNEX NUMBER]</w:t>
      </w:r>
      <w:r w:rsidRPr="00D243BB">
        <w:rPr>
          <w:rFonts w:asciiTheme="minorHAnsi" w:hAnsiTheme="minorHAnsi" w:cstheme="minorHAnsi"/>
          <w:spacing w:val="-3"/>
          <w:sz w:val="20"/>
          <w:szCs w:val="20"/>
        </w:rPr>
        <w:t xml:space="preserve"> contains the maximum amounts per cost category that are reimbursable under this Contract. The Contractor shall reflect in his invoices the amount of the actual reimbursable costs incurred in the performance of the Services.  </w:t>
      </w:r>
    </w:p>
    <w:p w14:paraId="3D44A4F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3.3</w:t>
      </w:r>
      <w:r w:rsidRPr="00D243BB">
        <w:rPr>
          <w:rFonts w:asciiTheme="minorHAnsi" w:hAnsiTheme="minorHAnsi" w:cstheme="minorHAnsi"/>
          <w:spacing w:val="-3"/>
          <w:sz w:val="20"/>
          <w:szCs w:val="20"/>
        </w:rPr>
        <w:tab/>
        <w:t xml:space="preserve">The Contractor shall not do any work, provide any equipment, materials and supplies, or perform any other services which may result in any costs in excess of the amount under 3.1 or of any of the amounts specified in the Breakdown of Costs for each cost category without the prior written agreement of _________________ </w:t>
      </w:r>
      <w:r w:rsidRPr="00D243BB">
        <w:rPr>
          <w:rFonts w:asciiTheme="minorHAnsi" w:hAnsiTheme="minorHAnsi" w:cstheme="minorHAnsi"/>
          <w:b/>
          <w:spacing w:val="-3"/>
          <w:sz w:val="20"/>
          <w:szCs w:val="20"/>
        </w:rPr>
        <w:t>[NAME and TITLE]</w:t>
      </w:r>
      <w:r w:rsidRPr="00D243BB">
        <w:rPr>
          <w:rFonts w:asciiTheme="minorHAnsi" w:hAnsiTheme="minorHAnsi" w:cstheme="minorHAnsi"/>
          <w:spacing w:val="-3"/>
          <w:sz w:val="20"/>
          <w:szCs w:val="20"/>
        </w:rPr>
        <w:t xml:space="preserve">, UNDP. </w:t>
      </w:r>
    </w:p>
    <w:p w14:paraId="3D44A4F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3.4</w:t>
      </w:r>
      <w:r w:rsidRPr="00D243BB">
        <w:rPr>
          <w:rFonts w:asciiTheme="minorHAnsi" w:hAnsiTheme="minorHAnsi" w:cstheme="minorHAnsi"/>
          <w:spacing w:val="-3"/>
          <w:sz w:val="20"/>
          <w:szCs w:val="20"/>
        </w:rPr>
        <w:tab/>
        <w:t xml:space="preserve">Payments effected by UNDP to the Contractor shall be deemed neither to relieve the Contractor of its obligations under this Contract nor as acceptance by UNDP of the Contractor's performance of the Services.  </w:t>
      </w:r>
    </w:p>
    <w:p w14:paraId="3D44A4F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3.5</w:t>
      </w:r>
      <w:r w:rsidRPr="00D243BB">
        <w:rPr>
          <w:rFonts w:asciiTheme="minorHAnsi" w:hAnsiTheme="minorHAnsi" w:cstheme="minorHAnsi"/>
          <w:spacing w:val="-3"/>
          <w:sz w:val="20"/>
          <w:szCs w:val="20"/>
        </w:rPr>
        <w:tab/>
        <w:t xml:space="preserve">The Contractor shall submit invoices for the work done every ___________ </w:t>
      </w:r>
      <w:r w:rsidRPr="00D243BB">
        <w:rPr>
          <w:rFonts w:asciiTheme="minorHAnsi" w:hAnsiTheme="minorHAnsi" w:cstheme="minorHAnsi"/>
          <w:b/>
          <w:spacing w:val="-3"/>
          <w:sz w:val="20"/>
          <w:szCs w:val="20"/>
        </w:rPr>
        <w:t>[INSERT PERIOD OF TIME OR MILESTONES]</w:t>
      </w:r>
      <w:r w:rsidRPr="00D243BB">
        <w:rPr>
          <w:rFonts w:asciiTheme="minorHAnsi" w:hAnsiTheme="minorHAnsi" w:cstheme="minorHAnsi"/>
          <w:spacing w:val="-3"/>
          <w:sz w:val="20"/>
          <w:szCs w:val="20"/>
        </w:rPr>
        <w:t xml:space="preserve">. </w:t>
      </w:r>
    </w:p>
    <w:p w14:paraId="3D44A4F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4FF" w14:textId="77777777" w:rsidR="00E4502C" w:rsidRPr="00D243BB" w:rsidRDefault="00E4502C" w:rsidP="00E4502C">
      <w:pPr>
        <w:tabs>
          <w:tab w:val="center" w:pos="468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OR</w:t>
      </w:r>
    </w:p>
    <w:p w14:paraId="3D44A50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3.5.</w:t>
      </w:r>
      <w:r w:rsidRPr="00D243BB">
        <w:rPr>
          <w:rFonts w:asciiTheme="minorHAnsi" w:hAnsiTheme="minorHAnsi" w:cstheme="minorHAnsi"/>
          <w:spacing w:val="-3"/>
          <w:sz w:val="20"/>
          <w:szCs w:val="20"/>
        </w:rPr>
        <w:tab/>
        <w:t xml:space="preserve">The Contractor shall submit an invoice for ______________________ </w:t>
      </w:r>
      <w:r w:rsidRPr="00D243BB">
        <w:rPr>
          <w:rFonts w:asciiTheme="minorHAnsi" w:hAnsiTheme="minorHAnsi" w:cstheme="minorHAnsi"/>
          <w:b/>
          <w:spacing w:val="-3"/>
          <w:sz w:val="20"/>
          <w:szCs w:val="20"/>
        </w:rPr>
        <w:t>[INSERT AMOUNT AND CURRENCY OF THE ADVANCE PAYMENT IN FIGURES &amp; WORDS]</w:t>
      </w:r>
      <w:r w:rsidRPr="00D243BB">
        <w:rPr>
          <w:rFonts w:asciiTheme="minorHAnsi" w:hAnsiTheme="minorHAnsi" w:cstheme="minorHAnsi"/>
          <w:spacing w:val="-3"/>
          <w:sz w:val="20"/>
          <w:szCs w:val="20"/>
        </w:rPr>
        <w:t xml:space="preserve"> upon signature of this Contract by both parties and invoices for the work done every ______________ </w:t>
      </w:r>
      <w:r w:rsidRPr="00D243BB">
        <w:rPr>
          <w:rFonts w:asciiTheme="minorHAnsi" w:hAnsiTheme="minorHAnsi" w:cstheme="minorHAnsi"/>
          <w:b/>
          <w:spacing w:val="-3"/>
          <w:sz w:val="20"/>
          <w:szCs w:val="20"/>
        </w:rPr>
        <w:t>[INSERT PERIOD OF TIME OR MILESTONES]</w:t>
      </w:r>
      <w:r w:rsidRPr="00D243BB">
        <w:rPr>
          <w:rFonts w:asciiTheme="minorHAnsi" w:hAnsiTheme="minorHAnsi" w:cstheme="minorHAnsi"/>
          <w:spacing w:val="-3"/>
          <w:sz w:val="20"/>
          <w:szCs w:val="20"/>
        </w:rPr>
        <w:t>.</w:t>
      </w:r>
    </w:p>
    <w:p w14:paraId="3D44A50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3" w14:textId="77777777" w:rsidR="00E4502C" w:rsidRPr="00D243BB" w:rsidRDefault="00E4502C" w:rsidP="00E52F8A">
      <w:pPr>
        <w:tabs>
          <w:tab w:val="left" w:pos="-72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3.6</w:t>
      </w:r>
      <w:r w:rsidRPr="00D243BB">
        <w:rPr>
          <w:rFonts w:asciiTheme="minorHAnsi" w:hAnsiTheme="minorHAnsi" w:cstheme="minorHAnsi"/>
          <w:spacing w:val="-3"/>
          <w:sz w:val="20"/>
          <w:szCs w:val="20"/>
        </w:rPr>
        <w:tab/>
        <w:t xml:space="preserve">Progress and final payments shall be effected by UNDP to the Contractor after acceptance of the invoices submitted by the Contractor to the address specified in 9.1 below, together with whatever supporting </w:t>
      </w:r>
      <w:r w:rsidRPr="00D243BB">
        <w:rPr>
          <w:rFonts w:asciiTheme="minorHAnsi" w:hAnsiTheme="minorHAnsi" w:cstheme="minorHAnsi"/>
          <w:spacing w:val="-3"/>
          <w:sz w:val="20"/>
          <w:szCs w:val="20"/>
        </w:rPr>
        <w:tab/>
        <w:t xml:space="preserve">documentation of the actual costs incurred is required in the Breakdown of Costs or may be required by </w:t>
      </w:r>
      <w:r w:rsidRPr="00D243BB">
        <w:rPr>
          <w:rFonts w:asciiTheme="minorHAnsi" w:hAnsiTheme="minorHAnsi" w:cstheme="minorHAnsi"/>
          <w:spacing w:val="-3"/>
          <w:sz w:val="20"/>
          <w:szCs w:val="20"/>
        </w:rPr>
        <w:tab/>
        <w:t>UNDP. Such payments shall be subject to any specific conditions for reimbursement contained in the Breakdown of Costs.</w:t>
      </w:r>
    </w:p>
    <w:p w14:paraId="3D44A504"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u w:val="single"/>
        </w:rPr>
      </w:pPr>
      <w:r w:rsidRPr="00D243BB">
        <w:rPr>
          <w:rFonts w:asciiTheme="minorHAnsi" w:hAnsiTheme="minorHAnsi" w:cstheme="minorHAnsi"/>
          <w:spacing w:val="-3"/>
          <w:sz w:val="20"/>
          <w:szCs w:val="20"/>
        </w:rPr>
        <w:t>4.</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Special conditions</w:t>
      </w:r>
    </w:p>
    <w:p w14:paraId="3D44A50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7" w14:textId="77777777" w:rsidR="00E52F8A" w:rsidRPr="00D243BB" w:rsidRDefault="00E52F8A" w:rsidP="00E52F8A">
      <w:pPr>
        <w:ind w:left="720" w:hanging="720"/>
        <w:jc w:val="both"/>
        <w:rPr>
          <w:rFonts w:asciiTheme="minorHAnsi" w:hAnsiTheme="minorHAnsi" w:cstheme="minorHAnsi"/>
          <w:sz w:val="20"/>
          <w:szCs w:val="20"/>
        </w:rPr>
      </w:pPr>
      <w:r w:rsidRPr="00D243BB">
        <w:rPr>
          <w:rFonts w:asciiTheme="minorHAnsi" w:hAnsiTheme="minorHAnsi" w:cstheme="minorHAnsi"/>
          <w:spacing w:val="-3"/>
          <w:sz w:val="20"/>
          <w:szCs w:val="20"/>
        </w:rPr>
        <w:t>4.1</w:t>
      </w:r>
      <w:r w:rsidRPr="00D243BB">
        <w:rPr>
          <w:rFonts w:asciiTheme="minorHAnsi" w:hAnsiTheme="minorHAnsi" w:cstheme="minorHAnsi"/>
          <w:spacing w:val="-3"/>
          <w:sz w:val="20"/>
          <w:szCs w:val="20"/>
        </w:rPr>
        <w:tab/>
      </w:r>
      <w:r w:rsidRPr="00D243BB">
        <w:rPr>
          <w:rFonts w:asciiTheme="minorHAnsi" w:hAnsiTheme="minorHAnsi" w:cstheme="minorHAnsi"/>
          <w:sz w:val="20"/>
          <w:szCs w:val="20"/>
        </w:rPr>
        <w:t xml:space="preserve">The responsibility for the safety and security of the Contractor and its personnel and property, and of UNDP’s property in the Contractor’s custody, rests with the Contractor. </w:t>
      </w:r>
    </w:p>
    <w:p w14:paraId="3D44A508" w14:textId="77777777" w:rsidR="00E52F8A" w:rsidRPr="00D243BB" w:rsidRDefault="00E52F8A"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0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2</w:t>
      </w:r>
      <w:r w:rsidRPr="00D243BB">
        <w:rPr>
          <w:rFonts w:asciiTheme="minorHAnsi" w:hAnsiTheme="minorHAnsi" w:cstheme="minorHAnsi"/>
          <w:spacing w:val="-3"/>
          <w:sz w:val="20"/>
          <w:szCs w:val="20"/>
        </w:rPr>
        <w:tab/>
        <w:t xml:space="preserve">The advance payment to be made upon signature of the contract by both parties is contingent upon receipt and acceptance by UNDP of a bank guarantee for the full amount of the advance payment issued by a Bank and in a form acceptable to UNDP. </w:t>
      </w:r>
    </w:p>
    <w:p w14:paraId="3D44A50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3</w:t>
      </w:r>
      <w:r w:rsidRPr="00D243BB">
        <w:rPr>
          <w:rFonts w:asciiTheme="minorHAnsi" w:hAnsiTheme="minorHAnsi" w:cstheme="minorHAnsi"/>
          <w:spacing w:val="-3"/>
          <w:sz w:val="20"/>
          <w:szCs w:val="20"/>
        </w:rPr>
        <w:tab/>
        <w:t xml:space="preserve">The amounts of the payments referred to under section 3.6 above shall be subject to a deduction of ___________________________ </w:t>
      </w:r>
      <w:r w:rsidRPr="00D243BB">
        <w:rPr>
          <w:rFonts w:asciiTheme="minorHAnsi" w:hAnsiTheme="minorHAnsi" w:cstheme="minorHAnsi"/>
          <w:b/>
          <w:spacing w:val="-3"/>
          <w:sz w:val="20"/>
          <w:szCs w:val="20"/>
        </w:rPr>
        <w:t>[INSERT PERCENTAGE THAT THE ADVANCE REPRESENTS OVER THE TOTAL PRICE OF THE CONTRACT]</w:t>
      </w:r>
      <w:r w:rsidRPr="00D243BB">
        <w:rPr>
          <w:rFonts w:asciiTheme="minorHAnsi" w:hAnsiTheme="minorHAnsi" w:cstheme="minorHAnsi"/>
          <w:spacing w:val="-3"/>
          <w:sz w:val="20"/>
          <w:szCs w:val="20"/>
        </w:rPr>
        <w:t xml:space="preserve"> % (... percent) of the amount accepted for payment until the cumulative amount of the deductions so effected shall equal the amount of the advance payment.</w:t>
      </w:r>
    </w:p>
    <w:p w14:paraId="3D44A50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4.</w:t>
      </w:r>
      <w:r w:rsidR="00E52F8A" w:rsidRPr="00D243BB">
        <w:rPr>
          <w:rFonts w:asciiTheme="minorHAnsi" w:hAnsiTheme="minorHAnsi" w:cstheme="minorHAnsi"/>
          <w:spacing w:val="-3"/>
          <w:sz w:val="20"/>
          <w:szCs w:val="20"/>
        </w:rPr>
        <w:t>4</w:t>
      </w:r>
      <w:r w:rsidRPr="00D243BB">
        <w:rPr>
          <w:rFonts w:asciiTheme="minorHAnsi" w:hAnsiTheme="minorHAnsi" w:cstheme="minorHAnsi"/>
          <w:spacing w:val="-3"/>
          <w:sz w:val="20"/>
          <w:szCs w:val="20"/>
        </w:rPr>
        <w:tab/>
        <w:t xml:space="preserve">Owing to [..........................], Article(s) [.........] of the General Conditions in Annex I shall be amended to read/be deleted. </w:t>
      </w:r>
    </w:p>
    <w:p w14:paraId="3D44A50E"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0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Submission of invoices</w:t>
      </w:r>
    </w:p>
    <w:p w14:paraId="3D44A51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5.1</w:t>
      </w:r>
      <w:r w:rsidRPr="00D243BB">
        <w:rPr>
          <w:rFonts w:asciiTheme="minorHAnsi" w:hAnsiTheme="minorHAnsi" w:cstheme="minorHAnsi"/>
          <w:spacing w:val="-3"/>
          <w:sz w:val="20"/>
          <w:szCs w:val="20"/>
        </w:rPr>
        <w:tab/>
        <w:t>An original invoice shall be submitted by mail by the Contractor for each payment under the Contract to the following address:</w:t>
      </w:r>
    </w:p>
    <w:p w14:paraId="3D44A512"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t>.................……………………………………………………………………………………………………………….</w:t>
      </w:r>
    </w:p>
    <w:p w14:paraId="3D44A51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4"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5.2</w:t>
      </w:r>
      <w:r w:rsidRPr="00D243BB">
        <w:rPr>
          <w:rFonts w:asciiTheme="minorHAnsi" w:hAnsiTheme="minorHAnsi" w:cstheme="minorHAnsi"/>
          <w:spacing w:val="-3"/>
          <w:sz w:val="20"/>
          <w:szCs w:val="20"/>
        </w:rPr>
        <w:tab/>
        <w:t>Invoices submitted by fax shall not be accepted by UNDP.</w:t>
      </w:r>
    </w:p>
    <w:p w14:paraId="3D44A51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p>
    <w:p w14:paraId="3D44A516"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Time and manner of payment</w:t>
      </w:r>
    </w:p>
    <w:p w14:paraId="3D44A51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8"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6.1</w:t>
      </w:r>
      <w:r w:rsidRPr="00D243BB">
        <w:rPr>
          <w:rFonts w:asciiTheme="minorHAnsi" w:hAnsiTheme="minorHAnsi" w:cstheme="minorHAnsi"/>
          <w:spacing w:val="-3"/>
          <w:sz w:val="20"/>
          <w:szCs w:val="20"/>
        </w:rPr>
        <w:tab/>
        <w:t>Invoices shall be paid within thirty (30) days of the date of their acceptance by UNDP. UNDP shall make every effort to accept an invoice or so advise the Contractor of its non-acceptance within a reasonable time from receipt.</w:t>
      </w:r>
    </w:p>
    <w:p w14:paraId="3D44A51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1A"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6.2</w:t>
      </w:r>
      <w:r w:rsidRPr="00D243BB">
        <w:rPr>
          <w:rFonts w:asciiTheme="minorHAnsi" w:hAnsiTheme="minorHAnsi" w:cstheme="minorHAnsi"/>
          <w:spacing w:val="-3"/>
          <w:sz w:val="20"/>
          <w:szCs w:val="20"/>
        </w:rPr>
        <w:tab/>
        <w:t>All payments shall be made by UNDP to the following Bank account of the Contractor:</w:t>
      </w:r>
    </w:p>
    <w:p w14:paraId="3D44A51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1C"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[NAME OF THE BANK]</w:t>
      </w:r>
    </w:p>
    <w:p w14:paraId="3D44A51D"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1E"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[ACCOUNT NUMBER]</w:t>
      </w:r>
    </w:p>
    <w:p w14:paraId="3D44A51F"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p>
    <w:p w14:paraId="3D44A520"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b/>
          <w:spacing w:val="-3"/>
          <w:sz w:val="20"/>
          <w:szCs w:val="20"/>
        </w:rPr>
      </w:pPr>
      <w:r w:rsidRPr="00D243BB">
        <w:rPr>
          <w:rFonts w:asciiTheme="minorHAnsi" w:hAnsiTheme="minorHAnsi" w:cstheme="minorHAnsi"/>
          <w:b/>
          <w:spacing w:val="-3"/>
          <w:sz w:val="20"/>
          <w:szCs w:val="20"/>
        </w:rPr>
        <w:tab/>
        <w:t>______________________ [ADDRESS OF THE BANK]</w:t>
      </w:r>
    </w:p>
    <w:p w14:paraId="3D44A521"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3"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Entry into force. Time limits.</w:t>
      </w:r>
    </w:p>
    <w:p w14:paraId="3D44A524"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5"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7.1</w:t>
      </w:r>
      <w:r w:rsidRPr="00D243BB">
        <w:rPr>
          <w:rFonts w:asciiTheme="minorHAnsi" w:hAnsiTheme="minorHAnsi" w:cstheme="minorHAnsi"/>
          <w:spacing w:val="-3"/>
          <w:sz w:val="20"/>
          <w:szCs w:val="20"/>
        </w:rPr>
        <w:tab/>
        <w:t xml:space="preserve">The Contract shall enter into force upon its signature by both parties. </w:t>
      </w:r>
    </w:p>
    <w:p w14:paraId="3D44A52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7"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7.2</w:t>
      </w:r>
      <w:r w:rsidRPr="00D243BB">
        <w:rPr>
          <w:rFonts w:asciiTheme="minorHAnsi" w:hAnsiTheme="minorHAnsi" w:cstheme="minorHAnsi"/>
          <w:spacing w:val="-3"/>
          <w:sz w:val="20"/>
          <w:szCs w:val="20"/>
        </w:rPr>
        <w:tab/>
        <w:t xml:space="preserve">The Contractor shall commence the performance of the Services not later than ______ </w:t>
      </w:r>
      <w:r w:rsidRPr="00D243BB">
        <w:rPr>
          <w:rFonts w:asciiTheme="minorHAnsi" w:hAnsiTheme="minorHAnsi" w:cstheme="minorHAnsi"/>
          <w:b/>
          <w:spacing w:val="-3"/>
          <w:sz w:val="20"/>
          <w:szCs w:val="20"/>
        </w:rPr>
        <w:t>[INSERT DATE]</w:t>
      </w:r>
      <w:r w:rsidRPr="00D243BB">
        <w:rPr>
          <w:rFonts w:asciiTheme="minorHAnsi" w:hAnsiTheme="minorHAnsi" w:cstheme="minorHAnsi"/>
          <w:spacing w:val="-3"/>
          <w:sz w:val="20"/>
          <w:szCs w:val="20"/>
        </w:rPr>
        <w:t xml:space="preserve"> and shall complete the Services within _____________ </w:t>
      </w:r>
      <w:r w:rsidRPr="00D243BB">
        <w:rPr>
          <w:rFonts w:asciiTheme="minorHAnsi" w:hAnsiTheme="minorHAnsi" w:cstheme="minorHAnsi"/>
          <w:b/>
          <w:spacing w:val="-3"/>
          <w:sz w:val="20"/>
          <w:szCs w:val="20"/>
        </w:rPr>
        <w:t>[INSERT NUMBER OF DAYS OR MONTHS]</w:t>
      </w:r>
      <w:r w:rsidRPr="00D243BB">
        <w:rPr>
          <w:rFonts w:asciiTheme="minorHAnsi" w:hAnsiTheme="minorHAnsi" w:cstheme="minorHAnsi"/>
          <w:spacing w:val="-3"/>
          <w:sz w:val="20"/>
          <w:szCs w:val="20"/>
        </w:rPr>
        <w:t xml:space="preserve"> of such commencement.</w:t>
      </w:r>
    </w:p>
    <w:p w14:paraId="3D44A52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9"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7.3</w:t>
      </w:r>
      <w:r w:rsidRPr="00D243BB">
        <w:rPr>
          <w:rFonts w:asciiTheme="minorHAnsi" w:hAnsiTheme="minorHAnsi" w:cstheme="minorHAnsi"/>
          <w:spacing w:val="-3"/>
          <w:sz w:val="20"/>
          <w:szCs w:val="20"/>
        </w:rPr>
        <w:tab/>
        <w:t xml:space="preserve">All time limits contained in this Contract shall be deemed to be of the essence in respect of the performance of the Services. </w:t>
      </w:r>
    </w:p>
    <w:p w14:paraId="3D44A52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B"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8.</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Modifications</w:t>
      </w:r>
    </w:p>
    <w:p w14:paraId="3D44A52C"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2D" w14:textId="77777777" w:rsidR="00E4502C" w:rsidRPr="00D243BB" w:rsidRDefault="00E4502C" w:rsidP="00EA7A08">
      <w:pPr>
        <w:widowControl/>
        <w:numPr>
          <w:ilvl w:val="1"/>
          <w:numId w:val="5"/>
        </w:numPr>
        <w:tabs>
          <w:tab w:val="clear" w:pos="360"/>
          <w:tab w:val="left" w:pos="-720"/>
          <w:tab w:val="left" w:pos="0"/>
        </w:tabs>
        <w:suppressAutoHyphens/>
        <w:overflowPunct/>
        <w:adjustRightInd/>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Any modification to this Contract shall require an amendment in writing between both parties duly signed by the authorized representative of the Contractor and __________ </w:t>
      </w:r>
      <w:r w:rsidRPr="00D243BB">
        <w:rPr>
          <w:rFonts w:asciiTheme="minorHAnsi" w:hAnsiTheme="minorHAnsi" w:cstheme="minorHAnsi"/>
          <w:b/>
          <w:spacing w:val="-3"/>
          <w:sz w:val="20"/>
          <w:szCs w:val="20"/>
        </w:rPr>
        <w:t xml:space="preserve">[NAME AND TITLE] </w:t>
      </w:r>
      <w:r w:rsidRPr="00D243BB">
        <w:rPr>
          <w:rFonts w:asciiTheme="minorHAnsi" w:hAnsiTheme="minorHAnsi" w:cstheme="minorHAnsi"/>
          <w:spacing w:val="-3"/>
          <w:sz w:val="20"/>
          <w:szCs w:val="20"/>
        </w:rPr>
        <w:t>UNDP.</w:t>
      </w:r>
    </w:p>
    <w:p w14:paraId="3D44A52E" w14:textId="77777777" w:rsidR="00E4502C" w:rsidRPr="00D243BB" w:rsidRDefault="00E4502C" w:rsidP="00E4502C">
      <w:pPr>
        <w:rPr>
          <w:rFonts w:asciiTheme="minorHAnsi" w:hAnsiTheme="minorHAnsi" w:cstheme="minorHAnsi"/>
          <w:sz w:val="20"/>
          <w:szCs w:val="20"/>
        </w:rPr>
      </w:pPr>
    </w:p>
    <w:p w14:paraId="3D44A52F"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9.</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u w:val="single"/>
        </w:rPr>
        <w:t>Notifications</w:t>
      </w:r>
    </w:p>
    <w:p w14:paraId="3D44A530"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1" w14:textId="77777777" w:rsidR="00E4502C" w:rsidRPr="00D243BB" w:rsidRDefault="00E4502C" w:rsidP="00E4502C">
      <w:pPr>
        <w:tabs>
          <w:tab w:val="left" w:pos="-720"/>
          <w:tab w:val="left" w:pos="0"/>
        </w:tabs>
        <w:suppressAutoHyphens/>
        <w:ind w:left="720" w:hanging="72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proofErr w:type="gramStart"/>
      <w:r w:rsidRPr="00D243BB">
        <w:rPr>
          <w:rFonts w:asciiTheme="minorHAnsi" w:hAnsiTheme="minorHAnsi" w:cstheme="minorHAnsi"/>
          <w:spacing w:val="-3"/>
          <w:sz w:val="20"/>
          <w:szCs w:val="20"/>
        </w:rPr>
        <w:t>For the purpose of</w:t>
      </w:r>
      <w:proofErr w:type="gramEnd"/>
      <w:r w:rsidRPr="00D243BB">
        <w:rPr>
          <w:rFonts w:asciiTheme="minorHAnsi" w:hAnsiTheme="minorHAnsi" w:cstheme="minorHAnsi"/>
          <w:spacing w:val="-3"/>
          <w:sz w:val="20"/>
          <w:szCs w:val="20"/>
        </w:rPr>
        <w:t xml:space="preserve"> notifications under the Contract, the addresses of UNDP and the Contractor are as follows:</w:t>
      </w:r>
    </w:p>
    <w:p w14:paraId="3D44A532"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3" w14:textId="77777777" w:rsidR="00E4502C" w:rsidRPr="00D243BB" w:rsidRDefault="00E4502C" w:rsidP="00D0286F">
      <w:pPr>
        <w:tabs>
          <w:tab w:val="left" w:pos="-720"/>
        </w:tabs>
        <w:suppressAutoHyphens/>
        <w:jc w:val="center"/>
        <w:rPr>
          <w:rFonts w:asciiTheme="minorHAnsi" w:hAnsiTheme="minorHAnsi" w:cstheme="minorHAnsi"/>
          <w:b/>
          <w:spacing w:val="-3"/>
          <w:sz w:val="20"/>
          <w:szCs w:val="20"/>
          <w:u w:val="single"/>
        </w:rPr>
      </w:pPr>
      <w:r w:rsidRPr="00D243BB">
        <w:rPr>
          <w:rFonts w:asciiTheme="minorHAnsi" w:hAnsiTheme="minorHAnsi" w:cstheme="minorHAnsi"/>
          <w:b/>
          <w:spacing w:val="-3"/>
          <w:sz w:val="20"/>
          <w:szCs w:val="20"/>
          <w:u w:val="single"/>
        </w:rPr>
        <w:t>For the UNDP:</w:t>
      </w:r>
    </w:p>
    <w:p w14:paraId="3D44A534" w14:textId="77777777" w:rsidR="00DA63A5" w:rsidRPr="00D243BB" w:rsidRDefault="00DA63A5" w:rsidP="00D0286F">
      <w:pPr>
        <w:tabs>
          <w:tab w:val="left" w:pos="-720"/>
        </w:tabs>
        <w:suppressAutoHyphens/>
        <w:jc w:val="center"/>
        <w:rPr>
          <w:rFonts w:asciiTheme="minorHAnsi" w:hAnsiTheme="minorHAnsi" w:cstheme="minorHAnsi"/>
          <w:b/>
          <w:spacing w:val="-3"/>
          <w:sz w:val="20"/>
          <w:szCs w:val="20"/>
        </w:rPr>
      </w:pPr>
    </w:p>
    <w:p w14:paraId="3D44A535" w14:textId="77777777" w:rsidR="00E4502C"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Name</w:t>
      </w:r>
    </w:p>
    <w:p w14:paraId="3D44A536"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Designation</w:t>
      </w:r>
    </w:p>
    <w:p w14:paraId="3D44A537"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Address</w:t>
      </w:r>
    </w:p>
    <w:p w14:paraId="3D44A538"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Tel. No.</w:t>
      </w:r>
    </w:p>
    <w:p w14:paraId="3D44A539"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Fax. No.</w:t>
      </w:r>
    </w:p>
    <w:p w14:paraId="3D44A53A"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Email address:</w:t>
      </w:r>
    </w:p>
    <w:p w14:paraId="3D44A53B" w14:textId="77777777" w:rsidR="00E4502C" w:rsidRPr="00D243BB" w:rsidRDefault="00DA63A5"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 xml:space="preserve"> </w:t>
      </w:r>
    </w:p>
    <w:p w14:paraId="3D44A53C" w14:textId="77777777" w:rsidR="00E4502C" w:rsidRPr="00D243BB" w:rsidRDefault="00E4502C" w:rsidP="00DA63A5">
      <w:pPr>
        <w:tabs>
          <w:tab w:val="left" w:pos="-720"/>
        </w:tabs>
        <w:suppressAutoHyphens/>
        <w:jc w:val="center"/>
        <w:rPr>
          <w:rFonts w:asciiTheme="minorHAnsi" w:hAnsiTheme="minorHAnsi" w:cstheme="minorHAnsi"/>
          <w:b/>
          <w:spacing w:val="-3"/>
          <w:sz w:val="20"/>
          <w:szCs w:val="20"/>
          <w:u w:val="single"/>
        </w:rPr>
      </w:pPr>
      <w:r w:rsidRPr="00D243BB">
        <w:rPr>
          <w:rFonts w:asciiTheme="minorHAnsi" w:hAnsiTheme="minorHAnsi" w:cstheme="minorHAnsi"/>
          <w:b/>
          <w:spacing w:val="-3"/>
          <w:sz w:val="20"/>
          <w:szCs w:val="20"/>
          <w:u w:val="single"/>
        </w:rPr>
        <w:t>For the Contractor:</w:t>
      </w:r>
    </w:p>
    <w:p w14:paraId="3D44A53D"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3E"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Name</w:t>
      </w:r>
    </w:p>
    <w:p w14:paraId="3D44A53F"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Designation</w:t>
      </w:r>
    </w:p>
    <w:p w14:paraId="3D44A540"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Address</w:t>
      </w:r>
    </w:p>
    <w:p w14:paraId="3D44A541"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Tel. No.</w:t>
      </w:r>
    </w:p>
    <w:p w14:paraId="3D44A542"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lastRenderedPageBreak/>
        <w:t>Fax. No.</w:t>
      </w:r>
    </w:p>
    <w:p w14:paraId="3D44A543" w14:textId="77777777" w:rsidR="00DA63A5" w:rsidRPr="00D243BB" w:rsidRDefault="00DA63A5" w:rsidP="00DA63A5">
      <w:pPr>
        <w:tabs>
          <w:tab w:val="left" w:pos="-720"/>
        </w:tabs>
        <w:suppressAutoHyphens/>
        <w:jc w:val="center"/>
        <w:rPr>
          <w:rFonts w:asciiTheme="minorHAnsi" w:hAnsiTheme="minorHAnsi" w:cstheme="minorHAnsi"/>
          <w:spacing w:val="-3"/>
          <w:sz w:val="20"/>
          <w:szCs w:val="20"/>
        </w:rPr>
      </w:pPr>
      <w:r w:rsidRPr="00D243BB">
        <w:rPr>
          <w:rFonts w:asciiTheme="minorHAnsi" w:hAnsiTheme="minorHAnsi" w:cstheme="minorHAnsi"/>
          <w:spacing w:val="-3"/>
          <w:sz w:val="20"/>
          <w:szCs w:val="20"/>
        </w:rPr>
        <w:t>Email address:</w:t>
      </w:r>
    </w:p>
    <w:p w14:paraId="3D44A544" w14:textId="77777777" w:rsidR="00DA63A5" w:rsidRPr="00D243BB" w:rsidRDefault="00DA63A5" w:rsidP="00DA63A5">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spacing w:val="-3"/>
          <w:sz w:val="20"/>
          <w:szCs w:val="20"/>
        </w:rPr>
        <w:t xml:space="preserve"> </w:t>
      </w:r>
    </w:p>
    <w:p w14:paraId="3D44A545" w14:textId="77777777" w:rsidR="00DA63A5" w:rsidRPr="00D243BB" w:rsidRDefault="00DA63A5" w:rsidP="00E4502C">
      <w:pPr>
        <w:tabs>
          <w:tab w:val="left" w:pos="-720"/>
        </w:tabs>
        <w:suppressAutoHyphens/>
        <w:jc w:val="both"/>
        <w:rPr>
          <w:rFonts w:asciiTheme="minorHAnsi" w:hAnsiTheme="minorHAnsi" w:cstheme="minorHAnsi"/>
          <w:spacing w:val="-3"/>
          <w:sz w:val="20"/>
          <w:szCs w:val="20"/>
        </w:rPr>
      </w:pPr>
    </w:p>
    <w:p w14:paraId="3D44A54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If the above terms and conditions meet with your agreement as they are typed in this letter and in the Contract Documents, please initial every page of this letter and its attachments and return to this office one original of this Contract, duly signed and dated.</w:t>
      </w:r>
    </w:p>
    <w:p w14:paraId="3D44A54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8"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9"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t>Yours sincerely,</w:t>
      </w:r>
    </w:p>
    <w:p w14:paraId="3D44A54A"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B"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4C" w14:textId="77777777" w:rsidR="00F13BFF" w:rsidRPr="00D243BB" w:rsidRDefault="00E4502C" w:rsidP="00E4502C">
      <w:pPr>
        <w:tabs>
          <w:tab w:val="left" w:pos="-720"/>
        </w:tabs>
        <w:suppressAutoHyphens/>
        <w:jc w:val="both"/>
        <w:rPr>
          <w:rFonts w:asciiTheme="minorHAnsi" w:hAnsiTheme="minorHAnsi" w:cstheme="minorHAnsi"/>
          <w:spacing w:val="-3"/>
          <w:sz w:val="20"/>
          <w:szCs w:val="20"/>
        </w:rPr>
      </w:pP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color w:val="FF0000"/>
          <w:spacing w:val="-3"/>
          <w:sz w:val="20"/>
          <w:szCs w:val="20"/>
        </w:rPr>
        <w:tab/>
      </w:r>
      <w:r w:rsidRPr="00D243BB">
        <w:rPr>
          <w:rFonts w:asciiTheme="minorHAnsi" w:hAnsiTheme="minorHAnsi" w:cstheme="minorHAnsi"/>
          <w:b/>
          <w:spacing w:val="-3"/>
          <w:sz w:val="20"/>
          <w:szCs w:val="20"/>
        </w:rPr>
        <w:t xml:space="preserve">[INSERT NAME AND </w:t>
      </w:r>
      <w:r w:rsidR="00287916" w:rsidRPr="00D243BB">
        <w:rPr>
          <w:rFonts w:asciiTheme="minorHAnsi" w:hAnsiTheme="minorHAnsi" w:cstheme="minorHAnsi"/>
          <w:b/>
          <w:spacing w:val="-3"/>
          <w:sz w:val="20"/>
          <w:szCs w:val="20"/>
        </w:rPr>
        <w:t>DESIGNATION</w:t>
      </w:r>
      <w:r w:rsidRPr="00D243BB">
        <w:rPr>
          <w:rFonts w:asciiTheme="minorHAnsi" w:hAnsiTheme="minorHAnsi" w:cstheme="minorHAnsi"/>
          <w:b/>
          <w:spacing w:val="-3"/>
          <w:sz w:val="20"/>
          <w:szCs w:val="20"/>
        </w:rPr>
        <w:t>]</w:t>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
    <w:p w14:paraId="3D44A54D" w14:textId="77777777" w:rsidR="00E4502C" w:rsidRPr="00D243BB" w:rsidRDefault="00E4502C" w:rsidP="00E4502C">
      <w:pPr>
        <w:tabs>
          <w:tab w:val="left" w:pos="-720"/>
        </w:tabs>
        <w:suppressAutoHyphens/>
        <w:jc w:val="both"/>
        <w:rPr>
          <w:rFonts w:asciiTheme="minorHAnsi" w:hAnsiTheme="minorHAnsi" w:cstheme="minorHAnsi"/>
          <w:sz w:val="20"/>
          <w:szCs w:val="20"/>
        </w:rPr>
      </w:pP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r w:rsidRPr="00D243BB">
        <w:rPr>
          <w:rFonts w:asciiTheme="minorHAnsi" w:hAnsiTheme="minorHAnsi" w:cstheme="minorHAnsi"/>
          <w:spacing w:val="-3"/>
          <w:sz w:val="20"/>
          <w:szCs w:val="20"/>
        </w:rPr>
        <w:tab/>
      </w:r>
    </w:p>
    <w:p w14:paraId="3D44A54E"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 xml:space="preserve">For </w:t>
      </w:r>
      <w:r w:rsidRPr="00D243BB">
        <w:rPr>
          <w:rFonts w:asciiTheme="minorHAnsi" w:hAnsiTheme="minorHAnsi" w:cstheme="minorHAnsi"/>
          <w:b/>
          <w:spacing w:val="-3"/>
          <w:sz w:val="20"/>
          <w:szCs w:val="20"/>
        </w:rPr>
        <w:t>[INSERT NAME OF THE COMPANY/ORGANIZATION]</w:t>
      </w:r>
    </w:p>
    <w:p w14:paraId="3D44A54F" w14:textId="77777777" w:rsidR="00F13BFF" w:rsidRPr="00D243BB" w:rsidRDefault="00F13BFF" w:rsidP="00E4502C">
      <w:pPr>
        <w:tabs>
          <w:tab w:val="left" w:pos="-720"/>
        </w:tabs>
        <w:suppressAutoHyphens/>
        <w:ind w:left="450"/>
        <w:jc w:val="both"/>
        <w:rPr>
          <w:rFonts w:asciiTheme="minorHAnsi" w:hAnsiTheme="minorHAnsi" w:cstheme="minorHAnsi"/>
          <w:spacing w:val="-3"/>
          <w:sz w:val="20"/>
          <w:szCs w:val="20"/>
          <w:u w:val="single"/>
        </w:rPr>
      </w:pPr>
    </w:p>
    <w:p w14:paraId="3D44A550"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u w:val="single"/>
        </w:rPr>
        <w:t>Agreed and Accepted:</w:t>
      </w:r>
    </w:p>
    <w:p w14:paraId="3D44A551"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p>
    <w:p w14:paraId="3D44A552"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Signature ____________________________</w:t>
      </w:r>
    </w:p>
    <w:p w14:paraId="3D44A553"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Name:</w:t>
      </w:r>
      <w:r w:rsidRPr="00D243BB">
        <w:rPr>
          <w:rFonts w:asciiTheme="minorHAnsi" w:hAnsiTheme="minorHAnsi" w:cstheme="minorHAnsi"/>
          <w:spacing w:val="-3"/>
          <w:sz w:val="20"/>
          <w:szCs w:val="20"/>
        </w:rPr>
        <w:tab/>
        <w:t>__________________________</w:t>
      </w:r>
    </w:p>
    <w:p w14:paraId="3D44A554"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Title:       ____________________________</w:t>
      </w:r>
    </w:p>
    <w:p w14:paraId="3D44A555" w14:textId="77777777" w:rsidR="00E4502C" w:rsidRPr="00D243BB" w:rsidRDefault="00E4502C" w:rsidP="00E4502C">
      <w:pPr>
        <w:tabs>
          <w:tab w:val="left" w:pos="-720"/>
        </w:tabs>
        <w:suppressAutoHyphens/>
        <w:ind w:left="450"/>
        <w:jc w:val="both"/>
        <w:rPr>
          <w:rFonts w:asciiTheme="minorHAnsi" w:hAnsiTheme="minorHAnsi" w:cstheme="minorHAnsi"/>
          <w:spacing w:val="-3"/>
          <w:sz w:val="20"/>
          <w:szCs w:val="20"/>
        </w:rPr>
      </w:pPr>
      <w:r w:rsidRPr="00D243BB">
        <w:rPr>
          <w:rFonts w:asciiTheme="minorHAnsi" w:hAnsiTheme="minorHAnsi" w:cstheme="minorHAnsi"/>
          <w:spacing w:val="-3"/>
          <w:sz w:val="20"/>
          <w:szCs w:val="20"/>
        </w:rPr>
        <w:t>Date:       _____________________________</w:t>
      </w:r>
    </w:p>
    <w:p w14:paraId="3D44A556"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57" w14:textId="77777777" w:rsidR="00E4502C" w:rsidRPr="00D243BB" w:rsidRDefault="00E4502C" w:rsidP="00E4502C">
      <w:pPr>
        <w:tabs>
          <w:tab w:val="left" w:pos="-720"/>
        </w:tabs>
        <w:suppressAutoHyphens/>
        <w:jc w:val="both"/>
        <w:rPr>
          <w:rFonts w:asciiTheme="minorHAnsi" w:hAnsiTheme="minorHAnsi" w:cstheme="minorHAnsi"/>
          <w:spacing w:val="-3"/>
          <w:sz w:val="20"/>
          <w:szCs w:val="20"/>
        </w:rPr>
      </w:pPr>
    </w:p>
    <w:p w14:paraId="3D44A558" w14:textId="77777777" w:rsidR="00E52F8A" w:rsidRPr="00D243BB" w:rsidRDefault="00E52F8A">
      <w:pPr>
        <w:widowControl/>
        <w:overflowPunct/>
        <w:adjustRightInd/>
        <w:rPr>
          <w:rFonts w:asciiTheme="minorHAnsi" w:hAnsiTheme="minorHAnsi" w:cstheme="minorHAnsi"/>
          <w:b/>
          <w:spacing w:val="-3"/>
          <w:sz w:val="20"/>
          <w:szCs w:val="20"/>
        </w:rPr>
      </w:pPr>
    </w:p>
    <w:p w14:paraId="3D44A559" w14:textId="77777777" w:rsidR="00B86972" w:rsidRPr="00D243BB" w:rsidRDefault="00B86972" w:rsidP="00B86972">
      <w:pPr>
        <w:jc w:val="center"/>
        <w:rPr>
          <w:rFonts w:asciiTheme="minorHAnsi" w:hAnsiTheme="minorHAnsi" w:cstheme="minorHAnsi"/>
          <w:b/>
        </w:rPr>
      </w:pPr>
    </w:p>
    <w:p w14:paraId="3D44A55A"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Pr="00D243BB">
        <w:rPr>
          <w:rFonts w:asciiTheme="minorHAnsi" w:hAnsiTheme="minorHAnsi" w:cstheme="minorHAnsi"/>
          <w:b/>
        </w:rPr>
        <w:tab/>
      </w:r>
      <w:r w:rsidR="002700A0" w:rsidRPr="00D243BB">
        <w:rPr>
          <w:rFonts w:asciiTheme="minorHAnsi" w:hAnsiTheme="minorHAnsi" w:cstheme="minorHAnsi"/>
          <w:b/>
          <w:noProof/>
          <w:lang w:val="en-GB" w:eastAsia="en-GB"/>
        </w:rPr>
        <w:drawing>
          <wp:inline distT="0" distB="0" distL="0" distR="0" wp14:anchorId="3D44A612" wp14:editId="3D44A613">
            <wp:extent cx="509270" cy="1026795"/>
            <wp:effectExtent l="19050" t="0" r="5080" b="0"/>
            <wp:docPr id="7"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509270" cy="1026795"/>
                    </a:xfrm>
                    <a:prstGeom prst="rect">
                      <a:avLst/>
                    </a:prstGeom>
                    <a:noFill/>
                    <a:ln w="9525">
                      <a:noFill/>
                      <a:miter lim="800000"/>
                      <a:headEnd/>
                      <a:tailEnd/>
                    </a:ln>
                  </pic:spPr>
                </pic:pic>
              </a:graphicData>
            </a:graphic>
          </wp:inline>
        </w:drawing>
      </w:r>
    </w:p>
    <w:p w14:paraId="3D44A55B" w14:textId="77777777" w:rsidR="00B86972" w:rsidRPr="00D243BB" w:rsidRDefault="00B86972" w:rsidP="00B86972">
      <w:pPr>
        <w:jc w:val="center"/>
        <w:rPr>
          <w:rFonts w:asciiTheme="minorHAnsi" w:hAnsiTheme="minorHAnsi" w:cstheme="minorHAnsi"/>
          <w:b/>
        </w:rPr>
      </w:pPr>
    </w:p>
    <w:p w14:paraId="3D44A55C" w14:textId="77777777" w:rsidR="002700A0" w:rsidRPr="00D243BB" w:rsidRDefault="002700A0" w:rsidP="00B86972">
      <w:pPr>
        <w:jc w:val="center"/>
        <w:rPr>
          <w:rFonts w:asciiTheme="minorHAnsi" w:hAnsiTheme="minorHAnsi" w:cstheme="minorHAnsi"/>
          <w:b/>
        </w:rPr>
      </w:pPr>
    </w:p>
    <w:p w14:paraId="3D44A55D" w14:textId="77777777" w:rsidR="002700A0" w:rsidRPr="00D243BB" w:rsidRDefault="002700A0" w:rsidP="00B86972">
      <w:pPr>
        <w:jc w:val="center"/>
        <w:rPr>
          <w:rFonts w:asciiTheme="minorHAnsi" w:hAnsiTheme="minorHAnsi" w:cstheme="minorHAnsi"/>
          <w:b/>
        </w:rPr>
      </w:pPr>
    </w:p>
    <w:p w14:paraId="3D44A55E"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 xml:space="preserve">UNDP </w:t>
      </w:r>
    </w:p>
    <w:p w14:paraId="3D44A55F" w14:textId="77777777" w:rsidR="00B86972" w:rsidRPr="00D243BB" w:rsidRDefault="00B86972" w:rsidP="00B86972">
      <w:pPr>
        <w:jc w:val="center"/>
        <w:rPr>
          <w:rFonts w:asciiTheme="minorHAnsi" w:hAnsiTheme="minorHAnsi" w:cstheme="minorHAnsi"/>
          <w:b/>
        </w:rPr>
      </w:pPr>
      <w:r w:rsidRPr="00D243BB">
        <w:rPr>
          <w:rFonts w:asciiTheme="minorHAnsi" w:hAnsiTheme="minorHAnsi" w:cstheme="minorHAnsi"/>
          <w:b/>
        </w:rPr>
        <w:t>GENERAL CONDITIONS OF CONTRACT FOR SERVICES</w:t>
      </w:r>
    </w:p>
    <w:p w14:paraId="3D44A560" w14:textId="77777777" w:rsidR="00B86972" w:rsidRPr="00D243BB" w:rsidRDefault="00B86972" w:rsidP="00E93C29">
      <w:pPr>
        <w:jc w:val="both"/>
        <w:rPr>
          <w:rFonts w:asciiTheme="minorHAnsi" w:hAnsiTheme="minorHAnsi" w:cstheme="minorHAnsi"/>
          <w:b/>
          <w:sz w:val="20"/>
          <w:szCs w:val="20"/>
        </w:rPr>
      </w:pPr>
    </w:p>
    <w:p w14:paraId="3D44A56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1.0</w:t>
      </w:r>
      <w:r w:rsidRPr="00D243BB">
        <w:rPr>
          <w:rFonts w:asciiTheme="minorHAnsi" w:hAnsiTheme="minorHAnsi" w:cstheme="minorHAnsi"/>
          <w:b/>
          <w:sz w:val="20"/>
          <w:szCs w:val="20"/>
        </w:rPr>
        <w:tab/>
        <w:t>LEGAL STATUS</w:t>
      </w:r>
      <w:r w:rsidRPr="00D243BB">
        <w:rPr>
          <w:rFonts w:asciiTheme="minorHAnsi" w:hAnsiTheme="minorHAnsi" w:cstheme="minorHAnsi"/>
          <w:sz w:val="20"/>
          <w:szCs w:val="20"/>
        </w:rPr>
        <w:t xml:space="preserve">: </w:t>
      </w:r>
    </w:p>
    <w:p w14:paraId="3D44A562" w14:textId="77777777" w:rsidR="00B86972" w:rsidRPr="00D243BB" w:rsidRDefault="00B86972" w:rsidP="00E93C29">
      <w:pPr>
        <w:jc w:val="both"/>
        <w:rPr>
          <w:rFonts w:asciiTheme="minorHAnsi" w:hAnsiTheme="minorHAnsi" w:cstheme="minorHAnsi"/>
          <w:sz w:val="20"/>
          <w:szCs w:val="20"/>
        </w:rPr>
      </w:pPr>
    </w:p>
    <w:p w14:paraId="3D44A56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be considered as having the legal status of an independent contractor vis-à-vis the United Nations Development </w:t>
      </w:r>
      <w:proofErr w:type="spellStart"/>
      <w:r w:rsidRPr="00D243BB">
        <w:rPr>
          <w:rFonts w:asciiTheme="minorHAnsi" w:hAnsiTheme="minorHAnsi" w:cstheme="minorHAnsi"/>
          <w:sz w:val="20"/>
          <w:szCs w:val="20"/>
        </w:rPr>
        <w:t>Programme</w:t>
      </w:r>
      <w:proofErr w:type="spellEnd"/>
      <w:r w:rsidRPr="00D243BB">
        <w:rPr>
          <w:rFonts w:asciiTheme="minorHAnsi" w:hAnsiTheme="minorHAnsi" w:cstheme="minorHAnsi"/>
          <w:sz w:val="20"/>
          <w:szCs w:val="20"/>
        </w:rPr>
        <w:t xml:space="preserve"> (UNDP).  The Contractor’s personnel and sub-contractors shall not be considered in any respect as being the employees or agents of UNDP or the United Nations.</w:t>
      </w:r>
    </w:p>
    <w:p w14:paraId="3D44A564" w14:textId="77777777" w:rsidR="00B86972" w:rsidRPr="00D243BB" w:rsidRDefault="00B86972" w:rsidP="00E93C29">
      <w:pPr>
        <w:jc w:val="both"/>
        <w:rPr>
          <w:rFonts w:asciiTheme="minorHAnsi" w:hAnsiTheme="minorHAnsi" w:cstheme="minorHAnsi"/>
          <w:sz w:val="20"/>
          <w:szCs w:val="20"/>
        </w:rPr>
      </w:pPr>
    </w:p>
    <w:p w14:paraId="3D44A56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w:t>
      </w:r>
      <w:r w:rsidRPr="00D243BB">
        <w:rPr>
          <w:rFonts w:asciiTheme="minorHAnsi" w:hAnsiTheme="minorHAnsi" w:cstheme="minorHAnsi"/>
          <w:b/>
          <w:sz w:val="20"/>
          <w:szCs w:val="20"/>
        </w:rPr>
        <w:tab/>
        <w:t>SOURCE OF INSTRUCTIONS</w:t>
      </w:r>
      <w:r w:rsidRPr="00D243BB">
        <w:rPr>
          <w:rFonts w:asciiTheme="minorHAnsi" w:hAnsiTheme="minorHAnsi" w:cstheme="minorHAnsi"/>
          <w:sz w:val="20"/>
          <w:szCs w:val="20"/>
        </w:rPr>
        <w:t xml:space="preserve">: </w:t>
      </w:r>
    </w:p>
    <w:p w14:paraId="3D44A566" w14:textId="77777777" w:rsidR="00B86972" w:rsidRPr="00D243BB" w:rsidRDefault="00B86972" w:rsidP="00E93C29">
      <w:pPr>
        <w:jc w:val="both"/>
        <w:rPr>
          <w:rFonts w:asciiTheme="minorHAnsi" w:hAnsiTheme="minorHAnsi" w:cstheme="minorHAnsi"/>
          <w:sz w:val="20"/>
          <w:szCs w:val="20"/>
        </w:rPr>
      </w:pPr>
    </w:p>
    <w:p w14:paraId="3D44A56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The Contractor shall neither seek nor accept instructions from any authority external to UNDP in connection with the performance of its services under this Contract.  The Contractor shall refrain from any action that may adversely affect UNDP or the United Nations and shall fulfill its commitments with the fullest regard to the interests of UNDP.</w:t>
      </w:r>
    </w:p>
    <w:p w14:paraId="3D44A568" w14:textId="77777777" w:rsidR="00B86972" w:rsidRPr="00D243BB" w:rsidRDefault="00B86972" w:rsidP="00E93C29">
      <w:pPr>
        <w:jc w:val="both"/>
        <w:rPr>
          <w:rFonts w:asciiTheme="minorHAnsi" w:hAnsiTheme="minorHAnsi" w:cstheme="minorHAnsi"/>
          <w:sz w:val="20"/>
          <w:szCs w:val="20"/>
        </w:rPr>
      </w:pPr>
    </w:p>
    <w:p w14:paraId="3D44A56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lastRenderedPageBreak/>
        <w:t>3.0</w:t>
      </w:r>
      <w:r w:rsidRPr="00D243BB">
        <w:rPr>
          <w:rFonts w:asciiTheme="minorHAnsi" w:hAnsiTheme="minorHAnsi" w:cstheme="minorHAnsi"/>
          <w:b/>
          <w:sz w:val="20"/>
          <w:szCs w:val="20"/>
        </w:rPr>
        <w:tab/>
        <w:t>CONTRACTOR'S RESPONSIBILITY FOR EMPLOYEES:</w:t>
      </w:r>
      <w:r w:rsidRPr="00D243BB">
        <w:rPr>
          <w:rFonts w:asciiTheme="minorHAnsi" w:hAnsiTheme="minorHAnsi" w:cstheme="minorHAnsi"/>
          <w:sz w:val="20"/>
          <w:szCs w:val="20"/>
        </w:rPr>
        <w:t xml:space="preserve"> </w:t>
      </w:r>
    </w:p>
    <w:p w14:paraId="3D44A56A" w14:textId="77777777" w:rsidR="00B86972" w:rsidRPr="00D243BB" w:rsidRDefault="00B86972" w:rsidP="00E93C29">
      <w:pPr>
        <w:jc w:val="both"/>
        <w:rPr>
          <w:rFonts w:asciiTheme="minorHAnsi" w:hAnsiTheme="minorHAnsi" w:cstheme="minorHAnsi"/>
          <w:sz w:val="20"/>
          <w:szCs w:val="20"/>
        </w:rPr>
      </w:pPr>
    </w:p>
    <w:p w14:paraId="3D44A56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 </w:t>
      </w:r>
    </w:p>
    <w:p w14:paraId="3D44A56C" w14:textId="77777777" w:rsidR="00B86972" w:rsidRPr="00D243BB" w:rsidRDefault="00B86972" w:rsidP="00E93C29">
      <w:pPr>
        <w:jc w:val="both"/>
        <w:rPr>
          <w:rFonts w:asciiTheme="minorHAnsi" w:hAnsiTheme="minorHAnsi" w:cstheme="minorHAnsi"/>
          <w:sz w:val="20"/>
          <w:szCs w:val="20"/>
        </w:rPr>
      </w:pPr>
    </w:p>
    <w:p w14:paraId="3D44A56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4.0</w:t>
      </w:r>
      <w:r w:rsidRPr="00D243BB">
        <w:rPr>
          <w:rFonts w:asciiTheme="minorHAnsi" w:hAnsiTheme="minorHAnsi" w:cstheme="minorHAnsi"/>
          <w:b/>
          <w:sz w:val="20"/>
          <w:szCs w:val="20"/>
        </w:rPr>
        <w:tab/>
        <w:t>ASSIGNMENT:</w:t>
      </w:r>
      <w:r w:rsidRPr="00D243BB">
        <w:rPr>
          <w:rFonts w:asciiTheme="minorHAnsi" w:hAnsiTheme="minorHAnsi" w:cstheme="minorHAnsi"/>
          <w:sz w:val="20"/>
          <w:szCs w:val="20"/>
        </w:rPr>
        <w:t xml:space="preserve"> </w:t>
      </w:r>
    </w:p>
    <w:p w14:paraId="3D44A56E" w14:textId="77777777" w:rsidR="00B86972" w:rsidRPr="00D243BB" w:rsidRDefault="00B86972" w:rsidP="00E93C29">
      <w:pPr>
        <w:jc w:val="both"/>
        <w:rPr>
          <w:rFonts w:asciiTheme="minorHAnsi" w:hAnsiTheme="minorHAnsi" w:cstheme="minorHAnsi"/>
          <w:sz w:val="20"/>
          <w:szCs w:val="20"/>
        </w:rPr>
      </w:pPr>
    </w:p>
    <w:p w14:paraId="3D44A56F"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not assign, transfer, pledge or make other disposition of this Contract or any part thereof, or any of the Contractor's rights, claims or obligations under this Contract except with the prior written consent of UNDP. </w:t>
      </w:r>
    </w:p>
    <w:p w14:paraId="3D44A570" w14:textId="77777777" w:rsidR="00B86972" w:rsidRPr="00D243BB" w:rsidRDefault="00B86972" w:rsidP="00E93C29">
      <w:pPr>
        <w:jc w:val="both"/>
        <w:rPr>
          <w:rFonts w:asciiTheme="minorHAnsi" w:hAnsiTheme="minorHAnsi" w:cstheme="minorHAnsi"/>
          <w:sz w:val="20"/>
          <w:szCs w:val="20"/>
        </w:rPr>
      </w:pPr>
    </w:p>
    <w:p w14:paraId="3D44A571"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5.0</w:t>
      </w:r>
      <w:r w:rsidRPr="00D243BB">
        <w:rPr>
          <w:rFonts w:asciiTheme="minorHAnsi" w:hAnsiTheme="minorHAnsi" w:cstheme="minorHAnsi"/>
          <w:b/>
          <w:sz w:val="20"/>
          <w:szCs w:val="20"/>
        </w:rPr>
        <w:tab/>
        <w:t xml:space="preserve">SUB-CONTRACTING: </w:t>
      </w:r>
    </w:p>
    <w:p w14:paraId="3D44A572" w14:textId="77777777" w:rsidR="00B86972" w:rsidRPr="00D243BB" w:rsidRDefault="00B86972" w:rsidP="00E93C29">
      <w:pPr>
        <w:jc w:val="both"/>
        <w:rPr>
          <w:rFonts w:asciiTheme="minorHAnsi" w:hAnsiTheme="minorHAnsi" w:cstheme="minorHAnsi"/>
          <w:b/>
          <w:sz w:val="20"/>
          <w:szCs w:val="20"/>
        </w:rPr>
      </w:pPr>
    </w:p>
    <w:p w14:paraId="3D44A57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In the event the Contractor requires the services of sub-contractors, the Contractor shall obtain the prior written approval and clearance of UNDP for all sub-contractors.  The approval of UNDP of a sub-contractor shall not relieve the Contractor of any of its obligations under this Contract. The terms of any sub-contract shall be subject to and conform to the provisions of this Contract. </w:t>
      </w:r>
    </w:p>
    <w:p w14:paraId="3D44A574" w14:textId="77777777" w:rsidR="00B86972" w:rsidRPr="00D243BB" w:rsidRDefault="00B86972" w:rsidP="00E93C29">
      <w:pPr>
        <w:jc w:val="both"/>
        <w:rPr>
          <w:rFonts w:asciiTheme="minorHAnsi" w:hAnsiTheme="minorHAnsi" w:cstheme="minorHAnsi"/>
          <w:sz w:val="20"/>
          <w:szCs w:val="20"/>
        </w:rPr>
      </w:pPr>
    </w:p>
    <w:p w14:paraId="3D44A57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6.0</w:t>
      </w:r>
      <w:r w:rsidRPr="00D243BB">
        <w:rPr>
          <w:rFonts w:asciiTheme="minorHAnsi" w:hAnsiTheme="minorHAnsi" w:cstheme="minorHAnsi"/>
          <w:b/>
          <w:sz w:val="20"/>
          <w:szCs w:val="20"/>
        </w:rPr>
        <w:tab/>
        <w:t>OFFICIALS NOT TO BENEFIT:</w:t>
      </w:r>
      <w:r w:rsidRPr="00D243BB">
        <w:rPr>
          <w:rFonts w:asciiTheme="minorHAnsi" w:hAnsiTheme="minorHAnsi" w:cstheme="minorHAnsi"/>
          <w:sz w:val="20"/>
          <w:szCs w:val="20"/>
        </w:rPr>
        <w:t xml:space="preserve"> </w:t>
      </w:r>
    </w:p>
    <w:p w14:paraId="3D44A576" w14:textId="77777777" w:rsidR="00B86972" w:rsidRPr="00D243BB" w:rsidRDefault="00B86972" w:rsidP="00E93C29">
      <w:pPr>
        <w:jc w:val="both"/>
        <w:rPr>
          <w:rFonts w:asciiTheme="minorHAnsi" w:hAnsiTheme="minorHAnsi" w:cstheme="minorHAnsi"/>
          <w:sz w:val="20"/>
          <w:szCs w:val="20"/>
        </w:rPr>
      </w:pPr>
    </w:p>
    <w:p w14:paraId="3D44A57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14:paraId="3D44A578" w14:textId="77777777" w:rsidR="00B86972" w:rsidRPr="00D243BB" w:rsidRDefault="00B86972" w:rsidP="00E93C29">
      <w:pPr>
        <w:jc w:val="both"/>
        <w:rPr>
          <w:rFonts w:asciiTheme="minorHAnsi" w:hAnsiTheme="minorHAnsi" w:cstheme="minorHAnsi"/>
          <w:sz w:val="20"/>
          <w:szCs w:val="20"/>
        </w:rPr>
      </w:pPr>
    </w:p>
    <w:p w14:paraId="3D44A57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7.0</w:t>
      </w:r>
      <w:r w:rsidRPr="00D243BB">
        <w:rPr>
          <w:rFonts w:asciiTheme="minorHAnsi" w:hAnsiTheme="minorHAnsi" w:cstheme="minorHAnsi"/>
          <w:b/>
          <w:sz w:val="20"/>
          <w:szCs w:val="20"/>
        </w:rPr>
        <w:tab/>
        <w:t>INDEMNIFICATION</w:t>
      </w:r>
      <w:r w:rsidRPr="00D243BB">
        <w:rPr>
          <w:rFonts w:asciiTheme="minorHAnsi" w:hAnsiTheme="minorHAnsi" w:cstheme="minorHAnsi"/>
          <w:sz w:val="20"/>
          <w:szCs w:val="20"/>
        </w:rPr>
        <w:t xml:space="preserve">: </w:t>
      </w:r>
    </w:p>
    <w:p w14:paraId="3D44A57A" w14:textId="77777777" w:rsidR="00B86972" w:rsidRPr="00D243BB" w:rsidRDefault="00B86972" w:rsidP="00E93C29">
      <w:pPr>
        <w:jc w:val="both"/>
        <w:rPr>
          <w:rFonts w:asciiTheme="minorHAnsi" w:hAnsiTheme="minorHAnsi" w:cstheme="minorHAnsi"/>
          <w:sz w:val="20"/>
          <w:szCs w:val="20"/>
        </w:rPr>
      </w:pPr>
    </w:p>
    <w:p w14:paraId="3D44A57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indemnify, hold and save harmless, and defend, at its own expense, UNDP, its officials, agents, servants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provision shall extend, inter alia, to claims and liability in the nature of workmen's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this Contract. </w:t>
      </w:r>
    </w:p>
    <w:p w14:paraId="3D44A57C" w14:textId="77777777" w:rsidR="00B86972" w:rsidRPr="00D243BB" w:rsidRDefault="00B86972" w:rsidP="00E93C29">
      <w:pPr>
        <w:jc w:val="both"/>
        <w:rPr>
          <w:rFonts w:asciiTheme="minorHAnsi" w:hAnsiTheme="minorHAnsi" w:cstheme="minorHAnsi"/>
          <w:sz w:val="20"/>
          <w:szCs w:val="20"/>
        </w:rPr>
      </w:pPr>
    </w:p>
    <w:p w14:paraId="3D44A57D"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8.0</w:t>
      </w:r>
      <w:r w:rsidRPr="00D243BB">
        <w:rPr>
          <w:rFonts w:asciiTheme="minorHAnsi" w:hAnsiTheme="minorHAnsi" w:cstheme="minorHAnsi"/>
          <w:b/>
          <w:sz w:val="20"/>
          <w:szCs w:val="20"/>
        </w:rPr>
        <w:tab/>
        <w:t>INSURANCE AND LIABILITIES TO THIRD PARTIES:</w:t>
      </w:r>
    </w:p>
    <w:p w14:paraId="3D44A57E" w14:textId="77777777" w:rsidR="00B86972" w:rsidRPr="00D243BB" w:rsidRDefault="00B86972" w:rsidP="00E93C29">
      <w:pPr>
        <w:jc w:val="both"/>
        <w:rPr>
          <w:rFonts w:asciiTheme="minorHAnsi" w:hAnsiTheme="minorHAnsi" w:cstheme="minorHAnsi"/>
          <w:b/>
          <w:sz w:val="20"/>
          <w:szCs w:val="20"/>
        </w:rPr>
      </w:pPr>
    </w:p>
    <w:p w14:paraId="3D44A57F"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8.1</w:t>
      </w:r>
      <w:r w:rsidRPr="00D243BB">
        <w:rPr>
          <w:rFonts w:asciiTheme="minorHAnsi" w:hAnsiTheme="minorHAnsi" w:cstheme="minorHAnsi"/>
          <w:sz w:val="20"/>
          <w:szCs w:val="20"/>
        </w:rPr>
        <w:tab/>
        <w:t>The Contractor shall provide and thereafter maintain insurance against all risks in respect of its property and any equipment used for the execution of this Contract.</w:t>
      </w:r>
    </w:p>
    <w:p w14:paraId="3D44A580" w14:textId="77777777" w:rsidR="00B86972" w:rsidRPr="00D243BB" w:rsidRDefault="00B86972" w:rsidP="00E93C29">
      <w:pPr>
        <w:jc w:val="both"/>
        <w:rPr>
          <w:rFonts w:asciiTheme="minorHAnsi" w:hAnsiTheme="minorHAnsi" w:cstheme="minorHAnsi"/>
          <w:sz w:val="20"/>
          <w:szCs w:val="20"/>
        </w:rPr>
      </w:pPr>
    </w:p>
    <w:p w14:paraId="3D44A58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8.2</w:t>
      </w:r>
      <w:r w:rsidRPr="00D243BB">
        <w:rPr>
          <w:rFonts w:asciiTheme="minorHAnsi" w:hAnsiTheme="minorHAnsi" w:cstheme="minorHAnsi"/>
          <w:sz w:val="20"/>
          <w:szCs w:val="20"/>
        </w:rPr>
        <w:tab/>
        <w:t xml:space="preserve">The Contractor shall provide and thereafter maintain all appropriate workmen's compensation insurance, or the equivalent, with respect to its employees to cover claims for personal injury or death in connection with this Contract. </w:t>
      </w:r>
    </w:p>
    <w:p w14:paraId="3D44A582" w14:textId="77777777" w:rsidR="00B86972" w:rsidRPr="00D243BB" w:rsidRDefault="00B86972" w:rsidP="00E93C29">
      <w:pPr>
        <w:jc w:val="both"/>
        <w:rPr>
          <w:rFonts w:asciiTheme="minorHAnsi" w:hAnsiTheme="minorHAnsi" w:cstheme="minorHAnsi"/>
          <w:sz w:val="20"/>
          <w:szCs w:val="20"/>
        </w:rPr>
      </w:pPr>
    </w:p>
    <w:p w14:paraId="3D44A58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8.3</w:t>
      </w:r>
      <w:r w:rsidRPr="00D243BB">
        <w:rPr>
          <w:rFonts w:asciiTheme="minorHAnsi" w:hAnsiTheme="minorHAnsi" w:cstheme="minorHAnsi"/>
          <w:sz w:val="20"/>
          <w:szCs w:val="20"/>
        </w:rPr>
        <w:tab/>
        <w:t>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 boats, airplanes or other equipment owned or leased by the Contractor or its agents, servants, employees or sub-contractors performing work or services in connection with this Contract.</w:t>
      </w:r>
    </w:p>
    <w:p w14:paraId="3D44A58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 xml:space="preserve"> </w:t>
      </w:r>
    </w:p>
    <w:p w14:paraId="3D44A585"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w:t>
      </w:r>
      <w:r w:rsidRPr="00D243BB">
        <w:rPr>
          <w:rFonts w:asciiTheme="minorHAnsi" w:hAnsiTheme="minorHAnsi" w:cstheme="minorHAnsi"/>
          <w:sz w:val="20"/>
          <w:szCs w:val="20"/>
        </w:rPr>
        <w:tab/>
        <w:t xml:space="preserve">Except for the workmen's compensation insurance, the insurance policies under this Article shall: </w:t>
      </w:r>
    </w:p>
    <w:p w14:paraId="3D44A586" w14:textId="77777777" w:rsidR="00B86972" w:rsidRPr="00D243BB" w:rsidRDefault="00B86972" w:rsidP="00E93C29">
      <w:pPr>
        <w:jc w:val="both"/>
        <w:rPr>
          <w:rFonts w:asciiTheme="minorHAnsi" w:hAnsiTheme="minorHAnsi" w:cstheme="minorHAnsi"/>
          <w:sz w:val="20"/>
          <w:szCs w:val="20"/>
        </w:rPr>
      </w:pPr>
    </w:p>
    <w:p w14:paraId="3D44A587"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lastRenderedPageBreak/>
        <w:t>8.4.1</w:t>
      </w:r>
      <w:r w:rsidRPr="00D243BB">
        <w:rPr>
          <w:rFonts w:asciiTheme="minorHAnsi" w:hAnsiTheme="minorHAnsi" w:cstheme="minorHAnsi"/>
          <w:sz w:val="20"/>
          <w:szCs w:val="20"/>
        </w:rPr>
        <w:tab/>
        <w:t xml:space="preserve">Name UNDP as additional </w:t>
      </w:r>
      <w:proofErr w:type="gramStart"/>
      <w:r w:rsidRPr="00D243BB">
        <w:rPr>
          <w:rFonts w:asciiTheme="minorHAnsi" w:hAnsiTheme="minorHAnsi" w:cstheme="minorHAnsi"/>
          <w:sz w:val="20"/>
          <w:szCs w:val="20"/>
        </w:rPr>
        <w:t>insured;</w:t>
      </w:r>
      <w:proofErr w:type="gramEnd"/>
      <w:r w:rsidRPr="00D243BB">
        <w:rPr>
          <w:rFonts w:asciiTheme="minorHAnsi" w:hAnsiTheme="minorHAnsi" w:cstheme="minorHAnsi"/>
          <w:sz w:val="20"/>
          <w:szCs w:val="20"/>
        </w:rPr>
        <w:t xml:space="preserve"> </w:t>
      </w:r>
    </w:p>
    <w:p w14:paraId="3D44A588" w14:textId="77777777" w:rsidR="00B86972" w:rsidRPr="00D243BB" w:rsidRDefault="00B86972" w:rsidP="00E93C29">
      <w:pPr>
        <w:jc w:val="both"/>
        <w:rPr>
          <w:rFonts w:asciiTheme="minorHAnsi" w:hAnsiTheme="minorHAnsi" w:cstheme="minorHAnsi"/>
          <w:sz w:val="20"/>
          <w:szCs w:val="20"/>
        </w:rPr>
      </w:pPr>
    </w:p>
    <w:p w14:paraId="3D44A589"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8.4.2</w:t>
      </w:r>
      <w:r w:rsidRPr="00D243BB">
        <w:rPr>
          <w:rFonts w:asciiTheme="minorHAnsi" w:hAnsiTheme="minorHAnsi" w:cstheme="minorHAnsi"/>
          <w:sz w:val="20"/>
          <w:szCs w:val="20"/>
        </w:rPr>
        <w:tab/>
        <w:t xml:space="preserve">Include a waiver of subrogation of the Contractor's rights to the insurance carrier against the </w:t>
      </w:r>
      <w:proofErr w:type="gramStart"/>
      <w:r w:rsidRPr="00D243BB">
        <w:rPr>
          <w:rFonts w:asciiTheme="minorHAnsi" w:hAnsiTheme="minorHAnsi" w:cstheme="minorHAnsi"/>
          <w:sz w:val="20"/>
          <w:szCs w:val="20"/>
        </w:rPr>
        <w:t>UNDP;</w:t>
      </w:r>
      <w:proofErr w:type="gramEnd"/>
      <w:r w:rsidRPr="00D243BB">
        <w:rPr>
          <w:rFonts w:asciiTheme="minorHAnsi" w:hAnsiTheme="minorHAnsi" w:cstheme="minorHAnsi"/>
          <w:sz w:val="20"/>
          <w:szCs w:val="20"/>
        </w:rPr>
        <w:t xml:space="preserve"> </w:t>
      </w:r>
    </w:p>
    <w:p w14:paraId="3D44A58A" w14:textId="77777777" w:rsidR="00B86972" w:rsidRPr="00D243BB" w:rsidRDefault="00B86972" w:rsidP="00E93C29">
      <w:pPr>
        <w:jc w:val="both"/>
        <w:rPr>
          <w:rFonts w:asciiTheme="minorHAnsi" w:hAnsiTheme="minorHAnsi" w:cstheme="minorHAnsi"/>
          <w:sz w:val="20"/>
          <w:szCs w:val="20"/>
        </w:rPr>
      </w:pPr>
    </w:p>
    <w:p w14:paraId="3D44A58B"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8.4.3</w:t>
      </w:r>
      <w:r w:rsidRPr="00D243BB">
        <w:rPr>
          <w:rFonts w:asciiTheme="minorHAnsi" w:hAnsiTheme="minorHAnsi" w:cstheme="minorHAnsi"/>
          <w:sz w:val="20"/>
          <w:szCs w:val="20"/>
        </w:rPr>
        <w:tab/>
        <w:t xml:space="preserve">Provide that the UNDP shall receive thirty (30) days written notice from the insurers prior to any cancellation or change of coverage. </w:t>
      </w:r>
    </w:p>
    <w:p w14:paraId="3D44A58C" w14:textId="77777777" w:rsidR="00B86972" w:rsidRPr="00D243BB" w:rsidRDefault="00B86972" w:rsidP="00E93C29">
      <w:pPr>
        <w:jc w:val="both"/>
        <w:rPr>
          <w:rFonts w:asciiTheme="minorHAnsi" w:hAnsiTheme="minorHAnsi" w:cstheme="minorHAnsi"/>
          <w:sz w:val="20"/>
          <w:szCs w:val="20"/>
        </w:rPr>
      </w:pPr>
    </w:p>
    <w:p w14:paraId="3D44A58D"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8.5</w:t>
      </w:r>
      <w:r w:rsidRPr="00D243BB">
        <w:rPr>
          <w:rFonts w:asciiTheme="minorHAnsi" w:hAnsiTheme="minorHAnsi" w:cstheme="minorHAnsi"/>
          <w:sz w:val="20"/>
          <w:szCs w:val="20"/>
        </w:rPr>
        <w:tab/>
        <w:t xml:space="preserve">The Contractor shall, upon request, provide the UNDP with satisfactory evidence of the insurance required under this Article. </w:t>
      </w:r>
    </w:p>
    <w:p w14:paraId="3D44A58E" w14:textId="77777777" w:rsidR="00B86972" w:rsidRPr="00D243BB" w:rsidRDefault="00B86972" w:rsidP="00E93C29">
      <w:pPr>
        <w:jc w:val="both"/>
        <w:rPr>
          <w:rFonts w:asciiTheme="minorHAnsi" w:hAnsiTheme="minorHAnsi" w:cstheme="minorHAnsi"/>
          <w:sz w:val="20"/>
          <w:szCs w:val="20"/>
        </w:rPr>
      </w:pPr>
    </w:p>
    <w:p w14:paraId="3D44A58F"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9.0</w:t>
      </w:r>
      <w:r w:rsidRPr="00D243BB">
        <w:rPr>
          <w:rFonts w:asciiTheme="minorHAnsi" w:hAnsiTheme="minorHAnsi" w:cstheme="minorHAnsi"/>
          <w:b/>
          <w:sz w:val="20"/>
          <w:szCs w:val="20"/>
        </w:rPr>
        <w:tab/>
        <w:t xml:space="preserve">ENCUMBRANCES/LIENS: </w:t>
      </w:r>
    </w:p>
    <w:p w14:paraId="3D44A590" w14:textId="77777777" w:rsidR="00B86972" w:rsidRPr="00D243BB" w:rsidRDefault="00B86972" w:rsidP="00E93C29">
      <w:pPr>
        <w:jc w:val="both"/>
        <w:rPr>
          <w:rFonts w:asciiTheme="minorHAnsi" w:hAnsiTheme="minorHAnsi" w:cstheme="minorHAnsi"/>
          <w:b/>
          <w:sz w:val="20"/>
          <w:szCs w:val="20"/>
        </w:rPr>
      </w:pPr>
    </w:p>
    <w:p w14:paraId="3D44A591"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not cause or permit any lien, attachment or other encumbrance by any person to be placed on file or to remain on file in any public office or on file with the UNDP against any monies due or to become due for any work done or materials furnished under this Contract, or by reason of any other claim or demand against the Contractor. </w:t>
      </w:r>
    </w:p>
    <w:p w14:paraId="3D44A592" w14:textId="77777777" w:rsidR="00B86972" w:rsidRPr="00D243BB" w:rsidRDefault="00B86972" w:rsidP="00E93C29">
      <w:pPr>
        <w:jc w:val="both"/>
        <w:rPr>
          <w:rFonts w:asciiTheme="minorHAnsi" w:hAnsiTheme="minorHAnsi" w:cstheme="minorHAnsi"/>
          <w:sz w:val="20"/>
          <w:szCs w:val="20"/>
        </w:rPr>
      </w:pPr>
    </w:p>
    <w:p w14:paraId="3D44A593"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10.0</w:t>
      </w:r>
      <w:r w:rsidRPr="00D243BB">
        <w:rPr>
          <w:rFonts w:asciiTheme="minorHAnsi" w:hAnsiTheme="minorHAnsi" w:cstheme="minorHAnsi"/>
          <w:b/>
          <w:sz w:val="20"/>
          <w:szCs w:val="20"/>
        </w:rPr>
        <w:tab/>
        <w:t>TITLE TO EQUIPMENT:</w:t>
      </w:r>
      <w:r w:rsidRPr="00D243BB">
        <w:rPr>
          <w:rFonts w:asciiTheme="minorHAnsi" w:hAnsiTheme="minorHAnsi" w:cstheme="minorHAnsi"/>
          <w:sz w:val="20"/>
          <w:szCs w:val="20"/>
        </w:rPr>
        <w:t xml:space="preserve"> Title to any equipment and supplies that may be furnished by UNDP shall rest with UNDP and any such equipment shall be returned to UNDP at the conclusion of this Contract or when no longer needed by the Contractor. Such equipment, when returned to UNDP, shall be in the same condition as when delivered to the Contractor, subject to normal wear and tear.  The Contractor shall be liable to compensate UNDP for equipment determined to be damaged or degraded beyond normal wear and tear. </w:t>
      </w:r>
      <w:r w:rsidRPr="00D243BB">
        <w:rPr>
          <w:rFonts w:asciiTheme="minorHAnsi" w:hAnsiTheme="minorHAnsi" w:cstheme="minorHAnsi"/>
          <w:sz w:val="20"/>
          <w:szCs w:val="20"/>
        </w:rPr>
        <w:cr/>
      </w:r>
    </w:p>
    <w:p w14:paraId="3D44A59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11.0</w:t>
      </w:r>
      <w:r w:rsidRPr="00D243BB">
        <w:rPr>
          <w:rFonts w:asciiTheme="minorHAnsi" w:hAnsiTheme="minorHAnsi" w:cstheme="minorHAnsi"/>
          <w:b/>
          <w:sz w:val="20"/>
          <w:szCs w:val="20"/>
        </w:rPr>
        <w:tab/>
        <w:t>COPYRIGHT, PATENTS AND OTHER PROPRIETARY RIGHTS:</w:t>
      </w:r>
    </w:p>
    <w:p w14:paraId="3D44A595" w14:textId="77777777" w:rsidR="00B86972" w:rsidRPr="00D243BB" w:rsidRDefault="00B86972" w:rsidP="00E93C29">
      <w:pPr>
        <w:jc w:val="both"/>
        <w:rPr>
          <w:rFonts w:asciiTheme="minorHAnsi" w:hAnsiTheme="minorHAnsi" w:cstheme="minorHAnsi"/>
          <w:b/>
          <w:sz w:val="20"/>
          <w:szCs w:val="20"/>
        </w:rPr>
      </w:pPr>
    </w:p>
    <w:p w14:paraId="3D44A59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11.1</w:t>
      </w:r>
      <w:r w:rsidRPr="00D243BB">
        <w:rPr>
          <w:rFonts w:asciiTheme="minorHAnsi" w:hAnsiTheme="minorHAnsi" w:cstheme="minorHAnsi"/>
          <w:sz w:val="20"/>
          <w:szCs w:val="20"/>
        </w:rPr>
        <w:tab/>
        <w:t xml:space="preserve">Except as is otherwise expressly provided in writing in the Contract, the UNDP shall be entitled to all intellectual property and other proprietary rights including, but not limited to, patents, copyrights, and trademarks, with regard to products, processes, inventions, ideas, know-how, or documents and other materials which the Contractor has developed for the UNDP under the Contract and which bear a direct relation to or are produced or prepared or collected in consequence of, or during the course of, the performance of the Contract, and the Contractor acknowledges and agrees that such products, documents and other materials constitute works made for hire for the UNDP. </w:t>
      </w:r>
    </w:p>
    <w:p w14:paraId="3D44A597" w14:textId="77777777" w:rsidR="00B86972" w:rsidRPr="00D243BB" w:rsidRDefault="00B86972" w:rsidP="00E93C29">
      <w:pPr>
        <w:jc w:val="both"/>
        <w:rPr>
          <w:rFonts w:asciiTheme="minorHAnsi" w:hAnsiTheme="minorHAnsi" w:cstheme="minorHAnsi"/>
          <w:sz w:val="20"/>
          <w:szCs w:val="20"/>
        </w:rPr>
      </w:pPr>
    </w:p>
    <w:p w14:paraId="3D44A59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11.2</w:t>
      </w:r>
      <w:r w:rsidRPr="00D243BB">
        <w:rPr>
          <w:rFonts w:asciiTheme="minorHAnsi" w:hAnsiTheme="minorHAnsi" w:cstheme="minorHAnsi"/>
          <w:sz w:val="20"/>
          <w:szCs w:val="20"/>
        </w:rPr>
        <w:tab/>
        <w:t>To the extent that any such intellectual property or other proprietary rights consist of any intellectual property or other proprietary rights of the Contractor: (</w:t>
      </w:r>
      <w:proofErr w:type="spellStart"/>
      <w:r w:rsidRPr="00D243BB">
        <w:rPr>
          <w:rFonts w:asciiTheme="minorHAnsi" w:hAnsiTheme="minorHAnsi" w:cstheme="minorHAnsi"/>
          <w:sz w:val="20"/>
          <w:szCs w:val="20"/>
        </w:rPr>
        <w:t>i</w:t>
      </w:r>
      <w:proofErr w:type="spellEnd"/>
      <w:r w:rsidRPr="00D243BB">
        <w:rPr>
          <w:rFonts w:asciiTheme="minorHAnsi" w:hAnsiTheme="minorHAnsi" w:cstheme="minorHAnsi"/>
          <w:sz w:val="20"/>
          <w:szCs w:val="20"/>
        </w:rPr>
        <w:t>) that pre-existed the performance by the Contractor of its obligations under the Contract, or (ii) that the Contractor may develop or acquire, or may have developed or acquired, independently of the performance of its obligations under the Contract, the UNDP does not and shall not claim any ownership interest thereto, and the Contractor grants to the UNDP a perpetual license to use such intellectual property or other proprietary right solely for the purposes of and in accordance with the requirements of the Contract.</w:t>
      </w:r>
    </w:p>
    <w:p w14:paraId="3D44A599" w14:textId="77777777" w:rsidR="00B86972" w:rsidRPr="00D243BB" w:rsidRDefault="00B86972" w:rsidP="00E93C29">
      <w:pPr>
        <w:jc w:val="both"/>
        <w:rPr>
          <w:rFonts w:asciiTheme="minorHAnsi" w:hAnsiTheme="minorHAnsi" w:cstheme="minorHAnsi"/>
          <w:sz w:val="20"/>
          <w:szCs w:val="20"/>
        </w:rPr>
      </w:pPr>
    </w:p>
    <w:p w14:paraId="3D44A59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11.3</w:t>
      </w:r>
      <w:r w:rsidRPr="00D243BB">
        <w:rPr>
          <w:rFonts w:asciiTheme="minorHAnsi" w:hAnsiTheme="minorHAnsi" w:cstheme="minorHAnsi"/>
          <w:sz w:val="20"/>
          <w:szCs w:val="20"/>
        </w:rPr>
        <w:tab/>
        <w:t>At the request of the UNDP; the Contractor shall take all necessary steps, execute all necessary documents and generally assist in securing such proprietary rights and transferring or licensing them to the UNDP in compliance with the requirements of the applicable law and of the Contract.</w:t>
      </w:r>
    </w:p>
    <w:p w14:paraId="3D44A59B" w14:textId="77777777" w:rsidR="00B86972" w:rsidRPr="00D243BB" w:rsidRDefault="00B86972" w:rsidP="00E93C29">
      <w:pPr>
        <w:jc w:val="both"/>
        <w:rPr>
          <w:rFonts w:asciiTheme="minorHAnsi" w:hAnsiTheme="minorHAnsi" w:cstheme="minorHAnsi"/>
          <w:b/>
          <w:sz w:val="20"/>
          <w:szCs w:val="20"/>
        </w:rPr>
      </w:pPr>
    </w:p>
    <w:p w14:paraId="3D44A59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11.4</w:t>
      </w:r>
      <w:r w:rsidRPr="00D243BB">
        <w:rPr>
          <w:rFonts w:asciiTheme="minorHAnsi" w:hAnsiTheme="minorHAnsi" w:cstheme="minorHAnsi"/>
          <w:sz w:val="20"/>
          <w:szCs w:val="20"/>
        </w:rPr>
        <w:tab/>
        <w:t>Subject to the foregoing provisions, all maps, drawings, photographs, mosaics, plans, reports, estimates, recommendations, documents, and all other data compiled by or received by the Contractor under the Contract shall be the property of the UNDP, shall be made available for use or inspection by the UNDP at reasonable times and in reasonable places, shall be treated as confidential, and shall be delivered only to UNDP authorized officials on completion of work under the Contract.</w:t>
      </w:r>
    </w:p>
    <w:p w14:paraId="3D44A59D" w14:textId="77777777" w:rsidR="00B86972" w:rsidRPr="00D243BB" w:rsidRDefault="00B86972" w:rsidP="00E93C29">
      <w:pPr>
        <w:jc w:val="both"/>
        <w:rPr>
          <w:rFonts w:asciiTheme="minorHAnsi" w:hAnsiTheme="minorHAnsi" w:cstheme="minorHAnsi"/>
          <w:sz w:val="20"/>
          <w:szCs w:val="20"/>
        </w:rPr>
      </w:pPr>
    </w:p>
    <w:p w14:paraId="3D44A59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12.0</w:t>
      </w:r>
      <w:r w:rsidRPr="00D243BB">
        <w:rPr>
          <w:rFonts w:asciiTheme="minorHAnsi" w:hAnsiTheme="minorHAnsi" w:cstheme="minorHAnsi"/>
          <w:b/>
          <w:sz w:val="20"/>
          <w:szCs w:val="20"/>
        </w:rPr>
        <w:tab/>
        <w:t>USE OF NAME, EMBLEM OR OFFICIAL SEAL OF UNDP OR THE UNITED NATIONS:</w:t>
      </w:r>
      <w:r w:rsidRPr="00D243BB">
        <w:rPr>
          <w:rFonts w:asciiTheme="minorHAnsi" w:hAnsiTheme="minorHAnsi" w:cstheme="minorHAnsi"/>
          <w:sz w:val="20"/>
          <w:szCs w:val="20"/>
        </w:rPr>
        <w:t xml:space="preserve"> </w:t>
      </w:r>
    </w:p>
    <w:p w14:paraId="3D44A59F" w14:textId="77777777" w:rsidR="00B86972" w:rsidRPr="00D243BB" w:rsidRDefault="00B86972" w:rsidP="00E93C29">
      <w:pPr>
        <w:jc w:val="both"/>
        <w:rPr>
          <w:rFonts w:asciiTheme="minorHAnsi" w:hAnsiTheme="minorHAnsi" w:cstheme="minorHAnsi"/>
          <w:sz w:val="20"/>
          <w:szCs w:val="20"/>
        </w:rPr>
      </w:pPr>
    </w:p>
    <w:p w14:paraId="3D44A5A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lastRenderedPageBreak/>
        <w:t xml:space="preserve">The Contractor shall not advertise or otherwise make public the fact that it is a Contractor with UNDP, nor shall the Contractor, in any manner whatsoever use the name, emblem or official seal of UNDP or THE United Nations, or any abbreviation of the name of UNDP or United Nations in connection with its business or otherwise. </w:t>
      </w:r>
    </w:p>
    <w:p w14:paraId="3D44A5A1" w14:textId="77777777" w:rsidR="00B86972" w:rsidRPr="00D243BB" w:rsidRDefault="00B86972" w:rsidP="00E93C29">
      <w:pPr>
        <w:jc w:val="both"/>
        <w:rPr>
          <w:rFonts w:asciiTheme="minorHAnsi" w:hAnsiTheme="minorHAnsi" w:cstheme="minorHAnsi"/>
          <w:sz w:val="20"/>
          <w:szCs w:val="20"/>
        </w:rPr>
      </w:pPr>
    </w:p>
    <w:p w14:paraId="3D44A5A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13.0</w:t>
      </w:r>
      <w:r w:rsidRPr="00D243BB">
        <w:rPr>
          <w:rFonts w:asciiTheme="minorHAnsi" w:hAnsiTheme="minorHAnsi" w:cstheme="minorHAnsi"/>
          <w:b/>
          <w:sz w:val="20"/>
          <w:szCs w:val="20"/>
        </w:rPr>
        <w:tab/>
        <w:t>CONFIDENTIAL NATURE OF DOCUMENTS AND INFORMATION:</w:t>
      </w:r>
      <w:r w:rsidRPr="00D243BB">
        <w:rPr>
          <w:rFonts w:asciiTheme="minorHAnsi" w:hAnsiTheme="minorHAnsi" w:cstheme="minorHAnsi"/>
          <w:sz w:val="20"/>
          <w:szCs w:val="20"/>
        </w:rPr>
        <w:t xml:space="preserve">  </w:t>
      </w:r>
    </w:p>
    <w:p w14:paraId="3D44A5A3" w14:textId="77777777" w:rsidR="00B86972" w:rsidRPr="00D243BB" w:rsidRDefault="00B86972" w:rsidP="00E93C29">
      <w:pPr>
        <w:jc w:val="both"/>
        <w:rPr>
          <w:rFonts w:asciiTheme="minorHAnsi" w:hAnsiTheme="minorHAnsi" w:cstheme="minorHAnsi"/>
          <w:sz w:val="20"/>
          <w:szCs w:val="20"/>
        </w:rPr>
      </w:pPr>
    </w:p>
    <w:p w14:paraId="3D44A5A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Information and data that is considered proprietary by either Party</w:t>
      </w:r>
      <w:ins w:id="6" w:author="Lorena Sander" w:date="2011-10-20T16:17:00Z">
        <w:r w:rsidR="00595F08">
          <w:rPr>
            <w:rFonts w:asciiTheme="minorHAnsi" w:hAnsiTheme="minorHAnsi" w:cstheme="minorHAnsi"/>
            <w:sz w:val="20"/>
            <w:szCs w:val="20"/>
          </w:rPr>
          <w:t xml:space="preserve">, </w:t>
        </w:r>
      </w:ins>
      <w:r w:rsidRPr="00D243BB">
        <w:rPr>
          <w:rFonts w:asciiTheme="minorHAnsi" w:hAnsiTheme="minorHAnsi" w:cstheme="minorHAnsi"/>
          <w:sz w:val="20"/>
          <w:szCs w:val="20"/>
        </w:rPr>
        <w:t xml:space="preserve"> and that is delivered or disclosed by one Party (“Discloser”) to the other Party (“Recipient”) during the course of performance of the Contract, and that is designated as confidential (“Information”), shall be held in confidence by that Party and shall be handled as follows: </w:t>
      </w:r>
    </w:p>
    <w:p w14:paraId="3D44A5A5" w14:textId="77777777" w:rsidR="00B86972" w:rsidRPr="00D243BB" w:rsidRDefault="00B86972" w:rsidP="00E93C29">
      <w:pPr>
        <w:jc w:val="both"/>
        <w:rPr>
          <w:rFonts w:asciiTheme="minorHAnsi" w:hAnsiTheme="minorHAnsi" w:cstheme="minorHAnsi"/>
          <w:sz w:val="20"/>
          <w:szCs w:val="20"/>
        </w:rPr>
      </w:pPr>
    </w:p>
    <w:p w14:paraId="3D44A5A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13.1</w:t>
      </w:r>
      <w:r w:rsidRPr="00D243BB">
        <w:rPr>
          <w:rFonts w:asciiTheme="minorHAnsi" w:hAnsiTheme="minorHAnsi" w:cstheme="minorHAnsi"/>
          <w:sz w:val="20"/>
          <w:szCs w:val="20"/>
        </w:rPr>
        <w:tab/>
        <w:t xml:space="preserve">The recipient (“Recipient”) of such information shall: </w:t>
      </w:r>
    </w:p>
    <w:p w14:paraId="3D44A5A7" w14:textId="77777777" w:rsidR="00B86972" w:rsidRPr="00D243BB" w:rsidRDefault="00B86972" w:rsidP="00E93C29">
      <w:pPr>
        <w:jc w:val="both"/>
        <w:rPr>
          <w:rFonts w:asciiTheme="minorHAnsi" w:hAnsiTheme="minorHAnsi" w:cstheme="minorHAnsi"/>
          <w:sz w:val="20"/>
          <w:szCs w:val="20"/>
        </w:rPr>
      </w:pPr>
    </w:p>
    <w:p w14:paraId="3D44A5A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13.1.1</w:t>
      </w:r>
      <w:r w:rsidRPr="00D243BB">
        <w:rPr>
          <w:rFonts w:asciiTheme="minorHAnsi" w:hAnsiTheme="minorHAnsi" w:cstheme="minorHAnsi"/>
          <w:sz w:val="20"/>
          <w:szCs w:val="20"/>
        </w:rPr>
        <w:tab/>
        <w:t xml:space="preserve">use the same care and discretion to avoid disclosure, </w:t>
      </w:r>
      <w:proofErr w:type="gramStart"/>
      <w:r w:rsidRPr="00D243BB">
        <w:rPr>
          <w:rFonts w:asciiTheme="minorHAnsi" w:hAnsiTheme="minorHAnsi" w:cstheme="minorHAnsi"/>
          <w:sz w:val="20"/>
          <w:szCs w:val="20"/>
        </w:rPr>
        <w:t>publication</w:t>
      </w:r>
      <w:proofErr w:type="gramEnd"/>
      <w:r w:rsidRPr="00D243BB">
        <w:rPr>
          <w:rFonts w:asciiTheme="minorHAnsi" w:hAnsiTheme="minorHAnsi" w:cstheme="minorHAnsi"/>
          <w:sz w:val="20"/>
          <w:szCs w:val="20"/>
        </w:rPr>
        <w:t xml:space="preserve"> or dissemination of the Discloser’s Information as it uses with its own similar information that it does not wish to disclose, publish or disseminate; and,</w:t>
      </w:r>
    </w:p>
    <w:p w14:paraId="3D44A5A9" w14:textId="77777777" w:rsidR="00B86972" w:rsidRPr="00D243BB" w:rsidRDefault="00B86972" w:rsidP="00E93C29">
      <w:pPr>
        <w:jc w:val="both"/>
        <w:rPr>
          <w:rFonts w:asciiTheme="minorHAnsi" w:hAnsiTheme="minorHAnsi" w:cstheme="minorHAnsi"/>
          <w:sz w:val="20"/>
          <w:szCs w:val="20"/>
        </w:rPr>
      </w:pPr>
    </w:p>
    <w:p w14:paraId="3D44A5A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13.1.2</w:t>
      </w:r>
      <w:r w:rsidRPr="00D243BB">
        <w:rPr>
          <w:rFonts w:asciiTheme="minorHAnsi" w:hAnsiTheme="minorHAnsi" w:cstheme="minorHAnsi"/>
          <w:b/>
          <w:sz w:val="20"/>
          <w:szCs w:val="20"/>
        </w:rPr>
        <w:tab/>
      </w:r>
      <w:r w:rsidRPr="00D243BB">
        <w:rPr>
          <w:rFonts w:asciiTheme="minorHAnsi" w:hAnsiTheme="minorHAnsi" w:cstheme="minorHAnsi"/>
          <w:sz w:val="20"/>
          <w:szCs w:val="20"/>
        </w:rPr>
        <w:t>use the Discloser’s Information solely for the purpose for which it was disclosed.</w:t>
      </w:r>
    </w:p>
    <w:p w14:paraId="3D44A5AB" w14:textId="77777777" w:rsidR="00B86972" w:rsidRPr="00D243BB" w:rsidRDefault="00B86972" w:rsidP="00E93C29">
      <w:pPr>
        <w:jc w:val="both"/>
        <w:rPr>
          <w:rFonts w:asciiTheme="minorHAnsi" w:hAnsiTheme="minorHAnsi" w:cstheme="minorHAnsi"/>
          <w:sz w:val="20"/>
          <w:szCs w:val="20"/>
        </w:rPr>
      </w:pPr>
    </w:p>
    <w:p w14:paraId="3D44A5A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13.2</w:t>
      </w:r>
      <w:r w:rsidRPr="00D243BB">
        <w:rPr>
          <w:rFonts w:asciiTheme="minorHAnsi" w:hAnsiTheme="minorHAnsi" w:cstheme="minorHAnsi"/>
          <w:sz w:val="20"/>
          <w:szCs w:val="20"/>
        </w:rPr>
        <w:tab/>
        <w:t xml:space="preserve">Provided that the Recipient has a written agreement with the following persons or entities requiring them to treat the Information confidential in accordance with the Contract and this Article 13, the Recipient may disclose Information to: </w:t>
      </w:r>
    </w:p>
    <w:p w14:paraId="3D44A5AD" w14:textId="77777777" w:rsidR="00B86972" w:rsidRPr="00D243BB" w:rsidRDefault="00B86972" w:rsidP="00E93C29">
      <w:pPr>
        <w:jc w:val="both"/>
        <w:rPr>
          <w:rFonts w:asciiTheme="minorHAnsi" w:hAnsiTheme="minorHAnsi" w:cstheme="minorHAnsi"/>
          <w:sz w:val="20"/>
          <w:szCs w:val="20"/>
        </w:rPr>
      </w:pPr>
    </w:p>
    <w:p w14:paraId="3D44A5A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13.2.1</w:t>
      </w:r>
      <w:r w:rsidRPr="00D243BB">
        <w:rPr>
          <w:rFonts w:asciiTheme="minorHAnsi" w:hAnsiTheme="minorHAnsi" w:cstheme="minorHAnsi"/>
          <w:sz w:val="20"/>
          <w:szCs w:val="20"/>
        </w:rPr>
        <w:tab/>
        <w:t>any other party with the Discloser’s prior written consent; and,</w:t>
      </w:r>
    </w:p>
    <w:p w14:paraId="3D44A5AF" w14:textId="77777777" w:rsidR="00B86972" w:rsidRPr="00D243BB" w:rsidRDefault="00B86972" w:rsidP="00E93C29">
      <w:pPr>
        <w:jc w:val="both"/>
        <w:rPr>
          <w:rFonts w:asciiTheme="minorHAnsi" w:hAnsiTheme="minorHAnsi" w:cstheme="minorHAnsi"/>
          <w:sz w:val="20"/>
          <w:szCs w:val="20"/>
        </w:rPr>
      </w:pPr>
    </w:p>
    <w:p w14:paraId="3D44A5B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w:t>
      </w:r>
      <w:r w:rsidRPr="00D243BB">
        <w:rPr>
          <w:rFonts w:asciiTheme="minorHAnsi" w:hAnsiTheme="minorHAnsi" w:cstheme="minorHAnsi"/>
          <w:sz w:val="20"/>
          <w:szCs w:val="20"/>
        </w:rPr>
        <w:tab/>
        <w:t>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provided that, for these purposes a controlled legal entity means:</w:t>
      </w:r>
    </w:p>
    <w:p w14:paraId="3D44A5B1" w14:textId="77777777" w:rsidR="00B86972" w:rsidRPr="00D243BB" w:rsidRDefault="00B86972" w:rsidP="00E93C29">
      <w:pPr>
        <w:jc w:val="both"/>
        <w:rPr>
          <w:rFonts w:asciiTheme="minorHAnsi" w:hAnsiTheme="minorHAnsi" w:cstheme="minorHAnsi"/>
          <w:sz w:val="20"/>
          <w:szCs w:val="20"/>
        </w:rPr>
      </w:pPr>
    </w:p>
    <w:p w14:paraId="3D44A5B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13.2.2.1</w:t>
      </w:r>
      <w:r w:rsidRPr="00D243BB">
        <w:rPr>
          <w:rFonts w:asciiTheme="minorHAnsi" w:hAnsiTheme="minorHAnsi" w:cstheme="minorHAnsi"/>
          <w:sz w:val="20"/>
          <w:szCs w:val="20"/>
        </w:rPr>
        <w:t xml:space="preserve"> a corporate entity in which the Party owns or otherwise controls, whether directly or indirectly, over fifty percent (50%) of voting shares thereof; or,</w:t>
      </w:r>
    </w:p>
    <w:p w14:paraId="3D44A5B3" w14:textId="77777777" w:rsidR="00B86972" w:rsidRPr="00D243BB" w:rsidRDefault="00B86972" w:rsidP="00E93C29">
      <w:pPr>
        <w:jc w:val="both"/>
        <w:rPr>
          <w:rFonts w:asciiTheme="minorHAnsi" w:hAnsiTheme="minorHAnsi" w:cstheme="minorHAnsi"/>
          <w:sz w:val="20"/>
          <w:szCs w:val="20"/>
        </w:rPr>
      </w:pPr>
    </w:p>
    <w:p w14:paraId="3D44A5B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13.2.2.2</w:t>
      </w:r>
      <w:r w:rsidRPr="00D243BB">
        <w:rPr>
          <w:rFonts w:asciiTheme="minorHAnsi" w:hAnsiTheme="minorHAnsi" w:cstheme="minorHAnsi"/>
          <w:sz w:val="20"/>
          <w:szCs w:val="20"/>
        </w:rPr>
        <w:t xml:space="preserve"> any entity over which the Party exercises effective managerial control; or,</w:t>
      </w:r>
    </w:p>
    <w:p w14:paraId="3D44A5B5" w14:textId="77777777" w:rsidR="00B86972" w:rsidRPr="00D243BB" w:rsidRDefault="00B86972" w:rsidP="00E93C29">
      <w:pPr>
        <w:jc w:val="both"/>
        <w:rPr>
          <w:rFonts w:asciiTheme="minorHAnsi" w:hAnsiTheme="minorHAnsi" w:cstheme="minorHAnsi"/>
          <w:sz w:val="20"/>
          <w:szCs w:val="20"/>
        </w:rPr>
      </w:pPr>
    </w:p>
    <w:p w14:paraId="3D44A5B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 xml:space="preserve">             13.2.2.3</w:t>
      </w:r>
      <w:r w:rsidRPr="00D243BB">
        <w:rPr>
          <w:rFonts w:asciiTheme="minorHAnsi" w:hAnsiTheme="minorHAnsi" w:cstheme="minorHAnsi"/>
          <w:sz w:val="20"/>
          <w:szCs w:val="20"/>
        </w:rPr>
        <w:t xml:space="preserve"> for the UNDP, an affiliated Fund such as UNCDF, UNIFEM and UNV. </w:t>
      </w:r>
    </w:p>
    <w:p w14:paraId="3D44A5B7" w14:textId="77777777" w:rsidR="00B86972" w:rsidRPr="00D243BB" w:rsidRDefault="00B86972" w:rsidP="00E93C29">
      <w:pPr>
        <w:jc w:val="both"/>
        <w:rPr>
          <w:rFonts w:asciiTheme="minorHAnsi" w:hAnsiTheme="minorHAnsi" w:cstheme="minorHAnsi"/>
          <w:sz w:val="20"/>
          <w:szCs w:val="20"/>
        </w:rPr>
      </w:pPr>
    </w:p>
    <w:p w14:paraId="3D44A5B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13.3</w:t>
      </w:r>
      <w:r w:rsidRPr="00D243BB">
        <w:rPr>
          <w:rFonts w:asciiTheme="minorHAnsi" w:hAnsiTheme="minorHAnsi" w:cstheme="minorHAnsi"/>
          <w:sz w:val="20"/>
          <w:szCs w:val="20"/>
        </w:rPr>
        <w:tab/>
        <w:t>The Contractor may disclose Information to the extent required by law, provided that, subject to and without any waiver of the privileges and immunities of the United Nations, the Contractor will give the UNDP sufficient prior notice of a request for the disclosure of Information in order to allow the UNDP to have a reasonable opportunity to take protective measures or such other action as may be appropriate before any such disclosure is made.</w:t>
      </w:r>
    </w:p>
    <w:p w14:paraId="3D44A5B9" w14:textId="77777777" w:rsidR="00B86972" w:rsidRPr="00D243BB" w:rsidRDefault="00B86972" w:rsidP="00E93C29">
      <w:pPr>
        <w:jc w:val="both"/>
        <w:rPr>
          <w:rFonts w:asciiTheme="minorHAnsi" w:hAnsiTheme="minorHAnsi" w:cstheme="minorHAnsi"/>
          <w:sz w:val="20"/>
          <w:szCs w:val="20"/>
        </w:rPr>
      </w:pPr>
    </w:p>
    <w:p w14:paraId="3D44A5B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13.4</w:t>
      </w:r>
      <w:r w:rsidRPr="00D243BB">
        <w:rPr>
          <w:rFonts w:asciiTheme="minorHAnsi" w:hAnsiTheme="minorHAnsi" w:cstheme="minorHAnsi"/>
          <w:sz w:val="20"/>
          <w:szCs w:val="20"/>
        </w:rPr>
        <w:tab/>
        <w:t>The UNDP may disclose Information to the extent as required pursuant to the Charter of the UN, resolutions or regulations of the General Assembly, or rules promulgated by the Secretary-General.</w:t>
      </w:r>
    </w:p>
    <w:p w14:paraId="3D44A5BB" w14:textId="77777777" w:rsidR="00B86972" w:rsidRPr="00D243BB" w:rsidRDefault="00B86972" w:rsidP="00E93C29">
      <w:pPr>
        <w:jc w:val="both"/>
        <w:rPr>
          <w:rFonts w:asciiTheme="minorHAnsi" w:hAnsiTheme="minorHAnsi" w:cstheme="minorHAnsi"/>
          <w:sz w:val="20"/>
          <w:szCs w:val="20"/>
        </w:rPr>
      </w:pPr>
    </w:p>
    <w:p w14:paraId="3D44A5B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13.5</w:t>
      </w:r>
      <w:r w:rsidRPr="00D243BB">
        <w:rPr>
          <w:rFonts w:asciiTheme="minorHAnsi" w:hAnsiTheme="minorHAnsi" w:cstheme="minorHAnsi"/>
          <w:sz w:val="20"/>
          <w:szCs w:val="20"/>
        </w:rPr>
        <w:tab/>
        <w:t>The Recipient shall not be precluded from disclosing Information that is obtained by the Recipient from a third party without restriction, is disclosed by the Discloser to a third party without any obligation of confidentiality, is previously known by the Recipient, or at any time is developed by the Recipient completely independently of any disclosures hereunder.</w:t>
      </w:r>
    </w:p>
    <w:p w14:paraId="3D44A5BD" w14:textId="77777777" w:rsidR="00B86972" w:rsidRPr="00D243BB" w:rsidRDefault="00B86972" w:rsidP="00E93C29">
      <w:pPr>
        <w:jc w:val="both"/>
        <w:rPr>
          <w:rFonts w:asciiTheme="minorHAnsi" w:hAnsiTheme="minorHAnsi" w:cstheme="minorHAnsi"/>
          <w:sz w:val="20"/>
          <w:szCs w:val="20"/>
        </w:rPr>
      </w:pPr>
    </w:p>
    <w:p w14:paraId="3D44A5B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13.6</w:t>
      </w:r>
      <w:r w:rsidRPr="00D243BB">
        <w:rPr>
          <w:rFonts w:asciiTheme="minorHAnsi" w:hAnsiTheme="minorHAnsi" w:cstheme="minorHAnsi"/>
          <w:sz w:val="20"/>
          <w:szCs w:val="20"/>
        </w:rPr>
        <w:tab/>
        <w:t xml:space="preserve">These obligations and restrictions of confidentiality shall be effective during the term of the Contract, including any extension thereof, and, unless otherwise provided in the Contract, shall remain effective following any </w:t>
      </w:r>
      <w:r w:rsidRPr="00D243BB">
        <w:rPr>
          <w:rFonts w:asciiTheme="minorHAnsi" w:hAnsiTheme="minorHAnsi" w:cstheme="minorHAnsi"/>
          <w:sz w:val="20"/>
          <w:szCs w:val="20"/>
        </w:rPr>
        <w:lastRenderedPageBreak/>
        <w:t>termination of the Contract.</w:t>
      </w:r>
    </w:p>
    <w:p w14:paraId="3D44A5BF" w14:textId="77777777" w:rsidR="00B86972" w:rsidRPr="00D243BB" w:rsidRDefault="00B86972" w:rsidP="00E93C29">
      <w:pPr>
        <w:jc w:val="both"/>
        <w:rPr>
          <w:rFonts w:asciiTheme="minorHAnsi" w:hAnsiTheme="minorHAnsi" w:cstheme="minorHAnsi"/>
          <w:sz w:val="20"/>
          <w:szCs w:val="20"/>
        </w:rPr>
      </w:pPr>
    </w:p>
    <w:p w14:paraId="3D44A5C0"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14.0</w:t>
      </w:r>
      <w:r w:rsidRPr="00D243BB">
        <w:rPr>
          <w:rFonts w:asciiTheme="minorHAnsi" w:hAnsiTheme="minorHAnsi" w:cstheme="minorHAnsi"/>
          <w:b/>
          <w:sz w:val="20"/>
          <w:szCs w:val="20"/>
        </w:rPr>
        <w:tab/>
        <w:t xml:space="preserve">FORCE MAJEURE; OTHER CHANGES IN CONDITIONS </w:t>
      </w:r>
    </w:p>
    <w:p w14:paraId="3D44A5C1" w14:textId="77777777" w:rsidR="00B86972" w:rsidRPr="00D243BB" w:rsidRDefault="00B86972" w:rsidP="00E93C29">
      <w:pPr>
        <w:jc w:val="both"/>
        <w:rPr>
          <w:rFonts w:asciiTheme="minorHAnsi" w:hAnsiTheme="minorHAnsi" w:cstheme="minorHAnsi"/>
          <w:b/>
          <w:sz w:val="20"/>
          <w:szCs w:val="20"/>
        </w:rPr>
      </w:pPr>
    </w:p>
    <w:p w14:paraId="3D44A5C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14.1</w:t>
      </w:r>
      <w:r w:rsidRPr="00D243BB">
        <w:rPr>
          <w:rFonts w:asciiTheme="minorHAnsi" w:hAnsiTheme="minorHAnsi" w:cstheme="minorHAnsi"/>
          <w:sz w:val="20"/>
          <w:szCs w:val="20"/>
        </w:rPr>
        <w:tab/>
        <w:t xml:space="preserve">In the event of and as soon as possible after the occurrence of any cause constituting force majeure, the Contractor shall give notice and full particulars in writing to the UNDP, of such occurrence or change if the Contractor is thereby rendered unable, wholly or in part, to perform its obligations and meet its responsibilities under this Contract.  The Contractor shall also notify the UNDP of any other changes in conditions or the occurrence of any event that interferes or threatens to interfere with its performance of this Contract. On receipt of the notice required under this Article, the UNDP shall take such action as, in its sole discretion; it considers to be appropriate or necessary in the circumstances, including the granting to the Contractor of a reasonable extension of time in which to perform its obligations under this Contract.  </w:t>
      </w:r>
    </w:p>
    <w:p w14:paraId="3D44A5C3" w14:textId="77777777" w:rsidR="00B86972" w:rsidRPr="00D243BB" w:rsidRDefault="00B86972" w:rsidP="00E93C29">
      <w:pPr>
        <w:jc w:val="both"/>
        <w:rPr>
          <w:rFonts w:asciiTheme="minorHAnsi" w:hAnsiTheme="minorHAnsi" w:cstheme="minorHAnsi"/>
          <w:sz w:val="20"/>
          <w:szCs w:val="20"/>
        </w:rPr>
      </w:pPr>
    </w:p>
    <w:p w14:paraId="3D44A5C4"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14.2</w:t>
      </w:r>
      <w:r w:rsidRPr="00D243BB">
        <w:rPr>
          <w:rFonts w:asciiTheme="minorHAnsi" w:hAnsiTheme="minorHAnsi" w:cstheme="minorHAnsi"/>
          <w:sz w:val="20"/>
          <w:szCs w:val="20"/>
        </w:rPr>
        <w:tab/>
        <w:t xml:space="preserve">If the Contractor is rendered permanently unable, wholly, or in part, by reason of force majeure to perform its obligations and meet its responsibilities under this Contract, the UNDP shall have the right to suspend or terminate this Contract on the same terms and conditions as are provided for in Article 15, "Termination", except that the period of notice shall be seven (7) days instead of thirty (30) days. </w:t>
      </w:r>
    </w:p>
    <w:p w14:paraId="3D44A5C5" w14:textId="77777777" w:rsidR="00B86972" w:rsidRPr="00D243BB" w:rsidRDefault="00B86972" w:rsidP="00E93C29">
      <w:pPr>
        <w:jc w:val="both"/>
        <w:rPr>
          <w:rFonts w:asciiTheme="minorHAnsi" w:hAnsiTheme="minorHAnsi" w:cstheme="minorHAnsi"/>
          <w:sz w:val="20"/>
          <w:szCs w:val="20"/>
        </w:rPr>
      </w:pPr>
    </w:p>
    <w:p w14:paraId="3D44A5C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14.3</w:t>
      </w:r>
      <w:r w:rsidRPr="00D243BB">
        <w:rPr>
          <w:rFonts w:asciiTheme="minorHAnsi" w:hAnsiTheme="minorHAnsi" w:cstheme="minorHAnsi"/>
          <w:b/>
          <w:sz w:val="20"/>
          <w:szCs w:val="20"/>
        </w:rPr>
        <w:tab/>
      </w:r>
      <w:r w:rsidRPr="00D243BB">
        <w:rPr>
          <w:rFonts w:asciiTheme="minorHAnsi" w:hAnsiTheme="minorHAnsi" w:cstheme="minorHAnsi"/>
          <w:sz w:val="20"/>
          <w:szCs w:val="20"/>
        </w:rPr>
        <w:t xml:space="preserve">Force majeure as used in this Article means acts of God, war (whether declared or not), invasion, revolution, insurrection, or other acts of a similar nature or force. </w:t>
      </w:r>
    </w:p>
    <w:p w14:paraId="3D44A5C7" w14:textId="77777777" w:rsidR="00B86972" w:rsidRPr="00D243BB" w:rsidRDefault="00B86972" w:rsidP="00E93C29">
      <w:pPr>
        <w:jc w:val="both"/>
        <w:rPr>
          <w:rFonts w:asciiTheme="minorHAnsi" w:hAnsiTheme="minorHAnsi" w:cstheme="minorHAnsi"/>
          <w:sz w:val="20"/>
          <w:szCs w:val="20"/>
        </w:rPr>
      </w:pPr>
    </w:p>
    <w:p w14:paraId="3D44A5C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14.4</w:t>
      </w:r>
      <w:r w:rsidRPr="00D243BB">
        <w:rPr>
          <w:rFonts w:asciiTheme="minorHAnsi" w:hAnsiTheme="minorHAnsi" w:cstheme="minorHAnsi"/>
          <w:sz w:val="20"/>
          <w:szCs w:val="20"/>
        </w:rPr>
        <w:tab/>
        <w:t xml:space="preserve">The Contractor acknowledges and agrees that, with respect to any obligations under the Contract that the Contractor must perform in or for any areas in which the UNDP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force majeure under the Contract.. </w:t>
      </w:r>
    </w:p>
    <w:p w14:paraId="3D44A5C9" w14:textId="77777777" w:rsidR="00B86972" w:rsidRPr="00D243BB" w:rsidRDefault="00B86972" w:rsidP="00E93C29">
      <w:pPr>
        <w:jc w:val="both"/>
        <w:rPr>
          <w:rFonts w:asciiTheme="minorHAnsi" w:hAnsiTheme="minorHAnsi" w:cstheme="minorHAnsi"/>
          <w:sz w:val="20"/>
          <w:szCs w:val="20"/>
        </w:rPr>
      </w:pPr>
    </w:p>
    <w:p w14:paraId="3D44A5CA"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15.0</w:t>
      </w:r>
      <w:r w:rsidRPr="00D243BB">
        <w:rPr>
          <w:rFonts w:asciiTheme="minorHAnsi" w:hAnsiTheme="minorHAnsi" w:cstheme="minorHAnsi"/>
          <w:b/>
          <w:sz w:val="20"/>
          <w:szCs w:val="20"/>
        </w:rPr>
        <w:tab/>
        <w:t xml:space="preserve">TERMINATION </w:t>
      </w:r>
    </w:p>
    <w:p w14:paraId="3D44A5CB" w14:textId="77777777" w:rsidR="00B86972" w:rsidRPr="00D243BB" w:rsidRDefault="00B86972" w:rsidP="00E93C29">
      <w:pPr>
        <w:jc w:val="both"/>
        <w:rPr>
          <w:rFonts w:asciiTheme="minorHAnsi" w:hAnsiTheme="minorHAnsi" w:cstheme="minorHAnsi"/>
          <w:b/>
          <w:sz w:val="20"/>
          <w:szCs w:val="20"/>
        </w:rPr>
      </w:pPr>
    </w:p>
    <w:p w14:paraId="3D44A5C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15.1</w:t>
      </w:r>
      <w:r w:rsidRPr="00D243BB">
        <w:rPr>
          <w:rFonts w:asciiTheme="minorHAnsi" w:hAnsiTheme="minorHAnsi" w:cstheme="minorHAnsi"/>
          <w:sz w:val="20"/>
          <w:szCs w:val="20"/>
        </w:rPr>
        <w:tab/>
        <w:t xml:space="preserve">Either party may terminate this Contract for cause, in whole or in part, upon thirty (30) </w:t>
      </w:r>
      <w:proofErr w:type="spellStart"/>
      <w:r w:rsidRPr="00D243BB">
        <w:rPr>
          <w:rFonts w:asciiTheme="minorHAnsi" w:hAnsiTheme="minorHAnsi" w:cstheme="minorHAnsi"/>
          <w:sz w:val="20"/>
          <w:szCs w:val="20"/>
        </w:rPr>
        <w:t>days notice</w:t>
      </w:r>
      <w:proofErr w:type="spellEnd"/>
      <w:r w:rsidRPr="00D243BB">
        <w:rPr>
          <w:rFonts w:asciiTheme="minorHAnsi" w:hAnsiTheme="minorHAnsi" w:cstheme="minorHAnsi"/>
          <w:sz w:val="20"/>
          <w:szCs w:val="20"/>
        </w:rPr>
        <w:t xml:space="preserve">, in writing, to the other party.  The initiation of arbitral proceedings in accordance with Article 16.2 (“Arbitration”), below, shall not be deemed a termination of this Contract. </w:t>
      </w:r>
    </w:p>
    <w:p w14:paraId="3D44A5CD" w14:textId="77777777" w:rsidR="00B86972" w:rsidRPr="00D243BB" w:rsidRDefault="00B86972" w:rsidP="00E93C29">
      <w:pPr>
        <w:jc w:val="both"/>
        <w:rPr>
          <w:rFonts w:asciiTheme="minorHAnsi" w:hAnsiTheme="minorHAnsi" w:cstheme="minorHAnsi"/>
          <w:sz w:val="20"/>
          <w:szCs w:val="20"/>
        </w:rPr>
      </w:pPr>
    </w:p>
    <w:p w14:paraId="3D44A5C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15.2</w:t>
      </w:r>
      <w:r w:rsidRPr="00D243BB">
        <w:rPr>
          <w:rFonts w:asciiTheme="minorHAnsi" w:hAnsiTheme="minorHAnsi" w:cstheme="minorHAnsi"/>
          <w:sz w:val="20"/>
          <w:szCs w:val="20"/>
        </w:rPr>
        <w:tab/>
        <w:t xml:space="preserve">UNDP reserves the right to terminate without cause this Contract at any time upon 15 days prior written notice to the Contractor, in which case UNDP shall reimburse the Contractor for all reasonable costs incurred by the Contractor prior to receipt of the notice of termination. </w:t>
      </w:r>
    </w:p>
    <w:p w14:paraId="3D44A5CF" w14:textId="77777777" w:rsidR="00B86972" w:rsidRPr="00D243BB" w:rsidRDefault="00B86972" w:rsidP="00E93C29">
      <w:pPr>
        <w:jc w:val="both"/>
        <w:rPr>
          <w:rFonts w:asciiTheme="minorHAnsi" w:hAnsiTheme="minorHAnsi" w:cstheme="minorHAnsi"/>
          <w:sz w:val="20"/>
          <w:szCs w:val="20"/>
        </w:rPr>
      </w:pPr>
    </w:p>
    <w:p w14:paraId="3D44A5D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15.3</w:t>
      </w:r>
      <w:r w:rsidRPr="00D243BB">
        <w:rPr>
          <w:rFonts w:asciiTheme="minorHAnsi" w:hAnsiTheme="minorHAnsi" w:cstheme="minorHAnsi"/>
          <w:sz w:val="20"/>
          <w:szCs w:val="20"/>
        </w:rPr>
        <w:tab/>
        <w:t xml:space="preserve">In the event of any termination by UNDP under this Article, no payment shall be due from UNDP to the Contractor except for work and services satisfactorily performed in conformity with the express terms of this Contract. </w:t>
      </w:r>
    </w:p>
    <w:p w14:paraId="3D44A5D1" w14:textId="77777777" w:rsidR="00B86972" w:rsidRPr="00D243BB" w:rsidRDefault="00B86972" w:rsidP="00E93C29">
      <w:pPr>
        <w:jc w:val="both"/>
        <w:rPr>
          <w:rFonts w:asciiTheme="minorHAnsi" w:hAnsiTheme="minorHAnsi" w:cstheme="minorHAnsi"/>
          <w:sz w:val="20"/>
          <w:szCs w:val="20"/>
        </w:rPr>
      </w:pPr>
    </w:p>
    <w:p w14:paraId="3D44A5D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15.4</w:t>
      </w:r>
      <w:r w:rsidRPr="00D243BB">
        <w:rPr>
          <w:rFonts w:asciiTheme="minorHAnsi" w:hAnsiTheme="minorHAnsi" w:cstheme="minorHAnsi"/>
          <w:sz w:val="20"/>
          <w:szCs w:val="20"/>
        </w:rPr>
        <w:tab/>
        <w:t xml:space="preserve">Should the Contractor be adjudged bankrupt, or be liquidated or become insolvent, or should the Contractor make an assignment for the benefit of its creditors, or should a Receiver be appointed on account of the insolvency of the Contractor, the UNDP may, without prejudice to any other right or remedy it may have under the terms of these conditions, terminate this Contract forthwith.  The Contractor shall immediately inform the UNDP of the occurrence of any of the above events. </w:t>
      </w:r>
    </w:p>
    <w:p w14:paraId="3D44A5D3" w14:textId="77777777" w:rsidR="00B86972" w:rsidRPr="00D243BB" w:rsidRDefault="00B86972" w:rsidP="00E93C29">
      <w:pPr>
        <w:jc w:val="both"/>
        <w:rPr>
          <w:rFonts w:asciiTheme="minorHAnsi" w:hAnsiTheme="minorHAnsi" w:cstheme="minorHAnsi"/>
          <w:sz w:val="20"/>
          <w:szCs w:val="20"/>
        </w:rPr>
      </w:pPr>
    </w:p>
    <w:p w14:paraId="3D44A5D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16.0</w:t>
      </w:r>
      <w:r w:rsidRPr="00D243BB">
        <w:rPr>
          <w:rFonts w:asciiTheme="minorHAnsi" w:hAnsiTheme="minorHAnsi" w:cstheme="minorHAnsi"/>
          <w:b/>
          <w:sz w:val="20"/>
          <w:szCs w:val="20"/>
        </w:rPr>
        <w:tab/>
        <w:t xml:space="preserve">SETTLEMENT OF DISPUTES </w:t>
      </w:r>
    </w:p>
    <w:p w14:paraId="3D44A5D5" w14:textId="77777777" w:rsidR="00B86972" w:rsidRPr="00D243BB" w:rsidRDefault="00B86972" w:rsidP="00E93C29">
      <w:pPr>
        <w:jc w:val="both"/>
        <w:rPr>
          <w:rFonts w:asciiTheme="minorHAnsi" w:hAnsiTheme="minorHAnsi" w:cstheme="minorHAnsi"/>
          <w:sz w:val="20"/>
          <w:szCs w:val="20"/>
        </w:rPr>
      </w:pPr>
    </w:p>
    <w:p w14:paraId="3D44A5D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16.1</w:t>
      </w:r>
      <w:r w:rsidRPr="00D243BB">
        <w:rPr>
          <w:rFonts w:asciiTheme="minorHAnsi" w:hAnsiTheme="minorHAnsi" w:cstheme="minorHAnsi"/>
          <w:sz w:val="20"/>
          <w:szCs w:val="20"/>
        </w:rPr>
        <w:tab/>
      </w:r>
      <w:r w:rsidRPr="00D243BB">
        <w:rPr>
          <w:rFonts w:asciiTheme="minorHAnsi" w:hAnsiTheme="minorHAnsi" w:cstheme="minorHAnsi"/>
          <w:b/>
          <w:bCs/>
          <w:sz w:val="20"/>
          <w:szCs w:val="20"/>
        </w:rPr>
        <w:t>Amicable Settlement</w:t>
      </w:r>
      <w:r w:rsidRPr="00D243BB">
        <w:rPr>
          <w:rFonts w:asciiTheme="minorHAnsi" w:hAnsiTheme="minorHAnsi" w:cstheme="minorHAnsi"/>
          <w:sz w:val="20"/>
          <w:szCs w:val="20"/>
        </w:rPr>
        <w:t xml:space="preserve">: The Parties shall use their best efforts to settle amicably any dispute, controversy or claim arising out of this Contract or the breach, </w:t>
      </w:r>
      <w:proofErr w:type="gramStart"/>
      <w:r w:rsidRPr="00D243BB">
        <w:rPr>
          <w:rFonts w:asciiTheme="minorHAnsi" w:hAnsiTheme="minorHAnsi" w:cstheme="minorHAnsi"/>
          <w:sz w:val="20"/>
          <w:szCs w:val="20"/>
        </w:rPr>
        <w:t>termination</w:t>
      </w:r>
      <w:proofErr w:type="gramEnd"/>
      <w:r w:rsidRPr="00D243BB">
        <w:rPr>
          <w:rFonts w:asciiTheme="minorHAnsi" w:hAnsiTheme="minorHAnsi" w:cstheme="minorHAnsi"/>
          <w:sz w:val="20"/>
          <w:szCs w:val="20"/>
        </w:rPr>
        <w:t xml:space="preserve">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3D44A5D7" w14:textId="77777777" w:rsidR="00B86972" w:rsidRPr="00D243BB" w:rsidRDefault="00B86972" w:rsidP="00E93C29">
      <w:pPr>
        <w:jc w:val="both"/>
        <w:rPr>
          <w:rFonts w:asciiTheme="minorHAnsi" w:hAnsiTheme="minorHAnsi" w:cstheme="minorHAnsi"/>
          <w:sz w:val="20"/>
          <w:szCs w:val="20"/>
        </w:rPr>
      </w:pPr>
    </w:p>
    <w:p w14:paraId="3D44A5D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16.2</w:t>
      </w:r>
      <w:r w:rsidRPr="00D243BB">
        <w:rPr>
          <w:rFonts w:asciiTheme="minorHAnsi" w:hAnsiTheme="minorHAnsi" w:cstheme="minorHAnsi"/>
          <w:sz w:val="20"/>
          <w:szCs w:val="20"/>
        </w:rPr>
        <w:tab/>
      </w:r>
      <w:r w:rsidRPr="00D243BB">
        <w:rPr>
          <w:rFonts w:asciiTheme="minorHAnsi" w:hAnsiTheme="minorHAnsi" w:cstheme="minorHAnsi"/>
          <w:b/>
          <w:bCs/>
          <w:sz w:val="20"/>
          <w:szCs w:val="20"/>
        </w:rPr>
        <w:t>Arbitration:</w:t>
      </w:r>
      <w:r w:rsidRPr="00D243BB">
        <w:rPr>
          <w:rFonts w:asciiTheme="minorHAnsi" w:hAnsiTheme="minorHAnsi" w:cstheme="minorHAnsi"/>
          <w:sz w:val="20"/>
          <w:szCs w:val="20"/>
        </w:rPr>
        <w:t xml:space="preserve"> Any dispute, controversy, or claim between the Parties arising out of the Contract or the breach, termination, or invalidity thereof, unless settled amicably under Article 16.1,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For all evidentiary questions, the arbitral tribunal shall be guided by the Supplementary Rules Governing the Presentation and Reception of Evidence in International Commercial Arbitration of the International Bar Association, 28 May 1983 edition.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whether tangible or intangible, or of any confidential information provided under the Contract, as appropriate, all in accordance with the authority of the arbitral tribunal pursuant to Article 26 (“Interim Measures of Protection”) and Article 32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w:t>
      </w:r>
      <w:proofErr w:type="gramStart"/>
      <w:r w:rsidRPr="00D243BB">
        <w:rPr>
          <w:rFonts w:asciiTheme="minorHAnsi" w:hAnsiTheme="minorHAnsi" w:cstheme="minorHAnsi"/>
          <w:sz w:val="20"/>
          <w:szCs w:val="20"/>
        </w:rPr>
        <w:t>as a result of</w:t>
      </w:r>
      <w:proofErr w:type="gramEnd"/>
      <w:r w:rsidRPr="00D243BB">
        <w:rPr>
          <w:rFonts w:asciiTheme="minorHAnsi" w:hAnsiTheme="minorHAnsi" w:cstheme="minorHAnsi"/>
          <w:sz w:val="20"/>
          <w:szCs w:val="20"/>
        </w:rPr>
        <w:t xml:space="preserve"> such arbitration as the final adjudication of any such dispute, controversy, or claim. </w:t>
      </w:r>
    </w:p>
    <w:p w14:paraId="3D44A5D9" w14:textId="77777777" w:rsidR="00B86972" w:rsidRPr="00D243BB" w:rsidRDefault="00B86972" w:rsidP="00E93C29">
      <w:pPr>
        <w:jc w:val="both"/>
        <w:rPr>
          <w:rFonts w:asciiTheme="minorHAnsi" w:hAnsiTheme="minorHAnsi" w:cstheme="minorHAnsi"/>
          <w:sz w:val="20"/>
          <w:szCs w:val="20"/>
        </w:rPr>
      </w:pPr>
    </w:p>
    <w:p w14:paraId="3D44A5DA"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17.0</w:t>
      </w:r>
      <w:r w:rsidRPr="00D243BB">
        <w:rPr>
          <w:rFonts w:asciiTheme="minorHAnsi" w:hAnsiTheme="minorHAnsi" w:cstheme="minorHAnsi"/>
          <w:b/>
          <w:sz w:val="20"/>
          <w:szCs w:val="20"/>
        </w:rPr>
        <w:tab/>
        <w:t>PRIVILEGES AND IMMUNITIES</w:t>
      </w:r>
      <w:r w:rsidRPr="00D243BB">
        <w:rPr>
          <w:rFonts w:asciiTheme="minorHAnsi" w:hAnsiTheme="minorHAnsi" w:cstheme="minorHAnsi"/>
          <w:sz w:val="20"/>
          <w:szCs w:val="20"/>
        </w:rPr>
        <w:t>:</w:t>
      </w:r>
    </w:p>
    <w:p w14:paraId="3D44A5DB" w14:textId="77777777" w:rsidR="00B86972" w:rsidRPr="00D243BB" w:rsidRDefault="00B86972" w:rsidP="00E93C29">
      <w:pPr>
        <w:jc w:val="both"/>
        <w:rPr>
          <w:rFonts w:asciiTheme="minorHAnsi" w:hAnsiTheme="minorHAnsi" w:cstheme="minorHAnsi"/>
          <w:sz w:val="20"/>
          <w:szCs w:val="20"/>
        </w:rPr>
      </w:pPr>
    </w:p>
    <w:p w14:paraId="3D44A5D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Nothing in or relating to this Contract shall be deemed a waiver, express or implied, of any of the privileges and immunities of the United Nations, including its subsidiary organs.</w:t>
      </w:r>
    </w:p>
    <w:p w14:paraId="3D44A5DD" w14:textId="77777777" w:rsidR="00B86972" w:rsidRPr="00D243BB" w:rsidRDefault="00B86972" w:rsidP="00E93C29">
      <w:pPr>
        <w:jc w:val="both"/>
        <w:rPr>
          <w:rFonts w:asciiTheme="minorHAnsi" w:hAnsiTheme="minorHAnsi" w:cstheme="minorHAnsi"/>
          <w:b/>
          <w:sz w:val="20"/>
          <w:szCs w:val="20"/>
        </w:rPr>
      </w:pPr>
    </w:p>
    <w:p w14:paraId="3D44A5DE"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18.0</w:t>
      </w:r>
      <w:r w:rsidRPr="00D243BB">
        <w:rPr>
          <w:rFonts w:asciiTheme="minorHAnsi" w:hAnsiTheme="minorHAnsi" w:cstheme="minorHAnsi"/>
          <w:b/>
          <w:sz w:val="20"/>
          <w:szCs w:val="20"/>
        </w:rPr>
        <w:tab/>
        <w:t xml:space="preserve">TAX EXEMPTION </w:t>
      </w:r>
    </w:p>
    <w:p w14:paraId="3D44A5DF" w14:textId="77777777" w:rsidR="00B86972" w:rsidRPr="00D243BB" w:rsidRDefault="00B86972" w:rsidP="00E93C29">
      <w:pPr>
        <w:jc w:val="both"/>
        <w:rPr>
          <w:rFonts w:asciiTheme="minorHAnsi" w:hAnsiTheme="minorHAnsi" w:cstheme="minorHAnsi"/>
          <w:b/>
          <w:sz w:val="20"/>
          <w:szCs w:val="20"/>
        </w:rPr>
      </w:pPr>
    </w:p>
    <w:p w14:paraId="3D44A5E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18.1</w:t>
      </w:r>
      <w:r w:rsidRPr="00D243BB">
        <w:rPr>
          <w:rFonts w:asciiTheme="minorHAnsi" w:hAnsiTheme="minorHAnsi" w:cstheme="minorHAnsi"/>
          <w:sz w:val="20"/>
          <w:szCs w:val="20"/>
        </w:rPr>
        <w:tab/>
        <w:t xml:space="preserve">Section 7 of the Convention on the Privileges and Immunities of the United Nations provides, inter-alia that the United Nations, including its subsidiary organs, is exempt from all direct taxes, except charges for public utility services, and is exempt from customs duties and charges of a similar nature in respect of articles imported or exported for its official use.  In the event any governmental authority refuses to recognize the United Nations exemption from such taxes, duties or charges, the Contractor shall immediately consult with the UNDP to determine a mutually acceptable procedure. </w:t>
      </w:r>
    </w:p>
    <w:p w14:paraId="3D44A5E1" w14:textId="77777777" w:rsidR="00B86972" w:rsidRPr="00D243BB" w:rsidRDefault="00B86972" w:rsidP="00E93C29">
      <w:pPr>
        <w:jc w:val="both"/>
        <w:rPr>
          <w:rFonts w:asciiTheme="minorHAnsi" w:hAnsiTheme="minorHAnsi" w:cstheme="minorHAnsi"/>
          <w:sz w:val="20"/>
          <w:szCs w:val="20"/>
        </w:rPr>
      </w:pPr>
    </w:p>
    <w:p w14:paraId="3D44A5E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18.2</w:t>
      </w:r>
      <w:r w:rsidRPr="00D243BB">
        <w:rPr>
          <w:rFonts w:asciiTheme="minorHAnsi" w:hAnsiTheme="minorHAnsi" w:cstheme="minorHAnsi"/>
          <w:sz w:val="20"/>
          <w:szCs w:val="20"/>
        </w:rPr>
        <w:tab/>
        <w:t xml:space="preserve">Accordingly, the Contractor authorizes UNDP to deduct from the Contractor's invoice any amount representing such taxes, duties or charges, unless the Contractor has consulted with the UNDP before the payment thereof and the UNDP has, in each instance, specifically authorized the Contractor to pay such taxes, duties or charges under protest.  In that event, the Contractor shall provide the UNDP with written evidence that payment of such taxes, duties or charges has been made and appropriately authorized. </w:t>
      </w:r>
    </w:p>
    <w:p w14:paraId="3D44A5E3" w14:textId="77777777" w:rsidR="00B86972" w:rsidRPr="00D243BB" w:rsidRDefault="00B86972" w:rsidP="00E93C29">
      <w:pPr>
        <w:jc w:val="both"/>
        <w:rPr>
          <w:rFonts w:asciiTheme="minorHAnsi" w:hAnsiTheme="minorHAnsi" w:cstheme="minorHAnsi"/>
          <w:sz w:val="20"/>
          <w:szCs w:val="20"/>
        </w:rPr>
      </w:pPr>
    </w:p>
    <w:p w14:paraId="3D44A5E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19.0</w:t>
      </w:r>
      <w:r w:rsidRPr="00D243BB">
        <w:rPr>
          <w:rFonts w:asciiTheme="minorHAnsi" w:hAnsiTheme="minorHAnsi" w:cstheme="minorHAnsi"/>
          <w:b/>
          <w:sz w:val="20"/>
          <w:szCs w:val="20"/>
        </w:rPr>
        <w:tab/>
        <w:t>CHILD LABOUR</w:t>
      </w:r>
    </w:p>
    <w:p w14:paraId="3D44A5E5" w14:textId="77777777" w:rsidR="00B86972" w:rsidRPr="00D243BB" w:rsidRDefault="00B86972" w:rsidP="00E93C29">
      <w:pPr>
        <w:jc w:val="both"/>
        <w:rPr>
          <w:rFonts w:asciiTheme="minorHAnsi" w:hAnsiTheme="minorHAnsi" w:cstheme="minorHAnsi"/>
          <w:b/>
          <w:sz w:val="20"/>
          <w:szCs w:val="20"/>
        </w:rPr>
      </w:pPr>
    </w:p>
    <w:p w14:paraId="3D44A5E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19.1</w:t>
      </w:r>
      <w:r w:rsidRPr="00D243BB">
        <w:rPr>
          <w:rFonts w:asciiTheme="minorHAnsi" w:hAnsiTheme="minorHAnsi" w:cstheme="minorHAnsi"/>
          <w:sz w:val="20"/>
          <w:szCs w:val="20"/>
        </w:rPr>
        <w:tab/>
        <w:t xml:space="preserve">The Contractor represents and warrants that neither it, nor any of its suppliers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 </w:t>
      </w:r>
    </w:p>
    <w:p w14:paraId="3D44A5E7" w14:textId="77777777" w:rsidR="00B86972" w:rsidRPr="00D243BB" w:rsidRDefault="00B86972" w:rsidP="00E93C29">
      <w:pPr>
        <w:jc w:val="both"/>
        <w:rPr>
          <w:rFonts w:asciiTheme="minorHAnsi" w:hAnsiTheme="minorHAnsi" w:cstheme="minorHAnsi"/>
          <w:sz w:val="20"/>
          <w:szCs w:val="20"/>
        </w:rPr>
      </w:pPr>
    </w:p>
    <w:p w14:paraId="3D44A5E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19.2</w:t>
      </w:r>
      <w:r w:rsidRPr="00D243BB">
        <w:rPr>
          <w:rFonts w:asciiTheme="minorHAnsi" w:hAnsiTheme="minorHAnsi" w:cstheme="minorHAnsi"/>
          <w:sz w:val="20"/>
          <w:szCs w:val="20"/>
        </w:rPr>
        <w:tab/>
        <w:t xml:space="preserve">Any breach of this representation and warranty shall entitle UNDP to terminate this Contract immediately upon    notice to the Contractor, at no cost to UNDP. </w:t>
      </w:r>
    </w:p>
    <w:p w14:paraId="3D44A5E9" w14:textId="77777777" w:rsidR="00B86972" w:rsidRPr="00D243BB" w:rsidRDefault="00B86972" w:rsidP="00E93C29">
      <w:pPr>
        <w:jc w:val="both"/>
        <w:rPr>
          <w:rFonts w:asciiTheme="minorHAnsi" w:hAnsiTheme="minorHAnsi" w:cstheme="minorHAnsi"/>
          <w:sz w:val="20"/>
          <w:szCs w:val="20"/>
        </w:rPr>
      </w:pPr>
    </w:p>
    <w:p w14:paraId="3D44A5EA"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20.0</w:t>
      </w:r>
      <w:r w:rsidRPr="00D243BB">
        <w:rPr>
          <w:rFonts w:asciiTheme="minorHAnsi" w:hAnsiTheme="minorHAnsi" w:cstheme="minorHAnsi"/>
          <w:b/>
          <w:sz w:val="20"/>
          <w:szCs w:val="20"/>
        </w:rPr>
        <w:tab/>
        <w:t>MINES:</w:t>
      </w:r>
    </w:p>
    <w:p w14:paraId="3D44A5EB" w14:textId="77777777" w:rsidR="00B86972" w:rsidRPr="00D243BB" w:rsidRDefault="00B86972" w:rsidP="00E93C29">
      <w:pPr>
        <w:jc w:val="both"/>
        <w:rPr>
          <w:rFonts w:asciiTheme="minorHAnsi" w:hAnsiTheme="minorHAnsi" w:cstheme="minorHAnsi"/>
          <w:b/>
          <w:sz w:val="20"/>
          <w:szCs w:val="20"/>
        </w:rPr>
      </w:pPr>
    </w:p>
    <w:p w14:paraId="3D44A5EC"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20.1</w:t>
      </w:r>
      <w:r w:rsidRPr="00D243BB">
        <w:rPr>
          <w:rFonts w:asciiTheme="minorHAnsi" w:hAnsiTheme="minorHAnsi" w:cstheme="minorHAnsi"/>
          <w:sz w:val="20"/>
          <w:szCs w:val="20"/>
        </w:rPr>
        <w:tab/>
        <w:t xml:space="preserve">The Contractor represents and warrants that neither it nor any of its suppliers is actively and directly </w:t>
      </w:r>
      <w:r w:rsidRPr="00D243BB">
        <w:rPr>
          <w:rFonts w:asciiTheme="minorHAnsi" w:hAnsiTheme="minorHAnsi" w:cstheme="minorHAnsi"/>
          <w:sz w:val="20"/>
          <w:szCs w:val="20"/>
        </w:rPr>
        <w:lastRenderedPageBreak/>
        <w:t xml:space="preserve">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 </w:t>
      </w:r>
    </w:p>
    <w:p w14:paraId="3D44A5ED" w14:textId="77777777" w:rsidR="00B86972" w:rsidRPr="00D243BB" w:rsidRDefault="00B86972" w:rsidP="00E93C29">
      <w:pPr>
        <w:jc w:val="both"/>
        <w:rPr>
          <w:rFonts w:asciiTheme="minorHAnsi" w:hAnsiTheme="minorHAnsi" w:cstheme="minorHAnsi"/>
          <w:sz w:val="20"/>
          <w:szCs w:val="20"/>
        </w:rPr>
      </w:pPr>
    </w:p>
    <w:p w14:paraId="3D44A5EE"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20.2</w:t>
      </w:r>
      <w:r w:rsidRPr="00D243BB">
        <w:rPr>
          <w:rFonts w:asciiTheme="minorHAnsi" w:hAnsiTheme="minorHAnsi" w:cstheme="minorHAnsi"/>
          <w:sz w:val="20"/>
          <w:szCs w:val="20"/>
        </w:rPr>
        <w:tab/>
        <w:t xml:space="preserve">Any breach of this representation and warranty shall entitle UNDP to terminate this Contract immediately upon notice to the Contractor, without any liability for termination charges or any other liability of any kind of UNDP. </w:t>
      </w:r>
    </w:p>
    <w:p w14:paraId="3D44A5EF" w14:textId="77777777" w:rsidR="00B86972" w:rsidRPr="00D243BB" w:rsidRDefault="00B86972" w:rsidP="00E93C29">
      <w:pPr>
        <w:jc w:val="both"/>
        <w:rPr>
          <w:rFonts w:asciiTheme="minorHAnsi" w:hAnsiTheme="minorHAnsi" w:cstheme="minorHAnsi"/>
          <w:b/>
          <w:sz w:val="20"/>
          <w:szCs w:val="20"/>
        </w:rPr>
      </w:pPr>
    </w:p>
    <w:p w14:paraId="3D44A5F0"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21.0</w:t>
      </w:r>
      <w:r w:rsidRPr="00D243BB">
        <w:rPr>
          <w:rFonts w:asciiTheme="minorHAnsi" w:hAnsiTheme="minorHAnsi" w:cstheme="minorHAnsi"/>
          <w:b/>
          <w:sz w:val="20"/>
          <w:szCs w:val="20"/>
        </w:rPr>
        <w:tab/>
        <w:t>OBSERVANCE OF THE LAW:</w:t>
      </w:r>
      <w:r w:rsidRPr="00D243BB">
        <w:rPr>
          <w:rFonts w:asciiTheme="minorHAnsi" w:hAnsiTheme="minorHAnsi" w:cstheme="minorHAnsi"/>
          <w:sz w:val="20"/>
          <w:szCs w:val="20"/>
        </w:rPr>
        <w:t xml:space="preserve"> </w:t>
      </w:r>
    </w:p>
    <w:p w14:paraId="3D44A5F1" w14:textId="77777777" w:rsidR="00B86972" w:rsidRPr="00D243BB" w:rsidRDefault="00B86972" w:rsidP="00E93C29">
      <w:pPr>
        <w:jc w:val="both"/>
        <w:rPr>
          <w:rFonts w:asciiTheme="minorHAnsi" w:hAnsiTheme="minorHAnsi" w:cstheme="minorHAnsi"/>
          <w:sz w:val="20"/>
          <w:szCs w:val="20"/>
        </w:rPr>
      </w:pPr>
    </w:p>
    <w:p w14:paraId="3D44A5F2"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The Contractor shall comply with all laws, ordinances, rules, and regulations bearing upon the performance of its obligations under the terms of this Contract. </w:t>
      </w:r>
    </w:p>
    <w:p w14:paraId="3D44A5F3" w14:textId="77777777" w:rsidR="00B86972" w:rsidRPr="00D243BB" w:rsidRDefault="00B86972" w:rsidP="00E93C29">
      <w:pPr>
        <w:jc w:val="both"/>
        <w:rPr>
          <w:rFonts w:asciiTheme="minorHAnsi" w:hAnsiTheme="minorHAnsi" w:cstheme="minorHAnsi"/>
          <w:sz w:val="20"/>
          <w:szCs w:val="20"/>
        </w:rPr>
      </w:pPr>
    </w:p>
    <w:p w14:paraId="3D44A5F4" w14:textId="77777777" w:rsidR="00B86972" w:rsidRPr="00D243BB" w:rsidRDefault="00B86972" w:rsidP="00E93C29">
      <w:pPr>
        <w:jc w:val="both"/>
        <w:rPr>
          <w:rFonts w:asciiTheme="minorHAnsi" w:hAnsiTheme="minorHAnsi" w:cstheme="minorHAnsi"/>
          <w:b/>
          <w:sz w:val="20"/>
          <w:szCs w:val="20"/>
        </w:rPr>
      </w:pPr>
      <w:r w:rsidRPr="00D243BB">
        <w:rPr>
          <w:rFonts w:asciiTheme="minorHAnsi" w:hAnsiTheme="minorHAnsi" w:cstheme="minorHAnsi"/>
          <w:b/>
          <w:sz w:val="20"/>
          <w:szCs w:val="20"/>
        </w:rPr>
        <w:t>22.0</w:t>
      </w:r>
      <w:r w:rsidRPr="00D243BB">
        <w:rPr>
          <w:rFonts w:asciiTheme="minorHAnsi" w:hAnsiTheme="minorHAnsi" w:cstheme="minorHAnsi"/>
          <w:b/>
          <w:sz w:val="20"/>
          <w:szCs w:val="20"/>
        </w:rPr>
        <w:tab/>
        <w:t>SEXUAL EXPLOITATION:</w:t>
      </w:r>
    </w:p>
    <w:p w14:paraId="3D44A5F5" w14:textId="77777777" w:rsidR="00B86972" w:rsidRPr="00D243BB" w:rsidRDefault="00B86972" w:rsidP="00E93C29">
      <w:pPr>
        <w:jc w:val="both"/>
        <w:rPr>
          <w:rFonts w:asciiTheme="minorHAnsi" w:hAnsiTheme="minorHAnsi" w:cstheme="minorHAnsi"/>
          <w:b/>
          <w:sz w:val="20"/>
          <w:szCs w:val="20"/>
        </w:rPr>
      </w:pPr>
    </w:p>
    <w:p w14:paraId="3D44A5F6"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22.1</w:t>
      </w:r>
      <w:r w:rsidRPr="00D243BB">
        <w:rPr>
          <w:rFonts w:asciiTheme="minorHAnsi" w:hAnsiTheme="minorHAnsi" w:cstheme="minorHAnsi"/>
          <w:sz w:val="20"/>
          <w:szCs w:val="20"/>
        </w:rPr>
        <w:tab/>
        <w:t>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14:paraId="3D44A5F7" w14:textId="77777777" w:rsidR="00B86972" w:rsidRPr="00D243BB" w:rsidRDefault="00B86972" w:rsidP="00E93C29">
      <w:pPr>
        <w:jc w:val="both"/>
        <w:rPr>
          <w:rFonts w:asciiTheme="minorHAnsi" w:hAnsiTheme="minorHAnsi" w:cstheme="minorHAnsi"/>
          <w:sz w:val="20"/>
          <w:szCs w:val="20"/>
        </w:rPr>
      </w:pPr>
    </w:p>
    <w:p w14:paraId="3D44A5F8" w14:textId="77777777" w:rsidR="00B86972" w:rsidRPr="00D243BB" w:rsidRDefault="00B86972" w:rsidP="00E93C29">
      <w:pPr>
        <w:jc w:val="both"/>
        <w:rPr>
          <w:rFonts w:asciiTheme="minorHAnsi" w:hAnsiTheme="minorHAnsi" w:cstheme="minorHAnsi"/>
          <w:sz w:val="20"/>
          <w:szCs w:val="20"/>
        </w:rPr>
      </w:pPr>
      <w:r w:rsidRPr="00D243BB">
        <w:rPr>
          <w:rFonts w:asciiTheme="minorHAnsi" w:hAnsiTheme="minorHAnsi" w:cstheme="minorHAnsi"/>
          <w:b/>
          <w:sz w:val="20"/>
          <w:szCs w:val="20"/>
        </w:rPr>
        <w:t>22.2</w:t>
      </w:r>
      <w:r w:rsidRPr="00D243BB">
        <w:rPr>
          <w:rFonts w:asciiTheme="minorHAnsi" w:hAnsiTheme="minorHAnsi" w:cstheme="minorHAnsi"/>
          <w:sz w:val="20"/>
          <w:szCs w:val="20"/>
        </w:rPr>
        <w:tab/>
        <w:t>The 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3D44A5F9" w14:textId="77777777" w:rsidR="00E52F8A" w:rsidRPr="00D243BB" w:rsidRDefault="00E52F8A" w:rsidP="00E93C29">
      <w:pPr>
        <w:tabs>
          <w:tab w:val="left" w:pos="-720"/>
        </w:tabs>
        <w:suppressAutoHyphens/>
        <w:jc w:val="both"/>
        <w:rPr>
          <w:rFonts w:asciiTheme="minorHAnsi" w:hAnsiTheme="minorHAnsi" w:cstheme="minorHAnsi"/>
          <w:spacing w:val="-3"/>
          <w:sz w:val="20"/>
          <w:szCs w:val="20"/>
        </w:rPr>
      </w:pPr>
    </w:p>
    <w:p w14:paraId="3D44A5FA" w14:textId="77777777" w:rsidR="00E52F8A" w:rsidRPr="00D243BB" w:rsidRDefault="00E52F8A" w:rsidP="00E93C29">
      <w:pPr>
        <w:pStyle w:val="ListParagraph"/>
        <w:widowControl/>
        <w:overflowPunct/>
        <w:adjustRightInd/>
        <w:ind w:hanging="720"/>
        <w:jc w:val="both"/>
        <w:rPr>
          <w:rFonts w:asciiTheme="minorHAnsi" w:hAnsiTheme="minorHAnsi" w:cstheme="minorHAnsi"/>
          <w:b/>
          <w:sz w:val="20"/>
          <w:szCs w:val="20"/>
        </w:rPr>
      </w:pPr>
      <w:proofErr w:type="gramStart"/>
      <w:r w:rsidRPr="00D243BB">
        <w:rPr>
          <w:rFonts w:asciiTheme="minorHAnsi" w:hAnsiTheme="minorHAnsi" w:cstheme="minorHAnsi"/>
          <w:b/>
          <w:sz w:val="20"/>
          <w:szCs w:val="20"/>
        </w:rPr>
        <w:t xml:space="preserve">23.0  </w:t>
      </w:r>
      <w:r w:rsidRPr="00D243BB">
        <w:rPr>
          <w:rFonts w:asciiTheme="minorHAnsi" w:hAnsiTheme="minorHAnsi" w:cstheme="minorHAnsi"/>
          <w:b/>
          <w:sz w:val="20"/>
          <w:szCs w:val="20"/>
        </w:rPr>
        <w:tab/>
      </w:r>
      <w:proofErr w:type="gramEnd"/>
      <w:r w:rsidRPr="00D243BB">
        <w:rPr>
          <w:rFonts w:asciiTheme="minorHAnsi" w:hAnsiTheme="minorHAnsi" w:cstheme="minorHAnsi"/>
          <w:b/>
          <w:sz w:val="20"/>
          <w:szCs w:val="20"/>
        </w:rPr>
        <w:t>SECURITY:</w:t>
      </w:r>
    </w:p>
    <w:p w14:paraId="3D44A5FB"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b/>
          <w:sz w:val="20"/>
          <w:szCs w:val="20"/>
        </w:rPr>
        <w:t>23.1</w:t>
      </w:r>
      <w:r w:rsidRPr="00D243BB">
        <w:rPr>
          <w:rFonts w:asciiTheme="minorHAnsi" w:hAnsiTheme="minorHAnsi" w:cstheme="minorHAnsi"/>
          <w:sz w:val="20"/>
          <w:szCs w:val="20"/>
        </w:rPr>
        <w:t xml:space="preserve"> </w:t>
      </w:r>
      <w:r w:rsidRPr="00D243BB">
        <w:rPr>
          <w:rFonts w:asciiTheme="minorHAnsi" w:hAnsiTheme="minorHAnsi" w:cstheme="minorHAnsi"/>
          <w:sz w:val="20"/>
          <w:szCs w:val="20"/>
        </w:rPr>
        <w:tab/>
        <w:t>The Contractor shall:</w:t>
      </w:r>
    </w:p>
    <w:p w14:paraId="3D44A5FC" w14:textId="77777777" w:rsidR="00E52F8A" w:rsidRPr="00D243BB" w:rsidRDefault="005B5968" w:rsidP="00E93C29">
      <w:pPr>
        <w:widowControl/>
        <w:numPr>
          <w:ilvl w:val="1"/>
          <w:numId w:val="4"/>
        </w:numPr>
        <w:overflowPunct/>
        <w:adjustRightInd/>
        <w:jc w:val="both"/>
        <w:rPr>
          <w:rFonts w:asciiTheme="minorHAnsi" w:hAnsiTheme="minorHAnsi" w:cstheme="minorHAnsi"/>
          <w:sz w:val="20"/>
          <w:szCs w:val="20"/>
        </w:rPr>
      </w:pPr>
      <w:r>
        <w:rPr>
          <w:rFonts w:asciiTheme="minorHAnsi" w:hAnsiTheme="minorHAnsi" w:cstheme="minorHAnsi"/>
          <w:sz w:val="20"/>
          <w:szCs w:val="20"/>
        </w:rPr>
        <w:t>P</w:t>
      </w:r>
      <w:r w:rsidR="00E52F8A" w:rsidRPr="00D243BB">
        <w:rPr>
          <w:rFonts w:asciiTheme="minorHAnsi" w:hAnsiTheme="minorHAnsi" w:cstheme="minorHAnsi"/>
          <w:sz w:val="20"/>
          <w:szCs w:val="20"/>
        </w:rPr>
        <w:t xml:space="preserve">ut in place an appropriate security plan and maintain the security plan, taking into account the security situation in the country where the services are being </w:t>
      </w:r>
      <w:proofErr w:type="gramStart"/>
      <w:r w:rsidR="00E52F8A" w:rsidRPr="00D243BB">
        <w:rPr>
          <w:rFonts w:asciiTheme="minorHAnsi" w:hAnsiTheme="minorHAnsi" w:cstheme="minorHAnsi"/>
          <w:sz w:val="20"/>
          <w:szCs w:val="20"/>
        </w:rPr>
        <w:t>provided;</w:t>
      </w:r>
      <w:proofErr w:type="gramEnd"/>
    </w:p>
    <w:p w14:paraId="3D44A5FD" w14:textId="77777777" w:rsidR="00E52F8A" w:rsidRPr="00D243BB" w:rsidRDefault="005B5968" w:rsidP="00E93C29">
      <w:pPr>
        <w:widowControl/>
        <w:numPr>
          <w:ilvl w:val="1"/>
          <w:numId w:val="4"/>
        </w:numPr>
        <w:overflowPunct/>
        <w:adjustRightInd/>
        <w:jc w:val="both"/>
        <w:rPr>
          <w:rFonts w:asciiTheme="minorHAnsi" w:hAnsiTheme="minorHAnsi" w:cstheme="minorHAnsi"/>
          <w:sz w:val="20"/>
          <w:szCs w:val="20"/>
        </w:rPr>
      </w:pPr>
      <w:r>
        <w:rPr>
          <w:rFonts w:asciiTheme="minorHAnsi" w:hAnsiTheme="minorHAnsi" w:cstheme="minorHAnsi"/>
          <w:sz w:val="20"/>
          <w:szCs w:val="20"/>
        </w:rPr>
        <w:t>A</w:t>
      </w:r>
      <w:r w:rsidR="00E52F8A" w:rsidRPr="00D243BB">
        <w:rPr>
          <w:rFonts w:asciiTheme="minorHAnsi" w:hAnsiTheme="minorHAnsi" w:cstheme="minorHAnsi"/>
          <w:sz w:val="20"/>
          <w:szCs w:val="20"/>
        </w:rPr>
        <w:t>ssume all risks and liabilities related to the Contractor’s security, and the full implementation of the security plan.</w:t>
      </w:r>
    </w:p>
    <w:p w14:paraId="3D44A5FE" w14:textId="77777777" w:rsidR="00E52F8A" w:rsidRPr="00D243BB" w:rsidRDefault="00E52F8A" w:rsidP="00E93C29">
      <w:pPr>
        <w:ind w:left="360"/>
        <w:jc w:val="both"/>
        <w:rPr>
          <w:rFonts w:asciiTheme="minorHAnsi" w:hAnsiTheme="minorHAnsi" w:cstheme="minorHAnsi"/>
          <w:b/>
          <w:sz w:val="20"/>
          <w:szCs w:val="20"/>
        </w:rPr>
      </w:pPr>
    </w:p>
    <w:p w14:paraId="3D44A5FF" w14:textId="77777777" w:rsidR="00E52F8A" w:rsidRPr="00D243BB" w:rsidRDefault="00E52F8A" w:rsidP="00E93C29">
      <w:pPr>
        <w:widowControl/>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23.2</w:t>
      </w:r>
      <w:r w:rsidRPr="00D243BB">
        <w:rPr>
          <w:rFonts w:asciiTheme="minorHAnsi" w:hAnsiTheme="minorHAnsi" w:cstheme="minorHAnsi"/>
          <w:sz w:val="20"/>
          <w:szCs w:val="20"/>
        </w:rPr>
        <w:tab/>
        <w:t xml:space="preserve">UNDP reserves the right to verify whether such a plan is in place, and to suggest modifications to the plan when necessary. Failure to maintain and implement an appropriate security plan as required hereunder shall be deemed a breach of this contract. Notwithstanding the foregoing, the Contractor shall remain solely responsible for the security of its personnel and for UNDP’s property in its custody as set forth in paragraph 4.1 above. </w:t>
      </w:r>
    </w:p>
    <w:p w14:paraId="3D44A600" w14:textId="77777777" w:rsidR="00E52F8A" w:rsidRPr="00D243BB" w:rsidRDefault="00E52F8A" w:rsidP="00E93C29">
      <w:pPr>
        <w:widowControl/>
        <w:overflowPunct/>
        <w:adjustRightInd/>
        <w:jc w:val="both"/>
        <w:rPr>
          <w:rFonts w:asciiTheme="minorHAnsi" w:hAnsiTheme="minorHAnsi" w:cstheme="minorHAnsi"/>
          <w:sz w:val="20"/>
          <w:szCs w:val="20"/>
        </w:rPr>
      </w:pPr>
    </w:p>
    <w:p w14:paraId="3D44A601" w14:textId="77777777" w:rsidR="00E52F8A" w:rsidRPr="00D243BB" w:rsidRDefault="00E52F8A" w:rsidP="00E93C29">
      <w:pPr>
        <w:widowControl/>
        <w:overflowPunct/>
        <w:adjustRightInd/>
        <w:ind w:left="720" w:hanging="720"/>
        <w:jc w:val="both"/>
        <w:rPr>
          <w:rFonts w:asciiTheme="minorHAnsi" w:hAnsiTheme="minorHAnsi" w:cstheme="minorHAnsi"/>
          <w:b/>
          <w:sz w:val="20"/>
          <w:szCs w:val="20"/>
        </w:rPr>
      </w:pPr>
      <w:r w:rsidRPr="00D243BB">
        <w:rPr>
          <w:rFonts w:asciiTheme="minorHAnsi" w:hAnsiTheme="minorHAnsi" w:cstheme="minorHAnsi"/>
          <w:b/>
          <w:sz w:val="20"/>
          <w:szCs w:val="20"/>
        </w:rPr>
        <w:t>24.0    AUDITS AND INVESTIGATIONS:</w:t>
      </w:r>
    </w:p>
    <w:p w14:paraId="3D44A602" w14:textId="77777777" w:rsidR="00E52F8A" w:rsidRPr="00D243BB" w:rsidRDefault="00E52F8A" w:rsidP="00E93C29">
      <w:pPr>
        <w:ind w:left="570"/>
        <w:jc w:val="both"/>
        <w:rPr>
          <w:rFonts w:asciiTheme="minorHAnsi" w:hAnsiTheme="minorHAnsi" w:cstheme="minorHAnsi"/>
          <w:sz w:val="20"/>
          <w:szCs w:val="20"/>
          <w:u w:val="single"/>
        </w:rPr>
      </w:pPr>
    </w:p>
    <w:p w14:paraId="3D44A603"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b/>
          <w:sz w:val="20"/>
          <w:szCs w:val="20"/>
        </w:rPr>
        <w:t>24.1</w:t>
      </w:r>
      <w:r w:rsidRPr="00D243BB">
        <w:rPr>
          <w:rFonts w:asciiTheme="minorHAnsi" w:hAnsiTheme="minorHAnsi" w:cstheme="minorHAnsi"/>
          <w:sz w:val="20"/>
          <w:szCs w:val="20"/>
        </w:rPr>
        <w:tab/>
        <w:t xml:space="preserve">Each invoice paid by UNDP shall be subject to a post-payment audit by </w:t>
      </w:r>
      <w:r w:rsidRPr="00D243BB">
        <w:rPr>
          <w:rFonts w:asciiTheme="minorHAnsi" w:hAnsiTheme="minorHAnsi" w:cstheme="minorHAnsi"/>
          <w:bCs/>
          <w:sz w:val="20"/>
          <w:szCs w:val="20"/>
        </w:rPr>
        <w:t>auditors, whether internal or external, of UNDP or the authorized agents of the UNDP</w:t>
      </w:r>
      <w:r w:rsidRPr="00D243BB">
        <w:rPr>
          <w:rFonts w:asciiTheme="minorHAnsi" w:hAnsiTheme="minorHAnsi" w:cstheme="minorHAnsi"/>
          <w:sz w:val="20"/>
          <w:szCs w:val="20"/>
        </w:rPr>
        <w:t xml:space="preserve"> at any time during the term of the Contract and for a period of three (3) years following the expiration or prior termination of the Contract.  The UNDP shall be entitled to a refund from the Contractor for any amounts shown by such audits to have been paid by the UNDP other than in accordance with the terms and conditions of the Contract. Should the audit determine that any funds paid by UNDP </w:t>
      </w:r>
      <w:r w:rsidRPr="00D243BB">
        <w:rPr>
          <w:rFonts w:asciiTheme="minorHAnsi" w:hAnsiTheme="minorHAnsi" w:cstheme="minorHAnsi"/>
          <w:sz w:val="20"/>
          <w:szCs w:val="20"/>
        </w:rPr>
        <w:lastRenderedPageBreak/>
        <w:t>have not been used as per contract clauses, the company shall reimburse such funds forthwith. Where the company fails to reimburse such funds, UNDP reserves the right to seek recovery and/or to take any other action as it deems necessary.</w:t>
      </w:r>
    </w:p>
    <w:p w14:paraId="3D44A604" w14:textId="77777777" w:rsidR="00E52F8A" w:rsidRPr="00D243BB" w:rsidRDefault="00E52F8A" w:rsidP="00E93C29">
      <w:pPr>
        <w:ind w:left="360"/>
        <w:jc w:val="both"/>
        <w:rPr>
          <w:rFonts w:asciiTheme="minorHAnsi" w:hAnsiTheme="minorHAnsi" w:cstheme="minorHAnsi"/>
          <w:sz w:val="20"/>
          <w:szCs w:val="20"/>
        </w:rPr>
      </w:pPr>
    </w:p>
    <w:p w14:paraId="3D44A605" w14:textId="77777777" w:rsidR="00E52F8A" w:rsidRPr="00D243BB" w:rsidRDefault="00E52F8A" w:rsidP="00E93C29">
      <w:pPr>
        <w:widowControl/>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24.2</w:t>
      </w:r>
      <w:r w:rsidRPr="00D243BB">
        <w:rPr>
          <w:rFonts w:asciiTheme="minorHAnsi" w:hAnsiTheme="minorHAnsi" w:cstheme="minorHAnsi"/>
          <w:b/>
          <w:sz w:val="20"/>
          <w:szCs w:val="20"/>
        </w:rPr>
        <w:tab/>
      </w:r>
      <w:r w:rsidRPr="00D243BB">
        <w:rPr>
          <w:rFonts w:asciiTheme="minorHAnsi" w:hAnsiTheme="minorHAnsi" w:cstheme="minorHAnsi"/>
          <w:sz w:val="20"/>
          <w:szCs w:val="20"/>
        </w:rPr>
        <w:t xml:space="preserve">The Contractor acknowledges and agrees that, at </w:t>
      </w:r>
      <w:proofErr w:type="spellStart"/>
      <w:r w:rsidRPr="00D243BB">
        <w:rPr>
          <w:rFonts w:asciiTheme="minorHAnsi" w:hAnsiTheme="minorHAnsi" w:cstheme="minorHAnsi"/>
          <w:sz w:val="20"/>
          <w:szCs w:val="20"/>
        </w:rPr>
        <w:t>anytime</w:t>
      </w:r>
      <w:proofErr w:type="spellEnd"/>
      <w:r w:rsidRPr="00D243BB">
        <w:rPr>
          <w:rFonts w:asciiTheme="minorHAnsi" w:hAnsiTheme="minorHAnsi" w:cstheme="minorHAnsi"/>
          <w:sz w:val="20"/>
          <w:szCs w:val="20"/>
        </w:rPr>
        <w:t xml:space="preserve">, UNDP may conduct investigations relating to any aspect of the Contract, the obligations performed under the Contract, and the operations of the Contractor generally.  The right of UNDP to </w:t>
      </w:r>
      <w:proofErr w:type="gramStart"/>
      <w:r w:rsidRPr="00D243BB">
        <w:rPr>
          <w:rFonts w:asciiTheme="minorHAnsi" w:hAnsiTheme="minorHAnsi" w:cstheme="minorHAnsi"/>
          <w:sz w:val="20"/>
          <w:szCs w:val="20"/>
        </w:rPr>
        <w:t>conduct an investigation</w:t>
      </w:r>
      <w:proofErr w:type="gramEnd"/>
      <w:r w:rsidRPr="00D243BB">
        <w:rPr>
          <w:rFonts w:asciiTheme="minorHAnsi" w:hAnsiTheme="minorHAnsi" w:cstheme="minorHAnsi"/>
          <w:sz w:val="20"/>
          <w:szCs w:val="20"/>
        </w:rPr>
        <w:t xml:space="preserve"> and the Contractor’s obligation to comply with such an investigation shall not lapse upon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documentation for such purposes and to grant to UNDP access to the Contractor’s premises.  The Contractor shall require its agents, including, but not limited to, the Contractor’s attorneys, </w:t>
      </w:r>
      <w:proofErr w:type="gramStart"/>
      <w:r w:rsidRPr="00D243BB">
        <w:rPr>
          <w:rFonts w:asciiTheme="minorHAnsi" w:hAnsiTheme="minorHAnsi" w:cstheme="minorHAnsi"/>
          <w:sz w:val="20"/>
          <w:szCs w:val="20"/>
        </w:rPr>
        <w:t>accountants</w:t>
      </w:r>
      <w:proofErr w:type="gramEnd"/>
      <w:r w:rsidRPr="00D243BB">
        <w:rPr>
          <w:rFonts w:asciiTheme="minorHAnsi" w:hAnsiTheme="minorHAnsi" w:cstheme="minorHAnsi"/>
          <w:sz w:val="20"/>
          <w:szCs w:val="20"/>
        </w:rPr>
        <w:t xml:space="preserve"> or other advisers, to reasonably cooperate with any inspections, post-payment audits or investigations carried out by UNDP hereunder.</w:t>
      </w:r>
    </w:p>
    <w:p w14:paraId="3D44A606" w14:textId="77777777" w:rsidR="00E52F8A" w:rsidRPr="00D243BB" w:rsidRDefault="00E52F8A" w:rsidP="00E93C29">
      <w:pPr>
        <w:jc w:val="both"/>
        <w:rPr>
          <w:rFonts w:asciiTheme="minorHAnsi" w:hAnsiTheme="minorHAnsi" w:cstheme="minorHAnsi"/>
          <w:sz w:val="20"/>
          <w:szCs w:val="20"/>
        </w:rPr>
      </w:pPr>
    </w:p>
    <w:p w14:paraId="3D44A607" w14:textId="77777777" w:rsidR="00E52F8A" w:rsidRPr="00D243BB" w:rsidRDefault="00E52F8A" w:rsidP="007C47BC">
      <w:pPr>
        <w:pStyle w:val="ListParagraph"/>
        <w:widowControl/>
        <w:numPr>
          <w:ilvl w:val="0"/>
          <w:numId w:val="8"/>
        </w:numPr>
        <w:overflowPunct/>
        <w:adjustRightInd/>
        <w:ind w:left="720" w:hanging="720"/>
        <w:jc w:val="both"/>
        <w:rPr>
          <w:rFonts w:asciiTheme="minorHAnsi" w:hAnsiTheme="minorHAnsi" w:cstheme="minorHAnsi"/>
          <w:b/>
          <w:sz w:val="20"/>
          <w:szCs w:val="20"/>
        </w:rPr>
      </w:pPr>
      <w:r w:rsidRPr="00D243BB">
        <w:rPr>
          <w:rFonts w:asciiTheme="minorHAnsi" w:hAnsiTheme="minorHAnsi" w:cstheme="minorHAnsi"/>
          <w:b/>
          <w:sz w:val="20"/>
          <w:szCs w:val="20"/>
        </w:rPr>
        <w:t>ANTI-TERRORISM:</w:t>
      </w:r>
    </w:p>
    <w:p w14:paraId="3D44A608"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sz w:val="20"/>
          <w:szCs w:val="20"/>
        </w:rPr>
        <w:t xml:space="preserve">25.1    The Contractor agrees to undertake all reasonable efforts to ensure that none of the UNDP funds received under this Contract are used to provide support to individuals or entities associated with terrorism and that the recipients of any amounts provided by UNDP hereunder do not appear on the list maintained by the Security Council Committee established pursuant to resolution 1267 (1999). The list can be accessed via </w:t>
      </w:r>
      <w:hyperlink r:id="rId22" w:history="1">
        <w:r w:rsidRPr="00D243BB">
          <w:rPr>
            <w:rStyle w:val="Hyperlink"/>
            <w:rFonts w:asciiTheme="minorHAnsi" w:hAnsiTheme="minorHAnsi" w:cstheme="minorHAnsi"/>
            <w:sz w:val="20"/>
            <w:szCs w:val="20"/>
          </w:rPr>
          <w:t>http://www.un.org/Docs/sc/committees/1267/1267ListEng.htm</w:t>
        </w:r>
      </w:hyperlink>
      <w:r w:rsidRPr="00D243BB">
        <w:rPr>
          <w:rFonts w:asciiTheme="minorHAnsi" w:hAnsiTheme="minorHAnsi" w:cstheme="minorHAnsi"/>
          <w:color w:val="000080"/>
          <w:sz w:val="20"/>
          <w:szCs w:val="20"/>
        </w:rPr>
        <w:t xml:space="preserve">. </w:t>
      </w:r>
      <w:r w:rsidRPr="00D243BB">
        <w:rPr>
          <w:rFonts w:asciiTheme="minorHAnsi" w:hAnsiTheme="minorHAnsi" w:cstheme="minorHAnsi"/>
          <w:sz w:val="20"/>
          <w:szCs w:val="20"/>
        </w:rPr>
        <w:t xml:space="preserve">This provision must be included in all sub-contracts or sub-agreements </w:t>
      </w:r>
      <w:proofErr w:type="gramStart"/>
      <w:r w:rsidRPr="00D243BB">
        <w:rPr>
          <w:rFonts w:asciiTheme="minorHAnsi" w:hAnsiTheme="minorHAnsi" w:cstheme="minorHAnsi"/>
          <w:sz w:val="20"/>
          <w:szCs w:val="20"/>
        </w:rPr>
        <w:t>entered into</w:t>
      </w:r>
      <w:proofErr w:type="gramEnd"/>
      <w:r w:rsidRPr="00D243BB">
        <w:rPr>
          <w:rFonts w:asciiTheme="minorHAnsi" w:hAnsiTheme="minorHAnsi" w:cstheme="minorHAnsi"/>
          <w:sz w:val="20"/>
          <w:szCs w:val="20"/>
        </w:rPr>
        <w:t xml:space="preserve"> under this Contract.</w:t>
      </w:r>
    </w:p>
    <w:p w14:paraId="3D44A609" w14:textId="77777777" w:rsidR="00E52F8A" w:rsidRPr="00D243BB" w:rsidRDefault="00E52F8A" w:rsidP="00E93C29">
      <w:pPr>
        <w:jc w:val="both"/>
        <w:rPr>
          <w:rFonts w:asciiTheme="minorHAnsi" w:hAnsiTheme="minorHAnsi" w:cstheme="minorHAnsi"/>
          <w:sz w:val="20"/>
          <w:szCs w:val="20"/>
        </w:rPr>
      </w:pPr>
    </w:p>
    <w:p w14:paraId="3D44A60A" w14:textId="77777777" w:rsidR="00E52F8A" w:rsidRPr="00D243BB" w:rsidRDefault="00E52F8A" w:rsidP="007C47BC">
      <w:pPr>
        <w:pStyle w:val="ListParagraph"/>
        <w:widowControl/>
        <w:numPr>
          <w:ilvl w:val="0"/>
          <w:numId w:val="9"/>
        </w:numPr>
        <w:overflowPunct/>
        <w:adjustRightInd/>
        <w:jc w:val="both"/>
        <w:rPr>
          <w:rFonts w:asciiTheme="minorHAnsi" w:hAnsiTheme="minorHAnsi" w:cstheme="minorHAnsi"/>
          <w:sz w:val="20"/>
          <w:szCs w:val="20"/>
        </w:rPr>
      </w:pPr>
      <w:r w:rsidRPr="00D243BB">
        <w:rPr>
          <w:rFonts w:asciiTheme="minorHAnsi" w:hAnsiTheme="minorHAnsi" w:cstheme="minorHAnsi"/>
          <w:b/>
          <w:sz w:val="20"/>
          <w:szCs w:val="20"/>
        </w:rPr>
        <w:t>AUTHORITY TO MODIFY</w:t>
      </w:r>
      <w:r w:rsidRPr="00D243BB">
        <w:rPr>
          <w:rFonts w:asciiTheme="minorHAnsi" w:hAnsiTheme="minorHAnsi" w:cstheme="minorHAnsi"/>
          <w:sz w:val="20"/>
          <w:szCs w:val="20"/>
        </w:rPr>
        <w:t xml:space="preserve">: </w:t>
      </w:r>
    </w:p>
    <w:p w14:paraId="3D44A60B" w14:textId="77777777" w:rsidR="00E52F8A" w:rsidRPr="00D243BB" w:rsidRDefault="00E52F8A" w:rsidP="00E93C29">
      <w:pPr>
        <w:jc w:val="both"/>
        <w:rPr>
          <w:rFonts w:asciiTheme="minorHAnsi" w:hAnsiTheme="minorHAnsi" w:cstheme="minorHAnsi"/>
          <w:sz w:val="20"/>
          <w:szCs w:val="20"/>
        </w:rPr>
      </w:pPr>
      <w:r w:rsidRPr="00D243BB">
        <w:rPr>
          <w:rFonts w:asciiTheme="minorHAnsi" w:hAnsiTheme="minorHAnsi" w:cstheme="minorHAnsi"/>
          <w:sz w:val="20"/>
          <w:szCs w:val="20"/>
        </w:rPr>
        <w:t>Pursuant to the Financial Regulations and Rules of UNDP, only the UNDP Authorized Official possesses the authority to agree on behalf of UNDP to any modification of or change in this Agreement, to a waiver of any of its provisions or to any additional contractual relationship of any kind with the Contractor. Accordingly, no modification or change in this Contract shall be valid and enforceable against UNDP unless provided by an amendment to this Agreement signed by the Contractor and jointly by the UNDP Authorized Official.</w:t>
      </w:r>
    </w:p>
    <w:p w14:paraId="3D44A60C" w14:textId="77777777" w:rsidR="00E52F8A" w:rsidRPr="00D243BB" w:rsidRDefault="00E52F8A" w:rsidP="00E93C29">
      <w:pPr>
        <w:pStyle w:val="Section3-Heading1"/>
        <w:jc w:val="both"/>
        <w:rPr>
          <w:rFonts w:asciiTheme="minorHAnsi" w:hAnsiTheme="minorHAnsi" w:cstheme="minorHAnsi"/>
          <w:sz w:val="20"/>
          <w:szCs w:val="20"/>
        </w:rPr>
      </w:pPr>
    </w:p>
    <w:p w14:paraId="3D44A60D" w14:textId="77777777" w:rsidR="00E97939" w:rsidRPr="00D243BB" w:rsidRDefault="00E97939" w:rsidP="00E93C29">
      <w:pPr>
        <w:jc w:val="both"/>
        <w:rPr>
          <w:rFonts w:asciiTheme="minorHAnsi" w:hAnsiTheme="minorHAnsi" w:cstheme="minorHAnsi"/>
          <w:b/>
          <w:bCs/>
          <w:sz w:val="20"/>
          <w:szCs w:val="20"/>
        </w:rPr>
      </w:pPr>
    </w:p>
    <w:sectPr w:rsidR="00E97939" w:rsidRPr="00D243BB" w:rsidSect="00BD070F">
      <w:foot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7AA03C" w14:textId="77777777" w:rsidR="002D5F42" w:rsidRDefault="002D5F42" w:rsidP="00FD48A2">
      <w:r>
        <w:separator/>
      </w:r>
    </w:p>
  </w:endnote>
  <w:endnote w:type="continuationSeparator" w:id="0">
    <w:p w14:paraId="7152B457" w14:textId="77777777" w:rsidR="002D5F42" w:rsidRDefault="002D5F42"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G 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D44A618" w14:textId="77777777" w:rsidR="00A9562A" w:rsidRPr="00AD5EF4" w:rsidRDefault="00A9562A">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36</w:t>
        </w:r>
        <w:r w:rsidRPr="00AD5EF4">
          <w:rPr>
            <w:rFonts w:asciiTheme="minorHAnsi" w:hAnsiTheme="minorHAnsi" w:cstheme="minorHAnsi"/>
            <w:noProof/>
            <w:sz w:val="22"/>
            <w:szCs w:val="22"/>
          </w:rPr>
          <w:fldChar w:fldCharType="end"/>
        </w:r>
      </w:p>
    </w:sdtContent>
  </w:sdt>
  <w:p w14:paraId="3D44A619" w14:textId="77777777" w:rsidR="00A9562A" w:rsidRDefault="00A95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B4B611" w14:textId="77777777" w:rsidR="002D5F42" w:rsidRDefault="002D5F42" w:rsidP="00FD48A2">
      <w:r>
        <w:separator/>
      </w:r>
    </w:p>
  </w:footnote>
  <w:footnote w:type="continuationSeparator" w:id="0">
    <w:p w14:paraId="5F69BD63" w14:textId="77777777" w:rsidR="002D5F42" w:rsidRDefault="002D5F42" w:rsidP="00FD48A2">
      <w:r>
        <w:continuationSeparator/>
      </w:r>
    </w:p>
  </w:footnote>
  <w:footnote w:id="1">
    <w:p w14:paraId="3D44A61A" w14:textId="77777777" w:rsidR="00A9562A" w:rsidRPr="002F040E" w:rsidRDefault="00A9562A" w:rsidP="00163681">
      <w:pPr>
        <w:jc w:val="both"/>
        <w:rPr>
          <w:i/>
          <w:iCs/>
          <w:sz w:val="18"/>
          <w:szCs w:val="18"/>
          <w:u w:val="single"/>
        </w:rPr>
      </w:pPr>
      <w:r w:rsidRPr="005B5BC2">
        <w:rPr>
          <w:rStyle w:val="FootnoteReference"/>
          <w:sz w:val="18"/>
          <w:szCs w:val="18"/>
        </w:rPr>
        <w:footnoteRef/>
      </w:r>
      <w:r w:rsidRPr="005B5BC2">
        <w:rPr>
          <w:sz w:val="18"/>
          <w:szCs w:val="18"/>
        </w:rPr>
        <w:t xml:space="preserve"> </w:t>
      </w:r>
      <w:r w:rsidRPr="005B5BC2">
        <w:rPr>
          <w:i/>
          <w:iCs/>
          <w:sz w:val="18"/>
          <w:szCs w:val="18"/>
        </w:rPr>
        <w:t>Note: this Section 2 - Instructions to Proposers shall not be modified</w:t>
      </w:r>
      <w:r>
        <w:rPr>
          <w:i/>
          <w:iCs/>
          <w:sz w:val="18"/>
          <w:szCs w:val="18"/>
        </w:rPr>
        <w:t xml:space="preserve"> in any way</w:t>
      </w:r>
      <w:r w:rsidRPr="005B5BC2">
        <w:rPr>
          <w:i/>
          <w:iCs/>
          <w:sz w:val="18"/>
          <w:szCs w:val="18"/>
        </w:rPr>
        <w:t xml:space="preserve">.  </w:t>
      </w:r>
      <w:r w:rsidRPr="002F040E">
        <w:rPr>
          <w:b/>
          <w:i/>
          <w:iCs/>
          <w:sz w:val="18"/>
          <w:szCs w:val="18"/>
          <w:u w:val="single"/>
        </w:rPr>
        <w:t xml:space="preserve">Any necessary changes to address specific country and </w:t>
      </w:r>
      <w:r>
        <w:rPr>
          <w:b/>
          <w:i/>
          <w:iCs/>
          <w:sz w:val="18"/>
          <w:szCs w:val="18"/>
          <w:u w:val="single"/>
        </w:rPr>
        <w:t>project information</w:t>
      </w:r>
      <w:r w:rsidRPr="002F040E">
        <w:rPr>
          <w:b/>
          <w:i/>
          <w:iCs/>
          <w:sz w:val="18"/>
          <w:szCs w:val="18"/>
          <w:u w:val="single"/>
        </w:rPr>
        <w:t xml:space="preserve">, shall be introduced only through the Data </w:t>
      </w:r>
      <w:proofErr w:type="gramStart"/>
      <w:r w:rsidRPr="002F040E">
        <w:rPr>
          <w:b/>
          <w:i/>
          <w:iCs/>
          <w:sz w:val="18"/>
          <w:szCs w:val="18"/>
          <w:u w:val="single"/>
        </w:rPr>
        <w:t>Sheet</w:t>
      </w:r>
      <w:r>
        <w:rPr>
          <w:b/>
          <w:i/>
          <w:iCs/>
          <w:sz w:val="18"/>
          <w:szCs w:val="18"/>
          <w:u w:val="single"/>
        </w:rPr>
        <w:t>.</w:t>
      </w:r>
      <w:r w:rsidRPr="002F040E">
        <w:rPr>
          <w:b/>
          <w:i/>
          <w:iCs/>
          <w:sz w:val="18"/>
          <w:szCs w:val="18"/>
          <w:u w:val="single"/>
        </w:rPr>
        <w:t>.</w:t>
      </w:r>
      <w:proofErr w:type="gramEnd"/>
      <w:r w:rsidRPr="002F040E">
        <w:rPr>
          <w:i/>
          <w:iCs/>
          <w:sz w:val="18"/>
          <w:szCs w:val="18"/>
          <w:u w:val="single"/>
        </w:rPr>
        <w:t xml:space="preserve"> </w:t>
      </w:r>
    </w:p>
    <w:p w14:paraId="3D44A61B" w14:textId="77777777" w:rsidR="00A9562A" w:rsidRPr="005B5BC2" w:rsidRDefault="00A9562A">
      <w:pPr>
        <w:pStyle w:val="FootnoteText"/>
        <w:rPr>
          <w:lang w:val="en-PH"/>
        </w:rPr>
      </w:pPr>
    </w:p>
  </w:footnote>
  <w:footnote w:id="2">
    <w:p w14:paraId="3D44A61C" w14:textId="77777777" w:rsidR="00A9562A" w:rsidRPr="000E7B28" w:rsidRDefault="00A9562A" w:rsidP="000E7B28">
      <w:pPr>
        <w:pStyle w:val="FootnoteText"/>
        <w:ind w:left="180" w:hanging="180"/>
        <w:rPr>
          <w:rFonts w:asciiTheme="minorHAnsi" w:hAnsiTheme="minorHAnsi" w:cstheme="minorHAnsi"/>
          <w:sz w:val="20"/>
        </w:rPr>
      </w:pPr>
      <w:r w:rsidRPr="000E7B28">
        <w:rPr>
          <w:rStyle w:val="FootnoteReference"/>
          <w:rFonts w:asciiTheme="minorHAnsi" w:hAnsiTheme="minorHAnsi" w:cstheme="minorHAnsi"/>
          <w:sz w:val="20"/>
        </w:rPr>
        <w:footnoteRef/>
      </w:r>
      <w:r w:rsidRPr="000E7B28">
        <w:rPr>
          <w:rFonts w:asciiTheme="minorHAnsi" w:hAnsiTheme="minorHAnsi" w:cstheme="minorHAnsi"/>
          <w:sz w:val="20"/>
        </w:rPr>
        <w:t xml:space="preserve"> </w:t>
      </w:r>
      <w:r w:rsidRPr="000E7B28">
        <w:rPr>
          <w:rFonts w:asciiTheme="minorHAnsi" w:hAnsiTheme="minorHAnsi" w:cstheme="minorHAnsi"/>
          <w:i/>
          <w:sz w:val="20"/>
        </w:rPr>
        <w:t xml:space="preserve">All DS number entries in the Data Sheet are cited as reference in the Instructions to Proposers.  </w:t>
      </w:r>
      <w:r w:rsidRPr="000E7B28">
        <w:rPr>
          <w:rFonts w:asciiTheme="minorHAnsi" w:hAnsiTheme="minorHAnsi" w:cstheme="minorHAnsi"/>
          <w:i/>
          <w:sz w:val="20"/>
          <w:u w:val="single"/>
        </w:rPr>
        <w:t>All DS nos. corresponding to a Data must not be modified</w:t>
      </w:r>
      <w:r w:rsidRPr="000E7B28">
        <w:rPr>
          <w:rFonts w:asciiTheme="minorHAnsi" w:hAnsiTheme="minorHAnsi" w:cstheme="minorHAnsi"/>
          <w:i/>
          <w:sz w:val="20"/>
        </w:rPr>
        <w:t>.  Only information on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may be modified by the user.  If the information does not apply, the 3</w:t>
      </w:r>
      <w:r w:rsidRPr="000E7B28">
        <w:rPr>
          <w:rFonts w:asciiTheme="minorHAnsi" w:hAnsiTheme="minorHAnsi" w:cstheme="minorHAnsi"/>
          <w:i/>
          <w:sz w:val="20"/>
          <w:vertAlign w:val="superscript"/>
        </w:rPr>
        <w:t>rd</w:t>
      </w:r>
      <w:r w:rsidRPr="000E7B28">
        <w:rPr>
          <w:rFonts w:asciiTheme="minorHAnsi" w:hAnsiTheme="minorHAnsi" w:cstheme="minorHAnsi"/>
          <w:i/>
          <w:sz w:val="20"/>
        </w:rPr>
        <w:t xml:space="preserve"> column must state “N/A” but must not be deleted.</w:t>
      </w:r>
    </w:p>
  </w:footnote>
  <w:footnote w:id="3">
    <w:p w14:paraId="3D44A61D" w14:textId="77777777" w:rsidR="00A9562A" w:rsidRPr="000E7B28" w:rsidRDefault="00A9562A"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Surety bonds or other instruments issued by non-bank Financial Institutions are least preferred by UNDP.  Unless stated otherwise, they shall be considered unacceptable to UNDP.</w:t>
      </w:r>
    </w:p>
  </w:footnote>
  <w:footnote w:id="4">
    <w:p w14:paraId="3D44A61E" w14:textId="77777777" w:rsidR="00A9562A" w:rsidRPr="00B85F1F" w:rsidRDefault="00A9562A" w:rsidP="00D615EE">
      <w:pPr>
        <w:pStyle w:val="FootnoteText"/>
        <w:rPr>
          <w:rFonts w:asciiTheme="minorHAnsi" w:hAnsiTheme="minorHAnsi" w:cstheme="minorHAnsi"/>
          <w:i/>
          <w:sz w:val="18"/>
          <w:szCs w:val="18"/>
          <w:lang w:val="en-PH"/>
        </w:rPr>
      </w:pPr>
      <w:r w:rsidRPr="00B85F1F">
        <w:rPr>
          <w:rStyle w:val="FootnoteReference"/>
          <w:rFonts w:asciiTheme="minorHAnsi" w:hAnsiTheme="minorHAnsi" w:cstheme="minorHAnsi"/>
          <w:i/>
          <w:sz w:val="22"/>
          <w:szCs w:val="22"/>
        </w:rPr>
        <w:footnoteRef/>
      </w:r>
      <w:r w:rsidRPr="00B85F1F">
        <w:rPr>
          <w:rFonts w:asciiTheme="minorHAnsi" w:hAnsiTheme="minorHAnsi" w:cstheme="minorHAnsi"/>
          <w:i/>
          <w:sz w:val="22"/>
          <w:szCs w:val="22"/>
        </w:rPr>
        <w:t xml:space="preserve"> </w:t>
      </w:r>
      <w:r w:rsidRPr="00B85F1F">
        <w:rPr>
          <w:rFonts w:asciiTheme="minorHAnsi" w:hAnsiTheme="minorHAnsi" w:cstheme="minorHAnsi"/>
          <w:i/>
          <w:sz w:val="18"/>
          <w:szCs w:val="18"/>
          <w:lang w:val="en-PH"/>
        </w:rPr>
        <w:t>If the advanced payment that the Bidder will submit will exceed 20% of the Price Offer, or will exceed the amount of USD 30,000, the Bidder must submit an Advanced Payment Security in the same amount as the advanced payment, using the form and contents of the document in Section 10</w:t>
      </w:r>
    </w:p>
  </w:footnote>
  <w:footnote w:id="5">
    <w:p w14:paraId="3D44A61F" w14:textId="77777777" w:rsidR="00A9562A" w:rsidRPr="000E7B28" w:rsidRDefault="00A9562A" w:rsidP="000E7B28">
      <w:pPr>
        <w:pStyle w:val="FootnoteText"/>
        <w:ind w:left="180" w:hanging="180"/>
        <w:rPr>
          <w:rFonts w:asciiTheme="minorHAnsi" w:hAnsiTheme="minorHAnsi" w:cstheme="minorHAnsi"/>
          <w:i/>
          <w:sz w:val="20"/>
          <w:lang w:val="en-PH"/>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w:t>
      </w:r>
      <w:r w:rsidRPr="000E7B28">
        <w:rPr>
          <w:rFonts w:asciiTheme="minorHAnsi" w:hAnsiTheme="minorHAnsi" w:cstheme="minorHAnsi"/>
          <w:i/>
          <w:sz w:val="20"/>
          <w:lang w:val="en-PH"/>
        </w:rPr>
        <w:t>This contact person and address is officially designated by UNDP.  If inquiries are sent to other person/s or address/es, even if they are UNDP staff, UNDP shall have no obligation to respond nor can UNDP confirm that the query was officially received</w:t>
      </w:r>
      <w:r>
        <w:rPr>
          <w:rFonts w:asciiTheme="minorHAnsi" w:hAnsiTheme="minorHAnsi" w:cstheme="minorHAnsi"/>
          <w:i/>
          <w:sz w:val="20"/>
          <w:lang w:val="en-PH"/>
        </w:rPr>
        <w:t>.</w:t>
      </w:r>
    </w:p>
  </w:footnote>
  <w:footnote w:id="6">
    <w:p w14:paraId="3D44A620" w14:textId="77777777" w:rsidR="00A9562A" w:rsidRPr="000E7B28" w:rsidRDefault="00A9562A" w:rsidP="000E7B28">
      <w:pPr>
        <w:pStyle w:val="FootnoteText"/>
        <w:ind w:left="180" w:hanging="180"/>
        <w:rPr>
          <w:rFonts w:asciiTheme="minorHAnsi" w:hAnsiTheme="minorHAnsi" w:cstheme="minorHAnsi"/>
          <w:i/>
          <w:sz w:val="20"/>
        </w:rPr>
      </w:pPr>
      <w:r w:rsidRPr="000E7B28">
        <w:rPr>
          <w:rStyle w:val="FootnoteReference"/>
          <w:rFonts w:asciiTheme="minorHAnsi" w:hAnsiTheme="minorHAnsi" w:cstheme="minorHAnsi"/>
          <w:i/>
          <w:sz w:val="20"/>
        </w:rPr>
        <w:footnoteRef/>
      </w:r>
      <w:r w:rsidRPr="000E7B28">
        <w:rPr>
          <w:rFonts w:asciiTheme="minorHAnsi" w:hAnsiTheme="minorHAnsi" w:cstheme="minorHAnsi"/>
          <w:i/>
          <w:sz w:val="20"/>
        </w:rPr>
        <w:t xml:space="preserve"> Posting on the website shall be supplemented by directly transmitting the communication to the prospective offerors</w:t>
      </w:r>
      <w:r>
        <w:rPr>
          <w:rFonts w:asciiTheme="minorHAnsi" w:hAnsiTheme="minorHAnsi" w:cstheme="minorHAnsi"/>
          <w:i/>
          <w:sz w:val="20"/>
        </w:rPr>
        <w:t>.</w:t>
      </w:r>
    </w:p>
  </w:footnote>
  <w:footnote w:id="7">
    <w:p w14:paraId="3D44A621" w14:textId="77777777" w:rsidR="00A9562A" w:rsidRPr="00C6036A" w:rsidRDefault="00A9562A" w:rsidP="00A2403C">
      <w:pPr>
        <w:pStyle w:val="FootnoteText"/>
        <w:rPr>
          <w:i/>
          <w:lang w:val="en-PH"/>
        </w:rPr>
      </w:pPr>
      <w:r w:rsidRPr="00B85F1F">
        <w:rPr>
          <w:rStyle w:val="FootnoteReference"/>
          <w:rFonts w:asciiTheme="minorHAnsi" w:hAnsiTheme="minorHAnsi" w:cstheme="minorHAnsi"/>
          <w:i/>
        </w:rPr>
        <w:footnoteRef/>
      </w:r>
      <w:r w:rsidRPr="00B85F1F">
        <w:rPr>
          <w:rFonts w:asciiTheme="minorHAnsi" w:hAnsiTheme="minorHAnsi" w:cstheme="minorHAnsi"/>
          <w:i/>
        </w:rPr>
        <w:t xml:space="preserve"> </w:t>
      </w:r>
      <w:r w:rsidRPr="00B85F1F">
        <w:rPr>
          <w:rFonts w:asciiTheme="minorHAnsi" w:hAnsiTheme="minorHAnsi" w:cstheme="minorHAnsi"/>
          <w:i/>
          <w:sz w:val="18"/>
          <w:szCs w:val="18"/>
        </w:rPr>
        <w:t>If this will be allowed, s</w:t>
      </w:r>
      <w:proofErr w:type="spellStart"/>
      <w:r w:rsidRPr="00B85F1F">
        <w:rPr>
          <w:rFonts w:asciiTheme="minorHAnsi" w:hAnsiTheme="minorHAnsi" w:cstheme="minorHAnsi"/>
          <w:i/>
          <w:sz w:val="18"/>
          <w:szCs w:val="18"/>
          <w:lang w:val="en-PH"/>
        </w:rPr>
        <w:t>ecurity</w:t>
      </w:r>
      <w:proofErr w:type="spellEnd"/>
      <w:r w:rsidRPr="00B85F1F">
        <w:rPr>
          <w:rFonts w:asciiTheme="minorHAnsi" w:hAnsiTheme="minorHAnsi" w:cstheme="minorHAnsi"/>
          <w:i/>
          <w:sz w:val="18"/>
          <w:szCs w:val="18"/>
          <w:lang w:val="en-PH"/>
        </w:rPr>
        <w:t xml:space="preserve"> features (e.g., encryption, authentication, digital signatures, etc.) are strictly required and must be enforced to ensure confidentiality and integrity of contents.</w:t>
      </w:r>
      <w:r w:rsidRPr="00C6036A">
        <w:rPr>
          <w:i/>
          <w:sz w:val="18"/>
          <w:szCs w:val="18"/>
          <w:lang w:val="en-PH"/>
        </w:rPr>
        <w:t xml:space="preserve"> </w:t>
      </w:r>
    </w:p>
  </w:footnote>
  <w:footnote w:id="8">
    <w:p w14:paraId="3D44A622" w14:textId="77777777" w:rsidR="00A9562A" w:rsidRPr="00020D78" w:rsidRDefault="00A9562A" w:rsidP="00020D78">
      <w:pPr>
        <w:pStyle w:val="FootnoteText"/>
        <w:rPr>
          <w:rFonts w:ascii="Times New Roman" w:hAnsi="Times New Roman"/>
          <w:i/>
          <w:sz w:val="20"/>
        </w:rPr>
      </w:pPr>
      <w:r>
        <w:rPr>
          <w:rStyle w:val="FootnoteReference"/>
        </w:rPr>
        <w:footnoteRef/>
      </w:r>
      <w:r>
        <w:t xml:space="preserve"> </w:t>
      </w:r>
      <w:r w:rsidRPr="00020D78">
        <w:rPr>
          <w:rFonts w:ascii="Times New Roman" w:hAnsi="Times New Roman"/>
          <w:i/>
          <w:sz w:val="20"/>
        </w:rPr>
        <w:t>Where the information is available in the web, a URL for the information may simply be provided.</w:t>
      </w:r>
    </w:p>
    <w:p w14:paraId="3D44A623" w14:textId="77777777" w:rsidR="00A9562A" w:rsidRDefault="00A9562A">
      <w:pPr>
        <w:pStyle w:val="FootnoteText"/>
      </w:pPr>
    </w:p>
  </w:footnote>
  <w:footnote w:id="9">
    <w:p w14:paraId="3D44A625" w14:textId="77777777" w:rsidR="00A9562A" w:rsidRDefault="00A9562A">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10">
    <w:p w14:paraId="3D44A626" w14:textId="77777777" w:rsidR="00A9562A" w:rsidRPr="001863E4" w:rsidRDefault="00A9562A" w:rsidP="001863E4">
      <w:pPr>
        <w:pStyle w:val="BankNormal"/>
        <w:jc w:val="both"/>
        <w:rPr>
          <w:i/>
          <w:iCs/>
          <w:sz w:val="18"/>
          <w:szCs w:val="18"/>
        </w:rPr>
      </w:pPr>
      <w:r>
        <w:rPr>
          <w:rStyle w:val="FootnoteReference"/>
        </w:rPr>
        <w:footnoteRef/>
      </w:r>
      <w:r>
        <w:t xml:space="preserve"> </w:t>
      </w:r>
      <w:r w:rsidRPr="001863E4">
        <w:rPr>
          <w:i/>
          <w:iCs/>
          <w:sz w:val="18"/>
          <w:szCs w:val="18"/>
        </w:rPr>
        <w:t xml:space="preserve">The Proposer shall fill in this Form in accordance with the instructions. </w:t>
      </w:r>
      <w:r>
        <w:rPr>
          <w:i/>
          <w:iCs/>
          <w:sz w:val="18"/>
          <w:szCs w:val="18"/>
        </w:rPr>
        <w:t xml:space="preserve"> </w:t>
      </w:r>
      <w:r w:rsidRPr="001863E4">
        <w:rPr>
          <w:i/>
          <w:iCs/>
          <w:sz w:val="18"/>
          <w:szCs w:val="18"/>
        </w:rPr>
        <w:t>Apart from providing additional information,</w:t>
      </w:r>
      <w:r>
        <w:rPr>
          <w:i/>
          <w:iCs/>
          <w:sz w:val="18"/>
          <w:szCs w:val="18"/>
        </w:rPr>
        <w:t xml:space="preserve"> n</w:t>
      </w:r>
      <w:r w:rsidRPr="001863E4">
        <w:rPr>
          <w:i/>
          <w:iCs/>
          <w:sz w:val="18"/>
          <w:szCs w:val="18"/>
        </w:rPr>
        <w:t>o alterations to its format shall be permitted and no s</w:t>
      </w:r>
      <w:r>
        <w:rPr>
          <w:i/>
          <w:iCs/>
          <w:sz w:val="18"/>
          <w:szCs w:val="18"/>
        </w:rPr>
        <w:t>ubstitutions shall be accepted.</w:t>
      </w:r>
    </w:p>
    <w:p w14:paraId="3D44A627" w14:textId="77777777" w:rsidR="00A9562A" w:rsidRPr="001863E4" w:rsidRDefault="00A9562A">
      <w:pPr>
        <w:pStyle w:val="FootnoteText"/>
        <w:rPr>
          <w:lang w:val="en-PH"/>
        </w:rPr>
      </w:pPr>
    </w:p>
  </w:footnote>
  <w:footnote w:id="11">
    <w:p w14:paraId="3D44A628" w14:textId="77777777" w:rsidR="00A9562A" w:rsidRPr="001863E4" w:rsidRDefault="00A9562A" w:rsidP="001863E4">
      <w:pPr>
        <w:pStyle w:val="BankNormal"/>
        <w:jc w:val="both"/>
        <w:rPr>
          <w:i/>
          <w:iCs/>
          <w:sz w:val="18"/>
          <w:szCs w:val="18"/>
        </w:rPr>
      </w:pPr>
      <w:r w:rsidRPr="001863E4">
        <w:rPr>
          <w:rStyle w:val="FootnoteReference"/>
          <w:sz w:val="18"/>
          <w:szCs w:val="18"/>
        </w:rPr>
        <w:footnoteRef/>
      </w:r>
      <w:r w:rsidRPr="001863E4">
        <w:rPr>
          <w:sz w:val="18"/>
          <w:szCs w:val="18"/>
        </w:rPr>
        <w:t xml:space="preserve"> </w:t>
      </w:r>
      <w:r w:rsidRPr="001863E4">
        <w:rPr>
          <w:i/>
          <w:iCs/>
          <w:sz w:val="18"/>
          <w:szCs w:val="18"/>
        </w:rPr>
        <w:t>The Proposer shall fill in this Form in accordance with the instructions</w:t>
      </w:r>
      <w:r>
        <w:rPr>
          <w:i/>
          <w:iCs/>
        </w:rPr>
        <w:t xml:space="preserve">. </w:t>
      </w:r>
      <w:r w:rsidRPr="001863E4">
        <w:rPr>
          <w:i/>
          <w:iCs/>
          <w:sz w:val="18"/>
          <w:szCs w:val="18"/>
        </w:rPr>
        <w:t>Apart from providing additional information,</w:t>
      </w:r>
      <w:r>
        <w:rPr>
          <w:i/>
          <w:iCs/>
        </w:rPr>
        <w:t xml:space="preserve"> n</w:t>
      </w:r>
      <w:r w:rsidRPr="001863E4">
        <w:rPr>
          <w:i/>
          <w:iCs/>
          <w:sz w:val="18"/>
          <w:szCs w:val="18"/>
        </w:rPr>
        <w:t>o alterations to its format shall be permitted and no s</w:t>
      </w:r>
      <w:r>
        <w:rPr>
          <w:i/>
          <w:iCs/>
          <w:sz w:val="18"/>
          <w:szCs w:val="18"/>
        </w:rPr>
        <w:t>ubstitutions shall be accepted.</w:t>
      </w:r>
    </w:p>
    <w:p w14:paraId="3D44A629" w14:textId="77777777" w:rsidR="00A9562A" w:rsidRDefault="00A9562A" w:rsidP="001863E4">
      <w:pPr>
        <w:rPr>
          <w:sz w:val="36"/>
        </w:rPr>
      </w:pPr>
    </w:p>
    <w:p w14:paraId="3D44A62A" w14:textId="77777777" w:rsidR="00A9562A" w:rsidRPr="001863E4" w:rsidRDefault="00A9562A">
      <w:pPr>
        <w:pStyle w:val="FootnoteText"/>
        <w:rPr>
          <w:lang w:val="en-PH"/>
        </w:rPr>
      </w:pPr>
    </w:p>
  </w:footnote>
  <w:footnote w:id="12">
    <w:p w14:paraId="3D44A62B" w14:textId="77777777" w:rsidR="00A9562A" w:rsidRDefault="00A9562A">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 w:id="13">
    <w:p w14:paraId="3D44A62C" w14:textId="77777777" w:rsidR="00A9562A" w:rsidRPr="002722CF" w:rsidRDefault="00A9562A">
      <w:pPr>
        <w:pStyle w:val="FootnoteText"/>
        <w:rPr>
          <w:i/>
          <w:sz w:val="18"/>
          <w:szCs w:val="18"/>
          <w:lang w:val="en-PH"/>
        </w:rPr>
      </w:pPr>
      <w:r w:rsidRPr="002722CF">
        <w:rPr>
          <w:rStyle w:val="FootnoteReference"/>
          <w:i/>
          <w:sz w:val="18"/>
          <w:szCs w:val="18"/>
        </w:rPr>
        <w:footnoteRef/>
      </w:r>
      <w:r w:rsidRPr="002722CF">
        <w:rPr>
          <w:i/>
          <w:sz w:val="18"/>
          <w:szCs w:val="18"/>
        </w:rPr>
        <w:t xml:space="preserve"> </w:t>
      </w:r>
      <w:r w:rsidRPr="002722CF">
        <w:rPr>
          <w:i/>
          <w:sz w:val="18"/>
          <w:szCs w:val="18"/>
          <w:lang w:val="en-PH"/>
        </w:rPr>
        <w:t>If the RFP requires the submission of a Performance Security</w:t>
      </w:r>
      <w:r>
        <w:rPr>
          <w:i/>
          <w:sz w:val="18"/>
          <w:szCs w:val="18"/>
          <w:lang w:val="en-PH"/>
        </w:rPr>
        <w:t xml:space="preserve">, which shall be </w:t>
      </w:r>
      <w:proofErr w:type="gramStart"/>
      <w:r>
        <w:rPr>
          <w:i/>
          <w:sz w:val="18"/>
          <w:szCs w:val="18"/>
          <w:lang w:val="en-PH"/>
        </w:rPr>
        <w:t xml:space="preserve">made </w:t>
      </w:r>
      <w:r w:rsidRPr="002722CF">
        <w:rPr>
          <w:i/>
          <w:sz w:val="18"/>
          <w:szCs w:val="18"/>
          <w:lang w:val="en-PH"/>
        </w:rPr>
        <w:t xml:space="preserve"> a</w:t>
      </w:r>
      <w:proofErr w:type="gramEnd"/>
      <w:r w:rsidRPr="002722CF">
        <w:rPr>
          <w:i/>
          <w:sz w:val="18"/>
          <w:szCs w:val="18"/>
          <w:lang w:val="en-PH"/>
        </w:rPr>
        <w:t xml:space="preserve"> condition to the </w:t>
      </w:r>
      <w:r>
        <w:rPr>
          <w:i/>
          <w:sz w:val="18"/>
          <w:szCs w:val="18"/>
          <w:lang w:val="en-PH"/>
        </w:rPr>
        <w:t xml:space="preserve">signing and </w:t>
      </w:r>
      <w:r w:rsidRPr="002722CF">
        <w:rPr>
          <w:i/>
          <w:sz w:val="18"/>
          <w:szCs w:val="18"/>
          <w:lang w:val="en-PH"/>
        </w:rPr>
        <w:t xml:space="preserve">effectivity of the contract, the Performance Security </w:t>
      </w:r>
      <w:r>
        <w:rPr>
          <w:i/>
          <w:sz w:val="18"/>
          <w:szCs w:val="18"/>
          <w:lang w:val="en-PH"/>
        </w:rPr>
        <w:t>that the Proposer’s Bank will issue shall use</w:t>
      </w:r>
      <w:r w:rsidRPr="002722CF">
        <w:rPr>
          <w:i/>
          <w:sz w:val="18"/>
          <w:szCs w:val="18"/>
          <w:lang w:val="en-PH"/>
        </w:rPr>
        <w:t xml:space="preserve"> the contents of this template</w:t>
      </w:r>
    </w:p>
  </w:footnote>
  <w:footnote w:id="14">
    <w:p w14:paraId="3D44A62D" w14:textId="77777777" w:rsidR="00A9562A" w:rsidRPr="00553B6B" w:rsidRDefault="00A9562A">
      <w:pPr>
        <w:pStyle w:val="FootnoteText"/>
        <w:rPr>
          <w:i/>
          <w:sz w:val="18"/>
          <w:szCs w:val="18"/>
          <w:lang w:val="en-PH"/>
        </w:rPr>
      </w:pPr>
      <w:r w:rsidRPr="00553B6B">
        <w:rPr>
          <w:rStyle w:val="FootnoteReference"/>
          <w:i/>
          <w:sz w:val="18"/>
          <w:szCs w:val="18"/>
        </w:rPr>
        <w:footnoteRef/>
      </w:r>
      <w:r w:rsidRPr="00553B6B">
        <w:rPr>
          <w:i/>
          <w:sz w:val="18"/>
          <w:szCs w:val="18"/>
        </w:rPr>
        <w:t xml:space="preserve"> This Guarantee shall be required if the Contractor will require advanced payment of more than 20% of the contract amount, or if the absolute amount of the advanced payment required will exceed the amount of US</w:t>
      </w:r>
      <w:r>
        <w:rPr>
          <w:i/>
          <w:sz w:val="18"/>
          <w:szCs w:val="18"/>
        </w:rPr>
        <w:t>D</w:t>
      </w:r>
      <w:r w:rsidRPr="00553B6B">
        <w:rPr>
          <w:i/>
          <w:sz w:val="18"/>
          <w:szCs w:val="18"/>
        </w:rPr>
        <w:t xml:space="preserve"> 30,000, or its equivalent if the price offer is not in US</w:t>
      </w:r>
      <w:r>
        <w:rPr>
          <w:i/>
          <w:sz w:val="18"/>
          <w:szCs w:val="18"/>
        </w:rPr>
        <w:t>D</w:t>
      </w:r>
      <w:r w:rsidRPr="00553B6B">
        <w:rPr>
          <w:i/>
          <w:sz w:val="18"/>
          <w:szCs w:val="18"/>
        </w:rPr>
        <w:t>, using the exchange rate stated in the Data Sheet.  The Contractor’s Bank must issue the Guarantee using the contents of this template.</w:t>
      </w:r>
    </w:p>
  </w:footnote>
  <w:footnote w:id="15">
    <w:p w14:paraId="3D44A62E" w14:textId="77777777" w:rsidR="00A9562A" w:rsidRPr="00553B6B" w:rsidRDefault="00A9562A">
      <w:pPr>
        <w:pStyle w:val="FootnoteText"/>
        <w:rPr>
          <w:i/>
          <w:sz w:val="18"/>
          <w:szCs w:val="18"/>
          <w:lang w:val="en-PH"/>
        </w:rPr>
      </w:pPr>
      <w:r w:rsidRPr="00553B6B">
        <w:rPr>
          <w:rStyle w:val="FootnoteReference"/>
          <w:sz w:val="18"/>
          <w:szCs w:val="18"/>
        </w:rPr>
        <w:footnoteRef/>
      </w:r>
      <w:r w:rsidRPr="00553B6B">
        <w:rPr>
          <w:sz w:val="18"/>
          <w:szCs w:val="18"/>
        </w:rPr>
        <w:t xml:space="preserve"> </w:t>
      </w:r>
      <w:r w:rsidRPr="00553B6B">
        <w:rPr>
          <w:i/>
          <w:sz w:val="18"/>
          <w:szCs w:val="18"/>
        </w:rPr>
        <w:t>The Guarantor Bank shall insert an amount representing the amount of the advanced payment and denominated either in the currency/</w:t>
      </w:r>
      <w:proofErr w:type="spellStart"/>
      <w:r w:rsidRPr="00553B6B">
        <w:rPr>
          <w:i/>
          <w:sz w:val="18"/>
          <w:szCs w:val="18"/>
        </w:rPr>
        <w:t>ies</w:t>
      </w:r>
      <w:proofErr w:type="spellEnd"/>
      <w:r w:rsidRPr="00553B6B">
        <w:rPr>
          <w:i/>
          <w:sz w:val="18"/>
          <w:szCs w:val="18"/>
        </w:rPr>
        <w:t xml:space="preserve"> of the advanced payme</w:t>
      </w:r>
      <w:r>
        <w:rPr>
          <w:i/>
          <w:sz w:val="18"/>
          <w:szCs w:val="18"/>
        </w:rPr>
        <w:t>nt as specified in the Contract</w:t>
      </w:r>
      <w:r w:rsidRPr="00553B6B">
        <w:rPr>
          <w:i/>
          <w:sz w:val="18"/>
          <w:szCs w:val="18"/>
        </w:rPr>
        <w:t>.</w:t>
      </w:r>
    </w:p>
  </w:footnote>
  <w:footnote w:id="16">
    <w:p w14:paraId="3D44A62F" w14:textId="77777777" w:rsidR="00A9562A" w:rsidRPr="00553B6B" w:rsidRDefault="00A9562A">
      <w:pPr>
        <w:pStyle w:val="FootnoteText"/>
        <w:rPr>
          <w:lang w:val="en-PH"/>
        </w:rPr>
      </w:pPr>
      <w:r>
        <w:rPr>
          <w:rStyle w:val="FootnoteReference"/>
        </w:rPr>
        <w:footnoteRef/>
      </w:r>
      <w:r>
        <w:t xml:space="preserve"> </w:t>
      </w:r>
      <w:r>
        <w:rPr>
          <w:i/>
          <w:sz w:val="18"/>
          <w:szCs w:val="18"/>
          <w:lang w:val="en-PH"/>
        </w:rPr>
        <w:t>Insert the expected expiration date.  In the event of an extension of time for Completion of the Contract, the Contractor would need to request an extension of this Guarantee from the Guarantor Bank.  Such request must be in writing and must be made prior to the expiration date established in the Guarantee.  In preparing this Guarantee, the Contractor might consider adding the following text to the form at the end of the penultimate paragraph : “The Guarantor Bank agrees to a one-time extension of this Guarantee for a period not to exceed [six months] [one year], in response to the Contractor’s written request for such extension, such request to be presented to the Guarantor Bank before the expiry of the Guarantee.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746DD5"/>
    <w:multiLevelType w:val="multilevel"/>
    <w:tmpl w:val="9E62B7D4"/>
    <w:lvl w:ilvl="0">
      <w:start w:val="23"/>
      <w:numFmt w:val="decimal"/>
      <w:lvlText w:val="%1"/>
      <w:lvlJc w:val="left"/>
      <w:pPr>
        <w:ind w:left="375" w:hanging="375"/>
      </w:pPr>
      <w:rPr>
        <w:rFonts w:hint="default"/>
        <w:sz w:val="22"/>
      </w:rPr>
    </w:lvl>
    <w:lvl w:ilvl="1">
      <w:start w:val="2"/>
      <w:numFmt w:val="decimal"/>
      <w:lvlText w:val="%1.%2"/>
      <w:lvlJc w:val="left"/>
      <w:pPr>
        <w:ind w:left="375" w:hanging="375"/>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 w15:restartNumberingAfterBreak="0">
    <w:nsid w:val="04C47F15"/>
    <w:multiLevelType w:val="multilevel"/>
    <w:tmpl w:val="5DEA4112"/>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5D638E"/>
    <w:multiLevelType w:val="multilevel"/>
    <w:tmpl w:val="F34C3F2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5" w15:restartNumberingAfterBreak="0">
    <w:nsid w:val="1A4F0049"/>
    <w:multiLevelType w:val="multilevel"/>
    <w:tmpl w:val="4274F192"/>
    <w:lvl w:ilvl="0">
      <w:start w:val="15"/>
      <w:numFmt w:val="decimal"/>
      <w:lvlText w:val="%1"/>
      <w:lvlJc w:val="left"/>
      <w:pPr>
        <w:ind w:left="375" w:hanging="375"/>
      </w:pPr>
      <w:rPr>
        <w:rFonts w:hint="default"/>
      </w:rPr>
    </w:lvl>
    <w:lvl w:ilvl="1">
      <w:start w:val="3"/>
      <w:numFmt w:val="decimal"/>
      <w:lvlText w:val="%1.%2"/>
      <w:lvlJc w:val="left"/>
      <w:pPr>
        <w:ind w:left="1635" w:hanging="3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6"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5D2338"/>
    <w:multiLevelType w:val="hybridMultilevel"/>
    <w:tmpl w:val="8D4C2AAE"/>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25E15BEB"/>
    <w:multiLevelType w:val="multilevel"/>
    <w:tmpl w:val="3D2C0B42"/>
    <w:lvl w:ilvl="0">
      <w:start w:val="26"/>
      <w:numFmt w:val="decimal"/>
      <w:lvlText w:val="%1.0"/>
      <w:lvlJc w:val="left"/>
      <w:pPr>
        <w:ind w:left="540" w:hanging="540"/>
      </w:pPr>
      <w:rPr>
        <w:rFonts w:hint="default"/>
        <w:b/>
      </w:rPr>
    </w:lvl>
    <w:lvl w:ilvl="1">
      <w:start w:val="1"/>
      <w:numFmt w:val="decimalZero"/>
      <w:lvlText w:val="%1.%2"/>
      <w:lvlJc w:val="left"/>
      <w:pPr>
        <w:ind w:left="1260" w:hanging="54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9"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35E5353"/>
    <w:multiLevelType w:val="hybridMultilevel"/>
    <w:tmpl w:val="C2BC407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3"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6" w15:restartNumberingAfterBreak="0">
    <w:nsid w:val="38195834"/>
    <w:multiLevelType w:val="multilevel"/>
    <w:tmpl w:val="17B280AA"/>
    <w:lvl w:ilvl="0">
      <w:start w:val="6"/>
      <w:numFmt w:val="decimal"/>
      <w:lvlText w:val="%1"/>
      <w:lvlJc w:val="left"/>
      <w:pPr>
        <w:ind w:left="360" w:hanging="360"/>
      </w:pPr>
      <w:rPr>
        <w:rFonts w:hint="default"/>
      </w:rPr>
    </w:lvl>
    <w:lvl w:ilvl="1">
      <w:start w:val="1"/>
      <w:numFmt w:val="lowerLetter"/>
      <w:lvlText w:val="%2)"/>
      <w:lvlJc w:val="left"/>
      <w:pPr>
        <w:ind w:left="1627" w:hanging="360"/>
      </w:pPr>
      <w:rPr>
        <w:rFonts w:hint="default"/>
      </w:rPr>
    </w:lvl>
    <w:lvl w:ilvl="2">
      <w:start w:val="1"/>
      <w:numFmt w:val="decimal"/>
      <w:lvlText w:val="%1.%2.%3"/>
      <w:lvlJc w:val="left"/>
      <w:pPr>
        <w:ind w:left="3254" w:hanging="720"/>
      </w:pPr>
      <w:rPr>
        <w:rFonts w:hint="default"/>
      </w:rPr>
    </w:lvl>
    <w:lvl w:ilvl="3">
      <w:start w:val="1"/>
      <w:numFmt w:val="decimal"/>
      <w:lvlText w:val="%1.%2.%3.%4"/>
      <w:lvlJc w:val="left"/>
      <w:pPr>
        <w:ind w:left="4521" w:hanging="720"/>
      </w:pPr>
      <w:rPr>
        <w:rFonts w:hint="default"/>
      </w:rPr>
    </w:lvl>
    <w:lvl w:ilvl="4">
      <w:start w:val="1"/>
      <w:numFmt w:val="decimal"/>
      <w:lvlText w:val="%1.%2.%3.%4.%5"/>
      <w:lvlJc w:val="left"/>
      <w:pPr>
        <w:ind w:left="6148" w:hanging="1080"/>
      </w:pPr>
      <w:rPr>
        <w:rFonts w:hint="default"/>
      </w:rPr>
    </w:lvl>
    <w:lvl w:ilvl="5">
      <w:start w:val="1"/>
      <w:numFmt w:val="decimal"/>
      <w:lvlText w:val="%1.%2.%3.%4.%5.%6"/>
      <w:lvlJc w:val="left"/>
      <w:pPr>
        <w:ind w:left="7415" w:hanging="1080"/>
      </w:pPr>
      <w:rPr>
        <w:rFonts w:hint="default"/>
      </w:rPr>
    </w:lvl>
    <w:lvl w:ilvl="6">
      <w:start w:val="1"/>
      <w:numFmt w:val="decimal"/>
      <w:lvlText w:val="%1.%2.%3.%4.%5.%6.%7"/>
      <w:lvlJc w:val="left"/>
      <w:pPr>
        <w:ind w:left="9042" w:hanging="1440"/>
      </w:pPr>
      <w:rPr>
        <w:rFonts w:hint="default"/>
      </w:rPr>
    </w:lvl>
    <w:lvl w:ilvl="7">
      <w:start w:val="1"/>
      <w:numFmt w:val="decimal"/>
      <w:lvlText w:val="%1.%2.%3.%4.%5.%6.%7.%8"/>
      <w:lvlJc w:val="left"/>
      <w:pPr>
        <w:ind w:left="10309" w:hanging="1440"/>
      </w:pPr>
      <w:rPr>
        <w:rFonts w:hint="default"/>
      </w:rPr>
    </w:lvl>
    <w:lvl w:ilvl="8">
      <w:start w:val="1"/>
      <w:numFmt w:val="decimal"/>
      <w:lvlText w:val="%1.%2.%3.%4.%5.%6.%7.%8.%9"/>
      <w:lvlJc w:val="left"/>
      <w:pPr>
        <w:ind w:left="11576" w:hanging="1440"/>
      </w:pPr>
      <w:rPr>
        <w:rFonts w:hint="default"/>
      </w:rPr>
    </w:lvl>
  </w:abstractNum>
  <w:abstractNum w:abstractNumId="17" w15:restartNumberingAfterBreak="0">
    <w:nsid w:val="3ACC516F"/>
    <w:multiLevelType w:val="hybridMultilevel"/>
    <w:tmpl w:val="CDCA4F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19"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1" w15:restartNumberingAfterBreak="0">
    <w:nsid w:val="43474BA8"/>
    <w:multiLevelType w:val="hybridMultilevel"/>
    <w:tmpl w:val="82C8B988"/>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465620E1"/>
    <w:multiLevelType w:val="multilevel"/>
    <w:tmpl w:val="04B2786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7931AC7"/>
    <w:multiLevelType w:val="multilevel"/>
    <w:tmpl w:val="E24E5DF6"/>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color w:val="4F81BD" w:themeColor="accent1"/>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4" w15:restartNumberingAfterBreak="0">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25" w15:restartNumberingAfterBreak="0">
    <w:nsid w:val="4D870A7C"/>
    <w:multiLevelType w:val="hybridMultilevel"/>
    <w:tmpl w:val="ABB841CE"/>
    <w:lvl w:ilvl="0" w:tplc="2000000F">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CEC1069"/>
    <w:multiLevelType w:val="multilevel"/>
    <w:tmpl w:val="95AAFE68"/>
    <w:lvl w:ilvl="0">
      <w:start w:val="25"/>
      <w:numFmt w:val="decimal"/>
      <w:lvlText w:val="%1.0"/>
      <w:lvlJc w:val="left"/>
      <w:pPr>
        <w:ind w:left="5568" w:hanging="540"/>
      </w:pPr>
      <w:rPr>
        <w:rFonts w:hint="default"/>
      </w:rPr>
    </w:lvl>
    <w:lvl w:ilvl="1">
      <w:start w:val="1"/>
      <w:numFmt w:val="decimalZero"/>
      <w:lvlText w:val="%1.%2"/>
      <w:lvlJc w:val="left"/>
      <w:pPr>
        <w:ind w:left="6288" w:hanging="540"/>
      </w:pPr>
      <w:rPr>
        <w:rFonts w:hint="default"/>
      </w:rPr>
    </w:lvl>
    <w:lvl w:ilvl="2">
      <w:start w:val="1"/>
      <w:numFmt w:val="decimal"/>
      <w:lvlText w:val="%1.%2.%3"/>
      <w:lvlJc w:val="left"/>
      <w:pPr>
        <w:ind w:left="7188" w:hanging="720"/>
      </w:pPr>
      <w:rPr>
        <w:rFonts w:hint="default"/>
      </w:rPr>
    </w:lvl>
    <w:lvl w:ilvl="3">
      <w:start w:val="1"/>
      <w:numFmt w:val="decimal"/>
      <w:lvlText w:val="%1.%2.%3.%4"/>
      <w:lvlJc w:val="left"/>
      <w:pPr>
        <w:ind w:left="7908" w:hanging="720"/>
      </w:pPr>
      <w:rPr>
        <w:rFonts w:hint="default"/>
      </w:rPr>
    </w:lvl>
    <w:lvl w:ilvl="4">
      <w:start w:val="1"/>
      <w:numFmt w:val="decimal"/>
      <w:lvlText w:val="%1.%2.%3.%4.%5"/>
      <w:lvlJc w:val="left"/>
      <w:pPr>
        <w:ind w:left="8988" w:hanging="1080"/>
      </w:pPr>
      <w:rPr>
        <w:rFonts w:hint="default"/>
      </w:rPr>
    </w:lvl>
    <w:lvl w:ilvl="5">
      <w:start w:val="1"/>
      <w:numFmt w:val="decimal"/>
      <w:lvlText w:val="%1.%2.%3.%4.%5.%6"/>
      <w:lvlJc w:val="left"/>
      <w:pPr>
        <w:ind w:left="970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1508" w:hanging="1440"/>
      </w:pPr>
      <w:rPr>
        <w:rFonts w:hint="default"/>
      </w:rPr>
    </w:lvl>
    <w:lvl w:ilvl="8">
      <w:start w:val="1"/>
      <w:numFmt w:val="decimal"/>
      <w:lvlText w:val="%1.%2.%3.%4.%5.%6.%7.%8.%9"/>
      <w:lvlJc w:val="left"/>
      <w:pPr>
        <w:ind w:left="12588" w:hanging="1800"/>
      </w:pPr>
      <w:rPr>
        <w:rFonts w:hint="default"/>
      </w:rPr>
    </w:lvl>
  </w:abstractNum>
  <w:abstractNum w:abstractNumId="28"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1FB3132"/>
    <w:multiLevelType w:val="multilevel"/>
    <w:tmpl w:val="2AAA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A3678F"/>
    <w:multiLevelType w:val="multilevel"/>
    <w:tmpl w:val="3100426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6CA1DDA"/>
    <w:multiLevelType w:val="singleLevel"/>
    <w:tmpl w:val="EB4414B8"/>
    <w:lvl w:ilvl="0">
      <w:start w:val="1"/>
      <w:numFmt w:val="lowerLetter"/>
      <w:lvlText w:val="%1)"/>
      <w:lvlJc w:val="left"/>
      <w:pPr>
        <w:tabs>
          <w:tab w:val="num" w:pos="1080"/>
        </w:tabs>
        <w:ind w:left="1080" w:hanging="360"/>
      </w:pPr>
      <w:rPr>
        <w:rFonts w:hint="default"/>
      </w:rPr>
    </w:lvl>
  </w:abstractNum>
  <w:abstractNum w:abstractNumId="32"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E3359B5"/>
    <w:multiLevelType w:val="hybridMultilevel"/>
    <w:tmpl w:val="7B028884"/>
    <w:lvl w:ilvl="0" w:tplc="2FC024B4">
      <w:start w:val="1"/>
      <w:numFmt w:val="lowerRoman"/>
      <w:lvlText w:val="(%1)"/>
      <w:lvlJc w:val="left"/>
      <w:pPr>
        <w:ind w:left="1080" w:hanging="720"/>
      </w:pPr>
      <w:rPr>
        <w:rFonts w:eastAsia="Times New Roman"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729757B6"/>
    <w:multiLevelType w:val="hybridMultilevel"/>
    <w:tmpl w:val="D56E6998"/>
    <w:lvl w:ilvl="0" w:tplc="69EE6F42">
      <w:start w:val="1"/>
      <w:numFmt w:val="bullet"/>
      <w:lvlText w:val=""/>
      <w:lvlJc w:val="left"/>
      <w:pPr>
        <w:ind w:left="720" w:hanging="360"/>
      </w:pPr>
      <w:rPr>
        <w:rFonts w:ascii="Symbol" w:hAnsi="Symbol" w:hint="default"/>
        <w:color w:val="000000" w:themeColor="text1"/>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7E240885"/>
    <w:multiLevelType w:val="hybridMultilevel"/>
    <w:tmpl w:val="06FE84D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3B0123"/>
    <w:multiLevelType w:val="multilevel"/>
    <w:tmpl w:val="8CD8D9C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6"/>
  </w:num>
  <w:num w:numId="3">
    <w:abstractNumId w:val="31"/>
  </w:num>
  <w:num w:numId="4">
    <w:abstractNumId w:val="24"/>
  </w:num>
  <w:num w:numId="5">
    <w:abstractNumId w:val="30"/>
  </w:num>
  <w:num w:numId="6">
    <w:abstractNumId w:val="19"/>
  </w:num>
  <w:num w:numId="7">
    <w:abstractNumId w:val="34"/>
  </w:num>
  <w:num w:numId="8">
    <w:abstractNumId w:val="27"/>
  </w:num>
  <w:num w:numId="9">
    <w:abstractNumId w:val="8"/>
  </w:num>
  <w:num w:numId="10">
    <w:abstractNumId w:val="13"/>
  </w:num>
  <w:num w:numId="11">
    <w:abstractNumId w:val="4"/>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32"/>
  </w:num>
  <w:num w:numId="15">
    <w:abstractNumId w:val="10"/>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6"/>
  </w:num>
  <w:num w:numId="19">
    <w:abstractNumId w:val="37"/>
  </w:num>
  <w:num w:numId="20">
    <w:abstractNumId w:val="6"/>
  </w:num>
  <w:num w:numId="21">
    <w:abstractNumId w:val="36"/>
  </w:num>
  <w:num w:numId="22">
    <w:abstractNumId w:val="3"/>
  </w:num>
  <w:num w:numId="23">
    <w:abstractNumId w:val="5"/>
  </w:num>
  <w:num w:numId="24">
    <w:abstractNumId w:val="20"/>
  </w:num>
  <w:num w:numId="25">
    <w:abstractNumId w:val="2"/>
  </w:num>
  <w:num w:numId="26">
    <w:abstractNumId w:val="1"/>
  </w:num>
  <w:num w:numId="27">
    <w:abstractNumId w:val="22"/>
  </w:num>
  <w:num w:numId="28">
    <w:abstractNumId w:val="28"/>
  </w:num>
  <w:num w:numId="29">
    <w:abstractNumId w:val="9"/>
  </w:num>
  <w:num w:numId="30">
    <w:abstractNumId w:val="7"/>
  </w:num>
  <w:num w:numId="31">
    <w:abstractNumId w:val="21"/>
  </w:num>
  <w:num w:numId="32">
    <w:abstractNumId w:val="12"/>
  </w:num>
  <w:num w:numId="33">
    <w:abstractNumId w:val="17"/>
  </w:num>
  <w:num w:numId="34">
    <w:abstractNumId w:val="29"/>
  </w:num>
  <w:num w:numId="35">
    <w:abstractNumId w:val="35"/>
  </w:num>
  <w:num w:numId="36">
    <w:abstractNumId w:val="33"/>
  </w:num>
  <w:num w:numId="37">
    <w:abstractNumId w:val="25"/>
  </w:num>
  <w:num w:numId="38">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1C0E"/>
    <w:rsid w:val="0000255A"/>
    <w:rsid w:val="00003D08"/>
    <w:rsid w:val="00003DE1"/>
    <w:rsid w:val="00003E01"/>
    <w:rsid w:val="00003EA5"/>
    <w:rsid w:val="00004708"/>
    <w:rsid w:val="00005A96"/>
    <w:rsid w:val="0000617C"/>
    <w:rsid w:val="00006D78"/>
    <w:rsid w:val="00010A8E"/>
    <w:rsid w:val="00011E93"/>
    <w:rsid w:val="00012098"/>
    <w:rsid w:val="00012DAE"/>
    <w:rsid w:val="00014EB2"/>
    <w:rsid w:val="00014F76"/>
    <w:rsid w:val="000171FC"/>
    <w:rsid w:val="00020D78"/>
    <w:rsid w:val="000226F0"/>
    <w:rsid w:val="00025215"/>
    <w:rsid w:val="000252E2"/>
    <w:rsid w:val="00027A0F"/>
    <w:rsid w:val="00031BBA"/>
    <w:rsid w:val="000331A0"/>
    <w:rsid w:val="00034942"/>
    <w:rsid w:val="0003522D"/>
    <w:rsid w:val="00035EA3"/>
    <w:rsid w:val="0003714B"/>
    <w:rsid w:val="00037773"/>
    <w:rsid w:val="0004133C"/>
    <w:rsid w:val="00042221"/>
    <w:rsid w:val="00042F38"/>
    <w:rsid w:val="000502F9"/>
    <w:rsid w:val="000515D7"/>
    <w:rsid w:val="000544BC"/>
    <w:rsid w:val="000556A9"/>
    <w:rsid w:val="00055B68"/>
    <w:rsid w:val="00056A51"/>
    <w:rsid w:val="00057338"/>
    <w:rsid w:val="00061FD9"/>
    <w:rsid w:val="00064126"/>
    <w:rsid w:val="0006713F"/>
    <w:rsid w:val="000700B3"/>
    <w:rsid w:val="00073F05"/>
    <w:rsid w:val="00080260"/>
    <w:rsid w:val="000802D0"/>
    <w:rsid w:val="00081962"/>
    <w:rsid w:val="00081D16"/>
    <w:rsid w:val="000839FE"/>
    <w:rsid w:val="00084864"/>
    <w:rsid w:val="00085236"/>
    <w:rsid w:val="00086705"/>
    <w:rsid w:val="00086B34"/>
    <w:rsid w:val="00090240"/>
    <w:rsid w:val="0009125E"/>
    <w:rsid w:val="00095C33"/>
    <w:rsid w:val="000964B8"/>
    <w:rsid w:val="000A1DC5"/>
    <w:rsid w:val="000A3F77"/>
    <w:rsid w:val="000A3F8E"/>
    <w:rsid w:val="000A4A41"/>
    <w:rsid w:val="000A4FD9"/>
    <w:rsid w:val="000A69D0"/>
    <w:rsid w:val="000A7757"/>
    <w:rsid w:val="000A7DC2"/>
    <w:rsid w:val="000B07F0"/>
    <w:rsid w:val="000B1C1D"/>
    <w:rsid w:val="000B3187"/>
    <w:rsid w:val="000B5201"/>
    <w:rsid w:val="000B5328"/>
    <w:rsid w:val="000B5ACF"/>
    <w:rsid w:val="000B5F2D"/>
    <w:rsid w:val="000C0F87"/>
    <w:rsid w:val="000C2CCD"/>
    <w:rsid w:val="000C562F"/>
    <w:rsid w:val="000C77AF"/>
    <w:rsid w:val="000D0B6C"/>
    <w:rsid w:val="000D1961"/>
    <w:rsid w:val="000D1F16"/>
    <w:rsid w:val="000D22E9"/>
    <w:rsid w:val="000D249A"/>
    <w:rsid w:val="000D2820"/>
    <w:rsid w:val="000D2C89"/>
    <w:rsid w:val="000D438F"/>
    <w:rsid w:val="000D5D63"/>
    <w:rsid w:val="000D724E"/>
    <w:rsid w:val="000E14D6"/>
    <w:rsid w:val="000E50D0"/>
    <w:rsid w:val="000E63F3"/>
    <w:rsid w:val="000E71E6"/>
    <w:rsid w:val="000E7B28"/>
    <w:rsid w:val="000E7EE2"/>
    <w:rsid w:val="000F2D8D"/>
    <w:rsid w:val="000F37D1"/>
    <w:rsid w:val="000F48FC"/>
    <w:rsid w:val="000F4AF2"/>
    <w:rsid w:val="000F5EB0"/>
    <w:rsid w:val="000F6A8D"/>
    <w:rsid w:val="000F7C8A"/>
    <w:rsid w:val="001034A5"/>
    <w:rsid w:val="00105CA9"/>
    <w:rsid w:val="0011008F"/>
    <w:rsid w:val="00116579"/>
    <w:rsid w:val="00120EAA"/>
    <w:rsid w:val="001216E6"/>
    <w:rsid w:val="00124661"/>
    <w:rsid w:val="001247F4"/>
    <w:rsid w:val="00130A96"/>
    <w:rsid w:val="001314A1"/>
    <w:rsid w:val="00133C5C"/>
    <w:rsid w:val="00135933"/>
    <w:rsid w:val="00135E13"/>
    <w:rsid w:val="00140CB2"/>
    <w:rsid w:val="00141D0F"/>
    <w:rsid w:val="001420D5"/>
    <w:rsid w:val="001426BD"/>
    <w:rsid w:val="001451A2"/>
    <w:rsid w:val="00147017"/>
    <w:rsid w:val="00152520"/>
    <w:rsid w:val="00152708"/>
    <w:rsid w:val="00153FD9"/>
    <w:rsid w:val="00161B6F"/>
    <w:rsid w:val="00162203"/>
    <w:rsid w:val="00163681"/>
    <w:rsid w:val="0016793F"/>
    <w:rsid w:val="00167996"/>
    <w:rsid w:val="001714CA"/>
    <w:rsid w:val="00171A67"/>
    <w:rsid w:val="0018030E"/>
    <w:rsid w:val="00180BA0"/>
    <w:rsid w:val="00182135"/>
    <w:rsid w:val="001846EA"/>
    <w:rsid w:val="00184D45"/>
    <w:rsid w:val="00184ECF"/>
    <w:rsid w:val="00185926"/>
    <w:rsid w:val="001863E4"/>
    <w:rsid w:val="00186E86"/>
    <w:rsid w:val="00187665"/>
    <w:rsid w:val="001878CA"/>
    <w:rsid w:val="00192420"/>
    <w:rsid w:val="00194B39"/>
    <w:rsid w:val="00194DB5"/>
    <w:rsid w:val="0019795E"/>
    <w:rsid w:val="001A0DE9"/>
    <w:rsid w:val="001A24C2"/>
    <w:rsid w:val="001A5210"/>
    <w:rsid w:val="001A69BB"/>
    <w:rsid w:val="001B1A51"/>
    <w:rsid w:val="001B1D00"/>
    <w:rsid w:val="001B2DDE"/>
    <w:rsid w:val="001B2EED"/>
    <w:rsid w:val="001B7B20"/>
    <w:rsid w:val="001C0579"/>
    <w:rsid w:val="001C2240"/>
    <w:rsid w:val="001C754E"/>
    <w:rsid w:val="001D0750"/>
    <w:rsid w:val="001D08BB"/>
    <w:rsid w:val="001D2BD2"/>
    <w:rsid w:val="001D3A98"/>
    <w:rsid w:val="001D570A"/>
    <w:rsid w:val="001D75EB"/>
    <w:rsid w:val="001D7785"/>
    <w:rsid w:val="001E021E"/>
    <w:rsid w:val="001E1BB5"/>
    <w:rsid w:val="001E34AA"/>
    <w:rsid w:val="001E3537"/>
    <w:rsid w:val="001E4412"/>
    <w:rsid w:val="001E51C8"/>
    <w:rsid w:val="001E7576"/>
    <w:rsid w:val="001F00AD"/>
    <w:rsid w:val="001F2049"/>
    <w:rsid w:val="001F6C36"/>
    <w:rsid w:val="002048D7"/>
    <w:rsid w:val="00204AC5"/>
    <w:rsid w:val="00205DC2"/>
    <w:rsid w:val="002060D8"/>
    <w:rsid w:val="0020652D"/>
    <w:rsid w:val="002122C3"/>
    <w:rsid w:val="00213637"/>
    <w:rsid w:val="002156FE"/>
    <w:rsid w:val="00220122"/>
    <w:rsid w:val="002209D1"/>
    <w:rsid w:val="00220AE4"/>
    <w:rsid w:val="002218F1"/>
    <w:rsid w:val="002219BE"/>
    <w:rsid w:val="00221DA7"/>
    <w:rsid w:val="002223E8"/>
    <w:rsid w:val="00222AEB"/>
    <w:rsid w:val="002237EC"/>
    <w:rsid w:val="002239B4"/>
    <w:rsid w:val="00224E72"/>
    <w:rsid w:val="00225F6F"/>
    <w:rsid w:val="002272D0"/>
    <w:rsid w:val="00227344"/>
    <w:rsid w:val="0022762B"/>
    <w:rsid w:val="00232A17"/>
    <w:rsid w:val="00232F75"/>
    <w:rsid w:val="00233105"/>
    <w:rsid w:val="00233AD9"/>
    <w:rsid w:val="0023486D"/>
    <w:rsid w:val="00235332"/>
    <w:rsid w:val="00236459"/>
    <w:rsid w:val="00236A69"/>
    <w:rsid w:val="00236DBF"/>
    <w:rsid w:val="00237971"/>
    <w:rsid w:val="00242226"/>
    <w:rsid w:val="0024286B"/>
    <w:rsid w:val="00242E79"/>
    <w:rsid w:val="00244EBB"/>
    <w:rsid w:val="0024506C"/>
    <w:rsid w:val="00251B98"/>
    <w:rsid w:val="00252405"/>
    <w:rsid w:val="002545D5"/>
    <w:rsid w:val="00254726"/>
    <w:rsid w:val="002560FE"/>
    <w:rsid w:val="00256F82"/>
    <w:rsid w:val="00261F7E"/>
    <w:rsid w:val="002700A0"/>
    <w:rsid w:val="00272065"/>
    <w:rsid w:val="002722CF"/>
    <w:rsid w:val="00272744"/>
    <w:rsid w:val="00280CD3"/>
    <w:rsid w:val="00283363"/>
    <w:rsid w:val="00286137"/>
    <w:rsid w:val="00286596"/>
    <w:rsid w:val="00287916"/>
    <w:rsid w:val="0029196A"/>
    <w:rsid w:val="00291CF8"/>
    <w:rsid w:val="00291EEF"/>
    <w:rsid w:val="00293198"/>
    <w:rsid w:val="00293964"/>
    <w:rsid w:val="002958B7"/>
    <w:rsid w:val="0029796E"/>
    <w:rsid w:val="002A0089"/>
    <w:rsid w:val="002A0878"/>
    <w:rsid w:val="002A78A5"/>
    <w:rsid w:val="002B17F1"/>
    <w:rsid w:val="002B2A24"/>
    <w:rsid w:val="002B3CC5"/>
    <w:rsid w:val="002B7548"/>
    <w:rsid w:val="002B77F6"/>
    <w:rsid w:val="002C373F"/>
    <w:rsid w:val="002C5F69"/>
    <w:rsid w:val="002D173C"/>
    <w:rsid w:val="002D2976"/>
    <w:rsid w:val="002D34E6"/>
    <w:rsid w:val="002D3B4A"/>
    <w:rsid w:val="002D3BE1"/>
    <w:rsid w:val="002D3D2E"/>
    <w:rsid w:val="002D5870"/>
    <w:rsid w:val="002D5E6F"/>
    <w:rsid w:val="002D5F42"/>
    <w:rsid w:val="002D7C8B"/>
    <w:rsid w:val="002D7E71"/>
    <w:rsid w:val="002E14E7"/>
    <w:rsid w:val="002E17AA"/>
    <w:rsid w:val="002E2E02"/>
    <w:rsid w:val="002E5AC5"/>
    <w:rsid w:val="002E668E"/>
    <w:rsid w:val="002E6798"/>
    <w:rsid w:val="002F040E"/>
    <w:rsid w:val="002F6EEB"/>
    <w:rsid w:val="002F6FDA"/>
    <w:rsid w:val="00306AF6"/>
    <w:rsid w:val="00310733"/>
    <w:rsid w:val="00310AD5"/>
    <w:rsid w:val="00310DDB"/>
    <w:rsid w:val="00311691"/>
    <w:rsid w:val="003148AE"/>
    <w:rsid w:val="00315841"/>
    <w:rsid w:val="00317A2E"/>
    <w:rsid w:val="0032173B"/>
    <w:rsid w:val="00323856"/>
    <w:rsid w:val="0032458F"/>
    <w:rsid w:val="003261D3"/>
    <w:rsid w:val="00327922"/>
    <w:rsid w:val="0033007A"/>
    <w:rsid w:val="00330169"/>
    <w:rsid w:val="00331464"/>
    <w:rsid w:val="00332BDA"/>
    <w:rsid w:val="00333C67"/>
    <w:rsid w:val="003348A7"/>
    <w:rsid w:val="00336432"/>
    <w:rsid w:val="003371DB"/>
    <w:rsid w:val="0034079A"/>
    <w:rsid w:val="00341272"/>
    <w:rsid w:val="00342AA2"/>
    <w:rsid w:val="0034441B"/>
    <w:rsid w:val="003448F0"/>
    <w:rsid w:val="003449CA"/>
    <w:rsid w:val="00347D0B"/>
    <w:rsid w:val="00350AC6"/>
    <w:rsid w:val="003516E9"/>
    <w:rsid w:val="003566F2"/>
    <w:rsid w:val="0035685A"/>
    <w:rsid w:val="003575BE"/>
    <w:rsid w:val="00357EE9"/>
    <w:rsid w:val="003601AC"/>
    <w:rsid w:val="00360E21"/>
    <w:rsid w:val="003642EE"/>
    <w:rsid w:val="00364889"/>
    <w:rsid w:val="00364D1D"/>
    <w:rsid w:val="00370C6F"/>
    <w:rsid w:val="00370D94"/>
    <w:rsid w:val="003760F1"/>
    <w:rsid w:val="003762CC"/>
    <w:rsid w:val="003769FD"/>
    <w:rsid w:val="00376D29"/>
    <w:rsid w:val="003808ED"/>
    <w:rsid w:val="003823C1"/>
    <w:rsid w:val="003835A3"/>
    <w:rsid w:val="00383781"/>
    <w:rsid w:val="00383F40"/>
    <w:rsid w:val="00384F06"/>
    <w:rsid w:val="0038671E"/>
    <w:rsid w:val="00390049"/>
    <w:rsid w:val="003900E5"/>
    <w:rsid w:val="003906AA"/>
    <w:rsid w:val="00394880"/>
    <w:rsid w:val="003A0848"/>
    <w:rsid w:val="003A1BCA"/>
    <w:rsid w:val="003A1BFA"/>
    <w:rsid w:val="003A25F2"/>
    <w:rsid w:val="003A2EB6"/>
    <w:rsid w:val="003A6521"/>
    <w:rsid w:val="003A6DD4"/>
    <w:rsid w:val="003A75D7"/>
    <w:rsid w:val="003A7F08"/>
    <w:rsid w:val="003B105F"/>
    <w:rsid w:val="003B5665"/>
    <w:rsid w:val="003B5E32"/>
    <w:rsid w:val="003C2212"/>
    <w:rsid w:val="003C2498"/>
    <w:rsid w:val="003C4341"/>
    <w:rsid w:val="003D088B"/>
    <w:rsid w:val="003D2087"/>
    <w:rsid w:val="003D2B36"/>
    <w:rsid w:val="003D3BF8"/>
    <w:rsid w:val="003D581F"/>
    <w:rsid w:val="003D7A56"/>
    <w:rsid w:val="003E1080"/>
    <w:rsid w:val="003E464A"/>
    <w:rsid w:val="003E7B7B"/>
    <w:rsid w:val="003F24E7"/>
    <w:rsid w:val="003F39B1"/>
    <w:rsid w:val="003F7CD4"/>
    <w:rsid w:val="00400B8B"/>
    <w:rsid w:val="0040341C"/>
    <w:rsid w:val="00403AA2"/>
    <w:rsid w:val="004044AE"/>
    <w:rsid w:val="00404643"/>
    <w:rsid w:val="0040584C"/>
    <w:rsid w:val="00405D32"/>
    <w:rsid w:val="004111E7"/>
    <w:rsid w:val="0041252B"/>
    <w:rsid w:val="00412FE4"/>
    <w:rsid w:val="0041320F"/>
    <w:rsid w:val="0041470D"/>
    <w:rsid w:val="00415B4F"/>
    <w:rsid w:val="004162EF"/>
    <w:rsid w:val="00417F8B"/>
    <w:rsid w:val="00421C5E"/>
    <w:rsid w:val="00422B1F"/>
    <w:rsid w:val="0042310F"/>
    <w:rsid w:val="0042587A"/>
    <w:rsid w:val="00426A55"/>
    <w:rsid w:val="00427633"/>
    <w:rsid w:val="00430E4B"/>
    <w:rsid w:val="0043159A"/>
    <w:rsid w:val="0043532C"/>
    <w:rsid w:val="00436B4E"/>
    <w:rsid w:val="00437629"/>
    <w:rsid w:val="00441D39"/>
    <w:rsid w:val="00443E95"/>
    <w:rsid w:val="0044462C"/>
    <w:rsid w:val="004453B0"/>
    <w:rsid w:val="00445C86"/>
    <w:rsid w:val="00447354"/>
    <w:rsid w:val="00450B82"/>
    <w:rsid w:val="00452F4B"/>
    <w:rsid w:val="004546FC"/>
    <w:rsid w:val="00455385"/>
    <w:rsid w:val="00455580"/>
    <w:rsid w:val="00455857"/>
    <w:rsid w:val="0045660E"/>
    <w:rsid w:val="004566BB"/>
    <w:rsid w:val="00457875"/>
    <w:rsid w:val="00457D76"/>
    <w:rsid w:val="00460CA3"/>
    <w:rsid w:val="00463935"/>
    <w:rsid w:val="004657D3"/>
    <w:rsid w:val="00465FA3"/>
    <w:rsid w:val="00466DF8"/>
    <w:rsid w:val="0046731E"/>
    <w:rsid w:val="00471F78"/>
    <w:rsid w:val="004779A5"/>
    <w:rsid w:val="00483BD6"/>
    <w:rsid w:val="00484053"/>
    <w:rsid w:val="00485094"/>
    <w:rsid w:val="004939E7"/>
    <w:rsid w:val="00495A80"/>
    <w:rsid w:val="00497BE7"/>
    <w:rsid w:val="004A2AD9"/>
    <w:rsid w:val="004B14C9"/>
    <w:rsid w:val="004B324E"/>
    <w:rsid w:val="004B5DF1"/>
    <w:rsid w:val="004B6C08"/>
    <w:rsid w:val="004B76D0"/>
    <w:rsid w:val="004C1C2B"/>
    <w:rsid w:val="004C1DC2"/>
    <w:rsid w:val="004D0CF0"/>
    <w:rsid w:val="004D0D46"/>
    <w:rsid w:val="004D0E87"/>
    <w:rsid w:val="004D5E1F"/>
    <w:rsid w:val="004D7DCD"/>
    <w:rsid w:val="004E459D"/>
    <w:rsid w:val="004E56D0"/>
    <w:rsid w:val="004E5CC2"/>
    <w:rsid w:val="004E7A73"/>
    <w:rsid w:val="004F09FE"/>
    <w:rsid w:val="004F3036"/>
    <w:rsid w:val="004F47EA"/>
    <w:rsid w:val="004F56BF"/>
    <w:rsid w:val="00500A89"/>
    <w:rsid w:val="00503610"/>
    <w:rsid w:val="005040B1"/>
    <w:rsid w:val="00506BDF"/>
    <w:rsid w:val="00511F5C"/>
    <w:rsid w:val="00514298"/>
    <w:rsid w:val="00514341"/>
    <w:rsid w:val="0051615E"/>
    <w:rsid w:val="00516F2E"/>
    <w:rsid w:val="00522900"/>
    <w:rsid w:val="00522ED7"/>
    <w:rsid w:val="00522F49"/>
    <w:rsid w:val="005237AB"/>
    <w:rsid w:val="00523953"/>
    <w:rsid w:val="00523AAE"/>
    <w:rsid w:val="005244C5"/>
    <w:rsid w:val="00524814"/>
    <w:rsid w:val="0053113B"/>
    <w:rsid w:val="00531913"/>
    <w:rsid w:val="005322F4"/>
    <w:rsid w:val="005336B5"/>
    <w:rsid w:val="005336E4"/>
    <w:rsid w:val="005345AD"/>
    <w:rsid w:val="00541080"/>
    <w:rsid w:val="005424E7"/>
    <w:rsid w:val="00543A14"/>
    <w:rsid w:val="00543D8B"/>
    <w:rsid w:val="00545474"/>
    <w:rsid w:val="0054748E"/>
    <w:rsid w:val="00550291"/>
    <w:rsid w:val="0055058F"/>
    <w:rsid w:val="005536EC"/>
    <w:rsid w:val="00553B6B"/>
    <w:rsid w:val="005569DC"/>
    <w:rsid w:val="005575E6"/>
    <w:rsid w:val="00557780"/>
    <w:rsid w:val="00557F8E"/>
    <w:rsid w:val="005618E6"/>
    <w:rsid w:val="00563C79"/>
    <w:rsid w:val="00564AB4"/>
    <w:rsid w:val="0056702C"/>
    <w:rsid w:val="005705FF"/>
    <w:rsid w:val="00580DC6"/>
    <w:rsid w:val="005824C1"/>
    <w:rsid w:val="00583D9F"/>
    <w:rsid w:val="00584842"/>
    <w:rsid w:val="00585361"/>
    <w:rsid w:val="005855A8"/>
    <w:rsid w:val="00585CD2"/>
    <w:rsid w:val="005926E1"/>
    <w:rsid w:val="005932BF"/>
    <w:rsid w:val="00593802"/>
    <w:rsid w:val="00595F08"/>
    <w:rsid w:val="005969CB"/>
    <w:rsid w:val="005A1395"/>
    <w:rsid w:val="005A183B"/>
    <w:rsid w:val="005A3EEA"/>
    <w:rsid w:val="005A475D"/>
    <w:rsid w:val="005A54AA"/>
    <w:rsid w:val="005A620B"/>
    <w:rsid w:val="005A697E"/>
    <w:rsid w:val="005B0A40"/>
    <w:rsid w:val="005B166B"/>
    <w:rsid w:val="005B5796"/>
    <w:rsid w:val="005B595F"/>
    <w:rsid w:val="005B5968"/>
    <w:rsid w:val="005B5BC2"/>
    <w:rsid w:val="005B6293"/>
    <w:rsid w:val="005B6647"/>
    <w:rsid w:val="005B686D"/>
    <w:rsid w:val="005B799A"/>
    <w:rsid w:val="005B7AEC"/>
    <w:rsid w:val="005C3D2F"/>
    <w:rsid w:val="005C4D48"/>
    <w:rsid w:val="005C6AFB"/>
    <w:rsid w:val="005D515A"/>
    <w:rsid w:val="005D5DB8"/>
    <w:rsid w:val="005D777D"/>
    <w:rsid w:val="005E245B"/>
    <w:rsid w:val="005E56B1"/>
    <w:rsid w:val="005F04F6"/>
    <w:rsid w:val="005F0FEF"/>
    <w:rsid w:val="005F13BA"/>
    <w:rsid w:val="005F2ACB"/>
    <w:rsid w:val="005F34F9"/>
    <w:rsid w:val="005F356E"/>
    <w:rsid w:val="005F6A9F"/>
    <w:rsid w:val="005F7183"/>
    <w:rsid w:val="005F7A81"/>
    <w:rsid w:val="00600639"/>
    <w:rsid w:val="00600CE5"/>
    <w:rsid w:val="00606E4A"/>
    <w:rsid w:val="0061780E"/>
    <w:rsid w:val="00617C6C"/>
    <w:rsid w:val="00620633"/>
    <w:rsid w:val="00621A8F"/>
    <w:rsid w:val="00622672"/>
    <w:rsid w:val="00622F40"/>
    <w:rsid w:val="00623B87"/>
    <w:rsid w:val="00625005"/>
    <w:rsid w:val="0062514C"/>
    <w:rsid w:val="00625D63"/>
    <w:rsid w:val="00631306"/>
    <w:rsid w:val="006325B0"/>
    <w:rsid w:val="00635D96"/>
    <w:rsid w:val="00641F59"/>
    <w:rsid w:val="00656F8B"/>
    <w:rsid w:val="00657936"/>
    <w:rsid w:val="00661216"/>
    <w:rsid w:val="006615D4"/>
    <w:rsid w:val="00664E0B"/>
    <w:rsid w:val="00664E92"/>
    <w:rsid w:val="006662FE"/>
    <w:rsid w:val="0066718F"/>
    <w:rsid w:val="00667928"/>
    <w:rsid w:val="00667A6F"/>
    <w:rsid w:val="00670DE6"/>
    <w:rsid w:val="00673D0E"/>
    <w:rsid w:val="006755C5"/>
    <w:rsid w:val="00675CC4"/>
    <w:rsid w:val="00676829"/>
    <w:rsid w:val="006812EE"/>
    <w:rsid w:val="006813D3"/>
    <w:rsid w:val="00682D1D"/>
    <w:rsid w:val="006866CE"/>
    <w:rsid w:val="006869AB"/>
    <w:rsid w:val="00686E70"/>
    <w:rsid w:val="00687C77"/>
    <w:rsid w:val="00687E47"/>
    <w:rsid w:val="0069221C"/>
    <w:rsid w:val="0069531E"/>
    <w:rsid w:val="00695BD4"/>
    <w:rsid w:val="00696759"/>
    <w:rsid w:val="006A2798"/>
    <w:rsid w:val="006A3E37"/>
    <w:rsid w:val="006A4B53"/>
    <w:rsid w:val="006B0470"/>
    <w:rsid w:val="006B47CB"/>
    <w:rsid w:val="006B6C9F"/>
    <w:rsid w:val="006C1258"/>
    <w:rsid w:val="006C6650"/>
    <w:rsid w:val="006C6A69"/>
    <w:rsid w:val="006D066F"/>
    <w:rsid w:val="006D116C"/>
    <w:rsid w:val="006D120A"/>
    <w:rsid w:val="006D1F3D"/>
    <w:rsid w:val="006D274C"/>
    <w:rsid w:val="006D2E88"/>
    <w:rsid w:val="006D3107"/>
    <w:rsid w:val="006D5612"/>
    <w:rsid w:val="006E06FA"/>
    <w:rsid w:val="006E0F74"/>
    <w:rsid w:val="006E2A35"/>
    <w:rsid w:val="006F01BC"/>
    <w:rsid w:val="006F2E79"/>
    <w:rsid w:val="00704F03"/>
    <w:rsid w:val="0070550A"/>
    <w:rsid w:val="00705BD4"/>
    <w:rsid w:val="00706559"/>
    <w:rsid w:val="00706C9B"/>
    <w:rsid w:val="00712107"/>
    <w:rsid w:val="00712194"/>
    <w:rsid w:val="0071443A"/>
    <w:rsid w:val="00714C25"/>
    <w:rsid w:val="0072132F"/>
    <w:rsid w:val="00723DB8"/>
    <w:rsid w:val="00723F29"/>
    <w:rsid w:val="007250AB"/>
    <w:rsid w:val="00726395"/>
    <w:rsid w:val="00726863"/>
    <w:rsid w:val="00727001"/>
    <w:rsid w:val="00732388"/>
    <w:rsid w:val="0073250C"/>
    <w:rsid w:val="007338D2"/>
    <w:rsid w:val="007343D2"/>
    <w:rsid w:val="00734979"/>
    <w:rsid w:val="00734EFF"/>
    <w:rsid w:val="0073571C"/>
    <w:rsid w:val="00735BDA"/>
    <w:rsid w:val="007419C9"/>
    <w:rsid w:val="007428F1"/>
    <w:rsid w:val="00742A88"/>
    <w:rsid w:val="00742D3E"/>
    <w:rsid w:val="00745C22"/>
    <w:rsid w:val="007462F9"/>
    <w:rsid w:val="00750CE8"/>
    <w:rsid w:val="00751AA5"/>
    <w:rsid w:val="00751C0B"/>
    <w:rsid w:val="00754329"/>
    <w:rsid w:val="007548AC"/>
    <w:rsid w:val="00756183"/>
    <w:rsid w:val="007603DE"/>
    <w:rsid w:val="00761E58"/>
    <w:rsid w:val="0076236B"/>
    <w:rsid w:val="0076535F"/>
    <w:rsid w:val="00765779"/>
    <w:rsid w:val="00765D29"/>
    <w:rsid w:val="00766978"/>
    <w:rsid w:val="00770239"/>
    <w:rsid w:val="00770A6C"/>
    <w:rsid w:val="00774FF2"/>
    <w:rsid w:val="00775373"/>
    <w:rsid w:val="00776A7D"/>
    <w:rsid w:val="007779C0"/>
    <w:rsid w:val="007805CD"/>
    <w:rsid w:val="00780DD2"/>
    <w:rsid w:val="00780FB6"/>
    <w:rsid w:val="007835B9"/>
    <w:rsid w:val="0078449B"/>
    <w:rsid w:val="0078467F"/>
    <w:rsid w:val="00786F83"/>
    <w:rsid w:val="00787C49"/>
    <w:rsid w:val="00790207"/>
    <w:rsid w:val="00791341"/>
    <w:rsid w:val="0079269C"/>
    <w:rsid w:val="0079703A"/>
    <w:rsid w:val="00797B99"/>
    <w:rsid w:val="00797DAE"/>
    <w:rsid w:val="007A322E"/>
    <w:rsid w:val="007A73B7"/>
    <w:rsid w:val="007B00C9"/>
    <w:rsid w:val="007B1CC7"/>
    <w:rsid w:val="007B26A2"/>
    <w:rsid w:val="007B276E"/>
    <w:rsid w:val="007B2C41"/>
    <w:rsid w:val="007B3A3F"/>
    <w:rsid w:val="007B3B50"/>
    <w:rsid w:val="007B3BEC"/>
    <w:rsid w:val="007B6389"/>
    <w:rsid w:val="007B6D10"/>
    <w:rsid w:val="007B6D99"/>
    <w:rsid w:val="007B7A3B"/>
    <w:rsid w:val="007C0AE8"/>
    <w:rsid w:val="007C1C49"/>
    <w:rsid w:val="007C32DA"/>
    <w:rsid w:val="007C35AB"/>
    <w:rsid w:val="007C3762"/>
    <w:rsid w:val="007C3A0A"/>
    <w:rsid w:val="007C3BD5"/>
    <w:rsid w:val="007C3CC2"/>
    <w:rsid w:val="007C413A"/>
    <w:rsid w:val="007C47BC"/>
    <w:rsid w:val="007C5A37"/>
    <w:rsid w:val="007C6F1A"/>
    <w:rsid w:val="007C7C6A"/>
    <w:rsid w:val="007D2395"/>
    <w:rsid w:val="007E0A1D"/>
    <w:rsid w:val="007E36F4"/>
    <w:rsid w:val="007E4E42"/>
    <w:rsid w:val="007E7420"/>
    <w:rsid w:val="007F03E1"/>
    <w:rsid w:val="007F0791"/>
    <w:rsid w:val="007F0F5A"/>
    <w:rsid w:val="007F462E"/>
    <w:rsid w:val="007F4930"/>
    <w:rsid w:val="007F539A"/>
    <w:rsid w:val="007F5B83"/>
    <w:rsid w:val="007F66A8"/>
    <w:rsid w:val="007F777E"/>
    <w:rsid w:val="0080204C"/>
    <w:rsid w:val="00802C25"/>
    <w:rsid w:val="00804CDE"/>
    <w:rsid w:val="008058F9"/>
    <w:rsid w:val="00807308"/>
    <w:rsid w:val="0080789A"/>
    <w:rsid w:val="00811AB6"/>
    <w:rsid w:val="0081292E"/>
    <w:rsid w:val="00813AF1"/>
    <w:rsid w:val="00814531"/>
    <w:rsid w:val="00820A4C"/>
    <w:rsid w:val="00821B72"/>
    <w:rsid w:val="00826398"/>
    <w:rsid w:val="0082668F"/>
    <w:rsid w:val="00827AC7"/>
    <w:rsid w:val="008325A5"/>
    <w:rsid w:val="00835DCF"/>
    <w:rsid w:val="008402DC"/>
    <w:rsid w:val="008411E1"/>
    <w:rsid w:val="008422DF"/>
    <w:rsid w:val="008433B1"/>
    <w:rsid w:val="008436BF"/>
    <w:rsid w:val="00844A24"/>
    <w:rsid w:val="00846248"/>
    <w:rsid w:val="00850B02"/>
    <w:rsid w:val="00854F69"/>
    <w:rsid w:val="008557BF"/>
    <w:rsid w:val="00856BEC"/>
    <w:rsid w:val="0086154D"/>
    <w:rsid w:val="00862130"/>
    <w:rsid w:val="0086387A"/>
    <w:rsid w:val="00865B79"/>
    <w:rsid w:val="008661A7"/>
    <w:rsid w:val="00866317"/>
    <w:rsid w:val="00873517"/>
    <w:rsid w:val="008754FB"/>
    <w:rsid w:val="0087783D"/>
    <w:rsid w:val="00877C82"/>
    <w:rsid w:val="008821C1"/>
    <w:rsid w:val="008853D4"/>
    <w:rsid w:val="00885A3B"/>
    <w:rsid w:val="00885EC6"/>
    <w:rsid w:val="008876D3"/>
    <w:rsid w:val="00890690"/>
    <w:rsid w:val="0089075C"/>
    <w:rsid w:val="008915DD"/>
    <w:rsid w:val="00891BE8"/>
    <w:rsid w:val="00892BBD"/>
    <w:rsid w:val="00894FEF"/>
    <w:rsid w:val="008960F5"/>
    <w:rsid w:val="00897448"/>
    <w:rsid w:val="00897AAF"/>
    <w:rsid w:val="008A1A89"/>
    <w:rsid w:val="008A43EA"/>
    <w:rsid w:val="008A6864"/>
    <w:rsid w:val="008A744D"/>
    <w:rsid w:val="008A7CF8"/>
    <w:rsid w:val="008B0550"/>
    <w:rsid w:val="008B1123"/>
    <w:rsid w:val="008B4B78"/>
    <w:rsid w:val="008B75F4"/>
    <w:rsid w:val="008C1079"/>
    <w:rsid w:val="008C120D"/>
    <w:rsid w:val="008C21DC"/>
    <w:rsid w:val="008C2565"/>
    <w:rsid w:val="008C268D"/>
    <w:rsid w:val="008C367C"/>
    <w:rsid w:val="008C59AD"/>
    <w:rsid w:val="008C70B9"/>
    <w:rsid w:val="008C77B5"/>
    <w:rsid w:val="008D052E"/>
    <w:rsid w:val="008D30E6"/>
    <w:rsid w:val="008D6BE6"/>
    <w:rsid w:val="008E00C8"/>
    <w:rsid w:val="008E2F6D"/>
    <w:rsid w:val="008E4AAD"/>
    <w:rsid w:val="008E4C0B"/>
    <w:rsid w:val="008E6070"/>
    <w:rsid w:val="008E6BC0"/>
    <w:rsid w:val="008E6CD4"/>
    <w:rsid w:val="008E77FF"/>
    <w:rsid w:val="008F1B3A"/>
    <w:rsid w:val="008F2D6E"/>
    <w:rsid w:val="00900D64"/>
    <w:rsid w:val="00902D41"/>
    <w:rsid w:val="00902DB6"/>
    <w:rsid w:val="00903BFE"/>
    <w:rsid w:val="00904E58"/>
    <w:rsid w:val="0091181F"/>
    <w:rsid w:val="00911F9D"/>
    <w:rsid w:val="00912002"/>
    <w:rsid w:val="009124D9"/>
    <w:rsid w:val="00912ACB"/>
    <w:rsid w:val="009146D0"/>
    <w:rsid w:val="00914FEE"/>
    <w:rsid w:val="00917B34"/>
    <w:rsid w:val="00917CDD"/>
    <w:rsid w:val="00922888"/>
    <w:rsid w:val="00922BEE"/>
    <w:rsid w:val="009232CA"/>
    <w:rsid w:val="00924720"/>
    <w:rsid w:val="00926819"/>
    <w:rsid w:val="009272F5"/>
    <w:rsid w:val="00930124"/>
    <w:rsid w:val="009317E8"/>
    <w:rsid w:val="00932F74"/>
    <w:rsid w:val="00933B27"/>
    <w:rsid w:val="00935FEB"/>
    <w:rsid w:val="009361C8"/>
    <w:rsid w:val="009371F3"/>
    <w:rsid w:val="009375D0"/>
    <w:rsid w:val="009411C5"/>
    <w:rsid w:val="00941A45"/>
    <w:rsid w:val="009420C0"/>
    <w:rsid w:val="009429CF"/>
    <w:rsid w:val="00942F7B"/>
    <w:rsid w:val="0094446F"/>
    <w:rsid w:val="009449C1"/>
    <w:rsid w:val="00945274"/>
    <w:rsid w:val="00945B3F"/>
    <w:rsid w:val="00950123"/>
    <w:rsid w:val="009505FB"/>
    <w:rsid w:val="00952663"/>
    <w:rsid w:val="00954CD4"/>
    <w:rsid w:val="00955F3D"/>
    <w:rsid w:val="00956795"/>
    <w:rsid w:val="00956FD3"/>
    <w:rsid w:val="00964AC6"/>
    <w:rsid w:val="0096593B"/>
    <w:rsid w:val="00965C6A"/>
    <w:rsid w:val="00967EDF"/>
    <w:rsid w:val="00967F56"/>
    <w:rsid w:val="009734A2"/>
    <w:rsid w:val="00974C24"/>
    <w:rsid w:val="0097550B"/>
    <w:rsid w:val="00975680"/>
    <w:rsid w:val="00975D95"/>
    <w:rsid w:val="00985D4B"/>
    <w:rsid w:val="00987569"/>
    <w:rsid w:val="00987A23"/>
    <w:rsid w:val="00990629"/>
    <w:rsid w:val="0099268D"/>
    <w:rsid w:val="00992A8C"/>
    <w:rsid w:val="009932F1"/>
    <w:rsid w:val="00993670"/>
    <w:rsid w:val="009979CB"/>
    <w:rsid w:val="009A31D4"/>
    <w:rsid w:val="009A3DC4"/>
    <w:rsid w:val="009A506A"/>
    <w:rsid w:val="009B0427"/>
    <w:rsid w:val="009B07A9"/>
    <w:rsid w:val="009B14B8"/>
    <w:rsid w:val="009B1AA0"/>
    <w:rsid w:val="009B24AA"/>
    <w:rsid w:val="009B2E3A"/>
    <w:rsid w:val="009B40AA"/>
    <w:rsid w:val="009B6A4E"/>
    <w:rsid w:val="009B7408"/>
    <w:rsid w:val="009B74C6"/>
    <w:rsid w:val="009B7F04"/>
    <w:rsid w:val="009C0834"/>
    <w:rsid w:val="009C18D0"/>
    <w:rsid w:val="009C288F"/>
    <w:rsid w:val="009C2A85"/>
    <w:rsid w:val="009C3F98"/>
    <w:rsid w:val="009C499B"/>
    <w:rsid w:val="009C5723"/>
    <w:rsid w:val="009C62AA"/>
    <w:rsid w:val="009C75B0"/>
    <w:rsid w:val="009D4A52"/>
    <w:rsid w:val="009D6C23"/>
    <w:rsid w:val="009D736B"/>
    <w:rsid w:val="009E26D9"/>
    <w:rsid w:val="009E2BE3"/>
    <w:rsid w:val="009E2C0F"/>
    <w:rsid w:val="009E355C"/>
    <w:rsid w:val="009E6181"/>
    <w:rsid w:val="009F022D"/>
    <w:rsid w:val="009F1C0B"/>
    <w:rsid w:val="009F3AC3"/>
    <w:rsid w:val="009F3BA3"/>
    <w:rsid w:val="009F4060"/>
    <w:rsid w:val="009F41A5"/>
    <w:rsid w:val="009F447C"/>
    <w:rsid w:val="009F5D18"/>
    <w:rsid w:val="009F7D60"/>
    <w:rsid w:val="00A03C1D"/>
    <w:rsid w:val="00A06442"/>
    <w:rsid w:val="00A06D37"/>
    <w:rsid w:val="00A07788"/>
    <w:rsid w:val="00A1055E"/>
    <w:rsid w:val="00A13090"/>
    <w:rsid w:val="00A13F2D"/>
    <w:rsid w:val="00A15706"/>
    <w:rsid w:val="00A15733"/>
    <w:rsid w:val="00A159C4"/>
    <w:rsid w:val="00A161EA"/>
    <w:rsid w:val="00A16574"/>
    <w:rsid w:val="00A165FF"/>
    <w:rsid w:val="00A16937"/>
    <w:rsid w:val="00A17331"/>
    <w:rsid w:val="00A2156F"/>
    <w:rsid w:val="00A225E1"/>
    <w:rsid w:val="00A23A0E"/>
    <w:rsid w:val="00A23B10"/>
    <w:rsid w:val="00A2403C"/>
    <w:rsid w:val="00A25993"/>
    <w:rsid w:val="00A26E75"/>
    <w:rsid w:val="00A320CF"/>
    <w:rsid w:val="00A32EC1"/>
    <w:rsid w:val="00A35B53"/>
    <w:rsid w:val="00A413EA"/>
    <w:rsid w:val="00A43200"/>
    <w:rsid w:val="00A446B6"/>
    <w:rsid w:val="00A518A2"/>
    <w:rsid w:val="00A538F4"/>
    <w:rsid w:val="00A54BC0"/>
    <w:rsid w:val="00A560F1"/>
    <w:rsid w:val="00A569CA"/>
    <w:rsid w:val="00A617B3"/>
    <w:rsid w:val="00A64E22"/>
    <w:rsid w:val="00A66521"/>
    <w:rsid w:val="00A67FC9"/>
    <w:rsid w:val="00A732A8"/>
    <w:rsid w:val="00A7334A"/>
    <w:rsid w:val="00A73A11"/>
    <w:rsid w:val="00A76D0C"/>
    <w:rsid w:val="00A77309"/>
    <w:rsid w:val="00A77458"/>
    <w:rsid w:val="00A83272"/>
    <w:rsid w:val="00A8394E"/>
    <w:rsid w:val="00A83A5D"/>
    <w:rsid w:val="00A93560"/>
    <w:rsid w:val="00A943D0"/>
    <w:rsid w:val="00A943ED"/>
    <w:rsid w:val="00A945D7"/>
    <w:rsid w:val="00A9562A"/>
    <w:rsid w:val="00A96C25"/>
    <w:rsid w:val="00AA3B0A"/>
    <w:rsid w:val="00AA59E5"/>
    <w:rsid w:val="00AA7851"/>
    <w:rsid w:val="00AB3E11"/>
    <w:rsid w:val="00AB4D58"/>
    <w:rsid w:val="00AB589C"/>
    <w:rsid w:val="00AB63E8"/>
    <w:rsid w:val="00AB653C"/>
    <w:rsid w:val="00AB6DBE"/>
    <w:rsid w:val="00AC7388"/>
    <w:rsid w:val="00AC7FE4"/>
    <w:rsid w:val="00AD0B44"/>
    <w:rsid w:val="00AD2390"/>
    <w:rsid w:val="00AD25D5"/>
    <w:rsid w:val="00AD2B35"/>
    <w:rsid w:val="00AD3E04"/>
    <w:rsid w:val="00AD43B1"/>
    <w:rsid w:val="00AD4CF1"/>
    <w:rsid w:val="00AD4F19"/>
    <w:rsid w:val="00AD59D1"/>
    <w:rsid w:val="00AD5EF4"/>
    <w:rsid w:val="00AD69F0"/>
    <w:rsid w:val="00AE0E10"/>
    <w:rsid w:val="00AE2B4E"/>
    <w:rsid w:val="00AE4C9B"/>
    <w:rsid w:val="00AE4F2A"/>
    <w:rsid w:val="00AE5894"/>
    <w:rsid w:val="00AE70DA"/>
    <w:rsid w:val="00AF0063"/>
    <w:rsid w:val="00AF2E42"/>
    <w:rsid w:val="00AF4A60"/>
    <w:rsid w:val="00AF53AF"/>
    <w:rsid w:val="00AF5C9A"/>
    <w:rsid w:val="00AF7BC4"/>
    <w:rsid w:val="00B0023B"/>
    <w:rsid w:val="00B015AD"/>
    <w:rsid w:val="00B023F4"/>
    <w:rsid w:val="00B02A3B"/>
    <w:rsid w:val="00B05188"/>
    <w:rsid w:val="00B05397"/>
    <w:rsid w:val="00B074B2"/>
    <w:rsid w:val="00B07AE8"/>
    <w:rsid w:val="00B211FF"/>
    <w:rsid w:val="00B25A66"/>
    <w:rsid w:val="00B32200"/>
    <w:rsid w:val="00B32A2F"/>
    <w:rsid w:val="00B3687A"/>
    <w:rsid w:val="00B36D36"/>
    <w:rsid w:val="00B43A97"/>
    <w:rsid w:val="00B44413"/>
    <w:rsid w:val="00B46729"/>
    <w:rsid w:val="00B501AD"/>
    <w:rsid w:val="00B50A29"/>
    <w:rsid w:val="00B51645"/>
    <w:rsid w:val="00B518DC"/>
    <w:rsid w:val="00B51A55"/>
    <w:rsid w:val="00B531CB"/>
    <w:rsid w:val="00B53DF1"/>
    <w:rsid w:val="00B60E92"/>
    <w:rsid w:val="00B63B46"/>
    <w:rsid w:val="00B63C0E"/>
    <w:rsid w:val="00B655FF"/>
    <w:rsid w:val="00B659F1"/>
    <w:rsid w:val="00B66B14"/>
    <w:rsid w:val="00B71E0A"/>
    <w:rsid w:val="00B73262"/>
    <w:rsid w:val="00B749A7"/>
    <w:rsid w:val="00B749EC"/>
    <w:rsid w:val="00B75E9F"/>
    <w:rsid w:val="00B80741"/>
    <w:rsid w:val="00B8097E"/>
    <w:rsid w:val="00B80CB3"/>
    <w:rsid w:val="00B80E6A"/>
    <w:rsid w:val="00B84C7A"/>
    <w:rsid w:val="00B85DEE"/>
    <w:rsid w:val="00B86972"/>
    <w:rsid w:val="00B9063A"/>
    <w:rsid w:val="00B912B9"/>
    <w:rsid w:val="00B91925"/>
    <w:rsid w:val="00B927A5"/>
    <w:rsid w:val="00B970DE"/>
    <w:rsid w:val="00BA0EC9"/>
    <w:rsid w:val="00BA1EF5"/>
    <w:rsid w:val="00BA3EA6"/>
    <w:rsid w:val="00BA6873"/>
    <w:rsid w:val="00BA7305"/>
    <w:rsid w:val="00BB078E"/>
    <w:rsid w:val="00BB3F2F"/>
    <w:rsid w:val="00BB630A"/>
    <w:rsid w:val="00BC0120"/>
    <w:rsid w:val="00BC03B1"/>
    <w:rsid w:val="00BC4497"/>
    <w:rsid w:val="00BC4942"/>
    <w:rsid w:val="00BC5718"/>
    <w:rsid w:val="00BC5901"/>
    <w:rsid w:val="00BD070F"/>
    <w:rsid w:val="00BD1381"/>
    <w:rsid w:val="00BD1525"/>
    <w:rsid w:val="00BD2E50"/>
    <w:rsid w:val="00BD34D0"/>
    <w:rsid w:val="00BD3CFB"/>
    <w:rsid w:val="00BD4E09"/>
    <w:rsid w:val="00BE097A"/>
    <w:rsid w:val="00BE1603"/>
    <w:rsid w:val="00BE2EBB"/>
    <w:rsid w:val="00BE2F6D"/>
    <w:rsid w:val="00BE49C7"/>
    <w:rsid w:val="00BE65E7"/>
    <w:rsid w:val="00BF0163"/>
    <w:rsid w:val="00BF0D30"/>
    <w:rsid w:val="00BF3F09"/>
    <w:rsid w:val="00BF46FA"/>
    <w:rsid w:val="00BF5018"/>
    <w:rsid w:val="00BF6CC8"/>
    <w:rsid w:val="00BF6D48"/>
    <w:rsid w:val="00C00868"/>
    <w:rsid w:val="00C033D7"/>
    <w:rsid w:val="00C03A9D"/>
    <w:rsid w:val="00C04662"/>
    <w:rsid w:val="00C04A53"/>
    <w:rsid w:val="00C105D6"/>
    <w:rsid w:val="00C1329C"/>
    <w:rsid w:val="00C17AEB"/>
    <w:rsid w:val="00C20518"/>
    <w:rsid w:val="00C20F5A"/>
    <w:rsid w:val="00C23F97"/>
    <w:rsid w:val="00C27FE9"/>
    <w:rsid w:val="00C3144F"/>
    <w:rsid w:val="00C333D1"/>
    <w:rsid w:val="00C3363B"/>
    <w:rsid w:val="00C352B4"/>
    <w:rsid w:val="00C404EA"/>
    <w:rsid w:val="00C41608"/>
    <w:rsid w:val="00C41E17"/>
    <w:rsid w:val="00C41F4A"/>
    <w:rsid w:val="00C457BA"/>
    <w:rsid w:val="00C457C9"/>
    <w:rsid w:val="00C462F2"/>
    <w:rsid w:val="00C46508"/>
    <w:rsid w:val="00C46B5F"/>
    <w:rsid w:val="00C511C7"/>
    <w:rsid w:val="00C51D26"/>
    <w:rsid w:val="00C51E93"/>
    <w:rsid w:val="00C527DA"/>
    <w:rsid w:val="00C53018"/>
    <w:rsid w:val="00C53383"/>
    <w:rsid w:val="00C5395E"/>
    <w:rsid w:val="00C53A94"/>
    <w:rsid w:val="00C6036A"/>
    <w:rsid w:val="00C61002"/>
    <w:rsid w:val="00C612B0"/>
    <w:rsid w:val="00C6176F"/>
    <w:rsid w:val="00C66213"/>
    <w:rsid w:val="00C70AEB"/>
    <w:rsid w:val="00C7108C"/>
    <w:rsid w:val="00C7190E"/>
    <w:rsid w:val="00C737AB"/>
    <w:rsid w:val="00C7393A"/>
    <w:rsid w:val="00C7798E"/>
    <w:rsid w:val="00C77A0B"/>
    <w:rsid w:val="00C81741"/>
    <w:rsid w:val="00C83389"/>
    <w:rsid w:val="00C8373E"/>
    <w:rsid w:val="00C83C89"/>
    <w:rsid w:val="00C86195"/>
    <w:rsid w:val="00C87091"/>
    <w:rsid w:val="00C878F0"/>
    <w:rsid w:val="00C87B63"/>
    <w:rsid w:val="00C91B59"/>
    <w:rsid w:val="00C931F3"/>
    <w:rsid w:val="00C933F1"/>
    <w:rsid w:val="00C93B2E"/>
    <w:rsid w:val="00C94772"/>
    <w:rsid w:val="00C94E3B"/>
    <w:rsid w:val="00C962AC"/>
    <w:rsid w:val="00C9675A"/>
    <w:rsid w:val="00CA17FB"/>
    <w:rsid w:val="00CA3BFB"/>
    <w:rsid w:val="00CA5773"/>
    <w:rsid w:val="00CA578C"/>
    <w:rsid w:val="00CA6E40"/>
    <w:rsid w:val="00CA7ECB"/>
    <w:rsid w:val="00CB12EC"/>
    <w:rsid w:val="00CB3024"/>
    <w:rsid w:val="00CB46A6"/>
    <w:rsid w:val="00CB6134"/>
    <w:rsid w:val="00CB77AD"/>
    <w:rsid w:val="00CC0B0E"/>
    <w:rsid w:val="00CC1AA3"/>
    <w:rsid w:val="00CC2353"/>
    <w:rsid w:val="00CC4B19"/>
    <w:rsid w:val="00CC60B9"/>
    <w:rsid w:val="00CC7355"/>
    <w:rsid w:val="00CC773E"/>
    <w:rsid w:val="00CD3915"/>
    <w:rsid w:val="00CD755B"/>
    <w:rsid w:val="00CE2602"/>
    <w:rsid w:val="00CE27C0"/>
    <w:rsid w:val="00CE2D28"/>
    <w:rsid w:val="00CE350E"/>
    <w:rsid w:val="00CE3510"/>
    <w:rsid w:val="00CE5330"/>
    <w:rsid w:val="00CE5DEE"/>
    <w:rsid w:val="00CE70B9"/>
    <w:rsid w:val="00CE7E0D"/>
    <w:rsid w:val="00CF0401"/>
    <w:rsid w:val="00CF2E33"/>
    <w:rsid w:val="00CF4B36"/>
    <w:rsid w:val="00CF5375"/>
    <w:rsid w:val="00CF538E"/>
    <w:rsid w:val="00CF6171"/>
    <w:rsid w:val="00D01A45"/>
    <w:rsid w:val="00D0286F"/>
    <w:rsid w:val="00D03420"/>
    <w:rsid w:val="00D038D4"/>
    <w:rsid w:val="00D04228"/>
    <w:rsid w:val="00D043FD"/>
    <w:rsid w:val="00D07E5C"/>
    <w:rsid w:val="00D105C5"/>
    <w:rsid w:val="00D121D5"/>
    <w:rsid w:val="00D12A4B"/>
    <w:rsid w:val="00D165EE"/>
    <w:rsid w:val="00D242D4"/>
    <w:rsid w:val="00D243BB"/>
    <w:rsid w:val="00D2453B"/>
    <w:rsid w:val="00D257F2"/>
    <w:rsid w:val="00D3405A"/>
    <w:rsid w:val="00D344A7"/>
    <w:rsid w:val="00D34D8C"/>
    <w:rsid w:val="00D3501B"/>
    <w:rsid w:val="00D36492"/>
    <w:rsid w:val="00D42A97"/>
    <w:rsid w:val="00D43197"/>
    <w:rsid w:val="00D43C52"/>
    <w:rsid w:val="00D456CA"/>
    <w:rsid w:val="00D45A0B"/>
    <w:rsid w:val="00D46AD0"/>
    <w:rsid w:val="00D47C27"/>
    <w:rsid w:val="00D50AFD"/>
    <w:rsid w:val="00D528E1"/>
    <w:rsid w:val="00D53478"/>
    <w:rsid w:val="00D5718A"/>
    <w:rsid w:val="00D573CC"/>
    <w:rsid w:val="00D573E0"/>
    <w:rsid w:val="00D5744A"/>
    <w:rsid w:val="00D574D4"/>
    <w:rsid w:val="00D610FE"/>
    <w:rsid w:val="00D615EE"/>
    <w:rsid w:val="00D61908"/>
    <w:rsid w:val="00D61DB0"/>
    <w:rsid w:val="00D62F08"/>
    <w:rsid w:val="00D63104"/>
    <w:rsid w:val="00D63FC6"/>
    <w:rsid w:val="00D64144"/>
    <w:rsid w:val="00D678F2"/>
    <w:rsid w:val="00D700B9"/>
    <w:rsid w:val="00D8049F"/>
    <w:rsid w:val="00D80522"/>
    <w:rsid w:val="00D82E0F"/>
    <w:rsid w:val="00D83BF1"/>
    <w:rsid w:val="00D86ECC"/>
    <w:rsid w:val="00D87BF2"/>
    <w:rsid w:val="00D902D4"/>
    <w:rsid w:val="00D92167"/>
    <w:rsid w:val="00D924F4"/>
    <w:rsid w:val="00D9507C"/>
    <w:rsid w:val="00D9771F"/>
    <w:rsid w:val="00DA1F05"/>
    <w:rsid w:val="00DA46B1"/>
    <w:rsid w:val="00DA503E"/>
    <w:rsid w:val="00DA52C8"/>
    <w:rsid w:val="00DA555F"/>
    <w:rsid w:val="00DA63A5"/>
    <w:rsid w:val="00DB229F"/>
    <w:rsid w:val="00DB33E9"/>
    <w:rsid w:val="00DB3A0F"/>
    <w:rsid w:val="00DB59D4"/>
    <w:rsid w:val="00DB7115"/>
    <w:rsid w:val="00DC0124"/>
    <w:rsid w:val="00DC317B"/>
    <w:rsid w:val="00DC439D"/>
    <w:rsid w:val="00DC43C8"/>
    <w:rsid w:val="00DC4B7A"/>
    <w:rsid w:val="00DC5F1D"/>
    <w:rsid w:val="00DC5F4C"/>
    <w:rsid w:val="00DC5FAD"/>
    <w:rsid w:val="00DD0A5F"/>
    <w:rsid w:val="00DD1211"/>
    <w:rsid w:val="00DD1934"/>
    <w:rsid w:val="00DD265D"/>
    <w:rsid w:val="00DD2E01"/>
    <w:rsid w:val="00DD3AB5"/>
    <w:rsid w:val="00DD5FB9"/>
    <w:rsid w:val="00DE3442"/>
    <w:rsid w:val="00DE6814"/>
    <w:rsid w:val="00DF0DDB"/>
    <w:rsid w:val="00DF1AF4"/>
    <w:rsid w:val="00DF49EE"/>
    <w:rsid w:val="00DF5F09"/>
    <w:rsid w:val="00DF671A"/>
    <w:rsid w:val="00DF6CF4"/>
    <w:rsid w:val="00DF79DD"/>
    <w:rsid w:val="00DF7DBE"/>
    <w:rsid w:val="00E0019D"/>
    <w:rsid w:val="00E007EA"/>
    <w:rsid w:val="00E0517F"/>
    <w:rsid w:val="00E0555B"/>
    <w:rsid w:val="00E06085"/>
    <w:rsid w:val="00E12949"/>
    <w:rsid w:val="00E12CE4"/>
    <w:rsid w:val="00E14C3E"/>
    <w:rsid w:val="00E210D5"/>
    <w:rsid w:val="00E21D13"/>
    <w:rsid w:val="00E24D14"/>
    <w:rsid w:val="00E25DA9"/>
    <w:rsid w:val="00E350BB"/>
    <w:rsid w:val="00E40DF0"/>
    <w:rsid w:val="00E41B6E"/>
    <w:rsid w:val="00E41CDE"/>
    <w:rsid w:val="00E4502C"/>
    <w:rsid w:val="00E46D11"/>
    <w:rsid w:val="00E52B59"/>
    <w:rsid w:val="00E52F8A"/>
    <w:rsid w:val="00E53BC0"/>
    <w:rsid w:val="00E54539"/>
    <w:rsid w:val="00E559BE"/>
    <w:rsid w:val="00E568E9"/>
    <w:rsid w:val="00E60195"/>
    <w:rsid w:val="00E602EF"/>
    <w:rsid w:val="00E603A0"/>
    <w:rsid w:val="00E63C49"/>
    <w:rsid w:val="00E66487"/>
    <w:rsid w:val="00E66E94"/>
    <w:rsid w:val="00E71246"/>
    <w:rsid w:val="00E71854"/>
    <w:rsid w:val="00E762DD"/>
    <w:rsid w:val="00E763F8"/>
    <w:rsid w:val="00E77A17"/>
    <w:rsid w:val="00E803F9"/>
    <w:rsid w:val="00E80D57"/>
    <w:rsid w:val="00E81277"/>
    <w:rsid w:val="00E838C4"/>
    <w:rsid w:val="00E84B30"/>
    <w:rsid w:val="00E85218"/>
    <w:rsid w:val="00E85645"/>
    <w:rsid w:val="00E8569F"/>
    <w:rsid w:val="00E87F84"/>
    <w:rsid w:val="00E90163"/>
    <w:rsid w:val="00E91117"/>
    <w:rsid w:val="00E91320"/>
    <w:rsid w:val="00E92FE0"/>
    <w:rsid w:val="00E93C29"/>
    <w:rsid w:val="00E97939"/>
    <w:rsid w:val="00EA2325"/>
    <w:rsid w:val="00EA58F8"/>
    <w:rsid w:val="00EA6711"/>
    <w:rsid w:val="00EA7A08"/>
    <w:rsid w:val="00EB0511"/>
    <w:rsid w:val="00EB3DC3"/>
    <w:rsid w:val="00EC1001"/>
    <w:rsid w:val="00EC1C92"/>
    <w:rsid w:val="00EC4BA3"/>
    <w:rsid w:val="00EC71E5"/>
    <w:rsid w:val="00ED0F30"/>
    <w:rsid w:val="00ED6223"/>
    <w:rsid w:val="00EE0EFA"/>
    <w:rsid w:val="00EE2D27"/>
    <w:rsid w:val="00EE3C67"/>
    <w:rsid w:val="00EF033A"/>
    <w:rsid w:val="00EF2699"/>
    <w:rsid w:val="00EF2CB0"/>
    <w:rsid w:val="00EF73D7"/>
    <w:rsid w:val="00EF7D5F"/>
    <w:rsid w:val="00F033BB"/>
    <w:rsid w:val="00F0345A"/>
    <w:rsid w:val="00F068F4"/>
    <w:rsid w:val="00F10050"/>
    <w:rsid w:val="00F1179C"/>
    <w:rsid w:val="00F1225A"/>
    <w:rsid w:val="00F12D7C"/>
    <w:rsid w:val="00F13BFF"/>
    <w:rsid w:val="00F13F29"/>
    <w:rsid w:val="00F15921"/>
    <w:rsid w:val="00F203AF"/>
    <w:rsid w:val="00F203F4"/>
    <w:rsid w:val="00F2378A"/>
    <w:rsid w:val="00F270AA"/>
    <w:rsid w:val="00F303EA"/>
    <w:rsid w:val="00F344ED"/>
    <w:rsid w:val="00F345AA"/>
    <w:rsid w:val="00F34604"/>
    <w:rsid w:val="00F34E5C"/>
    <w:rsid w:val="00F35D6B"/>
    <w:rsid w:val="00F40760"/>
    <w:rsid w:val="00F41173"/>
    <w:rsid w:val="00F42333"/>
    <w:rsid w:val="00F4473C"/>
    <w:rsid w:val="00F45296"/>
    <w:rsid w:val="00F45781"/>
    <w:rsid w:val="00F45DAE"/>
    <w:rsid w:val="00F46229"/>
    <w:rsid w:val="00F475E4"/>
    <w:rsid w:val="00F47E15"/>
    <w:rsid w:val="00F50130"/>
    <w:rsid w:val="00F50A7A"/>
    <w:rsid w:val="00F52DA3"/>
    <w:rsid w:val="00F535ED"/>
    <w:rsid w:val="00F57F1A"/>
    <w:rsid w:val="00F601AD"/>
    <w:rsid w:val="00F60783"/>
    <w:rsid w:val="00F6108D"/>
    <w:rsid w:val="00F61FA2"/>
    <w:rsid w:val="00F6446C"/>
    <w:rsid w:val="00F64662"/>
    <w:rsid w:val="00F6466D"/>
    <w:rsid w:val="00F70773"/>
    <w:rsid w:val="00F728A9"/>
    <w:rsid w:val="00F75FCB"/>
    <w:rsid w:val="00F76FF5"/>
    <w:rsid w:val="00F773CE"/>
    <w:rsid w:val="00F77B50"/>
    <w:rsid w:val="00F84065"/>
    <w:rsid w:val="00F8431A"/>
    <w:rsid w:val="00F84EF8"/>
    <w:rsid w:val="00F852E2"/>
    <w:rsid w:val="00F85714"/>
    <w:rsid w:val="00F86A5D"/>
    <w:rsid w:val="00F87E1E"/>
    <w:rsid w:val="00F90456"/>
    <w:rsid w:val="00F918B1"/>
    <w:rsid w:val="00F95394"/>
    <w:rsid w:val="00F9600F"/>
    <w:rsid w:val="00F974C4"/>
    <w:rsid w:val="00F97CF1"/>
    <w:rsid w:val="00FA06E0"/>
    <w:rsid w:val="00FA5418"/>
    <w:rsid w:val="00FA6038"/>
    <w:rsid w:val="00FA6229"/>
    <w:rsid w:val="00FB0AD2"/>
    <w:rsid w:val="00FB11E5"/>
    <w:rsid w:val="00FB3954"/>
    <w:rsid w:val="00FB6008"/>
    <w:rsid w:val="00FB6F4B"/>
    <w:rsid w:val="00FB70A8"/>
    <w:rsid w:val="00FC249A"/>
    <w:rsid w:val="00FC2DBD"/>
    <w:rsid w:val="00FC2FBF"/>
    <w:rsid w:val="00FC355A"/>
    <w:rsid w:val="00FC3D6C"/>
    <w:rsid w:val="00FC7615"/>
    <w:rsid w:val="00FD041F"/>
    <w:rsid w:val="00FD05A6"/>
    <w:rsid w:val="00FD3227"/>
    <w:rsid w:val="00FD3EEB"/>
    <w:rsid w:val="00FD46C3"/>
    <w:rsid w:val="00FD48A2"/>
    <w:rsid w:val="00FD5C69"/>
    <w:rsid w:val="00FD679E"/>
    <w:rsid w:val="00FE14B3"/>
    <w:rsid w:val="00FE2B6F"/>
    <w:rsid w:val="00FE4440"/>
    <w:rsid w:val="00FE4A47"/>
    <w:rsid w:val="00FE53D9"/>
    <w:rsid w:val="00FE5A24"/>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49DA5"/>
  <w15:docId w15:val="{232BECEB-BFCD-4F79-8892-17035E1DF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990629"/>
    <w:rPr>
      <w:rFonts w:ascii="Calibri" w:eastAsiaTheme="minorEastAsia" w:hAnsi="Calibri" w:cs="Calibri"/>
      <w:b/>
      <w:i/>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1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table" w:customStyle="1" w:styleId="TableGrid1">
    <w:name w:val="Table Grid1"/>
    <w:basedOn w:val="TableNormal"/>
    <w:next w:val="TableGrid"/>
    <w:uiPriority w:val="39"/>
    <w:rsid w:val="000D438F"/>
    <w:rPr>
      <w:rFonts w:ascii="Calibri" w:hAnsi="Calibr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FFieldtoFillout">
    <w:name w:val="GEF Field to Fill out"/>
    <w:basedOn w:val="Normal"/>
    <w:link w:val="GEFFieldtoFilloutChar"/>
    <w:qFormat/>
    <w:rsid w:val="00120EAA"/>
    <w:pPr>
      <w:widowControl/>
      <w:overflowPunct/>
      <w:adjustRightInd/>
      <w:ind w:left="-720"/>
    </w:pPr>
    <w:rPr>
      <w:rFonts w:eastAsia="Times New Roman"/>
      <w:color w:val="000000"/>
      <w:kern w:val="0"/>
      <w:sz w:val="22"/>
      <w:szCs w:val="22"/>
    </w:rPr>
  </w:style>
  <w:style w:type="character" w:customStyle="1" w:styleId="GEFFieldtoFilloutChar">
    <w:name w:val="GEF Field to Fill out Char"/>
    <w:link w:val="GEFFieldtoFillout"/>
    <w:rsid w:val="00120EAA"/>
    <w:rPr>
      <w:rFonts w:eastAsia="Times New Roman"/>
      <w:color w:val="000000"/>
      <w:sz w:val="22"/>
      <w:szCs w:val="22"/>
    </w:rPr>
  </w:style>
  <w:style w:type="paragraph" w:customStyle="1" w:styleId="RwandabodyText">
    <w:name w:val="Rwanda body Text"/>
    <w:basedOn w:val="Normal"/>
    <w:link w:val="RwandabodyTextChar"/>
    <w:autoRedefine/>
    <w:qFormat/>
    <w:rsid w:val="00120EAA"/>
    <w:pPr>
      <w:widowControl/>
      <w:overflowPunct/>
      <w:adjustRightInd/>
      <w:spacing w:line="360" w:lineRule="auto"/>
      <w:jc w:val="both"/>
    </w:pPr>
    <w:rPr>
      <w:rFonts w:eastAsia="Calibri"/>
      <w:kern w:val="0"/>
      <w:sz w:val="22"/>
      <w:szCs w:val="21"/>
      <w:shd w:val="clear" w:color="auto" w:fill="FFFFFF"/>
      <w:lang w:val="en-GB"/>
    </w:rPr>
  </w:style>
  <w:style w:type="character" w:customStyle="1" w:styleId="RwandabodyTextChar">
    <w:name w:val="Rwanda body Text Char"/>
    <w:link w:val="RwandabodyText"/>
    <w:rsid w:val="00120EAA"/>
    <w:rPr>
      <w:sz w:val="22"/>
      <w:szCs w:val="21"/>
      <w:lang w:val="en-GB"/>
    </w:rPr>
  </w:style>
  <w:style w:type="character" w:customStyle="1" w:styleId="ListParagraphChar">
    <w:name w:val="List Paragraph Char"/>
    <w:link w:val="ListParagraph"/>
    <w:uiPriority w:val="34"/>
    <w:locked/>
    <w:rsid w:val="00120EAA"/>
    <w:rPr>
      <w:rFonts w:eastAsiaTheme="minorEastAsia"/>
      <w:kern w:val="28"/>
      <w:sz w:val="22"/>
    </w:rPr>
  </w:style>
  <w:style w:type="table" w:customStyle="1" w:styleId="TableGrid11">
    <w:name w:val="Table Grid11"/>
    <w:basedOn w:val="TableNormal"/>
    <w:next w:val="TableGrid"/>
    <w:uiPriority w:val="59"/>
    <w:rsid w:val="00A165FF"/>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D75EB"/>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A7DC2"/>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43682752">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481574084">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697122031">
      <w:bodyDiv w:val="1"/>
      <w:marLeft w:val="0"/>
      <w:marRight w:val="0"/>
      <w:marTop w:val="0"/>
      <w:marBottom w:val="0"/>
      <w:divBdr>
        <w:top w:val="none" w:sz="0" w:space="0" w:color="auto"/>
        <w:left w:val="none" w:sz="0" w:space="0" w:color="auto"/>
        <w:bottom w:val="none" w:sz="0" w:space="0" w:color="auto"/>
        <w:right w:val="none" w:sz="0" w:space="0" w:color="auto"/>
      </w:divBdr>
    </w:div>
    <w:div w:id="1700080012">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ffers.rw@undp.org" TargetMode="External"/><Relationship Id="rId18" Type="http://schemas.openxmlformats.org/officeDocument/2006/relationships/hyperlink" Target="http://www.undp.org/content/undp/en/home/operations/procurement/protestandsanction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operations/procurement/protestandsanctions/"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undp.org/content/undp/en/home/operations/procurement/protestandsanctions/"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offers.rw@undp.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dam/undp/library/corporate/Transparency/UNDP_Anti_Fraud_Policy_English_FINAL_june_2011.pdf" TargetMode="External"/><Relationship Id="rId22" Type="http://schemas.openxmlformats.org/officeDocument/2006/relationships/hyperlink" Target="http://www.un.org/Docs/sc/committees/1267/1267ListEng.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F06BEF4218C47738E6AD761E6F0263B"/>
        <w:category>
          <w:name w:val="General"/>
          <w:gallery w:val="placeholder"/>
        </w:category>
        <w:types>
          <w:type w:val="bbPlcHdr"/>
        </w:types>
        <w:behaviors>
          <w:behavior w:val="content"/>
        </w:behaviors>
        <w:guid w:val="{183E01D3-2533-4AB5-9469-0B1B35F940A3}"/>
      </w:docPartPr>
      <w:docPartBody>
        <w:p w:rsidR="00511B2F" w:rsidRDefault="001B09FC" w:rsidP="001B09FC">
          <w:pPr>
            <w:pStyle w:val="4F06BEF4218C47738E6AD761E6F0263B4"/>
          </w:pPr>
          <w:r w:rsidRPr="00814716">
            <w:rPr>
              <w:rFonts w:asciiTheme="minorHAnsi" w:hAnsiTheme="minorHAnsi" w:cstheme="minorHAnsi"/>
              <w:i/>
              <w:color w:val="000000" w:themeColor="text1"/>
            </w:rPr>
            <w:t>[</w:t>
          </w:r>
          <w:r w:rsidRPr="00814716">
            <w:rPr>
              <w:rFonts w:asciiTheme="minorHAnsi" w:hAnsiTheme="minorHAnsi" w:cstheme="minorHAnsi"/>
              <w:i/>
              <w:iCs/>
              <w:color w:val="000000" w:themeColor="text1"/>
            </w:rPr>
            <w:t>Insert: Location</w:t>
          </w:r>
          <w:r w:rsidRPr="00814716">
            <w:rPr>
              <w:rFonts w:asciiTheme="minorHAnsi" w:hAnsiTheme="minorHAnsi" w:cstheme="minorHAnsi"/>
              <w:i/>
              <w:color w:val="000000" w:themeColor="text1"/>
            </w:rPr>
            <w:t>]</w:t>
          </w:r>
        </w:p>
      </w:docPartBody>
    </w:docPart>
    <w:docPart>
      <w:docPartPr>
        <w:name w:val="3E1A9C1BC59F497C9646561B70B6009A"/>
        <w:category>
          <w:name w:val="General"/>
          <w:gallery w:val="placeholder"/>
        </w:category>
        <w:types>
          <w:type w:val="bbPlcHdr"/>
        </w:types>
        <w:behaviors>
          <w:behavior w:val="content"/>
        </w:behaviors>
        <w:guid w:val="{649C6D34-B2A5-49E4-8A77-CA3BF07F9AB6}"/>
      </w:docPartPr>
      <w:docPartBody>
        <w:p w:rsidR="00511B2F" w:rsidRDefault="00511B2F" w:rsidP="00511B2F">
          <w:pPr>
            <w:pStyle w:val="3E1A9C1BC59F497C9646561B70B6009A"/>
          </w:pPr>
          <w:r w:rsidRPr="00EE45C0">
            <w:rPr>
              <w:rStyle w:val="PlaceholderText"/>
            </w:rPr>
            <w:t>Click here to enter a date.</w:t>
          </w:r>
        </w:p>
      </w:docPartBody>
    </w:docPart>
    <w:docPart>
      <w:docPartPr>
        <w:name w:val="30E5B15F79604FE681C1F0CD95188AD4"/>
        <w:category>
          <w:name w:val="General"/>
          <w:gallery w:val="placeholder"/>
        </w:category>
        <w:types>
          <w:type w:val="bbPlcHdr"/>
        </w:types>
        <w:behaviors>
          <w:behavior w:val="content"/>
        </w:behaviors>
        <w:guid w:val="{68A4E116-C472-41C1-97A6-BED10F027587}"/>
      </w:docPartPr>
      <w:docPartBody>
        <w:p w:rsidR="00511B2F" w:rsidRDefault="001B09FC" w:rsidP="001B09FC">
          <w:pPr>
            <w:pStyle w:val="30E5B15F79604FE681C1F0CD95188AD44"/>
          </w:pPr>
          <w:r w:rsidRPr="00814716">
            <w:rPr>
              <w:rFonts w:asciiTheme="minorHAnsi" w:hAnsiTheme="minorHAnsi" w:cstheme="minorHAnsi"/>
              <w:i/>
              <w:color w:val="000000" w:themeColor="text1"/>
              <w:sz w:val="22"/>
              <w:szCs w:val="22"/>
            </w:rPr>
            <w:t>[indicate name]</w:t>
          </w:r>
        </w:p>
      </w:docPartBody>
    </w:docPart>
    <w:docPart>
      <w:docPartPr>
        <w:name w:val="0AA11C6A5AE445849AB578C6FA6A1C27"/>
        <w:category>
          <w:name w:val="General"/>
          <w:gallery w:val="placeholder"/>
        </w:category>
        <w:types>
          <w:type w:val="bbPlcHdr"/>
        </w:types>
        <w:behaviors>
          <w:behavior w:val="content"/>
        </w:behaviors>
        <w:guid w:val="{23A0074D-EEB7-4BE9-A103-FA75C3F0DF71}"/>
      </w:docPartPr>
      <w:docPartBody>
        <w:p w:rsidR="00511B2F" w:rsidRDefault="001B09FC" w:rsidP="001B09FC">
          <w:pPr>
            <w:pStyle w:val="0AA11C6A5AE445849AB578C6FA6A1C274"/>
          </w:pPr>
          <w:r w:rsidRPr="00814716">
            <w:rPr>
              <w:rFonts w:asciiTheme="minorHAnsi" w:hAnsiTheme="minorHAnsi" w:cstheme="minorHAnsi"/>
              <w:i/>
              <w:color w:val="000000" w:themeColor="text1"/>
              <w:sz w:val="22"/>
              <w:szCs w:val="22"/>
            </w:rPr>
            <w:t>[insert: Close of Business, date]</w:t>
          </w:r>
        </w:p>
      </w:docPartBody>
    </w:docPart>
    <w:docPart>
      <w:docPartPr>
        <w:name w:val="D83BA0EB0FCF478DA7CD590B825A1A97"/>
        <w:category>
          <w:name w:val="General"/>
          <w:gallery w:val="placeholder"/>
        </w:category>
        <w:types>
          <w:type w:val="bbPlcHdr"/>
        </w:types>
        <w:behaviors>
          <w:behavior w:val="content"/>
        </w:behaviors>
        <w:guid w:val="{6FF6FC86-3D8C-4E3B-A2D0-BF8967D259A9}"/>
      </w:docPartPr>
      <w:docPartBody>
        <w:p w:rsidR="00511B2F" w:rsidRDefault="001B09FC" w:rsidP="001B09FC">
          <w:pPr>
            <w:pStyle w:val="D83BA0EB0FCF478DA7CD590B825A1A974"/>
          </w:pPr>
          <w:r w:rsidRPr="00814716">
            <w:rPr>
              <w:rFonts w:asciiTheme="minorHAnsi" w:hAnsiTheme="minorHAnsi" w:cstheme="minorHAnsi"/>
              <w:i/>
              <w:iCs/>
              <w:color w:val="000000" w:themeColor="text1"/>
              <w:sz w:val="22"/>
              <w:szCs w:val="22"/>
            </w:rPr>
            <w:t>[insert: Signature, name, title of UNDP authorized signatory]</w:t>
          </w:r>
        </w:p>
      </w:docPartBody>
    </w:docPart>
    <w:docPart>
      <w:docPartPr>
        <w:name w:val="A1D8326E68E34D5AB011F6BAB21C952E"/>
        <w:category>
          <w:name w:val="General"/>
          <w:gallery w:val="placeholder"/>
        </w:category>
        <w:types>
          <w:type w:val="bbPlcHdr"/>
        </w:types>
        <w:behaviors>
          <w:behavior w:val="content"/>
        </w:behaviors>
        <w:guid w:val="{DC26F24B-8EB2-4065-89B9-93328D6342E7}"/>
      </w:docPartPr>
      <w:docPartBody>
        <w:p w:rsidR="00FD4D1B" w:rsidRDefault="004066E5" w:rsidP="004066E5">
          <w:pPr>
            <w:pStyle w:val="A1D8326E68E34D5AB011F6BAB21C952E"/>
          </w:pPr>
          <w:r w:rsidRPr="00EE45C0">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G 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1B2F"/>
    <w:rsid w:val="000F60D7"/>
    <w:rsid w:val="001B09FC"/>
    <w:rsid w:val="002915D8"/>
    <w:rsid w:val="00354409"/>
    <w:rsid w:val="00354F25"/>
    <w:rsid w:val="004066E5"/>
    <w:rsid w:val="00484F72"/>
    <w:rsid w:val="00486666"/>
    <w:rsid w:val="00511B2F"/>
    <w:rsid w:val="006B0976"/>
    <w:rsid w:val="007250A6"/>
    <w:rsid w:val="00762FEB"/>
    <w:rsid w:val="008546A4"/>
    <w:rsid w:val="00B11EE9"/>
    <w:rsid w:val="00B64DC0"/>
    <w:rsid w:val="00BF23BC"/>
    <w:rsid w:val="00EC128C"/>
    <w:rsid w:val="00FD4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A2ED2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43195D9C8CA4D3F81BC800E83FFEB4A">
    <w:name w:val="F43195D9C8CA4D3F81BC800E83FFEB4A"/>
    <w:rsid w:val="00511B2F"/>
  </w:style>
  <w:style w:type="paragraph" w:customStyle="1" w:styleId="A2B92B5FA70D4D30AAC90341C9DBC025">
    <w:name w:val="A2B92B5FA70D4D30AAC90341C9DBC025"/>
    <w:rsid w:val="00511B2F"/>
  </w:style>
  <w:style w:type="paragraph" w:customStyle="1" w:styleId="41AF12F99E224247B0419596D22C7BF3">
    <w:name w:val="41AF12F99E224247B0419596D22C7BF3"/>
    <w:rsid w:val="00511B2F"/>
  </w:style>
  <w:style w:type="character" w:styleId="PlaceholderText">
    <w:name w:val="Placeholder Text"/>
    <w:basedOn w:val="DefaultParagraphFont"/>
    <w:rsid w:val="004066E5"/>
    <w:rPr>
      <w:color w:val="808080"/>
    </w:rPr>
  </w:style>
  <w:style w:type="paragraph" w:customStyle="1" w:styleId="684BEA33CA4D4952B97AC4F9661C5C80">
    <w:name w:val="684BEA33CA4D4952B97AC4F9661C5C80"/>
    <w:rsid w:val="00511B2F"/>
  </w:style>
  <w:style w:type="paragraph" w:customStyle="1" w:styleId="4F06BEF4218C47738E6AD761E6F0263B">
    <w:name w:val="4F06BEF4218C47738E6AD761E6F0263B"/>
    <w:rsid w:val="00511B2F"/>
  </w:style>
  <w:style w:type="paragraph" w:customStyle="1" w:styleId="3E1A9C1BC59F497C9646561B70B6009A">
    <w:name w:val="3E1A9C1BC59F497C9646561B70B6009A"/>
    <w:rsid w:val="00511B2F"/>
  </w:style>
  <w:style w:type="paragraph" w:customStyle="1" w:styleId="BEEDA40CD49B4B3E92B1A5FC3858C5F5">
    <w:name w:val="BEEDA40CD49B4B3E92B1A5FC3858C5F5"/>
    <w:rsid w:val="00511B2F"/>
  </w:style>
  <w:style w:type="paragraph" w:customStyle="1" w:styleId="30E5B15F79604FE681C1F0CD95188AD4">
    <w:name w:val="30E5B15F79604FE681C1F0CD95188AD4"/>
    <w:rsid w:val="00511B2F"/>
  </w:style>
  <w:style w:type="paragraph" w:customStyle="1" w:styleId="CBC8BDDA51FF4F15803DE311CCA79A49">
    <w:name w:val="CBC8BDDA51FF4F15803DE311CCA79A49"/>
    <w:rsid w:val="00511B2F"/>
  </w:style>
  <w:style w:type="paragraph" w:customStyle="1" w:styleId="8E8B57D1E13D4E23A866D02FF7840684">
    <w:name w:val="8E8B57D1E13D4E23A866D02FF7840684"/>
    <w:rsid w:val="00511B2F"/>
  </w:style>
  <w:style w:type="paragraph" w:customStyle="1" w:styleId="0AA11C6A5AE445849AB578C6FA6A1C27">
    <w:name w:val="0AA11C6A5AE445849AB578C6FA6A1C27"/>
    <w:rsid w:val="00511B2F"/>
  </w:style>
  <w:style w:type="paragraph" w:customStyle="1" w:styleId="D83BA0EB0FCF478DA7CD590B825A1A97">
    <w:name w:val="D83BA0EB0FCF478DA7CD590B825A1A97"/>
    <w:rsid w:val="00511B2F"/>
  </w:style>
  <w:style w:type="paragraph" w:customStyle="1" w:styleId="C9FA9760BF4449389B1740405C5ED09F">
    <w:name w:val="C9FA9760BF4449389B1740405C5ED09F"/>
    <w:rsid w:val="00511B2F"/>
  </w:style>
  <w:style w:type="paragraph" w:customStyle="1" w:styleId="F43195D9C8CA4D3F81BC800E83FFEB4A1">
    <w:name w:val="F43195D9C8CA4D3F81BC800E83FFEB4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1">
    <w:name w:val="A2B92B5FA70D4D30AAC90341C9DBC025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1">
    <w:name w:val="41AF12F99E224247B0419596D22C7BF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1">
    <w:name w:val="4F06BEF4218C47738E6AD761E6F0263B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1">
    <w:name w:val="30E5B15F79604FE681C1F0CD95188AD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1">
    <w:name w:val="CBC8BDDA51FF4F15803DE311CCA79A49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1">
    <w:name w:val="8E8B57D1E13D4E23A866D02FF784068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1">
    <w:name w:val="0AA11C6A5AE445849AB578C6FA6A1C2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1">
    <w:name w:val="D83BA0EB0FCF478DA7CD590B825A1A9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1">
    <w:name w:val="C9FA9760BF4449389B1740405C5ED09F1"/>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
    <w:name w:val="101559E72673463D98C5E8C9864F6934"/>
    <w:rsid w:val="00511B2F"/>
  </w:style>
  <w:style w:type="paragraph" w:customStyle="1" w:styleId="13D644519C1F40F6AD7B0E9A5B26377D">
    <w:name w:val="13D644519C1F40F6AD7B0E9A5B26377D"/>
    <w:rsid w:val="00511B2F"/>
  </w:style>
  <w:style w:type="paragraph" w:customStyle="1" w:styleId="EDB58B7EB90343C4BA3614281EA583C8">
    <w:name w:val="EDB58B7EB90343C4BA3614281EA583C8"/>
    <w:rsid w:val="00511B2F"/>
  </w:style>
  <w:style w:type="paragraph" w:customStyle="1" w:styleId="6330EA3765974F16B6009011B8076EA0">
    <w:name w:val="6330EA3765974F16B6009011B8076EA0"/>
    <w:rsid w:val="00511B2F"/>
  </w:style>
  <w:style w:type="paragraph" w:customStyle="1" w:styleId="A5929D4B10F94BB7AF2E0C9D932FF52A">
    <w:name w:val="A5929D4B10F94BB7AF2E0C9D932FF52A"/>
    <w:rsid w:val="00511B2F"/>
  </w:style>
  <w:style w:type="paragraph" w:customStyle="1" w:styleId="2E16454044BC4696AFA641227D63EA53">
    <w:name w:val="2E16454044BC4696AFA641227D63EA53"/>
    <w:rsid w:val="00511B2F"/>
  </w:style>
  <w:style w:type="paragraph" w:customStyle="1" w:styleId="B8CB3CE84C5149A2B05724ED86229FBF">
    <w:name w:val="B8CB3CE84C5149A2B05724ED86229FBF"/>
    <w:rsid w:val="00511B2F"/>
  </w:style>
  <w:style w:type="paragraph" w:customStyle="1" w:styleId="C79428D0595A4ED3A6C7E5A0C389DFD1">
    <w:name w:val="C79428D0595A4ED3A6C7E5A0C389DFD1"/>
    <w:rsid w:val="00511B2F"/>
  </w:style>
  <w:style w:type="paragraph" w:customStyle="1" w:styleId="EA581E5C1E8140DFAAD64D2DC84D4346">
    <w:name w:val="EA581E5C1E8140DFAAD64D2DC84D4346"/>
    <w:rsid w:val="00511B2F"/>
  </w:style>
  <w:style w:type="paragraph" w:customStyle="1" w:styleId="490CE8714768401A95CA8A8514ADD705">
    <w:name w:val="490CE8714768401A95CA8A8514ADD705"/>
    <w:rsid w:val="00511B2F"/>
  </w:style>
  <w:style w:type="paragraph" w:customStyle="1" w:styleId="994F1C5B5318435AA91F7CE74C9421C3">
    <w:name w:val="994F1C5B5318435AA91F7CE74C9421C3"/>
    <w:rsid w:val="00511B2F"/>
  </w:style>
  <w:style w:type="paragraph" w:customStyle="1" w:styleId="F5F846F0A06B4DC5B9367A8692F641E8">
    <w:name w:val="F5F846F0A06B4DC5B9367A8692F641E8"/>
    <w:rsid w:val="00511B2F"/>
  </w:style>
  <w:style w:type="paragraph" w:customStyle="1" w:styleId="14E3CE2709B941EAB62EEFC9A6369D32">
    <w:name w:val="14E3CE2709B941EAB62EEFC9A6369D32"/>
    <w:rsid w:val="00511B2F"/>
  </w:style>
  <w:style w:type="paragraph" w:customStyle="1" w:styleId="CB689106861A4FD982A2E16CCDEBF199">
    <w:name w:val="CB689106861A4FD982A2E16CCDEBF199"/>
    <w:rsid w:val="00511B2F"/>
  </w:style>
  <w:style w:type="paragraph" w:customStyle="1" w:styleId="DCC3BC6D948D4B408C0FD1162A80015F">
    <w:name w:val="DCC3BC6D948D4B408C0FD1162A80015F"/>
    <w:rsid w:val="00511B2F"/>
  </w:style>
  <w:style w:type="paragraph" w:customStyle="1" w:styleId="B0B372E361214A59BDF3F3DAE469F15F">
    <w:name w:val="B0B372E361214A59BDF3F3DAE469F15F"/>
    <w:rsid w:val="00511B2F"/>
  </w:style>
  <w:style w:type="paragraph" w:customStyle="1" w:styleId="A6311A57D6EF439B98ECE486A14EC8C5">
    <w:name w:val="A6311A57D6EF439B98ECE486A14EC8C5"/>
    <w:rsid w:val="00511B2F"/>
  </w:style>
  <w:style w:type="paragraph" w:customStyle="1" w:styleId="9DA29FA5E7374A0893FE4955EE33FDF6">
    <w:name w:val="9DA29FA5E7374A0893FE4955EE33FDF6"/>
    <w:rsid w:val="00511B2F"/>
  </w:style>
  <w:style w:type="paragraph" w:customStyle="1" w:styleId="796F9606EDF0436DB01A6082A02D3B97">
    <w:name w:val="796F9606EDF0436DB01A6082A02D3B97"/>
    <w:rsid w:val="00511B2F"/>
  </w:style>
  <w:style w:type="paragraph" w:customStyle="1" w:styleId="4BBE2C1C49D546A781466227004AB57C">
    <w:name w:val="4BBE2C1C49D546A781466227004AB57C"/>
    <w:rsid w:val="00511B2F"/>
  </w:style>
  <w:style w:type="paragraph" w:customStyle="1" w:styleId="13E603D32733422782C90380D9616FA7">
    <w:name w:val="13E603D32733422782C90380D9616FA7"/>
    <w:rsid w:val="00511B2F"/>
  </w:style>
  <w:style w:type="paragraph" w:customStyle="1" w:styleId="9970445EB91C49ADB74F3E002C5A8809">
    <w:name w:val="9970445EB91C49ADB74F3E002C5A8809"/>
    <w:rsid w:val="00511B2F"/>
  </w:style>
  <w:style w:type="paragraph" w:customStyle="1" w:styleId="975A8A08B28343CB9DFAEE29D7010D29">
    <w:name w:val="975A8A08B28343CB9DFAEE29D7010D29"/>
    <w:rsid w:val="00511B2F"/>
  </w:style>
  <w:style w:type="paragraph" w:customStyle="1" w:styleId="32871ECD6E5A40D69C01D779B3863401">
    <w:name w:val="32871ECD6E5A40D69C01D779B3863401"/>
    <w:rsid w:val="00511B2F"/>
  </w:style>
  <w:style w:type="paragraph" w:customStyle="1" w:styleId="4C08402019F246FFA80F523558247286">
    <w:name w:val="4C08402019F246FFA80F523558247286"/>
    <w:rsid w:val="00511B2F"/>
  </w:style>
  <w:style w:type="paragraph" w:customStyle="1" w:styleId="932348D58203476C9264CB413F7571F9">
    <w:name w:val="932348D58203476C9264CB413F7571F9"/>
    <w:rsid w:val="00511B2F"/>
  </w:style>
  <w:style w:type="paragraph" w:customStyle="1" w:styleId="6B0A6A35701440988FE65359A6E7CB01">
    <w:name w:val="6B0A6A35701440988FE65359A6E7CB01"/>
    <w:rsid w:val="00511B2F"/>
  </w:style>
  <w:style w:type="paragraph" w:customStyle="1" w:styleId="EBBEC6FF5546458493EE98C07A4090C2">
    <w:name w:val="EBBEC6FF5546458493EE98C07A4090C2"/>
    <w:rsid w:val="00511B2F"/>
  </w:style>
  <w:style w:type="paragraph" w:customStyle="1" w:styleId="BFB69548D6FF428A8D371926EB4792FF">
    <w:name w:val="BFB69548D6FF428A8D371926EB4792FF"/>
    <w:rsid w:val="00511B2F"/>
  </w:style>
  <w:style w:type="paragraph" w:customStyle="1" w:styleId="B03AD3C7DC8E43ADBFCA7AE6949F3C65">
    <w:name w:val="B03AD3C7DC8E43ADBFCA7AE6949F3C65"/>
    <w:rsid w:val="00511B2F"/>
  </w:style>
  <w:style w:type="paragraph" w:customStyle="1" w:styleId="F43195D9C8CA4D3F81BC800E83FFEB4A2">
    <w:name w:val="F43195D9C8CA4D3F81BC800E83FFEB4A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2">
    <w:name w:val="A2B92B5FA70D4D30AAC90341C9DBC025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2">
    <w:name w:val="41AF12F99E224247B0419596D22C7BF3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2">
    <w:name w:val="4F06BEF4218C47738E6AD761E6F0263B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2">
    <w:name w:val="30E5B15F79604FE681C1F0CD95188AD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2">
    <w:name w:val="CBC8BDDA51FF4F15803DE311CCA79A49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2">
    <w:name w:val="8E8B57D1E13D4E23A866D02FF784068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2">
    <w:name w:val="0AA11C6A5AE445849AB578C6FA6A1C2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2">
    <w:name w:val="D83BA0EB0FCF478DA7CD590B825A1A97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2">
    <w:name w:val="C9FA9760BF4449389B1740405C5ED09F2"/>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1">
    <w:name w:val="101559E72673463D98C5E8C9864F693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1">
    <w:name w:val="13D644519C1F40F6AD7B0E9A5B26377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1">
    <w:name w:val="EDB58B7EB90343C4BA3614281EA583C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1">
    <w:name w:val="6330EA3765974F16B6009011B8076EA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1">
    <w:name w:val="A5929D4B10F94BB7AF2E0C9D932FF52A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1">
    <w:name w:val="2E16454044BC4696AFA641227D63EA531"/>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1">
    <w:name w:val="B8CB3CE84C5149A2B05724ED86229FBF1"/>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1">
    <w:name w:val="C79428D0595A4ED3A6C7E5A0C389DFD11"/>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1">
    <w:name w:val="EA581E5C1E8140DFAAD64D2DC84D43461"/>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1">
    <w:name w:val="490CE8714768401A95CA8A8514ADD7051"/>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1">
    <w:name w:val="994F1C5B5318435AA91F7CE74C9421C31"/>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1">
    <w:name w:val="F5F846F0A06B4DC5B9367A8692F641E81"/>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1">
    <w:name w:val="14E3CE2709B941EAB62EEFC9A6369D321"/>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1">
    <w:name w:val="CB689106861A4FD982A2E16CCDEBF1991"/>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1">
    <w:name w:val="DCC3BC6D948D4B408C0FD1162A80015F1"/>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1">
    <w:name w:val="B0B372E361214A59BDF3F3DAE469F15F1"/>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1">
    <w:name w:val="A6311A57D6EF439B98ECE486A14EC8C5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1">
    <w:name w:val="9DA29FA5E7374A0893FE4955EE33FDF6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1">
    <w:name w:val="796F9606EDF0436DB01A6082A02D3B971"/>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1">
    <w:name w:val="4BBE2C1C49D546A781466227004AB57C1"/>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1">
    <w:name w:val="13E603D32733422782C90380D9616FA71"/>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1">
    <w:name w:val="9970445EB91C49ADB74F3E002C5A88091"/>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1">
    <w:name w:val="975A8A08B28343CB9DFAEE29D7010D291"/>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1">
    <w:name w:val="32871ECD6E5A40D69C01D779B38634011"/>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1">
    <w:name w:val="4C08402019F246FFA80F5235582472861"/>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1">
    <w:name w:val="932348D58203476C9264CB413F7571F91"/>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1">
    <w:name w:val="6B0A6A35701440988FE65359A6E7CB011"/>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1">
    <w:name w:val="EBBEC6FF5546458493EE98C07A4090C21"/>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
    <w:name w:val="22A773EA877647BB9096B1B76D4D3EDB"/>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1">
    <w:name w:val="BFB69548D6FF428A8D371926EB4792FF1"/>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
    <w:name w:val="2B0D081030294BE08C7B2E015F14D9C6"/>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
    <w:name w:val="2B74399DB0A54851B902A24F2CF438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
    <w:name w:val="D00767093F2748B1ABE232F579947C18"/>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
    <w:name w:val="376B689643854B758283A7851745DF24"/>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5E983BF34410089BF7067D5465840">
    <w:name w:val="6045E983BF34410089BF7067D5465840"/>
    <w:rsid w:val="00511B2F"/>
  </w:style>
  <w:style w:type="paragraph" w:customStyle="1" w:styleId="657CC864C210431FA2B738DAE15BFF8A">
    <w:name w:val="657CC864C210431FA2B738DAE15BFF8A"/>
    <w:rsid w:val="00511B2F"/>
  </w:style>
  <w:style w:type="paragraph" w:customStyle="1" w:styleId="E2C6EA0A61CF4881AEE331A553C5E1BD">
    <w:name w:val="E2C6EA0A61CF4881AEE331A553C5E1BD"/>
    <w:rsid w:val="00511B2F"/>
  </w:style>
  <w:style w:type="paragraph" w:customStyle="1" w:styleId="7AFD41027BC54FD5B60088E743A61861">
    <w:name w:val="7AFD41027BC54FD5B60088E743A61861"/>
    <w:rsid w:val="00511B2F"/>
  </w:style>
  <w:style w:type="paragraph" w:customStyle="1" w:styleId="8F4DD79257764A40B897B995C1DE15F7">
    <w:name w:val="8F4DD79257764A40B897B995C1DE15F7"/>
    <w:rsid w:val="00511B2F"/>
  </w:style>
  <w:style w:type="paragraph" w:customStyle="1" w:styleId="192922FEBE0542CA880E9A71B4D4C744">
    <w:name w:val="192922FEBE0542CA880E9A71B4D4C744"/>
    <w:rsid w:val="00511B2F"/>
  </w:style>
  <w:style w:type="paragraph" w:customStyle="1" w:styleId="411C841598E04F5E9C91336EE252B1AC">
    <w:name w:val="411C841598E04F5E9C91336EE252B1AC"/>
    <w:rsid w:val="00511B2F"/>
  </w:style>
  <w:style w:type="paragraph" w:customStyle="1" w:styleId="F43195D9C8CA4D3F81BC800E83FFEB4A3">
    <w:name w:val="F43195D9C8CA4D3F81BC800E83FFEB4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3">
    <w:name w:val="A2B92B5FA70D4D30AAC90341C9DBC025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3">
    <w:name w:val="41AF12F99E224247B0419596D22C7BF3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3">
    <w:name w:val="4F06BEF4218C47738E6AD761E6F0263B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3">
    <w:name w:val="30E5B15F79604FE681C1F0CD95188AD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3">
    <w:name w:val="CBC8BDDA51FF4F15803DE311CCA79A49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3">
    <w:name w:val="8E8B57D1E13D4E23A866D02FF7840684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3">
    <w:name w:val="0AA11C6A5AE445849AB578C6FA6A1C2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3">
    <w:name w:val="D83BA0EB0FCF478DA7CD590B825A1A97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3">
    <w:name w:val="C9FA9760BF4449389B1740405C5ED09F3"/>
    <w:rsid w:val="00511B2F"/>
    <w:pPr>
      <w:spacing w:after="240" w:line="240" w:lineRule="auto"/>
    </w:pPr>
    <w:rPr>
      <w:rFonts w:ascii="Times New Roman" w:eastAsia="Times New Roman" w:hAnsi="Times New Roman" w:cs="Times New Roman"/>
      <w:sz w:val="24"/>
      <w:szCs w:val="20"/>
    </w:rPr>
  </w:style>
  <w:style w:type="paragraph" w:customStyle="1" w:styleId="101559E72673463D98C5E8C9864F69342">
    <w:name w:val="101559E72673463D98C5E8C9864F6934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2">
    <w:name w:val="13D644519C1F40F6AD7B0E9A5B26377D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2">
    <w:name w:val="EDB58B7EB90343C4BA3614281EA583C8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2">
    <w:name w:val="6330EA3765974F16B6009011B8076EA02"/>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2">
    <w:name w:val="A5929D4B10F94BB7AF2E0C9D932FF52A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2">
    <w:name w:val="2E16454044BC4696AFA641227D63EA532"/>
    <w:rsid w:val="00511B2F"/>
    <w:pPr>
      <w:spacing w:after="240" w:line="240" w:lineRule="auto"/>
    </w:pPr>
    <w:rPr>
      <w:rFonts w:ascii="Times New Roman" w:eastAsia="Times New Roman" w:hAnsi="Times New Roman" w:cs="Times New Roman"/>
      <w:sz w:val="24"/>
      <w:szCs w:val="20"/>
    </w:rPr>
  </w:style>
  <w:style w:type="paragraph" w:customStyle="1" w:styleId="B8CB3CE84C5149A2B05724ED86229FBF2">
    <w:name w:val="B8CB3CE84C5149A2B05724ED86229FBF2"/>
    <w:rsid w:val="00511B2F"/>
    <w:pPr>
      <w:spacing w:after="240" w:line="240" w:lineRule="auto"/>
    </w:pPr>
    <w:rPr>
      <w:rFonts w:ascii="Times New Roman" w:eastAsia="Times New Roman" w:hAnsi="Times New Roman" w:cs="Times New Roman"/>
      <w:sz w:val="24"/>
      <w:szCs w:val="20"/>
    </w:rPr>
  </w:style>
  <w:style w:type="paragraph" w:customStyle="1" w:styleId="C79428D0595A4ED3A6C7E5A0C389DFD12">
    <w:name w:val="C79428D0595A4ED3A6C7E5A0C389DFD12"/>
    <w:rsid w:val="00511B2F"/>
    <w:pPr>
      <w:spacing w:after="240" w:line="240" w:lineRule="auto"/>
    </w:pPr>
    <w:rPr>
      <w:rFonts w:ascii="Times New Roman" w:eastAsia="Times New Roman" w:hAnsi="Times New Roman" w:cs="Times New Roman"/>
      <w:sz w:val="24"/>
      <w:szCs w:val="20"/>
    </w:rPr>
  </w:style>
  <w:style w:type="paragraph" w:customStyle="1" w:styleId="EA581E5C1E8140DFAAD64D2DC84D43462">
    <w:name w:val="EA581E5C1E8140DFAAD64D2DC84D43462"/>
    <w:rsid w:val="00511B2F"/>
    <w:pPr>
      <w:spacing w:after="240" w:line="240" w:lineRule="auto"/>
    </w:pPr>
    <w:rPr>
      <w:rFonts w:ascii="Times New Roman" w:eastAsia="Times New Roman" w:hAnsi="Times New Roman" w:cs="Times New Roman"/>
      <w:sz w:val="24"/>
      <w:szCs w:val="20"/>
    </w:rPr>
  </w:style>
  <w:style w:type="paragraph" w:customStyle="1" w:styleId="490CE8714768401A95CA8A8514ADD7052">
    <w:name w:val="490CE8714768401A95CA8A8514ADD7052"/>
    <w:rsid w:val="00511B2F"/>
    <w:pPr>
      <w:spacing w:after="240" w:line="240" w:lineRule="auto"/>
    </w:pPr>
    <w:rPr>
      <w:rFonts w:ascii="Times New Roman" w:eastAsia="Times New Roman" w:hAnsi="Times New Roman" w:cs="Times New Roman"/>
      <w:sz w:val="24"/>
      <w:szCs w:val="20"/>
    </w:rPr>
  </w:style>
  <w:style w:type="paragraph" w:customStyle="1" w:styleId="994F1C5B5318435AA91F7CE74C9421C32">
    <w:name w:val="994F1C5B5318435AA91F7CE74C9421C32"/>
    <w:rsid w:val="00511B2F"/>
    <w:pPr>
      <w:spacing w:after="240" w:line="240" w:lineRule="auto"/>
    </w:pPr>
    <w:rPr>
      <w:rFonts w:ascii="Times New Roman" w:eastAsia="Times New Roman" w:hAnsi="Times New Roman" w:cs="Times New Roman"/>
      <w:sz w:val="24"/>
      <w:szCs w:val="20"/>
    </w:rPr>
  </w:style>
  <w:style w:type="paragraph" w:customStyle="1" w:styleId="F5F846F0A06B4DC5B9367A8692F641E82">
    <w:name w:val="F5F846F0A06B4DC5B9367A8692F641E82"/>
    <w:rsid w:val="00511B2F"/>
    <w:pPr>
      <w:spacing w:after="240" w:line="240" w:lineRule="auto"/>
    </w:pPr>
    <w:rPr>
      <w:rFonts w:ascii="Times New Roman" w:eastAsia="Times New Roman" w:hAnsi="Times New Roman" w:cs="Times New Roman"/>
      <w:sz w:val="24"/>
      <w:szCs w:val="20"/>
    </w:rPr>
  </w:style>
  <w:style w:type="paragraph" w:customStyle="1" w:styleId="14E3CE2709B941EAB62EEFC9A6369D322">
    <w:name w:val="14E3CE2709B941EAB62EEFC9A6369D322"/>
    <w:rsid w:val="00511B2F"/>
    <w:pPr>
      <w:spacing w:after="240" w:line="240" w:lineRule="auto"/>
    </w:pPr>
    <w:rPr>
      <w:rFonts w:ascii="Times New Roman" w:eastAsia="Times New Roman" w:hAnsi="Times New Roman" w:cs="Times New Roman"/>
      <w:sz w:val="24"/>
      <w:szCs w:val="20"/>
    </w:rPr>
  </w:style>
  <w:style w:type="paragraph" w:customStyle="1" w:styleId="CB689106861A4FD982A2E16CCDEBF1992">
    <w:name w:val="CB689106861A4FD982A2E16CCDEBF1992"/>
    <w:rsid w:val="00511B2F"/>
    <w:pPr>
      <w:spacing w:after="240" w:line="240" w:lineRule="auto"/>
    </w:pPr>
    <w:rPr>
      <w:rFonts w:ascii="Times New Roman" w:eastAsia="Times New Roman" w:hAnsi="Times New Roman" w:cs="Times New Roman"/>
      <w:sz w:val="24"/>
      <w:szCs w:val="20"/>
    </w:rPr>
  </w:style>
  <w:style w:type="paragraph" w:customStyle="1" w:styleId="DCC3BC6D948D4B408C0FD1162A80015F2">
    <w:name w:val="DCC3BC6D948D4B408C0FD1162A80015F2"/>
    <w:rsid w:val="00511B2F"/>
    <w:pPr>
      <w:spacing w:after="240" w:line="240" w:lineRule="auto"/>
    </w:pPr>
    <w:rPr>
      <w:rFonts w:ascii="Times New Roman" w:eastAsia="Times New Roman" w:hAnsi="Times New Roman" w:cs="Times New Roman"/>
      <w:sz w:val="24"/>
      <w:szCs w:val="20"/>
    </w:rPr>
  </w:style>
  <w:style w:type="paragraph" w:customStyle="1" w:styleId="B0B372E361214A59BDF3F3DAE469F15F2">
    <w:name w:val="B0B372E361214A59BDF3F3DAE469F15F2"/>
    <w:rsid w:val="00511B2F"/>
    <w:pPr>
      <w:spacing w:after="240" w:line="240" w:lineRule="auto"/>
    </w:pPr>
    <w:rPr>
      <w:rFonts w:ascii="Times New Roman" w:eastAsia="Times New Roman" w:hAnsi="Times New Roman" w:cs="Times New Roman"/>
      <w:sz w:val="24"/>
      <w:szCs w:val="20"/>
    </w:rPr>
  </w:style>
  <w:style w:type="paragraph" w:customStyle="1" w:styleId="A6311A57D6EF439B98ECE486A14EC8C52">
    <w:name w:val="A6311A57D6EF439B98ECE486A14EC8C5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2">
    <w:name w:val="9DA29FA5E7374A0893FE4955EE33FDF6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2">
    <w:name w:val="796F9606EDF0436DB01A6082A02D3B972"/>
    <w:rsid w:val="00511B2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2">
    <w:name w:val="4BBE2C1C49D546A781466227004AB57C2"/>
    <w:rsid w:val="00511B2F"/>
    <w:pPr>
      <w:spacing w:after="240" w:line="240" w:lineRule="auto"/>
    </w:pPr>
    <w:rPr>
      <w:rFonts w:ascii="Times New Roman" w:eastAsia="Times New Roman" w:hAnsi="Times New Roman" w:cs="Times New Roman"/>
      <w:sz w:val="24"/>
      <w:szCs w:val="20"/>
    </w:rPr>
  </w:style>
  <w:style w:type="paragraph" w:customStyle="1" w:styleId="13E603D32733422782C90380D9616FA72">
    <w:name w:val="13E603D32733422782C90380D9616FA72"/>
    <w:rsid w:val="00511B2F"/>
    <w:pPr>
      <w:spacing w:after="240" w:line="240" w:lineRule="auto"/>
    </w:pPr>
    <w:rPr>
      <w:rFonts w:ascii="Times New Roman" w:eastAsia="Times New Roman" w:hAnsi="Times New Roman" w:cs="Times New Roman"/>
      <w:sz w:val="24"/>
      <w:szCs w:val="20"/>
    </w:rPr>
  </w:style>
  <w:style w:type="paragraph" w:customStyle="1" w:styleId="9970445EB91C49ADB74F3E002C5A88092">
    <w:name w:val="9970445EB91C49ADB74F3E002C5A88092"/>
    <w:rsid w:val="00511B2F"/>
    <w:pPr>
      <w:spacing w:after="240" w:line="240" w:lineRule="auto"/>
    </w:pPr>
    <w:rPr>
      <w:rFonts w:ascii="Times New Roman" w:eastAsia="Times New Roman" w:hAnsi="Times New Roman" w:cs="Times New Roman"/>
      <w:sz w:val="24"/>
      <w:szCs w:val="20"/>
    </w:rPr>
  </w:style>
  <w:style w:type="paragraph" w:customStyle="1" w:styleId="975A8A08B28343CB9DFAEE29D7010D292">
    <w:name w:val="975A8A08B28343CB9DFAEE29D7010D292"/>
    <w:rsid w:val="00511B2F"/>
    <w:pPr>
      <w:spacing w:after="240" w:line="240" w:lineRule="auto"/>
    </w:pPr>
    <w:rPr>
      <w:rFonts w:ascii="Times New Roman" w:eastAsia="Times New Roman" w:hAnsi="Times New Roman" w:cs="Times New Roman"/>
      <w:sz w:val="24"/>
      <w:szCs w:val="20"/>
    </w:rPr>
  </w:style>
  <w:style w:type="paragraph" w:customStyle="1" w:styleId="32871ECD6E5A40D69C01D779B38634012">
    <w:name w:val="32871ECD6E5A40D69C01D779B38634012"/>
    <w:rsid w:val="00511B2F"/>
    <w:pPr>
      <w:spacing w:after="240" w:line="240" w:lineRule="auto"/>
    </w:pPr>
    <w:rPr>
      <w:rFonts w:ascii="Times New Roman" w:eastAsia="Times New Roman" w:hAnsi="Times New Roman" w:cs="Times New Roman"/>
      <w:sz w:val="24"/>
      <w:szCs w:val="20"/>
    </w:rPr>
  </w:style>
  <w:style w:type="paragraph" w:customStyle="1" w:styleId="4C08402019F246FFA80F5235582472862">
    <w:name w:val="4C08402019F246FFA80F5235582472862"/>
    <w:rsid w:val="00511B2F"/>
    <w:pPr>
      <w:spacing w:after="240" w:line="240" w:lineRule="auto"/>
    </w:pPr>
    <w:rPr>
      <w:rFonts w:ascii="Times New Roman" w:eastAsia="Times New Roman" w:hAnsi="Times New Roman" w:cs="Times New Roman"/>
      <w:sz w:val="24"/>
      <w:szCs w:val="20"/>
    </w:rPr>
  </w:style>
  <w:style w:type="paragraph" w:customStyle="1" w:styleId="932348D58203476C9264CB413F7571F92">
    <w:name w:val="932348D58203476C9264CB413F7571F92"/>
    <w:rsid w:val="00511B2F"/>
    <w:pPr>
      <w:spacing w:after="240" w:line="240" w:lineRule="auto"/>
    </w:pPr>
    <w:rPr>
      <w:rFonts w:ascii="Times New Roman" w:eastAsia="Times New Roman" w:hAnsi="Times New Roman" w:cs="Times New Roman"/>
      <w:sz w:val="24"/>
      <w:szCs w:val="20"/>
    </w:rPr>
  </w:style>
  <w:style w:type="paragraph" w:customStyle="1" w:styleId="6B0A6A35701440988FE65359A6E7CB012">
    <w:name w:val="6B0A6A35701440988FE65359A6E7CB012"/>
    <w:rsid w:val="00511B2F"/>
    <w:pPr>
      <w:spacing w:after="240" w:line="240" w:lineRule="auto"/>
    </w:pPr>
    <w:rPr>
      <w:rFonts w:ascii="Times New Roman" w:eastAsia="Times New Roman" w:hAnsi="Times New Roman" w:cs="Times New Roman"/>
      <w:sz w:val="24"/>
      <w:szCs w:val="20"/>
    </w:rPr>
  </w:style>
  <w:style w:type="paragraph" w:customStyle="1" w:styleId="EBBEC6FF5546458493EE98C07A4090C22">
    <w:name w:val="EBBEC6FF5546458493EE98C07A4090C22"/>
    <w:rsid w:val="00511B2F"/>
    <w:pPr>
      <w:spacing w:after="240" w:line="240" w:lineRule="auto"/>
    </w:pPr>
    <w:rPr>
      <w:rFonts w:ascii="Times New Roman" w:eastAsia="Times New Roman" w:hAnsi="Times New Roman" w:cs="Times New Roman"/>
      <w:sz w:val="24"/>
      <w:szCs w:val="20"/>
    </w:rPr>
  </w:style>
  <w:style w:type="paragraph" w:customStyle="1" w:styleId="22A773EA877647BB9096B1B76D4D3EDB1">
    <w:name w:val="22A773EA877647BB9096B1B76D4D3EDB1"/>
    <w:rsid w:val="00511B2F"/>
    <w:pPr>
      <w:spacing w:after="240" w:line="240" w:lineRule="auto"/>
    </w:pPr>
    <w:rPr>
      <w:rFonts w:ascii="Times New Roman" w:eastAsia="Times New Roman" w:hAnsi="Times New Roman" w:cs="Times New Roman"/>
      <w:sz w:val="24"/>
      <w:szCs w:val="20"/>
    </w:rPr>
  </w:style>
  <w:style w:type="paragraph" w:customStyle="1" w:styleId="BFB69548D6FF428A8D371926EB4792FF2">
    <w:name w:val="BFB69548D6FF428A8D371926EB4792FF2"/>
    <w:rsid w:val="00511B2F"/>
    <w:pPr>
      <w:spacing w:after="240" w:line="240" w:lineRule="auto"/>
    </w:pPr>
    <w:rPr>
      <w:rFonts w:ascii="Times New Roman" w:eastAsia="Times New Roman" w:hAnsi="Times New Roman" w:cs="Times New Roman"/>
      <w:sz w:val="24"/>
      <w:szCs w:val="20"/>
    </w:rPr>
  </w:style>
  <w:style w:type="paragraph" w:customStyle="1" w:styleId="2B0D081030294BE08C7B2E015F14D9C61">
    <w:name w:val="2B0D081030294BE08C7B2E015F14D9C61"/>
    <w:rsid w:val="00511B2F"/>
    <w:pPr>
      <w:spacing w:after="240" w:line="240" w:lineRule="auto"/>
    </w:pPr>
    <w:rPr>
      <w:rFonts w:ascii="Times New Roman" w:eastAsia="Times New Roman" w:hAnsi="Times New Roman" w:cs="Times New Roman"/>
      <w:sz w:val="24"/>
      <w:szCs w:val="20"/>
    </w:rPr>
  </w:style>
  <w:style w:type="paragraph" w:customStyle="1" w:styleId="2B74399DB0A54851B902A24F2CF438A31">
    <w:name w:val="2B74399DB0A54851B902A24F2CF438A3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0767093F2748B1ABE232F579947C181">
    <w:name w:val="D00767093F2748B1ABE232F579947C18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76B689643854B758283A7851745DF241">
    <w:name w:val="376B689643854B758283A7851745DF24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A37920E8A34AE3B13E5864CD33E27D">
    <w:name w:val="A9A37920E8A34AE3B13E5864CD33E27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774131E9626433AA33CDA025836CE36">
    <w:name w:val="F774131E9626433AA33CDA025836CE3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56FA3F0B48C473AB45DF41414FB2BD6">
    <w:name w:val="856FA3F0B48C473AB45DF41414FB2BD6"/>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D617449147746DABB3D6717F82C66A3">
    <w:name w:val="1D617449147746DABB3D6717F82C66A3"/>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E39A2B8246498DC77123911FF1F5">
    <w:name w:val="40ADE39A2B8246498DC77123911FF1F5"/>
    <w:rsid w:val="00511B2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6045E983BF34410089BF7067D54658401">
    <w:name w:val="6045E983BF34410089BF7067D546584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34B33929B141748B9921A64B68E40D">
    <w:name w:val="2E34B33929B141748B9921A64B68E40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7CC864C210431FA2B738DAE15BFF8A1">
    <w:name w:val="657CC864C210431FA2B738DAE15BFF8A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C6EA0A61CF4881AEE331A553C5E1BD1">
    <w:name w:val="E2C6EA0A61CF4881AEE331A553C5E1BD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3235A474B9642A793128EC65571742D">
    <w:name w:val="33235A474B9642A793128EC65571742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FD41027BC54FD5B60088E743A618611">
    <w:name w:val="7AFD41027BC54FD5B60088E743A61861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F4DD79257764A40B897B995C1DE15F71">
    <w:name w:val="8F4DD79257764A40B897B995C1DE15F7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ADC3D5CDC8743EAA07B942F7463DA69">
    <w:name w:val="4ADC3D5CDC8743EAA07B942F7463DA69"/>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C02F3A8CD44AF6BFF94D0E86223D3D">
    <w:name w:val="A3C02F3A8CD44AF6BFF94D0E86223D3D"/>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2922FEBE0542CA880E9A71B4D4C7441">
    <w:name w:val="192922FEBE0542CA880E9A71B4D4C7441"/>
    <w:rsid w:val="00511B2F"/>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411C841598E04F5E9C91336EE252B1AC1">
    <w:name w:val="411C841598E04F5E9C91336EE252B1AC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AA6C2CD31847D781AE284994880701">
    <w:name w:val="99AA6C2CD31847D781AE284994880701"/>
    <w:rsid w:val="00511B2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6DDEB3347441B0BE56358D2699C464">
    <w:name w:val="B96DDEB3347441B0BE56358D2699C464"/>
    <w:rsid w:val="00511B2F"/>
  </w:style>
  <w:style w:type="paragraph" w:customStyle="1" w:styleId="A1A31D478F8841F580741B862A68C898">
    <w:name w:val="A1A31D478F8841F580741B862A68C898"/>
    <w:rsid w:val="00511B2F"/>
  </w:style>
  <w:style w:type="paragraph" w:customStyle="1" w:styleId="146EDD8176324254892D21EA059403E1">
    <w:name w:val="146EDD8176324254892D21EA059403E1"/>
    <w:rsid w:val="00511B2F"/>
  </w:style>
  <w:style w:type="paragraph" w:customStyle="1" w:styleId="A9E509F112754713BFE687B9F1DFF4EF">
    <w:name w:val="A9E509F112754713BFE687B9F1DFF4EF"/>
    <w:rsid w:val="00511B2F"/>
  </w:style>
  <w:style w:type="paragraph" w:customStyle="1" w:styleId="2DD04951E6AB438CA56CB2D53D9AB69B">
    <w:name w:val="2DD04951E6AB438CA56CB2D53D9AB69B"/>
    <w:rsid w:val="00511B2F"/>
  </w:style>
  <w:style w:type="paragraph" w:customStyle="1" w:styleId="CFEE68D897974684BA0743F78C5DCAB3">
    <w:name w:val="CFEE68D897974684BA0743F78C5DCAB3"/>
    <w:rsid w:val="00511B2F"/>
  </w:style>
  <w:style w:type="paragraph" w:customStyle="1" w:styleId="D308B968D45A4783984D98E9FA3B6030">
    <w:name w:val="D308B968D45A4783984D98E9FA3B6030"/>
    <w:rsid w:val="00511B2F"/>
  </w:style>
  <w:style w:type="paragraph" w:customStyle="1" w:styleId="717C4C57E02F4051B9EAF61CDE213233">
    <w:name w:val="717C4C57E02F4051B9EAF61CDE213233"/>
    <w:rsid w:val="00511B2F"/>
  </w:style>
  <w:style w:type="paragraph" w:customStyle="1" w:styleId="B5272FCFB6484A57AD1A6AABC009036C">
    <w:name w:val="B5272FCFB6484A57AD1A6AABC009036C"/>
    <w:rsid w:val="00511B2F"/>
  </w:style>
  <w:style w:type="paragraph" w:customStyle="1" w:styleId="00B8A125F5C64C8B8D63AC2AE73CD7E4">
    <w:name w:val="00B8A125F5C64C8B8D63AC2AE73CD7E4"/>
    <w:rsid w:val="00511B2F"/>
  </w:style>
  <w:style w:type="paragraph" w:customStyle="1" w:styleId="FDC5BE9588EB47C19E8C0A9ED37B7EF5">
    <w:name w:val="FDC5BE9588EB47C19E8C0A9ED37B7EF5"/>
    <w:rsid w:val="00511B2F"/>
  </w:style>
  <w:style w:type="paragraph" w:customStyle="1" w:styleId="282C1286A4A14786824BD346EBD74397">
    <w:name w:val="282C1286A4A14786824BD346EBD74397"/>
    <w:rsid w:val="00511B2F"/>
  </w:style>
  <w:style w:type="paragraph" w:customStyle="1" w:styleId="9B4DF6AACA5C4C64820972262EFFE135">
    <w:name w:val="9B4DF6AACA5C4C64820972262EFFE135"/>
    <w:rsid w:val="00511B2F"/>
  </w:style>
  <w:style w:type="paragraph" w:customStyle="1" w:styleId="AF804F055AB047558C0A5F0E09F53E07">
    <w:name w:val="AF804F055AB047558C0A5F0E09F53E07"/>
    <w:rsid w:val="00511B2F"/>
  </w:style>
  <w:style w:type="paragraph" w:customStyle="1" w:styleId="F43195D9C8CA4D3F81BC800E83FFEB4A4">
    <w:name w:val="F43195D9C8CA4D3F81BC800E83FFEB4A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B92B5FA70D4D30AAC90341C9DBC0254">
    <w:name w:val="A2B92B5FA70D4D30AAC90341C9DBC025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F12F99E224247B0419596D22C7BF34">
    <w:name w:val="41AF12F99E224247B0419596D22C7BF3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06BEF4218C47738E6AD761E6F0263B4">
    <w:name w:val="4F06BEF4218C47738E6AD761E6F0263B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0E5B15F79604FE681C1F0CD95188AD44">
    <w:name w:val="30E5B15F79604FE681C1F0CD95188A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C8BDDA51FF4F15803DE311CCA79A494">
    <w:name w:val="CBC8BDDA51FF4F15803DE311CCA79A4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8B57D1E13D4E23A866D02FF78406844">
    <w:name w:val="8E8B57D1E13D4E23A866D02FF784068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AA11C6A5AE445849AB578C6FA6A1C274">
    <w:name w:val="0AA11C6A5AE445849AB578C6FA6A1C2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83BA0EB0FCF478DA7CD590B825A1A974">
    <w:name w:val="D83BA0EB0FCF478DA7CD590B825A1A9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FA9760BF4449389B1740405C5ED09F4">
    <w:name w:val="C9FA9760BF4449389B1740405C5ED09F4"/>
    <w:rsid w:val="001B09FC"/>
    <w:pPr>
      <w:spacing w:after="240" w:line="240" w:lineRule="auto"/>
    </w:pPr>
    <w:rPr>
      <w:rFonts w:ascii="Times New Roman" w:eastAsia="Times New Roman" w:hAnsi="Times New Roman" w:cs="Times New Roman"/>
      <w:sz w:val="24"/>
      <w:szCs w:val="20"/>
    </w:rPr>
  </w:style>
  <w:style w:type="paragraph" w:customStyle="1" w:styleId="101559E72673463D98C5E8C9864F69343">
    <w:name w:val="101559E72673463D98C5E8C9864F6934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D644519C1F40F6AD7B0E9A5B26377D3">
    <w:name w:val="13D644519C1F40F6AD7B0E9A5B26377D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B58B7EB90343C4BA3614281EA583C83">
    <w:name w:val="EDB58B7EB90343C4BA3614281EA583C8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0EA3765974F16B6009011B8076EA03">
    <w:name w:val="6330EA3765974F16B6009011B8076EA0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929D4B10F94BB7AF2E0C9D932FF52A3">
    <w:name w:val="A5929D4B10F94BB7AF2E0C9D932FF52A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E16454044BC4696AFA641227D63EA533">
    <w:name w:val="2E16454044BC4696AFA641227D63EA533"/>
    <w:rsid w:val="001B09FC"/>
    <w:pPr>
      <w:spacing w:after="240" w:line="240" w:lineRule="auto"/>
    </w:pPr>
    <w:rPr>
      <w:rFonts w:ascii="Times New Roman" w:eastAsia="Times New Roman" w:hAnsi="Times New Roman" w:cs="Times New Roman"/>
      <w:sz w:val="24"/>
      <w:szCs w:val="20"/>
    </w:rPr>
  </w:style>
  <w:style w:type="paragraph" w:customStyle="1" w:styleId="B8CB3CE84C5149A2B05724ED86229FBF3">
    <w:name w:val="B8CB3CE84C5149A2B05724ED86229FBF3"/>
    <w:rsid w:val="001B09FC"/>
    <w:pPr>
      <w:spacing w:after="240" w:line="240" w:lineRule="auto"/>
    </w:pPr>
    <w:rPr>
      <w:rFonts w:ascii="Times New Roman" w:eastAsia="Times New Roman" w:hAnsi="Times New Roman" w:cs="Times New Roman"/>
      <w:sz w:val="24"/>
      <w:szCs w:val="20"/>
    </w:rPr>
  </w:style>
  <w:style w:type="paragraph" w:customStyle="1" w:styleId="C79428D0595A4ED3A6C7E5A0C389DFD13">
    <w:name w:val="C79428D0595A4ED3A6C7E5A0C389DFD13"/>
    <w:rsid w:val="001B09FC"/>
    <w:pPr>
      <w:spacing w:after="240" w:line="240" w:lineRule="auto"/>
    </w:pPr>
    <w:rPr>
      <w:rFonts w:ascii="Times New Roman" w:eastAsia="Times New Roman" w:hAnsi="Times New Roman" w:cs="Times New Roman"/>
      <w:sz w:val="24"/>
      <w:szCs w:val="20"/>
    </w:rPr>
  </w:style>
  <w:style w:type="paragraph" w:customStyle="1" w:styleId="EA581E5C1E8140DFAAD64D2DC84D43463">
    <w:name w:val="EA581E5C1E8140DFAAD64D2DC84D43463"/>
    <w:rsid w:val="001B09FC"/>
    <w:pPr>
      <w:spacing w:after="240" w:line="240" w:lineRule="auto"/>
    </w:pPr>
    <w:rPr>
      <w:rFonts w:ascii="Times New Roman" w:eastAsia="Times New Roman" w:hAnsi="Times New Roman" w:cs="Times New Roman"/>
      <w:sz w:val="24"/>
      <w:szCs w:val="20"/>
    </w:rPr>
  </w:style>
  <w:style w:type="paragraph" w:customStyle="1" w:styleId="490CE8714768401A95CA8A8514ADD7053">
    <w:name w:val="490CE8714768401A95CA8A8514ADD7053"/>
    <w:rsid w:val="001B09FC"/>
    <w:pPr>
      <w:spacing w:after="240" w:line="240" w:lineRule="auto"/>
    </w:pPr>
    <w:rPr>
      <w:rFonts w:ascii="Times New Roman" w:eastAsia="Times New Roman" w:hAnsi="Times New Roman" w:cs="Times New Roman"/>
      <w:sz w:val="24"/>
      <w:szCs w:val="20"/>
    </w:rPr>
  </w:style>
  <w:style w:type="paragraph" w:customStyle="1" w:styleId="994F1C5B5318435AA91F7CE74C9421C33">
    <w:name w:val="994F1C5B5318435AA91F7CE74C9421C33"/>
    <w:rsid w:val="001B09FC"/>
    <w:pPr>
      <w:spacing w:after="240" w:line="240" w:lineRule="auto"/>
    </w:pPr>
    <w:rPr>
      <w:rFonts w:ascii="Times New Roman" w:eastAsia="Times New Roman" w:hAnsi="Times New Roman" w:cs="Times New Roman"/>
      <w:sz w:val="24"/>
      <w:szCs w:val="20"/>
    </w:rPr>
  </w:style>
  <w:style w:type="paragraph" w:customStyle="1" w:styleId="F5F846F0A06B4DC5B9367A8692F641E83">
    <w:name w:val="F5F846F0A06B4DC5B9367A8692F641E83"/>
    <w:rsid w:val="001B09FC"/>
    <w:pPr>
      <w:spacing w:after="240" w:line="240" w:lineRule="auto"/>
    </w:pPr>
    <w:rPr>
      <w:rFonts w:ascii="Times New Roman" w:eastAsia="Times New Roman" w:hAnsi="Times New Roman" w:cs="Times New Roman"/>
      <w:sz w:val="24"/>
      <w:szCs w:val="20"/>
    </w:rPr>
  </w:style>
  <w:style w:type="paragraph" w:customStyle="1" w:styleId="14E3CE2709B941EAB62EEFC9A6369D323">
    <w:name w:val="14E3CE2709B941EAB62EEFC9A6369D323"/>
    <w:rsid w:val="001B09FC"/>
    <w:pPr>
      <w:spacing w:after="240" w:line="240" w:lineRule="auto"/>
    </w:pPr>
    <w:rPr>
      <w:rFonts w:ascii="Times New Roman" w:eastAsia="Times New Roman" w:hAnsi="Times New Roman" w:cs="Times New Roman"/>
      <w:sz w:val="24"/>
      <w:szCs w:val="20"/>
    </w:rPr>
  </w:style>
  <w:style w:type="paragraph" w:customStyle="1" w:styleId="CB689106861A4FD982A2E16CCDEBF1993">
    <w:name w:val="CB689106861A4FD982A2E16CCDEBF1993"/>
    <w:rsid w:val="001B09FC"/>
    <w:pPr>
      <w:spacing w:after="240" w:line="240" w:lineRule="auto"/>
    </w:pPr>
    <w:rPr>
      <w:rFonts w:ascii="Times New Roman" w:eastAsia="Times New Roman" w:hAnsi="Times New Roman" w:cs="Times New Roman"/>
      <w:sz w:val="24"/>
      <w:szCs w:val="20"/>
    </w:rPr>
  </w:style>
  <w:style w:type="paragraph" w:customStyle="1" w:styleId="DCC3BC6D948D4B408C0FD1162A80015F3">
    <w:name w:val="DCC3BC6D948D4B408C0FD1162A80015F3"/>
    <w:rsid w:val="001B09FC"/>
    <w:pPr>
      <w:spacing w:after="240" w:line="240" w:lineRule="auto"/>
    </w:pPr>
    <w:rPr>
      <w:rFonts w:ascii="Times New Roman" w:eastAsia="Times New Roman" w:hAnsi="Times New Roman" w:cs="Times New Roman"/>
      <w:sz w:val="24"/>
      <w:szCs w:val="20"/>
    </w:rPr>
  </w:style>
  <w:style w:type="paragraph" w:customStyle="1" w:styleId="B0B372E361214A59BDF3F3DAE469F15F3">
    <w:name w:val="B0B372E361214A59BDF3F3DAE469F15F3"/>
    <w:rsid w:val="001B09FC"/>
    <w:pPr>
      <w:spacing w:after="240" w:line="240" w:lineRule="auto"/>
    </w:pPr>
    <w:rPr>
      <w:rFonts w:ascii="Times New Roman" w:eastAsia="Times New Roman" w:hAnsi="Times New Roman" w:cs="Times New Roman"/>
      <w:sz w:val="24"/>
      <w:szCs w:val="20"/>
    </w:rPr>
  </w:style>
  <w:style w:type="paragraph" w:customStyle="1" w:styleId="A6311A57D6EF439B98ECE486A14EC8C53">
    <w:name w:val="A6311A57D6EF439B98ECE486A14EC8C5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DA29FA5E7374A0893FE4955EE33FDF63">
    <w:name w:val="9DA29FA5E7374A0893FE4955EE33FDF6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96F9606EDF0436DB01A6082A02D3B973">
    <w:name w:val="796F9606EDF0436DB01A6082A02D3B97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BBE2C1C49D546A781466227004AB57C3">
    <w:name w:val="4BBE2C1C49D546A781466227004AB57C3"/>
    <w:rsid w:val="001B09FC"/>
    <w:pPr>
      <w:spacing w:after="240" w:line="240" w:lineRule="auto"/>
    </w:pPr>
    <w:rPr>
      <w:rFonts w:ascii="Times New Roman" w:eastAsia="Times New Roman" w:hAnsi="Times New Roman" w:cs="Times New Roman"/>
      <w:sz w:val="24"/>
      <w:szCs w:val="20"/>
    </w:rPr>
  </w:style>
  <w:style w:type="paragraph" w:customStyle="1" w:styleId="13E603D32733422782C90380D9616FA73">
    <w:name w:val="13E603D32733422782C90380D9616FA73"/>
    <w:rsid w:val="001B09FC"/>
    <w:pPr>
      <w:spacing w:after="240" w:line="240" w:lineRule="auto"/>
    </w:pPr>
    <w:rPr>
      <w:rFonts w:ascii="Times New Roman" w:eastAsia="Times New Roman" w:hAnsi="Times New Roman" w:cs="Times New Roman"/>
      <w:sz w:val="24"/>
      <w:szCs w:val="20"/>
    </w:rPr>
  </w:style>
  <w:style w:type="paragraph" w:customStyle="1" w:styleId="9970445EB91C49ADB74F3E002C5A88093">
    <w:name w:val="9970445EB91C49ADB74F3E002C5A88093"/>
    <w:rsid w:val="001B09FC"/>
    <w:pPr>
      <w:spacing w:after="240" w:line="240" w:lineRule="auto"/>
    </w:pPr>
    <w:rPr>
      <w:rFonts w:ascii="Times New Roman" w:eastAsia="Times New Roman" w:hAnsi="Times New Roman" w:cs="Times New Roman"/>
      <w:sz w:val="24"/>
      <w:szCs w:val="20"/>
    </w:rPr>
  </w:style>
  <w:style w:type="paragraph" w:customStyle="1" w:styleId="975A8A08B28343CB9DFAEE29D7010D293">
    <w:name w:val="975A8A08B28343CB9DFAEE29D7010D293"/>
    <w:rsid w:val="001B09FC"/>
    <w:pPr>
      <w:spacing w:after="240" w:line="240" w:lineRule="auto"/>
    </w:pPr>
    <w:rPr>
      <w:rFonts w:ascii="Times New Roman" w:eastAsia="Times New Roman" w:hAnsi="Times New Roman" w:cs="Times New Roman"/>
      <w:sz w:val="24"/>
      <w:szCs w:val="20"/>
    </w:rPr>
  </w:style>
  <w:style w:type="paragraph" w:customStyle="1" w:styleId="32871ECD6E5A40D69C01D779B38634013">
    <w:name w:val="32871ECD6E5A40D69C01D779B38634013"/>
    <w:rsid w:val="001B09FC"/>
    <w:pPr>
      <w:spacing w:after="240" w:line="240" w:lineRule="auto"/>
    </w:pPr>
    <w:rPr>
      <w:rFonts w:ascii="Times New Roman" w:eastAsia="Times New Roman" w:hAnsi="Times New Roman" w:cs="Times New Roman"/>
      <w:sz w:val="24"/>
      <w:szCs w:val="20"/>
    </w:rPr>
  </w:style>
  <w:style w:type="paragraph" w:customStyle="1" w:styleId="4C08402019F246FFA80F5235582472863">
    <w:name w:val="4C08402019F246FFA80F5235582472863"/>
    <w:rsid w:val="001B09FC"/>
    <w:pPr>
      <w:spacing w:after="240" w:line="240" w:lineRule="auto"/>
    </w:pPr>
    <w:rPr>
      <w:rFonts w:ascii="Times New Roman" w:eastAsia="Times New Roman" w:hAnsi="Times New Roman" w:cs="Times New Roman"/>
      <w:sz w:val="24"/>
      <w:szCs w:val="20"/>
    </w:rPr>
  </w:style>
  <w:style w:type="paragraph" w:customStyle="1" w:styleId="932348D58203476C9264CB413F7571F93">
    <w:name w:val="932348D58203476C9264CB413F7571F93"/>
    <w:rsid w:val="001B09FC"/>
    <w:pPr>
      <w:spacing w:after="240" w:line="240" w:lineRule="auto"/>
    </w:pPr>
    <w:rPr>
      <w:rFonts w:ascii="Times New Roman" w:eastAsia="Times New Roman" w:hAnsi="Times New Roman" w:cs="Times New Roman"/>
      <w:sz w:val="24"/>
      <w:szCs w:val="20"/>
    </w:rPr>
  </w:style>
  <w:style w:type="paragraph" w:customStyle="1" w:styleId="6B0A6A35701440988FE65359A6E7CB013">
    <w:name w:val="6B0A6A35701440988FE65359A6E7CB013"/>
    <w:rsid w:val="001B09FC"/>
    <w:pPr>
      <w:spacing w:after="240" w:line="240" w:lineRule="auto"/>
    </w:pPr>
    <w:rPr>
      <w:rFonts w:ascii="Times New Roman" w:eastAsia="Times New Roman" w:hAnsi="Times New Roman" w:cs="Times New Roman"/>
      <w:sz w:val="24"/>
      <w:szCs w:val="20"/>
    </w:rPr>
  </w:style>
  <w:style w:type="paragraph" w:customStyle="1" w:styleId="84639D74C07C4639AA16EAD2317EB2B8">
    <w:name w:val="84639D74C07C4639AA16EAD2317EB2B8"/>
    <w:rsid w:val="001B09FC"/>
    <w:pPr>
      <w:spacing w:after="240" w:line="240" w:lineRule="auto"/>
    </w:pPr>
    <w:rPr>
      <w:rFonts w:ascii="Times New Roman" w:eastAsia="Times New Roman" w:hAnsi="Times New Roman" w:cs="Times New Roman"/>
      <w:sz w:val="24"/>
      <w:szCs w:val="20"/>
    </w:rPr>
  </w:style>
  <w:style w:type="paragraph" w:customStyle="1" w:styleId="11FC13519A50445F9F030C2800CB49F5">
    <w:name w:val="11FC13519A50445F9F030C2800CB49F5"/>
    <w:rsid w:val="001B09FC"/>
    <w:pPr>
      <w:spacing w:after="240" w:line="240" w:lineRule="auto"/>
    </w:pPr>
    <w:rPr>
      <w:rFonts w:ascii="Times New Roman" w:eastAsia="Times New Roman" w:hAnsi="Times New Roman" w:cs="Times New Roman"/>
      <w:sz w:val="24"/>
      <w:szCs w:val="20"/>
    </w:rPr>
  </w:style>
  <w:style w:type="paragraph" w:customStyle="1" w:styleId="17318980F4414A5BBDDFC0AA98097526">
    <w:name w:val="17318980F4414A5BBDDFC0AA98097526"/>
    <w:rsid w:val="001B09FC"/>
    <w:pPr>
      <w:spacing w:after="240" w:line="240" w:lineRule="auto"/>
    </w:pPr>
    <w:rPr>
      <w:rFonts w:ascii="Times New Roman" w:eastAsia="Times New Roman" w:hAnsi="Times New Roman" w:cs="Times New Roman"/>
      <w:sz w:val="24"/>
      <w:szCs w:val="20"/>
    </w:rPr>
  </w:style>
  <w:style w:type="paragraph" w:customStyle="1" w:styleId="26417D1723E844E8BDE67FD76526EFD9">
    <w:name w:val="26417D1723E844E8BDE67FD76526EFD9"/>
    <w:rsid w:val="001B09FC"/>
    <w:pPr>
      <w:spacing w:after="240" w:line="240" w:lineRule="auto"/>
    </w:pPr>
    <w:rPr>
      <w:rFonts w:ascii="Times New Roman" w:eastAsia="Times New Roman" w:hAnsi="Times New Roman" w:cs="Times New Roman"/>
      <w:sz w:val="24"/>
      <w:szCs w:val="20"/>
    </w:rPr>
  </w:style>
  <w:style w:type="paragraph" w:customStyle="1" w:styleId="42D3FEF4CAC04FD0A4014B822F0E8EEF">
    <w:name w:val="42D3FEF4CAC04FD0A4014B822F0E8EE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AA73FF4F6FD472DA5EA59372571029F">
    <w:name w:val="8AA73FF4F6FD472DA5EA59372571029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22F3604D494328ACDEB8C7DF5CB3EE">
    <w:name w:val="FE22F3604D494328ACDEB8C7DF5CB3E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FBC2C397D04657B8F848CB4028AA6B">
    <w:name w:val="18FBC2C397D04657B8F848CB4028AA6B"/>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F92D39F3B544FEA821936E1E5CD695">
    <w:name w:val="81F92D39F3B544FEA821936E1E5CD6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9C040928F64EA8AAC1E9DD1BB674BE">
    <w:name w:val="AE9C040928F64EA8AAC1E9DD1BB674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609C71EDC6442888D0ABEA2B3A1D461">
    <w:name w:val="0609C71EDC6442888D0ABEA2B3A1D46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5365EFB46AC405EAC65CFBBF53180D5">
    <w:name w:val="D5365EFB46AC405EAC65CFBBF53180D5"/>
    <w:rsid w:val="001B09F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45C40F574A4A436D99A5C5AF27C07694">
    <w:name w:val="45C40F574A4A436D99A5C5AF27C0769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580F6141194966A8851866518385AC">
    <w:name w:val="88580F6141194966A8851866518385AC"/>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5E90BCFCC848B3A7033F863B852380">
    <w:name w:val="A85E90BCFCC848B3A7033F863B85238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277146D149A41038C942797C4CA2156">
    <w:name w:val="7277146D149A41038C942797C4CA215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1FE874958A44775BDFF5C05C7A9E0C7">
    <w:name w:val="B1FE874958A44775BDFF5C05C7A9E0C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63DBA09CC649278AC35D3DDE6CD24A">
    <w:name w:val="FD63DBA09CC649278AC35D3DDE6CD24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F8BB754F784CE4A7E7D147A41CC01F">
    <w:name w:val="7DF8BB754F784CE4A7E7D147A41CC01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238527B7DA2412BA299E94DDDD68D44">
    <w:name w:val="B238527B7DA2412BA299E94DDDD68D4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2572E681A89412FABBF1CC1A006DA7F">
    <w:name w:val="52572E681A89412FABBF1CC1A006DA7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101FC94AD65422C8B835321E3DD82FF">
    <w:name w:val="0101FC94AD65422C8B835321E3DD82FF"/>
    <w:rsid w:val="001B09F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A1EAAFA5E9784F10BCDCC84626ACD967">
    <w:name w:val="A1EAAFA5E9784F10BCDCC84626ACD967"/>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2E7C51782940A7AEB669788E36B8F4">
    <w:name w:val="6A2E7C51782940A7AEB669788E36B8F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2A7A9EF84DD7ACDDCD368F763039">
    <w:name w:val="F3E12A7A9EF84DD7ACDDCD368F76303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C7F267753DA4E379C91AA26EB70C795">
    <w:name w:val="7C7F267753DA4E379C91AA26EB70C795"/>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EA120165784E638BC38758114FC474">
    <w:name w:val="8EEA120165784E638BC38758114FC47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224AF1369543F996BFFC8CCDCCF53B">
    <w:name w:val="D2224AF1369543F996BFFC8CCDCCF53B"/>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172A8634BD4C8DBEFFE742F51AC0B4">
    <w:name w:val="B3172A8634BD4C8DBEFFE742F51AC0B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A69B928A93841E8BBF238A036763488">
    <w:name w:val="1A69B928A93841E8BBF238A03676348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80E8FDD79B84FEAA6A1D7D2874E5421">
    <w:name w:val="880E8FDD79B84FEAA6A1D7D2874E542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E84B6E38D704F64B90E18E2D57334A8">
    <w:name w:val="FE84B6E38D704F64B90E18E2D57334A8"/>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6B0F8AA24D8D465ABEC94811ECF938B3">
    <w:name w:val="6B0F8AA24D8D465ABEC94811ECF938B3"/>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A98C9B99ECE4454591D62513C7B8170E">
    <w:name w:val="A98C9B99ECE4454591D62513C7B8170E"/>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9C14E11A7E448B29816AEE136A00BD4">
    <w:name w:val="19C14E11A7E448B29816AEE136A00BD4"/>
    <w:rsid w:val="001B09F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0E94A96EB08941D5AD954AFE3877DF04">
    <w:name w:val="0E94A96EB08941D5AD954AFE3877DF0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B3159ADBE274FF19C662D4ADCE0EF19">
    <w:name w:val="EB3159ADBE274FF19C662D4ADCE0EF19"/>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0F350F8A13E4A5B82556734561418C6">
    <w:name w:val="20F350F8A13E4A5B82556734561418C6"/>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06706952F5E477894E37CBD8477B8D8">
    <w:name w:val="706706952F5E477894E37CBD8477B8D8"/>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C332322D934056819CF983ECEAD7BE">
    <w:name w:val="78C332322D934056819CF983ECEAD7B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E52EDC34292402EB183F822319D54C1">
    <w:name w:val="7E52EDC34292402EB183F822319D54C1"/>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60324E8925C411DBCCAFA02384A796F">
    <w:name w:val="560324E8925C411DBCCAFA02384A796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C538B7815440F4B1449CCC65A1FE5A">
    <w:name w:val="19C538B7815440F4B1449CCC65A1FE5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2C4721ED8840C4BB1AAC91E71DB08F">
    <w:name w:val="DB2C4721ED8840C4BB1AAC91E71DB08F"/>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C3F6286E2CA4717B8C5FE74D4FE2ECE">
    <w:name w:val="2C3F6286E2CA4717B8C5FE74D4FE2EC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C18832939254427898D47223AA4701E">
    <w:name w:val="1C18832939254427898D47223AA4701E"/>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B63E22F68F4C49A14A1E388E2AEDD2">
    <w:name w:val="5AB63E22F68F4C49A14A1E388E2AEDD2"/>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585ABEF2E784DC98EF010B20BD2EE5D">
    <w:name w:val="6585ABEF2E784DC98EF010B20BD2EE5D"/>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37F95C52FF4FE2B3EAAC3DAC8B4914">
    <w:name w:val="E437F95C52FF4FE2B3EAAC3DAC8B4914"/>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C500256B3664F39964C53FD038E41C0">
    <w:name w:val="FC500256B3664F39964C53FD038E41C0"/>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F9D9B0410A4877AF5D4427413E748A">
    <w:name w:val="B8F9D9B0410A4877AF5D4427413E748A"/>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8CE1948771249B689007D702A323D73">
    <w:name w:val="48CE1948771249B689007D702A323D73"/>
    <w:rsid w:val="001B09F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762F14998142D89E44E92B71130D11">
    <w:name w:val="15762F14998142D89E44E92B71130D11"/>
    <w:rsid w:val="001B09FC"/>
    <w:pPr>
      <w:spacing w:beforeLines="1" w:afterLines="1" w:after="0" w:line="240" w:lineRule="auto"/>
    </w:pPr>
    <w:rPr>
      <w:rFonts w:ascii="Times" w:eastAsia="Calibri" w:hAnsi="Times" w:cs="Times New Roman"/>
      <w:sz w:val="20"/>
      <w:szCs w:val="20"/>
    </w:rPr>
  </w:style>
  <w:style w:type="paragraph" w:customStyle="1" w:styleId="B9E0FA90E3314FD8A387865EA75DB6E0">
    <w:name w:val="B9E0FA90E3314FD8A387865EA75DB6E0"/>
    <w:rsid w:val="001B09FC"/>
    <w:pPr>
      <w:spacing w:beforeLines="1" w:afterLines="1" w:after="0" w:line="240" w:lineRule="auto"/>
    </w:pPr>
    <w:rPr>
      <w:rFonts w:ascii="Times" w:eastAsia="Calibri" w:hAnsi="Times" w:cs="Times New Roman"/>
      <w:sz w:val="20"/>
      <w:szCs w:val="20"/>
    </w:rPr>
  </w:style>
  <w:style w:type="paragraph" w:customStyle="1" w:styleId="7B4D148DB9914C7892794F570E9080B5">
    <w:name w:val="7B4D148DB9914C7892794F570E9080B5"/>
    <w:rsid w:val="001B09FC"/>
    <w:pPr>
      <w:spacing w:beforeLines="1" w:afterLines="1" w:after="0" w:line="240" w:lineRule="auto"/>
    </w:pPr>
    <w:rPr>
      <w:rFonts w:ascii="Times" w:eastAsia="Calibri" w:hAnsi="Times" w:cs="Times New Roman"/>
      <w:sz w:val="20"/>
      <w:szCs w:val="20"/>
    </w:rPr>
  </w:style>
  <w:style w:type="paragraph" w:customStyle="1" w:styleId="E2BFED560CF549F79A93AE31787F7074">
    <w:name w:val="E2BFED560CF549F79A93AE31787F7074"/>
    <w:rsid w:val="001B09FC"/>
    <w:pPr>
      <w:spacing w:beforeLines="1" w:afterLines="1" w:after="0" w:line="240" w:lineRule="auto"/>
    </w:pPr>
    <w:rPr>
      <w:rFonts w:ascii="Times" w:eastAsia="Calibri" w:hAnsi="Times" w:cs="Times New Roman"/>
      <w:sz w:val="20"/>
      <w:szCs w:val="20"/>
    </w:rPr>
  </w:style>
  <w:style w:type="paragraph" w:customStyle="1" w:styleId="E6BFE19EDCDD4C6ABCAA2B093B977E1A">
    <w:name w:val="E6BFE19EDCDD4C6ABCAA2B093B977E1A"/>
    <w:rsid w:val="001B09FC"/>
    <w:pPr>
      <w:spacing w:beforeLines="1" w:afterLines="1" w:after="0" w:line="240" w:lineRule="auto"/>
    </w:pPr>
    <w:rPr>
      <w:rFonts w:ascii="Times" w:eastAsia="Calibri" w:hAnsi="Times" w:cs="Times New Roman"/>
      <w:sz w:val="20"/>
      <w:szCs w:val="20"/>
    </w:rPr>
  </w:style>
  <w:style w:type="paragraph" w:customStyle="1" w:styleId="4071D8EBACF24B20A082D6C148E77031">
    <w:name w:val="4071D8EBACF24B20A082D6C148E77031"/>
    <w:rsid w:val="001B09FC"/>
    <w:pPr>
      <w:spacing w:beforeLines="1" w:afterLines="1" w:after="0" w:line="240" w:lineRule="auto"/>
    </w:pPr>
    <w:rPr>
      <w:rFonts w:ascii="Times" w:eastAsia="Calibri" w:hAnsi="Times" w:cs="Times New Roman"/>
      <w:sz w:val="20"/>
      <w:szCs w:val="20"/>
    </w:rPr>
  </w:style>
  <w:style w:type="paragraph" w:customStyle="1" w:styleId="1873853A32114ED4A33D53870FA9D34C">
    <w:name w:val="1873853A32114ED4A33D53870FA9D34C"/>
    <w:rsid w:val="001B09FC"/>
    <w:pPr>
      <w:spacing w:beforeLines="1" w:afterLines="1" w:after="0" w:line="240" w:lineRule="auto"/>
    </w:pPr>
    <w:rPr>
      <w:rFonts w:ascii="Times" w:eastAsia="Calibri" w:hAnsi="Times" w:cs="Times New Roman"/>
      <w:sz w:val="20"/>
      <w:szCs w:val="20"/>
    </w:rPr>
  </w:style>
  <w:style w:type="paragraph" w:customStyle="1" w:styleId="BAC3E54825AA4EF9A0703C11F277020B">
    <w:name w:val="BAC3E54825AA4EF9A0703C11F277020B"/>
    <w:rsid w:val="001B09FC"/>
    <w:pPr>
      <w:spacing w:beforeLines="1" w:afterLines="1" w:after="0" w:line="240" w:lineRule="auto"/>
    </w:pPr>
    <w:rPr>
      <w:rFonts w:ascii="Times" w:eastAsia="Calibri" w:hAnsi="Times" w:cs="Times New Roman"/>
      <w:sz w:val="20"/>
      <w:szCs w:val="20"/>
    </w:rPr>
  </w:style>
  <w:style w:type="paragraph" w:customStyle="1" w:styleId="A1D8326E68E34D5AB011F6BAB21C952E">
    <w:name w:val="A1D8326E68E34D5AB011F6BAB21C952E"/>
    <w:rsid w:val="004066E5"/>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19" ma:contentTypeDescription="Create a new document." ma:contentTypeScope="" ma:versionID="521deb3146ecbb1b63b865255c04e5c1">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c1024086f6960564b37cbc15844c614"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UNITBOM-1780-261</_dlc_DocId>
    <_dlc_DocIdUrl xmlns="bf4c0e24-4363-4a2c-98c4-ba38f29833df">
      <Url>https://intranet.undp.org/unit/bom/pso/_layouts/DocIdRedir.aspx?ID=UNITBOM-1780-261</Url>
      <Description>UNITBOM-1780-261</Description>
    </_dlc_DocIdUrl>
  </documentManagement>
</p:properties>
</file>

<file path=customXml/itemProps1.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2.xml><?xml version="1.0" encoding="utf-8"?>
<ds:datastoreItem xmlns:ds="http://schemas.openxmlformats.org/officeDocument/2006/customXml" ds:itemID="{AFD74821-2CAB-4DA9-B55F-FA537F2F206B}">
  <ds:schemaRefs>
    <ds:schemaRef ds:uri="http://schemas.microsoft.com/sharepoint/events"/>
  </ds:schemaRefs>
</ds:datastoreItem>
</file>

<file path=customXml/itemProps3.xml><?xml version="1.0" encoding="utf-8"?>
<ds:datastoreItem xmlns:ds="http://schemas.openxmlformats.org/officeDocument/2006/customXml" ds:itemID="{03E2C03C-D7CA-4E54-900E-2DDB3A6F69FD}">
  <ds:schemaRefs>
    <ds:schemaRef ds:uri="http://schemas.openxmlformats.org/officeDocument/2006/bibliography"/>
  </ds:schemaRefs>
</ds:datastoreItem>
</file>

<file path=customXml/itemProps4.xml><?xml version="1.0" encoding="utf-8"?>
<ds:datastoreItem xmlns:ds="http://schemas.openxmlformats.org/officeDocument/2006/customXml" ds:itemID="{3AE83886-0BA8-4291-819D-C438944A6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79F394-4712-4C5E-8B2C-342D5E092212}">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60</Pages>
  <Words>18724</Words>
  <Characters>106731</Characters>
  <Application>Microsoft Office Word</Application>
  <DocSecurity>0</DocSecurity>
  <Lines>889</Lines>
  <Paragraphs>250</Paragraphs>
  <ScaleCrop>false</ScaleCrop>
  <HeadingPairs>
    <vt:vector size="2" baseType="variant">
      <vt:variant>
        <vt:lpstr>Title</vt:lpstr>
      </vt:variant>
      <vt:variant>
        <vt:i4>1</vt:i4>
      </vt:variant>
    </vt:vector>
  </HeadingPairs>
  <TitlesOfParts>
    <vt:vector size="1" baseType="lpstr">
      <vt:lpstr>Request for Proposal (RFP) - 100k and above</vt:lpstr>
    </vt:vector>
  </TitlesOfParts>
  <Company>Microsoft</Company>
  <LinksUpToDate>false</LinksUpToDate>
  <CharactersWithSpaces>125205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Aveen.Nouri</dc:creator>
  <cp:lastModifiedBy>Mbasa Rugigana</cp:lastModifiedBy>
  <cp:revision>3</cp:revision>
  <cp:lastPrinted>2014-05-29T15:13:00Z</cp:lastPrinted>
  <dcterms:created xsi:type="dcterms:W3CDTF">2021-03-25T10:57:00Z</dcterms:created>
  <dcterms:modified xsi:type="dcterms:W3CDTF">2021-03-29T10:37:00Z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0x0101008B8B708EC731564C91664FF72982D2C8</vt:lpwstr>
  </property>
  <property fmtid="{D5CDD505-2E9C-101B-9397-08002B2CF9AE}" pid="3" name="_dlc_DocIdItemGuid">
    <vt:lpwstr>548cfc8d-e0bb-4d34-89b4-d745c5775b93</vt:lpwstr>
  </property>
</Properties>
</file>