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24696890"/>
    <w:p w14:paraId="4086C903" w14:textId="2E0AC07D" w:rsidR="002D2BC0" w:rsidRDefault="00DC2BA6" w:rsidP="00E32018">
      <w:pPr>
        <w:pStyle w:val="Heading8"/>
      </w:pPr>
      <w:r>
        <w:rPr>
          <w:noProof/>
        </w:rPr>
        <mc:AlternateContent>
          <mc:Choice Requires="wps">
            <w:drawing>
              <wp:anchor distT="45720" distB="45720" distL="114300" distR="114300" simplePos="0" relativeHeight="251660288" behindDoc="0" locked="0" layoutInCell="1" allowOverlap="1" wp14:anchorId="743EC09B" wp14:editId="317D469D">
                <wp:simplePos x="0" y="0"/>
                <wp:positionH relativeFrom="column">
                  <wp:posOffset>-304800</wp:posOffset>
                </wp:positionH>
                <wp:positionV relativeFrom="paragraph">
                  <wp:posOffset>-741045</wp:posOffset>
                </wp:positionV>
                <wp:extent cx="6727190" cy="23749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719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0997B" w14:textId="77777777" w:rsidR="00401ADF" w:rsidRPr="0029136D" w:rsidRDefault="00401ADF" w:rsidP="0029136D">
                            <w:pPr>
                              <w:jc w:val="center"/>
                              <w:rPr>
                                <w:sz w:val="20"/>
                              </w:rPr>
                            </w:pPr>
                            <w:r w:rsidRPr="0029136D">
                              <w:rPr>
                                <w:sz w:val="20"/>
                              </w:rPr>
                              <w:t>Annual progress report on sustaining polio-free status in the Eastern Mediterranean Region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43EC09B" id="_x0000_t202" coordsize="21600,21600" o:spt="202" path="m,l,21600r21600,l21600,xe">
                <v:stroke joinstyle="miter"/>
                <v:path gradientshapeok="t" o:connecttype="rect"/>
              </v:shapetype>
              <v:shape id="Text Box 2" o:spid="_x0000_s1026" type="#_x0000_t202" style="position:absolute;left:0;text-align:left;margin-left:-24pt;margin-top:-58.35pt;width:529.7pt;height:18.7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" stroked="f">
                <v:textbox style="mso-fit-shape-to-text:t">
                  <w:txbxContent>
                    <w:p w14:paraId="2380997B" w14:textId="77777777" w:rsidR="00401ADF" w:rsidRPr="0029136D" w:rsidRDefault="00401ADF" w:rsidP="0029136D">
                      <w:pPr>
                        <w:jc w:val="center"/>
                        <w:rPr>
                          <w:sz w:val="20"/>
                        </w:rPr>
                      </w:pPr>
                      <w:r w:rsidRPr="0029136D">
                        <w:rPr>
                          <w:sz w:val="20"/>
                        </w:rPr>
                        <w:t>Annual progress report on sustaining polio-free status in the Eastern Mediterranean Region</w:t>
                      </w:r>
                    </w:p>
                  </w:txbxContent>
                </v:textbox>
                <w10:wrap type="square"/>
              </v:shape>
            </w:pict>
          </mc:Fallback>
        </mc:AlternateContent>
      </w:r>
    </w:p>
    <w:p w14:paraId="0DDA5FA5" w14:textId="77777777" w:rsidR="002D2BC0" w:rsidRDefault="002D2BC0" w:rsidP="00E32018">
      <w:pPr>
        <w:pStyle w:val="Heading8"/>
      </w:pPr>
    </w:p>
    <w:p w14:paraId="0D93F178" w14:textId="77777777" w:rsidR="00E03377" w:rsidRPr="008952EC" w:rsidRDefault="00E03377" w:rsidP="00E32018">
      <w:pPr>
        <w:pStyle w:val="Heading8"/>
      </w:pPr>
      <w:r w:rsidRPr="008952EC">
        <w:t>Annual Update</w:t>
      </w:r>
    </w:p>
    <w:p w14:paraId="7FA348BB" w14:textId="77777777" w:rsidR="00E03377" w:rsidRPr="008952EC" w:rsidRDefault="00E03377">
      <w:pPr>
        <w:jc w:val="center"/>
        <w:rPr>
          <w:b/>
          <w:sz w:val="32"/>
        </w:rPr>
      </w:pPr>
      <w:r w:rsidRPr="008952EC">
        <w:rPr>
          <w:b/>
          <w:sz w:val="32"/>
        </w:rPr>
        <w:t xml:space="preserve">National Documentation for Certification </w:t>
      </w:r>
    </w:p>
    <w:p w14:paraId="362A1A5B" w14:textId="77777777" w:rsidR="00E03377" w:rsidRPr="008952EC" w:rsidRDefault="00E03377">
      <w:pPr>
        <w:jc w:val="center"/>
        <w:rPr>
          <w:b/>
          <w:sz w:val="32"/>
        </w:rPr>
      </w:pPr>
      <w:r w:rsidRPr="008952EC">
        <w:rPr>
          <w:b/>
          <w:sz w:val="32"/>
        </w:rPr>
        <w:t>of Poliomyelitis Eradication</w:t>
      </w:r>
    </w:p>
    <w:p w14:paraId="0841E89B" w14:textId="77777777" w:rsidR="00E03377" w:rsidRPr="008952EC" w:rsidRDefault="00E03377">
      <w:pPr>
        <w:jc w:val="center"/>
        <w:rPr>
          <w:b/>
          <w:sz w:val="32"/>
        </w:rPr>
      </w:pPr>
    </w:p>
    <w:p w14:paraId="63854A17" w14:textId="77777777" w:rsidR="00E03377" w:rsidRPr="008952EC" w:rsidRDefault="00E03377">
      <w:pPr>
        <w:ind w:left="1701"/>
        <w:rPr>
          <w:b/>
          <w:sz w:val="32"/>
          <w:u w:val="single"/>
        </w:rPr>
      </w:pPr>
      <w:r w:rsidRPr="008952EC">
        <w:rPr>
          <w:b/>
          <w:sz w:val="32"/>
        </w:rPr>
        <w:t xml:space="preserve">Name of Country: </w:t>
      </w:r>
      <w:r w:rsidRPr="008952EC">
        <w:rPr>
          <w:b/>
          <w:sz w:val="32"/>
        </w:rPr>
        <w:tab/>
        <w:t xml:space="preserve">      </w:t>
      </w:r>
      <w:r w:rsidRPr="008952EC">
        <w:rPr>
          <w:b/>
          <w:sz w:val="32"/>
          <w:u w:val="single"/>
        </w:rPr>
        <w:tab/>
      </w:r>
      <w:r w:rsidRPr="008952EC">
        <w:rPr>
          <w:b/>
          <w:sz w:val="32"/>
          <w:u w:val="single"/>
        </w:rPr>
        <w:tab/>
      </w:r>
      <w:r w:rsidRPr="008952EC">
        <w:rPr>
          <w:b/>
          <w:sz w:val="32"/>
          <w:u w:val="single"/>
        </w:rPr>
        <w:tab/>
      </w:r>
    </w:p>
    <w:p w14:paraId="0B782EA6" w14:textId="77777777" w:rsidR="00E03377" w:rsidRPr="008952EC" w:rsidRDefault="00E03377">
      <w:pPr>
        <w:jc w:val="center"/>
        <w:rPr>
          <w:b/>
          <w:sz w:val="32"/>
        </w:rPr>
      </w:pPr>
    </w:p>
    <w:p w14:paraId="1CA24510" w14:textId="77777777" w:rsidR="00E03377" w:rsidRPr="008952EC" w:rsidRDefault="00E03377">
      <w:pPr>
        <w:jc w:val="center"/>
        <w:rPr>
          <w:b/>
          <w:sz w:val="32"/>
          <w:u w:val="single"/>
        </w:rPr>
      </w:pPr>
      <w:r w:rsidRPr="008952EC">
        <w:rPr>
          <w:b/>
          <w:sz w:val="32"/>
        </w:rPr>
        <w:t xml:space="preserve">     Year: </w:t>
      </w:r>
      <w:r w:rsidRPr="008952EC">
        <w:rPr>
          <w:b/>
          <w:sz w:val="32"/>
        </w:rPr>
        <w:tab/>
      </w:r>
      <w:r w:rsidRPr="008952EC">
        <w:rPr>
          <w:b/>
          <w:sz w:val="32"/>
        </w:rPr>
        <w:tab/>
      </w:r>
      <w:r w:rsidRPr="008952EC">
        <w:rPr>
          <w:b/>
          <w:sz w:val="32"/>
          <w:u w:val="single"/>
        </w:rPr>
        <w:tab/>
      </w:r>
      <w:r w:rsidRPr="008952EC">
        <w:rPr>
          <w:b/>
          <w:sz w:val="32"/>
          <w:u w:val="single"/>
        </w:rPr>
        <w:tab/>
      </w:r>
    </w:p>
    <w:p w14:paraId="1840377A" w14:textId="77777777" w:rsidR="00E03377" w:rsidRPr="008952EC" w:rsidRDefault="00E03377">
      <w:pPr>
        <w:jc w:val="center"/>
        <w:rPr>
          <w:b/>
          <w:sz w:val="32"/>
        </w:rPr>
      </w:pPr>
    </w:p>
    <w:p w14:paraId="729D13CA" w14:textId="77777777" w:rsidR="00E03377" w:rsidRPr="008952EC" w:rsidRDefault="00E03377">
      <w:pPr>
        <w:rPr>
          <w:b/>
          <w:sz w:val="32"/>
          <w:u w:val="single"/>
        </w:rPr>
      </w:pPr>
      <w:r w:rsidRPr="008952EC">
        <w:rPr>
          <w:b/>
          <w:sz w:val="32"/>
        </w:rPr>
        <w:t xml:space="preserve">Submitted to WHO/EMRO on:   </w:t>
      </w:r>
      <w:r w:rsidR="007007B1">
        <w:rPr>
          <w:b/>
          <w:sz w:val="32"/>
        </w:rPr>
        <w:tab/>
      </w:r>
      <w:r w:rsidRPr="008952EC">
        <w:rPr>
          <w:b/>
          <w:sz w:val="32"/>
        </w:rPr>
        <w:tab/>
      </w:r>
      <w:r w:rsidRPr="008952EC">
        <w:rPr>
          <w:b/>
          <w:sz w:val="32"/>
          <w:u w:val="single"/>
        </w:rPr>
        <w:tab/>
      </w:r>
      <w:r w:rsidRPr="008952EC">
        <w:rPr>
          <w:b/>
          <w:sz w:val="32"/>
          <w:u w:val="single"/>
        </w:rPr>
        <w:tab/>
      </w:r>
    </w:p>
    <w:p w14:paraId="0F0D2FBC" w14:textId="77777777" w:rsidR="00E03377" w:rsidRPr="008952EC" w:rsidRDefault="00E03377">
      <w:pPr>
        <w:jc w:val="center"/>
        <w:rPr>
          <w:b/>
          <w:sz w:val="32"/>
        </w:rPr>
      </w:pPr>
    </w:p>
    <w:p w14:paraId="07ED02D0" w14:textId="77777777" w:rsidR="00E03377" w:rsidRPr="008952EC" w:rsidRDefault="00E03377">
      <w:pPr>
        <w:jc w:val="center"/>
        <w:rPr>
          <w:b/>
          <w:sz w:val="32"/>
        </w:rPr>
      </w:pPr>
    </w:p>
    <w:p w14:paraId="2A918BED" w14:textId="77777777" w:rsidR="00E03377" w:rsidRPr="008952EC" w:rsidRDefault="00E03377">
      <w:pPr>
        <w:jc w:val="center"/>
        <w:rPr>
          <w:b/>
          <w:sz w:val="32"/>
        </w:rPr>
      </w:pPr>
    </w:p>
    <w:p w14:paraId="2CB1DCF0" w14:textId="77777777" w:rsidR="00E03377" w:rsidRPr="008952EC" w:rsidRDefault="00E03377" w:rsidP="00A46F9C">
      <w:pPr>
        <w:jc w:val="both"/>
        <w:rPr>
          <w:b/>
          <w:i/>
          <w:sz w:val="28"/>
        </w:rPr>
      </w:pPr>
      <w:r w:rsidRPr="008952EC">
        <w:rPr>
          <w:b/>
          <w:i/>
          <w:sz w:val="28"/>
        </w:rPr>
        <w:t xml:space="preserve">Note: </w:t>
      </w:r>
      <w:r w:rsidRPr="008952EC">
        <w:rPr>
          <w:i/>
          <w:sz w:val="28"/>
        </w:rPr>
        <w:t xml:space="preserve">This document is for submission of annual updates by the National Certification Committees </w:t>
      </w:r>
      <w:r w:rsidR="00A46F9C" w:rsidRPr="008952EC">
        <w:rPr>
          <w:i/>
          <w:sz w:val="28"/>
        </w:rPr>
        <w:t xml:space="preserve">(NCCs) </w:t>
      </w:r>
      <w:r w:rsidRPr="008952EC">
        <w:rPr>
          <w:i/>
          <w:sz w:val="28"/>
        </w:rPr>
        <w:t xml:space="preserve">of countries </w:t>
      </w:r>
      <w:r w:rsidR="0029136D">
        <w:rPr>
          <w:i/>
          <w:sz w:val="28"/>
        </w:rPr>
        <w:t>with</w:t>
      </w:r>
      <w:r w:rsidRPr="008952EC">
        <w:rPr>
          <w:i/>
          <w:sz w:val="28"/>
        </w:rPr>
        <w:t xml:space="preserve"> accepted </w:t>
      </w:r>
      <w:r w:rsidR="0029136D">
        <w:rPr>
          <w:i/>
          <w:sz w:val="28"/>
        </w:rPr>
        <w:t xml:space="preserve">Basic National Documentation </w:t>
      </w:r>
      <w:r w:rsidRPr="008952EC">
        <w:rPr>
          <w:i/>
          <w:sz w:val="28"/>
        </w:rPr>
        <w:t>by the Regional Certification Commission</w:t>
      </w:r>
      <w:r w:rsidR="00143AEB" w:rsidRPr="008952EC">
        <w:rPr>
          <w:i/>
          <w:sz w:val="28"/>
        </w:rPr>
        <w:t xml:space="preserve"> (RCC) for Polio Eradication</w:t>
      </w:r>
    </w:p>
    <w:p w14:paraId="3E75B4DC" w14:textId="77777777" w:rsidR="00E03377" w:rsidRPr="008952EC" w:rsidRDefault="00E03377">
      <w:pPr>
        <w:jc w:val="center"/>
        <w:rPr>
          <w:b/>
          <w:sz w:val="32"/>
        </w:rPr>
      </w:pPr>
    </w:p>
    <w:p w14:paraId="44A83550" w14:textId="77777777" w:rsidR="00E03377" w:rsidRPr="008952EC" w:rsidRDefault="00E03377">
      <w:pPr>
        <w:jc w:val="center"/>
        <w:rPr>
          <w:b/>
          <w:sz w:val="32"/>
        </w:rPr>
      </w:pPr>
    </w:p>
    <w:p w14:paraId="04120C4B" w14:textId="77777777" w:rsidR="00E03377" w:rsidRPr="008952EC" w:rsidRDefault="00E03377">
      <w:pPr>
        <w:jc w:val="center"/>
        <w:rPr>
          <w:b/>
          <w:sz w:val="32"/>
        </w:rPr>
      </w:pPr>
    </w:p>
    <w:p w14:paraId="436E3EA3" w14:textId="77777777" w:rsidR="00E03377" w:rsidRPr="008952EC" w:rsidRDefault="00E03377">
      <w:pPr>
        <w:jc w:val="center"/>
        <w:rPr>
          <w:b/>
          <w:sz w:val="32"/>
        </w:rPr>
      </w:pPr>
    </w:p>
    <w:p w14:paraId="7765BF30" w14:textId="77777777" w:rsidR="00E03377" w:rsidRPr="008952EC" w:rsidRDefault="00E03377">
      <w:pPr>
        <w:jc w:val="center"/>
        <w:rPr>
          <w:b/>
          <w:sz w:val="32"/>
        </w:rPr>
      </w:pPr>
      <w:r w:rsidRPr="008952EC">
        <w:rPr>
          <w:b/>
          <w:sz w:val="32"/>
        </w:rPr>
        <w:t xml:space="preserve">Eastern Mediterranean Region </w:t>
      </w:r>
    </w:p>
    <w:p w14:paraId="15649BB0" w14:textId="77777777" w:rsidR="00E03377" w:rsidRPr="008952EC" w:rsidRDefault="00E03377">
      <w:pPr>
        <w:jc w:val="center"/>
        <w:rPr>
          <w:b/>
          <w:sz w:val="32"/>
        </w:rPr>
      </w:pPr>
      <w:r w:rsidRPr="008952EC">
        <w:rPr>
          <w:b/>
          <w:sz w:val="32"/>
        </w:rPr>
        <w:t>World Health Organization</w:t>
      </w:r>
    </w:p>
    <w:p w14:paraId="4FB55D2B" w14:textId="77777777" w:rsidR="00E32018" w:rsidRPr="008952EC" w:rsidRDefault="00E03377">
      <w:pPr>
        <w:jc w:val="center"/>
        <w:rPr>
          <w:b/>
          <w:sz w:val="32"/>
        </w:rPr>
      </w:pPr>
      <w:r w:rsidRPr="008952EC">
        <w:rPr>
          <w:b/>
          <w:sz w:val="32"/>
        </w:rPr>
        <w:t>Cairo, Egypt</w:t>
      </w:r>
    </w:p>
    <w:p w14:paraId="7BC4173B" w14:textId="77777777" w:rsidR="00E32018" w:rsidRPr="008952EC" w:rsidRDefault="00E32018" w:rsidP="002D2BC0">
      <w:pPr>
        <w:rPr>
          <w:b/>
        </w:rPr>
      </w:pPr>
      <w:r w:rsidRPr="008952EC">
        <w:br w:type="page"/>
      </w:r>
      <w:bookmarkStart w:id="1" w:name="_Toc515952716"/>
      <w:r w:rsidRPr="008952EC">
        <w:rPr>
          <w:b/>
        </w:rPr>
        <w:lastRenderedPageBreak/>
        <w:t>General instructions</w:t>
      </w:r>
      <w:bookmarkEnd w:id="1"/>
    </w:p>
    <w:p w14:paraId="2CBC1FC1" w14:textId="77777777" w:rsidR="00E32018" w:rsidRPr="008952EC" w:rsidRDefault="00E32018" w:rsidP="00E32018">
      <w:pPr>
        <w:pStyle w:val="Header"/>
        <w:rPr>
          <w:i/>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FFFFFF"/>
        <w:tblLook w:val="04A0" w:firstRow="1" w:lastRow="0" w:firstColumn="1" w:lastColumn="0" w:noHBand="0" w:noVBand="1"/>
      </w:tblPr>
      <w:tblGrid>
        <w:gridCol w:w="8983"/>
      </w:tblGrid>
      <w:tr w:rsidR="00E32018" w:rsidRPr="008952EC" w14:paraId="02689CCF" w14:textId="77777777" w:rsidTr="00E32018">
        <w:tc>
          <w:tcPr>
            <w:tcW w:w="9963" w:type="dxa"/>
            <w:shd w:val="clear" w:color="auto" w:fill="FFFFFF"/>
          </w:tcPr>
          <w:p w14:paraId="481B098D" w14:textId="77777777" w:rsidR="00E32018" w:rsidRPr="008952EC" w:rsidRDefault="00E32018" w:rsidP="00C34BC5">
            <w:pPr>
              <w:pStyle w:val="Header"/>
              <w:tabs>
                <w:tab w:val="clear" w:pos="4320"/>
              </w:tabs>
              <w:rPr>
                <w:b/>
                <w:sz w:val="28"/>
              </w:rPr>
            </w:pPr>
            <w:r w:rsidRPr="008952EC">
              <w:rPr>
                <w:b/>
                <w:sz w:val="28"/>
              </w:rPr>
              <w:t>Please complete the report in line with specific questions/instructions!</w:t>
            </w:r>
          </w:p>
          <w:p w14:paraId="504A4947" w14:textId="77777777" w:rsidR="00E32018" w:rsidRPr="008952EC" w:rsidRDefault="00E32018" w:rsidP="00C34BC5">
            <w:pPr>
              <w:pStyle w:val="Header"/>
              <w:tabs>
                <w:tab w:val="clear" w:pos="4320"/>
              </w:tabs>
              <w:jc w:val="center"/>
              <w:rPr>
                <w:sz w:val="28"/>
              </w:rPr>
            </w:pPr>
          </w:p>
          <w:p w14:paraId="4CEA0794" w14:textId="77777777" w:rsidR="00E32018" w:rsidRPr="008952EC" w:rsidRDefault="00E32018" w:rsidP="00C34BC5">
            <w:pPr>
              <w:pStyle w:val="Header"/>
              <w:tabs>
                <w:tab w:val="clear" w:pos="4320"/>
              </w:tabs>
              <w:jc w:val="center"/>
              <w:rPr>
                <w:sz w:val="28"/>
              </w:rPr>
            </w:pPr>
            <w:r w:rsidRPr="008952EC">
              <w:rPr>
                <w:sz w:val="28"/>
              </w:rPr>
              <w:t xml:space="preserve">Double click check box </w:t>
            </w:r>
            <w:r w:rsidRPr="008952EC">
              <w:rPr>
                <w:sz w:val="28"/>
              </w:rPr>
              <w:fldChar w:fldCharType="begin">
                <w:ffData>
                  <w:name w:val=""/>
                  <w:enabled/>
                  <w:calcOnExit w:val="0"/>
                  <w:checkBox>
                    <w:sizeAuto/>
                    <w:default w:val="1"/>
                  </w:checkBox>
                </w:ffData>
              </w:fldChar>
            </w:r>
            <w:r w:rsidRPr="008952EC">
              <w:rPr>
                <w:sz w:val="28"/>
              </w:rPr>
              <w:instrText xml:space="preserve"> FORMCHECKBOX </w:instrText>
            </w:r>
            <w:r w:rsidR="00A860BA">
              <w:rPr>
                <w:sz w:val="28"/>
              </w:rPr>
            </w:r>
            <w:r w:rsidR="00A860BA">
              <w:rPr>
                <w:sz w:val="28"/>
              </w:rPr>
              <w:fldChar w:fldCharType="separate"/>
            </w:r>
            <w:r w:rsidRPr="008952EC">
              <w:rPr>
                <w:sz w:val="28"/>
              </w:rPr>
              <w:fldChar w:fldCharType="end"/>
            </w:r>
            <w:r w:rsidRPr="008952EC">
              <w:rPr>
                <w:sz w:val="28"/>
              </w:rPr>
              <w:t xml:space="preserve"> if appropriate</w:t>
            </w:r>
          </w:p>
          <w:p w14:paraId="493189FD" w14:textId="77777777" w:rsidR="00E32018" w:rsidRPr="008952EC" w:rsidRDefault="00E32018" w:rsidP="00C34BC5">
            <w:pPr>
              <w:pStyle w:val="Header"/>
              <w:tabs>
                <w:tab w:val="clear" w:pos="4320"/>
              </w:tabs>
              <w:jc w:val="center"/>
              <w:rPr>
                <w:sz w:val="28"/>
              </w:rPr>
            </w:pPr>
            <w:r w:rsidRPr="008952EC">
              <w:rPr>
                <w:sz w:val="28"/>
              </w:rPr>
              <w:t xml:space="preserve">Do not leave any cells blank </w:t>
            </w:r>
          </w:p>
          <w:p w14:paraId="0C8784DB" w14:textId="77777777" w:rsidR="00E32018" w:rsidRPr="008952EC" w:rsidRDefault="00E32018" w:rsidP="00C34BC5">
            <w:pPr>
              <w:pStyle w:val="Header"/>
              <w:tabs>
                <w:tab w:val="clear" w:pos="4320"/>
              </w:tabs>
              <w:jc w:val="center"/>
              <w:rPr>
                <w:sz w:val="28"/>
              </w:rPr>
            </w:pPr>
            <w:r w:rsidRPr="008952EC">
              <w:rPr>
                <w:sz w:val="28"/>
              </w:rPr>
              <w:t>Please indicate “NA” if not applicable</w:t>
            </w:r>
          </w:p>
          <w:p w14:paraId="46008626" w14:textId="77777777" w:rsidR="00E32018" w:rsidRPr="008952EC" w:rsidRDefault="00E32018" w:rsidP="00C34BC5">
            <w:pPr>
              <w:pStyle w:val="Header"/>
              <w:tabs>
                <w:tab w:val="clear" w:pos="4320"/>
              </w:tabs>
              <w:jc w:val="center"/>
              <w:rPr>
                <w:sz w:val="28"/>
              </w:rPr>
            </w:pPr>
            <w:r w:rsidRPr="008952EC">
              <w:rPr>
                <w:sz w:val="28"/>
              </w:rPr>
              <w:t>Provide any supplementary documents/information in separate files</w:t>
            </w:r>
          </w:p>
          <w:p w14:paraId="1D272950" w14:textId="77777777" w:rsidR="00E32018" w:rsidRPr="008952EC" w:rsidRDefault="00E32018" w:rsidP="00C34BC5">
            <w:pPr>
              <w:pStyle w:val="Header"/>
              <w:tabs>
                <w:tab w:val="clear" w:pos="4320"/>
              </w:tabs>
              <w:jc w:val="center"/>
              <w:rPr>
                <w:b/>
                <w:color w:val="4F81BD"/>
                <w:sz w:val="28"/>
              </w:rPr>
            </w:pPr>
            <w:r w:rsidRPr="008952EC">
              <w:rPr>
                <w:sz w:val="28"/>
              </w:rPr>
              <w:t>Add additional rows in tables, if necessary</w:t>
            </w:r>
            <w:r w:rsidR="006B6A05" w:rsidRPr="008952EC">
              <w:rPr>
                <w:sz w:val="28"/>
              </w:rPr>
              <w:t>, but no change(s) in format and/or text, please.</w:t>
            </w:r>
          </w:p>
        </w:tc>
      </w:tr>
    </w:tbl>
    <w:p w14:paraId="02547444" w14:textId="77777777" w:rsidR="00E32018" w:rsidRPr="008952EC" w:rsidRDefault="00E32018" w:rsidP="00E32018">
      <w:pPr>
        <w:pStyle w:val="Header"/>
        <w:tabs>
          <w:tab w:val="clear" w:pos="4320"/>
        </w:tabs>
        <w:jc w:val="center"/>
      </w:pPr>
    </w:p>
    <w:p w14:paraId="7CFCF79E" w14:textId="77777777" w:rsidR="00E32018" w:rsidRPr="008952EC" w:rsidRDefault="00E32018" w:rsidP="00E32018">
      <w:pPr>
        <w:jc w:val="center"/>
        <w:rPr>
          <w:color w:val="339966"/>
        </w:rPr>
      </w:pPr>
    </w:p>
    <w:tbl>
      <w:tblPr>
        <w:tblW w:w="0" w:type="auto"/>
        <w:tblLook w:val="04A0" w:firstRow="1" w:lastRow="0" w:firstColumn="1" w:lastColumn="0" w:noHBand="0" w:noVBand="1"/>
      </w:tblPr>
      <w:tblGrid>
        <w:gridCol w:w="9029"/>
      </w:tblGrid>
      <w:tr w:rsidR="00585B84" w:rsidRPr="008952EC" w14:paraId="2AF33F43" w14:textId="77777777" w:rsidTr="008076A3">
        <w:tc>
          <w:tcPr>
            <w:tcW w:w="9963" w:type="dxa"/>
            <w:shd w:val="clear" w:color="auto" w:fill="auto"/>
          </w:tcPr>
          <w:p w14:paraId="0FB471F7" w14:textId="1A022884" w:rsidR="00585B84" w:rsidRPr="008952EC" w:rsidRDefault="00585B84" w:rsidP="002D2BC0">
            <w:r w:rsidRPr="008952EC">
              <w:t xml:space="preserve">Electronic copy of the annual progress report (including additional documents, if relevant) accompanied by the printed or scanned copy of signed </w:t>
            </w:r>
            <w:r w:rsidRPr="008952EC">
              <w:rPr>
                <w:b/>
                <w:bCs/>
              </w:rPr>
              <w:t xml:space="preserve">Executive Summary </w:t>
            </w:r>
            <w:r w:rsidRPr="008952EC">
              <w:t xml:space="preserve">and the </w:t>
            </w:r>
            <w:r w:rsidRPr="008952EC">
              <w:rPr>
                <w:b/>
              </w:rPr>
              <w:t>cover letter</w:t>
            </w:r>
            <w:r w:rsidRPr="008952EC">
              <w:t xml:space="preserve"> to be submitted to the WHO Regional Office by </w:t>
            </w:r>
            <w:ins w:id="2" w:author="NASSEF, Amira Mohamed" w:date="2021-03-01T10:54:00Z">
              <w:r w:rsidR="00B04095" w:rsidRPr="00B35315">
                <w:rPr>
                  <w:highlight w:val="lightGray"/>
                  <w:rPrChange w:id="3" w:author="NASSEF, Amira Mohamed" w:date="2021-03-01T10:54:00Z">
                    <w:rPr>
                      <w:b/>
                      <w:bCs/>
                      <w:u w:val="single"/>
                    </w:rPr>
                  </w:rPrChange>
                </w:rPr>
                <w:t>[Date……….]</w:t>
              </w:r>
            </w:ins>
            <w:del w:id="4" w:author="NASSEF, Amira Mohamed" w:date="2021-03-01T10:54:00Z">
              <w:r w:rsidR="00B04095" w:rsidRPr="00BD1B80" w:rsidDel="00B35315">
                <w:rPr>
                  <w:b/>
                  <w:bCs/>
                  <w:u w:val="single"/>
                </w:rPr>
                <w:delText xml:space="preserve"> 2020</w:delText>
              </w:r>
            </w:del>
            <w:ins w:id="5" w:author="NAGUIB, Rasha Ahmed" w:date="2021-01-26T08:25:00Z">
              <w:del w:id="6" w:author="NASSEF, Amira Mohamed" w:date="2021-03-01T10:54:00Z">
                <w:r w:rsidR="00B04095" w:rsidDel="00B35315">
                  <w:rPr>
                    <w:b/>
                    <w:bCs/>
                    <w:u w:val="single"/>
                  </w:rPr>
                  <w:delText>1</w:delText>
                </w:r>
              </w:del>
            </w:ins>
            <w:r w:rsidR="00B04095" w:rsidRPr="00BD1B80">
              <w:t xml:space="preserve"> </w:t>
            </w:r>
            <w:r w:rsidRPr="008952EC">
              <w:t>to:</w:t>
            </w:r>
          </w:p>
          <w:p w14:paraId="1884CF99" w14:textId="77777777" w:rsidR="00585B84" w:rsidRPr="008952EC" w:rsidRDefault="00585B84" w:rsidP="00E32018"/>
          <w:p w14:paraId="3A1CE345" w14:textId="549055F5" w:rsidR="00585B84" w:rsidRPr="008952EC" w:rsidDel="00B04095" w:rsidRDefault="00585B84" w:rsidP="008B359E">
            <w:pPr>
              <w:rPr>
                <w:del w:id="7" w:author="NASSEF, Amira Mohamed" w:date="2021-03-01T10:56:00Z"/>
                <w:b/>
                <w:bCs/>
                <w:noProof/>
                <w:color w:val="0000FF"/>
                <w:szCs w:val="24"/>
              </w:rPr>
            </w:pPr>
            <w:del w:id="8" w:author="NASSEF, Amira Mohamed" w:date="2021-03-01T10:56:00Z">
              <w:r w:rsidRPr="008952EC" w:rsidDel="00B04095">
                <w:rPr>
                  <w:b/>
                  <w:bCs/>
                  <w:noProof/>
                  <w:color w:val="0000FF"/>
                  <w:szCs w:val="24"/>
                </w:rPr>
                <w:delText>EMR Polio Secretariat</w:delText>
              </w:r>
            </w:del>
          </w:p>
          <w:p w14:paraId="01479ADF" w14:textId="403E877F" w:rsidR="00585B84" w:rsidRPr="008952EC" w:rsidDel="00B04095" w:rsidRDefault="00585B84" w:rsidP="00585B84">
            <w:pPr>
              <w:rPr>
                <w:del w:id="9" w:author="NASSEF, Amira Mohamed" w:date="2021-03-01T10:56:00Z"/>
                <w:b/>
                <w:bCs/>
                <w:noProof/>
                <w:color w:val="0000FF"/>
                <w:szCs w:val="24"/>
              </w:rPr>
            </w:pPr>
          </w:p>
          <w:p w14:paraId="330D1775" w14:textId="068DF1E0" w:rsidR="00585B84" w:rsidRPr="008952EC" w:rsidDel="00B04095" w:rsidRDefault="00585B84" w:rsidP="00465E72">
            <w:pPr>
              <w:rPr>
                <w:del w:id="10" w:author="NASSEF, Amira Mohamed" w:date="2021-03-01T10:56:00Z"/>
                <w:noProof/>
                <w:color w:val="0000FF"/>
                <w:szCs w:val="24"/>
              </w:rPr>
            </w:pPr>
            <w:del w:id="11" w:author="NASSEF, Amira Mohamed" w:date="2021-03-01T10:56:00Z">
              <w:r w:rsidRPr="008952EC" w:rsidDel="00B04095">
                <w:rPr>
                  <w:b/>
                  <w:bCs/>
                  <w:noProof/>
                  <w:color w:val="0000FF"/>
                  <w:szCs w:val="24"/>
                </w:rPr>
                <w:delText>Ms Rasha Naguib</w:delText>
              </w:r>
            </w:del>
          </w:p>
          <w:p w14:paraId="1849B10F" w14:textId="270781F0" w:rsidR="00585B84" w:rsidRPr="008952EC" w:rsidDel="00B04095" w:rsidRDefault="00344E96" w:rsidP="00465E72">
            <w:pPr>
              <w:rPr>
                <w:del w:id="12" w:author="NASSEF, Amira Mohamed" w:date="2021-03-01T10:56:00Z"/>
                <w:noProof/>
                <w:color w:val="0000FF"/>
                <w:sz w:val="20"/>
              </w:rPr>
            </w:pPr>
            <w:del w:id="13" w:author="NASSEF, Amira Mohamed" w:date="2021-03-01T10:56:00Z">
              <w:r w:rsidDel="00B04095">
                <w:rPr>
                  <w:noProof/>
                  <w:color w:val="0000FF"/>
                  <w:sz w:val="20"/>
                </w:rPr>
                <w:delText>National Professional Officer</w:delText>
              </w:r>
              <w:r w:rsidR="00585B84" w:rsidRPr="008952EC" w:rsidDel="00B04095">
                <w:rPr>
                  <w:noProof/>
                  <w:color w:val="0000FF"/>
                  <w:sz w:val="20"/>
                </w:rPr>
                <w:delText>, Polio Eradication Program</w:delText>
              </w:r>
            </w:del>
          </w:p>
          <w:p w14:paraId="5E1A4B5A" w14:textId="1E3F7EEA" w:rsidR="006A72F2" w:rsidRPr="008952EC" w:rsidDel="00B04095" w:rsidRDefault="006A72F2" w:rsidP="00465E72">
            <w:pPr>
              <w:rPr>
                <w:del w:id="14" w:author="NASSEF, Amira Mohamed" w:date="2021-03-01T10:56:00Z"/>
                <w:noProof/>
                <w:color w:val="0000FF"/>
                <w:sz w:val="20"/>
              </w:rPr>
            </w:pPr>
            <w:del w:id="15" w:author="NASSEF, Amira Mohamed" w:date="2021-03-01T10:56:00Z">
              <w:r w:rsidRPr="008952EC" w:rsidDel="00B04095">
                <w:rPr>
                  <w:noProof/>
                  <w:color w:val="000000"/>
                </w:rPr>
                <w:delText xml:space="preserve">Email: </w:delText>
              </w:r>
              <w:r w:rsidR="00A860BA" w:rsidDel="00B04095">
                <w:fldChar w:fldCharType="begin"/>
              </w:r>
              <w:r w:rsidR="00A860BA" w:rsidDel="00B04095">
                <w:delInstrText xml:space="preserve"> HYPERLINK "mailto:naguibr@who.int" </w:delInstrText>
              </w:r>
              <w:r w:rsidR="00A860BA" w:rsidDel="00B04095">
                <w:fldChar w:fldCharType="separate"/>
              </w:r>
              <w:r w:rsidRPr="008952EC" w:rsidDel="00B04095">
                <w:rPr>
                  <w:rStyle w:val="Hyperlink"/>
                  <w:noProof/>
                  <w:szCs w:val="24"/>
                </w:rPr>
                <w:delText>naguibr@who.int</w:delText>
              </w:r>
              <w:r w:rsidR="00A860BA" w:rsidDel="00B04095">
                <w:rPr>
                  <w:rStyle w:val="Hyperlink"/>
                  <w:noProof/>
                  <w:szCs w:val="24"/>
                </w:rPr>
                <w:fldChar w:fldCharType="end"/>
              </w:r>
            </w:del>
          </w:p>
          <w:p w14:paraId="31C9950C" w14:textId="04F49786" w:rsidR="006A72F2" w:rsidRPr="008952EC" w:rsidDel="00B04095" w:rsidRDefault="006A72F2" w:rsidP="002D2BC0">
            <w:pPr>
              <w:rPr>
                <w:del w:id="16" w:author="NASSEF, Amira Mohamed" w:date="2021-03-01T10:56:00Z"/>
                <w:b/>
                <w:bCs/>
                <w:noProof/>
                <w:color w:val="0000FF"/>
                <w:szCs w:val="24"/>
              </w:rPr>
            </w:pPr>
          </w:p>
          <w:p w14:paraId="1D67CB52" w14:textId="2D37534E" w:rsidR="00EB2CF7" w:rsidRPr="008952EC" w:rsidDel="00B04095" w:rsidRDefault="00EB2CF7" w:rsidP="002D2BC0">
            <w:pPr>
              <w:rPr>
                <w:del w:id="17" w:author="NASSEF, Amira Mohamed" w:date="2021-03-01T10:56:00Z"/>
                <w:noProof/>
                <w:color w:val="0000FF"/>
                <w:szCs w:val="24"/>
              </w:rPr>
            </w:pPr>
            <w:del w:id="18" w:author="NASSEF, Amira Mohamed" w:date="2021-03-01T10:56:00Z">
              <w:r w:rsidRPr="008952EC" w:rsidDel="00B04095">
                <w:rPr>
                  <w:b/>
                  <w:bCs/>
                  <w:noProof/>
                  <w:color w:val="0000FF"/>
                  <w:szCs w:val="24"/>
                </w:rPr>
                <w:delText xml:space="preserve">Dr </w:delText>
              </w:r>
              <w:r w:rsidR="003418E3" w:rsidDel="00B04095">
                <w:rPr>
                  <w:b/>
                  <w:bCs/>
                  <w:noProof/>
                  <w:color w:val="0000FF"/>
                  <w:szCs w:val="24"/>
                </w:rPr>
                <w:delText>Ashraf Wahdan</w:delText>
              </w:r>
            </w:del>
          </w:p>
          <w:p w14:paraId="31EFDA16" w14:textId="5DFBF69A" w:rsidR="00EB2CF7" w:rsidRPr="008952EC" w:rsidDel="00B04095" w:rsidRDefault="00EB2CF7" w:rsidP="00EB2CF7">
            <w:pPr>
              <w:rPr>
                <w:del w:id="19" w:author="NASSEF, Amira Mohamed" w:date="2021-03-01T10:56:00Z"/>
                <w:noProof/>
                <w:color w:val="0000FF"/>
                <w:sz w:val="20"/>
              </w:rPr>
            </w:pPr>
            <w:del w:id="20" w:author="NASSEF, Amira Mohamed" w:date="2021-03-01T10:56:00Z">
              <w:r w:rsidRPr="008952EC" w:rsidDel="00B04095">
                <w:rPr>
                  <w:noProof/>
                  <w:color w:val="0000FF"/>
                  <w:sz w:val="20"/>
                </w:rPr>
                <w:delText xml:space="preserve">Medical Officer, </w:delText>
              </w:r>
              <w:r w:rsidR="00232528" w:rsidRPr="008952EC" w:rsidDel="00B04095">
                <w:rPr>
                  <w:noProof/>
                  <w:color w:val="0000FF"/>
                  <w:sz w:val="20"/>
                </w:rPr>
                <w:delText xml:space="preserve">Certificaiton, </w:delText>
              </w:r>
              <w:r w:rsidRPr="008952EC" w:rsidDel="00B04095">
                <w:rPr>
                  <w:noProof/>
                  <w:color w:val="0000FF"/>
                  <w:sz w:val="20"/>
                </w:rPr>
                <w:delText>Polio Eradication Program</w:delText>
              </w:r>
            </w:del>
          </w:p>
          <w:p w14:paraId="598E5AE7" w14:textId="3C49BD2D" w:rsidR="00AD5A38" w:rsidDel="00B04095" w:rsidRDefault="006A72F2" w:rsidP="00EB2CF7">
            <w:pPr>
              <w:rPr>
                <w:del w:id="21" w:author="NASSEF, Amira Mohamed" w:date="2021-03-01T10:56:00Z"/>
                <w:noProof/>
                <w:color w:val="000000"/>
              </w:rPr>
            </w:pPr>
            <w:del w:id="22" w:author="NASSEF, Amira Mohamed" w:date="2021-03-01T10:56:00Z">
              <w:r w:rsidRPr="008952EC" w:rsidDel="00B04095">
                <w:rPr>
                  <w:noProof/>
                  <w:color w:val="000000"/>
                </w:rPr>
                <w:delText>Email:</w:delText>
              </w:r>
              <w:r w:rsidR="003418E3" w:rsidDel="00B04095">
                <w:rPr>
                  <w:noProof/>
                  <w:color w:val="000000"/>
                </w:rPr>
                <w:delText xml:space="preserve"> </w:delText>
              </w:r>
              <w:r w:rsidR="00A860BA" w:rsidDel="00B04095">
                <w:fldChar w:fldCharType="begin"/>
              </w:r>
              <w:r w:rsidR="00A860BA" w:rsidDel="00B04095">
                <w:delInstrText xml:space="preserve"> HYPERLINK "mailto:wahdana@who.int" </w:delInstrText>
              </w:r>
              <w:r w:rsidR="00A860BA" w:rsidDel="00B04095">
                <w:fldChar w:fldCharType="separate"/>
              </w:r>
              <w:r w:rsidR="00AD5A38" w:rsidRPr="00AD165F" w:rsidDel="00B04095">
                <w:rPr>
                  <w:rStyle w:val="Hyperlink"/>
                  <w:noProof/>
                </w:rPr>
                <w:delText>wahdana@who.int</w:delText>
              </w:r>
              <w:r w:rsidR="00A860BA" w:rsidDel="00B04095">
                <w:rPr>
                  <w:rStyle w:val="Hyperlink"/>
                  <w:noProof/>
                </w:rPr>
                <w:fldChar w:fldCharType="end"/>
              </w:r>
            </w:del>
          </w:p>
          <w:p w14:paraId="454232C0" w14:textId="73EB3A5E" w:rsidR="006A72F2" w:rsidRPr="008952EC" w:rsidDel="00B04095" w:rsidRDefault="006A72F2" w:rsidP="00EB2CF7">
            <w:pPr>
              <w:rPr>
                <w:del w:id="23" w:author="NASSEF, Amira Mohamed" w:date="2021-03-01T10:56:00Z"/>
                <w:b/>
                <w:bCs/>
                <w:noProof/>
                <w:color w:val="0000FF"/>
                <w:szCs w:val="24"/>
              </w:rPr>
            </w:pPr>
          </w:p>
          <w:p w14:paraId="17A1B9A2" w14:textId="68738795" w:rsidR="00EB2CF7" w:rsidRPr="008952EC" w:rsidDel="00B04095" w:rsidRDefault="00EB2CF7" w:rsidP="00EB2CF7">
            <w:pPr>
              <w:rPr>
                <w:del w:id="24" w:author="NASSEF, Amira Mohamed" w:date="2021-03-01T10:56:00Z"/>
                <w:noProof/>
                <w:color w:val="0000FF"/>
                <w:szCs w:val="24"/>
              </w:rPr>
            </w:pPr>
            <w:del w:id="25" w:author="NASSEF, Amira Mohamed" w:date="2021-03-01T10:56:00Z">
              <w:r w:rsidRPr="008952EC" w:rsidDel="00B04095">
                <w:rPr>
                  <w:b/>
                  <w:bCs/>
                  <w:noProof/>
                  <w:color w:val="0000FF"/>
                  <w:szCs w:val="24"/>
                </w:rPr>
                <w:delText>Dr Humayun Asghar</w:delText>
              </w:r>
            </w:del>
          </w:p>
          <w:p w14:paraId="325B3313" w14:textId="3BB8B233" w:rsidR="00EB2CF7" w:rsidRPr="008952EC" w:rsidDel="00B04095" w:rsidRDefault="00EB2CF7" w:rsidP="00EB2CF7">
            <w:pPr>
              <w:rPr>
                <w:del w:id="26" w:author="NASSEF, Amira Mohamed" w:date="2021-03-01T10:56:00Z"/>
                <w:noProof/>
                <w:color w:val="0000FF"/>
                <w:sz w:val="20"/>
              </w:rPr>
            </w:pPr>
            <w:del w:id="27" w:author="NASSEF, Amira Mohamed" w:date="2021-03-01T10:56:00Z">
              <w:r w:rsidRPr="008952EC" w:rsidDel="00B04095">
                <w:rPr>
                  <w:noProof/>
                  <w:color w:val="0000FF"/>
                  <w:sz w:val="20"/>
                </w:rPr>
                <w:delText>Coordinator, Polio Eradication Program</w:delText>
              </w:r>
            </w:del>
          </w:p>
          <w:p w14:paraId="6FC334B8" w14:textId="2A145ACE" w:rsidR="00AD5A38" w:rsidDel="00B04095" w:rsidRDefault="006A72F2" w:rsidP="00585B84">
            <w:pPr>
              <w:rPr>
                <w:del w:id="28" w:author="NASSEF, Amira Mohamed" w:date="2021-03-01T10:56:00Z"/>
                <w:noProof/>
                <w:color w:val="000000"/>
                <w:szCs w:val="24"/>
              </w:rPr>
            </w:pPr>
            <w:del w:id="29" w:author="NASSEF, Amira Mohamed" w:date="2021-03-01T10:56:00Z">
              <w:r w:rsidRPr="008952EC" w:rsidDel="00B04095">
                <w:rPr>
                  <w:noProof/>
                  <w:color w:val="000000"/>
                </w:rPr>
                <w:delText>Email:</w:delText>
              </w:r>
              <w:r w:rsidRPr="008952EC" w:rsidDel="00B04095">
                <w:rPr>
                  <w:noProof/>
                  <w:color w:val="000000"/>
                  <w:szCs w:val="24"/>
                </w:rPr>
                <w:delText xml:space="preserve"> </w:delText>
              </w:r>
              <w:r w:rsidR="00A860BA" w:rsidDel="00B04095">
                <w:fldChar w:fldCharType="begin"/>
              </w:r>
              <w:r w:rsidR="00A860BA" w:rsidDel="00B04095">
                <w:delInstrText xml:space="preserve"> HYPERLINK "mailto:humayuna@who.int" </w:delInstrText>
              </w:r>
              <w:r w:rsidR="00A860BA" w:rsidDel="00B04095">
                <w:fldChar w:fldCharType="separate"/>
              </w:r>
              <w:r w:rsidR="00AD5A38" w:rsidRPr="00AD165F" w:rsidDel="00B04095">
                <w:rPr>
                  <w:rStyle w:val="Hyperlink"/>
                  <w:noProof/>
                  <w:szCs w:val="24"/>
                </w:rPr>
                <w:delText>humayuna@who.int</w:delText>
              </w:r>
              <w:r w:rsidR="00A860BA" w:rsidDel="00B04095">
                <w:rPr>
                  <w:rStyle w:val="Hyperlink"/>
                  <w:noProof/>
                  <w:szCs w:val="24"/>
                </w:rPr>
                <w:fldChar w:fldCharType="end"/>
              </w:r>
            </w:del>
          </w:p>
          <w:p w14:paraId="2ECA685D" w14:textId="69EC56AB" w:rsidR="006A72F2" w:rsidRDefault="006A72F2" w:rsidP="00585B84">
            <w:pPr>
              <w:rPr>
                <w:ins w:id="30" w:author="NASSEF, Amira Mohamed" w:date="2021-03-01T10:56:00Z"/>
                <w:noProof/>
                <w:color w:val="262626"/>
                <w:sz w:val="18"/>
                <w:szCs w:val="18"/>
              </w:rPr>
            </w:pPr>
          </w:p>
          <w:p w14:paraId="2AC5C30D" w14:textId="7FD896E5" w:rsidR="00B04095" w:rsidRDefault="00B04095" w:rsidP="00585B84">
            <w:pPr>
              <w:rPr>
                <w:ins w:id="31" w:author="NASSEF, Amira Mohamed" w:date="2021-03-01T10:56:00Z"/>
                <w:noProof/>
                <w:color w:val="262626"/>
                <w:sz w:val="18"/>
                <w:szCs w:val="18"/>
              </w:rPr>
            </w:pPr>
          </w:p>
          <w:p w14:paraId="3321D2D7" w14:textId="33A2617E" w:rsidR="00B04095" w:rsidRDefault="00B04095" w:rsidP="00585B84">
            <w:pPr>
              <w:rPr>
                <w:ins w:id="32" w:author="NASSEF, Amira Mohamed" w:date="2021-03-01T10:56:00Z"/>
                <w:noProof/>
                <w:color w:val="262626"/>
                <w:sz w:val="18"/>
                <w:szCs w:val="18"/>
              </w:rPr>
            </w:pPr>
          </w:p>
          <w:p w14:paraId="7782DB03" w14:textId="721903CA" w:rsidR="00B04095" w:rsidRDefault="00B04095" w:rsidP="00585B84">
            <w:pPr>
              <w:rPr>
                <w:ins w:id="33" w:author="NASSEF, Amira Mohamed" w:date="2021-03-01T10:56:00Z"/>
                <w:noProof/>
                <w:color w:val="262626"/>
                <w:sz w:val="18"/>
                <w:szCs w:val="18"/>
              </w:rPr>
            </w:pPr>
          </w:p>
          <w:p w14:paraId="44B34668" w14:textId="2CA0DE85" w:rsidR="00B04095" w:rsidRDefault="00B04095" w:rsidP="00585B84">
            <w:pPr>
              <w:rPr>
                <w:ins w:id="34" w:author="NASSEF, Amira Mohamed" w:date="2021-03-01T10:56:00Z"/>
                <w:noProof/>
                <w:color w:val="262626"/>
                <w:sz w:val="18"/>
                <w:szCs w:val="18"/>
              </w:rPr>
            </w:pPr>
          </w:p>
          <w:p w14:paraId="32856CE2" w14:textId="43AEE867" w:rsidR="00B04095" w:rsidRDefault="00B04095" w:rsidP="00585B84">
            <w:pPr>
              <w:rPr>
                <w:ins w:id="35" w:author="NASSEF, Amira Mohamed" w:date="2021-03-01T10:56:00Z"/>
                <w:noProof/>
                <w:color w:val="262626"/>
                <w:sz w:val="18"/>
                <w:szCs w:val="18"/>
              </w:rPr>
            </w:pPr>
          </w:p>
          <w:p w14:paraId="28168A24" w14:textId="03BE4EF0" w:rsidR="00B04095" w:rsidRDefault="00B04095" w:rsidP="00585B84">
            <w:pPr>
              <w:rPr>
                <w:ins w:id="36" w:author="NASSEF, Amira Mohamed" w:date="2021-03-01T10:56:00Z"/>
                <w:noProof/>
                <w:color w:val="262626"/>
                <w:sz w:val="18"/>
                <w:szCs w:val="18"/>
              </w:rPr>
            </w:pPr>
          </w:p>
          <w:p w14:paraId="36E70815" w14:textId="582DDEA0" w:rsidR="00B04095" w:rsidRDefault="00B04095" w:rsidP="00585B84">
            <w:pPr>
              <w:rPr>
                <w:ins w:id="37" w:author="NASSEF, Amira Mohamed" w:date="2021-03-01T10:56:00Z"/>
                <w:noProof/>
                <w:color w:val="262626"/>
                <w:sz w:val="18"/>
                <w:szCs w:val="18"/>
              </w:rPr>
            </w:pPr>
          </w:p>
          <w:p w14:paraId="72C28786" w14:textId="2BD612FF" w:rsidR="00B04095" w:rsidRDefault="00B04095" w:rsidP="00585B84">
            <w:pPr>
              <w:rPr>
                <w:ins w:id="38" w:author="NASSEF, Amira Mohamed" w:date="2021-03-01T10:56:00Z"/>
                <w:noProof/>
                <w:color w:val="262626"/>
                <w:sz w:val="18"/>
                <w:szCs w:val="18"/>
              </w:rPr>
            </w:pPr>
          </w:p>
          <w:p w14:paraId="4EA38918" w14:textId="72CF29FE" w:rsidR="00B04095" w:rsidRDefault="00B04095" w:rsidP="00585B84">
            <w:pPr>
              <w:rPr>
                <w:ins w:id="39" w:author="NASSEF, Amira Mohamed" w:date="2021-03-01T10:56:00Z"/>
                <w:noProof/>
                <w:color w:val="262626"/>
                <w:sz w:val="18"/>
                <w:szCs w:val="18"/>
              </w:rPr>
            </w:pPr>
          </w:p>
          <w:p w14:paraId="108AF208" w14:textId="3D73E104" w:rsidR="00B04095" w:rsidRDefault="00B04095" w:rsidP="00585B84">
            <w:pPr>
              <w:rPr>
                <w:ins w:id="40" w:author="NASSEF, Amira Mohamed" w:date="2021-03-01T10:56:00Z"/>
                <w:noProof/>
                <w:color w:val="262626"/>
                <w:sz w:val="18"/>
                <w:szCs w:val="18"/>
              </w:rPr>
            </w:pPr>
          </w:p>
          <w:p w14:paraId="218C3491" w14:textId="1AC9578D" w:rsidR="00B04095" w:rsidRDefault="00B04095" w:rsidP="00585B84">
            <w:pPr>
              <w:rPr>
                <w:ins w:id="41" w:author="NASSEF, Amira Mohamed" w:date="2021-03-01T10:56:00Z"/>
                <w:noProof/>
                <w:color w:val="262626"/>
                <w:sz w:val="18"/>
                <w:szCs w:val="18"/>
              </w:rPr>
            </w:pPr>
          </w:p>
          <w:p w14:paraId="39306A87" w14:textId="1173A0A0" w:rsidR="00B04095" w:rsidRDefault="00B04095" w:rsidP="00585B84">
            <w:pPr>
              <w:rPr>
                <w:ins w:id="42" w:author="NASSEF, Amira Mohamed" w:date="2021-03-01T10:56:00Z"/>
                <w:noProof/>
                <w:color w:val="262626"/>
                <w:sz w:val="18"/>
                <w:szCs w:val="18"/>
              </w:rPr>
            </w:pPr>
          </w:p>
          <w:p w14:paraId="1BE5DCF7" w14:textId="5C5AA41B" w:rsidR="00B04095" w:rsidRDefault="00B04095" w:rsidP="00585B84">
            <w:pPr>
              <w:rPr>
                <w:ins w:id="43" w:author="NASSEF, Amira Mohamed" w:date="2021-03-01T10:56:00Z"/>
                <w:noProof/>
                <w:color w:val="262626"/>
                <w:sz w:val="18"/>
                <w:szCs w:val="18"/>
              </w:rPr>
            </w:pPr>
          </w:p>
          <w:p w14:paraId="1C567860" w14:textId="3C54C92D" w:rsidR="00B04095" w:rsidRDefault="00B04095" w:rsidP="00585B84">
            <w:pPr>
              <w:rPr>
                <w:ins w:id="44" w:author="NASSEF, Amira Mohamed" w:date="2021-03-01T10:56:00Z"/>
                <w:noProof/>
                <w:color w:val="262626"/>
                <w:sz w:val="18"/>
                <w:szCs w:val="18"/>
              </w:rPr>
            </w:pPr>
          </w:p>
          <w:p w14:paraId="1BB69612" w14:textId="46A7F865" w:rsidR="00B04095" w:rsidRDefault="00B04095" w:rsidP="00585B84">
            <w:pPr>
              <w:rPr>
                <w:ins w:id="45" w:author="NASSEF, Amira Mohamed" w:date="2021-03-01T10:56:00Z"/>
                <w:noProof/>
                <w:color w:val="262626"/>
                <w:sz w:val="18"/>
                <w:szCs w:val="18"/>
              </w:rPr>
            </w:pPr>
          </w:p>
          <w:p w14:paraId="34F11BF3" w14:textId="20CA0A47" w:rsidR="00B04095" w:rsidRDefault="00B04095" w:rsidP="00585B84">
            <w:pPr>
              <w:rPr>
                <w:ins w:id="46" w:author="NASSEF, Amira Mohamed" w:date="2021-03-01T10:56:00Z"/>
                <w:noProof/>
                <w:color w:val="262626"/>
                <w:sz w:val="18"/>
                <w:szCs w:val="18"/>
              </w:rPr>
            </w:pPr>
          </w:p>
          <w:p w14:paraId="01F906D6" w14:textId="4987E654" w:rsidR="00B04095" w:rsidRDefault="00B04095" w:rsidP="00585B84">
            <w:pPr>
              <w:rPr>
                <w:ins w:id="47" w:author="NASSEF, Amira Mohamed" w:date="2021-03-01T10:56:00Z"/>
                <w:noProof/>
                <w:color w:val="262626"/>
                <w:sz w:val="18"/>
                <w:szCs w:val="18"/>
              </w:rPr>
            </w:pPr>
          </w:p>
          <w:p w14:paraId="7D9C1342" w14:textId="679BCDA6" w:rsidR="00B04095" w:rsidRDefault="00B04095" w:rsidP="00585B84">
            <w:pPr>
              <w:rPr>
                <w:ins w:id="48" w:author="NASSEF, Amira Mohamed" w:date="2021-03-01T10:56:00Z"/>
                <w:noProof/>
                <w:color w:val="262626"/>
                <w:sz w:val="18"/>
                <w:szCs w:val="18"/>
              </w:rPr>
            </w:pPr>
          </w:p>
          <w:p w14:paraId="5F2D511D" w14:textId="688DB061" w:rsidR="00B04095" w:rsidRDefault="00B04095" w:rsidP="00585B84">
            <w:pPr>
              <w:rPr>
                <w:ins w:id="49" w:author="NASSEF, Amira Mohamed" w:date="2021-03-01T10:56:00Z"/>
                <w:noProof/>
                <w:color w:val="262626"/>
                <w:sz w:val="18"/>
                <w:szCs w:val="18"/>
              </w:rPr>
            </w:pPr>
          </w:p>
          <w:p w14:paraId="1EB47A31" w14:textId="0CC0746F" w:rsidR="00B04095" w:rsidRDefault="00B04095" w:rsidP="00585B84">
            <w:pPr>
              <w:rPr>
                <w:ins w:id="50" w:author="NASSEF, Amira Mohamed" w:date="2021-03-01T10:56:00Z"/>
                <w:noProof/>
                <w:color w:val="262626"/>
                <w:sz w:val="18"/>
                <w:szCs w:val="18"/>
              </w:rPr>
            </w:pPr>
          </w:p>
          <w:p w14:paraId="4E3F7681" w14:textId="73B204D5" w:rsidR="00B04095" w:rsidRDefault="00B04095" w:rsidP="00585B84">
            <w:pPr>
              <w:rPr>
                <w:ins w:id="51" w:author="NASSEF, Amira Mohamed" w:date="2021-03-01T10:56:00Z"/>
                <w:noProof/>
                <w:color w:val="262626"/>
                <w:sz w:val="18"/>
                <w:szCs w:val="18"/>
              </w:rPr>
            </w:pPr>
          </w:p>
          <w:p w14:paraId="0F7054A5" w14:textId="636BFBC1" w:rsidR="00B04095" w:rsidRDefault="00B04095" w:rsidP="00585B84">
            <w:pPr>
              <w:rPr>
                <w:ins w:id="52" w:author="NASSEF, Amira Mohamed" w:date="2021-03-01T10:56:00Z"/>
                <w:noProof/>
                <w:color w:val="262626"/>
                <w:sz w:val="18"/>
                <w:szCs w:val="18"/>
              </w:rPr>
            </w:pPr>
          </w:p>
          <w:p w14:paraId="40A615B2" w14:textId="3E9B2DCC" w:rsidR="00B04095" w:rsidRDefault="00B04095" w:rsidP="00585B84">
            <w:pPr>
              <w:rPr>
                <w:ins w:id="53" w:author="NASSEF, Amira Mohamed" w:date="2021-03-01T10:56:00Z"/>
                <w:noProof/>
                <w:color w:val="262626"/>
                <w:sz w:val="18"/>
                <w:szCs w:val="18"/>
              </w:rPr>
            </w:pPr>
          </w:p>
          <w:p w14:paraId="6238C6AC" w14:textId="372A8CFA" w:rsidR="00B04095" w:rsidRDefault="00B04095" w:rsidP="00585B84">
            <w:pPr>
              <w:rPr>
                <w:ins w:id="54" w:author="NASSEF, Amira Mohamed" w:date="2021-03-01T10:56:00Z"/>
                <w:noProof/>
                <w:color w:val="262626"/>
                <w:sz w:val="18"/>
                <w:szCs w:val="18"/>
              </w:rPr>
            </w:pPr>
          </w:p>
          <w:p w14:paraId="766F1A26" w14:textId="1F4B2103" w:rsidR="00B04095" w:rsidRDefault="00B04095" w:rsidP="00585B84">
            <w:pPr>
              <w:rPr>
                <w:ins w:id="55" w:author="NASSEF, Amira Mohamed" w:date="2021-03-01T10:56:00Z"/>
                <w:noProof/>
                <w:color w:val="262626"/>
                <w:sz w:val="18"/>
                <w:szCs w:val="18"/>
              </w:rPr>
            </w:pPr>
          </w:p>
          <w:p w14:paraId="203E37A6" w14:textId="0DE9A0B1" w:rsidR="00B04095" w:rsidRDefault="00B04095" w:rsidP="00585B84">
            <w:pPr>
              <w:rPr>
                <w:ins w:id="56" w:author="NASSEF, Amira Mohamed" w:date="2021-03-01T10:56:00Z"/>
                <w:noProof/>
                <w:color w:val="262626"/>
                <w:sz w:val="18"/>
                <w:szCs w:val="18"/>
              </w:rPr>
            </w:pPr>
          </w:p>
          <w:p w14:paraId="56C6616B" w14:textId="13942BC7" w:rsidR="00B04095" w:rsidRDefault="00B04095" w:rsidP="00585B84">
            <w:pPr>
              <w:rPr>
                <w:ins w:id="57" w:author="NASSEF, Amira Mohamed" w:date="2021-03-01T10:56:00Z"/>
                <w:noProof/>
                <w:color w:val="262626"/>
                <w:sz w:val="18"/>
                <w:szCs w:val="18"/>
              </w:rPr>
            </w:pPr>
          </w:p>
          <w:p w14:paraId="366025F8" w14:textId="77777777" w:rsidR="00B04095" w:rsidRDefault="00B04095" w:rsidP="00585B84">
            <w:pPr>
              <w:rPr>
                <w:noProof/>
                <w:color w:val="262626"/>
                <w:sz w:val="18"/>
                <w:szCs w:val="18"/>
              </w:rPr>
            </w:pPr>
          </w:p>
          <w:p w14:paraId="26127275" w14:textId="77777777" w:rsidR="00AD5A38" w:rsidRPr="008952EC" w:rsidRDefault="00AD5A38" w:rsidP="00585B84">
            <w:pPr>
              <w:rPr>
                <w:noProof/>
                <w:color w:val="262626"/>
                <w:sz w:val="18"/>
                <w:szCs w:val="18"/>
              </w:rPr>
            </w:pPr>
          </w:p>
          <w:p w14:paraId="2CBDAE99" w14:textId="77777777" w:rsidR="00585B84" w:rsidRPr="008952EC" w:rsidRDefault="00585B84" w:rsidP="00585B84">
            <w:pPr>
              <w:rPr>
                <w:noProof/>
                <w:color w:val="262626"/>
                <w:sz w:val="18"/>
                <w:szCs w:val="18"/>
              </w:rPr>
            </w:pPr>
            <w:r w:rsidRPr="008952EC">
              <w:rPr>
                <w:noProof/>
                <w:color w:val="262626"/>
                <w:sz w:val="18"/>
                <w:szCs w:val="18"/>
              </w:rPr>
              <w:t>World Health Organization</w:t>
            </w:r>
          </w:p>
          <w:p w14:paraId="03DFF0FD" w14:textId="77777777" w:rsidR="00585B84" w:rsidRPr="008952EC" w:rsidRDefault="00585B84" w:rsidP="00465E72">
            <w:pPr>
              <w:rPr>
                <w:noProof/>
                <w:color w:val="262626"/>
                <w:sz w:val="18"/>
                <w:szCs w:val="18"/>
              </w:rPr>
            </w:pPr>
            <w:r w:rsidRPr="008952EC">
              <w:rPr>
                <w:noProof/>
                <w:color w:val="262626"/>
                <w:sz w:val="18"/>
                <w:szCs w:val="18"/>
              </w:rPr>
              <w:t xml:space="preserve">Regional Office for the Eastern Mediterannean </w:t>
            </w:r>
            <w:r w:rsidR="006A72F2" w:rsidRPr="008952EC">
              <w:rPr>
                <w:noProof/>
                <w:color w:val="262626"/>
                <w:sz w:val="18"/>
                <w:szCs w:val="18"/>
              </w:rPr>
              <w:t>(</w:t>
            </w:r>
            <w:r w:rsidRPr="008952EC">
              <w:rPr>
                <w:noProof/>
                <w:color w:val="262626"/>
                <w:sz w:val="18"/>
                <w:szCs w:val="18"/>
              </w:rPr>
              <w:t>EMRO)</w:t>
            </w:r>
          </w:p>
          <w:p w14:paraId="412CBF60" w14:textId="77777777" w:rsidR="00585B84" w:rsidRDefault="00585B84" w:rsidP="002D2BC0">
            <w:pPr>
              <w:rPr>
                <w:noProof/>
                <w:color w:val="262626"/>
                <w:sz w:val="18"/>
                <w:szCs w:val="18"/>
              </w:rPr>
            </w:pPr>
            <w:r w:rsidRPr="008952EC">
              <w:rPr>
                <w:noProof/>
                <w:color w:val="262626"/>
                <w:sz w:val="18"/>
                <w:szCs w:val="18"/>
              </w:rPr>
              <w:t>P</w:t>
            </w:r>
            <w:r w:rsidR="006A72F2" w:rsidRPr="008952EC">
              <w:rPr>
                <w:noProof/>
                <w:color w:val="262626"/>
                <w:sz w:val="18"/>
                <w:szCs w:val="18"/>
              </w:rPr>
              <w:t>.</w:t>
            </w:r>
            <w:r w:rsidRPr="008952EC">
              <w:rPr>
                <w:noProof/>
                <w:color w:val="262626"/>
                <w:sz w:val="18"/>
                <w:szCs w:val="18"/>
              </w:rPr>
              <w:t>O</w:t>
            </w:r>
            <w:r w:rsidR="006A72F2" w:rsidRPr="008952EC">
              <w:rPr>
                <w:noProof/>
                <w:color w:val="262626"/>
                <w:sz w:val="18"/>
                <w:szCs w:val="18"/>
              </w:rPr>
              <w:t>.</w:t>
            </w:r>
            <w:r w:rsidRPr="008952EC">
              <w:rPr>
                <w:noProof/>
                <w:color w:val="262626"/>
                <w:sz w:val="18"/>
                <w:szCs w:val="18"/>
              </w:rPr>
              <w:t xml:space="preserve"> Box </w:t>
            </w:r>
            <w:r w:rsidR="002D2BC0" w:rsidRPr="008952EC">
              <w:rPr>
                <w:noProof/>
                <w:color w:val="262626"/>
                <w:sz w:val="18"/>
                <w:szCs w:val="18"/>
              </w:rPr>
              <w:t>7608</w:t>
            </w:r>
            <w:r w:rsidRPr="008952EC">
              <w:rPr>
                <w:noProof/>
                <w:color w:val="262626"/>
                <w:sz w:val="18"/>
                <w:szCs w:val="18"/>
              </w:rPr>
              <w:t xml:space="preserve">| </w:t>
            </w:r>
            <w:r w:rsidR="002D2BC0" w:rsidRPr="008952EC">
              <w:rPr>
                <w:noProof/>
                <w:color w:val="262626"/>
                <w:sz w:val="18"/>
                <w:szCs w:val="18"/>
              </w:rPr>
              <w:t>Nasr City</w:t>
            </w:r>
            <w:r w:rsidRPr="008952EC">
              <w:rPr>
                <w:noProof/>
                <w:color w:val="262626"/>
                <w:sz w:val="18"/>
                <w:szCs w:val="18"/>
              </w:rPr>
              <w:t xml:space="preserve"> </w:t>
            </w:r>
            <w:r w:rsidR="002D2BC0" w:rsidRPr="008952EC">
              <w:rPr>
                <w:noProof/>
                <w:color w:val="262626"/>
                <w:sz w:val="18"/>
                <w:szCs w:val="18"/>
              </w:rPr>
              <w:t>(</w:t>
            </w:r>
            <w:r w:rsidRPr="008952EC">
              <w:rPr>
                <w:noProof/>
                <w:color w:val="262626"/>
                <w:sz w:val="18"/>
                <w:szCs w:val="18"/>
              </w:rPr>
              <w:t>11371</w:t>
            </w:r>
            <w:r w:rsidR="002D2BC0" w:rsidRPr="008952EC">
              <w:rPr>
                <w:noProof/>
                <w:color w:val="262626"/>
                <w:sz w:val="18"/>
                <w:szCs w:val="18"/>
              </w:rPr>
              <w:t>) Cairo</w:t>
            </w:r>
            <w:r w:rsidRPr="008952EC">
              <w:rPr>
                <w:noProof/>
                <w:color w:val="262626"/>
                <w:sz w:val="18"/>
                <w:szCs w:val="18"/>
              </w:rPr>
              <w:t xml:space="preserve"> | Egypt</w:t>
            </w:r>
          </w:p>
          <w:p w14:paraId="6CB698D1" w14:textId="77777777" w:rsidR="0029136D" w:rsidRDefault="0029136D" w:rsidP="002D2BC0">
            <w:pPr>
              <w:rPr>
                <w:noProof/>
                <w:color w:val="262626"/>
                <w:sz w:val="18"/>
                <w:szCs w:val="18"/>
              </w:rPr>
            </w:pPr>
            <w:r>
              <w:rPr>
                <w:noProof/>
                <w:color w:val="262626"/>
                <w:sz w:val="18"/>
                <w:szCs w:val="18"/>
              </w:rPr>
              <w:t>Telephone: +20 (0) 2 2276 5000</w:t>
            </w:r>
          </w:p>
          <w:p w14:paraId="34118D0D" w14:textId="77777777" w:rsidR="0029136D" w:rsidRPr="008952EC" w:rsidRDefault="0029136D" w:rsidP="002D2BC0">
            <w:pPr>
              <w:rPr>
                <w:noProof/>
                <w:color w:val="262626"/>
                <w:sz w:val="18"/>
                <w:szCs w:val="18"/>
              </w:rPr>
            </w:pPr>
            <w:r>
              <w:rPr>
                <w:noProof/>
                <w:color w:val="262626"/>
                <w:sz w:val="18"/>
                <w:szCs w:val="18"/>
              </w:rPr>
              <w:t>Fax: +20 (0) 2 2349 2092</w:t>
            </w:r>
          </w:p>
          <w:p w14:paraId="205D00C5" w14:textId="77777777" w:rsidR="00585B84" w:rsidRPr="008952EC" w:rsidRDefault="00585B84" w:rsidP="00E32018">
            <w:pPr>
              <w:rPr>
                <w:b/>
                <w:bCs/>
              </w:rPr>
            </w:pPr>
            <w:r w:rsidRPr="008952EC">
              <w:rPr>
                <w:b/>
                <w:bCs/>
              </w:rPr>
              <w:t xml:space="preserve"> </w:t>
            </w:r>
          </w:p>
        </w:tc>
      </w:tr>
    </w:tbl>
    <w:p w14:paraId="50CEC1EF" w14:textId="77777777" w:rsidR="007C38E3" w:rsidRPr="008952EC" w:rsidRDefault="00E32018" w:rsidP="007C38E3">
      <w:r w:rsidRPr="008952EC">
        <w:br w:type="page"/>
      </w:r>
    </w:p>
    <w:p w14:paraId="26F2CA70" w14:textId="77777777" w:rsidR="001A20E3" w:rsidRPr="005224D5" w:rsidRDefault="00D76348">
      <w:pPr>
        <w:pStyle w:val="TOCHeading"/>
      </w:pPr>
      <w:r w:rsidRPr="005224D5">
        <w:rPr>
          <w:smallCaps/>
          <w:color w:val="0563C1"/>
          <w:sz w:val="44"/>
          <w:szCs w:val="44"/>
          <w:lang w:val="en-GB" w:eastAsia="ja-JP"/>
        </w:rPr>
        <w:lastRenderedPageBreak/>
        <w:t>Table of Sections</w:t>
      </w:r>
    </w:p>
    <w:p w14:paraId="4B4CF1A5" w14:textId="77777777" w:rsidR="003C24D5" w:rsidRPr="00C81CEB" w:rsidRDefault="0074720A">
      <w:pPr>
        <w:pStyle w:val="TOC1"/>
        <w:rPr>
          <w:rFonts w:eastAsia="Times New Roman"/>
          <w:lang w:eastAsia="en-US"/>
        </w:rPr>
      </w:pPr>
      <w:r>
        <w:fldChar w:fldCharType="begin"/>
      </w:r>
      <w:r>
        <w:instrText xml:space="preserve"> TOC \o "1-1" \h \z \u </w:instrText>
      </w:r>
      <w:r>
        <w:fldChar w:fldCharType="separate"/>
      </w:r>
      <w:hyperlink w:anchor="_Toc29997518" w:history="1">
        <w:r w:rsidR="003C24D5" w:rsidRPr="00B12F1D">
          <w:rPr>
            <w:rStyle w:val="Hyperlink"/>
          </w:rPr>
          <w:t>Abbreviations and Acronyms</w:t>
        </w:r>
        <w:r w:rsidR="003C24D5">
          <w:rPr>
            <w:webHidden/>
          </w:rPr>
          <w:tab/>
        </w:r>
        <w:r w:rsidR="003C24D5">
          <w:rPr>
            <w:webHidden/>
          </w:rPr>
          <w:fldChar w:fldCharType="begin"/>
        </w:r>
        <w:r w:rsidR="003C24D5">
          <w:rPr>
            <w:webHidden/>
          </w:rPr>
          <w:instrText xml:space="preserve"> PAGEREF _Toc29997518 \h </w:instrText>
        </w:r>
        <w:r w:rsidR="003C24D5">
          <w:rPr>
            <w:webHidden/>
          </w:rPr>
        </w:r>
        <w:r w:rsidR="003C24D5">
          <w:rPr>
            <w:webHidden/>
          </w:rPr>
          <w:fldChar w:fldCharType="separate"/>
        </w:r>
        <w:r w:rsidR="00DF5D72">
          <w:rPr>
            <w:webHidden/>
          </w:rPr>
          <w:t>4</w:t>
        </w:r>
        <w:r w:rsidR="003C24D5">
          <w:rPr>
            <w:webHidden/>
          </w:rPr>
          <w:fldChar w:fldCharType="end"/>
        </w:r>
      </w:hyperlink>
    </w:p>
    <w:p w14:paraId="61DF214E" w14:textId="77777777" w:rsidR="003C24D5" w:rsidRPr="00C81CEB" w:rsidRDefault="00A860BA">
      <w:pPr>
        <w:pStyle w:val="TOC1"/>
        <w:tabs>
          <w:tab w:val="left" w:pos="1320"/>
        </w:tabs>
        <w:rPr>
          <w:rFonts w:eastAsia="Times New Roman"/>
          <w:lang w:eastAsia="en-US"/>
        </w:rPr>
      </w:pPr>
      <w:hyperlink w:anchor="_Toc29997519" w:history="1">
        <w:r w:rsidR="003C24D5" w:rsidRPr="00B12F1D">
          <w:rPr>
            <w:rStyle w:val="Hyperlink"/>
          </w:rPr>
          <w:t>Section 1:</w:t>
        </w:r>
        <w:r w:rsidR="003C24D5" w:rsidRPr="00C81CEB">
          <w:rPr>
            <w:rFonts w:eastAsia="Times New Roman"/>
            <w:lang w:eastAsia="en-US"/>
          </w:rPr>
          <w:tab/>
        </w:r>
        <w:r w:rsidR="003C24D5" w:rsidRPr="00B12F1D">
          <w:rPr>
            <w:rStyle w:val="Hyperlink"/>
          </w:rPr>
          <w:t>NATIONAL CERTIFICATION COMMITTEE:</w:t>
        </w:r>
        <w:r w:rsidR="003C24D5">
          <w:rPr>
            <w:webHidden/>
          </w:rPr>
          <w:tab/>
        </w:r>
        <w:r w:rsidR="003C24D5">
          <w:rPr>
            <w:webHidden/>
          </w:rPr>
          <w:fldChar w:fldCharType="begin"/>
        </w:r>
        <w:r w:rsidR="003C24D5">
          <w:rPr>
            <w:webHidden/>
          </w:rPr>
          <w:instrText xml:space="preserve"> PAGEREF _Toc29997519 \h </w:instrText>
        </w:r>
        <w:r w:rsidR="003C24D5">
          <w:rPr>
            <w:webHidden/>
          </w:rPr>
        </w:r>
        <w:r w:rsidR="003C24D5">
          <w:rPr>
            <w:webHidden/>
          </w:rPr>
          <w:fldChar w:fldCharType="separate"/>
        </w:r>
        <w:r w:rsidR="00DF5D72">
          <w:rPr>
            <w:webHidden/>
          </w:rPr>
          <w:t>6</w:t>
        </w:r>
        <w:r w:rsidR="003C24D5">
          <w:rPr>
            <w:webHidden/>
          </w:rPr>
          <w:fldChar w:fldCharType="end"/>
        </w:r>
      </w:hyperlink>
    </w:p>
    <w:p w14:paraId="480D896C" w14:textId="77777777" w:rsidR="003C24D5" w:rsidRPr="00C81CEB" w:rsidRDefault="00A860BA">
      <w:pPr>
        <w:pStyle w:val="TOC1"/>
        <w:tabs>
          <w:tab w:val="left" w:pos="1320"/>
        </w:tabs>
        <w:rPr>
          <w:rFonts w:eastAsia="Times New Roman"/>
          <w:lang w:eastAsia="en-US"/>
        </w:rPr>
      </w:pPr>
      <w:hyperlink w:anchor="_Toc29997520" w:history="1">
        <w:r w:rsidR="003C24D5" w:rsidRPr="00B12F1D">
          <w:rPr>
            <w:rStyle w:val="Hyperlink"/>
            <w:bCs/>
          </w:rPr>
          <w:t>Section 2:</w:t>
        </w:r>
        <w:r w:rsidR="003C24D5" w:rsidRPr="00C81CEB">
          <w:rPr>
            <w:rFonts w:eastAsia="Times New Roman"/>
            <w:lang w:eastAsia="en-US"/>
          </w:rPr>
          <w:tab/>
        </w:r>
        <w:r w:rsidR="003C24D5" w:rsidRPr="00B12F1D">
          <w:rPr>
            <w:rStyle w:val="Hyperlink"/>
            <w:bCs/>
          </w:rPr>
          <w:t>EXECUTIVE SUMMARY</w:t>
        </w:r>
        <w:r w:rsidR="003C24D5">
          <w:rPr>
            <w:webHidden/>
          </w:rPr>
          <w:tab/>
        </w:r>
        <w:r w:rsidR="003C24D5">
          <w:rPr>
            <w:webHidden/>
          </w:rPr>
          <w:fldChar w:fldCharType="begin"/>
        </w:r>
        <w:r w:rsidR="003C24D5">
          <w:rPr>
            <w:webHidden/>
          </w:rPr>
          <w:instrText xml:space="preserve"> PAGEREF _Toc29997520 \h </w:instrText>
        </w:r>
        <w:r w:rsidR="003C24D5">
          <w:rPr>
            <w:webHidden/>
          </w:rPr>
        </w:r>
        <w:r w:rsidR="003C24D5">
          <w:rPr>
            <w:webHidden/>
          </w:rPr>
          <w:fldChar w:fldCharType="separate"/>
        </w:r>
        <w:r w:rsidR="00DF5D72">
          <w:rPr>
            <w:webHidden/>
          </w:rPr>
          <w:t>8</w:t>
        </w:r>
        <w:r w:rsidR="003C24D5">
          <w:rPr>
            <w:webHidden/>
          </w:rPr>
          <w:fldChar w:fldCharType="end"/>
        </w:r>
      </w:hyperlink>
    </w:p>
    <w:p w14:paraId="4A5DD724" w14:textId="77777777" w:rsidR="003C24D5" w:rsidRPr="00C81CEB" w:rsidRDefault="00A860BA">
      <w:pPr>
        <w:pStyle w:val="TOC1"/>
        <w:tabs>
          <w:tab w:val="left" w:pos="1320"/>
        </w:tabs>
        <w:rPr>
          <w:rFonts w:eastAsia="Times New Roman"/>
          <w:lang w:eastAsia="en-US"/>
        </w:rPr>
      </w:pPr>
      <w:hyperlink w:anchor="_Toc29997521" w:history="1">
        <w:r w:rsidR="003C24D5" w:rsidRPr="00B12F1D">
          <w:rPr>
            <w:rStyle w:val="Hyperlink"/>
            <w:bCs/>
          </w:rPr>
          <w:t>Section 3:</w:t>
        </w:r>
        <w:r w:rsidR="003C24D5" w:rsidRPr="00C81CEB">
          <w:rPr>
            <w:rFonts w:eastAsia="Times New Roman"/>
            <w:lang w:eastAsia="en-US"/>
          </w:rPr>
          <w:tab/>
        </w:r>
        <w:r w:rsidR="003C24D5" w:rsidRPr="00B12F1D">
          <w:rPr>
            <w:rStyle w:val="Hyperlink"/>
            <w:bCs/>
          </w:rPr>
          <w:t>RESPONSE TO COMMENTS OF THE RCC ON THE PREVIOUS REPORT</w:t>
        </w:r>
        <w:r w:rsidR="003C24D5">
          <w:rPr>
            <w:webHidden/>
          </w:rPr>
          <w:tab/>
        </w:r>
        <w:r w:rsidR="003C24D5">
          <w:rPr>
            <w:webHidden/>
          </w:rPr>
          <w:fldChar w:fldCharType="begin"/>
        </w:r>
        <w:r w:rsidR="003C24D5">
          <w:rPr>
            <w:webHidden/>
          </w:rPr>
          <w:instrText xml:space="preserve"> PAGEREF _Toc29997521 \h </w:instrText>
        </w:r>
        <w:r w:rsidR="003C24D5">
          <w:rPr>
            <w:webHidden/>
          </w:rPr>
        </w:r>
        <w:r w:rsidR="003C24D5">
          <w:rPr>
            <w:webHidden/>
          </w:rPr>
          <w:fldChar w:fldCharType="separate"/>
        </w:r>
        <w:r w:rsidR="00DF5D72">
          <w:rPr>
            <w:webHidden/>
          </w:rPr>
          <w:t>10</w:t>
        </w:r>
        <w:r w:rsidR="003C24D5">
          <w:rPr>
            <w:webHidden/>
          </w:rPr>
          <w:fldChar w:fldCharType="end"/>
        </w:r>
      </w:hyperlink>
    </w:p>
    <w:p w14:paraId="0D1350EE" w14:textId="77777777" w:rsidR="003C24D5" w:rsidRPr="00C81CEB" w:rsidRDefault="00A860BA">
      <w:pPr>
        <w:pStyle w:val="TOC1"/>
        <w:tabs>
          <w:tab w:val="left" w:pos="1320"/>
        </w:tabs>
        <w:rPr>
          <w:rFonts w:eastAsia="Times New Roman"/>
          <w:lang w:eastAsia="en-US"/>
        </w:rPr>
      </w:pPr>
      <w:hyperlink w:anchor="_Toc29997522" w:history="1">
        <w:r w:rsidR="003C24D5" w:rsidRPr="00B12F1D">
          <w:rPr>
            <w:rStyle w:val="Hyperlink"/>
            <w:bCs/>
          </w:rPr>
          <w:t>Section 4:</w:t>
        </w:r>
        <w:r w:rsidR="003C24D5" w:rsidRPr="00C81CEB">
          <w:rPr>
            <w:rFonts w:eastAsia="Times New Roman"/>
            <w:lang w:eastAsia="en-US"/>
          </w:rPr>
          <w:tab/>
        </w:r>
        <w:r w:rsidR="003C24D5" w:rsidRPr="00B12F1D">
          <w:rPr>
            <w:rStyle w:val="Hyperlink"/>
            <w:bCs/>
          </w:rPr>
          <w:t>BACKGROUND INFORMATION</w:t>
        </w:r>
        <w:r w:rsidR="003C24D5">
          <w:rPr>
            <w:webHidden/>
          </w:rPr>
          <w:tab/>
        </w:r>
        <w:r w:rsidR="003C24D5">
          <w:rPr>
            <w:webHidden/>
          </w:rPr>
          <w:fldChar w:fldCharType="begin"/>
        </w:r>
        <w:r w:rsidR="003C24D5">
          <w:rPr>
            <w:webHidden/>
          </w:rPr>
          <w:instrText xml:space="preserve"> PAGEREF _Toc29997522 \h </w:instrText>
        </w:r>
        <w:r w:rsidR="003C24D5">
          <w:rPr>
            <w:webHidden/>
          </w:rPr>
        </w:r>
        <w:r w:rsidR="003C24D5">
          <w:rPr>
            <w:webHidden/>
          </w:rPr>
          <w:fldChar w:fldCharType="separate"/>
        </w:r>
        <w:r w:rsidR="00DF5D72">
          <w:rPr>
            <w:webHidden/>
          </w:rPr>
          <w:t>11</w:t>
        </w:r>
        <w:r w:rsidR="003C24D5">
          <w:rPr>
            <w:webHidden/>
          </w:rPr>
          <w:fldChar w:fldCharType="end"/>
        </w:r>
      </w:hyperlink>
    </w:p>
    <w:p w14:paraId="39146D90" w14:textId="77777777" w:rsidR="003C24D5" w:rsidRPr="00C81CEB" w:rsidRDefault="00A860BA">
      <w:pPr>
        <w:pStyle w:val="TOC1"/>
        <w:tabs>
          <w:tab w:val="left" w:pos="1320"/>
        </w:tabs>
        <w:rPr>
          <w:rFonts w:eastAsia="Times New Roman"/>
          <w:lang w:eastAsia="en-US"/>
        </w:rPr>
      </w:pPr>
      <w:hyperlink w:anchor="_Toc29997523" w:history="1">
        <w:r w:rsidR="003C24D5" w:rsidRPr="00B12F1D">
          <w:rPr>
            <w:rStyle w:val="Hyperlink"/>
            <w:bCs/>
          </w:rPr>
          <w:t>Section 5:</w:t>
        </w:r>
        <w:r w:rsidR="003C24D5" w:rsidRPr="00C81CEB">
          <w:rPr>
            <w:rFonts w:eastAsia="Times New Roman"/>
            <w:lang w:eastAsia="en-US"/>
          </w:rPr>
          <w:tab/>
        </w:r>
        <w:r w:rsidR="003C24D5" w:rsidRPr="00B12F1D">
          <w:rPr>
            <w:rStyle w:val="Hyperlink"/>
            <w:bCs/>
          </w:rPr>
          <w:t>PERFORMANCES OF AFP SURVEILLANCE AND ANALYSIS</w:t>
        </w:r>
        <w:r w:rsidR="003C24D5">
          <w:rPr>
            <w:webHidden/>
          </w:rPr>
          <w:tab/>
        </w:r>
        <w:r w:rsidR="003C24D5">
          <w:rPr>
            <w:webHidden/>
          </w:rPr>
          <w:fldChar w:fldCharType="begin"/>
        </w:r>
        <w:r w:rsidR="003C24D5">
          <w:rPr>
            <w:webHidden/>
          </w:rPr>
          <w:instrText xml:space="preserve"> PAGEREF _Toc29997523 \h </w:instrText>
        </w:r>
        <w:r w:rsidR="003C24D5">
          <w:rPr>
            <w:webHidden/>
          </w:rPr>
        </w:r>
        <w:r w:rsidR="003C24D5">
          <w:rPr>
            <w:webHidden/>
          </w:rPr>
          <w:fldChar w:fldCharType="separate"/>
        </w:r>
        <w:r w:rsidR="00DF5D72">
          <w:rPr>
            <w:webHidden/>
          </w:rPr>
          <w:t>12</w:t>
        </w:r>
        <w:r w:rsidR="003C24D5">
          <w:rPr>
            <w:webHidden/>
          </w:rPr>
          <w:fldChar w:fldCharType="end"/>
        </w:r>
      </w:hyperlink>
    </w:p>
    <w:p w14:paraId="5FBC0281" w14:textId="77777777" w:rsidR="003C24D5" w:rsidRPr="00C81CEB" w:rsidRDefault="00A860BA">
      <w:pPr>
        <w:pStyle w:val="TOC1"/>
        <w:tabs>
          <w:tab w:val="left" w:pos="1320"/>
        </w:tabs>
        <w:rPr>
          <w:rFonts w:eastAsia="Times New Roman"/>
          <w:lang w:eastAsia="en-US"/>
        </w:rPr>
      </w:pPr>
      <w:hyperlink w:anchor="_Toc29997524" w:history="1">
        <w:r w:rsidR="003C24D5" w:rsidRPr="00B12F1D">
          <w:rPr>
            <w:rStyle w:val="Hyperlink"/>
          </w:rPr>
          <w:t>Section 6:</w:t>
        </w:r>
        <w:r w:rsidR="003C24D5" w:rsidRPr="00C81CEB">
          <w:rPr>
            <w:rFonts w:eastAsia="Times New Roman"/>
            <w:lang w:eastAsia="en-US"/>
          </w:rPr>
          <w:tab/>
        </w:r>
        <w:r w:rsidR="003C24D5" w:rsidRPr="00B12F1D">
          <w:rPr>
            <w:rStyle w:val="Hyperlink"/>
          </w:rPr>
          <w:t>CLASSIFICATION / FINAL DIAGNOSIS OF AFP CASES</w:t>
        </w:r>
        <w:r w:rsidR="003C24D5">
          <w:rPr>
            <w:webHidden/>
          </w:rPr>
          <w:tab/>
        </w:r>
        <w:r w:rsidR="003C24D5">
          <w:rPr>
            <w:webHidden/>
          </w:rPr>
          <w:fldChar w:fldCharType="begin"/>
        </w:r>
        <w:r w:rsidR="003C24D5">
          <w:rPr>
            <w:webHidden/>
          </w:rPr>
          <w:instrText xml:space="preserve"> PAGEREF _Toc29997524 \h </w:instrText>
        </w:r>
        <w:r w:rsidR="003C24D5">
          <w:rPr>
            <w:webHidden/>
          </w:rPr>
        </w:r>
        <w:r w:rsidR="003C24D5">
          <w:rPr>
            <w:webHidden/>
          </w:rPr>
          <w:fldChar w:fldCharType="separate"/>
        </w:r>
        <w:r w:rsidR="00DF5D72">
          <w:rPr>
            <w:webHidden/>
          </w:rPr>
          <w:t>17</w:t>
        </w:r>
        <w:r w:rsidR="003C24D5">
          <w:rPr>
            <w:webHidden/>
          </w:rPr>
          <w:fldChar w:fldCharType="end"/>
        </w:r>
      </w:hyperlink>
    </w:p>
    <w:p w14:paraId="4AB8FCDC" w14:textId="77777777" w:rsidR="003C24D5" w:rsidRPr="00C81CEB" w:rsidRDefault="00A860BA">
      <w:pPr>
        <w:pStyle w:val="TOC1"/>
        <w:tabs>
          <w:tab w:val="left" w:pos="1320"/>
        </w:tabs>
        <w:rPr>
          <w:rFonts w:eastAsia="Times New Roman"/>
          <w:lang w:eastAsia="en-US"/>
        </w:rPr>
      </w:pPr>
      <w:hyperlink w:anchor="_Toc29997525" w:history="1">
        <w:r w:rsidR="003C24D5" w:rsidRPr="00B12F1D">
          <w:rPr>
            <w:rStyle w:val="Hyperlink"/>
            <w:bCs/>
          </w:rPr>
          <w:t>Section 7:</w:t>
        </w:r>
        <w:r w:rsidR="003C24D5" w:rsidRPr="00C81CEB">
          <w:rPr>
            <w:rFonts w:eastAsia="Times New Roman"/>
            <w:lang w:eastAsia="en-US"/>
          </w:rPr>
          <w:tab/>
        </w:r>
        <w:r w:rsidR="003C24D5" w:rsidRPr="00B12F1D">
          <w:rPr>
            <w:rStyle w:val="Hyperlink"/>
            <w:bCs/>
          </w:rPr>
          <w:t>SUPPLEMENTARY SURVEILLANCE ACTIVITIES</w:t>
        </w:r>
        <w:r w:rsidR="003C24D5">
          <w:rPr>
            <w:webHidden/>
          </w:rPr>
          <w:tab/>
        </w:r>
        <w:r w:rsidR="003C24D5">
          <w:rPr>
            <w:webHidden/>
          </w:rPr>
          <w:fldChar w:fldCharType="begin"/>
        </w:r>
        <w:r w:rsidR="003C24D5">
          <w:rPr>
            <w:webHidden/>
          </w:rPr>
          <w:instrText xml:space="preserve"> PAGEREF _Toc29997525 \h </w:instrText>
        </w:r>
        <w:r w:rsidR="003C24D5">
          <w:rPr>
            <w:webHidden/>
          </w:rPr>
        </w:r>
        <w:r w:rsidR="003C24D5">
          <w:rPr>
            <w:webHidden/>
          </w:rPr>
          <w:fldChar w:fldCharType="separate"/>
        </w:r>
        <w:r w:rsidR="00DF5D72">
          <w:rPr>
            <w:webHidden/>
          </w:rPr>
          <w:t>25</w:t>
        </w:r>
        <w:r w:rsidR="003C24D5">
          <w:rPr>
            <w:webHidden/>
          </w:rPr>
          <w:fldChar w:fldCharType="end"/>
        </w:r>
      </w:hyperlink>
    </w:p>
    <w:p w14:paraId="35C95046" w14:textId="77777777" w:rsidR="003C24D5" w:rsidRPr="00C81CEB" w:rsidRDefault="00A860BA">
      <w:pPr>
        <w:pStyle w:val="TOC1"/>
        <w:tabs>
          <w:tab w:val="left" w:pos="1320"/>
        </w:tabs>
        <w:rPr>
          <w:rFonts w:eastAsia="Times New Roman"/>
          <w:lang w:eastAsia="en-US"/>
        </w:rPr>
      </w:pPr>
      <w:hyperlink w:anchor="_Toc29997526" w:history="1">
        <w:r w:rsidR="003C24D5" w:rsidRPr="00B12F1D">
          <w:rPr>
            <w:rStyle w:val="Hyperlink"/>
            <w:bCs/>
          </w:rPr>
          <w:t>Section 8:</w:t>
        </w:r>
        <w:r w:rsidR="003C24D5" w:rsidRPr="00C81CEB">
          <w:rPr>
            <w:rFonts w:eastAsia="Times New Roman"/>
            <w:lang w:eastAsia="en-US"/>
          </w:rPr>
          <w:tab/>
        </w:r>
        <w:r w:rsidR="003C24D5" w:rsidRPr="00B12F1D">
          <w:rPr>
            <w:rStyle w:val="Hyperlink"/>
            <w:bCs/>
          </w:rPr>
          <w:t>LABORATORY ACTIVITIES FOR POLIO ERADICATION</w:t>
        </w:r>
        <w:r w:rsidR="003C24D5">
          <w:rPr>
            <w:webHidden/>
          </w:rPr>
          <w:tab/>
        </w:r>
        <w:r w:rsidR="003C24D5">
          <w:rPr>
            <w:webHidden/>
          </w:rPr>
          <w:fldChar w:fldCharType="begin"/>
        </w:r>
        <w:r w:rsidR="003C24D5">
          <w:rPr>
            <w:webHidden/>
          </w:rPr>
          <w:instrText xml:space="preserve"> PAGEREF _Toc29997526 \h </w:instrText>
        </w:r>
        <w:r w:rsidR="003C24D5">
          <w:rPr>
            <w:webHidden/>
          </w:rPr>
        </w:r>
        <w:r w:rsidR="003C24D5">
          <w:rPr>
            <w:webHidden/>
          </w:rPr>
          <w:fldChar w:fldCharType="separate"/>
        </w:r>
        <w:r w:rsidR="00DF5D72">
          <w:rPr>
            <w:webHidden/>
          </w:rPr>
          <w:t>27</w:t>
        </w:r>
        <w:r w:rsidR="003C24D5">
          <w:rPr>
            <w:webHidden/>
          </w:rPr>
          <w:fldChar w:fldCharType="end"/>
        </w:r>
      </w:hyperlink>
    </w:p>
    <w:p w14:paraId="07196ACB" w14:textId="77777777" w:rsidR="003C24D5" w:rsidRPr="00C81CEB" w:rsidRDefault="00A860BA">
      <w:pPr>
        <w:pStyle w:val="TOC1"/>
        <w:tabs>
          <w:tab w:val="left" w:pos="1320"/>
        </w:tabs>
        <w:rPr>
          <w:rFonts w:eastAsia="Times New Roman"/>
          <w:lang w:eastAsia="en-US"/>
        </w:rPr>
      </w:pPr>
      <w:hyperlink w:anchor="_Toc29997527" w:history="1">
        <w:r w:rsidR="003C24D5" w:rsidRPr="00B12F1D">
          <w:rPr>
            <w:rStyle w:val="Hyperlink"/>
            <w:bCs/>
          </w:rPr>
          <w:t>Section 9:</w:t>
        </w:r>
        <w:r w:rsidR="003C24D5" w:rsidRPr="00C81CEB">
          <w:rPr>
            <w:rFonts w:eastAsia="Times New Roman"/>
            <w:lang w:eastAsia="en-US"/>
          </w:rPr>
          <w:tab/>
        </w:r>
        <w:r w:rsidR="003C24D5" w:rsidRPr="00B12F1D">
          <w:rPr>
            <w:rStyle w:val="Hyperlink"/>
            <w:bCs/>
          </w:rPr>
          <w:t>ROUTINE POLIO IMMUNIZATION COVERAGE</w:t>
        </w:r>
        <w:r w:rsidR="003C24D5">
          <w:rPr>
            <w:webHidden/>
          </w:rPr>
          <w:tab/>
        </w:r>
        <w:r w:rsidR="003C24D5">
          <w:rPr>
            <w:webHidden/>
          </w:rPr>
          <w:fldChar w:fldCharType="begin"/>
        </w:r>
        <w:r w:rsidR="003C24D5">
          <w:rPr>
            <w:webHidden/>
          </w:rPr>
          <w:instrText xml:space="preserve"> PAGEREF _Toc29997527 \h </w:instrText>
        </w:r>
        <w:r w:rsidR="003C24D5">
          <w:rPr>
            <w:webHidden/>
          </w:rPr>
        </w:r>
        <w:r w:rsidR="003C24D5">
          <w:rPr>
            <w:webHidden/>
          </w:rPr>
          <w:fldChar w:fldCharType="separate"/>
        </w:r>
        <w:r w:rsidR="00DF5D72">
          <w:rPr>
            <w:webHidden/>
          </w:rPr>
          <w:t>31</w:t>
        </w:r>
        <w:r w:rsidR="003C24D5">
          <w:rPr>
            <w:webHidden/>
          </w:rPr>
          <w:fldChar w:fldCharType="end"/>
        </w:r>
      </w:hyperlink>
    </w:p>
    <w:p w14:paraId="7522ADA8" w14:textId="77777777" w:rsidR="003C24D5" w:rsidRPr="00C81CEB" w:rsidRDefault="00A860BA">
      <w:pPr>
        <w:pStyle w:val="TOC1"/>
        <w:tabs>
          <w:tab w:val="left" w:pos="1320"/>
        </w:tabs>
        <w:rPr>
          <w:rFonts w:eastAsia="Times New Roman"/>
          <w:lang w:eastAsia="en-US"/>
        </w:rPr>
      </w:pPr>
      <w:hyperlink w:anchor="_Toc29997528" w:history="1">
        <w:r w:rsidR="003C24D5" w:rsidRPr="00B12F1D">
          <w:rPr>
            <w:rStyle w:val="Hyperlink"/>
            <w:bCs/>
          </w:rPr>
          <w:t>Section 10:</w:t>
        </w:r>
        <w:r w:rsidR="003C24D5" w:rsidRPr="00C81CEB">
          <w:rPr>
            <w:rFonts w:eastAsia="Times New Roman"/>
            <w:lang w:eastAsia="en-US"/>
          </w:rPr>
          <w:tab/>
        </w:r>
        <w:r w:rsidR="003C24D5" w:rsidRPr="00B12F1D">
          <w:rPr>
            <w:rStyle w:val="Hyperlink"/>
            <w:bCs/>
          </w:rPr>
          <w:t>SUPPLEMENTARY IMMUNIZATION ACTIVITIES FOR POLIO ERADICATION</w:t>
        </w:r>
        <w:r w:rsidR="003C24D5">
          <w:rPr>
            <w:webHidden/>
          </w:rPr>
          <w:tab/>
        </w:r>
        <w:r w:rsidR="003C24D5">
          <w:rPr>
            <w:webHidden/>
          </w:rPr>
          <w:fldChar w:fldCharType="begin"/>
        </w:r>
        <w:r w:rsidR="003C24D5">
          <w:rPr>
            <w:webHidden/>
          </w:rPr>
          <w:instrText xml:space="preserve"> PAGEREF _Toc29997528 \h </w:instrText>
        </w:r>
        <w:r w:rsidR="003C24D5">
          <w:rPr>
            <w:webHidden/>
          </w:rPr>
        </w:r>
        <w:r w:rsidR="003C24D5">
          <w:rPr>
            <w:webHidden/>
          </w:rPr>
          <w:fldChar w:fldCharType="separate"/>
        </w:r>
        <w:r w:rsidR="00DF5D72">
          <w:rPr>
            <w:webHidden/>
          </w:rPr>
          <w:t>34</w:t>
        </w:r>
        <w:r w:rsidR="003C24D5">
          <w:rPr>
            <w:webHidden/>
          </w:rPr>
          <w:fldChar w:fldCharType="end"/>
        </w:r>
      </w:hyperlink>
    </w:p>
    <w:p w14:paraId="4E6D03E9" w14:textId="77777777" w:rsidR="003C24D5" w:rsidRPr="00C81CEB" w:rsidRDefault="00A860BA">
      <w:pPr>
        <w:pStyle w:val="TOC1"/>
        <w:tabs>
          <w:tab w:val="left" w:pos="1320"/>
        </w:tabs>
        <w:rPr>
          <w:rFonts w:eastAsia="Times New Roman"/>
          <w:lang w:eastAsia="en-US"/>
        </w:rPr>
      </w:pPr>
      <w:hyperlink w:anchor="_Toc29997529" w:history="1">
        <w:r w:rsidR="003C24D5" w:rsidRPr="00B12F1D">
          <w:rPr>
            <w:rStyle w:val="Hyperlink"/>
            <w:bCs/>
          </w:rPr>
          <w:t>Section 11:</w:t>
        </w:r>
        <w:r w:rsidR="003C24D5" w:rsidRPr="00C81CEB">
          <w:rPr>
            <w:rFonts w:eastAsia="Times New Roman"/>
            <w:lang w:eastAsia="en-US"/>
          </w:rPr>
          <w:tab/>
        </w:r>
        <w:r w:rsidR="003C24D5" w:rsidRPr="00B12F1D">
          <w:rPr>
            <w:rStyle w:val="Hyperlink"/>
            <w:bCs/>
          </w:rPr>
          <w:t>IMMUNITY PROFILE</w:t>
        </w:r>
        <w:r w:rsidR="003C24D5">
          <w:rPr>
            <w:webHidden/>
          </w:rPr>
          <w:tab/>
        </w:r>
        <w:r w:rsidR="003C24D5">
          <w:rPr>
            <w:webHidden/>
          </w:rPr>
          <w:fldChar w:fldCharType="begin"/>
        </w:r>
        <w:r w:rsidR="003C24D5">
          <w:rPr>
            <w:webHidden/>
          </w:rPr>
          <w:instrText xml:space="preserve"> PAGEREF _Toc29997529 \h </w:instrText>
        </w:r>
        <w:r w:rsidR="003C24D5">
          <w:rPr>
            <w:webHidden/>
          </w:rPr>
        </w:r>
        <w:r w:rsidR="003C24D5">
          <w:rPr>
            <w:webHidden/>
          </w:rPr>
          <w:fldChar w:fldCharType="separate"/>
        </w:r>
        <w:r w:rsidR="00DF5D72">
          <w:rPr>
            <w:webHidden/>
          </w:rPr>
          <w:t>37</w:t>
        </w:r>
        <w:r w:rsidR="003C24D5">
          <w:rPr>
            <w:webHidden/>
          </w:rPr>
          <w:fldChar w:fldCharType="end"/>
        </w:r>
      </w:hyperlink>
    </w:p>
    <w:p w14:paraId="473BE17A" w14:textId="77777777" w:rsidR="003C24D5" w:rsidRPr="00C81CEB" w:rsidRDefault="00A860BA">
      <w:pPr>
        <w:pStyle w:val="TOC1"/>
        <w:tabs>
          <w:tab w:val="left" w:pos="1320"/>
        </w:tabs>
        <w:rPr>
          <w:rFonts w:eastAsia="Times New Roman"/>
          <w:lang w:eastAsia="en-US"/>
        </w:rPr>
      </w:pPr>
      <w:hyperlink w:anchor="_Toc29997530" w:history="1">
        <w:r w:rsidR="003C24D5" w:rsidRPr="00B12F1D">
          <w:rPr>
            <w:rStyle w:val="Hyperlink"/>
            <w:bCs/>
          </w:rPr>
          <w:t>Section 12:</w:t>
        </w:r>
        <w:r w:rsidR="003C24D5" w:rsidRPr="00C81CEB">
          <w:rPr>
            <w:rFonts w:eastAsia="Times New Roman"/>
            <w:lang w:eastAsia="en-US"/>
          </w:rPr>
          <w:tab/>
        </w:r>
        <w:r w:rsidR="003C24D5" w:rsidRPr="00B12F1D">
          <w:rPr>
            <w:rStyle w:val="Hyperlink"/>
            <w:bCs/>
          </w:rPr>
          <w:t>UPDATE ON ‘HIGH-RISK’ POPULATIONS/AREAS</w:t>
        </w:r>
        <w:r w:rsidR="003C24D5">
          <w:rPr>
            <w:webHidden/>
          </w:rPr>
          <w:tab/>
        </w:r>
        <w:r w:rsidR="003C24D5">
          <w:rPr>
            <w:webHidden/>
          </w:rPr>
          <w:fldChar w:fldCharType="begin"/>
        </w:r>
        <w:r w:rsidR="003C24D5">
          <w:rPr>
            <w:webHidden/>
          </w:rPr>
          <w:instrText xml:space="preserve"> PAGEREF _Toc29997530 \h </w:instrText>
        </w:r>
        <w:r w:rsidR="003C24D5">
          <w:rPr>
            <w:webHidden/>
          </w:rPr>
        </w:r>
        <w:r w:rsidR="003C24D5">
          <w:rPr>
            <w:webHidden/>
          </w:rPr>
          <w:fldChar w:fldCharType="separate"/>
        </w:r>
        <w:r w:rsidR="00DF5D72">
          <w:rPr>
            <w:webHidden/>
          </w:rPr>
          <w:t>38</w:t>
        </w:r>
        <w:r w:rsidR="003C24D5">
          <w:rPr>
            <w:webHidden/>
          </w:rPr>
          <w:fldChar w:fldCharType="end"/>
        </w:r>
      </w:hyperlink>
    </w:p>
    <w:p w14:paraId="5F45EB5F" w14:textId="77777777" w:rsidR="003C24D5" w:rsidRPr="00C81CEB" w:rsidRDefault="00A860BA">
      <w:pPr>
        <w:pStyle w:val="TOC1"/>
        <w:tabs>
          <w:tab w:val="left" w:pos="1320"/>
        </w:tabs>
        <w:rPr>
          <w:rFonts w:eastAsia="Times New Roman"/>
          <w:lang w:eastAsia="en-US"/>
        </w:rPr>
      </w:pPr>
      <w:hyperlink w:anchor="_Toc29997531" w:history="1">
        <w:r w:rsidR="003C24D5" w:rsidRPr="00B12F1D">
          <w:rPr>
            <w:rStyle w:val="Hyperlink"/>
            <w:bCs/>
          </w:rPr>
          <w:t>Section 13:</w:t>
        </w:r>
        <w:r w:rsidR="003C24D5" w:rsidRPr="00C81CEB">
          <w:rPr>
            <w:rFonts w:eastAsia="Times New Roman"/>
            <w:lang w:eastAsia="en-US"/>
          </w:rPr>
          <w:tab/>
        </w:r>
        <w:r w:rsidR="003C24D5" w:rsidRPr="00B12F1D">
          <w:rPr>
            <w:rStyle w:val="Hyperlink"/>
            <w:bCs/>
          </w:rPr>
          <w:t>WILD POLIOVIRUS IMPORTATION</w:t>
        </w:r>
        <w:r w:rsidR="003C24D5">
          <w:rPr>
            <w:webHidden/>
          </w:rPr>
          <w:tab/>
        </w:r>
        <w:r w:rsidR="003C24D5">
          <w:rPr>
            <w:webHidden/>
          </w:rPr>
          <w:fldChar w:fldCharType="begin"/>
        </w:r>
        <w:r w:rsidR="003C24D5">
          <w:rPr>
            <w:webHidden/>
          </w:rPr>
          <w:instrText xml:space="preserve"> PAGEREF _Toc29997531 \h </w:instrText>
        </w:r>
        <w:r w:rsidR="003C24D5">
          <w:rPr>
            <w:webHidden/>
          </w:rPr>
        </w:r>
        <w:r w:rsidR="003C24D5">
          <w:rPr>
            <w:webHidden/>
          </w:rPr>
          <w:fldChar w:fldCharType="separate"/>
        </w:r>
        <w:r w:rsidR="00DF5D72">
          <w:rPr>
            <w:webHidden/>
          </w:rPr>
          <w:t>39</w:t>
        </w:r>
        <w:r w:rsidR="003C24D5">
          <w:rPr>
            <w:webHidden/>
          </w:rPr>
          <w:fldChar w:fldCharType="end"/>
        </w:r>
      </w:hyperlink>
    </w:p>
    <w:p w14:paraId="1863847D" w14:textId="77777777" w:rsidR="003C24D5" w:rsidRPr="00C81CEB" w:rsidRDefault="00A860BA">
      <w:pPr>
        <w:pStyle w:val="TOC1"/>
        <w:tabs>
          <w:tab w:val="left" w:pos="1320"/>
        </w:tabs>
        <w:rPr>
          <w:rFonts w:eastAsia="Times New Roman"/>
          <w:lang w:eastAsia="en-US"/>
        </w:rPr>
      </w:pPr>
      <w:hyperlink w:anchor="_Toc29997532" w:history="1">
        <w:r w:rsidR="003C24D5" w:rsidRPr="00B12F1D">
          <w:rPr>
            <w:rStyle w:val="Hyperlink"/>
            <w:bCs/>
          </w:rPr>
          <w:t>Section 14:</w:t>
        </w:r>
        <w:r w:rsidR="003C24D5" w:rsidRPr="00C81CEB">
          <w:rPr>
            <w:rFonts w:eastAsia="Times New Roman"/>
            <w:lang w:eastAsia="en-US"/>
          </w:rPr>
          <w:tab/>
        </w:r>
        <w:r w:rsidR="003C24D5" w:rsidRPr="00B12F1D">
          <w:rPr>
            <w:rStyle w:val="Hyperlink"/>
            <w:bCs/>
          </w:rPr>
          <w:t>EMERGENCE OF VDPV</w:t>
        </w:r>
        <w:r w:rsidR="003C24D5">
          <w:rPr>
            <w:webHidden/>
          </w:rPr>
          <w:tab/>
        </w:r>
        <w:r w:rsidR="003C24D5">
          <w:rPr>
            <w:webHidden/>
          </w:rPr>
          <w:fldChar w:fldCharType="begin"/>
        </w:r>
        <w:r w:rsidR="003C24D5">
          <w:rPr>
            <w:webHidden/>
          </w:rPr>
          <w:instrText xml:space="preserve"> PAGEREF _Toc29997532 \h </w:instrText>
        </w:r>
        <w:r w:rsidR="003C24D5">
          <w:rPr>
            <w:webHidden/>
          </w:rPr>
        </w:r>
        <w:r w:rsidR="003C24D5">
          <w:rPr>
            <w:webHidden/>
          </w:rPr>
          <w:fldChar w:fldCharType="separate"/>
        </w:r>
        <w:r w:rsidR="00DF5D72">
          <w:rPr>
            <w:webHidden/>
          </w:rPr>
          <w:t>41</w:t>
        </w:r>
        <w:r w:rsidR="003C24D5">
          <w:rPr>
            <w:webHidden/>
          </w:rPr>
          <w:fldChar w:fldCharType="end"/>
        </w:r>
      </w:hyperlink>
    </w:p>
    <w:p w14:paraId="3CDE753E" w14:textId="77777777" w:rsidR="003C24D5" w:rsidRPr="00C81CEB" w:rsidRDefault="00A860BA">
      <w:pPr>
        <w:pStyle w:val="TOC1"/>
        <w:tabs>
          <w:tab w:val="left" w:pos="1320"/>
        </w:tabs>
        <w:rPr>
          <w:rFonts w:eastAsia="Times New Roman"/>
          <w:lang w:eastAsia="en-US"/>
        </w:rPr>
      </w:pPr>
      <w:hyperlink w:anchor="_Toc29997533" w:history="1">
        <w:r w:rsidR="003C24D5" w:rsidRPr="00B12F1D">
          <w:rPr>
            <w:rStyle w:val="Hyperlink"/>
            <w:bCs/>
          </w:rPr>
          <w:t>Section 15:</w:t>
        </w:r>
        <w:r w:rsidR="003C24D5" w:rsidRPr="00C81CEB">
          <w:rPr>
            <w:rFonts w:eastAsia="Times New Roman"/>
            <w:lang w:eastAsia="en-US"/>
          </w:rPr>
          <w:tab/>
        </w:r>
        <w:r w:rsidR="003C24D5" w:rsidRPr="00B12F1D">
          <w:rPr>
            <w:rStyle w:val="Hyperlink"/>
            <w:bCs/>
          </w:rPr>
          <w:t>RISK ASSESSMENT (RA) AND OUTBREAK PREPAREDNESS AND RESPONSE</w:t>
        </w:r>
        <w:r w:rsidR="003C24D5">
          <w:rPr>
            <w:webHidden/>
          </w:rPr>
          <w:tab/>
        </w:r>
        <w:r w:rsidR="003C24D5">
          <w:rPr>
            <w:webHidden/>
          </w:rPr>
          <w:fldChar w:fldCharType="begin"/>
        </w:r>
        <w:r w:rsidR="003C24D5">
          <w:rPr>
            <w:webHidden/>
          </w:rPr>
          <w:instrText xml:space="preserve"> PAGEREF _Toc29997533 \h </w:instrText>
        </w:r>
        <w:r w:rsidR="003C24D5">
          <w:rPr>
            <w:webHidden/>
          </w:rPr>
        </w:r>
        <w:r w:rsidR="003C24D5">
          <w:rPr>
            <w:webHidden/>
          </w:rPr>
          <w:fldChar w:fldCharType="separate"/>
        </w:r>
        <w:r w:rsidR="00DF5D72">
          <w:rPr>
            <w:webHidden/>
          </w:rPr>
          <w:t>45</w:t>
        </w:r>
        <w:r w:rsidR="003C24D5">
          <w:rPr>
            <w:webHidden/>
          </w:rPr>
          <w:fldChar w:fldCharType="end"/>
        </w:r>
      </w:hyperlink>
    </w:p>
    <w:p w14:paraId="3D44B074" w14:textId="77777777" w:rsidR="003C24D5" w:rsidRPr="00C81CEB" w:rsidRDefault="00A860BA">
      <w:pPr>
        <w:pStyle w:val="TOC1"/>
        <w:tabs>
          <w:tab w:val="left" w:pos="1320"/>
        </w:tabs>
        <w:rPr>
          <w:rFonts w:eastAsia="Times New Roman"/>
          <w:lang w:eastAsia="en-US"/>
        </w:rPr>
      </w:pPr>
      <w:hyperlink w:anchor="_Toc29997534" w:history="1">
        <w:r w:rsidR="003C24D5" w:rsidRPr="00B12F1D">
          <w:rPr>
            <w:rStyle w:val="Hyperlink"/>
            <w:bCs/>
          </w:rPr>
          <w:t>Section 16:</w:t>
        </w:r>
        <w:r w:rsidR="003C24D5" w:rsidRPr="00C81CEB">
          <w:rPr>
            <w:rFonts w:eastAsia="Times New Roman"/>
            <w:lang w:eastAsia="en-US"/>
          </w:rPr>
          <w:tab/>
        </w:r>
        <w:r w:rsidR="003C24D5" w:rsidRPr="00B12F1D">
          <w:rPr>
            <w:rStyle w:val="Hyperlink"/>
            <w:bCs/>
          </w:rPr>
          <w:t>UPDATE ON CONTAINMENT OF POLIOVIRUSES</w:t>
        </w:r>
        <w:r w:rsidR="003C24D5">
          <w:rPr>
            <w:webHidden/>
          </w:rPr>
          <w:tab/>
        </w:r>
        <w:r w:rsidR="003C24D5">
          <w:rPr>
            <w:webHidden/>
          </w:rPr>
          <w:fldChar w:fldCharType="begin"/>
        </w:r>
        <w:r w:rsidR="003C24D5">
          <w:rPr>
            <w:webHidden/>
          </w:rPr>
          <w:instrText xml:space="preserve"> PAGEREF _Toc29997534 \h </w:instrText>
        </w:r>
        <w:r w:rsidR="003C24D5">
          <w:rPr>
            <w:webHidden/>
          </w:rPr>
        </w:r>
        <w:r w:rsidR="003C24D5">
          <w:rPr>
            <w:webHidden/>
          </w:rPr>
          <w:fldChar w:fldCharType="separate"/>
        </w:r>
        <w:r w:rsidR="00DF5D72">
          <w:rPr>
            <w:webHidden/>
          </w:rPr>
          <w:t>50</w:t>
        </w:r>
        <w:r w:rsidR="003C24D5">
          <w:rPr>
            <w:webHidden/>
          </w:rPr>
          <w:fldChar w:fldCharType="end"/>
        </w:r>
      </w:hyperlink>
    </w:p>
    <w:p w14:paraId="0F321F52" w14:textId="77777777" w:rsidR="003C24D5" w:rsidRPr="00C81CEB" w:rsidRDefault="00A860BA">
      <w:pPr>
        <w:pStyle w:val="TOC1"/>
        <w:rPr>
          <w:rFonts w:eastAsia="Times New Roman"/>
          <w:lang w:eastAsia="en-US"/>
        </w:rPr>
      </w:pPr>
      <w:hyperlink w:anchor="_Toc29997535" w:history="1">
        <w:r w:rsidR="003C24D5" w:rsidRPr="00B12F1D">
          <w:rPr>
            <w:rStyle w:val="Hyperlink"/>
            <w:bCs/>
          </w:rPr>
          <w:t>Glossary:</w:t>
        </w:r>
        <w:r w:rsidR="003C24D5">
          <w:rPr>
            <w:webHidden/>
          </w:rPr>
          <w:tab/>
        </w:r>
        <w:r w:rsidR="003C24D5">
          <w:rPr>
            <w:webHidden/>
          </w:rPr>
          <w:fldChar w:fldCharType="begin"/>
        </w:r>
        <w:r w:rsidR="003C24D5">
          <w:rPr>
            <w:webHidden/>
          </w:rPr>
          <w:instrText xml:space="preserve"> PAGEREF _Toc29997535 \h </w:instrText>
        </w:r>
        <w:r w:rsidR="003C24D5">
          <w:rPr>
            <w:webHidden/>
          </w:rPr>
        </w:r>
        <w:r w:rsidR="003C24D5">
          <w:rPr>
            <w:webHidden/>
          </w:rPr>
          <w:fldChar w:fldCharType="separate"/>
        </w:r>
        <w:r w:rsidR="00DF5D72">
          <w:rPr>
            <w:webHidden/>
          </w:rPr>
          <w:t>58</w:t>
        </w:r>
        <w:r w:rsidR="003C24D5">
          <w:rPr>
            <w:webHidden/>
          </w:rPr>
          <w:fldChar w:fldCharType="end"/>
        </w:r>
      </w:hyperlink>
    </w:p>
    <w:p w14:paraId="10E843B7" w14:textId="77777777" w:rsidR="001A20E3" w:rsidRDefault="0074720A">
      <w:r>
        <w:rPr>
          <w:rFonts w:ascii="Calibri" w:eastAsia="SimSun" w:hAnsi="Calibri" w:cs="Arial"/>
          <w:noProof/>
          <w:sz w:val="22"/>
          <w:szCs w:val="22"/>
          <w:lang w:eastAsia="zh-CN"/>
        </w:rPr>
        <w:fldChar w:fldCharType="end"/>
      </w:r>
    </w:p>
    <w:p w14:paraId="397A7C6D" w14:textId="77777777" w:rsidR="00C760F4" w:rsidRPr="005224D5" w:rsidRDefault="007E4287" w:rsidP="005224D5">
      <w:pPr>
        <w:pStyle w:val="Heading1"/>
        <w:rPr>
          <w:sz w:val="28"/>
          <w:szCs w:val="28"/>
        </w:rPr>
      </w:pPr>
      <w:r w:rsidRPr="005224D5">
        <w:rPr>
          <w:sz w:val="28"/>
          <w:szCs w:val="28"/>
        </w:rPr>
        <w:br w:type="page"/>
      </w:r>
      <w:bookmarkStart w:id="58" w:name="_Toc29997518"/>
      <w:r w:rsidR="00C760F4" w:rsidRPr="005224D5">
        <w:rPr>
          <w:sz w:val="28"/>
          <w:szCs w:val="28"/>
        </w:rPr>
        <w:lastRenderedPageBreak/>
        <w:t>Abbreviations and Acronyms</w:t>
      </w:r>
      <w:bookmarkEnd w:id="58"/>
    </w:p>
    <w:tbl>
      <w:tblPr>
        <w:tblW w:w="9160" w:type="dxa"/>
        <w:tblCellMar>
          <w:left w:w="0" w:type="dxa"/>
          <w:right w:w="0" w:type="dxa"/>
        </w:tblCellMar>
        <w:tblLook w:val="04A0" w:firstRow="1" w:lastRow="0" w:firstColumn="1" w:lastColumn="0" w:noHBand="0" w:noVBand="1"/>
      </w:tblPr>
      <w:tblGrid>
        <w:gridCol w:w="1433"/>
        <w:gridCol w:w="7727"/>
      </w:tblGrid>
      <w:tr w:rsidR="000E65E2" w14:paraId="1B32D531"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2B043D3D" w14:textId="77777777" w:rsidR="000E65E2" w:rsidRDefault="000E65E2" w:rsidP="00C81CEB">
            <w:pPr>
              <w:rPr>
                <w:color w:val="000000"/>
              </w:rPr>
            </w:pPr>
            <w:r>
              <w:rPr>
                <w:color w:val="000000"/>
              </w:rPr>
              <w:t>AFP</w:t>
            </w:r>
          </w:p>
        </w:tc>
        <w:tc>
          <w:tcPr>
            <w:tcW w:w="7727" w:type="dxa"/>
            <w:tcBorders>
              <w:top w:val="nil"/>
              <w:left w:val="nil"/>
              <w:bottom w:val="nil"/>
              <w:right w:val="nil"/>
            </w:tcBorders>
            <w:shd w:val="clear" w:color="auto" w:fill="auto"/>
            <w:noWrap/>
            <w:tcMar>
              <w:top w:w="15" w:type="dxa"/>
              <w:left w:w="15" w:type="dxa"/>
              <w:bottom w:w="0" w:type="dxa"/>
              <w:right w:w="15" w:type="dxa"/>
            </w:tcMar>
            <w:hideMark/>
          </w:tcPr>
          <w:p w14:paraId="5CAE0641" w14:textId="77777777" w:rsidR="000E65E2" w:rsidRDefault="000E65E2" w:rsidP="00C81CEB">
            <w:pPr>
              <w:rPr>
                <w:color w:val="000000"/>
              </w:rPr>
            </w:pPr>
            <w:r>
              <w:rPr>
                <w:color w:val="000000"/>
              </w:rPr>
              <w:t xml:space="preserve">Acute Flaccid Paralysis </w:t>
            </w:r>
          </w:p>
        </w:tc>
      </w:tr>
      <w:tr w:rsidR="000E65E2" w14:paraId="6BA38172"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082969A8" w14:textId="77777777" w:rsidR="000E65E2" w:rsidRDefault="000E65E2" w:rsidP="00C81CEB">
            <w:pPr>
              <w:rPr>
                <w:color w:val="000000"/>
              </w:rPr>
            </w:pPr>
            <w:r>
              <w:rPr>
                <w:color w:val="000000"/>
              </w:rPr>
              <w:t>CCS</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37C715FE" w14:textId="77777777" w:rsidR="000E65E2" w:rsidRDefault="000E65E2" w:rsidP="00C81CEB">
            <w:pPr>
              <w:rPr>
                <w:color w:val="000000"/>
              </w:rPr>
            </w:pPr>
            <w:r>
              <w:rPr>
                <w:color w:val="000000"/>
              </w:rPr>
              <w:t>GAPIII Containment Certification Scheme</w:t>
            </w:r>
          </w:p>
        </w:tc>
      </w:tr>
      <w:tr w:rsidR="000E65E2" w14:paraId="108310F5"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7AA9D9E3" w14:textId="77777777" w:rsidR="000E65E2" w:rsidRDefault="000E65E2" w:rsidP="00C81CEB">
            <w:pPr>
              <w:rPr>
                <w:color w:val="000000"/>
              </w:rPr>
            </w:pPr>
            <w:r>
              <w:rPr>
                <w:color w:val="000000"/>
              </w:rPr>
              <w:t>CP</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6118D3D2" w14:textId="77777777" w:rsidR="000E65E2" w:rsidRDefault="000E65E2" w:rsidP="00C81CEB">
            <w:pPr>
              <w:rPr>
                <w:color w:val="000000"/>
              </w:rPr>
            </w:pPr>
            <w:r>
              <w:rPr>
                <w:color w:val="000000"/>
              </w:rPr>
              <w:t>Certificate of Participation</w:t>
            </w:r>
          </w:p>
        </w:tc>
      </w:tr>
      <w:tr w:rsidR="000E65E2" w14:paraId="765C81B9"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0F2E4F8A" w14:textId="77777777" w:rsidR="000E65E2" w:rsidRDefault="000E65E2" w:rsidP="00C81CEB">
            <w:pPr>
              <w:rPr>
                <w:color w:val="000000"/>
              </w:rPr>
            </w:pPr>
            <w:r>
              <w:rPr>
                <w:color w:val="000000"/>
              </w:rPr>
              <w:t>GAPIII</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7EAE0E03" w14:textId="77777777" w:rsidR="000E65E2" w:rsidRDefault="000E65E2" w:rsidP="00C81CEB">
            <w:pPr>
              <w:rPr>
                <w:color w:val="000000"/>
              </w:rPr>
            </w:pPr>
            <w:r>
              <w:rPr>
                <w:color w:val="000000"/>
              </w:rPr>
              <w:t>Global Action Plan III for Poliovirus Containment</w:t>
            </w:r>
          </w:p>
        </w:tc>
      </w:tr>
      <w:tr w:rsidR="000E65E2" w14:paraId="2D83913D"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55E98121" w14:textId="77777777" w:rsidR="000E65E2" w:rsidRDefault="000E65E2" w:rsidP="00C81CEB">
            <w:pPr>
              <w:rPr>
                <w:color w:val="000000"/>
              </w:rPr>
            </w:pPr>
            <w:r>
              <w:rPr>
                <w:color w:val="000000"/>
              </w:rPr>
              <w:t>GCC</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7A0BB09E" w14:textId="77777777" w:rsidR="000E65E2" w:rsidRDefault="000E65E2" w:rsidP="00C81CEB">
            <w:pPr>
              <w:rPr>
                <w:color w:val="000000"/>
              </w:rPr>
            </w:pPr>
            <w:r>
              <w:rPr>
                <w:color w:val="000000"/>
              </w:rPr>
              <w:t>Global Commission for the Certification of the Eradication of Poliomyelitis</w:t>
            </w:r>
          </w:p>
        </w:tc>
      </w:tr>
      <w:tr w:rsidR="000E65E2" w14:paraId="672AC1EE"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2B67A41B" w14:textId="77777777" w:rsidR="000E65E2" w:rsidRDefault="000E65E2" w:rsidP="00C81CEB">
            <w:pPr>
              <w:rPr>
                <w:color w:val="000000"/>
              </w:rPr>
            </w:pPr>
            <w:r>
              <w:rPr>
                <w:color w:val="000000"/>
              </w:rPr>
              <w:t>HC</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420F7C92" w14:textId="77777777" w:rsidR="000E65E2" w:rsidRDefault="000E65E2" w:rsidP="00C81CEB">
            <w:pPr>
              <w:rPr>
                <w:color w:val="000000"/>
              </w:rPr>
            </w:pPr>
            <w:r>
              <w:rPr>
                <w:color w:val="000000"/>
              </w:rPr>
              <w:t>Healthy Children</w:t>
            </w:r>
          </w:p>
        </w:tc>
      </w:tr>
      <w:tr w:rsidR="000E65E2" w14:paraId="632938AF"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6E5EBFF1" w14:textId="77777777" w:rsidR="000E65E2" w:rsidRDefault="000E65E2" w:rsidP="00C81CEB">
            <w:pPr>
              <w:rPr>
                <w:color w:val="000000"/>
              </w:rPr>
            </w:pPr>
            <w:r>
              <w:rPr>
                <w:color w:val="000000"/>
              </w:rPr>
              <w:t xml:space="preserve">IM </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43F683C0" w14:textId="77777777" w:rsidR="000E65E2" w:rsidRDefault="000E65E2" w:rsidP="00C81CEB">
            <w:pPr>
              <w:rPr>
                <w:color w:val="000000"/>
              </w:rPr>
            </w:pPr>
            <w:r>
              <w:rPr>
                <w:rFonts w:cs="Calibri"/>
                <w:color w:val="000000"/>
              </w:rPr>
              <w:t>Infectious material</w:t>
            </w:r>
          </w:p>
        </w:tc>
      </w:tr>
      <w:tr w:rsidR="000E65E2" w14:paraId="676F0A3A"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3F708CE8" w14:textId="77777777" w:rsidR="000E65E2" w:rsidRDefault="000E65E2" w:rsidP="00C81CEB">
            <w:pPr>
              <w:rPr>
                <w:color w:val="000000"/>
              </w:rPr>
            </w:pPr>
            <w:r>
              <w:rPr>
                <w:color w:val="000000"/>
              </w:rPr>
              <w:t>ITD</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5BDA795F" w14:textId="77777777" w:rsidR="000E65E2" w:rsidRDefault="000E65E2" w:rsidP="00C81CEB">
            <w:pPr>
              <w:rPr>
                <w:color w:val="000000"/>
              </w:rPr>
            </w:pPr>
            <w:r>
              <w:rPr>
                <w:color w:val="000000"/>
              </w:rPr>
              <w:t>Intratypic differentiation</w:t>
            </w:r>
          </w:p>
        </w:tc>
      </w:tr>
      <w:tr w:rsidR="000E65E2" w14:paraId="7DEC1150"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29E82F4F" w14:textId="77777777" w:rsidR="000E65E2" w:rsidRDefault="000E65E2" w:rsidP="00C81CEB">
            <w:pPr>
              <w:rPr>
                <w:color w:val="000000"/>
              </w:rPr>
            </w:pPr>
            <w:r>
              <w:rPr>
                <w:color w:val="000000"/>
              </w:rPr>
              <w:t>MoH</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4B6BB42D" w14:textId="77777777" w:rsidR="000E65E2" w:rsidRDefault="000E65E2" w:rsidP="00C81CEB">
            <w:pPr>
              <w:rPr>
                <w:color w:val="000000"/>
              </w:rPr>
            </w:pPr>
            <w:r>
              <w:rPr>
                <w:color w:val="000000"/>
              </w:rPr>
              <w:t>Ministry of Health</w:t>
            </w:r>
          </w:p>
        </w:tc>
      </w:tr>
      <w:tr w:rsidR="000E65E2" w14:paraId="666F01B7"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64612AA3" w14:textId="77777777" w:rsidR="000E65E2" w:rsidRDefault="000E65E2" w:rsidP="00C81CEB">
            <w:pPr>
              <w:rPr>
                <w:color w:val="000000"/>
              </w:rPr>
            </w:pPr>
            <w:r>
              <w:rPr>
                <w:color w:val="000000"/>
              </w:rPr>
              <w:t>NAC</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7EADA3BA" w14:textId="77777777" w:rsidR="000E65E2" w:rsidRDefault="000E65E2" w:rsidP="00C81CEB">
            <w:pPr>
              <w:rPr>
                <w:color w:val="000000"/>
              </w:rPr>
            </w:pPr>
            <w:r>
              <w:rPr>
                <w:color w:val="000000"/>
              </w:rPr>
              <w:t>National Authority for Containment</w:t>
            </w:r>
          </w:p>
        </w:tc>
      </w:tr>
      <w:tr w:rsidR="000E65E2" w14:paraId="6B1E2845"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4BA1C017" w14:textId="77777777" w:rsidR="000E65E2" w:rsidRDefault="000E65E2" w:rsidP="00C81CEB">
            <w:pPr>
              <w:rPr>
                <w:color w:val="000000"/>
              </w:rPr>
            </w:pPr>
            <w:r>
              <w:rPr>
                <w:color w:val="000000"/>
              </w:rPr>
              <w:t>NAP</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175320CD" w14:textId="77777777" w:rsidR="000E65E2" w:rsidRDefault="000E65E2" w:rsidP="00C81CEB">
            <w:pPr>
              <w:rPr>
                <w:color w:val="000000"/>
              </w:rPr>
            </w:pPr>
            <w:r>
              <w:rPr>
                <w:color w:val="000000"/>
              </w:rPr>
              <w:t>National Action Plan</w:t>
            </w:r>
          </w:p>
        </w:tc>
      </w:tr>
      <w:tr w:rsidR="000E65E2" w14:paraId="0310BC12"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7EFBCA0F" w14:textId="77777777" w:rsidR="000E65E2" w:rsidRDefault="000E65E2" w:rsidP="00C81CEB">
            <w:pPr>
              <w:rPr>
                <w:color w:val="000000"/>
              </w:rPr>
            </w:pPr>
            <w:r>
              <w:rPr>
                <w:color w:val="000000"/>
              </w:rPr>
              <w:t>NCC</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1C83B057" w14:textId="77777777" w:rsidR="000E65E2" w:rsidRDefault="000E65E2" w:rsidP="00C81CEB">
            <w:pPr>
              <w:rPr>
                <w:color w:val="000000"/>
              </w:rPr>
            </w:pPr>
            <w:r>
              <w:rPr>
                <w:color w:val="000000"/>
              </w:rPr>
              <w:t>National Certification Committee for Poliomyelitis Eradication</w:t>
            </w:r>
          </w:p>
        </w:tc>
      </w:tr>
      <w:tr w:rsidR="000E65E2" w14:paraId="24A6C492"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340BB670" w14:textId="77777777" w:rsidR="000E65E2" w:rsidRDefault="000E65E2" w:rsidP="00C81CEB">
            <w:pPr>
              <w:rPr>
                <w:color w:val="000000"/>
              </w:rPr>
            </w:pPr>
            <w:r>
              <w:rPr>
                <w:color w:val="000000"/>
              </w:rPr>
              <w:t>NEG</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4062AD7F" w14:textId="77777777" w:rsidR="000E65E2" w:rsidRDefault="000E65E2" w:rsidP="00C81CEB">
            <w:pPr>
              <w:rPr>
                <w:color w:val="000000"/>
              </w:rPr>
            </w:pPr>
            <w:r>
              <w:rPr>
                <w:color w:val="000000"/>
              </w:rPr>
              <w:t>National Expert Group</w:t>
            </w:r>
          </w:p>
        </w:tc>
      </w:tr>
      <w:tr w:rsidR="000E65E2" w14:paraId="49B84C70"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2CCFC9F1" w14:textId="77777777" w:rsidR="000E65E2" w:rsidRDefault="000E65E2" w:rsidP="00C81CEB">
            <w:pPr>
              <w:rPr>
                <w:color w:val="000000"/>
              </w:rPr>
            </w:pPr>
            <w:r>
              <w:rPr>
                <w:color w:val="000000"/>
              </w:rPr>
              <w:t>NEV</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3A82DF2B" w14:textId="77777777" w:rsidR="000E65E2" w:rsidRDefault="000E65E2" w:rsidP="00C81CEB">
            <w:pPr>
              <w:rPr>
                <w:color w:val="000000"/>
              </w:rPr>
            </w:pPr>
            <w:r>
              <w:rPr>
                <w:color w:val="000000"/>
              </w:rPr>
              <w:t>Non-Enterovirus</w:t>
            </w:r>
          </w:p>
        </w:tc>
      </w:tr>
      <w:tr w:rsidR="000E65E2" w14:paraId="1E487E6F"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3E593A08" w14:textId="77777777" w:rsidR="000E65E2" w:rsidRDefault="000E65E2" w:rsidP="00C81CEB">
            <w:pPr>
              <w:rPr>
                <w:color w:val="000000"/>
              </w:rPr>
            </w:pPr>
            <w:r>
              <w:rPr>
                <w:color w:val="000000"/>
              </w:rPr>
              <w:t>NPAFP</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00141A7B" w14:textId="77777777" w:rsidR="000E65E2" w:rsidRDefault="000E65E2" w:rsidP="00C81CEB">
            <w:pPr>
              <w:rPr>
                <w:color w:val="000000"/>
              </w:rPr>
            </w:pPr>
            <w:r>
              <w:rPr>
                <w:color w:val="000000"/>
              </w:rPr>
              <w:t>Non-polio Acute flaccid paralysis rate</w:t>
            </w:r>
          </w:p>
        </w:tc>
      </w:tr>
      <w:tr w:rsidR="000E65E2" w14:paraId="70BB760F"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5E272012" w14:textId="77777777" w:rsidR="000E65E2" w:rsidRDefault="000E65E2" w:rsidP="00C81CEB">
            <w:pPr>
              <w:rPr>
                <w:color w:val="000000"/>
              </w:rPr>
            </w:pPr>
            <w:r>
              <w:rPr>
                <w:color w:val="000000"/>
              </w:rPr>
              <w:t xml:space="preserve">NPCC </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1E063F6A" w14:textId="77777777" w:rsidR="000E65E2" w:rsidRDefault="000E65E2" w:rsidP="00C81CEB">
            <w:pPr>
              <w:rPr>
                <w:color w:val="000000"/>
              </w:rPr>
            </w:pPr>
            <w:r>
              <w:rPr>
                <w:color w:val="000000"/>
              </w:rPr>
              <w:t>National Poliovirus Containment Coordinator</w:t>
            </w:r>
          </w:p>
        </w:tc>
      </w:tr>
      <w:tr w:rsidR="000E65E2" w14:paraId="0772207D"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62AD1243" w14:textId="77777777" w:rsidR="000E65E2" w:rsidRDefault="000E65E2" w:rsidP="00C81CEB">
            <w:pPr>
              <w:rPr>
                <w:color w:val="000000"/>
              </w:rPr>
            </w:pPr>
            <w:r>
              <w:rPr>
                <w:color w:val="000000"/>
              </w:rPr>
              <w:t>NPEV</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24A27513" w14:textId="77777777" w:rsidR="000E65E2" w:rsidRDefault="000E65E2" w:rsidP="00C81CEB">
            <w:pPr>
              <w:rPr>
                <w:color w:val="000000"/>
              </w:rPr>
            </w:pPr>
            <w:r>
              <w:rPr>
                <w:color w:val="000000"/>
              </w:rPr>
              <w:t>Non-Polio Enterovirus</w:t>
            </w:r>
          </w:p>
        </w:tc>
      </w:tr>
      <w:tr w:rsidR="000E65E2" w14:paraId="71D22A33"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405512EF" w14:textId="77777777" w:rsidR="000E65E2" w:rsidRDefault="000E65E2" w:rsidP="00C81CEB">
            <w:pPr>
              <w:rPr>
                <w:color w:val="000000"/>
              </w:rPr>
            </w:pPr>
            <w:r>
              <w:rPr>
                <w:color w:val="000000"/>
              </w:rPr>
              <w:t xml:space="preserve">NTFC </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1AC42528" w14:textId="77777777" w:rsidR="000E65E2" w:rsidRDefault="000E65E2" w:rsidP="00C81CEB">
            <w:pPr>
              <w:rPr>
                <w:color w:val="000000"/>
              </w:rPr>
            </w:pPr>
            <w:r>
              <w:rPr>
                <w:color w:val="000000"/>
              </w:rPr>
              <w:t>National Task Force for Containment</w:t>
            </w:r>
          </w:p>
        </w:tc>
      </w:tr>
      <w:tr w:rsidR="000E65E2" w14:paraId="69EB4DD8"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26A9C8FC" w14:textId="77777777" w:rsidR="000E65E2" w:rsidRDefault="000E65E2" w:rsidP="00C81CEB">
            <w:pPr>
              <w:rPr>
                <w:color w:val="000000"/>
              </w:rPr>
            </w:pPr>
            <w:r>
              <w:rPr>
                <w:color w:val="000000"/>
              </w:rPr>
              <w:t>OBRA</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5A903919" w14:textId="77777777" w:rsidR="000E65E2" w:rsidRDefault="000E65E2" w:rsidP="00C81CEB">
            <w:pPr>
              <w:rPr>
                <w:color w:val="000000"/>
              </w:rPr>
            </w:pPr>
            <w:r>
              <w:rPr>
                <w:color w:val="000000"/>
              </w:rPr>
              <w:t>Polio Outbreak Response Assessment</w:t>
            </w:r>
          </w:p>
        </w:tc>
      </w:tr>
      <w:tr w:rsidR="000E65E2" w14:paraId="02DDD103"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0316488A" w14:textId="77777777" w:rsidR="000E65E2" w:rsidRDefault="000E65E2" w:rsidP="00C81CEB">
            <w:pPr>
              <w:rPr>
                <w:color w:val="000000"/>
              </w:rPr>
            </w:pPr>
            <w:r>
              <w:rPr>
                <w:color w:val="000000"/>
              </w:rPr>
              <w:t xml:space="preserve">OPV </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08E98D49" w14:textId="77777777" w:rsidR="000E65E2" w:rsidRDefault="000E65E2" w:rsidP="00C81CEB">
            <w:pPr>
              <w:rPr>
                <w:color w:val="000000"/>
              </w:rPr>
            </w:pPr>
            <w:r>
              <w:rPr>
                <w:color w:val="000000"/>
              </w:rPr>
              <w:t>Oral Polio Vaccine</w:t>
            </w:r>
          </w:p>
        </w:tc>
      </w:tr>
      <w:tr w:rsidR="000E65E2" w14:paraId="744CEA53"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12A81FFF" w14:textId="77777777" w:rsidR="000E65E2" w:rsidRDefault="000E65E2" w:rsidP="00C81CEB">
            <w:pPr>
              <w:ind w:firstLineChars="10" w:firstLine="24"/>
              <w:rPr>
                <w:color w:val="000000"/>
              </w:rPr>
            </w:pPr>
            <w:proofErr w:type="spellStart"/>
            <w:r>
              <w:rPr>
                <w:color w:val="000000"/>
              </w:rPr>
              <w:t>bOPV</w:t>
            </w:r>
            <w:proofErr w:type="spellEnd"/>
          </w:p>
        </w:tc>
        <w:tc>
          <w:tcPr>
            <w:tcW w:w="7727" w:type="dxa"/>
            <w:tcBorders>
              <w:top w:val="nil"/>
              <w:left w:val="nil"/>
              <w:bottom w:val="nil"/>
              <w:right w:val="nil"/>
            </w:tcBorders>
            <w:shd w:val="clear" w:color="auto" w:fill="auto"/>
            <w:tcMar>
              <w:top w:w="15" w:type="dxa"/>
              <w:left w:w="15" w:type="dxa"/>
              <w:bottom w:w="0" w:type="dxa"/>
              <w:right w:w="15" w:type="dxa"/>
            </w:tcMar>
            <w:hideMark/>
          </w:tcPr>
          <w:p w14:paraId="56E041E6" w14:textId="77777777" w:rsidR="000E65E2" w:rsidRDefault="000E65E2" w:rsidP="00C81CEB">
            <w:pPr>
              <w:rPr>
                <w:color w:val="000000"/>
              </w:rPr>
            </w:pPr>
            <w:r>
              <w:rPr>
                <w:color w:val="000000"/>
              </w:rPr>
              <w:t>Bivalent OPV (contain attenuated Sabin poliovirus type 1 and type 3)</w:t>
            </w:r>
          </w:p>
        </w:tc>
      </w:tr>
      <w:tr w:rsidR="000E65E2" w14:paraId="37D446EB"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45C67966" w14:textId="77777777" w:rsidR="000E65E2" w:rsidRDefault="000E65E2" w:rsidP="00C81CEB">
            <w:pPr>
              <w:ind w:firstLineChars="10" w:firstLine="24"/>
            </w:pPr>
            <w:proofErr w:type="spellStart"/>
            <w:r w:rsidRPr="0021168D">
              <w:rPr>
                <w:color w:val="000000"/>
              </w:rPr>
              <w:t>mOPV</w:t>
            </w:r>
            <w:proofErr w:type="spellEnd"/>
          </w:p>
        </w:tc>
        <w:tc>
          <w:tcPr>
            <w:tcW w:w="7727" w:type="dxa"/>
            <w:tcBorders>
              <w:top w:val="nil"/>
              <w:left w:val="nil"/>
              <w:bottom w:val="nil"/>
              <w:right w:val="nil"/>
            </w:tcBorders>
            <w:shd w:val="clear" w:color="auto" w:fill="auto"/>
            <w:tcMar>
              <w:top w:w="15" w:type="dxa"/>
              <w:left w:w="15" w:type="dxa"/>
              <w:bottom w:w="0" w:type="dxa"/>
              <w:right w:w="15" w:type="dxa"/>
            </w:tcMar>
            <w:hideMark/>
          </w:tcPr>
          <w:p w14:paraId="6A2C12A5" w14:textId="77777777" w:rsidR="000E65E2" w:rsidRDefault="000E65E2" w:rsidP="00C81CEB">
            <w:r>
              <w:t>Monovalent OPV (containing one type of attenuated Sabin poliovirus)</w:t>
            </w:r>
          </w:p>
        </w:tc>
      </w:tr>
      <w:tr w:rsidR="000E65E2" w14:paraId="23160FD4" w14:textId="77777777" w:rsidTr="00C81CEB">
        <w:trPr>
          <w:trHeight w:val="315"/>
        </w:trPr>
        <w:tc>
          <w:tcPr>
            <w:tcW w:w="1433" w:type="dxa"/>
            <w:tcBorders>
              <w:top w:val="nil"/>
              <w:left w:val="nil"/>
              <w:bottom w:val="nil"/>
              <w:right w:val="nil"/>
            </w:tcBorders>
            <w:shd w:val="clear" w:color="auto" w:fill="auto"/>
            <w:noWrap/>
            <w:tcMar>
              <w:top w:w="15" w:type="dxa"/>
              <w:left w:w="270" w:type="dxa"/>
              <w:bottom w:w="0" w:type="dxa"/>
              <w:right w:w="15" w:type="dxa"/>
            </w:tcMar>
            <w:hideMark/>
          </w:tcPr>
          <w:p w14:paraId="65B16C54" w14:textId="77777777" w:rsidR="000E65E2" w:rsidRDefault="000E65E2" w:rsidP="00C81CEB">
            <w:pPr>
              <w:ind w:firstLineChars="70" w:firstLine="168"/>
            </w:pPr>
            <w:r>
              <w:t>mOPV1</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6295ACE1" w14:textId="77777777" w:rsidR="000E65E2" w:rsidRDefault="000E65E2" w:rsidP="00C81CEB">
            <w:r>
              <w:t>Monovalent oral polio vaccine type 1</w:t>
            </w:r>
          </w:p>
        </w:tc>
      </w:tr>
      <w:tr w:rsidR="000E65E2" w14:paraId="44248593" w14:textId="77777777" w:rsidTr="00C81CEB">
        <w:trPr>
          <w:trHeight w:val="315"/>
        </w:trPr>
        <w:tc>
          <w:tcPr>
            <w:tcW w:w="1433" w:type="dxa"/>
            <w:tcBorders>
              <w:top w:val="nil"/>
              <w:left w:val="nil"/>
              <w:bottom w:val="nil"/>
              <w:right w:val="nil"/>
            </w:tcBorders>
            <w:shd w:val="clear" w:color="auto" w:fill="auto"/>
            <w:noWrap/>
            <w:tcMar>
              <w:top w:w="15" w:type="dxa"/>
              <w:left w:w="270" w:type="dxa"/>
              <w:bottom w:w="0" w:type="dxa"/>
              <w:right w:w="15" w:type="dxa"/>
            </w:tcMar>
            <w:hideMark/>
          </w:tcPr>
          <w:p w14:paraId="2069F48F" w14:textId="77777777" w:rsidR="000E65E2" w:rsidRDefault="000E65E2" w:rsidP="00C81CEB">
            <w:pPr>
              <w:ind w:firstLineChars="70" w:firstLine="168"/>
            </w:pPr>
            <w:r>
              <w:t>mOPV2</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1BD7E2CD" w14:textId="77777777" w:rsidR="000E65E2" w:rsidRDefault="000E65E2" w:rsidP="00C81CEB">
            <w:r>
              <w:t>Monovalent oral polio vaccine type 2</w:t>
            </w:r>
          </w:p>
        </w:tc>
      </w:tr>
      <w:tr w:rsidR="000E65E2" w14:paraId="6E552054" w14:textId="77777777" w:rsidTr="00C81CEB">
        <w:trPr>
          <w:trHeight w:val="315"/>
        </w:trPr>
        <w:tc>
          <w:tcPr>
            <w:tcW w:w="1433" w:type="dxa"/>
            <w:tcBorders>
              <w:top w:val="nil"/>
              <w:left w:val="nil"/>
              <w:bottom w:val="nil"/>
              <w:right w:val="nil"/>
            </w:tcBorders>
            <w:shd w:val="clear" w:color="auto" w:fill="auto"/>
            <w:noWrap/>
            <w:tcMar>
              <w:top w:w="15" w:type="dxa"/>
              <w:left w:w="270" w:type="dxa"/>
              <w:bottom w:w="0" w:type="dxa"/>
              <w:right w:w="15" w:type="dxa"/>
            </w:tcMar>
            <w:hideMark/>
          </w:tcPr>
          <w:p w14:paraId="48252D98" w14:textId="77777777" w:rsidR="000E65E2" w:rsidRDefault="000E65E2" w:rsidP="00C81CEB">
            <w:pPr>
              <w:ind w:firstLineChars="70" w:firstLine="168"/>
            </w:pPr>
            <w:r>
              <w:t>mOPV3</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55530E36" w14:textId="77777777" w:rsidR="000E65E2" w:rsidRDefault="000E65E2" w:rsidP="00C81CEB">
            <w:r>
              <w:t>Monovalent oral polio vaccine type 3</w:t>
            </w:r>
          </w:p>
        </w:tc>
      </w:tr>
      <w:tr w:rsidR="000E65E2" w14:paraId="54168BF2"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52C63A3D" w14:textId="77777777" w:rsidR="000E65E2" w:rsidRDefault="000E65E2" w:rsidP="00C81CEB">
            <w:pPr>
              <w:ind w:firstLineChars="10" w:firstLine="24"/>
              <w:rPr>
                <w:color w:val="000000"/>
              </w:rPr>
            </w:pPr>
            <w:proofErr w:type="spellStart"/>
            <w:r>
              <w:rPr>
                <w:color w:val="000000"/>
              </w:rPr>
              <w:t>nOPV</w:t>
            </w:r>
            <w:proofErr w:type="spellEnd"/>
          </w:p>
        </w:tc>
        <w:tc>
          <w:tcPr>
            <w:tcW w:w="7727" w:type="dxa"/>
            <w:tcBorders>
              <w:top w:val="nil"/>
              <w:left w:val="nil"/>
              <w:bottom w:val="nil"/>
              <w:right w:val="nil"/>
            </w:tcBorders>
            <w:shd w:val="clear" w:color="auto" w:fill="auto"/>
            <w:tcMar>
              <w:top w:w="15" w:type="dxa"/>
              <w:left w:w="15" w:type="dxa"/>
              <w:bottom w:w="0" w:type="dxa"/>
              <w:right w:w="15" w:type="dxa"/>
            </w:tcMar>
            <w:hideMark/>
          </w:tcPr>
          <w:p w14:paraId="19B51C97" w14:textId="77777777" w:rsidR="000E65E2" w:rsidRDefault="000E65E2" w:rsidP="00C81CEB">
            <w:pPr>
              <w:rPr>
                <w:color w:val="000000"/>
              </w:rPr>
            </w:pPr>
            <w:r>
              <w:rPr>
                <w:color w:val="000000"/>
              </w:rPr>
              <w:t>Novel Oral Polio Vaccine</w:t>
            </w:r>
          </w:p>
        </w:tc>
      </w:tr>
      <w:tr w:rsidR="000E65E2" w14:paraId="5023B4B1" w14:textId="77777777" w:rsidTr="00C81CEB">
        <w:trPr>
          <w:trHeight w:val="630"/>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00039A82" w14:textId="77777777" w:rsidR="000E65E2" w:rsidRDefault="000E65E2" w:rsidP="00C81CEB">
            <w:pPr>
              <w:ind w:firstLineChars="10" w:firstLine="24"/>
              <w:rPr>
                <w:color w:val="000000"/>
              </w:rPr>
            </w:pPr>
            <w:proofErr w:type="spellStart"/>
            <w:r>
              <w:rPr>
                <w:color w:val="000000"/>
              </w:rPr>
              <w:t>tOPV</w:t>
            </w:r>
            <w:proofErr w:type="spellEnd"/>
            <w:r>
              <w:rPr>
                <w:color w:val="000000"/>
              </w:rPr>
              <w:t xml:space="preserve"> </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254B2DAB" w14:textId="77777777" w:rsidR="000E65E2" w:rsidRDefault="000E65E2" w:rsidP="00C81CEB">
            <w:pPr>
              <w:rPr>
                <w:color w:val="000000"/>
              </w:rPr>
            </w:pPr>
            <w:r>
              <w:rPr>
                <w:color w:val="000000"/>
              </w:rPr>
              <w:t>Trivalent OPV (contain attenuated Sabin poliovirus type 1, 2 and 3)</w:t>
            </w:r>
          </w:p>
        </w:tc>
      </w:tr>
      <w:tr w:rsidR="000E65E2" w14:paraId="11C4B941"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04D7BB1D" w14:textId="77777777" w:rsidR="000E65E2" w:rsidRDefault="000E65E2" w:rsidP="00C81CEB">
            <w:pPr>
              <w:rPr>
                <w:color w:val="000000"/>
              </w:rPr>
            </w:pPr>
            <w:r>
              <w:rPr>
                <w:color w:val="000000"/>
              </w:rPr>
              <w:t>PEF</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63320A5F" w14:textId="77777777" w:rsidR="000E65E2" w:rsidRDefault="000E65E2" w:rsidP="00C81CEB">
            <w:pPr>
              <w:rPr>
                <w:color w:val="000000"/>
              </w:rPr>
            </w:pPr>
            <w:r>
              <w:rPr>
                <w:color w:val="000000"/>
              </w:rPr>
              <w:t>Poliovirus-Essential Facility</w:t>
            </w:r>
          </w:p>
        </w:tc>
      </w:tr>
      <w:tr w:rsidR="000E65E2" w14:paraId="30CCE7CB"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4303A4D1" w14:textId="77777777" w:rsidR="000E65E2" w:rsidRDefault="000E65E2" w:rsidP="00C81CEB">
            <w:pPr>
              <w:rPr>
                <w:color w:val="000000"/>
              </w:rPr>
            </w:pPr>
            <w:r>
              <w:rPr>
                <w:color w:val="000000"/>
              </w:rPr>
              <w:t>PID</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7DD6B439" w14:textId="77777777" w:rsidR="000E65E2" w:rsidRDefault="000E65E2" w:rsidP="00C81CEB">
            <w:pPr>
              <w:rPr>
                <w:color w:val="000000"/>
              </w:rPr>
            </w:pPr>
            <w:r>
              <w:rPr>
                <w:color w:val="000000"/>
              </w:rPr>
              <w:t>Primary Immunodeficiency</w:t>
            </w:r>
          </w:p>
        </w:tc>
      </w:tr>
      <w:tr w:rsidR="000E65E2" w14:paraId="018D2AE4"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3FE51E9A" w14:textId="77777777" w:rsidR="000E65E2" w:rsidRDefault="000E65E2" w:rsidP="00C81CEB">
            <w:pPr>
              <w:rPr>
                <w:color w:val="000000"/>
              </w:rPr>
            </w:pPr>
            <w:r>
              <w:rPr>
                <w:color w:val="000000"/>
              </w:rPr>
              <w:t>PIM</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53D3DB34" w14:textId="77777777" w:rsidR="000E65E2" w:rsidRDefault="000E65E2" w:rsidP="00C81CEB">
            <w:pPr>
              <w:rPr>
                <w:color w:val="000000"/>
              </w:rPr>
            </w:pPr>
            <w:r>
              <w:rPr>
                <w:color w:val="000000"/>
              </w:rPr>
              <w:t>Potentially Infectious Material</w:t>
            </w:r>
          </w:p>
        </w:tc>
      </w:tr>
      <w:tr w:rsidR="000E65E2" w14:paraId="104D69D5"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1FB32DDE" w14:textId="77777777" w:rsidR="000E65E2" w:rsidRDefault="000E65E2" w:rsidP="00C81CEB">
            <w:pPr>
              <w:rPr>
                <w:color w:val="000000"/>
              </w:rPr>
            </w:pPr>
            <w:r>
              <w:rPr>
                <w:color w:val="000000"/>
              </w:rPr>
              <w:t xml:space="preserve">PV </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37F36A9A" w14:textId="77777777" w:rsidR="000E65E2" w:rsidRDefault="000E65E2" w:rsidP="00C81CEB">
            <w:pPr>
              <w:rPr>
                <w:color w:val="000000"/>
              </w:rPr>
            </w:pPr>
            <w:r>
              <w:rPr>
                <w:color w:val="000000"/>
              </w:rPr>
              <w:t>Poliovirus</w:t>
            </w:r>
          </w:p>
        </w:tc>
      </w:tr>
      <w:tr w:rsidR="000E65E2" w14:paraId="385A5576"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04E1BDF0" w14:textId="77777777" w:rsidR="000E65E2" w:rsidRDefault="000E65E2" w:rsidP="00C81CEB">
            <w:pPr>
              <w:ind w:firstLineChars="10" w:firstLine="24"/>
              <w:rPr>
                <w:color w:val="000000"/>
              </w:rPr>
            </w:pPr>
            <w:r>
              <w:rPr>
                <w:color w:val="000000"/>
              </w:rPr>
              <w:t>PV1</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63406472" w14:textId="77777777" w:rsidR="000E65E2" w:rsidRDefault="000E65E2" w:rsidP="00C81CEB">
            <w:pPr>
              <w:rPr>
                <w:color w:val="000000"/>
              </w:rPr>
            </w:pPr>
            <w:r>
              <w:rPr>
                <w:color w:val="000000"/>
              </w:rPr>
              <w:t>Poliovirus type 1</w:t>
            </w:r>
          </w:p>
        </w:tc>
      </w:tr>
      <w:tr w:rsidR="000E65E2" w14:paraId="107E7525"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7C8D66DB" w14:textId="77777777" w:rsidR="000E65E2" w:rsidRDefault="000E65E2" w:rsidP="00C81CEB">
            <w:pPr>
              <w:ind w:firstLineChars="10" w:firstLine="24"/>
              <w:rPr>
                <w:color w:val="000000"/>
              </w:rPr>
            </w:pPr>
            <w:r>
              <w:rPr>
                <w:color w:val="000000"/>
              </w:rPr>
              <w:t>PV2</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57AFDB57" w14:textId="77777777" w:rsidR="000E65E2" w:rsidRDefault="000E65E2" w:rsidP="00C81CEB">
            <w:pPr>
              <w:rPr>
                <w:color w:val="000000"/>
              </w:rPr>
            </w:pPr>
            <w:r>
              <w:rPr>
                <w:color w:val="000000"/>
              </w:rPr>
              <w:t>Poliovirus type 2</w:t>
            </w:r>
          </w:p>
        </w:tc>
      </w:tr>
      <w:tr w:rsidR="000E65E2" w14:paraId="14BFCF21"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5E60CC6E" w14:textId="77777777" w:rsidR="000E65E2" w:rsidRDefault="000E65E2" w:rsidP="00C81CEB">
            <w:pPr>
              <w:ind w:firstLineChars="10" w:firstLine="24"/>
              <w:rPr>
                <w:color w:val="000000"/>
              </w:rPr>
            </w:pPr>
            <w:r>
              <w:rPr>
                <w:color w:val="000000"/>
              </w:rPr>
              <w:t>PV3</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428F7672" w14:textId="77777777" w:rsidR="000E65E2" w:rsidRDefault="000E65E2" w:rsidP="00C81CEB">
            <w:pPr>
              <w:rPr>
                <w:color w:val="000000"/>
              </w:rPr>
            </w:pPr>
            <w:r>
              <w:rPr>
                <w:color w:val="000000"/>
              </w:rPr>
              <w:t>Poliovirus type 3</w:t>
            </w:r>
          </w:p>
        </w:tc>
      </w:tr>
      <w:tr w:rsidR="000E65E2" w14:paraId="214DDAF1"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1D79E50E" w14:textId="77777777" w:rsidR="000E65E2" w:rsidRDefault="000E65E2" w:rsidP="00C81CEB">
            <w:pPr>
              <w:rPr>
                <w:color w:val="000000"/>
              </w:rPr>
            </w:pPr>
            <w:r>
              <w:rPr>
                <w:color w:val="000000"/>
              </w:rPr>
              <w:t>RA</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6855092C" w14:textId="77777777" w:rsidR="000E65E2" w:rsidRDefault="000E65E2" w:rsidP="00C81CEB">
            <w:pPr>
              <w:rPr>
                <w:color w:val="000000"/>
              </w:rPr>
            </w:pPr>
            <w:r>
              <w:rPr>
                <w:color w:val="000000"/>
              </w:rPr>
              <w:t>Risk Assessment</w:t>
            </w:r>
          </w:p>
        </w:tc>
      </w:tr>
      <w:tr w:rsidR="000E65E2" w14:paraId="7D1EA774"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42D50FFD" w14:textId="77777777" w:rsidR="000E65E2" w:rsidRDefault="000E65E2" w:rsidP="00C81CEB">
            <w:pPr>
              <w:rPr>
                <w:color w:val="000000"/>
              </w:rPr>
            </w:pPr>
            <w:r>
              <w:rPr>
                <w:color w:val="000000"/>
              </w:rPr>
              <w:t>SIA</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02D33ED8" w14:textId="77777777" w:rsidR="000E65E2" w:rsidRDefault="000E65E2" w:rsidP="00C81CEB">
            <w:pPr>
              <w:rPr>
                <w:color w:val="000000"/>
              </w:rPr>
            </w:pPr>
            <w:r>
              <w:rPr>
                <w:color w:val="000000"/>
              </w:rPr>
              <w:t>Supplementary Immunization Activities</w:t>
            </w:r>
          </w:p>
        </w:tc>
      </w:tr>
      <w:tr w:rsidR="000E65E2" w14:paraId="71189598"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1C0AF5D2" w14:textId="77777777" w:rsidR="000E65E2" w:rsidRDefault="000E65E2" w:rsidP="00C81CEB">
            <w:pPr>
              <w:rPr>
                <w:color w:val="000000"/>
              </w:rPr>
            </w:pPr>
            <w:r>
              <w:rPr>
                <w:color w:val="000000"/>
              </w:rPr>
              <w:t>SL</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6B853A40" w14:textId="77777777" w:rsidR="000E65E2" w:rsidRDefault="000E65E2" w:rsidP="00C81CEB">
            <w:pPr>
              <w:rPr>
                <w:color w:val="000000"/>
              </w:rPr>
            </w:pPr>
            <w:r>
              <w:rPr>
                <w:color w:val="000000"/>
              </w:rPr>
              <w:t>Sabin like poliovirus</w:t>
            </w:r>
          </w:p>
        </w:tc>
      </w:tr>
      <w:tr w:rsidR="000E65E2" w14:paraId="5D37D8C9"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572FDB3C" w14:textId="77777777" w:rsidR="000E65E2" w:rsidRDefault="000E65E2" w:rsidP="00C81CEB">
            <w:pPr>
              <w:ind w:firstLineChars="10" w:firstLine="24"/>
              <w:rPr>
                <w:color w:val="000000"/>
              </w:rPr>
            </w:pPr>
            <w:r>
              <w:rPr>
                <w:color w:val="000000"/>
              </w:rPr>
              <w:t>SL1</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61FA5FBE" w14:textId="77777777" w:rsidR="000E65E2" w:rsidRDefault="000E65E2" w:rsidP="00C81CEB">
            <w:pPr>
              <w:rPr>
                <w:color w:val="000000"/>
              </w:rPr>
            </w:pPr>
            <w:r>
              <w:rPr>
                <w:color w:val="000000"/>
              </w:rPr>
              <w:t>Sabin like poliovirus type 1</w:t>
            </w:r>
          </w:p>
        </w:tc>
      </w:tr>
      <w:tr w:rsidR="000E65E2" w14:paraId="692048D2"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42846BEA" w14:textId="77777777" w:rsidR="000E65E2" w:rsidRDefault="000E65E2" w:rsidP="00C81CEB">
            <w:pPr>
              <w:ind w:firstLineChars="10" w:firstLine="24"/>
              <w:rPr>
                <w:color w:val="000000"/>
              </w:rPr>
            </w:pPr>
            <w:r>
              <w:rPr>
                <w:color w:val="000000"/>
              </w:rPr>
              <w:t>SL2</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6D2CC220" w14:textId="77777777" w:rsidR="000E65E2" w:rsidRDefault="000E65E2" w:rsidP="00C81CEB">
            <w:pPr>
              <w:rPr>
                <w:color w:val="000000"/>
              </w:rPr>
            </w:pPr>
            <w:r>
              <w:rPr>
                <w:color w:val="000000"/>
              </w:rPr>
              <w:t>Sabin like poliovirus type 2</w:t>
            </w:r>
          </w:p>
        </w:tc>
      </w:tr>
      <w:tr w:rsidR="000E65E2" w14:paraId="0A4B2ABF"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1696A298" w14:textId="77777777" w:rsidR="000E65E2" w:rsidRDefault="000E65E2" w:rsidP="00C81CEB">
            <w:pPr>
              <w:ind w:firstLineChars="10" w:firstLine="24"/>
              <w:rPr>
                <w:color w:val="000000"/>
              </w:rPr>
            </w:pPr>
            <w:r>
              <w:rPr>
                <w:color w:val="000000"/>
              </w:rPr>
              <w:lastRenderedPageBreak/>
              <w:t>SL3</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2BE84FD3" w14:textId="77777777" w:rsidR="000E65E2" w:rsidRDefault="000E65E2" w:rsidP="00C81CEB">
            <w:pPr>
              <w:rPr>
                <w:color w:val="000000"/>
              </w:rPr>
            </w:pPr>
            <w:r>
              <w:rPr>
                <w:color w:val="000000"/>
              </w:rPr>
              <w:t>Sabin like poliovirus type 3</w:t>
            </w:r>
          </w:p>
        </w:tc>
      </w:tr>
      <w:tr w:rsidR="000E65E2" w14:paraId="637E6308"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00B393BE" w14:textId="77777777" w:rsidR="000E65E2" w:rsidRDefault="000E65E2" w:rsidP="00C81CEB">
            <w:pPr>
              <w:rPr>
                <w:color w:val="000000"/>
              </w:rPr>
            </w:pPr>
            <w:r>
              <w:rPr>
                <w:color w:val="000000"/>
              </w:rPr>
              <w:t>UNICEF</w:t>
            </w:r>
          </w:p>
        </w:tc>
        <w:tc>
          <w:tcPr>
            <w:tcW w:w="7727" w:type="dxa"/>
            <w:tcBorders>
              <w:top w:val="nil"/>
              <w:left w:val="nil"/>
              <w:bottom w:val="nil"/>
              <w:right w:val="nil"/>
            </w:tcBorders>
            <w:shd w:val="clear" w:color="auto" w:fill="auto"/>
            <w:noWrap/>
            <w:tcMar>
              <w:top w:w="15" w:type="dxa"/>
              <w:left w:w="15" w:type="dxa"/>
              <w:bottom w:w="0" w:type="dxa"/>
              <w:right w:w="15" w:type="dxa"/>
            </w:tcMar>
            <w:hideMark/>
          </w:tcPr>
          <w:p w14:paraId="043795E7" w14:textId="77777777" w:rsidR="000E65E2" w:rsidRPr="0031793C" w:rsidRDefault="000E65E2" w:rsidP="00C81CEB">
            <w:pPr>
              <w:rPr>
                <w:color w:val="000000"/>
              </w:rPr>
            </w:pPr>
            <w:r w:rsidRPr="0031793C">
              <w:rPr>
                <w:color w:val="000000"/>
              </w:rPr>
              <w:t>United Nations Children's Fund</w:t>
            </w:r>
          </w:p>
        </w:tc>
      </w:tr>
      <w:tr w:rsidR="000E65E2" w14:paraId="0A7C2392"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02AA2460" w14:textId="77777777" w:rsidR="000E65E2" w:rsidRDefault="000E65E2" w:rsidP="00C81CEB">
            <w:pPr>
              <w:rPr>
                <w:color w:val="000000"/>
              </w:rPr>
            </w:pPr>
            <w:r>
              <w:rPr>
                <w:color w:val="000000"/>
              </w:rPr>
              <w:t>VAPP</w:t>
            </w:r>
          </w:p>
        </w:tc>
        <w:tc>
          <w:tcPr>
            <w:tcW w:w="7727" w:type="dxa"/>
            <w:tcBorders>
              <w:top w:val="nil"/>
              <w:left w:val="nil"/>
              <w:bottom w:val="nil"/>
              <w:right w:val="nil"/>
            </w:tcBorders>
            <w:shd w:val="clear" w:color="auto" w:fill="auto"/>
            <w:noWrap/>
            <w:tcMar>
              <w:top w:w="15" w:type="dxa"/>
              <w:left w:w="15" w:type="dxa"/>
              <w:bottom w:w="0" w:type="dxa"/>
              <w:right w:w="15" w:type="dxa"/>
            </w:tcMar>
            <w:hideMark/>
          </w:tcPr>
          <w:p w14:paraId="544231C5" w14:textId="77777777" w:rsidR="000E65E2" w:rsidRDefault="00332CDB" w:rsidP="00C81CEB">
            <w:pPr>
              <w:rPr>
                <w:color w:val="000000"/>
              </w:rPr>
            </w:pPr>
            <w:r>
              <w:rPr>
                <w:color w:val="000000"/>
              </w:rPr>
              <w:t>V</w:t>
            </w:r>
            <w:r w:rsidR="000E65E2">
              <w:rPr>
                <w:color w:val="000000"/>
              </w:rPr>
              <w:t>accine-associated paralytic polio</w:t>
            </w:r>
          </w:p>
        </w:tc>
      </w:tr>
      <w:tr w:rsidR="000E65E2" w14:paraId="40475E24"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576D49B7" w14:textId="77777777" w:rsidR="000E65E2" w:rsidRDefault="000E65E2" w:rsidP="00C81CEB">
            <w:pPr>
              <w:rPr>
                <w:color w:val="000000"/>
              </w:rPr>
            </w:pPr>
            <w:r>
              <w:rPr>
                <w:color w:val="000000"/>
              </w:rPr>
              <w:t xml:space="preserve">VDPV </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16B1DBBB" w14:textId="77777777" w:rsidR="000E65E2" w:rsidRDefault="000E65E2" w:rsidP="00C81CEB">
            <w:pPr>
              <w:rPr>
                <w:color w:val="000000"/>
              </w:rPr>
            </w:pPr>
            <w:r>
              <w:rPr>
                <w:color w:val="000000"/>
              </w:rPr>
              <w:t>Vaccine-derived poliovirus</w:t>
            </w:r>
          </w:p>
        </w:tc>
      </w:tr>
      <w:tr w:rsidR="000E65E2" w14:paraId="1F218875"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0CF35051" w14:textId="77777777" w:rsidR="000E65E2" w:rsidRDefault="000E65E2" w:rsidP="00C81CEB">
            <w:pPr>
              <w:ind w:firstLineChars="10" w:firstLine="24"/>
              <w:rPr>
                <w:color w:val="000000"/>
              </w:rPr>
            </w:pPr>
            <w:r>
              <w:rPr>
                <w:color w:val="000000"/>
              </w:rPr>
              <w:t>VDPV1</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6D5CE09B" w14:textId="77777777" w:rsidR="000E65E2" w:rsidRDefault="000E65E2" w:rsidP="00C81CEB">
            <w:pPr>
              <w:rPr>
                <w:color w:val="000000"/>
              </w:rPr>
            </w:pPr>
            <w:r>
              <w:rPr>
                <w:color w:val="000000"/>
              </w:rPr>
              <w:t>Vaccine-derived poliovirus type 1</w:t>
            </w:r>
          </w:p>
        </w:tc>
      </w:tr>
      <w:tr w:rsidR="000E65E2" w14:paraId="7239EB12"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647CA494" w14:textId="77777777" w:rsidR="000E65E2" w:rsidRDefault="000E65E2" w:rsidP="00C81CEB">
            <w:pPr>
              <w:ind w:firstLineChars="10" w:firstLine="24"/>
              <w:rPr>
                <w:color w:val="000000"/>
              </w:rPr>
            </w:pPr>
            <w:r>
              <w:rPr>
                <w:color w:val="000000"/>
              </w:rPr>
              <w:t>VDPV2</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1CC2A4D3" w14:textId="77777777" w:rsidR="000E65E2" w:rsidRDefault="000E65E2" w:rsidP="00C81CEB">
            <w:pPr>
              <w:rPr>
                <w:color w:val="000000"/>
              </w:rPr>
            </w:pPr>
            <w:r>
              <w:rPr>
                <w:color w:val="000000"/>
              </w:rPr>
              <w:t>Vaccine-derived poliovirus type 2</w:t>
            </w:r>
          </w:p>
        </w:tc>
      </w:tr>
      <w:tr w:rsidR="000E65E2" w14:paraId="5FF82FA0"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32FC0920" w14:textId="77777777" w:rsidR="000E65E2" w:rsidRDefault="000E65E2" w:rsidP="00C81CEB">
            <w:pPr>
              <w:ind w:firstLineChars="10" w:firstLine="24"/>
              <w:rPr>
                <w:color w:val="000000"/>
              </w:rPr>
            </w:pPr>
            <w:r>
              <w:rPr>
                <w:color w:val="000000"/>
              </w:rPr>
              <w:t>VDPV3</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09F6E692" w14:textId="77777777" w:rsidR="000E65E2" w:rsidRDefault="000E65E2" w:rsidP="00C81CEB">
            <w:pPr>
              <w:rPr>
                <w:color w:val="000000"/>
              </w:rPr>
            </w:pPr>
            <w:r>
              <w:rPr>
                <w:color w:val="000000"/>
              </w:rPr>
              <w:t>Vaccine-derived poliovirus type 3</w:t>
            </w:r>
          </w:p>
        </w:tc>
      </w:tr>
      <w:tr w:rsidR="000E65E2" w14:paraId="74F3DBA9"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4F47FCFE" w14:textId="77777777" w:rsidR="000E65E2" w:rsidRDefault="000E65E2" w:rsidP="00C81CEB">
            <w:pPr>
              <w:ind w:firstLineChars="10" w:firstLine="24"/>
              <w:rPr>
                <w:color w:val="000000"/>
              </w:rPr>
            </w:pPr>
            <w:r>
              <w:rPr>
                <w:color w:val="000000"/>
              </w:rPr>
              <w:t>aVDPV</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17C17D62" w14:textId="77777777" w:rsidR="000E65E2" w:rsidRDefault="00332CDB" w:rsidP="00C81CEB">
            <w:pPr>
              <w:rPr>
                <w:color w:val="000000"/>
              </w:rPr>
            </w:pPr>
            <w:r>
              <w:rPr>
                <w:color w:val="000000"/>
              </w:rPr>
              <w:t>A</w:t>
            </w:r>
            <w:r w:rsidR="000E65E2">
              <w:rPr>
                <w:color w:val="000000"/>
              </w:rPr>
              <w:t>mbiguous Vaccine Derived Poliovirus</w:t>
            </w:r>
          </w:p>
        </w:tc>
      </w:tr>
      <w:tr w:rsidR="000E65E2" w14:paraId="68E2C1E8"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4A3ED20A" w14:textId="77777777" w:rsidR="000E65E2" w:rsidRDefault="000E65E2" w:rsidP="00C81CEB">
            <w:pPr>
              <w:ind w:firstLineChars="10" w:firstLine="24"/>
              <w:rPr>
                <w:color w:val="000000"/>
              </w:rPr>
            </w:pPr>
            <w:r>
              <w:rPr>
                <w:color w:val="000000"/>
              </w:rPr>
              <w:t>cVDPV</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670C95FC" w14:textId="77777777" w:rsidR="000E65E2" w:rsidRDefault="00332CDB" w:rsidP="00C81CEB">
            <w:pPr>
              <w:rPr>
                <w:color w:val="000000"/>
              </w:rPr>
            </w:pPr>
            <w:r>
              <w:rPr>
                <w:color w:val="000000"/>
              </w:rPr>
              <w:t>C</w:t>
            </w:r>
            <w:r w:rsidR="000E65E2">
              <w:rPr>
                <w:color w:val="000000"/>
              </w:rPr>
              <w:t>irculating Vaccine Derived Poliovirus</w:t>
            </w:r>
          </w:p>
        </w:tc>
      </w:tr>
      <w:tr w:rsidR="000E65E2" w14:paraId="31F40511"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5E35C78F" w14:textId="77777777" w:rsidR="000E65E2" w:rsidRDefault="000E65E2" w:rsidP="00C81CEB">
            <w:pPr>
              <w:ind w:firstLineChars="10" w:firstLine="24"/>
              <w:rPr>
                <w:color w:val="000000"/>
              </w:rPr>
            </w:pPr>
            <w:r>
              <w:rPr>
                <w:color w:val="000000"/>
              </w:rPr>
              <w:t>iVDPV</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50359077" w14:textId="77777777" w:rsidR="000E65E2" w:rsidRDefault="000E65E2" w:rsidP="00C81CEB">
            <w:pPr>
              <w:rPr>
                <w:color w:val="000000"/>
              </w:rPr>
            </w:pPr>
            <w:proofErr w:type="gramStart"/>
            <w:r>
              <w:rPr>
                <w:color w:val="000000"/>
              </w:rPr>
              <w:t>Immune-deficiency</w:t>
            </w:r>
            <w:proofErr w:type="gramEnd"/>
            <w:r>
              <w:rPr>
                <w:color w:val="000000"/>
              </w:rPr>
              <w:t xml:space="preserve"> associated VDPV </w:t>
            </w:r>
          </w:p>
        </w:tc>
      </w:tr>
      <w:tr w:rsidR="000E65E2" w14:paraId="0AE65740"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79731CDD" w14:textId="77777777" w:rsidR="000E65E2" w:rsidRDefault="000E65E2" w:rsidP="00C81CEB">
            <w:pPr>
              <w:rPr>
                <w:color w:val="000000"/>
              </w:rPr>
            </w:pPr>
            <w:r>
              <w:rPr>
                <w:color w:val="000000"/>
              </w:rPr>
              <w:t xml:space="preserve">WHO </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50273342" w14:textId="77777777" w:rsidR="000E65E2" w:rsidRDefault="000E65E2" w:rsidP="00C81CEB">
            <w:pPr>
              <w:rPr>
                <w:color w:val="000000"/>
              </w:rPr>
            </w:pPr>
            <w:r>
              <w:rPr>
                <w:color w:val="000000"/>
              </w:rPr>
              <w:t>World Health Organization</w:t>
            </w:r>
          </w:p>
        </w:tc>
      </w:tr>
      <w:tr w:rsidR="000E65E2" w14:paraId="2207ED91" w14:textId="77777777" w:rsidTr="00C81CEB">
        <w:trPr>
          <w:trHeight w:val="315"/>
        </w:trPr>
        <w:tc>
          <w:tcPr>
            <w:tcW w:w="1433" w:type="dxa"/>
            <w:tcBorders>
              <w:top w:val="nil"/>
              <w:left w:val="nil"/>
              <w:bottom w:val="nil"/>
              <w:right w:val="nil"/>
            </w:tcBorders>
            <w:shd w:val="clear" w:color="auto" w:fill="auto"/>
            <w:noWrap/>
            <w:tcMar>
              <w:top w:w="15" w:type="dxa"/>
              <w:left w:w="15" w:type="dxa"/>
              <w:bottom w:w="0" w:type="dxa"/>
              <w:right w:w="15" w:type="dxa"/>
            </w:tcMar>
            <w:hideMark/>
          </w:tcPr>
          <w:p w14:paraId="41ADF7C9" w14:textId="77777777" w:rsidR="000E65E2" w:rsidRDefault="000E65E2" w:rsidP="00C81CEB">
            <w:pPr>
              <w:rPr>
                <w:color w:val="000000"/>
              </w:rPr>
            </w:pPr>
            <w:r>
              <w:rPr>
                <w:color w:val="000000"/>
              </w:rPr>
              <w:t xml:space="preserve">WPV </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4A07A313" w14:textId="77777777" w:rsidR="000E65E2" w:rsidRDefault="000E65E2" w:rsidP="00C81CEB">
            <w:pPr>
              <w:rPr>
                <w:color w:val="000000"/>
              </w:rPr>
            </w:pPr>
            <w:r>
              <w:rPr>
                <w:color w:val="000000"/>
              </w:rPr>
              <w:t>Wild poliovirus</w:t>
            </w:r>
          </w:p>
        </w:tc>
      </w:tr>
      <w:tr w:rsidR="000E65E2" w14:paraId="66BF36A6"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2531891A" w14:textId="77777777" w:rsidR="000E65E2" w:rsidRDefault="000E65E2" w:rsidP="00C81CEB">
            <w:pPr>
              <w:ind w:firstLineChars="10" w:firstLine="24"/>
              <w:rPr>
                <w:color w:val="000000"/>
              </w:rPr>
            </w:pPr>
            <w:r>
              <w:rPr>
                <w:color w:val="000000"/>
              </w:rPr>
              <w:t>WPV1</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78657179" w14:textId="77777777" w:rsidR="000E65E2" w:rsidRDefault="000E65E2" w:rsidP="00C81CEB">
            <w:pPr>
              <w:rPr>
                <w:color w:val="000000"/>
              </w:rPr>
            </w:pPr>
            <w:r>
              <w:rPr>
                <w:color w:val="000000"/>
              </w:rPr>
              <w:t>Wild poliovirus type 1</w:t>
            </w:r>
          </w:p>
        </w:tc>
      </w:tr>
      <w:tr w:rsidR="000E65E2" w14:paraId="37A1ED92"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50A07CB5" w14:textId="77777777" w:rsidR="000E65E2" w:rsidRDefault="000E65E2" w:rsidP="00C81CEB">
            <w:pPr>
              <w:ind w:firstLineChars="10" w:firstLine="24"/>
              <w:rPr>
                <w:color w:val="000000"/>
              </w:rPr>
            </w:pPr>
            <w:r>
              <w:rPr>
                <w:color w:val="000000"/>
              </w:rPr>
              <w:t>WPV2</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37DD1601" w14:textId="77777777" w:rsidR="000E65E2" w:rsidRDefault="000E65E2" w:rsidP="00C81CEB">
            <w:pPr>
              <w:rPr>
                <w:color w:val="000000"/>
              </w:rPr>
            </w:pPr>
            <w:r>
              <w:rPr>
                <w:color w:val="000000"/>
              </w:rPr>
              <w:t>Wild poliovirus type 2</w:t>
            </w:r>
          </w:p>
        </w:tc>
      </w:tr>
      <w:tr w:rsidR="000E65E2" w14:paraId="139E459B" w14:textId="77777777" w:rsidTr="00C81CEB">
        <w:trPr>
          <w:trHeight w:val="315"/>
        </w:trPr>
        <w:tc>
          <w:tcPr>
            <w:tcW w:w="1433" w:type="dxa"/>
            <w:tcBorders>
              <w:top w:val="nil"/>
              <w:left w:val="nil"/>
              <w:bottom w:val="nil"/>
              <w:right w:val="nil"/>
            </w:tcBorders>
            <w:shd w:val="clear" w:color="auto" w:fill="auto"/>
            <w:noWrap/>
            <w:tcMar>
              <w:top w:w="15" w:type="dxa"/>
              <w:left w:w="135" w:type="dxa"/>
              <w:bottom w:w="0" w:type="dxa"/>
              <w:right w:w="15" w:type="dxa"/>
            </w:tcMar>
            <w:hideMark/>
          </w:tcPr>
          <w:p w14:paraId="5A23BF46" w14:textId="77777777" w:rsidR="000E65E2" w:rsidRDefault="000E65E2" w:rsidP="00C81CEB">
            <w:pPr>
              <w:ind w:firstLineChars="10" w:firstLine="24"/>
              <w:rPr>
                <w:color w:val="000000"/>
              </w:rPr>
            </w:pPr>
            <w:r>
              <w:rPr>
                <w:color w:val="000000"/>
              </w:rPr>
              <w:t>WPV3</w:t>
            </w:r>
          </w:p>
        </w:tc>
        <w:tc>
          <w:tcPr>
            <w:tcW w:w="7727" w:type="dxa"/>
            <w:tcBorders>
              <w:top w:val="nil"/>
              <w:left w:val="nil"/>
              <w:bottom w:val="nil"/>
              <w:right w:val="nil"/>
            </w:tcBorders>
            <w:shd w:val="clear" w:color="auto" w:fill="auto"/>
            <w:tcMar>
              <w:top w:w="15" w:type="dxa"/>
              <w:left w:w="15" w:type="dxa"/>
              <w:bottom w:w="0" w:type="dxa"/>
              <w:right w:w="15" w:type="dxa"/>
            </w:tcMar>
            <w:hideMark/>
          </w:tcPr>
          <w:p w14:paraId="286DB3FA" w14:textId="77777777" w:rsidR="000E65E2" w:rsidRDefault="000E65E2" w:rsidP="00C81CEB">
            <w:pPr>
              <w:rPr>
                <w:color w:val="000000"/>
              </w:rPr>
            </w:pPr>
            <w:r>
              <w:rPr>
                <w:color w:val="000000"/>
              </w:rPr>
              <w:t>Wild Poliovirus type 3</w:t>
            </w:r>
          </w:p>
        </w:tc>
      </w:tr>
    </w:tbl>
    <w:p w14:paraId="39E0FF3C" w14:textId="77777777" w:rsidR="000E65E2" w:rsidRDefault="000E65E2" w:rsidP="000E65E2">
      <w:pPr>
        <w:autoSpaceDE w:val="0"/>
        <w:autoSpaceDN w:val="0"/>
        <w:adjustRightInd w:val="0"/>
        <w:ind w:left="1349" w:hanging="1349"/>
      </w:pPr>
      <w:r w:rsidRPr="00BD1B80">
        <w:t xml:space="preserve"> </w:t>
      </w:r>
    </w:p>
    <w:p w14:paraId="07AC75EB" w14:textId="77777777" w:rsidR="00C760F4" w:rsidRDefault="00C760F4" w:rsidP="00C837DD">
      <w:pPr>
        <w:ind w:left="720"/>
        <w:rPr>
          <w:b/>
          <w:bCs/>
          <w:sz w:val="28"/>
          <w:szCs w:val="28"/>
          <w:u w:val="single"/>
        </w:rPr>
      </w:pPr>
    </w:p>
    <w:p w14:paraId="7E347908" w14:textId="77777777" w:rsidR="00C760F4" w:rsidRDefault="00C760F4" w:rsidP="00C837DD">
      <w:pPr>
        <w:ind w:left="720"/>
        <w:rPr>
          <w:b/>
          <w:bCs/>
          <w:sz w:val="28"/>
          <w:szCs w:val="28"/>
          <w:u w:val="single"/>
        </w:rPr>
      </w:pPr>
    </w:p>
    <w:p w14:paraId="3E141EBE" w14:textId="77777777" w:rsidR="00BB0810" w:rsidRPr="005224D5" w:rsidRDefault="00C760F4" w:rsidP="005224D5">
      <w:pPr>
        <w:pStyle w:val="Heading1"/>
        <w:rPr>
          <w:bCs/>
          <w:color w:val="000000"/>
          <w:sz w:val="28"/>
          <w:szCs w:val="28"/>
        </w:rPr>
      </w:pPr>
      <w:r w:rsidRPr="005224D5">
        <w:rPr>
          <w:bCs/>
          <w:color w:val="000000"/>
          <w:sz w:val="28"/>
          <w:szCs w:val="28"/>
          <w:u w:val="single"/>
        </w:rPr>
        <w:br w:type="page"/>
      </w:r>
      <w:bookmarkStart w:id="59" w:name="_Toc29997519"/>
      <w:r w:rsidR="002F7E10" w:rsidRPr="005224D5">
        <w:rPr>
          <w:sz w:val="28"/>
          <w:szCs w:val="28"/>
        </w:rPr>
        <w:lastRenderedPageBreak/>
        <w:t>Section 1</w:t>
      </w:r>
      <w:r w:rsidR="0021273B" w:rsidRPr="005224D5">
        <w:rPr>
          <w:sz w:val="28"/>
          <w:szCs w:val="28"/>
        </w:rPr>
        <w:t>:</w:t>
      </w:r>
      <w:r w:rsidR="00A912D8" w:rsidRPr="005224D5">
        <w:rPr>
          <w:sz w:val="28"/>
          <w:szCs w:val="28"/>
        </w:rPr>
        <w:tab/>
      </w:r>
      <w:r w:rsidR="00BB0810" w:rsidRPr="005224D5">
        <w:rPr>
          <w:sz w:val="28"/>
          <w:szCs w:val="28"/>
        </w:rPr>
        <w:t>NATIONAL CERTIFICATION COMMITTEE:</w:t>
      </w:r>
      <w:bookmarkEnd w:id="59"/>
    </w:p>
    <w:p w14:paraId="24EC3C29" w14:textId="77777777" w:rsidR="00BB0810" w:rsidRPr="008952EC" w:rsidRDefault="00BB0810" w:rsidP="00BB0810">
      <w:pPr>
        <w:spacing w:line="360" w:lineRule="auto"/>
        <w:rPr>
          <w:sz w:val="4"/>
          <w:szCs w:val="2"/>
        </w:rPr>
      </w:pPr>
    </w:p>
    <w:p w14:paraId="15CCC245" w14:textId="77777777" w:rsidR="002F7E10" w:rsidRPr="008952EC" w:rsidRDefault="002F7E10" w:rsidP="00BB0810">
      <w:pPr>
        <w:spacing w:line="360" w:lineRule="auto"/>
        <w:rPr>
          <w:sz w:val="12"/>
          <w:szCs w:val="10"/>
        </w:rPr>
      </w:pPr>
    </w:p>
    <w:p w14:paraId="6B458E95" w14:textId="77777777" w:rsidR="002F7E10" w:rsidRPr="008952EC" w:rsidRDefault="002F7E10" w:rsidP="002D2BC0">
      <w:pPr>
        <w:pStyle w:val="Heading2"/>
        <w:numPr>
          <w:ilvl w:val="1"/>
          <w:numId w:val="26"/>
        </w:numPr>
      </w:pPr>
      <w:bookmarkStart w:id="60" w:name="_Toc515952720"/>
      <w:r w:rsidRPr="008952EC">
        <w:t>Membership</w:t>
      </w:r>
      <w:bookmarkEnd w:id="60"/>
    </w:p>
    <w:p w14:paraId="667BC8D6" w14:textId="77777777" w:rsidR="00FD4EC5" w:rsidRPr="008952EC" w:rsidRDefault="00FD4EC5" w:rsidP="008B5F3B">
      <w:pPr>
        <w:jc w:val="both"/>
        <w:rPr>
          <w:sz w:val="20"/>
          <w:szCs w:val="16"/>
          <w:lang w:val="en-GB"/>
        </w:rPr>
      </w:pPr>
      <w:r w:rsidRPr="008952EC">
        <w:rPr>
          <w:sz w:val="20"/>
          <w:szCs w:val="16"/>
          <w:lang w:val="en-GB"/>
        </w:rPr>
        <w:t>The RCC emphasizes the importance that all Member States follow the guidelines provided on the composition and membership of national certification committees (NCCs) and avoid potential conflict of interest caused by employees of the national immunization programme, ministries of health or public health institutes serving as members of the NCC</w:t>
      </w:r>
    </w:p>
    <w:p w14:paraId="35D4AA5C" w14:textId="77777777" w:rsidR="008B5F3B" w:rsidRPr="008952EC" w:rsidRDefault="008B5F3B" w:rsidP="008B5F3B">
      <w:pPr>
        <w:jc w:val="both"/>
        <w:rPr>
          <w:sz w:val="20"/>
          <w:szCs w:val="16"/>
        </w:rPr>
      </w:pPr>
    </w:p>
    <w:tbl>
      <w:tblPr>
        <w:tblW w:w="10710" w:type="dxa"/>
        <w:tblInd w:w="-8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50"/>
        <w:gridCol w:w="2190"/>
        <w:gridCol w:w="1430"/>
        <w:gridCol w:w="1466"/>
        <w:gridCol w:w="1598"/>
        <w:gridCol w:w="1866"/>
        <w:gridCol w:w="1710"/>
      </w:tblGrid>
      <w:tr w:rsidR="002F7E10" w:rsidRPr="008952EC" w14:paraId="576062EA" w14:textId="77777777" w:rsidTr="00344E96">
        <w:trPr>
          <w:trHeight w:val="373"/>
        </w:trPr>
        <w:tc>
          <w:tcPr>
            <w:tcW w:w="450" w:type="dxa"/>
            <w:shd w:val="clear" w:color="auto" w:fill="auto"/>
          </w:tcPr>
          <w:p w14:paraId="3A98657D" w14:textId="77777777" w:rsidR="002F7E10" w:rsidRPr="008952EC" w:rsidRDefault="002F7E10" w:rsidP="00C34BC5">
            <w:pPr>
              <w:pStyle w:val="Header"/>
              <w:spacing w:after="120"/>
              <w:rPr>
                <w:rFonts w:eastAsia="SimSun"/>
                <w:b/>
                <w:sz w:val="28"/>
                <w:szCs w:val="28"/>
              </w:rPr>
            </w:pPr>
          </w:p>
        </w:tc>
        <w:tc>
          <w:tcPr>
            <w:tcW w:w="2190" w:type="dxa"/>
            <w:shd w:val="clear" w:color="auto" w:fill="auto"/>
            <w:vAlign w:val="center"/>
          </w:tcPr>
          <w:p w14:paraId="037A2CA1" w14:textId="77777777" w:rsidR="002F7E10" w:rsidRPr="008952EC" w:rsidRDefault="002F7E10" w:rsidP="007B5F49">
            <w:pPr>
              <w:pStyle w:val="Header"/>
              <w:spacing w:after="120"/>
              <w:jc w:val="center"/>
              <w:rPr>
                <w:rFonts w:eastAsia="SimSun"/>
                <w:szCs w:val="28"/>
              </w:rPr>
            </w:pPr>
            <w:r w:rsidRPr="008952EC">
              <w:rPr>
                <w:rFonts w:eastAsia="SimSun"/>
                <w:bCs/>
                <w:szCs w:val="28"/>
              </w:rPr>
              <w:t>Name</w:t>
            </w:r>
          </w:p>
        </w:tc>
        <w:tc>
          <w:tcPr>
            <w:tcW w:w="1430" w:type="dxa"/>
            <w:shd w:val="clear" w:color="auto" w:fill="auto"/>
            <w:vAlign w:val="center"/>
          </w:tcPr>
          <w:p w14:paraId="010EC328" w14:textId="77777777" w:rsidR="002F7E10" w:rsidRPr="008952EC" w:rsidRDefault="002F7E10" w:rsidP="007B5F49">
            <w:pPr>
              <w:pStyle w:val="Header"/>
              <w:spacing w:after="120"/>
              <w:jc w:val="center"/>
              <w:rPr>
                <w:rFonts w:eastAsia="SimSun"/>
                <w:szCs w:val="28"/>
              </w:rPr>
            </w:pPr>
            <w:r w:rsidRPr="008952EC">
              <w:rPr>
                <w:rFonts w:eastAsia="SimSun"/>
                <w:bCs/>
                <w:szCs w:val="28"/>
              </w:rPr>
              <w:t>NCC Status</w:t>
            </w:r>
          </w:p>
        </w:tc>
        <w:tc>
          <w:tcPr>
            <w:tcW w:w="1466" w:type="dxa"/>
            <w:shd w:val="clear" w:color="auto" w:fill="auto"/>
            <w:vAlign w:val="center"/>
          </w:tcPr>
          <w:p w14:paraId="2E617E85" w14:textId="77777777" w:rsidR="002F7E10" w:rsidRPr="008952EC" w:rsidRDefault="002F7E10" w:rsidP="007B5F49">
            <w:pPr>
              <w:pStyle w:val="Header"/>
              <w:spacing w:after="120"/>
              <w:jc w:val="center"/>
              <w:rPr>
                <w:rFonts w:eastAsia="SimSun"/>
                <w:szCs w:val="28"/>
              </w:rPr>
            </w:pPr>
            <w:r w:rsidRPr="008952EC">
              <w:rPr>
                <w:rFonts w:eastAsia="SimSun"/>
                <w:bCs/>
                <w:szCs w:val="28"/>
              </w:rPr>
              <w:t>Position</w:t>
            </w:r>
          </w:p>
        </w:tc>
        <w:tc>
          <w:tcPr>
            <w:tcW w:w="1598" w:type="dxa"/>
            <w:shd w:val="clear" w:color="auto" w:fill="auto"/>
            <w:vAlign w:val="center"/>
          </w:tcPr>
          <w:p w14:paraId="6D3F7581" w14:textId="77777777" w:rsidR="002F7E10" w:rsidRPr="008952EC" w:rsidRDefault="002F7E10" w:rsidP="007B5F49">
            <w:pPr>
              <w:pStyle w:val="Header"/>
              <w:spacing w:after="120"/>
              <w:jc w:val="center"/>
              <w:rPr>
                <w:rFonts w:eastAsia="SimSun"/>
                <w:bCs/>
                <w:szCs w:val="28"/>
              </w:rPr>
            </w:pPr>
            <w:r w:rsidRPr="008952EC">
              <w:rPr>
                <w:rFonts w:eastAsia="SimSun"/>
                <w:bCs/>
                <w:szCs w:val="28"/>
              </w:rPr>
              <w:t>Organization</w:t>
            </w:r>
          </w:p>
        </w:tc>
        <w:tc>
          <w:tcPr>
            <w:tcW w:w="1866" w:type="dxa"/>
            <w:shd w:val="clear" w:color="auto" w:fill="auto"/>
            <w:vAlign w:val="center"/>
          </w:tcPr>
          <w:p w14:paraId="368BBC41" w14:textId="77777777" w:rsidR="002F7E10" w:rsidRPr="008952EC" w:rsidRDefault="004C2E47" w:rsidP="007B5F49">
            <w:pPr>
              <w:pStyle w:val="Header"/>
              <w:spacing w:after="120"/>
              <w:jc w:val="center"/>
              <w:rPr>
                <w:rFonts w:eastAsia="SimSun"/>
                <w:bCs/>
                <w:szCs w:val="28"/>
              </w:rPr>
            </w:pPr>
            <w:r>
              <w:rPr>
                <w:rFonts w:eastAsia="SimSun"/>
                <w:bCs/>
                <w:szCs w:val="28"/>
              </w:rPr>
              <w:t>E-mail address</w:t>
            </w:r>
          </w:p>
        </w:tc>
        <w:tc>
          <w:tcPr>
            <w:tcW w:w="1710" w:type="dxa"/>
            <w:shd w:val="clear" w:color="auto" w:fill="auto"/>
            <w:vAlign w:val="center"/>
          </w:tcPr>
          <w:p w14:paraId="29C1D884" w14:textId="77777777" w:rsidR="002F7E10" w:rsidRDefault="004C2E47" w:rsidP="00344E96">
            <w:pPr>
              <w:pStyle w:val="Header"/>
              <w:jc w:val="center"/>
              <w:rPr>
                <w:rFonts w:eastAsia="SimSun"/>
                <w:bCs/>
                <w:szCs w:val="28"/>
              </w:rPr>
            </w:pPr>
            <w:r>
              <w:rPr>
                <w:rFonts w:eastAsia="SimSun"/>
                <w:bCs/>
                <w:szCs w:val="28"/>
              </w:rPr>
              <w:t>Telephone Number</w:t>
            </w:r>
          </w:p>
          <w:p w14:paraId="0C9BFDB3" w14:textId="77777777" w:rsidR="00F61555" w:rsidRPr="008952EC" w:rsidRDefault="00AD3237" w:rsidP="00344E96">
            <w:pPr>
              <w:pStyle w:val="Header"/>
              <w:jc w:val="center"/>
              <w:rPr>
                <w:rFonts w:eastAsia="SimSun"/>
                <w:szCs w:val="28"/>
              </w:rPr>
            </w:pPr>
            <w:r>
              <w:rPr>
                <w:rFonts w:eastAsia="SimSun"/>
                <w:bCs/>
                <w:szCs w:val="28"/>
              </w:rPr>
              <w:t>(Please include country and area code)</w:t>
            </w:r>
          </w:p>
        </w:tc>
      </w:tr>
      <w:tr w:rsidR="002F7E10" w:rsidRPr="008952EC" w14:paraId="25A7EE86" w14:textId="77777777" w:rsidTr="00C62524">
        <w:trPr>
          <w:trHeight w:val="241"/>
        </w:trPr>
        <w:tc>
          <w:tcPr>
            <w:tcW w:w="450" w:type="dxa"/>
            <w:shd w:val="clear" w:color="auto" w:fill="FFFFFF"/>
          </w:tcPr>
          <w:p w14:paraId="27BF8F44" w14:textId="77777777" w:rsidR="002F7E10" w:rsidRPr="008952EC" w:rsidRDefault="002F7E10" w:rsidP="00C34BC5">
            <w:pPr>
              <w:pStyle w:val="Header"/>
              <w:rPr>
                <w:rFonts w:eastAsia="SimSun"/>
              </w:rPr>
            </w:pPr>
            <w:r w:rsidRPr="008952EC">
              <w:rPr>
                <w:rFonts w:eastAsia="SimSun"/>
                <w:bCs/>
              </w:rPr>
              <w:t>1</w:t>
            </w:r>
          </w:p>
        </w:tc>
        <w:tc>
          <w:tcPr>
            <w:tcW w:w="2190" w:type="dxa"/>
            <w:shd w:val="clear" w:color="auto" w:fill="FFFFFF"/>
          </w:tcPr>
          <w:p w14:paraId="7AE7D886" w14:textId="77777777" w:rsidR="002F7E10" w:rsidRPr="008952EC" w:rsidRDefault="002F7E10" w:rsidP="00C34BC5">
            <w:pPr>
              <w:pStyle w:val="Header"/>
              <w:jc w:val="both"/>
              <w:rPr>
                <w:b/>
              </w:rPr>
            </w:pPr>
          </w:p>
        </w:tc>
        <w:tc>
          <w:tcPr>
            <w:tcW w:w="1430" w:type="dxa"/>
            <w:shd w:val="clear" w:color="auto" w:fill="FFFFFF"/>
          </w:tcPr>
          <w:p w14:paraId="2B6A8F0E" w14:textId="77777777" w:rsidR="002F7E10" w:rsidRPr="008952EC" w:rsidRDefault="002F7E10" w:rsidP="00C34BC5">
            <w:pPr>
              <w:pStyle w:val="Header"/>
              <w:jc w:val="both"/>
              <w:rPr>
                <w:i/>
              </w:rPr>
            </w:pPr>
            <w:r w:rsidRPr="008952EC">
              <w:rPr>
                <w:i/>
              </w:rPr>
              <w:t>Chairperson</w:t>
            </w:r>
          </w:p>
        </w:tc>
        <w:tc>
          <w:tcPr>
            <w:tcW w:w="1466" w:type="dxa"/>
            <w:shd w:val="clear" w:color="auto" w:fill="FFFFFF"/>
          </w:tcPr>
          <w:p w14:paraId="31FEE806" w14:textId="77777777" w:rsidR="002F7E10" w:rsidRPr="008952EC" w:rsidRDefault="002F7E10" w:rsidP="00C34BC5">
            <w:pPr>
              <w:pStyle w:val="Header"/>
              <w:jc w:val="both"/>
            </w:pPr>
          </w:p>
        </w:tc>
        <w:tc>
          <w:tcPr>
            <w:tcW w:w="1598" w:type="dxa"/>
            <w:shd w:val="clear" w:color="auto" w:fill="FFFFFF"/>
          </w:tcPr>
          <w:p w14:paraId="1B180327" w14:textId="77777777" w:rsidR="002F7E10" w:rsidRPr="008952EC" w:rsidRDefault="002F7E10" w:rsidP="00C34BC5">
            <w:pPr>
              <w:pStyle w:val="Header"/>
              <w:jc w:val="both"/>
            </w:pPr>
          </w:p>
        </w:tc>
        <w:tc>
          <w:tcPr>
            <w:tcW w:w="1866" w:type="dxa"/>
            <w:shd w:val="clear" w:color="auto" w:fill="FFFFFF"/>
          </w:tcPr>
          <w:p w14:paraId="033DA1E6" w14:textId="77777777" w:rsidR="002F7E10" w:rsidRPr="008952EC" w:rsidRDefault="002F7E10" w:rsidP="00C34BC5">
            <w:pPr>
              <w:pStyle w:val="Header"/>
              <w:jc w:val="both"/>
            </w:pPr>
          </w:p>
        </w:tc>
        <w:tc>
          <w:tcPr>
            <w:tcW w:w="1710" w:type="dxa"/>
            <w:shd w:val="clear" w:color="auto" w:fill="FFFFFF"/>
          </w:tcPr>
          <w:p w14:paraId="6E78A6E7" w14:textId="77777777" w:rsidR="002F7E10" w:rsidRPr="008952EC" w:rsidRDefault="002F7E10" w:rsidP="00C34BC5">
            <w:pPr>
              <w:pStyle w:val="Header"/>
              <w:jc w:val="both"/>
            </w:pPr>
          </w:p>
        </w:tc>
      </w:tr>
      <w:tr w:rsidR="002F7E10" w:rsidRPr="008952EC" w14:paraId="3CFDAC6A" w14:textId="77777777" w:rsidTr="00C62524">
        <w:tc>
          <w:tcPr>
            <w:tcW w:w="450" w:type="dxa"/>
            <w:shd w:val="clear" w:color="auto" w:fill="FFFFFF"/>
          </w:tcPr>
          <w:p w14:paraId="367645CD" w14:textId="77777777" w:rsidR="002F7E10" w:rsidRPr="008952EC" w:rsidRDefault="002F7E10" w:rsidP="00C34BC5">
            <w:pPr>
              <w:pStyle w:val="Header"/>
              <w:rPr>
                <w:rFonts w:eastAsia="SimSun"/>
              </w:rPr>
            </w:pPr>
            <w:r w:rsidRPr="008952EC">
              <w:rPr>
                <w:rFonts w:eastAsia="SimSun"/>
                <w:bCs/>
              </w:rPr>
              <w:t>2</w:t>
            </w:r>
          </w:p>
        </w:tc>
        <w:tc>
          <w:tcPr>
            <w:tcW w:w="2190" w:type="dxa"/>
            <w:shd w:val="clear" w:color="auto" w:fill="FFFFFF"/>
          </w:tcPr>
          <w:p w14:paraId="72608902" w14:textId="77777777" w:rsidR="002F7E10" w:rsidRPr="008952EC" w:rsidRDefault="002F7E10" w:rsidP="00C34BC5">
            <w:pPr>
              <w:pStyle w:val="Header"/>
              <w:jc w:val="both"/>
              <w:rPr>
                <w:b/>
              </w:rPr>
            </w:pPr>
          </w:p>
        </w:tc>
        <w:tc>
          <w:tcPr>
            <w:tcW w:w="1430" w:type="dxa"/>
            <w:shd w:val="clear" w:color="auto" w:fill="FFFFFF"/>
          </w:tcPr>
          <w:p w14:paraId="7C751320" w14:textId="77777777" w:rsidR="002F7E10" w:rsidRPr="008952EC" w:rsidRDefault="002F7E10" w:rsidP="00C34BC5">
            <w:pPr>
              <w:pStyle w:val="Header"/>
              <w:jc w:val="both"/>
              <w:rPr>
                <w:i/>
              </w:rPr>
            </w:pPr>
            <w:r w:rsidRPr="008952EC">
              <w:rPr>
                <w:i/>
              </w:rPr>
              <w:t>Member</w:t>
            </w:r>
          </w:p>
        </w:tc>
        <w:tc>
          <w:tcPr>
            <w:tcW w:w="1466" w:type="dxa"/>
            <w:shd w:val="clear" w:color="auto" w:fill="FFFFFF"/>
          </w:tcPr>
          <w:p w14:paraId="326BA724" w14:textId="77777777" w:rsidR="002F7E10" w:rsidRPr="008952EC" w:rsidRDefault="002F7E10" w:rsidP="00C34BC5">
            <w:pPr>
              <w:pStyle w:val="Header"/>
              <w:jc w:val="both"/>
            </w:pPr>
          </w:p>
        </w:tc>
        <w:tc>
          <w:tcPr>
            <w:tcW w:w="1598" w:type="dxa"/>
            <w:shd w:val="clear" w:color="auto" w:fill="FFFFFF"/>
          </w:tcPr>
          <w:p w14:paraId="66F7D4EF" w14:textId="77777777" w:rsidR="002F7E10" w:rsidRPr="008952EC" w:rsidRDefault="002F7E10" w:rsidP="00C34BC5">
            <w:pPr>
              <w:pStyle w:val="Header"/>
              <w:jc w:val="both"/>
            </w:pPr>
          </w:p>
        </w:tc>
        <w:tc>
          <w:tcPr>
            <w:tcW w:w="1866" w:type="dxa"/>
            <w:shd w:val="clear" w:color="auto" w:fill="FFFFFF"/>
          </w:tcPr>
          <w:p w14:paraId="4CB0D241" w14:textId="77777777" w:rsidR="002F7E10" w:rsidRPr="008952EC" w:rsidRDefault="002F7E10" w:rsidP="00C34BC5">
            <w:pPr>
              <w:pStyle w:val="Header"/>
              <w:jc w:val="both"/>
            </w:pPr>
          </w:p>
        </w:tc>
        <w:tc>
          <w:tcPr>
            <w:tcW w:w="1710" w:type="dxa"/>
            <w:shd w:val="clear" w:color="auto" w:fill="FFFFFF"/>
          </w:tcPr>
          <w:p w14:paraId="367EE400" w14:textId="77777777" w:rsidR="002F7E10" w:rsidRPr="008952EC" w:rsidRDefault="002F7E10" w:rsidP="00C34BC5">
            <w:pPr>
              <w:pStyle w:val="Header"/>
              <w:jc w:val="both"/>
            </w:pPr>
          </w:p>
        </w:tc>
      </w:tr>
      <w:tr w:rsidR="002F7E10" w:rsidRPr="008952EC" w14:paraId="0EE8F84C" w14:textId="77777777" w:rsidTr="00C62524">
        <w:tc>
          <w:tcPr>
            <w:tcW w:w="450" w:type="dxa"/>
            <w:shd w:val="clear" w:color="auto" w:fill="FFFFFF"/>
          </w:tcPr>
          <w:p w14:paraId="6ACC453B" w14:textId="77777777" w:rsidR="002F7E10" w:rsidRPr="008952EC" w:rsidRDefault="002F7E10" w:rsidP="00C34BC5">
            <w:pPr>
              <w:pStyle w:val="Header"/>
              <w:rPr>
                <w:rFonts w:eastAsia="SimSun"/>
              </w:rPr>
            </w:pPr>
            <w:r w:rsidRPr="008952EC">
              <w:rPr>
                <w:rFonts w:eastAsia="SimSun"/>
                <w:bCs/>
              </w:rPr>
              <w:t>3</w:t>
            </w:r>
          </w:p>
        </w:tc>
        <w:tc>
          <w:tcPr>
            <w:tcW w:w="2190" w:type="dxa"/>
            <w:shd w:val="clear" w:color="auto" w:fill="FFFFFF"/>
          </w:tcPr>
          <w:p w14:paraId="3988E9C3" w14:textId="77777777" w:rsidR="002F7E10" w:rsidRPr="008952EC" w:rsidRDefault="002F7E10" w:rsidP="00C34BC5">
            <w:pPr>
              <w:pStyle w:val="Header"/>
              <w:jc w:val="both"/>
              <w:rPr>
                <w:b/>
              </w:rPr>
            </w:pPr>
          </w:p>
        </w:tc>
        <w:tc>
          <w:tcPr>
            <w:tcW w:w="1430" w:type="dxa"/>
            <w:shd w:val="clear" w:color="auto" w:fill="FFFFFF"/>
          </w:tcPr>
          <w:p w14:paraId="547CA519" w14:textId="77777777" w:rsidR="002F7E10" w:rsidRPr="008952EC" w:rsidRDefault="002F7E10" w:rsidP="00C34BC5">
            <w:pPr>
              <w:pStyle w:val="Header"/>
              <w:jc w:val="both"/>
            </w:pPr>
            <w:r w:rsidRPr="008952EC">
              <w:rPr>
                <w:i/>
              </w:rPr>
              <w:t>Member</w:t>
            </w:r>
          </w:p>
        </w:tc>
        <w:tc>
          <w:tcPr>
            <w:tcW w:w="1466" w:type="dxa"/>
            <w:shd w:val="clear" w:color="auto" w:fill="FFFFFF"/>
          </w:tcPr>
          <w:p w14:paraId="4CD67FF5" w14:textId="77777777" w:rsidR="002F7E10" w:rsidRPr="008952EC" w:rsidRDefault="002F7E10" w:rsidP="00C34BC5">
            <w:pPr>
              <w:pStyle w:val="Header"/>
              <w:jc w:val="both"/>
            </w:pPr>
          </w:p>
        </w:tc>
        <w:tc>
          <w:tcPr>
            <w:tcW w:w="1598" w:type="dxa"/>
            <w:shd w:val="clear" w:color="auto" w:fill="FFFFFF"/>
          </w:tcPr>
          <w:p w14:paraId="5BF7A59B" w14:textId="77777777" w:rsidR="002F7E10" w:rsidRPr="008952EC" w:rsidRDefault="002F7E10" w:rsidP="00C34BC5">
            <w:pPr>
              <w:pStyle w:val="Header"/>
              <w:jc w:val="both"/>
            </w:pPr>
          </w:p>
        </w:tc>
        <w:tc>
          <w:tcPr>
            <w:tcW w:w="1866" w:type="dxa"/>
            <w:shd w:val="clear" w:color="auto" w:fill="FFFFFF"/>
          </w:tcPr>
          <w:p w14:paraId="46990FB6" w14:textId="77777777" w:rsidR="002F7E10" w:rsidRPr="008952EC" w:rsidRDefault="002F7E10" w:rsidP="00C34BC5">
            <w:pPr>
              <w:pStyle w:val="Header"/>
              <w:jc w:val="both"/>
            </w:pPr>
          </w:p>
        </w:tc>
        <w:tc>
          <w:tcPr>
            <w:tcW w:w="1710" w:type="dxa"/>
            <w:shd w:val="clear" w:color="auto" w:fill="FFFFFF"/>
          </w:tcPr>
          <w:p w14:paraId="78FCA23D" w14:textId="77777777" w:rsidR="002F7E10" w:rsidRPr="008952EC" w:rsidRDefault="002F7E10" w:rsidP="00C34BC5">
            <w:pPr>
              <w:pStyle w:val="Header"/>
              <w:jc w:val="both"/>
            </w:pPr>
          </w:p>
        </w:tc>
      </w:tr>
      <w:tr w:rsidR="002F7E10" w:rsidRPr="008952EC" w14:paraId="774698DF" w14:textId="77777777" w:rsidTr="00C62524">
        <w:tc>
          <w:tcPr>
            <w:tcW w:w="450" w:type="dxa"/>
            <w:shd w:val="clear" w:color="auto" w:fill="FFFFFF"/>
          </w:tcPr>
          <w:p w14:paraId="1A8A3216" w14:textId="77777777" w:rsidR="002F7E10" w:rsidRPr="008952EC" w:rsidRDefault="002F7E10" w:rsidP="00C34BC5">
            <w:pPr>
              <w:pStyle w:val="Header"/>
              <w:rPr>
                <w:rFonts w:eastAsia="SimSun"/>
              </w:rPr>
            </w:pPr>
            <w:r w:rsidRPr="008952EC">
              <w:rPr>
                <w:rFonts w:eastAsia="SimSun"/>
                <w:bCs/>
              </w:rPr>
              <w:t>4</w:t>
            </w:r>
          </w:p>
        </w:tc>
        <w:tc>
          <w:tcPr>
            <w:tcW w:w="2190" w:type="dxa"/>
            <w:shd w:val="clear" w:color="auto" w:fill="FFFFFF"/>
          </w:tcPr>
          <w:p w14:paraId="42B02B7E" w14:textId="77777777" w:rsidR="002F7E10" w:rsidRPr="008952EC" w:rsidRDefault="002F7E10" w:rsidP="00C34BC5">
            <w:pPr>
              <w:pStyle w:val="Header"/>
              <w:jc w:val="both"/>
              <w:rPr>
                <w:b/>
              </w:rPr>
            </w:pPr>
          </w:p>
        </w:tc>
        <w:tc>
          <w:tcPr>
            <w:tcW w:w="1430" w:type="dxa"/>
            <w:shd w:val="clear" w:color="auto" w:fill="FFFFFF"/>
          </w:tcPr>
          <w:p w14:paraId="7B814EC5" w14:textId="77777777" w:rsidR="002F7E10" w:rsidRPr="008952EC" w:rsidRDefault="002F7E10" w:rsidP="00C34BC5">
            <w:pPr>
              <w:pStyle w:val="Header"/>
              <w:jc w:val="both"/>
              <w:rPr>
                <w:i/>
              </w:rPr>
            </w:pPr>
            <w:r w:rsidRPr="008952EC">
              <w:rPr>
                <w:i/>
              </w:rPr>
              <w:t>Member</w:t>
            </w:r>
          </w:p>
        </w:tc>
        <w:tc>
          <w:tcPr>
            <w:tcW w:w="1466" w:type="dxa"/>
            <w:shd w:val="clear" w:color="auto" w:fill="FFFFFF"/>
          </w:tcPr>
          <w:p w14:paraId="2AB7DF24" w14:textId="77777777" w:rsidR="002F7E10" w:rsidRPr="008952EC" w:rsidRDefault="002F7E10" w:rsidP="00C34BC5">
            <w:pPr>
              <w:pStyle w:val="Header"/>
              <w:jc w:val="both"/>
            </w:pPr>
          </w:p>
        </w:tc>
        <w:tc>
          <w:tcPr>
            <w:tcW w:w="1598" w:type="dxa"/>
            <w:shd w:val="clear" w:color="auto" w:fill="FFFFFF"/>
          </w:tcPr>
          <w:p w14:paraId="6AF8406B" w14:textId="77777777" w:rsidR="002F7E10" w:rsidRPr="008952EC" w:rsidRDefault="002F7E10" w:rsidP="00C34BC5">
            <w:pPr>
              <w:pStyle w:val="Header"/>
              <w:jc w:val="both"/>
            </w:pPr>
          </w:p>
        </w:tc>
        <w:tc>
          <w:tcPr>
            <w:tcW w:w="1866" w:type="dxa"/>
            <w:shd w:val="clear" w:color="auto" w:fill="FFFFFF"/>
          </w:tcPr>
          <w:p w14:paraId="50CC28A1" w14:textId="77777777" w:rsidR="002F7E10" w:rsidRPr="008952EC" w:rsidRDefault="002F7E10" w:rsidP="00C34BC5">
            <w:pPr>
              <w:pStyle w:val="Header"/>
              <w:jc w:val="both"/>
            </w:pPr>
          </w:p>
        </w:tc>
        <w:tc>
          <w:tcPr>
            <w:tcW w:w="1710" w:type="dxa"/>
            <w:shd w:val="clear" w:color="auto" w:fill="FFFFFF"/>
          </w:tcPr>
          <w:p w14:paraId="433F87B9" w14:textId="77777777" w:rsidR="002F7E10" w:rsidRPr="008952EC" w:rsidRDefault="002F7E10" w:rsidP="00C34BC5">
            <w:pPr>
              <w:pStyle w:val="Header"/>
              <w:jc w:val="both"/>
            </w:pPr>
          </w:p>
        </w:tc>
      </w:tr>
      <w:tr w:rsidR="002F7E10" w:rsidRPr="008952EC" w14:paraId="3391EDDC" w14:textId="77777777" w:rsidTr="00C62524">
        <w:tc>
          <w:tcPr>
            <w:tcW w:w="450" w:type="dxa"/>
            <w:shd w:val="clear" w:color="auto" w:fill="FFFFFF"/>
          </w:tcPr>
          <w:p w14:paraId="6A63ACF4" w14:textId="77777777" w:rsidR="002F7E10" w:rsidRPr="008952EC" w:rsidRDefault="002F7E10" w:rsidP="00C34BC5">
            <w:pPr>
              <w:pStyle w:val="Header"/>
              <w:rPr>
                <w:rFonts w:eastAsia="SimSun"/>
              </w:rPr>
            </w:pPr>
            <w:r w:rsidRPr="008952EC">
              <w:rPr>
                <w:rFonts w:eastAsia="SimSun"/>
                <w:bCs/>
              </w:rPr>
              <w:t>5</w:t>
            </w:r>
          </w:p>
        </w:tc>
        <w:tc>
          <w:tcPr>
            <w:tcW w:w="2190" w:type="dxa"/>
            <w:shd w:val="clear" w:color="auto" w:fill="FFFFFF"/>
          </w:tcPr>
          <w:p w14:paraId="0CEEF5EB" w14:textId="77777777" w:rsidR="002F7E10" w:rsidRPr="008952EC" w:rsidRDefault="002F7E10" w:rsidP="00C34BC5">
            <w:pPr>
              <w:pStyle w:val="Header"/>
              <w:jc w:val="both"/>
              <w:rPr>
                <w:b/>
              </w:rPr>
            </w:pPr>
          </w:p>
        </w:tc>
        <w:tc>
          <w:tcPr>
            <w:tcW w:w="1430" w:type="dxa"/>
            <w:shd w:val="clear" w:color="auto" w:fill="FFFFFF"/>
          </w:tcPr>
          <w:p w14:paraId="465CF3B7" w14:textId="77777777" w:rsidR="002F7E10" w:rsidRPr="008952EC" w:rsidRDefault="002F7E10" w:rsidP="00C34BC5">
            <w:pPr>
              <w:pStyle w:val="Header"/>
              <w:jc w:val="both"/>
              <w:rPr>
                <w:i/>
              </w:rPr>
            </w:pPr>
            <w:r w:rsidRPr="008952EC">
              <w:rPr>
                <w:i/>
              </w:rPr>
              <w:t>Member</w:t>
            </w:r>
          </w:p>
        </w:tc>
        <w:tc>
          <w:tcPr>
            <w:tcW w:w="1466" w:type="dxa"/>
            <w:shd w:val="clear" w:color="auto" w:fill="FFFFFF"/>
          </w:tcPr>
          <w:p w14:paraId="76FE87EC" w14:textId="77777777" w:rsidR="002F7E10" w:rsidRPr="008952EC" w:rsidRDefault="002F7E10" w:rsidP="00C34BC5">
            <w:pPr>
              <w:pStyle w:val="Header"/>
              <w:jc w:val="both"/>
            </w:pPr>
          </w:p>
        </w:tc>
        <w:tc>
          <w:tcPr>
            <w:tcW w:w="1598" w:type="dxa"/>
            <w:shd w:val="clear" w:color="auto" w:fill="FFFFFF"/>
          </w:tcPr>
          <w:p w14:paraId="1DB15DC6" w14:textId="77777777" w:rsidR="002F7E10" w:rsidRPr="008952EC" w:rsidRDefault="002F7E10" w:rsidP="00C34BC5">
            <w:pPr>
              <w:pStyle w:val="Header"/>
              <w:jc w:val="both"/>
            </w:pPr>
          </w:p>
        </w:tc>
        <w:tc>
          <w:tcPr>
            <w:tcW w:w="1866" w:type="dxa"/>
            <w:shd w:val="clear" w:color="auto" w:fill="FFFFFF"/>
          </w:tcPr>
          <w:p w14:paraId="38674448" w14:textId="77777777" w:rsidR="002F7E10" w:rsidRPr="008952EC" w:rsidRDefault="002F7E10" w:rsidP="00C34BC5">
            <w:pPr>
              <w:pStyle w:val="Header"/>
              <w:jc w:val="both"/>
            </w:pPr>
          </w:p>
        </w:tc>
        <w:tc>
          <w:tcPr>
            <w:tcW w:w="1710" w:type="dxa"/>
            <w:shd w:val="clear" w:color="auto" w:fill="FFFFFF"/>
          </w:tcPr>
          <w:p w14:paraId="6CB33F57" w14:textId="77777777" w:rsidR="002F7E10" w:rsidRPr="008952EC" w:rsidRDefault="002F7E10" w:rsidP="00C34BC5">
            <w:pPr>
              <w:pStyle w:val="Header"/>
              <w:jc w:val="both"/>
            </w:pPr>
          </w:p>
        </w:tc>
      </w:tr>
      <w:tr w:rsidR="002F7E10" w:rsidRPr="008952EC" w14:paraId="7A5C1F9F" w14:textId="77777777" w:rsidTr="00C62524">
        <w:tc>
          <w:tcPr>
            <w:tcW w:w="450" w:type="dxa"/>
            <w:shd w:val="clear" w:color="auto" w:fill="FFFFFF"/>
          </w:tcPr>
          <w:p w14:paraId="005ED124" w14:textId="77777777" w:rsidR="002F7E10" w:rsidRPr="008952EC" w:rsidRDefault="002F7E10" w:rsidP="00C34BC5">
            <w:pPr>
              <w:pStyle w:val="Header"/>
              <w:rPr>
                <w:rFonts w:eastAsia="SimSun"/>
              </w:rPr>
            </w:pPr>
            <w:r w:rsidRPr="008952EC">
              <w:rPr>
                <w:rFonts w:eastAsia="SimSun"/>
                <w:bCs/>
              </w:rPr>
              <w:t>6</w:t>
            </w:r>
          </w:p>
        </w:tc>
        <w:tc>
          <w:tcPr>
            <w:tcW w:w="2190" w:type="dxa"/>
            <w:shd w:val="clear" w:color="auto" w:fill="FFFFFF"/>
          </w:tcPr>
          <w:p w14:paraId="5089F8BE" w14:textId="77777777" w:rsidR="002F7E10" w:rsidRPr="008952EC" w:rsidRDefault="002F7E10" w:rsidP="00C34BC5">
            <w:pPr>
              <w:pStyle w:val="Header"/>
              <w:jc w:val="both"/>
              <w:rPr>
                <w:b/>
              </w:rPr>
            </w:pPr>
          </w:p>
        </w:tc>
        <w:tc>
          <w:tcPr>
            <w:tcW w:w="1430" w:type="dxa"/>
            <w:shd w:val="clear" w:color="auto" w:fill="FFFFFF"/>
          </w:tcPr>
          <w:p w14:paraId="5818605F" w14:textId="77777777" w:rsidR="002F7E10" w:rsidRPr="008952EC" w:rsidRDefault="002F7E10" w:rsidP="00C34BC5">
            <w:pPr>
              <w:pStyle w:val="Header"/>
              <w:jc w:val="both"/>
              <w:rPr>
                <w:i/>
              </w:rPr>
            </w:pPr>
            <w:r w:rsidRPr="008952EC">
              <w:rPr>
                <w:i/>
              </w:rPr>
              <w:t>Member</w:t>
            </w:r>
          </w:p>
        </w:tc>
        <w:tc>
          <w:tcPr>
            <w:tcW w:w="1466" w:type="dxa"/>
            <w:shd w:val="clear" w:color="auto" w:fill="FFFFFF"/>
          </w:tcPr>
          <w:p w14:paraId="3A361273" w14:textId="77777777" w:rsidR="002F7E10" w:rsidRPr="008952EC" w:rsidRDefault="002F7E10" w:rsidP="00C34BC5">
            <w:pPr>
              <w:pStyle w:val="Header"/>
              <w:jc w:val="both"/>
            </w:pPr>
          </w:p>
        </w:tc>
        <w:tc>
          <w:tcPr>
            <w:tcW w:w="1598" w:type="dxa"/>
            <w:shd w:val="clear" w:color="auto" w:fill="FFFFFF"/>
          </w:tcPr>
          <w:p w14:paraId="476E9BDF" w14:textId="77777777" w:rsidR="002F7E10" w:rsidRPr="008952EC" w:rsidRDefault="002F7E10" w:rsidP="00C34BC5">
            <w:pPr>
              <w:pStyle w:val="Header"/>
              <w:jc w:val="both"/>
            </w:pPr>
          </w:p>
        </w:tc>
        <w:tc>
          <w:tcPr>
            <w:tcW w:w="1866" w:type="dxa"/>
            <w:shd w:val="clear" w:color="auto" w:fill="FFFFFF"/>
          </w:tcPr>
          <w:p w14:paraId="795E8889" w14:textId="77777777" w:rsidR="002F7E10" w:rsidRPr="008952EC" w:rsidRDefault="002F7E10" w:rsidP="00C34BC5">
            <w:pPr>
              <w:pStyle w:val="Header"/>
              <w:jc w:val="both"/>
            </w:pPr>
          </w:p>
        </w:tc>
        <w:tc>
          <w:tcPr>
            <w:tcW w:w="1710" w:type="dxa"/>
            <w:shd w:val="clear" w:color="auto" w:fill="FFFFFF"/>
          </w:tcPr>
          <w:p w14:paraId="3AA8D765" w14:textId="77777777" w:rsidR="002F7E10" w:rsidRPr="008952EC" w:rsidRDefault="002F7E10" w:rsidP="00C34BC5">
            <w:pPr>
              <w:pStyle w:val="Header"/>
              <w:jc w:val="both"/>
            </w:pPr>
          </w:p>
        </w:tc>
      </w:tr>
      <w:tr w:rsidR="002F7E10" w:rsidRPr="008952EC" w14:paraId="7972C36D" w14:textId="77777777" w:rsidTr="00C62524">
        <w:tc>
          <w:tcPr>
            <w:tcW w:w="450" w:type="dxa"/>
            <w:shd w:val="clear" w:color="auto" w:fill="FFFFFF"/>
          </w:tcPr>
          <w:p w14:paraId="3B36001D" w14:textId="77777777" w:rsidR="002F7E10" w:rsidRPr="008952EC" w:rsidRDefault="002F7E10" w:rsidP="00C34BC5">
            <w:pPr>
              <w:pStyle w:val="Header"/>
              <w:rPr>
                <w:rFonts w:eastAsia="SimSun"/>
                <w:bCs/>
              </w:rPr>
            </w:pPr>
            <w:r w:rsidRPr="008952EC">
              <w:rPr>
                <w:rFonts w:eastAsia="SimSun"/>
                <w:bCs/>
              </w:rPr>
              <w:t>7</w:t>
            </w:r>
          </w:p>
        </w:tc>
        <w:tc>
          <w:tcPr>
            <w:tcW w:w="2190" w:type="dxa"/>
            <w:shd w:val="clear" w:color="auto" w:fill="FFFFFF"/>
          </w:tcPr>
          <w:p w14:paraId="21AF1B00" w14:textId="77777777" w:rsidR="002F7E10" w:rsidRPr="008952EC" w:rsidRDefault="002F7E10" w:rsidP="00C34BC5">
            <w:pPr>
              <w:pStyle w:val="Header"/>
              <w:jc w:val="both"/>
              <w:rPr>
                <w:b/>
              </w:rPr>
            </w:pPr>
          </w:p>
        </w:tc>
        <w:tc>
          <w:tcPr>
            <w:tcW w:w="1430" w:type="dxa"/>
            <w:shd w:val="clear" w:color="auto" w:fill="FFFFFF"/>
          </w:tcPr>
          <w:p w14:paraId="55AB86E5" w14:textId="77777777" w:rsidR="002F7E10" w:rsidRPr="008952EC" w:rsidRDefault="002F7E10" w:rsidP="00C34BC5">
            <w:pPr>
              <w:pStyle w:val="Header"/>
              <w:jc w:val="both"/>
              <w:rPr>
                <w:i/>
              </w:rPr>
            </w:pPr>
            <w:r w:rsidRPr="008952EC">
              <w:rPr>
                <w:i/>
              </w:rPr>
              <w:t>Member</w:t>
            </w:r>
          </w:p>
        </w:tc>
        <w:tc>
          <w:tcPr>
            <w:tcW w:w="1466" w:type="dxa"/>
            <w:shd w:val="clear" w:color="auto" w:fill="FFFFFF"/>
          </w:tcPr>
          <w:p w14:paraId="3062EC5D" w14:textId="77777777" w:rsidR="002F7E10" w:rsidRPr="008952EC" w:rsidRDefault="002F7E10" w:rsidP="00C34BC5">
            <w:pPr>
              <w:pStyle w:val="Header"/>
              <w:jc w:val="both"/>
            </w:pPr>
          </w:p>
        </w:tc>
        <w:tc>
          <w:tcPr>
            <w:tcW w:w="1598" w:type="dxa"/>
            <w:shd w:val="clear" w:color="auto" w:fill="FFFFFF"/>
          </w:tcPr>
          <w:p w14:paraId="5E127836" w14:textId="77777777" w:rsidR="002F7E10" w:rsidRPr="008952EC" w:rsidRDefault="002F7E10" w:rsidP="00C34BC5">
            <w:pPr>
              <w:pStyle w:val="Header"/>
              <w:jc w:val="both"/>
            </w:pPr>
          </w:p>
        </w:tc>
        <w:tc>
          <w:tcPr>
            <w:tcW w:w="1866" w:type="dxa"/>
            <w:shd w:val="clear" w:color="auto" w:fill="FFFFFF"/>
          </w:tcPr>
          <w:p w14:paraId="059A93F3" w14:textId="77777777" w:rsidR="002F7E10" w:rsidRPr="008952EC" w:rsidRDefault="002F7E10" w:rsidP="00C34BC5">
            <w:pPr>
              <w:pStyle w:val="Header"/>
              <w:jc w:val="both"/>
              <w:rPr>
                <w:rStyle w:val="CommentReference"/>
              </w:rPr>
            </w:pPr>
          </w:p>
        </w:tc>
        <w:tc>
          <w:tcPr>
            <w:tcW w:w="1710" w:type="dxa"/>
            <w:shd w:val="clear" w:color="auto" w:fill="FFFFFF"/>
          </w:tcPr>
          <w:p w14:paraId="162A8D13" w14:textId="77777777" w:rsidR="002F7E10" w:rsidRPr="008952EC" w:rsidRDefault="002F7E10" w:rsidP="00C34BC5">
            <w:pPr>
              <w:pStyle w:val="Header"/>
              <w:jc w:val="both"/>
            </w:pPr>
          </w:p>
        </w:tc>
      </w:tr>
    </w:tbl>
    <w:p w14:paraId="42C02F46" w14:textId="77777777" w:rsidR="002F7E10" w:rsidRPr="008952EC" w:rsidRDefault="002F7E10" w:rsidP="002F7E10">
      <w:pPr>
        <w:pStyle w:val="Header"/>
        <w:rPr>
          <w:b/>
          <w:sz w:val="12"/>
          <w:szCs w:val="14"/>
        </w:rPr>
      </w:pPr>
    </w:p>
    <w:p w14:paraId="61E261E0" w14:textId="77777777" w:rsidR="002F7E10" w:rsidRPr="00344E96" w:rsidRDefault="00656442" w:rsidP="00344E96">
      <w:pPr>
        <w:rPr>
          <w:bCs/>
          <w:szCs w:val="24"/>
        </w:rPr>
      </w:pPr>
      <w:r w:rsidRPr="00344E96">
        <w:rPr>
          <w:bCs/>
          <w:szCs w:val="24"/>
        </w:rPr>
        <w:t xml:space="preserve">1.1.1 </w:t>
      </w:r>
      <w:r w:rsidR="00D51EF5" w:rsidRPr="00344E96">
        <w:rPr>
          <w:bCs/>
          <w:szCs w:val="24"/>
        </w:rPr>
        <w:t>Please provide current t</w:t>
      </w:r>
      <w:r w:rsidR="002F7E10" w:rsidRPr="00344E96">
        <w:rPr>
          <w:bCs/>
          <w:szCs w:val="24"/>
        </w:rPr>
        <w:t xml:space="preserve">erms of reference </w:t>
      </w:r>
      <w:r w:rsidR="00D51EF5" w:rsidRPr="00344E96">
        <w:rPr>
          <w:bCs/>
          <w:szCs w:val="24"/>
        </w:rPr>
        <w:t>(</w:t>
      </w:r>
      <w:proofErr w:type="spellStart"/>
      <w:r w:rsidR="00D51EF5" w:rsidRPr="00344E96">
        <w:rPr>
          <w:bCs/>
          <w:szCs w:val="24"/>
        </w:rPr>
        <w:t>ToR</w:t>
      </w:r>
      <w:proofErr w:type="spellEnd"/>
      <w:r w:rsidR="00D51EF5" w:rsidRPr="00344E96">
        <w:rPr>
          <w:bCs/>
          <w:szCs w:val="24"/>
        </w:rPr>
        <w:t xml:space="preserve">) </w:t>
      </w:r>
      <w:r w:rsidR="002F7E10" w:rsidRPr="00344E96">
        <w:rPr>
          <w:bCs/>
          <w:szCs w:val="24"/>
        </w:rPr>
        <w:t>of the NCC in an attachment</w:t>
      </w:r>
    </w:p>
    <w:p w14:paraId="44D1B939" w14:textId="77777777" w:rsidR="002F7E10" w:rsidRPr="008952EC" w:rsidRDefault="002F7E10" w:rsidP="00BB0810">
      <w:pPr>
        <w:spacing w:line="360" w:lineRule="auto"/>
        <w:rPr>
          <w:bCs/>
          <w:sz w:val="14"/>
          <w:szCs w:val="14"/>
        </w:rPr>
      </w:pPr>
    </w:p>
    <w:p w14:paraId="3CBB9A4C" w14:textId="77777777" w:rsidR="00656442" w:rsidRDefault="00656442" w:rsidP="00CD712E">
      <w:pPr>
        <w:rPr>
          <w:bCs/>
          <w:szCs w:val="24"/>
        </w:rPr>
      </w:pPr>
      <w:r>
        <w:rPr>
          <w:bCs/>
          <w:szCs w:val="24"/>
        </w:rPr>
        <w:t xml:space="preserve">1.1.2 </w:t>
      </w:r>
      <w:r w:rsidR="00BB0810" w:rsidRPr="008952EC">
        <w:rPr>
          <w:bCs/>
          <w:szCs w:val="24"/>
        </w:rPr>
        <w:t xml:space="preserve">Have there been any changes in the composition of the National Certification Committee?   </w:t>
      </w:r>
    </w:p>
    <w:p w14:paraId="041B203E" w14:textId="77777777" w:rsidR="00BB0810" w:rsidRPr="008952EC" w:rsidRDefault="00BB0810" w:rsidP="00465E72">
      <w:pPr>
        <w:spacing w:line="360" w:lineRule="auto"/>
        <w:rPr>
          <w:bCs/>
          <w:szCs w:val="24"/>
        </w:rPr>
      </w:pPr>
      <w:r w:rsidRPr="008952EC">
        <w:rPr>
          <w:bCs/>
          <w:szCs w:val="24"/>
        </w:rPr>
        <w:t>Yes</w:t>
      </w:r>
      <w:r w:rsidRPr="008952EC">
        <w:rPr>
          <w:bCs/>
          <w:szCs w:val="24"/>
        </w:rPr>
        <w:tab/>
      </w:r>
      <w:r w:rsidR="00264F3A" w:rsidRPr="008952EC">
        <w:rPr>
          <w:bCs/>
          <w:szCs w:val="24"/>
        </w:rPr>
        <w:fldChar w:fldCharType="begin">
          <w:ffData>
            <w:name w:val="Check2"/>
            <w:enabled/>
            <w:calcOnExit w:val="0"/>
            <w:checkBox>
              <w:sizeAuto/>
              <w:default w:val="0"/>
            </w:checkBox>
          </w:ffData>
        </w:fldChar>
      </w:r>
      <w:bookmarkStart w:id="61" w:name="Check2"/>
      <w:r w:rsidR="00264F3A" w:rsidRPr="008952EC">
        <w:rPr>
          <w:bCs/>
          <w:szCs w:val="24"/>
        </w:rPr>
        <w:instrText xml:space="preserve"> FORMCHECKBOX </w:instrText>
      </w:r>
      <w:r w:rsidR="00A860BA">
        <w:rPr>
          <w:bCs/>
          <w:szCs w:val="24"/>
        </w:rPr>
      </w:r>
      <w:r w:rsidR="00A860BA">
        <w:rPr>
          <w:bCs/>
          <w:szCs w:val="24"/>
        </w:rPr>
        <w:fldChar w:fldCharType="separate"/>
      </w:r>
      <w:r w:rsidR="00264F3A" w:rsidRPr="008952EC">
        <w:rPr>
          <w:bCs/>
          <w:szCs w:val="24"/>
        </w:rPr>
        <w:fldChar w:fldCharType="end"/>
      </w:r>
      <w:bookmarkEnd w:id="61"/>
      <w:r w:rsidRPr="008952EC">
        <w:rPr>
          <w:bCs/>
          <w:szCs w:val="24"/>
        </w:rPr>
        <w:tab/>
      </w:r>
      <w:r w:rsidRPr="008952EC">
        <w:rPr>
          <w:bCs/>
          <w:szCs w:val="24"/>
        </w:rPr>
        <w:tab/>
        <w:t>No</w:t>
      </w:r>
      <w:r w:rsidRPr="008952EC">
        <w:rPr>
          <w:bCs/>
          <w:szCs w:val="24"/>
        </w:rPr>
        <w:tab/>
      </w:r>
      <w:r w:rsidR="00264F3A" w:rsidRPr="008952EC">
        <w:rPr>
          <w:bCs/>
          <w:szCs w:val="24"/>
        </w:rPr>
        <w:fldChar w:fldCharType="begin">
          <w:ffData>
            <w:name w:val="Check1"/>
            <w:enabled/>
            <w:calcOnExit w:val="0"/>
            <w:checkBox>
              <w:sizeAuto/>
              <w:default w:val="0"/>
            </w:checkBox>
          </w:ffData>
        </w:fldChar>
      </w:r>
      <w:bookmarkStart w:id="62" w:name="Check1"/>
      <w:r w:rsidR="00264F3A" w:rsidRPr="008952EC">
        <w:rPr>
          <w:bCs/>
          <w:szCs w:val="24"/>
        </w:rPr>
        <w:instrText xml:space="preserve"> FORMCHECKBOX </w:instrText>
      </w:r>
      <w:r w:rsidR="00A860BA">
        <w:rPr>
          <w:bCs/>
          <w:szCs w:val="24"/>
        </w:rPr>
      </w:r>
      <w:r w:rsidR="00A860BA">
        <w:rPr>
          <w:bCs/>
          <w:szCs w:val="24"/>
        </w:rPr>
        <w:fldChar w:fldCharType="separate"/>
      </w:r>
      <w:r w:rsidR="00264F3A" w:rsidRPr="008952EC">
        <w:rPr>
          <w:bCs/>
          <w:szCs w:val="24"/>
        </w:rPr>
        <w:fldChar w:fldCharType="end"/>
      </w:r>
      <w:bookmarkEnd w:id="62"/>
    </w:p>
    <w:p w14:paraId="1FB09AB4" w14:textId="77777777" w:rsidR="00264F3A" w:rsidRPr="008952EC" w:rsidRDefault="00264F3A" w:rsidP="007F530B">
      <w:pPr>
        <w:rPr>
          <w:bCs/>
          <w:sz w:val="12"/>
          <w:szCs w:val="12"/>
        </w:rPr>
      </w:pPr>
    </w:p>
    <w:p w14:paraId="552BBD5C" w14:textId="77777777" w:rsidR="00BB0810" w:rsidRPr="008952EC" w:rsidRDefault="00656442" w:rsidP="007F530B">
      <w:pPr>
        <w:rPr>
          <w:bCs/>
          <w:szCs w:val="24"/>
        </w:rPr>
      </w:pPr>
      <w:r>
        <w:rPr>
          <w:bCs/>
          <w:szCs w:val="24"/>
        </w:rPr>
        <w:t xml:space="preserve">1.1.2.1 </w:t>
      </w:r>
      <w:r w:rsidR="00BB0810" w:rsidRPr="008952EC">
        <w:rPr>
          <w:bCs/>
          <w:szCs w:val="24"/>
        </w:rPr>
        <w:t xml:space="preserve">If </w:t>
      </w:r>
      <w:r w:rsidR="002E5085" w:rsidRPr="008952EC">
        <w:rPr>
          <w:bCs/>
          <w:szCs w:val="24"/>
        </w:rPr>
        <w:t>Y</w:t>
      </w:r>
      <w:r w:rsidR="00BB0810" w:rsidRPr="008952EC">
        <w:rPr>
          <w:bCs/>
          <w:szCs w:val="24"/>
        </w:rPr>
        <w:t>es, please provide name</w:t>
      </w:r>
      <w:r w:rsidR="00CA74FD" w:rsidRPr="008952EC">
        <w:rPr>
          <w:bCs/>
          <w:szCs w:val="24"/>
        </w:rPr>
        <w:t>,</w:t>
      </w:r>
      <w:r w:rsidR="00BB0810" w:rsidRPr="008952EC">
        <w:rPr>
          <w:bCs/>
          <w:szCs w:val="24"/>
        </w:rPr>
        <w:t xml:space="preserve"> title or position </w:t>
      </w:r>
      <w:r w:rsidR="00CA74FD" w:rsidRPr="008952EC">
        <w:rPr>
          <w:bCs/>
          <w:szCs w:val="24"/>
        </w:rPr>
        <w:t xml:space="preserve">and area of expertise </w:t>
      </w:r>
      <w:r w:rsidR="00BB0810" w:rsidRPr="008952EC">
        <w:rPr>
          <w:bCs/>
          <w:szCs w:val="24"/>
        </w:rPr>
        <w:t>of each new member as well as each outgoing member during the reporting period:</w:t>
      </w:r>
    </w:p>
    <w:p w14:paraId="0A0C67B0" w14:textId="77777777" w:rsidR="004A2FAA" w:rsidRPr="008952EC" w:rsidRDefault="004A2FAA" w:rsidP="00BB0810">
      <w:pPr>
        <w:spacing w:line="360" w:lineRule="auto"/>
        <w:rPr>
          <w:bCs/>
          <w:sz w:val="10"/>
          <w:szCs w:val="10"/>
        </w:rPr>
      </w:pPr>
    </w:p>
    <w:tbl>
      <w:tblPr>
        <w:tblW w:w="10890" w:type="dxa"/>
        <w:tblInd w:w="-8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50"/>
        <w:gridCol w:w="2970"/>
        <w:gridCol w:w="1620"/>
        <w:gridCol w:w="3240"/>
        <w:gridCol w:w="2610"/>
      </w:tblGrid>
      <w:tr w:rsidR="00264F3A" w:rsidRPr="008952EC" w14:paraId="1F76A352" w14:textId="77777777" w:rsidTr="00C62524">
        <w:trPr>
          <w:trHeight w:val="373"/>
        </w:trPr>
        <w:tc>
          <w:tcPr>
            <w:tcW w:w="450" w:type="dxa"/>
            <w:shd w:val="clear" w:color="auto" w:fill="auto"/>
          </w:tcPr>
          <w:p w14:paraId="18F288AE" w14:textId="77777777" w:rsidR="00264F3A" w:rsidRPr="008952EC" w:rsidRDefault="00264F3A" w:rsidP="00C34BC5">
            <w:pPr>
              <w:pStyle w:val="Header"/>
              <w:spacing w:after="120"/>
              <w:rPr>
                <w:rFonts w:eastAsia="SimSun"/>
                <w:b/>
                <w:sz w:val="28"/>
                <w:szCs w:val="28"/>
              </w:rPr>
            </w:pPr>
          </w:p>
        </w:tc>
        <w:tc>
          <w:tcPr>
            <w:tcW w:w="2970" w:type="dxa"/>
            <w:shd w:val="clear" w:color="auto" w:fill="auto"/>
          </w:tcPr>
          <w:p w14:paraId="2B724877" w14:textId="77777777" w:rsidR="00264F3A" w:rsidRPr="008952EC" w:rsidRDefault="00264F3A" w:rsidP="00BA3C6E">
            <w:pPr>
              <w:pStyle w:val="Header"/>
              <w:spacing w:after="120"/>
              <w:jc w:val="center"/>
              <w:rPr>
                <w:rFonts w:eastAsia="SimSun"/>
                <w:szCs w:val="28"/>
              </w:rPr>
            </w:pPr>
            <w:r w:rsidRPr="008952EC">
              <w:rPr>
                <w:rFonts w:eastAsia="SimSun"/>
                <w:bCs/>
                <w:szCs w:val="28"/>
              </w:rPr>
              <w:t>Name</w:t>
            </w:r>
            <w:r w:rsidR="008B5F3B" w:rsidRPr="008952EC">
              <w:rPr>
                <w:rFonts w:eastAsia="SimSun"/>
                <w:bCs/>
                <w:szCs w:val="28"/>
              </w:rPr>
              <w:t xml:space="preserve"> </w:t>
            </w:r>
          </w:p>
        </w:tc>
        <w:tc>
          <w:tcPr>
            <w:tcW w:w="1620" w:type="dxa"/>
            <w:shd w:val="clear" w:color="auto" w:fill="auto"/>
          </w:tcPr>
          <w:p w14:paraId="5A52BB1F" w14:textId="77777777" w:rsidR="00264F3A" w:rsidRPr="008952EC" w:rsidRDefault="00264F3A" w:rsidP="00C34BC5">
            <w:pPr>
              <w:pStyle w:val="Header"/>
              <w:spacing w:after="120"/>
              <w:jc w:val="center"/>
              <w:rPr>
                <w:rFonts w:eastAsia="SimSun"/>
                <w:szCs w:val="28"/>
              </w:rPr>
            </w:pPr>
            <w:r w:rsidRPr="008952EC">
              <w:rPr>
                <w:rFonts w:eastAsia="SimSun"/>
                <w:bCs/>
                <w:szCs w:val="28"/>
              </w:rPr>
              <w:t>NCC Status</w:t>
            </w:r>
          </w:p>
        </w:tc>
        <w:tc>
          <w:tcPr>
            <w:tcW w:w="3240" w:type="dxa"/>
            <w:shd w:val="clear" w:color="auto" w:fill="auto"/>
          </w:tcPr>
          <w:p w14:paraId="32E16F73" w14:textId="77777777" w:rsidR="00264F3A" w:rsidRPr="008952EC" w:rsidRDefault="00264F3A" w:rsidP="00C34BC5">
            <w:pPr>
              <w:pStyle w:val="Header"/>
              <w:spacing w:after="120"/>
              <w:jc w:val="center"/>
              <w:rPr>
                <w:rFonts w:eastAsia="SimSun"/>
                <w:szCs w:val="28"/>
              </w:rPr>
            </w:pPr>
            <w:r w:rsidRPr="008952EC">
              <w:rPr>
                <w:rFonts w:eastAsia="SimSun"/>
                <w:bCs/>
                <w:szCs w:val="28"/>
              </w:rPr>
              <w:t>New member</w:t>
            </w:r>
          </w:p>
        </w:tc>
        <w:tc>
          <w:tcPr>
            <w:tcW w:w="2610" w:type="dxa"/>
            <w:shd w:val="clear" w:color="auto" w:fill="auto"/>
          </w:tcPr>
          <w:p w14:paraId="0D7D6ACB" w14:textId="77777777" w:rsidR="00264F3A" w:rsidRPr="008952EC" w:rsidRDefault="00264F3A" w:rsidP="00C34BC5">
            <w:pPr>
              <w:pStyle w:val="Header"/>
              <w:spacing w:after="120"/>
              <w:jc w:val="center"/>
              <w:rPr>
                <w:rFonts w:eastAsia="SimSun"/>
                <w:bCs/>
                <w:szCs w:val="28"/>
              </w:rPr>
            </w:pPr>
            <w:r w:rsidRPr="008952EC">
              <w:rPr>
                <w:rFonts w:eastAsia="SimSun"/>
                <w:bCs/>
                <w:szCs w:val="28"/>
              </w:rPr>
              <w:t>Outgoing member</w:t>
            </w:r>
          </w:p>
        </w:tc>
      </w:tr>
      <w:tr w:rsidR="00275E46" w:rsidRPr="008952EC" w14:paraId="46491B23" w14:textId="77777777" w:rsidTr="00C62524">
        <w:tc>
          <w:tcPr>
            <w:tcW w:w="450" w:type="dxa"/>
            <w:shd w:val="clear" w:color="auto" w:fill="FFFFFF"/>
          </w:tcPr>
          <w:p w14:paraId="256455C2" w14:textId="77777777" w:rsidR="00275E46" w:rsidRPr="008952EC" w:rsidRDefault="00275E46" w:rsidP="00275E46">
            <w:pPr>
              <w:pStyle w:val="Header"/>
              <w:rPr>
                <w:rFonts w:eastAsia="SimSun"/>
              </w:rPr>
            </w:pPr>
            <w:r w:rsidRPr="008952EC">
              <w:rPr>
                <w:rFonts w:eastAsia="SimSun"/>
                <w:bCs/>
              </w:rPr>
              <w:t>1</w:t>
            </w:r>
          </w:p>
        </w:tc>
        <w:tc>
          <w:tcPr>
            <w:tcW w:w="2970" w:type="dxa"/>
            <w:shd w:val="clear" w:color="auto" w:fill="FFFFFF"/>
          </w:tcPr>
          <w:p w14:paraId="153ACC92" w14:textId="77777777" w:rsidR="00275E46" w:rsidRPr="008952EC" w:rsidRDefault="00275E46" w:rsidP="00275E46">
            <w:pPr>
              <w:pStyle w:val="Header"/>
              <w:jc w:val="both"/>
              <w:rPr>
                <w:b/>
              </w:rPr>
            </w:pPr>
          </w:p>
        </w:tc>
        <w:tc>
          <w:tcPr>
            <w:tcW w:w="1620" w:type="dxa"/>
            <w:shd w:val="clear" w:color="auto" w:fill="FFFFFF"/>
          </w:tcPr>
          <w:p w14:paraId="0BC6AF65" w14:textId="77777777" w:rsidR="00275E46" w:rsidRPr="008952EC" w:rsidRDefault="00275E46" w:rsidP="00275E46">
            <w:pPr>
              <w:pStyle w:val="Header"/>
              <w:jc w:val="both"/>
              <w:rPr>
                <w:i/>
              </w:rPr>
            </w:pPr>
            <w:r w:rsidRPr="008952EC">
              <w:rPr>
                <w:i/>
              </w:rPr>
              <w:t>Chairperson</w:t>
            </w:r>
          </w:p>
        </w:tc>
        <w:tc>
          <w:tcPr>
            <w:tcW w:w="3240" w:type="dxa"/>
            <w:shd w:val="clear" w:color="auto" w:fill="FFFFFF"/>
          </w:tcPr>
          <w:p w14:paraId="60436B90" w14:textId="77777777" w:rsidR="00275E46" w:rsidRPr="008952EC" w:rsidRDefault="00275E46" w:rsidP="00275E46">
            <w:pPr>
              <w:pStyle w:val="Header"/>
              <w:jc w:val="center"/>
            </w:pPr>
            <w:r w:rsidRPr="008952EC">
              <w:fldChar w:fldCharType="begin">
                <w:ffData>
                  <w:name w:val="Check3"/>
                  <w:enabled/>
                  <w:calcOnExit w:val="0"/>
                  <w:checkBox>
                    <w:sizeAuto/>
                    <w:default w:val="0"/>
                  </w:checkBox>
                </w:ffData>
              </w:fldChar>
            </w:r>
            <w:bookmarkStart w:id="63" w:name="Check3"/>
            <w:r w:rsidRPr="008952EC">
              <w:instrText xml:space="preserve"> FORMCHECKBOX </w:instrText>
            </w:r>
            <w:r w:rsidR="00A860BA">
              <w:fldChar w:fldCharType="separate"/>
            </w:r>
            <w:r w:rsidRPr="008952EC">
              <w:fldChar w:fldCharType="end"/>
            </w:r>
            <w:bookmarkEnd w:id="63"/>
          </w:p>
        </w:tc>
        <w:tc>
          <w:tcPr>
            <w:tcW w:w="2610" w:type="dxa"/>
            <w:shd w:val="clear" w:color="auto" w:fill="FFFFFF"/>
          </w:tcPr>
          <w:p w14:paraId="15826428" w14:textId="77777777" w:rsidR="00275E46" w:rsidRPr="008952EC" w:rsidRDefault="00275E46" w:rsidP="00275E46">
            <w:pPr>
              <w:pStyle w:val="Header"/>
              <w:jc w:val="center"/>
            </w:pPr>
            <w:r w:rsidRPr="008952EC">
              <w:fldChar w:fldCharType="begin">
                <w:ffData>
                  <w:name w:val=""/>
                  <w:enabled/>
                  <w:calcOnExit w:val="0"/>
                  <w:checkBox>
                    <w:sizeAuto/>
                    <w:default w:val="0"/>
                  </w:checkBox>
                </w:ffData>
              </w:fldChar>
            </w:r>
            <w:r w:rsidRPr="008952EC">
              <w:instrText xml:space="preserve"> FORMCHECKBOX </w:instrText>
            </w:r>
            <w:r w:rsidR="00A860BA">
              <w:fldChar w:fldCharType="separate"/>
            </w:r>
            <w:r w:rsidRPr="008952EC">
              <w:fldChar w:fldCharType="end"/>
            </w:r>
          </w:p>
        </w:tc>
      </w:tr>
      <w:tr w:rsidR="00264F3A" w:rsidRPr="008952EC" w14:paraId="1B5183F7" w14:textId="77777777" w:rsidTr="00C62524">
        <w:tc>
          <w:tcPr>
            <w:tcW w:w="450" w:type="dxa"/>
            <w:shd w:val="clear" w:color="auto" w:fill="FFFFFF"/>
          </w:tcPr>
          <w:p w14:paraId="7DA2E7ED" w14:textId="77777777" w:rsidR="00264F3A" w:rsidRPr="008952EC" w:rsidRDefault="00264F3A" w:rsidP="00264F3A">
            <w:pPr>
              <w:pStyle w:val="Header"/>
              <w:rPr>
                <w:rFonts w:eastAsia="SimSun"/>
              </w:rPr>
            </w:pPr>
            <w:r w:rsidRPr="008952EC">
              <w:rPr>
                <w:rFonts w:eastAsia="SimSun"/>
                <w:bCs/>
              </w:rPr>
              <w:t>2</w:t>
            </w:r>
          </w:p>
        </w:tc>
        <w:tc>
          <w:tcPr>
            <w:tcW w:w="2970" w:type="dxa"/>
            <w:shd w:val="clear" w:color="auto" w:fill="FFFFFF"/>
          </w:tcPr>
          <w:p w14:paraId="6DA8639C" w14:textId="77777777" w:rsidR="00264F3A" w:rsidRPr="008952EC" w:rsidRDefault="00264F3A" w:rsidP="00264F3A">
            <w:pPr>
              <w:pStyle w:val="Header"/>
              <w:jc w:val="both"/>
              <w:rPr>
                <w:b/>
              </w:rPr>
            </w:pPr>
          </w:p>
        </w:tc>
        <w:tc>
          <w:tcPr>
            <w:tcW w:w="1620" w:type="dxa"/>
            <w:shd w:val="clear" w:color="auto" w:fill="FFFFFF"/>
          </w:tcPr>
          <w:p w14:paraId="700242E4" w14:textId="77777777" w:rsidR="00264F3A" w:rsidRPr="008952EC" w:rsidRDefault="00264F3A" w:rsidP="00264F3A">
            <w:pPr>
              <w:pStyle w:val="Header"/>
              <w:jc w:val="both"/>
            </w:pPr>
            <w:r w:rsidRPr="008952EC">
              <w:rPr>
                <w:i/>
              </w:rPr>
              <w:t>Member</w:t>
            </w:r>
          </w:p>
        </w:tc>
        <w:tc>
          <w:tcPr>
            <w:tcW w:w="3240" w:type="dxa"/>
            <w:shd w:val="clear" w:color="auto" w:fill="FFFFFF"/>
          </w:tcPr>
          <w:p w14:paraId="21CD2256" w14:textId="77777777" w:rsidR="00264F3A" w:rsidRPr="008952EC" w:rsidRDefault="00264F3A" w:rsidP="002D2BC0">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c>
          <w:tcPr>
            <w:tcW w:w="2610" w:type="dxa"/>
            <w:shd w:val="clear" w:color="auto" w:fill="FFFFFF"/>
          </w:tcPr>
          <w:p w14:paraId="55AAFA4F" w14:textId="77777777" w:rsidR="00264F3A" w:rsidRPr="008952EC" w:rsidRDefault="00264F3A" w:rsidP="002D2BC0">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r>
      <w:tr w:rsidR="00264F3A" w:rsidRPr="008952EC" w14:paraId="7D152AA7" w14:textId="77777777" w:rsidTr="00C62524">
        <w:tc>
          <w:tcPr>
            <w:tcW w:w="450" w:type="dxa"/>
            <w:shd w:val="clear" w:color="auto" w:fill="FFFFFF"/>
          </w:tcPr>
          <w:p w14:paraId="2140575A" w14:textId="77777777" w:rsidR="00264F3A" w:rsidRPr="008952EC" w:rsidRDefault="00264F3A" w:rsidP="00264F3A">
            <w:pPr>
              <w:pStyle w:val="Header"/>
              <w:rPr>
                <w:rFonts w:eastAsia="SimSun"/>
              </w:rPr>
            </w:pPr>
            <w:r w:rsidRPr="008952EC">
              <w:rPr>
                <w:rFonts w:eastAsia="SimSun"/>
                <w:bCs/>
              </w:rPr>
              <w:t>3</w:t>
            </w:r>
          </w:p>
        </w:tc>
        <w:tc>
          <w:tcPr>
            <w:tcW w:w="2970" w:type="dxa"/>
            <w:shd w:val="clear" w:color="auto" w:fill="FFFFFF"/>
          </w:tcPr>
          <w:p w14:paraId="3C63C926" w14:textId="77777777" w:rsidR="00264F3A" w:rsidRPr="008952EC" w:rsidRDefault="00264F3A" w:rsidP="00264F3A">
            <w:pPr>
              <w:pStyle w:val="Header"/>
              <w:jc w:val="both"/>
              <w:rPr>
                <w:b/>
              </w:rPr>
            </w:pPr>
          </w:p>
        </w:tc>
        <w:tc>
          <w:tcPr>
            <w:tcW w:w="1620" w:type="dxa"/>
            <w:shd w:val="clear" w:color="auto" w:fill="FFFFFF"/>
          </w:tcPr>
          <w:p w14:paraId="5B288C26" w14:textId="77777777" w:rsidR="00264F3A" w:rsidRPr="008952EC" w:rsidRDefault="00264F3A" w:rsidP="00264F3A">
            <w:pPr>
              <w:pStyle w:val="Header"/>
              <w:jc w:val="both"/>
              <w:rPr>
                <w:i/>
              </w:rPr>
            </w:pPr>
            <w:r w:rsidRPr="008952EC">
              <w:rPr>
                <w:i/>
              </w:rPr>
              <w:t>Member</w:t>
            </w:r>
          </w:p>
        </w:tc>
        <w:tc>
          <w:tcPr>
            <w:tcW w:w="3240" w:type="dxa"/>
            <w:shd w:val="clear" w:color="auto" w:fill="FFFFFF"/>
          </w:tcPr>
          <w:p w14:paraId="3D956360" w14:textId="77777777" w:rsidR="00264F3A" w:rsidRPr="008952EC" w:rsidRDefault="00264F3A" w:rsidP="002D2BC0">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c>
          <w:tcPr>
            <w:tcW w:w="2610" w:type="dxa"/>
            <w:shd w:val="clear" w:color="auto" w:fill="FFFFFF"/>
          </w:tcPr>
          <w:p w14:paraId="27121DFD" w14:textId="77777777" w:rsidR="00264F3A" w:rsidRPr="008952EC" w:rsidRDefault="00264F3A" w:rsidP="002D2BC0">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r>
      <w:tr w:rsidR="00264F3A" w:rsidRPr="008952EC" w14:paraId="55C2D816" w14:textId="77777777" w:rsidTr="00C62524">
        <w:tc>
          <w:tcPr>
            <w:tcW w:w="450" w:type="dxa"/>
            <w:shd w:val="clear" w:color="auto" w:fill="FFFFFF"/>
          </w:tcPr>
          <w:p w14:paraId="30124E44" w14:textId="77777777" w:rsidR="00264F3A" w:rsidRPr="008952EC" w:rsidRDefault="00264F3A" w:rsidP="00264F3A">
            <w:pPr>
              <w:pStyle w:val="Header"/>
              <w:rPr>
                <w:rFonts w:eastAsia="SimSun"/>
              </w:rPr>
            </w:pPr>
            <w:r w:rsidRPr="008952EC">
              <w:rPr>
                <w:rFonts w:eastAsia="SimSun"/>
                <w:bCs/>
              </w:rPr>
              <w:t>4</w:t>
            </w:r>
          </w:p>
        </w:tc>
        <w:tc>
          <w:tcPr>
            <w:tcW w:w="2970" w:type="dxa"/>
            <w:shd w:val="clear" w:color="auto" w:fill="FFFFFF"/>
          </w:tcPr>
          <w:p w14:paraId="49515B72" w14:textId="77777777" w:rsidR="00264F3A" w:rsidRPr="008952EC" w:rsidRDefault="00264F3A" w:rsidP="00264F3A">
            <w:pPr>
              <w:pStyle w:val="Header"/>
              <w:jc w:val="both"/>
              <w:rPr>
                <w:b/>
              </w:rPr>
            </w:pPr>
          </w:p>
        </w:tc>
        <w:tc>
          <w:tcPr>
            <w:tcW w:w="1620" w:type="dxa"/>
            <w:shd w:val="clear" w:color="auto" w:fill="FFFFFF"/>
          </w:tcPr>
          <w:p w14:paraId="512E0EF6" w14:textId="77777777" w:rsidR="00264F3A" w:rsidRPr="008952EC" w:rsidRDefault="00264F3A" w:rsidP="00264F3A">
            <w:pPr>
              <w:pStyle w:val="Header"/>
              <w:jc w:val="both"/>
              <w:rPr>
                <w:i/>
              </w:rPr>
            </w:pPr>
            <w:r w:rsidRPr="008952EC">
              <w:rPr>
                <w:i/>
              </w:rPr>
              <w:t>Member</w:t>
            </w:r>
          </w:p>
        </w:tc>
        <w:tc>
          <w:tcPr>
            <w:tcW w:w="3240" w:type="dxa"/>
            <w:shd w:val="clear" w:color="auto" w:fill="FFFFFF"/>
          </w:tcPr>
          <w:p w14:paraId="6F00D871" w14:textId="77777777" w:rsidR="00264F3A" w:rsidRPr="008952EC" w:rsidRDefault="00264F3A" w:rsidP="002D2BC0">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c>
          <w:tcPr>
            <w:tcW w:w="2610" w:type="dxa"/>
            <w:shd w:val="clear" w:color="auto" w:fill="FFFFFF"/>
          </w:tcPr>
          <w:p w14:paraId="0E7C6888" w14:textId="77777777" w:rsidR="00264F3A" w:rsidRPr="008952EC" w:rsidRDefault="00264F3A" w:rsidP="002D2BC0">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r>
    </w:tbl>
    <w:p w14:paraId="2EE8A40D" w14:textId="77777777" w:rsidR="004A2FAA" w:rsidRPr="008952EC" w:rsidRDefault="004A2FAA" w:rsidP="00BB0810">
      <w:pPr>
        <w:spacing w:line="360" w:lineRule="auto"/>
        <w:ind w:left="567" w:hanging="27"/>
        <w:rPr>
          <w:b/>
          <w:sz w:val="14"/>
          <w:szCs w:val="14"/>
        </w:rPr>
      </w:pPr>
    </w:p>
    <w:p w14:paraId="2DEA5B51" w14:textId="77777777" w:rsidR="00212083" w:rsidRPr="008952EC" w:rsidRDefault="00212083" w:rsidP="002D2BC0">
      <w:pPr>
        <w:pStyle w:val="Heading2"/>
        <w:ind w:left="0"/>
        <w:rPr>
          <w:b w:val="0"/>
        </w:rPr>
      </w:pPr>
      <w:bookmarkStart w:id="64" w:name="_Toc515952721"/>
      <w:r w:rsidRPr="008952EC">
        <w:t>1.2 National staff involved in polio programme</w:t>
      </w:r>
      <w:bookmarkEnd w:id="64"/>
    </w:p>
    <w:tbl>
      <w:tblPr>
        <w:tblW w:w="10913" w:type="dxa"/>
        <w:tblInd w:w="-8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4A0" w:firstRow="1" w:lastRow="0" w:firstColumn="1" w:lastColumn="0" w:noHBand="0" w:noVBand="1"/>
      </w:tblPr>
      <w:tblGrid>
        <w:gridCol w:w="448"/>
        <w:gridCol w:w="1786"/>
        <w:gridCol w:w="3933"/>
        <w:gridCol w:w="1469"/>
        <w:gridCol w:w="1462"/>
        <w:gridCol w:w="1815"/>
      </w:tblGrid>
      <w:tr w:rsidR="004C2E47" w:rsidRPr="008952EC" w14:paraId="68942923" w14:textId="77777777" w:rsidTr="00344E96">
        <w:trPr>
          <w:trHeight w:val="373"/>
        </w:trPr>
        <w:tc>
          <w:tcPr>
            <w:tcW w:w="450" w:type="dxa"/>
            <w:shd w:val="clear" w:color="auto" w:fill="FFFFFF"/>
            <w:vAlign w:val="center"/>
          </w:tcPr>
          <w:p w14:paraId="12BE0F0A" w14:textId="77777777" w:rsidR="00212083" w:rsidRPr="008952EC" w:rsidRDefault="00212083" w:rsidP="00344E96">
            <w:pPr>
              <w:pStyle w:val="Header"/>
              <w:spacing w:after="120"/>
              <w:jc w:val="center"/>
              <w:rPr>
                <w:b/>
              </w:rPr>
            </w:pPr>
          </w:p>
        </w:tc>
        <w:tc>
          <w:tcPr>
            <w:tcW w:w="1800" w:type="dxa"/>
            <w:shd w:val="clear" w:color="auto" w:fill="FFFFFF"/>
            <w:vAlign w:val="center"/>
          </w:tcPr>
          <w:p w14:paraId="2053B998" w14:textId="77777777" w:rsidR="00212083" w:rsidRPr="008952EC" w:rsidRDefault="00212083" w:rsidP="007B5F49">
            <w:pPr>
              <w:pStyle w:val="Header"/>
              <w:spacing w:after="120"/>
              <w:jc w:val="center"/>
            </w:pPr>
            <w:r w:rsidRPr="008952EC">
              <w:t>Name</w:t>
            </w:r>
          </w:p>
        </w:tc>
        <w:tc>
          <w:tcPr>
            <w:tcW w:w="3960" w:type="dxa"/>
            <w:shd w:val="clear" w:color="auto" w:fill="FFFFFF"/>
            <w:vAlign w:val="center"/>
          </w:tcPr>
          <w:p w14:paraId="4703B038" w14:textId="77777777" w:rsidR="00212083" w:rsidRPr="008952EC" w:rsidRDefault="00212083" w:rsidP="00B64A2E">
            <w:pPr>
              <w:pStyle w:val="Header"/>
              <w:spacing w:after="120"/>
              <w:jc w:val="center"/>
            </w:pPr>
            <w:r w:rsidRPr="008952EC">
              <w:t>Status</w:t>
            </w:r>
            <w:r w:rsidR="004C2E47">
              <w:t>/Position</w:t>
            </w:r>
          </w:p>
        </w:tc>
        <w:tc>
          <w:tcPr>
            <w:tcW w:w="1411" w:type="dxa"/>
            <w:shd w:val="clear" w:color="auto" w:fill="FFFFFF"/>
            <w:vAlign w:val="center"/>
          </w:tcPr>
          <w:p w14:paraId="738C306E" w14:textId="77777777" w:rsidR="00212083" w:rsidRPr="008952EC" w:rsidRDefault="004C2E47" w:rsidP="00B64A2E">
            <w:pPr>
              <w:pStyle w:val="Header"/>
              <w:spacing w:after="120"/>
              <w:jc w:val="center"/>
            </w:pPr>
            <w:r>
              <w:t>Organization</w:t>
            </w:r>
          </w:p>
        </w:tc>
        <w:tc>
          <w:tcPr>
            <w:tcW w:w="1469" w:type="dxa"/>
            <w:shd w:val="clear" w:color="auto" w:fill="FFFFFF"/>
            <w:vAlign w:val="center"/>
          </w:tcPr>
          <w:p w14:paraId="642ACEDD" w14:textId="77777777" w:rsidR="00212083" w:rsidRPr="008952EC" w:rsidRDefault="004C2E47" w:rsidP="00344E96">
            <w:pPr>
              <w:pStyle w:val="Header"/>
              <w:spacing w:after="120"/>
              <w:jc w:val="center"/>
            </w:pPr>
            <w:r>
              <w:t>E-mail address</w:t>
            </w:r>
          </w:p>
        </w:tc>
        <w:tc>
          <w:tcPr>
            <w:tcW w:w="1823" w:type="dxa"/>
            <w:shd w:val="clear" w:color="auto" w:fill="FFFFFF"/>
            <w:vAlign w:val="center"/>
          </w:tcPr>
          <w:p w14:paraId="594EEB7F" w14:textId="77777777" w:rsidR="00212083" w:rsidRDefault="004C2E47" w:rsidP="00344E96">
            <w:pPr>
              <w:pStyle w:val="Header"/>
              <w:jc w:val="center"/>
            </w:pPr>
            <w:r>
              <w:t>Telephone Number</w:t>
            </w:r>
          </w:p>
          <w:p w14:paraId="43AD409A" w14:textId="77777777" w:rsidR="00F61555" w:rsidRPr="008952EC" w:rsidRDefault="00F61555" w:rsidP="00344E96">
            <w:pPr>
              <w:pStyle w:val="Header"/>
              <w:jc w:val="center"/>
            </w:pPr>
            <w:r>
              <w:rPr>
                <w:rFonts w:eastAsia="SimSun"/>
                <w:bCs/>
                <w:szCs w:val="28"/>
              </w:rPr>
              <w:t>(Please include country and area code)</w:t>
            </w:r>
          </w:p>
        </w:tc>
      </w:tr>
      <w:tr w:rsidR="004C2E47" w:rsidRPr="008952EC" w14:paraId="11A7C0C0" w14:textId="77777777" w:rsidTr="00656442">
        <w:trPr>
          <w:trHeight w:val="241"/>
        </w:trPr>
        <w:tc>
          <w:tcPr>
            <w:tcW w:w="450" w:type="dxa"/>
            <w:shd w:val="clear" w:color="auto" w:fill="FFFFFF"/>
          </w:tcPr>
          <w:p w14:paraId="16FB11B6" w14:textId="77777777" w:rsidR="00212083" w:rsidRPr="008952EC" w:rsidRDefault="00212083" w:rsidP="00C34BC5">
            <w:pPr>
              <w:pStyle w:val="Header"/>
              <w:spacing w:after="120"/>
            </w:pPr>
            <w:r w:rsidRPr="008952EC">
              <w:t>1</w:t>
            </w:r>
          </w:p>
        </w:tc>
        <w:tc>
          <w:tcPr>
            <w:tcW w:w="1800" w:type="dxa"/>
            <w:shd w:val="clear" w:color="auto" w:fill="FFFFFF"/>
          </w:tcPr>
          <w:p w14:paraId="38E33F78" w14:textId="77777777" w:rsidR="00212083" w:rsidRPr="008952EC" w:rsidRDefault="00212083" w:rsidP="00C34BC5">
            <w:pPr>
              <w:pStyle w:val="Header"/>
              <w:spacing w:after="120"/>
              <w:rPr>
                <w:b/>
                <w:bCs/>
              </w:rPr>
            </w:pPr>
          </w:p>
        </w:tc>
        <w:tc>
          <w:tcPr>
            <w:tcW w:w="3960" w:type="dxa"/>
            <w:shd w:val="clear" w:color="auto" w:fill="FFFFFF"/>
          </w:tcPr>
          <w:p w14:paraId="0106BBF5" w14:textId="77777777" w:rsidR="00212083" w:rsidRPr="008952EC" w:rsidRDefault="00212083" w:rsidP="00C34BC5">
            <w:pPr>
              <w:pStyle w:val="Header"/>
              <w:rPr>
                <w:i/>
              </w:rPr>
            </w:pPr>
            <w:r w:rsidRPr="008952EC">
              <w:rPr>
                <w:i/>
              </w:rPr>
              <w:t>National Programme Coordinator</w:t>
            </w:r>
          </w:p>
        </w:tc>
        <w:tc>
          <w:tcPr>
            <w:tcW w:w="1411" w:type="dxa"/>
            <w:shd w:val="clear" w:color="auto" w:fill="FFFFFF"/>
          </w:tcPr>
          <w:p w14:paraId="7A6565EA" w14:textId="77777777" w:rsidR="00212083" w:rsidRPr="008952EC" w:rsidRDefault="00212083" w:rsidP="00C34BC5">
            <w:pPr>
              <w:pStyle w:val="Header"/>
              <w:spacing w:after="120"/>
              <w:rPr>
                <w:bCs/>
              </w:rPr>
            </w:pPr>
          </w:p>
        </w:tc>
        <w:tc>
          <w:tcPr>
            <w:tcW w:w="1469" w:type="dxa"/>
            <w:shd w:val="clear" w:color="auto" w:fill="FFFFFF"/>
          </w:tcPr>
          <w:p w14:paraId="1F03BFE4" w14:textId="77777777" w:rsidR="00212083" w:rsidRPr="008952EC" w:rsidRDefault="00212083" w:rsidP="00C34BC5">
            <w:pPr>
              <w:pStyle w:val="Header"/>
              <w:spacing w:after="120"/>
              <w:rPr>
                <w:bCs/>
              </w:rPr>
            </w:pPr>
          </w:p>
        </w:tc>
        <w:tc>
          <w:tcPr>
            <w:tcW w:w="1823" w:type="dxa"/>
            <w:shd w:val="clear" w:color="auto" w:fill="FFFFFF"/>
          </w:tcPr>
          <w:p w14:paraId="6DE552D6" w14:textId="77777777" w:rsidR="00212083" w:rsidRPr="008952EC" w:rsidRDefault="00212083" w:rsidP="00C34BC5">
            <w:pPr>
              <w:pStyle w:val="Header"/>
              <w:spacing w:after="120"/>
              <w:rPr>
                <w:bCs/>
              </w:rPr>
            </w:pPr>
          </w:p>
        </w:tc>
      </w:tr>
      <w:tr w:rsidR="004C2E47" w:rsidRPr="008952EC" w14:paraId="729C61E8" w14:textId="77777777" w:rsidTr="00656442">
        <w:tc>
          <w:tcPr>
            <w:tcW w:w="450" w:type="dxa"/>
            <w:shd w:val="clear" w:color="auto" w:fill="FFFFFF"/>
          </w:tcPr>
          <w:p w14:paraId="6B9A3387" w14:textId="77777777" w:rsidR="00212083" w:rsidRPr="008952EC" w:rsidRDefault="00212083" w:rsidP="00C34BC5">
            <w:pPr>
              <w:pStyle w:val="Header"/>
              <w:spacing w:after="120"/>
            </w:pPr>
            <w:r w:rsidRPr="008952EC">
              <w:t>2</w:t>
            </w:r>
          </w:p>
        </w:tc>
        <w:tc>
          <w:tcPr>
            <w:tcW w:w="1800" w:type="dxa"/>
            <w:shd w:val="clear" w:color="auto" w:fill="FFFFFF"/>
          </w:tcPr>
          <w:p w14:paraId="15B7C193" w14:textId="77777777" w:rsidR="00212083" w:rsidRPr="008952EC" w:rsidRDefault="00212083" w:rsidP="00C34BC5">
            <w:pPr>
              <w:pStyle w:val="Header"/>
              <w:spacing w:after="120"/>
              <w:rPr>
                <w:b/>
                <w:bCs/>
              </w:rPr>
            </w:pPr>
          </w:p>
        </w:tc>
        <w:tc>
          <w:tcPr>
            <w:tcW w:w="3960" w:type="dxa"/>
            <w:shd w:val="clear" w:color="auto" w:fill="FFFFFF"/>
          </w:tcPr>
          <w:p w14:paraId="4589DDDF" w14:textId="77777777" w:rsidR="00212083" w:rsidRPr="008952EC" w:rsidRDefault="00212083" w:rsidP="00C34BC5">
            <w:pPr>
              <w:pStyle w:val="Header"/>
              <w:rPr>
                <w:i/>
              </w:rPr>
            </w:pPr>
            <w:r w:rsidRPr="008952EC">
              <w:rPr>
                <w:i/>
              </w:rPr>
              <w:t>EPI/Immunization Coordinator</w:t>
            </w:r>
          </w:p>
        </w:tc>
        <w:tc>
          <w:tcPr>
            <w:tcW w:w="1411" w:type="dxa"/>
            <w:shd w:val="clear" w:color="auto" w:fill="FFFFFF"/>
          </w:tcPr>
          <w:p w14:paraId="55119A10" w14:textId="77777777" w:rsidR="00212083" w:rsidRPr="008952EC" w:rsidRDefault="00212083" w:rsidP="00C34BC5">
            <w:pPr>
              <w:pStyle w:val="Header"/>
              <w:spacing w:after="120"/>
              <w:rPr>
                <w:bCs/>
              </w:rPr>
            </w:pPr>
          </w:p>
        </w:tc>
        <w:tc>
          <w:tcPr>
            <w:tcW w:w="1469" w:type="dxa"/>
            <w:shd w:val="clear" w:color="auto" w:fill="FFFFFF"/>
          </w:tcPr>
          <w:p w14:paraId="1F5040CA" w14:textId="77777777" w:rsidR="00212083" w:rsidRPr="008952EC" w:rsidRDefault="00212083" w:rsidP="00C34BC5">
            <w:pPr>
              <w:pStyle w:val="Header"/>
              <w:spacing w:after="120"/>
              <w:rPr>
                <w:bCs/>
              </w:rPr>
            </w:pPr>
          </w:p>
        </w:tc>
        <w:tc>
          <w:tcPr>
            <w:tcW w:w="1823" w:type="dxa"/>
            <w:shd w:val="clear" w:color="auto" w:fill="FFFFFF"/>
          </w:tcPr>
          <w:p w14:paraId="64D24B37" w14:textId="77777777" w:rsidR="00212083" w:rsidRPr="008952EC" w:rsidRDefault="00212083" w:rsidP="00C34BC5">
            <w:pPr>
              <w:pStyle w:val="Header"/>
              <w:spacing w:after="120"/>
              <w:rPr>
                <w:bCs/>
              </w:rPr>
            </w:pPr>
          </w:p>
        </w:tc>
      </w:tr>
      <w:tr w:rsidR="004C2E47" w:rsidRPr="008952EC" w14:paraId="070B7070" w14:textId="77777777" w:rsidTr="00656442">
        <w:tc>
          <w:tcPr>
            <w:tcW w:w="450" w:type="dxa"/>
            <w:shd w:val="clear" w:color="auto" w:fill="FFFFFF"/>
          </w:tcPr>
          <w:p w14:paraId="7464F4D1" w14:textId="77777777" w:rsidR="00212083" w:rsidRPr="008952EC" w:rsidRDefault="00212083" w:rsidP="00C34BC5">
            <w:pPr>
              <w:pStyle w:val="Header"/>
              <w:spacing w:after="120"/>
            </w:pPr>
            <w:r w:rsidRPr="008952EC">
              <w:t>3</w:t>
            </w:r>
          </w:p>
        </w:tc>
        <w:tc>
          <w:tcPr>
            <w:tcW w:w="1800" w:type="dxa"/>
            <w:shd w:val="clear" w:color="auto" w:fill="FFFFFF"/>
          </w:tcPr>
          <w:p w14:paraId="6010F9B9" w14:textId="77777777" w:rsidR="00212083" w:rsidRPr="008952EC" w:rsidRDefault="00212083" w:rsidP="00C34BC5">
            <w:pPr>
              <w:pStyle w:val="Header"/>
              <w:spacing w:after="120"/>
              <w:rPr>
                <w:b/>
                <w:bCs/>
              </w:rPr>
            </w:pPr>
          </w:p>
        </w:tc>
        <w:tc>
          <w:tcPr>
            <w:tcW w:w="3960" w:type="dxa"/>
            <w:shd w:val="clear" w:color="auto" w:fill="FFFFFF"/>
          </w:tcPr>
          <w:p w14:paraId="06491B88" w14:textId="77777777" w:rsidR="00212083" w:rsidRPr="008952EC" w:rsidRDefault="00212083" w:rsidP="00C34BC5">
            <w:pPr>
              <w:pStyle w:val="Header"/>
              <w:rPr>
                <w:i/>
              </w:rPr>
            </w:pPr>
            <w:r w:rsidRPr="008952EC">
              <w:rPr>
                <w:i/>
              </w:rPr>
              <w:t>Surveillance Coordinator</w:t>
            </w:r>
          </w:p>
        </w:tc>
        <w:tc>
          <w:tcPr>
            <w:tcW w:w="1411" w:type="dxa"/>
            <w:shd w:val="clear" w:color="auto" w:fill="FFFFFF"/>
          </w:tcPr>
          <w:p w14:paraId="3DB1E468" w14:textId="77777777" w:rsidR="00212083" w:rsidRPr="008952EC" w:rsidRDefault="00212083" w:rsidP="00C34BC5">
            <w:pPr>
              <w:pStyle w:val="Header"/>
              <w:spacing w:after="120"/>
              <w:rPr>
                <w:bCs/>
              </w:rPr>
            </w:pPr>
          </w:p>
        </w:tc>
        <w:tc>
          <w:tcPr>
            <w:tcW w:w="1469" w:type="dxa"/>
            <w:shd w:val="clear" w:color="auto" w:fill="FFFFFF"/>
          </w:tcPr>
          <w:p w14:paraId="6C9445DE" w14:textId="77777777" w:rsidR="00212083" w:rsidRPr="008952EC" w:rsidRDefault="00212083" w:rsidP="00C34BC5">
            <w:pPr>
              <w:pStyle w:val="Header"/>
              <w:spacing w:after="120"/>
              <w:rPr>
                <w:bCs/>
              </w:rPr>
            </w:pPr>
          </w:p>
        </w:tc>
        <w:tc>
          <w:tcPr>
            <w:tcW w:w="1823" w:type="dxa"/>
            <w:shd w:val="clear" w:color="auto" w:fill="FFFFFF"/>
          </w:tcPr>
          <w:p w14:paraId="0F49388F" w14:textId="77777777" w:rsidR="00212083" w:rsidRPr="008952EC" w:rsidRDefault="00212083" w:rsidP="00C34BC5">
            <w:pPr>
              <w:pStyle w:val="Header"/>
              <w:spacing w:after="120"/>
              <w:rPr>
                <w:bCs/>
              </w:rPr>
            </w:pPr>
          </w:p>
        </w:tc>
      </w:tr>
      <w:tr w:rsidR="004C2E47" w:rsidRPr="008952EC" w14:paraId="74867750" w14:textId="77777777" w:rsidTr="00656442">
        <w:tc>
          <w:tcPr>
            <w:tcW w:w="450" w:type="dxa"/>
            <w:shd w:val="clear" w:color="auto" w:fill="FFFFFF"/>
          </w:tcPr>
          <w:p w14:paraId="5CE52BCA" w14:textId="77777777" w:rsidR="00212083" w:rsidRPr="008952EC" w:rsidRDefault="00212083" w:rsidP="00C34BC5">
            <w:pPr>
              <w:pStyle w:val="Header"/>
              <w:spacing w:after="120"/>
            </w:pPr>
            <w:r w:rsidRPr="008952EC">
              <w:t>4</w:t>
            </w:r>
          </w:p>
        </w:tc>
        <w:tc>
          <w:tcPr>
            <w:tcW w:w="1800" w:type="dxa"/>
            <w:shd w:val="clear" w:color="auto" w:fill="FFFFFF"/>
          </w:tcPr>
          <w:p w14:paraId="5ECDB993" w14:textId="77777777" w:rsidR="00212083" w:rsidRPr="008952EC" w:rsidRDefault="00212083" w:rsidP="00C34BC5">
            <w:pPr>
              <w:pStyle w:val="Header"/>
              <w:spacing w:after="120"/>
              <w:rPr>
                <w:b/>
                <w:bCs/>
              </w:rPr>
            </w:pPr>
          </w:p>
        </w:tc>
        <w:tc>
          <w:tcPr>
            <w:tcW w:w="3960" w:type="dxa"/>
            <w:shd w:val="clear" w:color="auto" w:fill="FFFFFF"/>
          </w:tcPr>
          <w:p w14:paraId="15552A66" w14:textId="77777777" w:rsidR="00212083" w:rsidRPr="008952EC" w:rsidRDefault="00212083" w:rsidP="00C34BC5">
            <w:pPr>
              <w:pStyle w:val="Header"/>
              <w:rPr>
                <w:i/>
              </w:rPr>
            </w:pPr>
            <w:r w:rsidRPr="008952EC">
              <w:rPr>
                <w:i/>
              </w:rPr>
              <w:t>National Polio Lab</w:t>
            </w:r>
          </w:p>
        </w:tc>
        <w:tc>
          <w:tcPr>
            <w:tcW w:w="1411" w:type="dxa"/>
            <w:shd w:val="clear" w:color="auto" w:fill="FFFFFF"/>
          </w:tcPr>
          <w:p w14:paraId="7F485767" w14:textId="77777777" w:rsidR="00212083" w:rsidRPr="008952EC" w:rsidRDefault="00212083" w:rsidP="00C34BC5">
            <w:pPr>
              <w:pStyle w:val="Header"/>
              <w:spacing w:after="120"/>
              <w:rPr>
                <w:bCs/>
              </w:rPr>
            </w:pPr>
          </w:p>
        </w:tc>
        <w:tc>
          <w:tcPr>
            <w:tcW w:w="1469" w:type="dxa"/>
            <w:shd w:val="clear" w:color="auto" w:fill="FFFFFF"/>
          </w:tcPr>
          <w:p w14:paraId="154E0E25" w14:textId="77777777" w:rsidR="00212083" w:rsidRPr="008952EC" w:rsidRDefault="00212083" w:rsidP="00C34BC5">
            <w:pPr>
              <w:pStyle w:val="Header"/>
              <w:spacing w:after="120"/>
              <w:rPr>
                <w:bCs/>
              </w:rPr>
            </w:pPr>
          </w:p>
        </w:tc>
        <w:tc>
          <w:tcPr>
            <w:tcW w:w="1823" w:type="dxa"/>
            <w:shd w:val="clear" w:color="auto" w:fill="FFFFFF"/>
          </w:tcPr>
          <w:p w14:paraId="6E816181" w14:textId="77777777" w:rsidR="00212083" w:rsidRPr="008952EC" w:rsidRDefault="00212083" w:rsidP="00C34BC5">
            <w:pPr>
              <w:pStyle w:val="Header"/>
              <w:spacing w:after="120"/>
              <w:rPr>
                <w:bCs/>
              </w:rPr>
            </w:pPr>
          </w:p>
        </w:tc>
      </w:tr>
      <w:tr w:rsidR="004C2E47" w:rsidRPr="008952EC" w14:paraId="434113DB" w14:textId="77777777" w:rsidTr="00656442">
        <w:tc>
          <w:tcPr>
            <w:tcW w:w="450" w:type="dxa"/>
            <w:shd w:val="clear" w:color="auto" w:fill="FFFFFF"/>
          </w:tcPr>
          <w:p w14:paraId="659C362A" w14:textId="77777777" w:rsidR="00212083" w:rsidRPr="008952EC" w:rsidRDefault="00212083" w:rsidP="00C34BC5">
            <w:pPr>
              <w:pStyle w:val="Header"/>
              <w:spacing w:after="120"/>
            </w:pPr>
            <w:r w:rsidRPr="008952EC">
              <w:t>5</w:t>
            </w:r>
          </w:p>
        </w:tc>
        <w:tc>
          <w:tcPr>
            <w:tcW w:w="1800" w:type="dxa"/>
            <w:shd w:val="clear" w:color="auto" w:fill="FFFFFF"/>
          </w:tcPr>
          <w:p w14:paraId="34D6DE12" w14:textId="77777777" w:rsidR="00212083" w:rsidRPr="008952EC" w:rsidRDefault="00212083" w:rsidP="00C34BC5">
            <w:pPr>
              <w:pStyle w:val="Header"/>
              <w:spacing w:after="120"/>
              <w:rPr>
                <w:b/>
                <w:bCs/>
              </w:rPr>
            </w:pPr>
          </w:p>
        </w:tc>
        <w:tc>
          <w:tcPr>
            <w:tcW w:w="3960" w:type="dxa"/>
            <w:shd w:val="clear" w:color="auto" w:fill="FFFFFF"/>
          </w:tcPr>
          <w:p w14:paraId="32123933" w14:textId="77777777" w:rsidR="00212083" w:rsidRPr="008952EC" w:rsidRDefault="00212083" w:rsidP="00C34BC5">
            <w:pPr>
              <w:pStyle w:val="Header"/>
              <w:rPr>
                <w:i/>
              </w:rPr>
            </w:pPr>
            <w:r w:rsidRPr="008952EC">
              <w:rPr>
                <w:i/>
              </w:rPr>
              <w:t>National Polio Containment Coordinator</w:t>
            </w:r>
          </w:p>
        </w:tc>
        <w:tc>
          <w:tcPr>
            <w:tcW w:w="1411" w:type="dxa"/>
            <w:shd w:val="clear" w:color="auto" w:fill="FFFFFF"/>
          </w:tcPr>
          <w:p w14:paraId="00291925" w14:textId="77777777" w:rsidR="00212083" w:rsidRPr="008952EC" w:rsidRDefault="00212083" w:rsidP="00C34BC5">
            <w:pPr>
              <w:pStyle w:val="Header"/>
              <w:spacing w:after="120"/>
              <w:rPr>
                <w:bCs/>
              </w:rPr>
            </w:pPr>
          </w:p>
        </w:tc>
        <w:tc>
          <w:tcPr>
            <w:tcW w:w="1469" w:type="dxa"/>
            <w:shd w:val="clear" w:color="auto" w:fill="FFFFFF"/>
          </w:tcPr>
          <w:p w14:paraId="43B65C16" w14:textId="77777777" w:rsidR="00212083" w:rsidRPr="008952EC" w:rsidRDefault="00212083" w:rsidP="00C34BC5">
            <w:pPr>
              <w:pStyle w:val="Header"/>
              <w:spacing w:after="120"/>
              <w:rPr>
                <w:bCs/>
              </w:rPr>
            </w:pPr>
          </w:p>
        </w:tc>
        <w:tc>
          <w:tcPr>
            <w:tcW w:w="1823" w:type="dxa"/>
            <w:shd w:val="clear" w:color="auto" w:fill="FFFFFF"/>
          </w:tcPr>
          <w:p w14:paraId="45F781F3" w14:textId="77777777" w:rsidR="00212083" w:rsidRPr="008952EC" w:rsidRDefault="00212083" w:rsidP="00C34BC5">
            <w:pPr>
              <w:pStyle w:val="Header"/>
              <w:spacing w:after="120"/>
              <w:rPr>
                <w:bCs/>
              </w:rPr>
            </w:pPr>
          </w:p>
        </w:tc>
      </w:tr>
      <w:tr w:rsidR="004C2E47" w:rsidRPr="008952EC" w14:paraId="4B366B42" w14:textId="77777777" w:rsidTr="00656442">
        <w:tc>
          <w:tcPr>
            <w:tcW w:w="450" w:type="dxa"/>
            <w:shd w:val="clear" w:color="auto" w:fill="FFFFFF"/>
          </w:tcPr>
          <w:p w14:paraId="32A38476" w14:textId="77777777" w:rsidR="00AF0F38" w:rsidRPr="008952EC" w:rsidRDefault="00AD5827" w:rsidP="00C34BC5">
            <w:pPr>
              <w:pStyle w:val="Header"/>
              <w:spacing w:after="120"/>
            </w:pPr>
            <w:r w:rsidRPr="008952EC">
              <w:t>6</w:t>
            </w:r>
          </w:p>
        </w:tc>
        <w:tc>
          <w:tcPr>
            <w:tcW w:w="1800" w:type="dxa"/>
            <w:shd w:val="clear" w:color="auto" w:fill="FFFFFF"/>
          </w:tcPr>
          <w:p w14:paraId="461D7CC8" w14:textId="77777777" w:rsidR="00AF0F38" w:rsidRPr="008952EC" w:rsidRDefault="00AF0F38" w:rsidP="00C34BC5">
            <w:pPr>
              <w:pStyle w:val="Header"/>
              <w:spacing w:after="120"/>
              <w:rPr>
                <w:b/>
                <w:bCs/>
              </w:rPr>
            </w:pPr>
          </w:p>
        </w:tc>
        <w:tc>
          <w:tcPr>
            <w:tcW w:w="3960" w:type="dxa"/>
            <w:shd w:val="clear" w:color="auto" w:fill="FFFFFF"/>
          </w:tcPr>
          <w:p w14:paraId="7448DD4B" w14:textId="77777777" w:rsidR="00AF0F38" w:rsidRPr="008952EC" w:rsidRDefault="00AF0F38" w:rsidP="00444AAE">
            <w:pPr>
              <w:pStyle w:val="Header"/>
              <w:jc w:val="both"/>
              <w:rPr>
                <w:i/>
              </w:rPr>
            </w:pPr>
            <w:r w:rsidRPr="008952EC">
              <w:rPr>
                <w:i/>
              </w:rPr>
              <w:t>Chair</w:t>
            </w:r>
            <w:r w:rsidR="00B64A2E">
              <w:rPr>
                <w:i/>
              </w:rPr>
              <w:t>person</w:t>
            </w:r>
            <w:r w:rsidRPr="008952EC">
              <w:rPr>
                <w:i/>
              </w:rPr>
              <w:t xml:space="preserve"> National Expert Review Group/Committee </w:t>
            </w:r>
          </w:p>
        </w:tc>
        <w:tc>
          <w:tcPr>
            <w:tcW w:w="1411" w:type="dxa"/>
            <w:shd w:val="clear" w:color="auto" w:fill="FFFFFF"/>
          </w:tcPr>
          <w:p w14:paraId="2A5E81E1" w14:textId="77777777" w:rsidR="00AF0F38" w:rsidRPr="008952EC" w:rsidRDefault="00AF0F38" w:rsidP="00C34BC5">
            <w:pPr>
              <w:pStyle w:val="Header"/>
              <w:spacing w:after="120"/>
              <w:rPr>
                <w:bCs/>
              </w:rPr>
            </w:pPr>
          </w:p>
        </w:tc>
        <w:tc>
          <w:tcPr>
            <w:tcW w:w="1469" w:type="dxa"/>
            <w:shd w:val="clear" w:color="auto" w:fill="FFFFFF"/>
          </w:tcPr>
          <w:p w14:paraId="06A9637E" w14:textId="77777777" w:rsidR="00AF0F38" w:rsidRPr="008952EC" w:rsidRDefault="00AF0F38" w:rsidP="00C34BC5">
            <w:pPr>
              <w:pStyle w:val="Header"/>
              <w:spacing w:after="120"/>
              <w:rPr>
                <w:bCs/>
              </w:rPr>
            </w:pPr>
          </w:p>
        </w:tc>
        <w:tc>
          <w:tcPr>
            <w:tcW w:w="1823" w:type="dxa"/>
            <w:shd w:val="clear" w:color="auto" w:fill="FFFFFF"/>
          </w:tcPr>
          <w:p w14:paraId="2B5A8894" w14:textId="77777777" w:rsidR="00AF0F38" w:rsidRPr="008952EC" w:rsidRDefault="00AF0F38" w:rsidP="00C34BC5">
            <w:pPr>
              <w:pStyle w:val="Header"/>
              <w:spacing w:after="120"/>
              <w:rPr>
                <w:bCs/>
              </w:rPr>
            </w:pPr>
          </w:p>
        </w:tc>
      </w:tr>
      <w:tr w:rsidR="004C2E47" w:rsidRPr="008952EC" w14:paraId="654F2AD4" w14:textId="77777777" w:rsidTr="00656442">
        <w:tc>
          <w:tcPr>
            <w:tcW w:w="450" w:type="dxa"/>
            <w:shd w:val="clear" w:color="auto" w:fill="FFFFFF"/>
          </w:tcPr>
          <w:p w14:paraId="01BDA67C" w14:textId="77777777" w:rsidR="00AF0F38" w:rsidRPr="008952EC" w:rsidRDefault="00AD5827" w:rsidP="00C34BC5">
            <w:pPr>
              <w:pStyle w:val="Header"/>
              <w:spacing w:after="120"/>
            </w:pPr>
            <w:r w:rsidRPr="008952EC">
              <w:t>7</w:t>
            </w:r>
          </w:p>
        </w:tc>
        <w:tc>
          <w:tcPr>
            <w:tcW w:w="1800" w:type="dxa"/>
            <w:shd w:val="clear" w:color="auto" w:fill="FFFFFF"/>
          </w:tcPr>
          <w:p w14:paraId="63A89EEA" w14:textId="77777777" w:rsidR="00AF0F38" w:rsidRPr="008952EC" w:rsidRDefault="00AF0F38" w:rsidP="00C34BC5">
            <w:pPr>
              <w:pStyle w:val="Header"/>
              <w:spacing w:after="120"/>
              <w:rPr>
                <w:b/>
                <w:bCs/>
              </w:rPr>
            </w:pPr>
          </w:p>
        </w:tc>
        <w:tc>
          <w:tcPr>
            <w:tcW w:w="3960" w:type="dxa"/>
            <w:shd w:val="clear" w:color="auto" w:fill="FFFFFF"/>
          </w:tcPr>
          <w:p w14:paraId="56E555DE" w14:textId="77777777" w:rsidR="00AF0F38" w:rsidRPr="008952EC" w:rsidRDefault="00AF0F38" w:rsidP="00444AAE">
            <w:pPr>
              <w:pStyle w:val="Header"/>
              <w:jc w:val="both"/>
              <w:rPr>
                <w:i/>
              </w:rPr>
            </w:pPr>
            <w:r w:rsidRPr="008952EC">
              <w:rPr>
                <w:i/>
              </w:rPr>
              <w:t>Head of the National Emergency Operations Center or Outbreak/Rapid Response Unit</w:t>
            </w:r>
          </w:p>
        </w:tc>
        <w:tc>
          <w:tcPr>
            <w:tcW w:w="1411" w:type="dxa"/>
            <w:shd w:val="clear" w:color="auto" w:fill="FFFFFF"/>
          </w:tcPr>
          <w:p w14:paraId="371C14D8" w14:textId="77777777" w:rsidR="00AF0F38" w:rsidRPr="008952EC" w:rsidRDefault="00AF0F38" w:rsidP="00C34BC5">
            <w:pPr>
              <w:pStyle w:val="Header"/>
              <w:spacing w:after="120"/>
              <w:rPr>
                <w:bCs/>
              </w:rPr>
            </w:pPr>
          </w:p>
        </w:tc>
        <w:tc>
          <w:tcPr>
            <w:tcW w:w="1469" w:type="dxa"/>
            <w:shd w:val="clear" w:color="auto" w:fill="FFFFFF"/>
          </w:tcPr>
          <w:p w14:paraId="4B586B39" w14:textId="77777777" w:rsidR="00AF0F38" w:rsidRPr="008952EC" w:rsidRDefault="00AF0F38" w:rsidP="00C34BC5">
            <w:pPr>
              <w:pStyle w:val="Header"/>
              <w:spacing w:after="120"/>
              <w:rPr>
                <w:bCs/>
              </w:rPr>
            </w:pPr>
          </w:p>
        </w:tc>
        <w:tc>
          <w:tcPr>
            <w:tcW w:w="1823" w:type="dxa"/>
            <w:shd w:val="clear" w:color="auto" w:fill="FFFFFF"/>
          </w:tcPr>
          <w:p w14:paraId="1A1651DC" w14:textId="77777777" w:rsidR="00AF0F38" w:rsidRPr="008952EC" w:rsidRDefault="00AF0F38" w:rsidP="00C34BC5">
            <w:pPr>
              <w:pStyle w:val="Header"/>
              <w:spacing w:after="120"/>
              <w:rPr>
                <w:bCs/>
              </w:rPr>
            </w:pPr>
          </w:p>
        </w:tc>
      </w:tr>
      <w:tr w:rsidR="004C2E47" w:rsidRPr="008952EC" w14:paraId="429D7343" w14:textId="77777777" w:rsidTr="00656442">
        <w:tc>
          <w:tcPr>
            <w:tcW w:w="450" w:type="dxa"/>
            <w:shd w:val="clear" w:color="auto" w:fill="FFFFFF"/>
          </w:tcPr>
          <w:p w14:paraId="292AF2EA" w14:textId="77777777" w:rsidR="00212083" w:rsidRPr="008952EC" w:rsidRDefault="00AD5827" w:rsidP="00C34BC5">
            <w:pPr>
              <w:pStyle w:val="Header"/>
              <w:spacing w:after="120"/>
            </w:pPr>
            <w:r w:rsidRPr="008952EC">
              <w:t>8</w:t>
            </w:r>
          </w:p>
        </w:tc>
        <w:tc>
          <w:tcPr>
            <w:tcW w:w="1800" w:type="dxa"/>
            <w:shd w:val="clear" w:color="auto" w:fill="FFFFFF"/>
          </w:tcPr>
          <w:p w14:paraId="6FB5C40F" w14:textId="77777777" w:rsidR="00212083" w:rsidRPr="008952EC" w:rsidRDefault="00212083" w:rsidP="00C34BC5">
            <w:pPr>
              <w:pStyle w:val="Header"/>
              <w:spacing w:after="120"/>
              <w:rPr>
                <w:b/>
                <w:bCs/>
              </w:rPr>
            </w:pPr>
          </w:p>
        </w:tc>
        <w:tc>
          <w:tcPr>
            <w:tcW w:w="3960" w:type="dxa"/>
            <w:shd w:val="clear" w:color="auto" w:fill="FFFFFF"/>
          </w:tcPr>
          <w:p w14:paraId="2B2F7779" w14:textId="77777777" w:rsidR="00212083" w:rsidRPr="008952EC" w:rsidRDefault="00212083" w:rsidP="00C34BC5">
            <w:pPr>
              <w:pStyle w:val="Header"/>
              <w:rPr>
                <w:i/>
              </w:rPr>
            </w:pPr>
            <w:r w:rsidRPr="008952EC">
              <w:rPr>
                <w:i/>
              </w:rPr>
              <w:t>Other</w:t>
            </w:r>
          </w:p>
        </w:tc>
        <w:tc>
          <w:tcPr>
            <w:tcW w:w="1411" w:type="dxa"/>
            <w:shd w:val="clear" w:color="auto" w:fill="FFFFFF"/>
          </w:tcPr>
          <w:p w14:paraId="570738E5" w14:textId="77777777" w:rsidR="00212083" w:rsidRPr="008952EC" w:rsidRDefault="00212083" w:rsidP="00C34BC5">
            <w:pPr>
              <w:pStyle w:val="Header"/>
              <w:spacing w:after="120"/>
              <w:rPr>
                <w:bCs/>
              </w:rPr>
            </w:pPr>
          </w:p>
        </w:tc>
        <w:tc>
          <w:tcPr>
            <w:tcW w:w="1469" w:type="dxa"/>
            <w:shd w:val="clear" w:color="auto" w:fill="FFFFFF"/>
          </w:tcPr>
          <w:p w14:paraId="4B1E7E29" w14:textId="77777777" w:rsidR="00212083" w:rsidRPr="008952EC" w:rsidRDefault="00212083" w:rsidP="00C34BC5">
            <w:pPr>
              <w:pStyle w:val="Header"/>
              <w:spacing w:after="120"/>
              <w:rPr>
                <w:bCs/>
              </w:rPr>
            </w:pPr>
          </w:p>
        </w:tc>
        <w:tc>
          <w:tcPr>
            <w:tcW w:w="1823" w:type="dxa"/>
            <w:shd w:val="clear" w:color="auto" w:fill="FFFFFF"/>
          </w:tcPr>
          <w:p w14:paraId="6BDAC3FB" w14:textId="77777777" w:rsidR="00212083" w:rsidRPr="008952EC" w:rsidRDefault="00212083" w:rsidP="00C34BC5">
            <w:pPr>
              <w:pStyle w:val="Header"/>
              <w:spacing w:after="120"/>
              <w:rPr>
                <w:bCs/>
              </w:rPr>
            </w:pPr>
          </w:p>
        </w:tc>
      </w:tr>
    </w:tbl>
    <w:p w14:paraId="2D5BAD94" w14:textId="77777777" w:rsidR="00B92B11" w:rsidRPr="008952EC" w:rsidRDefault="00B92B11" w:rsidP="00F81757">
      <w:pPr>
        <w:pStyle w:val="Header"/>
        <w:jc w:val="both"/>
      </w:pPr>
    </w:p>
    <w:p w14:paraId="311ED13F" w14:textId="77777777" w:rsidR="00B92B11" w:rsidRPr="008952EC" w:rsidRDefault="00B92B11" w:rsidP="00F81757">
      <w:pPr>
        <w:pStyle w:val="Header"/>
        <w:jc w:val="both"/>
        <w:rPr>
          <w:b/>
        </w:rPr>
      </w:pPr>
      <w:r w:rsidRPr="008952EC">
        <w:rPr>
          <w:b/>
        </w:rPr>
        <w:t xml:space="preserve">Preface to </w:t>
      </w:r>
      <w:r w:rsidR="001B59D1" w:rsidRPr="008952EC">
        <w:rPr>
          <w:b/>
        </w:rPr>
        <w:t>t</w:t>
      </w:r>
      <w:r w:rsidRPr="008952EC">
        <w:rPr>
          <w:b/>
        </w:rPr>
        <w:t>he National Certification Committee Annual Report</w:t>
      </w:r>
    </w:p>
    <w:p w14:paraId="064E267F" w14:textId="77777777" w:rsidR="00B92B11" w:rsidRPr="008952EC" w:rsidRDefault="00B92B11" w:rsidP="00F81757">
      <w:pPr>
        <w:pStyle w:val="Header"/>
        <w:jc w:val="both"/>
      </w:pPr>
    </w:p>
    <w:p w14:paraId="7F2789FC" w14:textId="77777777" w:rsidR="00FD4EC5" w:rsidRPr="008952EC" w:rsidRDefault="00FD4EC5" w:rsidP="00F81757">
      <w:pPr>
        <w:pStyle w:val="Header"/>
        <w:jc w:val="both"/>
      </w:pPr>
      <w:r w:rsidRPr="008952EC">
        <w:t xml:space="preserve">The RCC requests NCC to declare whether the NCC members are firmly convinced that the country was polio-free during the reporting period: January-December </w:t>
      </w:r>
      <w:r w:rsidR="009E590A">
        <w:t>2020</w:t>
      </w:r>
      <w:r w:rsidRPr="008952EC">
        <w:t xml:space="preserve">. </w:t>
      </w:r>
    </w:p>
    <w:p w14:paraId="2AE57D10" w14:textId="77777777" w:rsidR="00FD4EC5" w:rsidRPr="008952EC" w:rsidRDefault="00FD4EC5" w:rsidP="00F81757">
      <w:pPr>
        <w:pStyle w:val="Header"/>
        <w:jc w:val="both"/>
      </w:pPr>
    </w:p>
    <w:p w14:paraId="40FB93AC" w14:textId="77777777" w:rsidR="00FD4EC5" w:rsidRPr="008952EC" w:rsidRDefault="00FD4EC5" w:rsidP="00F81757">
      <w:pPr>
        <w:pStyle w:val="Header"/>
        <w:jc w:val="both"/>
      </w:pPr>
      <w:r w:rsidRPr="008952EC">
        <w:t>The NCC should provide supporting evidence by review</w:t>
      </w:r>
      <w:r w:rsidR="00A81AC5" w:rsidRPr="008952EC">
        <w:t>ing</w:t>
      </w:r>
      <w:r w:rsidRPr="008952EC">
        <w:t xml:space="preserve"> and assessing data presented by the National Health Authorities. The NCC can request any additional information, if required. The statement should be based on an evaluation and assessment of the following information:</w:t>
      </w:r>
    </w:p>
    <w:p w14:paraId="0E5D048E" w14:textId="77777777" w:rsidR="00FD4EC5" w:rsidRPr="008952EC" w:rsidRDefault="00FD4EC5" w:rsidP="00F81757">
      <w:pPr>
        <w:pStyle w:val="Header"/>
        <w:numPr>
          <w:ilvl w:val="0"/>
          <w:numId w:val="27"/>
        </w:numPr>
        <w:spacing w:line="276" w:lineRule="auto"/>
        <w:jc w:val="both"/>
      </w:pPr>
      <w:r w:rsidRPr="008952EC">
        <w:t>The national surveillance for “paralytic poliomyelitis” including surveillance for Acute Flaccid Paralysis (AFP), enterovirus and environmental surveillance.</w:t>
      </w:r>
    </w:p>
    <w:p w14:paraId="2184719D" w14:textId="77777777" w:rsidR="00FD4EC5" w:rsidRDefault="00FD4EC5" w:rsidP="00F81757">
      <w:pPr>
        <w:pStyle w:val="Header"/>
        <w:numPr>
          <w:ilvl w:val="0"/>
          <w:numId w:val="27"/>
        </w:numPr>
        <w:spacing w:line="276" w:lineRule="auto"/>
        <w:jc w:val="both"/>
      </w:pPr>
      <w:r w:rsidRPr="008952EC">
        <w:t xml:space="preserve">Population immunity against poliovirus including routine immunization coverage at the national and sub-national levels, coverage among known high risk sub-populations (if no high risk groups in country, indicate this in a statement); results of polio supplementary immunization activities (SIAs) targeting high-risk territories or high-risk sub-populations, when appropriate. </w:t>
      </w:r>
    </w:p>
    <w:p w14:paraId="71074616" w14:textId="77777777" w:rsidR="00FD4EC5" w:rsidRDefault="00FD4EC5" w:rsidP="00F81757">
      <w:pPr>
        <w:pStyle w:val="Header"/>
        <w:numPr>
          <w:ilvl w:val="0"/>
          <w:numId w:val="27"/>
        </w:numPr>
        <w:spacing w:line="276" w:lineRule="auto"/>
        <w:jc w:val="both"/>
      </w:pPr>
      <w:r w:rsidRPr="008952EC">
        <w:t>Performance of polio laboratory and containment activities.</w:t>
      </w:r>
    </w:p>
    <w:p w14:paraId="3F18A0B8" w14:textId="77777777" w:rsidR="003C126E" w:rsidRPr="008952EC" w:rsidRDefault="003C126E" w:rsidP="00F81757">
      <w:pPr>
        <w:pStyle w:val="Header"/>
        <w:numPr>
          <w:ilvl w:val="0"/>
          <w:numId w:val="27"/>
        </w:numPr>
        <w:spacing w:line="276" w:lineRule="auto"/>
        <w:jc w:val="both"/>
      </w:pPr>
      <w:r w:rsidRPr="003C126E">
        <w:t>The national plan of action (NAP) for outbreak preparedness and response and the quality of the Polio Outbreak Simulation Exercise (POSE) done within the past three years</w:t>
      </w:r>
      <w:r>
        <w:t>.</w:t>
      </w:r>
    </w:p>
    <w:p w14:paraId="2EDA8DE2" w14:textId="77777777" w:rsidR="00FD4EC5" w:rsidRPr="008952EC" w:rsidRDefault="00FD4EC5" w:rsidP="00F81757">
      <w:pPr>
        <w:pStyle w:val="Header"/>
        <w:numPr>
          <w:ilvl w:val="0"/>
          <w:numId w:val="27"/>
        </w:numPr>
        <w:spacing w:line="276" w:lineRule="auto"/>
        <w:jc w:val="both"/>
      </w:pPr>
      <w:r w:rsidRPr="008952EC">
        <w:t xml:space="preserve">Results of </w:t>
      </w:r>
      <w:r w:rsidR="004C2E47">
        <w:t>National/S</w:t>
      </w:r>
      <w:r w:rsidRPr="008952EC">
        <w:t>ub-national risk assessment.</w:t>
      </w:r>
    </w:p>
    <w:p w14:paraId="1181E52E" w14:textId="77777777" w:rsidR="00FD4EC5" w:rsidRPr="008952EC" w:rsidRDefault="00FD4EC5" w:rsidP="00F81757">
      <w:pPr>
        <w:pStyle w:val="Header"/>
        <w:numPr>
          <w:ilvl w:val="0"/>
          <w:numId w:val="27"/>
        </w:numPr>
        <w:spacing w:line="276" w:lineRule="auto"/>
        <w:jc w:val="both"/>
      </w:pPr>
      <w:r w:rsidRPr="008952EC">
        <w:t xml:space="preserve">Acknowledging a response to recommendations made by </w:t>
      </w:r>
      <w:r w:rsidR="00971C1B" w:rsidRPr="008952EC">
        <w:t>EM</w:t>
      </w:r>
      <w:r w:rsidRPr="008952EC">
        <w:t xml:space="preserve"> RCC, if applicable.</w:t>
      </w:r>
    </w:p>
    <w:p w14:paraId="3F41D387" w14:textId="77777777" w:rsidR="004F60AE" w:rsidRPr="008952EC" w:rsidRDefault="004F60AE" w:rsidP="002D2BC0"/>
    <w:p w14:paraId="5B5CB643" w14:textId="77777777" w:rsidR="00D51EF5" w:rsidRPr="008952EC" w:rsidRDefault="00D51EF5" w:rsidP="002D2BC0">
      <w:pPr>
        <w:pStyle w:val="Heading2"/>
        <w:ind w:left="0"/>
        <w:rPr>
          <w:b w:val="0"/>
        </w:rPr>
      </w:pPr>
      <w:r w:rsidRPr="008952EC">
        <w:rPr>
          <w:bCs/>
          <w:szCs w:val="24"/>
        </w:rPr>
        <w:t>1.3</w:t>
      </w:r>
      <w:r w:rsidRPr="008952EC">
        <w:rPr>
          <w:b w:val="0"/>
          <w:szCs w:val="24"/>
        </w:rPr>
        <w:t xml:space="preserve"> </w:t>
      </w:r>
      <w:r w:rsidRPr="008952EC">
        <w:t>Activities conducted by the NCC</w:t>
      </w:r>
    </w:p>
    <w:p w14:paraId="0EC9087A" w14:textId="77777777" w:rsidR="00BB0810" w:rsidRPr="008952EC" w:rsidRDefault="00D51EF5" w:rsidP="00F81757">
      <w:pPr>
        <w:pStyle w:val="NoSpacing"/>
        <w:jc w:val="both"/>
        <w:rPr>
          <w:rFonts w:ascii="Times New Roman" w:hAnsi="Times New Roman"/>
          <w:bCs/>
          <w:szCs w:val="24"/>
        </w:rPr>
      </w:pPr>
      <w:r w:rsidRPr="008952EC">
        <w:rPr>
          <w:rFonts w:ascii="Times New Roman" w:hAnsi="Times New Roman"/>
        </w:rPr>
        <w:t xml:space="preserve">Please provide general information about NCC activities in </w:t>
      </w:r>
      <w:r w:rsidR="009E590A">
        <w:rPr>
          <w:rFonts w:ascii="Times New Roman" w:hAnsi="Times New Roman"/>
        </w:rPr>
        <w:t>2020</w:t>
      </w:r>
      <w:r w:rsidRPr="008952EC">
        <w:rPr>
          <w:rFonts w:ascii="Times New Roman" w:hAnsi="Times New Roman"/>
        </w:rPr>
        <w:t>, including key issues addressed at the meetings and list any concerns that have arisen, including concerns from the NCC about the national programme, challenges in organizing and/or holding regular NCC meetings</w:t>
      </w:r>
    </w:p>
    <w:p w14:paraId="5156E585" w14:textId="77777777" w:rsidR="00D51EF5" w:rsidRPr="008952EC" w:rsidRDefault="00D51EF5" w:rsidP="00D51EF5">
      <w:pPr>
        <w:pStyle w:val="NoSpacing"/>
        <w:rPr>
          <w:rFonts w:ascii="Times New Roman" w:hAnsi="Times New Roma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4A0" w:firstRow="1" w:lastRow="0" w:firstColumn="1" w:lastColumn="0" w:noHBand="0" w:noVBand="1"/>
      </w:tblPr>
      <w:tblGrid>
        <w:gridCol w:w="1184"/>
        <w:gridCol w:w="1545"/>
        <w:gridCol w:w="2149"/>
        <w:gridCol w:w="2065"/>
        <w:gridCol w:w="2066"/>
      </w:tblGrid>
      <w:tr w:rsidR="004C2E47" w:rsidRPr="008952EC" w14:paraId="03522E28" w14:textId="77777777" w:rsidTr="00344E96">
        <w:trPr>
          <w:trHeight w:val="507"/>
        </w:trPr>
        <w:tc>
          <w:tcPr>
            <w:tcW w:w="665" w:type="pct"/>
            <w:shd w:val="clear" w:color="auto" w:fill="FFFFFF"/>
          </w:tcPr>
          <w:p w14:paraId="0DAFF7CF" w14:textId="77777777" w:rsidR="004C2E47" w:rsidRPr="008952EC" w:rsidRDefault="004C2E47" w:rsidP="00C34BC5">
            <w:pPr>
              <w:spacing w:after="120"/>
            </w:pPr>
            <w:r w:rsidRPr="008952EC">
              <w:t>NCC Meeting Date</w:t>
            </w:r>
          </w:p>
        </w:tc>
        <w:tc>
          <w:tcPr>
            <w:tcW w:w="865" w:type="pct"/>
            <w:shd w:val="clear" w:color="auto" w:fill="FFFFFF"/>
          </w:tcPr>
          <w:p w14:paraId="32C28788" w14:textId="77777777" w:rsidR="004C2E47" w:rsidRPr="008952EC" w:rsidRDefault="004C2E47" w:rsidP="00C34BC5">
            <w:pPr>
              <w:spacing w:after="120"/>
              <w:jc w:val="center"/>
            </w:pPr>
            <w:r w:rsidRPr="008952EC">
              <w:t>Key issues discussed</w:t>
            </w:r>
          </w:p>
        </w:tc>
        <w:tc>
          <w:tcPr>
            <w:tcW w:w="1162" w:type="pct"/>
            <w:shd w:val="clear" w:color="auto" w:fill="FFFFFF"/>
          </w:tcPr>
          <w:p w14:paraId="6BD6433F" w14:textId="77777777" w:rsidR="004C2E47" w:rsidRPr="008952EC" w:rsidRDefault="004C2E47" w:rsidP="00C34BC5">
            <w:pPr>
              <w:spacing w:after="120"/>
              <w:jc w:val="center"/>
            </w:pPr>
            <w:r w:rsidRPr="008952EC">
              <w:t>Main concerns/challenges</w:t>
            </w:r>
          </w:p>
        </w:tc>
        <w:tc>
          <w:tcPr>
            <w:tcW w:w="1154" w:type="pct"/>
            <w:shd w:val="clear" w:color="auto" w:fill="FFFFFF"/>
          </w:tcPr>
          <w:p w14:paraId="15DEB5BC" w14:textId="77777777" w:rsidR="004C2E47" w:rsidRPr="008952EC" w:rsidRDefault="004C2E47" w:rsidP="004C2E47">
            <w:pPr>
              <w:spacing w:after="120"/>
              <w:jc w:val="center"/>
            </w:pPr>
            <w:r w:rsidRPr="008952EC">
              <w:t>Actions proposed</w:t>
            </w:r>
          </w:p>
        </w:tc>
        <w:tc>
          <w:tcPr>
            <w:tcW w:w="1154" w:type="pct"/>
            <w:shd w:val="clear" w:color="auto" w:fill="FFFFFF"/>
          </w:tcPr>
          <w:p w14:paraId="1BEEABDD" w14:textId="77777777" w:rsidR="004C2E47" w:rsidRPr="008952EC" w:rsidRDefault="004C2E47" w:rsidP="00C34BC5">
            <w:pPr>
              <w:spacing w:after="120"/>
              <w:jc w:val="center"/>
            </w:pPr>
            <w:r w:rsidRPr="008952EC">
              <w:t>Status</w:t>
            </w:r>
          </w:p>
          <w:p w14:paraId="2E440A76" w14:textId="77777777" w:rsidR="004C2E47" w:rsidRPr="008952EC" w:rsidRDefault="004C2E47" w:rsidP="00C34BC5">
            <w:pPr>
              <w:spacing w:after="120"/>
              <w:jc w:val="center"/>
            </w:pPr>
            <w:r w:rsidRPr="008952EC">
              <w:t>(e.g. implemented/in progress/not implemented)</w:t>
            </w:r>
          </w:p>
        </w:tc>
      </w:tr>
      <w:tr w:rsidR="004C2E47" w:rsidRPr="008952EC" w14:paraId="42F20069" w14:textId="77777777" w:rsidTr="00344E96">
        <w:trPr>
          <w:trHeight w:val="153"/>
        </w:trPr>
        <w:tc>
          <w:tcPr>
            <w:tcW w:w="665" w:type="pct"/>
            <w:shd w:val="clear" w:color="auto" w:fill="FFFFFF"/>
          </w:tcPr>
          <w:p w14:paraId="02C16D7B" w14:textId="77777777" w:rsidR="004C2E47" w:rsidRPr="008952EC" w:rsidRDefault="004C2E47" w:rsidP="00C34BC5">
            <w:pPr>
              <w:spacing w:after="120"/>
            </w:pPr>
          </w:p>
        </w:tc>
        <w:tc>
          <w:tcPr>
            <w:tcW w:w="865" w:type="pct"/>
            <w:shd w:val="clear" w:color="auto" w:fill="FFFFFF"/>
          </w:tcPr>
          <w:p w14:paraId="5191BCF6" w14:textId="77777777" w:rsidR="004C2E47" w:rsidRPr="008952EC" w:rsidRDefault="004C2E47" w:rsidP="00C34BC5">
            <w:pPr>
              <w:spacing w:after="120"/>
              <w:rPr>
                <w:bCs/>
              </w:rPr>
            </w:pPr>
          </w:p>
        </w:tc>
        <w:tc>
          <w:tcPr>
            <w:tcW w:w="1162" w:type="pct"/>
            <w:shd w:val="clear" w:color="auto" w:fill="FFFFFF"/>
          </w:tcPr>
          <w:p w14:paraId="5F0AF976" w14:textId="77777777" w:rsidR="004C2E47" w:rsidRPr="008952EC" w:rsidRDefault="004C2E47" w:rsidP="00C34BC5">
            <w:pPr>
              <w:spacing w:after="120"/>
              <w:rPr>
                <w:bCs/>
              </w:rPr>
            </w:pPr>
          </w:p>
        </w:tc>
        <w:tc>
          <w:tcPr>
            <w:tcW w:w="1154" w:type="pct"/>
            <w:shd w:val="clear" w:color="auto" w:fill="FFFFFF"/>
          </w:tcPr>
          <w:p w14:paraId="4310FCBB" w14:textId="77777777" w:rsidR="004C2E47" w:rsidRPr="008952EC" w:rsidRDefault="004C2E47" w:rsidP="00C34BC5">
            <w:pPr>
              <w:spacing w:after="120"/>
              <w:rPr>
                <w:bCs/>
              </w:rPr>
            </w:pPr>
          </w:p>
        </w:tc>
        <w:tc>
          <w:tcPr>
            <w:tcW w:w="1154" w:type="pct"/>
            <w:shd w:val="clear" w:color="auto" w:fill="FFFFFF"/>
          </w:tcPr>
          <w:p w14:paraId="7DBC7C1B" w14:textId="77777777" w:rsidR="004C2E47" w:rsidRPr="008952EC" w:rsidRDefault="004C2E47" w:rsidP="00C34BC5">
            <w:pPr>
              <w:spacing w:after="120"/>
              <w:rPr>
                <w:bCs/>
              </w:rPr>
            </w:pPr>
          </w:p>
        </w:tc>
      </w:tr>
      <w:tr w:rsidR="004C2E47" w:rsidRPr="008952EC" w14:paraId="54005FE2" w14:textId="77777777" w:rsidTr="00344E96">
        <w:trPr>
          <w:trHeight w:val="66"/>
        </w:trPr>
        <w:tc>
          <w:tcPr>
            <w:tcW w:w="665" w:type="pct"/>
            <w:shd w:val="clear" w:color="auto" w:fill="FFFFFF"/>
          </w:tcPr>
          <w:p w14:paraId="59068580" w14:textId="77777777" w:rsidR="004C2E47" w:rsidRPr="008952EC" w:rsidRDefault="004C2E47" w:rsidP="00C34BC5">
            <w:pPr>
              <w:spacing w:after="120"/>
            </w:pPr>
          </w:p>
        </w:tc>
        <w:tc>
          <w:tcPr>
            <w:tcW w:w="865" w:type="pct"/>
            <w:shd w:val="clear" w:color="auto" w:fill="FFFFFF"/>
          </w:tcPr>
          <w:p w14:paraId="6A3C52AB" w14:textId="77777777" w:rsidR="004C2E47" w:rsidRPr="008952EC" w:rsidRDefault="004C2E47" w:rsidP="00C34BC5">
            <w:pPr>
              <w:spacing w:after="120"/>
              <w:rPr>
                <w:bCs/>
              </w:rPr>
            </w:pPr>
          </w:p>
        </w:tc>
        <w:tc>
          <w:tcPr>
            <w:tcW w:w="1162" w:type="pct"/>
            <w:shd w:val="clear" w:color="auto" w:fill="FFFFFF"/>
          </w:tcPr>
          <w:p w14:paraId="273C5BCA" w14:textId="77777777" w:rsidR="004C2E47" w:rsidRPr="008952EC" w:rsidRDefault="004C2E47" w:rsidP="00C34BC5">
            <w:pPr>
              <w:spacing w:after="120"/>
              <w:rPr>
                <w:bCs/>
              </w:rPr>
            </w:pPr>
          </w:p>
        </w:tc>
        <w:tc>
          <w:tcPr>
            <w:tcW w:w="1154" w:type="pct"/>
            <w:shd w:val="clear" w:color="auto" w:fill="FFFFFF"/>
          </w:tcPr>
          <w:p w14:paraId="519A1CEA" w14:textId="77777777" w:rsidR="004C2E47" w:rsidRPr="008952EC" w:rsidRDefault="004C2E47" w:rsidP="00C34BC5">
            <w:pPr>
              <w:spacing w:after="120"/>
              <w:rPr>
                <w:bCs/>
              </w:rPr>
            </w:pPr>
          </w:p>
        </w:tc>
        <w:tc>
          <w:tcPr>
            <w:tcW w:w="1154" w:type="pct"/>
            <w:shd w:val="clear" w:color="auto" w:fill="FFFFFF"/>
          </w:tcPr>
          <w:p w14:paraId="20541041" w14:textId="77777777" w:rsidR="004C2E47" w:rsidRPr="008952EC" w:rsidRDefault="004C2E47" w:rsidP="00C34BC5">
            <w:pPr>
              <w:spacing w:after="120"/>
              <w:rPr>
                <w:bCs/>
              </w:rPr>
            </w:pPr>
          </w:p>
        </w:tc>
      </w:tr>
    </w:tbl>
    <w:p w14:paraId="2D6B4BE0" w14:textId="77777777" w:rsidR="00AF1D10" w:rsidRDefault="00AF1D10" w:rsidP="002D2BC0">
      <w:pPr>
        <w:ind w:left="29" w:hanging="29"/>
        <w:rPr>
          <w:bCs/>
          <w:sz w:val="20"/>
        </w:rPr>
      </w:pPr>
    </w:p>
    <w:p w14:paraId="084AA400" w14:textId="77777777" w:rsidR="00FD4EC5" w:rsidRPr="008952EC" w:rsidRDefault="00F23412" w:rsidP="003C126E">
      <w:pPr>
        <w:pStyle w:val="NoSpacing"/>
        <w:jc w:val="both"/>
        <w:rPr>
          <w:b/>
          <w:szCs w:val="24"/>
        </w:rPr>
      </w:pPr>
      <w:r>
        <w:rPr>
          <w:rFonts w:ascii="Times New Roman" w:hAnsi="Times New Roman"/>
        </w:rPr>
        <w:t xml:space="preserve">1.3.1 </w:t>
      </w:r>
      <w:r w:rsidR="00AF1D10" w:rsidRPr="008952EC">
        <w:rPr>
          <w:rFonts w:ascii="Times New Roman" w:hAnsi="Times New Roman"/>
        </w:rPr>
        <w:t xml:space="preserve">Please </w:t>
      </w:r>
      <w:r w:rsidR="00AF1D10">
        <w:rPr>
          <w:rFonts w:ascii="Times New Roman" w:hAnsi="Times New Roman"/>
        </w:rPr>
        <w:t xml:space="preserve">attach </w:t>
      </w:r>
      <w:r w:rsidR="00AF1D10" w:rsidRPr="005224D5">
        <w:rPr>
          <w:rFonts w:ascii="Times New Roman" w:hAnsi="Times New Roman"/>
        </w:rPr>
        <w:t>m</w:t>
      </w:r>
      <w:r w:rsidR="00BB0810" w:rsidRPr="005224D5">
        <w:rPr>
          <w:rFonts w:ascii="Times New Roman" w:hAnsi="Times New Roman"/>
        </w:rPr>
        <w:t>inutes of the National Certification Committee (NCC) meetings</w:t>
      </w:r>
      <w:r w:rsidR="00AF1D10">
        <w:rPr>
          <w:rFonts w:ascii="Times New Roman" w:hAnsi="Times New Roman"/>
        </w:rPr>
        <w:t>.</w:t>
      </w:r>
      <w:r w:rsidR="00BB0810" w:rsidRPr="005224D5">
        <w:rPr>
          <w:rFonts w:ascii="Times New Roman" w:hAnsi="Times New Roman"/>
        </w:rPr>
        <w:t xml:space="preserve"> </w:t>
      </w:r>
    </w:p>
    <w:bookmarkEnd w:id="0"/>
    <w:p w14:paraId="32823C63" w14:textId="77777777" w:rsidR="00BB0810" w:rsidRPr="005224D5" w:rsidRDefault="00FD4EC5" w:rsidP="00D2207C">
      <w:pPr>
        <w:pStyle w:val="Heading1"/>
        <w:rPr>
          <w:bCs/>
          <w:color w:val="000000"/>
          <w:sz w:val="28"/>
          <w:u w:val="single"/>
        </w:rPr>
      </w:pPr>
      <w:r w:rsidRPr="008952EC">
        <w:rPr>
          <w:b w:val="0"/>
          <w:sz w:val="28"/>
        </w:rPr>
        <w:br w:type="page"/>
      </w:r>
      <w:bookmarkStart w:id="65" w:name="_Toc29997520"/>
      <w:r w:rsidR="00075D85" w:rsidRPr="005224D5">
        <w:rPr>
          <w:bCs/>
          <w:color w:val="000000"/>
          <w:sz w:val="28"/>
          <w:u w:val="single"/>
        </w:rPr>
        <w:t>Section 2</w:t>
      </w:r>
      <w:r w:rsidR="0021273B" w:rsidRPr="005224D5">
        <w:rPr>
          <w:bCs/>
          <w:color w:val="000000"/>
          <w:sz w:val="28"/>
          <w:u w:val="single"/>
        </w:rPr>
        <w:t>:</w:t>
      </w:r>
      <w:r w:rsidR="00A912D8">
        <w:rPr>
          <w:bCs/>
          <w:color w:val="000000"/>
          <w:sz w:val="28"/>
          <w:u w:val="single"/>
        </w:rPr>
        <w:tab/>
      </w:r>
      <w:r w:rsidR="00BB0810" w:rsidRPr="00D2207C">
        <w:rPr>
          <w:bCs/>
          <w:color w:val="000000"/>
          <w:sz w:val="28"/>
          <w:szCs w:val="28"/>
          <w:u w:val="single"/>
        </w:rPr>
        <w:t>EXECUTIVE</w:t>
      </w:r>
      <w:r w:rsidR="00BB0810" w:rsidRPr="005224D5">
        <w:rPr>
          <w:bCs/>
          <w:color w:val="000000"/>
          <w:sz w:val="28"/>
          <w:u w:val="single"/>
        </w:rPr>
        <w:t xml:space="preserve"> </w:t>
      </w:r>
      <w:r w:rsidR="00BB0810" w:rsidRPr="00D2207C">
        <w:rPr>
          <w:bCs/>
          <w:color w:val="000000"/>
          <w:sz w:val="28"/>
          <w:szCs w:val="28"/>
          <w:u w:val="single"/>
        </w:rPr>
        <w:t>SUMMARY</w:t>
      </w:r>
      <w:bookmarkEnd w:id="65"/>
    </w:p>
    <w:p w14:paraId="49537822" w14:textId="77777777" w:rsidR="00BB5F3A" w:rsidRPr="008952EC" w:rsidRDefault="00BB5F3A" w:rsidP="00075D85">
      <w:pPr>
        <w:spacing w:line="360" w:lineRule="auto"/>
        <w:rPr>
          <w:b/>
          <w:sz w:val="8"/>
          <w:szCs w:val="2"/>
        </w:rPr>
      </w:pPr>
    </w:p>
    <w:p w14:paraId="223485D9" w14:textId="77777777" w:rsidR="00982084" w:rsidRPr="008952EC" w:rsidRDefault="00BB0810" w:rsidP="00075D85">
      <w:pPr>
        <w:jc w:val="both"/>
        <w:rPr>
          <w:sz w:val="22"/>
          <w:szCs w:val="22"/>
        </w:rPr>
      </w:pPr>
      <w:r w:rsidRPr="008952EC">
        <w:rPr>
          <w:bCs/>
          <w:sz w:val="22"/>
          <w:szCs w:val="22"/>
        </w:rPr>
        <w:t xml:space="preserve">The </w:t>
      </w:r>
      <w:r w:rsidR="00282898" w:rsidRPr="008952EC">
        <w:rPr>
          <w:bCs/>
          <w:sz w:val="22"/>
          <w:szCs w:val="22"/>
        </w:rPr>
        <w:t>e</w:t>
      </w:r>
      <w:r w:rsidRPr="008952EC">
        <w:rPr>
          <w:bCs/>
          <w:sz w:val="22"/>
          <w:szCs w:val="22"/>
        </w:rPr>
        <w:t xml:space="preserve">xecutive </w:t>
      </w:r>
      <w:r w:rsidR="00282898" w:rsidRPr="008952EC">
        <w:rPr>
          <w:bCs/>
          <w:sz w:val="22"/>
          <w:szCs w:val="22"/>
        </w:rPr>
        <w:t>s</w:t>
      </w:r>
      <w:r w:rsidRPr="008952EC">
        <w:rPr>
          <w:bCs/>
          <w:sz w:val="22"/>
          <w:szCs w:val="22"/>
        </w:rPr>
        <w:t xml:space="preserve">ummary </w:t>
      </w:r>
      <w:r w:rsidR="008F4753" w:rsidRPr="008952EC">
        <w:rPr>
          <w:bCs/>
          <w:sz w:val="22"/>
          <w:szCs w:val="22"/>
        </w:rPr>
        <w:t>should</w:t>
      </w:r>
      <w:r w:rsidR="008F4753" w:rsidRPr="008952EC">
        <w:rPr>
          <w:sz w:val="22"/>
          <w:szCs w:val="22"/>
        </w:rPr>
        <w:t xml:space="preserve"> </w:t>
      </w:r>
      <w:r w:rsidR="00982084" w:rsidRPr="008952EC">
        <w:rPr>
          <w:sz w:val="22"/>
          <w:szCs w:val="22"/>
        </w:rPr>
        <w:t xml:space="preserve">comprehensively describe overall program performance related to certification and containment, functions of the NCC and most importantly basis of its conviction to endorse or reject risk assessment results and risk mitigation measures and plans presented to the NCC.   </w:t>
      </w:r>
    </w:p>
    <w:p w14:paraId="53FF92F9" w14:textId="77777777" w:rsidR="008F4753" w:rsidRPr="008952EC" w:rsidRDefault="00982084" w:rsidP="00075D85">
      <w:pPr>
        <w:jc w:val="both"/>
        <w:rPr>
          <w:sz w:val="22"/>
          <w:szCs w:val="18"/>
          <w:lang w:val="en-GB"/>
        </w:rPr>
      </w:pPr>
      <w:r w:rsidRPr="008952EC">
        <w:rPr>
          <w:b/>
          <w:sz w:val="22"/>
          <w:szCs w:val="22"/>
        </w:rPr>
        <w:t xml:space="preserve">The NCC should </w:t>
      </w:r>
      <w:proofErr w:type="gramStart"/>
      <w:r w:rsidRPr="008952EC">
        <w:rPr>
          <w:b/>
          <w:sz w:val="22"/>
          <w:szCs w:val="22"/>
        </w:rPr>
        <w:t>take into account</w:t>
      </w:r>
      <w:proofErr w:type="gramEnd"/>
      <w:r w:rsidRPr="008952EC">
        <w:rPr>
          <w:b/>
          <w:sz w:val="22"/>
          <w:szCs w:val="22"/>
        </w:rPr>
        <w:t xml:space="preserve"> all the background information </w:t>
      </w:r>
      <w:r w:rsidRPr="008952EC">
        <w:rPr>
          <w:sz w:val="22"/>
          <w:szCs w:val="18"/>
          <w:lang w:val="en-GB"/>
        </w:rPr>
        <w:t xml:space="preserve">related </w:t>
      </w:r>
      <w:r w:rsidR="00E3271A" w:rsidRPr="008952EC">
        <w:rPr>
          <w:sz w:val="22"/>
          <w:szCs w:val="18"/>
          <w:lang w:val="en-GB"/>
        </w:rPr>
        <w:t>to:</w:t>
      </w:r>
    </w:p>
    <w:p w14:paraId="0EB63CB1" w14:textId="77777777" w:rsidR="00982084" w:rsidRPr="008952EC" w:rsidRDefault="00982084" w:rsidP="002D2BC0">
      <w:pPr>
        <w:numPr>
          <w:ilvl w:val="0"/>
          <w:numId w:val="12"/>
        </w:numPr>
        <w:jc w:val="both"/>
        <w:rPr>
          <w:bCs/>
          <w:sz w:val="22"/>
          <w:szCs w:val="22"/>
        </w:rPr>
      </w:pPr>
      <w:r w:rsidRPr="008952EC">
        <w:rPr>
          <w:bCs/>
          <w:sz w:val="22"/>
          <w:szCs w:val="22"/>
        </w:rPr>
        <w:t xml:space="preserve">Surveillance for detection of polioviruses </w:t>
      </w:r>
    </w:p>
    <w:p w14:paraId="00430ACD" w14:textId="77777777" w:rsidR="00982084" w:rsidRPr="008952EC" w:rsidRDefault="005426FE" w:rsidP="00E3271A">
      <w:pPr>
        <w:numPr>
          <w:ilvl w:val="1"/>
          <w:numId w:val="12"/>
        </w:numPr>
        <w:jc w:val="both"/>
        <w:rPr>
          <w:bCs/>
          <w:sz w:val="22"/>
          <w:szCs w:val="22"/>
        </w:rPr>
      </w:pPr>
      <w:r w:rsidRPr="008952EC">
        <w:rPr>
          <w:bCs/>
          <w:sz w:val="22"/>
          <w:szCs w:val="22"/>
        </w:rPr>
        <w:t>The national acute flaccid paralysis (</w:t>
      </w:r>
      <w:r w:rsidR="00231A7B" w:rsidRPr="008952EC">
        <w:rPr>
          <w:bCs/>
          <w:sz w:val="22"/>
          <w:szCs w:val="22"/>
        </w:rPr>
        <w:t>AFP</w:t>
      </w:r>
      <w:r w:rsidRPr="008952EC">
        <w:rPr>
          <w:bCs/>
          <w:sz w:val="22"/>
          <w:szCs w:val="22"/>
        </w:rPr>
        <w:t>)</w:t>
      </w:r>
      <w:r w:rsidR="00231A7B" w:rsidRPr="008952EC">
        <w:rPr>
          <w:bCs/>
          <w:sz w:val="22"/>
          <w:szCs w:val="22"/>
        </w:rPr>
        <w:t xml:space="preserve"> surveillance</w:t>
      </w:r>
      <w:r w:rsidR="00982084" w:rsidRPr="008952EC">
        <w:rPr>
          <w:color w:val="000000"/>
          <w:sz w:val="22"/>
          <w:szCs w:val="36"/>
        </w:rPr>
        <w:t xml:space="preserve">: </w:t>
      </w:r>
      <w:r w:rsidR="00942E1A" w:rsidRPr="008952EC">
        <w:rPr>
          <w:color w:val="000000"/>
          <w:sz w:val="22"/>
          <w:szCs w:val="36"/>
        </w:rPr>
        <w:t xml:space="preserve">Surveillance sensitive enough to </w:t>
      </w:r>
      <w:proofErr w:type="gramStart"/>
      <w:r w:rsidR="00942E1A" w:rsidRPr="008952EC">
        <w:rPr>
          <w:color w:val="000000"/>
          <w:sz w:val="22"/>
          <w:szCs w:val="36"/>
        </w:rPr>
        <w:t>rapidly and reliably detect</w:t>
      </w:r>
      <w:proofErr w:type="gramEnd"/>
      <w:r w:rsidR="00942E1A" w:rsidRPr="008952EC">
        <w:rPr>
          <w:color w:val="000000"/>
          <w:sz w:val="22"/>
          <w:szCs w:val="36"/>
        </w:rPr>
        <w:t xml:space="preserve"> imported wild poliovirus and </w:t>
      </w:r>
      <w:r w:rsidR="00075D85" w:rsidRPr="008952EC">
        <w:rPr>
          <w:color w:val="000000"/>
          <w:sz w:val="22"/>
          <w:szCs w:val="36"/>
        </w:rPr>
        <w:t>Vaccine Derived Polio Virus (</w:t>
      </w:r>
      <w:r w:rsidR="00942E1A" w:rsidRPr="008952EC">
        <w:rPr>
          <w:color w:val="000000"/>
          <w:sz w:val="22"/>
          <w:szCs w:val="36"/>
        </w:rPr>
        <w:t>VDPV</w:t>
      </w:r>
      <w:r w:rsidR="00075D85" w:rsidRPr="008952EC">
        <w:rPr>
          <w:color w:val="000000"/>
          <w:sz w:val="22"/>
          <w:szCs w:val="36"/>
        </w:rPr>
        <w:t>)</w:t>
      </w:r>
      <w:r w:rsidR="00942E1A" w:rsidRPr="008952EC">
        <w:rPr>
          <w:color w:val="000000"/>
          <w:sz w:val="22"/>
          <w:szCs w:val="36"/>
        </w:rPr>
        <w:t xml:space="preserve"> should it emerge</w:t>
      </w:r>
      <w:r w:rsidR="00C22051">
        <w:rPr>
          <w:color w:val="000000"/>
          <w:sz w:val="22"/>
          <w:szCs w:val="36"/>
        </w:rPr>
        <w:t>.</w:t>
      </w:r>
    </w:p>
    <w:p w14:paraId="27020C4D" w14:textId="77777777" w:rsidR="00DA2F47" w:rsidRPr="008952EC" w:rsidRDefault="00A6651B" w:rsidP="008A283C">
      <w:pPr>
        <w:numPr>
          <w:ilvl w:val="1"/>
          <w:numId w:val="12"/>
        </w:numPr>
        <w:jc w:val="both"/>
        <w:rPr>
          <w:bCs/>
          <w:sz w:val="22"/>
          <w:szCs w:val="22"/>
        </w:rPr>
      </w:pPr>
      <w:r w:rsidRPr="008952EC">
        <w:rPr>
          <w:color w:val="000000"/>
          <w:sz w:val="22"/>
          <w:szCs w:val="36"/>
        </w:rPr>
        <w:t xml:space="preserve">Supplementary surveillance: </w:t>
      </w:r>
      <w:r w:rsidRPr="008952EC">
        <w:rPr>
          <w:bCs/>
          <w:sz w:val="22"/>
          <w:szCs w:val="22"/>
        </w:rPr>
        <w:t>environmental surveillance (where established)</w:t>
      </w:r>
      <w:r w:rsidR="00982084" w:rsidRPr="008952EC">
        <w:rPr>
          <w:bCs/>
          <w:sz w:val="22"/>
          <w:szCs w:val="22"/>
        </w:rPr>
        <w:t>: its appropriateness and monitoring to ensure proper sampling and transportation</w:t>
      </w:r>
      <w:r w:rsidR="00C22051">
        <w:rPr>
          <w:bCs/>
          <w:sz w:val="22"/>
          <w:szCs w:val="22"/>
        </w:rPr>
        <w:t>.</w:t>
      </w:r>
    </w:p>
    <w:p w14:paraId="149EB7CC" w14:textId="77777777" w:rsidR="00942E1A" w:rsidRPr="008952EC" w:rsidRDefault="00942E1A" w:rsidP="002D2BC0">
      <w:pPr>
        <w:numPr>
          <w:ilvl w:val="0"/>
          <w:numId w:val="12"/>
        </w:numPr>
        <w:jc w:val="both"/>
        <w:rPr>
          <w:bCs/>
          <w:sz w:val="22"/>
          <w:szCs w:val="22"/>
        </w:rPr>
      </w:pPr>
      <w:r w:rsidRPr="008952EC">
        <w:rPr>
          <w:color w:val="000000"/>
          <w:sz w:val="22"/>
          <w:szCs w:val="22"/>
        </w:rPr>
        <w:t xml:space="preserve">Polio immunization coverage and population immunity at the national and sub-national levels, including coverage among known </w:t>
      </w:r>
      <w:r w:rsidR="00AF1D10" w:rsidRPr="008952EC">
        <w:rPr>
          <w:color w:val="000000"/>
          <w:sz w:val="22"/>
          <w:szCs w:val="22"/>
        </w:rPr>
        <w:t>high-risk</w:t>
      </w:r>
      <w:r w:rsidRPr="008952EC">
        <w:rPr>
          <w:color w:val="000000"/>
          <w:sz w:val="22"/>
          <w:szCs w:val="22"/>
        </w:rPr>
        <w:t xml:space="preserve"> </w:t>
      </w:r>
      <w:proofErr w:type="gramStart"/>
      <w:r w:rsidRPr="008952EC">
        <w:rPr>
          <w:color w:val="000000"/>
          <w:sz w:val="22"/>
          <w:szCs w:val="22"/>
        </w:rPr>
        <w:t>population</w:t>
      </w:r>
      <w:r w:rsidR="00DA2F47" w:rsidRPr="008952EC">
        <w:rPr>
          <w:color w:val="000000"/>
          <w:sz w:val="22"/>
          <w:szCs w:val="22"/>
        </w:rPr>
        <w:t>s</w:t>
      </w:r>
      <w:r w:rsidRPr="008952EC">
        <w:rPr>
          <w:color w:val="000000"/>
          <w:sz w:val="22"/>
          <w:szCs w:val="22"/>
        </w:rPr>
        <w:t>;</w:t>
      </w:r>
      <w:proofErr w:type="gramEnd"/>
    </w:p>
    <w:p w14:paraId="27FDDC76" w14:textId="77777777" w:rsidR="00D9214C" w:rsidRDefault="00942E1A" w:rsidP="005224D5">
      <w:pPr>
        <w:numPr>
          <w:ilvl w:val="1"/>
          <w:numId w:val="12"/>
        </w:numPr>
        <w:jc w:val="both"/>
        <w:rPr>
          <w:color w:val="000000"/>
          <w:sz w:val="22"/>
          <w:szCs w:val="22"/>
        </w:rPr>
      </w:pPr>
      <w:r w:rsidRPr="008952EC">
        <w:rPr>
          <w:color w:val="000000"/>
          <w:sz w:val="22"/>
          <w:szCs w:val="22"/>
        </w:rPr>
        <w:t>High enough to prevent imported wild poliovirus to circulate and emergence of VDPV</w:t>
      </w:r>
      <w:r w:rsidR="00C22051">
        <w:rPr>
          <w:color w:val="000000"/>
          <w:sz w:val="22"/>
          <w:szCs w:val="22"/>
        </w:rPr>
        <w:t>.</w:t>
      </w:r>
    </w:p>
    <w:p w14:paraId="50FF5C0E" w14:textId="77777777" w:rsidR="00C22051" w:rsidRPr="008952EC" w:rsidRDefault="00C22051" w:rsidP="005224D5">
      <w:pPr>
        <w:numPr>
          <w:ilvl w:val="1"/>
          <w:numId w:val="12"/>
        </w:numPr>
        <w:jc w:val="both"/>
        <w:rPr>
          <w:bCs/>
          <w:sz w:val="22"/>
          <w:szCs w:val="22"/>
        </w:rPr>
      </w:pPr>
      <w:r>
        <w:rPr>
          <w:color w:val="000000"/>
          <w:sz w:val="22"/>
          <w:szCs w:val="22"/>
        </w:rPr>
        <w:t>Response to detection of any WPV/VDPV in polio free country or area.</w:t>
      </w:r>
    </w:p>
    <w:p w14:paraId="6F7B5FF9" w14:textId="77777777" w:rsidR="00D9214C" w:rsidRPr="008952EC" w:rsidRDefault="00D9214C" w:rsidP="008A283C">
      <w:pPr>
        <w:numPr>
          <w:ilvl w:val="0"/>
          <w:numId w:val="12"/>
        </w:numPr>
        <w:jc w:val="both"/>
        <w:rPr>
          <w:bCs/>
          <w:sz w:val="22"/>
          <w:szCs w:val="22"/>
        </w:rPr>
      </w:pPr>
      <w:r w:rsidRPr="008952EC">
        <w:rPr>
          <w:color w:val="000000"/>
          <w:sz w:val="22"/>
          <w:szCs w:val="36"/>
        </w:rPr>
        <w:t>P</w:t>
      </w:r>
      <w:r w:rsidR="005773A2" w:rsidRPr="008952EC">
        <w:rPr>
          <w:color w:val="000000"/>
          <w:sz w:val="22"/>
          <w:szCs w:val="36"/>
        </w:rPr>
        <w:t>olioviruses (PV)</w:t>
      </w:r>
      <w:r w:rsidRPr="008952EC">
        <w:rPr>
          <w:color w:val="000000"/>
          <w:sz w:val="22"/>
          <w:szCs w:val="36"/>
        </w:rPr>
        <w:t xml:space="preserve"> and potentially infectious materials </w:t>
      </w:r>
      <w:r w:rsidR="005773A2" w:rsidRPr="008952EC">
        <w:rPr>
          <w:color w:val="000000"/>
          <w:sz w:val="22"/>
          <w:szCs w:val="36"/>
        </w:rPr>
        <w:t xml:space="preserve">containment activities </w:t>
      </w:r>
      <w:r w:rsidR="00C22051">
        <w:rPr>
          <w:color w:val="000000"/>
          <w:sz w:val="22"/>
          <w:szCs w:val="36"/>
        </w:rPr>
        <w:t xml:space="preserve">in accordance with </w:t>
      </w:r>
      <w:r w:rsidRPr="008952EC">
        <w:rPr>
          <w:color w:val="000000"/>
          <w:sz w:val="22"/>
          <w:szCs w:val="36"/>
        </w:rPr>
        <w:t>GAPIII</w:t>
      </w:r>
      <w:r w:rsidR="005773A2" w:rsidRPr="008952EC">
        <w:rPr>
          <w:color w:val="000000"/>
          <w:sz w:val="22"/>
          <w:szCs w:val="36"/>
        </w:rPr>
        <w:t xml:space="preserve"> with particular focus on national inventory, destruction/transfer of PV material, and national Polio Essential Facility (PEF) certification</w:t>
      </w:r>
      <w:r w:rsidR="00C22051">
        <w:rPr>
          <w:color w:val="000000"/>
          <w:sz w:val="22"/>
          <w:szCs w:val="36"/>
        </w:rPr>
        <w:t>.</w:t>
      </w:r>
    </w:p>
    <w:p w14:paraId="6B1DB9F5" w14:textId="77777777" w:rsidR="00D9214C" w:rsidRPr="008952EC" w:rsidRDefault="005773A2" w:rsidP="002D2BC0">
      <w:pPr>
        <w:numPr>
          <w:ilvl w:val="0"/>
          <w:numId w:val="12"/>
        </w:numPr>
        <w:jc w:val="both"/>
        <w:rPr>
          <w:bCs/>
          <w:sz w:val="22"/>
          <w:szCs w:val="22"/>
        </w:rPr>
      </w:pPr>
      <w:r w:rsidRPr="008952EC">
        <w:rPr>
          <w:color w:val="000000"/>
          <w:sz w:val="22"/>
          <w:szCs w:val="36"/>
        </w:rPr>
        <w:t>The national plan of action (NAP) for o</w:t>
      </w:r>
      <w:r w:rsidR="00D9214C" w:rsidRPr="008952EC">
        <w:rPr>
          <w:color w:val="000000"/>
          <w:sz w:val="22"/>
          <w:szCs w:val="36"/>
        </w:rPr>
        <w:t xml:space="preserve">utbreak preparedness and response and </w:t>
      </w:r>
      <w:r w:rsidR="00D7174A">
        <w:rPr>
          <w:color w:val="000000"/>
          <w:sz w:val="22"/>
          <w:szCs w:val="36"/>
        </w:rPr>
        <w:t xml:space="preserve">the </w:t>
      </w:r>
      <w:r w:rsidR="00D9214C" w:rsidRPr="008952EC">
        <w:rPr>
          <w:color w:val="000000"/>
          <w:sz w:val="22"/>
          <w:szCs w:val="36"/>
        </w:rPr>
        <w:t xml:space="preserve">quality of </w:t>
      </w:r>
      <w:r w:rsidR="00D7174A">
        <w:rPr>
          <w:color w:val="000000"/>
          <w:sz w:val="22"/>
          <w:szCs w:val="36"/>
        </w:rPr>
        <w:t>the Polio Outbreak S</w:t>
      </w:r>
      <w:r w:rsidR="00D9214C" w:rsidRPr="008952EC">
        <w:rPr>
          <w:color w:val="000000"/>
          <w:sz w:val="22"/>
          <w:szCs w:val="36"/>
        </w:rPr>
        <w:t xml:space="preserve">imulation </w:t>
      </w:r>
      <w:r w:rsidR="00D7174A">
        <w:rPr>
          <w:color w:val="000000"/>
          <w:sz w:val="22"/>
          <w:szCs w:val="36"/>
        </w:rPr>
        <w:t>E</w:t>
      </w:r>
      <w:r w:rsidR="00D9214C" w:rsidRPr="008952EC">
        <w:rPr>
          <w:color w:val="000000"/>
          <w:sz w:val="22"/>
          <w:szCs w:val="36"/>
        </w:rPr>
        <w:t xml:space="preserve">xercise </w:t>
      </w:r>
      <w:r w:rsidR="003C126E">
        <w:rPr>
          <w:color w:val="000000"/>
          <w:sz w:val="22"/>
          <w:szCs w:val="36"/>
        </w:rPr>
        <w:t xml:space="preserve">(POSE) </w:t>
      </w:r>
      <w:r w:rsidR="00D7174A">
        <w:rPr>
          <w:color w:val="000000"/>
          <w:sz w:val="22"/>
          <w:szCs w:val="36"/>
        </w:rPr>
        <w:t xml:space="preserve">done </w:t>
      </w:r>
      <w:r w:rsidR="00D9214C" w:rsidRPr="008952EC">
        <w:rPr>
          <w:color w:val="000000"/>
          <w:sz w:val="22"/>
          <w:szCs w:val="36"/>
        </w:rPr>
        <w:t xml:space="preserve">within the past three </w:t>
      </w:r>
      <w:proofErr w:type="gramStart"/>
      <w:r w:rsidR="00D9214C" w:rsidRPr="008952EC">
        <w:rPr>
          <w:color w:val="000000"/>
          <w:sz w:val="22"/>
          <w:szCs w:val="36"/>
        </w:rPr>
        <w:t>years</w:t>
      </w:r>
      <w:r w:rsidRPr="008952EC">
        <w:rPr>
          <w:color w:val="000000"/>
          <w:sz w:val="22"/>
          <w:szCs w:val="36"/>
        </w:rPr>
        <w:t>;</w:t>
      </w:r>
      <w:proofErr w:type="gramEnd"/>
    </w:p>
    <w:p w14:paraId="6E73D86C" w14:textId="77777777" w:rsidR="00D9214C" w:rsidRPr="00CD712E" w:rsidRDefault="00982084" w:rsidP="00CD712E">
      <w:pPr>
        <w:numPr>
          <w:ilvl w:val="0"/>
          <w:numId w:val="12"/>
        </w:numPr>
        <w:jc w:val="both"/>
        <w:rPr>
          <w:color w:val="000000"/>
          <w:sz w:val="22"/>
          <w:szCs w:val="36"/>
        </w:rPr>
      </w:pPr>
      <w:r w:rsidRPr="00CD712E">
        <w:rPr>
          <w:b/>
          <w:bCs/>
          <w:color w:val="000000"/>
          <w:sz w:val="22"/>
          <w:szCs w:val="36"/>
        </w:rPr>
        <w:t>Important:</w:t>
      </w:r>
      <w:r w:rsidR="00AC6383" w:rsidRPr="00CD712E">
        <w:rPr>
          <w:b/>
          <w:bCs/>
          <w:color w:val="000000"/>
          <w:sz w:val="22"/>
          <w:szCs w:val="36"/>
        </w:rPr>
        <w:t xml:space="preserve"> The most </w:t>
      </w:r>
      <w:r w:rsidR="00B91A61" w:rsidRPr="00CD712E">
        <w:rPr>
          <w:b/>
          <w:bCs/>
          <w:color w:val="000000"/>
          <w:sz w:val="22"/>
          <w:szCs w:val="36"/>
        </w:rPr>
        <w:t xml:space="preserve">critical </w:t>
      </w:r>
      <w:r w:rsidR="00AC6383" w:rsidRPr="00CD712E">
        <w:rPr>
          <w:b/>
          <w:bCs/>
          <w:color w:val="000000"/>
          <w:sz w:val="22"/>
          <w:szCs w:val="36"/>
        </w:rPr>
        <w:t>component of the Executive Summary:</w:t>
      </w:r>
      <w:r w:rsidR="00AC6383" w:rsidRPr="00CD712E">
        <w:rPr>
          <w:color w:val="000000"/>
          <w:sz w:val="22"/>
          <w:szCs w:val="36"/>
        </w:rPr>
        <w:t xml:space="preserve"> </w:t>
      </w:r>
      <w:r w:rsidR="00A6651B" w:rsidRPr="00CD712E">
        <w:rPr>
          <w:color w:val="000000"/>
          <w:sz w:val="22"/>
          <w:szCs w:val="36"/>
        </w:rPr>
        <w:t>Results of r</w:t>
      </w:r>
      <w:r w:rsidR="00E7330F" w:rsidRPr="00CD712E">
        <w:rPr>
          <w:color w:val="000000"/>
          <w:sz w:val="22"/>
          <w:szCs w:val="36"/>
        </w:rPr>
        <w:t>isk assessment to certification at the national and sub</w:t>
      </w:r>
      <w:r w:rsidR="005773A2" w:rsidRPr="00CD712E">
        <w:rPr>
          <w:color w:val="000000"/>
          <w:sz w:val="22"/>
          <w:szCs w:val="36"/>
        </w:rPr>
        <w:t xml:space="preserve">- </w:t>
      </w:r>
      <w:r w:rsidR="00E7330F" w:rsidRPr="00CD712E">
        <w:rPr>
          <w:color w:val="000000"/>
          <w:sz w:val="22"/>
          <w:szCs w:val="36"/>
        </w:rPr>
        <w:t xml:space="preserve">national levels </w:t>
      </w:r>
      <w:r w:rsidRPr="00CD712E">
        <w:rPr>
          <w:color w:val="000000"/>
          <w:sz w:val="22"/>
          <w:szCs w:val="36"/>
        </w:rPr>
        <w:t xml:space="preserve">should be thoroughly reviewed at the </w:t>
      </w:r>
      <w:r w:rsidR="00AC6383" w:rsidRPr="00CD712E">
        <w:rPr>
          <w:color w:val="000000"/>
          <w:sz w:val="22"/>
          <w:szCs w:val="36"/>
        </w:rPr>
        <w:t>granular level after deep di</w:t>
      </w:r>
      <w:r w:rsidRPr="00CD712E">
        <w:rPr>
          <w:color w:val="000000"/>
          <w:sz w:val="22"/>
          <w:szCs w:val="36"/>
        </w:rPr>
        <w:t>ve into data</w:t>
      </w:r>
      <w:r w:rsidR="00AC6383" w:rsidRPr="00CD712E">
        <w:rPr>
          <w:color w:val="000000"/>
          <w:sz w:val="22"/>
          <w:szCs w:val="36"/>
        </w:rPr>
        <w:t xml:space="preserve"> for each of the four component</w:t>
      </w:r>
      <w:r w:rsidR="00B91A61" w:rsidRPr="00CD712E">
        <w:rPr>
          <w:color w:val="000000"/>
          <w:sz w:val="22"/>
          <w:szCs w:val="36"/>
        </w:rPr>
        <w:t>s</w:t>
      </w:r>
      <w:r w:rsidR="00AC6383" w:rsidRPr="00CD712E">
        <w:rPr>
          <w:color w:val="000000"/>
          <w:sz w:val="22"/>
          <w:szCs w:val="36"/>
        </w:rPr>
        <w:t xml:space="preserve">: </w:t>
      </w:r>
      <w:r w:rsidR="00A6651B" w:rsidRPr="00CD712E">
        <w:rPr>
          <w:color w:val="000000"/>
          <w:sz w:val="22"/>
          <w:szCs w:val="36"/>
        </w:rPr>
        <w:t xml:space="preserve">surveillance, population immunity, containment of polioviruses </w:t>
      </w:r>
      <w:r w:rsidR="00B91A61" w:rsidRPr="00CD712E">
        <w:rPr>
          <w:color w:val="000000"/>
          <w:sz w:val="22"/>
          <w:szCs w:val="36"/>
        </w:rPr>
        <w:t>and outbreak</w:t>
      </w:r>
      <w:r w:rsidR="005773A2" w:rsidRPr="00CD712E">
        <w:rPr>
          <w:color w:val="000000"/>
          <w:sz w:val="22"/>
          <w:szCs w:val="36"/>
        </w:rPr>
        <w:t xml:space="preserve"> preparedness and response</w:t>
      </w:r>
      <w:r w:rsidR="00AC6383" w:rsidRPr="00CD712E">
        <w:rPr>
          <w:color w:val="000000"/>
          <w:sz w:val="22"/>
          <w:szCs w:val="36"/>
        </w:rPr>
        <w:t xml:space="preserve">.  Conclusive remarks of the NCC are needed over quality, </w:t>
      </w:r>
      <w:proofErr w:type="gramStart"/>
      <w:r w:rsidR="00AC6383" w:rsidRPr="00CD712E">
        <w:rPr>
          <w:color w:val="000000"/>
          <w:sz w:val="22"/>
          <w:szCs w:val="36"/>
        </w:rPr>
        <w:t>thoroughness</w:t>
      </w:r>
      <w:proofErr w:type="gramEnd"/>
      <w:r w:rsidR="00AC6383" w:rsidRPr="00CD712E">
        <w:rPr>
          <w:color w:val="000000"/>
          <w:sz w:val="22"/>
          <w:szCs w:val="36"/>
        </w:rPr>
        <w:t xml:space="preserve"> and relevance of both risk assessment as well as risk mitigation measures/plans for four aforesaid component</w:t>
      </w:r>
      <w:r w:rsidR="00B91A61" w:rsidRPr="00CD712E">
        <w:rPr>
          <w:color w:val="000000"/>
          <w:sz w:val="22"/>
          <w:szCs w:val="36"/>
        </w:rPr>
        <w:t>s</w:t>
      </w:r>
      <w:r w:rsidR="00AC6383" w:rsidRPr="00CD712E">
        <w:rPr>
          <w:color w:val="000000"/>
          <w:sz w:val="22"/>
          <w:szCs w:val="36"/>
        </w:rPr>
        <w:t>. The NCC is encouraged to look for independent results and surveys and if appropriate mention these in support of the NCC final opinion.</w:t>
      </w:r>
    </w:p>
    <w:p w14:paraId="6D42A124" w14:textId="77777777" w:rsidR="008176FE" w:rsidRPr="008952EC" w:rsidRDefault="00BB0810" w:rsidP="008A283C">
      <w:pPr>
        <w:numPr>
          <w:ilvl w:val="0"/>
          <w:numId w:val="12"/>
        </w:numPr>
        <w:jc w:val="both"/>
        <w:rPr>
          <w:bCs/>
          <w:sz w:val="22"/>
          <w:szCs w:val="22"/>
        </w:rPr>
      </w:pPr>
      <w:r w:rsidRPr="008952EC">
        <w:rPr>
          <w:bCs/>
          <w:sz w:val="22"/>
          <w:szCs w:val="22"/>
        </w:rPr>
        <w:t xml:space="preserve"> Concerns about </w:t>
      </w:r>
      <w:r w:rsidR="004A2FAA" w:rsidRPr="008952EC">
        <w:rPr>
          <w:bCs/>
          <w:sz w:val="22"/>
          <w:szCs w:val="22"/>
        </w:rPr>
        <w:t xml:space="preserve">the </w:t>
      </w:r>
      <w:r w:rsidRPr="008952EC">
        <w:rPr>
          <w:bCs/>
          <w:sz w:val="22"/>
          <w:szCs w:val="22"/>
        </w:rPr>
        <w:t>gaps in all kinds of support (human, financial, administrative, managerial, and operational</w:t>
      </w:r>
      <w:r w:rsidR="004A2FAA" w:rsidRPr="008952EC">
        <w:rPr>
          <w:bCs/>
          <w:sz w:val="22"/>
          <w:szCs w:val="22"/>
        </w:rPr>
        <w:t xml:space="preserve"> including access issues due to security/accessibility/conflict/law and order situation</w:t>
      </w:r>
      <w:proofErr w:type="gramStart"/>
      <w:r w:rsidRPr="008952EC">
        <w:rPr>
          <w:bCs/>
          <w:sz w:val="22"/>
          <w:szCs w:val="22"/>
        </w:rPr>
        <w:t>);</w:t>
      </w:r>
      <w:proofErr w:type="gramEnd"/>
    </w:p>
    <w:p w14:paraId="302CD04D" w14:textId="77777777" w:rsidR="002D01E0" w:rsidRPr="008952EC" w:rsidRDefault="00BB0810" w:rsidP="008176FE">
      <w:pPr>
        <w:numPr>
          <w:ilvl w:val="0"/>
          <w:numId w:val="12"/>
        </w:numPr>
        <w:jc w:val="both"/>
        <w:rPr>
          <w:bCs/>
          <w:sz w:val="22"/>
          <w:szCs w:val="22"/>
        </w:rPr>
      </w:pPr>
      <w:r w:rsidRPr="008952EC">
        <w:rPr>
          <w:bCs/>
          <w:sz w:val="22"/>
          <w:szCs w:val="22"/>
        </w:rPr>
        <w:t xml:space="preserve">Additional relevant information that could have an impact on </w:t>
      </w:r>
      <w:r w:rsidR="000243FF" w:rsidRPr="008952EC">
        <w:rPr>
          <w:bCs/>
          <w:sz w:val="22"/>
          <w:szCs w:val="22"/>
        </w:rPr>
        <w:t xml:space="preserve">sustaining the polio free status and/or </w:t>
      </w:r>
      <w:r w:rsidRPr="008952EC">
        <w:rPr>
          <w:bCs/>
          <w:sz w:val="22"/>
          <w:szCs w:val="22"/>
        </w:rPr>
        <w:t xml:space="preserve">the process of poliomyelitis </w:t>
      </w:r>
      <w:proofErr w:type="gramStart"/>
      <w:r w:rsidRPr="008952EC">
        <w:rPr>
          <w:bCs/>
          <w:sz w:val="22"/>
          <w:szCs w:val="22"/>
        </w:rPr>
        <w:t>eradication;</w:t>
      </w:r>
      <w:proofErr w:type="gramEnd"/>
      <w:r w:rsidR="00E7330F" w:rsidRPr="008952EC">
        <w:rPr>
          <w:bCs/>
          <w:sz w:val="8"/>
          <w:szCs w:val="22"/>
        </w:rPr>
        <w:t xml:space="preserve"> </w:t>
      </w:r>
    </w:p>
    <w:p w14:paraId="423FD4F1" w14:textId="77777777" w:rsidR="00075D85" w:rsidRPr="008952EC" w:rsidRDefault="00E7330F" w:rsidP="008A283C">
      <w:pPr>
        <w:numPr>
          <w:ilvl w:val="0"/>
          <w:numId w:val="95"/>
        </w:numPr>
        <w:jc w:val="both"/>
        <w:rPr>
          <w:bCs/>
          <w:sz w:val="22"/>
          <w:szCs w:val="22"/>
        </w:rPr>
      </w:pPr>
      <w:r w:rsidRPr="008952EC">
        <w:rPr>
          <w:color w:val="000000"/>
          <w:sz w:val="22"/>
          <w:szCs w:val="36"/>
        </w:rPr>
        <w:t xml:space="preserve">Special vaccination plans: refugees, IDPs, migrant population, in emergency </w:t>
      </w:r>
      <w:r w:rsidR="008176FE" w:rsidRPr="008952EC">
        <w:rPr>
          <w:color w:val="000000"/>
          <w:sz w:val="22"/>
          <w:szCs w:val="36"/>
        </w:rPr>
        <w:t xml:space="preserve">and conflict </w:t>
      </w:r>
      <w:r w:rsidRPr="008952EC">
        <w:rPr>
          <w:color w:val="000000"/>
          <w:sz w:val="22"/>
          <w:szCs w:val="36"/>
        </w:rPr>
        <w:t xml:space="preserve">situation </w:t>
      </w:r>
    </w:p>
    <w:p w14:paraId="25D8F985" w14:textId="77777777" w:rsidR="005773A2" w:rsidRPr="008952EC" w:rsidRDefault="005773A2" w:rsidP="002D2BC0">
      <w:pPr>
        <w:numPr>
          <w:ilvl w:val="0"/>
          <w:numId w:val="12"/>
        </w:numPr>
        <w:jc w:val="both"/>
        <w:rPr>
          <w:bCs/>
          <w:sz w:val="22"/>
          <w:szCs w:val="22"/>
        </w:rPr>
      </w:pPr>
      <w:r w:rsidRPr="008952EC">
        <w:rPr>
          <w:bCs/>
          <w:sz w:val="22"/>
          <w:szCs w:val="22"/>
        </w:rPr>
        <w:t xml:space="preserve">Acknowledging the response to </w:t>
      </w:r>
      <w:r w:rsidR="00282898" w:rsidRPr="008952EC">
        <w:rPr>
          <w:bCs/>
          <w:sz w:val="22"/>
          <w:szCs w:val="22"/>
        </w:rPr>
        <w:t>recommendations made by the EM RCC.</w:t>
      </w:r>
    </w:p>
    <w:p w14:paraId="0FE9203D" w14:textId="77777777" w:rsidR="00282898" w:rsidRPr="008952EC" w:rsidRDefault="00282898" w:rsidP="002D2BC0">
      <w:pPr>
        <w:ind w:left="630"/>
        <w:jc w:val="both"/>
        <w:rPr>
          <w:bCs/>
          <w:szCs w:val="24"/>
        </w:rPr>
      </w:pPr>
    </w:p>
    <w:p w14:paraId="7D866B1F" w14:textId="77777777" w:rsidR="00282898" w:rsidRPr="008952EC" w:rsidRDefault="00BE5CC8" w:rsidP="00BE5CC8">
      <w:pPr>
        <w:jc w:val="both"/>
        <w:rPr>
          <w:b/>
          <w:i/>
          <w:iCs/>
          <w:szCs w:val="24"/>
        </w:rPr>
      </w:pPr>
      <w:r w:rsidRPr="008952EC">
        <w:rPr>
          <w:b/>
          <w:i/>
          <w:iCs/>
          <w:szCs w:val="24"/>
        </w:rPr>
        <w:t>2</w:t>
      </w:r>
      <w:r w:rsidR="00282898" w:rsidRPr="008952EC">
        <w:rPr>
          <w:b/>
          <w:i/>
          <w:iCs/>
          <w:szCs w:val="24"/>
        </w:rPr>
        <w:t>.1 The executive summary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9"/>
      </w:tblGrid>
      <w:tr w:rsidR="00282898" w:rsidRPr="008952EC" w14:paraId="4F1515CF" w14:textId="77777777" w:rsidTr="008076A3">
        <w:tc>
          <w:tcPr>
            <w:tcW w:w="9245" w:type="dxa"/>
            <w:shd w:val="clear" w:color="auto" w:fill="auto"/>
          </w:tcPr>
          <w:p w14:paraId="28C86F7C" w14:textId="77777777" w:rsidR="00D51EF5" w:rsidRPr="008952EC" w:rsidRDefault="002E597B" w:rsidP="008076A3">
            <w:pPr>
              <w:jc w:val="both"/>
              <w:rPr>
                <w:bCs/>
                <w:i/>
                <w:iCs/>
                <w:sz w:val="20"/>
              </w:rPr>
            </w:pPr>
            <w:r w:rsidRPr="008952EC">
              <w:rPr>
                <w:bCs/>
                <w:i/>
                <w:iCs/>
                <w:sz w:val="20"/>
              </w:rPr>
              <w:t>T</w:t>
            </w:r>
            <w:r w:rsidR="0048509A" w:rsidRPr="008952EC">
              <w:rPr>
                <w:bCs/>
                <w:i/>
                <w:iCs/>
                <w:sz w:val="20"/>
              </w:rPr>
              <w:t>ype here</w:t>
            </w:r>
          </w:p>
          <w:p w14:paraId="2C69BF31" w14:textId="77777777" w:rsidR="0048509A" w:rsidRPr="008952EC" w:rsidRDefault="0048509A" w:rsidP="008076A3">
            <w:pPr>
              <w:jc w:val="both"/>
              <w:rPr>
                <w:bCs/>
                <w:sz w:val="20"/>
              </w:rPr>
            </w:pPr>
          </w:p>
          <w:p w14:paraId="6FD877CA" w14:textId="77777777" w:rsidR="0048509A" w:rsidRPr="008952EC" w:rsidRDefault="0048509A" w:rsidP="008076A3">
            <w:pPr>
              <w:jc w:val="both"/>
              <w:rPr>
                <w:bCs/>
                <w:sz w:val="20"/>
              </w:rPr>
            </w:pPr>
          </w:p>
          <w:p w14:paraId="5E787B0A" w14:textId="77777777" w:rsidR="0048509A" w:rsidRPr="008952EC" w:rsidRDefault="0048509A" w:rsidP="008076A3">
            <w:pPr>
              <w:jc w:val="both"/>
              <w:rPr>
                <w:bCs/>
                <w:sz w:val="20"/>
              </w:rPr>
            </w:pPr>
          </w:p>
        </w:tc>
      </w:tr>
    </w:tbl>
    <w:p w14:paraId="76F2849B" w14:textId="77777777" w:rsidR="00BE5CC8" w:rsidRPr="008952EC" w:rsidRDefault="00BE5CC8" w:rsidP="00BB0810">
      <w:pPr>
        <w:ind w:left="720"/>
        <w:jc w:val="both"/>
        <w:rPr>
          <w:bCs/>
          <w:szCs w:val="24"/>
        </w:rPr>
      </w:pPr>
    </w:p>
    <w:p w14:paraId="50D6296A" w14:textId="77777777" w:rsidR="00796DA9" w:rsidRPr="008952EC" w:rsidRDefault="00796DA9" w:rsidP="00AF4008">
      <w:pPr>
        <w:jc w:val="both"/>
        <w:rPr>
          <w:b/>
          <w:szCs w:val="24"/>
          <w:u w:val="single"/>
        </w:rPr>
      </w:pPr>
      <w:r w:rsidRPr="008952EC">
        <w:rPr>
          <w:b/>
          <w:szCs w:val="24"/>
          <w:u w:val="single"/>
        </w:rPr>
        <w:t xml:space="preserve">The Executive Summary should be </w:t>
      </w:r>
      <w:r w:rsidR="00AF4008" w:rsidRPr="008952EC">
        <w:rPr>
          <w:b/>
          <w:szCs w:val="24"/>
          <w:u w:val="single"/>
        </w:rPr>
        <w:t xml:space="preserve">essentially </w:t>
      </w:r>
      <w:r w:rsidRPr="008952EC">
        <w:rPr>
          <w:b/>
          <w:szCs w:val="24"/>
          <w:u w:val="single"/>
        </w:rPr>
        <w:t xml:space="preserve">signed by </w:t>
      </w:r>
      <w:r w:rsidR="00AF4008" w:rsidRPr="008952EC">
        <w:rPr>
          <w:b/>
          <w:szCs w:val="24"/>
          <w:u w:val="single"/>
        </w:rPr>
        <w:t xml:space="preserve">the </w:t>
      </w:r>
      <w:r w:rsidRPr="008952EC">
        <w:rPr>
          <w:b/>
          <w:szCs w:val="24"/>
          <w:u w:val="single"/>
        </w:rPr>
        <w:t xml:space="preserve">NCC members </w:t>
      </w:r>
      <w:r w:rsidR="00AF4008" w:rsidRPr="008952EC">
        <w:rPr>
          <w:b/>
          <w:szCs w:val="24"/>
          <w:u w:val="single"/>
        </w:rPr>
        <w:t xml:space="preserve">or </w:t>
      </w:r>
      <w:r w:rsidR="002F4364" w:rsidRPr="008952EC">
        <w:rPr>
          <w:b/>
          <w:szCs w:val="24"/>
          <w:u w:val="single"/>
        </w:rPr>
        <w:t xml:space="preserve">at least by the </w:t>
      </w:r>
      <w:r w:rsidR="00B64A2E">
        <w:rPr>
          <w:b/>
          <w:szCs w:val="24"/>
          <w:u w:val="single"/>
        </w:rPr>
        <w:t xml:space="preserve">NCC </w:t>
      </w:r>
      <w:r w:rsidR="002F4364" w:rsidRPr="008952EC">
        <w:rPr>
          <w:b/>
          <w:szCs w:val="24"/>
          <w:u w:val="single"/>
        </w:rPr>
        <w:t>chair</w:t>
      </w:r>
      <w:r w:rsidR="00B64A2E">
        <w:rPr>
          <w:b/>
          <w:szCs w:val="24"/>
          <w:u w:val="single"/>
        </w:rPr>
        <w:t>person</w:t>
      </w:r>
    </w:p>
    <w:p w14:paraId="42FFB222" w14:textId="77777777" w:rsidR="00BD33BA" w:rsidRPr="008952EC" w:rsidRDefault="00BE5CC8" w:rsidP="00444AAE">
      <w:pPr>
        <w:rPr>
          <w:b/>
          <w:i/>
          <w:iCs/>
          <w:szCs w:val="24"/>
        </w:rPr>
      </w:pPr>
      <w:r w:rsidRPr="008952EC">
        <w:br w:type="page"/>
      </w:r>
      <w:r w:rsidR="003946A9">
        <w:rPr>
          <w:b/>
          <w:i/>
          <w:iCs/>
          <w:szCs w:val="24"/>
        </w:rPr>
        <w:t>2.2 R</w:t>
      </w:r>
      <w:r w:rsidR="00BD33BA" w:rsidRPr="008952EC">
        <w:rPr>
          <w:b/>
          <w:i/>
          <w:iCs/>
          <w:szCs w:val="24"/>
        </w:rPr>
        <w:t>isk assessment</w:t>
      </w:r>
      <w:r w:rsidR="00C22051">
        <w:rPr>
          <w:b/>
          <w:i/>
          <w:iCs/>
          <w:szCs w:val="24"/>
        </w:rPr>
        <w:t xml:space="preserve"> (RA)</w:t>
      </w:r>
      <w:r w:rsidRPr="008952EC">
        <w:rPr>
          <w:b/>
          <w:i/>
          <w:iCs/>
          <w:szCs w:val="24"/>
        </w:rPr>
        <w:t xml:space="preserve"> </w:t>
      </w:r>
    </w:p>
    <w:p w14:paraId="66618808" w14:textId="77777777" w:rsidR="00BD33BA" w:rsidRPr="008952EC" w:rsidRDefault="00BD33BA" w:rsidP="002D2BC0">
      <w:pPr>
        <w:ind w:left="360"/>
        <w:jc w:val="both"/>
        <w:rPr>
          <w:bCs/>
          <w:szCs w:val="24"/>
        </w:rPr>
      </w:pPr>
    </w:p>
    <w:p w14:paraId="46AC9843" w14:textId="77777777" w:rsidR="00246B18" w:rsidRDefault="00BD33BA" w:rsidP="00444AAE">
      <w:pPr>
        <w:pStyle w:val="Header"/>
        <w:tabs>
          <w:tab w:val="clear" w:pos="4320"/>
          <w:tab w:val="center" w:pos="840"/>
        </w:tabs>
        <w:spacing w:line="276" w:lineRule="auto"/>
        <w:jc w:val="both"/>
        <w:rPr>
          <w:lang w:val="en-GB"/>
        </w:rPr>
      </w:pPr>
      <w:bookmarkStart w:id="66" w:name="_Hlk23859043"/>
      <w:r w:rsidRPr="008952EC">
        <w:rPr>
          <w:lang w:val="en-GB"/>
        </w:rPr>
        <w:t xml:space="preserve">Please provide your opinion on the risk of poliovirus </w:t>
      </w:r>
      <w:r w:rsidR="00C22051">
        <w:rPr>
          <w:lang w:val="en-GB"/>
        </w:rPr>
        <w:t>importation or emergence of VDPV based on risk assessment four components (</w:t>
      </w:r>
      <w:r w:rsidR="00C22051" w:rsidRPr="008952EC">
        <w:rPr>
          <w:bCs/>
          <w:sz w:val="22"/>
          <w:szCs w:val="22"/>
        </w:rPr>
        <w:t>surveillance, population immunity, containment of polioviruses and outbreak preparedness and response</w:t>
      </w:r>
      <w:r w:rsidR="00C22051">
        <w:rPr>
          <w:lang w:val="en-GB"/>
        </w:rPr>
        <w:t>) carried out in your country.</w:t>
      </w:r>
    </w:p>
    <w:p w14:paraId="665A17C2" w14:textId="77777777" w:rsidR="00246B18" w:rsidRDefault="00246B18" w:rsidP="00444AAE">
      <w:pPr>
        <w:pStyle w:val="Header"/>
        <w:tabs>
          <w:tab w:val="clear" w:pos="4320"/>
          <w:tab w:val="center" w:pos="840"/>
        </w:tabs>
        <w:spacing w:line="276" w:lineRule="auto"/>
        <w:jc w:val="both"/>
        <w:rPr>
          <w:lang w:val="en-GB"/>
        </w:rPr>
      </w:pPr>
      <w:r>
        <w:rPr>
          <w:lang w:val="en-GB"/>
        </w:rPr>
        <w:t>Please tick in the appropriate cell for each category.</w:t>
      </w:r>
    </w:p>
    <w:bookmarkEnd w:id="66"/>
    <w:p w14:paraId="294E4A04" w14:textId="77777777" w:rsidR="00BD33BA" w:rsidRDefault="00BD33BA" w:rsidP="002D2BC0">
      <w:pPr>
        <w:jc w:val="both"/>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1687"/>
        <w:gridCol w:w="1170"/>
        <w:gridCol w:w="1353"/>
        <w:gridCol w:w="1697"/>
        <w:gridCol w:w="1597"/>
      </w:tblGrid>
      <w:tr w:rsidR="00246B18" w:rsidRPr="00C608D0" w14:paraId="15181707" w14:textId="77777777" w:rsidTr="00C608D0">
        <w:tc>
          <w:tcPr>
            <w:tcW w:w="1623" w:type="dxa"/>
            <w:shd w:val="clear" w:color="auto" w:fill="auto"/>
          </w:tcPr>
          <w:p w14:paraId="3B7A3B71" w14:textId="77777777" w:rsidR="00246B18" w:rsidRPr="00C608D0" w:rsidRDefault="00246B18" w:rsidP="00C608D0">
            <w:pPr>
              <w:jc w:val="both"/>
              <w:rPr>
                <w:lang w:val="en-GB"/>
              </w:rPr>
            </w:pPr>
            <w:r w:rsidRPr="00C608D0">
              <w:rPr>
                <w:lang w:val="en-GB"/>
              </w:rPr>
              <w:t>Risk Category</w:t>
            </w:r>
          </w:p>
        </w:tc>
        <w:tc>
          <w:tcPr>
            <w:tcW w:w="1783" w:type="dxa"/>
            <w:shd w:val="clear" w:color="auto" w:fill="auto"/>
          </w:tcPr>
          <w:p w14:paraId="5B473C89" w14:textId="77777777" w:rsidR="00246B18" w:rsidRPr="00C608D0" w:rsidRDefault="00246B18" w:rsidP="00C608D0">
            <w:pPr>
              <w:jc w:val="both"/>
              <w:rPr>
                <w:lang w:val="en-GB"/>
              </w:rPr>
            </w:pPr>
            <w:r w:rsidRPr="00C608D0">
              <w:rPr>
                <w:bCs/>
                <w:sz w:val="22"/>
                <w:szCs w:val="22"/>
              </w:rPr>
              <w:t>Surveillance</w:t>
            </w:r>
          </w:p>
        </w:tc>
        <w:tc>
          <w:tcPr>
            <w:tcW w:w="1136" w:type="dxa"/>
            <w:shd w:val="clear" w:color="auto" w:fill="auto"/>
          </w:tcPr>
          <w:p w14:paraId="56EA2F7B" w14:textId="77777777" w:rsidR="00246B18" w:rsidRPr="00C608D0" w:rsidRDefault="00246B18" w:rsidP="00C608D0">
            <w:pPr>
              <w:jc w:val="both"/>
              <w:rPr>
                <w:bCs/>
                <w:sz w:val="22"/>
                <w:szCs w:val="22"/>
              </w:rPr>
            </w:pPr>
            <w:r w:rsidRPr="00C608D0">
              <w:rPr>
                <w:bCs/>
                <w:sz w:val="22"/>
                <w:szCs w:val="22"/>
              </w:rPr>
              <w:t>Population immunity</w:t>
            </w:r>
          </w:p>
        </w:tc>
        <w:tc>
          <w:tcPr>
            <w:tcW w:w="1136" w:type="dxa"/>
            <w:shd w:val="clear" w:color="auto" w:fill="auto"/>
          </w:tcPr>
          <w:p w14:paraId="712C681C" w14:textId="77777777" w:rsidR="00246B18" w:rsidRPr="00C608D0" w:rsidRDefault="00246B18" w:rsidP="00C608D0">
            <w:pPr>
              <w:jc w:val="both"/>
              <w:rPr>
                <w:bCs/>
                <w:sz w:val="22"/>
                <w:szCs w:val="22"/>
              </w:rPr>
            </w:pPr>
            <w:r w:rsidRPr="00C608D0">
              <w:rPr>
                <w:bCs/>
                <w:sz w:val="22"/>
                <w:szCs w:val="22"/>
              </w:rPr>
              <w:t>Containment of PV</w:t>
            </w:r>
          </w:p>
        </w:tc>
        <w:tc>
          <w:tcPr>
            <w:tcW w:w="1783" w:type="dxa"/>
            <w:shd w:val="clear" w:color="auto" w:fill="auto"/>
          </w:tcPr>
          <w:p w14:paraId="4FA2DFA0" w14:textId="77777777" w:rsidR="00246B18" w:rsidRPr="00C608D0" w:rsidRDefault="00246B18" w:rsidP="00C608D0">
            <w:pPr>
              <w:jc w:val="both"/>
              <w:rPr>
                <w:lang w:val="en-GB"/>
              </w:rPr>
            </w:pPr>
            <w:r w:rsidRPr="00C608D0">
              <w:rPr>
                <w:bCs/>
                <w:sz w:val="22"/>
                <w:szCs w:val="22"/>
              </w:rPr>
              <w:t>Outbreak preparedness and response</w:t>
            </w:r>
          </w:p>
        </w:tc>
        <w:tc>
          <w:tcPr>
            <w:tcW w:w="1784" w:type="dxa"/>
            <w:shd w:val="clear" w:color="auto" w:fill="auto"/>
          </w:tcPr>
          <w:p w14:paraId="3669D4DE" w14:textId="77777777" w:rsidR="00246B18" w:rsidRPr="00C608D0" w:rsidRDefault="00246B18" w:rsidP="00C608D0">
            <w:pPr>
              <w:jc w:val="both"/>
              <w:rPr>
                <w:lang w:val="en-GB"/>
              </w:rPr>
            </w:pPr>
            <w:r w:rsidRPr="00C608D0">
              <w:rPr>
                <w:bCs/>
                <w:sz w:val="22"/>
                <w:szCs w:val="22"/>
              </w:rPr>
              <w:t>Overall Risk</w:t>
            </w:r>
          </w:p>
        </w:tc>
      </w:tr>
      <w:tr w:rsidR="00246B18" w:rsidRPr="00C608D0" w14:paraId="6043F584" w14:textId="77777777" w:rsidTr="00C608D0">
        <w:tc>
          <w:tcPr>
            <w:tcW w:w="1623" w:type="dxa"/>
            <w:shd w:val="clear" w:color="auto" w:fill="auto"/>
          </w:tcPr>
          <w:p w14:paraId="58381ADE" w14:textId="77777777" w:rsidR="00246B18" w:rsidRPr="00C608D0" w:rsidRDefault="00246B18" w:rsidP="00C608D0">
            <w:pPr>
              <w:jc w:val="both"/>
              <w:rPr>
                <w:lang w:val="en-GB"/>
              </w:rPr>
            </w:pPr>
            <w:r w:rsidRPr="00C608D0">
              <w:rPr>
                <w:lang w:val="en-GB"/>
              </w:rPr>
              <w:t>High</w:t>
            </w:r>
          </w:p>
        </w:tc>
        <w:tc>
          <w:tcPr>
            <w:tcW w:w="1783" w:type="dxa"/>
            <w:shd w:val="clear" w:color="auto" w:fill="auto"/>
          </w:tcPr>
          <w:p w14:paraId="7B6BA0BE" w14:textId="77777777" w:rsidR="00246B18" w:rsidRPr="00C608D0" w:rsidRDefault="00246B18" w:rsidP="00C608D0">
            <w:pPr>
              <w:jc w:val="both"/>
              <w:rPr>
                <w:lang w:val="en-GB"/>
              </w:rPr>
            </w:pPr>
          </w:p>
        </w:tc>
        <w:tc>
          <w:tcPr>
            <w:tcW w:w="1136" w:type="dxa"/>
            <w:shd w:val="clear" w:color="auto" w:fill="auto"/>
          </w:tcPr>
          <w:p w14:paraId="6B02A104" w14:textId="77777777" w:rsidR="00246B18" w:rsidRPr="00C608D0" w:rsidRDefault="00246B18" w:rsidP="00C608D0">
            <w:pPr>
              <w:jc w:val="both"/>
              <w:rPr>
                <w:lang w:val="en-GB"/>
              </w:rPr>
            </w:pPr>
          </w:p>
        </w:tc>
        <w:tc>
          <w:tcPr>
            <w:tcW w:w="1136" w:type="dxa"/>
            <w:shd w:val="clear" w:color="auto" w:fill="auto"/>
          </w:tcPr>
          <w:p w14:paraId="5EE80A5E" w14:textId="77777777" w:rsidR="00246B18" w:rsidRPr="00C608D0" w:rsidRDefault="00246B18" w:rsidP="00C608D0">
            <w:pPr>
              <w:jc w:val="both"/>
              <w:rPr>
                <w:lang w:val="en-GB"/>
              </w:rPr>
            </w:pPr>
          </w:p>
        </w:tc>
        <w:tc>
          <w:tcPr>
            <w:tcW w:w="1783" w:type="dxa"/>
            <w:shd w:val="clear" w:color="auto" w:fill="auto"/>
          </w:tcPr>
          <w:p w14:paraId="06E291FE" w14:textId="77777777" w:rsidR="00246B18" w:rsidRPr="00C608D0" w:rsidRDefault="00246B18" w:rsidP="00C608D0">
            <w:pPr>
              <w:jc w:val="both"/>
              <w:rPr>
                <w:lang w:val="en-GB"/>
              </w:rPr>
            </w:pPr>
          </w:p>
        </w:tc>
        <w:tc>
          <w:tcPr>
            <w:tcW w:w="1784" w:type="dxa"/>
            <w:shd w:val="clear" w:color="auto" w:fill="auto"/>
          </w:tcPr>
          <w:p w14:paraId="3D076895" w14:textId="77777777" w:rsidR="00246B18" w:rsidRPr="00C608D0" w:rsidRDefault="00246B18" w:rsidP="00C608D0">
            <w:pPr>
              <w:jc w:val="both"/>
              <w:rPr>
                <w:lang w:val="en-GB"/>
              </w:rPr>
            </w:pPr>
          </w:p>
        </w:tc>
      </w:tr>
      <w:tr w:rsidR="00246B18" w:rsidRPr="00C608D0" w14:paraId="2A0CD536" w14:textId="77777777" w:rsidTr="00C608D0">
        <w:tc>
          <w:tcPr>
            <w:tcW w:w="1623" w:type="dxa"/>
            <w:shd w:val="clear" w:color="auto" w:fill="auto"/>
          </w:tcPr>
          <w:p w14:paraId="2A2EBD8B" w14:textId="77777777" w:rsidR="00246B18" w:rsidRPr="00C608D0" w:rsidRDefault="00246B18" w:rsidP="00C608D0">
            <w:pPr>
              <w:jc w:val="both"/>
              <w:rPr>
                <w:lang w:val="en-GB"/>
              </w:rPr>
            </w:pPr>
            <w:r w:rsidRPr="00C608D0">
              <w:rPr>
                <w:lang w:val="en-GB"/>
              </w:rPr>
              <w:t>Medium</w:t>
            </w:r>
          </w:p>
        </w:tc>
        <w:tc>
          <w:tcPr>
            <w:tcW w:w="1783" w:type="dxa"/>
            <w:shd w:val="clear" w:color="auto" w:fill="auto"/>
          </w:tcPr>
          <w:p w14:paraId="5E2A493F" w14:textId="77777777" w:rsidR="00246B18" w:rsidRPr="00C608D0" w:rsidRDefault="00246B18" w:rsidP="00C608D0">
            <w:pPr>
              <w:jc w:val="both"/>
              <w:rPr>
                <w:lang w:val="en-GB"/>
              </w:rPr>
            </w:pPr>
          </w:p>
        </w:tc>
        <w:tc>
          <w:tcPr>
            <w:tcW w:w="1136" w:type="dxa"/>
            <w:shd w:val="clear" w:color="auto" w:fill="auto"/>
          </w:tcPr>
          <w:p w14:paraId="1748E83B" w14:textId="77777777" w:rsidR="00246B18" w:rsidRPr="00C608D0" w:rsidRDefault="00246B18" w:rsidP="00C608D0">
            <w:pPr>
              <w:jc w:val="both"/>
              <w:rPr>
                <w:lang w:val="en-GB"/>
              </w:rPr>
            </w:pPr>
          </w:p>
        </w:tc>
        <w:tc>
          <w:tcPr>
            <w:tcW w:w="1136" w:type="dxa"/>
            <w:shd w:val="clear" w:color="auto" w:fill="auto"/>
          </w:tcPr>
          <w:p w14:paraId="6301D9F3" w14:textId="77777777" w:rsidR="00246B18" w:rsidRPr="00C608D0" w:rsidRDefault="00246B18" w:rsidP="00C608D0">
            <w:pPr>
              <w:jc w:val="both"/>
              <w:rPr>
                <w:lang w:val="en-GB"/>
              </w:rPr>
            </w:pPr>
          </w:p>
        </w:tc>
        <w:tc>
          <w:tcPr>
            <w:tcW w:w="1783" w:type="dxa"/>
            <w:shd w:val="clear" w:color="auto" w:fill="auto"/>
          </w:tcPr>
          <w:p w14:paraId="59133A29" w14:textId="77777777" w:rsidR="00246B18" w:rsidRPr="00C608D0" w:rsidRDefault="00246B18" w:rsidP="00C608D0">
            <w:pPr>
              <w:jc w:val="both"/>
              <w:rPr>
                <w:lang w:val="en-GB"/>
              </w:rPr>
            </w:pPr>
          </w:p>
        </w:tc>
        <w:tc>
          <w:tcPr>
            <w:tcW w:w="1784" w:type="dxa"/>
            <w:shd w:val="clear" w:color="auto" w:fill="auto"/>
          </w:tcPr>
          <w:p w14:paraId="51AB0C89" w14:textId="77777777" w:rsidR="00246B18" w:rsidRPr="00C608D0" w:rsidRDefault="00246B18" w:rsidP="00C608D0">
            <w:pPr>
              <w:jc w:val="both"/>
              <w:rPr>
                <w:lang w:val="en-GB"/>
              </w:rPr>
            </w:pPr>
          </w:p>
        </w:tc>
      </w:tr>
      <w:tr w:rsidR="00246B18" w:rsidRPr="00C608D0" w14:paraId="6514F62E" w14:textId="77777777" w:rsidTr="00C608D0">
        <w:tc>
          <w:tcPr>
            <w:tcW w:w="1623" w:type="dxa"/>
            <w:shd w:val="clear" w:color="auto" w:fill="auto"/>
          </w:tcPr>
          <w:p w14:paraId="495C529B" w14:textId="77777777" w:rsidR="00246B18" w:rsidRPr="00C608D0" w:rsidRDefault="00246B18" w:rsidP="00C608D0">
            <w:pPr>
              <w:jc w:val="both"/>
              <w:rPr>
                <w:lang w:val="en-GB"/>
              </w:rPr>
            </w:pPr>
            <w:r w:rsidRPr="00C608D0">
              <w:rPr>
                <w:lang w:val="en-GB"/>
              </w:rPr>
              <w:t>Low</w:t>
            </w:r>
          </w:p>
        </w:tc>
        <w:tc>
          <w:tcPr>
            <w:tcW w:w="1783" w:type="dxa"/>
            <w:shd w:val="clear" w:color="auto" w:fill="auto"/>
          </w:tcPr>
          <w:p w14:paraId="75D9E3EA" w14:textId="77777777" w:rsidR="00246B18" w:rsidRPr="00C608D0" w:rsidRDefault="00246B18" w:rsidP="00C608D0">
            <w:pPr>
              <w:jc w:val="both"/>
              <w:rPr>
                <w:lang w:val="en-GB"/>
              </w:rPr>
            </w:pPr>
          </w:p>
        </w:tc>
        <w:tc>
          <w:tcPr>
            <w:tcW w:w="1136" w:type="dxa"/>
            <w:shd w:val="clear" w:color="auto" w:fill="auto"/>
          </w:tcPr>
          <w:p w14:paraId="43097F85" w14:textId="77777777" w:rsidR="00246B18" w:rsidRPr="00C608D0" w:rsidRDefault="00246B18" w:rsidP="00C608D0">
            <w:pPr>
              <w:jc w:val="both"/>
              <w:rPr>
                <w:lang w:val="en-GB"/>
              </w:rPr>
            </w:pPr>
          </w:p>
        </w:tc>
        <w:tc>
          <w:tcPr>
            <w:tcW w:w="1136" w:type="dxa"/>
            <w:shd w:val="clear" w:color="auto" w:fill="auto"/>
          </w:tcPr>
          <w:p w14:paraId="5E6DE05D" w14:textId="77777777" w:rsidR="00246B18" w:rsidRPr="00C608D0" w:rsidRDefault="00246B18" w:rsidP="00C608D0">
            <w:pPr>
              <w:jc w:val="both"/>
              <w:rPr>
                <w:lang w:val="en-GB"/>
              </w:rPr>
            </w:pPr>
          </w:p>
        </w:tc>
        <w:tc>
          <w:tcPr>
            <w:tcW w:w="1783" w:type="dxa"/>
            <w:shd w:val="clear" w:color="auto" w:fill="auto"/>
          </w:tcPr>
          <w:p w14:paraId="384541D4" w14:textId="77777777" w:rsidR="00246B18" w:rsidRPr="00C608D0" w:rsidRDefault="00246B18" w:rsidP="00C608D0">
            <w:pPr>
              <w:jc w:val="both"/>
              <w:rPr>
                <w:lang w:val="en-GB"/>
              </w:rPr>
            </w:pPr>
          </w:p>
        </w:tc>
        <w:tc>
          <w:tcPr>
            <w:tcW w:w="1784" w:type="dxa"/>
            <w:shd w:val="clear" w:color="auto" w:fill="auto"/>
          </w:tcPr>
          <w:p w14:paraId="53FB2706" w14:textId="77777777" w:rsidR="00246B18" w:rsidRPr="00C608D0" w:rsidRDefault="00246B18" w:rsidP="00C608D0">
            <w:pPr>
              <w:jc w:val="both"/>
              <w:rPr>
                <w:lang w:val="en-GB"/>
              </w:rPr>
            </w:pPr>
          </w:p>
        </w:tc>
      </w:tr>
    </w:tbl>
    <w:p w14:paraId="70353D37" w14:textId="77777777" w:rsidR="00C22051" w:rsidRPr="0075479D" w:rsidRDefault="0075479D" w:rsidP="002D2BC0">
      <w:pPr>
        <w:jc w:val="both"/>
        <w:rPr>
          <w:sz w:val="20"/>
          <w:lang w:val="en-GB"/>
        </w:rPr>
      </w:pPr>
      <w:r w:rsidRPr="0075479D">
        <w:rPr>
          <w:sz w:val="20"/>
          <w:lang w:val="en-GB"/>
        </w:rPr>
        <w:t xml:space="preserve">Brief description of levels </w:t>
      </w:r>
      <w:r>
        <w:rPr>
          <w:sz w:val="20"/>
          <w:lang w:val="en-GB"/>
        </w:rPr>
        <w:t>and</w:t>
      </w:r>
      <w:r w:rsidRPr="0075479D">
        <w:rPr>
          <w:sz w:val="20"/>
          <w:lang w:val="en-GB"/>
        </w:rPr>
        <w:t xml:space="preserve"> </w:t>
      </w:r>
      <w:r>
        <w:rPr>
          <w:sz w:val="20"/>
          <w:lang w:val="en-GB"/>
        </w:rPr>
        <w:t>scores given for risk assessment</w:t>
      </w:r>
      <w:r w:rsidRPr="0075479D">
        <w:rPr>
          <w:sz w:val="20"/>
          <w:lang w:val="en-GB"/>
        </w:rPr>
        <w:t xml:space="preserve"> can be found under item 15.1.1.2</w:t>
      </w:r>
    </w:p>
    <w:p w14:paraId="457A6682" w14:textId="77777777" w:rsidR="00BD33BA" w:rsidRPr="008952EC" w:rsidRDefault="00BD33BA" w:rsidP="00BE5CC8">
      <w:pPr>
        <w:pStyle w:val="Header"/>
        <w:numPr>
          <w:ilvl w:val="2"/>
          <w:numId w:val="96"/>
        </w:numPr>
        <w:tabs>
          <w:tab w:val="clear" w:pos="4320"/>
          <w:tab w:val="center" w:pos="840"/>
        </w:tabs>
        <w:spacing w:before="200" w:after="200" w:line="276" w:lineRule="auto"/>
        <w:rPr>
          <w:b/>
          <w:i/>
          <w:iCs/>
          <w:lang w:val="en-GB"/>
        </w:rPr>
      </w:pPr>
      <w:r w:rsidRPr="008952EC">
        <w:rPr>
          <w:b/>
          <w:i/>
          <w:iCs/>
          <w:lang w:val="en-GB"/>
        </w:rPr>
        <w:t xml:space="preserve">Please </w:t>
      </w:r>
      <w:r w:rsidR="00AC6383" w:rsidRPr="008952EC">
        <w:rPr>
          <w:b/>
          <w:i/>
          <w:iCs/>
          <w:lang w:val="en-GB"/>
        </w:rPr>
        <w:t>add notes to support the above opinion</w:t>
      </w:r>
    </w:p>
    <w:p w14:paraId="03BB6910" w14:textId="77777777" w:rsidR="00BD33BA" w:rsidRPr="008952EC" w:rsidRDefault="00BD33BA" w:rsidP="00F80F82">
      <w:pPr>
        <w:jc w:val="both"/>
        <w:rPr>
          <w:lang w:val="en-GB"/>
        </w:rPr>
      </w:pPr>
      <w:r w:rsidRPr="008952EC">
        <w:rPr>
          <w:lang w:val="en-GB"/>
        </w:rPr>
        <w:t xml:space="preserve">Please make </w:t>
      </w:r>
      <w:r w:rsidR="00246B18">
        <w:rPr>
          <w:lang w:val="en-GB"/>
        </w:rPr>
        <w:t xml:space="preserve">notes </w:t>
      </w:r>
      <w:r w:rsidR="00F80F82" w:rsidRPr="008952EC">
        <w:rPr>
          <w:lang w:val="en-GB"/>
        </w:rPr>
        <w:t xml:space="preserve">with special </w:t>
      </w:r>
      <w:r w:rsidRPr="008952EC">
        <w:rPr>
          <w:lang w:val="en-GB"/>
        </w:rPr>
        <w:t xml:space="preserve">reference to </w:t>
      </w:r>
      <w:r w:rsidR="00246B18">
        <w:rPr>
          <w:lang w:val="en-GB"/>
        </w:rPr>
        <w:t>all the above components at the lowest admin</w:t>
      </w:r>
      <w:r w:rsidR="00444AAE">
        <w:rPr>
          <w:lang w:val="en-GB"/>
        </w:rPr>
        <w:t>.</w:t>
      </w:r>
      <w:r w:rsidR="00246B18">
        <w:rPr>
          <w:lang w:val="en-GB"/>
        </w:rPr>
        <w:t xml:space="preserve"> level 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9"/>
      </w:tblGrid>
      <w:tr w:rsidR="00BD33BA" w:rsidRPr="008952EC" w14:paraId="351A1042" w14:textId="77777777" w:rsidTr="008076A3">
        <w:tc>
          <w:tcPr>
            <w:tcW w:w="9245" w:type="dxa"/>
            <w:shd w:val="clear" w:color="auto" w:fill="auto"/>
          </w:tcPr>
          <w:p w14:paraId="47BA4A80" w14:textId="77777777" w:rsidR="00BD33BA" w:rsidRPr="008952EC" w:rsidRDefault="002E597B" w:rsidP="008076A3">
            <w:pPr>
              <w:jc w:val="both"/>
              <w:rPr>
                <w:i/>
                <w:iCs/>
                <w:szCs w:val="24"/>
                <w:lang w:val="en-GB"/>
              </w:rPr>
            </w:pPr>
            <w:r w:rsidRPr="008952EC">
              <w:rPr>
                <w:i/>
                <w:iCs/>
                <w:szCs w:val="24"/>
                <w:lang w:val="en-GB"/>
              </w:rPr>
              <w:t>T</w:t>
            </w:r>
            <w:r w:rsidR="00BD33BA" w:rsidRPr="008952EC">
              <w:rPr>
                <w:i/>
                <w:iCs/>
                <w:szCs w:val="24"/>
                <w:lang w:val="en-GB"/>
              </w:rPr>
              <w:t>ype here</w:t>
            </w:r>
          </w:p>
          <w:p w14:paraId="50C8F979" w14:textId="77777777" w:rsidR="00BD33BA" w:rsidRPr="008952EC" w:rsidRDefault="00BD33BA" w:rsidP="008076A3">
            <w:pPr>
              <w:jc w:val="both"/>
              <w:rPr>
                <w:lang w:val="en-GB"/>
              </w:rPr>
            </w:pPr>
          </w:p>
          <w:p w14:paraId="49178327" w14:textId="77777777" w:rsidR="00BD33BA" w:rsidRPr="008952EC" w:rsidRDefault="00BD33BA" w:rsidP="008076A3">
            <w:pPr>
              <w:jc w:val="both"/>
              <w:rPr>
                <w:lang w:val="en-GB"/>
              </w:rPr>
            </w:pPr>
          </w:p>
          <w:p w14:paraId="260F5419" w14:textId="77777777" w:rsidR="00BD33BA" w:rsidRPr="008952EC" w:rsidRDefault="00BD33BA" w:rsidP="008076A3">
            <w:pPr>
              <w:jc w:val="both"/>
              <w:rPr>
                <w:lang w:val="en-GB"/>
              </w:rPr>
            </w:pPr>
          </w:p>
        </w:tc>
      </w:tr>
    </w:tbl>
    <w:p w14:paraId="43EE9143" w14:textId="77777777" w:rsidR="00BD33BA" w:rsidRPr="008952EC" w:rsidRDefault="00BD33BA" w:rsidP="002D2BC0">
      <w:pPr>
        <w:jc w:val="both"/>
        <w:rPr>
          <w:lang w:val="en-GB"/>
        </w:rPr>
      </w:pPr>
    </w:p>
    <w:p w14:paraId="324796A6" w14:textId="77777777" w:rsidR="00796DA9" w:rsidRPr="008952EC" w:rsidRDefault="00796DA9" w:rsidP="00796DA9">
      <w:pPr>
        <w:numPr>
          <w:ilvl w:val="1"/>
          <w:numId w:val="96"/>
        </w:numPr>
        <w:jc w:val="both"/>
        <w:rPr>
          <w:b/>
          <w:i/>
          <w:iCs/>
          <w:szCs w:val="24"/>
        </w:rPr>
      </w:pPr>
      <w:r w:rsidRPr="008952EC">
        <w:rPr>
          <w:b/>
          <w:i/>
          <w:iCs/>
          <w:szCs w:val="24"/>
        </w:rPr>
        <w:t>NCC findings / outcomes</w:t>
      </w:r>
    </w:p>
    <w:p w14:paraId="7F6B39F0" w14:textId="77777777" w:rsidR="00796DA9" w:rsidRPr="008952EC" w:rsidRDefault="00796DA9" w:rsidP="002D2BC0">
      <w:pPr>
        <w:jc w:val="both"/>
        <w:rPr>
          <w:lang w:val="en-GB"/>
        </w:rPr>
      </w:pPr>
    </w:p>
    <w:p w14:paraId="4F9AB202" w14:textId="77777777" w:rsidR="00811DE0" w:rsidRPr="008952EC" w:rsidRDefault="00811DE0" w:rsidP="00796DA9">
      <w:pPr>
        <w:pStyle w:val="Header"/>
        <w:shd w:val="clear" w:color="auto" w:fill="FFFFFF"/>
        <w:jc w:val="both"/>
        <w:rPr>
          <w:b/>
          <w:i/>
          <w:iCs/>
          <w:szCs w:val="24"/>
          <w:lang w:val="en-GB"/>
        </w:rPr>
      </w:pPr>
      <w:r w:rsidRPr="008952EC">
        <w:rPr>
          <w:b/>
          <w:i/>
          <w:iCs/>
          <w:szCs w:val="24"/>
          <w:lang w:val="en-GB"/>
        </w:rPr>
        <w:t>The NCC members are firmly convinced that the country was polio-free during the reporting period</w:t>
      </w:r>
    </w:p>
    <w:p w14:paraId="7CABE072" w14:textId="77777777" w:rsidR="00811DE0" w:rsidRPr="008952EC" w:rsidRDefault="00811DE0" w:rsidP="00811DE0">
      <w:pPr>
        <w:pStyle w:val="Header"/>
        <w:shd w:val="clear" w:color="auto" w:fill="FFFFFF"/>
        <w:rPr>
          <w:bCs/>
          <w:i/>
          <w:lang w:val="en-GB"/>
        </w:rPr>
      </w:pPr>
    </w:p>
    <w:p w14:paraId="68CE80EE" w14:textId="77777777" w:rsidR="00811DE0" w:rsidRPr="008952EC" w:rsidRDefault="00811DE0" w:rsidP="00811DE0">
      <w:pPr>
        <w:pStyle w:val="Header"/>
        <w:tabs>
          <w:tab w:val="clear" w:pos="4320"/>
          <w:tab w:val="center" w:pos="840"/>
        </w:tabs>
        <w:ind w:left="360"/>
        <w:rPr>
          <w:b/>
          <w:lang w:val="en-GB"/>
        </w:rPr>
      </w:pPr>
      <w:r w:rsidRPr="008952EC">
        <w:rPr>
          <w:b/>
          <w:lang w:val="en-GB"/>
        </w:rPr>
        <w:t>Yes</w:t>
      </w:r>
      <w:r w:rsidRPr="008952EC">
        <w:rPr>
          <w:b/>
          <w:lang w:val="en-GB"/>
        </w:rPr>
        <w:tab/>
        <w:t xml:space="preserve">                  </w:t>
      </w:r>
      <w:r w:rsidRPr="008952EC">
        <w:rPr>
          <w:b/>
          <w:lang w:val="en-GB"/>
        </w:rPr>
        <w:fldChar w:fldCharType="begin">
          <w:ffData>
            <w:name w:val="T2513N"/>
            <w:enabled/>
            <w:calcOnExit w:val="0"/>
            <w:checkBox>
              <w:sizeAuto/>
              <w:default w:val="0"/>
            </w:checkBox>
          </w:ffData>
        </w:fldChar>
      </w:r>
      <w:r w:rsidRPr="008952EC">
        <w:rPr>
          <w:b/>
          <w:lang w:val="en-GB"/>
        </w:rPr>
        <w:instrText xml:space="preserve"> FORMCHECKBOX </w:instrText>
      </w:r>
      <w:r w:rsidR="00A860BA">
        <w:rPr>
          <w:b/>
          <w:lang w:val="en-GB"/>
        </w:rPr>
      </w:r>
      <w:r w:rsidR="00A860BA">
        <w:rPr>
          <w:b/>
          <w:lang w:val="en-GB"/>
        </w:rPr>
        <w:fldChar w:fldCharType="separate"/>
      </w:r>
      <w:r w:rsidRPr="008952EC">
        <w:rPr>
          <w:b/>
          <w:lang w:val="en-GB"/>
        </w:rPr>
        <w:fldChar w:fldCharType="end"/>
      </w:r>
    </w:p>
    <w:p w14:paraId="55350CB1" w14:textId="77777777" w:rsidR="00811DE0" w:rsidRPr="008952EC" w:rsidRDefault="00811DE0" w:rsidP="00811DE0">
      <w:pPr>
        <w:pStyle w:val="Header"/>
        <w:tabs>
          <w:tab w:val="clear" w:pos="4320"/>
          <w:tab w:val="center" w:pos="840"/>
        </w:tabs>
        <w:ind w:left="360"/>
        <w:rPr>
          <w:b/>
          <w:lang w:val="en-GB"/>
        </w:rPr>
      </w:pPr>
    </w:p>
    <w:p w14:paraId="6F34C128" w14:textId="77777777" w:rsidR="00811DE0" w:rsidRPr="008952EC" w:rsidRDefault="00811DE0" w:rsidP="00811DE0">
      <w:pPr>
        <w:pStyle w:val="Header"/>
        <w:tabs>
          <w:tab w:val="clear" w:pos="4320"/>
          <w:tab w:val="center" w:pos="840"/>
        </w:tabs>
        <w:ind w:left="360"/>
        <w:rPr>
          <w:b/>
          <w:lang w:val="en-GB"/>
        </w:rPr>
      </w:pPr>
      <w:r w:rsidRPr="008952EC">
        <w:rPr>
          <w:b/>
          <w:lang w:val="en-GB"/>
        </w:rPr>
        <w:t xml:space="preserve">No </w:t>
      </w:r>
      <w:r w:rsidRPr="008952EC">
        <w:rPr>
          <w:b/>
          <w:lang w:val="en-GB"/>
        </w:rPr>
        <w:tab/>
        <w:t xml:space="preserve">                  </w:t>
      </w:r>
      <w:r w:rsidRPr="008952EC">
        <w:rPr>
          <w:b/>
          <w:lang w:val="en-GB"/>
        </w:rPr>
        <w:fldChar w:fldCharType="begin">
          <w:ffData>
            <w:name w:val="T2513N"/>
            <w:enabled/>
            <w:calcOnExit w:val="0"/>
            <w:checkBox>
              <w:sizeAuto/>
              <w:default w:val="0"/>
            </w:checkBox>
          </w:ffData>
        </w:fldChar>
      </w:r>
      <w:r w:rsidRPr="008952EC">
        <w:rPr>
          <w:b/>
          <w:lang w:val="en-GB"/>
        </w:rPr>
        <w:instrText xml:space="preserve"> FORMCHECKBOX </w:instrText>
      </w:r>
      <w:r w:rsidR="00A860BA">
        <w:rPr>
          <w:b/>
          <w:lang w:val="en-GB"/>
        </w:rPr>
      </w:r>
      <w:r w:rsidR="00A860BA">
        <w:rPr>
          <w:b/>
          <w:lang w:val="en-GB"/>
        </w:rPr>
        <w:fldChar w:fldCharType="separate"/>
      </w:r>
      <w:r w:rsidRPr="008952EC">
        <w:rPr>
          <w:b/>
          <w:lang w:val="en-GB"/>
        </w:rPr>
        <w:fldChar w:fldCharType="end"/>
      </w:r>
    </w:p>
    <w:p w14:paraId="55E31A16" w14:textId="77777777" w:rsidR="00811DE0" w:rsidRPr="008952EC" w:rsidRDefault="00811DE0" w:rsidP="002D2BC0">
      <w:pPr>
        <w:jc w:val="both"/>
        <w:rPr>
          <w:b/>
          <w:bCs/>
          <w:lang w:val="en-GB"/>
        </w:rPr>
      </w:pPr>
    </w:p>
    <w:p w14:paraId="046C8FE5" w14:textId="77777777" w:rsidR="00811DE0" w:rsidRPr="008952EC" w:rsidRDefault="00F54D41" w:rsidP="00A51855">
      <w:pPr>
        <w:numPr>
          <w:ilvl w:val="1"/>
          <w:numId w:val="96"/>
        </w:numPr>
        <w:jc w:val="both"/>
        <w:rPr>
          <w:b/>
          <w:i/>
          <w:iCs/>
          <w:szCs w:val="24"/>
        </w:rPr>
      </w:pPr>
      <w:r w:rsidRPr="008952EC">
        <w:rPr>
          <w:b/>
          <w:i/>
          <w:iCs/>
          <w:szCs w:val="24"/>
        </w:rPr>
        <w:t>Conclusions and recommendations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9"/>
      </w:tblGrid>
      <w:tr w:rsidR="00811DE0" w:rsidRPr="008952EC" w14:paraId="0C99C97B" w14:textId="77777777" w:rsidTr="008076A3">
        <w:tc>
          <w:tcPr>
            <w:tcW w:w="9245" w:type="dxa"/>
            <w:shd w:val="clear" w:color="auto" w:fill="auto"/>
          </w:tcPr>
          <w:p w14:paraId="53D8E5C2" w14:textId="77777777" w:rsidR="00811DE0" w:rsidRPr="008952EC" w:rsidRDefault="002E597B" w:rsidP="008076A3">
            <w:pPr>
              <w:jc w:val="both"/>
              <w:rPr>
                <w:i/>
                <w:iCs/>
                <w:szCs w:val="24"/>
                <w:lang w:val="en-GB"/>
              </w:rPr>
            </w:pPr>
            <w:r w:rsidRPr="008952EC">
              <w:rPr>
                <w:i/>
                <w:iCs/>
                <w:szCs w:val="24"/>
                <w:lang w:val="en-GB"/>
              </w:rPr>
              <w:t xml:space="preserve">Type </w:t>
            </w:r>
            <w:r w:rsidR="00811DE0" w:rsidRPr="008952EC">
              <w:rPr>
                <w:i/>
                <w:iCs/>
                <w:szCs w:val="24"/>
                <w:lang w:val="en-GB"/>
              </w:rPr>
              <w:t>here</w:t>
            </w:r>
          </w:p>
          <w:p w14:paraId="42F32BB4" w14:textId="77777777" w:rsidR="00811DE0" w:rsidRPr="008952EC" w:rsidRDefault="00811DE0" w:rsidP="008076A3">
            <w:pPr>
              <w:jc w:val="both"/>
              <w:rPr>
                <w:sz w:val="20"/>
                <w:szCs w:val="16"/>
                <w:lang w:val="en-GB"/>
              </w:rPr>
            </w:pPr>
          </w:p>
          <w:p w14:paraId="05E06545" w14:textId="77777777" w:rsidR="00811DE0" w:rsidRPr="008952EC" w:rsidRDefault="00811DE0" w:rsidP="008076A3">
            <w:pPr>
              <w:jc w:val="both"/>
              <w:rPr>
                <w:bCs/>
                <w:szCs w:val="24"/>
              </w:rPr>
            </w:pPr>
          </w:p>
        </w:tc>
      </w:tr>
    </w:tbl>
    <w:p w14:paraId="02D33D1E" w14:textId="77777777" w:rsidR="00BB0810" w:rsidRPr="008952EC" w:rsidRDefault="00BB0810" w:rsidP="002D2BC0">
      <w:pPr>
        <w:jc w:val="both"/>
        <w:rPr>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06"/>
      </w:tblGrid>
      <w:tr w:rsidR="00C22051" w:rsidRPr="00C608D0" w14:paraId="5407E9E3" w14:textId="77777777" w:rsidTr="00C608D0">
        <w:tc>
          <w:tcPr>
            <w:tcW w:w="4622" w:type="dxa"/>
            <w:shd w:val="clear" w:color="auto" w:fill="auto"/>
          </w:tcPr>
          <w:p w14:paraId="7CDC5BAC" w14:textId="77777777" w:rsidR="00C22051" w:rsidRPr="00C608D0" w:rsidRDefault="00C22051" w:rsidP="00C608D0">
            <w:pPr>
              <w:spacing w:line="360" w:lineRule="auto"/>
              <w:jc w:val="both"/>
              <w:rPr>
                <w:bCs/>
                <w:szCs w:val="24"/>
              </w:rPr>
            </w:pPr>
            <w:r w:rsidRPr="00C608D0">
              <w:rPr>
                <w:bCs/>
                <w:szCs w:val="24"/>
              </w:rPr>
              <w:t>NCC position</w:t>
            </w:r>
          </w:p>
        </w:tc>
        <w:tc>
          <w:tcPr>
            <w:tcW w:w="4623" w:type="dxa"/>
            <w:shd w:val="clear" w:color="auto" w:fill="auto"/>
          </w:tcPr>
          <w:p w14:paraId="2CB5C309" w14:textId="77777777" w:rsidR="00C22051" w:rsidRPr="00C608D0" w:rsidRDefault="00C22051" w:rsidP="00C608D0">
            <w:pPr>
              <w:spacing w:line="360" w:lineRule="auto"/>
              <w:jc w:val="both"/>
              <w:rPr>
                <w:bCs/>
                <w:szCs w:val="24"/>
              </w:rPr>
            </w:pPr>
            <w:r w:rsidRPr="00C608D0">
              <w:rPr>
                <w:bCs/>
                <w:szCs w:val="24"/>
              </w:rPr>
              <w:t>Signature</w:t>
            </w:r>
          </w:p>
        </w:tc>
      </w:tr>
      <w:tr w:rsidR="00C22051" w:rsidRPr="00C608D0" w14:paraId="5D2096F5" w14:textId="77777777" w:rsidTr="00C608D0">
        <w:tc>
          <w:tcPr>
            <w:tcW w:w="4622" w:type="dxa"/>
            <w:shd w:val="clear" w:color="auto" w:fill="auto"/>
          </w:tcPr>
          <w:p w14:paraId="4EA49D74" w14:textId="77777777" w:rsidR="00C22051" w:rsidRPr="00C608D0" w:rsidRDefault="00C22051" w:rsidP="00C608D0">
            <w:pPr>
              <w:spacing w:line="360" w:lineRule="auto"/>
              <w:jc w:val="both"/>
              <w:rPr>
                <w:bCs/>
                <w:szCs w:val="24"/>
              </w:rPr>
            </w:pPr>
            <w:r w:rsidRPr="00C608D0">
              <w:rPr>
                <w:bCs/>
                <w:szCs w:val="24"/>
              </w:rPr>
              <w:t>Chair</w:t>
            </w:r>
            <w:r w:rsidR="007B5F49">
              <w:rPr>
                <w:bCs/>
                <w:szCs w:val="24"/>
              </w:rPr>
              <w:t>person</w:t>
            </w:r>
          </w:p>
        </w:tc>
        <w:tc>
          <w:tcPr>
            <w:tcW w:w="4623" w:type="dxa"/>
            <w:shd w:val="clear" w:color="auto" w:fill="auto"/>
          </w:tcPr>
          <w:p w14:paraId="1C394BE0" w14:textId="77777777" w:rsidR="00C22051" w:rsidRPr="00C608D0" w:rsidRDefault="00C22051" w:rsidP="00C608D0">
            <w:pPr>
              <w:spacing w:line="360" w:lineRule="auto"/>
              <w:jc w:val="both"/>
              <w:rPr>
                <w:bCs/>
                <w:szCs w:val="24"/>
              </w:rPr>
            </w:pPr>
          </w:p>
        </w:tc>
      </w:tr>
      <w:tr w:rsidR="00C22051" w:rsidRPr="00C608D0" w14:paraId="3C840290" w14:textId="77777777" w:rsidTr="00C608D0">
        <w:tc>
          <w:tcPr>
            <w:tcW w:w="4622" w:type="dxa"/>
            <w:shd w:val="clear" w:color="auto" w:fill="auto"/>
          </w:tcPr>
          <w:p w14:paraId="464C12E4" w14:textId="77777777" w:rsidR="00C22051" w:rsidRPr="00C608D0" w:rsidRDefault="00C22051" w:rsidP="00C608D0">
            <w:pPr>
              <w:spacing w:line="360" w:lineRule="auto"/>
              <w:jc w:val="both"/>
              <w:rPr>
                <w:bCs/>
                <w:szCs w:val="24"/>
              </w:rPr>
            </w:pPr>
            <w:r w:rsidRPr="00C608D0">
              <w:rPr>
                <w:bCs/>
                <w:szCs w:val="24"/>
              </w:rPr>
              <w:t>Member</w:t>
            </w:r>
          </w:p>
        </w:tc>
        <w:tc>
          <w:tcPr>
            <w:tcW w:w="4623" w:type="dxa"/>
            <w:shd w:val="clear" w:color="auto" w:fill="auto"/>
          </w:tcPr>
          <w:p w14:paraId="6F7D7F28" w14:textId="77777777" w:rsidR="00C22051" w:rsidRPr="00C608D0" w:rsidRDefault="00C22051" w:rsidP="00C608D0">
            <w:pPr>
              <w:spacing w:line="360" w:lineRule="auto"/>
              <w:jc w:val="both"/>
              <w:rPr>
                <w:bCs/>
                <w:szCs w:val="24"/>
              </w:rPr>
            </w:pPr>
          </w:p>
        </w:tc>
      </w:tr>
      <w:tr w:rsidR="00C22051" w:rsidRPr="00C608D0" w14:paraId="6F54D9CF" w14:textId="77777777" w:rsidTr="00C608D0">
        <w:tc>
          <w:tcPr>
            <w:tcW w:w="4622" w:type="dxa"/>
            <w:shd w:val="clear" w:color="auto" w:fill="auto"/>
          </w:tcPr>
          <w:p w14:paraId="2F6330D8" w14:textId="77777777" w:rsidR="00C22051" w:rsidRPr="00C608D0" w:rsidRDefault="00C22051" w:rsidP="00C608D0">
            <w:pPr>
              <w:spacing w:line="360" w:lineRule="auto"/>
              <w:jc w:val="both"/>
              <w:rPr>
                <w:bCs/>
                <w:szCs w:val="24"/>
              </w:rPr>
            </w:pPr>
            <w:r w:rsidRPr="00C608D0">
              <w:rPr>
                <w:bCs/>
                <w:szCs w:val="24"/>
              </w:rPr>
              <w:t>Member</w:t>
            </w:r>
          </w:p>
        </w:tc>
        <w:tc>
          <w:tcPr>
            <w:tcW w:w="4623" w:type="dxa"/>
            <w:shd w:val="clear" w:color="auto" w:fill="auto"/>
          </w:tcPr>
          <w:p w14:paraId="0B55A2D7" w14:textId="77777777" w:rsidR="00C22051" w:rsidRPr="00C608D0" w:rsidRDefault="00C22051" w:rsidP="00C608D0">
            <w:pPr>
              <w:spacing w:line="360" w:lineRule="auto"/>
              <w:jc w:val="both"/>
              <w:rPr>
                <w:bCs/>
                <w:szCs w:val="24"/>
              </w:rPr>
            </w:pPr>
          </w:p>
        </w:tc>
      </w:tr>
    </w:tbl>
    <w:p w14:paraId="2534D3E2" w14:textId="77777777" w:rsidR="004C2E47" w:rsidRPr="008952EC" w:rsidRDefault="004C2E47" w:rsidP="004C2E47">
      <w:pPr>
        <w:pStyle w:val="Header"/>
        <w:rPr>
          <w:szCs w:val="28"/>
        </w:rPr>
      </w:pPr>
      <w:r w:rsidRPr="008952EC">
        <w:rPr>
          <w:szCs w:val="28"/>
        </w:rPr>
        <w:t>* Electronic signature is also acceptable</w:t>
      </w:r>
    </w:p>
    <w:p w14:paraId="76B15E57" w14:textId="77777777" w:rsidR="00AF1D10" w:rsidRPr="008952EC" w:rsidRDefault="00AF1D10" w:rsidP="005224D5">
      <w:pPr>
        <w:spacing w:line="360" w:lineRule="auto"/>
        <w:rPr>
          <w:bCs/>
          <w:szCs w:val="24"/>
        </w:rPr>
      </w:pPr>
      <w:r w:rsidRPr="008952EC">
        <w:rPr>
          <w:b/>
          <w:szCs w:val="24"/>
        </w:rPr>
        <w:t>Date of submission of Annual Report (dd/mm/yyyy):</w:t>
      </w:r>
      <w:r w:rsidRPr="008952EC">
        <w:rPr>
          <w:bCs/>
          <w:szCs w:val="24"/>
        </w:rPr>
        <w:tab/>
        <w:t>_______________________</w:t>
      </w:r>
    </w:p>
    <w:p w14:paraId="0D7D1643" w14:textId="77777777" w:rsidR="00BB0810" w:rsidRPr="005224D5" w:rsidRDefault="002D01E0" w:rsidP="005224D5">
      <w:pPr>
        <w:pStyle w:val="Heading1"/>
        <w:rPr>
          <w:bCs/>
          <w:color w:val="000000"/>
          <w:sz w:val="28"/>
          <w:szCs w:val="28"/>
          <w:u w:val="single"/>
        </w:rPr>
      </w:pPr>
      <w:r w:rsidRPr="008952EC">
        <w:rPr>
          <w:b w:val="0"/>
          <w:sz w:val="28"/>
        </w:rPr>
        <w:br w:type="page"/>
      </w:r>
      <w:bookmarkStart w:id="67" w:name="_Toc29997521"/>
      <w:r w:rsidR="007609B3" w:rsidRPr="005224D5">
        <w:rPr>
          <w:bCs/>
          <w:color w:val="000000"/>
          <w:sz w:val="28"/>
          <w:szCs w:val="28"/>
          <w:u w:val="single"/>
        </w:rPr>
        <w:t>Section</w:t>
      </w:r>
      <w:r w:rsidR="00BB0810" w:rsidRPr="005224D5">
        <w:rPr>
          <w:bCs/>
          <w:color w:val="000000"/>
          <w:sz w:val="28"/>
          <w:szCs w:val="28"/>
          <w:u w:val="single"/>
        </w:rPr>
        <w:t xml:space="preserve"> </w:t>
      </w:r>
      <w:r w:rsidR="007609B3" w:rsidRPr="005224D5">
        <w:rPr>
          <w:bCs/>
          <w:color w:val="000000"/>
          <w:sz w:val="28"/>
          <w:szCs w:val="28"/>
          <w:u w:val="single"/>
        </w:rPr>
        <w:t>3</w:t>
      </w:r>
      <w:r w:rsidR="0021273B" w:rsidRPr="005224D5">
        <w:rPr>
          <w:bCs/>
          <w:color w:val="000000"/>
          <w:sz w:val="28"/>
          <w:szCs w:val="28"/>
          <w:u w:val="single"/>
        </w:rPr>
        <w:t>:</w:t>
      </w:r>
      <w:r w:rsidR="00A912D8">
        <w:rPr>
          <w:bCs/>
          <w:color w:val="000000"/>
          <w:sz w:val="28"/>
          <w:szCs w:val="28"/>
          <w:u w:val="single"/>
        </w:rPr>
        <w:tab/>
      </w:r>
      <w:r w:rsidR="00BB0810" w:rsidRPr="005224D5">
        <w:rPr>
          <w:bCs/>
          <w:color w:val="000000"/>
          <w:sz w:val="28"/>
          <w:szCs w:val="28"/>
          <w:u w:val="single"/>
        </w:rPr>
        <w:t>RESPONSE TO COMMENTS OF THE RCC ON THE</w:t>
      </w:r>
      <w:r w:rsidR="00D76348">
        <w:rPr>
          <w:bCs/>
          <w:color w:val="000000"/>
          <w:sz w:val="28"/>
          <w:szCs w:val="28"/>
          <w:u w:val="single"/>
        </w:rPr>
        <w:t xml:space="preserve"> PREVIOUS REPORT</w:t>
      </w:r>
      <w:bookmarkEnd w:id="67"/>
    </w:p>
    <w:p w14:paraId="12CBB620" w14:textId="77777777" w:rsidR="00BB0810" w:rsidRPr="008952EC" w:rsidRDefault="00BB0810" w:rsidP="00BB0810">
      <w:pPr>
        <w:spacing w:line="360" w:lineRule="auto"/>
        <w:rPr>
          <w:b/>
          <w:sz w:val="28"/>
        </w:rPr>
      </w:pPr>
      <w:r w:rsidRPr="008952EC">
        <w:rPr>
          <w:b/>
          <w:sz w:val="28"/>
        </w:rPr>
        <w:t xml:space="preserve"> </w:t>
      </w:r>
    </w:p>
    <w:p w14:paraId="2C169C6E" w14:textId="77777777" w:rsidR="00BB0810" w:rsidRPr="005224D5" w:rsidRDefault="007609B3" w:rsidP="00BB0810">
      <w:pPr>
        <w:jc w:val="both"/>
        <w:rPr>
          <w:b/>
          <w:bCs/>
          <w:i/>
          <w:iCs/>
        </w:rPr>
      </w:pPr>
      <w:r w:rsidRPr="005224D5">
        <w:rPr>
          <w:b/>
          <w:bCs/>
          <w:i/>
          <w:iCs/>
        </w:rPr>
        <w:t>3.</w:t>
      </w:r>
      <w:r w:rsidR="00246B18" w:rsidRPr="005224D5">
        <w:rPr>
          <w:b/>
          <w:bCs/>
          <w:i/>
          <w:iCs/>
        </w:rPr>
        <w:t>1</w:t>
      </w:r>
      <w:r w:rsidRPr="005224D5">
        <w:rPr>
          <w:b/>
          <w:bCs/>
          <w:i/>
          <w:iCs/>
        </w:rPr>
        <w:t xml:space="preserve"> </w:t>
      </w:r>
      <w:r w:rsidR="00BB0810" w:rsidRPr="005224D5">
        <w:rPr>
          <w:b/>
          <w:bCs/>
          <w:i/>
          <w:iCs/>
        </w:rPr>
        <w:t>Please attach a copy of the comments of the Regional Certification Commission on the previously submitted report and the response of the national EPI/Polio Eradication programme and NCC.</w:t>
      </w:r>
    </w:p>
    <w:p w14:paraId="7A7BE147" w14:textId="77777777" w:rsidR="00BB0810" w:rsidRPr="008952EC" w:rsidRDefault="00BB0810" w:rsidP="00BB0810">
      <w:pPr>
        <w:spacing w:line="360" w:lineRule="auto"/>
        <w:jc w:val="both"/>
      </w:pPr>
    </w:p>
    <w:p w14:paraId="7D7E5F45" w14:textId="77777777" w:rsidR="00BB0810" w:rsidRPr="008952EC" w:rsidRDefault="003946A9" w:rsidP="00BB0810">
      <w:pPr>
        <w:jc w:val="both"/>
      </w:pPr>
      <w:r w:rsidRPr="00344E96">
        <w:rPr>
          <w:b/>
          <w:bCs/>
          <w:i/>
          <w:iCs/>
        </w:rPr>
        <w:t xml:space="preserve">3.2 </w:t>
      </w:r>
      <w:r w:rsidR="00BB0810" w:rsidRPr="00344E96">
        <w:rPr>
          <w:b/>
          <w:bCs/>
          <w:i/>
          <w:iCs/>
        </w:rPr>
        <w:t>Please present your response to this item in the form of a</w:t>
      </w:r>
      <w:r w:rsidR="00337706" w:rsidRPr="00344E96">
        <w:rPr>
          <w:b/>
          <w:bCs/>
          <w:i/>
          <w:iCs/>
        </w:rPr>
        <w:t>n</w:t>
      </w:r>
      <w:r w:rsidR="00BB0810" w:rsidRPr="00344E96">
        <w:rPr>
          <w:b/>
          <w:bCs/>
          <w:i/>
          <w:iCs/>
        </w:rPr>
        <w:t xml:space="preserve"> </w:t>
      </w:r>
      <w:r w:rsidR="00337706" w:rsidRPr="00344E96">
        <w:rPr>
          <w:b/>
          <w:bCs/>
          <w:i/>
          <w:iCs/>
        </w:rPr>
        <w:t xml:space="preserve">annotated </w:t>
      </w:r>
      <w:r w:rsidR="00BB0810" w:rsidRPr="00344E96">
        <w:rPr>
          <w:b/>
          <w:bCs/>
          <w:i/>
          <w:iCs/>
        </w:rPr>
        <w:t>table, given below</w:t>
      </w:r>
      <w:r w:rsidR="00246B18" w:rsidRPr="00344E96">
        <w:rPr>
          <w:b/>
          <w:bCs/>
          <w:i/>
          <w:iCs/>
        </w:rPr>
        <w:t>:</w:t>
      </w:r>
    </w:p>
    <w:p w14:paraId="7419CB48" w14:textId="77777777" w:rsidR="00BB0810" w:rsidRPr="008952EC" w:rsidRDefault="00BB0810" w:rsidP="00BB0810">
      <w:pPr>
        <w:spacing w:line="360" w:lineRule="auto"/>
        <w:jc w:val="both"/>
      </w:pPr>
    </w:p>
    <w:tbl>
      <w:tblPr>
        <w:tblW w:w="1072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50"/>
        <w:gridCol w:w="3161"/>
        <w:gridCol w:w="3324"/>
        <w:gridCol w:w="3394"/>
      </w:tblGrid>
      <w:tr w:rsidR="00FB5988" w:rsidRPr="008952EC" w14:paraId="0C5B645F" w14:textId="77777777" w:rsidTr="00A51855">
        <w:trPr>
          <w:trHeight w:val="591"/>
          <w:jc w:val="center"/>
        </w:trPr>
        <w:tc>
          <w:tcPr>
            <w:tcW w:w="850" w:type="dxa"/>
          </w:tcPr>
          <w:p w14:paraId="1C9874AE" w14:textId="77777777" w:rsidR="00FB5988" w:rsidRPr="008952EC" w:rsidRDefault="00FB5988" w:rsidP="00966CAC">
            <w:pPr>
              <w:tabs>
                <w:tab w:val="center" w:pos="4320"/>
                <w:tab w:val="right" w:pos="8640"/>
              </w:tabs>
              <w:jc w:val="center"/>
              <w:rPr>
                <w:sz w:val="20"/>
              </w:rPr>
            </w:pPr>
            <w:r w:rsidRPr="008952EC">
              <w:rPr>
                <w:sz w:val="20"/>
              </w:rPr>
              <w:t xml:space="preserve">Item </w:t>
            </w:r>
            <w:r w:rsidRPr="008952EC">
              <w:rPr>
                <w:bCs/>
                <w:sz w:val="20"/>
              </w:rPr>
              <w:t>number</w:t>
            </w:r>
          </w:p>
        </w:tc>
        <w:tc>
          <w:tcPr>
            <w:tcW w:w="3161" w:type="dxa"/>
          </w:tcPr>
          <w:p w14:paraId="1FC103DD" w14:textId="77777777" w:rsidR="00FB5988" w:rsidRPr="008952EC" w:rsidRDefault="00FB5988" w:rsidP="00BB0810">
            <w:pPr>
              <w:tabs>
                <w:tab w:val="center" w:pos="4320"/>
                <w:tab w:val="right" w:pos="8640"/>
              </w:tabs>
              <w:jc w:val="center"/>
              <w:rPr>
                <w:sz w:val="20"/>
              </w:rPr>
            </w:pPr>
            <w:r w:rsidRPr="008952EC">
              <w:rPr>
                <w:sz w:val="20"/>
              </w:rPr>
              <w:t>RCC Comments</w:t>
            </w:r>
          </w:p>
        </w:tc>
        <w:tc>
          <w:tcPr>
            <w:tcW w:w="3324" w:type="dxa"/>
          </w:tcPr>
          <w:p w14:paraId="4ABE0828" w14:textId="77777777" w:rsidR="00FB5988" w:rsidRPr="008952EC" w:rsidRDefault="00FB5988" w:rsidP="00BB0810">
            <w:pPr>
              <w:tabs>
                <w:tab w:val="center" w:pos="4320"/>
                <w:tab w:val="right" w:pos="8640"/>
              </w:tabs>
              <w:jc w:val="center"/>
              <w:rPr>
                <w:sz w:val="20"/>
              </w:rPr>
            </w:pPr>
            <w:r w:rsidRPr="008952EC">
              <w:rPr>
                <w:sz w:val="20"/>
              </w:rPr>
              <w:t>Response of the National Programme</w:t>
            </w:r>
          </w:p>
          <w:p w14:paraId="774BBC52" w14:textId="77777777" w:rsidR="00FB5988" w:rsidRPr="008952EC" w:rsidRDefault="00FB5988" w:rsidP="00BB0810">
            <w:pPr>
              <w:tabs>
                <w:tab w:val="center" w:pos="4320"/>
                <w:tab w:val="right" w:pos="8640"/>
              </w:tabs>
              <w:jc w:val="center"/>
              <w:rPr>
                <w:sz w:val="20"/>
              </w:rPr>
            </w:pPr>
            <w:r w:rsidRPr="008952EC">
              <w:rPr>
                <w:sz w:val="20"/>
              </w:rPr>
              <w:t>specific &amp; brief</w:t>
            </w:r>
          </w:p>
        </w:tc>
        <w:tc>
          <w:tcPr>
            <w:tcW w:w="3394" w:type="dxa"/>
          </w:tcPr>
          <w:p w14:paraId="2F84952B" w14:textId="77777777" w:rsidR="00FB5988" w:rsidRPr="008952EC" w:rsidRDefault="00C46201" w:rsidP="00BB0810">
            <w:pPr>
              <w:tabs>
                <w:tab w:val="center" w:pos="4320"/>
                <w:tab w:val="right" w:pos="8640"/>
              </w:tabs>
              <w:jc w:val="center"/>
              <w:rPr>
                <w:color w:val="000000"/>
                <w:sz w:val="20"/>
              </w:rPr>
            </w:pPr>
            <w:r w:rsidRPr="008952EC">
              <w:rPr>
                <w:bCs/>
                <w:color w:val="000000"/>
                <w:sz w:val="20"/>
                <w:szCs w:val="16"/>
                <w:lang w:val="en-GB"/>
              </w:rPr>
              <w:t>Problems or challenges encountered in responding to these recommendations</w:t>
            </w:r>
          </w:p>
        </w:tc>
      </w:tr>
      <w:tr w:rsidR="00FB5988" w:rsidRPr="008952EC" w14:paraId="14B5CC5B" w14:textId="77777777" w:rsidTr="00250E73">
        <w:trPr>
          <w:trHeight w:val="280"/>
          <w:jc w:val="center"/>
        </w:trPr>
        <w:tc>
          <w:tcPr>
            <w:tcW w:w="850" w:type="dxa"/>
          </w:tcPr>
          <w:p w14:paraId="29264A82" w14:textId="77777777" w:rsidR="00FB5988" w:rsidRPr="008952EC" w:rsidRDefault="00FB5988" w:rsidP="00BB0810">
            <w:pPr>
              <w:tabs>
                <w:tab w:val="center" w:pos="4320"/>
                <w:tab w:val="right" w:pos="8640"/>
              </w:tabs>
            </w:pPr>
          </w:p>
        </w:tc>
        <w:tc>
          <w:tcPr>
            <w:tcW w:w="3161" w:type="dxa"/>
          </w:tcPr>
          <w:p w14:paraId="3D052755" w14:textId="77777777" w:rsidR="00FB5988" w:rsidRPr="008952EC" w:rsidRDefault="00FB5988" w:rsidP="00BB0810">
            <w:pPr>
              <w:tabs>
                <w:tab w:val="center" w:pos="4320"/>
                <w:tab w:val="right" w:pos="8640"/>
              </w:tabs>
            </w:pPr>
          </w:p>
        </w:tc>
        <w:tc>
          <w:tcPr>
            <w:tcW w:w="3324" w:type="dxa"/>
          </w:tcPr>
          <w:p w14:paraId="09C2B402" w14:textId="77777777" w:rsidR="00FB5988" w:rsidRPr="008952EC" w:rsidRDefault="00FB5988" w:rsidP="00BB0810">
            <w:pPr>
              <w:tabs>
                <w:tab w:val="center" w:pos="4320"/>
                <w:tab w:val="right" w:pos="8640"/>
              </w:tabs>
            </w:pPr>
          </w:p>
        </w:tc>
        <w:tc>
          <w:tcPr>
            <w:tcW w:w="3394" w:type="dxa"/>
          </w:tcPr>
          <w:p w14:paraId="0D807930" w14:textId="77777777" w:rsidR="00FB5988" w:rsidRPr="008952EC" w:rsidRDefault="00FB5988" w:rsidP="00BB0810">
            <w:pPr>
              <w:tabs>
                <w:tab w:val="center" w:pos="4320"/>
                <w:tab w:val="right" w:pos="8640"/>
              </w:tabs>
            </w:pPr>
          </w:p>
        </w:tc>
      </w:tr>
      <w:tr w:rsidR="00FB5988" w:rsidRPr="008952EC" w14:paraId="6C7D3C92" w14:textId="77777777" w:rsidTr="00250E73">
        <w:trPr>
          <w:trHeight w:val="296"/>
          <w:jc w:val="center"/>
        </w:trPr>
        <w:tc>
          <w:tcPr>
            <w:tcW w:w="850" w:type="dxa"/>
          </w:tcPr>
          <w:p w14:paraId="1D6D6F17" w14:textId="77777777" w:rsidR="00FB5988" w:rsidRPr="008952EC" w:rsidRDefault="00FB5988" w:rsidP="00BB0810">
            <w:pPr>
              <w:tabs>
                <w:tab w:val="center" w:pos="4320"/>
                <w:tab w:val="right" w:pos="8640"/>
              </w:tabs>
            </w:pPr>
          </w:p>
        </w:tc>
        <w:tc>
          <w:tcPr>
            <w:tcW w:w="3161" w:type="dxa"/>
          </w:tcPr>
          <w:p w14:paraId="0A4B8965" w14:textId="77777777" w:rsidR="00FB5988" w:rsidRPr="008952EC" w:rsidRDefault="00FB5988" w:rsidP="00BB0810">
            <w:pPr>
              <w:tabs>
                <w:tab w:val="center" w:pos="4320"/>
                <w:tab w:val="right" w:pos="8640"/>
              </w:tabs>
            </w:pPr>
          </w:p>
        </w:tc>
        <w:tc>
          <w:tcPr>
            <w:tcW w:w="3324" w:type="dxa"/>
          </w:tcPr>
          <w:p w14:paraId="0EE29879" w14:textId="77777777" w:rsidR="00FB5988" w:rsidRPr="008952EC" w:rsidRDefault="00FB5988" w:rsidP="00BB0810">
            <w:pPr>
              <w:tabs>
                <w:tab w:val="center" w:pos="4320"/>
                <w:tab w:val="right" w:pos="8640"/>
              </w:tabs>
            </w:pPr>
          </w:p>
        </w:tc>
        <w:tc>
          <w:tcPr>
            <w:tcW w:w="3394" w:type="dxa"/>
          </w:tcPr>
          <w:p w14:paraId="260016F3" w14:textId="77777777" w:rsidR="00FB5988" w:rsidRPr="008952EC" w:rsidRDefault="00FB5988" w:rsidP="00BB0810">
            <w:pPr>
              <w:tabs>
                <w:tab w:val="center" w:pos="4320"/>
                <w:tab w:val="right" w:pos="8640"/>
              </w:tabs>
            </w:pPr>
          </w:p>
        </w:tc>
      </w:tr>
      <w:tr w:rsidR="00FB5988" w:rsidRPr="008952EC" w14:paraId="6AB4DBB3" w14:textId="77777777" w:rsidTr="00250E73">
        <w:trPr>
          <w:trHeight w:val="296"/>
          <w:jc w:val="center"/>
        </w:trPr>
        <w:tc>
          <w:tcPr>
            <w:tcW w:w="850" w:type="dxa"/>
          </w:tcPr>
          <w:p w14:paraId="1B899425" w14:textId="77777777" w:rsidR="00FB5988" w:rsidRPr="008952EC" w:rsidRDefault="00FB5988" w:rsidP="00BB0810">
            <w:pPr>
              <w:tabs>
                <w:tab w:val="center" w:pos="4320"/>
                <w:tab w:val="right" w:pos="8640"/>
              </w:tabs>
            </w:pPr>
          </w:p>
        </w:tc>
        <w:tc>
          <w:tcPr>
            <w:tcW w:w="3161" w:type="dxa"/>
          </w:tcPr>
          <w:p w14:paraId="08050086" w14:textId="77777777" w:rsidR="00FB5988" w:rsidRPr="008952EC" w:rsidRDefault="00FB5988" w:rsidP="00BB0810">
            <w:pPr>
              <w:tabs>
                <w:tab w:val="center" w:pos="4320"/>
                <w:tab w:val="right" w:pos="8640"/>
              </w:tabs>
            </w:pPr>
          </w:p>
        </w:tc>
        <w:tc>
          <w:tcPr>
            <w:tcW w:w="3324" w:type="dxa"/>
          </w:tcPr>
          <w:p w14:paraId="42F1C72E" w14:textId="77777777" w:rsidR="00FB5988" w:rsidRPr="008952EC" w:rsidRDefault="00FB5988" w:rsidP="00BB0810">
            <w:pPr>
              <w:tabs>
                <w:tab w:val="center" w:pos="4320"/>
                <w:tab w:val="right" w:pos="8640"/>
              </w:tabs>
            </w:pPr>
          </w:p>
        </w:tc>
        <w:tc>
          <w:tcPr>
            <w:tcW w:w="3394" w:type="dxa"/>
          </w:tcPr>
          <w:p w14:paraId="507319E2" w14:textId="77777777" w:rsidR="00FB5988" w:rsidRPr="008952EC" w:rsidRDefault="00FB5988" w:rsidP="00BB0810">
            <w:pPr>
              <w:tabs>
                <w:tab w:val="center" w:pos="4320"/>
                <w:tab w:val="right" w:pos="8640"/>
              </w:tabs>
            </w:pPr>
          </w:p>
        </w:tc>
      </w:tr>
    </w:tbl>
    <w:p w14:paraId="375D51BF" w14:textId="77777777" w:rsidR="00BB0810" w:rsidRPr="008952EC" w:rsidRDefault="00BB0810" w:rsidP="00BB0810">
      <w:pPr>
        <w:spacing w:line="360" w:lineRule="auto"/>
        <w:jc w:val="both"/>
      </w:pPr>
    </w:p>
    <w:p w14:paraId="1215DF8F" w14:textId="77777777" w:rsidR="00C34BC5" w:rsidRPr="00444AAE" w:rsidRDefault="006441AD" w:rsidP="00D2207C">
      <w:pPr>
        <w:pStyle w:val="Heading1"/>
        <w:rPr>
          <w:b w:val="0"/>
          <w:color w:val="000000"/>
          <w:sz w:val="28"/>
          <w:szCs w:val="28"/>
          <w:u w:val="single"/>
        </w:rPr>
      </w:pPr>
      <w:r w:rsidRPr="008952EC">
        <w:rPr>
          <w:b w:val="0"/>
          <w:bCs/>
        </w:rPr>
        <w:br w:type="page"/>
      </w:r>
      <w:bookmarkStart w:id="68" w:name="_Toc29997522"/>
      <w:r w:rsidRPr="00D2207C">
        <w:rPr>
          <w:bCs/>
          <w:color w:val="000000"/>
          <w:sz w:val="28"/>
          <w:szCs w:val="28"/>
          <w:u w:val="single"/>
        </w:rPr>
        <w:t>Section 4</w:t>
      </w:r>
      <w:r w:rsidR="0021273B" w:rsidRPr="00D2207C">
        <w:rPr>
          <w:bCs/>
          <w:color w:val="000000"/>
          <w:sz w:val="28"/>
          <w:szCs w:val="28"/>
          <w:u w:val="single"/>
        </w:rPr>
        <w:t>:</w:t>
      </w:r>
      <w:r w:rsidR="00D76348" w:rsidRPr="00D2207C">
        <w:rPr>
          <w:bCs/>
          <w:color w:val="000000"/>
          <w:sz w:val="28"/>
          <w:szCs w:val="28"/>
          <w:u w:val="single"/>
        </w:rPr>
        <w:tab/>
      </w:r>
      <w:r w:rsidR="00D043CB" w:rsidRPr="00D2207C">
        <w:rPr>
          <w:bCs/>
          <w:color w:val="000000"/>
          <w:sz w:val="28"/>
          <w:szCs w:val="28"/>
          <w:u w:val="single"/>
        </w:rPr>
        <w:t>BACKGROUND INFORMATION</w:t>
      </w:r>
      <w:bookmarkEnd w:id="68"/>
    </w:p>
    <w:p w14:paraId="6C2E3C40" w14:textId="77777777" w:rsidR="00C34BC5" w:rsidRPr="008952EC" w:rsidRDefault="006441AD" w:rsidP="006441AD">
      <w:pPr>
        <w:pStyle w:val="Heading2"/>
        <w:ind w:left="0"/>
        <w:rPr>
          <w:b w:val="0"/>
        </w:rPr>
      </w:pPr>
      <w:r w:rsidRPr="008952EC">
        <w:t xml:space="preserve">4.1 </w:t>
      </w:r>
      <w:r w:rsidR="00C34BC5" w:rsidRPr="008952EC">
        <w:t>Population data</w:t>
      </w:r>
    </w:p>
    <w:p w14:paraId="44CA5225" w14:textId="77777777" w:rsidR="00C34BC5" w:rsidRDefault="00C34BC5" w:rsidP="006441AD">
      <w:pPr>
        <w:pStyle w:val="NoSpacing"/>
        <w:jc w:val="both"/>
        <w:rPr>
          <w:rFonts w:ascii="Times New Roman" w:hAnsi="Times New Roman"/>
        </w:rPr>
      </w:pPr>
      <w:r w:rsidRPr="008952EC">
        <w:rPr>
          <w:rFonts w:ascii="Times New Roman" w:hAnsi="Times New Roman"/>
        </w:rPr>
        <w:t>Please indicate the most recent estimate of population in numbers including hard-to-reach populations</w:t>
      </w:r>
      <w:r w:rsidR="00246B18">
        <w:rPr>
          <w:rFonts w:ascii="Times New Roman" w:hAnsi="Times New Roman"/>
        </w:rPr>
        <w:t xml:space="preserve"> of the year under review</w:t>
      </w:r>
    </w:p>
    <w:p w14:paraId="20BE28B0" w14:textId="77777777" w:rsidR="00246B18" w:rsidRDefault="00246B18" w:rsidP="006441AD">
      <w:pPr>
        <w:pStyle w:val="NoSpacing"/>
        <w:jc w:val="both"/>
        <w:rPr>
          <w:rFonts w:ascii="Times New Roman" w:hAnsi="Times New Roman"/>
        </w:rPr>
      </w:pPr>
    </w:p>
    <w:p w14:paraId="3A2BBA36" w14:textId="77777777" w:rsidR="00246B18" w:rsidRPr="008952EC" w:rsidRDefault="00246B18" w:rsidP="005224D5">
      <w:pPr>
        <w:pStyle w:val="BodyText3"/>
        <w:rPr>
          <w:b/>
          <w:bCs/>
        </w:rPr>
      </w:pPr>
      <w:r w:rsidRPr="008952EC">
        <w:rPr>
          <w:b/>
          <w:bCs/>
        </w:rPr>
        <w:t>YEAR</w:t>
      </w:r>
      <w:r w:rsidRPr="008952EC">
        <w:rPr>
          <w:b/>
          <w:bCs/>
        </w:rPr>
        <w:tab/>
        <w:t>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2"/>
        <w:gridCol w:w="2367"/>
        <w:gridCol w:w="3220"/>
      </w:tblGrid>
      <w:tr w:rsidR="00246B18" w:rsidRPr="008952EC" w14:paraId="5FEF9AE4" w14:textId="77777777" w:rsidTr="00CD712E">
        <w:tc>
          <w:tcPr>
            <w:tcW w:w="3510" w:type="dxa"/>
            <w:shd w:val="clear" w:color="auto" w:fill="auto"/>
          </w:tcPr>
          <w:p w14:paraId="3A936E07" w14:textId="77777777" w:rsidR="00246B18" w:rsidRPr="008952EC" w:rsidRDefault="00246B18" w:rsidP="00C34BC5">
            <w:r>
              <w:t>Age groups</w:t>
            </w:r>
          </w:p>
        </w:tc>
        <w:tc>
          <w:tcPr>
            <w:tcW w:w="2415" w:type="dxa"/>
            <w:shd w:val="clear" w:color="auto" w:fill="auto"/>
          </w:tcPr>
          <w:p w14:paraId="44F0D62A" w14:textId="77777777" w:rsidR="00246B18" w:rsidRPr="008952EC" w:rsidRDefault="00246B18" w:rsidP="008076A3">
            <w:pPr>
              <w:pStyle w:val="Header"/>
              <w:tabs>
                <w:tab w:val="clear" w:pos="4320"/>
              </w:tabs>
              <w:jc w:val="both"/>
            </w:pPr>
            <w:r>
              <w:t>Number</w:t>
            </w:r>
          </w:p>
        </w:tc>
        <w:tc>
          <w:tcPr>
            <w:tcW w:w="3320" w:type="dxa"/>
          </w:tcPr>
          <w:p w14:paraId="6654D801" w14:textId="77777777" w:rsidR="00246B18" w:rsidRPr="008952EC" w:rsidDel="00246B18" w:rsidRDefault="00246B18" w:rsidP="008076A3">
            <w:pPr>
              <w:pStyle w:val="Header"/>
              <w:tabs>
                <w:tab w:val="clear" w:pos="4320"/>
              </w:tabs>
              <w:jc w:val="both"/>
            </w:pPr>
            <w:r>
              <w:t>%</w:t>
            </w:r>
          </w:p>
        </w:tc>
      </w:tr>
      <w:tr w:rsidR="00246B18" w:rsidRPr="008952EC" w14:paraId="4997E0FF" w14:textId="77777777" w:rsidTr="00CD712E">
        <w:tc>
          <w:tcPr>
            <w:tcW w:w="3510" w:type="dxa"/>
            <w:shd w:val="clear" w:color="auto" w:fill="auto"/>
          </w:tcPr>
          <w:p w14:paraId="061618B0" w14:textId="77777777" w:rsidR="00246B18" w:rsidRPr="008952EC" w:rsidRDefault="00246B18" w:rsidP="00C34BC5">
            <w:r w:rsidRPr="008952EC">
              <w:t>Children &lt; 1 year of age</w:t>
            </w:r>
          </w:p>
        </w:tc>
        <w:tc>
          <w:tcPr>
            <w:tcW w:w="2415" w:type="dxa"/>
            <w:shd w:val="clear" w:color="auto" w:fill="auto"/>
          </w:tcPr>
          <w:p w14:paraId="18BDD515" w14:textId="77777777" w:rsidR="00246B18" w:rsidRPr="008952EC" w:rsidRDefault="00246B18" w:rsidP="008076A3">
            <w:pPr>
              <w:pStyle w:val="Header"/>
              <w:tabs>
                <w:tab w:val="clear" w:pos="4320"/>
              </w:tabs>
              <w:jc w:val="both"/>
            </w:pPr>
          </w:p>
        </w:tc>
        <w:tc>
          <w:tcPr>
            <w:tcW w:w="3320" w:type="dxa"/>
          </w:tcPr>
          <w:p w14:paraId="45A4427F" w14:textId="77777777" w:rsidR="00246B18" w:rsidRPr="008952EC" w:rsidRDefault="00246B18" w:rsidP="008076A3">
            <w:pPr>
              <w:pStyle w:val="Header"/>
              <w:tabs>
                <w:tab w:val="clear" w:pos="4320"/>
              </w:tabs>
              <w:jc w:val="both"/>
            </w:pPr>
          </w:p>
        </w:tc>
      </w:tr>
      <w:tr w:rsidR="00246B18" w:rsidRPr="008952EC" w14:paraId="7728D985" w14:textId="77777777" w:rsidTr="00CD712E">
        <w:tc>
          <w:tcPr>
            <w:tcW w:w="3510" w:type="dxa"/>
            <w:shd w:val="clear" w:color="auto" w:fill="auto"/>
          </w:tcPr>
          <w:p w14:paraId="629F6ED3" w14:textId="77777777" w:rsidR="00246B18" w:rsidRPr="008952EC" w:rsidRDefault="00246B18" w:rsidP="00C34BC5">
            <w:r w:rsidRPr="008952EC">
              <w:t>Children &lt; 5 years of age</w:t>
            </w:r>
          </w:p>
        </w:tc>
        <w:tc>
          <w:tcPr>
            <w:tcW w:w="2415" w:type="dxa"/>
            <w:shd w:val="clear" w:color="auto" w:fill="auto"/>
          </w:tcPr>
          <w:p w14:paraId="196B8CD7" w14:textId="77777777" w:rsidR="00246B18" w:rsidRPr="008952EC" w:rsidRDefault="00246B18" w:rsidP="008076A3">
            <w:pPr>
              <w:pStyle w:val="Header"/>
              <w:tabs>
                <w:tab w:val="clear" w:pos="4320"/>
              </w:tabs>
              <w:jc w:val="both"/>
            </w:pPr>
          </w:p>
        </w:tc>
        <w:tc>
          <w:tcPr>
            <w:tcW w:w="3320" w:type="dxa"/>
          </w:tcPr>
          <w:p w14:paraId="4E06D511" w14:textId="77777777" w:rsidR="00246B18" w:rsidRPr="008952EC" w:rsidRDefault="00246B18" w:rsidP="008076A3">
            <w:pPr>
              <w:pStyle w:val="Header"/>
              <w:tabs>
                <w:tab w:val="clear" w:pos="4320"/>
              </w:tabs>
              <w:jc w:val="both"/>
            </w:pPr>
          </w:p>
        </w:tc>
      </w:tr>
      <w:tr w:rsidR="00246B18" w:rsidRPr="008952EC" w14:paraId="66AA7AF1" w14:textId="77777777" w:rsidTr="00CD712E">
        <w:tc>
          <w:tcPr>
            <w:tcW w:w="3510" w:type="dxa"/>
            <w:shd w:val="clear" w:color="auto" w:fill="auto"/>
          </w:tcPr>
          <w:p w14:paraId="752DB62E" w14:textId="77777777" w:rsidR="00246B18" w:rsidRPr="008952EC" w:rsidRDefault="00246B18" w:rsidP="00C34BC5">
            <w:r w:rsidRPr="008952EC">
              <w:t>Children &lt; 15 years of age</w:t>
            </w:r>
          </w:p>
        </w:tc>
        <w:tc>
          <w:tcPr>
            <w:tcW w:w="2415" w:type="dxa"/>
            <w:shd w:val="clear" w:color="auto" w:fill="auto"/>
          </w:tcPr>
          <w:p w14:paraId="75B2EE15" w14:textId="77777777" w:rsidR="00246B18" w:rsidRPr="008952EC" w:rsidRDefault="00246B18" w:rsidP="008076A3">
            <w:pPr>
              <w:pStyle w:val="Header"/>
              <w:tabs>
                <w:tab w:val="clear" w:pos="4320"/>
              </w:tabs>
              <w:jc w:val="both"/>
            </w:pPr>
          </w:p>
        </w:tc>
        <w:tc>
          <w:tcPr>
            <w:tcW w:w="3320" w:type="dxa"/>
          </w:tcPr>
          <w:p w14:paraId="6C6480B4" w14:textId="77777777" w:rsidR="00246B18" w:rsidRPr="008952EC" w:rsidRDefault="00246B18" w:rsidP="008076A3">
            <w:pPr>
              <w:pStyle w:val="Header"/>
              <w:tabs>
                <w:tab w:val="clear" w:pos="4320"/>
              </w:tabs>
              <w:jc w:val="both"/>
            </w:pPr>
          </w:p>
        </w:tc>
      </w:tr>
      <w:tr w:rsidR="00246B18" w:rsidRPr="008952EC" w14:paraId="420930A3" w14:textId="77777777" w:rsidTr="00CD712E">
        <w:tc>
          <w:tcPr>
            <w:tcW w:w="3510" w:type="dxa"/>
            <w:shd w:val="clear" w:color="auto" w:fill="auto"/>
          </w:tcPr>
          <w:p w14:paraId="353B4BA3" w14:textId="77777777" w:rsidR="00246B18" w:rsidRPr="008952EC" w:rsidRDefault="00246B18" w:rsidP="00C34BC5">
            <w:r w:rsidRPr="008952EC">
              <w:t>Total population</w:t>
            </w:r>
          </w:p>
        </w:tc>
        <w:tc>
          <w:tcPr>
            <w:tcW w:w="2415" w:type="dxa"/>
            <w:shd w:val="clear" w:color="auto" w:fill="auto"/>
          </w:tcPr>
          <w:p w14:paraId="3ED18F1F" w14:textId="77777777" w:rsidR="00246B18" w:rsidRPr="008952EC" w:rsidRDefault="00246B18" w:rsidP="008076A3">
            <w:pPr>
              <w:pStyle w:val="Header"/>
              <w:tabs>
                <w:tab w:val="clear" w:pos="4320"/>
              </w:tabs>
              <w:jc w:val="both"/>
            </w:pPr>
          </w:p>
        </w:tc>
        <w:tc>
          <w:tcPr>
            <w:tcW w:w="3320" w:type="dxa"/>
          </w:tcPr>
          <w:p w14:paraId="086C691D" w14:textId="77777777" w:rsidR="00246B18" w:rsidRPr="008952EC" w:rsidRDefault="00246B18" w:rsidP="008076A3">
            <w:pPr>
              <w:pStyle w:val="Header"/>
              <w:tabs>
                <w:tab w:val="clear" w:pos="4320"/>
              </w:tabs>
              <w:jc w:val="both"/>
            </w:pPr>
          </w:p>
        </w:tc>
      </w:tr>
    </w:tbl>
    <w:p w14:paraId="759BB268" w14:textId="77777777" w:rsidR="00C34BC5" w:rsidRPr="008952EC" w:rsidRDefault="00C34BC5" w:rsidP="00C34BC5">
      <w:pPr>
        <w:pStyle w:val="Header"/>
        <w:jc w:val="center"/>
        <w:rPr>
          <w:b/>
        </w:rPr>
      </w:pPr>
    </w:p>
    <w:p w14:paraId="71182DC6" w14:textId="77777777" w:rsidR="0071657D" w:rsidRPr="008952EC" w:rsidRDefault="0071657D" w:rsidP="008E6B6D">
      <w:pPr>
        <w:pStyle w:val="Header"/>
        <w:rPr>
          <w:b/>
          <w:i/>
        </w:rPr>
      </w:pPr>
      <w:r w:rsidRPr="008952EC">
        <w:rPr>
          <w:b/>
          <w:i/>
        </w:rPr>
        <w:t>4.1.1 High risk areas, special populations</w:t>
      </w:r>
      <w:r w:rsidR="008E6B6D" w:rsidRPr="008952EC">
        <w:rPr>
          <w:b/>
          <w:i/>
        </w:rPr>
        <w:t xml:space="preserve"> </w:t>
      </w:r>
    </w:p>
    <w:p w14:paraId="47A0F7A5" w14:textId="77777777" w:rsidR="0071657D" w:rsidRPr="008952EC" w:rsidRDefault="0071657D" w:rsidP="008E6B6D">
      <w:pPr>
        <w:pStyle w:val="Head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1977"/>
        <w:gridCol w:w="1091"/>
        <w:gridCol w:w="1237"/>
        <w:gridCol w:w="1107"/>
        <w:gridCol w:w="1730"/>
      </w:tblGrid>
      <w:tr w:rsidR="00246B18" w:rsidRPr="008952EC" w14:paraId="2B0879B1" w14:textId="77777777" w:rsidTr="005224D5">
        <w:tc>
          <w:tcPr>
            <w:tcW w:w="1916" w:type="dxa"/>
            <w:vMerge w:val="restart"/>
            <w:shd w:val="clear" w:color="auto" w:fill="auto"/>
          </w:tcPr>
          <w:p w14:paraId="05495262" w14:textId="77777777" w:rsidR="00246B18" w:rsidRPr="008952EC" w:rsidRDefault="00246B18" w:rsidP="008040C4">
            <w:pPr>
              <w:pStyle w:val="Header"/>
              <w:rPr>
                <w:i/>
              </w:rPr>
            </w:pPr>
            <w:r w:rsidRPr="008952EC">
              <w:rPr>
                <w:i/>
              </w:rPr>
              <w:t xml:space="preserve">Type of </w:t>
            </w:r>
            <w:proofErr w:type="gramStart"/>
            <w:r w:rsidRPr="008952EC">
              <w:rPr>
                <w:i/>
              </w:rPr>
              <w:t>high risk</w:t>
            </w:r>
            <w:proofErr w:type="gramEnd"/>
            <w:r w:rsidRPr="008952EC">
              <w:rPr>
                <w:i/>
              </w:rPr>
              <w:t xml:space="preserve"> area or population</w:t>
            </w:r>
            <w:r w:rsidR="00A97BDF">
              <w:rPr>
                <w:i/>
              </w:rPr>
              <w:t>*</w:t>
            </w:r>
            <w:r w:rsidRPr="008952EC">
              <w:rPr>
                <w:i/>
              </w:rPr>
              <w:t xml:space="preserve"> </w:t>
            </w:r>
          </w:p>
        </w:tc>
        <w:tc>
          <w:tcPr>
            <w:tcW w:w="2029" w:type="dxa"/>
            <w:vMerge w:val="restart"/>
            <w:shd w:val="clear" w:color="auto" w:fill="auto"/>
          </w:tcPr>
          <w:p w14:paraId="68EA1A1E" w14:textId="77777777" w:rsidR="00246B18" w:rsidRPr="008952EC" w:rsidRDefault="00246B18" w:rsidP="008040C4">
            <w:pPr>
              <w:pStyle w:val="Header"/>
              <w:rPr>
                <w:i/>
              </w:rPr>
            </w:pPr>
            <w:r w:rsidRPr="008952EC">
              <w:rPr>
                <w:i/>
              </w:rPr>
              <w:t>Major Location(s)</w:t>
            </w:r>
          </w:p>
        </w:tc>
        <w:tc>
          <w:tcPr>
            <w:tcW w:w="3534" w:type="dxa"/>
            <w:gridSpan w:val="3"/>
            <w:shd w:val="clear" w:color="auto" w:fill="auto"/>
          </w:tcPr>
          <w:p w14:paraId="77F8EAA7" w14:textId="77777777" w:rsidR="00246B18" w:rsidRPr="008952EC" w:rsidRDefault="00246B18" w:rsidP="00F46FEB">
            <w:pPr>
              <w:pStyle w:val="Header"/>
              <w:jc w:val="center"/>
              <w:rPr>
                <w:i/>
              </w:rPr>
            </w:pPr>
            <w:r w:rsidRPr="008952EC">
              <w:rPr>
                <w:i/>
              </w:rPr>
              <w:t>Estimated population</w:t>
            </w:r>
          </w:p>
        </w:tc>
        <w:tc>
          <w:tcPr>
            <w:tcW w:w="1766" w:type="dxa"/>
            <w:vMerge w:val="restart"/>
          </w:tcPr>
          <w:p w14:paraId="234F0F3E" w14:textId="77777777" w:rsidR="00246B18" w:rsidRPr="008952EC" w:rsidRDefault="00246B18" w:rsidP="00F46FEB">
            <w:pPr>
              <w:pStyle w:val="Header"/>
              <w:jc w:val="center"/>
              <w:rPr>
                <w:i/>
              </w:rPr>
            </w:pPr>
            <w:r>
              <w:rPr>
                <w:i/>
              </w:rPr>
              <w:t>Total Population</w:t>
            </w:r>
          </w:p>
        </w:tc>
      </w:tr>
      <w:tr w:rsidR="00246B18" w:rsidRPr="008952EC" w14:paraId="063BA502" w14:textId="77777777" w:rsidTr="005224D5">
        <w:tc>
          <w:tcPr>
            <w:tcW w:w="1916" w:type="dxa"/>
            <w:vMerge/>
            <w:shd w:val="clear" w:color="auto" w:fill="auto"/>
          </w:tcPr>
          <w:p w14:paraId="7F314FAB" w14:textId="77777777" w:rsidR="00246B18" w:rsidRPr="008952EC" w:rsidRDefault="00246B18" w:rsidP="008040C4">
            <w:pPr>
              <w:pStyle w:val="Header"/>
              <w:rPr>
                <w:i/>
              </w:rPr>
            </w:pPr>
          </w:p>
        </w:tc>
        <w:tc>
          <w:tcPr>
            <w:tcW w:w="2029" w:type="dxa"/>
            <w:vMerge/>
            <w:shd w:val="clear" w:color="auto" w:fill="auto"/>
          </w:tcPr>
          <w:p w14:paraId="21CA4131" w14:textId="77777777" w:rsidR="00246B18" w:rsidRPr="008952EC" w:rsidRDefault="00246B18" w:rsidP="008040C4">
            <w:pPr>
              <w:pStyle w:val="Header"/>
              <w:rPr>
                <w:i/>
              </w:rPr>
            </w:pPr>
          </w:p>
        </w:tc>
        <w:tc>
          <w:tcPr>
            <w:tcW w:w="1125" w:type="dxa"/>
            <w:shd w:val="clear" w:color="auto" w:fill="auto"/>
          </w:tcPr>
          <w:p w14:paraId="6733C832" w14:textId="77777777" w:rsidR="00246B18" w:rsidRPr="008952EC" w:rsidRDefault="00246B18" w:rsidP="008040C4">
            <w:pPr>
              <w:pStyle w:val="Header"/>
              <w:rPr>
                <w:i/>
              </w:rPr>
            </w:pPr>
            <w:r w:rsidRPr="008952EC">
              <w:rPr>
                <w:i/>
              </w:rPr>
              <w:t>&lt;1 Year</w:t>
            </w:r>
          </w:p>
        </w:tc>
        <w:tc>
          <w:tcPr>
            <w:tcW w:w="1275" w:type="dxa"/>
            <w:shd w:val="clear" w:color="auto" w:fill="auto"/>
          </w:tcPr>
          <w:p w14:paraId="4894065F" w14:textId="77777777" w:rsidR="00246B18" w:rsidRPr="008952EC" w:rsidRDefault="00246B18" w:rsidP="008040C4">
            <w:pPr>
              <w:pStyle w:val="Header"/>
              <w:rPr>
                <w:i/>
              </w:rPr>
            </w:pPr>
            <w:r w:rsidRPr="008952EC">
              <w:rPr>
                <w:i/>
              </w:rPr>
              <w:t>&lt;5 Years</w:t>
            </w:r>
          </w:p>
        </w:tc>
        <w:tc>
          <w:tcPr>
            <w:tcW w:w="1134" w:type="dxa"/>
            <w:shd w:val="clear" w:color="auto" w:fill="auto"/>
          </w:tcPr>
          <w:p w14:paraId="71C54D0A" w14:textId="77777777" w:rsidR="00246B18" w:rsidRPr="008952EC" w:rsidRDefault="00246B18" w:rsidP="008040C4">
            <w:pPr>
              <w:pStyle w:val="Header"/>
              <w:rPr>
                <w:i/>
              </w:rPr>
            </w:pPr>
            <w:r w:rsidRPr="008952EC">
              <w:rPr>
                <w:i/>
              </w:rPr>
              <w:t>&lt;15 Years</w:t>
            </w:r>
          </w:p>
        </w:tc>
        <w:tc>
          <w:tcPr>
            <w:tcW w:w="1766" w:type="dxa"/>
            <w:vMerge/>
          </w:tcPr>
          <w:p w14:paraId="3929735E" w14:textId="77777777" w:rsidR="00246B18" w:rsidRPr="008952EC" w:rsidRDefault="00246B18" w:rsidP="008040C4">
            <w:pPr>
              <w:pStyle w:val="Header"/>
              <w:rPr>
                <w:i/>
              </w:rPr>
            </w:pPr>
          </w:p>
        </w:tc>
      </w:tr>
      <w:tr w:rsidR="00246B18" w:rsidRPr="008952EC" w14:paraId="6F1C259D" w14:textId="77777777" w:rsidTr="005224D5">
        <w:tc>
          <w:tcPr>
            <w:tcW w:w="1916" w:type="dxa"/>
            <w:shd w:val="clear" w:color="auto" w:fill="auto"/>
          </w:tcPr>
          <w:p w14:paraId="3935F89F" w14:textId="77777777" w:rsidR="00246B18" w:rsidRPr="008952EC" w:rsidRDefault="00246B18" w:rsidP="008040C4">
            <w:pPr>
              <w:pStyle w:val="Header"/>
              <w:rPr>
                <w:i/>
              </w:rPr>
            </w:pPr>
          </w:p>
        </w:tc>
        <w:tc>
          <w:tcPr>
            <w:tcW w:w="2029" w:type="dxa"/>
            <w:shd w:val="clear" w:color="auto" w:fill="auto"/>
          </w:tcPr>
          <w:p w14:paraId="668FBCC2" w14:textId="77777777" w:rsidR="00246B18" w:rsidRPr="008952EC" w:rsidRDefault="00246B18" w:rsidP="008040C4">
            <w:pPr>
              <w:pStyle w:val="Header"/>
              <w:rPr>
                <w:i/>
              </w:rPr>
            </w:pPr>
          </w:p>
        </w:tc>
        <w:tc>
          <w:tcPr>
            <w:tcW w:w="1125" w:type="dxa"/>
            <w:shd w:val="clear" w:color="auto" w:fill="auto"/>
          </w:tcPr>
          <w:p w14:paraId="334945E1" w14:textId="77777777" w:rsidR="00246B18" w:rsidRPr="008952EC" w:rsidRDefault="00246B18" w:rsidP="008040C4">
            <w:pPr>
              <w:pStyle w:val="Header"/>
              <w:rPr>
                <w:i/>
              </w:rPr>
            </w:pPr>
          </w:p>
        </w:tc>
        <w:tc>
          <w:tcPr>
            <w:tcW w:w="1275" w:type="dxa"/>
            <w:shd w:val="clear" w:color="auto" w:fill="auto"/>
          </w:tcPr>
          <w:p w14:paraId="1D0A95B1" w14:textId="77777777" w:rsidR="00246B18" w:rsidRPr="008952EC" w:rsidRDefault="00246B18" w:rsidP="008040C4">
            <w:pPr>
              <w:pStyle w:val="Header"/>
              <w:rPr>
                <w:i/>
              </w:rPr>
            </w:pPr>
          </w:p>
        </w:tc>
        <w:tc>
          <w:tcPr>
            <w:tcW w:w="1134" w:type="dxa"/>
            <w:shd w:val="clear" w:color="auto" w:fill="auto"/>
          </w:tcPr>
          <w:p w14:paraId="3A1D6FAF" w14:textId="77777777" w:rsidR="00246B18" w:rsidRPr="008952EC" w:rsidRDefault="00246B18" w:rsidP="008040C4">
            <w:pPr>
              <w:pStyle w:val="Header"/>
              <w:rPr>
                <w:i/>
              </w:rPr>
            </w:pPr>
          </w:p>
        </w:tc>
        <w:tc>
          <w:tcPr>
            <w:tcW w:w="1766" w:type="dxa"/>
          </w:tcPr>
          <w:p w14:paraId="165251E3" w14:textId="77777777" w:rsidR="00246B18" w:rsidRPr="008952EC" w:rsidRDefault="00246B18" w:rsidP="008040C4">
            <w:pPr>
              <w:pStyle w:val="Header"/>
              <w:rPr>
                <w:i/>
              </w:rPr>
            </w:pPr>
          </w:p>
        </w:tc>
      </w:tr>
      <w:tr w:rsidR="00246B18" w:rsidRPr="008952EC" w14:paraId="2AB1A2CD" w14:textId="77777777" w:rsidTr="005224D5">
        <w:tc>
          <w:tcPr>
            <w:tcW w:w="1916" w:type="dxa"/>
            <w:shd w:val="clear" w:color="auto" w:fill="auto"/>
          </w:tcPr>
          <w:p w14:paraId="25DBE210" w14:textId="77777777" w:rsidR="00246B18" w:rsidRPr="008952EC" w:rsidRDefault="00246B18" w:rsidP="008040C4">
            <w:pPr>
              <w:pStyle w:val="Header"/>
              <w:rPr>
                <w:i/>
              </w:rPr>
            </w:pPr>
          </w:p>
        </w:tc>
        <w:tc>
          <w:tcPr>
            <w:tcW w:w="2029" w:type="dxa"/>
            <w:shd w:val="clear" w:color="auto" w:fill="auto"/>
          </w:tcPr>
          <w:p w14:paraId="7F7C342F" w14:textId="77777777" w:rsidR="00246B18" w:rsidRPr="008952EC" w:rsidRDefault="00246B18" w:rsidP="008040C4">
            <w:pPr>
              <w:pStyle w:val="Header"/>
              <w:rPr>
                <w:i/>
              </w:rPr>
            </w:pPr>
          </w:p>
        </w:tc>
        <w:tc>
          <w:tcPr>
            <w:tcW w:w="1125" w:type="dxa"/>
            <w:shd w:val="clear" w:color="auto" w:fill="auto"/>
          </w:tcPr>
          <w:p w14:paraId="5AEAEE00" w14:textId="77777777" w:rsidR="00246B18" w:rsidRPr="008952EC" w:rsidRDefault="00246B18" w:rsidP="008040C4">
            <w:pPr>
              <w:pStyle w:val="Header"/>
              <w:rPr>
                <w:i/>
              </w:rPr>
            </w:pPr>
          </w:p>
        </w:tc>
        <w:tc>
          <w:tcPr>
            <w:tcW w:w="1275" w:type="dxa"/>
            <w:shd w:val="clear" w:color="auto" w:fill="auto"/>
          </w:tcPr>
          <w:p w14:paraId="01B96AD1" w14:textId="77777777" w:rsidR="00246B18" w:rsidRPr="008952EC" w:rsidRDefault="00246B18" w:rsidP="008040C4">
            <w:pPr>
              <w:pStyle w:val="Header"/>
              <w:rPr>
                <w:i/>
              </w:rPr>
            </w:pPr>
          </w:p>
        </w:tc>
        <w:tc>
          <w:tcPr>
            <w:tcW w:w="1134" w:type="dxa"/>
            <w:shd w:val="clear" w:color="auto" w:fill="auto"/>
          </w:tcPr>
          <w:p w14:paraId="41438E38" w14:textId="77777777" w:rsidR="00246B18" w:rsidRPr="008952EC" w:rsidRDefault="00246B18" w:rsidP="008040C4">
            <w:pPr>
              <w:pStyle w:val="Header"/>
              <w:rPr>
                <w:i/>
              </w:rPr>
            </w:pPr>
          </w:p>
        </w:tc>
        <w:tc>
          <w:tcPr>
            <w:tcW w:w="1766" w:type="dxa"/>
          </w:tcPr>
          <w:p w14:paraId="57B3E053" w14:textId="77777777" w:rsidR="00246B18" w:rsidRPr="008952EC" w:rsidRDefault="00246B18" w:rsidP="008040C4">
            <w:pPr>
              <w:pStyle w:val="Header"/>
              <w:rPr>
                <w:i/>
              </w:rPr>
            </w:pPr>
          </w:p>
        </w:tc>
      </w:tr>
      <w:tr w:rsidR="00246B18" w:rsidRPr="008952EC" w14:paraId="3F04D032" w14:textId="77777777" w:rsidTr="005224D5">
        <w:tc>
          <w:tcPr>
            <w:tcW w:w="1916" w:type="dxa"/>
            <w:shd w:val="clear" w:color="auto" w:fill="auto"/>
          </w:tcPr>
          <w:p w14:paraId="7BBF535B" w14:textId="77777777" w:rsidR="00246B18" w:rsidRPr="008952EC" w:rsidRDefault="00246B18" w:rsidP="008040C4">
            <w:pPr>
              <w:pStyle w:val="Header"/>
              <w:rPr>
                <w:i/>
              </w:rPr>
            </w:pPr>
          </w:p>
        </w:tc>
        <w:tc>
          <w:tcPr>
            <w:tcW w:w="2029" w:type="dxa"/>
            <w:shd w:val="clear" w:color="auto" w:fill="auto"/>
          </w:tcPr>
          <w:p w14:paraId="75EDD5CC" w14:textId="77777777" w:rsidR="00246B18" w:rsidRPr="008952EC" w:rsidRDefault="00246B18" w:rsidP="008040C4">
            <w:pPr>
              <w:pStyle w:val="Header"/>
              <w:rPr>
                <w:i/>
              </w:rPr>
            </w:pPr>
          </w:p>
        </w:tc>
        <w:tc>
          <w:tcPr>
            <w:tcW w:w="1125" w:type="dxa"/>
            <w:shd w:val="clear" w:color="auto" w:fill="auto"/>
          </w:tcPr>
          <w:p w14:paraId="402FEA2C" w14:textId="77777777" w:rsidR="00246B18" w:rsidRPr="008952EC" w:rsidRDefault="00246B18" w:rsidP="008040C4">
            <w:pPr>
              <w:pStyle w:val="Header"/>
              <w:rPr>
                <w:i/>
              </w:rPr>
            </w:pPr>
          </w:p>
        </w:tc>
        <w:tc>
          <w:tcPr>
            <w:tcW w:w="1275" w:type="dxa"/>
            <w:shd w:val="clear" w:color="auto" w:fill="auto"/>
          </w:tcPr>
          <w:p w14:paraId="09376597" w14:textId="77777777" w:rsidR="00246B18" w:rsidRPr="008952EC" w:rsidRDefault="00246B18" w:rsidP="008040C4">
            <w:pPr>
              <w:pStyle w:val="Header"/>
              <w:rPr>
                <w:i/>
              </w:rPr>
            </w:pPr>
          </w:p>
        </w:tc>
        <w:tc>
          <w:tcPr>
            <w:tcW w:w="1134" w:type="dxa"/>
            <w:shd w:val="clear" w:color="auto" w:fill="auto"/>
          </w:tcPr>
          <w:p w14:paraId="2D410FE6" w14:textId="77777777" w:rsidR="00246B18" w:rsidRPr="008952EC" w:rsidRDefault="00246B18" w:rsidP="008040C4">
            <w:pPr>
              <w:pStyle w:val="Header"/>
              <w:rPr>
                <w:i/>
              </w:rPr>
            </w:pPr>
          </w:p>
        </w:tc>
        <w:tc>
          <w:tcPr>
            <w:tcW w:w="1766" w:type="dxa"/>
          </w:tcPr>
          <w:p w14:paraId="340BAD51" w14:textId="77777777" w:rsidR="00246B18" w:rsidRPr="008952EC" w:rsidRDefault="00246B18" w:rsidP="008040C4">
            <w:pPr>
              <w:pStyle w:val="Header"/>
              <w:rPr>
                <w:i/>
              </w:rPr>
            </w:pPr>
          </w:p>
        </w:tc>
      </w:tr>
      <w:tr w:rsidR="00246B18" w:rsidRPr="008952EC" w14:paraId="497F0636" w14:textId="77777777" w:rsidTr="005224D5">
        <w:tc>
          <w:tcPr>
            <w:tcW w:w="1916" w:type="dxa"/>
            <w:shd w:val="clear" w:color="auto" w:fill="auto"/>
          </w:tcPr>
          <w:p w14:paraId="36B3EADA" w14:textId="77777777" w:rsidR="00246B18" w:rsidRPr="008952EC" w:rsidRDefault="00246B18" w:rsidP="008040C4">
            <w:pPr>
              <w:pStyle w:val="Header"/>
              <w:rPr>
                <w:i/>
              </w:rPr>
            </w:pPr>
          </w:p>
        </w:tc>
        <w:tc>
          <w:tcPr>
            <w:tcW w:w="2029" w:type="dxa"/>
            <w:shd w:val="clear" w:color="auto" w:fill="auto"/>
          </w:tcPr>
          <w:p w14:paraId="2F457B1F" w14:textId="77777777" w:rsidR="00246B18" w:rsidRPr="008952EC" w:rsidRDefault="00246B18" w:rsidP="008040C4">
            <w:pPr>
              <w:pStyle w:val="Header"/>
              <w:rPr>
                <w:i/>
              </w:rPr>
            </w:pPr>
          </w:p>
        </w:tc>
        <w:tc>
          <w:tcPr>
            <w:tcW w:w="1125" w:type="dxa"/>
            <w:shd w:val="clear" w:color="auto" w:fill="auto"/>
          </w:tcPr>
          <w:p w14:paraId="17912A82" w14:textId="77777777" w:rsidR="00246B18" w:rsidRPr="008952EC" w:rsidRDefault="00246B18" w:rsidP="008040C4">
            <w:pPr>
              <w:pStyle w:val="Header"/>
              <w:rPr>
                <w:i/>
              </w:rPr>
            </w:pPr>
          </w:p>
        </w:tc>
        <w:tc>
          <w:tcPr>
            <w:tcW w:w="1275" w:type="dxa"/>
            <w:shd w:val="clear" w:color="auto" w:fill="auto"/>
          </w:tcPr>
          <w:p w14:paraId="37187353" w14:textId="77777777" w:rsidR="00246B18" w:rsidRPr="008952EC" w:rsidRDefault="00246B18" w:rsidP="008040C4">
            <w:pPr>
              <w:pStyle w:val="Header"/>
              <w:rPr>
                <w:i/>
              </w:rPr>
            </w:pPr>
          </w:p>
        </w:tc>
        <w:tc>
          <w:tcPr>
            <w:tcW w:w="1134" w:type="dxa"/>
            <w:shd w:val="clear" w:color="auto" w:fill="auto"/>
          </w:tcPr>
          <w:p w14:paraId="400D1689" w14:textId="77777777" w:rsidR="00246B18" w:rsidRPr="008952EC" w:rsidRDefault="00246B18" w:rsidP="008040C4">
            <w:pPr>
              <w:pStyle w:val="Header"/>
              <w:rPr>
                <w:i/>
              </w:rPr>
            </w:pPr>
          </w:p>
        </w:tc>
        <w:tc>
          <w:tcPr>
            <w:tcW w:w="1766" w:type="dxa"/>
          </w:tcPr>
          <w:p w14:paraId="51266860" w14:textId="77777777" w:rsidR="00246B18" w:rsidRPr="008952EC" w:rsidRDefault="00246B18" w:rsidP="008040C4">
            <w:pPr>
              <w:pStyle w:val="Header"/>
              <w:rPr>
                <w:i/>
              </w:rPr>
            </w:pPr>
          </w:p>
        </w:tc>
      </w:tr>
    </w:tbl>
    <w:p w14:paraId="291E2F91" w14:textId="77777777" w:rsidR="008E6B6D" w:rsidRDefault="008E6B6D" w:rsidP="008E6B6D">
      <w:pPr>
        <w:pStyle w:val="Header"/>
        <w:rPr>
          <w:i/>
        </w:rPr>
      </w:pPr>
      <w:r w:rsidRPr="008952EC">
        <w:rPr>
          <w:i/>
        </w:rPr>
        <w:t>NB: please add additional rows, if needed.</w:t>
      </w:r>
    </w:p>
    <w:p w14:paraId="0613A160" w14:textId="77777777" w:rsidR="00A97BDF" w:rsidRPr="00A97BDF" w:rsidRDefault="000C0F12" w:rsidP="005224D5">
      <w:pPr>
        <w:rPr>
          <w:i/>
        </w:rPr>
      </w:pPr>
      <w:r>
        <w:rPr>
          <w:i/>
        </w:rPr>
        <w:t>*</w:t>
      </w:r>
      <w:r w:rsidR="00A97BDF">
        <w:rPr>
          <w:i/>
        </w:rPr>
        <w:t xml:space="preserve">High risk population may include: </w:t>
      </w:r>
      <w:r w:rsidR="00A97BDF" w:rsidRPr="005224D5">
        <w:rPr>
          <w:i/>
        </w:rPr>
        <w:t>Minorities (religious or ethnic); Refugees / internally displaced; Migrants; Low Population Immunity; Low Surveillance Indicators; Difficult to access; Others (please specify)</w:t>
      </w:r>
      <w:r w:rsidR="00A97BDF">
        <w:rPr>
          <w:i/>
        </w:rPr>
        <w:t xml:space="preserve"> </w:t>
      </w:r>
    </w:p>
    <w:p w14:paraId="3A228F3B" w14:textId="77777777" w:rsidR="0071657D" w:rsidRPr="008952EC" w:rsidRDefault="0071657D" w:rsidP="004C03B7">
      <w:pPr>
        <w:pStyle w:val="Header"/>
        <w:rPr>
          <w:b/>
          <w:i/>
        </w:rPr>
      </w:pPr>
    </w:p>
    <w:p w14:paraId="5ADD9C7B" w14:textId="77777777" w:rsidR="00C34BC5" w:rsidRPr="008952EC" w:rsidRDefault="006441AD" w:rsidP="006441AD">
      <w:pPr>
        <w:pStyle w:val="Heading2"/>
        <w:ind w:left="0"/>
        <w:rPr>
          <w:b w:val="0"/>
        </w:rPr>
      </w:pPr>
      <w:bookmarkStart w:id="69" w:name="_Toc515952729"/>
      <w:r w:rsidRPr="008952EC">
        <w:t xml:space="preserve">4.2 </w:t>
      </w:r>
      <w:r w:rsidR="00C34BC5" w:rsidRPr="008952EC">
        <w:t>Poliovirus history</w:t>
      </w:r>
      <w:bookmarkEnd w:id="69"/>
    </w:p>
    <w:p w14:paraId="02C8F08E" w14:textId="77777777" w:rsidR="00C34BC5" w:rsidRPr="008952EC" w:rsidRDefault="00C34BC5" w:rsidP="006441AD">
      <w:pPr>
        <w:pStyle w:val="NoSpacing"/>
        <w:jc w:val="both"/>
        <w:rPr>
          <w:rFonts w:ascii="Times New Roman" w:hAnsi="Times New Roman"/>
        </w:rPr>
      </w:pPr>
      <w:r w:rsidRPr="008952EC">
        <w:rPr>
          <w:rFonts w:ascii="Times New Roman" w:hAnsi="Times New Roman"/>
        </w:rPr>
        <w:t xml:space="preserve">Please indicate the dates of </w:t>
      </w:r>
      <w:r w:rsidRPr="00344E96">
        <w:rPr>
          <w:rFonts w:ascii="Times New Roman" w:hAnsi="Times New Roman"/>
          <w:b/>
          <w:bCs/>
          <w:u w:val="single"/>
        </w:rPr>
        <w:t>last detection of polioviruses (date of onset or detection)</w:t>
      </w:r>
      <w:r w:rsidRPr="008952EC">
        <w:rPr>
          <w:rFonts w:ascii="Times New Roman" w:hAnsi="Times New Roman"/>
        </w:rPr>
        <w:t xml:space="preserve"> by type of poliovirus surveillance. For wild poliovirus please provide information on both indigenous and imported cases</w:t>
      </w:r>
    </w:p>
    <w:p w14:paraId="71C13134" w14:textId="77777777" w:rsidR="00C34BC5" w:rsidRPr="008952EC" w:rsidRDefault="00C34BC5" w:rsidP="00C34BC5">
      <w:pPr>
        <w:pStyle w:val="NoSpacing"/>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3"/>
        <w:gridCol w:w="1935"/>
        <w:gridCol w:w="1522"/>
        <w:gridCol w:w="1382"/>
        <w:gridCol w:w="1447"/>
      </w:tblGrid>
      <w:tr w:rsidR="000C0F12" w:rsidRPr="008952EC" w14:paraId="6D984957" w14:textId="77777777" w:rsidTr="005224D5">
        <w:tc>
          <w:tcPr>
            <w:tcW w:w="1515" w:type="pct"/>
            <w:vMerge w:val="restart"/>
            <w:shd w:val="clear" w:color="auto" w:fill="auto"/>
          </w:tcPr>
          <w:p w14:paraId="1B898BE2" w14:textId="77777777" w:rsidR="000C0F12" w:rsidRPr="008952EC" w:rsidRDefault="000C0F12" w:rsidP="00C34BC5">
            <w:r w:rsidRPr="008952EC">
              <w:t>Poliovirus</w:t>
            </w:r>
          </w:p>
        </w:tc>
        <w:tc>
          <w:tcPr>
            <w:tcW w:w="1917" w:type="pct"/>
            <w:gridSpan w:val="2"/>
            <w:shd w:val="clear" w:color="auto" w:fill="auto"/>
          </w:tcPr>
          <w:p w14:paraId="06C82E8D" w14:textId="77777777" w:rsidR="000C0F12" w:rsidRPr="008952EC" w:rsidRDefault="000C0F12" w:rsidP="008076A3">
            <w:pPr>
              <w:pStyle w:val="Header"/>
              <w:tabs>
                <w:tab w:val="clear" w:pos="4320"/>
              </w:tabs>
              <w:jc w:val="center"/>
            </w:pPr>
            <w:r w:rsidRPr="008952EC">
              <w:t>AFP surveillance or notification of suspected poliomyelitis</w:t>
            </w:r>
          </w:p>
        </w:tc>
        <w:tc>
          <w:tcPr>
            <w:tcW w:w="1568" w:type="pct"/>
            <w:gridSpan w:val="2"/>
          </w:tcPr>
          <w:p w14:paraId="48AE9BB5" w14:textId="77777777" w:rsidR="000C0F12" w:rsidRPr="008952EC" w:rsidRDefault="000C0F12" w:rsidP="008076A3">
            <w:pPr>
              <w:pStyle w:val="Header"/>
              <w:tabs>
                <w:tab w:val="clear" w:pos="4320"/>
              </w:tabs>
              <w:jc w:val="center"/>
            </w:pPr>
            <w:r w:rsidRPr="008952EC">
              <w:t>Environmental surveillance</w:t>
            </w:r>
          </w:p>
        </w:tc>
      </w:tr>
      <w:tr w:rsidR="000C0F12" w:rsidRPr="008952EC" w14:paraId="407520A2" w14:textId="77777777" w:rsidTr="005224D5">
        <w:tc>
          <w:tcPr>
            <w:tcW w:w="1515" w:type="pct"/>
            <w:vMerge/>
            <w:shd w:val="clear" w:color="auto" w:fill="auto"/>
          </w:tcPr>
          <w:p w14:paraId="06427F9A" w14:textId="77777777" w:rsidR="000C0F12" w:rsidRPr="008952EC" w:rsidRDefault="000C0F12" w:rsidP="000C0F12"/>
        </w:tc>
        <w:tc>
          <w:tcPr>
            <w:tcW w:w="1073" w:type="pct"/>
            <w:shd w:val="clear" w:color="auto" w:fill="auto"/>
          </w:tcPr>
          <w:p w14:paraId="4025E720" w14:textId="77777777" w:rsidR="000C0F12" w:rsidRPr="008952EC" w:rsidRDefault="000C0F12" w:rsidP="000C0F12">
            <w:pPr>
              <w:pStyle w:val="Header"/>
              <w:tabs>
                <w:tab w:val="clear" w:pos="4320"/>
              </w:tabs>
            </w:pPr>
            <w:r>
              <w:t>Indigenous</w:t>
            </w:r>
          </w:p>
        </w:tc>
        <w:tc>
          <w:tcPr>
            <w:tcW w:w="844" w:type="pct"/>
          </w:tcPr>
          <w:p w14:paraId="0920889A" w14:textId="77777777" w:rsidR="000C0F12" w:rsidRPr="008952EC" w:rsidRDefault="000C0F12" w:rsidP="000C0F12">
            <w:pPr>
              <w:pStyle w:val="Header"/>
              <w:tabs>
                <w:tab w:val="clear" w:pos="4320"/>
              </w:tabs>
            </w:pPr>
            <w:r>
              <w:t>Imported</w:t>
            </w:r>
          </w:p>
        </w:tc>
        <w:tc>
          <w:tcPr>
            <w:tcW w:w="766" w:type="pct"/>
          </w:tcPr>
          <w:p w14:paraId="4025247B" w14:textId="77777777" w:rsidR="000C0F12" w:rsidRPr="008952EC" w:rsidRDefault="000C0F12" w:rsidP="000C0F12">
            <w:pPr>
              <w:pStyle w:val="Header"/>
              <w:tabs>
                <w:tab w:val="clear" w:pos="4320"/>
              </w:tabs>
            </w:pPr>
            <w:r>
              <w:t>Indigenous</w:t>
            </w:r>
          </w:p>
        </w:tc>
        <w:tc>
          <w:tcPr>
            <w:tcW w:w="802" w:type="pct"/>
            <w:shd w:val="clear" w:color="auto" w:fill="auto"/>
          </w:tcPr>
          <w:p w14:paraId="6BF566C9" w14:textId="77777777" w:rsidR="000C0F12" w:rsidRPr="008952EC" w:rsidRDefault="000C0F12" w:rsidP="000C0F12">
            <w:pPr>
              <w:pStyle w:val="Header"/>
              <w:tabs>
                <w:tab w:val="clear" w:pos="4320"/>
              </w:tabs>
            </w:pPr>
            <w:r>
              <w:t>Imported</w:t>
            </w:r>
          </w:p>
        </w:tc>
      </w:tr>
      <w:tr w:rsidR="000C0F12" w:rsidRPr="008952EC" w14:paraId="07AE55AA" w14:textId="77777777" w:rsidTr="005224D5">
        <w:tc>
          <w:tcPr>
            <w:tcW w:w="1515" w:type="pct"/>
            <w:shd w:val="clear" w:color="auto" w:fill="auto"/>
          </w:tcPr>
          <w:p w14:paraId="6871CB2E" w14:textId="77777777" w:rsidR="000C0F12" w:rsidRPr="008952EC" w:rsidRDefault="000C0F12" w:rsidP="000C0F12">
            <w:r w:rsidRPr="008952EC">
              <w:t>Wild poliovirus type 1</w:t>
            </w:r>
          </w:p>
        </w:tc>
        <w:tc>
          <w:tcPr>
            <w:tcW w:w="1073" w:type="pct"/>
            <w:shd w:val="clear" w:color="auto" w:fill="auto"/>
          </w:tcPr>
          <w:p w14:paraId="708C85DD" w14:textId="77777777" w:rsidR="000C0F12" w:rsidRPr="008952EC" w:rsidRDefault="000C0F12" w:rsidP="000C0F12">
            <w:pPr>
              <w:pStyle w:val="Header"/>
              <w:tabs>
                <w:tab w:val="clear" w:pos="4320"/>
              </w:tabs>
            </w:pPr>
          </w:p>
        </w:tc>
        <w:tc>
          <w:tcPr>
            <w:tcW w:w="844" w:type="pct"/>
          </w:tcPr>
          <w:p w14:paraId="59F86D8A" w14:textId="77777777" w:rsidR="000C0F12" w:rsidRPr="008952EC" w:rsidRDefault="000C0F12" w:rsidP="000C0F12">
            <w:pPr>
              <w:pStyle w:val="Header"/>
              <w:tabs>
                <w:tab w:val="clear" w:pos="4320"/>
              </w:tabs>
            </w:pPr>
          </w:p>
        </w:tc>
        <w:tc>
          <w:tcPr>
            <w:tcW w:w="766" w:type="pct"/>
          </w:tcPr>
          <w:p w14:paraId="2A8F2385" w14:textId="77777777" w:rsidR="000C0F12" w:rsidRPr="008952EC" w:rsidRDefault="000C0F12" w:rsidP="000C0F12">
            <w:pPr>
              <w:pStyle w:val="Header"/>
              <w:tabs>
                <w:tab w:val="clear" w:pos="4320"/>
              </w:tabs>
            </w:pPr>
          </w:p>
        </w:tc>
        <w:tc>
          <w:tcPr>
            <w:tcW w:w="802" w:type="pct"/>
            <w:shd w:val="clear" w:color="auto" w:fill="auto"/>
          </w:tcPr>
          <w:p w14:paraId="50527DBB" w14:textId="77777777" w:rsidR="000C0F12" w:rsidRPr="008952EC" w:rsidRDefault="000C0F12" w:rsidP="000C0F12">
            <w:pPr>
              <w:pStyle w:val="Header"/>
              <w:tabs>
                <w:tab w:val="clear" w:pos="4320"/>
              </w:tabs>
            </w:pPr>
          </w:p>
        </w:tc>
      </w:tr>
      <w:tr w:rsidR="000C0F12" w:rsidRPr="008952EC" w14:paraId="4FC81E26" w14:textId="77777777" w:rsidTr="005224D5">
        <w:tc>
          <w:tcPr>
            <w:tcW w:w="1515" w:type="pct"/>
            <w:shd w:val="clear" w:color="auto" w:fill="auto"/>
          </w:tcPr>
          <w:p w14:paraId="46190F5C" w14:textId="77777777" w:rsidR="000C0F12" w:rsidRPr="008952EC" w:rsidRDefault="000C0F12" w:rsidP="000C0F12">
            <w:r w:rsidRPr="008952EC">
              <w:t>Wild poliovirus type 2</w:t>
            </w:r>
          </w:p>
        </w:tc>
        <w:tc>
          <w:tcPr>
            <w:tcW w:w="1073" w:type="pct"/>
            <w:shd w:val="clear" w:color="auto" w:fill="auto"/>
          </w:tcPr>
          <w:p w14:paraId="4A6F0387" w14:textId="77777777" w:rsidR="000C0F12" w:rsidRPr="008952EC" w:rsidRDefault="000C0F12" w:rsidP="000C0F12">
            <w:pPr>
              <w:pStyle w:val="Header"/>
              <w:tabs>
                <w:tab w:val="clear" w:pos="4320"/>
              </w:tabs>
            </w:pPr>
          </w:p>
        </w:tc>
        <w:tc>
          <w:tcPr>
            <w:tcW w:w="844" w:type="pct"/>
          </w:tcPr>
          <w:p w14:paraId="1FE73A58" w14:textId="77777777" w:rsidR="000C0F12" w:rsidRPr="008952EC" w:rsidRDefault="000C0F12" w:rsidP="000C0F12">
            <w:pPr>
              <w:pStyle w:val="Header"/>
              <w:tabs>
                <w:tab w:val="clear" w:pos="4320"/>
              </w:tabs>
            </w:pPr>
          </w:p>
        </w:tc>
        <w:tc>
          <w:tcPr>
            <w:tcW w:w="766" w:type="pct"/>
          </w:tcPr>
          <w:p w14:paraId="04B615D1" w14:textId="77777777" w:rsidR="000C0F12" w:rsidRPr="008952EC" w:rsidRDefault="000C0F12" w:rsidP="000C0F12">
            <w:pPr>
              <w:pStyle w:val="Header"/>
              <w:tabs>
                <w:tab w:val="clear" w:pos="4320"/>
              </w:tabs>
            </w:pPr>
          </w:p>
        </w:tc>
        <w:tc>
          <w:tcPr>
            <w:tcW w:w="802" w:type="pct"/>
            <w:shd w:val="clear" w:color="auto" w:fill="auto"/>
          </w:tcPr>
          <w:p w14:paraId="586FB037" w14:textId="77777777" w:rsidR="000C0F12" w:rsidRPr="008952EC" w:rsidRDefault="000C0F12" w:rsidP="000C0F12">
            <w:pPr>
              <w:pStyle w:val="Header"/>
              <w:tabs>
                <w:tab w:val="clear" w:pos="4320"/>
              </w:tabs>
            </w:pPr>
          </w:p>
        </w:tc>
      </w:tr>
      <w:tr w:rsidR="000C0F12" w:rsidRPr="008952EC" w14:paraId="0784ED91" w14:textId="77777777" w:rsidTr="005224D5">
        <w:tc>
          <w:tcPr>
            <w:tcW w:w="1515" w:type="pct"/>
            <w:shd w:val="clear" w:color="auto" w:fill="auto"/>
          </w:tcPr>
          <w:p w14:paraId="4B396E6C" w14:textId="77777777" w:rsidR="000C0F12" w:rsidRPr="008952EC" w:rsidRDefault="000C0F12" w:rsidP="000C0F12">
            <w:r w:rsidRPr="008952EC">
              <w:t>Wild poliovirus type 3</w:t>
            </w:r>
          </w:p>
        </w:tc>
        <w:tc>
          <w:tcPr>
            <w:tcW w:w="1073" w:type="pct"/>
            <w:shd w:val="clear" w:color="auto" w:fill="auto"/>
          </w:tcPr>
          <w:p w14:paraId="754DFE2C" w14:textId="77777777" w:rsidR="000C0F12" w:rsidRPr="008952EC" w:rsidRDefault="000C0F12" w:rsidP="000C0F12">
            <w:pPr>
              <w:pStyle w:val="Header"/>
              <w:tabs>
                <w:tab w:val="clear" w:pos="4320"/>
              </w:tabs>
            </w:pPr>
          </w:p>
        </w:tc>
        <w:tc>
          <w:tcPr>
            <w:tcW w:w="844" w:type="pct"/>
          </w:tcPr>
          <w:p w14:paraId="4C1CCF20" w14:textId="77777777" w:rsidR="000C0F12" w:rsidRPr="008952EC" w:rsidRDefault="000C0F12" w:rsidP="000C0F12">
            <w:pPr>
              <w:pStyle w:val="Header"/>
              <w:tabs>
                <w:tab w:val="clear" w:pos="4320"/>
              </w:tabs>
            </w:pPr>
          </w:p>
        </w:tc>
        <w:tc>
          <w:tcPr>
            <w:tcW w:w="766" w:type="pct"/>
          </w:tcPr>
          <w:p w14:paraId="0842E342" w14:textId="77777777" w:rsidR="000C0F12" w:rsidRPr="008952EC" w:rsidRDefault="000C0F12" w:rsidP="000C0F12">
            <w:pPr>
              <w:pStyle w:val="Header"/>
              <w:tabs>
                <w:tab w:val="clear" w:pos="4320"/>
              </w:tabs>
            </w:pPr>
          </w:p>
        </w:tc>
        <w:tc>
          <w:tcPr>
            <w:tcW w:w="802" w:type="pct"/>
            <w:shd w:val="clear" w:color="auto" w:fill="auto"/>
          </w:tcPr>
          <w:p w14:paraId="09150C48" w14:textId="77777777" w:rsidR="000C0F12" w:rsidRPr="008952EC" w:rsidRDefault="000C0F12" w:rsidP="000C0F12">
            <w:pPr>
              <w:pStyle w:val="Header"/>
              <w:tabs>
                <w:tab w:val="clear" w:pos="4320"/>
              </w:tabs>
            </w:pPr>
          </w:p>
        </w:tc>
      </w:tr>
      <w:tr w:rsidR="000C0F12" w:rsidRPr="008952EC" w14:paraId="41E665EF" w14:textId="77777777" w:rsidTr="005224D5">
        <w:tc>
          <w:tcPr>
            <w:tcW w:w="1515" w:type="pct"/>
            <w:shd w:val="clear" w:color="auto" w:fill="auto"/>
          </w:tcPr>
          <w:p w14:paraId="119A8B20" w14:textId="77777777" w:rsidR="000C0F12" w:rsidRPr="008952EC" w:rsidRDefault="000C0F12" w:rsidP="000C0F12">
            <w:r w:rsidRPr="008952EC">
              <w:t>VDPV1*</w:t>
            </w:r>
          </w:p>
        </w:tc>
        <w:tc>
          <w:tcPr>
            <w:tcW w:w="1073" w:type="pct"/>
            <w:shd w:val="clear" w:color="auto" w:fill="auto"/>
          </w:tcPr>
          <w:p w14:paraId="70D80DFC" w14:textId="77777777" w:rsidR="000C0F12" w:rsidRPr="008952EC" w:rsidRDefault="000C0F12" w:rsidP="000C0F12">
            <w:pPr>
              <w:pStyle w:val="Header"/>
              <w:tabs>
                <w:tab w:val="clear" w:pos="4320"/>
              </w:tabs>
            </w:pPr>
          </w:p>
        </w:tc>
        <w:tc>
          <w:tcPr>
            <w:tcW w:w="844" w:type="pct"/>
          </w:tcPr>
          <w:p w14:paraId="2B9D61B4" w14:textId="77777777" w:rsidR="000C0F12" w:rsidRPr="008952EC" w:rsidRDefault="000C0F12" w:rsidP="000C0F12">
            <w:pPr>
              <w:pStyle w:val="Header"/>
              <w:tabs>
                <w:tab w:val="clear" w:pos="4320"/>
              </w:tabs>
            </w:pPr>
          </w:p>
        </w:tc>
        <w:tc>
          <w:tcPr>
            <w:tcW w:w="766" w:type="pct"/>
          </w:tcPr>
          <w:p w14:paraId="4FB9F242" w14:textId="77777777" w:rsidR="000C0F12" w:rsidRPr="008952EC" w:rsidRDefault="000C0F12" w:rsidP="000C0F12">
            <w:pPr>
              <w:pStyle w:val="Header"/>
              <w:tabs>
                <w:tab w:val="clear" w:pos="4320"/>
              </w:tabs>
            </w:pPr>
          </w:p>
        </w:tc>
        <w:tc>
          <w:tcPr>
            <w:tcW w:w="802" w:type="pct"/>
            <w:shd w:val="clear" w:color="auto" w:fill="auto"/>
          </w:tcPr>
          <w:p w14:paraId="2B8FACD6" w14:textId="77777777" w:rsidR="000C0F12" w:rsidRPr="008952EC" w:rsidRDefault="000C0F12" w:rsidP="000C0F12">
            <w:pPr>
              <w:pStyle w:val="Header"/>
              <w:tabs>
                <w:tab w:val="clear" w:pos="4320"/>
              </w:tabs>
            </w:pPr>
          </w:p>
        </w:tc>
      </w:tr>
      <w:tr w:rsidR="000C0F12" w:rsidRPr="008952EC" w14:paraId="481CB266" w14:textId="77777777" w:rsidTr="005224D5">
        <w:tc>
          <w:tcPr>
            <w:tcW w:w="1515" w:type="pct"/>
            <w:shd w:val="clear" w:color="auto" w:fill="auto"/>
          </w:tcPr>
          <w:p w14:paraId="3EE153A5" w14:textId="77777777" w:rsidR="000C0F12" w:rsidRPr="008952EC" w:rsidRDefault="000C0F12" w:rsidP="000C0F12">
            <w:r w:rsidRPr="008952EC">
              <w:t>VDPV2*</w:t>
            </w:r>
          </w:p>
        </w:tc>
        <w:tc>
          <w:tcPr>
            <w:tcW w:w="1073" w:type="pct"/>
            <w:shd w:val="clear" w:color="auto" w:fill="auto"/>
          </w:tcPr>
          <w:p w14:paraId="6552C844" w14:textId="77777777" w:rsidR="000C0F12" w:rsidRPr="008952EC" w:rsidRDefault="000C0F12" w:rsidP="000C0F12">
            <w:pPr>
              <w:pStyle w:val="Header"/>
              <w:tabs>
                <w:tab w:val="clear" w:pos="4320"/>
              </w:tabs>
            </w:pPr>
          </w:p>
        </w:tc>
        <w:tc>
          <w:tcPr>
            <w:tcW w:w="844" w:type="pct"/>
          </w:tcPr>
          <w:p w14:paraId="33D9C50D" w14:textId="77777777" w:rsidR="000C0F12" w:rsidRPr="008952EC" w:rsidRDefault="000C0F12" w:rsidP="000C0F12">
            <w:pPr>
              <w:pStyle w:val="Header"/>
              <w:tabs>
                <w:tab w:val="clear" w:pos="4320"/>
              </w:tabs>
            </w:pPr>
          </w:p>
        </w:tc>
        <w:tc>
          <w:tcPr>
            <w:tcW w:w="766" w:type="pct"/>
          </w:tcPr>
          <w:p w14:paraId="44695039" w14:textId="77777777" w:rsidR="000C0F12" w:rsidRPr="008952EC" w:rsidRDefault="000C0F12" w:rsidP="000C0F12">
            <w:pPr>
              <w:pStyle w:val="Header"/>
              <w:tabs>
                <w:tab w:val="clear" w:pos="4320"/>
              </w:tabs>
            </w:pPr>
          </w:p>
        </w:tc>
        <w:tc>
          <w:tcPr>
            <w:tcW w:w="802" w:type="pct"/>
            <w:shd w:val="clear" w:color="auto" w:fill="auto"/>
          </w:tcPr>
          <w:p w14:paraId="17378602" w14:textId="77777777" w:rsidR="000C0F12" w:rsidRPr="008952EC" w:rsidRDefault="000C0F12" w:rsidP="000C0F12">
            <w:pPr>
              <w:pStyle w:val="Header"/>
              <w:tabs>
                <w:tab w:val="clear" w:pos="4320"/>
              </w:tabs>
            </w:pPr>
          </w:p>
        </w:tc>
      </w:tr>
      <w:tr w:rsidR="000C0F12" w:rsidRPr="008952EC" w14:paraId="61B853F9" w14:textId="77777777" w:rsidTr="005224D5">
        <w:tc>
          <w:tcPr>
            <w:tcW w:w="1515" w:type="pct"/>
            <w:shd w:val="clear" w:color="auto" w:fill="auto"/>
          </w:tcPr>
          <w:p w14:paraId="0FF4CB53" w14:textId="77777777" w:rsidR="000C0F12" w:rsidRPr="008952EC" w:rsidRDefault="000C0F12" w:rsidP="000C0F12">
            <w:r w:rsidRPr="008952EC">
              <w:t>VDPV3*</w:t>
            </w:r>
          </w:p>
        </w:tc>
        <w:tc>
          <w:tcPr>
            <w:tcW w:w="1073" w:type="pct"/>
            <w:shd w:val="clear" w:color="auto" w:fill="auto"/>
          </w:tcPr>
          <w:p w14:paraId="3D28E194" w14:textId="77777777" w:rsidR="000C0F12" w:rsidRPr="008952EC" w:rsidRDefault="000C0F12" w:rsidP="000C0F12">
            <w:pPr>
              <w:pStyle w:val="Header"/>
              <w:tabs>
                <w:tab w:val="clear" w:pos="4320"/>
              </w:tabs>
            </w:pPr>
          </w:p>
        </w:tc>
        <w:tc>
          <w:tcPr>
            <w:tcW w:w="844" w:type="pct"/>
          </w:tcPr>
          <w:p w14:paraId="6462CDF8" w14:textId="77777777" w:rsidR="000C0F12" w:rsidRPr="008952EC" w:rsidRDefault="000C0F12" w:rsidP="000C0F12">
            <w:pPr>
              <w:pStyle w:val="Header"/>
              <w:tabs>
                <w:tab w:val="clear" w:pos="4320"/>
              </w:tabs>
            </w:pPr>
          </w:p>
        </w:tc>
        <w:tc>
          <w:tcPr>
            <w:tcW w:w="766" w:type="pct"/>
          </w:tcPr>
          <w:p w14:paraId="3D848FD1" w14:textId="77777777" w:rsidR="000C0F12" w:rsidRPr="008952EC" w:rsidRDefault="000C0F12" w:rsidP="000C0F12">
            <w:pPr>
              <w:pStyle w:val="Header"/>
              <w:tabs>
                <w:tab w:val="clear" w:pos="4320"/>
              </w:tabs>
            </w:pPr>
          </w:p>
        </w:tc>
        <w:tc>
          <w:tcPr>
            <w:tcW w:w="802" w:type="pct"/>
            <w:shd w:val="clear" w:color="auto" w:fill="auto"/>
          </w:tcPr>
          <w:p w14:paraId="218E0DE8" w14:textId="77777777" w:rsidR="000C0F12" w:rsidRPr="008952EC" w:rsidRDefault="000C0F12" w:rsidP="000C0F12">
            <w:pPr>
              <w:pStyle w:val="Header"/>
              <w:tabs>
                <w:tab w:val="clear" w:pos="4320"/>
              </w:tabs>
            </w:pPr>
          </w:p>
        </w:tc>
      </w:tr>
      <w:tr w:rsidR="009E590A" w:rsidRPr="008952EC" w14:paraId="57E07261" w14:textId="77777777" w:rsidTr="009E590A">
        <w:tc>
          <w:tcPr>
            <w:tcW w:w="1515" w:type="pct"/>
            <w:shd w:val="clear" w:color="auto" w:fill="auto"/>
          </w:tcPr>
          <w:p w14:paraId="777A575D" w14:textId="77777777" w:rsidR="009E590A" w:rsidRPr="008952EC" w:rsidRDefault="009E590A" w:rsidP="000C0F12">
            <w:r w:rsidRPr="008952EC">
              <w:t>Sabin poliovirus type 1</w:t>
            </w:r>
          </w:p>
        </w:tc>
        <w:tc>
          <w:tcPr>
            <w:tcW w:w="1917" w:type="pct"/>
            <w:gridSpan w:val="2"/>
            <w:shd w:val="clear" w:color="auto" w:fill="auto"/>
          </w:tcPr>
          <w:p w14:paraId="2B7677CF" w14:textId="77777777" w:rsidR="009E590A" w:rsidRPr="008952EC" w:rsidRDefault="009E590A" w:rsidP="000C0F12">
            <w:pPr>
              <w:pStyle w:val="Header"/>
              <w:tabs>
                <w:tab w:val="clear" w:pos="4320"/>
              </w:tabs>
            </w:pPr>
          </w:p>
        </w:tc>
        <w:tc>
          <w:tcPr>
            <w:tcW w:w="1568" w:type="pct"/>
            <w:gridSpan w:val="2"/>
          </w:tcPr>
          <w:p w14:paraId="7ADEFEC3" w14:textId="77777777" w:rsidR="009E590A" w:rsidRPr="008952EC" w:rsidRDefault="009E590A" w:rsidP="000C0F12">
            <w:pPr>
              <w:pStyle w:val="Header"/>
              <w:tabs>
                <w:tab w:val="clear" w:pos="4320"/>
              </w:tabs>
            </w:pPr>
          </w:p>
        </w:tc>
      </w:tr>
      <w:tr w:rsidR="009E590A" w:rsidRPr="008952EC" w14:paraId="4703E6B9" w14:textId="77777777" w:rsidTr="009E590A">
        <w:tc>
          <w:tcPr>
            <w:tcW w:w="1515" w:type="pct"/>
            <w:shd w:val="clear" w:color="auto" w:fill="auto"/>
          </w:tcPr>
          <w:p w14:paraId="5890D0AC" w14:textId="77777777" w:rsidR="009E590A" w:rsidRPr="008952EC" w:rsidRDefault="009E590A" w:rsidP="000C0F12">
            <w:r w:rsidRPr="008952EC">
              <w:t>Sabin poliovirus type 2</w:t>
            </w:r>
          </w:p>
        </w:tc>
        <w:tc>
          <w:tcPr>
            <w:tcW w:w="1917" w:type="pct"/>
            <w:gridSpan w:val="2"/>
            <w:shd w:val="clear" w:color="auto" w:fill="auto"/>
          </w:tcPr>
          <w:p w14:paraId="46A243BB" w14:textId="77777777" w:rsidR="009E590A" w:rsidRPr="008952EC" w:rsidRDefault="009E590A" w:rsidP="000C0F12">
            <w:pPr>
              <w:pStyle w:val="Header"/>
              <w:tabs>
                <w:tab w:val="clear" w:pos="4320"/>
              </w:tabs>
            </w:pPr>
          </w:p>
        </w:tc>
        <w:tc>
          <w:tcPr>
            <w:tcW w:w="1568" w:type="pct"/>
            <w:gridSpan w:val="2"/>
          </w:tcPr>
          <w:p w14:paraId="5A0D3054" w14:textId="77777777" w:rsidR="009E590A" w:rsidRPr="008952EC" w:rsidRDefault="009E590A" w:rsidP="000C0F12">
            <w:pPr>
              <w:pStyle w:val="Header"/>
              <w:tabs>
                <w:tab w:val="clear" w:pos="4320"/>
              </w:tabs>
            </w:pPr>
          </w:p>
        </w:tc>
      </w:tr>
      <w:tr w:rsidR="009E590A" w:rsidRPr="008952EC" w14:paraId="1E105819" w14:textId="77777777" w:rsidTr="009E590A">
        <w:tc>
          <w:tcPr>
            <w:tcW w:w="1515" w:type="pct"/>
            <w:shd w:val="clear" w:color="auto" w:fill="auto"/>
          </w:tcPr>
          <w:p w14:paraId="7BB729BC" w14:textId="77777777" w:rsidR="009E590A" w:rsidRPr="008952EC" w:rsidRDefault="009E590A" w:rsidP="000C0F12">
            <w:r w:rsidRPr="008952EC">
              <w:t>Sabin poliovirus type 3</w:t>
            </w:r>
          </w:p>
        </w:tc>
        <w:tc>
          <w:tcPr>
            <w:tcW w:w="1917" w:type="pct"/>
            <w:gridSpan w:val="2"/>
            <w:shd w:val="clear" w:color="auto" w:fill="auto"/>
          </w:tcPr>
          <w:p w14:paraId="3CC90C08" w14:textId="77777777" w:rsidR="009E590A" w:rsidRPr="008952EC" w:rsidRDefault="009E590A" w:rsidP="000C0F12">
            <w:pPr>
              <w:pStyle w:val="Header"/>
              <w:tabs>
                <w:tab w:val="clear" w:pos="4320"/>
              </w:tabs>
            </w:pPr>
          </w:p>
        </w:tc>
        <w:tc>
          <w:tcPr>
            <w:tcW w:w="1568" w:type="pct"/>
            <w:gridSpan w:val="2"/>
          </w:tcPr>
          <w:p w14:paraId="07DF56C4" w14:textId="77777777" w:rsidR="009E590A" w:rsidRPr="008952EC" w:rsidRDefault="009E590A" w:rsidP="000C0F12">
            <w:pPr>
              <w:pStyle w:val="Header"/>
              <w:tabs>
                <w:tab w:val="clear" w:pos="4320"/>
              </w:tabs>
            </w:pPr>
          </w:p>
        </w:tc>
      </w:tr>
    </w:tbl>
    <w:p w14:paraId="74108814" w14:textId="77777777" w:rsidR="00C34BC5" w:rsidRPr="008952EC" w:rsidRDefault="00C34BC5" w:rsidP="0000385E">
      <w:pPr>
        <w:pStyle w:val="Header"/>
        <w:tabs>
          <w:tab w:val="clear" w:pos="4320"/>
        </w:tabs>
        <w:rPr>
          <w:sz w:val="20"/>
          <w:szCs w:val="16"/>
        </w:rPr>
      </w:pPr>
      <w:r w:rsidRPr="008952EC">
        <w:rPr>
          <w:sz w:val="20"/>
          <w:szCs w:val="16"/>
        </w:rPr>
        <w:t xml:space="preserve">* Please indicate a type of </w:t>
      </w:r>
      <w:r w:rsidR="00B913C3">
        <w:rPr>
          <w:sz w:val="20"/>
          <w:szCs w:val="16"/>
        </w:rPr>
        <w:t xml:space="preserve">the last </w:t>
      </w:r>
      <w:r w:rsidRPr="008952EC">
        <w:rPr>
          <w:sz w:val="20"/>
          <w:szCs w:val="16"/>
        </w:rPr>
        <w:t xml:space="preserve">VDPV: (a) – ambiguous, (i) – immunodeficiency-related or (c) – circulating </w:t>
      </w:r>
    </w:p>
    <w:p w14:paraId="39414EAB" w14:textId="77777777" w:rsidR="00BB0810" w:rsidRPr="008952EC" w:rsidRDefault="00E03377" w:rsidP="005224D5">
      <w:pPr>
        <w:pStyle w:val="Heading1"/>
        <w:rPr>
          <w:b w:val="0"/>
          <w:caps/>
          <w:sz w:val="28"/>
        </w:rPr>
      </w:pPr>
      <w:r w:rsidRPr="008952EC">
        <w:br w:type="page"/>
      </w:r>
      <w:bookmarkStart w:id="70" w:name="_Toc29997523"/>
      <w:r w:rsidR="00D043CB" w:rsidRPr="005224D5">
        <w:rPr>
          <w:bCs/>
          <w:color w:val="000000"/>
          <w:sz w:val="28"/>
          <w:szCs w:val="28"/>
          <w:u w:val="single"/>
        </w:rPr>
        <w:t xml:space="preserve">Section </w:t>
      </w:r>
      <w:r w:rsidR="00C000B3" w:rsidRPr="005224D5">
        <w:rPr>
          <w:bCs/>
          <w:color w:val="000000"/>
          <w:sz w:val="28"/>
          <w:szCs w:val="28"/>
          <w:u w:val="single"/>
        </w:rPr>
        <w:t>5</w:t>
      </w:r>
      <w:r w:rsidR="0021273B" w:rsidRPr="005224D5">
        <w:rPr>
          <w:bCs/>
          <w:color w:val="000000"/>
          <w:sz w:val="28"/>
          <w:szCs w:val="28"/>
          <w:u w:val="single"/>
        </w:rPr>
        <w:t>:</w:t>
      </w:r>
      <w:r w:rsidR="00D76348">
        <w:rPr>
          <w:bCs/>
          <w:color w:val="000000"/>
          <w:sz w:val="28"/>
          <w:szCs w:val="28"/>
          <w:u w:val="single"/>
        </w:rPr>
        <w:tab/>
      </w:r>
      <w:r w:rsidR="00C000B3" w:rsidRPr="005224D5">
        <w:rPr>
          <w:bCs/>
          <w:color w:val="000000"/>
          <w:sz w:val="28"/>
          <w:szCs w:val="28"/>
          <w:u w:val="single"/>
        </w:rPr>
        <w:t>PERFORMANCES</w:t>
      </w:r>
      <w:r w:rsidR="00BB0810" w:rsidRPr="005224D5">
        <w:rPr>
          <w:bCs/>
          <w:color w:val="000000"/>
          <w:sz w:val="28"/>
          <w:szCs w:val="28"/>
          <w:u w:val="single"/>
        </w:rPr>
        <w:t xml:space="preserve"> OF AFP SURVEILLANCE </w:t>
      </w:r>
      <w:r w:rsidR="00D76348">
        <w:rPr>
          <w:bCs/>
          <w:color w:val="000000"/>
          <w:sz w:val="28"/>
          <w:szCs w:val="28"/>
          <w:u w:val="single"/>
        </w:rPr>
        <w:t>AND ANALYSIS</w:t>
      </w:r>
      <w:bookmarkEnd w:id="70"/>
    </w:p>
    <w:p w14:paraId="1973C313" w14:textId="77777777" w:rsidR="00C000B3" w:rsidRDefault="00C000B3" w:rsidP="00D043CB">
      <w:pPr>
        <w:spacing w:line="360" w:lineRule="auto"/>
        <w:ind w:right="-961"/>
        <w:rPr>
          <w:sz w:val="12"/>
          <w:szCs w:val="6"/>
        </w:rPr>
      </w:pPr>
    </w:p>
    <w:p w14:paraId="090F7849" w14:textId="77777777" w:rsidR="00444AAE" w:rsidRPr="008952EC" w:rsidRDefault="00444AAE" w:rsidP="00D043CB">
      <w:pPr>
        <w:spacing w:line="360" w:lineRule="auto"/>
        <w:ind w:right="-961"/>
        <w:rPr>
          <w:sz w:val="12"/>
          <w:szCs w:val="6"/>
        </w:rPr>
      </w:pPr>
    </w:p>
    <w:p w14:paraId="31864DD4" w14:textId="77777777" w:rsidR="006B2961" w:rsidRPr="008952EC" w:rsidRDefault="006B2961" w:rsidP="00C000B3">
      <w:pPr>
        <w:pStyle w:val="Heading2"/>
        <w:numPr>
          <w:ilvl w:val="1"/>
          <w:numId w:val="97"/>
        </w:numPr>
        <w:rPr>
          <w:b w:val="0"/>
        </w:rPr>
      </w:pPr>
      <w:r w:rsidRPr="008952EC">
        <w:t>Type of surveillance for polioviruses</w:t>
      </w:r>
    </w:p>
    <w:p w14:paraId="08649888" w14:textId="77777777" w:rsidR="006B2961" w:rsidRPr="008952EC" w:rsidRDefault="00C000B3" w:rsidP="006B2961">
      <w:pPr>
        <w:pStyle w:val="NoSpacing"/>
        <w:rPr>
          <w:rFonts w:ascii="Times New Roman" w:hAnsi="Times New Roman"/>
        </w:rPr>
      </w:pPr>
      <w:r w:rsidRPr="008952EC">
        <w:rPr>
          <w:rFonts w:ascii="Times New Roman" w:hAnsi="Times New Roman"/>
        </w:rPr>
        <w:t>Check</w:t>
      </w:r>
      <w:r w:rsidR="006B2961" w:rsidRPr="008952EC">
        <w:rPr>
          <w:rFonts w:ascii="Times New Roman" w:hAnsi="Times New Roman"/>
        </w:rPr>
        <w:t xml:space="preserve"> the appropriate bo</w:t>
      </w:r>
      <w:r w:rsidRPr="008952EC">
        <w:rPr>
          <w:rFonts w:ascii="Times New Roman" w:hAnsi="Times New Roman"/>
        </w:rPr>
        <w:t>x for each type of surveillance</w:t>
      </w:r>
      <w:r w:rsidR="006B2961" w:rsidRPr="008952EC">
        <w:rPr>
          <w:rFonts w:ascii="Times New Roman" w:hAnsi="Times New Roman"/>
        </w:rPr>
        <w:t xml:space="preserve">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4A0" w:firstRow="1" w:lastRow="0" w:firstColumn="1" w:lastColumn="0" w:noHBand="0" w:noVBand="1"/>
      </w:tblPr>
      <w:tblGrid>
        <w:gridCol w:w="3468"/>
        <w:gridCol w:w="1409"/>
        <w:gridCol w:w="2641"/>
        <w:gridCol w:w="1491"/>
      </w:tblGrid>
      <w:tr w:rsidR="006B2961" w:rsidRPr="008952EC" w14:paraId="75898E05" w14:textId="77777777" w:rsidTr="00C000B3">
        <w:tc>
          <w:tcPr>
            <w:tcW w:w="3528" w:type="dxa"/>
            <w:shd w:val="clear" w:color="auto" w:fill="FFFFFF"/>
          </w:tcPr>
          <w:p w14:paraId="163C5D12" w14:textId="77777777" w:rsidR="006B2961" w:rsidRPr="008952EC" w:rsidRDefault="006B2961" w:rsidP="00C34BC5">
            <w:pPr>
              <w:pStyle w:val="Header"/>
              <w:tabs>
                <w:tab w:val="clear" w:pos="4320"/>
                <w:tab w:val="clear" w:pos="8640"/>
              </w:tabs>
              <w:spacing w:before="120" w:after="120"/>
            </w:pPr>
            <w:r w:rsidRPr="008952EC">
              <w:t>Type of surveillance</w:t>
            </w:r>
          </w:p>
        </w:tc>
        <w:tc>
          <w:tcPr>
            <w:tcW w:w="1440" w:type="dxa"/>
            <w:shd w:val="clear" w:color="auto" w:fill="FFFFFF"/>
          </w:tcPr>
          <w:p w14:paraId="24CB2FD7" w14:textId="77777777" w:rsidR="006B2961" w:rsidRPr="008952EC" w:rsidRDefault="006B2961" w:rsidP="00C34BC5">
            <w:pPr>
              <w:pStyle w:val="Header"/>
              <w:tabs>
                <w:tab w:val="clear" w:pos="4320"/>
                <w:tab w:val="clear" w:pos="8640"/>
              </w:tabs>
              <w:spacing w:before="120" w:after="120"/>
              <w:jc w:val="center"/>
            </w:pPr>
            <w:r w:rsidRPr="008952EC">
              <w:t>YES</w:t>
            </w:r>
          </w:p>
        </w:tc>
        <w:tc>
          <w:tcPr>
            <w:tcW w:w="2700" w:type="dxa"/>
            <w:shd w:val="clear" w:color="auto" w:fill="FFFFFF"/>
          </w:tcPr>
          <w:p w14:paraId="21F71CB4" w14:textId="77777777" w:rsidR="006B2961" w:rsidRPr="008952EC" w:rsidRDefault="006B2961" w:rsidP="00C34BC5">
            <w:pPr>
              <w:pStyle w:val="Header"/>
              <w:tabs>
                <w:tab w:val="clear" w:pos="4320"/>
                <w:tab w:val="clear" w:pos="8640"/>
              </w:tabs>
              <w:spacing w:before="120" w:after="120"/>
              <w:jc w:val="center"/>
            </w:pPr>
            <w:r w:rsidRPr="008952EC">
              <w:t xml:space="preserve">If YES, </w:t>
            </w:r>
          </w:p>
          <w:p w14:paraId="2014F7D0" w14:textId="77777777" w:rsidR="006B2961" w:rsidRPr="008952EC" w:rsidRDefault="009E590A" w:rsidP="00C34BC5">
            <w:pPr>
              <w:pStyle w:val="Header"/>
              <w:tabs>
                <w:tab w:val="clear" w:pos="4320"/>
                <w:tab w:val="clear" w:pos="8640"/>
              </w:tabs>
              <w:spacing w:before="120" w:after="120"/>
              <w:jc w:val="center"/>
            </w:pPr>
            <w:r>
              <w:t xml:space="preserve">Please mention the </w:t>
            </w:r>
            <w:r w:rsidR="006B2961" w:rsidRPr="008952EC">
              <w:t>year introduced</w:t>
            </w:r>
          </w:p>
        </w:tc>
        <w:tc>
          <w:tcPr>
            <w:tcW w:w="1530" w:type="dxa"/>
            <w:shd w:val="clear" w:color="auto" w:fill="FFFFFF"/>
          </w:tcPr>
          <w:p w14:paraId="5F73B8E8" w14:textId="77777777" w:rsidR="006B2961" w:rsidRPr="008952EC" w:rsidRDefault="006B2961" w:rsidP="00C34BC5">
            <w:pPr>
              <w:pStyle w:val="Header"/>
              <w:tabs>
                <w:tab w:val="clear" w:pos="4320"/>
                <w:tab w:val="clear" w:pos="8640"/>
              </w:tabs>
              <w:spacing w:before="120" w:after="120"/>
              <w:jc w:val="center"/>
            </w:pPr>
            <w:r w:rsidRPr="008952EC">
              <w:t>NO</w:t>
            </w:r>
          </w:p>
        </w:tc>
      </w:tr>
      <w:tr w:rsidR="006B2961" w:rsidRPr="008952EC" w14:paraId="0328C324" w14:textId="77777777" w:rsidTr="00C000B3">
        <w:tc>
          <w:tcPr>
            <w:tcW w:w="3528" w:type="dxa"/>
            <w:shd w:val="clear" w:color="auto" w:fill="FFFFFF"/>
          </w:tcPr>
          <w:p w14:paraId="391A4BAE" w14:textId="77777777" w:rsidR="006B2961" w:rsidRPr="008952EC" w:rsidRDefault="006B2961" w:rsidP="00C34BC5">
            <w:pPr>
              <w:pStyle w:val="Header"/>
              <w:tabs>
                <w:tab w:val="clear" w:pos="4320"/>
                <w:tab w:val="clear" w:pos="8640"/>
              </w:tabs>
              <w:spacing w:before="120" w:after="120"/>
            </w:pPr>
            <w:r w:rsidRPr="008952EC">
              <w:t>AFP surveillance</w:t>
            </w:r>
          </w:p>
        </w:tc>
        <w:tc>
          <w:tcPr>
            <w:tcW w:w="1440" w:type="dxa"/>
            <w:shd w:val="clear" w:color="auto" w:fill="FFFFFF"/>
          </w:tcPr>
          <w:p w14:paraId="40D62169" w14:textId="77777777" w:rsidR="006B2961" w:rsidRPr="008952EC" w:rsidRDefault="006B2961" w:rsidP="00C34BC5">
            <w:pPr>
              <w:pStyle w:val="Header"/>
              <w:tabs>
                <w:tab w:val="clear" w:pos="4320"/>
                <w:tab w:val="clear" w:pos="8640"/>
              </w:tabs>
              <w:spacing w:before="120" w:after="120"/>
              <w:jc w:val="center"/>
            </w:pPr>
            <w:r w:rsidRPr="008952EC">
              <w:fldChar w:fldCharType="begin">
                <w:ffData>
                  <w:name w:val="T2511Y"/>
                  <w:enabled/>
                  <w:calcOnExit w:val="0"/>
                  <w:checkBox>
                    <w:sizeAuto/>
                    <w:default w:val="0"/>
                  </w:checkBox>
                </w:ffData>
              </w:fldChar>
            </w:r>
            <w:bookmarkStart w:id="71" w:name="T2511Y"/>
            <w:r w:rsidRPr="008952EC">
              <w:instrText xml:space="preserve"> FORMCHECKBOX </w:instrText>
            </w:r>
            <w:r w:rsidR="00A860BA">
              <w:fldChar w:fldCharType="separate"/>
            </w:r>
            <w:r w:rsidRPr="008952EC">
              <w:fldChar w:fldCharType="end"/>
            </w:r>
            <w:bookmarkEnd w:id="71"/>
          </w:p>
        </w:tc>
        <w:tc>
          <w:tcPr>
            <w:tcW w:w="2700" w:type="dxa"/>
            <w:shd w:val="clear" w:color="auto" w:fill="FFFFFF"/>
          </w:tcPr>
          <w:p w14:paraId="71CC92C2" w14:textId="77777777" w:rsidR="006B2961" w:rsidRPr="008952EC" w:rsidRDefault="006B2961" w:rsidP="00C34BC5">
            <w:pPr>
              <w:pStyle w:val="Header"/>
              <w:tabs>
                <w:tab w:val="clear" w:pos="4320"/>
                <w:tab w:val="clear" w:pos="8640"/>
              </w:tabs>
              <w:spacing w:before="120" w:after="120"/>
              <w:jc w:val="center"/>
            </w:pPr>
          </w:p>
        </w:tc>
        <w:bookmarkStart w:id="72" w:name="T2511N"/>
        <w:tc>
          <w:tcPr>
            <w:tcW w:w="1530" w:type="dxa"/>
            <w:shd w:val="clear" w:color="auto" w:fill="FFFFFF"/>
          </w:tcPr>
          <w:p w14:paraId="5026FF9B" w14:textId="77777777" w:rsidR="006B2961" w:rsidRPr="008952EC" w:rsidRDefault="006B2961" w:rsidP="00C34BC5">
            <w:pPr>
              <w:pStyle w:val="Header"/>
              <w:tabs>
                <w:tab w:val="clear" w:pos="4320"/>
                <w:tab w:val="clear" w:pos="8640"/>
              </w:tabs>
              <w:spacing w:before="120" w:after="120"/>
              <w:jc w:val="center"/>
            </w:pPr>
            <w:r w:rsidRPr="008952EC">
              <w:fldChar w:fldCharType="begin">
                <w:ffData>
                  <w:name w:val="T2511N"/>
                  <w:enabled/>
                  <w:calcOnExit w:val="0"/>
                  <w:checkBox>
                    <w:sizeAuto/>
                    <w:default w:val="0"/>
                  </w:checkBox>
                </w:ffData>
              </w:fldChar>
            </w:r>
            <w:r w:rsidRPr="008952EC">
              <w:instrText xml:space="preserve"> FORMCHECKBOX </w:instrText>
            </w:r>
            <w:r w:rsidR="00A860BA">
              <w:fldChar w:fldCharType="separate"/>
            </w:r>
            <w:r w:rsidRPr="008952EC">
              <w:fldChar w:fldCharType="end"/>
            </w:r>
            <w:bookmarkEnd w:id="72"/>
          </w:p>
        </w:tc>
      </w:tr>
      <w:tr w:rsidR="006B2961" w:rsidRPr="008952EC" w14:paraId="50BC38A6" w14:textId="77777777" w:rsidTr="00C000B3">
        <w:tc>
          <w:tcPr>
            <w:tcW w:w="3528" w:type="dxa"/>
            <w:shd w:val="clear" w:color="auto" w:fill="FFFFFF"/>
          </w:tcPr>
          <w:p w14:paraId="4DD2E9C9" w14:textId="77777777" w:rsidR="006B2961" w:rsidRPr="008952EC" w:rsidRDefault="006B2961" w:rsidP="00C34BC5">
            <w:pPr>
              <w:pStyle w:val="Header"/>
              <w:tabs>
                <w:tab w:val="clear" w:pos="4320"/>
                <w:tab w:val="clear" w:pos="8640"/>
              </w:tabs>
              <w:spacing w:before="120" w:after="120"/>
            </w:pPr>
            <w:r w:rsidRPr="008952EC">
              <w:t>Environmental surveillance</w:t>
            </w:r>
          </w:p>
        </w:tc>
        <w:bookmarkStart w:id="73" w:name="T2512Y"/>
        <w:tc>
          <w:tcPr>
            <w:tcW w:w="1440" w:type="dxa"/>
            <w:shd w:val="clear" w:color="auto" w:fill="FFFFFF"/>
          </w:tcPr>
          <w:p w14:paraId="2F5F9638" w14:textId="77777777" w:rsidR="006B2961" w:rsidRPr="008952EC" w:rsidRDefault="006B2961" w:rsidP="00C34BC5">
            <w:pPr>
              <w:pStyle w:val="Header"/>
              <w:tabs>
                <w:tab w:val="clear" w:pos="4320"/>
                <w:tab w:val="clear" w:pos="8640"/>
              </w:tabs>
              <w:spacing w:before="120" w:after="120"/>
              <w:jc w:val="center"/>
            </w:pPr>
            <w:r w:rsidRPr="008952EC">
              <w:fldChar w:fldCharType="begin">
                <w:ffData>
                  <w:name w:val="T2512Y"/>
                  <w:enabled/>
                  <w:calcOnExit w:val="0"/>
                  <w:checkBox>
                    <w:sizeAuto/>
                    <w:default w:val="0"/>
                    <w:checked w:val="0"/>
                  </w:checkBox>
                </w:ffData>
              </w:fldChar>
            </w:r>
            <w:r w:rsidRPr="008952EC">
              <w:instrText xml:space="preserve"> FORMCHECKBOX </w:instrText>
            </w:r>
            <w:r w:rsidR="00A860BA">
              <w:fldChar w:fldCharType="separate"/>
            </w:r>
            <w:r w:rsidRPr="008952EC">
              <w:fldChar w:fldCharType="end"/>
            </w:r>
            <w:bookmarkEnd w:id="73"/>
          </w:p>
        </w:tc>
        <w:tc>
          <w:tcPr>
            <w:tcW w:w="2700" w:type="dxa"/>
            <w:shd w:val="clear" w:color="auto" w:fill="FFFFFF"/>
          </w:tcPr>
          <w:p w14:paraId="0112B6CB" w14:textId="77777777" w:rsidR="006B2961" w:rsidRPr="008952EC" w:rsidRDefault="006B2961" w:rsidP="00C34BC5">
            <w:pPr>
              <w:pStyle w:val="Header"/>
              <w:tabs>
                <w:tab w:val="clear" w:pos="4320"/>
                <w:tab w:val="clear" w:pos="8640"/>
              </w:tabs>
              <w:spacing w:before="120" w:after="120"/>
              <w:jc w:val="center"/>
            </w:pPr>
          </w:p>
        </w:tc>
        <w:bookmarkStart w:id="74" w:name="T2512N"/>
        <w:tc>
          <w:tcPr>
            <w:tcW w:w="1530" w:type="dxa"/>
            <w:shd w:val="clear" w:color="auto" w:fill="FFFFFF"/>
          </w:tcPr>
          <w:p w14:paraId="45FB320F" w14:textId="77777777" w:rsidR="006B2961" w:rsidRPr="008952EC" w:rsidRDefault="006B2961" w:rsidP="00C34BC5">
            <w:pPr>
              <w:pStyle w:val="Header"/>
              <w:tabs>
                <w:tab w:val="clear" w:pos="4320"/>
                <w:tab w:val="clear" w:pos="8640"/>
              </w:tabs>
              <w:spacing w:before="120" w:after="120"/>
              <w:jc w:val="center"/>
            </w:pPr>
            <w:r w:rsidRPr="008952EC">
              <w:fldChar w:fldCharType="begin">
                <w:ffData>
                  <w:name w:val="T2512N"/>
                  <w:enabled/>
                  <w:calcOnExit w:val="0"/>
                  <w:checkBox>
                    <w:sizeAuto/>
                    <w:default w:val="0"/>
                  </w:checkBox>
                </w:ffData>
              </w:fldChar>
            </w:r>
            <w:r w:rsidRPr="008952EC">
              <w:instrText xml:space="preserve"> FORMCHECKBOX </w:instrText>
            </w:r>
            <w:r w:rsidR="00A860BA">
              <w:fldChar w:fldCharType="separate"/>
            </w:r>
            <w:r w:rsidRPr="008952EC">
              <w:fldChar w:fldCharType="end"/>
            </w:r>
            <w:bookmarkEnd w:id="74"/>
          </w:p>
        </w:tc>
      </w:tr>
      <w:tr w:rsidR="006B2961" w:rsidRPr="008952EC" w14:paraId="30C43342" w14:textId="77777777" w:rsidTr="00C000B3">
        <w:tc>
          <w:tcPr>
            <w:tcW w:w="3528" w:type="dxa"/>
            <w:shd w:val="clear" w:color="auto" w:fill="FFFFFF"/>
          </w:tcPr>
          <w:p w14:paraId="5FD61D62" w14:textId="77777777" w:rsidR="006B2961" w:rsidRPr="008952EC" w:rsidRDefault="00C34BC5" w:rsidP="00C34BC5">
            <w:pPr>
              <w:pStyle w:val="Header"/>
              <w:tabs>
                <w:tab w:val="clear" w:pos="4320"/>
                <w:tab w:val="clear" w:pos="8640"/>
              </w:tabs>
              <w:spacing w:before="120" w:after="120"/>
            </w:pPr>
            <w:r w:rsidRPr="008952EC">
              <w:t>Healthy children surveillance</w:t>
            </w:r>
          </w:p>
        </w:tc>
        <w:bookmarkStart w:id="75" w:name="T2513Y"/>
        <w:tc>
          <w:tcPr>
            <w:tcW w:w="1440" w:type="dxa"/>
            <w:shd w:val="clear" w:color="auto" w:fill="FFFFFF"/>
          </w:tcPr>
          <w:p w14:paraId="343213B7" w14:textId="77777777" w:rsidR="006B2961" w:rsidRPr="008952EC" w:rsidRDefault="006B2961" w:rsidP="00C34BC5">
            <w:pPr>
              <w:pStyle w:val="Header"/>
              <w:tabs>
                <w:tab w:val="clear" w:pos="4320"/>
                <w:tab w:val="clear" w:pos="8640"/>
              </w:tabs>
              <w:spacing w:before="120" w:after="120"/>
              <w:jc w:val="center"/>
            </w:pPr>
            <w:r w:rsidRPr="008952EC">
              <w:fldChar w:fldCharType="begin">
                <w:ffData>
                  <w:name w:val="T2513Y"/>
                  <w:enabled/>
                  <w:calcOnExit w:val="0"/>
                  <w:checkBox>
                    <w:sizeAuto/>
                    <w:default w:val="0"/>
                  </w:checkBox>
                </w:ffData>
              </w:fldChar>
            </w:r>
            <w:r w:rsidRPr="008952EC">
              <w:instrText xml:space="preserve"> FORMCHECKBOX </w:instrText>
            </w:r>
            <w:r w:rsidR="00A860BA">
              <w:fldChar w:fldCharType="separate"/>
            </w:r>
            <w:r w:rsidRPr="008952EC">
              <w:fldChar w:fldCharType="end"/>
            </w:r>
            <w:bookmarkEnd w:id="75"/>
          </w:p>
        </w:tc>
        <w:tc>
          <w:tcPr>
            <w:tcW w:w="2700" w:type="dxa"/>
            <w:shd w:val="clear" w:color="auto" w:fill="FFFFFF"/>
          </w:tcPr>
          <w:p w14:paraId="002B2887" w14:textId="77777777" w:rsidR="006B2961" w:rsidRPr="008952EC" w:rsidRDefault="006B2961" w:rsidP="00C34BC5">
            <w:pPr>
              <w:pStyle w:val="Header"/>
              <w:tabs>
                <w:tab w:val="clear" w:pos="4320"/>
                <w:tab w:val="clear" w:pos="8640"/>
              </w:tabs>
              <w:spacing w:before="120" w:after="120"/>
              <w:jc w:val="center"/>
            </w:pPr>
          </w:p>
        </w:tc>
        <w:bookmarkStart w:id="76" w:name="T2513N"/>
        <w:tc>
          <w:tcPr>
            <w:tcW w:w="1530" w:type="dxa"/>
            <w:shd w:val="clear" w:color="auto" w:fill="FFFFFF"/>
          </w:tcPr>
          <w:p w14:paraId="12BE7CBE" w14:textId="77777777" w:rsidR="006B2961" w:rsidRPr="008952EC" w:rsidRDefault="006B2961" w:rsidP="00C34BC5">
            <w:pPr>
              <w:pStyle w:val="Header"/>
              <w:tabs>
                <w:tab w:val="clear" w:pos="4320"/>
                <w:tab w:val="clear" w:pos="8640"/>
              </w:tabs>
              <w:spacing w:before="120" w:after="120"/>
              <w:jc w:val="center"/>
            </w:pPr>
            <w:r w:rsidRPr="008952EC">
              <w:fldChar w:fldCharType="begin">
                <w:ffData>
                  <w:name w:val="T2513N"/>
                  <w:enabled/>
                  <w:calcOnExit w:val="0"/>
                  <w:checkBox>
                    <w:sizeAuto/>
                    <w:default w:val="0"/>
                  </w:checkBox>
                </w:ffData>
              </w:fldChar>
            </w:r>
            <w:r w:rsidRPr="008952EC">
              <w:instrText xml:space="preserve"> FORMCHECKBOX </w:instrText>
            </w:r>
            <w:r w:rsidR="00A860BA">
              <w:fldChar w:fldCharType="separate"/>
            </w:r>
            <w:r w:rsidRPr="008952EC">
              <w:fldChar w:fldCharType="end"/>
            </w:r>
            <w:bookmarkEnd w:id="76"/>
          </w:p>
        </w:tc>
      </w:tr>
      <w:tr w:rsidR="00B913C3" w:rsidRPr="008952EC" w14:paraId="0F586AF9" w14:textId="77777777" w:rsidTr="00C000B3">
        <w:tc>
          <w:tcPr>
            <w:tcW w:w="3528" w:type="dxa"/>
            <w:shd w:val="clear" w:color="auto" w:fill="FFFFFF"/>
          </w:tcPr>
          <w:p w14:paraId="71EF2F97" w14:textId="77777777" w:rsidR="00B913C3" w:rsidRPr="008952EC" w:rsidRDefault="00B913C3" w:rsidP="00B913C3">
            <w:pPr>
              <w:pStyle w:val="Header"/>
              <w:tabs>
                <w:tab w:val="clear" w:pos="4320"/>
                <w:tab w:val="clear" w:pos="8640"/>
              </w:tabs>
              <w:spacing w:before="120" w:after="120"/>
            </w:pPr>
            <w:r>
              <w:t>PV Surveillance among Primary immunodeficiency Children (PID)</w:t>
            </w:r>
          </w:p>
        </w:tc>
        <w:tc>
          <w:tcPr>
            <w:tcW w:w="1440" w:type="dxa"/>
            <w:shd w:val="clear" w:color="auto" w:fill="FFFFFF"/>
          </w:tcPr>
          <w:p w14:paraId="0001A441" w14:textId="77777777" w:rsidR="00B913C3" w:rsidRPr="008952EC" w:rsidRDefault="00B913C3" w:rsidP="00B913C3">
            <w:pPr>
              <w:pStyle w:val="Header"/>
              <w:tabs>
                <w:tab w:val="clear" w:pos="4320"/>
                <w:tab w:val="clear" w:pos="8640"/>
              </w:tabs>
              <w:spacing w:before="120" w:after="120"/>
              <w:jc w:val="center"/>
            </w:pPr>
            <w:r w:rsidRPr="008952EC">
              <w:fldChar w:fldCharType="begin">
                <w:ffData>
                  <w:name w:val="T2513Y"/>
                  <w:enabled/>
                  <w:calcOnExit w:val="0"/>
                  <w:checkBox>
                    <w:sizeAuto/>
                    <w:default w:val="0"/>
                  </w:checkBox>
                </w:ffData>
              </w:fldChar>
            </w:r>
            <w:r w:rsidRPr="008952EC">
              <w:instrText xml:space="preserve"> FORMCHECKBOX </w:instrText>
            </w:r>
            <w:r w:rsidR="00A860BA">
              <w:fldChar w:fldCharType="separate"/>
            </w:r>
            <w:r w:rsidRPr="008952EC">
              <w:fldChar w:fldCharType="end"/>
            </w:r>
          </w:p>
        </w:tc>
        <w:tc>
          <w:tcPr>
            <w:tcW w:w="2700" w:type="dxa"/>
            <w:shd w:val="clear" w:color="auto" w:fill="FFFFFF"/>
          </w:tcPr>
          <w:p w14:paraId="5A06F068" w14:textId="77777777" w:rsidR="00B913C3" w:rsidRPr="008952EC" w:rsidRDefault="00B913C3" w:rsidP="00B913C3">
            <w:pPr>
              <w:pStyle w:val="Header"/>
              <w:tabs>
                <w:tab w:val="clear" w:pos="4320"/>
                <w:tab w:val="clear" w:pos="8640"/>
              </w:tabs>
              <w:spacing w:before="120" w:after="120"/>
              <w:jc w:val="center"/>
            </w:pPr>
          </w:p>
        </w:tc>
        <w:tc>
          <w:tcPr>
            <w:tcW w:w="1530" w:type="dxa"/>
            <w:shd w:val="clear" w:color="auto" w:fill="FFFFFF"/>
          </w:tcPr>
          <w:p w14:paraId="5741B8B9" w14:textId="77777777" w:rsidR="00B913C3" w:rsidRPr="008952EC" w:rsidRDefault="00B913C3" w:rsidP="00B913C3">
            <w:pPr>
              <w:pStyle w:val="Header"/>
              <w:tabs>
                <w:tab w:val="clear" w:pos="4320"/>
                <w:tab w:val="clear" w:pos="8640"/>
              </w:tabs>
              <w:spacing w:before="120" w:after="120"/>
              <w:jc w:val="center"/>
            </w:pPr>
            <w:r w:rsidRPr="008952EC">
              <w:fldChar w:fldCharType="begin">
                <w:ffData>
                  <w:name w:val="T2513N"/>
                  <w:enabled/>
                  <w:calcOnExit w:val="0"/>
                  <w:checkBox>
                    <w:sizeAuto/>
                    <w:default w:val="0"/>
                  </w:checkBox>
                </w:ffData>
              </w:fldChar>
            </w:r>
            <w:r w:rsidRPr="008952EC">
              <w:instrText xml:space="preserve"> FORMCHECKBOX </w:instrText>
            </w:r>
            <w:r w:rsidR="00A860BA">
              <w:fldChar w:fldCharType="separate"/>
            </w:r>
            <w:r w:rsidRPr="008952EC">
              <w:fldChar w:fldCharType="end"/>
            </w:r>
          </w:p>
        </w:tc>
      </w:tr>
      <w:tr w:rsidR="006B2961" w:rsidRPr="008952EC" w14:paraId="06959C5C" w14:textId="77777777" w:rsidTr="00C000B3">
        <w:tc>
          <w:tcPr>
            <w:tcW w:w="3528" w:type="dxa"/>
            <w:shd w:val="clear" w:color="auto" w:fill="FFFFFF"/>
          </w:tcPr>
          <w:p w14:paraId="4E0C9D29" w14:textId="77777777" w:rsidR="006B2961" w:rsidRPr="008952EC" w:rsidRDefault="00C34BC5" w:rsidP="00C34BC5">
            <w:pPr>
              <w:pStyle w:val="Header"/>
              <w:tabs>
                <w:tab w:val="clear" w:pos="4320"/>
                <w:tab w:val="clear" w:pos="8640"/>
              </w:tabs>
              <w:spacing w:before="120" w:after="120"/>
            </w:pPr>
            <w:r w:rsidRPr="008952EC">
              <w:t>Other, please specify</w:t>
            </w:r>
          </w:p>
        </w:tc>
        <w:tc>
          <w:tcPr>
            <w:tcW w:w="1440" w:type="dxa"/>
            <w:shd w:val="clear" w:color="auto" w:fill="FFFFFF"/>
          </w:tcPr>
          <w:p w14:paraId="54F60B67" w14:textId="77777777" w:rsidR="006B2961" w:rsidRPr="008952EC" w:rsidRDefault="006B2961" w:rsidP="00C34BC5">
            <w:pPr>
              <w:pStyle w:val="Header"/>
              <w:tabs>
                <w:tab w:val="clear" w:pos="4320"/>
                <w:tab w:val="clear" w:pos="8640"/>
              </w:tabs>
              <w:spacing w:before="120" w:after="120"/>
              <w:jc w:val="center"/>
            </w:pPr>
            <w:r w:rsidRPr="008952EC">
              <w:fldChar w:fldCharType="begin">
                <w:ffData>
                  <w:name w:val="T2513Y"/>
                  <w:enabled/>
                  <w:calcOnExit w:val="0"/>
                  <w:checkBox>
                    <w:sizeAuto/>
                    <w:default w:val="0"/>
                  </w:checkBox>
                </w:ffData>
              </w:fldChar>
            </w:r>
            <w:r w:rsidRPr="008952EC">
              <w:instrText xml:space="preserve"> FORMCHECKBOX </w:instrText>
            </w:r>
            <w:r w:rsidR="00A860BA">
              <w:fldChar w:fldCharType="separate"/>
            </w:r>
            <w:r w:rsidRPr="008952EC">
              <w:fldChar w:fldCharType="end"/>
            </w:r>
          </w:p>
        </w:tc>
        <w:tc>
          <w:tcPr>
            <w:tcW w:w="2700" w:type="dxa"/>
            <w:shd w:val="clear" w:color="auto" w:fill="FFFFFF"/>
          </w:tcPr>
          <w:p w14:paraId="7E2062A1" w14:textId="77777777" w:rsidR="006B2961" w:rsidRPr="008952EC" w:rsidRDefault="006B2961" w:rsidP="00C34BC5">
            <w:pPr>
              <w:pStyle w:val="Header"/>
              <w:tabs>
                <w:tab w:val="clear" w:pos="4320"/>
                <w:tab w:val="clear" w:pos="8640"/>
              </w:tabs>
              <w:spacing w:before="120" w:after="120"/>
              <w:jc w:val="center"/>
            </w:pPr>
          </w:p>
        </w:tc>
        <w:tc>
          <w:tcPr>
            <w:tcW w:w="1530" w:type="dxa"/>
            <w:shd w:val="clear" w:color="auto" w:fill="FFFFFF"/>
          </w:tcPr>
          <w:p w14:paraId="3B74B020" w14:textId="77777777" w:rsidR="006B2961" w:rsidRPr="008952EC" w:rsidRDefault="006B2961" w:rsidP="00C34BC5">
            <w:pPr>
              <w:pStyle w:val="Header"/>
              <w:tabs>
                <w:tab w:val="clear" w:pos="4320"/>
                <w:tab w:val="clear" w:pos="8640"/>
              </w:tabs>
              <w:spacing w:before="120" w:after="120"/>
              <w:jc w:val="center"/>
            </w:pPr>
            <w:r w:rsidRPr="008952EC">
              <w:fldChar w:fldCharType="begin">
                <w:ffData>
                  <w:name w:val="T2513N"/>
                  <w:enabled/>
                  <w:calcOnExit w:val="0"/>
                  <w:checkBox>
                    <w:sizeAuto/>
                    <w:default w:val="0"/>
                  </w:checkBox>
                </w:ffData>
              </w:fldChar>
            </w:r>
            <w:r w:rsidRPr="008952EC">
              <w:instrText xml:space="preserve"> FORMCHECKBOX </w:instrText>
            </w:r>
            <w:r w:rsidR="00A860BA">
              <w:fldChar w:fldCharType="separate"/>
            </w:r>
            <w:r w:rsidRPr="008952EC">
              <w:fldChar w:fldCharType="end"/>
            </w:r>
          </w:p>
        </w:tc>
      </w:tr>
    </w:tbl>
    <w:p w14:paraId="349C3C01" w14:textId="77777777" w:rsidR="006B2961" w:rsidRPr="008952EC" w:rsidRDefault="006B2961" w:rsidP="006B2961">
      <w:pPr>
        <w:pStyle w:val="Header"/>
        <w:tabs>
          <w:tab w:val="clear" w:pos="4320"/>
          <w:tab w:val="clear" w:pos="8640"/>
        </w:tabs>
        <w:spacing w:after="120"/>
        <w:ind w:left="360"/>
        <w:rPr>
          <w:b/>
        </w:rPr>
      </w:pPr>
    </w:p>
    <w:p w14:paraId="68B6D03F" w14:textId="77777777" w:rsidR="006B2961" w:rsidRPr="003F76EE" w:rsidRDefault="00761039" w:rsidP="006B2961">
      <w:pPr>
        <w:pStyle w:val="NoSpacing"/>
        <w:rPr>
          <w:rFonts w:ascii="Times New Roman" w:hAnsi="Times New Roman"/>
          <w:b/>
          <w:bCs/>
          <w:i/>
          <w:iCs/>
          <w:sz w:val="24"/>
          <w:szCs w:val="24"/>
        </w:rPr>
      </w:pPr>
      <w:r w:rsidRPr="003F76EE">
        <w:rPr>
          <w:rFonts w:ascii="Times New Roman" w:hAnsi="Times New Roman"/>
          <w:b/>
          <w:bCs/>
          <w:i/>
          <w:iCs/>
          <w:sz w:val="24"/>
          <w:szCs w:val="24"/>
        </w:rPr>
        <w:t xml:space="preserve">5.1.1 </w:t>
      </w:r>
      <w:r w:rsidR="006B2961" w:rsidRPr="003F76EE">
        <w:rPr>
          <w:rFonts w:ascii="Times New Roman" w:hAnsi="Times New Roman"/>
          <w:b/>
          <w:bCs/>
          <w:i/>
          <w:iCs/>
          <w:sz w:val="24"/>
          <w:szCs w:val="24"/>
        </w:rPr>
        <w:t>Please provide comments/discussion points/additional information, if any</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8999"/>
      </w:tblGrid>
      <w:tr w:rsidR="006B2961" w:rsidRPr="008952EC" w14:paraId="51774E18" w14:textId="77777777" w:rsidTr="00D601E1">
        <w:trPr>
          <w:trHeight w:val="22"/>
        </w:trPr>
        <w:tc>
          <w:tcPr>
            <w:tcW w:w="9245" w:type="dxa"/>
            <w:shd w:val="clear" w:color="auto" w:fill="FFFFFF"/>
          </w:tcPr>
          <w:p w14:paraId="485FF194" w14:textId="77777777" w:rsidR="006B2961" w:rsidRPr="008952EC" w:rsidRDefault="00720B71" w:rsidP="00C34BC5">
            <w:pPr>
              <w:pStyle w:val="Header"/>
              <w:tabs>
                <w:tab w:val="center" w:pos="840"/>
              </w:tabs>
              <w:rPr>
                <w:i/>
              </w:rPr>
            </w:pPr>
            <w:r w:rsidRPr="008952EC">
              <w:rPr>
                <w:i/>
              </w:rPr>
              <w:t>T</w:t>
            </w:r>
            <w:r w:rsidR="006B2961" w:rsidRPr="008952EC">
              <w:rPr>
                <w:i/>
              </w:rPr>
              <w:t>ype here</w:t>
            </w:r>
          </w:p>
          <w:p w14:paraId="23C39BCD" w14:textId="77777777" w:rsidR="006B2961" w:rsidRPr="008952EC" w:rsidRDefault="006B2961" w:rsidP="00C34BC5">
            <w:pPr>
              <w:pStyle w:val="Header"/>
              <w:tabs>
                <w:tab w:val="center" w:pos="840"/>
              </w:tabs>
              <w:rPr>
                <w:i/>
              </w:rPr>
            </w:pPr>
          </w:p>
          <w:p w14:paraId="223CC391" w14:textId="77777777" w:rsidR="006B2961" w:rsidRPr="008952EC" w:rsidRDefault="006B2961" w:rsidP="00C34BC5">
            <w:pPr>
              <w:pStyle w:val="Header"/>
              <w:tabs>
                <w:tab w:val="center" w:pos="840"/>
              </w:tabs>
              <w:rPr>
                <w:i/>
              </w:rPr>
            </w:pPr>
          </w:p>
          <w:p w14:paraId="10275F14" w14:textId="77777777" w:rsidR="006B2961" w:rsidRPr="008952EC" w:rsidRDefault="006B2961" w:rsidP="00C34BC5">
            <w:pPr>
              <w:pStyle w:val="Header"/>
              <w:tabs>
                <w:tab w:val="center" w:pos="840"/>
              </w:tabs>
            </w:pPr>
          </w:p>
        </w:tc>
      </w:tr>
    </w:tbl>
    <w:p w14:paraId="68FBC1AA" w14:textId="77777777" w:rsidR="006B2961" w:rsidRDefault="006B2961" w:rsidP="00BB0810">
      <w:pPr>
        <w:pStyle w:val="BodyText3"/>
      </w:pPr>
    </w:p>
    <w:p w14:paraId="1D417385" w14:textId="77777777" w:rsidR="00761039" w:rsidRPr="00CD712E" w:rsidRDefault="00761039" w:rsidP="00BB0810">
      <w:pPr>
        <w:pStyle w:val="BodyText3"/>
        <w:rPr>
          <w:b/>
          <w:bCs/>
          <w:i/>
          <w:iCs/>
        </w:rPr>
      </w:pPr>
      <w:r w:rsidRPr="00CD712E">
        <w:rPr>
          <w:b/>
          <w:bCs/>
          <w:i/>
          <w:iCs/>
        </w:rPr>
        <w:t>5.</w:t>
      </w:r>
      <w:r>
        <w:rPr>
          <w:b/>
          <w:bCs/>
          <w:i/>
          <w:iCs/>
        </w:rPr>
        <w:t>1.2</w:t>
      </w:r>
      <w:r w:rsidRPr="00CD712E">
        <w:rPr>
          <w:b/>
          <w:bCs/>
          <w:i/>
          <w:iCs/>
        </w:rPr>
        <w:t xml:space="preserve"> Please attach a copy of the latest national surveillance guidelines</w:t>
      </w:r>
    </w:p>
    <w:p w14:paraId="72F98A35" w14:textId="77777777" w:rsidR="00761039" w:rsidRPr="008952EC" w:rsidRDefault="00761039" w:rsidP="00BB0810">
      <w:pPr>
        <w:pStyle w:val="BodyText3"/>
      </w:pPr>
    </w:p>
    <w:p w14:paraId="6A380BBD" w14:textId="77777777" w:rsidR="00D601E1" w:rsidRPr="008952EC" w:rsidRDefault="00BB0810" w:rsidP="00D601E1">
      <w:pPr>
        <w:pStyle w:val="BodyText3"/>
        <w:numPr>
          <w:ilvl w:val="1"/>
          <w:numId w:val="97"/>
        </w:numPr>
        <w:rPr>
          <w:b/>
          <w:bCs/>
          <w:i/>
          <w:iCs/>
        </w:rPr>
      </w:pPr>
      <w:r w:rsidRPr="008952EC">
        <w:rPr>
          <w:b/>
          <w:bCs/>
          <w:i/>
          <w:iCs/>
        </w:rPr>
        <w:t>Routine reporting of AFP cases fr</w:t>
      </w:r>
      <w:r w:rsidR="00D601E1" w:rsidRPr="008952EC">
        <w:rPr>
          <w:b/>
          <w:bCs/>
          <w:i/>
          <w:iCs/>
        </w:rPr>
        <w:t>om health facilities during the year under review</w:t>
      </w:r>
    </w:p>
    <w:p w14:paraId="03272E80" w14:textId="77777777" w:rsidR="00892635" w:rsidRPr="008952EC" w:rsidRDefault="00892635" w:rsidP="00D601E1">
      <w:pPr>
        <w:pStyle w:val="BodyText3"/>
        <w:ind w:left="360"/>
        <w:rPr>
          <w:b/>
          <w:bCs/>
        </w:rPr>
      </w:pPr>
      <w:r w:rsidRPr="008952EC">
        <w:rPr>
          <w:b/>
          <w:bCs/>
        </w:rPr>
        <w:t>YEAR</w:t>
      </w:r>
      <w:r w:rsidRPr="008952EC">
        <w:rPr>
          <w:b/>
          <w:bCs/>
        </w:rPr>
        <w:tab/>
        <w:t>___________</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24"/>
        <w:gridCol w:w="1657"/>
        <w:gridCol w:w="1842"/>
        <w:gridCol w:w="1838"/>
        <w:gridCol w:w="1838"/>
      </w:tblGrid>
      <w:tr w:rsidR="00FE1710" w:rsidRPr="008952EC" w14:paraId="32637141" w14:textId="77777777" w:rsidTr="00FE1710">
        <w:trPr>
          <w:jc w:val="center"/>
        </w:trPr>
        <w:tc>
          <w:tcPr>
            <w:tcW w:w="1836" w:type="dxa"/>
            <w:vMerge w:val="restart"/>
            <w:vAlign w:val="center"/>
          </w:tcPr>
          <w:p w14:paraId="112F9A01" w14:textId="77777777" w:rsidR="00FE1710" w:rsidRPr="008952EC" w:rsidRDefault="00FE1710" w:rsidP="00BB0810">
            <w:pPr>
              <w:tabs>
                <w:tab w:val="center" w:pos="4320"/>
                <w:tab w:val="right" w:pos="8640"/>
              </w:tabs>
              <w:jc w:val="center"/>
              <w:rPr>
                <w:szCs w:val="24"/>
              </w:rPr>
            </w:pPr>
            <w:r w:rsidRPr="008952EC">
              <w:rPr>
                <w:szCs w:val="24"/>
              </w:rPr>
              <w:t>Reporting Frequency</w:t>
            </w:r>
          </w:p>
        </w:tc>
        <w:tc>
          <w:tcPr>
            <w:tcW w:w="1666" w:type="dxa"/>
            <w:vMerge w:val="restart"/>
            <w:vAlign w:val="center"/>
          </w:tcPr>
          <w:p w14:paraId="6A33C000" w14:textId="77777777" w:rsidR="00FE1710" w:rsidRPr="008952EC" w:rsidRDefault="00FE1710" w:rsidP="00BB0810">
            <w:pPr>
              <w:tabs>
                <w:tab w:val="center" w:pos="4320"/>
                <w:tab w:val="right" w:pos="8640"/>
              </w:tabs>
              <w:jc w:val="center"/>
              <w:rPr>
                <w:szCs w:val="24"/>
              </w:rPr>
            </w:pPr>
            <w:r w:rsidRPr="008952EC">
              <w:rPr>
                <w:szCs w:val="24"/>
              </w:rPr>
              <w:t>Number of Reporting sites</w:t>
            </w:r>
          </w:p>
        </w:tc>
        <w:tc>
          <w:tcPr>
            <w:tcW w:w="5562" w:type="dxa"/>
            <w:gridSpan w:val="3"/>
          </w:tcPr>
          <w:p w14:paraId="5E59B436" w14:textId="77777777" w:rsidR="00FE1710" w:rsidRPr="008952EC" w:rsidRDefault="00FE1710" w:rsidP="00BB0810">
            <w:pPr>
              <w:tabs>
                <w:tab w:val="center" w:pos="4320"/>
                <w:tab w:val="right" w:pos="8640"/>
              </w:tabs>
              <w:jc w:val="center"/>
              <w:rPr>
                <w:szCs w:val="24"/>
              </w:rPr>
            </w:pPr>
            <w:r w:rsidRPr="008952EC">
              <w:rPr>
                <w:szCs w:val="24"/>
              </w:rPr>
              <w:t>Completeness of Routine Reporting</w:t>
            </w:r>
          </w:p>
        </w:tc>
      </w:tr>
      <w:tr w:rsidR="00FE1710" w:rsidRPr="008952EC" w14:paraId="4DD0E9F9" w14:textId="77777777" w:rsidTr="009E590A">
        <w:trPr>
          <w:jc w:val="center"/>
        </w:trPr>
        <w:tc>
          <w:tcPr>
            <w:tcW w:w="1836" w:type="dxa"/>
            <w:vMerge/>
            <w:tcBorders>
              <w:bottom w:val="single" w:sz="12" w:space="0" w:color="auto"/>
            </w:tcBorders>
          </w:tcPr>
          <w:p w14:paraId="2BFCAB33" w14:textId="77777777" w:rsidR="00FE1710" w:rsidRPr="008952EC" w:rsidRDefault="00FE1710" w:rsidP="00BB0810">
            <w:pPr>
              <w:tabs>
                <w:tab w:val="center" w:pos="4320"/>
                <w:tab w:val="right" w:pos="8640"/>
              </w:tabs>
              <w:rPr>
                <w:szCs w:val="24"/>
              </w:rPr>
            </w:pPr>
          </w:p>
        </w:tc>
        <w:tc>
          <w:tcPr>
            <w:tcW w:w="1666" w:type="dxa"/>
            <w:vMerge/>
            <w:tcBorders>
              <w:bottom w:val="single" w:sz="12" w:space="0" w:color="auto"/>
            </w:tcBorders>
          </w:tcPr>
          <w:p w14:paraId="17407C2D" w14:textId="77777777" w:rsidR="00FE1710" w:rsidRPr="008952EC" w:rsidRDefault="00FE1710" w:rsidP="00BB0810">
            <w:pPr>
              <w:tabs>
                <w:tab w:val="center" w:pos="4320"/>
                <w:tab w:val="right" w:pos="8640"/>
              </w:tabs>
              <w:rPr>
                <w:szCs w:val="24"/>
              </w:rPr>
            </w:pPr>
          </w:p>
        </w:tc>
        <w:tc>
          <w:tcPr>
            <w:tcW w:w="1856" w:type="dxa"/>
            <w:tcBorders>
              <w:bottom w:val="single" w:sz="12" w:space="0" w:color="auto"/>
            </w:tcBorders>
          </w:tcPr>
          <w:p w14:paraId="1FE88A1D" w14:textId="77777777" w:rsidR="00FE1710" w:rsidRPr="008952EC" w:rsidRDefault="00FE1710" w:rsidP="00BB0810">
            <w:pPr>
              <w:tabs>
                <w:tab w:val="center" w:pos="4320"/>
                <w:tab w:val="right" w:pos="8640"/>
              </w:tabs>
              <w:jc w:val="center"/>
              <w:rPr>
                <w:szCs w:val="24"/>
              </w:rPr>
            </w:pPr>
            <w:r w:rsidRPr="008952EC">
              <w:rPr>
                <w:szCs w:val="24"/>
              </w:rPr>
              <w:t>Number reports expected *</w:t>
            </w:r>
          </w:p>
        </w:tc>
        <w:tc>
          <w:tcPr>
            <w:tcW w:w="1853" w:type="dxa"/>
            <w:tcBorders>
              <w:bottom w:val="single" w:sz="12" w:space="0" w:color="auto"/>
            </w:tcBorders>
          </w:tcPr>
          <w:p w14:paraId="3707441E" w14:textId="77777777" w:rsidR="00FE1710" w:rsidRPr="008952EC" w:rsidRDefault="00FE1710" w:rsidP="00892635">
            <w:pPr>
              <w:tabs>
                <w:tab w:val="center" w:pos="4320"/>
                <w:tab w:val="right" w:pos="8640"/>
              </w:tabs>
              <w:jc w:val="center"/>
              <w:rPr>
                <w:szCs w:val="24"/>
              </w:rPr>
            </w:pPr>
            <w:r w:rsidRPr="008952EC">
              <w:rPr>
                <w:szCs w:val="24"/>
              </w:rPr>
              <w:t>Number reports received</w:t>
            </w:r>
          </w:p>
        </w:tc>
        <w:tc>
          <w:tcPr>
            <w:tcW w:w="1853" w:type="dxa"/>
            <w:tcBorders>
              <w:bottom w:val="single" w:sz="12" w:space="0" w:color="auto"/>
            </w:tcBorders>
          </w:tcPr>
          <w:p w14:paraId="2CCCF49D" w14:textId="77777777" w:rsidR="00FE1710" w:rsidRPr="008952EC" w:rsidRDefault="00FE1710" w:rsidP="00BB0810">
            <w:pPr>
              <w:tabs>
                <w:tab w:val="center" w:pos="4320"/>
                <w:tab w:val="right" w:pos="8640"/>
              </w:tabs>
              <w:jc w:val="center"/>
              <w:rPr>
                <w:szCs w:val="24"/>
              </w:rPr>
            </w:pPr>
            <w:r w:rsidRPr="008952EC">
              <w:rPr>
                <w:szCs w:val="24"/>
              </w:rPr>
              <w:t>% reports received</w:t>
            </w:r>
          </w:p>
        </w:tc>
      </w:tr>
      <w:tr w:rsidR="00FE1710" w:rsidRPr="008952EC" w14:paraId="07790AAD" w14:textId="77777777" w:rsidTr="009E590A">
        <w:trPr>
          <w:jc w:val="center"/>
        </w:trPr>
        <w:tc>
          <w:tcPr>
            <w:tcW w:w="1836" w:type="dxa"/>
            <w:tcBorders>
              <w:top w:val="single" w:sz="12" w:space="0" w:color="auto"/>
            </w:tcBorders>
          </w:tcPr>
          <w:p w14:paraId="62ACE579" w14:textId="77777777" w:rsidR="00FE1710" w:rsidRPr="008952EC" w:rsidRDefault="00FE1710" w:rsidP="00BB0810">
            <w:pPr>
              <w:tabs>
                <w:tab w:val="center" w:pos="4320"/>
                <w:tab w:val="right" w:pos="8640"/>
              </w:tabs>
            </w:pPr>
            <w:r w:rsidRPr="008952EC">
              <w:t>Weekly</w:t>
            </w:r>
          </w:p>
        </w:tc>
        <w:tc>
          <w:tcPr>
            <w:tcW w:w="1666" w:type="dxa"/>
            <w:tcBorders>
              <w:top w:val="single" w:sz="12" w:space="0" w:color="auto"/>
            </w:tcBorders>
          </w:tcPr>
          <w:p w14:paraId="1DEC4201" w14:textId="77777777" w:rsidR="00FE1710" w:rsidRPr="008952EC" w:rsidRDefault="00FE1710" w:rsidP="00BB0810">
            <w:pPr>
              <w:tabs>
                <w:tab w:val="center" w:pos="4320"/>
                <w:tab w:val="right" w:pos="8640"/>
              </w:tabs>
            </w:pPr>
          </w:p>
        </w:tc>
        <w:tc>
          <w:tcPr>
            <w:tcW w:w="1856" w:type="dxa"/>
            <w:tcBorders>
              <w:top w:val="single" w:sz="12" w:space="0" w:color="auto"/>
            </w:tcBorders>
          </w:tcPr>
          <w:p w14:paraId="0BACDB2F" w14:textId="77777777" w:rsidR="00FE1710" w:rsidRPr="008952EC" w:rsidRDefault="00FE1710" w:rsidP="00BB0810">
            <w:pPr>
              <w:tabs>
                <w:tab w:val="center" w:pos="4320"/>
                <w:tab w:val="right" w:pos="8640"/>
              </w:tabs>
            </w:pPr>
          </w:p>
        </w:tc>
        <w:tc>
          <w:tcPr>
            <w:tcW w:w="1853" w:type="dxa"/>
            <w:tcBorders>
              <w:top w:val="single" w:sz="12" w:space="0" w:color="auto"/>
            </w:tcBorders>
          </w:tcPr>
          <w:p w14:paraId="0161641C" w14:textId="77777777" w:rsidR="00FE1710" w:rsidRPr="008952EC" w:rsidRDefault="00FE1710" w:rsidP="00BB0810">
            <w:pPr>
              <w:tabs>
                <w:tab w:val="center" w:pos="4320"/>
                <w:tab w:val="right" w:pos="8640"/>
              </w:tabs>
            </w:pPr>
          </w:p>
        </w:tc>
        <w:tc>
          <w:tcPr>
            <w:tcW w:w="1853" w:type="dxa"/>
            <w:tcBorders>
              <w:top w:val="single" w:sz="12" w:space="0" w:color="auto"/>
            </w:tcBorders>
          </w:tcPr>
          <w:p w14:paraId="104A24F8" w14:textId="77777777" w:rsidR="00FE1710" w:rsidRPr="008952EC" w:rsidRDefault="00FE1710" w:rsidP="00BB0810">
            <w:pPr>
              <w:tabs>
                <w:tab w:val="center" w:pos="4320"/>
                <w:tab w:val="right" w:pos="8640"/>
              </w:tabs>
            </w:pPr>
          </w:p>
        </w:tc>
      </w:tr>
      <w:tr w:rsidR="00FE1710" w:rsidRPr="008952EC" w14:paraId="3B95A96F" w14:textId="77777777" w:rsidTr="00FE1710">
        <w:trPr>
          <w:jc w:val="center"/>
        </w:trPr>
        <w:tc>
          <w:tcPr>
            <w:tcW w:w="1836" w:type="dxa"/>
          </w:tcPr>
          <w:p w14:paraId="499B3FE3" w14:textId="77777777" w:rsidR="00FE1710" w:rsidRPr="008952EC" w:rsidRDefault="00FE1710" w:rsidP="00BB0810">
            <w:pPr>
              <w:tabs>
                <w:tab w:val="center" w:pos="4320"/>
                <w:tab w:val="right" w:pos="8640"/>
              </w:tabs>
            </w:pPr>
            <w:r w:rsidRPr="008952EC">
              <w:t>Biweekly</w:t>
            </w:r>
          </w:p>
        </w:tc>
        <w:tc>
          <w:tcPr>
            <w:tcW w:w="1666" w:type="dxa"/>
          </w:tcPr>
          <w:p w14:paraId="63EED007" w14:textId="77777777" w:rsidR="00FE1710" w:rsidRPr="008952EC" w:rsidRDefault="00FE1710" w:rsidP="00BB0810">
            <w:pPr>
              <w:tabs>
                <w:tab w:val="center" w:pos="4320"/>
                <w:tab w:val="right" w:pos="8640"/>
              </w:tabs>
            </w:pPr>
          </w:p>
        </w:tc>
        <w:tc>
          <w:tcPr>
            <w:tcW w:w="1856" w:type="dxa"/>
          </w:tcPr>
          <w:p w14:paraId="5BAF758E" w14:textId="77777777" w:rsidR="00FE1710" w:rsidRPr="008952EC" w:rsidRDefault="00FE1710" w:rsidP="00BB0810">
            <w:pPr>
              <w:tabs>
                <w:tab w:val="center" w:pos="4320"/>
                <w:tab w:val="right" w:pos="8640"/>
              </w:tabs>
            </w:pPr>
          </w:p>
        </w:tc>
        <w:tc>
          <w:tcPr>
            <w:tcW w:w="1853" w:type="dxa"/>
          </w:tcPr>
          <w:p w14:paraId="753DC0B1" w14:textId="77777777" w:rsidR="00FE1710" w:rsidRPr="008952EC" w:rsidRDefault="00FE1710" w:rsidP="00BB0810">
            <w:pPr>
              <w:tabs>
                <w:tab w:val="center" w:pos="4320"/>
                <w:tab w:val="right" w:pos="8640"/>
              </w:tabs>
            </w:pPr>
          </w:p>
        </w:tc>
        <w:tc>
          <w:tcPr>
            <w:tcW w:w="1853" w:type="dxa"/>
          </w:tcPr>
          <w:p w14:paraId="5D164D05" w14:textId="77777777" w:rsidR="00FE1710" w:rsidRPr="008952EC" w:rsidRDefault="00FE1710" w:rsidP="00BB0810">
            <w:pPr>
              <w:tabs>
                <w:tab w:val="center" w:pos="4320"/>
                <w:tab w:val="right" w:pos="8640"/>
              </w:tabs>
            </w:pPr>
          </w:p>
        </w:tc>
      </w:tr>
      <w:tr w:rsidR="00FE1710" w:rsidRPr="008952EC" w14:paraId="41CF59CF" w14:textId="77777777" w:rsidTr="00FE1710">
        <w:trPr>
          <w:jc w:val="center"/>
        </w:trPr>
        <w:tc>
          <w:tcPr>
            <w:tcW w:w="1836" w:type="dxa"/>
          </w:tcPr>
          <w:p w14:paraId="7791E163" w14:textId="77777777" w:rsidR="00FE1710" w:rsidRPr="008952EC" w:rsidRDefault="00FE1710" w:rsidP="00BB0810">
            <w:pPr>
              <w:tabs>
                <w:tab w:val="center" w:pos="4320"/>
                <w:tab w:val="right" w:pos="8640"/>
              </w:tabs>
            </w:pPr>
            <w:r w:rsidRPr="008952EC">
              <w:t>Monthly</w:t>
            </w:r>
          </w:p>
        </w:tc>
        <w:tc>
          <w:tcPr>
            <w:tcW w:w="1666" w:type="dxa"/>
          </w:tcPr>
          <w:p w14:paraId="3280798B" w14:textId="77777777" w:rsidR="00FE1710" w:rsidRPr="008952EC" w:rsidRDefault="00FE1710" w:rsidP="00BB0810">
            <w:pPr>
              <w:tabs>
                <w:tab w:val="center" w:pos="4320"/>
                <w:tab w:val="right" w:pos="8640"/>
              </w:tabs>
            </w:pPr>
          </w:p>
        </w:tc>
        <w:tc>
          <w:tcPr>
            <w:tcW w:w="1856" w:type="dxa"/>
          </w:tcPr>
          <w:p w14:paraId="05C3969A" w14:textId="77777777" w:rsidR="00FE1710" w:rsidRPr="008952EC" w:rsidRDefault="00FE1710" w:rsidP="00BB0810">
            <w:pPr>
              <w:tabs>
                <w:tab w:val="center" w:pos="4320"/>
                <w:tab w:val="right" w:pos="8640"/>
              </w:tabs>
            </w:pPr>
          </w:p>
        </w:tc>
        <w:tc>
          <w:tcPr>
            <w:tcW w:w="1853" w:type="dxa"/>
          </w:tcPr>
          <w:p w14:paraId="3B7541E6" w14:textId="77777777" w:rsidR="00FE1710" w:rsidRPr="008952EC" w:rsidRDefault="00FE1710" w:rsidP="00BB0810">
            <w:pPr>
              <w:tabs>
                <w:tab w:val="center" w:pos="4320"/>
                <w:tab w:val="right" w:pos="8640"/>
              </w:tabs>
            </w:pPr>
          </w:p>
        </w:tc>
        <w:tc>
          <w:tcPr>
            <w:tcW w:w="1853" w:type="dxa"/>
          </w:tcPr>
          <w:p w14:paraId="1C6DF7FD" w14:textId="77777777" w:rsidR="00FE1710" w:rsidRPr="008952EC" w:rsidRDefault="00FE1710" w:rsidP="00BB0810">
            <w:pPr>
              <w:tabs>
                <w:tab w:val="center" w:pos="4320"/>
                <w:tab w:val="right" w:pos="8640"/>
              </w:tabs>
            </w:pPr>
          </w:p>
        </w:tc>
      </w:tr>
      <w:tr w:rsidR="00FE1710" w:rsidRPr="008952EC" w14:paraId="02DC5CDA" w14:textId="77777777" w:rsidTr="009E590A">
        <w:trPr>
          <w:jc w:val="center"/>
        </w:trPr>
        <w:tc>
          <w:tcPr>
            <w:tcW w:w="1836" w:type="dxa"/>
            <w:tcBorders>
              <w:bottom w:val="single" w:sz="12" w:space="0" w:color="auto"/>
            </w:tcBorders>
          </w:tcPr>
          <w:p w14:paraId="4AB53D2E" w14:textId="77777777" w:rsidR="00FE1710" w:rsidRPr="008952EC" w:rsidRDefault="00FE1710" w:rsidP="00BB0810">
            <w:pPr>
              <w:tabs>
                <w:tab w:val="center" w:pos="4320"/>
                <w:tab w:val="right" w:pos="8640"/>
              </w:tabs>
            </w:pPr>
            <w:r w:rsidRPr="008952EC">
              <w:t>Other</w:t>
            </w:r>
          </w:p>
        </w:tc>
        <w:tc>
          <w:tcPr>
            <w:tcW w:w="1666" w:type="dxa"/>
            <w:tcBorders>
              <w:bottom w:val="single" w:sz="12" w:space="0" w:color="auto"/>
            </w:tcBorders>
          </w:tcPr>
          <w:p w14:paraId="25F8E587" w14:textId="77777777" w:rsidR="00FE1710" w:rsidRPr="008952EC" w:rsidRDefault="00FE1710" w:rsidP="00BB0810">
            <w:pPr>
              <w:tabs>
                <w:tab w:val="center" w:pos="4320"/>
                <w:tab w:val="right" w:pos="8640"/>
              </w:tabs>
            </w:pPr>
          </w:p>
        </w:tc>
        <w:tc>
          <w:tcPr>
            <w:tcW w:w="1856" w:type="dxa"/>
            <w:tcBorders>
              <w:bottom w:val="single" w:sz="12" w:space="0" w:color="auto"/>
            </w:tcBorders>
          </w:tcPr>
          <w:p w14:paraId="588A4163" w14:textId="77777777" w:rsidR="00FE1710" w:rsidRPr="008952EC" w:rsidRDefault="00FE1710" w:rsidP="00BB0810">
            <w:pPr>
              <w:tabs>
                <w:tab w:val="center" w:pos="4320"/>
                <w:tab w:val="right" w:pos="8640"/>
              </w:tabs>
            </w:pPr>
          </w:p>
        </w:tc>
        <w:tc>
          <w:tcPr>
            <w:tcW w:w="1853" w:type="dxa"/>
            <w:tcBorders>
              <w:bottom w:val="single" w:sz="12" w:space="0" w:color="auto"/>
            </w:tcBorders>
          </w:tcPr>
          <w:p w14:paraId="4AFB4888" w14:textId="77777777" w:rsidR="00FE1710" w:rsidRPr="008952EC" w:rsidRDefault="00FE1710" w:rsidP="00BB0810">
            <w:pPr>
              <w:tabs>
                <w:tab w:val="center" w:pos="4320"/>
                <w:tab w:val="right" w:pos="8640"/>
              </w:tabs>
            </w:pPr>
          </w:p>
        </w:tc>
        <w:tc>
          <w:tcPr>
            <w:tcW w:w="1853" w:type="dxa"/>
            <w:tcBorders>
              <w:bottom w:val="single" w:sz="12" w:space="0" w:color="auto"/>
            </w:tcBorders>
          </w:tcPr>
          <w:p w14:paraId="251A73E2" w14:textId="77777777" w:rsidR="00FE1710" w:rsidRPr="008952EC" w:rsidRDefault="00FE1710" w:rsidP="00BB0810">
            <w:pPr>
              <w:tabs>
                <w:tab w:val="center" w:pos="4320"/>
                <w:tab w:val="right" w:pos="8640"/>
              </w:tabs>
            </w:pPr>
          </w:p>
        </w:tc>
      </w:tr>
      <w:tr w:rsidR="00FE1710" w:rsidRPr="008952EC" w14:paraId="4C56E5C0" w14:textId="77777777" w:rsidTr="009E590A">
        <w:trPr>
          <w:jc w:val="center"/>
        </w:trPr>
        <w:tc>
          <w:tcPr>
            <w:tcW w:w="1836" w:type="dxa"/>
            <w:tcBorders>
              <w:top w:val="single" w:sz="12" w:space="0" w:color="auto"/>
            </w:tcBorders>
          </w:tcPr>
          <w:p w14:paraId="5AE2D011" w14:textId="77777777" w:rsidR="00FE1710" w:rsidRPr="008952EC" w:rsidRDefault="00FE1710" w:rsidP="00BB0810">
            <w:pPr>
              <w:tabs>
                <w:tab w:val="center" w:pos="4320"/>
                <w:tab w:val="right" w:pos="8640"/>
              </w:tabs>
              <w:rPr>
                <w:b/>
                <w:bCs/>
              </w:rPr>
            </w:pPr>
            <w:r w:rsidRPr="008952EC">
              <w:rPr>
                <w:b/>
                <w:bCs/>
              </w:rPr>
              <w:t>Total</w:t>
            </w:r>
          </w:p>
        </w:tc>
        <w:tc>
          <w:tcPr>
            <w:tcW w:w="1666" w:type="dxa"/>
            <w:tcBorders>
              <w:top w:val="single" w:sz="12" w:space="0" w:color="auto"/>
            </w:tcBorders>
          </w:tcPr>
          <w:p w14:paraId="4A54F0D9" w14:textId="77777777" w:rsidR="00FE1710" w:rsidRPr="008952EC" w:rsidRDefault="00FE1710" w:rsidP="00BB0810">
            <w:pPr>
              <w:tabs>
                <w:tab w:val="center" w:pos="4320"/>
                <w:tab w:val="right" w:pos="8640"/>
              </w:tabs>
            </w:pPr>
          </w:p>
        </w:tc>
        <w:tc>
          <w:tcPr>
            <w:tcW w:w="1856" w:type="dxa"/>
            <w:tcBorders>
              <w:top w:val="single" w:sz="12" w:space="0" w:color="auto"/>
            </w:tcBorders>
          </w:tcPr>
          <w:p w14:paraId="37A8890D" w14:textId="77777777" w:rsidR="00FE1710" w:rsidRPr="008952EC" w:rsidRDefault="00FE1710" w:rsidP="00BB0810">
            <w:pPr>
              <w:tabs>
                <w:tab w:val="center" w:pos="4320"/>
                <w:tab w:val="right" w:pos="8640"/>
              </w:tabs>
            </w:pPr>
          </w:p>
        </w:tc>
        <w:tc>
          <w:tcPr>
            <w:tcW w:w="1853" w:type="dxa"/>
            <w:tcBorders>
              <w:top w:val="single" w:sz="12" w:space="0" w:color="auto"/>
            </w:tcBorders>
          </w:tcPr>
          <w:p w14:paraId="579E97DB" w14:textId="77777777" w:rsidR="00FE1710" w:rsidRPr="008952EC" w:rsidRDefault="00FE1710" w:rsidP="00BB0810">
            <w:pPr>
              <w:tabs>
                <w:tab w:val="center" w:pos="4320"/>
                <w:tab w:val="right" w:pos="8640"/>
              </w:tabs>
            </w:pPr>
          </w:p>
        </w:tc>
        <w:tc>
          <w:tcPr>
            <w:tcW w:w="1853" w:type="dxa"/>
            <w:tcBorders>
              <w:top w:val="single" w:sz="12" w:space="0" w:color="auto"/>
            </w:tcBorders>
          </w:tcPr>
          <w:p w14:paraId="7A34881E" w14:textId="77777777" w:rsidR="00FE1710" w:rsidRPr="008952EC" w:rsidRDefault="00FE1710" w:rsidP="00BB0810">
            <w:pPr>
              <w:tabs>
                <w:tab w:val="center" w:pos="4320"/>
                <w:tab w:val="right" w:pos="8640"/>
              </w:tabs>
            </w:pPr>
          </w:p>
        </w:tc>
      </w:tr>
    </w:tbl>
    <w:p w14:paraId="3CB8E485" w14:textId="77777777" w:rsidR="00BB0810" w:rsidRPr="008952EC" w:rsidRDefault="00BB0810" w:rsidP="00BB0810">
      <w:pPr>
        <w:ind w:left="567"/>
      </w:pPr>
      <w:r w:rsidRPr="008952EC">
        <w:t xml:space="preserve">* Number of routine reporting sites x reporting frequency during the year </w:t>
      </w:r>
    </w:p>
    <w:p w14:paraId="1C23A021" w14:textId="77777777" w:rsidR="00BB0810" w:rsidRPr="008952EC" w:rsidRDefault="00BB0810" w:rsidP="00E73AD6">
      <w:pPr>
        <w:ind w:left="567"/>
      </w:pPr>
      <w:r w:rsidRPr="008952EC">
        <w:t>(i.e. if monthly reporting, frequency = 12; if weekly reporting, frequency = 52)</w:t>
      </w:r>
    </w:p>
    <w:p w14:paraId="1DC2D55A" w14:textId="77777777" w:rsidR="00BB0810" w:rsidRPr="008952EC" w:rsidRDefault="00BB0810" w:rsidP="00BB0810"/>
    <w:p w14:paraId="567F9C7C" w14:textId="77777777" w:rsidR="00BB0810" w:rsidRPr="003F76EE" w:rsidRDefault="00385E44" w:rsidP="007F530B">
      <w:pPr>
        <w:jc w:val="both"/>
        <w:rPr>
          <w:b/>
          <w:bCs/>
          <w:i/>
          <w:iCs/>
        </w:rPr>
      </w:pPr>
      <w:r w:rsidRPr="003F76EE">
        <w:rPr>
          <w:b/>
          <w:bCs/>
          <w:i/>
          <w:iCs/>
        </w:rPr>
        <w:t xml:space="preserve">5.2.1 </w:t>
      </w:r>
      <w:r w:rsidR="00BB0810" w:rsidRPr="003F76EE">
        <w:rPr>
          <w:b/>
          <w:bCs/>
          <w:i/>
          <w:iCs/>
        </w:rPr>
        <w:t xml:space="preserve">Comments </w:t>
      </w:r>
      <w:r w:rsidR="00F64AE3" w:rsidRPr="003F76EE">
        <w:rPr>
          <w:b/>
          <w:bCs/>
          <w:i/>
          <w:iCs/>
        </w:rPr>
        <w:t>and e</w:t>
      </w:r>
      <w:r w:rsidR="00BB0810" w:rsidRPr="003F76EE">
        <w:rPr>
          <w:b/>
          <w:bCs/>
          <w:i/>
          <w:iCs/>
        </w:rPr>
        <w:t xml:space="preserve">xplanations </w:t>
      </w:r>
      <w:r w:rsidR="00717FE9" w:rsidRPr="003F76EE">
        <w:rPr>
          <w:b/>
          <w:bCs/>
          <w:i/>
          <w:iCs/>
        </w:rPr>
        <w:t>concerning change</w:t>
      </w:r>
      <w:r w:rsidR="00F64AE3" w:rsidRPr="003F76EE">
        <w:rPr>
          <w:b/>
          <w:bCs/>
          <w:i/>
          <w:iCs/>
        </w:rPr>
        <w:t>(</w:t>
      </w:r>
      <w:r w:rsidR="00717FE9" w:rsidRPr="003F76EE">
        <w:rPr>
          <w:b/>
          <w:bCs/>
          <w:i/>
          <w:iCs/>
        </w:rPr>
        <w:t>s</w:t>
      </w:r>
      <w:r w:rsidR="00F64AE3" w:rsidRPr="003F76EE">
        <w:rPr>
          <w:b/>
          <w:bCs/>
          <w:i/>
          <w:iCs/>
        </w:rPr>
        <w:t>)</w:t>
      </w:r>
      <w:r w:rsidR="00717FE9" w:rsidRPr="003F76EE">
        <w:rPr>
          <w:b/>
          <w:bCs/>
          <w:i/>
          <w:iCs/>
        </w:rPr>
        <w:t xml:space="preserve"> in the frequency of reporting and number of reporting sites </w:t>
      </w:r>
      <w:r w:rsidR="00BB0810" w:rsidRPr="003F76EE">
        <w:rPr>
          <w:b/>
          <w:bCs/>
          <w:i/>
          <w:iCs/>
        </w:rPr>
        <w:t>in particular for poor performing areas</w:t>
      </w:r>
      <w:r w:rsidR="00F64AE3" w:rsidRPr="003F76EE">
        <w:rPr>
          <w:b/>
          <w:bCs/>
          <w:i/>
          <w:iCs/>
        </w:rPr>
        <w:t xml:space="preserve"> (below 80% completeness) </w:t>
      </w:r>
      <w:r w:rsidR="00BB0810" w:rsidRPr="003F76EE">
        <w:rPr>
          <w:b/>
          <w:bCs/>
          <w:i/>
          <w:iCs/>
        </w:rPr>
        <w:t>if any</w:t>
      </w:r>
      <w:r w:rsidR="00F64AE3" w:rsidRPr="003F76EE">
        <w:rPr>
          <w:b/>
          <w:bCs/>
          <w:i/>
          <w:iCs/>
        </w:rPr>
        <w: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8999"/>
      </w:tblGrid>
      <w:tr w:rsidR="00143454" w:rsidRPr="008952EC" w14:paraId="2C4B219D" w14:textId="77777777" w:rsidTr="007B2F3A">
        <w:trPr>
          <w:trHeight w:val="22"/>
        </w:trPr>
        <w:tc>
          <w:tcPr>
            <w:tcW w:w="9245" w:type="dxa"/>
            <w:shd w:val="clear" w:color="auto" w:fill="FFFFFF"/>
          </w:tcPr>
          <w:p w14:paraId="78A32320" w14:textId="77777777" w:rsidR="00143454" w:rsidRPr="008952EC" w:rsidRDefault="00143454" w:rsidP="007B2F3A">
            <w:pPr>
              <w:pStyle w:val="Header"/>
              <w:tabs>
                <w:tab w:val="center" w:pos="840"/>
              </w:tabs>
              <w:rPr>
                <w:i/>
              </w:rPr>
            </w:pPr>
            <w:r w:rsidRPr="008952EC">
              <w:rPr>
                <w:i/>
              </w:rPr>
              <w:t>Type here</w:t>
            </w:r>
          </w:p>
          <w:p w14:paraId="258779EA" w14:textId="77777777" w:rsidR="00143454" w:rsidRPr="008952EC" w:rsidRDefault="00143454" w:rsidP="007B2F3A">
            <w:pPr>
              <w:pStyle w:val="Header"/>
              <w:tabs>
                <w:tab w:val="center" w:pos="840"/>
              </w:tabs>
              <w:rPr>
                <w:i/>
              </w:rPr>
            </w:pPr>
          </w:p>
          <w:p w14:paraId="595CC013" w14:textId="77777777" w:rsidR="00143454" w:rsidRPr="008952EC" w:rsidRDefault="00143454" w:rsidP="007B2F3A">
            <w:pPr>
              <w:pStyle w:val="Header"/>
              <w:tabs>
                <w:tab w:val="center" w:pos="840"/>
              </w:tabs>
              <w:rPr>
                <w:i/>
              </w:rPr>
            </w:pPr>
          </w:p>
          <w:p w14:paraId="56419056" w14:textId="77777777" w:rsidR="00143454" w:rsidRPr="008952EC" w:rsidRDefault="00143454" w:rsidP="007B2F3A">
            <w:pPr>
              <w:pStyle w:val="Header"/>
              <w:tabs>
                <w:tab w:val="center" w:pos="840"/>
              </w:tabs>
            </w:pPr>
          </w:p>
        </w:tc>
      </w:tr>
    </w:tbl>
    <w:p w14:paraId="59554CDD" w14:textId="77777777" w:rsidR="00143454" w:rsidRPr="008952EC" w:rsidRDefault="00143454" w:rsidP="00143454">
      <w:pPr>
        <w:pStyle w:val="BodyText3"/>
      </w:pPr>
    </w:p>
    <w:p w14:paraId="3872A968" w14:textId="77777777" w:rsidR="00D64C0E" w:rsidRPr="008952EC" w:rsidRDefault="00BB0810" w:rsidP="00D64C0E">
      <w:pPr>
        <w:numPr>
          <w:ilvl w:val="1"/>
          <w:numId w:val="97"/>
        </w:numPr>
        <w:rPr>
          <w:b/>
          <w:bCs/>
          <w:i/>
          <w:iCs/>
        </w:rPr>
      </w:pPr>
      <w:r w:rsidRPr="008952EC">
        <w:rPr>
          <w:b/>
          <w:bCs/>
          <w:i/>
          <w:iCs/>
        </w:rPr>
        <w:t>Active surveillance</w:t>
      </w:r>
      <w:r w:rsidR="00D64C0E" w:rsidRPr="008952EC">
        <w:rPr>
          <w:b/>
          <w:bCs/>
          <w:i/>
          <w:iCs/>
        </w:rPr>
        <w:t xml:space="preserve"> </w:t>
      </w:r>
      <w:r w:rsidRPr="008952EC">
        <w:rPr>
          <w:b/>
          <w:bCs/>
          <w:i/>
          <w:iCs/>
        </w:rPr>
        <w:t xml:space="preserve">(Regular visits to health care facilities and sentinel sites to </w:t>
      </w:r>
      <w:r w:rsidR="00D64C0E" w:rsidRPr="008952EC">
        <w:rPr>
          <w:b/>
          <w:bCs/>
          <w:i/>
          <w:iCs/>
        </w:rPr>
        <w:t xml:space="preserve">search </w:t>
      </w:r>
    </w:p>
    <w:p w14:paraId="21D9BC92" w14:textId="77777777" w:rsidR="00D64C0E" w:rsidRPr="008952EC" w:rsidRDefault="00D64C0E" w:rsidP="00D64C0E">
      <w:pPr>
        <w:pStyle w:val="BodyText3"/>
        <w:rPr>
          <w:b/>
          <w:bCs/>
          <w:i/>
          <w:iCs/>
        </w:rPr>
      </w:pPr>
      <w:r w:rsidRPr="008952EC">
        <w:rPr>
          <w:b/>
          <w:bCs/>
          <w:i/>
          <w:iCs/>
        </w:rPr>
        <w:t xml:space="preserve">      for</w:t>
      </w:r>
      <w:r w:rsidR="00BB0810" w:rsidRPr="008952EC">
        <w:rPr>
          <w:b/>
          <w:bCs/>
          <w:i/>
          <w:iCs/>
        </w:rPr>
        <w:t xml:space="preserve"> AFP cases)</w:t>
      </w:r>
      <w:r w:rsidRPr="008952EC">
        <w:rPr>
          <w:b/>
          <w:bCs/>
          <w:i/>
          <w:iCs/>
        </w:rPr>
        <w:t xml:space="preserve"> during the year under review</w:t>
      </w:r>
    </w:p>
    <w:p w14:paraId="3923F2F3" w14:textId="77777777" w:rsidR="00BB0810" w:rsidRPr="008952EC" w:rsidRDefault="00D64C0E" w:rsidP="00D64C0E">
      <w:pPr>
        <w:rPr>
          <w:b/>
          <w:bCs/>
          <w:i/>
          <w:iCs/>
        </w:rPr>
      </w:pPr>
      <w:r w:rsidRPr="008952EC">
        <w:rPr>
          <w:b/>
          <w:bCs/>
        </w:rPr>
        <w:t xml:space="preserve">     YEAR</w:t>
      </w:r>
      <w:r w:rsidRPr="008952EC">
        <w:rPr>
          <w:b/>
          <w:bCs/>
        </w:rPr>
        <w:tab/>
        <w:t>___________</w:t>
      </w:r>
    </w:p>
    <w:p w14:paraId="332C19D0" w14:textId="77777777" w:rsidR="00BB0810" w:rsidRPr="008952EC" w:rsidRDefault="00BB0810" w:rsidP="00BB0810"/>
    <w:tbl>
      <w:tblPr>
        <w:tblW w:w="937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620"/>
        <w:gridCol w:w="1980"/>
        <w:gridCol w:w="1926"/>
        <w:gridCol w:w="1926"/>
        <w:gridCol w:w="1926"/>
      </w:tblGrid>
      <w:tr w:rsidR="003E00D2" w:rsidRPr="008952EC" w14:paraId="4C700A31" w14:textId="77777777" w:rsidTr="003E00D2">
        <w:trPr>
          <w:jc w:val="center"/>
        </w:trPr>
        <w:tc>
          <w:tcPr>
            <w:tcW w:w="1620" w:type="dxa"/>
            <w:vMerge w:val="restart"/>
            <w:vAlign w:val="center"/>
          </w:tcPr>
          <w:p w14:paraId="3DE7099E" w14:textId="77777777" w:rsidR="003E00D2" w:rsidRPr="008952EC" w:rsidRDefault="003E00D2" w:rsidP="00BB0810">
            <w:pPr>
              <w:tabs>
                <w:tab w:val="center" w:pos="4320"/>
                <w:tab w:val="right" w:pos="8640"/>
              </w:tabs>
              <w:jc w:val="center"/>
              <w:rPr>
                <w:szCs w:val="24"/>
              </w:rPr>
            </w:pPr>
            <w:r w:rsidRPr="008952EC">
              <w:rPr>
                <w:szCs w:val="24"/>
              </w:rPr>
              <w:t>Reporting Frequency</w:t>
            </w:r>
          </w:p>
        </w:tc>
        <w:tc>
          <w:tcPr>
            <w:tcW w:w="1980" w:type="dxa"/>
            <w:vMerge w:val="restart"/>
            <w:vAlign w:val="center"/>
          </w:tcPr>
          <w:p w14:paraId="6368D00F" w14:textId="77777777" w:rsidR="003E00D2" w:rsidRPr="008952EC" w:rsidRDefault="003E00D2" w:rsidP="00BB0810">
            <w:pPr>
              <w:tabs>
                <w:tab w:val="center" w:pos="4320"/>
                <w:tab w:val="right" w:pos="8640"/>
              </w:tabs>
              <w:jc w:val="center"/>
              <w:rPr>
                <w:szCs w:val="24"/>
              </w:rPr>
            </w:pPr>
            <w:r w:rsidRPr="008952EC">
              <w:rPr>
                <w:szCs w:val="24"/>
              </w:rPr>
              <w:t>Number of Active Surveillance Sites</w:t>
            </w:r>
          </w:p>
        </w:tc>
        <w:tc>
          <w:tcPr>
            <w:tcW w:w="5778" w:type="dxa"/>
            <w:gridSpan w:val="3"/>
          </w:tcPr>
          <w:p w14:paraId="4702AB3C" w14:textId="77777777" w:rsidR="003E00D2" w:rsidRPr="008952EC" w:rsidRDefault="003E00D2" w:rsidP="00BB0810">
            <w:pPr>
              <w:tabs>
                <w:tab w:val="center" w:pos="4320"/>
                <w:tab w:val="right" w:pos="8640"/>
              </w:tabs>
              <w:jc w:val="center"/>
              <w:rPr>
                <w:szCs w:val="24"/>
              </w:rPr>
            </w:pPr>
            <w:r w:rsidRPr="008952EC">
              <w:rPr>
                <w:szCs w:val="24"/>
              </w:rPr>
              <w:t>Completeness of Active Surveillance Visits</w:t>
            </w:r>
          </w:p>
        </w:tc>
      </w:tr>
      <w:tr w:rsidR="003E00D2" w:rsidRPr="008952EC" w14:paraId="3D35F4BB" w14:textId="77777777" w:rsidTr="009E590A">
        <w:trPr>
          <w:jc w:val="center"/>
        </w:trPr>
        <w:tc>
          <w:tcPr>
            <w:tcW w:w="1620" w:type="dxa"/>
            <w:vMerge/>
            <w:tcBorders>
              <w:bottom w:val="single" w:sz="12" w:space="0" w:color="auto"/>
            </w:tcBorders>
          </w:tcPr>
          <w:p w14:paraId="0143DB23" w14:textId="77777777" w:rsidR="003E00D2" w:rsidRPr="008952EC" w:rsidRDefault="003E00D2" w:rsidP="00BB0810">
            <w:pPr>
              <w:tabs>
                <w:tab w:val="center" w:pos="4320"/>
                <w:tab w:val="right" w:pos="8640"/>
              </w:tabs>
              <w:rPr>
                <w:szCs w:val="24"/>
              </w:rPr>
            </w:pPr>
          </w:p>
        </w:tc>
        <w:tc>
          <w:tcPr>
            <w:tcW w:w="1980" w:type="dxa"/>
            <w:vMerge/>
            <w:tcBorders>
              <w:bottom w:val="single" w:sz="12" w:space="0" w:color="auto"/>
            </w:tcBorders>
          </w:tcPr>
          <w:p w14:paraId="233A7F52" w14:textId="77777777" w:rsidR="003E00D2" w:rsidRPr="008952EC" w:rsidRDefault="003E00D2" w:rsidP="00BB0810">
            <w:pPr>
              <w:tabs>
                <w:tab w:val="center" w:pos="4320"/>
                <w:tab w:val="right" w:pos="8640"/>
              </w:tabs>
              <w:rPr>
                <w:szCs w:val="24"/>
              </w:rPr>
            </w:pPr>
          </w:p>
        </w:tc>
        <w:tc>
          <w:tcPr>
            <w:tcW w:w="1926" w:type="dxa"/>
            <w:tcBorders>
              <w:bottom w:val="single" w:sz="12" w:space="0" w:color="auto"/>
            </w:tcBorders>
          </w:tcPr>
          <w:p w14:paraId="163329B6" w14:textId="77777777" w:rsidR="003E00D2" w:rsidRPr="008952EC" w:rsidRDefault="003E00D2" w:rsidP="00BB0810">
            <w:pPr>
              <w:tabs>
                <w:tab w:val="center" w:pos="4320"/>
                <w:tab w:val="right" w:pos="8640"/>
              </w:tabs>
              <w:jc w:val="center"/>
              <w:rPr>
                <w:szCs w:val="24"/>
              </w:rPr>
            </w:pPr>
            <w:r w:rsidRPr="008952EC">
              <w:rPr>
                <w:szCs w:val="24"/>
              </w:rPr>
              <w:t>Number of visits expected *</w:t>
            </w:r>
          </w:p>
        </w:tc>
        <w:tc>
          <w:tcPr>
            <w:tcW w:w="1926" w:type="dxa"/>
            <w:tcBorders>
              <w:bottom w:val="single" w:sz="12" w:space="0" w:color="auto"/>
            </w:tcBorders>
          </w:tcPr>
          <w:p w14:paraId="43D3DD95" w14:textId="77777777" w:rsidR="003E00D2" w:rsidRPr="008952EC" w:rsidRDefault="003E00D2" w:rsidP="00BB0810">
            <w:pPr>
              <w:tabs>
                <w:tab w:val="center" w:pos="4320"/>
                <w:tab w:val="right" w:pos="8640"/>
              </w:tabs>
              <w:jc w:val="center"/>
              <w:rPr>
                <w:szCs w:val="24"/>
              </w:rPr>
            </w:pPr>
            <w:r w:rsidRPr="008952EC">
              <w:rPr>
                <w:szCs w:val="24"/>
              </w:rPr>
              <w:t>Number of visits conducted</w:t>
            </w:r>
          </w:p>
        </w:tc>
        <w:tc>
          <w:tcPr>
            <w:tcW w:w="1926" w:type="dxa"/>
            <w:tcBorders>
              <w:bottom w:val="single" w:sz="12" w:space="0" w:color="auto"/>
            </w:tcBorders>
          </w:tcPr>
          <w:p w14:paraId="31E870A3" w14:textId="77777777" w:rsidR="003E00D2" w:rsidRPr="008952EC" w:rsidRDefault="003E00D2" w:rsidP="00BB0810">
            <w:pPr>
              <w:tabs>
                <w:tab w:val="center" w:pos="4320"/>
                <w:tab w:val="right" w:pos="8640"/>
              </w:tabs>
              <w:jc w:val="center"/>
              <w:rPr>
                <w:szCs w:val="24"/>
              </w:rPr>
            </w:pPr>
            <w:r w:rsidRPr="008952EC">
              <w:rPr>
                <w:szCs w:val="24"/>
              </w:rPr>
              <w:t>% of visits conducted</w:t>
            </w:r>
          </w:p>
        </w:tc>
      </w:tr>
      <w:tr w:rsidR="003E00D2" w:rsidRPr="008952EC" w14:paraId="07DCADB8" w14:textId="77777777" w:rsidTr="009E590A">
        <w:trPr>
          <w:jc w:val="center"/>
        </w:trPr>
        <w:tc>
          <w:tcPr>
            <w:tcW w:w="1620" w:type="dxa"/>
            <w:tcBorders>
              <w:top w:val="single" w:sz="12" w:space="0" w:color="auto"/>
            </w:tcBorders>
          </w:tcPr>
          <w:p w14:paraId="59FA89C4" w14:textId="77777777" w:rsidR="003E00D2" w:rsidRPr="008952EC" w:rsidRDefault="003E00D2" w:rsidP="00BB0810">
            <w:pPr>
              <w:tabs>
                <w:tab w:val="center" w:pos="4320"/>
                <w:tab w:val="right" w:pos="8640"/>
              </w:tabs>
            </w:pPr>
            <w:r w:rsidRPr="008952EC">
              <w:t>Daily</w:t>
            </w:r>
          </w:p>
        </w:tc>
        <w:tc>
          <w:tcPr>
            <w:tcW w:w="1980" w:type="dxa"/>
            <w:tcBorders>
              <w:top w:val="single" w:sz="12" w:space="0" w:color="auto"/>
            </w:tcBorders>
          </w:tcPr>
          <w:p w14:paraId="7B840A41" w14:textId="77777777" w:rsidR="003E00D2" w:rsidRPr="008952EC" w:rsidRDefault="003E00D2" w:rsidP="00BB0810">
            <w:pPr>
              <w:tabs>
                <w:tab w:val="center" w:pos="4320"/>
                <w:tab w:val="right" w:pos="8640"/>
              </w:tabs>
            </w:pPr>
          </w:p>
        </w:tc>
        <w:tc>
          <w:tcPr>
            <w:tcW w:w="1926" w:type="dxa"/>
            <w:tcBorders>
              <w:top w:val="single" w:sz="12" w:space="0" w:color="auto"/>
            </w:tcBorders>
          </w:tcPr>
          <w:p w14:paraId="138A4897" w14:textId="77777777" w:rsidR="003E00D2" w:rsidRPr="008952EC" w:rsidRDefault="003E00D2" w:rsidP="00BB0810">
            <w:pPr>
              <w:tabs>
                <w:tab w:val="center" w:pos="4320"/>
                <w:tab w:val="right" w:pos="8640"/>
              </w:tabs>
            </w:pPr>
          </w:p>
        </w:tc>
        <w:tc>
          <w:tcPr>
            <w:tcW w:w="1926" w:type="dxa"/>
            <w:tcBorders>
              <w:top w:val="single" w:sz="12" w:space="0" w:color="auto"/>
            </w:tcBorders>
          </w:tcPr>
          <w:p w14:paraId="3B0F8EC4" w14:textId="77777777" w:rsidR="003E00D2" w:rsidRPr="008952EC" w:rsidRDefault="003E00D2" w:rsidP="00BB0810">
            <w:pPr>
              <w:tabs>
                <w:tab w:val="center" w:pos="4320"/>
                <w:tab w:val="right" w:pos="8640"/>
              </w:tabs>
            </w:pPr>
          </w:p>
        </w:tc>
        <w:tc>
          <w:tcPr>
            <w:tcW w:w="1926" w:type="dxa"/>
            <w:tcBorders>
              <w:top w:val="single" w:sz="12" w:space="0" w:color="auto"/>
            </w:tcBorders>
          </w:tcPr>
          <w:p w14:paraId="5EE4BABC" w14:textId="77777777" w:rsidR="003E00D2" w:rsidRPr="008952EC" w:rsidRDefault="003E00D2" w:rsidP="00BB0810">
            <w:pPr>
              <w:tabs>
                <w:tab w:val="center" w:pos="4320"/>
                <w:tab w:val="right" w:pos="8640"/>
              </w:tabs>
            </w:pPr>
          </w:p>
        </w:tc>
      </w:tr>
      <w:tr w:rsidR="003E00D2" w:rsidRPr="008952EC" w14:paraId="11818026" w14:textId="77777777" w:rsidTr="003E00D2">
        <w:trPr>
          <w:jc w:val="center"/>
        </w:trPr>
        <w:tc>
          <w:tcPr>
            <w:tcW w:w="1620" w:type="dxa"/>
          </w:tcPr>
          <w:p w14:paraId="38012324" w14:textId="77777777" w:rsidR="003E00D2" w:rsidRPr="008952EC" w:rsidRDefault="003E00D2" w:rsidP="00BB0810">
            <w:pPr>
              <w:tabs>
                <w:tab w:val="center" w:pos="4320"/>
                <w:tab w:val="right" w:pos="8640"/>
              </w:tabs>
            </w:pPr>
            <w:r w:rsidRPr="008952EC">
              <w:t>Weekly</w:t>
            </w:r>
          </w:p>
        </w:tc>
        <w:tc>
          <w:tcPr>
            <w:tcW w:w="1980" w:type="dxa"/>
          </w:tcPr>
          <w:p w14:paraId="1EADF7DE" w14:textId="77777777" w:rsidR="003E00D2" w:rsidRPr="008952EC" w:rsidRDefault="003E00D2" w:rsidP="00BB0810">
            <w:pPr>
              <w:tabs>
                <w:tab w:val="center" w:pos="4320"/>
                <w:tab w:val="right" w:pos="8640"/>
              </w:tabs>
            </w:pPr>
          </w:p>
        </w:tc>
        <w:tc>
          <w:tcPr>
            <w:tcW w:w="1926" w:type="dxa"/>
          </w:tcPr>
          <w:p w14:paraId="130AC6AF" w14:textId="77777777" w:rsidR="003E00D2" w:rsidRPr="008952EC" w:rsidRDefault="003E00D2" w:rsidP="00BB0810">
            <w:pPr>
              <w:tabs>
                <w:tab w:val="center" w:pos="4320"/>
                <w:tab w:val="right" w:pos="8640"/>
              </w:tabs>
            </w:pPr>
          </w:p>
        </w:tc>
        <w:tc>
          <w:tcPr>
            <w:tcW w:w="1926" w:type="dxa"/>
          </w:tcPr>
          <w:p w14:paraId="1F74E28C" w14:textId="77777777" w:rsidR="003E00D2" w:rsidRPr="008952EC" w:rsidRDefault="003E00D2" w:rsidP="00BB0810">
            <w:pPr>
              <w:tabs>
                <w:tab w:val="center" w:pos="4320"/>
                <w:tab w:val="right" w:pos="8640"/>
              </w:tabs>
            </w:pPr>
          </w:p>
        </w:tc>
        <w:tc>
          <w:tcPr>
            <w:tcW w:w="1926" w:type="dxa"/>
          </w:tcPr>
          <w:p w14:paraId="6223C676" w14:textId="77777777" w:rsidR="003E00D2" w:rsidRPr="008952EC" w:rsidRDefault="003E00D2" w:rsidP="00BB0810">
            <w:pPr>
              <w:tabs>
                <w:tab w:val="center" w:pos="4320"/>
                <w:tab w:val="right" w:pos="8640"/>
              </w:tabs>
            </w:pPr>
          </w:p>
        </w:tc>
      </w:tr>
      <w:tr w:rsidR="003E00D2" w:rsidRPr="008952EC" w14:paraId="0E2A4363" w14:textId="77777777" w:rsidTr="003E00D2">
        <w:trPr>
          <w:jc w:val="center"/>
        </w:trPr>
        <w:tc>
          <w:tcPr>
            <w:tcW w:w="1620" w:type="dxa"/>
          </w:tcPr>
          <w:p w14:paraId="301DFF22" w14:textId="77777777" w:rsidR="003E00D2" w:rsidRPr="008952EC" w:rsidRDefault="003E00D2" w:rsidP="00BB0810">
            <w:pPr>
              <w:tabs>
                <w:tab w:val="center" w:pos="4320"/>
                <w:tab w:val="right" w:pos="8640"/>
              </w:tabs>
            </w:pPr>
            <w:r w:rsidRPr="008952EC">
              <w:t>Bimonthly</w:t>
            </w:r>
          </w:p>
        </w:tc>
        <w:tc>
          <w:tcPr>
            <w:tcW w:w="1980" w:type="dxa"/>
          </w:tcPr>
          <w:p w14:paraId="09D18037" w14:textId="77777777" w:rsidR="003E00D2" w:rsidRPr="008952EC" w:rsidRDefault="003E00D2" w:rsidP="00BB0810">
            <w:pPr>
              <w:tabs>
                <w:tab w:val="center" w:pos="4320"/>
                <w:tab w:val="right" w:pos="8640"/>
              </w:tabs>
            </w:pPr>
          </w:p>
        </w:tc>
        <w:tc>
          <w:tcPr>
            <w:tcW w:w="1926" w:type="dxa"/>
          </w:tcPr>
          <w:p w14:paraId="45306EAF" w14:textId="77777777" w:rsidR="003E00D2" w:rsidRPr="008952EC" w:rsidRDefault="003E00D2" w:rsidP="00BB0810">
            <w:pPr>
              <w:tabs>
                <w:tab w:val="center" w:pos="4320"/>
                <w:tab w:val="right" w:pos="8640"/>
              </w:tabs>
            </w:pPr>
          </w:p>
        </w:tc>
        <w:tc>
          <w:tcPr>
            <w:tcW w:w="1926" w:type="dxa"/>
          </w:tcPr>
          <w:p w14:paraId="6E130BF5" w14:textId="77777777" w:rsidR="003E00D2" w:rsidRPr="008952EC" w:rsidRDefault="003E00D2" w:rsidP="00BB0810">
            <w:pPr>
              <w:tabs>
                <w:tab w:val="center" w:pos="4320"/>
                <w:tab w:val="right" w:pos="8640"/>
              </w:tabs>
            </w:pPr>
          </w:p>
        </w:tc>
        <w:tc>
          <w:tcPr>
            <w:tcW w:w="1926" w:type="dxa"/>
          </w:tcPr>
          <w:p w14:paraId="6BBEB4C8" w14:textId="77777777" w:rsidR="003E00D2" w:rsidRPr="008952EC" w:rsidRDefault="003E00D2" w:rsidP="00BB0810">
            <w:pPr>
              <w:tabs>
                <w:tab w:val="center" w:pos="4320"/>
                <w:tab w:val="right" w:pos="8640"/>
              </w:tabs>
            </w:pPr>
          </w:p>
        </w:tc>
      </w:tr>
      <w:tr w:rsidR="003E00D2" w:rsidRPr="008952EC" w14:paraId="588BE81F" w14:textId="77777777" w:rsidTr="009E590A">
        <w:trPr>
          <w:jc w:val="center"/>
        </w:trPr>
        <w:tc>
          <w:tcPr>
            <w:tcW w:w="1620" w:type="dxa"/>
            <w:tcBorders>
              <w:bottom w:val="single" w:sz="12" w:space="0" w:color="auto"/>
            </w:tcBorders>
          </w:tcPr>
          <w:p w14:paraId="0667E1A5" w14:textId="77777777" w:rsidR="003E00D2" w:rsidRPr="008952EC" w:rsidRDefault="003E00D2" w:rsidP="00BB0810">
            <w:pPr>
              <w:tabs>
                <w:tab w:val="center" w:pos="4320"/>
                <w:tab w:val="right" w:pos="8640"/>
              </w:tabs>
            </w:pPr>
            <w:r w:rsidRPr="008952EC">
              <w:t>Monthly</w:t>
            </w:r>
          </w:p>
        </w:tc>
        <w:tc>
          <w:tcPr>
            <w:tcW w:w="1980" w:type="dxa"/>
            <w:tcBorders>
              <w:bottom w:val="single" w:sz="12" w:space="0" w:color="auto"/>
            </w:tcBorders>
          </w:tcPr>
          <w:p w14:paraId="5A481EA7" w14:textId="77777777" w:rsidR="003E00D2" w:rsidRPr="008952EC" w:rsidRDefault="003E00D2" w:rsidP="00BB0810">
            <w:pPr>
              <w:tabs>
                <w:tab w:val="center" w:pos="4320"/>
                <w:tab w:val="right" w:pos="8640"/>
              </w:tabs>
            </w:pPr>
          </w:p>
        </w:tc>
        <w:tc>
          <w:tcPr>
            <w:tcW w:w="1926" w:type="dxa"/>
            <w:tcBorders>
              <w:bottom w:val="single" w:sz="12" w:space="0" w:color="auto"/>
            </w:tcBorders>
          </w:tcPr>
          <w:p w14:paraId="1BCCD0DA" w14:textId="77777777" w:rsidR="003E00D2" w:rsidRPr="008952EC" w:rsidRDefault="003E00D2" w:rsidP="00BB0810">
            <w:pPr>
              <w:tabs>
                <w:tab w:val="center" w:pos="4320"/>
                <w:tab w:val="right" w:pos="8640"/>
              </w:tabs>
            </w:pPr>
          </w:p>
        </w:tc>
        <w:tc>
          <w:tcPr>
            <w:tcW w:w="1926" w:type="dxa"/>
            <w:tcBorders>
              <w:bottom w:val="single" w:sz="12" w:space="0" w:color="auto"/>
            </w:tcBorders>
          </w:tcPr>
          <w:p w14:paraId="1B74E90E" w14:textId="77777777" w:rsidR="003E00D2" w:rsidRPr="008952EC" w:rsidRDefault="003E00D2" w:rsidP="00BB0810">
            <w:pPr>
              <w:tabs>
                <w:tab w:val="center" w:pos="4320"/>
                <w:tab w:val="right" w:pos="8640"/>
              </w:tabs>
            </w:pPr>
          </w:p>
        </w:tc>
        <w:tc>
          <w:tcPr>
            <w:tcW w:w="1926" w:type="dxa"/>
            <w:tcBorders>
              <w:bottom w:val="single" w:sz="12" w:space="0" w:color="auto"/>
            </w:tcBorders>
          </w:tcPr>
          <w:p w14:paraId="6F1D77DA" w14:textId="77777777" w:rsidR="003E00D2" w:rsidRPr="008952EC" w:rsidRDefault="003E00D2" w:rsidP="00BB0810">
            <w:pPr>
              <w:tabs>
                <w:tab w:val="center" w:pos="4320"/>
                <w:tab w:val="right" w:pos="8640"/>
              </w:tabs>
            </w:pPr>
          </w:p>
        </w:tc>
      </w:tr>
      <w:tr w:rsidR="003E00D2" w:rsidRPr="008952EC" w14:paraId="059D9B77" w14:textId="77777777" w:rsidTr="009E590A">
        <w:trPr>
          <w:jc w:val="center"/>
        </w:trPr>
        <w:tc>
          <w:tcPr>
            <w:tcW w:w="1620" w:type="dxa"/>
            <w:tcBorders>
              <w:top w:val="single" w:sz="12" w:space="0" w:color="auto"/>
            </w:tcBorders>
          </w:tcPr>
          <w:p w14:paraId="0A54C5E8" w14:textId="77777777" w:rsidR="003E00D2" w:rsidRPr="008952EC" w:rsidRDefault="003E00D2" w:rsidP="00BB0810">
            <w:pPr>
              <w:tabs>
                <w:tab w:val="center" w:pos="4320"/>
                <w:tab w:val="right" w:pos="8640"/>
              </w:tabs>
              <w:rPr>
                <w:b/>
                <w:bCs/>
              </w:rPr>
            </w:pPr>
            <w:r w:rsidRPr="008952EC">
              <w:rPr>
                <w:b/>
                <w:bCs/>
              </w:rPr>
              <w:t>Total</w:t>
            </w:r>
          </w:p>
        </w:tc>
        <w:tc>
          <w:tcPr>
            <w:tcW w:w="1980" w:type="dxa"/>
            <w:tcBorders>
              <w:top w:val="single" w:sz="12" w:space="0" w:color="auto"/>
            </w:tcBorders>
          </w:tcPr>
          <w:p w14:paraId="7139042F" w14:textId="77777777" w:rsidR="003E00D2" w:rsidRPr="008952EC" w:rsidRDefault="003E00D2" w:rsidP="00BB0810">
            <w:pPr>
              <w:tabs>
                <w:tab w:val="center" w:pos="4320"/>
                <w:tab w:val="right" w:pos="8640"/>
              </w:tabs>
            </w:pPr>
          </w:p>
        </w:tc>
        <w:tc>
          <w:tcPr>
            <w:tcW w:w="1926" w:type="dxa"/>
            <w:tcBorders>
              <w:top w:val="single" w:sz="12" w:space="0" w:color="auto"/>
            </w:tcBorders>
          </w:tcPr>
          <w:p w14:paraId="3362740A" w14:textId="77777777" w:rsidR="003E00D2" w:rsidRPr="008952EC" w:rsidRDefault="003E00D2" w:rsidP="00BB0810">
            <w:pPr>
              <w:tabs>
                <w:tab w:val="center" w:pos="4320"/>
                <w:tab w:val="right" w:pos="8640"/>
              </w:tabs>
            </w:pPr>
          </w:p>
        </w:tc>
        <w:tc>
          <w:tcPr>
            <w:tcW w:w="1926" w:type="dxa"/>
            <w:tcBorders>
              <w:top w:val="single" w:sz="12" w:space="0" w:color="auto"/>
            </w:tcBorders>
          </w:tcPr>
          <w:p w14:paraId="630A6BF0" w14:textId="77777777" w:rsidR="003E00D2" w:rsidRPr="008952EC" w:rsidRDefault="003E00D2" w:rsidP="00BB0810">
            <w:pPr>
              <w:tabs>
                <w:tab w:val="center" w:pos="4320"/>
                <w:tab w:val="right" w:pos="8640"/>
              </w:tabs>
            </w:pPr>
          </w:p>
        </w:tc>
        <w:tc>
          <w:tcPr>
            <w:tcW w:w="1926" w:type="dxa"/>
            <w:tcBorders>
              <w:top w:val="single" w:sz="12" w:space="0" w:color="auto"/>
            </w:tcBorders>
          </w:tcPr>
          <w:p w14:paraId="21DBBAE5" w14:textId="77777777" w:rsidR="003E00D2" w:rsidRPr="008952EC" w:rsidRDefault="003E00D2" w:rsidP="00BB0810">
            <w:pPr>
              <w:tabs>
                <w:tab w:val="center" w:pos="4320"/>
                <w:tab w:val="right" w:pos="8640"/>
              </w:tabs>
            </w:pPr>
          </w:p>
        </w:tc>
      </w:tr>
    </w:tbl>
    <w:p w14:paraId="0A61E785" w14:textId="77777777" w:rsidR="00BB0810" w:rsidRPr="008952EC" w:rsidRDefault="00BB0810" w:rsidP="00BB0810">
      <w:r w:rsidRPr="008952EC">
        <w:t>* Number of active surveillance sites x number of visits in 1 year (i.e. if weekly, periods =52)</w:t>
      </w:r>
    </w:p>
    <w:p w14:paraId="68FB9123" w14:textId="77777777" w:rsidR="00BB0810" w:rsidRPr="008952EC" w:rsidRDefault="00BB0810" w:rsidP="00BB0810">
      <w:pPr>
        <w:spacing w:line="360" w:lineRule="auto"/>
      </w:pPr>
    </w:p>
    <w:p w14:paraId="15FBD1EC" w14:textId="77777777" w:rsidR="00BB0810" w:rsidRPr="003F76EE" w:rsidRDefault="00385E44" w:rsidP="00385E44">
      <w:pPr>
        <w:rPr>
          <w:i/>
          <w:iCs/>
        </w:rPr>
      </w:pPr>
      <w:r w:rsidRPr="003F76EE">
        <w:rPr>
          <w:b/>
          <w:bCs/>
          <w:i/>
          <w:iCs/>
        </w:rPr>
        <w:t xml:space="preserve">5.3.1 </w:t>
      </w:r>
      <w:r w:rsidR="00BB0810" w:rsidRPr="003F76EE">
        <w:rPr>
          <w:b/>
          <w:bCs/>
          <w:i/>
          <w:iCs/>
        </w:rPr>
        <w:t xml:space="preserve">Comments </w:t>
      </w:r>
      <w:r w:rsidR="00F64AE3" w:rsidRPr="003F76EE">
        <w:rPr>
          <w:b/>
          <w:bCs/>
          <w:i/>
          <w:iCs/>
        </w:rPr>
        <w:t>and e</w:t>
      </w:r>
      <w:r w:rsidR="00BB0810" w:rsidRPr="003F76EE">
        <w:rPr>
          <w:b/>
          <w:bCs/>
          <w:i/>
          <w:iCs/>
        </w:rPr>
        <w:t xml:space="preserve">xplanations </w:t>
      </w:r>
      <w:r w:rsidR="00717FE9" w:rsidRPr="003F76EE">
        <w:rPr>
          <w:b/>
          <w:bCs/>
          <w:i/>
          <w:iCs/>
        </w:rPr>
        <w:t>concerning changes in the frequency of active</w:t>
      </w:r>
      <w:r w:rsidRPr="003F76EE">
        <w:rPr>
          <w:b/>
          <w:bCs/>
          <w:i/>
          <w:iCs/>
        </w:rPr>
        <w:t xml:space="preserve"> </w:t>
      </w:r>
      <w:r w:rsidR="00717FE9" w:rsidRPr="003F76EE">
        <w:rPr>
          <w:b/>
          <w:bCs/>
          <w:i/>
          <w:iCs/>
        </w:rPr>
        <w:t xml:space="preserve">surveillance visits and number of active surveillance sites </w:t>
      </w:r>
      <w:proofErr w:type="gramStart"/>
      <w:r w:rsidR="00BB0810" w:rsidRPr="003F76EE">
        <w:rPr>
          <w:b/>
          <w:bCs/>
          <w:i/>
          <w:iCs/>
        </w:rPr>
        <w:t>in particular for</w:t>
      </w:r>
      <w:proofErr w:type="gramEnd"/>
      <w:r w:rsidR="00BB0810" w:rsidRPr="003F76EE">
        <w:rPr>
          <w:b/>
          <w:bCs/>
          <w:i/>
          <w:iCs/>
        </w:rPr>
        <w:t xml:space="preserve"> poor active surveillance areas</w:t>
      </w:r>
      <w:r w:rsidR="00F64AE3" w:rsidRPr="003F76EE">
        <w:rPr>
          <w:b/>
          <w:bCs/>
          <w:i/>
          <w:iCs/>
        </w:rPr>
        <w:t xml:space="preserve"> (below 80% completeness), </w:t>
      </w:r>
      <w:r w:rsidR="00BB0810" w:rsidRPr="003F76EE">
        <w:rPr>
          <w:b/>
          <w:bCs/>
          <w:i/>
          <w:iCs/>
        </w:rPr>
        <w:t>if any</w:t>
      </w:r>
      <w:r w:rsidR="00F64AE3" w:rsidRPr="003F76EE">
        <w:rPr>
          <w:b/>
          <w:bCs/>
          <w:i/>
          <w:iCs/>
        </w:rPr>
        <w:t>.</w:t>
      </w:r>
    </w:p>
    <w:p w14:paraId="78B0F4EA" w14:textId="77777777" w:rsidR="00143454" w:rsidRPr="008952EC" w:rsidRDefault="00143454" w:rsidP="00143454">
      <w:pPr>
        <w:ind w:left="567" w:firstLine="567"/>
      </w:pPr>
    </w:p>
    <w:p w14:paraId="37B0BF54" w14:textId="77777777" w:rsidR="00143454" w:rsidRPr="008952EC" w:rsidRDefault="00143454" w:rsidP="00143454">
      <w:pPr>
        <w:pStyle w:val="NoSpacing"/>
        <w:rPr>
          <w:rFonts w:ascii="Times New Roman" w:hAnsi="Times New Roman"/>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8999"/>
      </w:tblGrid>
      <w:tr w:rsidR="00143454" w:rsidRPr="008952EC" w14:paraId="4CED370D" w14:textId="77777777" w:rsidTr="007B2F3A">
        <w:trPr>
          <w:trHeight w:val="22"/>
        </w:trPr>
        <w:tc>
          <w:tcPr>
            <w:tcW w:w="9245" w:type="dxa"/>
            <w:shd w:val="clear" w:color="auto" w:fill="FFFFFF"/>
          </w:tcPr>
          <w:p w14:paraId="12A8B8FC" w14:textId="77777777" w:rsidR="00143454" w:rsidRPr="008952EC" w:rsidRDefault="00143454" w:rsidP="007B2F3A">
            <w:pPr>
              <w:pStyle w:val="Header"/>
              <w:tabs>
                <w:tab w:val="center" w:pos="840"/>
              </w:tabs>
              <w:rPr>
                <w:i/>
              </w:rPr>
            </w:pPr>
            <w:r w:rsidRPr="008952EC">
              <w:rPr>
                <w:i/>
              </w:rPr>
              <w:t>Type here</w:t>
            </w:r>
          </w:p>
          <w:p w14:paraId="6DCD4940" w14:textId="77777777" w:rsidR="00143454" w:rsidRPr="008952EC" w:rsidRDefault="00143454" w:rsidP="007B2F3A">
            <w:pPr>
              <w:pStyle w:val="Header"/>
              <w:tabs>
                <w:tab w:val="center" w:pos="840"/>
              </w:tabs>
              <w:rPr>
                <w:i/>
              </w:rPr>
            </w:pPr>
          </w:p>
          <w:p w14:paraId="778014CE" w14:textId="77777777" w:rsidR="00143454" w:rsidRPr="008952EC" w:rsidRDefault="00143454" w:rsidP="007B2F3A">
            <w:pPr>
              <w:pStyle w:val="Header"/>
              <w:tabs>
                <w:tab w:val="center" w:pos="840"/>
              </w:tabs>
              <w:rPr>
                <w:i/>
              </w:rPr>
            </w:pPr>
          </w:p>
          <w:p w14:paraId="07AB2D15" w14:textId="77777777" w:rsidR="00143454" w:rsidRPr="008952EC" w:rsidRDefault="00143454" w:rsidP="007B2F3A">
            <w:pPr>
              <w:pStyle w:val="Header"/>
              <w:tabs>
                <w:tab w:val="center" w:pos="840"/>
              </w:tabs>
            </w:pPr>
          </w:p>
        </w:tc>
      </w:tr>
    </w:tbl>
    <w:p w14:paraId="4365BEF2" w14:textId="77777777" w:rsidR="00143454" w:rsidRPr="008952EC" w:rsidRDefault="00143454" w:rsidP="00143454">
      <w:pPr>
        <w:pStyle w:val="BodyText3"/>
      </w:pPr>
    </w:p>
    <w:p w14:paraId="315B1FDC" w14:textId="77777777" w:rsidR="00BB0810" w:rsidRPr="008952EC" w:rsidRDefault="00F23412" w:rsidP="00BB0810">
      <w:pPr>
        <w:rPr>
          <w:b/>
          <w:bCs/>
          <w:i/>
          <w:iCs/>
        </w:rPr>
      </w:pPr>
      <w:r>
        <w:rPr>
          <w:b/>
          <w:bCs/>
          <w:i/>
          <w:iCs/>
        </w:rPr>
        <w:br w:type="page"/>
      </w:r>
      <w:r w:rsidR="00895713" w:rsidRPr="008952EC">
        <w:rPr>
          <w:b/>
          <w:bCs/>
          <w:i/>
          <w:iCs/>
        </w:rPr>
        <w:t xml:space="preserve">5.4 </w:t>
      </w:r>
      <w:r w:rsidR="00895713" w:rsidRPr="008952EC">
        <w:rPr>
          <w:b/>
          <w:bCs/>
          <w:i/>
          <w:iCs/>
        </w:rPr>
        <w:tab/>
      </w:r>
      <w:r w:rsidR="00BB0810" w:rsidRPr="008952EC">
        <w:rPr>
          <w:b/>
          <w:bCs/>
          <w:i/>
          <w:iCs/>
        </w:rPr>
        <w:t xml:space="preserve">Performance of AFP Surveillance, by first administrative level for the </w:t>
      </w:r>
    </w:p>
    <w:p w14:paraId="0FE1FB83" w14:textId="77777777" w:rsidR="00BB0810" w:rsidRPr="008952EC" w:rsidRDefault="00BB0810" w:rsidP="00895713">
      <w:pPr>
        <w:ind w:firstLine="567"/>
        <w:rPr>
          <w:b/>
          <w:bCs/>
        </w:rPr>
      </w:pPr>
      <w:r w:rsidRPr="008952EC">
        <w:rPr>
          <w:b/>
          <w:bCs/>
        </w:rPr>
        <w:t>YEAR</w:t>
      </w:r>
      <w:r w:rsidRPr="008952EC">
        <w:rPr>
          <w:b/>
          <w:bCs/>
        </w:rPr>
        <w:tab/>
        <w:t>___________</w:t>
      </w:r>
    </w:p>
    <w:p w14:paraId="6B7A9A18" w14:textId="77777777" w:rsidR="00BB0810" w:rsidRPr="008952EC" w:rsidRDefault="00BB0810" w:rsidP="00BB0810"/>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1656"/>
        <w:gridCol w:w="1257"/>
        <w:gridCol w:w="1255"/>
        <w:gridCol w:w="821"/>
        <w:gridCol w:w="1218"/>
        <w:gridCol w:w="1148"/>
        <w:gridCol w:w="1644"/>
      </w:tblGrid>
      <w:tr w:rsidR="006F564A" w:rsidRPr="008952EC" w14:paraId="697368FF" w14:textId="77777777" w:rsidTr="00E5759B">
        <w:trPr>
          <w:trHeight w:val="1390"/>
        </w:trPr>
        <w:tc>
          <w:tcPr>
            <w:tcW w:w="896" w:type="pct"/>
            <w:tcBorders>
              <w:bottom w:val="single" w:sz="12" w:space="0" w:color="auto"/>
              <w:right w:val="nil"/>
            </w:tcBorders>
          </w:tcPr>
          <w:p w14:paraId="59766BD3" w14:textId="77777777" w:rsidR="0054292F" w:rsidRPr="008952EC" w:rsidRDefault="0054292F" w:rsidP="00BB0810">
            <w:pPr>
              <w:jc w:val="center"/>
            </w:pPr>
            <w:r w:rsidRPr="008952EC">
              <w:t>1</w:t>
            </w:r>
            <w:r w:rsidRPr="008952EC">
              <w:rPr>
                <w:vertAlign w:val="superscript"/>
              </w:rPr>
              <w:t>st</w:t>
            </w:r>
            <w:r w:rsidRPr="008952EC">
              <w:t xml:space="preserve"> Administrative Level </w:t>
            </w:r>
          </w:p>
          <w:p w14:paraId="2F136714" w14:textId="77777777" w:rsidR="0054292F" w:rsidRPr="008952EC" w:rsidRDefault="0054292F" w:rsidP="00BB0810">
            <w:pPr>
              <w:jc w:val="center"/>
            </w:pPr>
            <w:r w:rsidRPr="008952EC">
              <w:t>(State, Province, or Governorate)</w:t>
            </w:r>
          </w:p>
        </w:tc>
        <w:tc>
          <w:tcPr>
            <w:tcW w:w="680" w:type="pct"/>
            <w:tcBorders>
              <w:bottom w:val="single" w:sz="12" w:space="0" w:color="auto"/>
            </w:tcBorders>
          </w:tcPr>
          <w:p w14:paraId="1666338C" w14:textId="77777777" w:rsidR="0054292F" w:rsidRPr="008952EC" w:rsidRDefault="0054292F" w:rsidP="00BB0810">
            <w:pPr>
              <w:jc w:val="center"/>
            </w:pPr>
          </w:p>
          <w:p w14:paraId="69D44E0F" w14:textId="77777777" w:rsidR="0054292F" w:rsidRPr="008952EC" w:rsidRDefault="0054292F" w:rsidP="00BB0810">
            <w:pPr>
              <w:jc w:val="center"/>
            </w:pPr>
            <w:r w:rsidRPr="008952EC">
              <w:t>Population aged &lt;15 y</w:t>
            </w:r>
            <w:r w:rsidR="00E5759B">
              <w:t>ea</w:t>
            </w:r>
            <w:r w:rsidRPr="008952EC">
              <w:t>rs</w:t>
            </w:r>
          </w:p>
        </w:tc>
        <w:tc>
          <w:tcPr>
            <w:tcW w:w="706" w:type="pct"/>
            <w:tcBorders>
              <w:bottom w:val="single" w:sz="12" w:space="0" w:color="auto"/>
            </w:tcBorders>
          </w:tcPr>
          <w:p w14:paraId="10C38B3D" w14:textId="77777777" w:rsidR="0054292F" w:rsidRPr="008952EC" w:rsidRDefault="0054292F" w:rsidP="00BB0810">
            <w:pPr>
              <w:jc w:val="center"/>
            </w:pPr>
            <w:r w:rsidRPr="008952EC">
              <w:t xml:space="preserve"> Total ‘non-polio’ AFP cases reported</w:t>
            </w:r>
          </w:p>
          <w:p w14:paraId="38C16B51" w14:textId="77777777" w:rsidR="0054292F" w:rsidRPr="008952EC" w:rsidRDefault="0054292F" w:rsidP="00BB0810">
            <w:pPr>
              <w:jc w:val="center"/>
            </w:pPr>
            <w:r w:rsidRPr="008952EC">
              <w:t>&lt;15 y</w:t>
            </w:r>
            <w:r w:rsidR="00E5759B">
              <w:t>ea</w:t>
            </w:r>
            <w:r w:rsidRPr="008952EC">
              <w:t>rs</w:t>
            </w:r>
          </w:p>
        </w:tc>
        <w:tc>
          <w:tcPr>
            <w:tcW w:w="465" w:type="pct"/>
            <w:tcBorders>
              <w:bottom w:val="single" w:sz="12" w:space="0" w:color="auto"/>
              <w:right w:val="nil"/>
            </w:tcBorders>
          </w:tcPr>
          <w:p w14:paraId="6F3ED931" w14:textId="77777777" w:rsidR="0054292F" w:rsidRPr="008952EC" w:rsidRDefault="0054292F" w:rsidP="00BB0810">
            <w:pPr>
              <w:jc w:val="center"/>
            </w:pPr>
          </w:p>
          <w:p w14:paraId="591F13AD" w14:textId="77777777" w:rsidR="0054292F" w:rsidRPr="008952EC" w:rsidRDefault="0054292F" w:rsidP="0054292F">
            <w:pPr>
              <w:jc w:val="center"/>
            </w:pPr>
            <w:r w:rsidRPr="008952EC">
              <w:t>Non-polio AFP rate</w:t>
            </w:r>
            <w:r w:rsidRPr="008952EC">
              <w:rPr>
                <w:bCs/>
                <w:vertAlign w:val="superscript"/>
              </w:rPr>
              <w:t>(a)</w:t>
            </w:r>
          </w:p>
        </w:tc>
        <w:tc>
          <w:tcPr>
            <w:tcW w:w="685" w:type="pct"/>
            <w:tcBorders>
              <w:bottom w:val="single" w:sz="12" w:space="0" w:color="auto"/>
            </w:tcBorders>
          </w:tcPr>
          <w:p w14:paraId="1842BCD3" w14:textId="77777777" w:rsidR="0054292F" w:rsidRPr="008952EC" w:rsidRDefault="0054292F" w:rsidP="0054292F">
            <w:pPr>
              <w:jc w:val="center"/>
            </w:pPr>
            <w:r w:rsidRPr="008952EC">
              <w:t>Total AFP cases with 2 adequate stool samples</w:t>
            </w:r>
            <w:r w:rsidRPr="008952EC">
              <w:rPr>
                <w:bCs/>
                <w:vertAlign w:val="superscript"/>
              </w:rPr>
              <w:t>(b)</w:t>
            </w:r>
          </w:p>
        </w:tc>
        <w:tc>
          <w:tcPr>
            <w:tcW w:w="646" w:type="pct"/>
            <w:tcBorders>
              <w:bottom w:val="single" w:sz="12" w:space="0" w:color="auto"/>
            </w:tcBorders>
          </w:tcPr>
          <w:p w14:paraId="5352B07C" w14:textId="77777777" w:rsidR="0054292F" w:rsidRPr="008952EC" w:rsidRDefault="0054292F" w:rsidP="00BB0810">
            <w:pPr>
              <w:jc w:val="center"/>
            </w:pPr>
            <w:r w:rsidRPr="008952EC">
              <w:t>%AFP cases with adequate stool samples</w:t>
            </w:r>
          </w:p>
        </w:tc>
        <w:tc>
          <w:tcPr>
            <w:tcW w:w="923" w:type="pct"/>
            <w:tcBorders>
              <w:bottom w:val="single" w:sz="12" w:space="0" w:color="auto"/>
            </w:tcBorders>
          </w:tcPr>
          <w:p w14:paraId="264969FA" w14:textId="77777777" w:rsidR="0054292F" w:rsidRPr="008952EC" w:rsidRDefault="006F564A" w:rsidP="000665E7">
            <w:pPr>
              <w:jc w:val="center"/>
              <w:rPr>
                <w:sz w:val="22"/>
              </w:rPr>
            </w:pPr>
            <w:r w:rsidRPr="008952EC">
              <w:t xml:space="preserve">%AFP cases with </w:t>
            </w:r>
            <w:r w:rsidR="00E5759B" w:rsidRPr="00344E96">
              <w:rPr>
                <w:b/>
                <w:bCs/>
                <w:u w:val="single"/>
              </w:rPr>
              <w:t>ONE</w:t>
            </w:r>
            <w:r w:rsidR="000665E7" w:rsidRPr="008952EC">
              <w:t xml:space="preserve"> </w:t>
            </w:r>
            <w:r w:rsidR="000665E7" w:rsidRPr="00344E96">
              <w:rPr>
                <w:b/>
                <w:bCs/>
                <w:u w:val="single"/>
              </w:rPr>
              <w:t>(1)</w:t>
            </w:r>
            <w:r w:rsidR="000665E7" w:rsidRPr="008952EC">
              <w:t xml:space="preserve"> stool specimen</w:t>
            </w:r>
          </w:p>
        </w:tc>
      </w:tr>
      <w:tr w:rsidR="006F564A" w:rsidRPr="008952EC" w14:paraId="745BA7E0" w14:textId="77777777" w:rsidTr="00E5759B">
        <w:trPr>
          <w:trHeight w:val="393"/>
        </w:trPr>
        <w:tc>
          <w:tcPr>
            <w:tcW w:w="896" w:type="pct"/>
            <w:tcBorders>
              <w:top w:val="single" w:sz="12" w:space="0" w:color="auto"/>
              <w:right w:val="nil"/>
            </w:tcBorders>
          </w:tcPr>
          <w:p w14:paraId="0B8FDBED" w14:textId="77777777" w:rsidR="0054292F" w:rsidRPr="008952EC" w:rsidRDefault="0054292F" w:rsidP="00BB0810"/>
        </w:tc>
        <w:tc>
          <w:tcPr>
            <w:tcW w:w="680" w:type="pct"/>
            <w:tcBorders>
              <w:top w:val="single" w:sz="12" w:space="0" w:color="auto"/>
            </w:tcBorders>
          </w:tcPr>
          <w:p w14:paraId="28F4CC0B" w14:textId="77777777" w:rsidR="0054292F" w:rsidRPr="008952EC" w:rsidRDefault="0054292F" w:rsidP="00BB0810"/>
        </w:tc>
        <w:tc>
          <w:tcPr>
            <w:tcW w:w="706" w:type="pct"/>
            <w:tcBorders>
              <w:top w:val="single" w:sz="12" w:space="0" w:color="auto"/>
            </w:tcBorders>
          </w:tcPr>
          <w:p w14:paraId="52449DA2" w14:textId="77777777" w:rsidR="0054292F" w:rsidRPr="008952EC" w:rsidRDefault="0054292F" w:rsidP="00BB0810"/>
        </w:tc>
        <w:tc>
          <w:tcPr>
            <w:tcW w:w="465" w:type="pct"/>
            <w:tcBorders>
              <w:top w:val="single" w:sz="12" w:space="0" w:color="auto"/>
              <w:right w:val="nil"/>
            </w:tcBorders>
          </w:tcPr>
          <w:p w14:paraId="2D602F50" w14:textId="77777777" w:rsidR="0054292F" w:rsidRPr="008952EC" w:rsidRDefault="0054292F" w:rsidP="00BB0810"/>
        </w:tc>
        <w:tc>
          <w:tcPr>
            <w:tcW w:w="685" w:type="pct"/>
            <w:tcBorders>
              <w:top w:val="single" w:sz="12" w:space="0" w:color="auto"/>
            </w:tcBorders>
          </w:tcPr>
          <w:p w14:paraId="5E03D346" w14:textId="77777777" w:rsidR="0054292F" w:rsidRPr="008952EC" w:rsidRDefault="0054292F" w:rsidP="00BB0810"/>
        </w:tc>
        <w:tc>
          <w:tcPr>
            <w:tcW w:w="646" w:type="pct"/>
            <w:tcBorders>
              <w:top w:val="single" w:sz="12" w:space="0" w:color="auto"/>
            </w:tcBorders>
          </w:tcPr>
          <w:p w14:paraId="53CCFBA5" w14:textId="77777777" w:rsidR="0054292F" w:rsidRPr="008952EC" w:rsidRDefault="0054292F" w:rsidP="00BB0810">
            <w:r w:rsidRPr="008952EC">
              <w:t xml:space="preserve">              </w:t>
            </w:r>
          </w:p>
        </w:tc>
        <w:tc>
          <w:tcPr>
            <w:tcW w:w="923" w:type="pct"/>
            <w:tcBorders>
              <w:top w:val="single" w:sz="12" w:space="0" w:color="auto"/>
            </w:tcBorders>
          </w:tcPr>
          <w:p w14:paraId="79DED343" w14:textId="77777777" w:rsidR="0054292F" w:rsidRPr="008952EC" w:rsidRDefault="0054292F" w:rsidP="00BB0810">
            <w:pPr>
              <w:rPr>
                <w:sz w:val="22"/>
              </w:rPr>
            </w:pPr>
          </w:p>
        </w:tc>
      </w:tr>
      <w:tr w:rsidR="006F564A" w:rsidRPr="008952EC" w14:paraId="13DC6CC3" w14:textId="77777777" w:rsidTr="00F23412">
        <w:trPr>
          <w:trHeight w:val="393"/>
        </w:trPr>
        <w:tc>
          <w:tcPr>
            <w:tcW w:w="896" w:type="pct"/>
            <w:tcBorders>
              <w:right w:val="nil"/>
            </w:tcBorders>
          </w:tcPr>
          <w:p w14:paraId="7B4423FF" w14:textId="77777777" w:rsidR="0054292F" w:rsidRPr="008952EC" w:rsidRDefault="0054292F" w:rsidP="00BB0810"/>
        </w:tc>
        <w:tc>
          <w:tcPr>
            <w:tcW w:w="680" w:type="pct"/>
          </w:tcPr>
          <w:p w14:paraId="0025F5EF" w14:textId="77777777" w:rsidR="0054292F" w:rsidRPr="008952EC" w:rsidRDefault="0054292F" w:rsidP="00BB0810"/>
        </w:tc>
        <w:tc>
          <w:tcPr>
            <w:tcW w:w="706" w:type="pct"/>
          </w:tcPr>
          <w:p w14:paraId="4B5894E2" w14:textId="77777777" w:rsidR="0054292F" w:rsidRPr="008952EC" w:rsidRDefault="0054292F" w:rsidP="00BB0810"/>
        </w:tc>
        <w:tc>
          <w:tcPr>
            <w:tcW w:w="465" w:type="pct"/>
            <w:tcBorders>
              <w:right w:val="nil"/>
            </w:tcBorders>
          </w:tcPr>
          <w:p w14:paraId="205491C0" w14:textId="77777777" w:rsidR="0054292F" w:rsidRPr="008952EC" w:rsidRDefault="0054292F" w:rsidP="00BB0810"/>
        </w:tc>
        <w:tc>
          <w:tcPr>
            <w:tcW w:w="685" w:type="pct"/>
          </w:tcPr>
          <w:p w14:paraId="676826F9" w14:textId="77777777" w:rsidR="0054292F" w:rsidRPr="008952EC" w:rsidRDefault="0054292F" w:rsidP="00BB0810"/>
        </w:tc>
        <w:tc>
          <w:tcPr>
            <w:tcW w:w="646" w:type="pct"/>
          </w:tcPr>
          <w:p w14:paraId="21AC0F73" w14:textId="77777777" w:rsidR="0054292F" w:rsidRPr="008952EC" w:rsidRDefault="0054292F" w:rsidP="00BB0810">
            <w:r w:rsidRPr="008952EC">
              <w:t xml:space="preserve">              </w:t>
            </w:r>
          </w:p>
        </w:tc>
        <w:tc>
          <w:tcPr>
            <w:tcW w:w="923" w:type="pct"/>
          </w:tcPr>
          <w:p w14:paraId="60D98551" w14:textId="77777777" w:rsidR="0054292F" w:rsidRPr="008952EC" w:rsidRDefault="0054292F" w:rsidP="00BB0810">
            <w:pPr>
              <w:rPr>
                <w:sz w:val="22"/>
              </w:rPr>
            </w:pPr>
          </w:p>
        </w:tc>
      </w:tr>
      <w:tr w:rsidR="006F564A" w:rsidRPr="008952EC" w14:paraId="7AF6B4E7" w14:textId="77777777" w:rsidTr="00F23412">
        <w:trPr>
          <w:trHeight w:val="393"/>
        </w:trPr>
        <w:tc>
          <w:tcPr>
            <w:tcW w:w="896" w:type="pct"/>
            <w:tcBorders>
              <w:right w:val="nil"/>
            </w:tcBorders>
          </w:tcPr>
          <w:p w14:paraId="0A4543BE" w14:textId="77777777" w:rsidR="0054292F" w:rsidRPr="008952EC" w:rsidRDefault="0054292F" w:rsidP="00BB0810"/>
        </w:tc>
        <w:tc>
          <w:tcPr>
            <w:tcW w:w="680" w:type="pct"/>
          </w:tcPr>
          <w:p w14:paraId="1E448DC4" w14:textId="77777777" w:rsidR="0054292F" w:rsidRPr="008952EC" w:rsidRDefault="0054292F" w:rsidP="00BB0810"/>
        </w:tc>
        <w:tc>
          <w:tcPr>
            <w:tcW w:w="706" w:type="pct"/>
          </w:tcPr>
          <w:p w14:paraId="46FF6574" w14:textId="77777777" w:rsidR="0054292F" w:rsidRPr="008952EC" w:rsidRDefault="0054292F" w:rsidP="00BB0810"/>
        </w:tc>
        <w:tc>
          <w:tcPr>
            <w:tcW w:w="465" w:type="pct"/>
            <w:tcBorders>
              <w:right w:val="nil"/>
            </w:tcBorders>
          </w:tcPr>
          <w:p w14:paraId="4EE3F765" w14:textId="77777777" w:rsidR="0054292F" w:rsidRPr="008952EC" w:rsidRDefault="0054292F" w:rsidP="00BB0810"/>
        </w:tc>
        <w:tc>
          <w:tcPr>
            <w:tcW w:w="685" w:type="pct"/>
          </w:tcPr>
          <w:p w14:paraId="1A96B8E2" w14:textId="77777777" w:rsidR="0054292F" w:rsidRPr="008952EC" w:rsidRDefault="0054292F" w:rsidP="00BB0810"/>
        </w:tc>
        <w:tc>
          <w:tcPr>
            <w:tcW w:w="646" w:type="pct"/>
          </w:tcPr>
          <w:p w14:paraId="233F6BC1" w14:textId="77777777" w:rsidR="0054292F" w:rsidRPr="008952EC" w:rsidRDefault="0054292F" w:rsidP="00BB0810">
            <w:r w:rsidRPr="008952EC">
              <w:t xml:space="preserve">              </w:t>
            </w:r>
          </w:p>
        </w:tc>
        <w:tc>
          <w:tcPr>
            <w:tcW w:w="923" w:type="pct"/>
          </w:tcPr>
          <w:p w14:paraId="531580B0" w14:textId="77777777" w:rsidR="0054292F" w:rsidRPr="008952EC" w:rsidRDefault="0054292F" w:rsidP="00BB0810">
            <w:pPr>
              <w:rPr>
                <w:sz w:val="22"/>
              </w:rPr>
            </w:pPr>
          </w:p>
        </w:tc>
      </w:tr>
      <w:tr w:rsidR="006F564A" w:rsidRPr="008952EC" w14:paraId="6AA2E9DF" w14:textId="77777777" w:rsidTr="00F23412">
        <w:trPr>
          <w:trHeight w:val="393"/>
        </w:trPr>
        <w:tc>
          <w:tcPr>
            <w:tcW w:w="896" w:type="pct"/>
            <w:tcBorders>
              <w:right w:val="nil"/>
            </w:tcBorders>
          </w:tcPr>
          <w:p w14:paraId="6587015E" w14:textId="77777777" w:rsidR="0054292F" w:rsidRPr="008952EC" w:rsidRDefault="0054292F" w:rsidP="00BB0810"/>
        </w:tc>
        <w:tc>
          <w:tcPr>
            <w:tcW w:w="680" w:type="pct"/>
          </w:tcPr>
          <w:p w14:paraId="074C724E" w14:textId="77777777" w:rsidR="0054292F" w:rsidRPr="008952EC" w:rsidRDefault="0054292F" w:rsidP="00BB0810"/>
        </w:tc>
        <w:tc>
          <w:tcPr>
            <w:tcW w:w="706" w:type="pct"/>
          </w:tcPr>
          <w:p w14:paraId="1AC9D72E" w14:textId="77777777" w:rsidR="0054292F" w:rsidRPr="008952EC" w:rsidRDefault="0054292F" w:rsidP="00BB0810"/>
        </w:tc>
        <w:tc>
          <w:tcPr>
            <w:tcW w:w="465" w:type="pct"/>
            <w:tcBorders>
              <w:right w:val="nil"/>
            </w:tcBorders>
          </w:tcPr>
          <w:p w14:paraId="4C50C611" w14:textId="77777777" w:rsidR="0054292F" w:rsidRPr="008952EC" w:rsidRDefault="0054292F" w:rsidP="00BB0810"/>
        </w:tc>
        <w:tc>
          <w:tcPr>
            <w:tcW w:w="685" w:type="pct"/>
          </w:tcPr>
          <w:p w14:paraId="51CB6985" w14:textId="77777777" w:rsidR="0054292F" w:rsidRPr="008952EC" w:rsidRDefault="0054292F" w:rsidP="00BB0810"/>
        </w:tc>
        <w:tc>
          <w:tcPr>
            <w:tcW w:w="646" w:type="pct"/>
          </w:tcPr>
          <w:p w14:paraId="039BEA03" w14:textId="77777777" w:rsidR="0054292F" w:rsidRPr="008952EC" w:rsidRDefault="0054292F" w:rsidP="00BB0810">
            <w:r w:rsidRPr="008952EC">
              <w:t xml:space="preserve">              </w:t>
            </w:r>
          </w:p>
        </w:tc>
        <w:tc>
          <w:tcPr>
            <w:tcW w:w="923" w:type="pct"/>
          </w:tcPr>
          <w:p w14:paraId="0F6D2EA3" w14:textId="77777777" w:rsidR="0054292F" w:rsidRPr="008952EC" w:rsidRDefault="0054292F" w:rsidP="00BB0810">
            <w:pPr>
              <w:rPr>
                <w:sz w:val="22"/>
              </w:rPr>
            </w:pPr>
          </w:p>
        </w:tc>
      </w:tr>
      <w:tr w:rsidR="006F564A" w:rsidRPr="008952EC" w14:paraId="530ACDDB" w14:textId="77777777" w:rsidTr="00F23412">
        <w:trPr>
          <w:trHeight w:val="393"/>
        </w:trPr>
        <w:tc>
          <w:tcPr>
            <w:tcW w:w="896" w:type="pct"/>
            <w:tcBorders>
              <w:right w:val="nil"/>
            </w:tcBorders>
          </w:tcPr>
          <w:p w14:paraId="06F2F4DE" w14:textId="77777777" w:rsidR="0054292F" w:rsidRPr="008952EC" w:rsidRDefault="0054292F" w:rsidP="00BB0810"/>
        </w:tc>
        <w:tc>
          <w:tcPr>
            <w:tcW w:w="680" w:type="pct"/>
          </w:tcPr>
          <w:p w14:paraId="31A8AEDC" w14:textId="77777777" w:rsidR="0054292F" w:rsidRPr="008952EC" w:rsidRDefault="0054292F" w:rsidP="00BB0810"/>
        </w:tc>
        <w:tc>
          <w:tcPr>
            <w:tcW w:w="706" w:type="pct"/>
          </w:tcPr>
          <w:p w14:paraId="2F48E8F7" w14:textId="77777777" w:rsidR="0054292F" w:rsidRPr="008952EC" w:rsidRDefault="0054292F" w:rsidP="00BB0810"/>
        </w:tc>
        <w:tc>
          <w:tcPr>
            <w:tcW w:w="465" w:type="pct"/>
            <w:tcBorders>
              <w:right w:val="nil"/>
            </w:tcBorders>
          </w:tcPr>
          <w:p w14:paraId="1B1E2AAB" w14:textId="77777777" w:rsidR="0054292F" w:rsidRPr="008952EC" w:rsidRDefault="0054292F" w:rsidP="00BB0810"/>
        </w:tc>
        <w:tc>
          <w:tcPr>
            <w:tcW w:w="685" w:type="pct"/>
          </w:tcPr>
          <w:p w14:paraId="6F579AEA" w14:textId="77777777" w:rsidR="0054292F" w:rsidRPr="008952EC" w:rsidRDefault="0054292F" w:rsidP="00BB0810"/>
        </w:tc>
        <w:tc>
          <w:tcPr>
            <w:tcW w:w="646" w:type="pct"/>
          </w:tcPr>
          <w:p w14:paraId="0EDEF713" w14:textId="77777777" w:rsidR="0054292F" w:rsidRPr="008952EC" w:rsidRDefault="0054292F" w:rsidP="00BB0810">
            <w:r w:rsidRPr="008952EC">
              <w:t xml:space="preserve">              </w:t>
            </w:r>
          </w:p>
        </w:tc>
        <w:tc>
          <w:tcPr>
            <w:tcW w:w="923" w:type="pct"/>
          </w:tcPr>
          <w:p w14:paraId="1AB95551" w14:textId="77777777" w:rsidR="0054292F" w:rsidRPr="008952EC" w:rsidRDefault="0054292F" w:rsidP="00BB0810">
            <w:pPr>
              <w:rPr>
                <w:sz w:val="22"/>
              </w:rPr>
            </w:pPr>
          </w:p>
        </w:tc>
      </w:tr>
      <w:tr w:rsidR="006F564A" w:rsidRPr="008952EC" w14:paraId="3C0653E6" w14:textId="77777777" w:rsidTr="00F23412">
        <w:trPr>
          <w:trHeight w:val="393"/>
        </w:trPr>
        <w:tc>
          <w:tcPr>
            <w:tcW w:w="896" w:type="pct"/>
            <w:tcBorders>
              <w:right w:val="nil"/>
            </w:tcBorders>
          </w:tcPr>
          <w:p w14:paraId="608824B2" w14:textId="77777777" w:rsidR="0054292F" w:rsidRPr="008952EC" w:rsidRDefault="0054292F" w:rsidP="00BB0810"/>
        </w:tc>
        <w:tc>
          <w:tcPr>
            <w:tcW w:w="680" w:type="pct"/>
          </w:tcPr>
          <w:p w14:paraId="61F4AE35" w14:textId="77777777" w:rsidR="0054292F" w:rsidRPr="008952EC" w:rsidRDefault="0054292F" w:rsidP="00BB0810"/>
        </w:tc>
        <w:tc>
          <w:tcPr>
            <w:tcW w:w="706" w:type="pct"/>
          </w:tcPr>
          <w:p w14:paraId="02CC1687" w14:textId="77777777" w:rsidR="0054292F" w:rsidRPr="008952EC" w:rsidRDefault="0054292F" w:rsidP="00BB0810"/>
        </w:tc>
        <w:tc>
          <w:tcPr>
            <w:tcW w:w="465" w:type="pct"/>
            <w:tcBorders>
              <w:right w:val="nil"/>
            </w:tcBorders>
          </w:tcPr>
          <w:p w14:paraId="6A88E267" w14:textId="77777777" w:rsidR="0054292F" w:rsidRPr="008952EC" w:rsidRDefault="0054292F" w:rsidP="00BB0810"/>
        </w:tc>
        <w:tc>
          <w:tcPr>
            <w:tcW w:w="685" w:type="pct"/>
          </w:tcPr>
          <w:p w14:paraId="20626D74" w14:textId="77777777" w:rsidR="0054292F" w:rsidRPr="008952EC" w:rsidRDefault="0054292F" w:rsidP="00BB0810"/>
        </w:tc>
        <w:tc>
          <w:tcPr>
            <w:tcW w:w="646" w:type="pct"/>
          </w:tcPr>
          <w:p w14:paraId="7B0DB20F" w14:textId="77777777" w:rsidR="0054292F" w:rsidRPr="008952EC" w:rsidRDefault="0054292F" w:rsidP="00BB0810">
            <w:r w:rsidRPr="008952EC">
              <w:t xml:space="preserve">              </w:t>
            </w:r>
          </w:p>
        </w:tc>
        <w:tc>
          <w:tcPr>
            <w:tcW w:w="923" w:type="pct"/>
          </w:tcPr>
          <w:p w14:paraId="5774EF1F" w14:textId="77777777" w:rsidR="0054292F" w:rsidRPr="008952EC" w:rsidRDefault="0054292F" w:rsidP="00BB0810">
            <w:pPr>
              <w:rPr>
                <w:sz w:val="22"/>
              </w:rPr>
            </w:pPr>
          </w:p>
        </w:tc>
      </w:tr>
      <w:tr w:rsidR="006F564A" w:rsidRPr="008952EC" w14:paraId="7D09E1EC" w14:textId="77777777" w:rsidTr="00E5759B">
        <w:trPr>
          <w:trHeight w:val="393"/>
        </w:trPr>
        <w:tc>
          <w:tcPr>
            <w:tcW w:w="896" w:type="pct"/>
            <w:tcBorders>
              <w:bottom w:val="single" w:sz="12" w:space="0" w:color="auto"/>
              <w:right w:val="nil"/>
            </w:tcBorders>
          </w:tcPr>
          <w:p w14:paraId="59CD7E03" w14:textId="77777777" w:rsidR="0054292F" w:rsidRPr="008952EC" w:rsidRDefault="0054292F" w:rsidP="00BB0810"/>
        </w:tc>
        <w:tc>
          <w:tcPr>
            <w:tcW w:w="680" w:type="pct"/>
            <w:tcBorders>
              <w:bottom w:val="single" w:sz="12" w:space="0" w:color="auto"/>
            </w:tcBorders>
          </w:tcPr>
          <w:p w14:paraId="3B6822AA" w14:textId="77777777" w:rsidR="0054292F" w:rsidRPr="008952EC" w:rsidRDefault="0054292F" w:rsidP="00BB0810"/>
        </w:tc>
        <w:tc>
          <w:tcPr>
            <w:tcW w:w="706" w:type="pct"/>
            <w:tcBorders>
              <w:bottom w:val="single" w:sz="12" w:space="0" w:color="auto"/>
            </w:tcBorders>
          </w:tcPr>
          <w:p w14:paraId="2506AAFA" w14:textId="77777777" w:rsidR="0054292F" w:rsidRPr="008952EC" w:rsidRDefault="0054292F" w:rsidP="00BB0810"/>
        </w:tc>
        <w:tc>
          <w:tcPr>
            <w:tcW w:w="465" w:type="pct"/>
            <w:tcBorders>
              <w:bottom w:val="single" w:sz="12" w:space="0" w:color="auto"/>
              <w:right w:val="nil"/>
            </w:tcBorders>
          </w:tcPr>
          <w:p w14:paraId="0BD9FCC9" w14:textId="77777777" w:rsidR="0054292F" w:rsidRPr="008952EC" w:rsidRDefault="0054292F" w:rsidP="00BB0810"/>
        </w:tc>
        <w:tc>
          <w:tcPr>
            <w:tcW w:w="685" w:type="pct"/>
            <w:tcBorders>
              <w:bottom w:val="single" w:sz="12" w:space="0" w:color="auto"/>
            </w:tcBorders>
          </w:tcPr>
          <w:p w14:paraId="44C354D4" w14:textId="77777777" w:rsidR="0054292F" w:rsidRPr="008952EC" w:rsidRDefault="0054292F" w:rsidP="00BB0810"/>
        </w:tc>
        <w:tc>
          <w:tcPr>
            <w:tcW w:w="646" w:type="pct"/>
            <w:tcBorders>
              <w:bottom w:val="single" w:sz="12" w:space="0" w:color="auto"/>
            </w:tcBorders>
          </w:tcPr>
          <w:p w14:paraId="149A307F" w14:textId="77777777" w:rsidR="0054292F" w:rsidRPr="008952EC" w:rsidRDefault="0054292F" w:rsidP="00BB0810">
            <w:r w:rsidRPr="008952EC">
              <w:t xml:space="preserve">              </w:t>
            </w:r>
          </w:p>
        </w:tc>
        <w:tc>
          <w:tcPr>
            <w:tcW w:w="923" w:type="pct"/>
            <w:tcBorders>
              <w:bottom w:val="single" w:sz="12" w:space="0" w:color="auto"/>
            </w:tcBorders>
          </w:tcPr>
          <w:p w14:paraId="7A4325B1" w14:textId="77777777" w:rsidR="0054292F" w:rsidRPr="008952EC" w:rsidRDefault="0054292F" w:rsidP="00BB0810">
            <w:pPr>
              <w:rPr>
                <w:sz w:val="22"/>
              </w:rPr>
            </w:pPr>
          </w:p>
        </w:tc>
      </w:tr>
      <w:tr w:rsidR="006F564A" w:rsidRPr="008952EC" w14:paraId="2E35F9C9" w14:textId="77777777" w:rsidTr="00E5759B">
        <w:trPr>
          <w:trHeight w:val="393"/>
        </w:trPr>
        <w:tc>
          <w:tcPr>
            <w:tcW w:w="896" w:type="pct"/>
            <w:tcBorders>
              <w:top w:val="single" w:sz="12" w:space="0" w:color="auto"/>
              <w:right w:val="nil"/>
            </w:tcBorders>
          </w:tcPr>
          <w:p w14:paraId="7F2D06DA" w14:textId="77777777" w:rsidR="0054292F" w:rsidRPr="00344E96" w:rsidRDefault="00E5759B" w:rsidP="00BB0810">
            <w:pPr>
              <w:rPr>
                <w:b/>
                <w:bCs/>
              </w:rPr>
            </w:pPr>
            <w:r w:rsidRPr="00344E96">
              <w:rPr>
                <w:b/>
                <w:bCs/>
              </w:rPr>
              <w:t>Total</w:t>
            </w:r>
          </w:p>
        </w:tc>
        <w:tc>
          <w:tcPr>
            <w:tcW w:w="680" w:type="pct"/>
            <w:tcBorders>
              <w:top w:val="single" w:sz="12" w:space="0" w:color="auto"/>
            </w:tcBorders>
          </w:tcPr>
          <w:p w14:paraId="7D6CDD97" w14:textId="77777777" w:rsidR="0054292F" w:rsidRPr="00344E96" w:rsidRDefault="0054292F" w:rsidP="00BB0810">
            <w:pPr>
              <w:rPr>
                <w:b/>
                <w:bCs/>
              </w:rPr>
            </w:pPr>
          </w:p>
        </w:tc>
        <w:tc>
          <w:tcPr>
            <w:tcW w:w="706" w:type="pct"/>
            <w:tcBorders>
              <w:top w:val="single" w:sz="12" w:space="0" w:color="auto"/>
            </w:tcBorders>
          </w:tcPr>
          <w:p w14:paraId="547DE88F" w14:textId="77777777" w:rsidR="0054292F" w:rsidRPr="00344E96" w:rsidRDefault="0054292F" w:rsidP="00BB0810">
            <w:pPr>
              <w:rPr>
                <w:b/>
                <w:bCs/>
              </w:rPr>
            </w:pPr>
          </w:p>
        </w:tc>
        <w:tc>
          <w:tcPr>
            <w:tcW w:w="465" w:type="pct"/>
            <w:tcBorders>
              <w:top w:val="single" w:sz="12" w:space="0" w:color="auto"/>
              <w:right w:val="nil"/>
            </w:tcBorders>
          </w:tcPr>
          <w:p w14:paraId="7D4F95C7" w14:textId="77777777" w:rsidR="0054292F" w:rsidRPr="00344E96" w:rsidRDefault="0054292F" w:rsidP="00BB0810">
            <w:pPr>
              <w:rPr>
                <w:b/>
                <w:bCs/>
              </w:rPr>
            </w:pPr>
          </w:p>
        </w:tc>
        <w:tc>
          <w:tcPr>
            <w:tcW w:w="685" w:type="pct"/>
            <w:tcBorders>
              <w:top w:val="single" w:sz="12" w:space="0" w:color="auto"/>
            </w:tcBorders>
          </w:tcPr>
          <w:p w14:paraId="7131FFB5" w14:textId="77777777" w:rsidR="0054292F" w:rsidRPr="00344E96" w:rsidRDefault="0054292F" w:rsidP="00BB0810">
            <w:pPr>
              <w:rPr>
                <w:b/>
                <w:bCs/>
              </w:rPr>
            </w:pPr>
          </w:p>
        </w:tc>
        <w:tc>
          <w:tcPr>
            <w:tcW w:w="646" w:type="pct"/>
            <w:tcBorders>
              <w:top w:val="single" w:sz="12" w:space="0" w:color="auto"/>
            </w:tcBorders>
          </w:tcPr>
          <w:p w14:paraId="262BABE1" w14:textId="77777777" w:rsidR="0054292F" w:rsidRPr="00344E96" w:rsidRDefault="0054292F" w:rsidP="00BB0810">
            <w:pPr>
              <w:rPr>
                <w:b/>
                <w:bCs/>
              </w:rPr>
            </w:pPr>
            <w:r w:rsidRPr="00344E96">
              <w:rPr>
                <w:b/>
                <w:bCs/>
              </w:rPr>
              <w:t xml:space="preserve">              </w:t>
            </w:r>
          </w:p>
        </w:tc>
        <w:tc>
          <w:tcPr>
            <w:tcW w:w="923" w:type="pct"/>
            <w:tcBorders>
              <w:top w:val="single" w:sz="12" w:space="0" w:color="auto"/>
            </w:tcBorders>
          </w:tcPr>
          <w:p w14:paraId="746DAA95" w14:textId="77777777" w:rsidR="0054292F" w:rsidRPr="00344E96" w:rsidRDefault="0054292F" w:rsidP="00BB0810">
            <w:pPr>
              <w:rPr>
                <w:b/>
                <w:bCs/>
                <w:sz w:val="22"/>
              </w:rPr>
            </w:pPr>
          </w:p>
        </w:tc>
      </w:tr>
    </w:tbl>
    <w:p w14:paraId="67BC5DF9" w14:textId="77777777" w:rsidR="00735B6D" w:rsidRPr="008952EC" w:rsidRDefault="00C95DB6" w:rsidP="00C95DB6">
      <w:pPr>
        <w:rPr>
          <w:sz w:val="20"/>
          <w:szCs w:val="16"/>
        </w:rPr>
      </w:pPr>
      <w:r w:rsidRPr="008952EC">
        <w:rPr>
          <w:sz w:val="20"/>
          <w:szCs w:val="16"/>
        </w:rPr>
        <w:t xml:space="preserve">a. </w:t>
      </w:r>
      <w:r w:rsidR="00465E72" w:rsidRPr="008952EC">
        <w:rPr>
          <w:sz w:val="20"/>
          <w:szCs w:val="16"/>
        </w:rPr>
        <w:t>p</w:t>
      </w:r>
      <w:r w:rsidR="00BB0810" w:rsidRPr="008952EC">
        <w:rPr>
          <w:sz w:val="20"/>
          <w:szCs w:val="16"/>
        </w:rPr>
        <w:t>er 100,000 population aged less than 15 years</w:t>
      </w:r>
    </w:p>
    <w:p w14:paraId="406DFE03" w14:textId="77777777" w:rsidR="00735B6D" w:rsidRPr="008952EC" w:rsidRDefault="00C95DB6" w:rsidP="00C95DB6">
      <w:pPr>
        <w:rPr>
          <w:sz w:val="20"/>
          <w:szCs w:val="16"/>
        </w:rPr>
      </w:pPr>
      <w:r w:rsidRPr="008952EC">
        <w:rPr>
          <w:sz w:val="20"/>
          <w:szCs w:val="16"/>
          <w:lang w:eastAsia="zh-CN"/>
        </w:rPr>
        <w:t xml:space="preserve">b. </w:t>
      </w:r>
      <w:r w:rsidR="00465E72" w:rsidRPr="008952EC">
        <w:rPr>
          <w:sz w:val="20"/>
          <w:szCs w:val="16"/>
          <w:lang w:val="en-GB" w:eastAsia="zh-CN"/>
        </w:rPr>
        <w:t>Two faecal specimen collected within 14 days of AFP onset at least 1 day apart</w:t>
      </w:r>
      <w:r w:rsidR="00BB0810" w:rsidRPr="008952EC">
        <w:rPr>
          <w:sz w:val="20"/>
          <w:szCs w:val="16"/>
        </w:rPr>
        <w:t xml:space="preserve"> </w:t>
      </w:r>
    </w:p>
    <w:p w14:paraId="56B689C9" w14:textId="77777777" w:rsidR="00143454" w:rsidRDefault="00143454" w:rsidP="00143454">
      <w:pPr>
        <w:pStyle w:val="Header"/>
        <w:tabs>
          <w:tab w:val="clear" w:pos="4320"/>
          <w:tab w:val="clear" w:pos="8640"/>
        </w:tabs>
      </w:pPr>
    </w:p>
    <w:p w14:paraId="33D0D5E9" w14:textId="77777777" w:rsidR="00143454" w:rsidRPr="003F76EE" w:rsidRDefault="00143454" w:rsidP="00143454">
      <w:pPr>
        <w:pStyle w:val="Header"/>
        <w:tabs>
          <w:tab w:val="clear" w:pos="4320"/>
          <w:tab w:val="clear" w:pos="8640"/>
        </w:tabs>
        <w:rPr>
          <w:b/>
          <w:bCs/>
          <w:i/>
          <w:iCs/>
        </w:rPr>
      </w:pPr>
      <w:r w:rsidRPr="003F76EE">
        <w:rPr>
          <w:b/>
          <w:bCs/>
          <w:i/>
          <w:iCs/>
        </w:rPr>
        <w:t>5.4.1</w:t>
      </w:r>
      <w:r w:rsidRPr="003F76EE">
        <w:rPr>
          <w:b/>
          <w:bCs/>
          <w:i/>
          <w:iCs/>
        </w:rPr>
        <w:tab/>
        <w:t>Please comment on:</w:t>
      </w:r>
    </w:p>
    <w:p w14:paraId="6DAB2914" w14:textId="77777777" w:rsidR="00143454" w:rsidRPr="008952EC" w:rsidRDefault="00143454" w:rsidP="00143454">
      <w:pPr>
        <w:pStyle w:val="Header"/>
        <w:tabs>
          <w:tab w:val="clear" w:pos="4320"/>
          <w:tab w:val="clear" w:pos="8640"/>
        </w:tabs>
      </w:pPr>
    </w:p>
    <w:p w14:paraId="5A53D183" w14:textId="77777777" w:rsidR="00143454" w:rsidRPr="003F76EE" w:rsidRDefault="00A451A5" w:rsidP="00CD712E">
      <w:pPr>
        <w:pStyle w:val="Header"/>
        <w:tabs>
          <w:tab w:val="clear" w:pos="4320"/>
          <w:tab w:val="clear" w:pos="8640"/>
        </w:tabs>
        <w:rPr>
          <w:b/>
          <w:bCs/>
        </w:rPr>
      </w:pPr>
      <w:r w:rsidRPr="003F76EE">
        <w:rPr>
          <w:b/>
          <w:bCs/>
        </w:rPr>
        <w:t xml:space="preserve">5.4.1.1 </w:t>
      </w:r>
      <w:r w:rsidR="00143454" w:rsidRPr="003F76EE">
        <w:rPr>
          <w:b/>
          <w:bCs/>
        </w:rPr>
        <w:t>Areas with low non-polio AFP rate like silent areas and with insecurity</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8999"/>
      </w:tblGrid>
      <w:tr w:rsidR="00143454" w:rsidRPr="008952EC" w14:paraId="5A902781" w14:textId="77777777" w:rsidTr="007B2F3A">
        <w:trPr>
          <w:trHeight w:val="22"/>
        </w:trPr>
        <w:tc>
          <w:tcPr>
            <w:tcW w:w="9245" w:type="dxa"/>
            <w:shd w:val="clear" w:color="auto" w:fill="FFFFFF"/>
          </w:tcPr>
          <w:p w14:paraId="5C996222" w14:textId="77777777" w:rsidR="00143454" w:rsidRPr="008952EC" w:rsidRDefault="00143454" w:rsidP="007B2F3A">
            <w:pPr>
              <w:pStyle w:val="Header"/>
              <w:tabs>
                <w:tab w:val="center" w:pos="840"/>
              </w:tabs>
              <w:rPr>
                <w:i/>
              </w:rPr>
            </w:pPr>
            <w:r w:rsidRPr="008952EC">
              <w:rPr>
                <w:i/>
              </w:rPr>
              <w:t>Type here</w:t>
            </w:r>
          </w:p>
          <w:p w14:paraId="0356A080" w14:textId="77777777" w:rsidR="00143454" w:rsidRPr="008952EC" w:rsidRDefault="00143454" w:rsidP="007B2F3A">
            <w:pPr>
              <w:pStyle w:val="Header"/>
              <w:tabs>
                <w:tab w:val="center" w:pos="840"/>
              </w:tabs>
              <w:rPr>
                <w:i/>
              </w:rPr>
            </w:pPr>
          </w:p>
          <w:p w14:paraId="2D58026D" w14:textId="77777777" w:rsidR="00143454" w:rsidRPr="008952EC" w:rsidRDefault="00143454" w:rsidP="007B2F3A">
            <w:pPr>
              <w:pStyle w:val="Header"/>
              <w:tabs>
                <w:tab w:val="center" w:pos="840"/>
              </w:tabs>
              <w:rPr>
                <w:i/>
              </w:rPr>
            </w:pPr>
          </w:p>
          <w:p w14:paraId="2461E4B8" w14:textId="77777777" w:rsidR="00143454" w:rsidRPr="008952EC" w:rsidRDefault="00143454" w:rsidP="007B2F3A">
            <w:pPr>
              <w:pStyle w:val="Header"/>
              <w:tabs>
                <w:tab w:val="center" w:pos="840"/>
              </w:tabs>
            </w:pPr>
          </w:p>
        </w:tc>
      </w:tr>
    </w:tbl>
    <w:p w14:paraId="674876B3" w14:textId="77777777" w:rsidR="00143454" w:rsidRPr="008952EC" w:rsidRDefault="00143454" w:rsidP="00143454">
      <w:pPr>
        <w:spacing w:line="360" w:lineRule="auto"/>
      </w:pPr>
    </w:p>
    <w:p w14:paraId="61FE8E03" w14:textId="77777777" w:rsidR="00143454" w:rsidRPr="003F76EE" w:rsidRDefault="00A451A5" w:rsidP="00CD712E">
      <w:pPr>
        <w:pStyle w:val="Header"/>
        <w:tabs>
          <w:tab w:val="clear" w:pos="4320"/>
          <w:tab w:val="clear" w:pos="8640"/>
        </w:tabs>
        <w:rPr>
          <w:b/>
          <w:bCs/>
        </w:rPr>
      </w:pPr>
      <w:r w:rsidRPr="003F76EE">
        <w:rPr>
          <w:b/>
          <w:bCs/>
        </w:rPr>
        <w:t xml:space="preserve">5.4.1.2 </w:t>
      </w:r>
      <w:r w:rsidR="00143454" w:rsidRPr="003F76EE">
        <w:rPr>
          <w:b/>
          <w:bCs/>
        </w:rPr>
        <w:t>Areas with exceptionally high non-polio AFP rate</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8999"/>
      </w:tblGrid>
      <w:tr w:rsidR="00143454" w:rsidRPr="008952EC" w14:paraId="13EEF07E" w14:textId="77777777" w:rsidTr="007B2F3A">
        <w:trPr>
          <w:trHeight w:val="22"/>
        </w:trPr>
        <w:tc>
          <w:tcPr>
            <w:tcW w:w="9245" w:type="dxa"/>
            <w:shd w:val="clear" w:color="auto" w:fill="FFFFFF"/>
          </w:tcPr>
          <w:p w14:paraId="7D9AF2E3" w14:textId="77777777" w:rsidR="00143454" w:rsidRPr="008952EC" w:rsidRDefault="00143454" w:rsidP="007B2F3A">
            <w:pPr>
              <w:pStyle w:val="Header"/>
              <w:tabs>
                <w:tab w:val="center" w:pos="840"/>
              </w:tabs>
              <w:rPr>
                <w:i/>
              </w:rPr>
            </w:pPr>
            <w:r w:rsidRPr="008952EC">
              <w:rPr>
                <w:i/>
              </w:rPr>
              <w:t>Type here</w:t>
            </w:r>
          </w:p>
          <w:p w14:paraId="3C64DA96" w14:textId="77777777" w:rsidR="00143454" w:rsidRPr="008952EC" w:rsidRDefault="00143454" w:rsidP="007B2F3A">
            <w:pPr>
              <w:pStyle w:val="Header"/>
              <w:tabs>
                <w:tab w:val="center" w:pos="840"/>
              </w:tabs>
              <w:rPr>
                <w:i/>
              </w:rPr>
            </w:pPr>
          </w:p>
          <w:p w14:paraId="04228A88" w14:textId="77777777" w:rsidR="00143454" w:rsidRPr="008952EC" w:rsidRDefault="00143454" w:rsidP="007B2F3A">
            <w:pPr>
              <w:pStyle w:val="Header"/>
              <w:tabs>
                <w:tab w:val="center" w:pos="840"/>
              </w:tabs>
              <w:rPr>
                <w:i/>
              </w:rPr>
            </w:pPr>
          </w:p>
          <w:p w14:paraId="3C29354F" w14:textId="77777777" w:rsidR="00143454" w:rsidRPr="008952EC" w:rsidRDefault="00143454" w:rsidP="007B2F3A">
            <w:pPr>
              <w:pStyle w:val="Header"/>
              <w:tabs>
                <w:tab w:val="center" w:pos="840"/>
              </w:tabs>
            </w:pPr>
          </w:p>
        </w:tc>
      </w:tr>
    </w:tbl>
    <w:p w14:paraId="508CCE9D" w14:textId="77777777" w:rsidR="00735B6D" w:rsidRPr="008952EC" w:rsidRDefault="00735B6D" w:rsidP="002D2BC0">
      <w:pPr>
        <w:rPr>
          <w:b/>
          <w:bCs/>
          <w:sz w:val="20"/>
          <w:szCs w:val="16"/>
        </w:rPr>
      </w:pPr>
    </w:p>
    <w:p w14:paraId="44DF49C2" w14:textId="77777777" w:rsidR="00F23412" w:rsidRDefault="00BB0810" w:rsidP="00C95DB6">
      <w:pPr>
        <w:jc w:val="both"/>
        <w:rPr>
          <w:szCs w:val="24"/>
        </w:rPr>
      </w:pPr>
      <w:r w:rsidRPr="008952EC">
        <w:rPr>
          <w:szCs w:val="24"/>
        </w:rPr>
        <w:t xml:space="preserve"> </w:t>
      </w:r>
    </w:p>
    <w:p w14:paraId="451D6075" w14:textId="77777777" w:rsidR="00BB0810" w:rsidRPr="003F76EE" w:rsidRDefault="00F23412" w:rsidP="00F23412">
      <w:pPr>
        <w:rPr>
          <w:b/>
          <w:bCs/>
          <w:i/>
          <w:iCs/>
        </w:rPr>
      </w:pPr>
      <w:r w:rsidRPr="003F76EE">
        <w:rPr>
          <w:b/>
          <w:bCs/>
          <w:i/>
          <w:iCs/>
        </w:rPr>
        <w:br w:type="page"/>
      </w:r>
      <w:r w:rsidR="006F1070" w:rsidRPr="003F76EE">
        <w:rPr>
          <w:b/>
          <w:bCs/>
          <w:i/>
          <w:iCs/>
        </w:rPr>
        <w:t>5.4</w:t>
      </w:r>
      <w:r w:rsidR="00143454" w:rsidRPr="003F76EE">
        <w:rPr>
          <w:b/>
          <w:bCs/>
          <w:i/>
          <w:iCs/>
        </w:rPr>
        <w:t>.2</w:t>
      </w:r>
      <w:r w:rsidR="006F1070" w:rsidRPr="003F76EE">
        <w:rPr>
          <w:b/>
          <w:bCs/>
          <w:i/>
          <w:iCs/>
        </w:rPr>
        <w:tab/>
      </w:r>
      <w:r w:rsidR="00735B6D" w:rsidRPr="003F76EE">
        <w:rPr>
          <w:b/>
          <w:bCs/>
          <w:i/>
          <w:iCs/>
        </w:rPr>
        <w:t>Stool Specimen</w:t>
      </w:r>
      <w:r w:rsidR="00143454" w:rsidRPr="003F76EE">
        <w:rPr>
          <w:b/>
          <w:bCs/>
          <w:i/>
          <w:iCs/>
        </w:rPr>
        <w:t xml:space="preserve"> Shipment</w:t>
      </w:r>
    </w:p>
    <w:p w14:paraId="130A3F33" w14:textId="77777777" w:rsidR="006F1070" w:rsidRDefault="006F1070" w:rsidP="00C95DB6">
      <w:pPr>
        <w:jc w:val="both"/>
        <w:rPr>
          <w:szCs w:val="24"/>
        </w:rPr>
      </w:pP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2143"/>
        <w:gridCol w:w="1161"/>
        <w:gridCol w:w="1280"/>
        <w:gridCol w:w="1395"/>
        <w:gridCol w:w="1510"/>
        <w:gridCol w:w="1510"/>
      </w:tblGrid>
      <w:tr w:rsidR="001D0F4B" w:rsidRPr="008952EC" w14:paraId="47A77317" w14:textId="77777777" w:rsidTr="00E5759B">
        <w:trPr>
          <w:trHeight w:val="882"/>
        </w:trPr>
        <w:tc>
          <w:tcPr>
            <w:tcW w:w="1191" w:type="pct"/>
            <w:tcBorders>
              <w:bottom w:val="single" w:sz="12" w:space="0" w:color="auto"/>
              <w:right w:val="nil"/>
            </w:tcBorders>
          </w:tcPr>
          <w:p w14:paraId="0B274113" w14:textId="77777777" w:rsidR="001D0F4B" w:rsidRPr="008952EC" w:rsidRDefault="001D0F4B" w:rsidP="001D0F4B">
            <w:pPr>
              <w:jc w:val="center"/>
            </w:pPr>
            <w:r w:rsidRPr="008952EC">
              <w:t>1</w:t>
            </w:r>
            <w:r w:rsidRPr="008952EC">
              <w:rPr>
                <w:vertAlign w:val="superscript"/>
              </w:rPr>
              <w:t>st</w:t>
            </w:r>
            <w:r w:rsidRPr="008952EC">
              <w:t xml:space="preserve"> Administrative Level </w:t>
            </w:r>
          </w:p>
          <w:p w14:paraId="7BF83C8E" w14:textId="77777777" w:rsidR="001D0F4B" w:rsidRPr="008952EC" w:rsidRDefault="001D0F4B" w:rsidP="001D0F4B">
            <w:pPr>
              <w:jc w:val="center"/>
            </w:pPr>
            <w:r w:rsidRPr="008952EC">
              <w:t>(State, Province, or Governorate)</w:t>
            </w:r>
          </w:p>
        </w:tc>
        <w:tc>
          <w:tcPr>
            <w:tcW w:w="645" w:type="pct"/>
            <w:tcBorders>
              <w:bottom w:val="single" w:sz="12" w:space="0" w:color="auto"/>
            </w:tcBorders>
          </w:tcPr>
          <w:p w14:paraId="7D381ECD" w14:textId="77777777" w:rsidR="001D0F4B" w:rsidRPr="008952EC" w:rsidRDefault="001D0F4B" w:rsidP="001D0F4B">
            <w:pPr>
              <w:jc w:val="center"/>
            </w:pPr>
            <w:r>
              <w:t>Number of Samples</w:t>
            </w:r>
          </w:p>
        </w:tc>
        <w:tc>
          <w:tcPr>
            <w:tcW w:w="711" w:type="pct"/>
            <w:tcBorders>
              <w:bottom w:val="single" w:sz="12" w:space="0" w:color="auto"/>
            </w:tcBorders>
          </w:tcPr>
          <w:p w14:paraId="6D028B31" w14:textId="77777777" w:rsidR="001D0F4B" w:rsidRPr="008952EC" w:rsidRDefault="001D0F4B" w:rsidP="001D0F4B">
            <w:pPr>
              <w:jc w:val="center"/>
            </w:pPr>
            <w:r>
              <w:t>Number of samples sent to the lab</w:t>
            </w:r>
          </w:p>
        </w:tc>
        <w:tc>
          <w:tcPr>
            <w:tcW w:w="775" w:type="pct"/>
            <w:tcBorders>
              <w:bottom w:val="single" w:sz="12" w:space="0" w:color="auto"/>
            </w:tcBorders>
          </w:tcPr>
          <w:p w14:paraId="15A2C639" w14:textId="77777777" w:rsidR="001D0F4B" w:rsidRDefault="001D0F4B" w:rsidP="001D0F4B">
            <w:pPr>
              <w:jc w:val="center"/>
            </w:pPr>
            <w:r>
              <w:t>Percentage of samples sent to the lab</w:t>
            </w:r>
          </w:p>
        </w:tc>
        <w:tc>
          <w:tcPr>
            <w:tcW w:w="839" w:type="pct"/>
            <w:tcBorders>
              <w:bottom w:val="single" w:sz="12" w:space="0" w:color="auto"/>
            </w:tcBorders>
          </w:tcPr>
          <w:p w14:paraId="209B3015" w14:textId="77777777" w:rsidR="001D0F4B" w:rsidRPr="008952EC" w:rsidRDefault="001D0F4B" w:rsidP="001D0F4B">
            <w:pPr>
              <w:jc w:val="center"/>
            </w:pPr>
            <w:r>
              <w:t>Number of samples received in the lab within 3 days of sending</w:t>
            </w:r>
          </w:p>
        </w:tc>
        <w:tc>
          <w:tcPr>
            <w:tcW w:w="839" w:type="pct"/>
            <w:tcBorders>
              <w:bottom w:val="single" w:sz="12" w:space="0" w:color="auto"/>
            </w:tcBorders>
          </w:tcPr>
          <w:p w14:paraId="7C905205" w14:textId="77777777" w:rsidR="001D0F4B" w:rsidRPr="008952EC" w:rsidRDefault="001D0F4B" w:rsidP="001D0F4B">
            <w:pPr>
              <w:jc w:val="center"/>
              <w:rPr>
                <w:sz w:val="22"/>
              </w:rPr>
            </w:pPr>
            <w:r>
              <w:t>Percentage samples received in the lab within 3 days of sending</w:t>
            </w:r>
          </w:p>
        </w:tc>
      </w:tr>
      <w:tr w:rsidR="001D0F4B" w:rsidRPr="008952EC" w14:paraId="001E1881" w14:textId="77777777" w:rsidTr="00E5759B">
        <w:trPr>
          <w:trHeight w:val="393"/>
        </w:trPr>
        <w:tc>
          <w:tcPr>
            <w:tcW w:w="1191" w:type="pct"/>
            <w:tcBorders>
              <w:top w:val="single" w:sz="12" w:space="0" w:color="auto"/>
              <w:right w:val="nil"/>
            </w:tcBorders>
          </w:tcPr>
          <w:p w14:paraId="7DF71B22" w14:textId="77777777" w:rsidR="001D0F4B" w:rsidRPr="008952EC" w:rsidRDefault="001D0F4B" w:rsidP="001D0F4B"/>
        </w:tc>
        <w:tc>
          <w:tcPr>
            <w:tcW w:w="645" w:type="pct"/>
            <w:tcBorders>
              <w:top w:val="single" w:sz="12" w:space="0" w:color="auto"/>
            </w:tcBorders>
          </w:tcPr>
          <w:p w14:paraId="0BD8E922" w14:textId="77777777" w:rsidR="001D0F4B" w:rsidRPr="008952EC" w:rsidRDefault="001D0F4B" w:rsidP="001D0F4B"/>
        </w:tc>
        <w:tc>
          <w:tcPr>
            <w:tcW w:w="711" w:type="pct"/>
            <w:tcBorders>
              <w:top w:val="single" w:sz="12" w:space="0" w:color="auto"/>
            </w:tcBorders>
          </w:tcPr>
          <w:p w14:paraId="1B74618B" w14:textId="77777777" w:rsidR="001D0F4B" w:rsidRPr="008952EC" w:rsidRDefault="001D0F4B" w:rsidP="001D0F4B"/>
        </w:tc>
        <w:tc>
          <w:tcPr>
            <w:tcW w:w="775" w:type="pct"/>
            <w:tcBorders>
              <w:top w:val="single" w:sz="12" w:space="0" w:color="auto"/>
            </w:tcBorders>
          </w:tcPr>
          <w:p w14:paraId="5ACEE112" w14:textId="77777777" w:rsidR="001D0F4B" w:rsidRPr="008952EC" w:rsidRDefault="001D0F4B" w:rsidP="001D0F4B"/>
        </w:tc>
        <w:tc>
          <w:tcPr>
            <w:tcW w:w="839" w:type="pct"/>
            <w:tcBorders>
              <w:top w:val="single" w:sz="12" w:space="0" w:color="auto"/>
            </w:tcBorders>
          </w:tcPr>
          <w:p w14:paraId="4D9D45A2" w14:textId="77777777" w:rsidR="001D0F4B" w:rsidRPr="008952EC" w:rsidRDefault="001D0F4B" w:rsidP="001D0F4B">
            <w:r w:rsidRPr="008952EC">
              <w:t xml:space="preserve">              </w:t>
            </w:r>
          </w:p>
        </w:tc>
        <w:tc>
          <w:tcPr>
            <w:tcW w:w="839" w:type="pct"/>
            <w:tcBorders>
              <w:top w:val="single" w:sz="12" w:space="0" w:color="auto"/>
            </w:tcBorders>
          </w:tcPr>
          <w:p w14:paraId="25852661" w14:textId="77777777" w:rsidR="001D0F4B" w:rsidRPr="008952EC" w:rsidRDefault="001D0F4B" w:rsidP="001D0F4B">
            <w:pPr>
              <w:rPr>
                <w:sz w:val="22"/>
              </w:rPr>
            </w:pPr>
          </w:p>
        </w:tc>
      </w:tr>
      <w:tr w:rsidR="001D0F4B" w:rsidRPr="008952EC" w14:paraId="382117DC" w14:textId="77777777" w:rsidTr="00F23412">
        <w:trPr>
          <w:trHeight w:val="393"/>
        </w:trPr>
        <w:tc>
          <w:tcPr>
            <w:tcW w:w="1191" w:type="pct"/>
            <w:tcBorders>
              <w:right w:val="nil"/>
            </w:tcBorders>
          </w:tcPr>
          <w:p w14:paraId="1D9EC85C" w14:textId="77777777" w:rsidR="001D0F4B" w:rsidRPr="008952EC" w:rsidRDefault="001D0F4B" w:rsidP="001D0F4B"/>
        </w:tc>
        <w:tc>
          <w:tcPr>
            <w:tcW w:w="645" w:type="pct"/>
          </w:tcPr>
          <w:p w14:paraId="6F792D70" w14:textId="77777777" w:rsidR="001D0F4B" w:rsidRPr="008952EC" w:rsidRDefault="001D0F4B" w:rsidP="001D0F4B"/>
        </w:tc>
        <w:tc>
          <w:tcPr>
            <w:tcW w:w="711" w:type="pct"/>
          </w:tcPr>
          <w:p w14:paraId="16D11CDF" w14:textId="77777777" w:rsidR="001D0F4B" w:rsidRPr="008952EC" w:rsidRDefault="001D0F4B" w:rsidP="001D0F4B"/>
        </w:tc>
        <w:tc>
          <w:tcPr>
            <w:tcW w:w="775" w:type="pct"/>
          </w:tcPr>
          <w:p w14:paraId="6F4D622A" w14:textId="77777777" w:rsidR="001D0F4B" w:rsidRPr="008952EC" w:rsidRDefault="001D0F4B" w:rsidP="001D0F4B"/>
        </w:tc>
        <w:tc>
          <w:tcPr>
            <w:tcW w:w="839" w:type="pct"/>
          </w:tcPr>
          <w:p w14:paraId="06BBC638" w14:textId="77777777" w:rsidR="001D0F4B" w:rsidRPr="008952EC" w:rsidRDefault="001D0F4B" w:rsidP="001D0F4B">
            <w:r w:rsidRPr="008952EC">
              <w:t xml:space="preserve">              </w:t>
            </w:r>
          </w:p>
        </w:tc>
        <w:tc>
          <w:tcPr>
            <w:tcW w:w="839" w:type="pct"/>
          </w:tcPr>
          <w:p w14:paraId="6CB0079E" w14:textId="77777777" w:rsidR="001D0F4B" w:rsidRPr="008952EC" w:rsidRDefault="001D0F4B" w:rsidP="001D0F4B">
            <w:pPr>
              <w:rPr>
                <w:sz w:val="22"/>
              </w:rPr>
            </w:pPr>
          </w:p>
        </w:tc>
      </w:tr>
      <w:tr w:rsidR="001D0F4B" w:rsidRPr="008952EC" w14:paraId="721B630B" w14:textId="77777777" w:rsidTr="00F23412">
        <w:trPr>
          <w:trHeight w:val="393"/>
        </w:trPr>
        <w:tc>
          <w:tcPr>
            <w:tcW w:w="1191" w:type="pct"/>
            <w:tcBorders>
              <w:right w:val="nil"/>
            </w:tcBorders>
          </w:tcPr>
          <w:p w14:paraId="689D1648" w14:textId="77777777" w:rsidR="001D0F4B" w:rsidRPr="008952EC" w:rsidRDefault="001D0F4B" w:rsidP="001D0F4B"/>
        </w:tc>
        <w:tc>
          <w:tcPr>
            <w:tcW w:w="645" w:type="pct"/>
          </w:tcPr>
          <w:p w14:paraId="6D6CAD4F" w14:textId="77777777" w:rsidR="001D0F4B" w:rsidRPr="008952EC" w:rsidRDefault="001D0F4B" w:rsidP="001D0F4B"/>
        </w:tc>
        <w:tc>
          <w:tcPr>
            <w:tcW w:w="711" w:type="pct"/>
          </w:tcPr>
          <w:p w14:paraId="7D4191C7" w14:textId="77777777" w:rsidR="001D0F4B" w:rsidRPr="008952EC" w:rsidRDefault="001D0F4B" w:rsidP="001D0F4B"/>
        </w:tc>
        <w:tc>
          <w:tcPr>
            <w:tcW w:w="775" w:type="pct"/>
          </w:tcPr>
          <w:p w14:paraId="578276A7" w14:textId="77777777" w:rsidR="001D0F4B" w:rsidRPr="008952EC" w:rsidRDefault="001D0F4B" w:rsidP="001D0F4B"/>
        </w:tc>
        <w:tc>
          <w:tcPr>
            <w:tcW w:w="839" w:type="pct"/>
          </w:tcPr>
          <w:p w14:paraId="430ECC25" w14:textId="77777777" w:rsidR="001D0F4B" w:rsidRPr="008952EC" w:rsidRDefault="001D0F4B" w:rsidP="001D0F4B">
            <w:r w:rsidRPr="008952EC">
              <w:t xml:space="preserve">              </w:t>
            </w:r>
          </w:p>
        </w:tc>
        <w:tc>
          <w:tcPr>
            <w:tcW w:w="839" w:type="pct"/>
          </w:tcPr>
          <w:p w14:paraId="29BA7B5D" w14:textId="77777777" w:rsidR="001D0F4B" w:rsidRPr="008952EC" w:rsidRDefault="001D0F4B" w:rsidP="001D0F4B">
            <w:pPr>
              <w:rPr>
                <w:sz w:val="22"/>
              </w:rPr>
            </w:pPr>
          </w:p>
        </w:tc>
      </w:tr>
      <w:tr w:rsidR="001D0F4B" w:rsidRPr="008952EC" w14:paraId="3F946E7E" w14:textId="77777777" w:rsidTr="00F23412">
        <w:trPr>
          <w:trHeight w:val="393"/>
        </w:trPr>
        <w:tc>
          <w:tcPr>
            <w:tcW w:w="1191" w:type="pct"/>
            <w:tcBorders>
              <w:right w:val="nil"/>
            </w:tcBorders>
          </w:tcPr>
          <w:p w14:paraId="1FB3890C" w14:textId="77777777" w:rsidR="001D0F4B" w:rsidRPr="008952EC" w:rsidRDefault="001D0F4B" w:rsidP="001D0F4B"/>
        </w:tc>
        <w:tc>
          <w:tcPr>
            <w:tcW w:w="645" w:type="pct"/>
          </w:tcPr>
          <w:p w14:paraId="459D4223" w14:textId="77777777" w:rsidR="001D0F4B" w:rsidRPr="008952EC" w:rsidRDefault="001D0F4B" w:rsidP="001D0F4B"/>
        </w:tc>
        <w:tc>
          <w:tcPr>
            <w:tcW w:w="711" w:type="pct"/>
          </w:tcPr>
          <w:p w14:paraId="3CFF1C12" w14:textId="77777777" w:rsidR="001D0F4B" w:rsidRPr="008952EC" w:rsidRDefault="001D0F4B" w:rsidP="001D0F4B"/>
        </w:tc>
        <w:tc>
          <w:tcPr>
            <w:tcW w:w="775" w:type="pct"/>
          </w:tcPr>
          <w:p w14:paraId="21E4B2D6" w14:textId="77777777" w:rsidR="001D0F4B" w:rsidRPr="008952EC" w:rsidRDefault="001D0F4B" w:rsidP="001D0F4B"/>
        </w:tc>
        <w:tc>
          <w:tcPr>
            <w:tcW w:w="839" w:type="pct"/>
          </w:tcPr>
          <w:p w14:paraId="5DAD7C7B" w14:textId="77777777" w:rsidR="001D0F4B" w:rsidRPr="008952EC" w:rsidRDefault="001D0F4B" w:rsidP="001D0F4B">
            <w:r w:rsidRPr="008952EC">
              <w:t xml:space="preserve">              </w:t>
            </w:r>
          </w:p>
        </w:tc>
        <w:tc>
          <w:tcPr>
            <w:tcW w:w="839" w:type="pct"/>
          </w:tcPr>
          <w:p w14:paraId="638D5220" w14:textId="77777777" w:rsidR="001D0F4B" w:rsidRPr="008952EC" w:rsidRDefault="001D0F4B" w:rsidP="001D0F4B">
            <w:pPr>
              <w:rPr>
                <w:sz w:val="22"/>
              </w:rPr>
            </w:pPr>
          </w:p>
        </w:tc>
      </w:tr>
      <w:tr w:rsidR="001D0F4B" w:rsidRPr="008952EC" w14:paraId="5A37432A" w14:textId="77777777" w:rsidTr="00F23412">
        <w:trPr>
          <w:trHeight w:val="393"/>
        </w:trPr>
        <w:tc>
          <w:tcPr>
            <w:tcW w:w="1191" w:type="pct"/>
            <w:tcBorders>
              <w:right w:val="nil"/>
            </w:tcBorders>
          </w:tcPr>
          <w:p w14:paraId="3C5F9B96" w14:textId="77777777" w:rsidR="001D0F4B" w:rsidRPr="008952EC" w:rsidRDefault="001D0F4B" w:rsidP="001D0F4B"/>
        </w:tc>
        <w:tc>
          <w:tcPr>
            <w:tcW w:w="645" w:type="pct"/>
          </w:tcPr>
          <w:p w14:paraId="3AE08BBB" w14:textId="77777777" w:rsidR="001D0F4B" w:rsidRPr="008952EC" w:rsidRDefault="001D0F4B" w:rsidP="001D0F4B"/>
        </w:tc>
        <w:tc>
          <w:tcPr>
            <w:tcW w:w="711" w:type="pct"/>
          </w:tcPr>
          <w:p w14:paraId="535D4E4A" w14:textId="77777777" w:rsidR="001D0F4B" w:rsidRPr="008952EC" w:rsidRDefault="001D0F4B" w:rsidP="001D0F4B"/>
        </w:tc>
        <w:tc>
          <w:tcPr>
            <w:tcW w:w="775" w:type="pct"/>
          </w:tcPr>
          <w:p w14:paraId="3D91400E" w14:textId="77777777" w:rsidR="001D0F4B" w:rsidRPr="008952EC" w:rsidRDefault="001D0F4B" w:rsidP="001D0F4B"/>
        </w:tc>
        <w:tc>
          <w:tcPr>
            <w:tcW w:w="839" w:type="pct"/>
          </w:tcPr>
          <w:p w14:paraId="08532465" w14:textId="77777777" w:rsidR="001D0F4B" w:rsidRPr="008952EC" w:rsidRDefault="001D0F4B" w:rsidP="001D0F4B">
            <w:r w:rsidRPr="008952EC">
              <w:t xml:space="preserve">              </w:t>
            </w:r>
          </w:p>
        </w:tc>
        <w:tc>
          <w:tcPr>
            <w:tcW w:w="839" w:type="pct"/>
          </w:tcPr>
          <w:p w14:paraId="78A7D8DB" w14:textId="77777777" w:rsidR="001D0F4B" w:rsidRPr="008952EC" w:rsidRDefault="001D0F4B" w:rsidP="001D0F4B">
            <w:pPr>
              <w:rPr>
                <w:sz w:val="22"/>
              </w:rPr>
            </w:pPr>
          </w:p>
        </w:tc>
      </w:tr>
      <w:tr w:rsidR="001D0F4B" w:rsidRPr="008952EC" w14:paraId="1DBA0687" w14:textId="77777777" w:rsidTr="00F23412">
        <w:trPr>
          <w:trHeight w:val="393"/>
        </w:trPr>
        <w:tc>
          <w:tcPr>
            <w:tcW w:w="1191" w:type="pct"/>
            <w:tcBorders>
              <w:right w:val="nil"/>
            </w:tcBorders>
          </w:tcPr>
          <w:p w14:paraId="15189AF8" w14:textId="77777777" w:rsidR="001D0F4B" w:rsidRPr="008952EC" w:rsidRDefault="001D0F4B" w:rsidP="001D0F4B"/>
        </w:tc>
        <w:tc>
          <w:tcPr>
            <w:tcW w:w="645" w:type="pct"/>
          </w:tcPr>
          <w:p w14:paraId="6BFDE778" w14:textId="77777777" w:rsidR="001D0F4B" w:rsidRPr="008952EC" w:rsidRDefault="001D0F4B" w:rsidP="001D0F4B"/>
        </w:tc>
        <w:tc>
          <w:tcPr>
            <w:tcW w:w="711" w:type="pct"/>
          </w:tcPr>
          <w:p w14:paraId="06A5DC76" w14:textId="77777777" w:rsidR="001D0F4B" w:rsidRPr="008952EC" w:rsidRDefault="001D0F4B" w:rsidP="001D0F4B"/>
        </w:tc>
        <w:tc>
          <w:tcPr>
            <w:tcW w:w="775" w:type="pct"/>
          </w:tcPr>
          <w:p w14:paraId="240743B5" w14:textId="77777777" w:rsidR="001D0F4B" w:rsidRPr="008952EC" w:rsidRDefault="001D0F4B" w:rsidP="001D0F4B"/>
        </w:tc>
        <w:tc>
          <w:tcPr>
            <w:tcW w:w="839" w:type="pct"/>
          </w:tcPr>
          <w:p w14:paraId="45BD2A01" w14:textId="77777777" w:rsidR="001D0F4B" w:rsidRPr="008952EC" w:rsidRDefault="001D0F4B" w:rsidP="001D0F4B">
            <w:r w:rsidRPr="008952EC">
              <w:t xml:space="preserve">              </w:t>
            </w:r>
          </w:p>
        </w:tc>
        <w:tc>
          <w:tcPr>
            <w:tcW w:w="839" w:type="pct"/>
          </w:tcPr>
          <w:p w14:paraId="05014B7F" w14:textId="77777777" w:rsidR="001D0F4B" w:rsidRPr="008952EC" w:rsidRDefault="001D0F4B" w:rsidP="001D0F4B">
            <w:pPr>
              <w:rPr>
                <w:sz w:val="22"/>
              </w:rPr>
            </w:pPr>
          </w:p>
        </w:tc>
      </w:tr>
      <w:tr w:rsidR="001D0F4B" w:rsidRPr="008952EC" w14:paraId="40C4960F" w14:textId="77777777" w:rsidTr="00E5759B">
        <w:trPr>
          <w:trHeight w:val="393"/>
        </w:trPr>
        <w:tc>
          <w:tcPr>
            <w:tcW w:w="1191" w:type="pct"/>
            <w:tcBorders>
              <w:bottom w:val="single" w:sz="12" w:space="0" w:color="auto"/>
              <w:right w:val="nil"/>
            </w:tcBorders>
          </w:tcPr>
          <w:p w14:paraId="04993626" w14:textId="77777777" w:rsidR="001D0F4B" w:rsidRPr="008952EC" w:rsidRDefault="001D0F4B" w:rsidP="001D0F4B"/>
        </w:tc>
        <w:tc>
          <w:tcPr>
            <w:tcW w:w="645" w:type="pct"/>
            <w:tcBorders>
              <w:bottom w:val="single" w:sz="12" w:space="0" w:color="auto"/>
            </w:tcBorders>
          </w:tcPr>
          <w:p w14:paraId="04BEFFC3" w14:textId="77777777" w:rsidR="001D0F4B" w:rsidRPr="008952EC" w:rsidRDefault="001D0F4B" w:rsidP="001D0F4B"/>
        </w:tc>
        <w:tc>
          <w:tcPr>
            <w:tcW w:w="711" w:type="pct"/>
            <w:tcBorders>
              <w:bottom w:val="single" w:sz="12" w:space="0" w:color="auto"/>
            </w:tcBorders>
          </w:tcPr>
          <w:p w14:paraId="2E6698E8" w14:textId="77777777" w:rsidR="001D0F4B" w:rsidRPr="008952EC" w:rsidRDefault="001D0F4B" w:rsidP="001D0F4B"/>
        </w:tc>
        <w:tc>
          <w:tcPr>
            <w:tcW w:w="775" w:type="pct"/>
            <w:tcBorders>
              <w:bottom w:val="single" w:sz="12" w:space="0" w:color="auto"/>
            </w:tcBorders>
          </w:tcPr>
          <w:p w14:paraId="3104D78C" w14:textId="77777777" w:rsidR="001D0F4B" w:rsidRPr="008952EC" w:rsidRDefault="001D0F4B" w:rsidP="001D0F4B"/>
        </w:tc>
        <w:tc>
          <w:tcPr>
            <w:tcW w:w="839" w:type="pct"/>
            <w:tcBorders>
              <w:bottom w:val="single" w:sz="12" w:space="0" w:color="auto"/>
            </w:tcBorders>
          </w:tcPr>
          <w:p w14:paraId="21CDD27B" w14:textId="77777777" w:rsidR="001D0F4B" w:rsidRPr="008952EC" w:rsidRDefault="001D0F4B" w:rsidP="001D0F4B">
            <w:r w:rsidRPr="008952EC">
              <w:t xml:space="preserve">              </w:t>
            </w:r>
          </w:p>
        </w:tc>
        <w:tc>
          <w:tcPr>
            <w:tcW w:w="839" w:type="pct"/>
            <w:tcBorders>
              <w:bottom w:val="single" w:sz="12" w:space="0" w:color="auto"/>
            </w:tcBorders>
          </w:tcPr>
          <w:p w14:paraId="70106A22" w14:textId="77777777" w:rsidR="001D0F4B" w:rsidRPr="008952EC" w:rsidRDefault="001D0F4B" w:rsidP="001D0F4B">
            <w:pPr>
              <w:rPr>
                <w:sz w:val="22"/>
              </w:rPr>
            </w:pPr>
          </w:p>
        </w:tc>
      </w:tr>
      <w:tr w:rsidR="001D0F4B" w:rsidRPr="008952EC" w14:paraId="3E2DC5B2" w14:textId="77777777" w:rsidTr="00E5759B">
        <w:trPr>
          <w:trHeight w:val="393"/>
        </w:trPr>
        <w:tc>
          <w:tcPr>
            <w:tcW w:w="1191" w:type="pct"/>
            <w:tcBorders>
              <w:top w:val="single" w:sz="12" w:space="0" w:color="auto"/>
              <w:right w:val="nil"/>
            </w:tcBorders>
          </w:tcPr>
          <w:p w14:paraId="50BD9317" w14:textId="77777777" w:rsidR="001D0F4B" w:rsidRPr="00344E96" w:rsidRDefault="00E5759B" w:rsidP="001D0F4B">
            <w:pPr>
              <w:rPr>
                <w:b/>
                <w:bCs/>
              </w:rPr>
            </w:pPr>
            <w:r w:rsidRPr="00344E96">
              <w:rPr>
                <w:b/>
                <w:bCs/>
              </w:rPr>
              <w:t>Total</w:t>
            </w:r>
          </w:p>
        </w:tc>
        <w:tc>
          <w:tcPr>
            <w:tcW w:w="645" w:type="pct"/>
            <w:tcBorders>
              <w:top w:val="single" w:sz="12" w:space="0" w:color="auto"/>
            </w:tcBorders>
          </w:tcPr>
          <w:p w14:paraId="13C0CACD" w14:textId="77777777" w:rsidR="001D0F4B" w:rsidRPr="00344E96" w:rsidRDefault="001D0F4B" w:rsidP="001D0F4B">
            <w:pPr>
              <w:rPr>
                <w:b/>
                <w:bCs/>
              </w:rPr>
            </w:pPr>
          </w:p>
        </w:tc>
        <w:tc>
          <w:tcPr>
            <w:tcW w:w="711" w:type="pct"/>
            <w:tcBorders>
              <w:top w:val="single" w:sz="12" w:space="0" w:color="auto"/>
            </w:tcBorders>
          </w:tcPr>
          <w:p w14:paraId="6630CE19" w14:textId="77777777" w:rsidR="001D0F4B" w:rsidRPr="00344E96" w:rsidRDefault="001D0F4B" w:rsidP="001D0F4B">
            <w:pPr>
              <w:rPr>
                <w:b/>
                <w:bCs/>
              </w:rPr>
            </w:pPr>
          </w:p>
        </w:tc>
        <w:tc>
          <w:tcPr>
            <w:tcW w:w="775" w:type="pct"/>
            <w:tcBorders>
              <w:top w:val="single" w:sz="12" w:space="0" w:color="auto"/>
            </w:tcBorders>
          </w:tcPr>
          <w:p w14:paraId="795F74B0" w14:textId="77777777" w:rsidR="001D0F4B" w:rsidRPr="00344E96" w:rsidRDefault="001D0F4B" w:rsidP="001D0F4B">
            <w:pPr>
              <w:rPr>
                <w:b/>
                <w:bCs/>
              </w:rPr>
            </w:pPr>
          </w:p>
        </w:tc>
        <w:tc>
          <w:tcPr>
            <w:tcW w:w="839" w:type="pct"/>
            <w:tcBorders>
              <w:top w:val="single" w:sz="12" w:space="0" w:color="auto"/>
            </w:tcBorders>
          </w:tcPr>
          <w:p w14:paraId="5E0C7B72" w14:textId="77777777" w:rsidR="001D0F4B" w:rsidRPr="00344E96" w:rsidRDefault="001D0F4B" w:rsidP="001D0F4B">
            <w:pPr>
              <w:rPr>
                <w:b/>
                <w:bCs/>
              </w:rPr>
            </w:pPr>
            <w:r w:rsidRPr="00344E96">
              <w:rPr>
                <w:b/>
                <w:bCs/>
              </w:rPr>
              <w:t xml:space="preserve">              </w:t>
            </w:r>
          </w:p>
        </w:tc>
        <w:tc>
          <w:tcPr>
            <w:tcW w:w="839" w:type="pct"/>
            <w:tcBorders>
              <w:top w:val="single" w:sz="12" w:space="0" w:color="auto"/>
            </w:tcBorders>
          </w:tcPr>
          <w:p w14:paraId="1FE8B9D4" w14:textId="77777777" w:rsidR="001D0F4B" w:rsidRPr="00344E96" w:rsidRDefault="001D0F4B" w:rsidP="001D0F4B">
            <w:pPr>
              <w:rPr>
                <w:b/>
                <w:bCs/>
                <w:sz w:val="22"/>
              </w:rPr>
            </w:pPr>
          </w:p>
        </w:tc>
      </w:tr>
    </w:tbl>
    <w:p w14:paraId="7D0602AB" w14:textId="77777777" w:rsidR="00143454" w:rsidRDefault="00143454" w:rsidP="00C95DB6">
      <w:pPr>
        <w:jc w:val="both"/>
        <w:rPr>
          <w:szCs w:val="24"/>
        </w:rPr>
      </w:pPr>
    </w:p>
    <w:p w14:paraId="6AA1657C" w14:textId="77777777" w:rsidR="00735B6D" w:rsidRPr="00401ADF" w:rsidRDefault="00F23412" w:rsidP="00444AAE">
      <w:pPr>
        <w:jc w:val="both"/>
        <w:rPr>
          <w:b/>
          <w:bCs/>
          <w:i/>
          <w:iCs/>
          <w:sz w:val="20"/>
          <w:szCs w:val="16"/>
        </w:rPr>
      </w:pPr>
      <w:r w:rsidRPr="00401ADF">
        <w:rPr>
          <w:b/>
          <w:bCs/>
          <w:i/>
          <w:iCs/>
        </w:rPr>
        <w:t xml:space="preserve">5.4.2.1 </w:t>
      </w:r>
      <w:r w:rsidR="00735B6D" w:rsidRPr="00401ADF">
        <w:rPr>
          <w:b/>
          <w:bCs/>
          <w:i/>
          <w:iCs/>
        </w:rPr>
        <w:t>Please provide additional information on stool</w:t>
      </w:r>
      <w:r w:rsidR="00143454" w:rsidRPr="00401ADF">
        <w:rPr>
          <w:b/>
          <w:bCs/>
          <w:i/>
          <w:iCs/>
        </w:rPr>
        <w:t xml:space="preserve">/ES Shipment rates </w:t>
      </w:r>
      <w:r w:rsidR="00735B6D" w:rsidRPr="00401ADF">
        <w:rPr>
          <w:b/>
          <w:bCs/>
          <w:i/>
          <w:iCs/>
        </w:rPr>
        <w:t>by administrative level</w:t>
      </w:r>
      <w:r w:rsidR="001122C6" w:rsidRPr="00401ADF">
        <w:rPr>
          <w:b/>
          <w:bCs/>
          <w:i/>
          <w:iCs/>
        </w:rPr>
        <w:t xml:space="preserve"> </w:t>
      </w:r>
      <w:r w:rsidR="00401ADF" w:rsidRPr="00401ADF">
        <w:rPr>
          <w:b/>
          <w:bCs/>
          <w:i/>
          <w:iCs/>
        </w:rPr>
        <w:t>and timeliness</w:t>
      </w:r>
      <w:r w:rsidR="00735B6D" w:rsidRPr="00401ADF">
        <w:rPr>
          <w:b/>
          <w:bCs/>
          <w:i/>
          <w:iCs/>
        </w:rPr>
        <w:t xml:space="preserve"> of specimen shipment to the laboratory</w:t>
      </w:r>
      <w:r w:rsidR="001122C6" w:rsidRPr="00401ADF">
        <w:rPr>
          <w:b/>
          <w:bCs/>
          <w:i/>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9"/>
      </w:tblGrid>
      <w:tr w:rsidR="00735B6D" w:rsidRPr="008952EC" w14:paraId="2E0078E8" w14:textId="77777777" w:rsidTr="008076A3">
        <w:tc>
          <w:tcPr>
            <w:tcW w:w="9245" w:type="dxa"/>
            <w:shd w:val="clear" w:color="auto" w:fill="auto"/>
          </w:tcPr>
          <w:p w14:paraId="4CBF408E" w14:textId="77777777" w:rsidR="00735B6D" w:rsidRPr="008952EC" w:rsidRDefault="0061701F" w:rsidP="00C95DB6">
            <w:pPr>
              <w:rPr>
                <w:i/>
                <w:iCs/>
                <w:sz w:val="22"/>
                <w:szCs w:val="18"/>
              </w:rPr>
            </w:pPr>
            <w:r>
              <w:rPr>
                <w:i/>
                <w:iCs/>
                <w:szCs w:val="24"/>
              </w:rPr>
              <w:t>Type here</w:t>
            </w:r>
          </w:p>
          <w:p w14:paraId="601C60C0" w14:textId="77777777" w:rsidR="00C95DB6" w:rsidRPr="008952EC" w:rsidRDefault="00C95DB6" w:rsidP="00C95DB6">
            <w:pPr>
              <w:rPr>
                <w:sz w:val="22"/>
                <w:szCs w:val="18"/>
              </w:rPr>
            </w:pPr>
          </w:p>
          <w:p w14:paraId="3BB8856F" w14:textId="77777777" w:rsidR="00735B6D" w:rsidRPr="008952EC" w:rsidRDefault="00735B6D">
            <w:pPr>
              <w:rPr>
                <w:sz w:val="22"/>
                <w:szCs w:val="18"/>
              </w:rPr>
            </w:pPr>
          </w:p>
          <w:p w14:paraId="30E3CB71" w14:textId="77777777" w:rsidR="00735B6D" w:rsidRPr="008952EC" w:rsidRDefault="00735B6D"/>
        </w:tc>
      </w:tr>
    </w:tbl>
    <w:p w14:paraId="632B215D" w14:textId="77777777" w:rsidR="00E03377" w:rsidRPr="008952EC" w:rsidRDefault="00E03377"/>
    <w:p w14:paraId="08ABD8C3" w14:textId="77777777" w:rsidR="00456A71" w:rsidRPr="003F76EE" w:rsidRDefault="00C95DB6" w:rsidP="00CD712E">
      <w:pPr>
        <w:numPr>
          <w:ilvl w:val="2"/>
          <w:numId w:val="105"/>
        </w:numPr>
        <w:shd w:val="clear" w:color="auto" w:fill="FFFFFF"/>
        <w:jc w:val="both"/>
        <w:rPr>
          <w:b/>
          <w:bCs/>
          <w:i/>
          <w:iCs/>
        </w:rPr>
      </w:pPr>
      <w:r w:rsidRPr="003F76EE">
        <w:rPr>
          <w:b/>
          <w:bCs/>
          <w:i/>
          <w:iCs/>
        </w:rPr>
        <w:t xml:space="preserve"> </w:t>
      </w:r>
      <w:r w:rsidRPr="003F76EE">
        <w:rPr>
          <w:b/>
          <w:bCs/>
          <w:i/>
          <w:iCs/>
        </w:rPr>
        <w:tab/>
      </w:r>
      <w:r w:rsidR="00456A71" w:rsidRPr="003F76EE">
        <w:rPr>
          <w:b/>
          <w:bCs/>
          <w:i/>
          <w:iCs/>
        </w:rPr>
        <w:t>Please attach the following:</w:t>
      </w:r>
    </w:p>
    <w:p w14:paraId="43A75A80" w14:textId="77777777" w:rsidR="00456A71" w:rsidRPr="008952EC" w:rsidRDefault="00456A71" w:rsidP="00BB0810">
      <w:pPr>
        <w:shd w:val="clear" w:color="auto" w:fill="FFFFFF"/>
        <w:jc w:val="both"/>
      </w:pPr>
    </w:p>
    <w:p w14:paraId="0647BA0B" w14:textId="77777777" w:rsidR="00456A71" w:rsidRPr="008952EC" w:rsidRDefault="001D0F4B" w:rsidP="00CD712E">
      <w:pPr>
        <w:shd w:val="clear" w:color="auto" w:fill="FFFFFF"/>
        <w:jc w:val="both"/>
      </w:pPr>
      <w:r>
        <w:t xml:space="preserve">5.4.3.1 </w:t>
      </w:r>
      <w:r w:rsidR="00456A71" w:rsidRPr="008952EC">
        <w:t>A map showing the non-polio AFP rate for the year under review</w:t>
      </w:r>
      <w:r w:rsidR="00FD59A4" w:rsidRPr="008952EC">
        <w:t xml:space="preserve"> at the 2</w:t>
      </w:r>
      <w:r w:rsidR="00FD59A4" w:rsidRPr="008952EC">
        <w:rPr>
          <w:vertAlign w:val="superscript"/>
        </w:rPr>
        <w:t>nd</w:t>
      </w:r>
      <w:r w:rsidR="00FD59A4" w:rsidRPr="008952EC">
        <w:t xml:space="preserve"> administrative level.</w:t>
      </w:r>
    </w:p>
    <w:p w14:paraId="08B8EDCC" w14:textId="77777777" w:rsidR="00456A71" w:rsidRPr="008952EC" w:rsidRDefault="00456A71" w:rsidP="00511A9E">
      <w:pPr>
        <w:shd w:val="clear" w:color="auto" w:fill="FFFFFF"/>
        <w:ind w:left="1080"/>
        <w:jc w:val="both"/>
      </w:pPr>
    </w:p>
    <w:p w14:paraId="39876E9F" w14:textId="77777777" w:rsidR="00456A71" w:rsidRPr="008952EC" w:rsidRDefault="001D0F4B" w:rsidP="00CD712E">
      <w:pPr>
        <w:shd w:val="clear" w:color="auto" w:fill="FFFFFF"/>
        <w:jc w:val="both"/>
      </w:pPr>
      <w:r>
        <w:t xml:space="preserve">5.4.3.2 </w:t>
      </w:r>
      <w:r w:rsidR="00456A71" w:rsidRPr="008952EC">
        <w:t>A spot map showing the distribution of AFP cases with adequate stool specimens for the year under review</w:t>
      </w:r>
      <w:r w:rsidR="00BF2599" w:rsidRPr="008952EC">
        <w:t xml:space="preserve"> at the second administrative level</w:t>
      </w:r>
      <w:r w:rsidR="00FD59A4" w:rsidRPr="008952EC">
        <w:t>.</w:t>
      </w:r>
    </w:p>
    <w:p w14:paraId="1BAB967E" w14:textId="77777777" w:rsidR="00FD59A4" w:rsidRPr="008952EC" w:rsidRDefault="00FD59A4" w:rsidP="007F530B">
      <w:pPr>
        <w:pStyle w:val="ListParagraph"/>
      </w:pPr>
    </w:p>
    <w:p w14:paraId="20B91340" w14:textId="77777777" w:rsidR="00FD59A4" w:rsidRPr="008952EC" w:rsidRDefault="001D0F4B" w:rsidP="00CD712E">
      <w:pPr>
        <w:shd w:val="clear" w:color="auto" w:fill="FFFFFF"/>
        <w:jc w:val="both"/>
      </w:pPr>
      <w:r>
        <w:t xml:space="preserve">5.4.3.3 </w:t>
      </w:r>
      <w:r w:rsidR="00FD59A4" w:rsidRPr="008952EC">
        <w:t xml:space="preserve">A map showing different level/categorization of access to districts for surveillance activities – fully accessible, partially </w:t>
      </w:r>
      <w:proofErr w:type="gramStart"/>
      <w:r w:rsidR="00FD59A4" w:rsidRPr="008952EC">
        <w:t>accessible</w:t>
      </w:r>
      <w:proofErr w:type="gramEnd"/>
      <w:r w:rsidR="00FD59A4" w:rsidRPr="008952EC">
        <w:t xml:space="preserve"> or inaccessible.</w:t>
      </w:r>
    </w:p>
    <w:p w14:paraId="77244FEB" w14:textId="77777777" w:rsidR="00322838" w:rsidRPr="008952EC" w:rsidRDefault="00322838" w:rsidP="002D2BC0">
      <w:pPr>
        <w:pStyle w:val="ListParagraph"/>
      </w:pPr>
    </w:p>
    <w:p w14:paraId="471AEA20" w14:textId="77777777" w:rsidR="00C95DB6" w:rsidRPr="008952EC" w:rsidRDefault="00F23412" w:rsidP="002D2BC0">
      <w:pPr>
        <w:pStyle w:val="ListParagraph"/>
      </w:pPr>
      <w:r>
        <w:br w:type="page"/>
      </w:r>
    </w:p>
    <w:p w14:paraId="6E949BEC" w14:textId="77777777" w:rsidR="00BB0810" w:rsidRPr="00F23412" w:rsidRDefault="00BB0810" w:rsidP="00CD712E">
      <w:pPr>
        <w:numPr>
          <w:ilvl w:val="1"/>
          <w:numId w:val="105"/>
        </w:numPr>
        <w:shd w:val="clear" w:color="auto" w:fill="FFFFFF"/>
        <w:jc w:val="both"/>
        <w:rPr>
          <w:b/>
          <w:bCs/>
          <w:i/>
          <w:iCs/>
        </w:rPr>
      </w:pPr>
      <w:r w:rsidRPr="00F23412">
        <w:rPr>
          <w:b/>
          <w:bCs/>
          <w:i/>
          <w:iCs/>
        </w:rPr>
        <w:tab/>
        <w:t xml:space="preserve">Independent review / assessment of AFP surveillance  </w:t>
      </w:r>
    </w:p>
    <w:p w14:paraId="562EA5D1" w14:textId="77777777" w:rsidR="00F23412" w:rsidRDefault="00F23412" w:rsidP="005224D5">
      <w:pPr>
        <w:pStyle w:val="Header"/>
        <w:tabs>
          <w:tab w:val="clear" w:pos="4320"/>
          <w:tab w:val="clear" w:pos="8640"/>
        </w:tabs>
      </w:pPr>
    </w:p>
    <w:p w14:paraId="569C3125" w14:textId="77777777" w:rsidR="00BB0810" w:rsidRPr="003F76EE" w:rsidRDefault="002D5730" w:rsidP="005224D5">
      <w:pPr>
        <w:pStyle w:val="Header"/>
        <w:tabs>
          <w:tab w:val="clear" w:pos="4320"/>
          <w:tab w:val="clear" w:pos="8640"/>
        </w:tabs>
        <w:rPr>
          <w:b/>
          <w:bCs/>
          <w:i/>
          <w:iCs/>
          <w:color w:val="000000"/>
        </w:rPr>
      </w:pPr>
      <w:r w:rsidRPr="003F76EE">
        <w:rPr>
          <w:b/>
          <w:bCs/>
          <w:i/>
          <w:iCs/>
        </w:rPr>
        <w:t xml:space="preserve">5.5.1 </w:t>
      </w:r>
      <w:r w:rsidR="00BB0810" w:rsidRPr="003F76EE">
        <w:rPr>
          <w:b/>
          <w:bCs/>
          <w:i/>
          <w:iCs/>
        </w:rPr>
        <w:t xml:space="preserve">Did an independent review / assessment of the national AFP surveillance system </w:t>
      </w:r>
      <w:r w:rsidR="00600B64" w:rsidRPr="003F76EE">
        <w:rPr>
          <w:b/>
          <w:bCs/>
          <w:i/>
          <w:iCs/>
        </w:rPr>
        <w:t xml:space="preserve">take </w:t>
      </w:r>
      <w:r w:rsidR="00BB0810" w:rsidRPr="003F76EE">
        <w:rPr>
          <w:b/>
          <w:bCs/>
          <w:i/>
          <w:iCs/>
        </w:rPr>
        <w:t>place during the last 2 years</w:t>
      </w:r>
      <w:r w:rsidR="00600B64" w:rsidRPr="003F76EE">
        <w:rPr>
          <w:b/>
          <w:bCs/>
          <w:i/>
          <w:iCs/>
        </w:rPr>
        <w:t>?</w:t>
      </w:r>
      <w:r w:rsidR="00BB0810" w:rsidRPr="003F76EE">
        <w:rPr>
          <w:b/>
          <w:bCs/>
          <w:i/>
          <w:iCs/>
          <w:color w:val="000000"/>
          <w:shd w:val="clear" w:color="auto" w:fill="FFFFFF"/>
        </w:rPr>
        <w:tab/>
      </w:r>
      <w:r w:rsidR="00BB0810" w:rsidRPr="003F76EE">
        <w:rPr>
          <w:b/>
          <w:bCs/>
          <w:i/>
          <w:iCs/>
          <w:color w:val="000000"/>
          <w:shd w:val="clear" w:color="auto" w:fill="FFFFFF"/>
        </w:rPr>
        <w:tab/>
      </w:r>
      <w:r w:rsidR="00BB0810" w:rsidRPr="003F76EE">
        <w:rPr>
          <w:b/>
          <w:bCs/>
          <w:i/>
          <w:iCs/>
          <w:color w:val="000000"/>
          <w:shd w:val="clear" w:color="auto" w:fill="FFFFFF"/>
        </w:rPr>
        <w:tab/>
      </w:r>
    </w:p>
    <w:p w14:paraId="411639B3" w14:textId="77777777" w:rsidR="00C95DB6" w:rsidRPr="008952EC" w:rsidRDefault="00C95DB6" w:rsidP="00C95DB6">
      <w:pPr>
        <w:shd w:val="clear" w:color="auto" w:fill="FFFFFF"/>
        <w:rPr>
          <w:color w:val="000000"/>
          <w:shd w:val="clear" w:color="auto" w:fill="FFFFFF"/>
        </w:rPr>
      </w:pPr>
    </w:p>
    <w:p w14:paraId="0CB05907" w14:textId="77777777" w:rsidR="007B08E8" w:rsidRPr="003F76EE" w:rsidRDefault="007B08E8" w:rsidP="007B08E8">
      <w:pPr>
        <w:pStyle w:val="Header"/>
        <w:tabs>
          <w:tab w:val="clear" w:pos="4320"/>
          <w:tab w:val="center" w:pos="840"/>
        </w:tabs>
        <w:ind w:left="360"/>
        <w:rPr>
          <w:bCs/>
          <w:lang w:val="en-GB"/>
        </w:rPr>
      </w:pPr>
      <w:r w:rsidRPr="003F76EE">
        <w:rPr>
          <w:bCs/>
          <w:lang w:val="en-GB"/>
        </w:rPr>
        <w:t>Yes</w:t>
      </w:r>
      <w:r w:rsidRPr="003F76EE">
        <w:rPr>
          <w:bCs/>
          <w:lang w:val="en-GB"/>
        </w:rPr>
        <w:tab/>
        <w:t xml:space="preserve">   </w:t>
      </w:r>
      <w:r w:rsidRPr="003F76EE">
        <w:rPr>
          <w:bCs/>
          <w:lang w:val="en-GB"/>
        </w:rPr>
        <w:fldChar w:fldCharType="begin">
          <w:ffData>
            <w:name w:val="T2513N"/>
            <w:enabled/>
            <w:calcOnExit w:val="0"/>
            <w:checkBox>
              <w:sizeAuto/>
              <w:default w:val="0"/>
            </w:checkBox>
          </w:ffData>
        </w:fldChar>
      </w:r>
      <w:r w:rsidRPr="003F76EE">
        <w:rPr>
          <w:bCs/>
          <w:lang w:val="en-GB"/>
        </w:rPr>
        <w:instrText xml:space="preserve"> FORMCHECKBOX </w:instrText>
      </w:r>
      <w:r w:rsidR="00A860BA">
        <w:rPr>
          <w:bCs/>
          <w:lang w:val="en-GB"/>
        </w:rPr>
      </w:r>
      <w:r w:rsidR="00A860BA">
        <w:rPr>
          <w:bCs/>
          <w:lang w:val="en-GB"/>
        </w:rPr>
        <w:fldChar w:fldCharType="separate"/>
      </w:r>
      <w:r w:rsidRPr="003F76EE">
        <w:rPr>
          <w:bCs/>
          <w:lang w:val="en-GB"/>
        </w:rPr>
        <w:fldChar w:fldCharType="end"/>
      </w:r>
      <w:r w:rsidRPr="003F76EE">
        <w:rPr>
          <w:bCs/>
          <w:lang w:val="en-GB"/>
        </w:rPr>
        <w:t xml:space="preserve">      No </w:t>
      </w:r>
      <w:r w:rsidRPr="003F76EE">
        <w:rPr>
          <w:bCs/>
          <w:lang w:val="en-GB"/>
        </w:rPr>
        <w:fldChar w:fldCharType="begin">
          <w:ffData>
            <w:name w:val="T2513N"/>
            <w:enabled/>
            <w:calcOnExit w:val="0"/>
            <w:checkBox>
              <w:sizeAuto/>
              <w:default w:val="0"/>
            </w:checkBox>
          </w:ffData>
        </w:fldChar>
      </w:r>
      <w:r w:rsidRPr="003F76EE">
        <w:rPr>
          <w:bCs/>
          <w:lang w:val="en-GB"/>
        </w:rPr>
        <w:instrText xml:space="preserve"> FORMCHECKBOX </w:instrText>
      </w:r>
      <w:r w:rsidR="00A860BA">
        <w:rPr>
          <w:bCs/>
          <w:lang w:val="en-GB"/>
        </w:rPr>
      </w:r>
      <w:r w:rsidR="00A860BA">
        <w:rPr>
          <w:bCs/>
          <w:lang w:val="en-GB"/>
        </w:rPr>
        <w:fldChar w:fldCharType="separate"/>
      </w:r>
      <w:r w:rsidRPr="003F76EE">
        <w:rPr>
          <w:bCs/>
          <w:lang w:val="en-GB"/>
        </w:rPr>
        <w:fldChar w:fldCharType="end"/>
      </w:r>
    </w:p>
    <w:p w14:paraId="64542294" w14:textId="77777777" w:rsidR="00BB0810" w:rsidRPr="008952EC" w:rsidRDefault="00BB0810" w:rsidP="00BB0810">
      <w:pPr>
        <w:shd w:val="clear" w:color="auto" w:fill="FFFFFF"/>
        <w:ind w:left="720"/>
        <w:jc w:val="both"/>
        <w:rPr>
          <w:color w:val="000000"/>
        </w:rPr>
      </w:pPr>
    </w:p>
    <w:p w14:paraId="0ABF7B15" w14:textId="77777777" w:rsidR="00DB75E5" w:rsidRDefault="002F2811" w:rsidP="002D2BC0">
      <w:pPr>
        <w:shd w:val="clear" w:color="auto" w:fill="FFFFFF"/>
        <w:ind w:left="720"/>
        <w:jc w:val="both"/>
        <w:rPr>
          <w:b/>
          <w:bCs/>
          <w:color w:val="000000"/>
          <w:shd w:val="clear" w:color="auto" w:fill="FFFFFF"/>
        </w:rPr>
      </w:pPr>
      <w:r w:rsidRPr="003F76EE">
        <w:rPr>
          <w:b/>
          <w:bCs/>
          <w:color w:val="000000"/>
          <w:shd w:val="clear" w:color="auto" w:fill="FFFFFF"/>
        </w:rPr>
        <w:t xml:space="preserve">5.5.1.1 </w:t>
      </w:r>
      <w:r w:rsidR="00BB0810" w:rsidRPr="003F76EE">
        <w:rPr>
          <w:b/>
          <w:bCs/>
          <w:color w:val="000000"/>
          <w:shd w:val="clear" w:color="auto" w:fill="FFFFFF"/>
        </w:rPr>
        <w:t xml:space="preserve">If yes kindly attach the Executive Summary of the review </w:t>
      </w:r>
      <w:r w:rsidR="00BD56EF" w:rsidRPr="003F76EE">
        <w:rPr>
          <w:b/>
          <w:bCs/>
          <w:color w:val="000000"/>
          <w:shd w:val="clear" w:color="auto" w:fill="FFFFFF"/>
        </w:rPr>
        <w:t>reflecting</w:t>
      </w:r>
      <w:r w:rsidR="00DB75E5" w:rsidRPr="003F76EE">
        <w:rPr>
          <w:b/>
          <w:bCs/>
          <w:color w:val="000000"/>
          <w:shd w:val="clear" w:color="auto" w:fill="FFFFFF"/>
        </w:rPr>
        <w:t>:</w:t>
      </w:r>
    </w:p>
    <w:p w14:paraId="6EE19D02" w14:textId="77777777" w:rsidR="00540E63" w:rsidRDefault="00540E63" w:rsidP="00540E63">
      <w:pPr>
        <w:shd w:val="clear" w:color="auto" w:fill="FFFFFF"/>
        <w:ind w:left="720"/>
        <w:jc w:val="both"/>
        <w:rPr>
          <w:b/>
          <w:bCs/>
          <w:color w:val="000000"/>
          <w:shd w:val="clear" w:color="auto" w:fill="FFFFFF"/>
        </w:rPr>
      </w:pPr>
    </w:p>
    <w:p w14:paraId="60514166" w14:textId="77777777" w:rsidR="00540E63" w:rsidRDefault="00540E63" w:rsidP="00540E63">
      <w:pPr>
        <w:shd w:val="clear" w:color="auto" w:fill="FFFFFF"/>
        <w:ind w:left="720"/>
        <w:jc w:val="both"/>
        <w:rPr>
          <w:b/>
          <w:bCs/>
          <w:color w:val="000000"/>
          <w:shd w:val="clear" w:color="auto" w:fill="FFFFFF"/>
        </w:rPr>
      </w:pPr>
      <w:r w:rsidRPr="003F76EE">
        <w:rPr>
          <w:b/>
          <w:bCs/>
          <w:color w:val="000000"/>
          <w:shd w:val="clear" w:color="auto" w:fill="FFFFFF"/>
        </w:rPr>
        <w:t>5.5.1.</w:t>
      </w:r>
      <w:r>
        <w:rPr>
          <w:b/>
          <w:bCs/>
          <w:color w:val="000000"/>
          <w:shd w:val="clear" w:color="auto" w:fill="FFFFFF"/>
        </w:rPr>
        <w:t>2</w:t>
      </w:r>
      <w:r w:rsidRPr="003F76EE">
        <w:rPr>
          <w:b/>
          <w:bCs/>
          <w:color w:val="000000"/>
          <w:shd w:val="clear" w:color="auto" w:fill="FFFFFF"/>
        </w:rPr>
        <w:t xml:space="preserve"> </w:t>
      </w:r>
      <w:r>
        <w:rPr>
          <w:b/>
          <w:bCs/>
          <w:color w:val="000000"/>
          <w:shd w:val="clear" w:color="auto" w:fill="FFFFFF"/>
        </w:rPr>
        <w:t xml:space="preserve">When did the last surveillance review take place? </w:t>
      </w:r>
    </w:p>
    <w:p w14:paraId="2846C0A5" w14:textId="77777777" w:rsidR="00540E63" w:rsidRPr="003F76EE" w:rsidRDefault="00540E63" w:rsidP="00344E96">
      <w:pPr>
        <w:shd w:val="clear" w:color="auto" w:fill="FFFFFF"/>
        <w:ind w:left="1287" w:firstLine="414"/>
        <w:jc w:val="both"/>
        <w:rPr>
          <w:b/>
          <w:bCs/>
          <w:color w:val="000000"/>
          <w:shd w:val="clear" w:color="auto" w:fill="FFFFFF"/>
        </w:rPr>
      </w:pPr>
      <w:r>
        <w:rPr>
          <w:b/>
          <w:bCs/>
          <w:color w:val="000000"/>
          <w:shd w:val="clear" w:color="auto" w:fill="FFFFFF"/>
        </w:rPr>
        <w:t xml:space="preserve">Date: </w:t>
      </w:r>
      <w:r w:rsidRPr="00401ADF">
        <w:rPr>
          <w:b/>
          <w:bCs/>
          <w:u w:val="single"/>
        </w:rPr>
        <w:tab/>
      </w:r>
      <w:r w:rsidRPr="00401ADF">
        <w:rPr>
          <w:b/>
          <w:bCs/>
          <w:u w:val="single"/>
        </w:rPr>
        <w:tab/>
      </w:r>
      <w:r w:rsidRPr="00401ADF">
        <w:rPr>
          <w:b/>
          <w:bCs/>
          <w:u w:val="single"/>
        </w:rPr>
        <w:tab/>
      </w:r>
      <w:r w:rsidRPr="00401ADF">
        <w:rPr>
          <w:b/>
          <w:bCs/>
          <w:u w:val="single"/>
        </w:rPr>
        <w:tab/>
      </w:r>
    </w:p>
    <w:p w14:paraId="3D594492" w14:textId="77777777" w:rsidR="00540E63" w:rsidRPr="003F76EE" w:rsidRDefault="00540E63" w:rsidP="002D2BC0">
      <w:pPr>
        <w:shd w:val="clear" w:color="auto" w:fill="FFFFFF"/>
        <w:ind w:left="720"/>
        <w:jc w:val="both"/>
        <w:rPr>
          <w:b/>
          <w:bCs/>
          <w:color w:val="000000"/>
          <w:shd w:val="clear" w:color="auto" w:fill="FFFFFF"/>
        </w:rPr>
      </w:pPr>
    </w:p>
    <w:p w14:paraId="24A86B95" w14:textId="77777777" w:rsidR="002D5730" w:rsidRPr="003F76EE" w:rsidRDefault="002D5730" w:rsidP="002D5730">
      <w:pPr>
        <w:pStyle w:val="Header"/>
        <w:tabs>
          <w:tab w:val="clear" w:pos="4320"/>
          <w:tab w:val="clear" w:pos="8640"/>
        </w:tabs>
        <w:rPr>
          <w:b/>
          <w:bCs/>
          <w:i/>
          <w:iCs/>
          <w:color w:val="000000"/>
          <w:shd w:val="clear" w:color="auto" w:fill="FFFFFF"/>
        </w:rPr>
      </w:pPr>
      <w:r w:rsidRPr="003F76EE">
        <w:rPr>
          <w:b/>
          <w:bCs/>
          <w:i/>
          <w:iCs/>
        </w:rPr>
        <w:t xml:space="preserve">5.5.2 </w:t>
      </w:r>
      <w:r w:rsidR="00540E63">
        <w:rPr>
          <w:b/>
          <w:bCs/>
          <w:i/>
          <w:iCs/>
        </w:rPr>
        <w:t xml:space="preserve">If yes; </w:t>
      </w:r>
      <w:r w:rsidRPr="003F76EE">
        <w:rPr>
          <w:b/>
          <w:bCs/>
          <w:i/>
          <w:iCs/>
        </w:rPr>
        <w:t xml:space="preserve">Does the report show </w:t>
      </w:r>
      <w:r w:rsidRPr="003F76EE">
        <w:rPr>
          <w:b/>
          <w:bCs/>
          <w:i/>
          <w:iCs/>
          <w:color w:val="000000"/>
          <w:shd w:val="clear" w:color="auto" w:fill="FFFFFF"/>
        </w:rPr>
        <w:t>convincing evidence of no poliovirus transmission in the country?</w:t>
      </w:r>
    </w:p>
    <w:p w14:paraId="6C340519" w14:textId="77777777" w:rsidR="002D5730" w:rsidRPr="008952EC" w:rsidRDefault="002D5730" w:rsidP="005224D5">
      <w:pPr>
        <w:pStyle w:val="Header"/>
        <w:tabs>
          <w:tab w:val="clear" w:pos="4320"/>
          <w:tab w:val="clear" w:pos="8640"/>
        </w:tabs>
        <w:rPr>
          <w:color w:val="000000"/>
          <w:shd w:val="clear" w:color="auto" w:fill="FFFFFF"/>
        </w:rPr>
      </w:pPr>
    </w:p>
    <w:p w14:paraId="22B48559" w14:textId="77777777" w:rsidR="002D5730" w:rsidRPr="003F76EE" w:rsidRDefault="002D5730" w:rsidP="002D5730">
      <w:pPr>
        <w:pStyle w:val="Header"/>
        <w:tabs>
          <w:tab w:val="clear" w:pos="4320"/>
          <w:tab w:val="center" w:pos="840"/>
        </w:tabs>
        <w:ind w:left="360"/>
        <w:rPr>
          <w:bCs/>
          <w:lang w:val="en-GB"/>
        </w:rPr>
      </w:pPr>
      <w:r w:rsidRPr="003F76EE">
        <w:rPr>
          <w:bCs/>
          <w:lang w:val="en-GB"/>
        </w:rPr>
        <w:t>Yes</w:t>
      </w:r>
      <w:r w:rsidRPr="003F76EE">
        <w:rPr>
          <w:bCs/>
          <w:lang w:val="en-GB"/>
        </w:rPr>
        <w:tab/>
        <w:t xml:space="preserve">   </w:t>
      </w:r>
      <w:r w:rsidRPr="003F76EE">
        <w:rPr>
          <w:bCs/>
          <w:lang w:val="en-GB"/>
        </w:rPr>
        <w:fldChar w:fldCharType="begin">
          <w:ffData>
            <w:name w:val="T2513N"/>
            <w:enabled/>
            <w:calcOnExit w:val="0"/>
            <w:checkBox>
              <w:sizeAuto/>
              <w:default w:val="0"/>
            </w:checkBox>
          </w:ffData>
        </w:fldChar>
      </w:r>
      <w:r w:rsidRPr="003F76EE">
        <w:rPr>
          <w:bCs/>
          <w:lang w:val="en-GB"/>
        </w:rPr>
        <w:instrText xml:space="preserve"> FORMCHECKBOX </w:instrText>
      </w:r>
      <w:r w:rsidR="00A860BA">
        <w:rPr>
          <w:bCs/>
          <w:lang w:val="en-GB"/>
        </w:rPr>
      </w:r>
      <w:r w:rsidR="00A860BA">
        <w:rPr>
          <w:bCs/>
          <w:lang w:val="en-GB"/>
        </w:rPr>
        <w:fldChar w:fldCharType="separate"/>
      </w:r>
      <w:r w:rsidRPr="003F76EE">
        <w:rPr>
          <w:bCs/>
          <w:lang w:val="en-GB"/>
        </w:rPr>
        <w:fldChar w:fldCharType="end"/>
      </w:r>
      <w:r w:rsidRPr="003F76EE">
        <w:rPr>
          <w:bCs/>
          <w:lang w:val="en-GB"/>
        </w:rPr>
        <w:t xml:space="preserve">      No </w:t>
      </w:r>
      <w:r w:rsidRPr="003F76EE">
        <w:rPr>
          <w:bCs/>
          <w:lang w:val="en-GB"/>
        </w:rPr>
        <w:fldChar w:fldCharType="begin">
          <w:ffData>
            <w:name w:val="T2513N"/>
            <w:enabled/>
            <w:calcOnExit w:val="0"/>
            <w:checkBox>
              <w:sizeAuto/>
              <w:default w:val="0"/>
            </w:checkBox>
          </w:ffData>
        </w:fldChar>
      </w:r>
      <w:r w:rsidRPr="003F76EE">
        <w:rPr>
          <w:bCs/>
          <w:lang w:val="en-GB"/>
        </w:rPr>
        <w:instrText xml:space="preserve"> FORMCHECKBOX </w:instrText>
      </w:r>
      <w:r w:rsidR="00A860BA">
        <w:rPr>
          <w:bCs/>
          <w:lang w:val="en-GB"/>
        </w:rPr>
      </w:r>
      <w:r w:rsidR="00A860BA">
        <w:rPr>
          <w:bCs/>
          <w:lang w:val="en-GB"/>
        </w:rPr>
        <w:fldChar w:fldCharType="separate"/>
      </w:r>
      <w:r w:rsidRPr="003F76EE">
        <w:rPr>
          <w:bCs/>
          <w:lang w:val="en-GB"/>
        </w:rPr>
        <w:fldChar w:fldCharType="end"/>
      </w:r>
    </w:p>
    <w:p w14:paraId="026C6527" w14:textId="77777777" w:rsidR="002D5730" w:rsidRDefault="002D5730" w:rsidP="002D2BC0">
      <w:pPr>
        <w:shd w:val="clear" w:color="auto" w:fill="FFFFFF"/>
        <w:ind w:left="720"/>
        <w:jc w:val="both"/>
        <w:rPr>
          <w:color w:val="000000"/>
        </w:rPr>
      </w:pPr>
    </w:p>
    <w:p w14:paraId="13713707" w14:textId="77777777" w:rsidR="002D5730" w:rsidRDefault="002D5730" w:rsidP="002D2BC0">
      <w:pPr>
        <w:shd w:val="clear" w:color="auto" w:fill="FFFFFF"/>
        <w:ind w:left="720"/>
        <w:jc w:val="both"/>
        <w:rPr>
          <w:color w:val="000000"/>
        </w:rPr>
      </w:pPr>
    </w:p>
    <w:p w14:paraId="7958C150" w14:textId="77777777" w:rsidR="002D5730" w:rsidRPr="003F76EE" w:rsidRDefault="002D5730" w:rsidP="00152BAB">
      <w:pPr>
        <w:pStyle w:val="Header"/>
        <w:tabs>
          <w:tab w:val="clear" w:pos="4320"/>
          <w:tab w:val="clear" w:pos="8640"/>
        </w:tabs>
        <w:rPr>
          <w:b/>
          <w:bCs/>
          <w:i/>
          <w:iCs/>
        </w:rPr>
      </w:pPr>
      <w:r w:rsidRPr="003F76EE">
        <w:rPr>
          <w:b/>
          <w:bCs/>
          <w:i/>
          <w:iCs/>
        </w:rPr>
        <w:t xml:space="preserve">5.5.3 </w:t>
      </w:r>
      <w:r w:rsidR="00540E63">
        <w:rPr>
          <w:b/>
          <w:bCs/>
          <w:i/>
          <w:iCs/>
        </w:rPr>
        <w:t xml:space="preserve">If yes; </w:t>
      </w:r>
      <w:r w:rsidR="00152BAB" w:rsidRPr="003F76EE">
        <w:rPr>
          <w:b/>
          <w:bCs/>
          <w:i/>
          <w:iCs/>
        </w:rPr>
        <w:t>Does the report show that the surveillance system is sensitive enough and the quality is sufficiently high to detect poliovirus transmission at sub-national levels?</w:t>
      </w:r>
    </w:p>
    <w:p w14:paraId="5CFD0CA0" w14:textId="77777777" w:rsidR="002D5730" w:rsidRPr="008952EC" w:rsidRDefault="002D5730" w:rsidP="002D5730">
      <w:pPr>
        <w:shd w:val="clear" w:color="auto" w:fill="FFFFFF"/>
        <w:rPr>
          <w:color w:val="000000"/>
          <w:shd w:val="clear" w:color="auto" w:fill="FFFFFF"/>
        </w:rPr>
      </w:pPr>
    </w:p>
    <w:p w14:paraId="72DA4BFC" w14:textId="77777777" w:rsidR="002D5730" w:rsidRPr="003F76EE" w:rsidRDefault="002D5730" w:rsidP="002D5730">
      <w:pPr>
        <w:pStyle w:val="Header"/>
        <w:tabs>
          <w:tab w:val="clear" w:pos="4320"/>
          <w:tab w:val="center" w:pos="840"/>
        </w:tabs>
        <w:ind w:left="360"/>
        <w:rPr>
          <w:bCs/>
          <w:lang w:val="en-GB"/>
        </w:rPr>
      </w:pPr>
      <w:r w:rsidRPr="003F76EE">
        <w:rPr>
          <w:bCs/>
          <w:lang w:val="en-GB"/>
        </w:rPr>
        <w:t>Yes</w:t>
      </w:r>
      <w:r w:rsidRPr="003F76EE">
        <w:rPr>
          <w:bCs/>
          <w:lang w:val="en-GB"/>
        </w:rPr>
        <w:tab/>
        <w:t xml:space="preserve">   </w:t>
      </w:r>
      <w:r w:rsidRPr="003F76EE">
        <w:rPr>
          <w:bCs/>
          <w:lang w:val="en-GB"/>
        </w:rPr>
        <w:fldChar w:fldCharType="begin">
          <w:ffData>
            <w:name w:val="T2513N"/>
            <w:enabled/>
            <w:calcOnExit w:val="0"/>
            <w:checkBox>
              <w:sizeAuto/>
              <w:default w:val="0"/>
            </w:checkBox>
          </w:ffData>
        </w:fldChar>
      </w:r>
      <w:r w:rsidRPr="003F76EE">
        <w:rPr>
          <w:bCs/>
          <w:lang w:val="en-GB"/>
        </w:rPr>
        <w:instrText xml:space="preserve"> FORMCHECKBOX </w:instrText>
      </w:r>
      <w:r w:rsidR="00A860BA">
        <w:rPr>
          <w:bCs/>
          <w:lang w:val="en-GB"/>
        </w:rPr>
      </w:r>
      <w:r w:rsidR="00A860BA">
        <w:rPr>
          <w:bCs/>
          <w:lang w:val="en-GB"/>
        </w:rPr>
        <w:fldChar w:fldCharType="separate"/>
      </w:r>
      <w:r w:rsidRPr="003F76EE">
        <w:rPr>
          <w:bCs/>
          <w:lang w:val="en-GB"/>
        </w:rPr>
        <w:fldChar w:fldCharType="end"/>
      </w:r>
      <w:r w:rsidRPr="003F76EE">
        <w:rPr>
          <w:bCs/>
          <w:lang w:val="en-GB"/>
        </w:rPr>
        <w:t xml:space="preserve">      No </w:t>
      </w:r>
      <w:r w:rsidRPr="003F76EE">
        <w:rPr>
          <w:bCs/>
          <w:lang w:val="en-GB"/>
        </w:rPr>
        <w:fldChar w:fldCharType="begin">
          <w:ffData>
            <w:name w:val="T2513N"/>
            <w:enabled/>
            <w:calcOnExit w:val="0"/>
            <w:checkBox>
              <w:sizeAuto/>
              <w:default w:val="0"/>
            </w:checkBox>
          </w:ffData>
        </w:fldChar>
      </w:r>
      <w:r w:rsidRPr="003F76EE">
        <w:rPr>
          <w:bCs/>
          <w:lang w:val="en-GB"/>
        </w:rPr>
        <w:instrText xml:space="preserve"> FORMCHECKBOX </w:instrText>
      </w:r>
      <w:r w:rsidR="00A860BA">
        <w:rPr>
          <w:bCs/>
          <w:lang w:val="en-GB"/>
        </w:rPr>
      </w:r>
      <w:r w:rsidR="00A860BA">
        <w:rPr>
          <w:bCs/>
          <w:lang w:val="en-GB"/>
        </w:rPr>
        <w:fldChar w:fldCharType="separate"/>
      </w:r>
      <w:r w:rsidRPr="003F76EE">
        <w:rPr>
          <w:bCs/>
          <w:lang w:val="en-GB"/>
        </w:rPr>
        <w:fldChar w:fldCharType="end"/>
      </w:r>
    </w:p>
    <w:p w14:paraId="3BA1F809" w14:textId="77777777" w:rsidR="002D5730" w:rsidRDefault="002D5730" w:rsidP="002D2BC0">
      <w:pPr>
        <w:shd w:val="clear" w:color="auto" w:fill="FFFFFF"/>
        <w:ind w:left="720"/>
        <w:jc w:val="both"/>
        <w:rPr>
          <w:color w:val="000000"/>
        </w:rPr>
      </w:pPr>
    </w:p>
    <w:p w14:paraId="4FB543EA" w14:textId="77777777" w:rsidR="00103516" w:rsidRPr="003F76EE" w:rsidRDefault="00103516" w:rsidP="00103516">
      <w:pPr>
        <w:pStyle w:val="Header"/>
        <w:tabs>
          <w:tab w:val="clear" w:pos="4320"/>
          <w:tab w:val="clear" w:pos="8640"/>
        </w:tabs>
        <w:rPr>
          <w:b/>
          <w:bCs/>
          <w:i/>
          <w:iCs/>
          <w:color w:val="000000"/>
          <w:shd w:val="clear" w:color="auto" w:fill="FFFFFF"/>
        </w:rPr>
      </w:pPr>
      <w:r w:rsidRPr="003F76EE">
        <w:rPr>
          <w:b/>
          <w:bCs/>
          <w:i/>
          <w:iCs/>
        </w:rPr>
        <w:t>5.5.</w:t>
      </w:r>
      <w:r w:rsidR="00152BAB" w:rsidRPr="003F76EE">
        <w:rPr>
          <w:b/>
          <w:bCs/>
          <w:i/>
          <w:iCs/>
        </w:rPr>
        <w:t>4</w:t>
      </w:r>
      <w:r w:rsidRPr="003F76EE">
        <w:rPr>
          <w:b/>
          <w:bCs/>
          <w:i/>
          <w:iCs/>
        </w:rPr>
        <w:t xml:space="preserve"> </w:t>
      </w:r>
      <w:r w:rsidR="00540E63">
        <w:rPr>
          <w:b/>
          <w:bCs/>
          <w:i/>
          <w:iCs/>
        </w:rPr>
        <w:t xml:space="preserve">If yes; </w:t>
      </w:r>
      <w:r w:rsidR="00370FC9" w:rsidRPr="003F76EE">
        <w:rPr>
          <w:b/>
          <w:bCs/>
          <w:i/>
          <w:iCs/>
        </w:rPr>
        <w:t>Was there an a</w:t>
      </w:r>
      <w:r w:rsidR="00370FC9" w:rsidRPr="003F76EE">
        <w:rPr>
          <w:b/>
          <w:bCs/>
          <w:i/>
          <w:iCs/>
          <w:color w:val="000000"/>
          <w:shd w:val="clear" w:color="auto" w:fill="FFFFFF"/>
        </w:rPr>
        <w:t>ssessment of the recommendations with an account of specific steps being or already undertaken in response to the recommendations</w:t>
      </w:r>
      <w:r w:rsidRPr="003F76EE">
        <w:rPr>
          <w:b/>
          <w:bCs/>
          <w:i/>
          <w:iCs/>
          <w:color w:val="000000"/>
          <w:shd w:val="clear" w:color="auto" w:fill="FFFFFF"/>
        </w:rPr>
        <w:t>?</w:t>
      </w:r>
    </w:p>
    <w:p w14:paraId="77FB4F42" w14:textId="77777777" w:rsidR="00103516" w:rsidRPr="008952EC" w:rsidRDefault="00103516" w:rsidP="00103516">
      <w:pPr>
        <w:pStyle w:val="Header"/>
        <w:tabs>
          <w:tab w:val="clear" w:pos="4320"/>
          <w:tab w:val="clear" w:pos="8640"/>
        </w:tabs>
        <w:rPr>
          <w:color w:val="000000"/>
          <w:shd w:val="clear" w:color="auto" w:fill="FFFFFF"/>
        </w:rPr>
      </w:pPr>
    </w:p>
    <w:p w14:paraId="7F1C7C5A" w14:textId="77777777" w:rsidR="00103516" w:rsidRPr="003F76EE" w:rsidRDefault="00103516" w:rsidP="00103516">
      <w:pPr>
        <w:pStyle w:val="Header"/>
        <w:tabs>
          <w:tab w:val="clear" w:pos="4320"/>
          <w:tab w:val="center" w:pos="840"/>
        </w:tabs>
        <w:ind w:left="360"/>
        <w:rPr>
          <w:bCs/>
          <w:lang w:val="en-GB"/>
        </w:rPr>
      </w:pPr>
      <w:r w:rsidRPr="003F76EE">
        <w:rPr>
          <w:bCs/>
          <w:lang w:val="en-GB"/>
        </w:rPr>
        <w:t>Yes</w:t>
      </w:r>
      <w:r w:rsidRPr="003F76EE">
        <w:rPr>
          <w:bCs/>
          <w:lang w:val="en-GB"/>
        </w:rPr>
        <w:tab/>
        <w:t xml:space="preserve">   </w:t>
      </w:r>
      <w:r w:rsidRPr="003F76EE">
        <w:rPr>
          <w:bCs/>
          <w:lang w:val="en-GB"/>
        </w:rPr>
        <w:fldChar w:fldCharType="begin">
          <w:ffData>
            <w:name w:val="T2513N"/>
            <w:enabled/>
            <w:calcOnExit w:val="0"/>
            <w:checkBox>
              <w:sizeAuto/>
              <w:default w:val="0"/>
            </w:checkBox>
          </w:ffData>
        </w:fldChar>
      </w:r>
      <w:r w:rsidRPr="003F76EE">
        <w:rPr>
          <w:bCs/>
          <w:lang w:val="en-GB"/>
        </w:rPr>
        <w:instrText xml:space="preserve"> FORMCHECKBOX </w:instrText>
      </w:r>
      <w:r w:rsidR="00A860BA">
        <w:rPr>
          <w:bCs/>
          <w:lang w:val="en-GB"/>
        </w:rPr>
      </w:r>
      <w:r w:rsidR="00A860BA">
        <w:rPr>
          <w:bCs/>
          <w:lang w:val="en-GB"/>
        </w:rPr>
        <w:fldChar w:fldCharType="separate"/>
      </w:r>
      <w:r w:rsidRPr="003F76EE">
        <w:rPr>
          <w:bCs/>
          <w:lang w:val="en-GB"/>
        </w:rPr>
        <w:fldChar w:fldCharType="end"/>
      </w:r>
      <w:r w:rsidRPr="003F76EE">
        <w:rPr>
          <w:bCs/>
          <w:lang w:val="en-GB"/>
        </w:rPr>
        <w:t xml:space="preserve">      No </w:t>
      </w:r>
      <w:r w:rsidRPr="003F76EE">
        <w:rPr>
          <w:bCs/>
          <w:lang w:val="en-GB"/>
        </w:rPr>
        <w:fldChar w:fldCharType="begin">
          <w:ffData>
            <w:name w:val="T2513N"/>
            <w:enabled/>
            <w:calcOnExit w:val="0"/>
            <w:checkBox>
              <w:sizeAuto/>
              <w:default w:val="0"/>
            </w:checkBox>
          </w:ffData>
        </w:fldChar>
      </w:r>
      <w:r w:rsidRPr="003F76EE">
        <w:rPr>
          <w:bCs/>
          <w:lang w:val="en-GB"/>
        </w:rPr>
        <w:instrText xml:space="preserve"> FORMCHECKBOX </w:instrText>
      </w:r>
      <w:r w:rsidR="00A860BA">
        <w:rPr>
          <w:bCs/>
          <w:lang w:val="en-GB"/>
        </w:rPr>
      </w:r>
      <w:r w:rsidR="00A860BA">
        <w:rPr>
          <w:bCs/>
          <w:lang w:val="en-GB"/>
        </w:rPr>
        <w:fldChar w:fldCharType="separate"/>
      </w:r>
      <w:r w:rsidRPr="003F76EE">
        <w:rPr>
          <w:bCs/>
          <w:lang w:val="en-GB"/>
        </w:rPr>
        <w:fldChar w:fldCharType="end"/>
      </w:r>
    </w:p>
    <w:p w14:paraId="02DB7FC3" w14:textId="77777777" w:rsidR="00103516" w:rsidRDefault="00103516" w:rsidP="00103516">
      <w:pPr>
        <w:shd w:val="clear" w:color="auto" w:fill="FFFFFF"/>
        <w:ind w:left="720"/>
        <w:jc w:val="both"/>
        <w:rPr>
          <w:color w:val="000000"/>
        </w:rPr>
      </w:pPr>
    </w:p>
    <w:p w14:paraId="39C10114" w14:textId="77777777" w:rsidR="00DB75E5" w:rsidRPr="003F76EE" w:rsidRDefault="00152BAB" w:rsidP="002D2BC0">
      <w:pPr>
        <w:shd w:val="clear" w:color="auto" w:fill="FFFFFF"/>
        <w:jc w:val="both"/>
        <w:rPr>
          <w:b/>
          <w:bCs/>
          <w:i/>
          <w:iCs/>
          <w:color w:val="000000"/>
          <w:shd w:val="clear" w:color="auto" w:fill="FFFFFF"/>
        </w:rPr>
      </w:pPr>
      <w:r w:rsidRPr="003F76EE">
        <w:rPr>
          <w:b/>
          <w:bCs/>
          <w:i/>
          <w:iCs/>
          <w:color w:val="000000"/>
          <w:shd w:val="clear" w:color="auto" w:fill="FFFFFF"/>
        </w:rPr>
        <w:t>5.5.</w:t>
      </w:r>
      <w:r w:rsidR="002F2811" w:rsidRPr="003F76EE">
        <w:rPr>
          <w:b/>
          <w:bCs/>
          <w:i/>
          <w:iCs/>
          <w:color w:val="000000"/>
          <w:shd w:val="clear" w:color="auto" w:fill="FFFFFF"/>
        </w:rPr>
        <w:t>5</w:t>
      </w:r>
      <w:r w:rsidRPr="003F76EE">
        <w:rPr>
          <w:b/>
          <w:bCs/>
          <w:i/>
          <w:iCs/>
          <w:color w:val="000000"/>
          <w:shd w:val="clear" w:color="auto" w:fill="FFFFFF"/>
        </w:rPr>
        <w:t xml:space="preserve"> </w:t>
      </w:r>
      <w:r w:rsidR="00540E63">
        <w:rPr>
          <w:b/>
          <w:bCs/>
          <w:i/>
          <w:iCs/>
          <w:color w:val="000000"/>
          <w:shd w:val="clear" w:color="auto" w:fill="FFFFFF"/>
        </w:rPr>
        <w:t xml:space="preserve">If yes; </w:t>
      </w:r>
      <w:r w:rsidR="002D4A08" w:rsidRPr="003F76EE">
        <w:rPr>
          <w:b/>
          <w:bCs/>
          <w:i/>
          <w:iCs/>
          <w:color w:val="000000"/>
          <w:shd w:val="clear" w:color="auto" w:fill="FFFFFF"/>
        </w:rPr>
        <w:t>Summary of actions taken</w:t>
      </w:r>
      <w:r w:rsidR="00370FC9" w:rsidRPr="003F76EE">
        <w:rPr>
          <w:b/>
          <w:bCs/>
          <w:i/>
          <w:iCs/>
          <w:color w:val="000000"/>
          <w:shd w:val="clear" w:color="auto" w:fill="FFFFFF"/>
        </w:rPr>
        <w:t xml:space="preserve"> in response to recommendations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9"/>
      </w:tblGrid>
      <w:tr w:rsidR="00DB75E5" w:rsidRPr="008952EC" w14:paraId="71CC8B26" w14:textId="77777777" w:rsidTr="008076A3">
        <w:tc>
          <w:tcPr>
            <w:tcW w:w="9245" w:type="dxa"/>
            <w:shd w:val="clear" w:color="auto" w:fill="auto"/>
          </w:tcPr>
          <w:p w14:paraId="3C5340AC" w14:textId="77777777" w:rsidR="00DB75E5" w:rsidRPr="008952EC" w:rsidRDefault="003E4798" w:rsidP="008076A3">
            <w:pPr>
              <w:jc w:val="both"/>
              <w:rPr>
                <w:i/>
                <w:iCs/>
                <w:color w:val="000000"/>
                <w:szCs w:val="24"/>
              </w:rPr>
            </w:pPr>
            <w:r w:rsidRPr="008952EC">
              <w:rPr>
                <w:i/>
                <w:iCs/>
                <w:color w:val="000000"/>
                <w:szCs w:val="24"/>
              </w:rPr>
              <w:t>T</w:t>
            </w:r>
            <w:r w:rsidR="00DB75E5" w:rsidRPr="008952EC">
              <w:rPr>
                <w:i/>
                <w:iCs/>
                <w:color w:val="000000"/>
                <w:szCs w:val="24"/>
              </w:rPr>
              <w:t>ype here</w:t>
            </w:r>
          </w:p>
          <w:p w14:paraId="60E4E03F" w14:textId="77777777" w:rsidR="00DB75E5" w:rsidRPr="008952EC" w:rsidRDefault="00DB75E5" w:rsidP="008076A3">
            <w:pPr>
              <w:jc w:val="both"/>
              <w:rPr>
                <w:color w:val="000000"/>
                <w:sz w:val="20"/>
                <w:szCs w:val="16"/>
              </w:rPr>
            </w:pPr>
          </w:p>
          <w:p w14:paraId="477BC1F4" w14:textId="77777777" w:rsidR="00DB75E5" w:rsidRPr="008952EC" w:rsidRDefault="00DB75E5" w:rsidP="008076A3">
            <w:pPr>
              <w:jc w:val="both"/>
              <w:rPr>
                <w:color w:val="000000"/>
              </w:rPr>
            </w:pPr>
          </w:p>
        </w:tc>
      </w:tr>
    </w:tbl>
    <w:p w14:paraId="4F032505" w14:textId="77777777" w:rsidR="00F23412" w:rsidRDefault="00F23412" w:rsidP="002D2BC0">
      <w:pPr>
        <w:shd w:val="clear" w:color="auto" w:fill="FFFFFF"/>
        <w:jc w:val="both"/>
        <w:rPr>
          <w:color w:val="000000"/>
        </w:rPr>
      </w:pPr>
    </w:p>
    <w:p w14:paraId="46B0002A" w14:textId="77777777" w:rsidR="00E03377" w:rsidRPr="00F23412" w:rsidRDefault="00F23412" w:rsidP="00F23412">
      <w:pPr>
        <w:pStyle w:val="Heading1"/>
        <w:rPr>
          <w:sz w:val="28"/>
          <w:szCs w:val="28"/>
        </w:rPr>
      </w:pPr>
      <w:r w:rsidRPr="00F23412">
        <w:rPr>
          <w:sz w:val="28"/>
          <w:szCs w:val="28"/>
        </w:rPr>
        <w:br w:type="page"/>
      </w:r>
      <w:bookmarkStart w:id="77" w:name="_Toc29997524"/>
      <w:r w:rsidR="00BD52B3" w:rsidRPr="00F23412">
        <w:rPr>
          <w:sz w:val="28"/>
          <w:szCs w:val="28"/>
        </w:rPr>
        <w:t>Section 6</w:t>
      </w:r>
      <w:r w:rsidR="0021273B" w:rsidRPr="00F23412">
        <w:rPr>
          <w:sz w:val="28"/>
          <w:szCs w:val="28"/>
        </w:rPr>
        <w:t>:</w:t>
      </w:r>
      <w:r w:rsidR="00D76348" w:rsidRPr="00F23412">
        <w:rPr>
          <w:sz w:val="28"/>
          <w:szCs w:val="28"/>
        </w:rPr>
        <w:tab/>
      </w:r>
      <w:r w:rsidR="00892635" w:rsidRPr="00F23412">
        <w:rPr>
          <w:sz w:val="28"/>
          <w:szCs w:val="28"/>
        </w:rPr>
        <w:t>CLASSIFICATION / FINAL DIAGNOSIS OF AFP CASES</w:t>
      </w:r>
      <w:bookmarkEnd w:id="77"/>
    </w:p>
    <w:p w14:paraId="690332CE" w14:textId="77777777" w:rsidR="00BB0810" w:rsidRDefault="00BB0810"/>
    <w:p w14:paraId="3AC10A16" w14:textId="77777777" w:rsidR="00370FC9" w:rsidRPr="008952EC" w:rsidRDefault="00370FC9" w:rsidP="00401ADF">
      <w:pPr>
        <w:pStyle w:val="Heading2"/>
        <w:numPr>
          <w:ilvl w:val="1"/>
          <w:numId w:val="103"/>
        </w:numPr>
        <w:ind w:left="0" w:firstLine="0"/>
      </w:pPr>
      <w:r>
        <w:t>National Expert Group</w:t>
      </w:r>
      <w:r w:rsidR="009C49D5">
        <w:t xml:space="preserve"> (NEG)</w:t>
      </w:r>
    </w:p>
    <w:p w14:paraId="1AACD47F" w14:textId="77777777" w:rsidR="00370FC9" w:rsidRPr="00401ADF" w:rsidRDefault="00370FC9" w:rsidP="00401ADF">
      <w:pPr>
        <w:pStyle w:val="Header"/>
        <w:tabs>
          <w:tab w:val="clear" w:pos="4320"/>
          <w:tab w:val="clear" w:pos="8640"/>
        </w:tabs>
        <w:rPr>
          <w:b/>
          <w:bCs/>
          <w:i/>
          <w:iCs/>
          <w:color w:val="000000"/>
          <w:shd w:val="clear" w:color="auto" w:fill="FFFFFF"/>
        </w:rPr>
      </w:pPr>
      <w:r w:rsidRPr="00401ADF">
        <w:rPr>
          <w:b/>
          <w:bCs/>
          <w:i/>
          <w:iCs/>
        </w:rPr>
        <w:t xml:space="preserve">6.1.1 </w:t>
      </w:r>
      <w:r w:rsidR="00C608DA" w:rsidRPr="00401ADF">
        <w:rPr>
          <w:b/>
          <w:bCs/>
          <w:i/>
          <w:iCs/>
        </w:rPr>
        <w:t>Does</w:t>
      </w:r>
      <w:r w:rsidR="00850B67">
        <w:rPr>
          <w:b/>
          <w:bCs/>
          <w:i/>
          <w:iCs/>
        </w:rPr>
        <w:t xml:space="preserve"> a</w:t>
      </w:r>
      <w:r w:rsidR="00C608DA" w:rsidRPr="00401ADF">
        <w:rPr>
          <w:b/>
          <w:bCs/>
          <w:i/>
          <w:iCs/>
        </w:rPr>
        <w:t xml:space="preserve"> </w:t>
      </w:r>
      <w:r w:rsidR="002B3C6C" w:rsidRPr="00401ADF">
        <w:rPr>
          <w:b/>
          <w:bCs/>
          <w:i/>
          <w:iCs/>
        </w:rPr>
        <w:t xml:space="preserve">functional </w:t>
      </w:r>
      <w:r w:rsidRPr="00401ADF">
        <w:rPr>
          <w:b/>
          <w:bCs/>
          <w:i/>
          <w:iCs/>
        </w:rPr>
        <w:t xml:space="preserve">National Expert group </w:t>
      </w:r>
      <w:r w:rsidR="009C49D5" w:rsidRPr="00401ADF">
        <w:rPr>
          <w:b/>
          <w:bCs/>
          <w:i/>
          <w:iCs/>
        </w:rPr>
        <w:t xml:space="preserve">(NEG) </w:t>
      </w:r>
      <w:r w:rsidR="002B3C6C" w:rsidRPr="00401ADF">
        <w:rPr>
          <w:b/>
          <w:bCs/>
          <w:i/>
          <w:iCs/>
        </w:rPr>
        <w:t xml:space="preserve">exist in </w:t>
      </w:r>
      <w:r w:rsidR="00C30825">
        <w:rPr>
          <w:b/>
          <w:bCs/>
          <w:i/>
          <w:iCs/>
        </w:rPr>
        <w:t xml:space="preserve">the </w:t>
      </w:r>
      <w:r w:rsidR="002B3C6C" w:rsidRPr="00401ADF">
        <w:rPr>
          <w:b/>
          <w:bCs/>
          <w:i/>
          <w:iCs/>
        </w:rPr>
        <w:t>country</w:t>
      </w:r>
      <w:r w:rsidRPr="00401ADF">
        <w:rPr>
          <w:b/>
          <w:bCs/>
          <w:i/>
          <w:iCs/>
          <w:color w:val="000000"/>
          <w:shd w:val="clear" w:color="auto" w:fill="FFFFFF"/>
        </w:rPr>
        <w:t>?</w:t>
      </w:r>
    </w:p>
    <w:p w14:paraId="7360D231" w14:textId="77777777" w:rsidR="00370FC9" w:rsidRPr="008952EC" w:rsidRDefault="00370FC9" w:rsidP="00370FC9">
      <w:pPr>
        <w:pStyle w:val="Header"/>
        <w:tabs>
          <w:tab w:val="clear" w:pos="4320"/>
          <w:tab w:val="clear" w:pos="8640"/>
        </w:tabs>
        <w:rPr>
          <w:color w:val="000000"/>
          <w:shd w:val="clear" w:color="auto" w:fill="FFFFFF"/>
        </w:rPr>
      </w:pPr>
    </w:p>
    <w:p w14:paraId="646C9BA2" w14:textId="77777777" w:rsidR="00370FC9" w:rsidRPr="00401ADF" w:rsidRDefault="00370FC9" w:rsidP="00401ADF">
      <w:pPr>
        <w:pStyle w:val="Header"/>
        <w:tabs>
          <w:tab w:val="clear" w:pos="4320"/>
          <w:tab w:val="clear" w:pos="8640"/>
        </w:tabs>
        <w:ind w:left="927" w:firstLine="207"/>
        <w:rPr>
          <w:bCs/>
          <w:lang w:val="en-GB"/>
        </w:rPr>
      </w:pPr>
      <w:r w:rsidRPr="00401ADF">
        <w:rPr>
          <w:bCs/>
          <w:lang w:val="en-GB"/>
        </w:rPr>
        <w:t>Yes</w:t>
      </w:r>
      <w:r w:rsidR="00401ADF" w:rsidRPr="00401ADF">
        <w:rPr>
          <w:bCs/>
          <w:lang w:val="en-GB"/>
        </w:rPr>
        <w:t xml:space="preserve"> </w:t>
      </w:r>
      <w:r w:rsidRPr="00401ADF">
        <w:rPr>
          <w:bCs/>
          <w:lang w:val="en-GB"/>
        </w:rPr>
        <w:fldChar w:fldCharType="begin">
          <w:ffData>
            <w:name w:val="T2513N"/>
            <w:enabled/>
            <w:calcOnExit w:val="0"/>
            <w:checkBox>
              <w:sizeAuto/>
              <w:default w:val="0"/>
            </w:checkBox>
          </w:ffData>
        </w:fldChar>
      </w:r>
      <w:r w:rsidRPr="00401ADF">
        <w:rPr>
          <w:bCs/>
          <w:lang w:val="en-GB"/>
        </w:rPr>
        <w:instrText xml:space="preserve"> FORMCHECKBOX </w:instrText>
      </w:r>
      <w:r w:rsidR="00A860BA">
        <w:rPr>
          <w:bCs/>
          <w:lang w:val="en-GB"/>
        </w:rPr>
      </w:r>
      <w:r w:rsidR="00A860BA">
        <w:rPr>
          <w:bCs/>
          <w:lang w:val="en-GB"/>
        </w:rPr>
        <w:fldChar w:fldCharType="separate"/>
      </w:r>
      <w:r w:rsidRPr="00401ADF">
        <w:rPr>
          <w:bCs/>
          <w:lang w:val="en-GB"/>
        </w:rPr>
        <w:fldChar w:fldCharType="end"/>
      </w:r>
      <w:r w:rsidRPr="00401ADF">
        <w:rPr>
          <w:bCs/>
          <w:lang w:val="en-GB"/>
        </w:rPr>
        <w:t xml:space="preserve">      No </w:t>
      </w:r>
      <w:r w:rsidRPr="00401ADF">
        <w:rPr>
          <w:bCs/>
          <w:lang w:val="en-GB"/>
        </w:rPr>
        <w:fldChar w:fldCharType="begin">
          <w:ffData>
            <w:name w:val="T2513N"/>
            <w:enabled/>
            <w:calcOnExit w:val="0"/>
            <w:checkBox>
              <w:sizeAuto/>
              <w:default w:val="0"/>
            </w:checkBox>
          </w:ffData>
        </w:fldChar>
      </w:r>
      <w:r w:rsidRPr="00401ADF">
        <w:rPr>
          <w:bCs/>
          <w:lang w:val="en-GB"/>
        </w:rPr>
        <w:instrText xml:space="preserve"> FORMCHECKBOX </w:instrText>
      </w:r>
      <w:r w:rsidR="00A860BA">
        <w:rPr>
          <w:bCs/>
          <w:lang w:val="en-GB"/>
        </w:rPr>
      </w:r>
      <w:r w:rsidR="00A860BA">
        <w:rPr>
          <w:bCs/>
          <w:lang w:val="en-GB"/>
        </w:rPr>
        <w:fldChar w:fldCharType="separate"/>
      </w:r>
      <w:r w:rsidRPr="00401ADF">
        <w:rPr>
          <w:bCs/>
          <w:lang w:val="en-GB"/>
        </w:rPr>
        <w:fldChar w:fldCharType="end"/>
      </w:r>
    </w:p>
    <w:p w14:paraId="359B7D2E" w14:textId="77777777" w:rsidR="00540E63" w:rsidRDefault="00540E63" w:rsidP="00540E63">
      <w:pPr>
        <w:shd w:val="clear" w:color="auto" w:fill="FFFFFF"/>
        <w:jc w:val="both"/>
        <w:rPr>
          <w:b/>
          <w:bCs/>
          <w:i/>
          <w:iCs/>
          <w:color w:val="000000"/>
          <w:shd w:val="clear" w:color="auto" w:fill="FFFFFF"/>
        </w:rPr>
      </w:pPr>
    </w:p>
    <w:p w14:paraId="291E13B2" w14:textId="77777777" w:rsidR="00540E63" w:rsidRPr="00401ADF" w:rsidRDefault="00540E63" w:rsidP="00540E63">
      <w:pPr>
        <w:shd w:val="clear" w:color="auto" w:fill="FFFFFF"/>
        <w:jc w:val="both"/>
        <w:rPr>
          <w:b/>
          <w:bCs/>
          <w:i/>
          <w:iCs/>
          <w:color w:val="000000"/>
          <w:shd w:val="clear" w:color="auto" w:fill="FFFFFF"/>
        </w:rPr>
      </w:pPr>
      <w:r w:rsidRPr="00401ADF">
        <w:rPr>
          <w:b/>
          <w:bCs/>
          <w:i/>
          <w:iCs/>
          <w:color w:val="000000"/>
          <w:shd w:val="clear" w:color="auto" w:fill="FFFFFF"/>
        </w:rPr>
        <w:t>6.1.</w:t>
      </w:r>
      <w:r>
        <w:rPr>
          <w:b/>
          <w:bCs/>
          <w:i/>
          <w:iCs/>
          <w:color w:val="000000"/>
          <w:shd w:val="clear" w:color="auto" w:fill="FFFFFF"/>
        </w:rPr>
        <w:t>1.1</w:t>
      </w:r>
      <w:r w:rsidRPr="00401ADF">
        <w:rPr>
          <w:b/>
          <w:bCs/>
          <w:i/>
          <w:iCs/>
          <w:color w:val="000000"/>
          <w:shd w:val="clear" w:color="auto" w:fill="FFFFFF"/>
        </w:rPr>
        <w:t xml:space="preserve"> </w:t>
      </w:r>
      <w:r>
        <w:rPr>
          <w:b/>
          <w:bCs/>
          <w:i/>
          <w:iCs/>
          <w:color w:val="000000"/>
          <w:shd w:val="clear" w:color="auto" w:fill="FFFFFF"/>
        </w:rPr>
        <w:t xml:space="preserve">If No; </w:t>
      </w:r>
      <w:r w:rsidRPr="00401ADF">
        <w:rPr>
          <w:b/>
          <w:bCs/>
          <w:i/>
          <w:iCs/>
          <w:color w:val="000000"/>
          <w:shd w:val="clear" w:color="auto" w:fill="FFFFFF"/>
        </w:rPr>
        <w:t xml:space="preserve">Please provide </w:t>
      </w:r>
      <w:r>
        <w:rPr>
          <w:b/>
          <w:bCs/>
          <w:i/>
          <w:iCs/>
          <w:color w:val="000000"/>
          <w:shd w:val="clear" w:color="auto" w:fill="FFFFFF"/>
        </w:rPr>
        <w:t>the reason for not having NEG and more information on who is responsible for classification of the AFP cases</w:t>
      </w:r>
      <w:r w:rsidRPr="00401ADF">
        <w:rPr>
          <w:b/>
          <w:bCs/>
          <w:i/>
          <w:iCs/>
          <w:color w:val="000000"/>
          <w:shd w:val="clear" w:color="auto" w:fill="FFFFFF"/>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9"/>
      </w:tblGrid>
      <w:tr w:rsidR="00540E63" w:rsidRPr="008952EC" w14:paraId="677D7A07" w14:textId="77777777" w:rsidTr="005F6959">
        <w:tc>
          <w:tcPr>
            <w:tcW w:w="9245" w:type="dxa"/>
            <w:shd w:val="clear" w:color="auto" w:fill="auto"/>
          </w:tcPr>
          <w:p w14:paraId="01E6602C" w14:textId="77777777" w:rsidR="00540E63" w:rsidRPr="008952EC" w:rsidRDefault="00540E63" w:rsidP="005F6959">
            <w:pPr>
              <w:jc w:val="both"/>
              <w:rPr>
                <w:i/>
                <w:iCs/>
                <w:color w:val="000000"/>
                <w:szCs w:val="24"/>
              </w:rPr>
            </w:pPr>
            <w:r w:rsidRPr="008952EC">
              <w:rPr>
                <w:i/>
                <w:iCs/>
                <w:color w:val="000000"/>
                <w:szCs w:val="24"/>
              </w:rPr>
              <w:t>Type here</w:t>
            </w:r>
          </w:p>
          <w:p w14:paraId="7E04168D" w14:textId="77777777" w:rsidR="00540E63" w:rsidRPr="008952EC" w:rsidRDefault="00540E63" w:rsidP="005F6959">
            <w:pPr>
              <w:jc w:val="both"/>
              <w:rPr>
                <w:color w:val="000000"/>
                <w:sz w:val="20"/>
                <w:szCs w:val="16"/>
              </w:rPr>
            </w:pPr>
          </w:p>
          <w:p w14:paraId="7DE2239F" w14:textId="77777777" w:rsidR="00540E63" w:rsidRPr="008952EC" w:rsidRDefault="00540E63" w:rsidP="005F6959">
            <w:pPr>
              <w:jc w:val="both"/>
              <w:rPr>
                <w:color w:val="000000"/>
              </w:rPr>
            </w:pPr>
          </w:p>
        </w:tc>
      </w:tr>
    </w:tbl>
    <w:p w14:paraId="53BF54B4" w14:textId="77777777" w:rsidR="00540E63" w:rsidRDefault="00540E63"/>
    <w:p w14:paraId="6E216863" w14:textId="77777777" w:rsidR="00370FC9" w:rsidRPr="00401ADF" w:rsidRDefault="00370FC9" w:rsidP="00401ADF">
      <w:pPr>
        <w:pStyle w:val="Header"/>
        <w:tabs>
          <w:tab w:val="clear" w:pos="4320"/>
          <w:tab w:val="clear" w:pos="8640"/>
        </w:tabs>
        <w:rPr>
          <w:b/>
          <w:bCs/>
          <w:i/>
          <w:iCs/>
        </w:rPr>
      </w:pPr>
      <w:r w:rsidRPr="00401ADF">
        <w:rPr>
          <w:b/>
          <w:bCs/>
          <w:i/>
          <w:iCs/>
        </w:rPr>
        <w:t>6.1.2 Membership of N</w:t>
      </w:r>
      <w:r w:rsidR="009C49D5" w:rsidRPr="00401ADF">
        <w:rPr>
          <w:b/>
          <w:bCs/>
          <w:i/>
          <w:iCs/>
        </w:rPr>
        <w:t>EG</w:t>
      </w:r>
    </w:p>
    <w:p w14:paraId="12AE867E" w14:textId="77777777" w:rsidR="00370FC9" w:rsidRPr="00401ADF" w:rsidRDefault="00370FC9" w:rsidP="00370FC9">
      <w:pPr>
        <w:jc w:val="both"/>
        <w:rPr>
          <w:szCs w:val="24"/>
          <w:lang w:val="en-GB"/>
        </w:rPr>
      </w:pPr>
      <w:r w:rsidRPr="00401ADF">
        <w:rPr>
          <w:szCs w:val="24"/>
          <w:lang w:val="en-GB"/>
        </w:rPr>
        <w:t>The RCC emphasizes the importance of the composition and membership of NEG and avoid potential conflict of interest caused by employees of the national immunization programme, ministries of health or public health institutes serving as members of the NEG</w:t>
      </w:r>
    </w:p>
    <w:p w14:paraId="4C6A523C" w14:textId="77777777" w:rsidR="00370FC9" w:rsidRPr="008952EC" w:rsidRDefault="00370FC9" w:rsidP="00370FC9">
      <w:pPr>
        <w:jc w:val="both"/>
        <w:rPr>
          <w:sz w:val="20"/>
          <w:szCs w:val="1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36"/>
        <w:gridCol w:w="978"/>
        <w:gridCol w:w="1488"/>
        <w:gridCol w:w="1003"/>
        <w:gridCol w:w="1469"/>
        <w:gridCol w:w="1341"/>
        <w:gridCol w:w="2394"/>
      </w:tblGrid>
      <w:tr w:rsidR="007B5F49" w:rsidRPr="008952EC" w14:paraId="33FF8A7D" w14:textId="77777777" w:rsidTr="00344E96">
        <w:trPr>
          <w:trHeight w:val="373"/>
        </w:trPr>
        <w:tc>
          <w:tcPr>
            <w:tcW w:w="182" w:type="pct"/>
            <w:shd w:val="clear" w:color="auto" w:fill="auto"/>
            <w:vAlign w:val="center"/>
          </w:tcPr>
          <w:p w14:paraId="25E1A60F" w14:textId="77777777" w:rsidR="00370FC9" w:rsidRPr="008952EC" w:rsidRDefault="00370FC9" w:rsidP="00344E96">
            <w:pPr>
              <w:pStyle w:val="Header"/>
              <w:spacing w:after="120"/>
              <w:jc w:val="center"/>
              <w:rPr>
                <w:rFonts w:eastAsia="SimSun"/>
                <w:b/>
                <w:sz w:val="28"/>
                <w:szCs w:val="28"/>
              </w:rPr>
            </w:pPr>
          </w:p>
        </w:tc>
        <w:tc>
          <w:tcPr>
            <w:tcW w:w="553" w:type="pct"/>
            <w:shd w:val="clear" w:color="auto" w:fill="auto"/>
            <w:vAlign w:val="center"/>
          </w:tcPr>
          <w:p w14:paraId="5CAC5441" w14:textId="77777777" w:rsidR="00370FC9" w:rsidRPr="008952EC" w:rsidRDefault="00370FC9" w:rsidP="007B5F49">
            <w:pPr>
              <w:pStyle w:val="Header"/>
              <w:spacing w:after="120"/>
              <w:jc w:val="center"/>
              <w:rPr>
                <w:rFonts w:eastAsia="SimSun"/>
                <w:szCs w:val="28"/>
              </w:rPr>
            </w:pPr>
            <w:r w:rsidRPr="008952EC">
              <w:rPr>
                <w:rFonts w:eastAsia="SimSun"/>
                <w:bCs/>
                <w:szCs w:val="28"/>
              </w:rPr>
              <w:t>Name</w:t>
            </w:r>
          </w:p>
        </w:tc>
        <w:tc>
          <w:tcPr>
            <w:tcW w:w="836" w:type="pct"/>
            <w:shd w:val="clear" w:color="auto" w:fill="auto"/>
            <w:vAlign w:val="center"/>
          </w:tcPr>
          <w:p w14:paraId="5A293467" w14:textId="77777777" w:rsidR="00370FC9" w:rsidRPr="008952EC" w:rsidRDefault="00370FC9" w:rsidP="007B5F49">
            <w:pPr>
              <w:pStyle w:val="Header"/>
              <w:spacing w:after="120"/>
              <w:jc w:val="center"/>
              <w:rPr>
                <w:rFonts w:eastAsia="SimSun"/>
                <w:szCs w:val="28"/>
              </w:rPr>
            </w:pPr>
            <w:r>
              <w:rPr>
                <w:rFonts w:eastAsia="SimSun"/>
                <w:bCs/>
                <w:szCs w:val="28"/>
              </w:rPr>
              <w:t>NEG</w:t>
            </w:r>
            <w:r w:rsidRPr="008952EC">
              <w:rPr>
                <w:rFonts w:eastAsia="SimSun"/>
                <w:bCs/>
                <w:szCs w:val="28"/>
              </w:rPr>
              <w:t xml:space="preserve"> Status</w:t>
            </w:r>
          </w:p>
        </w:tc>
        <w:tc>
          <w:tcPr>
            <w:tcW w:w="542" w:type="pct"/>
            <w:shd w:val="clear" w:color="auto" w:fill="auto"/>
            <w:vAlign w:val="center"/>
          </w:tcPr>
          <w:p w14:paraId="79CC37BE" w14:textId="77777777" w:rsidR="00370FC9" w:rsidRPr="008952EC" w:rsidRDefault="00370FC9" w:rsidP="007B5F49">
            <w:pPr>
              <w:pStyle w:val="Header"/>
              <w:spacing w:after="120"/>
              <w:jc w:val="center"/>
              <w:rPr>
                <w:rFonts w:eastAsia="SimSun"/>
                <w:szCs w:val="28"/>
              </w:rPr>
            </w:pPr>
            <w:r w:rsidRPr="008952EC">
              <w:rPr>
                <w:rFonts w:eastAsia="SimSun"/>
                <w:bCs/>
                <w:szCs w:val="28"/>
              </w:rPr>
              <w:t>Position</w:t>
            </w:r>
          </w:p>
        </w:tc>
        <w:tc>
          <w:tcPr>
            <w:tcW w:w="795" w:type="pct"/>
            <w:shd w:val="clear" w:color="auto" w:fill="auto"/>
            <w:vAlign w:val="center"/>
          </w:tcPr>
          <w:p w14:paraId="2A837C8B" w14:textId="77777777" w:rsidR="00370FC9" w:rsidRPr="008952EC" w:rsidRDefault="00370FC9" w:rsidP="007B5F49">
            <w:pPr>
              <w:pStyle w:val="Header"/>
              <w:spacing w:after="120"/>
              <w:jc w:val="center"/>
              <w:rPr>
                <w:rFonts w:eastAsia="SimSun"/>
                <w:bCs/>
                <w:szCs w:val="28"/>
              </w:rPr>
            </w:pPr>
            <w:r w:rsidRPr="008952EC">
              <w:rPr>
                <w:rFonts w:eastAsia="SimSun"/>
                <w:bCs/>
                <w:szCs w:val="28"/>
              </w:rPr>
              <w:t>Organization</w:t>
            </w:r>
          </w:p>
        </w:tc>
        <w:tc>
          <w:tcPr>
            <w:tcW w:w="754" w:type="pct"/>
            <w:shd w:val="clear" w:color="auto" w:fill="auto"/>
            <w:vAlign w:val="center"/>
          </w:tcPr>
          <w:p w14:paraId="114DB88A" w14:textId="77777777" w:rsidR="00370FC9" w:rsidRPr="008952EC" w:rsidRDefault="00370FC9" w:rsidP="007B5F49">
            <w:pPr>
              <w:pStyle w:val="Header"/>
              <w:spacing w:after="120"/>
              <w:jc w:val="center"/>
              <w:rPr>
                <w:rFonts w:eastAsia="SimSun"/>
                <w:bCs/>
                <w:szCs w:val="28"/>
              </w:rPr>
            </w:pPr>
            <w:r>
              <w:rPr>
                <w:rFonts w:eastAsia="SimSun"/>
                <w:bCs/>
                <w:szCs w:val="28"/>
              </w:rPr>
              <w:t>E-mail address</w:t>
            </w:r>
          </w:p>
        </w:tc>
        <w:tc>
          <w:tcPr>
            <w:tcW w:w="1338" w:type="pct"/>
            <w:shd w:val="clear" w:color="auto" w:fill="auto"/>
            <w:vAlign w:val="center"/>
          </w:tcPr>
          <w:p w14:paraId="6DAD4A04" w14:textId="77777777" w:rsidR="00370FC9" w:rsidRDefault="00370FC9" w:rsidP="00344E96">
            <w:pPr>
              <w:pStyle w:val="Header"/>
              <w:jc w:val="center"/>
              <w:rPr>
                <w:rFonts w:eastAsia="SimSun"/>
                <w:bCs/>
                <w:szCs w:val="28"/>
              </w:rPr>
            </w:pPr>
            <w:r>
              <w:rPr>
                <w:rFonts w:eastAsia="SimSun"/>
                <w:bCs/>
                <w:szCs w:val="28"/>
              </w:rPr>
              <w:t>Telephone Number</w:t>
            </w:r>
          </w:p>
          <w:p w14:paraId="2BFD6B06" w14:textId="77777777" w:rsidR="00F61555" w:rsidRPr="008952EC" w:rsidRDefault="00F61555" w:rsidP="00344E96">
            <w:pPr>
              <w:pStyle w:val="Header"/>
              <w:jc w:val="center"/>
              <w:rPr>
                <w:rFonts w:eastAsia="SimSun"/>
                <w:szCs w:val="28"/>
              </w:rPr>
            </w:pPr>
            <w:r>
              <w:rPr>
                <w:rFonts w:eastAsia="SimSun"/>
                <w:bCs/>
                <w:szCs w:val="28"/>
              </w:rPr>
              <w:t>(Please include country and area code)</w:t>
            </w:r>
          </w:p>
        </w:tc>
      </w:tr>
      <w:tr w:rsidR="007B5F49" w:rsidRPr="008952EC" w14:paraId="68AF4CDE" w14:textId="77777777" w:rsidTr="00344E96">
        <w:trPr>
          <w:trHeight w:val="241"/>
        </w:trPr>
        <w:tc>
          <w:tcPr>
            <w:tcW w:w="182" w:type="pct"/>
            <w:shd w:val="clear" w:color="auto" w:fill="FFFFFF"/>
          </w:tcPr>
          <w:p w14:paraId="6D70B7EC" w14:textId="77777777" w:rsidR="00370FC9" w:rsidRPr="008952EC" w:rsidRDefault="00370FC9" w:rsidP="007B2F3A">
            <w:pPr>
              <w:pStyle w:val="Header"/>
              <w:rPr>
                <w:rFonts w:eastAsia="SimSun"/>
              </w:rPr>
            </w:pPr>
            <w:r w:rsidRPr="008952EC">
              <w:rPr>
                <w:rFonts w:eastAsia="SimSun"/>
                <w:bCs/>
              </w:rPr>
              <w:t>1</w:t>
            </w:r>
          </w:p>
        </w:tc>
        <w:tc>
          <w:tcPr>
            <w:tcW w:w="553" w:type="pct"/>
            <w:shd w:val="clear" w:color="auto" w:fill="FFFFFF"/>
          </w:tcPr>
          <w:p w14:paraId="184CC2C3" w14:textId="77777777" w:rsidR="00370FC9" w:rsidRPr="008952EC" w:rsidRDefault="00370FC9" w:rsidP="007B2F3A">
            <w:pPr>
              <w:pStyle w:val="Header"/>
              <w:jc w:val="both"/>
              <w:rPr>
                <w:b/>
              </w:rPr>
            </w:pPr>
          </w:p>
        </w:tc>
        <w:tc>
          <w:tcPr>
            <w:tcW w:w="836" w:type="pct"/>
            <w:shd w:val="clear" w:color="auto" w:fill="FFFFFF"/>
          </w:tcPr>
          <w:p w14:paraId="53D86737" w14:textId="77777777" w:rsidR="00370FC9" w:rsidRPr="008952EC" w:rsidRDefault="00370FC9" w:rsidP="007B2F3A">
            <w:pPr>
              <w:pStyle w:val="Header"/>
              <w:jc w:val="both"/>
              <w:rPr>
                <w:i/>
              </w:rPr>
            </w:pPr>
            <w:r w:rsidRPr="008952EC">
              <w:rPr>
                <w:i/>
              </w:rPr>
              <w:t>Chairperson</w:t>
            </w:r>
          </w:p>
        </w:tc>
        <w:tc>
          <w:tcPr>
            <w:tcW w:w="542" w:type="pct"/>
            <w:shd w:val="clear" w:color="auto" w:fill="FFFFFF"/>
          </w:tcPr>
          <w:p w14:paraId="2FFC818C" w14:textId="77777777" w:rsidR="00370FC9" w:rsidRPr="008952EC" w:rsidRDefault="00370FC9" w:rsidP="007B2F3A">
            <w:pPr>
              <w:pStyle w:val="Header"/>
              <w:jc w:val="both"/>
            </w:pPr>
          </w:p>
        </w:tc>
        <w:tc>
          <w:tcPr>
            <w:tcW w:w="795" w:type="pct"/>
            <w:shd w:val="clear" w:color="auto" w:fill="FFFFFF"/>
          </w:tcPr>
          <w:p w14:paraId="0502A62A" w14:textId="77777777" w:rsidR="00370FC9" w:rsidRPr="008952EC" w:rsidRDefault="00370FC9" w:rsidP="007B2F3A">
            <w:pPr>
              <w:pStyle w:val="Header"/>
              <w:jc w:val="both"/>
            </w:pPr>
          </w:p>
        </w:tc>
        <w:tc>
          <w:tcPr>
            <w:tcW w:w="754" w:type="pct"/>
            <w:shd w:val="clear" w:color="auto" w:fill="FFFFFF"/>
          </w:tcPr>
          <w:p w14:paraId="51AD459D" w14:textId="77777777" w:rsidR="00370FC9" w:rsidRPr="008952EC" w:rsidRDefault="00370FC9" w:rsidP="007B2F3A">
            <w:pPr>
              <w:pStyle w:val="Header"/>
              <w:jc w:val="both"/>
            </w:pPr>
          </w:p>
        </w:tc>
        <w:tc>
          <w:tcPr>
            <w:tcW w:w="1338" w:type="pct"/>
            <w:shd w:val="clear" w:color="auto" w:fill="FFFFFF"/>
          </w:tcPr>
          <w:p w14:paraId="7F548640" w14:textId="77777777" w:rsidR="00370FC9" w:rsidRPr="008952EC" w:rsidRDefault="00370FC9" w:rsidP="007B2F3A">
            <w:pPr>
              <w:pStyle w:val="Header"/>
              <w:jc w:val="both"/>
            </w:pPr>
          </w:p>
        </w:tc>
      </w:tr>
      <w:tr w:rsidR="007B5F49" w:rsidRPr="008952EC" w14:paraId="4885F440" w14:textId="77777777" w:rsidTr="00344E96">
        <w:tc>
          <w:tcPr>
            <w:tcW w:w="182" w:type="pct"/>
            <w:shd w:val="clear" w:color="auto" w:fill="FFFFFF"/>
          </w:tcPr>
          <w:p w14:paraId="2824D829" w14:textId="77777777" w:rsidR="00370FC9" w:rsidRPr="008952EC" w:rsidRDefault="00370FC9" w:rsidP="007B2F3A">
            <w:pPr>
              <w:pStyle w:val="Header"/>
              <w:rPr>
                <w:rFonts w:eastAsia="SimSun"/>
              </w:rPr>
            </w:pPr>
            <w:r w:rsidRPr="008952EC">
              <w:rPr>
                <w:rFonts w:eastAsia="SimSun"/>
                <w:bCs/>
              </w:rPr>
              <w:t>2</w:t>
            </w:r>
          </w:p>
        </w:tc>
        <w:tc>
          <w:tcPr>
            <w:tcW w:w="553" w:type="pct"/>
            <w:shd w:val="clear" w:color="auto" w:fill="FFFFFF"/>
          </w:tcPr>
          <w:p w14:paraId="28856BDF" w14:textId="77777777" w:rsidR="00370FC9" w:rsidRPr="008952EC" w:rsidRDefault="00370FC9" w:rsidP="007B2F3A">
            <w:pPr>
              <w:pStyle w:val="Header"/>
              <w:jc w:val="both"/>
              <w:rPr>
                <w:b/>
              </w:rPr>
            </w:pPr>
          </w:p>
        </w:tc>
        <w:tc>
          <w:tcPr>
            <w:tcW w:w="836" w:type="pct"/>
            <w:shd w:val="clear" w:color="auto" w:fill="FFFFFF"/>
          </w:tcPr>
          <w:p w14:paraId="21880EB9" w14:textId="77777777" w:rsidR="00370FC9" w:rsidRPr="008952EC" w:rsidRDefault="00370FC9" w:rsidP="007B2F3A">
            <w:pPr>
              <w:pStyle w:val="Header"/>
              <w:jc w:val="both"/>
              <w:rPr>
                <w:i/>
              </w:rPr>
            </w:pPr>
            <w:r w:rsidRPr="008952EC">
              <w:rPr>
                <w:i/>
              </w:rPr>
              <w:t>Member</w:t>
            </w:r>
          </w:p>
        </w:tc>
        <w:tc>
          <w:tcPr>
            <w:tcW w:w="542" w:type="pct"/>
            <w:shd w:val="clear" w:color="auto" w:fill="FFFFFF"/>
          </w:tcPr>
          <w:p w14:paraId="7BA99855" w14:textId="77777777" w:rsidR="00370FC9" w:rsidRPr="008952EC" w:rsidRDefault="00370FC9" w:rsidP="007B2F3A">
            <w:pPr>
              <w:pStyle w:val="Header"/>
              <w:jc w:val="both"/>
            </w:pPr>
          </w:p>
        </w:tc>
        <w:tc>
          <w:tcPr>
            <w:tcW w:w="795" w:type="pct"/>
            <w:shd w:val="clear" w:color="auto" w:fill="FFFFFF"/>
          </w:tcPr>
          <w:p w14:paraId="3445FFDF" w14:textId="77777777" w:rsidR="00370FC9" w:rsidRPr="008952EC" w:rsidRDefault="00370FC9" w:rsidP="007B2F3A">
            <w:pPr>
              <w:pStyle w:val="Header"/>
              <w:jc w:val="both"/>
            </w:pPr>
          </w:p>
        </w:tc>
        <w:tc>
          <w:tcPr>
            <w:tcW w:w="754" w:type="pct"/>
            <w:shd w:val="clear" w:color="auto" w:fill="FFFFFF"/>
          </w:tcPr>
          <w:p w14:paraId="7C75E5C0" w14:textId="77777777" w:rsidR="00370FC9" w:rsidRPr="008952EC" w:rsidRDefault="00370FC9" w:rsidP="007B2F3A">
            <w:pPr>
              <w:pStyle w:val="Header"/>
              <w:jc w:val="both"/>
            </w:pPr>
          </w:p>
        </w:tc>
        <w:tc>
          <w:tcPr>
            <w:tcW w:w="1338" w:type="pct"/>
            <w:shd w:val="clear" w:color="auto" w:fill="FFFFFF"/>
          </w:tcPr>
          <w:p w14:paraId="51FBEB7D" w14:textId="77777777" w:rsidR="00370FC9" w:rsidRPr="008952EC" w:rsidRDefault="00370FC9" w:rsidP="007B2F3A">
            <w:pPr>
              <w:pStyle w:val="Header"/>
              <w:jc w:val="both"/>
            </w:pPr>
          </w:p>
        </w:tc>
      </w:tr>
      <w:tr w:rsidR="007B5F49" w:rsidRPr="008952EC" w14:paraId="3A9F60AD" w14:textId="77777777" w:rsidTr="00344E96">
        <w:tc>
          <w:tcPr>
            <w:tcW w:w="182" w:type="pct"/>
            <w:shd w:val="clear" w:color="auto" w:fill="FFFFFF"/>
          </w:tcPr>
          <w:p w14:paraId="55F80CEC" w14:textId="77777777" w:rsidR="007B5F49" w:rsidRPr="008952EC" w:rsidRDefault="007B5F49" w:rsidP="007B5F49">
            <w:pPr>
              <w:pStyle w:val="Header"/>
              <w:rPr>
                <w:rFonts w:eastAsia="SimSun"/>
              </w:rPr>
            </w:pPr>
            <w:r w:rsidRPr="008952EC">
              <w:rPr>
                <w:rFonts w:eastAsia="SimSun"/>
                <w:bCs/>
              </w:rPr>
              <w:t>3</w:t>
            </w:r>
          </w:p>
        </w:tc>
        <w:tc>
          <w:tcPr>
            <w:tcW w:w="553" w:type="pct"/>
            <w:shd w:val="clear" w:color="auto" w:fill="FFFFFF"/>
          </w:tcPr>
          <w:p w14:paraId="28149320" w14:textId="77777777" w:rsidR="007B5F49" w:rsidRPr="008952EC" w:rsidRDefault="007B5F49" w:rsidP="007B5F49">
            <w:pPr>
              <w:pStyle w:val="Header"/>
              <w:jc w:val="both"/>
              <w:rPr>
                <w:b/>
              </w:rPr>
            </w:pPr>
          </w:p>
        </w:tc>
        <w:tc>
          <w:tcPr>
            <w:tcW w:w="836" w:type="pct"/>
            <w:shd w:val="clear" w:color="auto" w:fill="FFFFFF"/>
          </w:tcPr>
          <w:p w14:paraId="385D00DA" w14:textId="77777777" w:rsidR="007B5F49" w:rsidRPr="008952EC" w:rsidRDefault="007B5F49" w:rsidP="007B5F49">
            <w:pPr>
              <w:pStyle w:val="Header"/>
              <w:jc w:val="both"/>
            </w:pPr>
            <w:r w:rsidRPr="008952EC">
              <w:rPr>
                <w:i/>
              </w:rPr>
              <w:t>Member</w:t>
            </w:r>
          </w:p>
        </w:tc>
        <w:tc>
          <w:tcPr>
            <w:tcW w:w="542" w:type="pct"/>
            <w:shd w:val="clear" w:color="auto" w:fill="FFFFFF"/>
          </w:tcPr>
          <w:p w14:paraId="62F676F2" w14:textId="77777777" w:rsidR="007B5F49" w:rsidRPr="008952EC" w:rsidRDefault="007B5F49" w:rsidP="007B5F49">
            <w:pPr>
              <w:pStyle w:val="Header"/>
              <w:jc w:val="both"/>
            </w:pPr>
          </w:p>
        </w:tc>
        <w:tc>
          <w:tcPr>
            <w:tcW w:w="795" w:type="pct"/>
            <w:shd w:val="clear" w:color="auto" w:fill="FFFFFF"/>
          </w:tcPr>
          <w:p w14:paraId="243E1442" w14:textId="77777777" w:rsidR="007B5F49" w:rsidRPr="008952EC" w:rsidRDefault="007B5F49" w:rsidP="007B5F49">
            <w:pPr>
              <w:pStyle w:val="Header"/>
              <w:jc w:val="both"/>
            </w:pPr>
          </w:p>
        </w:tc>
        <w:tc>
          <w:tcPr>
            <w:tcW w:w="754" w:type="pct"/>
            <w:shd w:val="clear" w:color="auto" w:fill="FFFFFF"/>
          </w:tcPr>
          <w:p w14:paraId="7C9BE27E" w14:textId="77777777" w:rsidR="007B5F49" w:rsidRPr="008952EC" w:rsidRDefault="007B5F49" w:rsidP="007B5F49">
            <w:pPr>
              <w:pStyle w:val="Header"/>
              <w:jc w:val="both"/>
            </w:pPr>
          </w:p>
        </w:tc>
        <w:tc>
          <w:tcPr>
            <w:tcW w:w="1338" w:type="pct"/>
            <w:shd w:val="clear" w:color="auto" w:fill="FFFFFF"/>
          </w:tcPr>
          <w:p w14:paraId="034CF6A9" w14:textId="77777777" w:rsidR="007B5F49" w:rsidRPr="008952EC" w:rsidRDefault="007B5F49" w:rsidP="007B5F49">
            <w:pPr>
              <w:pStyle w:val="Header"/>
              <w:jc w:val="both"/>
            </w:pPr>
          </w:p>
        </w:tc>
      </w:tr>
      <w:tr w:rsidR="007B5F49" w:rsidRPr="008952EC" w14:paraId="217C876A" w14:textId="77777777" w:rsidTr="00344E96">
        <w:tc>
          <w:tcPr>
            <w:tcW w:w="182" w:type="pct"/>
            <w:shd w:val="clear" w:color="auto" w:fill="FFFFFF"/>
          </w:tcPr>
          <w:p w14:paraId="0F4C97EE" w14:textId="77777777" w:rsidR="007B5F49" w:rsidRPr="008952EC" w:rsidRDefault="007B5F49" w:rsidP="007B5F49">
            <w:pPr>
              <w:pStyle w:val="Header"/>
              <w:rPr>
                <w:rFonts w:eastAsia="SimSun"/>
              </w:rPr>
            </w:pPr>
            <w:r w:rsidRPr="008952EC">
              <w:rPr>
                <w:rFonts w:eastAsia="SimSun"/>
                <w:bCs/>
              </w:rPr>
              <w:t>4</w:t>
            </w:r>
          </w:p>
        </w:tc>
        <w:tc>
          <w:tcPr>
            <w:tcW w:w="553" w:type="pct"/>
            <w:shd w:val="clear" w:color="auto" w:fill="FFFFFF"/>
          </w:tcPr>
          <w:p w14:paraId="086D5018" w14:textId="77777777" w:rsidR="007B5F49" w:rsidRPr="008952EC" w:rsidRDefault="007B5F49" w:rsidP="007B5F49">
            <w:pPr>
              <w:pStyle w:val="Header"/>
              <w:jc w:val="both"/>
              <w:rPr>
                <w:b/>
              </w:rPr>
            </w:pPr>
          </w:p>
        </w:tc>
        <w:tc>
          <w:tcPr>
            <w:tcW w:w="836" w:type="pct"/>
            <w:shd w:val="clear" w:color="auto" w:fill="FFFFFF"/>
          </w:tcPr>
          <w:p w14:paraId="64A658E5" w14:textId="77777777" w:rsidR="007B5F49" w:rsidRPr="008952EC" w:rsidRDefault="007B5F49" w:rsidP="007B5F49">
            <w:pPr>
              <w:pStyle w:val="Header"/>
              <w:jc w:val="both"/>
              <w:rPr>
                <w:i/>
              </w:rPr>
            </w:pPr>
            <w:r w:rsidRPr="008952EC">
              <w:rPr>
                <w:i/>
              </w:rPr>
              <w:t>Member</w:t>
            </w:r>
          </w:p>
        </w:tc>
        <w:tc>
          <w:tcPr>
            <w:tcW w:w="542" w:type="pct"/>
            <w:shd w:val="clear" w:color="auto" w:fill="FFFFFF"/>
          </w:tcPr>
          <w:p w14:paraId="5CAD4186" w14:textId="77777777" w:rsidR="007B5F49" w:rsidRPr="008952EC" w:rsidRDefault="007B5F49" w:rsidP="007B5F49">
            <w:pPr>
              <w:pStyle w:val="Header"/>
              <w:jc w:val="both"/>
            </w:pPr>
          </w:p>
        </w:tc>
        <w:tc>
          <w:tcPr>
            <w:tcW w:w="795" w:type="pct"/>
            <w:shd w:val="clear" w:color="auto" w:fill="FFFFFF"/>
          </w:tcPr>
          <w:p w14:paraId="7DB7A6F0" w14:textId="77777777" w:rsidR="007B5F49" w:rsidRPr="008952EC" w:rsidRDefault="007B5F49" w:rsidP="007B5F49">
            <w:pPr>
              <w:pStyle w:val="Header"/>
              <w:jc w:val="both"/>
            </w:pPr>
          </w:p>
        </w:tc>
        <w:tc>
          <w:tcPr>
            <w:tcW w:w="754" w:type="pct"/>
            <w:shd w:val="clear" w:color="auto" w:fill="FFFFFF"/>
          </w:tcPr>
          <w:p w14:paraId="098C4FA9" w14:textId="77777777" w:rsidR="007B5F49" w:rsidRPr="008952EC" w:rsidRDefault="007B5F49" w:rsidP="007B5F49">
            <w:pPr>
              <w:pStyle w:val="Header"/>
              <w:jc w:val="both"/>
            </w:pPr>
          </w:p>
        </w:tc>
        <w:tc>
          <w:tcPr>
            <w:tcW w:w="1338" w:type="pct"/>
            <w:shd w:val="clear" w:color="auto" w:fill="FFFFFF"/>
          </w:tcPr>
          <w:p w14:paraId="66D8AD48" w14:textId="77777777" w:rsidR="007B5F49" w:rsidRPr="008952EC" w:rsidRDefault="007B5F49" w:rsidP="007B5F49">
            <w:pPr>
              <w:pStyle w:val="Header"/>
              <w:jc w:val="both"/>
            </w:pPr>
          </w:p>
        </w:tc>
      </w:tr>
      <w:tr w:rsidR="007B5F49" w:rsidRPr="008952EC" w14:paraId="16E44EB2" w14:textId="77777777" w:rsidTr="00344E96">
        <w:tc>
          <w:tcPr>
            <w:tcW w:w="182" w:type="pct"/>
            <w:shd w:val="clear" w:color="auto" w:fill="FFFFFF"/>
          </w:tcPr>
          <w:p w14:paraId="4163A255" w14:textId="77777777" w:rsidR="007B5F49" w:rsidRPr="008952EC" w:rsidRDefault="007B5F49" w:rsidP="007B5F49">
            <w:pPr>
              <w:pStyle w:val="Header"/>
              <w:rPr>
                <w:rFonts w:eastAsia="SimSun"/>
              </w:rPr>
            </w:pPr>
            <w:r w:rsidRPr="008952EC">
              <w:rPr>
                <w:rFonts w:eastAsia="SimSun"/>
                <w:bCs/>
              </w:rPr>
              <w:t>5</w:t>
            </w:r>
          </w:p>
        </w:tc>
        <w:tc>
          <w:tcPr>
            <w:tcW w:w="553" w:type="pct"/>
            <w:shd w:val="clear" w:color="auto" w:fill="FFFFFF"/>
          </w:tcPr>
          <w:p w14:paraId="265772E5" w14:textId="77777777" w:rsidR="007B5F49" w:rsidRPr="008952EC" w:rsidRDefault="007B5F49" w:rsidP="007B5F49">
            <w:pPr>
              <w:pStyle w:val="Header"/>
              <w:jc w:val="both"/>
              <w:rPr>
                <w:b/>
              </w:rPr>
            </w:pPr>
          </w:p>
        </w:tc>
        <w:tc>
          <w:tcPr>
            <w:tcW w:w="836" w:type="pct"/>
            <w:shd w:val="clear" w:color="auto" w:fill="FFFFFF"/>
          </w:tcPr>
          <w:p w14:paraId="03DF70C5" w14:textId="77777777" w:rsidR="007B5F49" w:rsidRPr="008952EC" w:rsidRDefault="007B5F49" w:rsidP="007B5F49">
            <w:pPr>
              <w:pStyle w:val="Header"/>
              <w:jc w:val="both"/>
              <w:rPr>
                <w:i/>
              </w:rPr>
            </w:pPr>
            <w:r w:rsidRPr="008952EC">
              <w:rPr>
                <w:i/>
              </w:rPr>
              <w:t>Member</w:t>
            </w:r>
          </w:p>
        </w:tc>
        <w:tc>
          <w:tcPr>
            <w:tcW w:w="542" w:type="pct"/>
            <w:shd w:val="clear" w:color="auto" w:fill="FFFFFF"/>
          </w:tcPr>
          <w:p w14:paraId="2DF5E42C" w14:textId="77777777" w:rsidR="007B5F49" w:rsidRPr="008952EC" w:rsidRDefault="007B5F49" w:rsidP="007B5F49">
            <w:pPr>
              <w:pStyle w:val="Header"/>
              <w:jc w:val="both"/>
            </w:pPr>
          </w:p>
        </w:tc>
        <w:tc>
          <w:tcPr>
            <w:tcW w:w="795" w:type="pct"/>
            <w:shd w:val="clear" w:color="auto" w:fill="FFFFFF"/>
          </w:tcPr>
          <w:p w14:paraId="4D3F4513" w14:textId="77777777" w:rsidR="007B5F49" w:rsidRPr="008952EC" w:rsidRDefault="007B5F49" w:rsidP="007B5F49">
            <w:pPr>
              <w:pStyle w:val="Header"/>
              <w:jc w:val="both"/>
            </w:pPr>
          </w:p>
        </w:tc>
        <w:tc>
          <w:tcPr>
            <w:tcW w:w="754" w:type="pct"/>
            <w:shd w:val="clear" w:color="auto" w:fill="FFFFFF"/>
          </w:tcPr>
          <w:p w14:paraId="0F49C29F" w14:textId="77777777" w:rsidR="007B5F49" w:rsidRPr="008952EC" w:rsidRDefault="007B5F49" w:rsidP="007B5F49">
            <w:pPr>
              <w:pStyle w:val="Header"/>
              <w:jc w:val="both"/>
            </w:pPr>
          </w:p>
        </w:tc>
        <w:tc>
          <w:tcPr>
            <w:tcW w:w="1338" w:type="pct"/>
            <w:shd w:val="clear" w:color="auto" w:fill="FFFFFF"/>
          </w:tcPr>
          <w:p w14:paraId="1BBC03A3" w14:textId="77777777" w:rsidR="007B5F49" w:rsidRPr="008952EC" w:rsidRDefault="007B5F49" w:rsidP="007B5F49">
            <w:pPr>
              <w:pStyle w:val="Header"/>
              <w:jc w:val="both"/>
            </w:pPr>
          </w:p>
        </w:tc>
      </w:tr>
      <w:tr w:rsidR="007B5F49" w:rsidRPr="008952EC" w14:paraId="53C62090" w14:textId="77777777" w:rsidTr="00344E96">
        <w:tc>
          <w:tcPr>
            <w:tcW w:w="182" w:type="pct"/>
            <w:shd w:val="clear" w:color="auto" w:fill="FFFFFF"/>
          </w:tcPr>
          <w:p w14:paraId="4FABCB45" w14:textId="77777777" w:rsidR="007B5F49" w:rsidRPr="008952EC" w:rsidRDefault="007B5F49" w:rsidP="007B5F49">
            <w:pPr>
              <w:pStyle w:val="Header"/>
              <w:rPr>
                <w:rFonts w:eastAsia="SimSun"/>
              </w:rPr>
            </w:pPr>
            <w:r w:rsidRPr="008952EC">
              <w:rPr>
                <w:rFonts w:eastAsia="SimSun"/>
                <w:bCs/>
              </w:rPr>
              <w:t>6</w:t>
            </w:r>
          </w:p>
        </w:tc>
        <w:tc>
          <w:tcPr>
            <w:tcW w:w="553" w:type="pct"/>
            <w:shd w:val="clear" w:color="auto" w:fill="FFFFFF"/>
          </w:tcPr>
          <w:p w14:paraId="0CA1F049" w14:textId="77777777" w:rsidR="007B5F49" w:rsidRPr="008952EC" w:rsidRDefault="007B5F49" w:rsidP="007B5F49">
            <w:pPr>
              <w:pStyle w:val="Header"/>
              <w:jc w:val="both"/>
              <w:rPr>
                <w:b/>
              </w:rPr>
            </w:pPr>
          </w:p>
        </w:tc>
        <w:tc>
          <w:tcPr>
            <w:tcW w:w="836" w:type="pct"/>
            <w:shd w:val="clear" w:color="auto" w:fill="FFFFFF"/>
          </w:tcPr>
          <w:p w14:paraId="3B8BC84F" w14:textId="77777777" w:rsidR="007B5F49" w:rsidRPr="008952EC" w:rsidRDefault="007B5F49" w:rsidP="007B5F49">
            <w:pPr>
              <w:pStyle w:val="Header"/>
              <w:jc w:val="both"/>
              <w:rPr>
                <w:i/>
              </w:rPr>
            </w:pPr>
            <w:r w:rsidRPr="008952EC">
              <w:rPr>
                <w:i/>
              </w:rPr>
              <w:t>Member</w:t>
            </w:r>
          </w:p>
        </w:tc>
        <w:tc>
          <w:tcPr>
            <w:tcW w:w="542" w:type="pct"/>
            <w:shd w:val="clear" w:color="auto" w:fill="FFFFFF"/>
          </w:tcPr>
          <w:p w14:paraId="7C90437B" w14:textId="77777777" w:rsidR="007B5F49" w:rsidRPr="008952EC" w:rsidRDefault="007B5F49" w:rsidP="007B5F49">
            <w:pPr>
              <w:pStyle w:val="Header"/>
              <w:jc w:val="both"/>
            </w:pPr>
          </w:p>
        </w:tc>
        <w:tc>
          <w:tcPr>
            <w:tcW w:w="795" w:type="pct"/>
            <w:shd w:val="clear" w:color="auto" w:fill="FFFFFF"/>
          </w:tcPr>
          <w:p w14:paraId="4579BC25" w14:textId="77777777" w:rsidR="007B5F49" w:rsidRPr="008952EC" w:rsidRDefault="007B5F49" w:rsidP="007B5F49">
            <w:pPr>
              <w:pStyle w:val="Header"/>
              <w:jc w:val="both"/>
            </w:pPr>
          </w:p>
        </w:tc>
        <w:tc>
          <w:tcPr>
            <w:tcW w:w="754" w:type="pct"/>
            <w:shd w:val="clear" w:color="auto" w:fill="FFFFFF"/>
          </w:tcPr>
          <w:p w14:paraId="6A33B806" w14:textId="77777777" w:rsidR="007B5F49" w:rsidRPr="008952EC" w:rsidRDefault="007B5F49" w:rsidP="007B5F49">
            <w:pPr>
              <w:pStyle w:val="Header"/>
              <w:jc w:val="both"/>
            </w:pPr>
          </w:p>
        </w:tc>
        <w:tc>
          <w:tcPr>
            <w:tcW w:w="1338" w:type="pct"/>
            <w:shd w:val="clear" w:color="auto" w:fill="FFFFFF"/>
          </w:tcPr>
          <w:p w14:paraId="5D279D30" w14:textId="77777777" w:rsidR="007B5F49" w:rsidRPr="008952EC" w:rsidRDefault="007B5F49" w:rsidP="007B5F49">
            <w:pPr>
              <w:pStyle w:val="Header"/>
              <w:jc w:val="both"/>
            </w:pPr>
          </w:p>
        </w:tc>
      </w:tr>
      <w:tr w:rsidR="007B5F49" w:rsidRPr="008952EC" w14:paraId="3CD62C14" w14:textId="77777777" w:rsidTr="00344E96">
        <w:tc>
          <w:tcPr>
            <w:tcW w:w="182" w:type="pct"/>
            <w:shd w:val="clear" w:color="auto" w:fill="FFFFFF"/>
          </w:tcPr>
          <w:p w14:paraId="72DC2441" w14:textId="77777777" w:rsidR="007B5F49" w:rsidRPr="008952EC" w:rsidRDefault="007B5F49" w:rsidP="007B5F49">
            <w:pPr>
              <w:pStyle w:val="Header"/>
              <w:rPr>
                <w:rFonts w:eastAsia="SimSun"/>
                <w:bCs/>
              </w:rPr>
            </w:pPr>
            <w:r w:rsidRPr="008952EC">
              <w:rPr>
                <w:rFonts w:eastAsia="SimSun"/>
                <w:bCs/>
              </w:rPr>
              <w:t>7</w:t>
            </w:r>
          </w:p>
        </w:tc>
        <w:tc>
          <w:tcPr>
            <w:tcW w:w="553" w:type="pct"/>
            <w:shd w:val="clear" w:color="auto" w:fill="FFFFFF"/>
          </w:tcPr>
          <w:p w14:paraId="0267B9B1" w14:textId="77777777" w:rsidR="007B5F49" w:rsidRPr="008952EC" w:rsidRDefault="007B5F49" w:rsidP="007B5F49">
            <w:pPr>
              <w:pStyle w:val="Header"/>
              <w:jc w:val="both"/>
              <w:rPr>
                <w:b/>
              </w:rPr>
            </w:pPr>
          </w:p>
        </w:tc>
        <w:tc>
          <w:tcPr>
            <w:tcW w:w="836" w:type="pct"/>
            <w:shd w:val="clear" w:color="auto" w:fill="FFFFFF"/>
          </w:tcPr>
          <w:p w14:paraId="604B7A50" w14:textId="77777777" w:rsidR="007B5F49" w:rsidRPr="008952EC" w:rsidRDefault="007B5F49" w:rsidP="007B5F49">
            <w:pPr>
              <w:pStyle w:val="Header"/>
              <w:jc w:val="both"/>
              <w:rPr>
                <w:i/>
              </w:rPr>
            </w:pPr>
            <w:r w:rsidRPr="008952EC">
              <w:rPr>
                <w:i/>
              </w:rPr>
              <w:t>Member</w:t>
            </w:r>
          </w:p>
        </w:tc>
        <w:tc>
          <w:tcPr>
            <w:tcW w:w="542" w:type="pct"/>
            <w:shd w:val="clear" w:color="auto" w:fill="FFFFFF"/>
          </w:tcPr>
          <w:p w14:paraId="4AA0460D" w14:textId="77777777" w:rsidR="007B5F49" w:rsidRPr="008952EC" w:rsidRDefault="007B5F49" w:rsidP="007B5F49">
            <w:pPr>
              <w:pStyle w:val="Header"/>
              <w:jc w:val="both"/>
            </w:pPr>
          </w:p>
        </w:tc>
        <w:tc>
          <w:tcPr>
            <w:tcW w:w="795" w:type="pct"/>
            <w:shd w:val="clear" w:color="auto" w:fill="FFFFFF"/>
          </w:tcPr>
          <w:p w14:paraId="01AC3C4A" w14:textId="77777777" w:rsidR="007B5F49" w:rsidRPr="008952EC" w:rsidRDefault="007B5F49" w:rsidP="007B5F49">
            <w:pPr>
              <w:pStyle w:val="Header"/>
              <w:jc w:val="both"/>
            </w:pPr>
          </w:p>
        </w:tc>
        <w:tc>
          <w:tcPr>
            <w:tcW w:w="754" w:type="pct"/>
            <w:shd w:val="clear" w:color="auto" w:fill="FFFFFF"/>
          </w:tcPr>
          <w:p w14:paraId="47919502" w14:textId="77777777" w:rsidR="007B5F49" w:rsidRPr="008952EC" w:rsidRDefault="007B5F49" w:rsidP="007B5F49">
            <w:pPr>
              <w:pStyle w:val="Header"/>
              <w:jc w:val="both"/>
              <w:rPr>
                <w:rStyle w:val="CommentReference"/>
              </w:rPr>
            </w:pPr>
          </w:p>
        </w:tc>
        <w:tc>
          <w:tcPr>
            <w:tcW w:w="1338" w:type="pct"/>
            <w:shd w:val="clear" w:color="auto" w:fill="FFFFFF"/>
          </w:tcPr>
          <w:p w14:paraId="370E5B6D" w14:textId="77777777" w:rsidR="007B5F49" w:rsidRPr="008952EC" w:rsidRDefault="007B5F49" w:rsidP="007B5F49">
            <w:pPr>
              <w:pStyle w:val="Header"/>
              <w:jc w:val="both"/>
            </w:pPr>
          </w:p>
        </w:tc>
      </w:tr>
    </w:tbl>
    <w:p w14:paraId="7F65E00A" w14:textId="77777777" w:rsidR="00370FC9" w:rsidRPr="008952EC" w:rsidRDefault="00370FC9" w:rsidP="00370FC9">
      <w:pPr>
        <w:pStyle w:val="Header"/>
        <w:rPr>
          <w:b/>
          <w:sz w:val="12"/>
          <w:szCs w:val="14"/>
        </w:rPr>
      </w:pPr>
    </w:p>
    <w:p w14:paraId="0250EB9A" w14:textId="77777777" w:rsidR="009C49D5" w:rsidRDefault="009C49D5" w:rsidP="00370FC9">
      <w:pPr>
        <w:shd w:val="clear" w:color="auto" w:fill="FFFFFF"/>
        <w:jc w:val="both"/>
        <w:rPr>
          <w:color w:val="000000"/>
          <w:shd w:val="clear" w:color="auto" w:fill="FFFFFF"/>
        </w:rPr>
      </w:pPr>
    </w:p>
    <w:p w14:paraId="756B321B" w14:textId="77777777" w:rsidR="009C49D5" w:rsidRPr="00401ADF" w:rsidRDefault="002F2811" w:rsidP="009C49D5">
      <w:pPr>
        <w:shd w:val="clear" w:color="auto" w:fill="FFFFFF"/>
        <w:jc w:val="both"/>
        <w:rPr>
          <w:b/>
          <w:bCs/>
          <w:i/>
          <w:iCs/>
          <w:color w:val="000000"/>
          <w:shd w:val="clear" w:color="auto" w:fill="FFFFFF"/>
        </w:rPr>
      </w:pPr>
      <w:r w:rsidRPr="00401ADF">
        <w:rPr>
          <w:b/>
          <w:bCs/>
          <w:i/>
          <w:iCs/>
          <w:color w:val="000000"/>
          <w:shd w:val="clear" w:color="auto" w:fill="FFFFFF"/>
        </w:rPr>
        <w:t xml:space="preserve">6.1.3 </w:t>
      </w:r>
      <w:r w:rsidR="009C49D5" w:rsidRPr="00401ADF">
        <w:rPr>
          <w:b/>
          <w:bCs/>
          <w:i/>
          <w:iCs/>
          <w:color w:val="000000"/>
          <w:shd w:val="clear" w:color="auto" w:fill="FFFFFF"/>
        </w:rPr>
        <w:t>Please provide the current terms of reference (</w:t>
      </w:r>
      <w:proofErr w:type="spellStart"/>
      <w:r w:rsidR="009C49D5" w:rsidRPr="00401ADF">
        <w:rPr>
          <w:b/>
          <w:bCs/>
          <w:i/>
          <w:iCs/>
          <w:color w:val="000000"/>
          <w:shd w:val="clear" w:color="auto" w:fill="FFFFFF"/>
        </w:rPr>
        <w:t>ToR</w:t>
      </w:r>
      <w:proofErr w:type="spellEnd"/>
      <w:r w:rsidR="009C49D5" w:rsidRPr="00401ADF">
        <w:rPr>
          <w:b/>
          <w:bCs/>
          <w:i/>
          <w:iCs/>
          <w:color w:val="000000"/>
          <w:shd w:val="clear" w:color="auto" w:fill="FFFFFF"/>
        </w:rPr>
        <w:t xml:space="preserve">) of the NEG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9"/>
      </w:tblGrid>
      <w:tr w:rsidR="009C49D5" w:rsidRPr="008952EC" w14:paraId="737EC4C1" w14:textId="77777777" w:rsidTr="007B2F3A">
        <w:tc>
          <w:tcPr>
            <w:tcW w:w="9245" w:type="dxa"/>
            <w:shd w:val="clear" w:color="auto" w:fill="auto"/>
          </w:tcPr>
          <w:p w14:paraId="2C6E3ABC" w14:textId="77777777" w:rsidR="009C49D5" w:rsidRPr="008952EC" w:rsidRDefault="009C49D5" w:rsidP="007B2F3A">
            <w:pPr>
              <w:jc w:val="both"/>
              <w:rPr>
                <w:i/>
                <w:iCs/>
                <w:color w:val="000000"/>
                <w:szCs w:val="24"/>
              </w:rPr>
            </w:pPr>
            <w:r w:rsidRPr="008952EC">
              <w:rPr>
                <w:i/>
                <w:iCs/>
                <w:color w:val="000000"/>
                <w:szCs w:val="24"/>
              </w:rPr>
              <w:t>Type here</w:t>
            </w:r>
          </w:p>
          <w:p w14:paraId="1BD011B2" w14:textId="77777777" w:rsidR="009C49D5" w:rsidRPr="008952EC" w:rsidRDefault="009C49D5" w:rsidP="007B2F3A">
            <w:pPr>
              <w:jc w:val="both"/>
              <w:rPr>
                <w:color w:val="000000"/>
                <w:sz w:val="20"/>
                <w:szCs w:val="16"/>
              </w:rPr>
            </w:pPr>
          </w:p>
          <w:p w14:paraId="18439383" w14:textId="77777777" w:rsidR="009C49D5" w:rsidRPr="008952EC" w:rsidRDefault="009C49D5" w:rsidP="007B2F3A">
            <w:pPr>
              <w:jc w:val="both"/>
              <w:rPr>
                <w:color w:val="000000"/>
              </w:rPr>
            </w:pPr>
          </w:p>
        </w:tc>
      </w:tr>
    </w:tbl>
    <w:p w14:paraId="614F1AD8" w14:textId="77777777" w:rsidR="009C49D5" w:rsidRPr="008952EC" w:rsidRDefault="009C49D5" w:rsidP="009C49D5">
      <w:pPr>
        <w:shd w:val="clear" w:color="auto" w:fill="FFFFFF"/>
        <w:jc w:val="both"/>
        <w:rPr>
          <w:color w:val="000000"/>
        </w:rPr>
      </w:pPr>
    </w:p>
    <w:p w14:paraId="32C5BEB0" w14:textId="77777777" w:rsidR="00370FC9" w:rsidRPr="00401ADF" w:rsidRDefault="002F2811" w:rsidP="00370FC9">
      <w:pPr>
        <w:shd w:val="clear" w:color="auto" w:fill="FFFFFF"/>
        <w:jc w:val="both"/>
        <w:rPr>
          <w:b/>
          <w:bCs/>
          <w:i/>
          <w:iCs/>
          <w:color w:val="000000"/>
          <w:shd w:val="clear" w:color="auto" w:fill="FFFFFF"/>
        </w:rPr>
      </w:pPr>
      <w:r w:rsidRPr="00401ADF">
        <w:rPr>
          <w:b/>
          <w:bCs/>
          <w:i/>
          <w:iCs/>
          <w:color w:val="000000"/>
          <w:shd w:val="clear" w:color="auto" w:fill="FFFFFF"/>
        </w:rPr>
        <w:t xml:space="preserve">6.1.4 </w:t>
      </w:r>
      <w:r w:rsidR="00370FC9" w:rsidRPr="00401ADF">
        <w:rPr>
          <w:b/>
          <w:bCs/>
          <w:i/>
          <w:iCs/>
          <w:color w:val="000000"/>
          <w:shd w:val="clear" w:color="auto" w:fill="FFFFFF"/>
        </w:rPr>
        <w:t xml:space="preserve">Please provide the current protocol in use for presentation of cases to the </w:t>
      </w:r>
      <w:r w:rsidR="009C49D5" w:rsidRPr="00401ADF">
        <w:rPr>
          <w:b/>
          <w:bCs/>
          <w:i/>
          <w:iCs/>
          <w:color w:val="000000"/>
          <w:shd w:val="clear" w:color="auto" w:fill="FFFFFF"/>
        </w:rPr>
        <w:t>NEG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9"/>
      </w:tblGrid>
      <w:tr w:rsidR="00370FC9" w:rsidRPr="008952EC" w14:paraId="7F7EF68F" w14:textId="77777777" w:rsidTr="007B2F3A">
        <w:tc>
          <w:tcPr>
            <w:tcW w:w="9245" w:type="dxa"/>
            <w:shd w:val="clear" w:color="auto" w:fill="auto"/>
          </w:tcPr>
          <w:p w14:paraId="67314731" w14:textId="77777777" w:rsidR="00370FC9" w:rsidRPr="008952EC" w:rsidRDefault="00370FC9" w:rsidP="007B2F3A">
            <w:pPr>
              <w:jc w:val="both"/>
              <w:rPr>
                <w:i/>
                <w:iCs/>
                <w:color w:val="000000"/>
                <w:szCs w:val="24"/>
              </w:rPr>
            </w:pPr>
            <w:r w:rsidRPr="008952EC">
              <w:rPr>
                <w:i/>
                <w:iCs/>
                <w:color w:val="000000"/>
                <w:szCs w:val="24"/>
              </w:rPr>
              <w:t>Type here</w:t>
            </w:r>
          </w:p>
          <w:p w14:paraId="68851A29" w14:textId="77777777" w:rsidR="00370FC9" w:rsidRPr="008952EC" w:rsidRDefault="00370FC9" w:rsidP="007B2F3A">
            <w:pPr>
              <w:jc w:val="both"/>
              <w:rPr>
                <w:color w:val="000000"/>
                <w:sz w:val="20"/>
                <w:szCs w:val="16"/>
              </w:rPr>
            </w:pPr>
          </w:p>
          <w:p w14:paraId="55497E4B" w14:textId="77777777" w:rsidR="00370FC9" w:rsidRPr="008952EC" w:rsidRDefault="00370FC9" w:rsidP="007B2F3A">
            <w:pPr>
              <w:jc w:val="both"/>
              <w:rPr>
                <w:color w:val="000000"/>
              </w:rPr>
            </w:pPr>
          </w:p>
        </w:tc>
      </w:tr>
    </w:tbl>
    <w:p w14:paraId="44C5BAB1" w14:textId="77777777" w:rsidR="00370FC9" w:rsidRPr="008952EC" w:rsidRDefault="00370FC9" w:rsidP="00370FC9">
      <w:pPr>
        <w:spacing w:line="360" w:lineRule="auto"/>
        <w:rPr>
          <w:bCs/>
          <w:sz w:val="14"/>
          <w:szCs w:val="14"/>
        </w:rPr>
      </w:pPr>
    </w:p>
    <w:p w14:paraId="7098041F" w14:textId="77777777" w:rsidR="00370FC9" w:rsidRPr="00401ADF" w:rsidRDefault="002F2811" w:rsidP="00370FC9">
      <w:pPr>
        <w:spacing w:line="360" w:lineRule="auto"/>
        <w:rPr>
          <w:b/>
          <w:i/>
          <w:iCs/>
          <w:szCs w:val="24"/>
        </w:rPr>
      </w:pPr>
      <w:r w:rsidRPr="00401ADF">
        <w:rPr>
          <w:b/>
          <w:i/>
          <w:iCs/>
          <w:szCs w:val="24"/>
        </w:rPr>
        <w:t xml:space="preserve">6.1.5 </w:t>
      </w:r>
      <w:r w:rsidR="00370FC9" w:rsidRPr="00401ADF">
        <w:rPr>
          <w:b/>
          <w:i/>
          <w:iCs/>
          <w:szCs w:val="24"/>
        </w:rPr>
        <w:t xml:space="preserve">Have there been any changes in the composition of the NEG?   </w:t>
      </w:r>
    </w:p>
    <w:p w14:paraId="12E301B7" w14:textId="77777777" w:rsidR="00370FC9" w:rsidRPr="008952EC" w:rsidRDefault="00370FC9" w:rsidP="00401ADF">
      <w:pPr>
        <w:spacing w:line="360" w:lineRule="auto"/>
        <w:ind w:firstLine="567"/>
        <w:rPr>
          <w:bCs/>
          <w:szCs w:val="24"/>
        </w:rPr>
      </w:pPr>
      <w:r w:rsidRPr="008952EC">
        <w:rPr>
          <w:bCs/>
          <w:szCs w:val="24"/>
        </w:rPr>
        <w:t>Yes</w:t>
      </w:r>
      <w:r w:rsidRPr="008952EC">
        <w:rPr>
          <w:bCs/>
          <w:szCs w:val="24"/>
        </w:rPr>
        <w:tab/>
      </w:r>
      <w:r w:rsidRPr="008952EC">
        <w:rPr>
          <w:bCs/>
          <w:szCs w:val="24"/>
        </w:rPr>
        <w:fldChar w:fldCharType="begin">
          <w:ffData>
            <w:name w:val="Check2"/>
            <w:enabled/>
            <w:calcOnExit w:val="0"/>
            <w:checkBox>
              <w:sizeAuto/>
              <w:default w:val="0"/>
            </w:checkBox>
          </w:ffData>
        </w:fldChar>
      </w:r>
      <w:r w:rsidRPr="008952EC">
        <w:rPr>
          <w:bCs/>
          <w:szCs w:val="24"/>
        </w:rPr>
        <w:instrText xml:space="preserve"> FORMCHECKBOX </w:instrText>
      </w:r>
      <w:r w:rsidR="00A860BA">
        <w:rPr>
          <w:bCs/>
          <w:szCs w:val="24"/>
        </w:rPr>
      </w:r>
      <w:r w:rsidR="00A860BA">
        <w:rPr>
          <w:bCs/>
          <w:szCs w:val="24"/>
        </w:rPr>
        <w:fldChar w:fldCharType="separate"/>
      </w:r>
      <w:r w:rsidRPr="008952EC">
        <w:rPr>
          <w:bCs/>
          <w:szCs w:val="24"/>
        </w:rPr>
        <w:fldChar w:fldCharType="end"/>
      </w:r>
      <w:r w:rsidRPr="008952EC">
        <w:rPr>
          <w:bCs/>
          <w:szCs w:val="24"/>
        </w:rPr>
        <w:tab/>
      </w:r>
      <w:r w:rsidRPr="008952EC">
        <w:rPr>
          <w:bCs/>
          <w:szCs w:val="24"/>
        </w:rPr>
        <w:tab/>
        <w:t>No</w:t>
      </w:r>
      <w:r w:rsidRPr="008952EC">
        <w:rPr>
          <w:bCs/>
          <w:szCs w:val="24"/>
        </w:rPr>
        <w:tab/>
      </w:r>
      <w:r w:rsidRPr="008952EC">
        <w:rPr>
          <w:bCs/>
          <w:szCs w:val="24"/>
        </w:rPr>
        <w:fldChar w:fldCharType="begin">
          <w:ffData>
            <w:name w:val="Check1"/>
            <w:enabled/>
            <w:calcOnExit w:val="0"/>
            <w:checkBox>
              <w:sizeAuto/>
              <w:default w:val="0"/>
            </w:checkBox>
          </w:ffData>
        </w:fldChar>
      </w:r>
      <w:r w:rsidRPr="008952EC">
        <w:rPr>
          <w:bCs/>
          <w:szCs w:val="24"/>
        </w:rPr>
        <w:instrText xml:space="preserve"> FORMCHECKBOX </w:instrText>
      </w:r>
      <w:r w:rsidR="00A860BA">
        <w:rPr>
          <w:bCs/>
          <w:szCs w:val="24"/>
        </w:rPr>
      </w:r>
      <w:r w:rsidR="00A860BA">
        <w:rPr>
          <w:bCs/>
          <w:szCs w:val="24"/>
        </w:rPr>
        <w:fldChar w:fldCharType="separate"/>
      </w:r>
      <w:r w:rsidRPr="008952EC">
        <w:rPr>
          <w:bCs/>
          <w:szCs w:val="24"/>
        </w:rPr>
        <w:fldChar w:fldCharType="end"/>
      </w:r>
    </w:p>
    <w:p w14:paraId="29C5850D" w14:textId="77777777" w:rsidR="00370FC9" w:rsidRPr="008952EC" w:rsidRDefault="00370FC9" w:rsidP="00370FC9">
      <w:pPr>
        <w:rPr>
          <w:bCs/>
          <w:sz w:val="12"/>
          <w:szCs w:val="12"/>
        </w:rPr>
      </w:pPr>
    </w:p>
    <w:p w14:paraId="198E06B6" w14:textId="77777777" w:rsidR="00370FC9" w:rsidRPr="00401ADF" w:rsidRDefault="00344E96" w:rsidP="00401ADF">
      <w:pPr>
        <w:ind w:left="567" w:hanging="709"/>
        <w:rPr>
          <w:b/>
          <w:i/>
          <w:iCs/>
          <w:szCs w:val="24"/>
        </w:rPr>
      </w:pPr>
      <w:r>
        <w:rPr>
          <w:b/>
          <w:i/>
          <w:iCs/>
          <w:szCs w:val="24"/>
        </w:rPr>
        <w:br w:type="page"/>
      </w:r>
      <w:proofErr w:type="gramStart"/>
      <w:r w:rsidR="002F2811" w:rsidRPr="00401ADF">
        <w:rPr>
          <w:b/>
          <w:i/>
          <w:iCs/>
          <w:szCs w:val="24"/>
        </w:rPr>
        <w:t xml:space="preserve">6.1.6 </w:t>
      </w:r>
      <w:r w:rsidR="00401ADF">
        <w:rPr>
          <w:b/>
          <w:i/>
          <w:iCs/>
          <w:szCs w:val="24"/>
        </w:rPr>
        <w:t xml:space="preserve"> </w:t>
      </w:r>
      <w:r w:rsidR="00370FC9" w:rsidRPr="00401ADF">
        <w:rPr>
          <w:b/>
          <w:i/>
          <w:iCs/>
          <w:szCs w:val="24"/>
        </w:rPr>
        <w:t>If</w:t>
      </w:r>
      <w:proofErr w:type="gramEnd"/>
      <w:r w:rsidR="00370FC9" w:rsidRPr="00401ADF">
        <w:rPr>
          <w:b/>
          <w:i/>
          <w:iCs/>
          <w:szCs w:val="24"/>
        </w:rPr>
        <w:t xml:space="preserve"> Yes, please provide name, title or position and area of expertise of each new member as well as each outgoing member during the reporting period</w:t>
      </w:r>
      <w:r w:rsidR="00663B1A" w:rsidRPr="00401ADF">
        <w:rPr>
          <w:b/>
          <w:i/>
          <w:iCs/>
          <w:szCs w:val="24"/>
        </w:rPr>
        <w:t xml:space="preserve"> in item 6.1.2</w:t>
      </w:r>
      <w:r w:rsidR="00370FC9" w:rsidRPr="00401ADF">
        <w:rPr>
          <w:b/>
          <w:i/>
          <w:iCs/>
          <w:szCs w:val="24"/>
        </w:rPr>
        <w:t>:</w:t>
      </w:r>
    </w:p>
    <w:p w14:paraId="78A4366D" w14:textId="77777777" w:rsidR="00370FC9" w:rsidRPr="008952EC" w:rsidRDefault="00370FC9" w:rsidP="00370FC9">
      <w:pPr>
        <w:spacing w:line="360" w:lineRule="auto"/>
        <w:rPr>
          <w:bCs/>
          <w:sz w:val="10"/>
          <w:szCs w:val="10"/>
        </w:rPr>
      </w:pPr>
    </w:p>
    <w:tbl>
      <w:tblPr>
        <w:tblW w:w="10890" w:type="dxa"/>
        <w:tblInd w:w="-8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39"/>
        <w:gridCol w:w="2749"/>
        <w:gridCol w:w="2230"/>
        <w:gridCol w:w="3013"/>
        <w:gridCol w:w="2459"/>
      </w:tblGrid>
      <w:tr w:rsidR="00370FC9" w:rsidRPr="008952EC" w14:paraId="380B04AC" w14:textId="77777777" w:rsidTr="007B5F49">
        <w:trPr>
          <w:trHeight w:val="373"/>
        </w:trPr>
        <w:tc>
          <w:tcPr>
            <w:tcW w:w="439" w:type="dxa"/>
            <w:shd w:val="clear" w:color="auto" w:fill="auto"/>
          </w:tcPr>
          <w:p w14:paraId="4EC8EA49" w14:textId="77777777" w:rsidR="00370FC9" w:rsidRPr="008952EC" w:rsidRDefault="00370FC9" w:rsidP="007B2F3A">
            <w:pPr>
              <w:pStyle w:val="Header"/>
              <w:spacing w:after="120"/>
              <w:rPr>
                <w:rFonts w:eastAsia="SimSun"/>
                <w:b/>
                <w:sz w:val="28"/>
                <w:szCs w:val="28"/>
              </w:rPr>
            </w:pPr>
          </w:p>
        </w:tc>
        <w:tc>
          <w:tcPr>
            <w:tcW w:w="2749" w:type="dxa"/>
            <w:shd w:val="clear" w:color="auto" w:fill="auto"/>
          </w:tcPr>
          <w:p w14:paraId="0CD0C193" w14:textId="77777777" w:rsidR="00370FC9" w:rsidRPr="008952EC" w:rsidRDefault="00370FC9" w:rsidP="007B2F3A">
            <w:pPr>
              <w:pStyle w:val="Header"/>
              <w:spacing w:after="120"/>
              <w:jc w:val="center"/>
              <w:rPr>
                <w:rFonts w:eastAsia="SimSun"/>
                <w:szCs w:val="28"/>
              </w:rPr>
            </w:pPr>
            <w:r w:rsidRPr="008952EC">
              <w:rPr>
                <w:rFonts w:eastAsia="SimSun"/>
                <w:bCs/>
                <w:szCs w:val="28"/>
              </w:rPr>
              <w:t xml:space="preserve">Name </w:t>
            </w:r>
          </w:p>
        </w:tc>
        <w:tc>
          <w:tcPr>
            <w:tcW w:w="2230" w:type="dxa"/>
            <w:shd w:val="clear" w:color="auto" w:fill="auto"/>
          </w:tcPr>
          <w:p w14:paraId="3F9EC9B8" w14:textId="77777777" w:rsidR="00370FC9" w:rsidRPr="008952EC" w:rsidRDefault="00370FC9" w:rsidP="007B2F3A">
            <w:pPr>
              <w:pStyle w:val="Header"/>
              <w:spacing w:after="120"/>
              <w:jc w:val="center"/>
              <w:rPr>
                <w:rFonts w:eastAsia="SimSun"/>
                <w:szCs w:val="28"/>
              </w:rPr>
            </w:pPr>
            <w:r w:rsidRPr="008952EC">
              <w:rPr>
                <w:rFonts w:eastAsia="SimSun"/>
                <w:bCs/>
                <w:szCs w:val="28"/>
              </w:rPr>
              <w:t>N</w:t>
            </w:r>
            <w:r w:rsidR="009C49D5">
              <w:rPr>
                <w:rFonts w:eastAsia="SimSun"/>
                <w:bCs/>
                <w:szCs w:val="28"/>
              </w:rPr>
              <w:t>EG</w:t>
            </w:r>
            <w:r w:rsidRPr="008952EC">
              <w:rPr>
                <w:rFonts w:eastAsia="SimSun"/>
                <w:bCs/>
                <w:szCs w:val="28"/>
              </w:rPr>
              <w:t xml:space="preserve"> Status</w:t>
            </w:r>
          </w:p>
        </w:tc>
        <w:tc>
          <w:tcPr>
            <w:tcW w:w="3013" w:type="dxa"/>
            <w:shd w:val="clear" w:color="auto" w:fill="auto"/>
          </w:tcPr>
          <w:p w14:paraId="49AD5CDA" w14:textId="77777777" w:rsidR="00370FC9" w:rsidRPr="008952EC" w:rsidRDefault="00370FC9" w:rsidP="007B2F3A">
            <w:pPr>
              <w:pStyle w:val="Header"/>
              <w:spacing w:after="120"/>
              <w:jc w:val="center"/>
              <w:rPr>
                <w:rFonts w:eastAsia="SimSun"/>
                <w:szCs w:val="28"/>
              </w:rPr>
            </w:pPr>
            <w:r w:rsidRPr="008952EC">
              <w:rPr>
                <w:rFonts w:eastAsia="SimSun"/>
                <w:bCs/>
                <w:szCs w:val="28"/>
              </w:rPr>
              <w:t>New member</w:t>
            </w:r>
          </w:p>
        </w:tc>
        <w:tc>
          <w:tcPr>
            <w:tcW w:w="2459" w:type="dxa"/>
            <w:shd w:val="clear" w:color="auto" w:fill="auto"/>
          </w:tcPr>
          <w:p w14:paraId="1ACFFC34" w14:textId="77777777" w:rsidR="00370FC9" w:rsidRPr="008952EC" w:rsidRDefault="00370FC9" w:rsidP="007B2F3A">
            <w:pPr>
              <w:pStyle w:val="Header"/>
              <w:spacing w:after="120"/>
              <w:jc w:val="center"/>
              <w:rPr>
                <w:rFonts w:eastAsia="SimSun"/>
                <w:bCs/>
                <w:szCs w:val="28"/>
              </w:rPr>
            </w:pPr>
            <w:r w:rsidRPr="008952EC">
              <w:rPr>
                <w:rFonts w:eastAsia="SimSun"/>
                <w:bCs/>
                <w:szCs w:val="28"/>
              </w:rPr>
              <w:t>Outgoing member</w:t>
            </w:r>
          </w:p>
        </w:tc>
      </w:tr>
      <w:tr w:rsidR="00370FC9" w:rsidRPr="008952EC" w14:paraId="5E005FAF" w14:textId="77777777" w:rsidTr="007B5F49">
        <w:tc>
          <w:tcPr>
            <w:tcW w:w="439" w:type="dxa"/>
            <w:shd w:val="clear" w:color="auto" w:fill="FFFFFF"/>
          </w:tcPr>
          <w:p w14:paraId="19BF13A7" w14:textId="77777777" w:rsidR="00370FC9" w:rsidRPr="008952EC" w:rsidRDefault="00370FC9" w:rsidP="007B2F3A">
            <w:pPr>
              <w:pStyle w:val="Header"/>
              <w:rPr>
                <w:rFonts w:eastAsia="SimSun"/>
              </w:rPr>
            </w:pPr>
            <w:r w:rsidRPr="008952EC">
              <w:rPr>
                <w:rFonts w:eastAsia="SimSun"/>
                <w:bCs/>
              </w:rPr>
              <w:t>1</w:t>
            </w:r>
          </w:p>
        </w:tc>
        <w:tc>
          <w:tcPr>
            <w:tcW w:w="2749" w:type="dxa"/>
            <w:shd w:val="clear" w:color="auto" w:fill="FFFFFF"/>
          </w:tcPr>
          <w:p w14:paraId="5261A6FD" w14:textId="77777777" w:rsidR="00370FC9" w:rsidRPr="008952EC" w:rsidRDefault="00370FC9" w:rsidP="007B2F3A">
            <w:pPr>
              <w:pStyle w:val="Header"/>
              <w:jc w:val="both"/>
              <w:rPr>
                <w:b/>
              </w:rPr>
            </w:pPr>
          </w:p>
        </w:tc>
        <w:tc>
          <w:tcPr>
            <w:tcW w:w="2230" w:type="dxa"/>
            <w:shd w:val="clear" w:color="auto" w:fill="FFFFFF"/>
          </w:tcPr>
          <w:p w14:paraId="07501008" w14:textId="77777777" w:rsidR="00370FC9" w:rsidRPr="008952EC" w:rsidRDefault="007B5F49" w:rsidP="007B2F3A">
            <w:pPr>
              <w:pStyle w:val="Header"/>
              <w:jc w:val="both"/>
              <w:rPr>
                <w:i/>
              </w:rPr>
            </w:pPr>
            <w:r>
              <w:rPr>
                <w:i/>
              </w:rPr>
              <w:t>Chairperson</w:t>
            </w:r>
          </w:p>
        </w:tc>
        <w:tc>
          <w:tcPr>
            <w:tcW w:w="3013" w:type="dxa"/>
            <w:shd w:val="clear" w:color="auto" w:fill="FFFFFF"/>
          </w:tcPr>
          <w:p w14:paraId="2583A766" w14:textId="77777777" w:rsidR="00370FC9" w:rsidRPr="008952EC" w:rsidRDefault="00370FC9" w:rsidP="007B2F3A">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c>
          <w:tcPr>
            <w:tcW w:w="2459" w:type="dxa"/>
            <w:shd w:val="clear" w:color="auto" w:fill="FFFFFF"/>
          </w:tcPr>
          <w:p w14:paraId="46B9B923" w14:textId="77777777" w:rsidR="00370FC9" w:rsidRPr="008952EC" w:rsidRDefault="00370FC9" w:rsidP="007B2F3A">
            <w:pPr>
              <w:pStyle w:val="Header"/>
              <w:jc w:val="center"/>
            </w:pPr>
            <w:r w:rsidRPr="008952EC">
              <w:fldChar w:fldCharType="begin">
                <w:ffData>
                  <w:name w:val=""/>
                  <w:enabled/>
                  <w:calcOnExit w:val="0"/>
                  <w:checkBox>
                    <w:sizeAuto/>
                    <w:default w:val="0"/>
                  </w:checkBox>
                </w:ffData>
              </w:fldChar>
            </w:r>
            <w:r w:rsidRPr="008952EC">
              <w:instrText xml:space="preserve"> FORMCHECKBOX </w:instrText>
            </w:r>
            <w:r w:rsidR="00A860BA">
              <w:fldChar w:fldCharType="separate"/>
            </w:r>
            <w:r w:rsidRPr="008952EC">
              <w:fldChar w:fldCharType="end"/>
            </w:r>
          </w:p>
        </w:tc>
      </w:tr>
      <w:tr w:rsidR="00370FC9" w:rsidRPr="008952EC" w14:paraId="6541A07D" w14:textId="77777777" w:rsidTr="007B5F49">
        <w:tc>
          <w:tcPr>
            <w:tcW w:w="439" w:type="dxa"/>
            <w:shd w:val="clear" w:color="auto" w:fill="FFFFFF"/>
          </w:tcPr>
          <w:p w14:paraId="4F63B2F6" w14:textId="77777777" w:rsidR="00370FC9" w:rsidRPr="008952EC" w:rsidRDefault="00370FC9" w:rsidP="007B2F3A">
            <w:pPr>
              <w:pStyle w:val="Header"/>
              <w:rPr>
                <w:rFonts w:eastAsia="SimSun"/>
              </w:rPr>
            </w:pPr>
            <w:r w:rsidRPr="008952EC">
              <w:rPr>
                <w:rFonts w:eastAsia="SimSun"/>
                <w:bCs/>
              </w:rPr>
              <w:t>2</w:t>
            </w:r>
          </w:p>
        </w:tc>
        <w:tc>
          <w:tcPr>
            <w:tcW w:w="2749" w:type="dxa"/>
            <w:shd w:val="clear" w:color="auto" w:fill="FFFFFF"/>
          </w:tcPr>
          <w:p w14:paraId="3ED560E8" w14:textId="77777777" w:rsidR="00370FC9" w:rsidRPr="008952EC" w:rsidRDefault="00370FC9" w:rsidP="007B2F3A">
            <w:pPr>
              <w:pStyle w:val="Header"/>
              <w:jc w:val="both"/>
              <w:rPr>
                <w:b/>
              </w:rPr>
            </w:pPr>
          </w:p>
        </w:tc>
        <w:tc>
          <w:tcPr>
            <w:tcW w:w="2230" w:type="dxa"/>
            <w:shd w:val="clear" w:color="auto" w:fill="FFFFFF"/>
          </w:tcPr>
          <w:p w14:paraId="1AF38072" w14:textId="77777777" w:rsidR="00370FC9" w:rsidRPr="008952EC" w:rsidRDefault="00370FC9" w:rsidP="007B2F3A">
            <w:pPr>
              <w:pStyle w:val="Header"/>
              <w:jc w:val="both"/>
            </w:pPr>
            <w:r w:rsidRPr="008952EC">
              <w:rPr>
                <w:i/>
              </w:rPr>
              <w:t>Member</w:t>
            </w:r>
          </w:p>
        </w:tc>
        <w:tc>
          <w:tcPr>
            <w:tcW w:w="3013" w:type="dxa"/>
            <w:shd w:val="clear" w:color="auto" w:fill="FFFFFF"/>
          </w:tcPr>
          <w:p w14:paraId="0A9358EE" w14:textId="77777777" w:rsidR="00370FC9" w:rsidRPr="008952EC" w:rsidRDefault="00370FC9" w:rsidP="007B2F3A">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c>
          <w:tcPr>
            <w:tcW w:w="2459" w:type="dxa"/>
            <w:shd w:val="clear" w:color="auto" w:fill="FFFFFF"/>
          </w:tcPr>
          <w:p w14:paraId="51C748D3" w14:textId="77777777" w:rsidR="00370FC9" w:rsidRPr="008952EC" w:rsidRDefault="00370FC9" w:rsidP="007B2F3A">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r>
      <w:tr w:rsidR="007B5F49" w:rsidRPr="008952EC" w14:paraId="2B18148D" w14:textId="77777777" w:rsidTr="007B5F49">
        <w:tc>
          <w:tcPr>
            <w:tcW w:w="439" w:type="dxa"/>
            <w:shd w:val="clear" w:color="auto" w:fill="FFFFFF"/>
          </w:tcPr>
          <w:p w14:paraId="21B6D373" w14:textId="77777777" w:rsidR="007B5F49" w:rsidRPr="008952EC" w:rsidRDefault="007B5F49" w:rsidP="007B5F49">
            <w:pPr>
              <w:pStyle w:val="Header"/>
              <w:rPr>
                <w:rFonts w:eastAsia="SimSun"/>
              </w:rPr>
            </w:pPr>
            <w:r w:rsidRPr="008952EC">
              <w:rPr>
                <w:rFonts w:eastAsia="SimSun"/>
                <w:bCs/>
              </w:rPr>
              <w:t>3</w:t>
            </w:r>
          </w:p>
        </w:tc>
        <w:tc>
          <w:tcPr>
            <w:tcW w:w="2749" w:type="dxa"/>
            <w:shd w:val="clear" w:color="auto" w:fill="FFFFFF"/>
          </w:tcPr>
          <w:p w14:paraId="7DDA95CD" w14:textId="77777777" w:rsidR="007B5F49" w:rsidRPr="008952EC" w:rsidRDefault="007B5F49" w:rsidP="007B5F49">
            <w:pPr>
              <w:pStyle w:val="Header"/>
              <w:jc w:val="both"/>
              <w:rPr>
                <w:b/>
              </w:rPr>
            </w:pPr>
          </w:p>
        </w:tc>
        <w:tc>
          <w:tcPr>
            <w:tcW w:w="2230" w:type="dxa"/>
            <w:shd w:val="clear" w:color="auto" w:fill="FFFFFF"/>
          </w:tcPr>
          <w:p w14:paraId="45B1CE10" w14:textId="77777777" w:rsidR="007B5F49" w:rsidRPr="008952EC" w:rsidRDefault="007B5F49" w:rsidP="007B5F49">
            <w:pPr>
              <w:pStyle w:val="Header"/>
              <w:jc w:val="both"/>
              <w:rPr>
                <w:i/>
              </w:rPr>
            </w:pPr>
            <w:r w:rsidRPr="008952EC">
              <w:rPr>
                <w:i/>
              </w:rPr>
              <w:t>Member</w:t>
            </w:r>
          </w:p>
        </w:tc>
        <w:tc>
          <w:tcPr>
            <w:tcW w:w="3013" w:type="dxa"/>
            <w:shd w:val="clear" w:color="auto" w:fill="FFFFFF"/>
          </w:tcPr>
          <w:p w14:paraId="513B0790" w14:textId="77777777" w:rsidR="007B5F49" w:rsidRPr="008952EC" w:rsidRDefault="007B5F49" w:rsidP="007B5F49">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c>
          <w:tcPr>
            <w:tcW w:w="2459" w:type="dxa"/>
            <w:shd w:val="clear" w:color="auto" w:fill="FFFFFF"/>
          </w:tcPr>
          <w:p w14:paraId="609E11A7" w14:textId="77777777" w:rsidR="007B5F49" w:rsidRPr="008952EC" w:rsidRDefault="007B5F49" w:rsidP="007B5F49">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r>
      <w:tr w:rsidR="007B5F49" w:rsidRPr="008952EC" w14:paraId="3A4E8876" w14:textId="77777777" w:rsidTr="007B5F49">
        <w:tc>
          <w:tcPr>
            <w:tcW w:w="439" w:type="dxa"/>
            <w:shd w:val="clear" w:color="auto" w:fill="FFFFFF"/>
          </w:tcPr>
          <w:p w14:paraId="55D939BE" w14:textId="77777777" w:rsidR="007B5F49" w:rsidRPr="008952EC" w:rsidRDefault="007B5F49" w:rsidP="007B5F49">
            <w:pPr>
              <w:pStyle w:val="Header"/>
              <w:rPr>
                <w:rFonts w:eastAsia="SimSun"/>
              </w:rPr>
            </w:pPr>
            <w:r w:rsidRPr="008952EC">
              <w:rPr>
                <w:rFonts w:eastAsia="SimSun"/>
                <w:bCs/>
              </w:rPr>
              <w:t>4</w:t>
            </w:r>
          </w:p>
        </w:tc>
        <w:tc>
          <w:tcPr>
            <w:tcW w:w="2749" w:type="dxa"/>
            <w:shd w:val="clear" w:color="auto" w:fill="FFFFFF"/>
          </w:tcPr>
          <w:p w14:paraId="098903AC" w14:textId="77777777" w:rsidR="007B5F49" w:rsidRPr="008952EC" w:rsidRDefault="007B5F49" w:rsidP="007B5F49">
            <w:pPr>
              <w:pStyle w:val="Header"/>
              <w:jc w:val="both"/>
              <w:rPr>
                <w:b/>
              </w:rPr>
            </w:pPr>
          </w:p>
        </w:tc>
        <w:tc>
          <w:tcPr>
            <w:tcW w:w="2230" w:type="dxa"/>
            <w:shd w:val="clear" w:color="auto" w:fill="FFFFFF"/>
          </w:tcPr>
          <w:p w14:paraId="685E8232" w14:textId="77777777" w:rsidR="007B5F49" w:rsidRPr="008952EC" w:rsidRDefault="007B5F49" w:rsidP="007B5F49">
            <w:pPr>
              <w:pStyle w:val="Header"/>
              <w:jc w:val="both"/>
              <w:rPr>
                <w:i/>
              </w:rPr>
            </w:pPr>
            <w:r w:rsidRPr="008952EC">
              <w:rPr>
                <w:i/>
              </w:rPr>
              <w:t>Member</w:t>
            </w:r>
          </w:p>
        </w:tc>
        <w:tc>
          <w:tcPr>
            <w:tcW w:w="3013" w:type="dxa"/>
            <w:shd w:val="clear" w:color="auto" w:fill="FFFFFF"/>
          </w:tcPr>
          <w:p w14:paraId="0CB5B885" w14:textId="77777777" w:rsidR="007B5F49" w:rsidRPr="008952EC" w:rsidRDefault="007B5F49" w:rsidP="007B5F49">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c>
          <w:tcPr>
            <w:tcW w:w="2459" w:type="dxa"/>
            <w:shd w:val="clear" w:color="auto" w:fill="FFFFFF"/>
          </w:tcPr>
          <w:p w14:paraId="32747F90" w14:textId="77777777" w:rsidR="007B5F49" w:rsidRPr="008952EC" w:rsidRDefault="007B5F49" w:rsidP="007B5F49">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r>
    </w:tbl>
    <w:p w14:paraId="71D5E5D7" w14:textId="77777777" w:rsidR="005F39B6" w:rsidRDefault="005F39B6" w:rsidP="002D4A08">
      <w:pPr>
        <w:rPr>
          <w:b/>
          <w:bCs/>
          <w:i/>
          <w:iCs/>
        </w:rPr>
      </w:pPr>
    </w:p>
    <w:p w14:paraId="35DF542E" w14:textId="77777777" w:rsidR="009160F9" w:rsidRPr="008952EC" w:rsidRDefault="00BD52B3" w:rsidP="002D4A08">
      <w:pPr>
        <w:rPr>
          <w:b/>
          <w:bCs/>
          <w:i/>
          <w:iCs/>
        </w:rPr>
      </w:pPr>
      <w:r w:rsidRPr="008952EC">
        <w:rPr>
          <w:b/>
          <w:bCs/>
          <w:i/>
          <w:iCs/>
        </w:rPr>
        <w:t>6.</w:t>
      </w:r>
      <w:r w:rsidR="009C49D5">
        <w:rPr>
          <w:b/>
          <w:bCs/>
          <w:i/>
          <w:iCs/>
        </w:rPr>
        <w:t>2</w:t>
      </w:r>
      <w:r w:rsidR="009160F9" w:rsidRPr="008952EC">
        <w:rPr>
          <w:i/>
          <w:iCs/>
        </w:rPr>
        <w:tab/>
      </w:r>
      <w:r w:rsidR="002D4A08" w:rsidRPr="008952EC">
        <w:rPr>
          <w:b/>
          <w:bCs/>
          <w:i/>
          <w:iCs/>
        </w:rPr>
        <w:t xml:space="preserve">Final classification of </w:t>
      </w:r>
      <w:r w:rsidR="009160F9" w:rsidRPr="008952EC">
        <w:rPr>
          <w:b/>
          <w:bCs/>
          <w:i/>
          <w:iCs/>
        </w:rPr>
        <w:t xml:space="preserve">AFP </w:t>
      </w:r>
      <w:r w:rsidR="002D4A08" w:rsidRPr="008952EC">
        <w:rPr>
          <w:b/>
          <w:bCs/>
          <w:i/>
          <w:iCs/>
        </w:rPr>
        <w:t>c</w:t>
      </w:r>
      <w:r w:rsidR="009160F9" w:rsidRPr="008952EC">
        <w:rPr>
          <w:b/>
          <w:bCs/>
          <w:i/>
          <w:iCs/>
        </w:rPr>
        <w:t xml:space="preserve">ase </w:t>
      </w:r>
    </w:p>
    <w:p w14:paraId="53AD31EA" w14:textId="77777777" w:rsidR="002D4A08" w:rsidRPr="008952EC" w:rsidRDefault="002D4A08" w:rsidP="002D4A08">
      <w:pPr>
        <w:pStyle w:val="NoSpacing"/>
        <w:rPr>
          <w:rFonts w:ascii="Times New Roman" w:hAnsi="Times New Roman"/>
        </w:rPr>
      </w:pPr>
    </w:p>
    <w:p w14:paraId="3660C99B" w14:textId="77777777" w:rsidR="002D4A08" w:rsidRPr="008952EC" w:rsidRDefault="002D4A08" w:rsidP="004E776A">
      <w:pPr>
        <w:pStyle w:val="NoSpacing"/>
        <w:jc w:val="both"/>
        <w:rPr>
          <w:rFonts w:ascii="Times New Roman" w:hAnsi="Times New Roman"/>
        </w:rPr>
      </w:pPr>
      <w:r w:rsidRPr="008952EC">
        <w:rPr>
          <w:rFonts w:ascii="Times New Roman" w:hAnsi="Times New Roman"/>
        </w:rPr>
        <w:t>Please provide results of final classification of all reported AFP cases by the National Expert Committee (or equivalent)</w:t>
      </w:r>
    </w:p>
    <w:p w14:paraId="3A2312DB" w14:textId="77777777" w:rsidR="002D4A08" w:rsidRPr="008952EC" w:rsidRDefault="002D4A08" w:rsidP="002D4A08">
      <w:pPr>
        <w:pStyle w:val="NoSpacing"/>
      </w:pPr>
    </w:p>
    <w:tbl>
      <w:tblPr>
        <w:tblW w:w="98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CellMar>
          <w:left w:w="115" w:type="dxa"/>
          <w:right w:w="115" w:type="dxa"/>
        </w:tblCellMar>
        <w:tblLook w:val="04A0" w:firstRow="1" w:lastRow="0" w:firstColumn="1" w:lastColumn="0" w:noHBand="0" w:noVBand="1"/>
      </w:tblPr>
      <w:tblGrid>
        <w:gridCol w:w="1407"/>
        <w:gridCol w:w="1408"/>
        <w:gridCol w:w="7053"/>
      </w:tblGrid>
      <w:tr w:rsidR="002D4A08" w:rsidRPr="008952EC" w14:paraId="51CA1862" w14:textId="77777777" w:rsidTr="002D4A08">
        <w:trPr>
          <w:trHeight w:hRule="exact" w:val="416"/>
        </w:trPr>
        <w:tc>
          <w:tcPr>
            <w:tcW w:w="2815" w:type="dxa"/>
            <w:gridSpan w:val="2"/>
            <w:shd w:val="clear" w:color="auto" w:fill="FFFFFF"/>
          </w:tcPr>
          <w:p w14:paraId="6E972356" w14:textId="77777777" w:rsidR="002D4A08" w:rsidRPr="008952EC" w:rsidRDefault="002D4A08" w:rsidP="008076A3">
            <w:pPr>
              <w:pStyle w:val="Header"/>
              <w:tabs>
                <w:tab w:val="clear" w:pos="4320"/>
                <w:tab w:val="clear" w:pos="8640"/>
              </w:tabs>
              <w:spacing w:before="120" w:after="120"/>
              <w:jc w:val="center"/>
            </w:pPr>
            <w:r w:rsidRPr="008952EC">
              <w:t>No. of AFP cases</w:t>
            </w:r>
          </w:p>
        </w:tc>
        <w:tc>
          <w:tcPr>
            <w:tcW w:w="7053" w:type="dxa"/>
            <w:vMerge w:val="restart"/>
            <w:shd w:val="clear" w:color="auto" w:fill="FFFFFF"/>
          </w:tcPr>
          <w:p w14:paraId="37339AE5" w14:textId="77777777" w:rsidR="002D4A08" w:rsidRPr="008952EC" w:rsidRDefault="002D4A08" w:rsidP="008076A3">
            <w:pPr>
              <w:pStyle w:val="Header"/>
              <w:tabs>
                <w:tab w:val="clear" w:pos="4320"/>
                <w:tab w:val="clear" w:pos="8640"/>
              </w:tabs>
              <w:spacing w:before="120" w:after="120"/>
              <w:jc w:val="center"/>
            </w:pPr>
            <w:r w:rsidRPr="008952EC">
              <w:t>Final classification</w:t>
            </w:r>
          </w:p>
        </w:tc>
      </w:tr>
      <w:tr w:rsidR="002D4A08" w:rsidRPr="008952EC" w14:paraId="0210115B" w14:textId="77777777" w:rsidTr="002D4A08">
        <w:trPr>
          <w:trHeight w:hRule="exact" w:val="452"/>
        </w:trPr>
        <w:tc>
          <w:tcPr>
            <w:tcW w:w="1407" w:type="dxa"/>
            <w:shd w:val="clear" w:color="auto" w:fill="FFFFFF"/>
          </w:tcPr>
          <w:p w14:paraId="51165598" w14:textId="77777777" w:rsidR="002D4A08" w:rsidRPr="008952EC" w:rsidRDefault="002D4A08" w:rsidP="008076A3">
            <w:pPr>
              <w:pStyle w:val="Header"/>
              <w:tabs>
                <w:tab w:val="clear" w:pos="4320"/>
                <w:tab w:val="clear" w:pos="8640"/>
              </w:tabs>
              <w:spacing w:before="120" w:after="120"/>
              <w:jc w:val="center"/>
            </w:pPr>
            <w:r w:rsidRPr="008952EC">
              <w:t>201</w:t>
            </w:r>
            <w:r w:rsidR="009E590A">
              <w:t>9</w:t>
            </w:r>
          </w:p>
        </w:tc>
        <w:tc>
          <w:tcPr>
            <w:tcW w:w="1408" w:type="dxa"/>
            <w:shd w:val="clear" w:color="auto" w:fill="FFFFFF"/>
          </w:tcPr>
          <w:p w14:paraId="60DE9AEF" w14:textId="77777777" w:rsidR="002D4A08" w:rsidRPr="008952EC" w:rsidRDefault="009E590A" w:rsidP="008076A3">
            <w:pPr>
              <w:pStyle w:val="Header"/>
              <w:tabs>
                <w:tab w:val="clear" w:pos="4320"/>
                <w:tab w:val="clear" w:pos="8640"/>
              </w:tabs>
              <w:spacing w:before="120" w:after="120"/>
              <w:jc w:val="center"/>
            </w:pPr>
            <w:r w:rsidRPr="008952EC">
              <w:t>20</w:t>
            </w:r>
            <w:r>
              <w:t>20</w:t>
            </w:r>
          </w:p>
        </w:tc>
        <w:tc>
          <w:tcPr>
            <w:tcW w:w="7053" w:type="dxa"/>
            <w:vMerge/>
            <w:shd w:val="clear" w:color="auto" w:fill="FFFFFF"/>
          </w:tcPr>
          <w:p w14:paraId="56EAA02F" w14:textId="77777777" w:rsidR="002D4A08" w:rsidRPr="008952EC" w:rsidRDefault="002D4A08" w:rsidP="008076A3">
            <w:pPr>
              <w:pStyle w:val="Header"/>
              <w:tabs>
                <w:tab w:val="clear" w:pos="4320"/>
                <w:tab w:val="clear" w:pos="8640"/>
              </w:tabs>
              <w:spacing w:before="120" w:after="120"/>
              <w:jc w:val="center"/>
            </w:pPr>
          </w:p>
        </w:tc>
      </w:tr>
      <w:tr w:rsidR="00BE0254" w:rsidRPr="008952EC" w14:paraId="1360974A" w14:textId="77777777" w:rsidTr="002D4A08">
        <w:trPr>
          <w:trHeight w:hRule="exact" w:val="455"/>
        </w:trPr>
        <w:tc>
          <w:tcPr>
            <w:tcW w:w="1407" w:type="dxa"/>
            <w:shd w:val="clear" w:color="auto" w:fill="FFFFFF"/>
          </w:tcPr>
          <w:p w14:paraId="3D768136" w14:textId="77777777" w:rsidR="002D4A08" w:rsidRPr="008952EC" w:rsidRDefault="002D4A08" w:rsidP="008076A3">
            <w:pPr>
              <w:pStyle w:val="Header"/>
              <w:tabs>
                <w:tab w:val="clear" w:pos="4320"/>
                <w:tab w:val="clear" w:pos="8640"/>
              </w:tabs>
              <w:spacing w:before="120" w:after="120"/>
              <w:jc w:val="center"/>
            </w:pPr>
          </w:p>
        </w:tc>
        <w:tc>
          <w:tcPr>
            <w:tcW w:w="1408" w:type="dxa"/>
            <w:shd w:val="clear" w:color="auto" w:fill="FFFFFF"/>
          </w:tcPr>
          <w:p w14:paraId="0647D475" w14:textId="77777777" w:rsidR="002D4A08" w:rsidRPr="008952EC" w:rsidRDefault="002D4A08" w:rsidP="008076A3">
            <w:pPr>
              <w:pStyle w:val="Header"/>
              <w:tabs>
                <w:tab w:val="clear" w:pos="4320"/>
                <w:tab w:val="clear" w:pos="8640"/>
              </w:tabs>
              <w:spacing w:before="120" w:after="120"/>
              <w:jc w:val="center"/>
            </w:pPr>
          </w:p>
        </w:tc>
        <w:tc>
          <w:tcPr>
            <w:tcW w:w="7053" w:type="dxa"/>
            <w:shd w:val="clear" w:color="auto" w:fill="FFFFFF"/>
          </w:tcPr>
          <w:p w14:paraId="0CAE3CD6" w14:textId="77777777" w:rsidR="002D4A08" w:rsidRPr="008952EC" w:rsidRDefault="002D4A08" w:rsidP="008076A3">
            <w:pPr>
              <w:pStyle w:val="Header"/>
              <w:tabs>
                <w:tab w:val="clear" w:pos="4320"/>
                <w:tab w:val="clear" w:pos="8640"/>
              </w:tabs>
              <w:spacing w:before="120" w:after="120"/>
            </w:pPr>
            <w:r w:rsidRPr="008952EC">
              <w:t>Confirmed (wild) poliomyelitis</w:t>
            </w:r>
          </w:p>
        </w:tc>
      </w:tr>
      <w:tr w:rsidR="00BE0254" w:rsidRPr="008952EC" w14:paraId="68824A0B" w14:textId="77777777" w:rsidTr="002D4A08">
        <w:trPr>
          <w:trHeight w:hRule="exact" w:val="455"/>
        </w:trPr>
        <w:tc>
          <w:tcPr>
            <w:tcW w:w="1407" w:type="dxa"/>
            <w:shd w:val="clear" w:color="auto" w:fill="FFFFFF"/>
          </w:tcPr>
          <w:p w14:paraId="7B98B889" w14:textId="77777777" w:rsidR="002D4A08" w:rsidRPr="008952EC" w:rsidRDefault="002D4A08" w:rsidP="008076A3">
            <w:pPr>
              <w:pStyle w:val="Header"/>
              <w:tabs>
                <w:tab w:val="clear" w:pos="4320"/>
                <w:tab w:val="clear" w:pos="8640"/>
              </w:tabs>
              <w:spacing w:before="120" w:after="120"/>
              <w:jc w:val="center"/>
            </w:pPr>
          </w:p>
        </w:tc>
        <w:tc>
          <w:tcPr>
            <w:tcW w:w="1408" w:type="dxa"/>
            <w:shd w:val="clear" w:color="auto" w:fill="FFFFFF"/>
          </w:tcPr>
          <w:p w14:paraId="2CEC6AFD" w14:textId="77777777" w:rsidR="002D4A08" w:rsidRPr="008952EC" w:rsidRDefault="002D4A08" w:rsidP="008076A3">
            <w:pPr>
              <w:pStyle w:val="Header"/>
              <w:tabs>
                <w:tab w:val="clear" w:pos="4320"/>
                <w:tab w:val="clear" w:pos="8640"/>
              </w:tabs>
              <w:spacing w:before="120" w:after="120"/>
              <w:jc w:val="center"/>
            </w:pPr>
          </w:p>
        </w:tc>
        <w:tc>
          <w:tcPr>
            <w:tcW w:w="7053" w:type="dxa"/>
            <w:shd w:val="clear" w:color="auto" w:fill="FFFFFF"/>
          </w:tcPr>
          <w:p w14:paraId="04D13246" w14:textId="77777777" w:rsidR="002D4A08" w:rsidRPr="008952EC" w:rsidRDefault="002D4A08" w:rsidP="008076A3">
            <w:pPr>
              <w:pStyle w:val="Header"/>
              <w:tabs>
                <w:tab w:val="clear" w:pos="4320"/>
                <w:tab w:val="clear" w:pos="8640"/>
              </w:tabs>
              <w:spacing w:before="120" w:after="120"/>
            </w:pPr>
            <w:r w:rsidRPr="008952EC">
              <w:t>Polio compatible</w:t>
            </w:r>
          </w:p>
        </w:tc>
      </w:tr>
      <w:tr w:rsidR="00BE0254" w:rsidRPr="008952EC" w14:paraId="22F69415" w14:textId="77777777" w:rsidTr="002D4A08">
        <w:trPr>
          <w:trHeight w:hRule="exact" w:val="455"/>
        </w:trPr>
        <w:tc>
          <w:tcPr>
            <w:tcW w:w="1407" w:type="dxa"/>
            <w:shd w:val="clear" w:color="auto" w:fill="FFFFFF"/>
          </w:tcPr>
          <w:p w14:paraId="695F850D" w14:textId="77777777" w:rsidR="002D4A08" w:rsidRPr="008952EC" w:rsidRDefault="002D4A08" w:rsidP="008076A3">
            <w:pPr>
              <w:pStyle w:val="Header"/>
              <w:tabs>
                <w:tab w:val="clear" w:pos="4320"/>
                <w:tab w:val="clear" w:pos="8640"/>
              </w:tabs>
              <w:spacing w:before="120" w:after="120"/>
              <w:jc w:val="center"/>
            </w:pPr>
          </w:p>
        </w:tc>
        <w:tc>
          <w:tcPr>
            <w:tcW w:w="1408" w:type="dxa"/>
            <w:shd w:val="clear" w:color="auto" w:fill="FFFFFF"/>
          </w:tcPr>
          <w:p w14:paraId="108023A2" w14:textId="77777777" w:rsidR="002D4A08" w:rsidRPr="008952EC" w:rsidRDefault="002D4A08" w:rsidP="008076A3">
            <w:pPr>
              <w:pStyle w:val="Header"/>
              <w:tabs>
                <w:tab w:val="clear" w:pos="4320"/>
                <w:tab w:val="clear" w:pos="8640"/>
              </w:tabs>
              <w:spacing w:before="120" w:after="120"/>
              <w:jc w:val="center"/>
            </w:pPr>
          </w:p>
        </w:tc>
        <w:tc>
          <w:tcPr>
            <w:tcW w:w="7053" w:type="dxa"/>
            <w:shd w:val="clear" w:color="auto" w:fill="FFFFFF"/>
          </w:tcPr>
          <w:p w14:paraId="1EE3C483" w14:textId="77777777" w:rsidR="002D4A08" w:rsidRPr="008952EC" w:rsidRDefault="00BE0254" w:rsidP="008076A3">
            <w:pPr>
              <w:pStyle w:val="Header"/>
              <w:tabs>
                <w:tab w:val="clear" w:pos="4320"/>
                <w:tab w:val="clear" w:pos="8640"/>
              </w:tabs>
              <w:spacing w:before="120" w:after="120"/>
            </w:pPr>
            <w:r w:rsidRPr="008952EC">
              <w:t>VAPP</w:t>
            </w:r>
          </w:p>
        </w:tc>
      </w:tr>
      <w:tr w:rsidR="00BE0254" w:rsidRPr="008952EC" w14:paraId="6DBBB7D1" w14:textId="77777777" w:rsidTr="002D4A08">
        <w:trPr>
          <w:trHeight w:hRule="exact" w:val="455"/>
        </w:trPr>
        <w:tc>
          <w:tcPr>
            <w:tcW w:w="1407" w:type="dxa"/>
            <w:shd w:val="clear" w:color="auto" w:fill="FFFFFF"/>
          </w:tcPr>
          <w:p w14:paraId="689BAFD6" w14:textId="77777777" w:rsidR="002D4A08" w:rsidRPr="008952EC" w:rsidRDefault="002D4A08" w:rsidP="008076A3">
            <w:pPr>
              <w:pStyle w:val="Header"/>
              <w:tabs>
                <w:tab w:val="clear" w:pos="4320"/>
                <w:tab w:val="clear" w:pos="8640"/>
              </w:tabs>
              <w:spacing w:before="120" w:after="120"/>
              <w:jc w:val="center"/>
            </w:pPr>
          </w:p>
        </w:tc>
        <w:tc>
          <w:tcPr>
            <w:tcW w:w="1408" w:type="dxa"/>
            <w:shd w:val="clear" w:color="auto" w:fill="FFFFFF"/>
          </w:tcPr>
          <w:p w14:paraId="37B58626" w14:textId="77777777" w:rsidR="002D4A08" w:rsidRPr="008952EC" w:rsidRDefault="002D4A08" w:rsidP="008076A3">
            <w:pPr>
              <w:pStyle w:val="Header"/>
              <w:tabs>
                <w:tab w:val="clear" w:pos="4320"/>
                <w:tab w:val="clear" w:pos="8640"/>
              </w:tabs>
              <w:spacing w:before="120" w:after="120"/>
              <w:jc w:val="center"/>
            </w:pPr>
          </w:p>
        </w:tc>
        <w:tc>
          <w:tcPr>
            <w:tcW w:w="7053" w:type="dxa"/>
            <w:shd w:val="clear" w:color="auto" w:fill="FFFFFF"/>
          </w:tcPr>
          <w:p w14:paraId="49E83EBD" w14:textId="77777777" w:rsidR="002D4A08" w:rsidRPr="008952EC" w:rsidRDefault="002D4A08" w:rsidP="008076A3">
            <w:pPr>
              <w:pStyle w:val="Header"/>
              <w:tabs>
                <w:tab w:val="clear" w:pos="4320"/>
                <w:tab w:val="clear" w:pos="8640"/>
              </w:tabs>
              <w:spacing w:before="120" w:after="120"/>
            </w:pPr>
            <w:r w:rsidRPr="008952EC">
              <w:t>VDPV</w:t>
            </w:r>
          </w:p>
        </w:tc>
      </w:tr>
      <w:tr w:rsidR="00BE0254" w:rsidRPr="008952EC" w14:paraId="1044AE4A" w14:textId="77777777" w:rsidTr="002D4A08">
        <w:trPr>
          <w:trHeight w:hRule="exact" w:val="455"/>
        </w:trPr>
        <w:tc>
          <w:tcPr>
            <w:tcW w:w="1407" w:type="dxa"/>
            <w:shd w:val="clear" w:color="auto" w:fill="FFFFFF"/>
          </w:tcPr>
          <w:p w14:paraId="5587C0FD" w14:textId="77777777" w:rsidR="002D4A08" w:rsidRPr="008952EC" w:rsidRDefault="002D4A08" w:rsidP="008076A3">
            <w:pPr>
              <w:pStyle w:val="Header"/>
              <w:tabs>
                <w:tab w:val="clear" w:pos="4320"/>
                <w:tab w:val="clear" w:pos="8640"/>
              </w:tabs>
              <w:spacing w:before="120" w:after="120"/>
              <w:jc w:val="center"/>
            </w:pPr>
          </w:p>
        </w:tc>
        <w:tc>
          <w:tcPr>
            <w:tcW w:w="1408" w:type="dxa"/>
            <w:shd w:val="clear" w:color="auto" w:fill="FFFFFF"/>
          </w:tcPr>
          <w:p w14:paraId="540391AF" w14:textId="77777777" w:rsidR="002D4A08" w:rsidRPr="008952EC" w:rsidRDefault="002D4A08" w:rsidP="008076A3">
            <w:pPr>
              <w:pStyle w:val="Header"/>
              <w:tabs>
                <w:tab w:val="clear" w:pos="4320"/>
                <w:tab w:val="clear" w:pos="8640"/>
              </w:tabs>
              <w:spacing w:before="120" w:after="120"/>
              <w:jc w:val="center"/>
            </w:pPr>
          </w:p>
        </w:tc>
        <w:tc>
          <w:tcPr>
            <w:tcW w:w="7053" w:type="dxa"/>
            <w:shd w:val="clear" w:color="auto" w:fill="FFFFFF"/>
          </w:tcPr>
          <w:p w14:paraId="27F8D65E" w14:textId="77777777" w:rsidR="002D4A08" w:rsidRPr="008952EC" w:rsidRDefault="00BE0254" w:rsidP="008076A3">
            <w:pPr>
              <w:pStyle w:val="Header"/>
              <w:tabs>
                <w:tab w:val="clear" w:pos="4320"/>
                <w:tab w:val="clear" w:pos="8640"/>
              </w:tabs>
              <w:spacing w:before="120" w:after="120"/>
            </w:pPr>
            <w:r w:rsidRPr="008952EC">
              <w:t>Discarded as non-polio AFP</w:t>
            </w:r>
          </w:p>
        </w:tc>
      </w:tr>
      <w:tr w:rsidR="00BE0254" w:rsidRPr="008952EC" w14:paraId="1B0A82BA" w14:textId="77777777" w:rsidTr="002D4A08">
        <w:trPr>
          <w:trHeight w:hRule="exact" w:val="455"/>
        </w:trPr>
        <w:tc>
          <w:tcPr>
            <w:tcW w:w="1407" w:type="dxa"/>
            <w:shd w:val="clear" w:color="auto" w:fill="FFFFFF"/>
          </w:tcPr>
          <w:p w14:paraId="35DF1411" w14:textId="77777777" w:rsidR="00BE0254" w:rsidRPr="008952EC" w:rsidRDefault="00BE0254" w:rsidP="00BE0254">
            <w:pPr>
              <w:pStyle w:val="Header"/>
              <w:tabs>
                <w:tab w:val="clear" w:pos="4320"/>
                <w:tab w:val="clear" w:pos="8640"/>
              </w:tabs>
              <w:spacing w:before="120" w:after="120"/>
              <w:jc w:val="center"/>
            </w:pPr>
          </w:p>
        </w:tc>
        <w:tc>
          <w:tcPr>
            <w:tcW w:w="1408" w:type="dxa"/>
            <w:shd w:val="clear" w:color="auto" w:fill="FFFFFF"/>
          </w:tcPr>
          <w:p w14:paraId="4A119915" w14:textId="77777777" w:rsidR="00BE0254" w:rsidRPr="008952EC" w:rsidRDefault="00BE0254" w:rsidP="00BE0254">
            <w:pPr>
              <w:pStyle w:val="Header"/>
              <w:tabs>
                <w:tab w:val="clear" w:pos="4320"/>
                <w:tab w:val="clear" w:pos="8640"/>
              </w:tabs>
              <w:spacing w:before="120" w:after="120"/>
              <w:jc w:val="center"/>
            </w:pPr>
          </w:p>
        </w:tc>
        <w:tc>
          <w:tcPr>
            <w:tcW w:w="7053" w:type="dxa"/>
            <w:shd w:val="clear" w:color="auto" w:fill="FFFFFF"/>
          </w:tcPr>
          <w:p w14:paraId="202A8A5B" w14:textId="77777777" w:rsidR="00BE0254" w:rsidRPr="008952EC" w:rsidRDefault="00BE0254" w:rsidP="00BE0254">
            <w:pPr>
              <w:pStyle w:val="Header"/>
              <w:tabs>
                <w:tab w:val="clear" w:pos="4320"/>
                <w:tab w:val="clear" w:pos="8640"/>
              </w:tabs>
              <w:spacing w:before="120" w:after="120"/>
            </w:pPr>
            <w:r w:rsidRPr="008952EC">
              <w:t>Not an AFP</w:t>
            </w:r>
          </w:p>
        </w:tc>
      </w:tr>
      <w:tr w:rsidR="00BE0254" w:rsidRPr="008952EC" w14:paraId="1D751FAD" w14:textId="77777777" w:rsidTr="002D4A08">
        <w:trPr>
          <w:trHeight w:hRule="exact" w:val="455"/>
        </w:trPr>
        <w:tc>
          <w:tcPr>
            <w:tcW w:w="1407" w:type="dxa"/>
            <w:shd w:val="clear" w:color="auto" w:fill="FFFFFF"/>
          </w:tcPr>
          <w:p w14:paraId="7D45DFDA" w14:textId="77777777" w:rsidR="00BE0254" w:rsidRPr="008952EC" w:rsidRDefault="00BE0254" w:rsidP="00BE0254">
            <w:pPr>
              <w:pStyle w:val="Header"/>
              <w:tabs>
                <w:tab w:val="clear" w:pos="4320"/>
                <w:tab w:val="clear" w:pos="8640"/>
              </w:tabs>
              <w:spacing w:before="120" w:after="120"/>
              <w:jc w:val="center"/>
            </w:pPr>
          </w:p>
        </w:tc>
        <w:tc>
          <w:tcPr>
            <w:tcW w:w="1408" w:type="dxa"/>
            <w:shd w:val="clear" w:color="auto" w:fill="FFFFFF"/>
          </w:tcPr>
          <w:p w14:paraId="7CA99691" w14:textId="77777777" w:rsidR="00BE0254" w:rsidRPr="008952EC" w:rsidRDefault="00BE0254" w:rsidP="00BE0254">
            <w:pPr>
              <w:pStyle w:val="Header"/>
              <w:tabs>
                <w:tab w:val="clear" w:pos="4320"/>
                <w:tab w:val="clear" w:pos="8640"/>
              </w:tabs>
              <w:spacing w:before="120" w:after="120"/>
              <w:jc w:val="center"/>
            </w:pPr>
          </w:p>
        </w:tc>
        <w:tc>
          <w:tcPr>
            <w:tcW w:w="7053" w:type="dxa"/>
            <w:shd w:val="clear" w:color="auto" w:fill="FFFFFF"/>
          </w:tcPr>
          <w:p w14:paraId="110239EE" w14:textId="77777777" w:rsidR="00BE0254" w:rsidRPr="008952EC" w:rsidRDefault="00BE0254" w:rsidP="00BE0254">
            <w:pPr>
              <w:pStyle w:val="Header"/>
              <w:tabs>
                <w:tab w:val="clear" w:pos="4320"/>
                <w:tab w:val="clear" w:pos="8640"/>
              </w:tabs>
              <w:spacing w:before="120" w:after="120"/>
            </w:pPr>
            <w:r w:rsidRPr="008952EC">
              <w:t>Pending</w:t>
            </w:r>
          </w:p>
        </w:tc>
      </w:tr>
      <w:tr w:rsidR="00BE0254" w:rsidRPr="008952EC" w14:paraId="04565985" w14:textId="77777777" w:rsidTr="002D4A08">
        <w:trPr>
          <w:trHeight w:hRule="exact" w:val="455"/>
        </w:trPr>
        <w:tc>
          <w:tcPr>
            <w:tcW w:w="1407" w:type="dxa"/>
            <w:shd w:val="clear" w:color="auto" w:fill="FFFFFF"/>
          </w:tcPr>
          <w:p w14:paraId="314CFCE0" w14:textId="77777777" w:rsidR="00BE0254" w:rsidRPr="008952EC" w:rsidRDefault="00BE0254" w:rsidP="00BE0254">
            <w:pPr>
              <w:pStyle w:val="Header"/>
              <w:tabs>
                <w:tab w:val="clear" w:pos="4320"/>
                <w:tab w:val="clear" w:pos="8640"/>
              </w:tabs>
              <w:spacing w:before="120" w:after="120"/>
              <w:jc w:val="center"/>
            </w:pPr>
          </w:p>
        </w:tc>
        <w:tc>
          <w:tcPr>
            <w:tcW w:w="1408" w:type="dxa"/>
            <w:shd w:val="clear" w:color="auto" w:fill="FFFFFF"/>
          </w:tcPr>
          <w:p w14:paraId="718DECB9" w14:textId="77777777" w:rsidR="00BE0254" w:rsidRPr="008952EC" w:rsidRDefault="00BE0254" w:rsidP="00BE0254">
            <w:pPr>
              <w:pStyle w:val="Header"/>
              <w:tabs>
                <w:tab w:val="clear" w:pos="4320"/>
                <w:tab w:val="clear" w:pos="8640"/>
              </w:tabs>
              <w:spacing w:before="120" w:after="120"/>
              <w:jc w:val="center"/>
            </w:pPr>
          </w:p>
        </w:tc>
        <w:tc>
          <w:tcPr>
            <w:tcW w:w="7053" w:type="dxa"/>
            <w:shd w:val="clear" w:color="auto" w:fill="FFFFFF"/>
          </w:tcPr>
          <w:p w14:paraId="6CBF5CC1" w14:textId="77777777" w:rsidR="00BE0254" w:rsidRPr="008952EC" w:rsidRDefault="00BE0254" w:rsidP="00BE0254">
            <w:pPr>
              <w:pStyle w:val="Header"/>
              <w:tabs>
                <w:tab w:val="clear" w:pos="4320"/>
                <w:tab w:val="clear" w:pos="8640"/>
              </w:tabs>
              <w:spacing w:before="120" w:after="120"/>
            </w:pPr>
            <w:r w:rsidRPr="008952EC">
              <w:t>Other (please specify clinical diagnosis of these cases</w:t>
            </w:r>
            <w:r w:rsidR="009C49D5">
              <w:t xml:space="preserve"> in 6.3.2</w:t>
            </w:r>
            <w:r w:rsidRPr="008952EC">
              <w:t xml:space="preserve">) </w:t>
            </w:r>
          </w:p>
        </w:tc>
      </w:tr>
    </w:tbl>
    <w:p w14:paraId="7FB4EB1A" w14:textId="77777777" w:rsidR="009160F9" w:rsidRPr="008952EC" w:rsidRDefault="009160F9" w:rsidP="009160F9"/>
    <w:p w14:paraId="5AAC2F97" w14:textId="77777777" w:rsidR="009160F9" w:rsidRPr="008952EC" w:rsidRDefault="004E776A" w:rsidP="009160F9">
      <w:pPr>
        <w:tabs>
          <w:tab w:val="left" w:pos="540"/>
        </w:tabs>
        <w:rPr>
          <w:i/>
          <w:iCs/>
        </w:rPr>
      </w:pPr>
      <w:r w:rsidRPr="008952EC">
        <w:rPr>
          <w:b/>
          <w:bCs/>
          <w:i/>
          <w:iCs/>
        </w:rPr>
        <w:t>6.</w:t>
      </w:r>
      <w:r w:rsidR="009C49D5">
        <w:rPr>
          <w:b/>
          <w:bCs/>
          <w:i/>
          <w:iCs/>
        </w:rPr>
        <w:t>3</w:t>
      </w:r>
      <w:r w:rsidR="009160F9" w:rsidRPr="008952EC">
        <w:rPr>
          <w:i/>
          <w:iCs/>
        </w:rPr>
        <w:tab/>
      </w:r>
      <w:r w:rsidR="009160F9" w:rsidRPr="008952EC">
        <w:rPr>
          <w:b/>
          <w:bCs/>
          <w:i/>
          <w:iCs/>
        </w:rPr>
        <w:t>Summary of the final diagnosis of AFP cases discarded as non-polio</w:t>
      </w:r>
      <w:r w:rsidR="009160F9" w:rsidRPr="008952EC">
        <w:rPr>
          <w:i/>
          <w:iCs/>
        </w:rPr>
        <w:t xml:space="preserve"> </w:t>
      </w:r>
    </w:p>
    <w:p w14:paraId="1AAAAA78" w14:textId="77777777" w:rsidR="009160F9" w:rsidRPr="008952EC" w:rsidRDefault="009160F9" w:rsidP="009160F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
        <w:gridCol w:w="683"/>
        <w:gridCol w:w="1269"/>
        <w:gridCol w:w="1203"/>
        <w:gridCol w:w="830"/>
        <w:gridCol w:w="1163"/>
        <w:gridCol w:w="1163"/>
        <w:gridCol w:w="1220"/>
      </w:tblGrid>
      <w:tr w:rsidR="009C49D5" w:rsidRPr="008952EC" w14:paraId="1927EF35" w14:textId="77777777" w:rsidTr="005224D5">
        <w:tc>
          <w:tcPr>
            <w:tcW w:w="851" w:type="pct"/>
            <w:tcBorders>
              <w:top w:val="single" w:sz="12" w:space="0" w:color="auto"/>
              <w:bottom w:val="single" w:sz="4" w:space="0" w:color="auto"/>
            </w:tcBorders>
            <w:vAlign w:val="center"/>
          </w:tcPr>
          <w:p w14:paraId="205A85AD" w14:textId="77777777" w:rsidR="009C49D5" w:rsidRPr="008952EC" w:rsidRDefault="009C49D5" w:rsidP="009160F9">
            <w:pPr>
              <w:tabs>
                <w:tab w:val="center" w:pos="4320"/>
                <w:tab w:val="right" w:pos="8640"/>
              </w:tabs>
              <w:jc w:val="center"/>
              <w:rPr>
                <w:szCs w:val="24"/>
              </w:rPr>
            </w:pPr>
          </w:p>
          <w:p w14:paraId="4BC70DA5" w14:textId="77777777" w:rsidR="009C49D5" w:rsidRPr="008952EC" w:rsidRDefault="009C49D5" w:rsidP="009160F9">
            <w:pPr>
              <w:tabs>
                <w:tab w:val="center" w:pos="4320"/>
                <w:tab w:val="right" w:pos="8640"/>
              </w:tabs>
              <w:jc w:val="center"/>
              <w:rPr>
                <w:szCs w:val="24"/>
              </w:rPr>
            </w:pPr>
            <w:r w:rsidRPr="008952EC">
              <w:rPr>
                <w:szCs w:val="24"/>
              </w:rPr>
              <w:t>Data by</w:t>
            </w:r>
          </w:p>
        </w:tc>
        <w:tc>
          <w:tcPr>
            <w:tcW w:w="386" w:type="pct"/>
            <w:tcBorders>
              <w:top w:val="single" w:sz="12" w:space="0" w:color="auto"/>
              <w:bottom w:val="single" w:sz="4" w:space="0" w:color="auto"/>
            </w:tcBorders>
            <w:vAlign w:val="center"/>
          </w:tcPr>
          <w:p w14:paraId="2E635DF1" w14:textId="77777777" w:rsidR="009C49D5" w:rsidRPr="008952EC" w:rsidRDefault="009C49D5" w:rsidP="009160F9">
            <w:pPr>
              <w:tabs>
                <w:tab w:val="center" w:pos="4320"/>
                <w:tab w:val="right" w:pos="8640"/>
              </w:tabs>
              <w:jc w:val="center"/>
              <w:rPr>
                <w:szCs w:val="24"/>
              </w:rPr>
            </w:pPr>
          </w:p>
          <w:p w14:paraId="3517A8B7" w14:textId="77777777" w:rsidR="009C49D5" w:rsidRPr="008952EC" w:rsidRDefault="009C49D5" w:rsidP="009160F9">
            <w:pPr>
              <w:tabs>
                <w:tab w:val="center" w:pos="4320"/>
                <w:tab w:val="right" w:pos="8640"/>
              </w:tabs>
              <w:jc w:val="center"/>
              <w:rPr>
                <w:szCs w:val="24"/>
              </w:rPr>
            </w:pPr>
            <w:r w:rsidRPr="008952EC">
              <w:rPr>
                <w:szCs w:val="24"/>
              </w:rPr>
              <w:t>GBS</w:t>
            </w:r>
          </w:p>
        </w:tc>
        <w:tc>
          <w:tcPr>
            <w:tcW w:w="644" w:type="pct"/>
            <w:tcBorders>
              <w:top w:val="single" w:sz="12" w:space="0" w:color="auto"/>
              <w:bottom w:val="single" w:sz="4" w:space="0" w:color="auto"/>
            </w:tcBorders>
            <w:vAlign w:val="center"/>
          </w:tcPr>
          <w:p w14:paraId="67B036DD" w14:textId="77777777" w:rsidR="009C49D5" w:rsidRPr="008952EC" w:rsidRDefault="009C49D5" w:rsidP="009160F9">
            <w:pPr>
              <w:tabs>
                <w:tab w:val="center" w:pos="4320"/>
                <w:tab w:val="right" w:pos="8640"/>
              </w:tabs>
              <w:jc w:val="center"/>
              <w:rPr>
                <w:szCs w:val="24"/>
              </w:rPr>
            </w:pPr>
          </w:p>
          <w:p w14:paraId="6E35B9F0" w14:textId="77777777" w:rsidR="009C49D5" w:rsidRPr="008952EC" w:rsidRDefault="009C49D5" w:rsidP="009160F9">
            <w:pPr>
              <w:tabs>
                <w:tab w:val="center" w:pos="4320"/>
                <w:tab w:val="right" w:pos="8640"/>
              </w:tabs>
              <w:jc w:val="center"/>
              <w:rPr>
                <w:szCs w:val="24"/>
              </w:rPr>
            </w:pPr>
            <w:r w:rsidRPr="008952EC">
              <w:rPr>
                <w:szCs w:val="24"/>
              </w:rPr>
              <w:t>Transverse Myelitis</w:t>
            </w:r>
          </w:p>
        </w:tc>
        <w:tc>
          <w:tcPr>
            <w:tcW w:w="633" w:type="pct"/>
            <w:tcBorders>
              <w:top w:val="single" w:sz="12" w:space="0" w:color="auto"/>
              <w:bottom w:val="single" w:sz="4" w:space="0" w:color="auto"/>
            </w:tcBorders>
            <w:vAlign w:val="center"/>
          </w:tcPr>
          <w:p w14:paraId="1E2B1D7B" w14:textId="77777777" w:rsidR="009C49D5" w:rsidRPr="008952EC" w:rsidRDefault="009C49D5" w:rsidP="009160F9">
            <w:pPr>
              <w:tabs>
                <w:tab w:val="center" w:pos="4320"/>
                <w:tab w:val="right" w:pos="8640"/>
              </w:tabs>
              <w:jc w:val="center"/>
              <w:rPr>
                <w:szCs w:val="24"/>
              </w:rPr>
            </w:pPr>
          </w:p>
          <w:p w14:paraId="7716C3BC" w14:textId="77777777" w:rsidR="009C49D5" w:rsidRPr="008952EC" w:rsidRDefault="009C49D5" w:rsidP="009160F9">
            <w:pPr>
              <w:tabs>
                <w:tab w:val="center" w:pos="4320"/>
                <w:tab w:val="right" w:pos="8640"/>
              </w:tabs>
              <w:jc w:val="center"/>
              <w:rPr>
                <w:szCs w:val="24"/>
              </w:rPr>
            </w:pPr>
            <w:r w:rsidRPr="008952EC">
              <w:rPr>
                <w:szCs w:val="24"/>
              </w:rPr>
              <w:t>Traumatic neuritis</w:t>
            </w:r>
          </w:p>
        </w:tc>
        <w:tc>
          <w:tcPr>
            <w:tcW w:w="497" w:type="pct"/>
            <w:tcBorders>
              <w:top w:val="single" w:sz="12" w:space="0" w:color="auto"/>
              <w:bottom w:val="single" w:sz="4" w:space="0" w:color="auto"/>
            </w:tcBorders>
            <w:vAlign w:val="center"/>
          </w:tcPr>
          <w:p w14:paraId="3F5FEB26" w14:textId="77777777" w:rsidR="009C49D5" w:rsidRPr="008952EC" w:rsidRDefault="009C49D5" w:rsidP="009160F9">
            <w:pPr>
              <w:tabs>
                <w:tab w:val="center" w:pos="4320"/>
                <w:tab w:val="right" w:pos="8640"/>
              </w:tabs>
              <w:jc w:val="center"/>
              <w:rPr>
                <w:szCs w:val="24"/>
              </w:rPr>
            </w:pPr>
          </w:p>
          <w:p w14:paraId="5DCCE15A" w14:textId="77777777" w:rsidR="009C49D5" w:rsidRPr="008952EC" w:rsidRDefault="009C49D5" w:rsidP="009160F9">
            <w:pPr>
              <w:tabs>
                <w:tab w:val="center" w:pos="4320"/>
                <w:tab w:val="right" w:pos="8640"/>
              </w:tabs>
              <w:jc w:val="center"/>
              <w:rPr>
                <w:szCs w:val="24"/>
              </w:rPr>
            </w:pPr>
            <w:r w:rsidRPr="008952EC">
              <w:rPr>
                <w:szCs w:val="24"/>
              </w:rPr>
              <w:t>VAPP</w:t>
            </w:r>
          </w:p>
        </w:tc>
        <w:tc>
          <w:tcPr>
            <w:tcW w:w="678" w:type="pct"/>
            <w:tcBorders>
              <w:top w:val="single" w:sz="12" w:space="0" w:color="auto"/>
              <w:bottom w:val="single" w:sz="4" w:space="0" w:color="auto"/>
            </w:tcBorders>
            <w:vAlign w:val="center"/>
          </w:tcPr>
          <w:p w14:paraId="17EE1DA7" w14:textId="77777777" w:rsidR="009C49D5" w:rsidRPr="008952EC" w:rsidRDefault="009C49D5" w:rsidP="009160F9">
            <w:pPr>
              <w:tabs>
                <w:tab w:val="center" w:pos="4320"/>
                <w:tab w:val="right" w:pos="8640"/>
              </w:tabs>
              <w:jc w:val="center"/>
              <w:rPr>
                <w:szCs w:val="24"/>
              </w:rPr>
            </w:pPr>
            <w:r w:rsidRPr="008952EC">
              <w:rPr>
                <w:szCs w:val="24"/>
              </w:rPr>
              <w:t>Other diagnoses (please specify and attach list</w:t>
            </w:r>
            <w:r>
              <w:rPr>
                <w:szCs w:val="24"/>
              </w:rPr>
              <w:t xml:space="preserve"> in 6.3.2</w:t>
            </w:r>
            <w:r w:rsidRPr="008952EC">
              <w:rPr>
                <w:szCs w:val="24"/>
              </w:rPr>
              <w:t>)</w:t>
            </w:r>
          </w:p>
        </w:tc>
        <w:tc>
          <w:tcPr>
            <w:tcW w:w="588" w:type="pct"/>
            <w:tcBorders>
              <w:top w:val="single" w:sz="12" w:space="0" w:color="auto"/>
              <w:bottom w:val="single" w:sz="4" w:space="0" w:color="auto"/>
            </w:tcBorders>
            <w:vAlign w:val="center"/>
          </w:tcPr>
          <w:p w14:paraId="24F44EFC" w14:textId="77777777" w:rsidR="009C49D5" w:rsidRPr="008952EC" w:rsidRDefault="009C49D5" w:rsidP="009160F9">
            <w:pPr>
              <w:tabs>
                <w:tab w:val="center" w:pos="4320"/>
                <w:tab w:val="right" w:pos="8640"/>
              </w:tabs>
              <w:jc w:val="center"/>
              <w:rPr>
                <w:szCs w:val="24"/>
              </w:rPr>
            </w:pPr>
          </w:p>
          <w:p w14:paraId="4B86DFAE" w14:textId="77777777" w:rsidR="009C49D5" w:rsidRPr="008952EC" w:rsidRDefault="009C49D5" w:rsidP="009160F9">
            <w:pPr>
              <w:tabs>
                <w:tab w:val="center" w:pos="4320"/>
                <w:tab w:val="right" w:pos="8640"/>
              </w:tabs>
              <w:jc w:val="center"/>
              <w:rPr>
                <w:szCs w:val="24"/>
              </w:rPr>
            </w:pPr>
            <w:r w:rsidRPr="008952EC">
              <w:rPr>
                <w:szCs w:val="24"/>
              </w:rPr>
              <w:t>Unknown</w:t>
            </w:r>
          </w:p>
        </w:tc>
        <w:tc>
          <w:tcPr>
            <w:tcW w:w="723" w:type="pct"/>
            <w:tcBorders>
              <w:top w:val="single" w:sz="12" w:space="0" w:color="auto"/>
              <w:bottom w:val="single" w:sz="4" w:space="0" w:color="auto"/>
              <w:right w:val="single" w:sz="12" w:space="0" w:color="auto"/>
            </w:tcBorders>
            <w:vAlign w:val="center"/>
          </w:tcPr>
          <w:p w14:paraId="103FF0A7" w14:textId="77777777" w:rsidR="009C49D5" w:rsidRPr="008952EC" w:rsidRDefault="009C49D5" w:rsidP="009160F9">
            <w:pPr>
              <w:tabs>
                <w:tab w:val="center" w:pos="4320"/>
                <w:tab w:val="right" w:pos="8640"/>
              </w:tabs>
              <w:jc w:val="center"/>
              <w:rPr>
                <w:szCs w:val="24"/>
              </w:rPr>
            </w:pPr>
          </w:p>
          <w:p w14:paraId="7FFFF35B" w14:textId="77777777" w:rsidR="009C49D5" w:rsidRPr="008952EC" w:rsidRDefault="009C49D5" w:rsidP="007F530B">
            <w:pPr>
              <w:tabs>
                <w:tab w:val="center" w:pos="4320"/>
                <w:tab w:val="right" w:pos="8640"/>
              </w:tabs>
              <w:jc w:val="center"/>
              <w:rPr>
                <w:szCs w:val="24"/>
              </w:rPr>
            </w:pPr>
            <w:r w:rsidRPr="008952EC">
              <w:rPr>
                <w:szCs w:val="24"/>
              </w:rPr>
              <w:t>Total AFP Cases discarded (non-polio)</w:t>
            </w:r>
          </w:p>
        </w:tc>
      </w:tr>
      <w:tr w:rsidR="009C49D5" w:rsidRPr="008952EC" w14:paraId="4D4677F0" w14:textId="77777777" w:rsidTr="005224D5">
        <w:tc>
          <w:tcPr>
            <w:tcW w:w="851" w:type="pct"/>
            <w:tcBorders>
              <w:top w:val="single" w:sz="4" w:space="0" w:color="auto"/>
            </w:tcBorders>
          </w:tcPr>
          <w:p w14:paraId="2C10958D" w14:textId="77777777" w:rsidR="009C49D5" w:rsidRPr="008952EC" w:rsidRDefault="009C49D5" w:rsidP="009160F9">
            <w:pPr>
              <w:tabs>
                <w:tab w:val="center" w:pos="4320"/>
                <w:tab w:val="right" w:pos="8640"/>
              </w:tabs>
              <w:rPr>
                <w:szCs w:val="24"/>
              </w:rPr>
            </w:pPr>
            <w:r w:rsidRPr="008952EC">
              <w:rPr>
                <w:szCs w:val="24"/>
              </w:rPr>
              <w:t>Number</w:t>
            </w:r>
          </w:p>
          <w:p w14:paraId="13461F23" w14:textId="77777777" w:rsidR="009C49D5" w:rsidRPr="008952EC" w:rsidRDefault="009C49D5" w:rsidP="009160F9">
            <w:pPr>
              <w:tabs>
                <w:tab w:val="center" w:pos="4320"/>
                <w:tab w:val="right" w:pos="8640"/>
              </w:tabs>
              <w:rPr>
                <w:szCs w:val="24"/>
              </w:rPr>
            </w:pPr>
          </w:p>
        </w:tc>
        <w:tc>
          <w:tcPr>
            <w:tcW w:w="386" w:type="pct"/>
            <w:tcBorders>
              <w:top w:val="single" w:sz="4" w:space="0" w:color="auto"/>
            </w:tcBorders>
          </w:tcPr>
          <w:p w14:paraId="04253E30" w14:textId="77777777" w:rsidR="009C49D5" w:rsidRPr="008952EC" w:rsidRDefault="009C49D5" w:rsidP="009160F9">
            <w:pPr>
              <w:tabs>
                <w:tab w:val="center" w:pos="4320"/>
                <w:tab w:val="right" w:pos="8640"/>
              </w:tabs>
              <w:rPr>
                <w:szCs w:val="24"/>
              </w:rPr>
            </w:pPr>
          </w:p>
        </w:tc>
        <w:tc>
          <w:tcPr>
            <w:tcW w:w="644" w:type="pct"/>
            <w:tcBorders>
              <w:top w:val="single" w:sz="4" w:space="0" w:color="auto"/>
            </w:tcBorders>
          </w:tcPr>
          <w:p w14:paraId="23CF5AF5" w14:textId="77777777" w:rsidR="009C49D5" w:rsidRPr="008952EC" w:rsidRDefault="009C49D5" w:rsidP="009160F9">
            <w:pPr>
              <w:tabs>
                <w:tab w:val="center" w:pos="4320"/>
                <w:tab w:val="right" w:pos="8640"/>
              </w:tabs>
              <w:rPr>
                <w:szCs w:val="24"/>
              </w:rPr>
            </w:pPr>
          </w:p>
        </w:tc>
        <w:tc>
          <w:tcPr>
            <w:tcW w:w="633" w:type="pct"/>
            <w:tcBorders>
              <w:top w:val="single" w:sz="4" w:space="0" w:color="auto"/>
            </w:tcBorders>
          </w:tcPr>
          <w:p w14:paraId="64E12039" w14:textId="77777777" w:rsidR="009C49D5" w:rsidRPr="008952EC" w:rsidRDefault="009C49D5" w:rsidP="009160F9">
            <w:pPr>
              <w:tabs>
                <w:tab w:val="center" w:pos="4320"/>
                <w:tab w:val="right" w:pos="8640"/>
              </w:tabs>
              <w:rPr>
                <w:szCs w:val="24"/>
              </w:rPr>
            </w:pPr>
          </w:p>
        </w:tc>
        <w:tc>
          <w:tcPr>
            <w:tcW w:w="497" w:type="pct"/>
            <w:tcBorders>
              <w:top w:val="single" w:sz="4" w:space="0" w:color="auto"/>
            </w:tcBorders>
          </w:tcPr>
          <w:p w14:paraId="2B9E25E4" w14:textId="77777777" w:rsidR="009C49D5" w:rsidRPr="008952EC" w:rsidRDefault="009C49D5" w:rsidP="009160F9">
            <w:pPr>
              <w:tabs>
                <w:tab w:val="center" w:pos="4320"/>
                <w:tab w:val="right" w:pos="8640"/>
              </w:tabs>
              <w:rPr>
                <w:szCs w:val="24"/>
              </w:rPr>
            </w:pPr>
          </w:p>
        </w:tc>
        <w:tc>
          <w:tcPr>
            <w:tcW w:w="678" w:type="pct"/>
            <w:tcBorders>
              <w:top w:val="single" w:sz="4" w:space="0" w:color="auto"/>
            </w:tcBorders>
          </w:tcPr>
          <w:p w14:paraId="6D2066FB" w14:textId="77777777" w:rsidR="009C49D5" w:rsidRPr="008952EC" w:rsidRDefault="009C49D5" w:rsidP="009160F9">
            <w:pPr>
              <w:tabs>
                <w:tab w:val="center" w:pos="4320"/>
                <w:tab w:val="right" w:pos="8640"/>
              </w:tabs>
              <w:rPr>
                <w:szCs w:val="24"/>
              </w:rPr>
            </w:pPr>
          </w:p>
        </w:tc>
        <w:tc>
          <w:tcPr>
            <w:tcW w:w="588" w:type="pct"/>
            <w:tcBorders>
              <w:top w:val="single" w:sz="4" w:space="0" w:color="auto"/>
            </w:tcBorders>
          </w:tcPr>
          <w:p w14:paraId="0F1B8C25" w14:textId="77777777" w:rsidR="009C49D5" w:rsidRPr="008952EC" w:rsidRDefault="009C49D5" w:rsidP="009160F9">
            <w:pPr>
              <w:tabs>
                <w:tab w:val="center" w:pos="4320"/>
                <w:tab w:val="right" w:pos="8640"/>
              </w:tabs>
              <w:rPr>
                <w:szCs w:val="24"/>
              </w:rPr>
            </w:pPr>
          </w:p>
        </w:tc>
        <w:tc>
          <w:tcPr>
            <w:tcW w:w="723" w:type="pct"/>
            <w:tcBorders>
              <w:top w:val="single" w:sz="4" w:space="0" w:color="auto"/>
              <w:right w:val="single" w:sz="12" w:space="0" w:color="auto"/>
            </w:tcBorders>
          </w:tcPr>
          <w:p w14:paraId="2EDC1CB8" w14:textId="77777777" w:rsidR="009C49D5" w:rsidRPr="008952EC" w:rsidRDefault="009C49D5" w:rsidP="009160F9">
            <w:pPr>
              <w:tabs>
                <w:tab w:val="center" w:pos="4320"/>
                <w:tab w:val="right" w:pos="8640"/>
              </w:tabs>
              <w:rPr>
                <w:szCs w:val="24"/>
              </w:rPr>
            </w:pPr>
          </w:p>
        </w:tc>
      </w:tr>
      <w:tr w:rsidR="009C49D5" w:rsidRPr="008952EC" w14:paraId="35116D1C" w14:textId="77777777" w:rsidTr="005224D5">
        <w:trPr>
          <w:trHeight w:val="422"/>
        </w:trPr>
        <w:tc>
          <w:tcPr>
            <w:tcW w:w="851" w:type="pct"/>
            <w:tcBorders>
              <w:bottom w:val="single" w:sz="12" w:space="0" w:color="auto"/>
            </w:tcBorders>
          </w:tcPr>
          <w:p w14:paraId="23741BC3" w14:textId="77777777" w:rsidR="009C49D5" w:rsidRPr="008952EC" w:rsidRDefault="009C49D5" w:rsidP="007F530B">
            <w:pPr>
              <w:tabs>
                <w:tab w:val="center" w:pos="4320"/>
                <w:tab w:val="right" w:pos="8640"/>
              </w:tabs>
              <w:rPr>
                <w:szCs w:val="24"/>
              </w:rPr>
            </w:pPr>
            <w:r w:rsidRPr="008952EC">
              <w:rPr>
                <w:szCs w:val="24"/>
              </w:rPr>
              <w:t xml:space="preserve">Percentage </w:t>
            </w:r>
          </w:p>
        </w:tc>
        <w:tc>
          <w:tcPr>
            <w:tcW w:w="386" w:type="pct"/>
            <w:tcBorders>
              <w:bottom w:val="single" w:sz="12" w:space="0" w:color="auto"/>
            </w:tcBorders>
          </w:tcPr>
          <w:p w14:paraId="3859DF0F" w14:textId="77777777" w:rsidR="009C49D5" w:rsidRPr="008952EC" w:rsidRDefault="009C49D5" w:rsidP="009160F9">
            <w:pPr>
              <w:tabs>
                <w:tab w:val="center" w:pos="4320"/>
                <w:tab w:val="right" w:pos="8640"/>
              </w:tabs>
              <w:rPr>
                <w:szCs w:val="24"/>
              </w:rPr>
            </w:pPr>
          </w:p>
        </w:tc>
        <w:tc>
          <w:tcPr>
            <w:tcW w:w="644" w:type="pct"/>
            <w:tcBorders>
              <w:bottom w:val="single" w:sz="12" w:space="0" w:color="auto"/>
            </w:tcBorders>
          </w:tcPr>
          <w:p w14:paraId="6ACF0668" w14:textId="77777777" w:rsidR="009C49D5" w:rsidRPr="008952EC" w:rsidRDefault="009C49D5" w:rsidP="009160F9">
            <w:pPr>
              <w:tabs>
                <w:tab w:val="center" w:pos="4320"/>
                <w:tab w:val="right" w:pos="8640"/>
              </w:tabs>
              <w:rPr>
                <w:szCs w:val="24"/>
              </w:rPr>
            </w:pPr>
          </w:p>
        </w:tc>
        <w:tc>
          <w:tcPr>
            <w:tcW w:w="633" w:type="pct"/>
            <w:tcBorders>
              <w:bottom w:val="single" w:sz="12" w:space="0" w:color="auto"/>
            </w:tcBorders>
          </w:tcPr>
          <w:p w14:paraId="2335BA52" w14:textId="77777777" w:rsidR="009C49D5" w:rsidRPr="008952EC" w:rsidRDefault="009C49D5" w:rsidP="009160F9">
            <w:pPr>
              <w:tabs>
                <w:tab w:val="center" w:pos="4320"/>
                <w:tab w:val="right" w:pos="8640"/>
              </w:tabs>
              <w:rPr>
                <w:szCs w:val="24"/>
              </w:rPr>
            </w:pPr>
          </w:p>
        </w:tc>
        <w:tc>
          <w:tcPr>
            <w:tcW w:w="497" w:type="pct"/>
            <w:tcBorders>
              <w:bottom w:val="single" w:sz="12" w:space="0" w:color="auto"/>
            </w:tcBorders>
          </w:tcPr>
          <w:p w14:paraId="5F399D0D" w14:textId="77777777" w:rsidR="009C49D5" w:rsidRPr="008952EC" w:rsidRDefault="009C49D5" w:rsidP="009160F9">
            <w:pPr>
              <w:tabs>
                <w:tab w:val="center" w:pos="4320"/>
                <w:tab w:val="right" w:pos="8640"/>
              </w:tabs>
              <w:rPr>
                <w:szCs w:val="24"/>
              </w:rPr>
            </w:pPr>
          </w:p>
        </w:tc>
        <w:tc>
          <w:tcPr>
            <w:tcW w:w="678" w:type="pct"/>
            <w:tcBorders>
              <w:bottom w:val="single" w:sz="12" w:space="0" w:color="auto"/>
            </w:tcBorders>
          </w:tcPr>
          <w:p w14:paraId="404ADD94" w14:textId="77777777" w:rsidR="009C49D5" w:rsidRPr="008952EC" w:rsidRDefault="009C49D5" w:rsidP="009160F9">
            <w:pPr>
              <w:tabs>
                <w:tab w:val="center" w:pos="4320"/>
                <w:tab w:val="right" w:pos="8640"/>
              </w:tabs>
              <w:rPr>
                <w:szCs w:val="24"/>
              </w:rPr>
            </w:pPr>
          </w:p>
        </w:tc>
        <w:tc>
          <w:tcPr>
            <w:tcW w:w="588" w:type="pct"/>
            <w:tcBorders>
              <w:bottom w:val="single" w:sz="12" w:space="0" w:color="auto"/>
            </w:tcBorders>
          </w:tcPr>
          <w:p w14:paraId="13235926" w14:textId="77777777" w:rsidR="009C49D5" w:rsidRPr="008952EC" w:rsidRDefault="009C49D5" w:rsidP="009160F9">
            <w:pPr>
              <w:tabs>
                <w:tab w:val="center" w:pos="4320"/>
                <w:tab w:val="right" w:pos="8640"/>
              </w:tabs>
              <w:rPr>
                <w:szCs w:val="24"/>
              </w:rPr>
            </w:pPr>
          </w:p>
        </w:tc>
        <w:tc>
          <w:tcPr>
            <w:tcW w:w="723" w:type="pct"/>
            <w:tcBorders>
              <w:bottom w:val="single" w:sz="12" w:space="0" w:color="auto"/>
              <w:right w:val="single" w:sz="12" w:space="0" w:color="auto"/>
            </w:tcBorders>
          </w:tcPr>
          <w:p w14:paraId="4E1FCD3D" w14:textId="77777777" w:rsidR="009C49D5" w:rsidRPr="008952EC" w:rsidRDefault="009C49D5" w:rsidP="009160F9">
            <w:pPr>
              <w:tabs>
                <w:tab w:val="center" w:pos="4320"/>
                <w:tab w:val="right" w:pos="8640"/>
              </w:tabs>
              <w:rPr>
                <w:szCs w:val="24"/>
              </w:rPr>
            </w:pPr>
          </w:p>
        </w:tc>
      </w:tr>
    </w:tbl>
    <w:p w14:paraId="78939DBD" w14:textId="77777777" w:rsidR="009160F9" w:rsidRPr="008952EC" w:rsidRDefault="009160F9" w:rsidP="009160F9"/>
    <w:p w14:paraId="5217624E" w14:textId="77777777" w:rsidR="009160F9" w:rsidRPr="00401ADF" w:rsidRDefault="004E776A" w:rsidP="00C36E51">
      <w:pPr>
        <w:rPr>
          <w:b/>
          <w:bCs/>
          <w:u w:val="single"/>
        </w:rPr>
      </w:pPr>
      <w:r w:rsidRPr="00401ADF">
        <w:rPr>
          <w:b/>
          <w:bCs/>
        </w:rPr>
        <w:t>6.</w:t>
      </w:r>
      <w:r w:rsidR="009C49D5" w:rsidRPr="00401ADF">
        <w:rPr>
          <w:b/>
          <w:bCs/>
        </w:rPr>
        <w:t>3.1</w:t>
      </w:r>
      <w:r w:rsidR="009160F9" w:rsidRPr="00401ADF">
        <w:rPr>
          <w:b/>
          <w:bCs/>
        </w:rPr>
        <w:t xml:space="preserve"> GBS rate per 100,000 </w:t>
      </w:r>
      <w:r w:rsidR="00CE4306" w:rsidRPr="00401ADF">
        <w:rPr>
          <w:b/>
          <w:bCs/>
        </w:rPr>
        <w:t xml:space="preserve">populations aged less than </w:t>
      </w:r>
      <w:r w:rsidR="009160F9" w:rsidRPr="00401ADF">
        <w:rPr>
          <w:b/>
          <w:bCs/>
        </w:rPr>
        <w:t xml:space="preserve">15 years = </w:t>
      </w:r>
      <w:r w:rsidR="009160F9" w:rsidRPr="00401ADF">
        <w:rPr>
          <w:b/>
          <w:bCs/>
          <w:u w:val="single"/>
        </w:rPr>
        <w:tab/>
      </w:r>
      <w:r w:rsidR="009160F9" w:rsidRPr="00401ADF">
        <w:rPr>
          <w:b/>
          <w:bCs/>
          <w:u w:val="single"/>
        </w:rPr>
        <w:tab/>
      </w:r>
      <w:r w:rsidR="009160F9" w:rsidRPr="00401ADF">
        <w:rPr>
          <w:b/>
          <w:bCs/>
          <w:u w:val="single"/>
        </w:rPr>
        <w:tab/>
      </w:r>
      <w:r w:rsidR="009160F9" w:rsidRPr="00401ADF">
        <w:rPr>
          <w:b/>
          <w:bCs/>
          <w:u w:val="single"/>
        </w:rPr>
        <w:tab/>
      </w:r>
    </w:p>
    <w:p w14:paraId="662333E8" w14:textId="77777777" w:rsidR="009160F9" w:rsidRPr="008952EC" w:rsidRDefault="009160F9" w:rsidP="009160F9"/>
    <w:p w14:paraId="6F8B48DC" w14:textId="77777777" w:rsidR="009160F9" w:rsidRPr="00401ADF" w:rsidRDefault="004E776A" w:rsidP="00C36E51">
      <w:pPr>
        <w:rPr>
          <w:b/>
          <w:bCs/>
        </w:rPr>
      </w:pPr>
      <w:r w:rsidRPr="00401ADF">
        <w:rPr>
          <w:b/>
          <w:bCs/>
        </w:rPr>
        <w:t>6.</w:t>
      </w:r>
      <w:r w:rsidR="009C49D5" w:rsidRPr="00401ADF">
        <w:rPr>
          <w:b/>
          <w:bCs/>
        </w:rPr>
        <w:t xml:space="preserve">3.2. </w:t>
      </w:r>
      <w:r w:rsidR="009160F9" w:rsidRPr="00401ADF">
        <w:rPr>
          <w:b/>
          <w:bCs/>
        </w:rPr>
        <w:t>Final diagnosis of those classified as “Others”</w:t>
      </w:r>
      <w:r w:rsidR="005528D8" w:rsidRPr="00401ADF">
        <w:rPr>
          <w:b/>
          <w:bCs/>
        </w:rPr>
        <w:t>. Please add additional rows</w:t>
      </w:r>
      <w:r w:rsidR="00054F34" w:rsidRPr="00401ADF">
        <w:rPr>
          <w:b/>
          <w:bCs/>
        </w:rPr>
        <w:t>, if needed</w:t>
      </w:r>
      <w:r w:rsidR="009160F9" w:rsidRPr="00401ADF">
        <w:rPr>
          <w:b/>
          <w:bCs/>
        </w:rPr>
        <w:t>:</w:t>
      </w:r>
    </w:p>
    <w:p w14:paraId="4D770A3F" w14:textId="77777777" w:rsidR="009160F9" w:rsidRPr="008952EC" w:rsidRDefault="009160F9" w:rsidP="009160F9"/>
    <w:tbl>
      <w:tblPr>
        <w:tblW w:w="649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4518"/>
        <w:gridCol w:w="1980"/>
      </w:tblGrid>
      <w:tr w:rsidR="009160F9" w:rsidRPr="008952EC" w14:paraId="1034CB10" w14:textId="77777777" w:rsidTr="009160F9">
        <w:tc>
          <w:tcPr>
            <w:tcW w:w="4518" w:type="dxa"/>
          </w:tcPr>
          <w:p w14:paraId="6AD0E322" w14:textId="77777777" w:rsidR="009160F9" w:rsidRPr="008952EC" w:rsidRDefault="009160F9" w:rsidP="009160F9">
            <w:r w:rsidRPr="008952EC">
              <w:t>Diagnosis</w:t>
            </w:r>
          </w:p>
        </w:tc>
        <w:tc>
          <w:tcPr>
            <w:tcW w:w="1980" w:type="dxa"/>
          </w:tcPr>
          <w:p w14:paraId="6AA67DCB" w14:textId="77777777" w:rsidR="009160F9" w:rsidRPr="008952EC" w:rsidRDefault="009160F9" w:rsidP="009160F9">
            <w:r w:rsidRPr="008952EC">
              <w:t>Number of cases</w:t>
            </w:r>
          </w:p>
        </w:tc>
      </w:tr>
      <w:tr w:rsidR="009160F9" w:rsidRPr="008952EC" w14:paraId="2282E195" w14:textId="77777777" w:rsidTr="009160F9">
        <w:tc>
          <w:tcPr>
            <w:tcW w:w="4518" w:type="dxa"/>
          </w:tcPr>
          <w:p w14:paraId="545ED105" w14:textId="77777777" w:rsidR="009160F9" w:rsidRPr="008952EC" w:rsidRDefault="009160F9" w:rsidP="009160F9"/>
        </w:tc>
        <w:tc>
          <w:tcPr>
            <w:tcW w:w="1980" w:type="dxa"/>
          </w:tcPr>
          <w:p w14:paraId="54858D19" w14:textId="77777777" w:rsidR="009160F9" w:rsidRPr="008952EC" w:rsidRDefault="009160F9" w:rsidP="009160F9"/>
        </w:tc>
      </w:tr>
      <w:tr w:rsidR="009160F9" w:rsidRPr="008952EC" w14:paraId="7D8D2F96" w14:textId="77777777" w:rsidTr="009160F9">
        <w:tc>
          <w:tcPr>
            <w:tcW w:w="4518" w:type="dxa"/>
          </w:tcPr>
          <w:p w14:paraId="1214E161" w14:textId="77777777" w:rsidR="009160F9" w:rsidRPr="008952EC" w:rsidRDefault="009160F9" w:rsidP="009160F9"/>
        </w:tc>
        <w:tc>
          <w:tcPr>
            <w:tcW w:w="1980" w:type="dxa"/>
          </w:tcPr>
          <w:p w14:paraId="46170E52" w14:textId="77777777" w:rsidR="009160F9" w:rsidRPr="008952EC" w:rsidRDefault="009160F9" w:rsidP="009160F9"/>
        </w:tc>
      </w:tr>
      <w:tr w:rsidR="009160F9" w:rsidRPr="008952EC" w14:paraId="70B62892" w14:textId="77777777" w:rsidTr="009160F9">
        <w:tc>
          <w:tcPr>
            <w:tcW w:w="4518" w:type="dxa"/>
          </w:tcPr>
          <w:p w14:paraId="2C67787E" w14:textId="77777777" w:rsidR="009160F9" w:rsidRPr="00344E96" w:rsidRDefault="005F39B6" w:rsidP="009160F9">
            <w:pPr>
              <w:rPr>
                <w:b/>
                <w:bCs/>
              </w:rPr>
            </w:pPr>
            <w:r w:rsidRPr="00344E96">
              <w:rPr>
                <w:b/>
                <w:bCs/>
              </w:rPr>
              <w:t>Total</w:t>
            </w:r>
          </w:p>
        </w:tc>
        <w:tc>
          <w:tcPr>
            <w:tcW w:w="1980" w:type="dxa"/>
          </w:tcPr>
          <w:p w14:paraId="18863BF0" w14:textId="77777777" w:rsidR="009160F9" w:rsidRPr="00344E96" w:rsidRDefault="009160F9" w:rsidP="009160F9">
            <w:pPr>
              <w:rPr>
                <w:b/>
                <w:bCs/>
              </w:rPr>
            </w:pPr>
          </w:p>
        </w:tc>
      </w:tr>
    </w:tbl>
    <w:p w14:paraId="173F66B2" w14:textId="77777777" w:rsidR="009160F9" w:rsidRPr="008952EC" w:rsidRDefault="009160F9" w:rsidP="009160F9"/>
    <w:p w14:paraId="765385AA" w14:textId="77777777" w:rsidR="009160F9" w:rsidRPr="008952EC" w:rsidRDefault="002906EB" w:rsidP="00444AAE">
      <w:pPr>
        <w:rPr>
          <w:b/>
          <w:bCs/>
          <w:i/>
          <w:iCs/>
        </w:rPr>
      </w:pPr>
      <w:r w:rsidRPr="008952EC">
        <w:rPr>
          <w:b/>
          <w:bCs/>
          <w:i/>
          <w:iCs/>
        </w:rPr>
        <w:t>6.</w:t>
      </w:r>
      <w:r w:rsidR="009C49D5">
        <w:rPr>
          <w:b/>
          <w:bCs/>
          <w:i/>
          <w:iCs/>
        </w:rPr>
        <w:t>4</w:t>
      </w:r>
      <w:r w:rsidR="009160F9" w:rsidRPr="008952EC">
        <w:rPr>
          <w:i/>
          <w:iCs/>
        </w:rPr>
        <w:tab/>
      </w:r>
      <w:r w:rsidR="009160F9" w:rsidRPr="008952EC">
        <w:rPr>
          <w:b/>
          <w:bCs/>
          <w:i/>
          <w:iCs/>
        </w:rPr>
        <w:t>Summary of AFP Case Classification by the National Expert Group</w:t>
      </w:r>
    </w:p>
    <w:p w14:paraId="7D3BC423" w14:textId="77777777" w:rsidR="009160F9" w:rsidRPr="008952EC" w:rsidRDefault="009160F9" w:rsidP="009160F9"/>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422"/>
        <w:gridCol w:w="1425"/>
        <w:gridCol w:w="763"/>
        <w:gridCol w:w="1334"/>
        <w:gridCol w:w="1036"/>
        <w:gridCol w:w="1187"/>
        <w:gridCol w:w="1832"/>
      </w:tblGrid>
      <w:tr w:rsidR="00061C5F" w:rsidRPr="008952EC" w14:paraId="14EE5FDD" w14:textId="77777777" w:rsidTr="00061C5F">
        <w:tc>
          <w:tcPr>
            <w:tcW w:w="798" w:type="pct"/>
            <w:vMerge w:val="restart"/>
            <w:tcBorders>
              <w:right w:val="nil"/>
            </w:tcBorders>
          </w:tcPr>
          <w:p w14:paraId="78E07CCE" w14:textId="77777777" w:rsidR="00061C5F" w:rsidRPr="008952EC" w:rsidDel="009C49D5" w:rsidRDefault="00061C5F" w:rsidP="009160F9">
            <w:pPr>
              <w:jc w:val="center"/>
            </w:pPr>
            <w:r>
              <w:t>Reason of presenting to NEG</w:t>
            </w:r>
          </w:p>
        </w:tc>
        <w:tc>
          <w:tcPr>
            <w:tcW w:w="799" w:type="pct"/>
            <w:vMerge w:val="restart"/>
            <w:tcBorders>
              <w:right w:val="nil"/>
            </w:tcBorders>
            <w:vAlign w:val="center"/>
          </w:tcPr>
          <w:p w14:paraId="5720E20C" w14:textId="77777777" w:rsidR="00061C5F" w:rsidRPr="008952EC" w:rsidRDefault="00061C5F" w:rsidP="009160F9">
            <w:pPr>
              <w:jc w:val="center"/>
            </w:pPr>
            <w:r>
              <w:t>Total cases eligible for review by NEG (reason specific)</w:t>
            </w:r>
          </w:p>
        </w:tc>
        <w:tc>
          <w:tcPr>
            <w:tcW w:w="2377" w:type="pct"/>
            <w:gridSpan w:val="4"/>
            <w:tcBorders>
              <w:bottom w:val="nil"/>
            </w:tcBorders>
          </w:tcPr>
          <w:p w14:paraId="238CBFE7" w14:textId="77777777" w:rsidR="00061C5F" w:rsidRPr="008952EC" w:rsidRDefault="00061C5F" w:rsidP="009160F9">
            <w:pPr>
              <w:jc w:val="center"/>
            </w:pPr>
            <w:r w:rsidRPr="008952EC">
              <w:t>AFP cases reviewed by the</w:t>
            </w:r>
          </w:p>
          <w:p w14:paraId="69AAB6B7" w14:textId="77777777" w:rsidR="00061C5F" w:rsidRPr="008952EC" w:rsidRDefault="00061C5F" w:rsidP="009160F9">
            <w:pPr>
              <w:jc w:val="center"/>
            </w:pPr>
            <w:r w:rsidRPr="008952EC">
              <w:t>National Expert Group</w:t>
            </w:r>
          </w:p>
        </w:tc>
        <w:tc>
          <w:tcPr>
            <w:tcW w:w="1025" w:type="pct"/>
            <w:vMerge w:val="restart"/>
            <w:tcBorders>
              <w:top w:val="single" w:sz="12" w:space="0" w:color="auto"/>
            </w:tcBorders>
            <w:vAlign w:val="center"/>
          </w:tcPr>
          <w:p w14:paraId="5530745A" w14:textId="77777777" w:rsidR="00061C5F" w:rsidRPr="008952EC" w:rsidRDefault="00061C5F" w:rsidP="009160F9">
            <w:pPr>
              <w:jc w:val="center"/>
            </w:pPr>
            <w:r w:rsidRPr="008952EC">
              <w:rPr>
                <w:b/>
              </w:rPr>
              <w:t xml:space="preserve">Number </w:t>
            </w:r>
            <w:r w:rsidRPr="008952EC">
              <w:t>of AFP cases with inadequate specimens</w:t>
            </w:r>
          </w:p>
          <w:p w14:paraId="3EEC93C9" w14:textId="77777777" w:rsidR="00061C5F" w:rsidRPr="008952EC" w:rsidRDefault="00061C5F" w:rsidP="009160F9">
            <w:pPr>
              <w:jc w:val="center"/>
            </w:pPr>
            <w:r w:rsidRPr="008952EC">
              <w:rPr>
                <w:b/>
              </w:rPr>
              <w:t>NOT</w:t>
            </w:r>
            <w:r w:rsidRPr="008952EC">
              <w:t xml:space="preserve"> reviewed by the Expert Group</w:t>
            </w:r>
            <w:r w:rsidR="00401ADF">
              <w:t>*</w:t>
            </w:r>
          </w:p>
        </w:tc>
      </w:tr>
      <w:tr w:rsidR="00061C5F" w:rsidRPr="008952EC" w14:paraId="3052ADCA" w14:textId="77777777" w:rsidTr="005224D5">
        <w:trPr>
          <w:trHeight w:val="400"/>
        </w:trPr>
        <w:tc>
          <w:tcPr>
            <w:tcW w:w="798" w:type="pct"/>
            <w:vMerge/>
            <w:tcBorders>
              <w:bottom w:val="single" w:sz="6" w:space="0" w:color="auto"/>
              <w:right w:val="nil"/>
            </w:tcBorders>
          </w:tcPr>
          <w:p w14:paraId="17E04C99" w14:textId="77777777" w:rsidR="00061C5F" w:rsidRPr="008952EC" w:rsidRDefault="00061C5F" w:rsidP="009160F9">
            <w:pPr>
              <w:jc w:val="center"/>
            </w:pPr>
          </w:p>
        </w:tc>
        <w:tc>
          <w:tcPr>
            <w:tcW w:w="799" w:type="pct"/>
            <w:vMerge/>
            <w:tcBorders>
              <w:bottom w:val="single" w:sz="6" w:space="0" w:color="auto"/>
              <w:right w:val="nil"/>
            </w:tcBorders>
          </w:tcPr>
          <w:p w14:paraId="12E73C9C" w14:textId="77777777" w:rsidR="00061C5F" w:rsidRPr="008952EC" w:rsidRDefault="00061C5F" w:rsidP="009160F9">
            <w:pPr>
              <w:jc w:val="center"/>
            </w:pPr>
          </w:p>
        </w:tc>
        <w:tc>
          <w:tcPr>
            <w:tcW w:w="431" w:type="pct"/>
            <w:tcBorders>
              <w:bottom w:val="single" w:sz="6" w:space="0" w:color="auto"/>
            </w:tcBorders>
          </w:tcPr>
          <w:p w14:paraId="4C0CFAE6" w14:textId="77777777" w:rsidR="00061C5F" w:rsidRPr="008952EC" w:rsidRDefault="00061C5F" w:rsidP="009160F9">
            <w:pPr>
              <w:jc w:val="center"/>
            </w:pPr>
            <w:r w:rsidRPr="008952EC">
              <w:t>Total</w:t>
            </w:r>
          </w:p>
        </w:tc>
        <w:tc>
          <w:tcPr>
            <w:tcW w:w="722" w:type="pct"/>
            <w:tcBorders>
              <w:bottom w:val="single" w:sz="6" w:space="0" w:color="auto"/>
            </w:tcBorders>
          </w:tcPr>
          <w:p w14:paraId="2902154F" w14:textId="77777777" w:rsidR="00061C5F" w:rsidRPr="008952EC" w:rsidRDefault="00061C5F" w:rsidP="009160F9">
            <w:pPr>
              <w:jc w:val="center"/>
            </w:pPr>
            <w:r w:rsidRPr="008952EC">
              <w:t>Polio Compatible</w:t>
            </w:r>
          </w:p>
        </w:tc>
        <w:tc>
          <w:tcPr>
            <w:tcW w:w="583" w:type="pct"/>
            <w:tcBorders>
              <w:bottom w:val="single" w:sz="6" w:space="0" w:color="auto"/>
            </w:tcBorders>
          </w:tcPr>
          <w:p w14:paraId="4FF843AD" w14:textId="77777777" w:rsidR="00061C5F" w:rsidRPr="008952EC" w:rsidRDefault="00061C5F" w:rsidP="009160F9">
            <w:pPr>
              <w:jc w:val="center"/>
            </w:pPr>
            <w:r w:rsidRPr="008952EC">
              <w:t>VAPP</w:t>
            </w:r>
          </w:p>
        </w:tc>
        <w:tc>
          <w:tcPr>
            <w:tcW w:w="641" w:type="pct"/>
            <w:tcBorders>
              <w:bottom w:val="single" w:sz="6" w:space="0" w:color="auto"/>
            </w:tcBorders>
          </w:tcPr>
          <w:p w14:paraId="024924BC" w14:textId="77777777" w:rsidR="00061C5F" w:rsidRPr="008952EC" w:rsidRDefault="00061C5F" w:rsidP="009160F9">
            <w:pPr>
              <w:jc w:val="center"/>
            </w:pPr>
            <w:r w:rsidRPr="008952EC">
              <w:t>Discarded</w:t>
            </w:r>
          </w:p>
        </w:tc>
        <w:tc>
          <w:tcPr>
            <w:tcW w:w="1025" w:type="pct"/>
            <w:vMerge/>
            <w:tcBorders>
              <w:bottom w:val="single" w:sz="6" w:space="0" w:color="auto"/>
            </w:tcBorders>
            <w:vAlign w:val="center"/>
          </w:tcPr>
          <w:p w14:paraId="4B12EE74" w14:textId="77777777" w:rsidR="00061C5F" w:rsidRPr="008952EC" w:rsidRDefault="00061C5F" w:rsidP="009160F9">
            <w:pPr>
              <w:jc w:val="center"/>
            </w:pPr>
          </w:p>
        </w:tc>
      </w:tr>
      <w:tr w:rsidR="00061C5F" w:rsidRPr="008952EC" w14:paraId="0CF59613" w14:textId="77777777" w:rsidTr="005224D5">
        <w:trPr>
          <w:trHeight w:val="400"/>
        </w:trPr>
        <w:tc>
          <w:tcPr>
            <w:tcW w:w="798" w:type="pct"/>
            <w:tcBorders>
              <w:top w:val="single" w:sz="6" w:space="0" w:color="auto"/>
              <w:bottom w:val="single" w:sz="6" w:space="0" w:color="auto"/>
              <w:right w:val="nil"/>
            </w:tcBorders>
          </w:tcPr>
          <w:p w14:paraId="6EE1DA19" w14:textId="77777777" w:rsidR="00061C5F" w:rsidRPr="008952EC" w:rsidRDefault="00061C5F" w:rsidP="009160F9">
            <w:pPr>
              <w:jc w:val="center"/>
            </w:pPr>
          </w:p>
        </w:tc>
        <w:tc>
          <w:tcPr>
            <w:tcW w:w="799" w:type="pct"/>
            <w:tcBorders>
              <w:top w:val="single" w:sz="6" w:space="0" w:color="auto"/>
              <w:bottom w:val="single" w:sz="6" w:space="0" w:color="auto"/>
              <w:right w:val="nil"/>
            </w:tcBorders>
          </w:tcPr>
          <w:p w14:paraId="6978E85E" w14:textId="77777777" w:rsidR="00061C5F" w:rsidRPr="008952EC" w:rsidRDefault="00061C5F" w:rsidP="009160F9">
            <w:pPr>
              <w:jc w:val="center"/>
            </w:pPr>
          </w:p>
        </w:tc>
        <w:tc>
          <w:tcPr>
            <w:tcW w:w="431" w:type="pct"/>
            <w:tcBorders>
              <w:top w:val="single" w:sz="6" w:space="0" w:color="auto"/>
              <w:bottom w:val="single" w:sz="6" w:space="0" w:color="auto"/>
            </w:tcBorders>
          </w:tcPr>
          <w:p w14:paraId="5E773E94" w14:textId="77777777" w:rsidR="00061C5F" w:rsidRPr="008952EC" w:rsidRDefault="00061C5F" w:rsidP="009160F9">
            <w:pPr>
              <w:jc w:val="center"/>
            </w:pPr>
          </w:p>
        </w:tc>
        <w:tc>
          <w:tcPr>
            <w:tcW w:w="722" w:type="pct"/>
            <w:tcBorders>
              <w:top w:val="single" w:sz="6" w:space="0" w:color="auto"/>
              <w:bottom w:val="single" w:sz="6" w:space="0" w:color="auto"/>
            </w:tcBorders>
          </w:tcPr>
          <w:p w14:paraId="1FA8AB34" w14:textId="77777777" w:rsidR="00061C5F" w:rsidRPr="008952EC" w:rsidRDefault="00061C5F" w:rsidP="009160F9">
            <w:pPr>
              <w:jc w:val="center"/>
            </w:pPr>
          </w:p>
        </w:tc>
        <w:tc>
          <w:tcPr>
            <w:tcW w:w="583" w:type="pct"/>
            <w:tcBorders>
              <w:top w:val="single" w:sz="6" w:space="0" w:color="auto"/>
              <w:bottom w:val="single" w:sz="6" w:space="0" w:color="auto"/>
            </w:tcBorders>
          </w:tcPr>
          <w:p w14:paraId="24BCB1E6" w14:textId="77777777" w:rsidR="00061C5F" w:rsidRPr="008952EC" w:rsidRDefault="00061C5F" w:rsidP="009160F9">
            <w:pPr>
              <w:jc w:val="center"/>
            </w:pPr>
          </w:p>
        </w:tc>
        <w:tc>
          <w:tcPr>
            <w:tcW w:w="641" w:type="pct"/>
            <w:tcBorders>
              <w:top w:val="single" w:sz="6" w:space="0" w:color="auto"/>
              <w:bottom w:val="single" w:sz="6" w:space="0" w:color="auto"/>
            </w:tcBorders>
          </w:tcPr>
          <w:p w14:paraId="76018D62" w14:textId="77777777" w:rsidR="00061C5F" w:rsidRPr="008952EC" w:rsidRDefault="00061C5F" w:rsidP="009160F9">
            <w:pPr>
              <w:jc w:val="center"/>
            </w:pPr>
          </w:p>
        </w:tc>
        <w:tc>
          <w:tcPr>
            <w:tcW w:w="1025" w:type="pct"/>
            <w:tcBorders>
              <w:top w:val="single" w:sz="6" w:space="0" w:color="auto"/>
              <w:left w:val="nil"/>
              <w:bottom w:val="single" w:sz="6" w:space="0" w:color="auto"/>
            </w:tcBorders>
          </w:tcPr>
          <w:p w14:paraId="3499D7B9" w14:textId="77777777" w:rsidR="00061C5F" w:rsidRPr="008952EC" w:rsidRDefault="00061C5F" w:rsidP="009160F9">
            <w:pPr>
              <w:jc w:val="center"/>
            </w:pPr>
          </w:p>
        </w:tc>
      </w:tr>
      <w:tr w:rsidR="00061C5F" w:rsidRPr="008952EC" w14:paraId="64C06ADE" w14:textId="77777777" w:rsidTr="005224D5">
        <w:trPr>
          <w:trHeight w:val="400"/>
        </w:trPr>
        <w:tc>
          <w:tcPr>
            <w:tcW w:w="798" w:type="pct"/>
            <w:tcBorders>
              <w:top w:val="single" w:sz="6" w:space="0" w:color="auto"/>
              <w:bottom w:val="single" w:sz="12" w:space="0" w:color="auto"/>
              <w:right w:val="nil"/>
            </w:tcBorders>
          </w:tcPr>
          <w:p w14:paraId="448AFD6A" w14:textId="77777777" w:rsidR="00061C5F" w:rsidRPr="008952EC" w:rsidRDefault="00061C5F" w:rsidP="009160F9">
            <w:pPr>
              <w:jc w:val="center"/>
            </w:pPr>
          </w:p>
        </w:tc>
        <w:tc>
          <w:tcPr>
            <w:tcW w:w="799" w:type="pct"/>
            <w:tcBorders>
              <w:top w:val="single" w:sz="6" w:space="0" w:color="auto"/>
              <w:bottom w:val="single" w:sz="12" w:space="0" w:color="auto"/>
              <w:right w:val="nil"/>
            </w:tcBorders>
          </w:tcPr>
          <w:p w14:paraId="2328B349" w14:textId="77777777" w:rsidR="00061C5F" w:rsidRPr="008952EC" w:rsidRDefault="00061C5F" w:rsidP="009160F9">
            <w:pPr>
              <w:jc w:val="center"/>
            </w:pPr>
          </w:p>
        </w:tc>
        <w:tc>
          <w:tcPr>
            <w:tcW w:w="431" w:type="pct"/>
            <w:tcBorders>
              <w:top w:val="single" w:sz="6" w:space="0" w:color="auto"/>
              <w:bottom w:val="single" w:sz="12" w:space="0" w:color="auto"/>
            </w:tcBorders>
          </w:tcPr>
          <w:p w14:paraId="6B72C0F2" w14:textId="77777777" w:rsidR="00061C5F" w:rsidRPr="008952EC" w:rsidRDefault="00061C5F" w:rsidP="009160F9">
            <w:pPr>
              <w:jc w:val="center"/>
            </w:pPr>
          </w:p>
        </w:tc>
        <w:tc>
          <w:tcPr>
            <w:tcW w:w="722" w:type="pct"/>
            <w:tcBorders>
              <w:top w:val="single" w:sz="6" w:space="0" w:color="auto"/>
              <w:bottom w:val="single" w:sz="12" w:space="0" w:color="auto"/>
            </w:tcBorders>
          </w:tcPr>
          <w:p w14:paraId="2C61046B" w14:textId="77777777" w:rsidR="00061C5F" w:rsidRPr="008952EC" w:rsidRDefault="00061C5F" w:rsidP="009160F9">
            <w:pPr>
              <w:jc w:val="center"/>
            </w:pPr>
          </w:p>
        </w:tc>
        <w:tc>
          <w:tcPr>
            <w:tcW w:w="583" w:type="pct"/>
            <w:tcBorders>
              <w:top w:val="single" w:sz="6" w:space="0" w:color="auto"/>
              <w:bottom w:val="single" w:sz="12" w:space="0" w:color="auto"/>
            </w:tcBorders>
          </w:tcPr>
          <w:p w14:paraId="20F34421" w14:textId="77777777" w:rsidR="00061C5F" w:rsidRPr="008952EC" w:rsidRDefault="00061C5F" w:rsidP="009160F9">
            <w:pPr>
              <w:jc w:val="center"/>
            </w:pPr>
          </w:p>
        </w:tc>
        <w:tc>
          <w:tcPr>
            <w:tcW w:w="641" w:type="pct"/>
            <w:tcBorders>
              <w:top w:val="single" w:sz="6" w:space="0" w:color="auto"/>
              <w:bottom w:val="single" w:sz="12" w:space="0" w:color="auto"/>
            </w:tcBorders>
          </w:tcPr>
          <w:p w14:paraId="2F8975DD" w14:textId="77777777" w:rsidR="00061C5F" w:rsidRPr="008952EC" w:rsidRDefault="00061C5F" w:rsidP="009160F9">
            <w:pPr>
              <w:jc w:val="center"/>
            </w:pPr>
          </w:p>
        </w:tc>
        <w:tc>
          <w:tcPr>
            <w:tcW w:w="1025" w:type="pct"/>
            <w:tcBorders>
              <w:top w:val="single" w:sz="6" w:space="0" w:color="auto"/>
              <w:left w:val="nil"/>
              <w:bottom w:val="single" w:sz="12" w:space="0" w:color="auto"/>
            </w:tcBorders>
          </w:tcPr>
          <w:p w14:paraId="477B6AE3" w14:textId="77777777" w:rsidR="00061C5F" w:rsidRPr="008952EC" w:rsidRDefault="00061C5F" w:rsidP="009160F9">
            <w:pPr>
              <w:jc w:val="center"/>
            </w:pPr>
          </w:p>
        </w:tc>
      </w:tr>
    </w:tbl>
    <w:p w14:paraId="44D0AFC6" w14:textId="77777777" w:rsidR="00E03377" w:rsidRDefault="00E03377">
      <w:pPr>
        <w:rPr>
          <w:b/>
          <w:bCs/>
        </w:rPr>
      </w:pPr>
    </w:p>
    <w:p w14:paraId="14F412B4" w14:textId="77777777" w:rsidR="00F855EF" w:rsidRPr="00401ADF" w:rsidRDefault="00F855EF" w:rsidP="00F855EF">
      <w:pPr>
        <w:pStyle w:val="NoSpacing"/>
        <w:rPr>
          <w:rFonts w:ascii="Times New Roman" w:hAnsi="Times New Roman"/>
          <w:b/>
          <w:bCs/>
          <w:sz w:val="24"/>
          <w:szCs w:val="24"/>
        </w:rPr>
      </w:pPr>
      <w:r w:rsidRPr="00401ADF">
        <w:rPr>
          <w:rFonts w:ascii="Times New Roman" w:hAnsi="Times New Roman"/>
          <w:b/>
          <w:bCs/>
          <w:sz w:val="24"/>
          <w:szCs w:val="24"/>
        </w:rPr>
        <w:t xml:space="preserve">6.4.1 </w:t>
      </w:r>
      <w:r w:rsidR="00401ADF">
        <w:rPr>
          <w:rFonts w:ascii="Times New Roman" w:hAnsi="Times New Roman"/>
          <w:b/>
          <w:bCs/>
          <w:sz w:val="24"/>
          <w:szCs w:val="24"/>
        </w:rPr>
        <w:t>*</w:t>
      </w:r>
      <w:r w:rsidRPr="00401ADF">
        <w:rPr>
          <w:rFonts w:ascii="Times New Roman" w:hAnsi="Times New Roman"/>
          <w:b/>
          <w:bCs/>
          <w:sz w:val="24"/>
          <w:szCs w:val="24"/>
        </w:rPr>
        <w:t>Please provide more details and comments if any AFP case with inadequate specimens was not reviewed by the Expert Group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9"/>
      </w:tblGrid>
      <w:tr w:rsidR="00F855EF" w:rsidRPr="008952EC" w14:paraId="4BCFA5B7" w14:textId="77777777" w:rsidTr="00401ADF">
        <w:tc>
          <w:tcPr>
            <w:tcW w:w="9245" w:type="dxa"/>
            <w:shd w:val="clear" w:color="auto" w:fill="auto"/>
          </w:tcPr>
          <w:p w14:paraId="727E39B6" w14:textId="77777777" w:rsidR="00F855EF" w:rsidRPr="008952EC" w:rsidRDefault="00F855EF" w:rsidP="00401ADF">
            <w:pPr>
              <w:jc w:val="both"/>
              <w:rPr>
                <w:i/>
                <w:iCs/>
                <w:color w:val="000000"/>
                <w:szCs w:val="24"/>
              </w:rPr>
            </w:pPr>
            <w:r w:rsidRPr="008952EC">
              <w:rPr>
                <w:i/>
                <w:iCs/>
                <w:color w:val="000000"/>
                <w:szCs w:val="24"/>
              </w:rPr>
              <w:t>Type here</w:t>
            </w:r>
          </w:p>
          <w:p w14:paraId="6F78EF67" w14:textId="77777777" w:rsidR="00F855EF" w:rsidRPr="008952EC" w:rsidRDefault="00F855EF" w:rsidP="00401ADF">
            <w:pPr>
              <w:jc w:val="both"/>
              <w:rPr>
                <w:color w:val="000000"/>
                <w:sz w:val="20"/>
                <w:szCs w:val="16"/>
              </w:rPr>
            </w:pPr>
          </w:p>
          <w:p w14:paraId="0D853F07" w14:textId="77777777" w:rsidR="00F855EF" w:rsidRPr="008952EC" w:rsidRDefault="00F855EF" w:rsidP="00401ADF">
            <w:pPr>
              <w:jc w:val="both"/>
              <w:rPr>
                <w:color w:val="000000"/>
              </w:rPr>
            </w:pPr>
          </w:p>
        </w:tc>
      </w:tr>
    </w:tbl>
    <w:p w14:paraId="781543D4" w14:textId="77777777" w:rsidR="00F855EF" w:rsidRDefault="00F855EF">
      <w:pPr>
        <w:rPr>
          <w:b/>
          <w:bCs/>
        </w:rPr>
      </w:pPr>
    </w:p>
    <w:p w14:paraId="62D820DD" w14:textId="77777777" w:rsidR="00061C5F" w:rsidRPr="008952EC" w:rsidRDefault="00061C5F">
      <w:pPr>
        <w:rPr>
          <w:b/>
          <w:bCs/>
        </w:rPr>
      </w:pPr>
    </w:p>
    <w:p w14:paraId="18719A13" w14:textId="77777777" w:rsidR="002A3ABE" w:rsidRPr="008952EC" w:rsidRDefault="002906EB" w:rsidP="002A3ABE">
      <w:pPr>
        <w:pStyle w:val="Heading3"/>
        <w:rPr>
          <w:b/>
          <w:bCs/>
          <w:i/>
          <w:iCs/>
        </w:rPr>
      </w:pPr>
      <w:r w:rsidRPr="008952EC">
        <w:rPr>
          <w:b/>
          <w:bCs/>
          <w:i/>
          <w:iCs/>
        </w:rPr>
        <w:t>6.</w:t>
      </w:r>
      <w:r w:rsidR="009C49D5">
        <w:rPr>
          <w:b/>
          <w:bCs/>
          <w:i/>
          <w:iCs/>
        </w:rPr>
        <w:t>4.</w:t>
      </w:r>
      <w:r w:rsidR="00401ADF">
        <w:rPr>
          <w:b/>
          <w:bCs/>
          <w:i/>
          <w:iCs/>
        </w:rPr>
        <w:t>2</w:t>
      </w:r>
      <w:r w:rsidRPr="008952EC">
        <w:rPr>
          <w:b/>
          <w:bCs/>
          <w:i/>
          <w:iCs/>
        </w:rPr>
        <w:t xml:space="preserve"> </w:t>
      </w:r>
      <w:r w:rsidRPr="008952EC">
        <w:rPr>
          <w:b/>
          <w:bCs/>
          <w:i/>
          <w:iCs/>
        </w:rPr>
        <w:tab/>
      </w:r>
      <w:r w:rsidR="002A3ABE" w:rsidRPr="008952EC">
        <w:rPr>
          <w:b/>
          <w:bCs/>
          <w:i/>
          <w:iCs/>
        </w:rPr>
        <w:t>Polio compatible cases</w:t>
      </w:r>
    </w:p>
    <w:p w14:paraId="593091EF" w14:textId="77777777" w:rsidR="002906EB" w:rsidRPr="008952EC" w:rsidRDefault="002906EB" w:rsidP="00A34CC0">
      <w:pPr>
        <w:ind w:left="450" w:hanging="450"/>
        <w:rPr>
          <w:b/>
          <w:szCs w:val="24"/>
        </w:rPr>
      </w:pPr>
    </w:p>
    <w:p w14:paraId="375B5F28" w14:textId="77777777" w:rsidR="00A34CC0" w:rsidRPr="008952EC" w:rsidRDefault="00061C5F" w:rsidP="002906EB">
      <w:pPr>
        <w:ind w:left="450" w:hanging="450"/>
        <w:rPr>
          <w:b/>
          <w:szCs w:val="24"/>
        </w:rPr>
      </w:pPr>
      <w:r>
        <w:rPr>
          <w:b/>
          <w:szCs w:val="24"/>
        </w:rPr>
        <w:t>6.4.</w:t>
      </w:r>
      <w:r w:rsidR="00401ADF">
        <w:rPr>
          <w:b/>
          <w:szCs w:val="24"/>
        </w:rPr>
        <w:t>2</w:t>
      </w:r>
      <w:r>
        <w:rPr>
          <w:b/>
          <w:szCs w:val="24"/>
        </w:rPr>
        <w:t xml:space="preserve">.1 </w:t>
      </w:r>
      <w:r w:rsidR="00A34CC0" w:rsidRPr="008952EC">
        <w:rPr>
          <w:b/>
          <w:szCs w:val="24"/>
        </w:rPr>
        <w:t xml:space="preserve">Was there any AFP case(s) classified </w:t>
      </w:r>
      <w:r w:rsidR="00E5101C" w:rsidRPr="008952EC">
        <w:rPr>
          <w:b/>
          <w:szCs w:val="24"/>
        </w:rPr>
        <w:t xml:space="preserve">as </w:t>
      </w:r>
      <w:r w:rsidR="00663B1A">
        <w:rPr>
          <w:b/>
          <w:szCs w:val="24"/>
        </w:rPr>
        <w:t xml:space="preserve">Polio </w:t>
      </w:r>
      <w:r w:rsidR="00E5101C" w:rsidRPr="008952EC">
        <w:rPr>
          <w:b/>
          <w:szCs w:val="24"/>
        </w:rPr>
        <w:t>c</w:t>
      </w:r>
      <w:r w:rsidR="00A34CC0" w:rsidRPr="008952EC">
        <w:rPr>
          <w:b/>
          <w:szCs w:val="24"/>
        </w:rPr>
        <w:t>ompatible during the year under review?</w:t>
      </w:r>
    </w:p>
    <w:p w14:paraId="475E597F" w14:textId="77777777" w:rsidR="00A34CC0" w:rsidRPr="008952EC" w:rsidRDefault="00A34CC0" w:rsidP="00A34CC0">
      <w:pPr>
        <w:ind w:left="450" w:hanging="450"/>
        <w:rPr>
          <w:b/>
          <w:szCs w:val="24"/>
        </w:rPr>
      </w:pPr>
      <w:r w:rsidRPr="008952EC">
        <w:rPr>
          <w:b/>
          <w:szCs w:val="24"/>
        </w:rPr>
        <w:tab/>
      </w:r>
    </w:p>
    <w:p w14:paraId="099C406C" w14:textId="77777777" w:rsidR="00A34CC0" w:rsidRPr="008952EC" w:rsidRDefault="00A34CC0" w:rsidP="00A34CC0">
      <w:pPr>
        <w:ind w:left="450" w:hanging="450"/>
        <w:rPr>
          <w:b/>
          <w:szCs w:val="24"/>
        </w:rPr>
      </w:pPr>
      <w:r w:rsidRPr="008952EC">
        <w:rPr>
          <w:color w:val="000000"/>
          <w:shd w:val="clear" w:color="auto" w:fill="FFFFFF"/>
        </w:rPr>
        <w:tab/>
      </w:r>
      <w:r w:rsidRPr="008952EC">
        <w:rPr>
          <w:color w:val="000000"/>
          <w:shd w:val="clear" w:color="auto" w:fill="FFFFFF"/>
        </w:rPr>
        <w:tab/>
      </w:r>
      <w:r w:rsidRPr="008952EC">
        <w:rPr>
          <w:color w:val="000000"/>
          <w:shd w:val="clear" w:color="auto" w:fill="FFFFFF"/>
        </w:rPr>
        <w:tab/>
        <w:t xml:space="preserve">Yes   </w:t>
      </w:r>
      <w:r w:rsidRPr="008952EC">
        <w:rPr>
          <w:color w:val="000000"/>
          <w:shd w:val="clear" w:color="auto" w:fill="FFFFFF"/>
        </w:rPr>
        <w:tab/>
      </w:r>
      <w:r w:rsidRPr="008952EC">
        <w:rPr>
          <w:color w:val="000000"/>
          <w:shd w:val="clear" w:color="auto" w:fill="FFFFFF"/>
        </w:rPr>
        <w:fldChar w:fldCharType="begin">
          <w:ffData>
            <w:name w:val="Check5"/>
            <w:enabled/>
            <w:calcOnExit w:val="0"/>
            <w:checkBox>
              <w:sizeAuto/>
              <w:default w:val="0"/>
            </w:checkBox>
          </w:ffData>
        </w:fldChar>
      </w:r>
      <w:bookmarkStart w:id="78" w:name="Check5"/>
      <w:r w:rsidRPr="008952EC">
        <w:rPr>
          <w:color w:val="000000"/>
          <w:shd w:val="clear" w:color="auto" w:fill="FFFFFF"/>
        </w:rPr>
        <w:instrText xml:space="preserve"> FORMCHECKBOX </w:instrText>
      </w:r>
      <w:r w:rsidR="00A860BA">
        <w:rPr>
          <w:color w:val="000000"/>
          <w:shd w:val="clear" w:color="auto" w:fill="FFFFFF"/>
        </w:rPr>
      </w:r>
      <w:r w:rsidR="00A860BA">
        <w:rPr>
          <w:color w:val="000000"/>
          <w:shd w:val="clear" w:color="auto" w:fill="FFFFFF"/>
        </w:rPr>
        <w:fldChar w:fldCharType="separate"/>
      </w:r>
      <w:r w:rsidRPr="008952EC">
        <w:rPr>
          <w:color w:val="000000"/>
          <w:shd w:val="clear" w:color="auto" w:fill="FFFFFF"/>
        </w:rPr>
        <w:fldChar w:fldCharType="end"/>
      </w:r>
      <w:bookmarkEnd w:id="78"/>
      <w:r w:rsidRPr="008952EC">
        <w:rPr>
          <w:color w:val="000000"/>
          <w:shd w:val="clear" w:color="auto" w:fill="FFFFFF"/>
        </w:rPr>
        <w:tab/>
        <w:t xml:space="preserve">No </w:t>
      </w:r>
      <w:r w:rsidRPr="008952EC">
        <w:rPr>
          <w:color w:val="000000"/>
          <w:shd w:val="clear" w:color="auto" w:fill="FFFFFF"/>
        </w:rPr>
        <w:fldChar w:fldCharType="begin">
          <w:ffData>
            <w:name w:val="Check6"/>
            <w:enabled/>
            <w:calcOnExit w:val="0"/>
            <w:checkBox>
              <w:sizeAuto/>
              <w:default w:val="0"/>
            </w:checkBox>
          </w:ffData>
        </w:fldChar>
      </w:r>
      <w:bookmarkStart w:id="79" w:name="Check6"/>
      <w:r w:rsidRPr="008952EC">
        <w:rPr>
          <w:color w:val="000000"/>
          <w:shd w:val="clear" w:color="auto" w:fill="FFFFFF"/>
        </w:rPr>
        <w:instrText xml:space="preserve"> FORMCHECKBOX </w:instrText>
      </w:r>
      <w:r w:rsidR="00A860BA">
        <w:rPr>
          <w:color w:val="000000"/>
          <w:shd w:val="clear" w:color="auto" w:fill="FFFFFF"/>
        </w:rPr>
      </w:r>
      <w:r w:rsidR="00A860BA">
        <w:rPr>
          <w:color w:val="000000"/>
          <w:shd w:val="clear" w:color="auto" w:fill="FFFFFF"/>
        </w:rPr>
        <w:fldChar w:fldCharType="separate"/>
      </w:r>
      <w:r w:rsidRPr="008952EC">
        <w:rPr>
          <w:color w:val="000000"/>
          <w:shd w:val="clear" w:color="auto" w:fill="FFFFFF"/>
        </w:rPr>
        <w:fldChar w:fldCharType="end"/>
      </w:r>
      <w:bookmarkEnd w:id="79"/>
    </w:p>
    <w:p w14:paraId="4A601632" w14:textId="77777777" w:rsidR="002906EB" w:rsidRPr="008952EC" w:rsidRDefault="002906EB" w:rsidP="00A34CC0">
      <w:pPr>
        <w:ind w:left="450"/>
        <w:rPr>
          <w:b/>
          <w:szCs w:val="24"/>
        </w:rPr>
      </w:pPr>
    </w:p>
    <w:p w14:paraId="63406762" w14:textId="77777777" w:rsidR="00A34CC0" w:rsidRPr="008952EC" w:rsidRDefault="00663B1A" w:rsidP="00672B27">
      <w:pPr>
        <w:rPr>
          <w:b/>
          <w:szCs w:val="24"/>
        </w:rPr>
      </w:pPr>
      <w:r>
        <w:rPr>
          <w:b/>
          <w:szCs w:val="24"/>
        </w:rPr>
        <w:t>6.4.</w:t>
      </w:r>
      <w:r w:rsidR="00401ADF">
        <w:rPr>
          <w:b/>
          <w:szCs w:val="24"/>
        </w:rPr>
        <w:t>2</w:t>
      </w:r>
      <w:r>
        <w:rPr>
          <w:b/>
          <w:szCs w:val="24"/>
        </w:rPr>
        <w:t xml:space="preserve">.1.1 </w:t>
      </w:r>
      <w:r w:rsidR="00A34CC0" w:rsidRPr="008952EC">
        <w:rPr>
          <w:b/>
          <w:szCs w:val="24"/>
        </w:rPr>
        <w:t xml:space="preserve">If yes, please give the following details:  </w:t>
      </w:r>
    </w:p>
    <w:p w14:paraId="38CB1808" w14:textId="77777777" w:rsidR="00A34CC0" w:rsidRPr="008952EC" w:rsidRDefault="00A34CC0" w:rsidP="00A34CC0">
      <w:pPr>
        <w:ind w:left="450" w:hanging="450"/>
        <w:rPr>
          <w:b/>
          <w:sz w:val="4"/>
          <w:szCs w:val="2"/>
        </w:rPr>
      </w:pPr>
    </w:p>
    <w:tbl>
      <w:tblPr>
        <w:tblW w:w="10260" w:type="dxa"/>
        <w:tblInd w:w="-52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810"/>
        <w:gridCol w:w="8450"/>
      </w:tblGrid>
      <w:tr w:rsidR="00A34CC0" w:rsidRPr="008952EC" w14:paraId="76BCAA89" w14:textId="77777777" w:rsidTr="00837C65">
        <w:tc>
          <w:tcPr>
            <w:tcW w:w="1810" w:type="dxa"/>
          </w:tcPr>
          <w:p w14:paraId="6265C74B" w14:textId="77777777" w:rsidR="00A34CC0" w:rsidRPr="008952EC" w:rsidRDefault="00A34CC0" w:rsidP="00837C65">
            <w:pPr>
              <w:jc w:val="center"/>
            </w:pPr>
          </w:p>
          <w:p w14:paraId="759B60A9" w14:textId="77777777" w:rsidR="00A34CC0" w:rsidRPr="008952EC" w:rsidRDefault="00A34CC0" w:rsidP="00837C65">
            <w:pPr>
              <w:jc w:val="center"/>
            </w:pPr>
            <w:r w:rsidRPr="008952EC">
              <w:t>EPID Code</w:t>
            </w:r>
          </w:p>
        </w:tc>
        <w:tc>
          <w:tcPr>
            <w:tcW w:w="8450" w:type="dxa"/>
          </w:tcPr>
          <w:p w14:paraId="64D81A1F" w14:textId="77777777" w:rsidR="00A34CC0" w:rsidRPr="008952EC" w:rsidRDefault="00A34CC0" w:rsidP="00837C65">
            <w:pPr>
              <w:jc w:val="center"/>
            </w:pPr>
            <w:r w:rsidRPr="008952EC">
              <w:t xml:space="preserve">Summary of actions taken in response to </w:t>
            </w:r>
            <w:r w:rsidR="00663B1A">
              <w:t xml:space="preserve">Polio </w:t>
            </w:r>
            <w:r w:rsidRPr="008952EC">
              <w:t xml:space="preserve">compatible case/s </w:t>
            </w:r>
          </w:p>
          <w:p w14:paraId="516EF24D" w14:textId="77777777" w:rsidR="00A34CC0" w:rsidRPr="008952EC" w:rsidRDefault="00A34CC0" w:rsidP="00837C65">
            <w:pPr>
              <w:jc w:val="center"/>
            </w:pPr>
            <w:r w:rsidRPr="008952EC">
              <w:t>(Field investigations, immunization activities and Conclusion)</w:t>
            </w:r>
          </w:p>
          <w:p w14:paraId="2852420D" w14:textId="77777777" w:rsidR="00A34CC0" w:rsidRPr="008952EC" w:rsidRDefault="00A34CC0" w:rsidP="00837C65">
            <w:pPr>
              <w:jc w:val="center"/>
            </w:pPr>
            <w:r w:rsidRPr="008952EC">
              <w:t>(please attach additional details, if needed)</w:t>
            </w:r>
          </w:p>
        </w:tc>
      </w:tr>
      <w:tr w:rsidR="00A34CC0" w:rsidRPr="008952EC" w14:paraId="3A307094" w14:textId="77777777" w:rsidTr="00401ADF">
        <w:trPr>
          <w:trHeight w:val="324"/>
        </w:trPr>
        <w:tc>
          <w:tcPr>
            <w:tcW w:w="1810" w:type="dxa"/>
            <w:tcBorders>
              <w:top w:val="nil"/>
            </w:tcBorders>
          </w:tcPr>
          <w:p w14:paraId="3EE7445A" w14:textId="77777777" w:rsidR="00A34CC0" w:rsidRPr="008952EC" w:rsidRDefault="00A34CC0" w:rsidP="00837C65"/>
        </w:tc>
        <w:tc>
          <w:tcPr>
            <w:tcW w:w="8450" w:type="dxa"/>
            <w:tcBorders>
              <w:top w:val="nil"/>
            </w:tcBorders>
          </w:tcPr>
          <w:p w14:paraId="493610D4" w14:textId="77777777" w:rsidR="00A34CC0" w:rsidRPr="008952EC" w:rsidRDefault="00A34CC0" w:rsidP="00837C65"/>
        </w:tc>
      </w:tr>
      <w:tr w:rsidR="00A34CC0" w:rsidRPr="008952EC" w14:paraId="3E16B28B" w14:textId="77777777" w:rsidTr="00401ADF">
        <w:trPr>
          <w:trHeight w:val="400"/>
        </w:trPr>
        <w:tc>
          <w:tcPr>
            <w:tcW w:w="1810" w:type="dxa"/>
          </w:tcPr>
          <w:p w14:paraId="6F5BB641" w14:textId="77777777" w:rsidR="00A34CC0" w:rsidRPr="008952EC" w:rsidRDefault="00A34CC0" w:rsidP="00837C65"/>
        </w:tc>
        <w:tc>
          <w:tcPr>
            <w:tcW w:w="8450" w:type="dxa"/>
          </w:tcPr>
          <w:p w14:paraId="2C6BC94F" w14:textId="77777777" w:rsidR="00A34CC0" w:rsidRPr="008952EC" w:rsidRDefault="00A34CC0" w:rsidP="00837C65"/>
        </w:tc>
      </w:tr>
      <w:tr w:rsidR="00A34CC0" w:rsidRPr="008952EC" w14:paraId="5F440F2F" w14:textId="77777777" w:rsidTr="00401ADF">
        <w:trPr>
          <w:trHeight w:val="278"/>
        </w:trPr>
        <w:tc>
          <w:tcPr>
            <w:tcW w:w="1810" w:type="dxa"/>
          </w:tcPr>
          <w:p w14:paraId="07CC45FB" w14:textId="77777777" w:rsidR="00A34CC0" w:rsidRPr="008952EC" w:rsidRDefault="00A34CC0" w:rsidP="00837C65"/>
        </w:tc>
        <w:tc>
          <w:tcPr>
            <w:tcW w:w="8450" w:type="dxa"/>
          </w:tcPr>
          <w:p w14:paraId="42A56C99" w14:textId="77777777" w:rsidR="00A34CC0" w:rsidRPr="008952EC" w:rsidRDefault="00A34CC0" w:rsidP="00837C65"/>
        </w:tc>
      </w:tr>
    </w:tbl>
    <w:p w14:paraId="5107639A" w14:textId="77777777" w:rsidR="00A34CC0" w:rsidRPr="008952EC" w:rsidRDefault="00A34CC0" w:rsidP="00A34CC0">
      <w:pPr>
        <w:rPr>
          <w:b/>
          <w:sz w:val="28"/>
        </w:rPr>
      </w:pPr>
    </w:p>
    <w:p w14:paraId="2384E982" w14:textId="77777777" w:rsidR="002A3ABE" w:rsidRPr="00401ADF" w:rsidRDefault="00663B1A" w:rsidP="002A3ABE">
      <w:pPr>
        <w:pStyle w:val="NoSpacing"/>
        <w:rPr>
          <w:rFonts w:ascii="Times New Roman" w:hAnsi="Times New Roman"/>
          <w:b/>
          <w:bCs/>
          <w:sz w:val="24"/>
          <w:szCs w:val="24"/>
        </w:rPr>
      </w:pPr>
      <w:r w:rsidRPr="00401ADF">
        <w:rPr>
          <w:rFonts w:ascii="Times New Roman" w:hAnsi="Times New Roman"/>
          <w:b/>
          <w:bCs/>
          <w:sz w:val="24"/>
          <w:szCs w:val="24"/>
        </w:rPr>
        <w:t>6.4.</w:t>
      </w:r>
      <w:r w:rsidR="00401ADF" w:rsidRPr="00401ADF">
        <w:rPr>
          <w:rFonts w:ascii="Times New Roman" w:hAnsi="Times New Roman"/>
          <w:b/>
          <w:bCs/>
          <w:sz w:val="24"/>
          <w:szCs w:val="24"/>
        </w:rPr>
        <w:t>2</w:t>
      </w:r>
      <w:r w:rsidRPr="00401ADF">
        <w:rPr>
          <w:rFonts w:ascii="Times New Roman" w:hAnsi="Times New Roman"/>
          <w:b/>
          <w:bCs/>
          <w:sz w:val="24"/>
          <w:szCs w:val="24"/>
        </w:rPr>
        <w:t xml:space="preserve">.1.2 </w:t>
      </w:r>
      <w:r w:rsidR="002A3ABE" w:rsidRPr="00401ADF">
        <w:rPr>
          <w:rFonts w:ascii="Times New Roman" w:hAnsi="Times New Roman"/>
          <w:b/>
          <w:bCs/>
          <w:sz w:val="24"/>
          <w:szCs w:val="24"/>
        </w:rPr>
        <w:t>Please provide comments/discussion points/additional information, if any</w:t>
      </w:r>
    </w:p>
    <w:tbl>
      <w:tblPr>
        <w:tblW w:w="0" w:type="auto"/>
        <w:tblBorders>
          <w:top w:val="single" w:sz="4" w:space="0" w:color="auto"/>
          <w:left w:val="single" w:sz="4" w:space="0" w:color="auto"/>
          <w:bottom w:val="single" w:sz="4" w:space="0" w:color="auto"/>
          <w:right w:val="single" w:sz="4" w:space="0" w:color="auto"/>
        </w:tblBorders>
        <w:shd w:val="clear" w:color="auto" w:fill="FFFFFF"/>
        <w:tblLook w:val="0000" w:firstRow="0" w:lastRow="0" w:firstColumn="0" w:lastColumn="0" w:noHBand="0" w:noVBand="0"/>
      </w:tblPr>
      <w:tblGrid>
        <w:gridCol w:w="9019"/>
      </w:tblGrid>
      <w:tr w:rsidR="002A3ABE" w:rsidRPr="008952EC" w14:paraId="27F5784D" w14:textId="77777777" w:rsidTr="00344E96">
        <w:trPr>
          <w:trHeight w:val="22"/>
        </w:trPr>
        <w:tc>
          <w:tcPr>
            <w:tcW w:w="9245" w:type="dxa"/>
            <w:shd w:val="clear" w:color="auto" w:fill="FFFFFF"/>
          </w:tcPr>
          <w:p w14:paraId="3CFEDC8B" w14:textId="77777777" w:rsidR="002A3ABE" w:rsidRPr="008952EC" w:rsidRDefault="0061701F" w:rsidP="00344E96">
            <w:pPr>
              <w:pStyle w:val="Header"/>
              <w:tabs>
                <w:tab w:val="center" w:pos="840"/>
              </w:tabs>
              <w:rPr>
                <w:i/>
              </w:rPr>
            </w:pPr>
            <w:r>
              <w:rPr>
                <w:i/>
                <w:iCs/>
                <w:szCs w:val="24"/>
              </w:rPr>
              <w:t>Type here</w:t>
            </w:r>
          </w:p>
          <w:p w14:paraId="185FA2CE" w14:textId="77777777" w:rsidR="002A3ABE" w:rsidRPr="008952EC" w:rsidRDefault="002A3ABE" w:rsidP="00837C65">
            <w:pPr>
              <w:pStyle w:val="Header"/>
              <w:tabs>
                <w:tab w:val="center" w:pos="840"/>
              </w:tabs>
            </w:pPr>
          </w:p>
        </w:tc>
      </w:tr>
    </w:tbl>
    <w:p w14:paraId="0F14F60C" w14:textId="77777777" w:rsidR="002A3ABE" w:rsidRPr="008952EC" w:rsidRDefault="002A3ABE" w:rsidP="002A3ABE">
      <w:pPr>
        <w:pStyle w:val="Header"/>
        <w:tabs>
          <w:tab w:val="clear" w:pos="4320"/>
          <w:tab w:val="clear" w:pos="8640"/>
        </w:tabs>
        <w:spacing w:after="120"/>
        <w:ind w:left="360"/>
        <w:rPr>
          <w:b/>
          <w:bCs/>
        </w:rPr>
      </w:pPr>
    </w:p>
    <w:p w14:paraId="322FD632" w14:textId="77777777" w:rsidR="00E5101C" w:rsidRPr="00401ADF" w:rsidRDefault="009C49D5" w:rsidP="00E5101C">
      <w:pPr>
        <w:spacing w:line="360" w:lineRule="auto"/>
      </w:pPr>
      <w:r w:rsidRPr="00401ADF">
        <w:rPr>
          <w:b/>
          <w:bCs/>
        </w:rPr>
        <w:t>6.4.</w:t>
      </w:r>
      <w:r w:rsidR="00401ADF" w:rsidRPr="00401ADF">
        <w:rPr>
          <w:b/>
          <w:bCs/>
        </w:rPr>
        <w:t>2</w:t>
      </w:r>
      <w:r w:rsidR="00061C5F" w:rsidRPr="00401ADF">
        <w:rPr>
          <w:b/>
          <w:bCs/>
        </w:rPr>
        <w:t>.</w:t>
      </w:r>
      <w:r w:rsidR="00663B1A" w:rsidRPr="00401ADF">
        <w:rPr>
          <w:b/>
          <w:bCs/>
        </w:rPr>
        <w:t>1.3</w:t>
      </w:r>
      <w:r w:rsidRPr="00401ADF">
        <w:t xml:space="preserve"> </w:t>
      </w:r>
      <w:r w:rsidRPr="00401ADF">
        <w:tab/>
      </w:r>
      <w:r w:rsidRPr="00401ADF">
        <w:rPr>
          <w:b/>
          <w:bCs/>
        </w:rPr>
        <w:t>Spot map of compatible cases</w:t>
      </w:r>
    </w:p>
    <w:p w14:paraId="7038F99A" w14:textId="77777777" w:rsidR="00E5101C" w:rsidRPr="008952EC" w:rsidRDefault="00E5101C" w:rsidP="004539F7">
      <w:pPr>
        <w:pBdr>
          <w:top w:val="double" w:sz="6" w:space="1" w:color="000000"/>
          <w:left w:val="double" w:sz="6" w:space="4" w:color="000000"/>
          <w:bottom w:val="double" w:sz="6" w:space="1" w:color="000000"/>
          <w:right w:val="double" w:sz="6" w:space="4" w:color="000000"/>
        </w:pBdr>
        <w:jc w:val="both"/>
        <w:rPr>
          <w:bCs/>
        </w:rPr>
      </w:pPr>
      <w:r w:rsidRPr="008952EC">
        <w:rPr>
          <w:bCs/>
          <w:szCs w:val="24"/>
        </w:rPr>
        <w:t xml:space="preserve">Please attach a spot map showing the geographical location of </w:t>
      </w:r>
      <w:r w:rsidR="00663B1A">
        <w:rPr>
          <w:bCs/>
          <w:szCs w:val="24"/>
        </w:rPr>
        <w:t xml:space="preserve">Polio </w:t>
      </w:r>
      <w:r w:rsidRPr="008952EC">
        <w:rPr>
          <w:bCs/>
          <w:szCs w:val="24"/>
        </w:rPr>
        <w:t>compatible cases</w:t>
      </w:r>
      <w:r w:rsidR="00C262FF" w:rsidRPr="008952EC">
        <w:rPr>
          <w:bCs/>
          <w:szCs w:val="24"/>
        </w:rPr>
        <w:t>, if any,</w:t>
      </w:r>
      <w:r w:rsidRPr="008952EC">
        <w:rPr>
          <w:bCs/>
          <w:szCs w:val="24"/>
        </w:rPr>
        <w:t xml:space="preserve"> for the year under review</w:t>
      </w:r>
      <w:r w:rsidRPr="008952EC" w:rsidDel="00F45A9B">
        <w:rPr>
          <w:bCs/>
          <w:szCs w:val="24"/>
        </w:rPr>
        <w:t xml:space="preserve"> </w:t>
      </w:r>
    </w:p>
    <w:p w14:paraId="54CC870C" w14:textId="77777777" w:rsidR="002A3ABE" w:rsidRPr="008952EC" w:rsidRDefault="00E5101C" w:rsidP="00D813AC">
      <w:pPr>
        <w:pStyle w:val="Header"/>
        <w:tabs>
          <w:tab w:val="clear" w:pos="4320"/>
          <w:tab w:val="clear" w:pos="8640"/>
        </w:tabs>
        <w:spacing w:after="120"/>
        <w:rPr>
          <w:b/>
          <w:bCs/>
          <w:i/>
          <w:iCs/>
        </w:rPr>
      </w:pPr>
      <w:r w:rsidRPr="008952EC">
        <w:br w:type="page"/>
      </w:r>
      <w:bookmarkStart w:id="80" w:name="_Toc515952741"/>
      <w:r w:rsidR="00C262FF" w:rsidRPr="008952EC">
        <w:rPr>
          <w:b/>
          <w:bCs/>
          <w:i/>
          <w:iCs/>
        </w:rPr>
        <w:t>6.</w:t>
      </w:r>
      <w:r w:rsidR="00061C5F">
        <w:rPr>
          <w:b/>
          <w:bCs/>
          <w:i/>
          <w:iCs/>
        </w:rPr>
        <w:t>4.</w:t>
      </w:r>
      <w:r w:rsidR="00401ADF">
        <w:rPr>
          <w:b/>
          <w:bCs/>
          <w:i/>
          <w:iCs/>
        </w:rPr>
        <w:t>3</w:t>
      </w:r>
      <w:r w:rsidR="002A3ABE" w:rsidRPr="008952EC">
        <w:rPr>
          <w:b/>
          <w:bCs/>
          <w:i/>
          <w:iCs/>
        </w:rPr>
        <w:t xml:space="preserve"> Vaccine-associated paralytic polio (VAPP)</w:t>
      </w:r>
      <w:bookmarkEnd w:id="80"/>
    </w:p>
    <w:p w14:paraId="4565CC2C" w14:textId="77777777" w:rsidR="00C262FF" w:rsidRPr="008952EC" w:rsidRDefault="00C262FF" w:rsidP="00A34CC0">
      <w:pPr>
        <w:ind w:left="450" w:hanging="450"/>
        <w:rPr>
          <w:b/>
          <w:sz w:val="6"/>
          <w:szCs w:val="6"/>
        </w:rPr>
      </w:pPr>
    </w:p>
    <w:p w14:paraId="6D5694A4" w14:textId="77777777" w:rsidR="00A34CC0" w:rsidRPr="004E5D27" w:rsidRDefault="00061C5F" w:rsidP="00C262FF">
      <w:pPr>
        <w:ind w:left="450" w:hanging="450"/>
        <w:rPr>
          <w:b/>
          <w:szCs w:val="24"/>
        </w:rPr>
      </w:pPr>
      <w:r w:rsidRPr="004E5D27">
        <w:rPr>
          <w:b/>
          <w:szCs w:val="24"/>
        </w:rPr>
        <w:t>6.4.</w:t>
      </w:r>
      <w:r w:rsidR="00401ADF">
        <w:rPr>
          <w:b/>
          <w:szCs w:val="24"/>
        </w:rPr>
        <w:t>3</w:t>
      </w:r>
      <w:r w:rsidRPr="004E5D27">
        <w:rPr>
          <w:b/>
          <w:szCs w:val="24"/>
        </w:rPr>
        <w:t xml:space="preserve">.1 </w:t>
      </w:r>
      <w:r w:rsidR="00A34CC0" w:rsidRPr="004E5D27">
        <w:rPr>
          <w:b/>
          <w:szCs w:val="24"/>
        </w:rPr>
        <w:t>Was there any AFP case(s) classified as VAPP during the year under</w:t>
      </w:r>
      <w:r w:rsidR="00C262FF" w:rsidRPr="004E5D27">
        <w:rPr>
          <w:b/>
          <w:szCs w:val="24"/>
        </w:rPr>
        <w:t xml:space="preserve"> </w:t>
      </w:r>
      <w:r w:rsidR="00A34CC0" w:rsidRPr="004E5D27">
        <w:rPr>
          <w:b/>
          <w:szCs w:val="24"/>
        </w:rPr>
        <w:t>review?</w:t>
      </w:r>
    </w:p>
    <w:p w14:paraId="2D913D8F" w14:textId="77777777" w:rsidR="00A34CC0" w:rsidRPr="008952EC" w:rsidRDefault="00A34CC0" w:rsidP="00A34CC0">
      <w:pPr>
        <w:ind w:left="450" w:hanging="450"/>
        <w:rPr>
          <w:b/>
          <w:szCs w:val="24"/>
        </w:rPr>
      </w:pPr>
      <w:r w:rsidRPr="008952EC">
        <w:rPr>
          <w:b/>
          <w:szCs w:val="24"/>
        </w:rPr>
        <w:tab/>
      </w:r>
    </w:p>
    <w:p w14:paraId="37F352AB" w14:textId="77777777" w:rsidR="00A34CC0" w:rsidRPr="008952EC" w:rsidRDefault="00A34CC0" w:rsidP="00A34CC0">
      <w:pPr>
        <w:ind w:left="450" w:hanging="450"/>
        <w:rPr>
          <w:b/>
          <w:szCs w:val="24"/>
        </w:rPr>
      </w:pPr>
      <w:r w:rsidRPr="008952EC">
        <w:rPr>
          <w:color w:val="000000"/>
          <w:shd w:val="clear" w:color="auto" w:fill="FFFFFF"/>
        </w:rPr>
        <w:tab/>
      </w:r>
      <w:r w:rsidRPr="008952EC">
        <w:rPr>
          <w:color w:val="000000"/>
          <w:shd w:val="clear" w:color="auto" w:fill="FFFFFF"/>
        </w:rPr>
        <w:tab/>
      </w:r>
      <w:r w:rsidRPr="008952EC">
        <w:rPr>
          <w:color w:val="000000"/>
          <w:shd w:val="clear" w:color="auto" w:fill="FFFFFF"/>
        </w:rPr>
        <w:tab/>
        <w:t xml:space="preserve">Yes   </w:t>
      </w:r>
      <w:r w:rsidRPr="008952EC">
        <w:rPr>
          <w:color w:val="000000"/>
          <w:shd w:val="clear" w:color="auto" w:fill="FFFFFF"/>
        </w:rPr>
        <w:tab/>
      </w:r>
      <w:r w:rsidRPr="008952EC">
        <w:rPr>
          <w:color w:val="000000"/>
          <w:shd w:val="clear" w:color="auto" w:fill="FFFFFF"/>
        </w:rPr>
        <w:fldChar w:fldCharType="begin">
          <w:ffData>
            <w:name w:val="Check5"/>
            <w:enabled/>
            <w:calcOnExit w:val="0"/>
            <w:checkBox>
              <w:sizeAuto/>
              <w:default w:val="0"/>
            </w:checkBox>
          </w:ffData>
        </w:fldChar>
      </w:r>
      <w:r w:rsidRPr="008952EC">
        <w:rPr>
          <w:color w:val="000000"/>
          <w:shd w:val="clear" w:color="auto" w:fill="FFFFFF"/>
        </w:rPr>
        <w:instrText xml:space="preserve"> FORMCHECKBOX </w:instrText>
      </w:r>
      <w:r w:rsidR="00A860BA">
        <w:rPr>
          <w:color w:val="000000"/>
          <w:shd w:val="clear" w:color="auto" w:fill="FFFFFF"/>
        </w:rPr>
      </w:r>
      <w:r w:rsidR="00A860BA">
        <w:rPr>
          <w:color w:val="000000"/>
          <w:shd w:val="clear" w:color="auto" w:fill="FFFFFF"/>
        </w:rPr>
        <w:fldChar w:fldCharType="separate"/>
      </w:r>
      <w:r w:rsidRPr="008952EC">
        <w:rPr>
          <w:color w:val="000000"/>
          <w:shd w:val="clear" w:color="auto" w:fill="FFFFFF"/>
        </w:rPr>
        <w:fldChar w:fldCharType="end"/>
      </w:r>
      <w:r w:rsidRPr="008952EC">
        <w:rPr>
          <w:color w:val="000000"/>
          <w:shd w:val="clear" w:color="auto" w:fill="FFFFFF"/>
        </w:rPr>
        <w:tab/>
        <w:t xml:space="preserve">No </w:t>
      </w:r>
      <w:r w:rsidRPr="008952EC">
        <w:rPr>
          <w:color w:val="000000"/>
          <w:shd w:val="clear" w:color="auto" w:fill="FFFFFF"/>
        </w:rPr>
        <w:fldChar w:fldCharType="begin">
          <w:ffData>
            <w:name w:val="Check6"/>
            <w:enabled/>
            <w:calcOnExit w:val="0"/>
            <w:checkBox>
              <w:sizeAuto/>
              <w:default w:val="0"/>
            </w:checkBox>
          </w:ffData>
        </w:fldChar>
      </w:r>
      <w:r w:rsidRPr="008952EC">
        <w:rPr>
          <w:color w:val="000000"/>
          <w:shd w:val="clear" w:color="auto" w:fill="FFFFFF"/>
        </w:rPr>
        <w:instrText xml:space="preserve"> FORMCHECKBOX </w:instrText>
      </w:r>
      <w:r w:rsidR="00A860BA">
        <w:rPr>
          <w:color w:val="000000"/>
          <w:shd w:val="clear" w:color="auto" w:fill="FFFFFF"/>
        </w:rPr>
      </w:r>
      <w:r w:rsidR="00A860BA">
        <w:rPr>
          <w:color w:val="000000"/>
          <w:shd w:val="clear" w:color="auto" w:fill="FFFFFF"/>
        </w:rPr>
        <w:fldChar w:fldCharType="separate"/>
      </w:r>
      <w:r w:rsidRPr="008952EC">
        <w:rPr>
          <w:color w:val="000000"/>
          <w:shd w:val="clear" w:color="auto" w:fill="FFFFFF"/>
        </w:rPr>
        <w:fldChar w:fldCharType="end"/>
      </w:r>
    </w:p>
    <w:p w14:paraId="0CB73B0C" w14:textId="77777777" w:rsidR="00A34CC0" w:rsidRPr="008952EC" w:rsidRDefault="00A34CC0" w:rsidP="002D2BC0"/>
    <w:p w14:paraId="6C60F56D" w14:textId="77777777" w:rsidR="002A3ABE" w:rsidRPr="00401ADF" w:rsidRDefault="00061C5F" w:rsidP="00C262FF">
      <w:pPr>
        <w:pStyle w:val="NoSpacing"/>
        <w:jc w:val="both"/>
        <w:rPr>
          <w:rFonts w:ascii="Times New Roman" w:hAnsi="Times New Roman"/>
          <w:b/>
          <w:bCs/>
          <w:sz w:val="24"/>
          <w:szCs w:val="24"/>
        </w:rPr>
      </w:pPr>
      <w:r w:rsidRPr="00401ADF">
        <w:rPr>
          <w:rFonts w:ascii="Times New Roman" w:hAnsi="Times New Roman"/>
          <w:b/>
          <w:bCs/>
          <w:sz w:val="24"/>
          <w:szCs w:val="24"/>
        </w:rPr>
        <w:t>6.4.</w:t>
      </w:r>
      <w:r w:rsidR="00401ADF" w:rsidRPr="00401ADF">
        <w:rPr>
          <w:rFonts w:ascii="Times New Roman" w:hAnsi="Times New Roman"/>
          <w:b/>
          <w:bCs/>
          <w:sz w:val="24"/>
          <w:szCs w:val="24"/>
        </w:rPr>
        <w:t>3</w:t>
      </w:r>
      <w:r w:rsidRPr="00401ADF">
        <w:rPr>
          <w:rFonts w:ascii="Times New Roman" w:hAnsi="Times New Roman"/>
          <w:b/>
          <w:bCs/>
          <w:sz w:val="24"/>
          <w:szCs w:val="24"/>
        </w:rPr>
        <w:t xml:space="preserve">.2 </w:t>
      </w:r>
      <w:r w:rsidR="002A3ABE" w:rsidRPr="00401ADF">
        <w:rPr>
          <w:rFonts w:ascii="Times New Roman" w:hAnsi="Times New Roman"/>
          <w:b/>
          <w:bCs/>
          <w:sz w:val="24"/>
          <w:szCs w:val="24"/>
        </w:rPr>
        <w:t>Please present a line list and brief histories of all cases of vaccine associated paralytic polio (VAPP); make a separate attachment, if needed</w:t>
      </w:r>
    </w:p>
    <w:p w14:paraId="5EB44E08" w14:textId="77777777" w:rsidR="002A3ABE" w:rsidRPr="008952EC" w:rsidRDefault="002A3ABE" w:rsidP="002A3ABE">
      <w:pPr>
        <w:pStyle w:val="NoSpacing"/>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009"/>
        <w:gridCol w:w="7880"/>
      </w:tblGrid>
      <w:tr w:rsidR="00D970B8" w:rsidRPr="008952EC" w14:paraId="152641AA" w14:textId="77777777" w:rsidTr="00D970B8">
        <w:tc>
          <w:tcPr>
            <w:tcW w:w="2009" w:type="dxa"/>
            <w:shd w:val="clear" w:color="auto" w:fill="FFFFFF"/>
          </w:tcPr>
          <w:p w14:paraId="4622776D" w14:textId="77777777" w:rsidR="002A3ABE" w:rsidRPr="008952EC" w:rsidRDefault="002A3ABE" w:rsidP="00837C65">
            <w:pPr>
              <w:pStyle w:val="Header"/>
              <w:tabs>
                <w:tab w:val="clear" w:pos="4320"/>
                <w:tab w:val="clear" w:pos="8640"/>
              </w:tabs>
              <w:spacing w:before="120" w:after="120"/>
              <w:rPr>
                <w:b/>
                <w:bCs/>
                <w:sz w:val="22"/>
                <w:szCs w:val="22"/>
              </w:rPr>
            </w:pPr>
            <w:r w:rsidRPr="008952EC">
              <w:rPr>
                <w:bCs/>
                <w:sz w:val="22"/>
                <w:szCs w:val="22"/>
              </w:rPr>
              <w:t xml:space="preserve">Case </w:t>
            </w:r>
            <w:r w:rsidR="00B9426C" w:rsidRPr="008952EC">
              <w:rPr>
                <w:bCs/>
                <w:sz w:val="22"/>
                <w:szCs w:val="22"/>
              </w:rPr>
              <w:t>EP</w:t>
            </w:r>
            <w:r w:rsidRPr="008952EC">
              <w:rPr>
                <w:bCs/>
                <w:sz w:val="22"/>
                <w:szCs w:val="22"/>
              </w:rPr>
              <w:t>ID</w:t>
            </w:r>
            <w:r w:rsidR="00B9426C" w:rsidRPr="008952EC">
              <w:rPr>
                <w:bCs/>
                <w:sz w:val="22"/>
                <w:szCs w:val="22"/>
              </w:rPr>
              <w:t xml:space="preserve"> No.</w:t>
            </w:r>
          </w:p>
        </w:tc>
        <w:tc>
          <w:tcPr>
            <w:tcW w:w="7880" w:type="dxa"/>
            <w:shd w:val="clear" w:color="auto" w:fill="FFFFFF"/>
          </w:tcPr>
          <w:p w14:paraId="334C675E" w14:textId="77777777" w:rsidR="002A3ABE" w:rsidRPr="008952EC" w:rsidRDefault="002A3ABE" w:rsidP="00837C65">
            <w:pPr>
              <w:pStyle w:val="Header"/>
              <w:tabs>
                <w:tab w:val="clear" w:pos="4320"/>
                <w:tab w:val="clear" w:pos="8640"/>
              </w:tabs>
              <w:spacing w:before="120" w:after="120"/>
              <w:jc w:val="center"/>
              <w:rPr>
                <w:b/>
                <w:bCs/>
                <w:sz w:val="22"/>
                <w:szCs w:val="22"/>
              </w:rPr>
            </w:pPr>
            <w:r w:rsidRPr="008952EC">
              <w:rPr>
                <w:bCs/>
                <w:sz w:val="22"/>
                <w:szCs w:val="22"/>
              </w:rPr>
              <w:t>Summary of investigation report (please provide full report in an attachment)</w:t>
            </w:r>
          </w:p>
        </w:tc>
      </w:tr>
      <w:tr w:rsidR="00D970B8" w:rsidRPr="008952EC" w14:paraId="36C7C615" w14:textId="77777777" w:rsidTr="00D970B8">
        <w:tc>
          <w:tcPr>
            <w:tcW w:w="2009" w:type="dxa"/>
            <w:shd w:val="clear" w:color="auto" w:fill="FFFFFF"/>
          </w:tcPr>
          <w:p w14:paraId="77B1D94B" w14:textId="77777777" w:rsidR="002A3ABE" w:rsidRPr="008952EC" w:rsidRDefault="002A3ABE" w:rsidP="00837C65">
            <w:pPr>
              <w:pStyle w:val="Header"/>
              <w:tabs>
                <w:tab w:val="clear" w:pos="4320"/>
                <w:tab w:val="clear" w:pos="8640"/>
              </w:tabs>
              <w:spacing w:after="120" w:line="276" w:lineRule="auto"/>
              <w:rPr>
                <w:b/>
                <w:bCs/>
                <w:sz w:val="22"/>
                <w:szCs w:val="22"/>
              </w:rPr>
            </w:pPr>
          </w:p>
        </w:tc>
        <w:tc>
          <w:tcPr>
            <w:tcW w:w="7880" w:type="dxa"/>
            <w:shd w:val="clear" w:color="auto" w:fill="FFFFFF"/>
          </w:tcPr>
          <w:p w14:paraId="7CE9F779" w14:textId="77777777" w:rsidR="002A3ABE" w:rsidRPr="008952EC" w:rsidRDefault="002A3ABE" w:rsidP="00837C65">
            <w:pPr>
              <w:pStyle w:val="Header"/>
              <w:tabs>
                <w:tab w:val="clear" w:pos="4320"/>
                <w:tab w:val="clear" w:pos="8640"/>
              </w:tabs>
              <w:spacing w:after="120" w:line="276" w:lineRule="auto"/>
              <w:rPr>
                <w:rFonts w:eastAsia="SimSun"/>
                <w:b/>
                <w:sz w:val="22"/>
                <w:szCs w:val="22"/>
              </w:rPr>
            </w:pPr>
          </w:p>
        </w:tc>
      </w:tr>
      <w:tr w:rsidR="00D970B8" w:rsidRPr="008952EC" w14:paraId="381D80D7" w14:textId="77777777" w:rsidTr="00D970B8">
        <w:tc>
          <w:tcPr>
            <w:tcW w:w="2009" w:type="dxa"/>
            <w:shd w:val="clear" w:color="auto" w:fill="FFFFFF"/>
          </w:tcPr>
          <w:p w14:paraId="2906E77A" w14:textId="77777777" w:rsidR="002A3ABE" w:rsidRPr="008952EC" w:rsidRDefault="002A3ABE" w:rsidP="00837C65">
            <w:pPr>
              <w:pStyle w:val="Header"/>
              <w:tabs>
                <w:tab w:val="clear" w:pos="4320"/>
                <w:tab w:val="clear" w:pos="8640"/>
              </w:tabs>
              <w:spacing w:after="120" w:line="276" w:lineRule="auto"/>
              <w:rPr>
                <w:b/>
                <w:bCs/>
                <w:sz w:val="22"/>
                <w:szCs w:val="22"/>
              </w:rPr>
            </w:pPr>
          </w:p>
        </w:tc>
        <w:tc>
          <w:tcPr>
            <w:tcW w:w="7880" w:type="dxa"/>
            <w:shd w:val="clear" w:color="auto" w:fill="FFFFFF"/>
          </w:tcPr>
          <w:p w14:paraId="08EAF09E" w14:textId="77777777" w:rsidR="002A3ABE" w:rsidRPr="008952EC" w:rsidRDefault="002A3ABE" w:rsidP="00837C65">
            <w:pPr>
              <w:pStyle w:val="Header"/>
              <w:tabs>
                <w:tab w:val="clear" w:pos="4320"/>
                <w:tab w:val="clear" w:pos="8640"/>
              </w:tabs>
              <w:spacing w:after="120" w:line="276" w:lineRule="auto"/>
              <w:rPr>
                <w:rFonts w:eastAsia="SimSun"/>
                <w:b/>
                <w:sz w:val="22"/>
                <w:szCs w:val="22"/>
              </w:rPr>
            </w:pPr>
          </w:p>
        </w:tc>
      </w:tr>
    </w:tbl>
    <w:p w14:paraId="5EE48EB9" w14:textId="77777777" w:rsidR="00D970B8" w:rsidRPr="008952EC" w:rsidRDefault="00D970B8" w:rsidP="0039648D">
      <w:pPr>
        <w:pStyle w:val="NoSpacing"/>
        <w:rPr>
          <w:rFonts w:ascii="Times New Roman" w:hAnsi="Times New Roman"/>
        </w:rPr>
      </w:pPr>
    </w:p>
    <w:p w14:paraId="01442827" w14:textId="77777777" w:rsidR="0039648D" w:rsidRPr="00401ADF" w:rsidRDefault="00061C5F" w:rsidP="0039648D">
      <w:pPr>
        <w:pStyle w:val="NoSpacing"/>
        <w:rPr>
          <w:rFonts w:ascii="Times New Roman" w:hAnsi="Times New Roman"/>
          <w:b/>
          <w:bCs/>
          <w:sz w:val="24"/>
          <w:szCs w:val="24"/>
        </w:rPr>
      </w:pPr>
      <w:r w:rsidRPr="00401ADF">
        <w:rPr>
          <w:rFonts w:ascii="Times New Roman" w:hAnsi="Times New Roman"/>
          <w:b/>
          <w:bCs/>
          <w:sz w:val="24"/>
          <w:szCs w:val="24"/>
        </w:rPr>
        <w:t>6.4.</w:t>
      </w:r>
      <w:r w:rsidR="00401ADF" w:rsidRPr="00401ADF">
        <w:rPr>
          <w:rFonts w:ascii="Times New Roman" w:hAnsi="Times New Roman"/>
          <w:b/>
          <w:bCs/>
          <w:sz w:val="24"/>
          <w:szCs w:val="24"/>
        </w:rPr>
        <w:t>3</w:t>
      </w:r>
      <w:r w:rsidRPr="00401ADF">
        <w:rPr>
          <w:rFonts w:ascii="Times New Roman" w:hAnsi="Times New Roman"/>
          <w:b/>
          <w:bCs/>
          <w:sz w:val="24"/>
          <w:szCs w:val="24"/>
        </w:rPr>
        <w:t xml:space="preserve">.3 </w:t>
      </w:r>
      <w:r w:rsidR="0039648D" w:rsidRPr="00401ADF">
        <w:rPr>
          <w:rFonts w:ascii="Times New Roman" w:hAnsi="Times New Roman"/>
          <w:b/>
          <w:bCs/>
          <w:sz w:val="24"/>
          <w:szCs w:val="24"/>
        </w:rPr>
        <w:t>Please provide comments/discussion points/additional information, if any</w:t>
      </w:r>
    </w:p>
    <w:tbl>
      <w:tblPr>
        <w:tblW w:w="98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9857"/>
      </w:tblGrid>
      <w:tr w:rsidR="0039648D" w:rsidRPr="008952EC" w14:paraId="4E36AABE" w14:textId="77777777" w:rsidTr="002D2BC0">
        <w:trPr>
          <w:trHeight w:val="22"/>
        </w:trPr>
        <w:tc>
          <w:tcPr>
            <w:tcW w:w="9857" w:type="dxa"/>
            <w:shd w:val="clear" w:color="auto" w:fill="FFFFFF"/>
          </w:tcPr>
          <w:p w14:paraId="2EC50496" w14:textId="77777777" w:rsidR="0039648D" w:rsidRPr="008952EC" w:rsidRDefault="0051079D" w:rsidP="00837C65">
            <w:pPr>
              <w:pStyle w:val="Header"/>
              <w:tabs>
                <w:tab w:val="center" w:pos="840"/>
              </w:tabs>
              <w:rPr>
                <w:i/>
              </w:rPr>
            </w:pPr>
            <w:r w:rsidRPr="008952EC">
              <w:rPr>
                <w:i/>
              </w:rPr>
              <w:t>T</w:t>
            </w:r>
            <w:r w:rsidR="0039648D" w:rsidRPr="008952EC">
              <w:rPr>
                <w:i/>
              </w:rPr>
              <w:t>ype here</w:t>
            </w:r>
          </w:p>
          <w:p w14:paraId="574DAC9C" w14:textId="77777777" w:rsidR="0039648D" w:rsidRPr="008952EC" w:rsidRDefault="0039648D" w:rsidP="00837C65">
            <w:pPr>
              <w:pStyle w:val="Header"/>
              <w:tabs>
                <w:tab w:val="center" w:pos="840"/>
              </w:tabs>
              <w:rPr>
                <w:i/>
              </w:rPr>
            </w:pPr>
          </w:p>
          <w:p w14:paraId="59E3B1E7" w14:textId="77777777" w:rsidR="0039648D" w:rsidRPr="008952EC" w:rsidRDefault="0039648D" w:rsidP="00837C65">
            <w:pPr>
              <w:pStyle w:val="Header"/>
              <w:tabs>
                <w:tab w:val="center" w:pos="840"/>
              </w:tabs>
              <w:rPr>
                <w:i/>
              </w:rPr>
            </w:pPr>
          </w:p>
          <w:p w14:paraId="0F2CC92E" w14:textId="77777777" w:rsidR="0039648D" w:rsidRPr="008952EC" w:rsidRDefault="0039648D" w:rsidP="00837C65">
            <w:pPr>
              <w:pStyle w:val="Header"/>
              <w:tabs>
                <w:tab w:val="center" w:pos="840"/>
              </w:tabs>
            </w:pPr>
          </w:p>
          <w:p w14:paraId="442EB085" w14:textId="77777777" w:rsidR="0039648D" w:rsidRPr="008952EC" w:rsidRDefault="0039648D" w:rsidP="00837C65">
            <w:pPr>
              <w:pStyle w:val="Header"/>
              <w:tabs>
                <w:tab w:val="center" w:pos="840"/>
              </w:tabs>
            </w:pPr>
          </w:p>
        </w:tc>
      </w:tr>
    </w:tbl>
    <w:p w14:paraId="22411F5B" w14:textId="77777777" w:rsidR="00E03377" w:rsidRPr="008952EC" w:rsidRDefault="00E03377"/>
    <w:p w14:paraId="375CA1DA" w14:textId="77777777" w:rsidR="00D813AC" w:rsidRPr="00D813AC" w:rsidRDefault="00D813AC" w:rsidP="00D813AC">
      <w:pPr>
        <w:pStyle w:val="Header"/>
        <w:tabs>
          <w:tab w:val="clear" w:pos="4320"/>
          <w:tab w:val="clear" w:pos="8640"/>
        </w:tabs>
        <w:spacing w:after="120"/>
        <w:rPr>
          <w:b/>
          <w:bCs/>
          <w:i/>
          <w:iCs/>
        </w:rPr>
      </w:pPr>
      <w:r w:rsidRPr="00D813AC">
        <w:rPr>
          <w:b/>
          <w:bCs/>
          <w:i/>
          <w:iCs/>
        </w:rPr>
        <w:t>6.4.</w:t>
      </w:r>
      <w:r w:rsidR="00401ADF">
        <w:rPr>
          <w:b/>
          <w:bCs/>
          <w:i/>
          <w:iCs/>
        </w:rPr>
        <w:t>4</w:t>
      </w:r>
      <w:r w:rsidRPr="00D813AC">
        <w:rPr>
          <w:b/>
          <w:bCs/>
          <w:i/>
          <w:iCs/>
        </w:rPr>
        <w:t xml:space="preserve"> V</w:t>
      </w:r>
      <w:r w:rsidRPr="008952EC">
        <w:rPr>
          <w:b/>
          <w:i/>
          <w:iCs/>
          <w:szCs w:val="24"/>
        </w:rPr>
        <w:t>accine-derived poliovirus (VDPV)</w:t>
      </w:r>
    </w:p>
    <w:p w14:paraId="77BA0015" w14:textId="77777777" w:rsidR="009160F9" w:rsidRPr="008952EC" w:rsidRDefault="009160F9">
      <w:pPr>
        <w:rPr>
          <w:sz w:val="14"/>
          <w:szCs w:val="10"/>
        </w:rPr>
      </w:pPr>
    </w:p>
    <w:p w14:paraId="35A2284E" w14:textId="77777777" w:rsidR="009160F9" w:rsidRPr="008952EC" w:rsidRDefault="009160F9" w:rsidP="009160F9">
      <w:pPr>
        <w:rPr>
          <w:sz w:val="10"/>
          <w:szCs w:val="6"/>
        </w:rPr>
      </w:pPr>
    </w:p>
    <w:p w14:paraId="28F109C9" w14:textId="77777777" w:rsidR="00C8764F" w:rsidRPr="008952EC" w:rsidRDefault="00395670" w:rsidP="00C8764F">
      <w:pPr>
        <w:ind w:left="446" w:hanging="446"/>
        <w:jc w:val="both"/>
        <w:rPr>
          <w:b/>
          <w:szCs w:val="24"/>
        </w:rPr>
      </w:pPr>
      <w:r w:rsidRPr="008952EC">
        <w:rPr>
          <w:b/>
          <w:i/>
          <w:iCs/>
          <w:szCs w:val="24"/>
        </w:rPr>
        <w:t>6.</w:t>
      </w:r>
      <w:r w:rsidR="002C0B82">
        <w:rPr>
          <w:b/>
          <w:i/>
          <w:iCs/>
          <w:szCs w:val="24"/>
        </w:rPr>
        <w:t>4.</w:t>
      </w:r>
      <w:r w:rsidR="00401ADF">
        <w:rPr>
          <w:b/>
          <w:i/>
          <w:iCs/>
          <w:szCs w:val="24"/>
        </w:rPr>
        <w:t>4</w:t>
      </w:r>
      <w:r w:rsidR="00D813AC">
        <w:rPr>
          <w:b/>
          <w:i/>
          <w:iCs/>
          <w:szCs w:val="24"/>
        </w:rPr>
        <w:t>.1</w:t>
      </w:r>
      <w:r w:rsidR="00C8764F" w:rsidRPr="008952EC">
        <w:rPr>
          <w:b/>
          <w:i/>
          <w:iCs/>
          <w:szCs w:val="24"/>
        </w:rPr>
        <w:t xml:space="preserve"> </w:t>
      </w:r>
      <w:r w:rsidR="00C8764F" w:rsidRPr="008952EC">
        <w:rPr>
          <w:b/>
          <w:i/>
          <w:iCs/>
          <w:szCs w:val="24"/>
        </w:rPr>
        <w:tab/>
        <w:t xml:space="preserve">Was any vaccine-derived poliovirus (VDPV) </w:t>
      </w:r>
      <w:r w:rsidR="00061C5F">
        <w:rPr>
          <w:b/>
          <w:i/>
          <w:iCs/>
          <w:szCs w:val="24"/>
        </w:rPr>
        <w:t xml:space="preserve">detected </w:t>
      </w:r>
      <w:r w:rsidR="00C8764F" w:rsidRPr="008952EC">
        <w:rPr>
          <w:b/>
          <w:i/>
          <w:iCs/>
          <w:szCs w:val="24"/>
        </w:rPr>
        <w:t>in</w:t>
      </w:r>
      <w:r w:rsidR="00C8764F" w:rsidRPr="008952EC">
        <w:rPr>
          <w:b/>
          <w:szCs w:val="24"/>
        </w:rPr>
        <w:t xml:space="preserve"> the year under review?</w:t>
      </w:r>
    </w:p>
    <w:p w14:paraId="42112881" w14:textId="77777777" w:rsidR="00C8764F" w:rsidRPr="008952EC" w:rsidRDefault="00C8764F" w:rsidP="00C8764F">
      <w:pPr>
        <w:ind w:left="446" w:hanging="446"/>
        <w:rPr>
          <w:b/>
          <w:sz w:val="18"/>
          <w:szCs w:val="18"/>
        </w:rPr>
      </w:pPr>
    </w:p>
    <w:p w14:paraId="274BB774" w14:textId="77777777" w:rsidR="00C8764F" w:rsidRPr="008952EC" w:rsidRDefault="00C8764F" w:rsidP="00C8764F">
      <w:pPr>
        <w:ind w:left="446" w:hanging="446"/>
        <w:rPr>
          <w:b/>
          <w:szCs w:val="24"/>
        </w:rPr>
      </w:pPr>
      <w:r w:rsidRPr="008952EC">
        <w:rPr>
          <w:color w:val="000000"/>
          <w:shd w:val="clear" w:color="auto" w:fill="FFFFFF"/>
        </w:rPr>
        <w:tab/>
      </w:r>
      <w:r w:rsidRPr="008952EC">
        <w:rPr>
          <w:color w:val="000000"/>
          <w:shd w:val="clear" w:color="auto" w:fill="FFFFFF"/>
        </w:rPr>
        <w:tab/>
      </w:r>
      <w:r w:rsidRPr="008952EC">
        <w:rPr>
          <w:color w:val="000000"/>
          <w:shd w:val="clear" w:color="auto" w:fill="FFFFFF"/>
        </w:rPr>
        <w:tab/>
        <w:t>Yes</w:t>
      </w:r>
      <w:r w:rsidRPr="008952EC">
        <w:rPr>
          <w:bCs/>
          <w:szCs w:val="24"/>
        </w:rPr>
        <w:t xml:space="preserve">  </w:t>
      </w:r>
      <w:r w:rsidRPr="008952EC">
        <w:rPr>
          <w:bCs/>
          <w:szCs w:val="24"/>
        </w:rPr>
        <w:fldChar w:fldCharType="begin">
          <w:ffData>
            <w:name w:val="Check7"/>
            <w:enabled/>
            <w:calcOnExit w:val="0"/>
            <w:checkBox>
              <w:sizeAuto/>
              <w:default w:val="0"/>
            </w:checkBox>
          </w:ffData>
        </w:fldChar>
      </w:r>
      <w:bookmarkStart w:id="81" w:name="Check7"/>
      <w:r w:rsidRPr="008952EC">
        <w:rPr>
          <w:bCs/>
          <w:szCs w:val="24"/>
        </w:rPr>
        <w:instrText xml:space="preserve"> FORMCHECKBOX </w:instrText>
      </w:r>
      <w:r w:rsidR="00A860BA">
        <w:rPr>
          <w:bCs/>
          <w:szCs w:val="24"/>
        </w:rPr>
      </w:r>
      <w:r w:rsidR="00A860BA">
        <w:rPr>
          <w:bCs/>
          <w:szCs w:val="24"/>
        </w:rPr>
        <w:fldChar w:fldCharType="separate"/>
      </w:r>
      <w:r w:rsidRPr="008952EC">
        <w:rPr>
          <w:bCs/>
          <w:szCs w:val="24"/>
        </w:rPr>
        <w:fldChar w:fldCharType="end"/>
      </w:r>
      <w:bookmarkEnd w:id="81"/>
      <w:r w:rsidRPr="008952EC">
        <w:rPr>
          <w:color w:val="000000"/>
          <w:shd w:val="clear" w:color="auto" w:fill="FFFFFF"/>
        </w:rPr>
        <w:tab/>
        <w:t xml:space="preserve">No </w:t>
      </w:r>
      <w:r w:rsidRPr="008952EC">
        <w:rPr>
          <w:b/>
          <w:szCs w:val="24"/>
        </w:rPr>
        <w:fldChar w:fldCharType="begin">
          <w:ffData>
            <w:name w:val="Check8"/>
            <w:enabled/>
            <w:calcOnExit w:val="0"/>
            <w:checkBox>
              <w:sizeAuto/>
              <w:default w:val="0"/>
            </w:checkBox>
          </w:ffData>
        </w:fldChar>
      </w:r>
      <w:bookmarkStart w:id="82" w:name="Check8"/>
      <w:r w:rsidRPr="008952EC">
        <w:rPr>
          <w:b/>
          <w:szCs w:val="24"/>
        </w:rPr>
        <w:instrText xml:space="preserve"> FORMCHECKBOX </w:instrText>
      </w:r>
      <w:r w:rsidR="00A860BA">
        <w:rPr>
          <w:b/>
          <w:szCs w:val="24"/>
        </w:rPr>
      </w:r>
      <w:r w:rsidR="00A860BA">
        <w:rPr>
          <w:b/>
          <w:szCs w:val="24"/>
        </w:rPr>
        <w:fldChar w:fldCharType="separate"/>
      </w:r>
      <w:r w:rsidRPr="008952EC">
        <w:rPr>
          <w:b/>
          <w:szCs w:val="24"/>
        </w:rPr>
        <w:fldChar w:fldCharType="end"/>
      </w:r>
      <w:bookmarkEnd w:id="82"/>
    </w:p>
    <w:p w14:paraId="1EC9A7C6" w14:textId="77777777" w:rsidR="00C8764F" w:rsidRPr="008952EC" w:rsidRDefault="00C8764F" w:rsidP="00C8764F">
      <w:pPr>
        <w:ind w:left="446" w:hanging="446"/>
        <w:rPr>
          <w:b/>
          <w:sz w:val="10"/>
          <w:szCs w:val="10"/>
        </w:rPr>
      </w:pPr>
    </w:p>
    <w:p w14:paraId="3936071C" w14:textId="77777777" w:rsidR="00C8764F" w:rsidRPr="004E5D27" w:rsidRDefault="00061C5F" w:rsidP="004E5D27">
      <w:pPr>
        <w:rPr>
          <w:b/>
          <w:szCs w:val="24"/>
        </w:rPr>
      </w:pPr>
      <w:r w:rsidRPr="004E5D27">
        <w:rPr>
          <w:b/>
          <w:szCs w:val="24"/>
        </w:rPr>
        <w:t>6.</w:t>
      </w:r>
      <w:r w:rsidR="002C0B82">
        <w:rPr>
          <w:b/>
          <w:szCs w:val="24"/>
        </w:rPr>
        <w:t>4.</w:t>
      </w:r>
      <w:r w:rsidR="00401ADF">
        <w:rPr>
          <w:b/>
          <w:szCs w:val="24"/>
        </w:rPr>
        <w:t>4</w:t>
      </w:r>
      <w:r w:rsidR="002C0B82">
        <w:rPr>
          <w:b/>
          <w:szCs w:val="24"/>
        </w:rPr>
        <w:t>.1</w:t>
      </w:r>
      <w:r w:rsidR="00D813AC">
        <w:rPr>
          <w:b/>
          <w:szCs w:val="24"/>
        </w:rPr>
        <w:t>.1</w:t>
      </w:r>
      <w:r w:rsidRPr="004E5D27">
        <w:rPr>
          <w:b/>
          <w:szCs w:val="24"/>
        </w:rPr>
        <w:t xml:space="preserve"> </w:t>
      </w:r>
      <w:r w:rsidR="00C8764F" w:rsidRPr="004E5D27">
        <w:rPr>
          <w:b/>
          <w:szCs w:val="24"/>
        </w:rPr>
        <w:t>If yes, please give a summary of VDPV(s) isolated in the year under review</w:t>
      </w:r>
    </w:p>
    <w:tbl>
      <w:tblPr>
        <w:tblpPr w:leftFromText="180" w:rightFromText="180" w:vertAnchor="text" w:horzAnchor="page" w:tblpX="331" w:tblpY="92"/>
        <w:tblW w:w="1143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159"/>
        <w:gridCol w:w="471"/>
        <w:gridCol w:w="471"/>
        <w:gridCol w:w="760"/>
        <w:gridCol w:w="802"/>
        <w:gridCol w:w="989"/>
        <w:gridCol w:w="1042"/>
        <w:gridCol w:w="792"/>
        <w:gridCol w:w="963"/>
        <w:gridCol w:w="773"/>
        <w:gridCol w:w="1165"/>
        <w:gridCol w:w="2043"/>
      </w:tblGrid>
      <w:tr w:rsidR="00444AAE" w:rsidRPr="008952EC" w14:paraId="4B05859B" w14:textId="77777777" w:rsidTr="00444AAE">
        <w:trPr>
          <w:trHeight w:val="518"/>
        </w:trPr>
        <w:tc>
          <w:tcPr>
            <w:tcW w:w="1160" w:type="dxa"/>
            <w:vMerge w:val="restart"/>
            <w:vAlign w:val="center"/>
          </w:tcPr>
          <w:p w14:paraId="68BB8F24" w14:textId="77777777" w:rsidR="00444AAE" w:rsidRPr="008952EC" w:rsidRDefault="00444AAE" w:rsidP="00444AAE">
            <w:pPr>
              <w:jc w:val="center"/>
              <w:rPr>
                <w:bCs/>
                <w:szCs w:val="24"/>
              </w:rPr>
            </w:pPr>
            <w:r w:rsidRPr="008952EC">
              <w:rPr>
                <w:bCs/>
                <w:szCs w:val="24"/>
              </w:rPr>
              <w:t>Type</w:t>
            </w:r>
          </w:p>
        </w:tc>
        <w:tc>
          <w:tcPr>
            <w:tcW w:w="1703" w:type="dxa"/>
            <w:gridSpan w:val="3"/>
            <w:vAlign w:val="center"/>
          </w:tcPr>
          <w:p w14:paraId="7E6F4D56" w14:textId="77777777" w:rsidR="00444AAE" w:rsidRPr="008952EC" w:rsidRDefault="00444AAE" w:rsidP="00444AAE">
            <w:pPr>
              <w:jc w:val="center"/>
              <w:rPr>
                <w:bCs/>
                <w:szCs w:val="24"/>
              </w:rPr>
            </w:pPr>
            <w:r w:rsidRPr="008952EC">
              <w:rPr>
                <w:bCs/>
                <w:szCs w:val="24"/>
              </w:rPr>
              <w:t>No. of Isolates</w:t>
            </w:r>
            <w:r>
              <w:rPr>
                <w:bCs/>
                <w:szCs w:val="24"/>
              </w:rPr>
              <w:t>/Case</w:t>
            </w:r>
          </w:p>
        </w:tc>
        <w:tc>
          <w:tcPr>
            <w:tcW w:w="5357" w:type="dxa"/>
            <w:gridSpan w:val="6"/>
          </w:tcPr>
          <w:p w14:paraId="0EF6E6B7" w14:textId="77777777" w:rsidR="00444AAE" w:rsidRPr="008952EC" w:rsidRDefault="00444AAE" w:rsidP="00444AAE">
            <w:pPr>
              <w:jc w:val="center"/>
              <w:rPr>
                <w:bCs/>
                <w:szCs w:val="24"/>
              </w:rPr>
            </w:pPr>
            <w:r w:rsidRPr="008952EC">
              <w:rPr>
                <w:bCs/>
                <w:szCs w:val="24"/>
              </w:rPr>
              <w:t>Source</w:t>
            </w:r>
          </w:p>
        </w:tc>
        <w:tc>
          <w:tcPr>
            <w:tcW w:w="1165" w:type="dxa"/>
            <w:vMerge w:val="restart"/>
            <w:vAlign w:val="center"/>
          </w:tcPr>
          <w:p w14:paraId="30FDA15F" w14:textId="77777777" w:rsidR="00444AAE" w:rsidRPr="008952EC" w:rsidRDefault="00444AAE" w:rsidP="00444AAE">
            <w:pPr>
              <w:jc w:val="center"/>
              <w:rPr>
                <w:bCs/>
                <w:szCs w:val="24"/>
              </w:rPr>
            </w:pPr>
            <w:r w:rsidRPr="008952EC">
              <w:rPr>
                <w:bCs/>
                <w:szCs w:val="24"/>
              </w:rPr>
              <w:t>Date of last isolate**</w:t>
            </w:r>
          </w:p>
        </w:tc>
        <w:tc>
          <w:tcPr>
            <w:tcW w:w="2045" w:type="dxa"/>
            <w:vMerge w:val="restart"/>
            <w:vAlign w:val="center"/>
          </w:tcPr>
          <w:p w14:paraId="0D247768" w14:textId="77777777" w:rsidR="00444AAE" w:rsidRPr="008952EC" w:rsidRDefault="00444AAE" w:rsidP="00444AAE">
            <w:pPr>
              <w:jc w:val="center"/>
              <w:rPr>
                <w:bCs/>
                <w:szCs w:val="24"/>
              </w:rPr>
            </w:pPr>
            <w:r w:rsidRPr="008952EC">
              <w:rPr>
                <w:bCs/>
                <w:szCs w:val="24"/>
              </w:rPr>
              <w:t>Comments</w:t>
            </w:r>
          </w:p>
        </w:tc>
      </w:tr>
      <w:tr w:rsidR="00444AAE" w:rsidRPr="008952EC" w14:paraId="07A0019E" w14:textId="77777777" w:rsidTr="00444AAE">
        <w:trPr>
          <w:trHeight w:val="518"/>
        </w:trPr>
        <w:tc>
          <w:tcPr>
            <w:tcW w:w="1160" w:type="dxa"/>
            <w:vMerge/>
          </w:tcPr>
          <w:p w14:paraId="2DE36752" w14:textId="77777777" w:rsidR="00444AAE" w:rsidRPr="008952EC" w:rsidRDefault="00444AAE" w:rsidP="00444AAE">
            <w:pPr>
              <w:rPr>
                <w:bCs/>
                <w:szCs w:val="24"/>
              </w:rPr>
            </w:pPr>
          </w:p>
        </w:tc>
        <w:tc>
          <w:tcPr>
            <w:tcW w:w="471" w:type="dxa"/>
          </w:tcPr>
          <w:p w14:paraId="07FF90BB" w14:textId="77777777" w:rsidR="00444AAE" w:rsidRPr="008952EC" w:rsidRDefault="00444AAE" w:rsidP="00444AAE">
            <w:pPr>
              <w:jc w:val="center"/>
              <w:rPr>
                <w:bCs/>
                <w:szCs w:val="24"/>
              </w:rPr>
            </w:pPr>
            <w:r w:rsidRPr="008952EC">
              <w:rPr>
                <w:bCs/>
                <w:szCs w:val="24"/>
              </w:rPr>
              <w:t>P1</w:t>
            </w:r>
          </w:p>
        </w:tc>
        <w:tc>
          <w:tcPr>
            <w:tcW w:w="471" w:type="dxa"/>
          </w:tcPr>
          <w:p w14:paraId="72600489" w14:textId="77777777" w:rsidR="00444AAE" w:rsidRPr="008952EC" w:rsidRDefault="00444AAE" w:rsidP="00444AAE">
            <w:pPr>
              <w:jc w:val="center"/>
              <w:rPr>
                <w:bCs/>
                <w:szCs w:val="24"/>
              </w:rPr>
            </w:pPr>
            <w:r w:rsidRPr="008952EC">
              <w:rPr>
                <w:bCs/>
                <w:szCs w:val="24"/>
              </w:rPr>
              <w:t>P2</w:t>
            </w:r>
          </w:p>
        </w:tc>
        <w:tc>
          <w:tcPr>
            <w:tcW w:w="761" w:type="dxa"/>
          </w:tcPr>
          <w:p w14:paraId="689AFB38" w14:textId="77777777" w:rsidR="00444AAE" w:rsidRPr="008952EC" w:rsidRDefault="00444AAE" w:rsidP="00444AAE">
            <w:pPr>
              <w:jc w:val="center"/>
              <w:rPr>
                <w:bCs/>
                <w:szCs w:val="24"/>
              </w:rPr>
            </w:pPr>
            <w:r w:rsidRPr="008952EC">
              <w:rPr>
                <w:bCs/>
                <w:szCs w:val="24"/>
              </w:rPr>
              <w:t>P3</w:t>
            </w:r>
          </w:p>
        </w:tc>
        <w:tc>
          <w:tcPr>
            <w:tcW w:w="802" w:type="dxa"/>
            <w:vAlign w:val="center"/>
          </w:tcPr>
          <w:p w14:paraId="1CA49280" w14:textId="77777777" w:rsidR="00444AAE" w:rsidRPr="008952EC" w:rsidRDefault="00444AAE" w:rsidP="00444AAE">
            <w:pPr>
              <w:jc w:val="center"/>
              <w:rPr>
                <w:bCs/>
                <w:szCs w:val="24"/>
              </w:rPr>
            </w:pPr>
            <w:r w:rsidRPr="008952EC">
              <w:rPr>
                <w:bCs/>
                <w:szCs w:val="24"/>
              </w:rPr>
              <w:t>AFP</w:t>
            </w:r>
          </w:p>
        </w:tc>
        <w:tc>
          <w:tcPr>
            <w:tcW w:w="989" w:type="dxa"/>
            <w:vAlign w:val="center"/>
          </w:tcPr>
          <w:p w14:paraId="7094F557" w14:textId="77777777" w:rsidR="00444AAE" w:rsidRPr="008952EC" w:rsidRDefault="00444AAE" w:rsidP="00444AAE">
            <w:pPr>
              <w:jc w:val="center"/>
              <w:rPr>
                <w:bCs/>
                <w:szCs w:val="24"/>
              </w:rPr>
            </w:pPr>
            <w:r>
              <w:rPr>
                <w:bCs/>
                <w:szCs w:val="24"/>
              </w:rPr>
              <w:t>Contact</w:t>
            </w:r>
          </w:p>
        </w:tc>
        <w:tc>
          <w:tcPr>
            <w:tcW w:w="1042" w:type="dxa"/>
            <w:vAlign w:val="center"/>
          </w:tcPr>
          <w:p w14:paraId="1D94F754" w14:textId="77777777" w:rsidR="00444AAE" w:rsidRPr="008952EC" w:rsidRDefault="00444AAE" w:rsidP="00444AAE">
            <w:pPr>
              <w:jc w:val="center"/>
              <w:rPr>
                <w:bCs/>
                <w:szCs w:val="24"/>
              </w:rPr>
            </w:pPr>
            <w:r w:rsidRPr="008952EC">
              <w:rPr>
                <w:bCs/>
                <w:szCs w:val="24"/>
              </w:rPr>
              <w:t>Healthy Child</w:t>
            </w:r>
          </w:p>
        </w:tc>
        <w:tc>
          <w:tcPr>
            <w:tcW w:w="793" w:type="dxa"/>
            <w:vAlign w:val="center"/>
          </w:tcPr>
          <w:p w14:paraId="76E11A91" w14:textId="77777777" w:rsidR="00444AAE" w:rsidRPr="008952EC" w:rsidRDefault="00444AAE" w:rsidP="00444AAE">
            <w:pPr>
              <w:jc w:val="center"/>
              <w:rPr>
                <w:bCs/>
                <w:szCs w:val="24"/>
              </w:rPr>
            </w:pPr>
            <w:r>
              <w:rPr>
                <w:bCs/>
                <w:szCs w:val="24"/>
              </w:rPr>
              <w:t>PID</w:t>
            </w:r>
          </w:p>
        </w:tc>
        <w:tc>
          <w:tcPr>
            <w:tcW w:w="958" w:type="dxa"/>
            <w:vAlign w:val="center"/>
          </w:tcPr>
          <w:p w14:paraId="34C530B3" w14:textId="77777777" w:rsidR="00444AAE" w:rsidRPr="008952EC" w:rsidRDefault="00444AAE" w:rsidP="00444AAE">
            <w:pPr>
              <w:jc w:val="center"/>
              <w:rPr>
                <w:bCs/>
                <w:szCs w:val="24"/>
              </w:rPr>
            </w:pPr>
            <w:r w:rsidRPr="008952EC">
              <w:rPr>
                <w:bCs/>
                <w:szCs w:val="24"/>
              </w:rPr>
              <w:t>Sewage</w:t>
            </w:r>
          </w:p>
        </w:tc>
        <w:tc>
          <w:tcPr>
            <w:tcW w:w="773" w:type="dxa"/>
            <w:vAlign w:val="center"/>
          </w:tcPr>
          <w:p w14:paraId="0BEA1EF8" w14:textId="77777777" w:rsidR="00444AAE" w:rsidRPr="008952EC" w:rsidRDefault="00444AAE" w:rsidP="00444AAE">
            <w:pPr>
              <w:jc w:val="center"/>
              <w:rPr>
                <w:bCs/>
                <w:szCs w:val="24"/>
              </w:rPr>
            </w:pPr>
            <w:r w:rsidRPr="008952EC">
              <w:rPr>
                <w:bCs/>
                <w:szCs w:val="24"/>
              </w:rPr>
              <w:t>Other</w:t>
            </w:r>
          </w:p>
        </w:tc>
        <w:tc>
          <w:tcPr>
            <w:tcW w:w="1165" w:type="dxa"/>
            <w:vMerge/>
          </w:tcPr>
          <w:p w14:paraId="2FB2BEB3" w14:textId="77777777" w:rsidR="00444AAE" w:rsidRPr="008952EC" w:rsidRDefault="00444AAE" w:rsidP="00444AAE">
            <w:pPr>
              <w:rPr>
                <w:bCs/>
                <w:szCs w:val="24"/>
              </w:rPr>
            </w:pPr>
          </w:p>
        </w:tc>
        <w:tc>
          <w:tcPr>
            <w:tcW w:w="2045" w:type="dxa"/>
            <w:vMerge/>
          </w:tcPr>
          <w:p w14:paraId="774AB21D" w14:textId="77777777" w:rsidR="00444AAE" w:rsidRPr="008952EC" w:rsidRDefault="00444AAE" w:rsidP="00444AAE">
            <w:pPr>
              <w:rPr>
                <w:bCs/>
                <w:szCs w:val="24"/>
              </w:rPr>
            </w:pPr>
          </w:p>
        </w:tc>
      </w:tr>
      <w:tr w:rsidR="00444AAE" w:rsidRPr="008952EC" w14:paraId="5B0BA148" w14:textId="77777777" w:rsidTr="00444AAE">
        <w:trPr>
          <w:trHeight w:val="258"/>
        </w:trPr>
        <w:tc>
          <w:tcPr>
            <w:tcW w:w="1160" w:type="dxa"/>
          </w:tcPr>
          <w:p w14:paraId="206AC046" w14:textId="77777777" w:rsidR="00444AAE" w:rsidRPr="008952EC" w:rsidRDefault="00444AAE" w:rsidP="00444AAE">
            <w:pPr>
              <w:rPr>
                <w:bCs/>
                <w:szCs w:val="24"/>
              </w:rPr>
            </w:pPr>
            <w:r w:rsidRPr="008952EC">
              <w:rPr>
                <w:bCs/>
                <w:szCs w:val="24"/>
              </w:rPr>
              <w:t>cVDPV*</w:t>
            </w:r>
          </w:p>
        </w:tc>
        <w:tc>
          <w:tcPr>
            <w:tcW w:w="471" w:type="dxa"/>
          </w:tcPr>
          <w:p w14:paraId="3A5F07E9" w14:textId="77777777" w:rsidR="00444AAE" w:rsidRPr="008952EC" w:rsidRDefault="00444AAE" w:rsidP="00444AAE">
            <w:pPr>
              <w:rPr>
                <w:bCs/>
                <w:szCs w:val="24"/>
              </w:rPr>
            </w:pPr>
          </w:p>
        </w:tc>
        <w:tc>
          <w:tcPr>
            <w:tcW w:w="471" w:type="dxa"/>
          </w:tcPr>
          <w:p w14:paraId="6ABF3E3F" w14:textId="77777777" w:rsidR="00444AAE" w:rsidRPr="008952EC" w:rsidRDefault="00444AAE" w:rsidP="00444AAE">
            <w:pPr>
              <w:rPr>
                <w:bCs/>
                <w:szCs w:val="24"/>
              </w:rPr>
            </w:pPr>
          </w:p>
        </w:tc>
        <w:tc>
          <w:tcPr>
            <w:tcW w:w="761" w:type="dxa"/>
          </w:tcPr>
          <w:p w14:paraId="45C3F777" w14:textId="77777777" w:rsidR="00444AAE" w:rsidRPr="008952EC" w:rsidRDefault="00444AAE" w:rsidP="00444AAE">
            <w:pPr>
              <w:rPr>
                <w:bCs/>
                <w:szCs w:val="24"/>
              </w:rPr>
            </w:pPr>
          </w:p>
        </w:tc>
        <w:tc>
          <w:tcPr>
            <w:tcW w:w="802" w:type="dxa"/>
          </w:tcPr>
          <w:p w14:paraId="09F95E62" w14:textId="77777777" w:rsidR="00444AAE" w:rsidRPr="008952EC" w:rsidRDefault="00444AAE" w:rsidP="00444AAE">
            <w:pPr>
              <w:rPr>
                <w:bCs/>
                <w:szCs w:val="24"/>
              </w:rPr>
            </w:pPr>
          </w:p>
        </w:tc>
        <w:tc>
          <w:tcPr>
            <w:tcW w:w="989" w:type="dxa"/>
          </w:tcPr>
          <w:p w14:paraId="3EA69A63" w14:textId="77777777" w:rsidR="00444AAE" w:rsidRPr="008952EC" w:rsidRDefault="00444AAE" w:rsidP="00444AAE">
            <w:pPr>
              <w:rPr>
                <w:bCs/>
                <w:szCs w:val="24"/>
              </w:rPr>
            </w:pPr>
          </w:p>
        </w:tc>
        <w:tc>
          <w:tcPr>
            <w:tcW w:w="1042" w:type="dxa"/>
          </w:tcPr>
          <w:p w14:paraId="187D9811" w14:textId="77777777" w:rsidR="00444AAE" w:rsidRPr="008952EC" w:rsidRDefault="00444AAE" w:rsidP="00444AAE">
            <w:pPr>
              <w:rPr>
                <w:bCs/>
                <w:szCs w:val="24"/>
              </w:rPr>
            </w:pPr>
          </w:p>
        </w:tc>
        <w:tc>
          <w:tcPr>
            <w:tcW w:w="793" w:type="dxa"/>
          </w:tcPr>
          <w:p w14:paraId="253F7E52" w14:textId="77777777" w:rsidR="00444AAE" w:rsidRPr="008952EC" w:rsidRDefault="00444AAE" w:rsidP="00444AAE">
            <w:pPr>
              <w:rPr>
                <w:bCs/>
                <w:szCs w:val="24"/>
              </w:rPr>
            </w:pPr>
          </w:p>
        </w:tc>
        <w:tc>
          <w:tcPr>
            <w:tcW w:w="958" w:type="dxa"/>
          </w:tcPr>
          <w:p w14:paraId="0FDDE7D5" w14:textId="77777777" w:rsidR="00444AAE" w:rsidRPr="008952EC" w:rsidRDefault="00444AAE" w:rsidP="00444AAE">
            <w:pPr>
              <w:rPr>
                <w:bCs/>
                <w:szCs w:val="24"/>
              </w:rPr>
            </w:pPr>
          </w:p>
        </w:tc>
        <w:tc>
          <w:tcPr>
            <w:tcW w:w="773" w:type="dxa"/>
          </w:tcPr>
          <w:p w14:paraId="4F139A43" w14:textId="77777777" w:rsidR="00444AAE" w:rsidRPr="008952EC" w:rsidRDefault="00444AAE" w:rsidP="00444AAE">
            <w:pPr>
              <w:rPr>
                <w:bCs/>
                <w:szCs w:val="24"/>
              </w:rPr>
            </w:pPr>
          </w:p>
        </w:tc>
        <w:tc>
          <w:tcPr>
            <w:tcW w:w="1165" w:type="dxa"/>
          </w:tcPr>
          <w:p w14:paraId="3E11EBE9" w14:textId="77777777" w:rsidR="00444AAE" w:rsidRPr="008952EC" w:rsidRDefault="00444AAE" w:rsidP="00444AAE">
            <w:pPr>
              <w:rPr>
                <w:bCs/>
                <w:szCs w:val="24"/>
              </w:rPr>
            </w:pPr>
          </w:p>
        </w:tc>
        <w:tc>
          <w:tcPr>
            <w:tcW w:w="2045" w:type="dxa"/>
          </w:tcPr>
          <w:p w14:paraId="50940EE1" w14:textId="77777777" w:rsidR="00444AAE" w:rsidRPr="008952EC" w:rsidRDefault="00444AAE" w:rsidP="00444AAE">
            <w:pPr>
              <w:rPr>
                <w:bCs/>
                <w:szCs w:val="24"/>
              </w:rPr>
            </w:pPr>
          </w:p>
        </w:tc>
      </w:tr>
      <w:tr w:rsidR="00444AAE" w:rsidRPr="008952EC" w14:paraId="1BFB3D79" w14:textId="77777777" w:rsidTr="00444AAE">
        <w:trPr>
          <w:trHeight w:val="250"/>
        </w:trPr>
        <w:tc>
          <w:tcPr>
            <w:tcW w:w="1160" w:type="dxa"/>
          </w:tcPr>
          <w:p w14:paraId="6837354C" w14:textId="77777777" w:rsidR="00444AAE" w:rsidRPr="008952EC" w:rsidRDefault="00444AAE" w:rsidP="00444AAE">
            <w:pPr>
              <w:rPr>
                <w:bCs/>
                <w:szCs w:val="24"/>
              </w:rPr>
            </w:pPr>
            <w:r w:rsidRPr="008952EC">
              <w:rPr>
                <w:bCs/>
                <w:szCs w:val="24"/>
              </w:rPr>
              <w:t>iVDPV*</w:t>
            </w:r>
          </w:p>
        </w:tc>
        <w:tc>
          <w:tcPr>
            <w:tcW w:w="471" w:type="dxa"/>
          </w:tcPr>
          <w:p w14:paraId="2904A543" w14:textId="77777777" w:rsidR="00444AAE" w:rsidRPr="008952EC" w:rsidRDefault="00444AAE" w:rsidP="00444AAE">
            <w:pPr>
              <w:rPr>
                <w:bCs/>
                <w:szCs w:val="24"/>
              </w:rPr>
            </w:pPr>
          </w:p>
        </w:tc>
        <w:tc>
          <w:tcPr>
            <w:tcW w:w="471" w:type="dxa"/>
          </w:tcPr>
          <w:p w14:paraId="3244D076" w14:textId="77777777" w:rsidR="00444AAE" w:rsidRPr="008952EC" w:rsidRDefault="00444AAE" w:rsidP="00444AAE">
            <w:pPr>
              <w:rPr>
                <w:bCs/>
                <w:szCs w:val="24"/>
              </w:rPr>
            </w:pPr>
          </w:p>
        </w:tc>
        <w:tc>
          <w:tcPr>
            <w:tcW w:w="761" w:type="dxa"/>
          </w:tcPr>
          <w:p w14:paraId="14FDFF89" w14:textId="77777777" w:rsidR="00444AAE" w:rsidRPr="008952EC" w:rsidRDefault="00444AAE" w:rsidP="00444AAE">
            <w:pPr>
              <w:rPr>
                <w:bCs/>
                <w:szCs w:val="24"/>
              </w:rPr>
            </w:pPr>
          </w:p>
        </w:tc>
        <w:tc>
          <w:tcPr>
            <w:tcW w:w="802" w:type="dxa"/>
          </w:tcPr>
          <w:p w14:paraId="6F40D4E0" w14:textId="77777777" w:rsidR="00444AAE" w:rsidRPr="008952EC" w:rsidRDefault="00444AAE" w:rsidP="00444AAE">
            <w:pPr>
              <w:rPr>
                <w:bCs/>
                <w:szCs w:val="24"/>
              </w:rPr>
            </w:pPr>
          </w:p>
        </w:tc>
        <w:tc>
          <w:tcPr>
            <w:tcW w:w="989" w:type="dxa"/>
          </w:tcPr>
          <w:p w14:paraId="253398BA" w14:textId="77777777" w:rsidR="00444AAE" w:rsidRPr="008952EC" w:rsidRDefault="00444AAE" w:rsidP="00444AAE">
            <w:pPr>
              <w:rPr>
                <w:bCs/>
                <w:szCs w:val="24"/>
              </w:rPr>
            </w:pPr>
          </w:p>
        </w:tc>
        <w:tc>
          <w:tcPr>
            <w:tcW w:w="1042" w:type="dxa"/>
          </w:tcPr>
          <w:p w14:paraId="4776DB15" w14:textId="77777777" w:rsidR="00444AAE" w:rsidRPr="008952EC" w:rsidRDefault="00444AAE" w:rsidP="00444AAE">
            <w:pPr>
              <w:rPr>
                <w:bCs/>
                <w:szCs w:val="24"/>
              </w:rPr>
            </w:pPr>
          </w:p>
        </w:tc>
        <w:tc>
          <w:tcPr>
            <w:tcW w:w="793" w:type="dxa"/>
          </w:tcPr>
          <w:p w14:paraId="35BF815B" w14:textId="77777777" w:rsidR="00444AAE" w:rsidRPr="008952EC" w:rsidRDefault="00444AAE" w:rsidP="00444AAE">
            <w:pPr>
              <w:rPr>
                <w:bCs/>
                <w:szCs w:val="24"/>
              </w:rPr>
            </w:pPr>
          </w:p>
        </w:tc>
        <w:tc>
          <w:tcPr>
            <w:tcW w:w="958" w:type="dxa"/>
          </w:tcPr>
          <w:p w14:paraId="0ED259E7" w14:textId="77777777" w:rsidR="00444AAE" w:rsidRPr="008952EC" w:rsidRDefault="00444AAE" w:rsidP="00444AAE">
            <w:pPr>
              <w:rPr>
                <w:bCs/>
                <w:szCs w:val="24"/>
              </w:rPr>
            </w:pPr>
          </w:p>
        </w:tc>
        <w:tc>
          <w:tcPr>
            <w:tcW w:w="773" w:type="dxa"/>
          </w:tcPr>
          <w:p w14:paraId="36CF9E3A" w14:textId="77777777" w:rsidR="00444AAE" w:rsidRPr="008952EC" w:rsidRDefault="00444AAE" w:rsidP="00444AAE">
            <w:pPr>
              <w:rPr>
                <w:bCs/>
                <w:szCs w:val="24"/>
              </w:rPr>
            </w:pPr>
          </w:p>
        </w:tc>
        <w:tc>
          <w:tcPr>
            <w:tcW w:w="1165" w:type="dxa"/>
          </w:tcPr>
          <w:p w14:paraId="55F5F075" w14:textId="77777777" w:rsidR="00444AAE" w:rsidRPr="008952EC" w:rsidRDefault="00444AAE" w:rsidP="00444AAE">
            <w:pPr>
              <w:rPr>
                <w:bCs/>
                <w:szCs w:val="24"/>
              </w:rPr>
            </w:pPr>
          </w:p>
        </w:tc>
        <w:tc>
          <w:tcPr>
            <w:tcW w:w="2045" w:type="dxa"/>
          </w:tcPr>
          <w:p w14:paraId="5716AD17" w14:textId="77777777" w:rsidR="00444AAE" w:rsidRPr="008952EC" w:rsidRDefault="00444AAE" w:rsidP="00444AAE">
            <w:pPr>
              <w:rPr>
                <w:bCs/>
                <w:szCs w:val="24"/>
              </w:rPr>
            </w:pPr>
          </w:p>
        </w:tc>
      </w:tr>
      <w:tr w:rsidR="00444AAE" w:rsidRPr="008952EC" w14:paraId="4DA0F7A2" w14:textId="77777777" w:rsidTr="00444AAE">
        <w:trPr>
          <w:trHeight w:val="258"/>
        </w:trPr>
        <w:tc>
          <w:tcPr>
            <w:tcW w:w="1160" w:type="dxa"/>
          </w:tcPr>
          <w:p w14:paraId="107216F0" w14:textId="77777777" w:rsidR="00444AAE" w:rsidRPr="008952EC" w:rsidRDefault="00444AAE" w:rsidP="00444AAE">
            <w:pPr>
              <w:rPr>
                <w:bCs/>
                <w:szCs w:val="24"/>
              </w:rPr>
            </w:pPr>
            <w:r w:rsidRPr="008952EC">
              <w:rPr>
                <w:bCs/>
                <w:szCs w:val="24"/>
              </w:rPr>
              <w:t>aVDPV*</w:t>
            </w:r>
          </w:p>
        </w:tc>
        <w:tc>
          <w:tcPr>
            <w:tcW w:w="471" w:type="dxa"/>
          </w:tcPr>
          <w:p w14:paraId="03E6AFB6" w14:textId="77777777" w:rsidR="00444AAE" w:rsidRPr="008952EC" w:rsidRDefault="00444AAE" w:rsidP="00444AAE">
            <w:pPr>
              <w:rPr>
                <w:bCs/>
                <w:szCs w:val="24"/>
              </w:rPr>
            </w:pPr>
          </w:p>
        </w:tc>
        <w:tc>
          <w:tcPr>
            <w:tcW w:w="471" w:type="dxa"/>
          </w:tcPr>
          <w:p w14:paraId="43EF8746" w14:textId="77777777" w:rsidR="00444AAE" w:rsidRPr="008952EC" w:rsidRDefault="00444AAE" w:rsidP="00444AAE">
            <w:pPr>
              <w:rPr>
                <w:bCs/>
                <w:szCs w:val="24"/>
              </w:rPr>
            </w:pPr>
          </w:p>
        </w:tc>
        <w:tc>
          <w:tcPr>
            <w:tcW w:w="761" w:type="dxa"/>
          </w:tcPr>
          <w:p w14:paraId="57255E12" w14:textId="77777777" w:rsidR="00444AAE" w:rsidRPr="008952EC" w:rsidRDefault="00444AAE" w:rsidP="00444AAE">
            <w:pPr>
              <w:rPr>
                <w:bCs/>
                <w:szCs w:val="24"/>
              </w:rPr>
            </w:pPr>
          </w:p>
        </w:tc>
        <w:tc>
          <w:tcPr>
            <w:tcW w:w="802" w:type="dxa"/>
          </w:tcPr>
          <w:p w14:paraId="4F96C9FB" w14:textId="77777777" w:rsidR="00444AAE" w:rsidRPr="008952EC" w:rsidRDefault="00444AAE" w:rsidP="00444AAE">
            <w:pPr>
              <w:rPr>
                <w:bCs/>
                <w:szCs w:val="24"/>
              </w:rPr>
            </w:pPr>
          </w:p>
        </w:tc>
        <w:tc>
          <w:tcPr>
            <w:tcW w:w="989" w:type="dxa"/>
          </w:tcPr>
          <w:p w14:paraId="66CF7C2C" w14:textId="77777777" w:rsidR="00444AAE" w:rsidRPr="008952EC" w:rsidRDefault="00444AAE" w:rsidP="00444AAE">
            <w:pPr>
              <w:rPr>
                <w:bCs/>
                <w:szCs w:val="24"/>
              </w:rPr>
            </w:pPr>
          </w:p>
        </w:tc>
        <w:tc>
          <w:tcPr>
            <w:tcW w:w="1042" w:type="dxa"/>
          </w:tcPr>
          <w:p w14:paraId="40DB8398" w14:textId="77777777" w:rsidR="00444AAE" w:rsidRPr="008952EC" w:rsidRDefault="00444AAE" w:rsidP="00444AAE">
            <w:pPr>
              <w:rPr>
                <w:bCs/>
                <w:szCs w:val="24"/>
              </w:rPr>
            </w:pPr>
          </w:p>
        </w:tc>
        <w:tc>
          <w:tcPr>
            <w:tcW w:w="793" w:type="dxa"/>
          </w:tcPr>
          <w:p w14:paraId="40542F5E" w14:textId="77777777" w:rsidR="00444AAE" w:rsidRPr="008952EC" w:rsidRDefault="00444AAE" w:rsidP="00444AAE">
            <w:pPr>
              <w:rPr>
                <w:bCs/>
                <w:szCs w:val="24"/>
              </w:rPr>
            </w:pPr>
          </w:p>
        </w:tc>
        <w:tc>
          <w:tcPr>
            <w:tcW w:w="958" w:type="dxa"/>
          </w:tcPr>
          <w:p w14:paraId="78A9F81F" w14:textId="77777777" w:rsidR="00444AAE" w:rsidRPr="008952EC" w:rsidRDefault="00444AAE" w:rsidP="00444AAE">
            <w:pPr>
              <w:rPr>
                <w:bCs/>
                <w:szCs w:val="24"/>
              </w:rPr>
            </w:pPr>
          </w:p>
        </w:tc>
        <w:tc>
          <w:tcPr>
            <w:tcW w:w="773" w:type="dxa"/>
          </w:tcPr>
          <w:p w14:paraId="2BA0A856" w14:textId="77777777" w:rsidR="00444AAE" w:rsidRPr="008952EC" w:rsidRDefault="00444AAE" w:rsidP="00444AAE">
            <w:pPr>
              <w:rPr>
                <w:bCs/>
                <w:szCs w:val="24"/>
              </w:rPr>
            </w:pPr>
          </w:p>
        </w:tc>
        <w:tc>
          <w:tcPr>
            <w:tcW w:w="1165" w:type="dxa"/>
          </w:tcPr>
          <w:p w14:paraId="4D66B472" w14:textId="77777777" w:rsidR="00444AAE" w:rsidRPr="008952EC" w:rsidRDefault="00444AAE" w:rsidP="00444AAE">
            <w:pPr>
              <w:rPr>
                <w:bCs/>
                <w:szCs w:val="24"/>
              </w:rPr>
            </w:pPr>
          </w:p>
        </w:tc>
        <w:tc>
          <w:tcPr>
            <w:tcW w:w="2045" w:type="dxa"/>
          </w:tcPr>
          <w:p w14:paraId="78256502" w14:textId="77777777" w:rsidR="00444AAE" w:rsidRPr="008952EC" w:rsidRDefault="00444AAE" w:rsidP="00444AAE">
            <w:pPr>
              <w:rPr>
                <w:bCs/>
                <w:szCs w:val="24"/>
              </w:rPr>
            </w:pPr>
          </w:p>
        </w:tc>
      </w:tr>
    </w:tbl>
    <w:p w14:paraId="3348F012" w14:textId="77777777" w:rsidR="00E0019A" w:rsidRDefault="00C8764F" w:rsidP="0074798C">
      <w:pPr>
        <w:rPr>
          <w:bCs/>
          <w:sz w:val="20"/>
        </w:rPr>
      </w:pPr>
      <w:r w:rsidRPr="00E0019A">
        <w:rPr>
          <w:bCs/>
          <w:sz w:val="20"/>
        </w:rPr>
        <w:t>* For definition, please see Glossary page</w:t>
      </w:r>
      <w:r w:rsidR="004D3C06" w:rsidRPr="00E0019A">
        <w:rPr>
          <w:bCs/>
          <w:sz w:val="20"/>
        </w:rPr>
        <w:t>s</w:t>
      </w:r>
      <w:r w:rsidRPr="00E0019A">
        <w:rPr>
          <w:bCs/>
          <w:sz w:val="20"/>
        </w:rPr>
        <w:t xml:space="preserve"> (</w:t>
      </w:r>
      <w:r w:rsidR="00E0019A">
        <w:rPr>
          <w:bCs/>
          <w:sz w:val="20"/>
        </w:rPr>
        <w:t>61</w:t>
      </w:r>
      <w:r w:rsidR="004D3C06" w:rsidRPr="00E0019A">
        <w:rPr>
          <w:bCs/>
          <w:sz w:val="20"/>
        </w:rPr>
        <w:t>-</w:t>
      </w:r>
      <w:r w:rsidR="00E0019A" w:rsidRPr="00E0019A">
        <w:rPr>
          <w:bCs/>
          <w:sz w:val="20"/>
        </w:rPr>
        <w:t>6</w:t>
      </w:r>
      <w:r w:rsidR="00E0019A">
        <w:rPr>
          <w:bCs/>
          <w:sz w:val="20"/>
        </w:rPr>
        <w:t>2</w:t>
      </w:r>
      <w:proofErr w:type="gramStart"/>
      <w:r w:rsidRPr="00E0019A">
        <w:rPr>
          <w:bCs/>
          <w:sz w:val="20"/>
        </w:rPr>
        <w:t>)</w:t>
      </w:r>
      <w:r w:rsidR="0074798C" w:rsidRPr="00E0019A">
        <w:rPr>
          <w:bCs/>
          <w:sz w:val="20"/>
        </w:rPr>
        <w:t>;</w:t>
      </w:r>
      <w:proofErr w:type="gramEnd"/>
      <w:r w:rsidR="0074798C" w:rsidRPr="00E0019A">
        <w:rPr>
          <w:bCs/>
          <w:sz w:val="20"/>
        </w:rPr>
        <w:t xml:space="preserve"> </w:t>
      </w:r>
    </w:p>
    <w:p w14:paraId="102EC3CD" w14:textId="77777777" w:rsidR="0074798C" w:rsidRPr="00E0019A" w:rsidRDefault="0074798C" w:rsidP="0074798C">
      <w:pPr>
        <w:rPr>
          <w:bCs/>
          <w:sz w:val="20"/>
        </w:rPr>
      </w:pPr>
      <w:r w:rsidRPr="00E0019A">
        <w:rPr>
          <w:bCs/>
          <w:sz w:val="20"/>
        </w:rPr>
        <w:t>** By date of specimen collection for Healthy Child, Sewage and Other.</w:t>
      </w:r>
    </w:p>
    <w:p w14:paraId="6D1A3A1B" w14:textId="77777777" w:rsidR="004E5D27" w:rsidRPr="008952EC" w:rsidRDefault="004E5D27" w:rsidP="0074798C">
      <w:pPr>
        <w:rPr>
          <w:sz w:val="18"/>
          <w:szCs w:val="24"/>
        </w:rPr>
      </w:pPr>
    </w:p>
    <w:p w14:paraId="22340536" w14:textId="77777777" w:rsidR="00C8764F" w:rsidRDefault="00061C5F" w:rsidP="00C8764F">
      <w:pPr>
        <w:ind w:left="450" w:hanging="450"/>
        <w:rPr>
          <w:b/>
          <w:bCs/>
          <w:i/>
          <w:iCs/>
        </w:rPr>
      </w:pPr>
      <w:r w:rsidRPr="008952EC">
        <w:rPr>
          <w:b/>
          <w:bCs/>
          <w:i/>
          <w:iCs/>
        </w:rPr>
        <w:t>6.</w:t>
      </w:r>
      <w:r w:rsidR="002C0B82">
        <w:rPr>
          <w:b/>
          <w:bCs/>
          <w:i/>
          <w:iCs/>
        </w:rPr>
        <w:t>4.</w:t>
      </w:r>
      <w:r w:rsidR="00401ADF">
        <w:rPr>
          <w:b/>
          <w:bCs/>
          <w:i/>
          <w:iCs/>
        </w:rPr>
        <w:t>4</w:t>
      </w:r>
      <w:r w:rsidR="002C0B82">
        <w:rPr>
          <w:b/>
          <w:bCs/>
          <w:i/>
          <w:iCs/>
        </w:rPr>
        <w:t>.</w:t>
      </w:r>
      <w:r w:rsidR="00D813AC">
        <w:rPr>
          <w:b/>
          <w:bCs/>
          <w:i/>
          <w:iCs/>
        </w:rPr>
        <w:t>1.</w:t>
      </w:r>
      <w:r w:rsidR="002C0B82">
        <w:rPr>
          <w:b/>
          <w:bCs/>
          <w:i/>
          <w:iCs/>
        </w:rPr>
        <w:t>2</w:t>
      </w:r>
      <w:r w:rsidRPr="008952EC">
        <w:rPr>
          <w:i/>
          <w:iCs/>
        </w:rPr>
        <w:tab/>
      </w:r>
      <w:r w:rsidRPr="008952EC">
        <w:rPr>
          <w:b/>
          <w:bCs/>
          <w:i/>
          <w:iCs/>
        </w:rPr>
        <w:t>Spot map of Polio VDPVs Cases</w:t>
      </w:r>
    </w:p>
    <w:p w14:paraId="40B8B592" w14:textId="77777777" w:rsidR="006303C4" w:rsidRPr="008952EC" w:rsidRDefault="006303C4" w:rsidP="00C8764F">
      <w:pPr>
        <w:ind w:left="450" w:hanging="450"/>
      </w:pPr>
    </w:p>
    <w:p w14:paraId="091A6A6C" w14:textId="77777777" w:rsidR="00C8764F" w:rsidRPr="008952EC" w:rsidRDefault="00C8764F" w:rsidP="004539F7">
      <w:pPr>
        <w:pBdr>
          <w:top w:val="double" w:sz="6" w:space="1" w:color="000000"/>
          <w:left w:val="double" w:sz="6" w:space="4" w:color="000000"/>
          <w:bottom w:val="double" w:sz="6" w:space="1" w:color="000000"/>
          <w:right w:val="double" w:sz="6" w:space="4" w:color="000000"/>
        </w:pBdr>
        <w:jc w:val="both"/>
        <w:rPr>
          <w:bCs/>
        </w:rPr>
      </w:pPr>
      <w:r w:rsidRPr="008952EC">
        <w:rPr>
          <w:bCs/>
          <w:szCs w:val="24"/>
        </w:rPr>
        <w:t>Please attach a spot map showing the geographical location of all VDPVs cases</w:t>
      </w:r>
      <w:r w:rsidR="00435369" w:rsidRPr="008952EC">
        <w:rPr>
          <w:bCs/>
          <w:szCs w:val="24"/>
        </w:rPr>
        <w:t xml:space="preserve"> at the first administrative level</w:t>
      </w:r>
      <w:r w:rsidR="004539F7" w:rsidRPr="008952EC">
        <w:rPr>
          <w:bCs/>
          <w:szCs w:val="24"/>
        </w:rPr>
        <w:t>, if any,</w:t>
      </w:r>
      <w:r w:rsidRPr="008952EC">
        <w:rPr>
          <w:bCs/>
          <w:szCs w:val="24"/>
        </w:rPr>
        <w:t xml:space="preserve"> for the year under review</w:t>
      </w:r>
      <w:r w:rsidRPr="008952EC" w:rsidDel="00F45A9B">
        <w:rPr>
          <w:bCs/>
          <w:szCs w:val="24"/>
        </w:rPr>
        <w:t xml:space="preserve"> </w:t>
      </w:r>
    </w:p>
    <w:p w14:paraId="5571768B" w14:textId="77777777" w:rsidR="00D813AC" w:rsidRPr="00D813AC" w:rsidRDefault="00D813AC" w:rsidP="00D813AC">
      <w:pPr>
        <w:pStyle w:val="Header"/>
        <w:tabs>
          <w:tab w:val="clear" w:pos="4320"/>
          <w:tab w:val="clear" w:pos="8640"/>
        </w:tabs>
        <w:spacing w:after="120"/>
        <w:rPr>
          <w:b/>
          <w:bCs/>
          <w:i/>
          <w:iCs/>
        </w:rPr>
      </w:pPr>
      <w:r>
        <w:br w:type="page"/>
      </w:r>
      <w:r w:rsidRPr="00D813AC">
        <w:rPr>
          <w:b/>
          <w:bCs/>
          <w:i/>
          <w:iCs/>
        </w:rPr>
        <w:t>6.4.</w:t>
      </w:r>
      <w:r w:rsidR="00401ADF">
        <w:rPr>
          <w:b/>
          <w:bCs/>
          <w:i/>
          <w:iCs/>
        </w:rPr>
        <w:t>5</w:t>
      </w:r>
      <w:r w:rsidRPr="00D813AC">
        <w:rPr>
          <w:b/>
          <w:bCs/>
          <w:i/>
          <w:iCs/>
        </w:rPr>
        <w:t xml:space="preserve"> </w:t>
      </w:r>
      <w:r>
        <w:rPr>
          <w:b/>
          <w:bCs/>
          <w:i/>
          <w:iCs/>
        </w:rPr>
        <w:t>Sabin Like type 2 (SL2)</w:t>
      </w:r>
    </w:p>
    <w:p w14:paraId="7CDD8D02" w14:textId="77777777" w:rsidR="00C8764F" w:rsidRPr="008952EC" w:rsidRDefault="00C8764F" w:rsidP="002D567A">
      <w:pPr>
        <w:pStyle w:val="Caption"/>
        <w:tabs>
          <w:tab w:val="left" w:pos="2625"/>
        </w:tabs>
        <w:spacing w:line="240" w:lineRule="auto"/>
      </w:pPr>
    </w:p>
    <w:p w14:paraId="5A776FC0" w14:textId="77777777" w:rsidR="00C8764F" w:rsidRPr="008952EC" w:rsidRDefault="004539F7" w:rsidP="007B08E8">
      <w:pPr>
        <w:ind w:left="450" w:hanging="450"/>
        <w:rPr>
          <w:b/>
          <w:i/>
          <w:iCs/>
          <w:szCs w:val="24"/>
        </w:rPr>
      </w:pPr>
      <w:r w:rsidRPr="008952EC">
        <w:rPr>
          <w:b/>
          <w:i/>
          <w:iCs/>
          <w:szCs w:val="24"/>
        </w:rPr>
        <w:t>6.</w:t>
      </w:r>
      <w:r w:rsidR="002C0B82">
        <w:rPr>
          <w:b/>
          <w:i/>
          <w:iCs/>
          <w:szCs w:val="24"/>
        </w:rPr>
        <w:t>4.</w:t>
      </w:r>
      <w:r w:rsidR="00401ADF">
        <w:rPr>
          <w:b/>
          <w:i/>
          <w:iCs/>
          <w:szCs w:val="24"/>
        </w:rPr>
        <w:t>5</w:t>
      </w:r>
      <w:r w:rsidR="00D813AC">
        <w:rPr>
          <w:b/>
          <w:i/>
          <w:iCs/>
          <w:szCs w:val="24"/>
        </w:rPr>
        <w:t>.1</w:t>
      </w:r>
      <w:r w:rsidRPr="008952EC">
        <w:rPr>
          <w:b/>
          <w:i/>
          <w:iCs/>
          <w:szCs w:val="24"/>
        </w:rPr>
        <w:t xml:space="preserve"> </w:t>
      </w:r>
      <w:r w:rsidR="00C8764F" w:rsidRPr="008952EC">
        <w:rPr>
          <w:b/>
          <w:i/>
          <w:iCs/>
          <w:szCs w:val="24"/>
        </w:rPr>
        <w:t xml:space="preserve">Was any Sabin-Like type 2 </w:t>
      </w:r>
      <w:r w:rsidR="007B08E8" w:rsidRPr="008952EC">
        <w:rPr>
          <w:b/>
          <w:i/>
          <w:iCs/>
          <w:szCs w:val="24"/>
        </w:rPr>
        <w:t xml:space="preserve">(SL2) </w:t>
      </w:r>
      <w:r w:rsidR="00C8764F" w:rsidRPr="008952EC">
        <w:rPr>
          <w:b/>
          <w:i/>
          <w:iCs/>
          <w:szCs w:val="24"/>
        </w:rPr>
        <w:t>isolated from AFP case(s)</w:t>
      </w:r>
      <w:r w:rsidR="007B08E8" w:rsidRPr="008952EC">
        <w:rPr>
          <w:b/>
          <w:i/>
          <w:iCs/>
          <w:szCs w:val="24"/>
        </w:rPr>
        <w:t>, contact, healthy child (HC)</w:t>
      </w:r>
      <w:r w:rsidR="002F5B33">
        <w:rPr>
          <w:b/>
          <w:i/>
          <w:iCs/>
          <w:szCs w:val="24"/>
        </w:rPr>
        <w:t>, Primary Immunodeficiency (PID)</w:t>
      </w:r>
      <w:r w:rsidR="00C8764F" w:rsidRPr="008952EC">
        <w:rPr>
          <w:b/>
          <w:i/>
          <w:iCs/>
          <w:szCs w:val="24"/>
        </w:rPr>
        <w:t xml:space="preserve"> </w:t>
      </w:r>
      <w:r w:rsidR="007B08E8" w:rsidRPr="008952EC">
        <w:rPr>
          <w:b/>
          <w:i/>
          <w:iCs/>
          <w:szCs w:val="24"/>
        </w:rPr>
        <w:t xml:space="preserve">or through environmental surveillance (ES) </w:t>
      </w:r>
      <w:r w:rsidR="00C8764F" w:rsidRPr="008952EC">
        <w:rPr>
          <w:b/>
          <w:i/>
          <w:iCs/>
          <w:szCs w:val="24"/>
        </w:rPr>
        <w:t>during the year under review?</w:t>
      </w:r>
    </w:p>
    <w:p w14:paraId="3306F37D" w14:textId="77777777" w:rsidR="00C8764F" w:rsidRPr="008952EC" w:rsidRDefault="00C8764F" w:rsidP="00C8764F">
      <w:pPr>
        <w:ind w:left="450" w:hanging="450"/>
        <w:rPr>
          <w:b/>
          <w:szCs w:val="24"/>
        </w:rPr>
      </w:pPr>
      <w:r w:rsidRPr="008952EC">
        <w:rPr>
          <w:b/>
          <w:szCs w:val="24"/>
        </w:rPr>
        <w:tab/>
      </w:r>
    </w:p>
    <w:p w14:paraId="2CB7DAFA" w14:textId="77777777" w:rsidR="00C8764F" w:rsidRPr="008952EC" w:rsidRDefault="00C8764F" w:rsidP="00C8764F">
      <w:pPr>
        <w:ind w:left="450" w:hanging="450"/>
        <w:rPr>
          <w:b/>
          <w:szCs w:val="24"/>
        </w:rPr>
      </w:pPr>
      <w:r w:rsidRPr="008952EC">
        <w:rPr>
          <w:color w:val="000000"/>
          <w:shd w:val="clear" w:color="auto" w:fill="FFFFFF"/>
        </w:rPr>
        <w:tab/>
      </w:r>
      <w:r w:rsidRPr="008952EC">
        <w:rPr>
          <w:color w:val="000000"/>
          <w:shd w:val="clear" w:color="auto" w:fill="FFFFFF"/>
        </w:rPr>
        <w:tab/>
      </w:r>
      <w:r w:rsidRPr="008952EC">
        <w:rPr>
          <w:color w:val="000000"/>
          <w:shd w:val="clear" w:color="auto" w:fill="FFFFFF"/>
        </w:rPr>
        <w:tab/>
        <w:t xml:space="preserve">Yes   </w:t>
      </w:r>
      <w:r w:rsidRPr="008952EC">
        <w:rPr>
          <w:color w:val="000000"/>
          <w:shd w:val="clear" w:color="auto" w:fill="FFFFFF"/>
        </w:rPr>
        <w:tab/>
      </w:r>
      <w:r w:rsidRPr="008952EC">
        <w:rPr>
          <w:color w:val="000000"/>
          <w:shd w:val="clear" w:color="auto" w:fill="FFFFFF"/>
        </w:rPr>
        <w:fldChar w:fldCharType="begin">
          <w:ffData>
            <w:name w:val="Check5"/>
            <w:enabled/>
            <w:calcOnExit w:val="0"/>
            <w:checkBox>
              <w:sizeAuto/>
              <w:default w:val="0"/>
            </w:checkBox>
          </w:ffData>
        </w:fldChar>
      </w:r>
      <w:r w:rsidRPr="008952EC">
        <w:rPr>
          <w:color w:val="000000"/>
          <w:shd w:val="clear" w:color="auto" w:fill="FFFFFF"/>
        </w:rPr>
        <w:instrText xml:space="preserve"> FORMCHECKBOX </w:instrText>
      </w:r>
      <w:r w:rsidR="00A860BA">
        <w:rPr>
          <w:color w:val="000000"/>
          <w:shd w:val="clear" w:color="auto" w:fill="FFFFFF"/>
        </w:rPr>
      </w:r>
      <w:r w:rsidR="00A860BA">
        <w:rPr>
          <w:color w:val="000000"/>
          <w:shd w:val="clear" w:color="auto" w:fill="FFFFFF"/>
        </w:rPr>
        <w:fldChar w:fldCharType="separate"/>
      </w:r>
      <w:r w:rsidRPr="008952EC">
        <w:rPr>
          <w:color w:val="000000"/>
          <w:shd w:val="clear" w:color="auto" w:fill="FFFFFF"/>
        </w:rPr>
        <w:fldChar w:fldCharType="end"/>
      </w:r>
      <w:r w:rsidRPr="008952EC">
        <w:rPr>
          <w:color w:val="000000"/>
          <w:shd w:val="clear" w:color="auto" w:fill="FFFFFF"/>
        </w:rPr>
        <w:tab/>
        <w:t xml:space="preserve">No </w:t>
      </w:r>
      <w:r w:rsidRPr="008952EC">
        <w:rPr>
          <w:color w:val="000000"/>
          <w:shd w:val="clear" w:color="auto" w:fill="FFFFFF"/>
        </w:rPr>
        <w:fldChar w:fldCharType="begin">
          <w:ffData>
            <w:name w:val="Check6"/>
            <w:enabled/>
            <w:calcOnExit w:val="0"/>
            <w:checkBox>
              <w:sizeAuto/>
              <w:default w:val="0"/>
            </w:checkBox>
          </w:ffData>
        </w:fldChar>
      </w:r>
      <w:r w:rsidRPr="008952EC">
        <w:rPr>
          <w:color w:val="000000"/>
          <w:shd w:val="clear" w:color="auto" w:fill="FFFFFF"/>
        </w:rPr>
        <w:instrText xml:space="preserve"> FORMCHECKBOX </w:instrText>
      </w:r>
      <w:r w:rsidR="00A860BA">
        <w:rPr>
          <w:color w:val="000000"/>
          <w:shd w:val="clear" w:color="auto" w:fill="FFFFFF"/>
        </w:rPr>
      </w:r>
      <w:r w:rsidR="00A860BA">
        <w:rPr>
          <w:color w:val="000000"/>
          <w:shd w:val="clear" w:color="auto" w:fill="FFFFFF"/>
        </w:rPr>
        <w:fldChar w:fldCharType="separate"/>
      </w:r>
      <w:r w:rsidRPr="008952EC">
        <w:rPr>
          <w:color w:val="000000"/>
          <w:shd w:val="clear" w:color="auto" w:fill="FFFFFF"/>
        </w:rPr>
        <w:fldChar w:fldCharType="end"/>
      </w:r>
    </w:p>
    <w:p w14:paraId="2458771F" w14:textId="77777777" w:rsidR="00C8764F" w:rsidRPr="008952EC" w:rsidRDefault="00C8764F" w:rsidP="00C8764F"/>
    <w:p w14:paraId="70DEB2FB" w14:textId="77777777" w:rsidR="00C8764F" w:rsidRPr="00401ADF" w:rsidRDefault="002F5B33" w:rsidP="00066C7C">
      <w:pPr>
        <w:pStyle w:val="NoSpacing"/>
        <w:jc w:val="both"/>
        <w:rPr>
          <w:rFonts w:ascii="Times New Roman" w:hAnsi="Times New Roman"/>
          <w:b/>
          <w:bCs/>
          <w:sz w:val="24"/>
          <w:szCs w:val="24"/>
        </w:rPr>
      </w:pPr>
      <w:r w:rsidRPr="00401ADF">
        <w:rPr>
          <w:rFonts w:ascii="Times New Roman" w:hAnsi="Times New Roman"/>
          <w:b/>
          <w:bCs/>
          <w:sz w:val="24"/>
          <w:szCs w:val="24"/>
        </w:rPr>
        <w:t>6.</w:t>
      </w:r>
      <w:r w:rsidR="002C0B82" w:rsidRPr="00401ADF">
        <w:rPr>
          <w:rFonts w:ascii="Times New Roman" w:hAnsi="Times New Roman"/>
          <w:b/>
          <w:bCs/>
          <w:sz w:val="24"/>
          <w:szCs w:val="24"/>
        </w:rPr>
        <w:t>4.</w:t>
      </w:r>
      <w:r w:rsidR="00401ADF" w:rsidRPr="00401ADF">
        <w:rPr>
          <w:rFonts w:ascii="Times New Roman" w:hAnsi="Times New Roman"/>
          <w:b/>
          <w:bCs/>
          <w:sz w:val="24"/>
          <w:szCs w:val="24"/>
        </w:rPr>
        <w:t>5</w:t>
      </w:r>
      <w:r w:rsidR="002C0B82" w:rsidRPr="00401ADF">
        <w:rPr>
          <w:rFonts w:ascii="Times New Roman" w:hAnsi="Times New Roman"/>
          <w:b/>
          <w:bCs/>
          <w:sz w:val="24"/>
          <w:szCs w:val="24"/>
        </w:rPr>
        <w:t>.1</w:t>
      </w:r>
      <w:r w:rsidR="00D813AC" w:rsidRPr="00401ADF">
        <w:rPr>
          <w:rFonts w:ascii="Times New Roman" w:hAnsi="Times New Roman"/>
          <w:b/>
          <w:bCs/>
          <w:sz w:val="24"/>
          <w:szCs w:val="24"/>
        </w:rPr>
        <w:t>.1</w:t>
      </w:r>
      <w:r w:rsidRPr="00401ADF">
        <w:rPr>
          <w:rFonts w:ascii="Times New Roman" w:hAnsi="Times New Roman"/>
          <w:b/>
          <w:bCs/>
          <w:sz w:val="24"/>
          <w:szCs w:val="24"/>
        </w:rPr>
        <w:t xml:space="preserve"> </w:t>
      </w:r>
      <w:r w:rsidR="00C8764F" w:rsidRPr="00401ADF">
        <w:rPr>
          <w:rFonts w:ascii="Times New Roman" w:hAnsi="Times New Roman"/>
          <w:b/>
          <w:bCs/>
          <w:sz w:val="24"/>
          <w:szCs w:val="24"/>
        </w:rPr>
        <w:t>Please present a line list and brief histories of all cases</w:t>
      </w:r>
      <w:r w:rsidR="00066C7C" w:rsidRPr="00401ADF">
        <w:rPr>
          <w:rFonts w:ascii="Times New Roman" w:hAnsi="Times New Roman"/>
          <w:b/>
          <w:bCs/>
          <w:sz w:val="24"/>
          <w:szCs w:val="24"/>
        </w:rPr>
        <w:t xml:space="preserve"> -</w:t>
      </w:r>
      <w:r w:rsidR="00C8764F" w:rsidRPr="00401ADF">
        <w:rPr>
          <w:rFonts w:ascii="Times New Roman" w:hAnsi="Times New Roman"/>
          <w:b/>
          <w:bCs/>
          <w:sz w:val="24"/>
          <w:szCs w:val="24"/>
        </w:rPr>
        <w:t xml:space="preserve"> make a separate attachment, if needed</w:t>
      </w:r>
    </w:p>
    <w:p w14:paraId="2A853568" w14:textId="77777777" w:rsidR="00C8764F" w:rsidRPr="008952EC" w:rsidRDefault="00C8764F" w:rsidP="00C8764F">
      <w:pPr>
        <w:pStyle w:val="NoSpacing"/>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519"/>
        <w:gridCol w:w="2194"/>
        <w:gridCol w:w="6601"/>
      </w:tblGrid>
      <w:tr w:rsidR="002F5B33" w:rsidRPr="008952EC" w14:paraId="6A3ABD59" w14:textId="77777777" w:rsidTr="005224D5">
        <w:tc>
          <w:tcPr>
            <w:tcW w:w="1519" w:type="dxa"/>
            <w:shd w:val="clear" w:color="auto" w:fill="FFFFFF"/>
          </w:tcPr>
          <w:p w14:paraId="535E91C0" w14:textId="77777777" w:rsidR="002F5B33" w:rsidRDefault="002F5B33" w:rsidP="00837C65">
            <w:pPr>
              <w:pStyle w:val="Header"/>
              <w:tabs>
                <w:tab w:val="clear" w:pos="4320"/>
                <w:tab w:val="clear" w:pos="8640"/>
              </w:tabs>
              <w:spacing w:before="120" w:after="120"/>
              <w:rPr>
                <w:bCs/>
                <w:sz w:val="22"/>
                <w:szCs w:val="22"/>
              </w:rPr>
            </w:pPr>
            <w:r>
              <w:rPr>
                <w:bCs/>
                <w:sz w:val="22"/>
                <w:szCs w:val="22"/>
              </w:rPr>
              <w:t>Source</w:t>
            </w:r>
          </w:p>
          <w:p w14:paraId="6E0A4AB7" w14:textId="77777777" w:rsidR="002F5B33" w:rsidRPr="008952EC" w:rsidRDefault="002F5B33" w:rsidP="00837C65">
            <w:pPr>
              <w:pStyle w:val="Header"/>
              <w:tabs>
                <w:tab w:val="clear" w:pos="4320"/>
                <w:tab w:val="clear" w:pos="8640"/>
              </w:tabs>
              <w:spacing w:before="120" w:after="120"/>
              <w:rPr>
                <w:bCs/>
                <w:sz w:val="22"/>
                <w:szCs w:val="22"/>
              </w:rPr>
            </w:pPr>
            <w:r w:rsidRPr="008952EC">
              <w:rPr>
                <w:bCs/>
                <w:sz w:val="22"/>
                <w:szCs w:val="22"/>
              </w:rPr>
              <w:t>(AFP/Contact</w:t>
            </w:r>
            <w:r>
              <w:rPr>
                <w:bCs/>
                <w:sz w:val="22"/>
                <w:szCs w:val="22"/>
              </w:rPr>
              <w:t xml:space="preserve"> </w:t>
            </w:r>
            <w:r w:rsidRPr="008952EC">
              <w:rPr>
                <w:bCs/>
                <w:sz w:val="22"/>
                <w:szCs w:val="22"/>
              </w:rPr>
              <w:t>/HC/</w:t>
            </w:r>
            <w:r>
              <w:rPr>
                <w:bCs/>
                <w:sz w:val="22"/>
                <w:szCs w:val="22"/>
              </w:rPr>
              <w:t>PID/</w:t>
            </w:r>
            <w:r w:rsidRPr="008952EC">
              <w:rPr>
                <w:bCs/>
                <w:sz w:val="22"/>
                <w:szCs w:val="22"/>
              </w:rPr>
              <w:t>ES</w:t>
            </w:r>
            <w:r>
              <w:rPr>
                <w:bCs/>
                <w:sz w:val="22"/>
                <w:szCs w:val="22"/>
              </w:rPr>
              <w:t>)</w:t>
            </w:r>
          </w:p>
        </w:tc>
        <w:tc>
          <w:tcPr>
            <w:tcW w:w="2194" w:type="dxa"/>
            <w:shd w:val="clear" w:color="auto" w:fill="FFFFFF"/>
          </w:tcPr>
          <w:p w14:paraId="1BE131C3" w14:textId="77777777" w:rsidR="002F5B33" w:rsidRPr="008952EC" w:rsidRDefault="002F5B33" w:rsidP="00837C65">
            <w:pPr>
              <w:pStyle w:val="Header"/>
              <w:tabs>
                <w:tab w:val="clear" w:pos="4320"/>
                <w:tab w:val="clear" w:pos="8640"/>
              </w:tabs>
              <w:spacing w:before="120" w:after="120"/>
              <w:rPr>
                <w:b/>
                <w:bCs/>
                <w:sz w:val="22"/>
                <w:szCs w:val="22"/>
              </w:rPr>
            </w:pPr>
            <w:r w:rsidRPr="008952EC">
              <w:rPr>
                <w:bCs/>
                <w:sz w:val="22"/>
                <w:szCs w:val="22"/>
              </w:rPr>
              <w:t>EPID No. or ID Code)</w:t>
            </w:r>
          </w:p>
        </w:tc>
        <w:tc>
          <w:tcPr>
            <w:tcW w:w="6601" w:type="dxa"/>
            <w:shd w:val="clear" w:color="auto" w:fill="FFFFFF"/>
          </w:tcPr>
          <w:p w14:paraId="293ED33E" w14:textId="77777777" w:rsidR="002F5B33" w:rsidRPr="008952EC" w:rsidRDefault="002F5B33" w:rsidP="00837C65">
            <w:pPr>
              <w:pStyle w:val="Header"/>
              <w:tabs>
                <w:tab w:val="clear" w:pos="4320"/>
                <w:tab w:val="clear" w:pos="8640"/>
              </w:tabs>
              <w:spacing w:before="120" w:after="120"/>
              <w:jc w:val="center"/>
              <w:rPr>
                <w:b/>
                <w:bCs/>
                <w:sz w:val="22"/>
                <w:szCs w:val="22"/>
              </w:rPr>
            </w:pPr>
            <w:r w:rsidRPr="008952EC">
              <w:rPr>
                <w:bCs/>
                <w:sz w:val="22"/>
                <w:szCs w:val="22"/>
              </w:rPr>
              <w:t xml:space="preserve">Summary of investigation report </w:t>
            </w:r>
            <w:r w:rsidR="00115C0B">
              <w:rPr>
                <w:bCs/>
                <w:sz w:val="22"/>
                <w:szCs w:val="22"/>
              </w:rPr>
              <w:t xml:space="preserve">and response </w:t>
            </w:r>
            <w:r w:rsidRPr="008952EC">
              <w:rPr>
                <w:bCs/>
                <w:sz w:val="22"/>
                <w:szCs w:val="22"/>
              </w:rPr>
              <w:t>(please provide full report in an attachment)</w:t>
            </w:r>
          </w:p>
        </w:tc>
      </w:tr>
      <w:tr w:rsidR="002F5B33" w:rsidRPr="008952EC" w14:paraId="7CC96E9E" w14:textId="77777777" w:rsidTr="005224D5">
        <w:tc>
          <w:tcPr>
            <w:tcW w:w="1519" w:type="dxa"/>
            <w:shd w:val="clear" w:color="auto" w:fill="FFFFFF"/>
          </w:tcPr>
          <w:p w14:paraId="6A7EF8A3" w14:textId="77777777" w:rsidR="002F5B33" w:rsidRPr="008952EC" w:rsidRDefault="002F5B33" w:rsidP="00837C65">
            <w:pPr>
              <w:pStyle w:val="Header"/>
              <w:tabs>
                <w:tab w:val="clear" w:pos="4320"/>
                <w:tab w:val="clear" w:pos="8640"/>
              </w:tabs>
              <w:spacing w:after="120" w:line="276" w:lineRule="auto"/>
              <w:rPr>
                <w:b/>
                <w:bCs/>
                <w:sz w:val="22"/>
                <w:szCs w:val="22"/>
              </w:rPr>
            </w:pPr>
          </w:p>
        </w:tc>
        <w:tc>
          <w:tcPr>
            <w:tcW w:w="2194" w:type="dxa"/>
            <w:shd w:val="clear" w:color="auto" w:fill="FFFFFF"/>
          </w:tcPr>
          <w:p w14:paraId="24158857" w14:textId="77777777" w:rsidR="002F5B33" w:rsidRPr="008952EC" w:rsidRDefault="002F5B33" w:rsidP="00837C65">
            <w:pPr>
              <w:pStyle w:val="Header"/>
              <w:tabs>
                <w:tab w:val="clear" w:pos="4320"/>
                <w:tab w:val="clear" w:pos="8640"/>
              </w:tabs>
              <w:spacing w:after="120" w:line="276" w:lineRule="auto"/>
              <w:rPr>
                <w:b/>
                <w:bCs/>
                <w:sz w:val="22"/>
                <w:szCs w:val="22"/>
              </w:rPr>
            </w:pPr>
          </w:p>
        </w:tc>
        <w:tc>
          <w:tcPr>
            <w:tcW w:w="6601" w:type="dxa"/>
            <w:shd w:val="clear" w:color="auto" w:fill="FFFFFF"/>
          </w:tcPr>
          <w:p w14:paraId="691C467F" w14:textId="77777777" w:rsidR="002F5B33" w:rsidRPr="008952EC" w:rsidRDefault="002F5B33" w:rsidP="00837C65">
            <w:pPr>
              <w:pStyle w:val="Header"/>
              <w:tabs>
                <w:tab w:val="clear" w:pos="4320"/>
                <w:tab w:val="clear" w:pos="8640"/>
              </w:tabs>
              <w:spacing w:after="120" w:line="276" w:lineRule="auto"/>
              <w:rPr>
                <w:rFonts w:eastAsia="SimSun"/>
                <w:b/>
                <w:sz w:val="22"/>
                <w:szCs w:val="22"/>
              </w:rPr>
            </w:pPr>
          </w:p>
        </w:tc>
      </w:tr>
      <w:tr w:rsidR="002F5B33" w:rsidRPr="008952EC" w14:paraId="715AAF9B" w14:textId="77777777" w:rsidTr="005224D5">
        <w:tc>
          <w:tcPr>
            <w:tcW w:w="1519" w:type="dxa"/>
            <w:shd w:val="clear" w:color="auto" w:fill="FFFFFF"/>
          </w:tcPr>
          <w:p w14:paraId="56A5A699" w14:textId="77777777" w:rsidR="002F5B33" w:rsidRPr="008952EC" w:rsidRDefault="002F5B33" w:rsidP="00837C65">
            <w:pPr>
              <w:pStyle w:val="Header"/>
              <w:tabs>
                <w:tab w:val="clear" w:pos="4320"/>
                <w:tab w:val="clear" w:pos="8640"/>
              </w:tabs>
              <w:spacing w:after="120" w:line="276" w:lineRule="auto"/>
              <w:rPr>
                <w:b/>
                <w:bCs/>
                <w:sz w:val="22"/>
                <w:szCs w:val="22"/>
              </w:rPr>
            </w:pPr>
          </w:p>
        </w:tc>
        <w:tc>
          <w:tcPr>
            <w:tcW w:w="2194" w:type="dxa"/>
            <w:shd w:val="clear" w:color="auto" w:fill="FFFFFF"/>
          </w:tcPr>
          <w:p w14:paraId="2BF51785" w14:textId="77777777" w:rsidR="002F5B33" w:rsidRPr="008952EC" w:rsidRDefault="002F5B33" w:rsidP="00837C65">
            <w:pPr>
              <w:pStyle w:val="Header"/>
              <w:tabs>
                <w:tab w:val="clear" w:pos="4320"/>
                <w:tab w:val="clear" w:pos="8640"/>
              </w:tabs>
              <w:spacing w:after="120" w:line="276" w:lineRule="auto"/>
              <w:rPr>
                <w:b/>
                <w:bCs/>
                <w:sz w:val="22"/>
                <w:szCs w:val="22"/>
              </w:rPr>
            </w:pPr>
          </w:p>
        </w:tc>
        <w:tc>
          <w:tcPr>
            <w:tcW w:w="6601" w:type="dxa"/>
            <w:shd w:val="clear" w:color="auto" w:fill="FFFFFF"/>
          </w:tcPr>
          <w:p w14:paraId="74941E48" w14:textId="77777777" w:rsidR="002F5B33" w:rsidRPr="008952EC" w:rsidRDefault="002F5B33" w:rsidP="00837C65">
            <w:pPr>
              <w:pStyle w:val="Header"/>
              <w:tabs>
                <w:tab w:val="clear" w:pos="4320"/>
                <w:tab w:val="clear" w:pos="8640"/>
              </w:tabs>
              <w:spacing w:after="120" w:line="276" w:lineRule="auto"/>
              <w:rPr>
                <w:rFonts w:eastAsia="SimSun"/>
                <w:b/>
                <w:sz w:val="22"/>
                <w:szCs w:val="22"/>
              </w:rPr>
            </w:pPr>
          </w:p>
        </w:tc>
      </w:tr>
    </w:tbl>
    <w:p w14:paraId="3F0FCC76" w14:textId="77777777" w:rsidR="00C8764F" w:rsidRPr="008952EC" w:rsidRDefault="00C8764F" w:rsidP="00C8764F">
      <w:pPr>
        <w:pStyle w:val="NoSpacing"/>
      </w:pPr>
    </w:p>
    <w:p w14:paraId="5C23AE25" w14:textId="77777777" w:rsidR="00C8764F" w:rsidRPr="00401ADF" w:rsidRDefault="00807529" w:rsidP="00C8764F">
      <w:pPr>
        <w:pStyle w:val="NoSpacing"/>
        <w:rPr>
          <w:rFonts w:ascii="Times New Roman" w:hAnsi="Times New Roman"/>
          <w:b/>
          <w:bCs/>
          <w:sz w:val="24"/>
          <w:szCs w:val="24"/>
        </w:rPr>
      </w:pPr>
      <w:r w:rsidRPr="00401ADF">
        <w:rPr>
          <w:rFonts w:ascii="Times New Roman" w:hAnsi="Times New Roman"/>
          <w:b/>
          <w:bCs/>
          <w:sz w:val="24"/>
          <w:szCs w:val="24"/>
        </w:rPr>
        <w:t>6.</w:t>
      </w:r>
      <w:r w:rsidR="002C0B82" w:rsidRPr="00401ADF">
        <w:rPr>
          <w:rFonts w:ascii="Times New Roman" w:hAnsi="Times New Roman"/>
          <w:b/>
          <w:bCs/>
          <w:sz w:val="24"/>
          <w:szCs w:val="24"/>
        </w:rPr>
        <w:t>4.</w:t>
      </w:r>
      <w:r w:rsidR="00401ADF" w:rsidRPr="00401ADF">
        <w:rPr>
          <w:rFonts w:ascii="Times New Roman" w:hAnsi="Times New Roman"/>
          <w:b/>
          <w:bCs/>
          <w:sz w:val="24"/>
          <w:szCs w:val="24"/>
        </w:rPr>
        <w:t>5</w:t>
      </w:r>
      <w:r w:rsidR="002C0B82" w:rsidRPr="00401ADF">
        <w:rPr>
          <w:rFonts w:ascii="Times New Roman" w:hAnsi="Times New Roman"/>
          <w:b/>
          <w:bCs/>
          <w:sz w:val="24"/>
          <w:szCs w:val="24"/>
        </w:rPr>
        <w:t>.</w:t>
      </w:r>
      <w:r w:rsidR="00D813AC" w:rsidRPr="00401ADF">
        <w:rPr>
          <w:rFonts w:ascii="Times New Roman" w:hAnsi="Times New Roman"/>
          <w:b/>
          <w:bCs/>
          <w:sz w:val="24"/>
          <w:szCs w:val="24"/>
        </w:rPr>
        <w:t>1.</w:t>
      </w:r>
      <w:r w:rsidR="002C0B82" w:rsidRPr="00401ADF">
        <w:rPr>
          <w:rFonts w:ascii="Times New Roman" w:hAnsi="Times New Roman"/>
          <w:b/>
          <w:bCs/>
          <w:sz w:val="24"/>
          <w:szCs w:val="24"/>
        </w:rPr>
        <w:t>2</w:t>
      </w:r>
      <w:r w:rsidRPr="00401ADF">
        <w:rPr>
          <w:rFonts w:ascii="Times New Roman" w:hAnsi="Times New Roman"/>
          <w:b/>
          <w:bCs/>
          <w:sz w:val="24"/>
          <w:szCs w:val="24"/>
        </w:rPr>
        <w:t xml:space="preserve"> </w:t>
      </w:r>
      <w:r w:rsidR="00C8764F" w:rsidRPr="00401ADF">
        <w:rPr>
          <w:rFonts w:ascii="Times New Roman" w:hAnsi="Times New Roman"/>
          <w:b/>
          <w:bCs/>
          <w:sz w:val="24"/>
          <w:szCs w:val="24"/>
        </w:rPr>
        <w:t>Please provide comments/discussion points/additional information, if any</w:t>
      </w:r>
    </w:p>
    <w:tbl>
      <w:tblPr>
        <w:tblW w:w="98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9857"/>
      </w:tblGrid>
      <w:tr w:rsidR="00C8764F" w:rsidRPr="008952EC" w14:paraId="0360C163" w14:textId="77777777" w:rsidTr="00837C65">
        <w:trPr>
          <w:trHeight w:val="22"/>
        </w:trPr>
        <w:tc>
          <w:tcPr>
            <w:tcW w:w="9857" w:type="dxa"/>
            <w:shd w:val="clear" w:color="auto" w:fill="FFFFFF"/>
          </w:tcPr>
          <w:p w14:paraId="5FDCB521" w14:textId="77777777" w:rsidR="00C8764F" w:rsidRPr="008952EC" w:rsidRDefault="006A299C" w:rsidP="00837C65">
            <w:pPr>
              <w:pStyle w:val="Header"/>
              <w:tabs>
                <w:tab w:val="center" w:pos="840"/>
              </w:tabs>
              <w:rPr>
                <w:i/>
              </w:rPr>
            </w:pPr>
            <w:r w:rsidRPr="008952EC">
              <w:rPr>
                <w:i/>
              </w:rPr>
              <w:t>T</w:t>
            </w:r>
            <w:r w:rsidR="00C8764F" w:rsidRPr="008952EC">
              <w:rPr>
                <w:i/>
              </w:rPr>
              <w:t>ype here</w:t>
            </w:r>
          </w:p>
          <w:p w14:paraId="311D9E36" w14:textId="77777777" w:rsidR="00C8764F" w:rsidRPr="008952EC" w:rsidRDefault="00C8764F" w:rsidP="00837C65">
            <w:pPr>
              <w:pStyle w:val="Header"/>
              <w:tabs>
                <w:tab w:val="center" w:pos="840"/>
              </w:tabs>
              <w:rPr>
                <w:i/>
              </w:rPr>
            </w:pPr>
          </w:p>
          <w:p w14:paraId="584B54AF" w14:textId="77777777" w:rsidR="00C8764F" w:rsidRPr="008952EC" w:rsidRDefault="00C8764F" w:rsidP="00837C65">
            <w:pPr>
              <w:pStyle w:val="Header"/>
              <w:tabs>
                <w:tab w:val="center" w:pos="840"/>
              </w:tabs>
              <w:rPr>
                <w:i/>
              </w:rPr>
            </w:pPr>
          </w:p>
          <w:p w14:paraId="5CFC99F6" w14:textId="77777777" w:rsidR="00C8764F" w:rsidRPr="008952EC" w:rsidRDefault="00C8764F" w:rsidP="00837C65">
            <w:pPr>
              <w:pStyle w:val="Header"/>
              <w:tabs>
                <w:tab w:val="center" w:pos="840"/>
              </w:tabs>
            </w:pPr>
          </w:p>
          <w:p w14:paraId="61AB4AC8" w14:textId="77777777" w:rsidR="00C8764F" w:rsidRPr="008952EC" w:rsidRDefault="00C8764F" w:rsidP="00837C65">
            <w:pPr>
              <w:pStyle w:val="Header"/>
              <w:tabs>
                <w:tab w:val="center" w:pos="840"/>
              </w:tabs>
            </w:pPr>
          </w:p>
        </w:tc>
      </w:tr>
    </w:tbl>
    <w:p w14:paraId="31E7A791" w14:textId="77777777" w:rsidR="00C8764F" w:rsidRPr="008952EC" w:rsidRDefault="00C8764F" w:rsidP="00C8764F"/>
    <w:p w14:paraId="1F142CC9" w14:textId="77777777" w:rsidR="007B08E8" w:rsidRPr="008952EC" w:rsidRDefault="007B08E8" w:rsidP="007B08E8">
      <w:pPr>
        <w:rPr>
          <w:bCs/>
        </w:rPr>
        <w:sectPr w:rsidR="007B08E8" w:rsidRPr="008952EC" w:rsidSect="00D575F0">
          <w:headerReference w:type="even" r:id="rId8"/>
          <w:headerReference w:type="default" r:id="rId9"/>
          <w:footerReference w:type="even" r:id="rId10"/>
          <w:footerReference w:type="default" r:id="rId11"/>
          <w:headerReference w:type="first" r:id="rId12"/>
          <w:footerReference w:type="first" r:id="rId13"/>
          <w:footnotePr>
            <w:numStart w:val="5"/>
          </w:footnotePr>
          <w:pgSz w:w="11909" w:h="16834" w:code="9"/>
          <w:pgMar w:top="1440" w:right="1440" w:bottom="1440" w:left="1440" w:header="1008" w:footer="1152" w:gutter="0"/>
          <w:cols w:space="720"/>
          <w:docGrid w:linePitch="326"/>
        </w:sectPr>
      </w:pPr>
    </w:p>
    <w:p w14:paraId="6406DCF4" w14:textId="77777777" w:rsidR="009160F9" w:rsidRDefault="00C36E51" w:rsidP="007F530B">
      <w:pPr>
        <w:rPr>
          <w:b/>
        </w:rPr>
      </w:pPr>
      <w:r w:rsidRPr="008952EC">
        <w:rPr>
          <w:b/>
          <w:u w:val="single"/>
        </w:rPr>
        <w:t xml:space="preserve">Table </w:t>
      </w:r>
      <w:proofErr w:type="gramStart"/>
      <w:r w:rsidRPr="008952EC">
        <w:rPr>
          <w:b/>
          <w:u w:val="single"/>
        </w:rPr>
        <w:t>6.</w:t>
      </w:r>
      <w:r w:rsidR="002C0B82">
        <w:rPr>
          <w:b/>
          <w:u w:val="single"/>
        </w:rPr>
        <w:t>5</w:t>
      </w:r>
      <w:r w:rsidR="009160F9" w:rsidRPr="008952EC">
        <w:rPr>
          <w:b/>
        </w:rPr>
        <w:t xml:space="preserve">  Line</w:t>
      </w:r>
      <w:proofErr w:type="gramEnd"/>
      <w:r w:rsidR="009160F9" w:rsidRPr="008952EC">
        <w:rPr>
          <w:b/>
        </w:rPr>
        <w:t xml:space="preserve"> list of </w:t>
      </w:r>
      <w:r w:rsidR="00355162" w:rsidRPr="008952EC">
        <w:rPr>
          <w:b/>
        </w:rPr>
        <w:t xml:space="preserve">AFP </w:t>
      </w:r>
      <w:r w:rsidR="009160F9" w:rsidRPr="008952EC">
        <w:rPr>
          <w:b/>
        </w:rPr>
        <w:t>cases reviewed and classified by the National Expert Group</w:t>
      </w:r>
      <w:r w:rsidR="000B485D" w:rsidRPr="008952EC">
        <w:rPr>
          <w:b/>
        </w:rPr>
        <w:t xml:space="preserve"> / Committee</w:t>
      </w:r>
      <w:r w:rsidR="009160F9" w:rsidRPr="008952EC">
        <w:rPr>
          <w:b/>
        </w:rPr>
        <w:tab/>
      </w:r>
      <w:r w:rsidR="009160F9" w:rsidRPr="008952EC">
        <w:rPr>
          <w:b/>
        </w:rPr>
        <w:tab/>
      </w:r>
      <w:r w:rsidR="009160F9" w:rsidRPr="008952EC">
        <w:rPr>
          <w:b/>
        </w:rPr>
        <w:tab/>
        <w:t>YEAR__________</w:t>
      </w:r>
    </w:p>
    <w:p w14:paraId="765776D8" w14:textId="77777777" w:rsidR="00061C5F" w:rsidRDefault="00061C5F" w:rsidP="00061C5F">
      <w:pPr>
        <w:jc w:val="both"/>
        <w:rPr>
          <w:bCs/>
        </w:rPr>
      </w:pPr>
      <w:r w:rsidRPr="008952EC">
        <w:rPr>
          <w:bCs/>
        </w:rPr>
        <w:t xml:space="preserve">The National programme should at minimum refer to the NEG all cases with inadequate stools and residual paralysis, lost for follow-up or died. It is also recommended to refer all cases of inadequate stools and 5-10% of AFP cases discarded by the programme. If the total number of AFP cases is small (less than 20) they should </w:t>
      </w:r>
      <w:r w:rsidRPr="008952EC">
        <w:rPr>
          <w:b/>
        </w:rPr>
        <w:t>ALL</w:t>
      </w:r>
      <w:r w:rsidRPr="008952EC">
        <w:rPr>
          <w:bCs/>
        </w:rPr>
        <w:t xml:space="preserve"> be referred to the NEG</w:t>
      </w:r>
    </w:p>
    <w:p w14:paraId="1477467D" w14:textId="77777777" w:rsidR="00061C5F" w:rsidRPr="008952EC" w:rsidRDefault="00061C5F" w:rsidP="005224D5">
      <w:pPr>
        <w:jc w:val="both"/>
        <w:rPr>
          <w:b/>
        </w:rPr>
      </w:pPr>
      <w:r w:rsidRPr="008952EC">
        <w:rPr>
          <w:bCs/>
        </w:rPr>
        <w:t>Please a</w:t>
      </w:r>
      <w:r>
        <w:rPr>
          <w:bCs/>
        </w:rPr>
        <w:t xml:space="preserve">dd below </w:t>
      </w:r>
      <w:r w:rsidRPr="008952EC">
        <w:rPr>
          <w:bCs/>
        </w:rPr>
        <w:t>the AFP cases reviewed and classified by the NEG</w:t>
      </w:r>
    </w:p>
    <w:p w14:paraId="3ED7F35D" w14:textId="77777777" w:rsidR="009160F9" w:rsidRPr="007C34DF" w:rsidRDefault="009160F9" w:rsidP="009160F9">
      <w:pPr>
        <w:ind w:left="180"/>
        <w:rPr>
          <w:b/>
          <w:sz w:val="12"/>
          <w:szCs w:val="8"/>
        </w:rPr>
      </w:pPr>
    </w:p>
    <w:tbl>
      <w:tblPr>
        <w:tblW w:w="16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900"/>
        <w:gridCol w:w="636"/>
        <w:gridCol w:w="655"/>
        <w:gridCol w:w="625"/>
        <w:gridCol w:w="902"/>
        <w:gridCol w:w="900"/>
        <w:gridCol w:w="1080"/>
        <w:gridCol w:w="1080"/>
        <w:gridCol w:w="630"/>
        <w:gridCol w:w="900"/>
        <w:gridCol w:w="451"/>
        <w:gridCol w:w="814"/>
        <w:gridCol w:w="689"/>
        <w:gridCol w:w="972"/>
        <w:gridCol w:w="541"/>
        <w:gridCol w:w="753"/>
        <w:gridCol w:w="1051"/>
        <w:gridCol w:w="937"/>
        <w:gridCol w:w="1420"/>
      </w:tblGrid>
      <w:tr w:rsidR="008000BD" w:rsidRPr="008952EC" w14:paraId="40ECA00F" w14:textId="77777777" w:rsidTr="002D567A">
        <w:trPr>
          <w:trHeight w:val="872"/>
          <w:jc w:val="center"/>
        </w:trPr>
        <w:tc>
          <w:tcPr>
            <w:tcW w:w="8795" w:type="dxa"/>
            <w:gridSpan w:val="11"/>
          </w:tcPr>
          <w:p w14:paraId="7DA01B56" w14:textId="77777777" w:rsidR="008000BD" w:rsidRPr="008952EC" w:rsidRDefault="008000BD" w:rsidP="009160F9">
            <w:pPr>
              <w:tabs>
                <w:tab w:val="center" w:pos="4320"/>
                <w:tab w:val="right" w:pos="8640"/>
              </w:tabs>
              <w:jc w:val="center"/>
              <w:rPr>
                <w:sz w:val="18"/>
                <w:szCs w:val="18"/>
              </w:rPr>
            </w:pPr>
          </w:p>
          <w:p w14:paraId="0245A94F" w14:textId="77777777" w:rsidR="008000BD" w:rsidRPr="008952EC" w:rsidRDefault="008000BD" w:rsidP="009160F9">
            <w:pPr>
              <w:tabs>
                <w:tab w:val="center" w:pos="4320"/>
                <w:tab w:val="right" w:pos="8640"/>
              </w:tabs>
              <w:jc w:val="center"/>
              <w:rPr>
                <w:b/>
                <w:bCs/>
                <w:sz w:val="18"/>
                <w:szCs w:val="18"/>
              </w:rPr>
            </w:pPr>
            <w:r w:rsidRPr="008952EC">
              <w:rPr>
                <w:b/>
                <w:bCs/>
                <w:sz w:val="18"/>
                <w:szCs w:val="18"/>
              </w:rPr>
              <w:t>AFP Case Findings</w:t>
            </w:r>
          </w:p>
        </w:tc>
        <w:tc>
          <w:tcPr>
            <w:tcW w:w="1954" w:type="dxa"/>
            <w:gridSpan w:val="3"/>
          </w:tcPr>
          <w:p w14:paraId="457CE0F0" w14:textId="77777777" w:rsidR="008000BD" w:rsidRPr="008952EC" w:rsidRDefault="008000BD" w:rsidP="009160F9">
            <w:pPr>
              <w:tabs>
                <w:tab w:val="center" w:pos="4320"/>
                <w:tab w:val="right" w:pos="8640"/>
              </w:tabs>
              <w:jc w:val="center"/>
              <w:rPr>
                <w:sz w:val="18"/>
                <w:szCs w:val="18"/>
              </w:rPr>
            </w:pPr>
          </w:p>
          <w:p w14:paraId="62CE3B98" w14:textId="77777777" w:rsidR="008000BD" w:rsidRPr="008952EC" w:rsidRDefault="008000BD" w:rsidP="009160F9">
            <w:pPr>
              <w:tabs>
                <w:tab w:val="center" w:pos="4320"/>
                <w:tab w:val="right" w:pos="8640"/>
              </w:tabs>
              <w:jc w:val="center"/>
              <w:rPr>
                <w:b/>
                <w:bCs/>
                <w:sz w:val="18"/>
                <w:szCs w:val="18"/>
              </w:rPr>
            </w:pPr>
            <w:r w:rsidRPr="008952EC">
              <w:rPr>
                <w:b/>
                <w:bCs/>
                <w:sz w:val="18"/>
                <w:szCs w:val="18"/>
              </w:rPr>
              <w:t>No. Stool Specimens</w:t>
            </w:r>
          </w:p>
        </w:tc>
        <w:tc>
          <w:tcPr>
            <w:tcW w:w="972" w:type="dxa"/>
            <w:vMerge w:val="restart"/>
            <w:vAlign w:val="center"/>
          </w:tcPr>
          <w:p w14:paraId="1CD10FFC" w14:textId="77777777" w:rsidR="008000BD" w:rsidRPr="00344E96" w:rsidRDefault="008000BD" w:rsidP="008000BD">
            <w:pPr>
              <w:tabs>
                <w:tab w:val="center" w:pos="4320"/>
                <w:tab w:val="right" w:pos="8640"/>
              </w:tabs>
              <w:spacing w:line="360" w:lineRule="auto"/>
              <w:jc w:val="center"/>
              <w:rPr>
                <w:b/>
                <w:sz w:val="18"/>
                <w:szCs w:val="18"/>
              </w:rPr>
            </w:pPr>
            <w:r w:rsidRPr="00344E96">
              <w:rPr>
                <w:b/>
                <w:sz w:val="18"/>
                <w:szCs w:val="18"/>
              </w:rPr>
              <w:t>Probable</w:t>
            </w:r>
          </w:p>
          <w:p w14:paraId="1B5F0141" w14:textId="77777777" w:rsidR="008000BD" w:rsidRPr="00344E96" w:rsidRDefault="008000BD" w:rsidP="008000BD">
            <w:pPr>
              <w:tabs>
                <w:tab w:val="center" w:pos="4320"/>
                <w:tab w:val="right" w:pos="8640"/>
              </w:tabs>
              <w:spacing w:line="360" w:lineRule="auto"/>
              <w:jc w:val="center"/>
              <w:rPr>
                <w:b/>
                <w:sz w:val="18"/>
                <w:szCs w:val="18"/>
              </w:rPr>
            </w:pPr>
            <w:r w:rsidRPr="00344E96">
              <w:rPr>
                <w:b/>
                <w:sz w:val="18"/>
                <w:szCs w:val="18"/>
              </w:rPr>
              <w:t>Clinical Diagnosis</w:t>
            </w:r>
          </w:p>
          <w:p w14:paraId="26BFD1C3" w14:textId="77777777" w:rsidR="008000BD" w:rsidRPr="008952EC" w:rsidRDefault="008000BD" w:rsidP="00DF5D72">
            <w:pPr>
              <w:tabs>
                <w:tab w:val="center" w:pos="4320"/>
                <w:tab w:val="right" w:pos="8640"/>
              </w:tabs>
              <w:jc w:val="center"/>
              <w:rPr>
                <w:bCs/>
                <w:sz w:val="18"/>
                <w:szCs w:val="18"/>
              </w:rPr>
            </w:pPr>
          </w:p>
        </w:tc>
        <w:tc>
          <w:tcPr>
            <w:tcW w:w="1294" w:type="dxa"/>
            <w:gridSpan w:val="2"/>
          </w:tcPr>
          <w:p w14:paraId="27DEF3B1" w14:textId="77777777" w:rsidR="008000BD" w:rsidRPr="008952EC" w:rsidRDefault="008000BD" w:rsidP="009160F9">
            <w:pPr>
              <w:tabs>
                <w:tab w:val="center" w:pos="4320"/>
                <w:tab w:val="right" w:pos="8640"/>
              </w:tabs>
              <w:jc w:val="center"/>
              <w:rPr>
                <w:b/>
                <w:bCs/>
                <w:sz w:val="18"/>
                <w:szCs w:val="18"/>
              </w:rPr>
            </w:pPr>
            <w:r w:rsidRPr="008952EC">
              <w:rPr>
                <w:b/>
                <w:bCs/>
                <w:sz w:val="18"/>
                <w:szCs w:val="18"/>
              </w:rPr>
              <w:t xml:space="preserve">Contact sampling of inadequate </w:t>
            </w:r>
          </w:p>
          <w:p w14:paraId="2F379C94" w14:textId="77777777" w:rsidR="008000BD" w:rsidRPr="008952EC" w:rsidRDefault="008000BD" w:rsidP="009160F9">
            <w:pPr>
              <w:tabs>
                <w:tab w:val="center" w:pos="4320"/>
                <w:tab w:val="right" w:pos="8640"/>
              </w:tabs>
              <w:jc w:val="center"/>
              <w:rPr>
                <w:sz w:val="18"/>
                <w:szCs w:val="18"/>
              </w:rPr>
            </w:pPr>
            <w:r w:rsidRPr="008952EC">
              <w:rPr>
                <w:b/>
                <w:bCs/>
                <w:sz w:val="18"/>
                <w:szCs w:val="18"/>
              </w:rPr>
              <w:t>AFP cases</w:t>
            </w:r>
          </w:p>
        </w:tc>
        <w:tc>
          <w:tcPr>
            <w:tcW w:w="1988" w:type="dxa"/>
            <w:gridSpan w:val="2"/>
          </w:tcPr>
          <w:p w14:paraId="037E93FD" w14:textId="77777777" w:rsidR="008000BD" w:rsidRPr="008952EC" w:rsidRDefault="008000BD" w:rsidP="009160F9">
            <w:pPr>
              <w:tabs>
                <w:tab w:val="center" w:pos="4320"/>
                <w:tab w:val="right" w:pos="8640"/>
              </w:tabs>
              <w:jc w:val="center"/>
              <w:rPr>
                <w:sz w:val="18"/>
                <w:szCs w:val="18"/>
              </w:rPr>
            </w:pPr>
          </w:p>
          <w:p w14:paraId="2A00098F" w14:textId="77777777" w:rsidR="008000BD" w:rsidRPr="008952EC" w:rsidRDefault="008000BD" w:rsidP="009160F9">
            <w:pPr>
              <w:tabs>
                <w:tab w:val="center" w:pos="4320"/>
                <w:tab w:val="right" w:pos="8640"/>
              </w:tabs>
              <w:jc w:val="center"/>
              <w:rPr>
                <w:b/>
                <w:bCs/>
                <w:sz w:val="18"/>
                <w:szCs w:val="18"/>
              </w:rPr>
            </w:pPr>
            <w:r w:rsidRPr="008952EC">
              <w:rPr>
                <w:b/>
                <w:bCs/>
                <w:sz w:val="18"/>
                <w:szCs w:val="18"/>
              </w:rPr>
              <w:t>NEG Decision</w:t>
            </w:r>
          </w:p>
        </w:tc>
        <w:tc>
          <w:tcPr>
            <w:tcW w:w="1420" w:type="dxa"/>
            <w:vMerge w:val="restart"/>
            <w:vAlign w:val="center"/>
          </w:tcPr>
          <w:p w14:paraId="5E7B72B6" w14:textId="77777777" w:rsidR="008000BD" w:rsidRPr="00344E96" w:rsidRDefault="008000BD" w:rsidP="008000BD">
            <w:pPr>
              <w:tabs>
                <w:tab w:val="center" w:pos="4320"/>
                <w:tab w:val="right" w:pos="8640"/>
              </w:tabs>
              <w:jc w:val="center"/>
              <w:rPr>
                <w:b/>
                <w:bCs/>
                <w:sz w:val="18"/>
                <w:szCs w:val="18"/>
              </w:rPr>
            </w:pPr>
            <w:r w:rsidRPr="00344E96">
              <w:rPr>
                <w:b/>
                <w:bCs/>
                <w:sz w:val="18"/>
                <w:szCs w:val="18"/>
              </w:rPr>
              <w:t>Diagnosis of the Case if NEG Discarded the Case</w:t>
            </w:r>
          </w:p>
        </w:tc>
      </w:tr>
      <w:tr w:rsidR="008000BD" w:rsidRPr="008952EC" w14:paraId="4DFD8B05" w14:textId="77777777" w:rsidTr="002D567A">
        <w:trPr>
          <w:cantSplit/>
          <w:trHeight w:val="1442"/>
          <w:jc w:val="center"/>
        </w:trPr>
        <w:tc>
          <w:tcPr>
            <w:tcW w:w="487" w:type="dxa"/>
            <w:vAlign w:val="center"/>
          </w:tcPr>
          <w:p w14:paraId="50C54786"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Sr.</w:t>
            </w:r>
          </w:p>
          <w:p w14:paraId="3B55C4FC"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No.</w:t>
            </w:r>
          </w:p>
          <w:p w14:paraId="6472C133" w14:textId="77777777" w:rsidR="008000BD" w:rsidRPr="008952EC" w:rsidRDefault="008000BD" w:rsidP="009160F9">
            <w:pPr>
              <w:tabs>
                <w:tab w:val="center" w:pos="4320"/>
                <w:tab w:val="right" w:pos="8640"/>
              </w:tabs>
              <w:jc w:val="center"/>
              <w:rPr>
                <w:b/>
                <w:bCs/>
                <w:sz w:val="16"/>
                <w:szCs w:val="16"/>
              </w:rPr>
            </w:pPr>
          </w:p>
        </w:tc>
        <w:tc>
          <w:tcPr>
            <w:tcW w:w="900" w:type="dxa"/>
            <w:vAlign w:val="center"/>
          </w:tcPr>
          <w:p w14:paraId="216AB093"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EPID</w:t>
            </w:r>
          </w:p>
          <w:p w14:paraId="1504B239"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No.</w:t>
            </w:r>
          </w:p>
        </w:tc>
        <w:tc>
          <w:tcPr>
            <w:tcW w:w="636" w:type="dxa"/>
            <w:vAlign w:val="center"/>
          </w:tcPr>
          <w:p w14:paraId="7035FEBC"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Age</w:t>
            </w:r>
          </w:p>
          <w:p w14:paraId="627A5DD1"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 xml:space="preserve">in </w:t>
            </w:r>
            <w:r w:rsidRPr="0061701F">
              <w:rPr>
                <w:b/>
                <w:bCs/>
                <w:sz w:val="14"/>
                <w:szCs w:val="14"/>
              </w:rPr>
              <w:t>month</w:t>
            </w:r>
          </w:p>
        </w:tc>
        <w:tc>
          <w:tcPr>
            <w:tcW w:w="655" w:type="dxa"/>
            <w:vAlign w:val="center"/>
          </w:tcPr>
          <w:p w14:paraId="0B6E0DF2"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Onset</w:t>
            </w:r>
          </w:p>
          <w:p w14:paraId="1819A96D"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Date*</w:t>
            </w:r>
          </w:p>
        </w:tc>
        <w:tc>
          <w:tcPr>
            <w:tcW w:w="625" w:type="dxa"/>
            <w:vAlign w:val="center"/>
          </w:tcPr>
          <w:p w14:paraId="2B856A07"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OPV Doses</w:t>
            </w:r>
          </w:p>
        </w:tc>
        <w:tc>
          <w:tcPr>
            <w:tcW w:w="902" w:type="dxa"/>
            <w:vAlign w:val="center"/>
          </w:tcPr>
          <w:p w14:paraId="3841678F"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Reason(s)</w:t>
            </w:r>
          </w:p>
          <w:p w14:paraId="402EAAB2"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Reviewed</w:t>
            </w:r>
            <w:r>
              <w:rPr>
                <w:b/>
                <w:bCs/>
                <w:sz w:val="16"/>
                <w:szCs w:val="16"/>
              </w:rPr>
              <w:t>**</w:t>
            </w:r>
          </w:p>
        </w:tc>
        <w:tc>
          <w:tcPr>
            <w:tcW w:w="900" w:type="dxa"/>
            <w:vAlign w:val="center"/>
          </w:tcPr>
          <w:p w14:paraId="59574F05"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Fever</w:t>
            </w:r>
          </w:p>
          <w:p w14:paraId="057F634A"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at</w:t>
            </w:r>
          </w:p>
          <w:p w14:paraId="0310B3A7"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Onset (Yes/No)</w:t>
            </w:r>
          </w:p>
        </w:tc>
        <w:tc>
          <w:tcPr>
            <w:tcW w:w="1080" w:type="dxa"/>
            <w:vAlign w:val="center"/>
          </w:tcPr>
          <w:p w14:paraId="32C8AFC3"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Asymmetric</w:t>
            </w:r>
          </w:p>
          <w:p w14:paraId="580B981E"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Paralysis (Yes/No)</w:t>
            </w:r>
          </w:p>
        </w:tc>
        <w:tc>
          <w:tcPr>
            <w:tcW w:w="1080" w:type="dxa"/>
            <w:vAlign w:val="center"/>
          </w:tcPr>
          <w:p w14:paraId="4FD7A44B"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Rapid</w:t>
            </w:r>
          </w:p>
          <w:p w14:paraId="1EC6B295"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Progression</w:t>
            </w:r>
          </w:p>
          <w:p w14:paraId="47BDAFBB"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 xml:space="preserve">of </w:t>
            </w:r>
          </w:p>
          <w:p w14:paraId="530B7C36"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Paralysis</w:t>
            </w:r>
          </w:p>
          <w:p w14:paraId="7AA9174E"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&lt;4 days (Yes/No)</w:t>
            </w:r>
          </w:p>
        </w:tc>
        <w:tc>
          <w:tcPr>
            <w:tcW w:w="630" w:type="dxa"/>
            <w:vAlign w:val="center"/>
          </w:tcPr>
          <w:p w14:paraId="43EFF68F"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Other</w:t>
            </w:r>
          </w:p>
          <w:p w14:paraId="67D2A317" w14:textId="77777777" w:rsidR="008000BD" w:rsidRPr="008952EC" w:rsidRDefault="008000BD" w:rsidP="00DC6862">
            <w:pPr>
              <w:tabs>
                <w:tab w:val="center" w:pos="4320"/>
                <w:tab w:val="right" w:pos="8640"/>
              </w:tabs>
              <w:jc w:val="center"/>
              <w:rPr>
                <w:b/>
                <w:bCs/>
                <w:sz w:val="16"/>
                <w:szCs w:val="16"/>
              </w:rPr>
            </w:pPr>
            <w:r w:rsidRPr="008952EC">
              <w:rPr>
                <w:b/>
                <w:bCs/>
                <w:sz w:val="12"/>
                <w:szCs w:val="12"/>
              </w:rPr>
              <w:t>Investig</w:t>
            </w:r>
            <w:r>
              <w:rPr>
                <w:b/>
                <w:bCs/>
                <w:sz w:val="12"/>
                <w:szCs w:val="12"/>
              </w:rPr>
              <w:t>ation</w:t>
            </w:r>
          </w:p>
        </w:tc>
        <w:tc>
          <w:tcPr>
            <w:tcW w:w="900" w:type="dxa"/>
            <w:vAlign w:val="center"/>
          </w:tcPr>
          <w:p w14:paraId="16C78CB7"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Residual</w:t>
            </w:r>
          </w:p>
          <w:p w14:paraId="006DF66A"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Paralysis</w:t>
            </w:r>
          </w:p>
          <w:p w14:paraId="15930140"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(60 days</w:t>
            </w:r>
          </w:p>
          <w:p w14:paraId="43A3A554" w14:textId="77777777" w:rsidR="008000BD" w:rsidRDefault="008000BD" w:rsidP="009160F9">
            <w:pPr>
              <w:tabs>
                <w:tab w:val="center" w:pos="4320"/>
                <w:tab w:val="right" w:pos="8640"/>
              </w:tabs>
              <w:jc w:val="center"/>
              <w:rPr>
                <w:b/>
                <w:bCs/>
                <w:sz w:val="16"/>
                <w:szCs w:val="16"/>
              </w:rPr>
            </w:pPr>
            <w:r w:rsidRPr="008952EC">
              <w:rPr>
                <w:b/>
                <w:bCs/>
                <w:sz w:val="16"/>
                <w:szCs w:val="16"/>
              </w:rPr>
              <w:t>Follow-up)</w:t>
            </w:r>
          </w:p>
          <w:p w14:paraId="780A6BE1"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Yes</w:t>
            </w:r>
            <w:r>
              <w:rPr>
                <w:b/>
                <w:bCs/>
                <w:sz w:val="16"/>
                <w:szCs w:val="16"/>
              </w:rPr>
              <w:t>/</w:t>
            </w:r>
            <w:r w:rsidRPr="008952EC">
              <w:rPr>
                <w:b/>
                <w:bCs/>
                <w:sz w:val="16"/>
                <w:szCs w:val="16"/>
              </w:rPr>
              <w:t>No</w:t>
            </w:r>
          </w:p>
        </w:tc>
        <w:tc>
          <w:tcPr>
            <w:tcW w:w="451" w:type="dxa"/>
            <w:textDirection w:val="btLr"/>
            <w:vAlign w:val="center"/>
          </w:tcPr>
          <w:p w14:paraId="42D98F86" w14:textId="77777777" w:rsidR="008000BD" w:rsidRPr="008952EC" w:rsidRDefault="008000BD" w:rsidP="00004F18">
            <w:pPr>
              <w:tabs>
                <w:tab w:val="center" w:pos="4320"/>
                <w:tab w:val="right" w:pos="8640"/>
              </w:tabs>
              <w:ind w:left="113" w:right="113"/>
              <w:jc w:val="center"/>
              <w:rPr>
                <w:b/>
                <w:bCs/>
                <w:sz w:val="16"/>
                <w:szCs w:val="16"/>
              </w:rPr>
            </w:pPr>
          </w:p>
          <w:p w14:paraId="2F63DA07" w14:textId="77777777" w:rsidR="008000BD" w:rsidRPr="008952EC" w:rsidRDefault="008000BD" w:rsidP="00004F18">
            <w:pPr>
              <w:tabs>
                <w:tab w:val="center" w:pos="4320"/>
                <w:tab w:val="right" w:pos="8640"/>
              </w:tabs>
              <w:ind w:left="113" w:right="113"/>
              <w:jc w:val="center"/>
              <w:rPr>
                <w:bCs/>
                <w:sz w:val="16"/>
                <w:szCs w:val="16"/>
              </w:rPr>
            </w:pPr>
            <w:r w:rsidRPr="008952EC">
              <w:rPr>
                <w:b/>
                <w:bCs/>
                <w:sz w:val="16"/>
                <w:szCs w:val="16"/>
              </w:rPr>
              <w:t>Total</w:t>
            </w:r>
          </w:p>
          <w:p w14:paraId="24B009EC" w14:textId="77777777" w:rsidR="008000BD" w:rsidRPr="008952EC" w:rsidRDefault="008000BD" w:rsidP="00004F18">
            <w:pPr>
              <w:tabs>
                <w:tab w:val="center" w:pos="4320"/>
                <w:tab w:val="right" w:pos="8640"/>
              </w:tabs>
              <w:ind w:left="113" w:right="113"/>
              <w:jc w:val="center"/>
              <w:rPr>
                <w:b/>
                <w:bCs/>
                <w:sz w:val="16"/>
                <w:szCs w:val="16"/>
              </w:rPr>
            </w:pPr>
          </w:p>
        </w:tc>
        <w:tc>
          <w:tcPr>
            <w:tcW w:w="814" w:type="dxa"/>
            <w:textDirection w:val="btLr"/>
            <w:vAlign w:val="center"/>
          </w:tcPr>
          <w:p w14:paraId="1079723D" w14:textId="77777777" w:rsidR="008000BD" w:rsidRPr="008952EC" w:rsidRDefault="008000BD" w:rsidP="00004F18">
            <w:pPr>
              <w:tabs>
                <w:tab w:val="center" w:pos="4320"/>
                <w:tab w:val="right" w:pos="8640"/>
              </w:tabs>
              <w:ind w:left="113" w:right="113"/>
              <w:rPr>
                <w:b/>
                <w:bCs/>
                <w:sz w:val="16"/>
                <w:szCs w:val="16"/>
              </w:rPr>
            </w:pPr>
          </w:p>
          <w:p w14:paraId="1E2036EC" w14:textId="77777777" w:rsidR="008000BD" w:rsidRPr="008952EC" w:rsidRDefault="008000BD" w:rsidP="00004F18">
            <w:pPr>
              <w:tabs>
                <w:tab w:val="center" w:pos="4320"/>
                <w:tab w:val="right" w:pos="8640"/>
              </w:tabs>
              <w:ind w:left="113" w:right="113"/>
              <w:jc w:val="center"/>
              <w:rPr>
                <w:b/>
                <w:bCs/>
                <w:sz w:val="16"/>
                <w:szCs w:val="16"/>
              </w:rPr>
            </w:pPr>
            <w:r w:rsidRPr="008952EC">
              <w:rPr>
                <w:b/>
                <w:bCs/>
                <w:sz w:val="16"/>
                <w:szCs w:val="16"/>
              </w:rPr>
              <w:t>Adequate</w:t>
            </w:r>
          </w:p>
        </w:tc>
        <w:tc>
          <w:tcPr>
            <w:tcW w:w="689" w:type="dxa"/>
            <w:textDirection w:val="btLr"/>
            <w:vAlign w:val="center"/>
          </w:tcPr>
          <w:p w14:paraId="54E7CE61" w14:textId="77777777" w:rsidR="008000BD" w:rsidRPr="008952EC" w:rsidRDefault="008000BD" w:rsidP="00004F18">
            <w:pPr>
              <w:tabs>
                <w:tab w:val="center" w:pos="4320"/>
                <w:tab w:val="right" w:pos="8640"/>
              </w:tabs>
              <w:ind w:left="113" w:right="113"/>
              <w:jc w:val="center"/>
              <w:rPr>
                <w:b/>
                <w:bCs/>
                <w:sz w:val="16"/>
                <w:szCs w:val="16"/>
              </w:rPr>
            </w:pPr>
          </w:p>
          <w:p w14:paraId="5BE5467D" w14:textId="77777777" w:rsidR="008000BD" w:rsidRPr="008952EC" w:rsidRDefault="008000BD" w:rsidP="00004F18">
            <w:pPr>
              <w:tabs>
                <w:tab w:val="center" w:pos="4320"/>
                <w:tab w:val="right" w:pos="8640"/>
              </w:tabs>
              <w:ind w:left="113" w:right="113"/>
              <w:jc w:val="center"/>
              <w:rPr>
                <w:b/>
                <w:bCs/>
                <w:sz w:val="16"/>
                <w:szCs w:val="16"/>
              </w:rPr>
            </w:pPr>
            <w:r w:rsidRPr="008952EC">
              <w:rPr>
                <w:b/>
                <w:bCs/>
                <w:sz w:val="16"/>
                <w:szCs w:val="16"/>
              </w:rPr>
              <w:t>NPEV</w:t>
            </w:r>
          </w:p>
          <w:p w14:paraId="05CE0ECB" w14:textId="77777777" w:rsidR="008000BD" w:rsidRPr="008952EC" w:rsidRDefault="008000BD" w:rsidP="00004F18">
            <w:pPr>
              <w:tabs>
                <w:tab w:val="center" w:pos="4320"/>
                <w:tab w:val="right" w:pos="8640"/>
              </w:tabs>
              <w:ind w:left="113" w:right="113"/>
              <w:jc w:val="center"/>
              <w:rPr>
                <w:b/>
                <w:bCs/>
                <w:sz w:val="16"/>
                <w:szCs w:val="16"/>
              </w:rPr>
            </w:pPr>
            <w:r w:rsidRPr="008952EC">
              <w:rPr>
                <w:b/>
                <w:bCs/>
                <w:sz w:val="16"/>
                <w:szCs w:val="16"/>
              </w:rPr>
              <w:t>(Y/N)</w:t>
            </w:r>
          </w:p>
          <w:p w14:paraId="4D1A2C01" w14:textId="77777777" w:rsidR="008000BD" w:rsidRPr="008952EC" w:rsidRDefault="008000BD" w:rsidP="00004F18">
            <w:pPr>
              <w:tabs>
                <w:tab w:val="center" w:pos="4320"/>
                <w:tab w:val="right" w:pos="8640"/>
              </w:tabs>
              <w:ind w:left="113" w:right="113"/>
              <w:jc w:val="center"/>
              <w:rPr>
                <w:b/>
                <w:bCs/>
                <w:sz w:val="16"/>
                <w:szCs w:val="16"/>
              </w:rPr>
            </w:pPr>
          </w:p>
        </w:tc>
        <w:tc>
          <w:tcPr>
            <w:tcW w:w="972" w:type="dxa"/>
            <w:vMerge/>
          </w:tcPr>
          <w:p w14:paraId="00170D4A" w14:textId="77777777" w:rsidR="008000BD" w:rsidRPr="008952EC" w:rsidRDefault="008000BD" w:rsidP="00344E96">
            <w:pPr>
              <w:tabs>
                <w:tab w:val="center" w:pos="4320"/>
                <w:tab w:val="right" w:pos="8640"/>
              </w:tabs>
              <w:jc w:val="center"/>
              <w:rPr>
                <w:bCs/>
              </w:rPr>
            </w:pPr>
          </w:p>
        </w:tc>
        <w:tc>
          <w:tcPr>
            <w:tcW w:w="541" w:type="dxa"/>
            <w:vAlign w:val="center"/>
          </w:tcPr>
          <w:p w14:paraId="0F658B14" w14:textId="77777777" w:rsidR="008000BD" w:rsidRPr="005039A4" w:rsidRDefault="008000BD" w:rsidP="009160F9">
            <w:pPr>
              <w:tabs>
                <w:tab w:val="center" w:pos="4320"/>
                <w:tab w:val="right" w:pos="8640"/>
              </w:tabs>
              <w:jc w:val="center"/>
              <w:rPr>
                <w:b/>
                <w:sz w:val="16"/>
                <w:szCs w:val="16"/>
              </w:rPr>
            </w:pPr>
            <w:r w:rsidRPr="005039A4">
              <w:rPr>
                <w:b/>
                <w:sz w:val="16"/>
                <w:szCs w:val="16"/>
              </w:rPr>
              <w:t>Y/N</w:t>
            </w:r>
          </w:p>
        </w:tc>
        <w:tc>
          <w:tcPr>
            <w:tcW w:w="753" w:type="dxa"/>
            <w:vAlign w:val="center"/>
          </w:tcPr>
          <w:p w14:paraId="459544C6" w14:textId="77777777" w:rsidR="008000BD" w:rsidRPr="008952EC" w:rsidRDefault="008000BD" w:rsidP="00892635">
            <w:pPr>
              <w:tabs>
                <w:tab w:val="center" w:pos="4320"/>
                <w:tab w:val="right" w:pos="8640"/>
              </w:tabs>
              <w:jc w:val="center"/>
              <w:rPr>
                <w:b/>
                <w:bCs/>
                <w:sz w:val="16"/>
                <w:szCs w:val="16"/>
              </w:rPr>
            </w:pPr>
            <w:r w:rsidRPr="008952EC">
              <w:rPr>
                <w:b/>
                <w:bCs/>
                <w:sz w:val="16"/>
                <w:szCs w:val="16"/>
              </w:rPr>
              <w:t>If (Y) then No. with results</w:t>
            </w:r>
          </w:p>
        </w:tc>
        <w:tc>
          <w:tcPr>
            <w:tcW w:w="1051" w:type="dxa"/>
            <w:vAlign w:val="center"/>
          </w:tcPr>
          <w:p w14:paraId="0A7C4481" w14:textId="77777777" w:rsidR="008000BD" w:rsidRPr="008952EC" w:rsidRDefault="008000BD" w:rsidP="009160F9">
            <w:pPr>
              <w:tabs>
                <w:tab w:val="center" w:pos="4320"/>
                <w:tab w:val="right" w:pos="8640"/>
              </w:tabs>
              <w:jc w:val="center"/>
              <w:rPr>
                <w:b/>
                <w:bCs/>
                <w:sz w:val="16"/>
                <w:szCs w:val="16"/>
              </w:rPr>
            </w:pPr>
            <w:r w:rsidRPr="008952EC">
              <w:rPr>
                <w:b/>
                <w:bCs/>
                <w:sz w:val="16"/>
                <w:szCs w:val="16"/>
              </w:rPr>
              <w:t>Compatible</w:t>
            </w:r>
          </w:p>
        </w:tc>
        <w:tc>
          <w:tcPr>
            <w:tcW w:w="937" w:type="dxa"/>
            <w:vAlign w:val="center"/>
          </w:tcPr>
          <w:p w14:paraId="5C5CD1B1" w14:textId="77777777" w:rsidR="008000BD" w:rsidRPr="008952EC" w:rsidRDefault="008000BD" w:rsidP="000B485D">
            <w:pPr>
              <w:tabs>
                <w:tab w:val="center" w:pos="4320"/>
                <w:tab w:val="right" w:pos="8640"/>
              </w:tabs>
              <w:rPr>
                <w:b/>
                <w:bCs/>
                <w:sz w:val="16"/>
                <w:szCs w:val="16"/>
              </w:rPr>
            </w:pPr>
            <w:r w:rsidRPr="008952EC">
              <w:rPr>
                <w:b/>
                <w:bCs/>
                <w:sz w:val="16"/>
                <w:szCs w:val="16"/>
              </w:rPr>
              <w:t>Discarded</w:t>
            </w:r>
          </w:p>
        </w:tc>
        <w:tc>
          <w:tcPr>
            <w:tcW w:w="1420" w:type="dxa"/>
            <w:vMerge/>
          </w:tcPr>
          <w:p w14:paraId="6FE5626B" w14:textId="77777777" w:rsidR="008000BD" w:rsidRPr="008952EC" w:rsidRDefault="008000BD" w:rsidP="009160F9">
            <w:pPr>
              <w:tabs>
                <w:tab w:val="center" w:pos="4320"/>
                <w:tab w:val="right" w:pos="8640"/>
              </w:tabs>
              <w:jc w:val="center"/>
              <w:rPr>
                <w:b/>
                <w:bCs/>
                <w:sz w:val="16"/>
                <w:szCs w:val="16"/>
              </w:rPr>
            </w:pPr>
          </w:p>
        </w:tc>
      </w:tr>
      <w:tr w:rsidR="00DF5D72" w:rsidRPr="008952EC" w14:paraId="498EF060" w14:textId="77777777" w:rsidTr="002D567A">
        <w:trPr>
          <w:trHeight w:val="360"/>
          <w:jc w:val="center"/>
        </w:trPr>
        <w:tc>
          <w:tcPr>
            <w:tcW w:w="487" w:type="dxa"/>
            <w:vAlign w:val="center"/>
          </w:tcPr>
          <w:p w14:paraId="12CB2B3E" w14:textId="77777777" w:rsidR="00807529" w:rsidRPr="008952EC" w:rsidRDefault="00807529" w:rsidP="009160F9">
            <w:pPr>
              <w:tabs>
                <w:tab w:val="center" w:pos="4320"/>
                <w:tab w:val="right" w:pos="8640"/>
              </w:tabs>
              <w:jc w:val="center"/>
              <w:rPr>
                <w:sz w:val="16"/>
                <w:szCs w:val="16"/>
              </w:rPr>
            </w:pPr>
            <w:r w:rsidRPr="008952EC">
              <w:rPr>
                <w:sz w:val="16"/>
                <w:szCs w:val="16"/>
              </w:rPr>
              <w:t>1</w:t>
            </w:r>
          </w:p>
        </w:tc>
        <w:tc>
          <w:tcPr>
            <w:tcW w:w="900" w:type="dxa"/>
            <w:vAlign w:val="center"/>
          </w:tcPr>
          <w:p w14:paraId="174696A2" w14:textId="77777777" w:rsidR="00807529" w:rsidRPr="008952EC" w:rsidRDefault="00807529" w:rsidP="009160F9">
            <w:pPr>
              <w:tabs>
                <w:tab w:val="center" w:pos="4320"/>
                <w:tab w:val="right" w:pos="8640"/>
              </w:tabs>
              <w:jc w:val="center"/>
              <w:rPr>
                <w:sz w:val="16"/>
                <w:szCs w:val="16"/>
              </w:rPr>
            </w:pPr>
          </w:p>
        </w:tc>
        <w:tc>
          <w:tcPr>
            <w:tcW w:w="636" w:type="dxa"/>
            <w:vAlign w:val="center"/>
          </w:tcPr>
          <w:p w14:paraId="0A0D85AB" w14:textId="77777777" w:rsidR="00807529" w:rsidRPr="008952EC" w:rsidRDefault="00807529" w:rsidP="009160F9">
            <w:pPr>
              <w:tabs>
                <w:tab w:val="center" w:pos="4320"/>
                <w:tab w:val="right" w:pos="8640"/>
              </w:tabs>
              <w:jc w:val="center"/>
              <w:rPr>
                <w:sz w:val="16"/>
                <w:szCs w:val="16"/>
              </w:rPr>
            </w:pPr>
          </w:p>
        </w:tc>
        <w:tc>
          <w:tcPr>
            <w:tcW w:w="655" w:type="dxa"/>
            <w:vAlign w:val="center"/>
          </w:tcPr>
          <w:p w14:paraId="43CDA92B" w14:textId="77777777" w:rsidR="00807529" w:rsidRPr="008952EC" w:rsidRDefault="00807529" w:rsidP="009160F9">
            <w:pPr>
              <w:tabs>
                <w:tab w:val="center" w:pos="4320"/>
                <w:tab w:val="right" w:pos="8640"/>
              </w:tabs>
              <w:jc w:val="center"/>
              <w:rPr>
                <w:sz w:val="16"/>
                <w:szCs w:val="16"/>
              </w:rPr>
            </w:pPr>
          </w:p>
        </w:tc>
        <w:tc>
          <w:tcPr>
            <w:tcW w:w="625" w:type="dxa"/>
            <w:vAlign w:val="center"/>
          </w:tcPr>
          <w:p w14:paraId="43DFAB5D" w14:textId="77777777" w:rsidR="00807529" w:rsidRPr="008952EC" w:rsidRDefault="00807529" w:rsidP="009160F9">
            <w:pPr>
              <w:tabs>
                <w:tab w:val="center" w:pos="4320"/>
                <w:tab w:val="right" w:pos="8640"/>
              </w:tabs>
              <w:jc w:val="center"/>
              <w:rPr>
                <w:sz w:val="16"/>
                <w:szCs w:val="16"/>
              </w:rPr>
            </w:pPr>
          </w:p>
        </w:tc>
        <w:tc>
          <w:tcPr>
            <w:tcW w:w="902" w:type="dxa"/>
            <w:vAlign w:val="center"/>
          </w:tcPr>
          <w:p w14:paraId="76BDF955"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711316F4"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04649032"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20FC83E4" w14:textId="77777777" w:rsidR="00807529" w:rsidRPr="008952EC" w:rsidRDefault="00807529" w:rsidP="009160F9">
            <w:pPr>
              <w:tabs>
                <w:tab w:val="center" w:pos="4320"/>
                <w:tab w:val="right" w:pos="8640"/>
              </w:tabs>
              <w:jc w:val="center"/>
              <w:rPr>
                <w:sz w:val="16"/>
                <w:szCs w:val="16"/>
              </w:rPr>
            </w:pPr>
          </w:p>
        </w:tc>
        <w:tc>
          <w:tcPr>
            <w:tcW w:w="630" w:type="dxa"/>
            <w:vAlign w:val="center"/>
          </w:tcPr>
          <w:p w14:paraId="125C7E60"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0168D35D" w14:textId="77777777" w:rsidR="00807529" w:rsidRPr="008952EC" w:rsidRDefault="00807529" w:rsidP="009160F9">
            <w:pPr>
              <w:tabs>
                <w:tab w:val="center" w:pos="4320"/>
                <w:tab w:val="right" w:pos="8640"/>
              </w:tabs>
              <w:jc w:val="center"/>
              <w:rPr>
                <w:sz w:val="16"/>
                <w:szCs w:val="16"/>
              </w:rPr>
            </w:pPr>
          </w:p>
        </w:tc>
        <w:tc>
          <w:tcPr>
            <w:tcW w:w="451" w:type="dxa"/>
            <w:vAlign w:val="center"/>
          </w:tcPr>
          <w:p w14:paraId="2D8149E3" w14:textId="77777777" w:rsidR="00807529" w:rsidRPr="008952EC" w:rsidRDefault="00807529" w:rsidP="009160F9">
            <w:pPr>
              <w:tabs>
                <w:tab w:val="center" w:pos="4320"/>
                <w:tab w:val="right" w:pos="8640"/>
              </w:tabs>
              <w:jc w:val="center"/>
              <w:rPr>
                <w:sz w:val="16"/>
                <w:szCs w:val="16"/>
              </w:rPr>
            </w:pPr>
          </w:p>
        </w:tc>
        <w:tc>
          <w:tcPr>
            <w:tcW w:w="814" w:type="dxa"/>
            <w:vAlign w:val="center"/>
          </w:tcPr>
          <w:p w14:paraId="53FC5EA9" w14:textId="77777777" w:rsidR="00807529" w:rsidRPr="008952EC" w:rsidRDefault="00807529" w:rsidP="009160F9">
            <w:pPr>
              <w:tabs>
                <w:tab w:val="center" w:pos="4320"/>
                <w:tab w:val="right" w:pos="8640"/>
              </w:tabs>
              <w:jc w:val="center"/>
              <w:rPr>
                <w:sz w:val="16"/>
                <w:szCs w:val="16"/>
              </w:rPr>
            </w:pPr>
          </w:p>
        </w:tc>
        <w:tc>
          <w:tcPr>
            <w:tcW w:w="689" w:type="dxa"/>
            <w:vAlign w:val="center"/>
          </w:tcPr>
          <w:p w14:paraId="13C84C88" w14:textId="77777777" w:rsidR="00807529" w:rsidRPr="008952EC" w:rsidRDefault="00807529" w:rsidP="009160F9">
            <w:pPr>
              <w:tabs>
                <w:tab w:val="center" w:pos="4320"/>
                <w:tab w:val="right" w:pos="8640"/>
              </w:tabs>
              <w:jc w:val="center"/>
              <w:rPr>
                <w:sz w:val="16"/>
                <w:szCs w:val="16"/>
              </w:rPr>
            </w:pPr>
          </w:p>
        </w:tc>
        <w:tc>
          <w:tcPr>
            <w:tcW w:w="972" w:type="dxa"/>
          </w:tcPr>
          <w:p w14:paraId="062CB203" w14:textId="77777777" w:rsidR="00807529" w:rsidRPr="008952EC" w:rsidRDefault="00807529" w:rsidP="009160F9">
            <w:pPr>
              <w:tabs>
                <w:tab w:val="center" w:pos="4320"/>
                <w:tab w:val="right" w:pos="8640"/>
              </w:tabs>
            </w:pPr>
          </w:p>
        </w:tc>
        <w:tc>
          <w:tcPr>
            <w:tcW w:w="541" w:type="dxa"/>
            <w:vAlign w:val="center"/>
          </w:tcPr>
          <w:p w14:paraId="7BB5BDD5" w14:textId="77777777" w:rsidR="00807529" w:rsidRPr="008952EC" w:rsidRDefault="00807529" w:rsidP="009160F9">
            <w:pPr>
              <w:tabs>
                <w:tab w:val="center" w:pos="4320"/>
                <w:tab w:val="right" w:pos="8640"/>
              </w:tabs>
              <w:jc w:val="center"/>
              <w:rPr>
                <w:sz w:val="16"/>
                <w:szCs w:val="16"/>
              </w:rPr>
            </w:pPr>
          </w:p>
        </w:tc>
        <w:tc>
          <w:tcPr>
            <w:tcW w:w="753" w:type="dxa"/>
            <w:vAlign w:val="center"/>
          </w:tcPr>
          <w:p w14:paraId="06407CAF" w14:textId="77777777" w:rsidR="00807529" w:rsidRPr="008952EC" w:rsidRDefault="00807529" w:rsidP="009160F9">
            <w:pPr>
              <w:tabs>
                <w:tab w:val="center" w:pos="4320"/>
                <w:tab w:val="right" w:pos="8640"/>
              </w:tabs>
              <w:jc w:val="center"/>
              <w:rPr>
                <w:sz w:val="16"/>
                <w:szCs w:val="16"/>
              </w:rPr>
            </w:pPr>
          </w:p>
        </w:tc>
        <w:tc>
          <w:tcPr>
            <w:tcW w:w="1051" w:type="dxa"/>
            <w:vAlign w:val="center"/>
          </w:tcPr>
          <w:p w14:paraId="72FBF30E" w14:textId="77777777" w:rsidR="00807529" w:rsidRPr="008952EC" w:rsidRDefault="00807529" w:rsidP="009160F9">
            <w:pPr>
              <w:tabs>
                <w:tab w:val="center" w:pos="4320"/>
                <w:tab w:val="right" w:pos="8640"/>
              </w:tabs>
              <w:jc w:val="center"/>
              <w:rPr>
                <w:sz w:val="16"/>
                <w:szCs w:val="16"/>
              </w:rPr>
            </w:pPr>
          </w:p>
        </w:tc>
        <w:tc>
          <w:tcPr>
            <w:tcW w:w="937" w:type="dxa"/>
            <w:vAlign w:val="center"/>
          </w:tcPr>
          <w:p w14:paraId="46A843BE" w14:textId="77777777" w:rsidR="00807529" w:rsidRPr="008952EC" w:rsidRDefault="00807529" w:rsidP="009160F9">
            <w:pPr>
              <w:tabs>
                <w:tab w:val="center" w:pos="4320"/>
                <w:tab w:val="right" w:pos="8640"/>
              </w:tabs>
              <w:jc w:val="center"/>
              <w:rPr>
                <w:sz w:val="16"/>
                <w:szCs w:val="16"/>
              </w:rPr>
            </w:pPr>
          </w:p>
        </w:tc>
        <w:tc>
          <w:tcPr>
            <w:tcW w:w="1420" w:type="dxa"/>
          </w:tcPr>
          <w:p w14:paraId="403B99FA" w14:textId="77777777" w:rsidR="00807529" w:rsidRPr="008952EC" w:rsidRDefault="00807529" w:rsidP="009160F9">
            <w:pPr>
              <w:tabs>
                <w:tab w:val="center" w:pos="4320"/>
                <w:tab w:val="right" w:pos="8640"/>
              </w:tabs>
              <w:jc w:val="center"/>
              <w:rPr>
                <w:sz w:val="16"/>
                <w:szCs w:val="16"/>
              </w:rPr>
            </w:pPr>
          </w:p>
        </w:tc>
      </w:tr>
      <w:tr w:rsidR="00DF5D72" w:rsidRPr="008952EC" w14:paraId="414B71C1" w14:textId="77777777" w:rsidTr="002D567A">
        <w:trPr>
          <w:trHeight w:val="360"/>
          <w:jc w:val="center"/>
        </w:trPr>
        <w:tc>
          <w:tcPr>
            <w:tcW w:w="487" w:type="dxa"/>
            <w:vAlign w:val="center"/>
          </w:tcPr>
          <w:p w14:paraId="0BA86394" w14:textId="77777777" w:rsidR="00807529" w:rsidRPr="008952EC" w:rsidRDefault="00807529" w:rsidP="009160F9">
            <w:pPr>
              <w:tabs>
                <w:tab w:val="center" w:pos="4320"/>
                <w:tab w:val="right" w:pos="8640"/>
              </w:tabs>
              <w:jc w:val="center"/>
              <w:rPr>
                <w:sz w:val="16"/>
                <w:szCs w:val="16"/>
              </w:rPr>
            </w:pPr>
            <w:r w:rsidRPr="008952EC">
              <w:rPr>
                <w:sz w:val="16"/>
                <w:szCs w:val="16"/>
              </w:rPr>
              <w:t>2</w:t>
            </w:r>
          </w:p>
        </w:tc>
        <w:tc>
          <w:tcPr>
            <w:tcW w:w="900" w:type="dxa"/>
            <w:vAlign w:val="center"/>
          </w:tcPr>
          <w:p w14:paraId="5600C9EE" w14:textId="77777777" w:rsidR="00807529" w:rsidRPr="008952EC" w:rsidRDefault="00807529" w:rsidP="009160F9">
            <w:pPr>
              <w:tabs>
                <w:tab w:val="center" w:pos="4320"/>
                <w:tab w:val="right" w:pos="8640"/>
              </w:tabs>
              <w:jc w:val="center"/>
              <w:rPr>
                <w:sz w:val="16"/>
                <w:szCs w:val="16"/>
              </w:rPr>
            </w:pPr>
          </w:p>
        </w:tc>
        <w:tc>
          <w:tcPr>
            <w:tcW w:w="636" w:type="dxa"/>
            <w:vAlign w:val="center"/>
          </w:tcPr>
          <w:p w14:paraId="774F8CE5" w14:textId="77777777" w:rsidR="00807529" w:rsidRPr="008952EC" w:rsidRDefault="00807529" w:rsidP="009160F9">
            <w:pPr>
              <w:tabs>
                <w:tab w:val="center" w:pos="4320"/>
                <w:tab w:val="right" w:pos="8640"/>
              </w:tabs>
              <w:jc w:val="center"/>
              <w:rPr>
                <w:sz w:val="16"/>
                <w:szCs w:val="16"/>
              </w:rPr>
            </w:pPr>
          </w:p>
        </w:tc>
        <w:tc>
          <w:tcPr>
            <w:tcW w:w="655" w:type="dxa"/>
            <w:vAlign w:val="center"/>
          </w:tcPr>
          <w:p w14:paraId="41DD1A70" w14:textId="77777777" w:rsidR="00807529" w:rsidRPr="008952EC" w:rsidRDefault="00807529" w:rsidP="009160F9">
            <w:pPr>
              <w:tabs>
                <w:tab w:val="center" w:pos="4320"/>
                <w:tab w:val="right" w:pos="8640"/>
              </w:tabs>
              <w:jc w:val="center"/>
              <w:rPr>
                <w:sz w:val="16"/>
                <w:szCs w:val="16"/>
              </w:rPr>
            </w:pPr>
          </w:p>
        </w:tc>
        <w:tc>
          <w:tcPr>
            <w:tcW w:w="625" w:type="dxa"/>
            <w:vAlign w:val="center"/>
          </w:tcPr>
          <w:p w14:paraId="5A4C0E3B" w14:textId="77777777" w:rsidR="00807529" w:rsidRPr="008952EC" w:rsidRDefault="00807529" w:rsidP="009160F9">
            <w:pPr>
              <w:tabs>
                <w:tab w:val="center" w:pos="4320"/>
                <w:tab w:val="right" w:pos="8640"/>
              </w:tabs>
              <w:jc w:val="center"/>
              <w:rPr>
                <w:sz w:val="16"/>
                <w:szCs w:val="16"/>
              </w:rPr>
            </w:pPr>
          </w:p>
        </w:tc>
        <w:tc>
          <w:tcPr>
            <w:tcW w:w="902" w:type="dxa"/>
            <w:vAlign w:val="center"/>
          </w:tcPr>
          <w:p w14:paraId="32CADB94"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2B56970E"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33EDC935"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444CB6EB" w14:textId="77777777" w:rsidR="00807529" w:rsidRPr="008952EC" w:rsidRDefault="00807529" w:rsidP="009160F9">
            <w:pPr>
              <w:tabs>
                <w:tab w:val="center" w:pos="4320"/>
                <w:tab w:val="right" w:pos="8640"/>
              </w:tabs>
              <w:jc w:val="center"/>
              <w:rPr>
                <w:sz w:val="16"/>
                <w:szCs w:val="16"/>
              </w:rPr>
            </w:pPr>
          </w:p>
        </w:tc>
        <w:tc>
          <w:tcPr>
            <w:tcW w:w="630" w:type="dxa"/>
            <w:vAlign w:val="center"/>
          </w:tcPr>
          <w:p w14:paraId="4E1225D8"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2942AC75" w14:textId="77777777" w:rsidR="00807529" w:rsidRPr="008952EC" w:rsidRDefault="00807529" w:rsidP="009160F9">
            <w:pPr>
              <w:tabs>
                <w:tab w:val="center" w:pos="4320"/>
                <w:tab w:val="right" w:pos="8640"/>
              </w:tabs>
              <w:jc w:val="center"/>
              <w:rPr>
                <w:sz w:val="16"/>
                <w:szCs w:val="16"/>
              </w:rPr>
            </w:pPr>
          </w:p>
        </w:tc>
        <w:tc>
          <w:tcPr>
            <w:tcW w:w="451" w:type="dxa"/>
            <w:vAlign w:val="center"/>
          </w:tcPr>
          <w:p w14:paraId="7DDEC7F0" w14:textId="77777777" w:rsidR="00807529" w:rsidRPr="008952EC" w:rsidRDefault="00807529" w:rsidP="009160F9">
            <w:pPr>
              <w:tabs>
                <w:tab w:val="center" w:pos="4320"/>
                <w:tab w:val="right" w:pos="8640"/>
              </w:tabs>
              <w:jc w:val="center"/>
              <w:rPr>
                <w:sz w:val="16"/>
                <w:szCs w:val="16"/>
              </w:rPr>
            </w:pPr>
          </w:p>
        </w:tc>
        <w:tc>
          <w:tcPr>
            <w:tcW w:w="814" w:type="dxa"/>
            <w:vAlign w:val="center"/>
          </w:tcPr>
          <w:p w14:paraId="66A92E4F" w14:textId="77777777" w:rsidR="00807529" w:rsidRPr="008952EC" w:rsidRDefault="00807529" w:rsidP="009160F9">
            <w:pPr>
              <w:tabs>
                <w:tab w:val="center" w:pos="4320"/>
                <w:tab w:val="right" w:pos="8640"/>
              </w:tabs>
              <w:jc w:val="center"/>
              <w:rPr>
                <w:sz w:val="16"/>
                <w:szCs w:val="16"/>
              </w:rPr>
            </w:pPr>
          </w:p>
        </w:tc>
        <w:tc>
          <w:tcPr>
            <w:tcW w:w="689" w:type="dxa"/>
            <w:vAlign w:val="center"/>
          </w:tcPr>
          <w:p w14:paraId="03626ABD" w14:textId="77777777" w:rsidR="00807529" w:rsidRPr="008952EC" w:rsidRDefault="00807529" w:rsidP="009160F9">
            <w:pPr>
              <w:tabs>
                <w:tab w:val="center" w:pos="4320"/>
                <w:tab w:val="right" w:pos="8640"/>
              </w:tabs>
              <w:jc w:val="center"/>
              <w:rPr>
                <w:sz w:val="16"/>
                <w:szCs w:val="16"/>
              </w:rPr>
            </w:pPr>
          </w:p>
        </w:tc>
        <w:tc>
          <w:tcPr>
            <w:tcW w:w="972" w:type="dxa"/>
          </w:tcPr>
          <w:p w14:paraId="71A5868F" w14:textId="77777777" w:rsidR="00807529" w:rsidRPr="008952EC" w:rsidRDefault="00807529" w:rsidP="009160F9">
            <w:pPr>
              <w:tabs>
                <w:tab w:val="center" w:pos="4320"/>
                <w:tab w:val="right" w:pos="8640"/>
              </w:tabs>
            </w:pPr>
          </w:p>
        </w:tc>
        <w:tc>
          <w:tcPr>
            <w:tcW w:w="541" w:type="dxa"/>
            <w:vAlign w:val="center"/>
          </w:tcPr>
          <w:p w14:paraId="76281B19" w14:textId="77777777" w:rsidR="00807529" w:rsidRPr="008952EC" w:rsidRDefault="00807529" w:rsidP="009160F9">
            <w:pPr>
              <w:tabs>
                <w:tab w:val="center" w:pos="4320"/>
                <w:tab w:val="right" w:pos="8640"/>
              </w:tabs>
              <w:jc w:val="center"/>
              <w:rPr>
                <w:sz w:val="16"/>
                <w:szCs w:val="16"/>
              </w:rPr>
            </w:pPr>
          </w:p>
        </w:tc>
        <w:tc>
          <w:tcPr>
            <w:tcW w:w="753" w:type="dxa"/>
            <w:vAlign w:val="center"/>
          </w:tcPr>
          <w:p w14:paraId="7BA497B9" w14:textId="77777777" w:rsidR="00807529" w:rsidRPr="008952EC" w:rsidRDefault="00807529" w:rsidP="009160F9">
            <w:pPr>
              <w:tabs>
                <w:tab w:val="center" w:pos="4320"/>
                <w:tab w:val="right" w:pos="8640"/>
              </w:tabs>
              <w:jc w:val="center"/>
              <w:rPr>
                <w:sz w:val="16"/>
                <w:szCs w:val="16"/>
              </w:rPr>
            </w:pPr>
          </w:p>
        </w:tc>
        <w:tc>
          <w:tcPr>
            <w:tcW w:w="1051" w:type="dxa"/>
            <w:vAlign w:val="center"/>
          </w:tcPr>
          <w:p w14:paraId="745D87F8" w14:textId="77777777" w:rsidR="00807529" w:rsidRPr="008952EC" w:rsidRDefault="00807529" w:rsidP="009160F9">
            <w:pPr>
              <w:tabs>
                <w:tab w:val="center" w:pos="4320"/>
                <w:tab w:val="right" w:pos="8640"/>
              </w:tabs>
              <w:jc w:val="center"/>
              <w:rPr>
                <w:sz w:val="16"/>
                <w:szCs w:val="16"/>
              </w:rPr>
            </w:pPr>
          </w:p>
        </w:tc>
        <w:tc>
          <w:tcPr>
            <w:tcW w:w="937" w:type="dxa"/>
            <w:vAlign w:val="center"/>
          </w:tcPr>
          <w:p w14:paraId="4336275C" w14:textId="77777777" w:rsidR="00807529" w:rsidRPr="008952EC" w:rsidRDefault="00807529" w:rsidP="009160F9">
            <w:pPr>
              <w:tabs>
                <w:tab w:val="center" w:pos="4320"/>
                <w:tab w:val="right" w:pos="8640"/>
              </w:tabs>
              <w:jc w:val="center"/>
              <w:rPr>
                <w:sz w:val="16"/>
                <w:szCs w:val="16"/>
              </w:rPr>
            </w:pPr>
          </w:p>
        </w:tc>
        <w:tc>
          <w:tcPr>
            <w:tcW w:w="1420" w:type="dxa"/>
          </w:tcPr>
          <w:p w14:paraId="0F90CE6A" w14:textId="77777777" w:rsidR="00807529" w:rsidRPr="008952EC" w:rsidRDefault="00807529" w:rsidP="009160F9">
            <w:pPr>
              <w:tabs>
                <w:tab w:val="center" w:pos="4320"/>
                <w:tab w:val="right" w:pos="8640"/>
              </w:tabs>
              <w:jc w:val="center"/>
              <w:rPr>
                <w:sz w:val="16"/>
                <w:szCs w:val="16"/>
              </w:rPr>
            </w:pPr>
          </w:p>
        </w:tc>
      </w:tr>
      <w:tr w:rsidR="00DF5D72" w:rsidRPr="008952EC" w14:paraId="20F9C53D" w14:textId="77777777" w:rsidTr="002D567A">
        <w:trPr>
          <w:trHeight w:val="360"/>
          <w:jc w:val="center"/>
        </w:trPr>
        <w:tc>
          <w:tcPr>
            <w:tcW w:w="487" w:type="dxa"/>
            <w:vAlign w:val="center"/>
          </w:tcPr>
          <w:p w14:paraId="0657CA44" w14:textId="77777777" w:rsidR="00807529" w:rsidRPr="008952EC" w:rsidRDefault="00807529" w:rsidP="009160F9">
            <w:pPr>
              <w:tabs>
                <w:tab w:val="center" w:pos="4320"/>
                <w:tab w:val="right" w:pos="8640"/>
              </w:tabs>
              <w:jc w:val="center"/>
              <w:rPr>
                <w:sz w:val="16"/>
                <w:szCs w:val="16"/>
              </w:rPr>
            </w:pPr>
            <w:r w:rsidRPr="008952EC">
              <w:rPr>
                <w:sz w:val="16"/>
                <w:szCs w:val="16"/>
              </w:rPr>
              <w:t>3</w:t>
            </w:r>
          </w:p>
        </w:tc>
        <w:tc>
          <w:tcPr>
            <w:tcW w:w="900" w:type="dxa"/>
            <w:vAlign w:val="center"/>
          </w:tcPr>
          <w:p w14:paraId="70F73B50" w14:textId="77777777" w:rsidR="00807529" w:rsidRPr="008952EC" w:rsidRDefault="00807529" w:rsidP="009160F9">
            <w:pPr>
              <w:tabs>
                <w:tab w:val="center" w:pos="4320"/>
                <w:tab w:val="right" w:pos="8640"/>
              </w:tabs>
              <w:jc w:val="center"/>
              <w:rPr>
                <w:sz w:val="16"/>
                <w:szCs w:val="16"/>
              </w:rPr>
            </w:pPr>
          </w:p>
        </w:tc>
        <w:tc>
          <w:tcPr>
            <w:tcW w:w="636" w:type="dxa"/>
            <w:vAlign w:val="center"/>
          </w:tcPr>
          <w:p w14:paraId="57AB5722" w14:textId="77777777" w:rsidR="00807529" w:rsidRPr="008952EC" w:rsidRDefault="00807529" w:rsidP="009160F9">
            <w:pPr>
              <w:tabs>
                <w:tab w:val="center" w:pos="4320"/>
                <w:tab w:val="right" w:pos="8640"/>
              </w:tabs>
              <w:jc w:val="center"/>
              <w:rPr>
                <w:sz w:val="16"/>
                <w:szCs w:val="16"/>
              </w:rPr>
            </w:pPr>
          </w:p>
        </w:tc>
        <w:tc>
          <w:tcPr>
            <w:tcW w:w="655" w:type="dxa"/>
            <w:vAlign w:val="center"/>
          </w:tcPr>
          <w:p w14:paraId="633AA2EB" w14:textId="77777777" w:rsidR="00807529" w:rsidRPr="008952EC" w:rsidRDefault="00807529" w:rsidP="009160F9">
            <w:pPr>
              <w:tabs>
                <w:tab w:val="center" w:pos="4320"/>
                <w:tab w:val="right" w:pos="8640"/>
              </w:tabs>
              <w:jc w:val="center"/>
              <w:rPr>
                <w:sz w:val="16"/>
                <w:szCs w:val="16"/>
              </w:rPr>
            </w:pPr>
          </w:p>
        </w:tc>
        <w:tc>
          <w:tcPr>
            <w:tcW w:w="625" w:type="dxa"/>
            <w:vAlign w:val="center"/>
          </w:tcPr>
          <w:p w14:paraId="5B88FCF7" w14:textId="77777777" w:rsidR="00807529" w:rsidRPr="008952EC" w:rsidRDefault="00807529" w:rsidP="009160F9">
            <w:pPr>
              <w:tabs>
                <w:tab w:val="center" w:pos="4320"/>
                <w:tab w:val="right" w:pos="8640"/>
              </w:tabs>
              <w:jc w:val="center"/>
              <w:rPr>
                <w:sz w:val="16"/>
                <w:szCs w:val="16"/>
              </w:rPr>
            </w:pPr>
          </w:p>
        </w:tc>
        <w:tc>
          <w:tcPr>
            <w:tcW w:w="902" w:type="dxa"/>
            <w:vAlign w:val="center"/>
          </w:tcPr>
          <w:p w14:paraId="315D89A4"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6C76205B"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0AC443B7"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26667250" w14:textId="77777777" w:rsidR="00807529" w:rsidRPr="008952EC" w:rsidRDefault="00807529" w:rsidP="009160F9">
            <w:pPr>
              <w:tabs>
                <w:tab w:val="center" w:pos="4320"/>
                <w:tab w:val="right" w:pos="8640"/>
              </w:tabs>
              <w:jc w:val="center"/>
              <w:rPr>
                <w:sz w:val="16"/>
                <w:szCs w:val="16"/>
              </w:rPr>
            </w:pPr>
          </w:p>
        </w:tc>
        <w:tc>
          <w:tcPr>
            <w:tcW w:w="630" w:type="dxa"/>
            <w:vAlign w:val="center"/>
          </w:tcPr>
          <w:p w14:paraId="433C2EB2"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76D82F03" w14:textId="77777777" w:rsidR="00807529" w:rsidRPr="008952EC" w:rsidRDefault="00807529" w:rsidP="009160F9">
            <w:pPr>
              <w:tabs>
                <w:tab w:val="center" w:pos="4320"/>
                <w:tab w:val="right" w:pos="8640"/>
              </w:tabs>
              <w:jc w:val="center"/>
              <w:rPr>
                <w:sz w:val="16"/>
                <w:szCs w:val="16"/>
              </w:rPr>
            </w:pPr>
          </w:p>
        </w:tc>
        <w:tc>
          <w:tcPr>
            <w:tcW w:w="451" w:type="dxa"/>
            <w:vAlign w:val="center"/>
          </w:tcPr>
          <w:p w14:paraId="5E9089D0" w14:textId="77777777" w:rsidR="00807529" w:rsidRPr="008952EC" w:rsidRDefault="00807529" w:rsidP="009160F9">
            <w:pPr>
              <w:tabs>
                <w:tab w:val="center" w:pos="4320"/>
                <w:tab w:val="right" w:pos="8640"/>
              </w:tabs>
              <w:jc w:val="center"/>
              <w:rPr>
                <w:sz w:val="16"/>
                <w:szCs w:val="16"/>
              </w:rPr>
            </w:pPr>
          </w:p>
        </w:tc>
        <w:tc>
          <w:tcPr>
            <w:tcW w:w="814" w:type="dxa"/>
            <w:vAlign w:val="center"/>
          </w:tcPr>
          <w:p w14:paraId="6A03D6FD" w14:textId="77777777" w:rsidR="00807529" w:rsidRPr="008952EC" w:rsidRDefault="00807529" w:rsidP="009160F9">
            <w:pPr>
              <w:tabs>
                <w:tab w:val="center" w:pos="4320"/>
                <w:tab w:val="right" w:pos="8640"/>
              </w:tabs>
              <w:jc w:val="center"/>
              <w:rPr>
                <w:sz w:val="16"/>
                <w:szCs w:val="16"/>
              </w:rPr>
            </w:pPr>
          </w:p>
        </w:tc>
        <w:tc>
          <w:tcPr>
            <w:tcW w:w="689" w:type="dxa"/>
            <w:vAlign w:val="center"/>
          </w:tcPr>
          <w:p w14:paraId="305B8D5D" w14:textId="77777777" w:rsidR="00807529" w:rsidRPr="008952EC" w:rsidRDefault="00807529" w:rsidP="009160F9">
            <w:pPr>
              <w:tabs>
                <w:tab w:val="center" w:pos="4320"/>
                <w:tab w:val="right" w:pos="8640"/>
              </w:tabs>
              <w:jc w:val="center"/>
              <w:rPr>
                <w:sz w:val="16"/>
                <w:szCs w:val="16"/>
              </w:rPr>
            </w:pPr>
          </w:p>
        </w:tc>
        <w:tc>
          <w:tcPr>
            <w:tcW w:w="972" w:type="dxa"/>
          </w:tcPr>
          <w:p w14:paraId="434B0060" w14:textId="77777777" w:rsidR="00807529" w:rsidRPr="008952EC" w:rsidRDefault="00807529" w:rsidP="009160F9">
            <w:pPr>
              <w:tabs>
                <w:tab w:val="center" w:pos="4320"/>
                <w:tab w:val="right" w:pos="8640"/>
              </w:tabs>
            </w:pPr>
          </w:p>
        </w:tc>
        <w:tc>
          <w:tcPr>
            <w:tcW w:w="541" w:type="dxa"/>
            <w:vAlign w:val="center"/>
          </w:tcPr>
          <w:p w14:paraId="2F5A49AE" w14:textId="77777777" w:rsidR="00807529" w:rsidRPr="008952EC" w:rsidRDefault="00807529" w:rsidP="009160F9">
            <w:pPr>
              <w:tabs>
                <w:tab w:val="center" w:pos="4320"/>
                <w:tab w:val="right" w:pos="8640"/>
              </w:tabs>
              <w:jc w:val="center"/>
              <w:rPr>
                <w:sz w:val="16"/>
                <w:szCs w:val="16"/>
              </w:rPr>
            </w:pPr>
          </w:p>
        </w:tc>
        <w:tc>
          <w:tcPr>
            <w:tcW w:w="753" w:type="dxa"/>
            <w:vAlign w:val="center"/>
          </w:tcPr>
          <w:p w14:paraId="35C953C8" w14:textId="77777777" w:rsidR="00807529" w:rsidRPr="008952EC" w:rsidRDefault="00807529" w:rsidP="009160F9">
            <w:pPr>
              <w:tabs>
                <w:tab w:val="center" w:pos="4320"/>
                <w:tab w:val="right" w:pos="8640"/>
              </w:tabs>
              <w:jc w:val="center"/>
              <w:rPr>
                <w:sz w:val="16"/>
                <w:szCs w:val="16"/>
              </w:rPr>
            </w:pPr>
          </w:p>
        </w:tc>
        <w:tc>
          <w:tcPr>
            <w:tcW w:w="1051" w:type="dxa"/>
            <w:vAlign w:val="center"/>
          </w:tcPr>
          <w:p w14:paraId="079FE2A5" w14:textId="77777777" w:rsidR="00807529" w:rsidRPr="008952EC" w:rsidRDefault="00807529" w:rsidP="009160F9">
            <w:pPr>
              <w:tabs>
                <w:tab w:val="center" w:pos="4320"/>
                <w:tab w:val="right" w:pos="8640"/>
              </w:tabs>
              <w:jc w:val="center"/>
              <w:rPr>
                <w:sz w:val="16"/>
                <w:szCs w:val="16"/>
              </w:rPr>
            </w:pPr>
          </w:p>
        </w:tc>
        <w:tc>
          <w:tcPr>
            <w:tcW w:w="937" w:type="dxa"/>
            <w:vAlign w:val="center"/>
          </w:tcPr>
          <w:p w14:paraId="1BC69641" w14:textId="77777777" w:rsidR="00807529" w:rsidRPr="008952EC" w:rsidRDefault="00807529" w:rsidP="009160F9">
            <w:pPr>
              <w:tabs>
                <w:tab w:val="center" w:pos="4320"/>
                <w:tab w:val="right" w:pos="8640"/>
              </w:tabs>
              <w:jc w:val="center"/>
              <w:rPr>
                <w:sz w:val="16"/>
                <w:szCs w:val="16"/>
              </w:rPr>
            </w:pPr>
          </w:p>
        </w:tc>
        <w:tc>
          <w:tcPr>
            <w:tcW w:w="1420" w:type="dxa"/>
          </w:tcPr>
          <w:p w14:paraId="2C7F0BF0" w14:textId="77777777" w:rsidR="00807529" w:rsidRPr="008952EC" w:rsidRDefault="00807529" w:rsidP="009160F9">
            <w:pPr>
              <w:tabs>
                <w:tab w:val="center" w:pos="4320"/>
                <w:tab w:val="right" w:pos="8640"/>
              </w:tabs>
              <w:jc w:val="center"/>
              <w:rPr>
                <w:sz w:val="16"/>
                <w:szCs w:val="16"/>
              </w:rPr>
            </w:pPr>
          </w:p>
        </w:tc>
      </w:tr>
      <w:tr w:rsidR="00DF5D72" w:rsidRPr="008952EC" w14:paraId="37CCA2B5" w14:textId="77777777" w:rsidTr="002D567A">
        <w:trPr>
          <w:trHeight w:val="360"/>
          <w:jc w:val="center"/>
        </w:trPr>
        <w:tc>
          <w:tcPr>
            <w:tcW w:w="487" w:type="dxa"/>
            <w:vAlign w:val="center"/>
          </w:tcPr>
          <w:p w14:paraId="291080D7" w14:textId="77777777" w:rsidR="00807529" w:rsidRPr="008952EC" w:rsidRDefault="00807529" w:rsidP="009160F9">
            <w:pPr>
              <w:tabs>
                <w:tab w:val="center" w:pos="4320"/>
                <w:tab w:val="right" w:pos="8640"/>
              </w:tabs>
              <w:jc w:val="center"/>
              <w:rPr>
                <w:sz w:val="16"/>
                <w:szCs w:val="16"/>
              </w:rPr>
            </w:pPr>
            <w:r w:rsidRPr="008952EC">
              <w:rPr>
                <w:sz w:val="16"/>
                <w:szCs w:val="16"/>
              </w:rPr>
              <w:t>4</w:t>
            </w:r>
          </w:p>
        </w:tc>
        <w:tc>
          <w:tcPr>
            <w:tcW w:w="900" w:type="dxa"/>
            <w:vAlign w:val="center"/>
          </w:tcPr>
          <w:p w14:paraId="792B7D1C" w14:textId="77777777" w:rsidR="00807529" w:rsidRPr="008952EC" w:rsidRDefault="00807529" w:rsidP="009160F9">
            <w:pPr>
              <w:tabs>
                <w:tab w:val="center" w:pos="4320"/>
                <w:tab w:val="right" w:pos="8640"/>
              </w:tabs>
              <w:jc w:val="center"/>
              <w:rPr>
                <w:sz w:val="16"/>
                <w:szCs w:val="16"/>
              </w:rPr>
            </w:pPr>
          </w:p>
        </w:tc>
        <w:tc>
          <w:tcPr>
            <w:tcW w:w="636" w:type="dxa"/>
            <w:vAlign w:val="center"/>
          </w:tcPr>
          <w:p w14:paraId="146BA68B" w14:textId="77777777" w:rsidR="00807529" w:rsidRPr="008952EC" w:rsidRDefault="00807529" w:rsidP="009160F9">
            <w:pPr>
              <w:tabs>
                <w:tab w:val="center" w:pos="4320"/>
                <w:tab w:val="right" w:pos="8640"/>
              </w:tabs>
              <w:jc w:val="center"/>
              <w:rPr>
                <w:sz w:val="16"/>
                <w:szCs w:val="16"/>
              </w:rPr>
            </w:pPr>
          </w:p>
        </w:tc>
        <w:tc>
          <w:tcPr>
            <w:tcW w:w="655" w:type="dxa"/>
            <w:vAlign w:val="center"/>
          </w:tcPr>
          <w:p w14:paraId="00E0D048" w14:textId="77777777" w:rsidR="00807529" w:rsidRPr="008952EC" w:rsidRDefault="00807529" w:rsidP="009160F9">
            <w:pPr>
              <w:tabs>
                <w:tab w:val="center" w:pos="4320"/>
                <w:tab w:val="right" w:pos="8640"/>
              </w:tabs>
              <w:jc w:val="center"/>
              <w:rPr>
                <w:sz w:val="16"/>
                <w:szCs w:val="16"/>
              </w:rPr>
            </w:pPr>
          </w:p>
        </w:tc>
        <w:tc>
          <w:tcPr>
            <w:tcW w:w="625" w:type="dxa"/>
            <w:vAlign w:val="center"/>
          </w:tcPr>
          <w:p w14:paraId="4BA30CF5" w14:textId="77777777" w:rsidR="00807529" w:rsidRPr="008952EC" w:rsidRDefault="00807529" w:rsidP="009160F9">
            <w:pPr>
              <w:tabs>
                <w:tab w:val="center" w:pos="4320"/>
                <w:tab w:val="right" w:pos="8640"/>
              </w:tabs>
              <w:jc w:val="center"/>
              <w:rPr>
                <w:sz w:val="16"/>
                <w:szCs w:val="16"/>
              </w:rPr>
            </w:pPr>
          </w:p>
        </w:tc>
        <w:tc>
          <w:tcPr>
            <w:tcW w:w="902" w:type="dxa"/>
            <w:vAlign w:val="center"/>
          </w:tcPr>
          <w:p w14:paraId="4934F2B0"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0F4F2D85"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6B920A26"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5C9C54E8" w14:textId="77777777" w:rsidR="00807529" w:rsidRPr="008952EC" w:rsidRDefault="00807529" w:rsidP="009160F9">
            <w:pPr>
              <w:tabs>
                <w:tab w:val="center" w:pos="4320"/>
                <w:tab w:val="right" w:pos="8640"/>
              </w:tabs>
              <w:jc w:val="center"/>
              <w:rPr>
                <w:sz w:val="16"/>
                <w:szCs w:val="16"/>
              </w:rPr>
            </w:pPr>
          </w:p>
        </w:tc>
        <w:tc>
          <w:tcPr>
            <w:tcW w:w="630" w:type="dxa"/>
            <w:vAlign w:val="center"/>
          </w:tcPr>
          <w:p w14:paraId="747220EB"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5965D300" w14:textId="77777777" w:rsidR="00807529" w:rsidRPr="008952EC" w:rsidRDefault="00807529" w:rsidP="009160F9">
            <w:pPr>
              <w:tabs>
                <w:tab w:val="center" w:pos="4320"/>
                <w:tab w:val="right" w:pos="8640"/>
              </w:tabs>
              <w:jc w:val="center"/>
              <w:rPr>
                <w:sz w:val="16"/>
                <w:szCs w:val="16"/>
              </w:rPr>
            </w:pPr>
          </w:p>
        </w:tc>
        <w:tc>
          <w:tcPr>
            <w:tcW w:w="451" w:type="dxa"/>
            <w:vAlign w:val="center"/>
          </w:tcPr>
          <w:p w14:paraId="325C9C1D" w14:textId="77777777" w:rsidR="00807529" w:rsidRPr="008952EC" w:rsidRDefault="00807529" w:rsidP="009160F9">
            <w:pPr>
              <w:tabs>
                <w:tab w:val="center" w:pos="4320"/>
                <w:tab w:val="right" w:pos="8640"/>
              </w:tabs>
              <w:jc w:val="center"/>
              <w:rPr>
                <w:sz w:val="16"/>
                <w:szCs w:val="16"/>
              </w:rPr>
            </w:pPr>
          </w:p>
        </w:tc>
        <w:tc>
          <w:tcPr>
            <w:tcW w:w="814" w:type="dxa"/>
            <w:vAlign w:val="center"/>
          </w:tcPr>
          <w:p w14:paraId="25DDDAB4" w14:textId="77777777" w:rsidR="00807529" w:rsidRPr="008952EC" w:rsidRDefault="00807529" w:rsidP="009160F9">
            <w:pPr>
              <w:tabs>
                <w:tab w:val="center" w:pos="4320"/>
                <w:tab w:val="right" w:pos="8640"/>
              </w:tabs>
              <w:jc w:val="center"/>
              <w:rPr>
                <w:sz w:val="16"/>
                <w:szCs w:val="16"/>
              </w:rPr>
            </w:pPr>
          </w:p>
        </w:tc>
        <w:tc>
          <w:tcPr>
            <w:tcW w:w="689" w:type="dxa"/>
            <w:vAlign w:val="center"/>
          </w:tcPr>
          <w:p w14:paraId="4B1C00E2" w14:textId="77777777" w:rsidR="00807529" w:rsidRPr="008952EC" w:rsidRDefault="00807529" w:rsidP="009160F9">
            <w:pPr>
              <w:tabs>
                <w:tab w:val="center" w:pos="4320"/>
                <w:tab w:val="right" w:pos="8640"/>
              </w:tabs>
              <w:jc w:val="center"/>
              <w:rPr>
                <w:sz w:val="16"/>
                <w:szCs w:val="16"/>
              </w:rPr>
            </w:pPr>
          </w:p>
        </w:tc>
        <w:tc>
          <w:tcPr>
            <w:tcW w:w="972" w:type="dxa"/>
          </w:tcPr>
          <w:p w14:paraId="0C5AC19C" w14:textId="77777777" w:rsidR="00807529" w:rsidRPr="008952EC" w:rsidRDefault="00807529" w:rsidP="009160F9">
            <w:pPr>
              <w:tabs>
                <w:tab w:val="center" w:pos="4320"/>
                <w:tab w:val="right" w:pos="8640"/>
              </w:tabs>
            </w:pPr>
          </w:p>
        </w:tc>
        <w:tc>
          <w:tcPr>
            <w:tcW w:w="541" w:type="dxa"/>
            <w:vAlign w:val="center"/>
          </w:tcPr>
          <w:p w14:paraId="10C2398B" w14:textId="77777777" w:rsidR="00807529" w:rsidRPr="008952EC" w:rsidRDefault="00807529" w:rsidP="009160F9">
            <w:pPr>
              <w:tabs>
                <w:tab w:val="center" w:pos="4320"/>
                <w:tab w:val="right" w:pos="8640"/>
              </w:tabs>
              <w:jc w:val="center"/>
              <w:rPr>
                <w:sz w:val="16"/>
                <w:szCs w:val="16"/>
              </w:rPr>
            </w:pPr>
          </w:p>
        </w:tc>
        <w:tc>
          <w:tcPr>
            <w:tcW w:w="753" w:type="dxa"/>
            <w:vAlign w:val="center"/>
          </w:tcPr>
          <w:p w14:paraId="062641FF" w14:textId="77777777" w:rsidR="00807529" w:rsidRPr="008952EC" w:rsidRDefault="00807529" w:rsidP="009160F9">
            <w:pPr>
              <w:tabs>
                <w:tab w:val="center" w:pos="4320"/>
                <w:tab w:val="right" w:pos="8640"/>
              </w:tabs>
              <w:jc w:val="center"/>
              <w:rPr>
                <w:sz w:val="16"/>
                <w:szCs w:val="16"/>
              </w:rPr>
            </w:pPr>
          </w:p>
        </w:tc>
        <w:tc>
          <w:tcPr>
            <w:tcW w:w="1051" w:type="dxa"/>
            <w:vAlign w:val="center"/>
          </w:tcPr>
          <w:p w14:paraId="04BE8578" w14:textId="77777777" w:rsidR="00807529" w:rsidRPr="008952EC" w:rsidRDefault="00807529" w:rsidP="009160F9">
            <w:pPr>
              <w:tabs>
                <w:tab w:val="center" w:pos="4320"/>
                <w:tab w:val="right" w:pos="8640"/>
              </w:tabs>
              <w:jc w:val="center"/>
              <w:rPr>
                <w:sz w:val="16"/>
                <w:szCs w:val="16"/>
              </w:rPr>
            </w:pPr>
          </w:p>
        </w:tc>
        <w:tc>
          <w:tcPr>
            <w:tcW w:w="937" w:type="dxa"/>
            <w:vAlign w:val="center"/>
          </w:tcPr>
          <w:p w14:paraId="1C12F80E" w14:textId="77777777" w:rsidR="00807529" w:rsidRPr="008952EC" w:rsidRDefault="00807529" w:rsidP="009160F9">
            <w:pPr>
              <w:tabs>
                <w:tab w:val="center" w:pos="4320"/>
                <w:tab w:val="right" w:pos="8640"/>
              </w:tabs>
              <w:jc w:val="center"/>
              <w:rPr>
                <w:sz w:val="16"/>
                <w:szCs w:val="16"/>
              </w:rPr>
            </w:pPr>
          </w:p>
        </w:tc>
        <w:tc>
          <w:tcPr>
            <w:tcW w:w="1420" w:type="dxa"/>
          </w:tcPr>
          <w:p w14:paraId="1EC2F20D" w14:textId="77777777" w:rsidR="00807529" w:rsidRPr="008952EC" w:rsidRDefault="00807529" w:rsidP="009160F9">
            <w:pPr>
              <w:tabs>
                <w:tab w:val="center" w:pos="4320"/>
                <w:tab w:val="right" w:pos="8640"/>
              </w:tabs>
              <w:jc w:val="center"/>
              <w:rPr>
                <w:sz w:val="16"/>
                <w:szCs w:val="16"/>
              </w:rPr>
            </w:pPr>
          </w:p>
        </w:tc>
      </w:tr>
      <w:tr w:rsidR="00DF5D72" w:rsidRPr="008952EC" w14:paraId="374369FB" w14:textId="77777777" w:rsidTr="002D567A">
        <w:trPr>
          <w:trHeight w:val="360"/>
          <w:jc w:val="center"/>
        </w:trPr>
        <w:tc>
          <w:tcPr>
            <w:tcW w:w="487" w:type="dxa"/>
            <w:vAlign w:val="center"/>
          </w:tcPr>
          <w:p w14:paraId="408AC642" w14:textId="77777777" w:rsidR="00807529" w:rsidRPr="008952EC" w:rsidRDefault="00807529" w:rsidP="009160F9">
            <w:pPr>
              <w:tabs>
                <w:tab w:val="center" w:pos="4320"/>
                <w:tab w:val="right" w:pos="8640"/>
              </w:tabs>
              <w:jc w:val="center"/>
              <w:rPr>
                <w:sz w:val="16"/>
                <w:szCs w:val="16"/>
              </w:rPr>
            </w:pPr>
            <w:r w:rsidRPr="008952EC">
              <w:rPr>
                <w:sz w:val="16"/>
                <w:szCs w:val="16"/>
              </w:rPr>
              <w:t>5</w:t>
            </w:r>
          </w:p>
        </w:tc>
        <w:tc>
          <w:tcPr>
            <w:tcW w:w="900" w:type="dxa"/>
            <w:vAlign w:val="center"/>
          </w:tcPr>
          <w:p w14:paraId="26E496EA" w14:textId="77777777" w:rsidR="00807529" w:rsidRPr="008952EC" w:rsidRDefault="00807529" w:rsidP="009160F9">
            <w:pPr>
              <w:tabs>
                <w:tab w:val="center" w:pos="4320"/>
                <w:tab w:val="right" w:pos="8640"/>
              </w:tabs>
              <w:jc w:val="center"/>
              <w:rPr>
                <w:sz w:val="16"/>
                <w:szCs w:val="16"/>
              </w:rPr>
            </w:pPr>
          </w:p>
        </w:tc>
        <w:tc>
          <w:tcPr>
            <w:tcW w:w="636" w:type="dxa"/>
            <w:vAlign w:val="center"/>
          </w:tcPr>
          <w:p w14:paraId="2A7E46AE" w14:textId="77777777" w:rsidR="00807529" w:rsidRPr="008952EC" w:rsidRDefault="00807529" w:rsidP="009160F9">
            <w:pPr>
              <w:tabs>
                <w:tab w:val="center" w:pos="4320"/>
                <w:tab w:val="right" w:pos="8640"/>
              </w:tabs>
              <w:jc w:val="center"/>
              <w:rPr>
                <w:sz w:val="16"/>
                <w:szCs w:val="16"/>
              </w:rPr>
            </w:pPr>
          </w:p>
        </w:tc>
        <w:tc>
          <w:tcPr>
            <w:tcW w:w="655" w:type="dxa"/>
            <w:vAlign w:val="center"/>
          </w:tcPr>
          <w:p w14:paraId="496A597A" w14:textId="77777777" w:rsidR="00807529" w:rsidRPr="008952EC" w:rsidRDefault="00807529" w:rsidP="009160F9">
            <w:pPr>
              <w:tabs>
                <w:tab w:val="center" w:pos="4320"/>
                <w:tab w:val="right" w:pos="8640"/>
              </w:tabs>
              <w:jc w:val="center"/>
              <w:rPr>
                <w:sz w:val="16"/>
                <w:szCs w:val="16"/>
              </w:rPr>
            </w:pPr>
          </w:p>
        </w:tc>
        <w:tc>
          <w:tcPr>
            <w:tcW w:w="625" w:type="dxa"/>
            <w:vAlign w:val="center"/>
          </w:tcPr>
          <w:p w14:paraId="0FF7761D" w14:textId="77777777" w:rsidR="00807529" w:rsidRPr="008952EC" w:rsidRDefault="00807529" w:rsidP="009160F9">
            <w:pPr>
              <w:tabs>
                <w:tab w:val="center" w:pos="4320"/>
                <w:tab w:val="right" w:pos="8640"/>
              </w:tabs>
              <w:jc w:val="center"/>
              <w:rPr>
                <w:sz w:val="16"/>
                <w:szCs w:val="16"/>
              </w:rPr>
            </w:pPr>
          </w:p>
        </w:tc>
        <w:tc>
          <w:tcPr>
            <w:tcW w:w="902" w:type="dxa"/>
            <w:vAlign w:val="center"/>
          </w:tcPr>
          <w:p w14:paraId="237AF361"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3ED79699"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6FB9348F"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2F224F02" w14:textId="77777777" w:rsidR="00807529" w:rsidRPr="008952EC" w:rsidRDefault="00807529" w:rsidP="009160F9">
            <w:pPr>
              <w:tabs>
                <w:tab w:val="center" w:pos="4320"/>
                <w:tab w:val="right" w:pos="8640"/>
              </w:tabs>
              <w:jc w:val="center"/>
              <w:rPr>
                <w:sz w:val="16"/>
                <w:szCs w:val="16"/>
              </w:rPr>
            </w:pPr>
          </w:p>
        </w:tc>
        <w:tc>
          <w:tcPr>
            <w:tcW w:w="630" w:type="dxa"/>
            <w:vAlign w:val="center"/>
          </w:tcPr>
          <w:p w14:paraId="523DB958"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24FC58F6" w14:textId="77777777" w:rsidR="00807529" w:rsidRPr="008952EC" w:rsidRDefault="00807529" w:rsidP="009160F9">
            <w:pPr>
              <w:tabs>
                <w:tab w:val="center" w:pos="4320"/>
                <w:tab w:val="right" w:pos="8640"/>
              </w:tabs>
              <w:jc w:val="center"/>
              <w:rPr>
                <w:sz w:val="16"/>
                <w:szCs w:val="16"/>
              </w:rPr>
            </w:pPr>
          </w:p>
        </w:tc>
        <w:tc>
          <w:tcPr>
            <w:tcW w:w="451" w:type="dxa"/>
            <w:vAlign w:val="center"/>
          </w:tcPr>
          <w:p w14:paraId="7FED8FBC" w14:textId="77777777" w:rsidR="00807529" w:rsidRPr="008952EC" w:rsidRDefault="00807529" w:rsidP="009160F9">
            <w:pPr>
              <w:tabs>
                <w:tab w:val="center" w:pos="4320"/>
                <w:tab w:val="right" w:pos="8640"/>
              </w:tabs>
              <w:jc w:val="center"/>
              <w:rPr>
                <w:sz w:val="16"/>
                <w:szCs w:val="16"/>
              </w:rPr>
            </w:pPr>
          </w:p>
        </w:tc>
        <w:tc>
          <w:tcPr>
            <w:tcW w:w="814" w:type="dxa"/>
            <w:vAlign w:val="center"/>
          </w:tcPr>
          <w:p w14:paraId="57B00C3E" w14:textId="77777777" w:rsidR="00807529" w:rsidRPr="008952EC" w:rsidRDefault="00807529" w:rsidP="009160F9">
            <w:pPr>
              <w:tabs>
                <w:tab w:val="center" w:pos="4320"/>
                <w:tab w:val="right" w:pos="8640"/>
              </w:tabs>
              <w:jc w:val="center"/>
              <w:rPr>
                <w:sz w:val="16"/>
                <w:szCs w:val="16"/>
              </w:rPr>
            </w:pPr>
          </w:p>
        </w:tc>
        <w:tc>
          <w:tcPr>
            <w:tcW w:w="689" w:type="dxa"/>
            <w:vAlign w:val="center"/>
          </w:tcPr>
          <w:p w14:paraId="17D28490" w14:textId="77777777" w:rsidR="00807529" w:rsidRPr="008952EC" w:rsidRDefault="00807529" w:rsidP="009160F9">
            <w:pPr>
              <w:tabs>
                <w:tab w:val="center" w:pos="4320"/>
                <w:tab w:val="right" w:pos="8640"/>
              </w:tabs>
              <w:jc w:val="center"/>
              <w:rPr>
                <w:sz w:val="16"/>
                <w:szCs w:val="16"/>
              </w:rPr>
            </w:pPr>
          </w:p>
        </w:tc>
        <w:tc>
          <w:tcPr>
            <w:tcW w:w="972" w:type="dxa"/>
          </w:tcPr>
          <w:p w14:paraId="02343A38" w14:textId="77777777" w:rsidR="00807529" w:rsidRPr="008952EC" w:rsidRDefault="00807529" w:rsidP="009160F9">
            <w:pPr>
              <w:tabs>
                <w:tab w:val="center" w:pos="4320"/>
                <w:tab w:val="right" w:pos="8640"/>
              </w:tabs>
            </w:pPr>
          </w:p>
        </w:tc>
        <w:tc>
          <w:tcPr>
            <w:tcW w:w="541" w:type="dxa"/>
            <w:vAlign w:val="center"/>
          </w:tcPr>
          <w:p w14:paraId="28AA28C6" w14:textId="77777777" w:rsidR="00807529" w:rsidRPr="008952EC" w:rsidRDefault="00807529" w:rsidP="009160F9">
            <w:pPr>
              <w:tabs>
                <w:tab w:val="center" w:pos="4320"/>
                <w:tab w:val="right" w:pos="8640"/>
              </w:tabs>
              <w:jc w:val="center"/>
              <w:rPr>
                <w:sz w:val="16"/>
                <w:szCs w:val="16"/>
              </w:rPr>
            </w:pPr>
          </w:p>
        </w:tc>
        <w:tc>
          <w:tcPr>
            <w:tcW w:w="753" w:type="dxa"/>
            <w:vAlign w:val="center"/>
          </w:tcPr>
          <w:p w14:paraId="22EAF0C7" w14:textId="77777777" w:rsidR="00807529" w:rsidRPr="008952EC" w:rsidRDefault="00807529" w:rsidP="009160F9">
            <w:pPr>
              <w:tabs>
                <w:tab w:val="center" w:pos="4320"/>
                <w:tab w:val="right" w:pos="8640"/>
              </w:tabs>
              <w:jc w:val="center"/>
              <w:rPr>
                <w:sz w:val="16"/>
                <w:szCs w:val="16"/>
              </w:rPr>
            </w:pPr>
          </w:p>
        </w:tc>
        <w:tc>
          <w:tcPr>
            <w:tcW w:w="1051" w:type="dxa"/>
            <w:vAlign w:val="center"/>
          </w:tcPr>
          <w:p w14:paraId="2A23B94B" w14:textId="77777777" w:rsidR="00807529" w:rsidRPr="008952EC" w:rsidRDefault="00807529" w:rsidP="009160F9">
            <w:pPr>
              <w:tabs>
                <w:tab w:val="center" w:pos="4320"/>
                <w:tab w:val="right" w:pos="8640"/>
              </w:tabs>
              <w:jc w:val="center"/>
              <w:rPr>
                <w:sz w:val="16"/>
                <w:szCs w:val="16"/>
              </w:rPr>
            </w:pPr>
          </w:p>
        </w:tc>
        <w:tc>
          <w:tcPr>
            <w:tcW w:w="937" w:type="dxa"/>
            <w:vAlign w:val="center"/>
          </w:tcPr>
          <w:p w14:paraId="37883229" w14:textId="77777777" w:rsidR="00807529" w:rsidRPr="008952EC" w:rsidRDefault="00807529" w:rsidP="009160F9">
            <w:pPr>
              <w:tabs>
                <w:tab w:val="center" w:pos="4320"/>
                <w:tab w:val="right" w:pos="8640"/>
              </w:tabs>
              <w:jc w:val="center"/>
              <w:rPr>
                <w:sz w:val="16"/>
                <w:szCs w:val="16"/>
              </w:rPr>
            </w:pPr>
          </w:p>
        </w:tc>
        <w:tc>
          <w:tcPr>
            <w:tcW w:w="1420" w:type="dxa"/>
          </w:tcPr>
          <w:p w14:paraId="7EF92668" w14:textId="77777777" w:rsidR="00807529" w:rsidRPr="008952EC" w:rsidRDefault="00807529" w:rsidP="009160F9">
            <w:pPr>
              <w:tabs>
                <w:tab w:val="center" w:pos="4320"/>
                <w:tab w:val="right" w:pos="8640"/>
              </w:tabs>
              <w:jc w:val="center"/>
              <w:rPr>
                <w:sz w:val="16"/>
                <w:szCs w:val="16"/>
              </w:rPr>
            </w:pPr>
          </w:p>
        </w:tc>
      </w:tr>
      <w:tr w:rsidR="00DF5D72" w:rsidRPr="008952EC" w14:paraId="57C58653" w14:textId="77777777" w:rsidTr="002D567A">
        <w:trPr>
          <w:trHeight w:val="360"/>
          <w:jc w:val="center"/>
        </w:trPr>
        <w:tc>
          <w:tcPr>
            <w:tcW w:w="487" w:type="dxa"/>
            <w:vAlign w:val="center"/>
          </w:tcPr>
          <w:p w14:paraId="304581F3" w14:textId="77777777" w:rsidR="00807529" w:rsidRPr="008952EC" w:rsidRDefault="00807529" w:rsidP="009160F9">
            <w:pPr>
              <w:tabs>
                <w:tab w:val="center" w:pos="4320"/>
                <w:tab w:val="right" w:pos="8640"/>
              </w:tabs>
              <w:jc w:val="center"/>
              <w:rPr>
                <w:sz w:val="16"/>
                <w:szCs w:val="16"/>
              </w:rPr>
            </w:pPr>
            <w:r w:rsidRPr="008952EC">
              <w:rPr>
                <w:sz w:val="16"/>
                <w:szCs w:val="16"/>
              </w:rPr>
              <w:t>6</w:t>
            </w:r>
          </w:p>
        </w:tc>
        <w:tc>
          <w:tcPr>
            <w:tcW w:w="900" w:type="dxa"/>
            <w:vAlign w:val="center"/>
          </w:tcPr>
          <w:p w14:paraId="759710DB" w14:textId="77777777" w:rsidR="00807529" w:rsidRPr="008952EC" w:rsidRDefault="00807529" w:rsidP="009160F9">
            <w:pPr>
              <w:tabs>
                <w:tab w:val="center" w:pos="4320"/>
                <w:tab w:val="right" w:pos="8640"/>
              </w:tabs>
              <w:jc w:val="center"/>
              <w:rPr>
                <w:sz w:val="16"/>
                <w:szCs w:val="16"/>
              </w:rPr>
            </w:pPr>
          </w:p>
        </w:tc>
        <w:tc>
          <w:tcPr>
            <w:tcW w:w="636" w:type="dxa"/>
            <w:vAlign w:val="center"/>
          </w:tcPr>
          <w:p w14:paraId="3F6E89A2" w14:textId="77777777" w:rsidR="00807529" w:rsidRPr="008952EC" w:rsidRDefault="00807529" w:rsidP="009160F9">
            <w:pPr>
              <w:tabs>
                <w:tab w:val="center" w:pos="4320"/>
                <w:tab w:val="right" w:pos="8640"/>
              </w:tabs>
              <w:jc w:val="center"/>
              <w:rPr>
                <w:sz w:val="16"/>
                <w:szCs w:val="16"/>
              </w:rPr>
            </w:pPr>
          </w:p>
        </w:tc>
        <w:tc>
          <w:tcPr>
            <w:tcW w:w="655" w:type="dxa"/>
            <w:vAlign w:val="center"/>
          </w:tcPr>
          <w:p w14:paraId="0EA2F13C" w14:textId="77777777" w:rsidR="00807529" w:rsidRPr="008952EC" w:rsidRDefault="00807529" w:rsidP="009160F9">
            <w:pPr>
              <w:tabs>
                <w:tab w:val="center" w:pos="4320"/>
                <w:tab w:val="right" w:pos="8640"/>
              </w:tabs>
              <w:jc w:val="center"/>
              <w:rPr>
                <w:sz w:val="16"/>
                <w:szCs w:val="16"/>
              </w:rPr>
            </w:pPr>
          </w:p>
        </w:tc>
        <w:tc>
          <w:tcPr>
            <w:tcW w:w="625" w:type="dxa"/>
            <w:vAlign w:val="center"/>
          </w:tcPr>
          <w:p w14:paraId="1C0D350F" w14:textId="77777777" w:rsidR="00807529" w:rsidRPr="008952EC" w:rsidRDefault="00807529" w:rsidP="009160F9">
            <w:pPr>
              <w:tabs>
                <w:tab w:val="center" w:pos="4320"/>
                <w:tab w:val="right" w:pos="8640"/>
              </w:tabs>
              <w:jc w:val="center"/>
              <w:rPr>
                <w:sz w:val="16"/>
                <w:szCs w:val="16"/>
              </w:rPr>
            </w:pPr>
          </w:p>
        </w:tc>
        <w:tc>
          <w:tcPr>
            <w:tcW w:w="902" w:type="dxa"/>
            <w:vAlign w:val="center"/>
          </w:tcPr>
          <w:p w14:paraId="41B94502"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7B993F48"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411D9A07"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27AAD589" w14:textId="77777777" w:rsidR="00807529" w:rsidRPr="008952EC" w:rsidRDefault="00807529" w:rsidP="009160F9">
            <w:pPr>
              <w:tabs>
                <w:tab w:val="center" w:pos="4320"/>
                <w:tab w:val="right" w:pos="8640"/>
              </w:tabs>
              <w:jc w:val="center"/>
              <w:rPr>
                <w:sz w:val="16"/>
                <w:szCs w:val="16"/>
              </w:rPr>
            </w:pPr>
          </w:p>
        </w:tc>
        <w:tc>
          <w:tcPr>
            <w:tcW w:w="630" w:type="dxa"/>
            <w:vAlign w:val="center"/>
          </w:tcPr>
          <w:p w14:paraId="5FCEBE30"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196313FA" w14:textId="77777777" w:rsidR="00807529" w:rsidRPr="008952EC" w:rsidRDefault="00807529" w:rsidP="009160F9">
            <w:pPr>
              <w:tabs>
                <w:tab w:val="center" w:pos="4320"/>
                <w:tab w:val="right" w:pos="8640"/>
              </w:tabs>
              <w:jc w:val="center"/>
              <w:rPr>
                <w:sz w:val="16"/>
                <w:szCs w:val="16"/>
              </w:rPr>
            </w:pPr>
          </w:p>
        </w:tc>
        <w:tc>
          <w:tcPr>
            <w:tcW w:w="451" w:type="dxa"/>
            <w:vAlign w:val="center"/>
          </w:tcPr>
          <w:p w14:paraId="09021DD0" w14:textId="77777777" w:rsidR="00807529" w:rsidRPr="008952EC" w:rsidRDefault="00807529" w:rsidP="009160F9">
            <w:pPr>
              <w:tabs>
                <w:tab w:val="center" w:pos="4320"/>
                <w:tab w:val="right" w:pos="8640"/>
              </w:tabs>
              <w:jc w:val="center"/>
              <w:rPr>
                <w:sz w:val="16"/>
                <w:szCs w:val="16"/>
              </w:rPr>
            </w:pPr>
          </w:p>
        </w:tc>
        <w:tc>
          <w:tcPr>
            <w:tcW w:w="814" w:type="dxa"/>
            <w:vAlign w:val="center"/>
          </w:tcPr>
          <w:p w14:paraId="313E6CAF" w14:textId="77777777" w:rsidR="00807529" w:rsidRPr="008952EC" w:rsidRDefault="00807529" w:rsidP="009160F9">
            <w:pPr>
              <w:tabs>
                <w:tab w:val="center" w:pos="4320"/>
                <w:tab w:val="right" w:pos="8640"/>
              </w:tabs>
              <w:jc w:val="center"/>
              <w:rPr>
                <w:sz w:val="16"/>
                <w:szCs w:val="16"/>
              </w:rPr>
            </w:pPr>
          </w:p>
        </w:tc>
        <w:tc>
          <w:tcPr>
            <w:tcW w:w="689" w:type="dxa"/>
            <w:vAlign w:val="center"/>
          </w:tcPr>
          <w:p w14:paraId="42DC5149" w14:textId="77777777" w:rsidR="00807529" w:rsidRPr="008952EC" w:rsidRDefault="00807529" w:rsidP="009160F9">
            <w:pPr>
              <w:tabs>
                <w:tab w:val="center" w:pos="4320"/>
                <w:tab w:val="right" w:pos="8640"/>
              </w:tabs>
              <w:jc w:val="center"/>
              <w:rPr>
                <w:sz w:val="16"/>
                <w:szCs w:val="16"/>
              </w:rPr>
            </w:pPr>
          </w:p>
        </w:tc>
        <w:tc>
          <w:tcPr>
            <w:tcW w:w="972" w:type="dxa"/>
          </w:tcPr>
          <w:p w14:paraId="192743F3" w14:textId="77777777" w:rsidR="00807529" w:rsidRPr="008952EC" w:rsidRDefault="00807529" w:rsidP="009160F9">
            <w:pPr>
              <w:tabs>
                <w:tab w:val="center" w:pos="4320"/>
                <w:tab w:val="right" w:pos="8640"/>
              </w:tabs>
            </w:pPr>
          </w:p>
        </w:tc>
        <w:tc>
          <w:tcPr>
            <w:tcW w:w="541" w:type="dxa"/>
            <w:vAlign w:val="center"/>
          </w:tcPr>
          <w:p w14:paraId="1266805F" w14:textId="77777777" w:rsidR="00807529" w:rsidRPr="008952EC" w:rsidRDefault="00807529" w:rsidP="009160F9">
            <w:pPr>
              <w:tabs>
                <w:tab w:val="center" w:pos="4320"/>
                <w:tab w:val="right" w:pos="8640"/>
              </w:tabs>
              <w:jc w:val="center"/>
              <w:rPr>
                <w:sz w:val="16"/>
                <w:szCs w:val="16"/>
              </w:rPr>
            </w:pPr>
          </w:p>
        </w:tc>
        <w:tc>
          <w:tcPr>
            <w:tcW w:w="753" w:type="dxa"/>
            <w:vAlign w:val="center"/>
          </w:tcPr>
          <w:p w14:paraId="01576DBE" w14:textId="77777777" w:rsidR="00807529" w:rsidRPr="008952EC" w:rsidRDefault="00807529" w:rsidP="009160F9">
            <w:pPr>
              <w:tabs>
                <w:tab w:val="center" w:pos="4320"/>
                <w:tab w:val="right" w:pos="8640"/>
              </w:tabs>
              <w:jc w:val="center"/>
              <w:rPr>
                <w:sz w:val="16"/>
                <w:szCs w:val="16"/>
              </w:rPr>
            </w:pPr>
          </w:p>
        </w:tc>
        <w:tc>
          <w:tcPr>
            <w:tcW w:w="1051" w:type="dxa"/>
            <w:vAlign w:val="center"/>
          </w:tcPr>
          <w:p w14:paraId="1219D277" w14:textId="77777777" w:rsidR="00807529" w:rsidRPr="008952EC" w:rsidRDefault="00807529" w:rsidP="009160F9">
            <w:pPr>
              <w:tabs>
                <w:tab w:val="center" w:pos="4320"/>
                <w:tab w:val="right" w:pos="8640"/>
              </w:tabs>
              <w:jc w:val="center"/>
              <w:rPr>
                <w:sz w:val="16"/>
                <w:szCs w:val="16"/>
              </w:rPr>
            </w:pPr>
          </w:p>
        </w:tc>
        <w:tc>
          <w:tcPr>
            <w:tcW w:w="937" w:type="dxa"/>
            <w:vAlign w:val="center"/>
          </w:tcPr>
          <w:p w14:paraId="03ABDACE" w14:textId="77777777" w:rsidR="00807529" w:rsidRPr="008952EC" w:rsidRDefault="00807529" w:rsidP="009160F9">
            <w:pPr>
              <w:tabs>
                <w:tab w:val="center" w:pos="4320"/>
                <w:tab w:val="right" w:pos="8640"/>
              </w:tabs>
              <w:jc w:val="center"/>
              <w:rPr>
                <w:sz w:val="16"/>
                <w:szCs w:val="16"/>
              </w:rPr>
            </w:pPr>
          </w:p>
        </w:tc>
        <w:tc>
          <w:tcPr>
            <w:tcW w:w="1420" w:type="dxa"/>
          </w:tcPr>
          <w:p w14:paraId="72F5B8F5" w14:textId="77777777" w:rsidR="00807529" w:rsidRPr="008952EC" w:rsidRDefault="00807529" w:rsidP="009160F9">
            <w:pPr>
              <w:tabs>
                <w:tab w:val="center" w:pos="4320"/>
                <w:tab w:val="right" w:pos="8640"/>
              </w:tabs>
              <w:jc w:val="center"/>
              <w:rPr>
                <w:sz w:val="16"/>
                <w:szCs w:val="16"/>
              </w:rPr>
            </w:pPr>
          </w:p>
        </w:tc>
      </w:tr>
      <w:tr w:rsidR="00DF5D72" w:rsidRPr="008952EC" w14:paraId="5EB7AF4D" w14:textId="77777777" w:rsidTr="002D567A">
        <w:trPr>
          <w:trHeight w:val="348"/>
          <w:jc w:val="center"/>
        </w:trPr>
        <w:tc>
          <w:tcPr>
            <w:tcW w:w="487" w:type="dxa"/>
            <w:vAlign w:val="center"/>
          </w:tcPr>
          <w:p w14:paraId="4FBF155D" w14:textId="77777777" w:rsidR="00807529" w:rsidRPr="008952EC" w:rsidRDefault="00807529" w:rsidP="009160F9">
            <w:pPr>
              <w:tabs>
                <w:tab w:val="center" w:pos="4320"/>
                <w:tab w:val="right" w:pos="8640"/>
              </w:tabs>
              <w:jc w:val="center"/>
              <w:rPr>
                <w:sz w:val="16"/>
                <w:szCs w:val="16"/>
              </w:rPr>
            </w:pPr>
            <w:r w:rsidRPr="008952EC">
              <w:rPr>
                <w:sz w:val="16"/>
                <w:szCs w:val="16"/>
              </w:rPr>
              <w:t>7</w:t>
            </w:r>
          </w:p>
        </w:tc>
        <w:tc>
          <w:tcPr>
            <w:tcW w:w="900" w:type="dxa"/>
            <w:vAlign w:val="center"/>
          </w:tcPr>
          <w:p w14:paraId="70A36A3F" w14:textId="77777777" w:rsidR="00807529" w:rsidRPr="008952EC" w:rsidRDefault="00807529" w:rsidP="009160F9">
            <w:pPr>
              <w:tabs>
                <w:tab w:val="center" w:pos="4320"/>
                <w:tab w:val="right" w:pos="8640"/>
              </w:tabs>
              <w:jc w:val="center"/>
              <w:rPr>
                <w:sz w:val="16"/>
                <w:szCs w:val="16"/>
              </w:rPr>
            </w:pPr>
          </w:p>
        </w:tc>
        <w:tc>
          <w:tcPr>
            <w:tcW w:w="636" w:type="dxa"/>
            <w:vAlign w:val="center"/>
          </w:tcPr>
          <w:p w14:paraId="482FEE71" w14:textId="77777777" w:rsidR="00807529" w:rsidRPr="008952EC" w:rsidRDefault="00807529" w:rsidP="009160F9">
            <w:pPr>
              <w:tabs>
                <w:tab w:val="center" w:pos="4320"/>
                <w:tab w:val="right" w:pos="8640"/>
              </w:tabs>
              <w:jc w:val="center"/>
              <w:rPr>
                <w:sz w:val="16"/>
                <w:szCs w:val="16"/>
              </w:rPr>
            </w:pPr>
          </w:p>
        </w:tc>
        <w:tc>
          <w:tcPr>
            <w:tcW w:w="655" w:type="dxa"/>
            <w:vAlign w:val="center"/>
          </w:tcPr>
          <w:p w14:paraId="71DB531E" w14:textId="77777777" w:rsidR="00807529" w:rsidRPr="008952EC" w:rsidRDefault="00807529" w:rsidP="009160F9">
            <w:pPr>
              <w:tabs>
                <w:tab w:val="center" w:pos="4320"/>
                <w:tab w:val="right" w:pos="8640"/>
              </w:tabs>
              <w:jc w:val="center"/>
              <w:rPr>
                <w:sz w:val="16"/>
                <w:szCs w:val="16"/>
              </w:rPr>
            </w:pPr>
          </w:p>
        </w:tc>
        <w:tc>
          <w:tcPr>
            <w:tcW w:w="625" w:type="dxa"/>
            <w:vAlign w:val="center"/>
          </w:tcPr>
          <w:p w14:paraId="06109F96" w14:textId="77777777" w:rsidR="00807529" w:rsidRPr="008952EC" w:rsidRDefault="00807529" w:rsidP="009160F9">
            <w:pPr>
              <w:tabs>
                <w:tab w:val="center" w:pos="4320"/>
                <w:tab w:val="right" w:pos="8640"/>
              </w:tabs>
              <w:jc w:val="center"/>
              <w:rPr>
                <w:sz w:val="16"/>
                <w:szCs w:val="16"/>
              </w:rPr>
            </w:pPr>
          </w:p>
        </w:tc>
        <w:tc>
          <w:tcPr>
            <w:tcW w:w="902" w:type="dxa"/>
            <w:vAlign w:val="center"/>
          </w:tcPr>
          <w:p w14:paraId="46C6F05E"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59002CCD"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76C38877"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46572ED2" w14:textId="77777777" w:rsidR="00807529" w:rsidRPr="008952EC" w:rsidRDefault="00807529" w:rsidP="009160F9">
            <w:pPr>
              <w:tabs>
                <w:tab w:val="center" w:pos="4320"/>
                <w:tab w:val="right" w:pos="8640"/>
              </w:tabs>
              <w:jc w:val="center"/>
              <w:rPr>
                <w:sz w:val="16"/>
                <w:szCs w:val="16"/>
              </w:rPr>
            </w:pPr>
          </w:p>
        </w:tc>
        <w:tc>
          <w:tcPr>
            <w:tcW w:w="630" w:type="dxa"/>
            <w:vAlign w:val="center"/>
          </w:tcPr>
          <w:p w14:paraId="19AC1638"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79DD1358" w14:textId="77777777" w:rsidR="00807529" w:rsidRPr="008952EC" w:rsidRDefault="00807529" w:rsidP="009160F9">
            <w:pPr>
              <w:tabs>
                <w:tab w:val="center" w:pos="4320"/>
                <w:tab w:val="right" w:pos="8640"/>
              </w:tabs>
              <w:jc w:val="center"/>
              <w:rPr>
                <w:sz w:val="16"/>
                <w:szCs w:val="16"/>
              </w:rPr>
            </w:pPr>
          </w:p>
        </w:tc>
        <w:tc>
          <w:tcPr>
            <w:tcW w:w="451" w:type="dxa"/>
            <w:vAlign w:val="center"/>
          </w:tcPr>
          <w:p w14:paraId="313C0F3B" w14:textId="77777777" w:rsidR="00807529" w:rsidRPr="008952EC" w:rsidRDefault="00807529" w:rsidP="009160F9">
            <w:pPr>
              <w:tabs>
                <w:tab w:val="center" w:pos="4320"/>
                <w:tab w:val="right" w:pos="8640"/>
              </w:tabs>
              <w:jc w:val="center"/>
              <w:rPr>
                <w:sz w:val="16"/>
                <w:szCs w:val="16"/>
              </w:rPr>
            </w:pPr>
          </w:p>
        </w:tc>
        <w:tc>
          <w:tcPr>
            <w:tcW w:w="814" w:type="dxa"/>
            <w:vAlign w:val="center"/>
          </w:tcPr>
          <w:p w14:paraId="68211270" w14:textId="77777777" w:rsidR="00807529" w:rsidRPr="008952EC" w:rsidRDefault="00807529" w:rsidP="009160F9">
            <w:pPr>
              <w:tabs>
                <w:tab w:val="center" w:pos="4320"/>
                <w:tab w:val="right" w:pos="8640"/>
              </w:tabs>
              <w:jc w:val="center"/>
              <w:rPr>
                <w:sz w:val="16"/>
                <w:szCs w:val="16"/>
              </w:rPr>
            </w:pPr>
          </w:p>
        </w:tc>
        <w:tc>
          <w:tcPr>
            <w:tcW w:w="689" w:type="dxa"/>
            <w:vAlign w:val="center"/>
          </w:tcPr>
          <w:p w14:paraId="57CD41E1" w14:textId="77777777" w:rsidR="00807529" w:rsidRPr="008952EC" w:rsidRDefault="00807529" w:rsidP="009160F9">
            <w:pPr>
              <w:tabs>
                <w:tab w:val="center" w:pos="4320"/>
                <w:tab w:val="right" w:pos="8640"/>
              </w:tabs>
              <w:jc w:val="center"/>
              <w:rPr>
                <w:sz w:val="16"/>
                <w:szCs w:val="16"/>
              </w:rPr>
            </w:pPr>
          </w:p>
        </w:tc>
        <w:tc>
          <w:tcPr>
            <w:tcW w:w="972" w:type="dxa"/>
          </w:tcPr>
          <w:p w14:paraId="786543DB" w14:textId="77777777" w:rsidR="00807529" w:rsidRPr="008952EC" w:rsidRDefault="00807529" w:rsidP="009160F9">
            <w:pPr>
              <w:tabs>
                <w:tab w:val="center" w:pos="4320"/>
                <w:tab w:val="right" w:pos="8640"/>
              </w:tabs>
            </w:pPr>
          </w:p>
        </w:tc>
        <w:tc>
          <w:tcPr>
            <w:tcW w:w="541" w:type="dxa"/>
            <w:vAlign w:val="center"/>
          </w:tcPr>
          <w:p w14:paraId="5FE910B5" w14:textId="77777777" w:rsidR="00807529" w:rsidRPr="008952EC" w:rsidRDefault="00807529" w:rsidP="009160F9">
            <w:pPr>
              <w:tabs>
                <w:tab w:val="center" w:pos="4320"/>
                <w:tab w:val="right" w:pos="8640"/>
              </w:tabs>
              <w:jc w:val="center"/>
              <w:rPr>
                <w:sz w:val="16"/>
                <w:szCs w:val="16"/>
              </w:rPr>
            </w:pPr>
          </w:p>
        </w:tc>
        <w:tc>
          <w:tcPr>
            <w:tcW w:w="753" w:type="dxa"/>
            <w:vAlign w:val="center"/>
          </w:tcPr>
          <w:p w14:paraId="0B32DC2E" w14:textId="77777777" w:rsidR="00807529" w:rsidRPr="008952EC" w:rsidRDefault="00807529" w:rsidP="009160F9">
            <w:pPr>
              <w:tabs>
                <w:tab w:val="center" w:pos="4320"/>
                <w:tab w:val="right" w:pos="8640"/>
              </w:tabs>
              <w:jc w:val="center"/>
              <w:rPr>
                <w:sz w:val="16"/>
                <w:szCs w:val="16"/>
              </w:rPr>
            </w:pPr>
          </w:p>
        </w:tc>
        <w:tc>
          <w:tcPr>
            <w:tcW w:w="1051" w:type="dxa"/>
            <w:vAlign w:val="center"/>
          </w:tcPr>
          <w:p w14:paraId="39357DD2" w14:textId="77777777" w:rsidR="00807529" w:rsidRPr="008952EC" w:rsidRDefault="00807529" w:rsidP="009160F9">
            <w:pPr>
              <w:tabs>
                <w:tab w:val="center" w:pos="4320"/>
                <w:tab w:val="right" w:pos="8640"/>
              </w:tabs>
              <w:jc w:val="center"/>
              <w:rPr>
                <w:sz w:val="16"/>
                <w:szCs w:val="16"/>
              </w:rPr>
            </w:pPr>
          </w:p>
        </w:tc>
        <w:tc>
          <w:tcPr>
            <w:tcW w:w="937" w:type="dxa"/>
            <w:vAlign w:val="center"/>
          </w:tcPr>
          <w:p w14:paraId="5428A21A" w14:textId="77777777" w:rsidR="00807529" w:rsidRPr="008952EC" w:rsidRDefault="00807529" w:rsidP="009160F9">
            <w:pPr>
              <w:tabs>
                <w:tab w:val="center" w:pos="4320"/>
                <w:tab w:val="right" w:pos="8640"/>
              </w:tabs>
              <w:jc w:val="center"/>
              <w:rPr>
                <w:sz w:val="16"/>
                <w:szCs w:val="16"/>
              </w:rPr>
            </w:pPr>
          </w:p>
        </w:tc>
        <w:tc>
          <w:tcPr>
            <w:tcW w:w="1420" w:type="dxa"/>
          </w:tcPr>
          <w:p w14:paraId="35DF9DDB" w14:textId="77777777" w:rsidR="00807529" w:rsidRPr="008952EC" w:rsidRDefault="00807529" w:rsidP="009160F9">
            <w:pPr>
              <w:tabs>
                <w:tab w:val="center" w:pos="4320"/>
                <w:tab w:val="right" w:pos="8640"/>
              </w:tabs>
              <w:jc w:val="center"/>
              <w:rPr>
                <w:sz w:val="16"/>
                <w:szCs w:val="16"/>
              </w:rPr>
            </w:pPr>
          </w:p>
        </w:tc>
      </w:tr>
      <w:tr w:rsidR="00DF5D72" w:rsidRPr="008952EC" w14:paraId="17344F5D" w14:textId="77777777" w:rsidTr="002D567A">
        <w:trPr>
          <w:trHeight w:val="360"/>
          <w:jc w:val="center"/>
        </w:trPr>
        <w:tc>
          <w:tcPr>
            <w:tcW w:w="487" w:type="dxa"/>
            <w:vAlign w:val="center"/>
          </w:tcPr>
          <w:p w14:paraId="47CD0785" w14:textId="77777777" w:rsidR="00807529" w:rsidRPr="008952EC" w:rsidRDefault="00807529" w:rsidP="009160F9">
            <w:pPr>
              <w:tabs>
                <w:tab w:val="center" w:pos="4320"/>
                <w:tab w:val="right" w:pos="8640"/>
              </w:tabs>
              <w:jc w:val="center"/>
              <w:rPr>
                <w:sz w:val="16"/>
                <w:szCs w:val="16"/>
              </w:rPr>
            </w:pPr>
            <w:r w:rsidRPr="008952EC">
              <w:rPr>
                <w:sz w:val="16"/>
                <w:szCs w:val="16"/>
              </w:rPr>
              <w:t>8</w:t>
            </w:r>
          </w:p>
        </w:tc>
        <w:tc>
          <w:tcPr>
            <w:tcW w:w="900" w:type="dxa"/>
            <w:vAlign w:val="center"/>
          </w:tcPr>
          <w:p w14:paraId="1FA65E66" w14:textId="77777777" w:rsidR="00807529" w:rsidRPr="008952EC" w:rsidRDefault="00807529" w:rsidP="009160F9">
            <w:pPr>
              <w:tabs>
                <w:tab w:val="center" w:pos="4320"/>
                <w:tab w:val="right" w:pos="8640"/>
              </w:tabs>
              <w:jc w:val="center"/>
              <w:rPr>
                <w:sz w:val="16"/>
                <w:szCs w:val="16"/>
              </w:rPr>
            </w:pPr>
          </w:p>
        </w:tc>
        <w:tc>
          <w:tcPr>
            <w:tcW w:w="636" w:type="dxa"/>
            <w:vAlign w:val="center"/>
          </w:tcPr>
          <w:p w14:paraId="4C8023CE" w14:textId="77777777" w:rsidR="00807529" w:rsidRPr="008952EC" w:rsidRDefault="00807529" w:rsidP="009160F9">
            <w:pPr>
              <w:tabs>
                <w:tab w:val="center" w:pos="4320"/>
                <w:tab w:val="right" w:pos="8640"/>
              </w:tabs>
              <w:jc w:val="center"/>
              <w:rPr>
                <w:sz w:val="16"/>
                <w:szCs w:val="16"/>
              </w:rPr>
            </w:pPr>
          </w:p>
        </w:tc>
        <w:tc>
          <w:tcPr>
            <w:tcW w:w="655" w:type="dxa"/>
            <w:vAlign w:val="center"/>
          </w:tcPr>
          <w:p w14:paraId="6AEA6AE1" w14:textId="77777777" w:rsidR="00807529" w:rsidRPr="008952EC" w:rsidRDefault="00807529" w:rsidP="009160F9">
            <w:pPr>
              <w:tabs>
                <w:tab w:val="center" w:pos="4320"/>
                <w:tab w:val="right" w:pos="8640"/>
              </w:tabs>
              <w:jc w:val="center"/>
              <w:rPr>
                <w:sz w:val="16"/>
                <w:szCs w:val="16"/>
              </w:rPr>
            </w:pPr>
          </w:p>
        </w:tc>
        <w:tc>
          <w:tcPr>
            <w:tcW w:w="625" w:type="dxa"/>
            <w:vAlign w:val="center"/>
          </w:tcPr>
          <w:p w14:paraId="3E1319CC" w14:textId="77777777" w:rsidR="00807529" w:rsidRPr="008952EC" w:rsidRDefault="00807529" w:rsidP="009160F9">
            <w:pPr>
              <w:tabs>
                <w:tab w:val="center" w:pos="4320"/>
                <w:tab w:val="right" w:pos="8640"/>
              </w:tabs>
              <w:jc w:val="center"/>
              <w:rPr>
                <w:sz w:val="16"/>
                <w:szCs w:val="16"/>
              </w:rPr>
            </w:pPr>
          </w:p>
        </w:tc>
        <w:tc>
          <w:tcPr>
            <w:tcW w:w="902" w:type="dxa"/>
            <w:vAlign w:val="center"/>
          </w:tcPr>
          <w:p w14:paraId="7DD17BDA"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688944BE"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751F1240"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440C0A4D" w14:textId="77777777" w:rsidR="00807529" w:rsidRPr="008952EC" w:rsidRDefault="00807529" w:rsidP="009160F9">
            <w:pPr>
              <w:tabs>
                <w:tab w:val="center" w:pos="4320"/>
                <w:tab w:val="right" w:pos="8640"/>
              </w:tabs>
              <w:jc w:val="center"/>
              <w:rPr>
                <w:sz w:val="16"/>
                <w:szCs w:val="16"/>
              </w:rPr>
            </w:pPr>
          </w:p>
        </w:tc>
        <w:tc>
          <w:tcPr>
            <w:tcW w:w="630" w:type="dxa"/>
            <w:vAlign w:val="center"/>
          </w:tcPr>
          <w:p w14:paraId="1CF3F8ED"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56A1647A" w14:textId="77777777" w:rsidR="00807529" w:rsidRPr="008952EC" w:rsidRDefault="00807529" w:rsidP="009160F9">
            <w:pPr>
              <w:tabs>
                <w:tab w:val="center" w:pos="4320"/>
                <w:tab w:val="right" w:pos="8640"/>
              </w:tabs>
              <w:jc w:val="center"/>
              <w:rPr>
                <w:sz w:val="16"/>
                <w:szCs w:val="16"/>
              </w:rPr>
            </w:pPr>
          </w:p>
        </w:tc>
        <w:tc>
          <w:tcPr>
            <w:tcW w:w="451" w:type="dxa"/>
            <w:vAlign w:val="center"/>
          </w:tcPr>
          <w:p w14:paraId="089887FF" w14:textId="77777777" w:rsidR="00807529" w:rsidRPr="008952EC" w:rsidRDefault="00807529" w:rsidP="009160F9">
            <w:pPr>
              <w:tabs>
                <w:tab w:val="center" w:pos="4320"/>
                <w:tab w:val="right" w:pos="8640"/>
              </w:tabs>
              <w:jc w:val="center"/>
              <w:rPr>
                <w:sz w:val="16"/>
                <w:szCs w:val="16"/>
              </w:rPr>
            </w:pPr>
          </w:p>
        </w:tc>
        <w:tc>
          <w:tcPr>
            <w:tcW w:w="814" w:type="dxa"/>
            <w:vAlign w:val="center"/>
          </w:tcPr>
          <w:p w14:paraId="5EA5F5C9" w14:textId="77777777" w:rsidR="00807529" w:rsidRPr="008952EC" w:rsidRDefault="00807529" w:rsidP="009160F9">
            <w:pPr>
              <w:tabs>
                <w:tab w:val="center" w:pos="4320"/>
                <w:tab w:val="right" w:pos="8640"/>
              </w:tabs>
              <w:jc w:val="center"/>
              <w:rPr>
                <w:sz w:val="16"/>
                <w:szCs w:val="16"/>
              </w:rPr>
            </w:pPr>
          </w:p>
        </w:tc>
        <w:tc>
          <w:tcPr>
            <w:tcW w:w="689" w:type="dxa"/>
            <w:vAlign w:val="center"/>
          </w:tcPr>
          <w:p w14:paraId="1FD30A0C" w14:textId="77777777" w:rsidR="00807529" w:rsidRPr="008952EC" w:rsidRDefault="00807529" w:rsidP="009160F9">
            <w:pPr>
              <w:tabs>
                <w:tab w:val="center" w:pos="4320"/>
                <w:tab w:val="right" w:pos="8640"/>
              </w:tabs>
              <w:jc w:val="center"/>
              <w:rPr>
                <w:sz w:val="16"/>
                <w:szCs w:val="16"/>
              </w:rPr>
            </w:pPr>
          </w:p>
        </w:tc>
        <w:tc>
          <w:tcPr>
            <w:tcW w:w="972" w:type="dxa"/>
          </w:tcPr>
          <w:p w14:paraId="7E3522A8" w14:textId="77777777" w:rsidR="00807529" w:rsidRPr="008952EC" w:rsidRDefault="00807529" w:rsidP="009160F9">
            <w:pPr>
              <w:tabs>
                <w:tab w:val="center" w:pos="4320"/>
                <w:tab w:val="right" w:pos="8640"/>
              </w:tabs>
            </w:pPr>
          </w:p>
        </w:tc>
        <w:tc>
          <w:tcPr>
            <w:tcW w:w="541" w:type="dxa"/>
            <w:vAlign w:val="center"/>
          </w:tcPr>
          <w:p w14:paraId="577F7EFE" w14:textId="77777777" w:rsidR="00807529" w:rsidRPr="008952EC" w:rsidRDefault="00807529" w:rsidP="009160F9">
            <w:pPr>
              <w:tabs>
                <w:tab w:val="center" w:pos="4320"/>
                <w:tab w:val="right" w:pos="8640"/>
              </w:tabs>
              <w:jc w:val="center"/>
              <w:rPr>
                <w:sz w:val="16"/>
                <w:szCs w:val="16"/>
              </w:rPr>
            </w:pPr>
          </w:p>
        </w:tc>
        <w:tc>
          <w:tcPr>
            <w:tcW w:w="753" w:type="dxa"/>
            <w:vAlign w:val="center"/>
          </w:tcPr>
          <w:p w14:paraId="5137A8C5" w14:textId="77777777" w:rsidR="00807529" w:rsidRPr="008952EC" w:rsidRDefault="00807529" w:rsidP="009160F9">
            <w:pPr>
              <w:tabs>
                <w:tab w:val="center" w:pos="4320"/>
                <w:tab w:val="right" w:pos="8640"/>
              </w:tabs>
              <w:jc w:val="center"/>
              <w:rPr>
                <w:sz w:val="16"/>
                <w:szCs w:val="16"/>
              </w:rPr>
            </w:pPr>
          </w:p>
        </w:tc>
        <w:tc>
          <w:tcPr>
            <w:tcW w:w="1051" w:type="dxa"/>
            <w:vAlign w:val="center"/>
          </w:tcPr>
          <w:p w14:paraId="5F5266E1" w14:textId="77777777" w:rsidR="00807529" w:rsidRPr="008952EC" w:rsidRDefault="00807529" w:rsidP="009160F9">
            <w:pPr>
              <w:tabs>
                <w:tab w:val="center" w:pos="4320"/>
                <w:tab w:val="right" w:pos="8640"/>
              </w:tabs>
              <w:jc w:val="center"/>
              <w:rPr>
                <w:sz w:val="16"/>
                <w:szCs w:val="16"/>
              </w:rPr>
            </w:pPr>
          </w:p>
        </w:tc>
        <w:tc>
          <w:tcPr>
            <w:tcW w:w="937" w:type="dxa"/>
            <w:vAlign w:val="center"/>
          </w:tcPr>
          <w:p w14:paraId="7741B35B" w14:textId="77777777" w:rsidR="00807529" w:rsidRPr="008952EC" w:rsidRDefault="00807529" w:rsidP="009160F9">
            <w:pPr>
              <w:tabs>
                <w:tab w:val="center" w:pos="4320"/>
                <w:tab w:val="right" w:pos="8640"/>
              </w:tabs>
              <w:jc w:val="center"/>
              <w:rPr>
                <w:sz w:val="16"/>
                <w:szCs w:val="16"/>
              </w:rPr>
            </w:pPr>
          </w:p>
        </w:tc>
        <w:tc>
          <w:tcPr>
            <w:tcW w:w="1420" w:type="dxa"/>
          </w:tcPr>
          <w:p w14:paraId="2E8AA04C" w14:textId="77777777" w:rsidR="00807529" w:rsidRPr="008952EC" w:rsidRDefault="00807529" w:rsidP="009160F9">
            <w:pPr>
              <w:tabs>
                <w:tab w:val="center" w:pos="4320"/>
                <w:tab w:val="right" w:pos="8640"/>
              </w:tabs>
              <w:jc w:val="center"/>
              <w:rPr>
                <w:sz w:val="16"/>
                <w:szCs w:val="16"/>
              </w:rPr>
            </w:pPr>
          </w:p>
        </w:tc>
      </w:tr>
      <w:tr w:rsidR="00DF5D72" w:rsidRPr="008952EC" w14:paraId="702D3C92" w14:textId="77777777" w:rsidTr="002D567A">
        <w:trPr>
          <w:trHeight w:val="360"/>
          <w:jc w:val="center"/>
        </w:trPr>
        <w:tc>
          <w:tcPr>
            <w:tcW w:w="487" w:type="dxa"/>
            <w:vAlign w:val="center"/>
          </w:tcPr>
          <w:p w14:paraId="4CD56EC3" w14:textId="77777777" w:rsidR="00807529" w:rsidRPr="008952EC" w:rsidRDefault="00807529" w:rsidP="009160F9">
            <w:pPr>
              <w:tabs>
                <w:tab w:val="center" w:pos="4320"/>
                <w:tab w:val="right" w:pos="8640"/>
              </w:tabs>
              <w:jc w:val="center"/>
              <w:rPr>
                <w:sz w:val="16"/>
                <w:szCs w:val="16"/>
              </w:rPr>
            </w:pPr>
            <w:r w:rsidRPr="008952EC">
              <w:rPr>
                <w:sz w:val="16"/>
                <w:szCs w:val="16"/>
              </w:rPr>
              <w:t>9</w:t>
            </w:r>
          </w:p>
        </w:tc>
        <w:tc>
          <w:tcPr>
            <w:tcW w:w="900" w:type="dxa"/>
            <w:vAlign w:val="center"/>
          </w:tcPr>
          <w:p w14:paraId="33070FB9" w14:textId="77777777" w:rsidR="00807529" w:rsidRPr="008952EC" w:rsidRDefault="00807529" w:rsidP="009160F9">
            <w:pPr>
              <w:tabs>
                <w:tab w:val="center" w:pos="4320"/>
                <w:tab w:val="right" w:pos="8640"/>
              </w:tabs>
              <w:jc w:val="center"/>
              <w:rPr>
                <w:sz w:val="16"/>
                <w:szCs w:val="16"/>
              </w:rPr>
            </w:pPr>
          </w:p>
        </w:tc>
        <w:tc>
          <w:tcPr>
            <w:tcW w:w="636" w:type="dxa"/>
            <w:vAlign w:val="center"/>
          </w:tcPr>
          <w:p w14:paraId="30F300BA" w14:textId="77777777" w:rsidR="00807529" w:rsidRPr="008952EC" w:rsidRDefault="00807529" w:rsidP="009160F9">
            <w:pPr>
              <w:tabs>
                <w:tab w:val="center" w:pos="4320"/>
                <w:tab w:val="right" w:pos="8640"/>
              </w:tabs>
              <w:jc w:val="center"/>
              <w:rPr>
                <w:sz w:val="16"/>
                <w:szCs w:val="16"/>
              </w:rPr>
            </w:pPr>
          </w:p>
        </w:tc>
        <w:tc>
          <w:tcPr>
            <w:tcW w:w="655" w:type="dxa"/>
            <w:vAlign w:val="center"/>
          </w:tcPr>
          <w:p w14:paraId="756FB536" w14:textId="77777777" w:rsidR="00807529" w:rsidRPr="008952EC" w:rsidRDefault="00807529" w:rsidP="009160F9">
            <w:pPr>
              <w:tabs>
                <w:tab w:val="center" w:pos="4320"/>
                <w:tab w:val="right" w:pos="8640"/>
              </w:tabs>
              <w:jc w:val="center"/>
              <w:rPr>
                <w:sz w:val="16"/>
                <w:szCs w:val="16"/>
              </w:rPr>
            </w:pPr>
          </w:p>
        </w:tc>
        <w:tc>
          <w:tcPr>
            <w:tcW w:w="625" w:type="dxa"/>
            <w:vAlign w:val="center"/>
          </w:tcPr>
          <w:p w14:paraId="5987CA0F" w14:textId="77777777" w:rsidR="00807529" w:rsidRPr="008952EC" w:rsidRDefault="00807529" w:rsidP="009160F9">
            <w:pPr>
              <w:tabs>
                <w:tab w:val="center" w:pos="4320"/>
                <w:tab w:val="right" w:pos="8640"/>
              </w:tabs>
              <w:jc w:val="center"/>
              <w:rPr>
                <w:sz w:val="16"/>
                <w:szCs w:val="16"/>
              </w:rPr>
            </w:pPr>
          </w:p>
        </w:tc>
        <w:tc>
          <w:tcPr>
            <w:tcW w:w="902" w:type="dxa"/>
            <w:vAlign w:val="center"/>
          </w:tcPr>
          <w:p w14:paraId="495F7B96"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6F151709"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1721A38A"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008BB4F0" w14:textId="77777777" w:rsidR="00807529" w:rsidRPr="008952EC" w:rsidRDefault="00807529" w:rsidP="009160F9">
            <w:pPr>
              <w:tabs>
                <w:tab w:val="center" w:pos="4320"/>
                <w:tab w:val="right" w:pos="8640"/>
              </w:tabs>
              <w:jc w:val="center"/>
              <w:rPr>
                <w:sz w:val="16"/>
                <w:szCs w:val="16"/>
              </w:rPr>
            </w:pPr>
          </w:p>
        </w:tc>
        <w:tc>
          <w:tcPr>
            <w:tcW w:w="630" w:type="dxa"/>
            <w:vAlign w:val="center"/>
          </w:tcPr>
          <w:p w14:paraId="0AA8F976"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0F76E609" w14:textId="77777777" w:rsidR="00807529" w:rsidRPr="008952EC" w:rsidRDefault="00807529" w:rsidP="009160F9">
            <w:pPr>
              <w:tabs>
                <w:tab w:val="center" w:pos="4320"/>
                <w:tab w:val="right" w:pos="8640"/>
              </w:tabs>
              <w:jc w:val="center"/>
              <w:rPr>
                <w:sz w:val="16"/>
                <w:szCs w:val="16"/>
              </w:rPr>
            </w:pPr>
          </w:p>
        </w:tc>
        <w:tc>
          <w:tcPr>
            <w:tcW w:w="451" w:type="dxa"/>
            <w:vAlign w:val="center"/>
          </w:tcPr>
          <w:p w14:paraId="5F638ECB" w14:textId="77777777" w:rsidR="00807529" w:rsidRPr="008952EC" w:rsidRDefault="00807529" w:rsidP="009160F9">
            <w:pPr>
              <w:tabs>
                <w:tab w:val="center" w:pos="4320"/>
                <w:tab w:val="right" w:pos="8640"/>
              </w:tabs>
              <w:jc w:val="center"/>
              <w:rPr>
                <w:sz w:val="16"/>
                <w:szCs w:val="16"/>
              </w:rPr>
            </w:pPr>
          </w:p>
        </w:tc>
        <w:tc>
          <w:tcPr>
            <w:tcW w:w="814" w:type="dxa"/>
            <w:vAlign w:val="center"/>
          </w:tcPr>
          <w:p w14:paraId="0969E7B1" w14:textId="77777777" w:rsidR="00807529" w:rsidRPr="008952EC" w:rsidRDefault="00807529" w:rsidP="009160F9">
            <w:pPr>
              <w:tabs>
                <w:tab w:val="center" w:pos="4320"/>
                <w:tab w:val="right" w:pos="8640"/>
              </w:tabs>
              <w:jc w:val="center"/>
              <w:rPr>
                <w:sz w:val="16"/>
                <w:szCs w:val="16"/>
              </w:rPr>
            </w:pPr>
          </w:p>
        </w:tc>
        <w:tc>
          <w:tcPr>
            <w:tcW w:w="689" w:type="dxa"/>
            <w:vAlign w:val="center"/>
          </w:tcPr>
          <w:p w14:paraId="3EEA1651" w14:textId="77777777" w:rsidR="00807529" w:rsidRPr="008952EC" w:rsidRDefault="00807529" w:rsidP="009160F9">
            <w:pPr>
              <w:tabs>
                <w:tab w:val="center" w:pos="4320"/>
                <w:tab w:val="right" w:pos="8640"/>
              </w:tabs>
              <w:jc w:val="center"/>
              <w:rPr>
                <w:sz w:val="16"/>
                <w:szCs w:val="16"/>
              </w:rPr>
            </w:pPr>
          </w:p>
        </w:tc>
        <w:tc>
          <w:tcPr>
            <w:tcW w:w="972" w:type="dxa"/>
          </w:tcPr>
          <w:p w14:paraId="3566F0ED" w14:textId="77777777" w:rsidR="00807529" w:rsidRPr="008952EC" w:rsidRDefault="00807529" w:rsidP="009160F9">
            <w:pPr>
              <w:tabs>
                <w:tab w:val="center" w:pos="4320"/>
                <w:tab w:val="right" w:pos="8640"/>
              </w:tabs>
            </w:pPr>
          </w:p>
        </w:tc>
        <w:tc>
          <w:tcPr>
            <w:tcW w:w="541" w:type="dxa"/>
            <w:vAlign w:val="center"/>
          </w:tcPr>
          <w:p w14:paraId="49358339" w14:textId="77777777" w:rsidR="00807529" w:rsidRPr="008952EC" w:rsidRDefault="00807529" w:rsidP="009160F9">
            <w:pPr>
              <w:tabs>
                <w:tab w:val="center" w:pos="4320"/>
                <w:tab w:val="right" w:pos="8640"/>
              </w:tabs>
              <w:jc w:val="center"/>
              <w:rPr>
                <w:sz w:val="16"/>
                <w:szCs w:val="16"/>
              </w:rPr>
            </w:pPr>
          </w:p>
        </w:tc>
        <w:tc>
          <w:tcPr>
            <w:tcW w:w="753" w:type="dxa"/>
            <w:vAlign w:val="center"/>
          </w:tcPr>
          <w:p w14:paraId="24F7F45B" w14:textId="77777777" w:rsidR="00807529" w:rsidRPr="008952EC" w:rsidRDefault="00807529" w:rsidP="009160F9">
            <w:pPr>
              <w:tabs>
                <w:tab w:val="center" w:pos="4320"/>
                <w:tab w:val="right" w:pos="8640"/>
              </w:tabs>
              <w:jc w:val="center"/>
              <w:rPr>
                <w:sz w:val="16"/>
                <w:szCs w:val="16"/>
              </w:rPr>
            </w:pPr>
          </w:p>
        </w:tc>
        <w:tc>
          <w:tcPr>
            <w:tcW w:w="1051" w:type="dxa"/>
            <w:vAlign w:val="center"/>
          </w:tcPr>
          <w:p w14:paraId="576607F2" w14:textId="77777777" w:rsidR="00807529" w:rsidRPr="008952EC" w:rsidRDefault="00807529" w:rsidP="009160F9">
            <w:pPr>
              <w:tabs>
                <w:tab w:val="center" w:pos="4320"/>
                <w:tab w:val="right" w:pos="8640"/>
              </w:tabs>
              <w:jc w:val="center"/>
              <w:rPr>
                <w:sz w:val="16"/>
                <w:szCs w:val="16"/>
              </w:rPr>
            </w:pPr>
          </w:p>
        </w:tc>
        <w:tc>
          <w:tcPr>
            <w:tcW w:w="937" w:type="dxa"/>
            <w:vAlign w:val="center"/>
          </w:tcPr>
          <w:p w14:paraId="004BB44C" w14:textId="77777777" w:rsidR="00807529" w:rsidRPr="008952EC" w:rsidRDefault="00807529" w:rsidP="009160F9">
            <w:pPr>
              <w:tabs>
                <w:tab w:val="center" w:pos="4320"/>
                <w:tab w:val="right" w:pos="8640"/>
              </w:tabs>
              <w:jc w:val="center"/>
              <w:rPr>
                <w:sz w:val="16"/>
                <w:szCs w:val="16"/>
              </w:rPr>
            </w:pPr>
          </w:p>
        </w:tc>
        <w:tc>
          <w:tcPr>
            <w:tcW w:w="1420" w:type="dxa"/>
          </w:tcPr>
          <w:p w14:paraId="735071DE" w14:textId="77777777" w:rsidR="00807529" w:rsidRPr="008952EC" w:rsidRDefault="00807529" w:rsidP="009160F9">
            <w:pPr>
              <w:tabs>
                <w:tab w:val="center" w:pos="4320"/>
                <w:tab w:val="right" w:pos="8640"/>
              </w:tabs>
              <w:jc w:val="center"/>
              <w:rPr>
                <w:sz w:val="16"/>
                <w:szCs w:val="16"/>
              </w:rPr>
            </w:pPr>
          </w:p>
        </w:tc>
      </w:tr>
      <w:tr w:rsidR="00DF5D72" w:rsidRPr="008952EC" w14:paraId="1E9A5765" w14:textId="77777777" w:rsidTr="002D567A">
        <w:trPr>
          <w:trHeight w:val="360"/>
          <w:jc w:val="center"/>
        </w:trPr>
        <w:tc>
          <w:tcPr>
            <w:tcW w:w="487" w:type="dxa"/>
            <w:vAlign w:val="center"/>
          </w:tcPr>
          <w:p w14:paraId="12799D0F" w14:textId="77777777" w:rsidR="00807529" w:rsidRPr="008952EC" w:rsidRDefault="00807529" w:rsidP="009160F9">
            <w:pPr>
              <w:tabs>
                <w:tab w:val="center" w:pos="4320"/>
                <w:tab w:val="right" w:pos="8640"/>
              </w:tabs>
              <w:jc w:val="center"/>
              <w:rPr>
                <w:sz w:val="16"/>
                <w:szCs w:val="16"/>
              </w:rPr>
            </w:pPr>
            <w:r w:rsidRPr="008952EC">
              <w:rPr>
                <w:sz w:val="16"/>
                <w:szCs w:val="16"/>
              </w:rPr>
              <w:t>10</w:t>
            </w:r>
          </w:p>
        </w:tc>
        <w:tc>
          <w:tcPr>
            <w:tcW w:w="900" w:type="dxa"/>
            <w:vAlign w:val="center"/>
          </w:tcPr>
          <w:p w14:paraId="5E8B1134" w14:textId="77777777" w:rsidR="00807529" w:rsidRPr="008952EC" w:rsidRDefault="00807529" w:rsidP="009160F9">
            <w:pPr>
              <w:tabs>
                <w:tab w:val="center" w:pos="4320"/>
                <w:tab w:val="right" w:pos="8640"/>
              </w:tabs>
              <w:jc w:val="center"/>
              <w:rPr>
                <w:sz w:val="16"/>
                <w:szCs w:val="16"/>
              </w:rPr>
            </w:pPr>
          </w:p>
        </w:tc>
        <w:tc>
          <w:tcPr>
            <w:tcW w:w="636" w:type="dxa"/>
            <w:vAlign w:val="center"/>
          </w:tcPr>
          <w:p w14:paraId="181FE00B" w14:textId="77777777" w:rsidR="00807529" w:rsidRPr="008952EC" w:rsidRDefault="00807529" w:rsidP="009160F9">
            <w:pPr>
              <w:tabs>
                <w:tab w:val="center" w:pos="4320"/>
                <w:tab w:val="right" w:pos="8640"/>
              </w:tabs>
              <w:jc w:val="center"/>
              <w:rPr>
                <w:sz w:val="16"/>
                <w:szCs w:val="16"/>
              </w:rPr>
            </w:pPr>
          </w:p>
        </w:tc>
        <w:tc>
          <w:tcPr>
            <w:tcW w:w="655" w:type="dxa"/>
            <w:vAlign w:val="center"/>
          </w:tcPr>
          <w:p w14:paraId="19E2CBE8" w14:textId="77777777" w:rsidR="00807529" w:rsidRPr="008952EC" w:rsidRDefault="00807529" w:rsidP="009160F9">
            <w:pPr>
              <w:tabs>
                <w:tab w:val="center" w:pos="4320"/>
                <w:tab w:val="right" w:pos="8640"/>
              </w:tabs>
              <w:jc w:val="center"/>
              <w:rPr>
                <w:sz w:val="16"/>
                <w:szCs w:val="16"/>
              </w:rPr>
            </w:pPr>
          </w:p>
        </w:tc>
        <w:tc>
          <w:tcPr>
            <w:tcW w:w="625" w:type="dxa"/>
            <w:vAlign w:val="center"/>
          </w:tcPr>
          <w:p w14:paraId="2CB548D1" w14:textId="77777777" w:rsidR="00807529" w:rsidRPr="008952EC" w:rsidRDefault="00807529" w:rsidP="009160F9">
            <w:pPr>
              <w:tabs>
                <w:tab w:val="center" w:pos="4320"/>
                <w:tab w:val="right" w:pos="8640"/>
              </w:tabs>
              <w:jc w:val="center"/>
              <w:rPr>
                <w:sz w:val="16"/>
                <w:szCs w:val="16"/>
              </w:rPr>
            </w:pPr>
          </w:p>
        </w:tc>
        <w:tc>
          <w:tcPr>
            <w:tcW w:w="902" w:type="dxa"/>
            <w:vAlign w:val="center"/>
          </w:tcPr>
          <w:p w14:paraId="41B742FB"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2E9174D8"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1D3C5E42" w14:textId="77777777" w:rsidR="00807529" w:rsidRPr="008952EC" w:rsidRDefault="00807529" w:rsidP="009160F9">
            <w:pPr>
              <w:tabs>
                <w:tab w:val="center" w:pos="4320"/>
                <w:tab w:val="right" w:pos="8640"/>
              </w:tabs>
              <w:jc w:val="center"/>
              <w:rPr>
                <w:sz w:val="16"/>
                <w:szCs w:val="16"/>
              </w:rPr>
            </w:pPr>
          </w:p>
        </w:tc>
        <w:tc>
          <w:tcPr>
            <w:tcW w:w="1080" w:type="dxa"/>
            <w:vAlign w:val="center"/>
          </w:tcPr>
          <w:p w14:paraId="2FF8D103" w14:textId="77777777" w:rsidR="00807529" w:rsidRPr="008952EC" w:rsidRDefault="00807529" w:rsidP="009160F9">
            <w:pPr>
              <w:tabs>
                <w:tab w:val="center" w:pos="4320"/>
                <w:tab w:val="right" w:pos="8640"/>
              </w:tabs>
              <w:jc w:val="center"/>
              <w:rPr>
                <w:sz w:val="16"/>
                <w:szCs w:val="16"/>
              </w:rPr>
            </w:pPr>
          </w:p>
        </w:tc>
        <w:tc>
          <w:tcPr>
            <w:tcW w:w="630" w:type="dxa"/>
            <w:vAlign w:val="center"/>
          </w:tcPr>
          <w:p w14:paraId="77771B0E" w14:textId="77777777" w:rsidR="00807529" w:rsidRPr="008952EC" w:rsidRDefault="00807529" w:rsidP="009160F9">
            <w:pPr>
              <w:tabs>
                <w:tab w:val="center" w:pos="4320"/>
                <w:tab w:val="right" w:pos="8640"/>
              </w:tabs>
              <w:jc w:val="center"/>
              <w:rPr>
                <w:sz w:val="16"/>
                <w:szCs w:val="16"/>
              </w:rPr>
            </w:pPr>
          </w:p>
        </w:tc>
        <w:tc>
          <w:tcPr>
            <w:tcW w:w="900" w:type="dxa"/>
            <w:vAlign w:val="center"/>
          </w:tcPr>
          <w:p w14:paraId="2F55E66B" w14:textId="77777777" w:rsidR="00807529" w:rsidRPr="008952EC" w:rsidRDefault="00807529" w:rsidP="009160F9">
            <w:pPr>
              <w:tabs>
                <w:tab w:val="center" w:pos="4320"/>
                <w:tab w:val="right" w:pos="8640"/>
              </w:tabs>
              <w:jc w:val="center"/>
              <w:rPr>
                <w:sz w:val="16"/>
                <w:szCs w:val="16"/>
              </w:rPr>
            </w:pPr>
          </w:p>
        </w:tc>
        <w:tc>
          <w:tcPr>
            <w:tcW w:w="451" w:type="dxa"/>
            <w:vAlign w:val="center"/>
          </w:tcPr>
          <w:p w14:paraId="0D7553F1" w14:textId="77777777" w:rsidR="00807529" w:rsidRPr="008952EC" w:rsidRDefault="00807529" w:rsidP="009160F9">
            <w:pPr>
              <w:tabs>
                <w:tab w:val="center" w:pos="4320"/>
                <w:tab w:val="right" w:pos="8640"/>
              </w:tabs>
              <w:jc w:val="center"/>
              <w:rPr>
                <w:sz w:val="16"/>
                <w:szCs w:val="16"/>
              </w:rPr>
            </w:pPr>
          </w:p>
        </w:tc>
        <w:tc>
          <w:tcPr>
            <w:tcW w:w="814" w:type="dxa"/>
            <w:vAlign w:val="center"/>
          </w:tcPr>
          <w:p w14:paraId="6921F973" w14:textId="77777777" w:rsidR="00807529" w:rsidRPr="008952EC" w:rsidRDefault="00807529" w:rsidP="009160F9">
            <w:pPr>
              <w:tabs>
                <w:tab w:val="center" w:pos="4320"/>
                <w:tab w:val="right" w:pos="8640"/>
              </w:tabs>
              <w:jc w:val="center"/>
              <w:rPr>
                <w:sz w:val="16"/>
                <w:szCs w:val="16"/>
              </w:rPr>
            </w:pPr>
          </w:p>
        </w:tc>
        <w:tc>
          <w:tcPr>
            <w:tcW w:w="689" w:type="dxa"/>
            <w:vAlign w:val="center"/>
          </w:tcPr>
          <w:p w14:paraId="576B93C2" w14:textId="77777777" w:rsidR="00807529" w:rsidRPr="008952EC" w:rsidRDefault="00807529" w:rsidP="009160F9">
            <w:pPr>
              <w:tabs>
                <w:tab w:val="center" w:pos="4320"/>
                <w:tab w:val="right" w:pos="8640"/>
              </w:tabs>
              <w:jc w:val="center"/>
              <w:rPr>
                <w:sz w:val="16"/>
                <w:szCs w:val="16"/>
              </w:rPr>
            </w:pPr>
          </w:p>
        </w:tc>
        <w:tc>
          <w:tcPr>
            <w:tcW w:w="972" w:type="dxa"/>
          </w:tcPr>
          <w:p w14:paraId="5510514B" w14:textId="77777777" w:rsidR="00807529" w:rsidRPr="008952EC" w:rsidRDefault="00807529" w:rsidP="009160F9">
            <w:pPr>
              <w:tabs>
                <w:tab w:val="center" w:pos="4320"/>
                <w:tab w:val="right" w:pos="8640"/>
              </w:tabs>
            </w:pPr>
          </w:p>
        </w:tc>
        <w:tc>
          <w:tcPr>
            <w:tcW w:w="541" w:type="dxa"/>
            <w:vAlign w:val="center"/>
          </w:tcPr>
          <w:p w14:paraId="6E0B7F96" w14:textId="77777777" w:rsidR="00807529" w:rsidRPr="008952EC" w:rsidRDefault="00807529" w:rsidP="009160F9">
            <w:pPr>
              <w:tabs>
                <w:tab w:val="center" w:pos="4320"/>
                <w:tab w:val="right" w:pos="8640"/>
              </w:tabs>
              <w:jc w:val="center"/>
              <w:rPr>
                <w:sz w:val="16"/>
                <w:szCs w:val="16"/>
              </w:rPr>
            </w:pPr>
          </w:p>
        </w:tc>
        <w:tc>
          <w:tcPr>
            <w:tcW w:w="753" w:type="dxa"/>
            <w:vAlign w:val="center"/>
          </w:tcPr>
          <w:p w14:paraId="4A2A996C" w14:textId="77777777" w:rsidR="00807529" w:rsidRPr="008952EC" w:rsidRDefault="00807529" w:rsidP="009160F9">
            <w:pPr>
              <w:tabs>
                <w:tab w:val="center" w:pos="4320"/>
                <w:tab w:val="right" w:pos="8640"/>
              </w:tabs>
              <w:jc w:val="center"/>
              <w:rPr>
                <w:sz w:val="16"/>
                <w:szCs w:val="16"/>
              </w:rPr>
            </w:pPr>
          </w:p>
        </w:tc>
        <w:tc>
          <w:tcPr>
            <w:tcW w:w="1051" w:type="dxa"/>
            <w:vAlign w:val="center"/>
          </w:tcPr>
          <w:p w14:paraId="5F4CAEDB" w14:textId="77777777" w:rsidR="00807529" w:rsidRPr="008952EC" w:rsidRDefault="00807529" w:rsidP="009160F9">
            <w:pPr>
              <w:tabs>
                <w:tab w:val="center" w:pos="4320"/>
                <w:tab w:val="right" w:pos="8640"/>
              </w:tabs>
              <w:jc w:val="center"/>
              <w:rPr>
                <w:sz w:val="16"/>
                <w:szCs w:val="16"/>
              </w:rPr>
            </w:pPr>
          </w:p>
        </w:tc>
        <w:tc>
          <w:tcPr>
            <w:tcW w:w="937" w:type="dxa"/>
            <w:vAlign w:val="center"/>
          </w:tcPr>
          <w:p w14:paraId="1BDCF39C" w14:textId="77777777" w:rsidR="00807529" w:rsidRPr="008952EC" w:rsidRDefault="00807529" w:rsidP="009160F9">
            <w:pPr>
              <w:tabs>
                <w:tab w:val="center" w:pos="4320"/>
                <w:tab w:val="right" w:pos="8640"/>
              </w:tabs>
              <w:jc w:val="center"/>
              <w:rPr>
                <w:sz w:val="16"/>
                <w:szCs w:val="16"/>
              </w:rPr>
            </w:pPr>
          </w:p>
        </w:tc>
        <w:tc>
          <w:tcPr>
            <w:tcW w:w="1420" w:type="dxa"/>
          </w:tcPr>
          <w:p w14:paraId="067A584E" w14:textId="77777777" w:rsidR="00807529" w:rsidRPr="008952EC" w:rsidRDefault="00807529" w:rsidP="009160F9">
            <w:pPr>
              <w:tabs>
                <w:tab w:val="center" w:pos="4320"/>
                <w:tab w:val="right" w:pos="8640"/>
              </w:tabs>
              <w:jc w:val="center"/>
              <w:rPr>
                <w:sz w:val="16"/>
                <w:szCs w:val="16"/>
              </w:rPr>
            </w:pPr>
          </w:p>
        </w:tc>
      </w:tr>
    </w:tbl>
    <w:p w14:paraId="221773DE" w14:textId="77777777" w:rsidR="009160F9" w:rsidRDefault="009160F9" w:rsidP="009160F9">
      <w:pPr>
        <w:ind w:left="180"/>
        <w:rPr>
          <w:b/>
          <w:sz w:val="6"/>
          <w:szCs w:val="4"/>
          <w:u w:val="single"/>
        </w:rPr>
      </w:pPr>
    </w:p>
    <w:p w14:paraId="78C4CBA2" w14:textId="77777777" w:rsidR="007C34DF" w:rsidRPr="007C34DF" w:rsidRDefault="007C34DF" w:rsidP="009160F9">
      <w:pPr>
        <w:ind w:left="180"/>
        <w:rPr>
          <w:b/>
          <w:sz w:val="6"/>
          <w:szCs w:val="4"/>
          <w:u w:val="single"/>
        </w:rPr>
      </w:pPr>
    </w:p>
    <w:p w14:paraId="30C50AB3" w14:textId="77777777" w:rsidR="00D8628D" w:rsidRDefault="00D8628D" w:rsidP="00C8764F">
      <w:pPr>
        <w:pStyle w:val="Heading3"/>
        <w:rPr>
          <w:b/>
          <w:bCs/>
          <w:i/>
          <w:iCs/>
        </w:rPr>
      </w:pPr>
      <w:r w:rsidRPr="008952EC">
        <w:rPr>
          <w:b/>
          <w:bCs/>
          <w:i/>
          <w:iCs/>
        </w:rPr>
        <w:t xml:space="preserve">*dd/mm/yyyy </w:t>
      </w:r>
      <w:r w:rsidR="008000BD">
        <w:rPr>
          <w:b/>
          <w:bCs/>
          <w:i/>
          <w:iCs/>
        </w:rPr>
        <w:tab/>
        <w:t xml:space="preserve">** Reasons reviewed may </w:t>
      </w:r>
      <w:proofErr w:type="gramStart"/>
      <w:r w:rsidR="008000BD">
        <w:rPr>
          <w:b/>
          <w:bCs/>
          <w:i/>
          <w:iCs/>
        </w:rPr>
        <w:t>include:</w:t>
      </w:r>
      <w:proofErr w:type="gramEnd"/>
      <w:r w:rsidR="008000BD">
        <w:rPr>
          <w:b/>
          <w:bCs/>
          <w:i/>
          <w:iCs/>
        </w:rPr>
        <w:t xml:space="preserve"> inadequate AFP cases, AFP cases with residual paralysis, 5-10% discarded cases, Program interest, and any other reasons as per country guidelines. </w:t>
      </w:r>
    </w:p>
    <w:p w14:paraId="123850D1" w14:textId="77777777" w:rsidR="0020765D" w:rsidRDefault="0020765D" w:rsidP="005224D5">
      <w:pPr>
        <w:pStyle w:val="BodyText"/>
        <w:rPr>
          <w:u w:val="single"/>
        </w:rPr>
      </w:pPr>
    </w:p>
    <w:p w14:paraId="158128F6" w14:textId="77777777" w:rsidR="007C34DF" w:rsidRDefault="002C0B82" w:rsidP="0020765D">
      <w:pPr>
        <w:pStyle w:val="BodyText"/>
        <w:rPr>
          <w:u w:val="single"/>
        </w:rPr>
      </w:pPr>
      <w:r>
        <w:rPr>
          <w:u w:val="single"/>
        </w:rPr>
        <w:t xml:space="preserve">6.5.1 </w:t>
      </w:r>
      <w:r w:rsidR="00061C5F">
        <w:rPr>
          <w:u w:val="single"/>
        </w:rPr>
        <w:t>Please attach m</w:t>
      </w:r>
      <w:r w:rsidR="00061C5F" w:rsidRPr="008952EC">
        <w:rPr>
          <w:u w:val="single"/>
        </w:rPr>
        <w:t xml:space="preserve">inutes of the NEG meetings </w:t>
      </w:r>
      <w:r w:rsidR="00061C5F">
        <w:rPr>
          <w:u w:val="single"/>
        </w:rPr>
        <w:t>conducted during the year under review</w:t>
      </w:r>
    </w:p>
    <w:p w14:paraId="170D2057" w14:textId="77777777" w:rsidR="0020765D" w:rsidRDefault="0020765D" w:rsidP="0020765D">
      <w:pPr>
        <w:pStyle w:val="BodyText"/>
        <w:rPr>
          <w:bCs/>
          <w:i/>
          <w:iCs/>
          <w:u w:val="single"/>
        </w:rPr>
      </w:pPr>
    </w:p>
    <w:p w14:paraId="6D9E5B35" w14:textId="77777777" w:rsidR="0020765D" w:rsidRDefault="0020765D" w:rsidP="0020765D">
      <w:pPr>
        <w:pStyle w:val="BodyText"/>
        <w:rPr>
          <w:bCs/>
          <w:i/>
          <w:iCs/>
          <w:u w:val="single"/>
        </w:rPr>
      </w:pPr>
    </w:p>
    <w:p w14:paraId="6F1DE388" w14:textId="77777777" w:rsidR="0020765D" w:rsidRDefault="0020765D" w:rsidP="0020765D">
      <w:pPr>
        <w:pStyle w:val="BodyText"/>
        <w:rPr>
          <w:b w:val="0"/>
          <w:bCs/>
          <w:i/>
          <w:iCs/>
        </w:rPr>
      </w:pPr>
    </w:p>
    <w:p w14:paraId="68AECC2B" w14:textId="77777777" w:rsidR="00C8764F" w:rsidRPr="008952EC" w:rsidRDefault="005A057F" w:rsidP="00C8764F">
      <w:pPr>
        <w:pStyle w:val="Heading3"/>
        <w:rPr>
          <w:b/>
          <w:bCs/>
          <w:i/>
          <w:iCs/>
        </w:rPr>
      </w:pPr>
      <w:r>
        <w:rPr>
          <w:b/>
          <w:bCs/>
          <w:i/>
          <w:iCs/>
        </w:rPr>
        <w:t>6.</w:t>
      </w:r>
      <w:r w:rsidR="002C0B82">
        <w:rPr>
          <w:b/>
          <w:bCs/>
          <w:i/>
          <w:iCs/>
        </w:rPr>
        <w:t>6</w:t>
      </w:r>
      <w:r>
        <w:rPr>
          <w:b/>
          <w:bCs/>
          <w:i/>
          <w:iCs/>
        </w:rPr>
        <w:t xml:space="preserve"> </w:t>
      </w:r>
      <w:r w:rsidR="00C8764F" w:rsidRPr="008952EC">
        <w:rPr>
          <w:b/>
          <w:bCs/>
          <w:i/>
          <w:iCs/>
        </w:rPr>
        <w:t>Actions to improve AFP surveillance</w:t>
      </w:r>
    </w:p>
    <w:p w14:paraId="14DB7FE4" w14:textId="77777777" w:rsidR="00C8764F" w:rsidRPr="008952EC" w:rsidRDefault="00C8764F" w:rsidP="002D2BC0">
      <w:pPr>
        <w:rPr>
          <w:sz w:val="12"/>
          <w:szCs w:val="8"/>
        </w:rPr>
      </w:pPr>
    </w:p>
    <w:p w14:paraId="43C60161" w14:textId="77777777" w:rsidR="00C8764F" w:rsidRPr="008952EC" w:rsidRDefault="00C8764F" w:rsidP="00C36E51">
      <w:pPr>
        <w:pStyle w:val="NoSpacing"/>
        <w:jc w:val="both"/>
        <w:rPr>
          <w:rFonts w:ascii="Times New Roman" w:hAnsi="Times New Roman"/>
        </w:rPr>
      </w:pPr>
      <w:r w:rsidRPr="008952EC">
        <w:rPr>
          <w:rFonts w:ascii="Times New Roman" w:hAnsi="Times New Roman"/>
        </w:rPr>
        <w:t xml:space="preserve">Please provide updates on any special actions taken to enhance AFP surveillance, with </w:t>
      </w:r>
      <w:proofErr w:type="gramStart"/>
      <w:r w:rsidRPr="008952EC">
        <w:rPr>
          <w:rFonts w:ascii="Times New Roman" w:hAnsi="Times New Roman"/>
        </w:rPr>
        <w:t>particular emphasize</w:t>
      </w:r>
      <w:proofErr w:type="gramEnd"/>
      <w:r w:rsidRPr="008952EC">
        <w:rPr>
          <w:rFonts w:ascii="Times New Roman" w:hAnsi="Times New Roman"/>
        </w:rPr>
        <w:t xml:space="preserve"> on high risk subpopulations and/or territories: please include any integrated surveillance or community outreach activities, as well as special supervisory activities such as mobile teams</w:t>
      </w:r>
    </w:p>
    <w:p w14:paraId="1E2FBEE1" w14:textId="77777777" w:rsidR="00C8764F" w:rsidRPr="008952EC" w:rsidRDefault="00C8764F" w:rsidP="00C8764F">
      <w:pPr>
        <w:pStyle w:val="NoSpacing"/>
      </w:pPr>
    </w:p>
    <w:tbl>
      <w:tblPr>
        <w:tblW w:w="1494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14940"/>
      </w:tblGrid>
      <w:tr w:rsidR="00C8764F" w:rsidRPr="008952EC" w14:paraId="46E298BF" w14:textId="77777777" w:rsidTr="002D2BC0">
        <w:tc>
          <w:tcPr>
            <w:tcW w:w="14940" w:type="dxa"/>
            <w:shd w:val="clear" w:color="auto" w:fill="FFFFFF"/>
          </w:tcPr>
          <w:p w14:paraId="28BA9302" w14:textId="77777777" w:rsidR="00C8764F" w:rsidRPr="008952EC" w:rsidRDefault="00CD0482" w:rsidP="00C36E51">
            <w:pPr>
              <w:pStyle w:val="Header"/>
              <w:tabs>
                <w:tab w:val="clear" w:pos="4320"/>
                <w:tab w:val="clear" w:pos="8640"/>
              </w:tabs>
              <w:spacing w:before="120" w:after="120"/>
              <w:rPr>
                <w:i/>
              </w:rPr>
            </w:pPr>
            <w:r w:rsidRPr="008952EC">
              <w:rPr>
                <w:i/>
              </w:rPr>
              <w:t>T</w:t>
            </w:r>
            <w:r w:rsidR="00C8764F" w:rsidRPr="008952EC">
              <w:rPr>
                <w:i/>
              </w:rPr>
              <w:t>ype here</w:t>
            </w:r>
          </w:p>
          <w:p w14:paraId="18A68254" w14:textId="77777777" w:rsidR="00C36E51" w:rsidRPr="008952EC" w:rsidRDefault="00C36E51" w:rsidP="00C36E51">
            <w:pPr>
              <w:pStyle w:val="Header"/>
              <w:tabs>
                <w:tab w:val="clear" w:pos="4320"/>
                <w:tab w:val="clear" w:pos="8640"/>
              </w:tabs>
              <w:spacing w:before="120" w:after="120"/>
              <w:rPr>
                <w:b/>
              </w:rPr>
            </w:pPr>
          </w:p>
        </w:tc>
      </w:tr>
    </w:tbl>
    <w:p w14:paraId="7E0AB51E" w14:textId="77777777" w:rsidR="00C8764F" w:rsidRPr="008952EC" w:rsidRDefault="00C8764F" w:rsidP="009160F9">
      <w:pPr>
        <w:ind w:left="180"/>
        <w:rPr>
          <w:b/>
        </w:rPr>
      </w:pPr>
    </w:p>
    <w:p w14:paraId="7BD34904" w14:textId="77777777" w:rsidR="00E03377" w:rsidRPr="008952EC" w:rsidRDefault="00E03377">
      <w:pPr>
        <w:ind w:left="1134" w:hanging="1134"/>
        <w:sectPr w:rsidR="00E03377" w:rsidRPr="008952EC" w:rsidSect="003D5F69">
          <w:footnotePr>
            <w:numStart w:val="5"/>
          </w:footnotePr>
          <w:pgSz w:w="16834" w:h="11909" w:orient="landscape" w:code="9"/>
          <w:pgMar w:top="1440" w:right="1440" w:bottom="1440" w:left="1440" w:header="1008" w:footer="1152" w:gutter="0"/>
          <w:cols w:space="720"/>
          <w:docGrid w:linePitch="326"/>
        </w:sectPr>
      </w:pPr>
    </w:p>
    <w:p w14:paraId="73A507E0" w14:textId="77777777" w:rsidR="00E03377" w:rsidRPr="005224D5" w:rsidRDefault="00F53B32" w:rsidP="005224D5">
      <w:pPr>
        <w:pStyle w:val="Heading1"/>
        <w:rPr>
          <w:bCs/>
          <w:color w:val="000000"/>
          <w:sz w:val="28"/>
          <w:szCs w:val="28"/>
          <w:u w:val="single"/>
        </w:rPr>
      </w:pPr>
      <w:bookmarkStart w:id="83" w:name="_Toc29997525"/>
      <w:r w:rsidRPr="005224D5">
        <w:rPr>
          <w:bCs/>
          <w:color w:val="000000"/>
          <w:sz w:val="28"/>
          <w:szCs w:val="28"/>
          <w:u w:val="single"/>
        </w:rPr>
        <w:t xml:space="preserve">Section </w:t>
      </w:r>
      <w:r w:rsidR="0021273B" w:rsidRPr="005224D5">
        <w:rPr>
          <w:bCs/>
          <w:color w:val="000000"/>
          <w:sz w:val="28"/>
          <w:szCs w:val="28"/>
          <w:u w:val="single"/>
        </w:rPr>
        <w:t>7:</w:t>
      </w:r>
      <w:r w:rsidR="00D76348">
        <w:rPr>
          <w:bCs/>
          <w:color w:val="000000"/>
          <w:sz w:val="28"/>
          <w:szCs w:val="28"/>
          <w:u w:val="single"/>
        </w:rPr>
        <w:tab/>
      </w:r>
      <w:r w:rsidR="0021273B" w:rsidRPr="005224D5">
        <w:rPr>
          <w:bCs/>
          <w:color w:val="000000"/>
          <w:sz w:val="28"/>
          <w:szCs w:val="28"/>
          <w:u w:val="single"/>
        </w:rPr>
        <w:t>SUPPLEMENTARY</w:t>
      </w:r>
      <w:r w:rsidR="00E03377" w:rsidRPr="005224D5">
        <w:rPr>
          <w:bCs/>
          <w:color w:val="000000"/>
          <w:sz w:val="28"/>
          <w:szCs w:val="28"/>
          <w:u w:val="single"/>
        </w:rPr>
        <w:t xml:space="preserve"> SURVEILLANCE ACTIVITIES</w:t>
      </w:r>
      <w:bookmarkEnd w:id="83"/>
      <w:r w:rsidR="00E03377" w:rsidRPr="005224D5">
        <w:rPr>
          <w:bCs/>
          <w:color w:val="000000"/>
          <w:sz w:val="28"/>
          <w:szCs w:val="28"/>
          <w:u w:val="single"/>
        </w:rPr>
        <w:t xml:space="preserve"> </w:t>
      </w:r>
    </w:p>
    <w:p w14:paraId="1D2C0C18" w14:textId="77777777" w:rsidR="00A7579B" w:rsidRPr="008952EC" w:rsidRDefault="00A7579B" w:rsidP="00A7579B"/>
    <w:p w14:paraId="3DD8C7F7" w14:textId="77777777" w:rsidR="00E03377" w:rsidRPr="00401ADF" w:rsidRDefault="00F53B32" w:rsidP="00AF0E00">
      <w:pPr>
        <w:ind w:left="567" w:hanging="567"/>
        <w:rPr>
          <w:b/>
          <w:bCs/>
          <w:i/>
          <w:iCs/>
        </w:rPr>
      </w:pPr>
      <w:r w:rsidRPr="00401ADF">
        <w:rPr>
          <w:b/>
          <w:bCs/>
          <w:i/>
          <w:iCs/>
        </w:rPr>
        <w:t>7.1</w:t>
      </w:r>
      <w:r w:rsidR="00AF0E00" w:rsidRPr="00401ADF">
        <w:rPr>
          <w:b/>
          <w:bCs/>
          <w:i/>
          <w:iCs/>
        </w:rPr>
        <w:t xml:space="preserve"> </w:t>
      </w:r>
      <w:r w:rsidR="00AF0E00" w:rsidRPr="00401ADF">
        <w:rPr>
          <w:b/>
          <w:bCs/>
          <w:i/>
          <w:iCs/>
        </w:rPr>
        <w:tab/>
      </w:r>
      <w:r w:rsidR="008F5AF6" w:rsidRPr="00401ADF">
        <w:rPr>
          <w:b/>
          <w:bCs/>
          <w:i/>
          <w:iCs/>
        </w:rPr>
        <w:t xml:space="preserve">Has there been any supplemental surveillance activities during the year under review? </w:t>
      </w:r>
    </w:p>
    <w:p w14:paraId="407C2101" w14:textId="77777777" w:rsidR="008F5AF6" w:rsidRPr="008952EC" w:rsidRDefault="008F5AF6">
      <w:pPr>
        <w:rPr>
          <w:b/>
          <w:bCs/>
        </w:rPr>
      </w:pPr>
    </w:p>
    <w:p w14:paraId="750AE7C5" w14:textId="77777777" w:rsidR="008F5AF6" w:rsidRPr="008952EC" w:rsidRDefault="008F5AF6" w:rsidP="003F36D0">
      <w:pPr>
        <w:ind w:left="567" w:firstLine="567"/>
        <w:rPr>
          <w:bCs/>
          <w:szCs w:val="24"/>
        </w:rPr>
      </w:pPr>
      <w:r w:rsidRPr="008952EC">
        <w:rPr>
          <w:color w:val="000000"/>
          <w:shd w:val="clear" w:color="auto" w:fill="FFFFFF"/>
        </w:rPr>
        <w:t>Yes</w:t>
      </w:r>
      <w:r w:rsidRPr="008952EC">
        <w:rPr>
          <w:color w:val="000000"/>
          <w:shd w:val="clear" w:color="auto" w:fill="FFFFFF"/>
        </w:rPr>
        <w:tab/>
      </w:r>
      <w:r w:rsidR="003F36D0" w:rsidRPr="008952EC">
        <w:rPr>
          <w:color w:val="000000"/>
          <w:shd w:val="clear" w:color="auto" w:fill="FFFFFF"/>
        </w:rPr>
        <w:fldChar w:fldCharType="begin">
          <w:ffData>
            <w:name w:val="Check10"/>
            <w:enabled/>
            <w:calcOnExit w:val="0"/>
            <w:checkBox>
              <w:sizeAuto/>
              <w:default w:val="0"/>
            </w:checkBox>
          </w:ffData>
        </w:fldChar>
      </w:r>
      <w:bookmarkStart w:id="84" w:name="Check10"/>
      <w:r w:rsidR="003F36D0" w:rsidRPr="008952EC">
        <w:rPr>
          <w:color w:val="000000"/>
          <w:shd w:val="clear" w:color="auto" w:fill="FFFFFF"/>
        </w:rPr>
        <w:instrText xml:space="preserve"> FORMCHECKBOX </w:instrText>
      </w:r>
      <w:r w:rsidR="00A860BA">
        <w:rPr>
          <w:color w:val="000000"/>
          <w:shd w:val="clear" w:color="auto" w:fill="FFFFFF"/>
        </w:rPr>
      </w:r>
      <w:r w:rsidR="00A860BA">
        <w:rPr>
          <w:color w:val="000000"/>
          <w:shd w:val="clear" w:color="auto" w:fill="FFFFFF"/>
        </w:rPr>
        <w:fldChar w:fldCharType="separate"/>
      </w:r>
      <w:r w:rsidR="003F36D0" w:rsidRPr="008952EC">
        <w:rPr>
          <w:color w:val="000000"/>
          <w:shd w:val="clear" w:color="auto" w:fill="FFFFFF"/>
        </w:rPr>
        <w:fldChar w:fldCharType="end"/>
      </w:r>
      <w:bookmarkEnd w:id="84"/>
      <w:r w:rsidR="003F36D0" w:rsidRPr="008952EC">
        <w:rPr>
          <w:color w:val="000000"/>
          <w:shd w:val="clear" w:color="auto" w:fill="FFFFFF"/>
        </w:rPr>
        <w:tab/>
      </w:r>
      <w:r w:rsidRPr="008952EC">
        <w:rPr>
          <w:color w:val="000000"/>
          <w:shd w:val="clear" w:color="auto" w:fill="FFFFFF"/>
        </w:rPr>
        <w:t xml:space="preserve">No </w:t>
      </w:r>
      <w:r w:rsidR="003F36D0" w:rsidRPr="008952EC">
        <w:rPr>
          <w:bCs/>
          <w:szCs w:val="24"/>
        </w:rPr>
        <w:fldChar w:fldCharType="begin">
          <w:ffData>
            <w:name w:val="Check9"/>
            <w:enabled/>
            <w:calcOnExit w:val="0"/>
            <w:checkBox>
              <w:sizeAuto/>
              <w:default w:val="0"/>
            </w:checkBox>
          </w:ffData>
        </w:fldChar>
      </w:r>
      <w:bookmarkStart w:id="85" w:name="Check9"/>
      <w:r w:rsidR="003F36D0" w:rsidRPr="008952EC">
        <w:rPr>
          <w:bCs/>
          <w:szCs w:val="24"/>
        </w:rPr>
        <w:instrText xml:space="preserve"> FORMCHECKBOX </w:instrText>
      </w:r>
      <w:r w:rsidR="00A860BA">
        <w:rPr>
          <w:bCs/>
          <w:szCs w:val="24"/>
        </w:rPr>
      </w:r>
      <w:r w:rsidR="00A860BA">
        <w:rPr>
          <w:bCs/>
          <w:szCs w:val="24"/>
        </w:rPr>
        <w:fldChar w:fldCharType="separate"/>
      </w:r>
      <w:r w:rsidR="003F36D0" w:rsidRPr="008952EC">
        <w:rPr>
          <w:bCs/>
          <w:szCs w:val="24"/>
        </w:rPr>
        <w:fldChar w:fldCharType="end"/>
      </w:r>
      <w:bookmarkEnd w:id="85"/>
    </w:p>
    <w:p w14:paraId="3E6A6A8D" w14:textId="77777777" w:rsidR="008F5AF6" w:rsidRPr="008952EC" w:rsidRDefault="008F5AF6" w:rsidP="00511A9E">
      <w:pPr>
        <w:ind w:left="567" w:firstLine="567"/>
        <w:rPr>
          <w:bCs/>
          <w:szCs w:val="24"/>
        </w:rPr>
      </w:pPr>
    </w:p>
    <w:p w14:paraId="138671FA" w14:textId="77777777" w:rsidR="008F5AF6" w:rsidRPr="008952EC" w:rsidRDefault="00D813AC" w:rsidP="00401ADF">
      <w:pPr>
        <w:rPr>
          <w:b/>
        </w:rPr>
      </w:pPr>
      <w:r>
        <w:rPr>
          <w:b/>
          <w:szCs w:val="24"/>
        </w:rPr>
        <w:t xml:space="preserve">7.1.1 </w:t>
      </w:r>
      <w:r w:rsidR="008F5AF6" w:rsidRPr="008952EC">
        <w:rPr>
          <w:b/>
          <w:szCs w:val="24"/>
        </w:rPr>
        <w:t>If yes, please give the following details:</w:t>
      </w:r>
    </w:p>
    <w:p w14:paraId="27CF33A0" w14:textId="77777777" w:rsidR="00E03377" w:rsidRPr="008952EC" w:rsidRDefault="00E03377"/>
    <w:p w14:paraId="52FC569E" w14:textId="77777777" w:rsidR="00E03377" w:rsidRPr="008952EC" w:rsidRDefault="00AF0E00" w:rsidP="00AF0E00">
      <w:r w:rsidRPr="0078452F">
        <w:rPr>
          <w:b/>
          <w:bCs/>
          <w:i/>
          <w:iCs/>
        </w:rPr>
        <w:t>7.1</w:t>
      </w:r>
      <w:r w:rsidR="004D1292" w:rsidRPr="0078452F">
        <w:rPr>
          <w:b/>
          <w:bCs/>
          <w:i/>
          <w:iCs/>
        </w:rPr>
        <w:t>.</w:t>
      </w:r>
      <w:r w:rsidR="00D813AC" w:rsidRPr="0078452F">
        <w:rPr>
          <w:b/>
          <w:bCs/>
          <w:i/>
          <w:iCs/>
        </w:rPr>
        <w:t>2</w:t>
      </w:r>
      <w:r w:rsidR="00E03377" w:rsidRPr="0078452F">
        <w:rPr>
          <w:b/>
          <w:bCs/>
          <w:i/>
          <w:iCs/>
        </w:rPr>
        <w:t xml:space="preserve"> Was a stool survey conducted?</w:t>
      </w:r>
      <w:r w:rsidR="00E03377" w:rsidRPr="008952EC">
        <w:tab/>
      </w:r>
      <w:r w:rsidR="00E03377" w:rsidRPr="008952EC">
        <w:tab/>
      </w:r>
      <w:r w:rsidR="00E03377" w:rsidRPr="008952EC">
        <w:tab/>
      </w:r>
      <w:r w:rsidR="00A7579B" w:rsidRPr="008952EC">
        <w:rPr>
          <w:color w:val="000000"/>
          <w:shd w:val="clear" w:color="auto" w:fill="FFFFFF"/>
        </w:rPr>
        <w:t>Yes</w:t>
      </w:r>
      <w:r w:rsidR="00A7579B" w:rsidRPr="008952EC">
        <w:rPr>
          <w:color w:val="000000"/>
          <w:shd w:val="clear" w:color="auto" w:fill="FFFFFF"/>
        </w:rPr>
        <w:tab/>
      </w:r>
      <w:r w:rsidR="003F36D0" w:rsidRPr="008952EC">
        <w:rPr>
          <w:color w:val="000000"/>
          <w:shd w:val="clear" w:color="auto" w:fill="FFFFFF"/>
        </w:rPr>
        <w:fldChar w:fldCharType="begin">
          <w:ffData>
            <w:name w:val="Check10"/>
            <w:enabled/>
            <w:calcOnExit w:val="0"/>
            <w:checkBox>
              <w:sizeAuto/>
              <w:default w:val="0"/>
            </w:checkBox>
          </w:ffData>
        </w:fldChar>
      </w:r>
      <w:r w:rsidR="003F36D0" w:rsidRPr="008952EC">
        <w:rPr>
          <w:color w:val="000000"/>
          <w:shd w:val="clear" w:color="auto" w:fill="FFFFFF"/>
        </w:rPr>
        <w:instrText xml:space="preserve"> FORMCHECKBOX </w:instrText>
      </w:r>
      <w:r w:rsidR="00A860BA">
        <w:rPr>
          <w:color w:val="000000"/>
          <w:shd w:val="clear" w:color="auto" w:fill="FFFFFF"/>
        </w:rPr>
      </w:r>
      <w:r w:rsidR="00A860BA">
        <w:rPr>
          <w:color w:val="000000"/>
          <w:shd w:val="clear" w:color="auto" w:fill="FFFFFF"/>
        </w:rPr>
        <w:fldChar w:fldCharType="separate"/>
      </w:r>
      <w:r w:rsidR="003F36D0" w:rsidRPr="008952EC">
        <w:rPr>
          <w:color w:val="000000"/>
          <w:shd w:val="clear" w:color="auto" w:fill="FFFFFF"/>
        </w:rPr>
        <w:fldChar w:fldCharType="end"/>
      </w:r>
      <w:r w:rsidR="003F36D0" w:rsidRPr="008952EC">
        <w:rPr>
          <w:color w:val="000000"/>
          <w:shd w:val="clear" w:color="auto" w:fill="FFFFFF"/>
        </w:rPr>
        <w:tab/>
      </w:r>
      <w:r w:rsidR="00A7579B" w:rsidRPr="008952EC">
        <w:rPr>
          <w:color w:val="000000"/>
          <w:shd w:val="clear" w:color="auto" w:fill="FFFFFF"/>
        </w:rPr>
        <w:t xml:space="preserve">No </w:t>
      </w:r>
      <w:r w:rsidR="003F36D0" w:rsidRPr="008952EC">
        <w:rPr>
          <w:color w:val="000000"/>
          <w:shd w:val="clear" w:color="auto" w:fill="FFFFFF"/>
        </w:rPr>
        <w:fldChar w:fldCharType="begin">
          <w:ffData>
            <w:name w:val="Check10"/>
            <w:enabled/>
            <w:calcOnExit w:val="0"/>
            <w:checkBox>
              <w:sizeAuto/>
              <w:default w:val="0"/>
            </w:checkBox>
          </w:ffData>
        </w:fldChar>
      </w:r>
      <w:r w:rsidR="003F36D0" w:rsidRPr="008952EC">
        <w:rPr>
          <w:color w:val="000000"/>
          <w:shd w:val="clear" w:color="auto" w:fill="FFFFFF"/>
        </w:rPr>
        <w:instrText xml:space="preserve"> FORMCHECKBOX </w:instrText>
      </w:r>
      <w:r w:rsidR="00A860BA">
        <w:rPr>
          <w:color w:val="000000"/>
          <w:shd w:val="clear" w:color="auto" w:fill="FFFFFF"/>
        </w:rPr>
      </w:r>
      <w:r w:rsidR="00A860BA">
        <w:rPr>
          <w:color w:val="000000"/>
          <w:shd w:val="clear" w:color="auto" w:fill="FFFFFF"/>
        </w:rPr>
        <w:fldChar w:fldCharType="separate"/>
      </w:r>
      <w:r w:rsidR="003F36D0" w:rsidRPr="008952EC">
        <w:rPr>
          <w:color w:val="000000"/>
          <w:shd w:val="clear" w:color="auto" w:fill="FFFFFF"/>
        </w:rPr>
        <w:fldChar w:fldCharType="end"/>
      </w:r>
    </w:p>
    <w:p w14:paraId="3593CEE7" w14:textId="77777777" w:rsidR="00A7579B" w:rsidRPr="008952EC" w:rsidRDefault="00E03377" w:rsidP="00A7579B">
      <w:r w:rsidRPr="008952EC">
        <w:tab/>
      </w:r>
      <w:r w:rsidRPr="008952EC">
        <w:tab/>
      </w:r>
    </w:p>
    <w:p w14:paraId="02755627" w14:textId="77777777" w:rsidR="00E03377" w:rsidRPr="00401ADF" w:rsidRDefault="00B05EF7" w:rsidP="00B05EF7">
      <w:pPr>
        <w:rPr>
          <w:b/>
          <w:bCs/>
        </w:rPr>
      </w:pPr>
      <w:r w:rsidRPr="00401ADF">
        <w:rPr>
          <w:b/>
          <w:bCs/>
        </w:rPr>
        <w:t xml:space="preserve">7.1.2.1 </w:t>
      </w:r>
      <w:r w:rsidR="00E03377" w:rsidRPr="00401ADF">
        <w:rPr>
          <w:b/>
          <w:bCs/>
        </w:rPr>
        <w:t>If yes, please provide details on methodology and results</w:t>
      </w:r>
      <w:r w:rsidR="003F36D0" w:rsidRPr="00401ADF">
        <w:rPr>
          <w:b/>
          <w:bCs/>
        </w:rPr>
        <w:t>:</w:t>
      </w:r>
    </w:p>
    <w:tbl>
      <w:tblPr>
        <w:tblW w:w="864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8647"/>
      </w:tblGrid>
      <w:tr w:rsidR="004D1292" w:rsidRPr="008952EC" w14:paraId="27807E1B" w14:textId="77777777" w:rsidTr="00B05EF7">
        <w:trPr>
          <w:jc w:val="center"/>
        </w:trPr>
        <w:tc>
          <w:tcPr>
            <w:tcW w:w="8647" w:type="dxa"/>
            <w:shd w:val="clear" w:color="auto" w:fill="FFFFFF"/>
          </w:tcPr>
          <w:p w14:paraId="6A76CEA9" w14:textId="77777777" w:rsidR="004D1292" w:rsidRPr="008952EC" w:rsidRDefault="004D1292" w:rsidP="00FC4A91">
            <w:pPr>
              <w:pStyle w:val="Header"/>
              <w:tabs>
                <w:tab w:val="clear" w:pos="4320"/>
                <w:tab w:val="clear" w:pos="8640"/>
              </w:tabs>
              <w:spacing w:before="120" w:after="120"/>
              <w:rPr>
                <w:i/>
              </w:rPr>
            </w:pPr>
            <w:r w:rsidRPr="008952EC">
              <w:rPr>
                <w:i/>
              </w:rPr>
              <w:t>Type here</w:t>
            </w:r>
          </w:p>
          <w:p w14:paraId="6AE327F3" w14:textId="77777777" w:rsidR="004D1292" w:rsidRPr="008952EC" w:rsidRDefault="004D1292" w:rsidP="00FC4A91">
            <w:pPr>
              <w:pStyle w:val="Header"/>
              <w:tabs>
                <w:tab w:val="clear" w:pos="4320"/>
                <w:tab w:val="clear" w:pos="8640"/>
              </w:tabs>
              <w:spacing w:before="120" w:after="120"/>
              <w:rPr>
                <w:b/>
              </w:rPr>
            </w:pPr>
          </w:p>
        </w:tc>
      </w:tr>
    </w:tbl>
    <w:p w14:paraId="077289C9" w14:textId="77777777" w:rsidR="004D1292" w:rsidRPr="008952EC" w:rsidRDefault="004D1292" w:rsidP="004D1292">
      <w:pPr>
        <w:ind w:left="180"/>
        <w:rPr>
          <w:b/>
        </w:rPr>
      </w:pPr>
    </w:p>
    <w:p w14:paraId="501C8B6E" w14:textId="77777777" w:rsidR="003F36D0" w:rsidRPr="008952EC" w:rsidRDefault="00AF0E00" w:rsidP="00AF0E00">
      <w:pPr>
        <w:rPr>
          <w:color w:val="000000"/>
          <w:shd w:val="clear" w:color="auto" w:fill="FFFFFF"/>
        </w:rPr>
      </w:pPr>
      <w:r w:rsidRPr="0078452F">
        <w:rPr>
          <w:b/>
          <w:bCs/>
          <w:i/>
          <w:iCs/>
        </w:rPr>
        <w:t>7.1</w:t>
      </w:r>
      <w:r w:rsidR="004D1292" w:rsidRPr="0078452F">
        <w:rPr>
          <w:b/>
          <w:bCs/>
          <w:i/>
          <w:iCs/>
        </w:rPr>
        <w:t>.</w:t>
      </w:r>
      <w:r w:rsidR="00D813AC" w:rsidRPr="0078452F">
        <w:rPr>
          <w:b/>
          <w:bCs/>
          <w:i/>
          <w:iCs/>
        </w:rPr>
        <w:t>3</w:t>
      </w:r>
      <w:r w:rsidR="00A7579B" w:rsidRPr="0078452F">
        <w:rPr>
          <w:b/>
          <w:bCs/>
          <w:i/>
          <w:iCs/>
        </w:rPr>
        <w:tab/>
      </w:r>
      <w:r w:rsidR="00E03377" w:rsidRPr="0078452F">
        <w:rPr>
          <w:b/>
          <w:bCs/>
          <w:i/>
          <w:iCs/>
        </w:rPr>
        <w:t>Was environmental surveillance conducted?</w:t>
      </w:r>
      <w:r w:rsidR="00E03377" w:rsidRPr="008952EC">
        <w:tab/>
      </w:r>
      <w:r w:rsidR="00A7579B" w:rsidRPr="008952EC">
        <w:rPr>
          <w:color w:val="000000"/>
          <w:shd w:val="clear" w:color="auto" w:fill="FFFFFF"/>
        </w:rPr>
        <w:t xml:space="preserve">Yes </w:t>
      </w:r>
      <w:r w:rsidR="003F36D0" w:rsidRPr="008952EC">
        <w:rPr>
          <w:color w:val="000000"/>
          <w:shd w:val="clear" w:color="auto" w:fill="FFFFFF"/>
        </w:rPr>
        <w:fldChar w:fldCharType="begin">
          <w:ffData>
            <w:name w:val="Check10"/>
            <w:enabled/>
            <w:calcOnExit w:val="0"/>
            <w:checkBox>
              <w:sizeAuto/>
              <w:default w:val="0"/>
            </w:checkBox>
          </w:ffData>
        </w:fldChar>
      </w:r>
      <w:r w:rsidR="003F36D0" w:rsidRPr="008952EC">
        <w:rPr>
          <w:color w:val="000000"/>
          <w:shd w:val="clear" w:color="auto" w:fill="FFFFFF"/>
        </w:rPr>
        <w:instrText xml:space="preserve"> FORMCHECKBOX </w:instrText>
      </w:r>
      <w:r w:rsidR="00A860BA">
        <w:rPr>
          <w:color w:val="000000"/>
          <w:shd w:val="clear" w:color="auto" w:fill="FFFFFF"/>
        </w:rPr>
      </w:r>
      <w:r w:rsidR="00A860BA">
        <w:rPr>
          <w:color w:val="000000"/>
          <w:shd w:val="clear" w:color="auto" w:fill="FFFFFF"/>
        </w:rPr>
        <w:fldChar w:fldCharType="separate"/>
      </w:r>
      <w:r w:rsidR="003F36D0" w:rsidRPr="008952EC">
        <w:rPr>
          <w:color w:val="000000"/>
          <w:shd w:val="clear" w:color="auto" w:fill="FFFFFF"/>
        </w:rPr>
        <w:fldChar w:fldCharType="end"/>
      </w:r>
      <w:r w:rsidR="00A7579B" w:rsidRPr="008952EC">
        <w:rPr>
          <w:color w:val="000000"/>
          <w:shd w:val="clear" w:color="auto" w:fill="FFFFFF"/>
        </w:rPr>
        <w:tab/>
        <w:t xml:space="preserve">No </w:t>
      </w:r>
      <w:r w:rsidR="003F36D0" w:rsidRPr="008952EC">
        <w:rPr>
          <w:color w:val="000000"/>
          <w:shd w:val="clear" w:color="auto" w:fill="FFFFFF"/>
        </w:rPr>
        <w:fldChar w:fldCharType="begin">
          <w:ffData>
            <w:name w:val="Check10"/>
            <w:enabled/>
            <w:calcOnExit w:val="0"/>
            <w:checkBox>
              <w:sizeAuto/>
              <w:default w:val="0"/>
            </w:checkBox>
          </w:ffData>
        </w:fldChar>
      </w:r>
      <w:r w:rsidR="003F36D0" w:rsidRPr="008952EC">
        <w:rPr>
          <w:color w:val="000000"/>
          <w:shd w:val="clear" w:color="auto" w:fill="FFFFFF"/>
        </w:rPr>
        <w:instrText xml:space="preserve"> FORMCHECKBOX </w:instrText>
      </w:r>
      <w:r w:rsidR="00A860BA">
        <w:rPr>
          <w:color w:val="000000"/>
          <w:shd w:val="clear" w:color="auto" w:fill="FFFFFF"/>
        </w:rPr>
      </w:r>
      <w:r w:rsidR="00A860BA">
        <w:rPr>
          <w:color w:val="000000"/>
          <w:shd w:val="clear" w:color="auto" w:fill="FFFFFF"/>
        </w:rPr>
        <w:fldChar w:fldCharType="separate"/>
      </w:r>
      <w:r w:rsidR="003F36D0" w:rsidRPr="008952EC">
        <w:rPr>
          <w:color w:val="000000"/>
          <w:shd w:val="clear" w:color="auto" w:fill="FFFFFF"/>
        </w:rPr>
        <w:fldChar w:fldCharType="end"/>
      </w:r>
    </w:p>
    <w:p w14:paraId="721DE9A1" w14:textId="77777777" w:rsidR="003F36D0" w:rsidRPr="008952EC" w:rsidRDefault="003F36D0" w:rsidP="003F36D0">
      <w:pPr>
        <w:rPr>
          <w:color w:val="000000"/>
          <w:shd w:val="clear" w:color="auto" w:fill="FFFFFF"/>
        </w:rPr>
      </w:pPr>
    </w:p>
    <w:p w14:paraId="0098AA32" w14:textId="77777777" w:rsidR="00E03377" w:rsidRPr="008952EC" w:rsidRDefault="007E5B33" w:rsidP="003F36D0">
      <w:r>
        <w:t>7.1.</w:t>
      </w:r>
      <w:r w:rsidR="00D813AC">
        <w:t>3</w:t>
      </w:r>
      <w:r>
        <w:t xml:space="preserve">.1 </w:t>
      </w:r>
      <w:r w:rsidR="00E03377" w:rsidRPr="008952EC">
        <w:t xml:space="preserve">If yes, please provide details </w:t>
      </w:r>
      <w:r w:rsidR="008E400C" w:rsidRPr="008952EC">
        <w:t>as follows</w:t>
      </w:r>
      <w:r w:rsidR="003F36D0" w:rsidRPr="008952EC">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6A0" w:firstRow="1" w:lastRow="0" w:firstColumn="1" w:lastColumn="0" w:noHBand="1" w:noVBand="1"/>
      </w:tblPr>
      <w:tblGrid>
        <w:gridCol w:w="910"/>
        <w:gridCol w:w="1079"/>
        <w:gridCol w:w="705"/>
        <w:gridCol w:w="1202"/>
        <w:gridCol w:w="892"/>
        <w:gridCol w:w="1140"/>
        <w:gridCol w:w="1079"/>
        <w:gridCol w:w="956"/>
        <w:gridCol w:w="955"/>
      </w:tblGrid>
      <w:tr w:rsidR="00B05EF7" w:rsidRPr="008952EC" w14:paraId="7A3DE0B1" w14:textId="77777777" w:rsidTr="00B05EF7">
        <w:trPr>
          <w:jc w:val="center"/>
        </w:trPr>
        <w:tc>
          <w:tcPr>
            <w:tcW w:w="513" w:type="pct"/>
            <w:shd w:val="clear" w:color="auto" w:fill="FFFFFF"/>
          </w:tcPr>
          <w:p w14:paraId="7BC5F86F" w14:textId="77777777" w:rsidR="00EE7782" w:rsidRPr="008952EC" w:rsidRDefault="00EE7782" w:rsidP="00837C65">
            <w:pPr>
              <w:pStyle w:val="Header"/>
              <w:tabs>
                <w:tab w:val="clear" w:pos="4320"/>
                <w:tab w:val="clear" w:pos="8640"/>
              </w:tabs>
              <w:spacing w:after="120"/>
              <w:rPr>
                <w:sz w:val="16"/>
                <w:szCs w:val="16"/>
              </w:rPr>
            </w:pPr>
            <w:r w:rsidRPr="008952EC">
              <w:rPr>
                <w:sz w:val="16"/>
                <w:szCs w:val="16"/>
                <w:lang w:val="en-GB"/>
              </w:rPr>
              <w:t>Province</w:t>
            </w:r>
            <w:r w:rsidR="00B05EF7">
              <w:rPr>
                <w:sz w:val="16"/>
                <w:szCs w:val="16"/>
                <w:lang w:val="en-GB"/>
              </w:rPr>
              <w:t xml:space="preserve"> </w:t>
            </w:r>
            <w:r w:rsidRPr="008952EC">
              <w:rPr>
                <w:sz w:val="16"/>
                <w:szCs w:val="16"/>
                <w:lang w:val="en-GB"/>
              </w:rPr>
              <w:t>/</w:t>
            </w:r>
            <w:r w:rsidR="00B05EF7">
              <w:rPr>
                <w:sz w:val="16"/>
                <w:szCs w:val="16"/>
                <w:lang w:val="en-GB"/>
              </w:rPr>
              <w:t xml:space="preserve"> </w:t>
            </w:r>
            <w:r w:rsidRPr="008952EC">
              <w:rPr>
                <w:sz w:val="16"/>
                <w:szCs w:val="16"/>
                <w:lang w:val="en-GB"/>
              </w:rPr>
              <w:t>District</w:t>
            </w:r>
            <w:r w:rsidR="00B05EF7">
              <w:rPr>
                <w:sz w:val="16"/>
                <w:szCs w:val="16"/>
                <w:lang w:val="en-GB"/>
              </w:rPr>
              <w:t xml:space="preserve"> </w:t>
            </w:r>
            <w:r w:rsidRPr="008952EC">
              <w:rPr>
                <w:sz w:val="16"/>
                <w:szCs w:val="16"/>
                <w:lang w:val="en-GB"/>
              </w:rPr>
              <w:t>/</w:t>
            </w:r>
            <w:r w:rsidR="00B05EF7">
              <w:rPr>
                <w:sz w:val="16"/>
                <w:szCs w:val="16"/>
                <w:lang w:val="en-GB"/>
              </w:rPr>
              <w:t xml:space="preserve"> </w:t>
            </w:r>
            <w:r w:rsidRPr="008952EC">
              <w:rPr>
                <w:sz w:val="16"/>
                <w:szCs w:val="16"/>
                <w:lang w:val="en-GB"/>
              </w:rPr>
              <w:t>Region</w:t>
            </w:r>
          </w:p>
        </w:tc>
        <w:tc>
          <w:tcPr>
            <w:tcW w:w="608" w:type="pct"/>
            <w:shd w:val="clear" w:color="auto" w:fill="FFFFFF"/>
          </w:tcPr>
          <w:p w14:paraId="74D8A3F9" w14:textId="77777777" w:rsidR="00EE7782" w:rsidRPr="008952EC" w:rsidRDefault="00EE7782" w:rsidP="00837C65">
            <w:pPr>
              <w:pStyle w:val="Header"/>
              <w:tabs>
                <w:tab w:val="clear" w:pos="4320"/>
                <w:tab w:val="clear" w:pos="8640"/>
              </w:tabs>
              <w:spacing w:after="120"/>
              <w:jc w:val="center"/>
              <w:rPr>
                <w:sz w:val="16"/>
                <w:szCs w:val="16"/>
              </w:rPr>
            </w:pPr>
            <w:r w:rsidRPr="008952EC">
              <w:rPr>
                <w:sz w:val="16"/>
                <w:szCs w:val="16"/>
              </w:rPr>
              <w:t>Number of sampling collection sites</w:t>
            </w:r>
          </w:p>
        </w:tc>
        <w:tc>
          <w:tcPr>
            <w:tcW w:w="389" w:type="pct"/>
            <w:shd w:val="clear" w:color="auto" w:fill="FFFFFF"/>
          </w:tcPr>
          <w:p w14:paraId="3617712F" w14:textId="77777777" w:rsidR="00EE7782" w:rsidRPr="008952EC" w:rsidRDefault="00EE7782" w:rsidP="00837C65">
            <w:pPr>
              <w:pStyle w:val="Header"/>
              <w:tabs>
                <w:tab w:val="clear" w:pos="4320"/>
                <w:tab w:val="clear" w:pos="8640"/>
              </w:tabs>
              <w:spacing w:after="120"/>
              <w:jc w:val="center"/>
              <w:rPr>
                <w:rFonts w:ascii="Cambria" w:eastAsia="SimSun" w:hAnsi="Cambria"/>
                <w:sz w:val="16"/>
                <w:szCs w:val="16"/>
              </w:rPr>
            </w:pPr>
            <w:r w:rsidRPr="008952EC">
              <w:rPr>
                <w:rFonts w:ascii="Cambria" w:eastAsia="SimSun" w:hAnsi="Cambria"/>
                <w:sz w:val="16"/>
                <w:szCs w:val="16"/>
              </w:rPr>
              <w:t>Date started</w:t>
            </w:r>
          </w:p>
        </w:tc>
        <w:tc>
          <w:tcPr>
            <w:tcW w:w="677" w:type="pct"/>
            <w:shd w:val="clear" w:color="auto" w:fill="FFFFFF"/>
          </w:tcPr>
          <w:p w14:paraId="3C5DD6F1" w14:textId="77777777" w:rsidR="00EE7782" w:rsidRPr="008952EC" w:rsidRDefault="00EE7782" w:rsidP="00837C65">
            <w:pPr>
              <w:pStyle w:val="Header"/>
              <w:tabs>
                <w:tab w:val="clear" w:pos="4320"/>
                <w:tab w:val="clear" w:pos="8640"/>
              </w:tabs>
              <w:spacing w:after="120"/>
              <w:jc w:val="center"/>
              <w:rPr>
                <w:rFonts w:eastAsia="SimSun"/>
                <w:b/>
                <w:bCs/>
                <w:sz w:val="16"/>
                <w:szCs w:val="16"/>
              </w:rPr>
            </w:pPr>
            <w:r w:rsidRPr="008952EC">
              <w:rPr>
                <w:rFonts w:eastAsia="SimSun"/>
                <w:sz w:val="16"/>
                <w:szCs w:val="16"/>
              </w:rPr>
              <w:t>Total population within catchment area</w:t>
            </w:r>
          </w:p>
        </w:tc>
        <w:tc>
          <w:tcPr>
            <w:tcW w:w="486" w:type="pct"/>
            <w:shd w:val="clear" w:color="auto" w:fill="FFFFFF"/>
          </w:tcPr>
          <w:p w14:paraId="770B9E3C" w14:textId="77777777" w:rsidR="00EE7782" w:rsidRPr="008952EC" w:rsidRDefault="00EE7782" w:rsidP="00837C65">
            <w:pPr>
              <w:pStyle w:val="Header"/>
              <w:tabs>
                <w:tab w:val="clear" w:pos="4320"/>
                <w:tab w:val="clear" w:pos="8640"/>
              </w:tabs>
              <w:spacing w:after="120"/>
              <w:jc w:val="center"/>
              <w:rPr>
                <w:b/>
                <w:bCs/>
                <w:sz w:val="16"/>
                <w:szCs w:val="16"/>
              </w:rPr>
            </w:pPr>
            <w:r w:rsidRPr="008952EC">
              <w:rPr>
                <w:sz w:val="16"/>
                <w:szCs w:val="16"/>
              </w:rPr>
              <w:t>Frequency of sampling</w:t>
            </w:r>
            <w:r w:rsidRPr="008952EC">
              <w:rPr>
                <w:rStyle w:val="FootnoteReference"/>
                <w:sz w:val="16"/>
                <w:szCs w:val="16"/>
              </w:rPr>
              <w:footnoteReference w:id="1"/>
            </w:r>
          </w:p>
        </w:tc>
        <w:tc>
          <w:tcPr>
            <w:tcW w:w="642" w:type="pct"/>
            <w:shd w:val="clear" w:color="auto" w:fill="FFFFFF"/>
          </w:tcPr>
          <w:p w14:paraId="13C256F7" w14:textId="77777777" w:rsidR="00EE7782" w:rsidRPr="008952EC" w:rsidRDefault="00EE7782" w:rsidP="00837C65">
            <w:pPr>
              <w:pStyle w:val="Header"/>
              <w:tabs>
                <w:tab w:val="clear" w:pos="4320"/>
                <w:tab w:val="clear" w:pos="8640"/>
              </w:tabs>
              <w:spacing w:after="120"/>
              <w:jc w:val="center"/>
              <w:rPr>
                <w:b/>
                <w:bCs/>
                <w:sz w:val="16"/>
                <w:szCs w:val="16"/>
              </w:rPr>
            </w:pPr>
            <w:r w:rsidRPr="008952EC">
              <w:rPr>
                <w:sz w:val="16"/>
                <w:szCs w:val="16"/>
              </w:rPr>
              <w:t>Total number of samples collected in 201</w:t>
            </w:r>
            <w:r w:rsidR="009E590A">
              <w:rPr>
                <w:sz w:val="16"/>
                <w:szCs w:val="16"/>
              </w:rPr>
              <w:t>9</w:t>
            </w:r>
          </w:p>
        </w:tc>
        <w:tc>
          <w:tcPr>
            <w:tcW w:w="608" w:type="pct"/>
            <w:shd w:val="clear" w:color="auto" w:fill="FFFFFF"/>
          </w:tcPr>
          <w:p w14:paraId="218EFC40" w14:textId="77777777" w:rsidR="00EE7782" w:rsidRPr="008952EC" w:rsidRDefault="00EE7782" w:rsidP="00837C65">
            <w:pPr>
              <w:pStyle w:val="Header"/>
              <w:tabs>
                <w:tab w:val="clear" w:pos="4320"/>
                <w:tab w:val="clear" w:pos="8640"/>
              </w:tabs>
              <w:spacing w:after="120"/>
              <w:jc w:val="center"/>
              <w:rPr>
                <w:b/>
                <w:bCs/>
                <w:sz w:val="16"/>
                <w:szCs w:val="16"/>
              </w:rPr>
            </w:pPr>
            <w:r w:rsidRPr="008952EC">
              <w:rPr>
                <w:sz w:val="16"/>
                <w:szCs w:val="16"/>
              </w:rPr>
              <w:t xml:space="preserve">Total number of samples collected in </w:t>
            </w:r>
            <w:r w:rsidR="009E590A">
              <w:rPr>
                <w:sz w:val="16"/>
                <w:szCs w:val="16"/>
              </w:rPr>
              <w:t>2020</w:t>
            </w:r>
          </w:p>
        </w:tc>
        <w:tc>
          <w:tcPr>
            <w:tcW w:w="539" w:type="pct"/>
            <w:shd w:val="clear" w:color="auto" w:fill="FFFFFF"/>
          </w:tcPr>
          <w:p w14:paraId="056FF7C6" w14:textId="77777777" w:rsidR="00EE7782" w:rsidRPr="008952EC" w:rsidRDefault="00EE7782" w:rsidP="00837C65">
            <w:pPr>
              <w:pStyle w:val="Header"/>
              <w:tabs>
                <w:tab w:val="clear" w:pos="4320"/>
                <w:tab w:val="clear" w:pos="8640"/>
              </w:tabs>
              <w:spacing w:after="120"/>
              <w:jc w:val="center"/>
              <w:rPr>
                <w:rFonts w:eastAsia="SimSun"/>
                <w:sz w:val="16"/>
                <w:szCs w:val="16"/>
              </w:rPr>
            </w:pPr>
            <w:r w:rsidRPr="008952EC">
              <w:rPr>
                <w:rFonts w:eastAsia="SimSun"/>
                <w:sz w:val="16"/>
                <w:szCs w:val="16"/>
              </w:rPr>
              <w:t>Total Number positive for any virus</w:t>
            </w:r>
            <w:r w:rsidR="00D52ED6" w:rsidRPr="008952EC">
              <w:rPr>
                <w:rFonts w:eastAsia="SimSun"/>
                <w:sz w:val="16"/>
                <w:szCs w:val="16"/>
              </w:rPr>
              <w:t>*</w:t>
            </w:r>
          </w:p>
        </w:tc>
        <w:tc>
          <w:tcPr>
            <w:tcW w:w="538" w:type="pct"/>
            <w:shd w:val="clear" w:color="auto" w:fill="FFFFFF"/>
          </w:tcPr>
          <w:p w14:paraId="33811636" w14:textId="77777777" w:rsidR="00EE7782" w:rsidRPr="008952EC" w:rsidRDefault="00EE7782" w:rsidP="00837C65">
            <w:pPr>
              <w:pStyle w:val="Header"/>
              <w:tabs>
                <w:tab w:val="clear" w:pos="4320"/>
                <w:tab w:val="clear" w:pos="8640"/>
              </w:tabs>
              <w:spacing w:after="120"/>
              <w:jc w:val="center"/>
              <w:rPr>
                <w:rFonts w:eastAsia="SimSun"/>
                <w:sz w:val="16"/>
                <w:szCs w:val="16"/>
              </w:rPr>
            </w:pPr>
            <w:r w:rsidRPr="008952EC">
              <w:rPr>
                <w:rFonts w:eastAsia="SimSun"/>
                <w:sz w:val="16"/>
                <w:szCs w:val="16"/>
              </w:rPr>
              <w:t>Total Number negative for any virus</w:t>
            </w:r>
          </w:p>
        </w:tc>
      </w:tr>
      <w:tr w:rsidR="00B05EF7" w:rsidRPr="008952EC" w14:paraId="510E3B52" w14:textId="77777777" w:rsidTr="00B05EF7">
        <w:trPr>
          <w:jc w:val="center"/>
        </w:trPr>
        <w:tc>
          <w:tcPr>
            <w:tcW w:w="513" w:type="pct"/>
            <w:shd w:val="clear" w:color="auto" w:fill="FFFFFF"/>
          </w:tcPr>
          <w:p w14:paraId="32E1E6A7" w14:textId="77777777" w:rsidR="00EE7782" w:rsidRPr="008952EC" w:rsidRDefault="00EE7782" w:rsidP="00837C65">
            <w:pPr>
              <w:pStyle w:val="ListParagraph"/>
              <w:spacing w:after="120"/>
              <w:ind w:left="0"/>
              <w:rPr>
                <w:b/>
                <w:bCs/>
                <w:sz w:val="18"/>
                <w:szCs w:val="18"/>
              </w:rPr>
            </w:pPr>
          </w:p>
        </w:tc>
        <w:tc>
          <w:tcPr>
            <w:tcW w:w="608" w:type="pct"/>
            <w:shd w:val="clear" w:color="auto" w:fill="FFFFFF"/>
          </w:tcPr>
          <w:p w14:paraId="1F5A745B" w14:textId="77777777" w:rsidR="00EE7782" w:rsidRPr="008952EC" w:rsidRDefault="00EE7782" w:rsidP="00837C65">
            <w:pPr>
              <w:pStyle w:val="ListParagraph"/>
              <w:spacing w:after="120"/>
              <w:ind w:left="0"/>
              <w:rPr>
                <w:rFonts w:eastAsia="SimSun"/>
                <w:bCs/>
                <w:sz w:val="18"/>
                <w:szCs w:val="18"/>
              </w:rPr>
            </w:pPr>
          </w:p>
        </w:tc>
        <w:tc>
          <w:tcPr>
            <w:tcW w:w="389" w:type="pct"/>
            <w:shd w:val="clear" w:color="auto" w:fill="FFFFFF"/>
          </w:tcPr>
          <w:p w14:paraId="6C2E78CF" w14:textId="77777777" w:rsidR="00EE7782" w:rsidRPr="008952EC" w:rsidRDefault="00EE7782" w:rsidP="00837C65">
            <w:pPr>
              <w:pStyle w:val="ListParagraph"/>
              <w:spacing w:after="120" w:line="276" w:lineRule="auto"/>
              <w:ind w:left="0"/>
              <w:rPr>
                <w:rFonts w:ascii="Cambria" w:eastAsia="SimSun" w:hAnsi="Cambria"/>
                <w:bCs/>
                <w:sz w:val="18"/>
                <w:szCs w:val="18"/>
              </w:rPr>
            </w:pPr>
          </w:p>
        </w:tc>
        <w:tc>
          <w:tcPr>
            <w:tcW w:w="677" w:type="pct"/>
            <w:shd w:val="clear" w:color="auto" w:fill="FFFFFF"/>
          </w:tcPr>
          <w:p w14:paraId="4DDD8E6A" w14:textId="77777777" w:rsidR="00EE7782" w:rsidRPr="008952EC" w:rsidRDefault="00EE7782" w:rsidP="00837C65">
            <w:pPr>
              <w:pStyle w:val="ListParagraph"/>
              <w:spacing w:after="120"/>
              <w:ind w:left="0"/>
              <w:rPr>
                <w:rFonts w:eastAsia="SimSun"/>
                <w:bCs/>
                <w:sz w:val="18"/>
                <w:szCs w:val="18"/>
              </w:rPr>
            </w:pPr>
          </w:p>
        </w:tc>
        <w:tc>
          <w:tcPr>
            <w:tcW w:w="486" w:type="pct"/>
            <w:shd w:val="clear" w:color="auto" w:fill="FFFFFF"/>
          </w:tcPr>
          <w:p w14:paraId="47AD6408" w14:textId="77777777" w:rsidR="00EE7782" w:rsidRPr="008952EC" w:rsidRDefault="00EE7782" w:rsidP="00837C65">
            <w:pPr>
              <w:pStyle w:val="ListParagraph"/>
              <w:spacing w:after="120"/>
              <w:ind w:left="0"/>
              <w:rPr>
                <w:rFonts w:eastAsia="SimSun"/>
                <w:bCs/>
                <w:sz w:val="18"/>
                <w:szCs w:val="18"/>
              </w:rPr>
            </w:pPr>
          </w:p>
        </w:tc>
        <w:tc>
          <w:tcPr>
            <w:tcW w:w="642" w:type="pct"/>
            <w:shd w:val="clear" w:color="auto" w:fill="FFFFFF"/>
          </w:tcPr>
          <w:p w14:paraId="61E3537B" w14:textId="77777777" w:rsidR="00EE7782" w:rsidRPr="008952EC" w:rsidRDefault="00EE7782" w:rsidP="00837C65">
            <w:pPr>
              <w:pStyle w:val="ListParagraph"/>
              <w:spacing w:after="120"/>
              <w:ind w:left="0"/>
              <w:rPr>
                <w:rFonts w:eastAsia="SimSun"/>
                <w:bCs/>
                <w:sz w:val="18"/>
                <w:szCs w:val="18"/>
              </w:rPr>
            </w:pPr>
          </w:p>
        </w:tc>
        <w:tc>
          <w:tcPr>
            <w:tcW w:w="608" w:type="pct"/>
            <w:shd w:val="clear" w:color="auto" w:fill="FFFFFF"/>
          </w:tcPr>
          <w:p w14:paraId="690687F2" w14:textId="77777777" w:rsidR="00EE7782" w:rsidRPr="008952EC" w:rsidRDefault="00EE7782" w:rsidP="00837C65">
            <w:pPr>
              <w:pStyle w:val="ListParagraph"/>
              <w:spacing w:after="120"/>
              <w:ind w:left="0"/>
              <w:rPr>
                <w:rFonts w:eastAsia="SimSun"/>
                <w:bCs/>
                <w:sz w:val="18"/>
                <w:szCs w:val="18"/>
              </w:rPr>
            </w:pPr>
          </w:p>
        </w:tc>
        <w:tc>
          <w:tcPr>
            <w:tcW w:w="539" w:type="pct"/>
            <w:shd w:val="clear" w:color="auto" w:fill="FFFFFF"/>
          </w:tcPr>
          <w:p w14:paraId="3A9A4F31" w14:textId="77777777" w:rsidR="00EE7782" w:rsidRPr="008952EC" w:rsidRDefault="00EE7782" w:rsidP="00837C65">
            <w:pPr>
              <w:pStyle w:val="ListParagraph"/>
              <w:spacing w:after="120" w:line="276" w:lineRule="auto"/>
              <w:ind w:left="0"/>
              <w:rPr>
                <w:rFonts w:ascii="Cambria" w:eastAsia="SimSun" w:hAnsi="Cambria"/>
                <w:bCs/>
                <w:sz w:val="18"/>
                <w:szCs w:val="18"/>
              </w:rPr>
            </w:pPr>
          </w:p>
        </w:tc>
        <w:tc>
          <w:tcPr>
            <w:tcW w:w="538" w:type="pct"/>
            <w:shd w:val="clear" w:color="auto" w:fill="FFFFFF"/>
          </w:tcPr>
          <w:p w14:paraId="4CDCE371" w14:textId="77777777" w:rsidR="00EE7782" w:rsidRPr="008952EC" w:rsidRDefault="00EE7782" w:rsidP="00837C65">
            <w:pPr>
              <w:pStyle w:val="ListParagraph"/>
              <w:spacing w:after="120" w:line="276" w:lineRule="auto"/>
              <w:ind w:left="0"/>
              <w:rPr>
                <w:rFonts w:ascii="Cambria" w:eastAsia="SimSun" w:hAnsi="Cambria"/>
                <w:bCs/>
                <w:sz w:val="18"/>
                <w:szCs w:val="18"/>
              </w:rPr>
            </w:pPr>
          </w:p>
        </w:tc>
      </w:tr>
      <w:tr w:rsidR="00B05EF7" w:rsidRPr="008952EC" w14:paraId="364A75CB" w14:textId="77777777" w:rsidTr="00B05EF7">
        <w:trPr>
          <w:jc w:val="center"/>
        </w:trPr>
        <w:tc>
          <w:tcPr>
            <w:tcW w:w="513" w:type="pct"/>
            <w:shd w:val="clear" w:color="auto" w:fill="FFFFFF"/>
          </w:tcPr>
          <w:p w14:paraId="2A068764" w14:textId="77777777" w:rsidR="00EE7782" w:rsidRPr="008952EC" w:rsidRDefault="00EE7782" w:rsidP="00837C65">
            <w:pPr>
              <w:pStyle w:val="ListParagraph"/>
              <w:spacing w:after="120"/>
              <w:ind w:left="0"/>
              <w:rPr>
                <w:b/>
                <w:bCs/>
                <w:sz w:val="18"/>
                <w:szCs w:val="18"/>
              </w:rPr>
            </w:pPr>
          </w:p>
        </w:tc>
        <w:tc>
          <w:tcPr>
            <w:tcW w:w="608" w:type="pct"/>
            <w:shd w:val="clear" w:color="auto" w:fill="FFFFFF"/>
          </w:tcPr>
          <w:p w14:paraId="5784CF8F" w14:textId="77777777" w:rsidR="00EE7782" w:rsidRPr="008952EC" w:rsidRDefault="00EE7782" w:rsidP="00837C65">
            <w:pPr>
              <w:pStyle w:val="ListParagraph"/>
              <w:spacing w:after="120"/>
              <w:ind w:left="0"/>
              <w:rPr>
                <w:rFonts w:eastAsia="SimSun"/>
                <w:bCs/>
                <w:sz w:val="18"/>
                <w:szCs w:val="18"/>
              </w:rPr>
            </w:pPr>
          </w:p>
        </w:tc>
        <w:tc>
          <w:tcPr>
            <w:tcW w:w="389" w:type="pct"/>
            <w:shd w:val="clear" w:color="auto" w:fill="FFFFFF"/>
          </w:tcPr>
          <w:p w14:paraId="1D1B7EB0" w14:textId="77777777" w:rsidR="00EE7782" w:rsidRPr="008952EC" w:rsidRDefault="00EE7782" w:rsidP="00837C65">
            <w:pPr>
              <w:pStyle w:val="ListParagraph"/>
              <w:spacing w:after="120" w:line="276" w:lineRule="auto"/>
              <w:ind w:left="0"/>
              <w:rPr>
                <w:rFonts w:ascii="Cambria" w:eastAsia="SimSun" w:hAnsi="Cambria"/>
                <w:bCs/>
                <w:sz w:val="18"/>
                <w:szCs w:val="18"/>
              </w:rPr>
            </w:pPr>
          </w:p>
        </w:tc>
        <w:tc>
          <w:tcPr>
            <w:tcW w:w="677" w:type="pct"/>
            <w:shd w:val="clear" w:color="auto" w:fill="FFFFFF"/>
          </w:tcPr>
          <w:p w14:paraId="42D7E254" w14:textId="77777777" w:rsidR="00EE7782" w:rsidRPr="008952EC" w:rsidRDefault="00EE7782" w:rsidP="00837C65">
            <w:pPr>
              <w:pStyle w:val="ListParagraph"/>
              <w:spacing w:after="120"/>
              <w:ind w:left="0"/>
              <w:rPr>
                <w:rFonts w:eastAsia="SimSun"/>
                <w:bCs/>
                <w:sz w:val="18"/>
                <w:szCs w:val="18"/>
              </w:rPr>
            </w:pPr>
          </w:p>
        </w:tc>
        <w:tc>
          <w:tcPr>
            <w:tcW w:w="486" w:type="pct"/>
            <w:shd w:val="clear" w:color="auto" w:fill="FFFFFF"/>
          </w:tcPr>
          <w:p w14:paraId="6F1299CA" w14:textId="77777777" w:rsidR="00EE7782" w:rsidRPr="008952EC" w:rsidRDefault="00EE7782" w:rsidP="00837C65">
            <w:pPr>
              <w:pStyle w:val="ListParagraph"/>
              <w:spacing w:after="120"/>
              <w:ind w:left="0"/>
              <w:rPr>
                <w:rFonts w:eastAsia="SimSun"/>
                <w:bCs/>
                <w:sz w:val="18"/>
                <w:szCs w:val="18"/>
              </w:rPr>
            </w:pPr>
          </w:p>
        </w:tc>
        <w:tc>
          <w:tcPr>
            <w:tcW w:w="642" w:type="pct"/>
            <w:shd w:val="clear" w:color="auto" w:fill="FFFFFF"/>
          </w:tcPr>
          <w:p w14:paraId="37A2BC17" w14:textId="77777777" w:rsidR="00EE7782" w:rsidRPr="008952EC" w:rsidRDefault="00EE7782" w:rsidP="00837C65">
            <w:pPr>
              <w:pStyle w:val="ListParagraph"/>
              <w:spacing w:after="120"/>
              <w:ind w:left="0"/>
              <w:rPr>
                <w:rFonts w:eastAsia="SimSun"/>
                <w:bCs/>
                <w:sz w:val="18"/>
                <w:szCs w:val="18"/>
              </w:rPr>
            </w:pPr>
          </w:p>
        </w:tc>
        <w:tc>
          <w:tcPr>
            <w:tcW w:w="608" w:type="pct"/>
            <w:shd w:val="clear" w:color="auto" w:fill="FFFFFF"/>
          </w:tcPr>
          <w:p w14:paraId="791692CC" w14:textId="77777777" w:rsidR="00EE7782" w:rsidRPr="008952EC" w:rsidRDefault="00EE7782" w:rsidP="00837C65">
            <w:pPr>
              <w:pStyle w:val="ListParagraph"/>
              <w:spacing w:after="120"/>
              <w:ind w:left="0"/>
              <w:rPr>
                <w:rFonts w:eastAsia="SimSun"/>
                <w:bCs/>
                <w:sz w:val="18"/>
                <w:szCs w:val="18"/>
              </w:rPr>
            </w:pPr>
          </w:p>
        </w:tc>
        <w:tc>
          <w:tcPr>
            <w:tcW w:w="539" w:type="pct"/>
            <w:shd w:val="clear" w:color="auto" w:fill="FFFFFF"/>
          </w:tcPr>
          <w:p w14:paraId="720A9125" w14:textId="77777777" w:rsidR="00EE7782" w:rsidRPr="008952EC" w:rsidRDefault="00EE7782" w:rsidP="00837C65">
            <w:pPr>
              <w:pStyle w:val="ListParagraph"/>
              <w:spacing w:after="120" w:line="276" w:lineRule="auto"/>
              <w:ind w:left="0"/>
              <w:rPr>
                <w:rFonts w:ascii="Cambria" w:eastAsia="SimSun" w:hAnsi="Cambria"/>
                <w:bCs/>
                <w:sz w:val="18"/>
                <w:szCs w:val="18"/>
              </w:rPr>
            </w:pPr>
          </w:p>
        </w:tc>
        <w:tc>
          <w:tcPr>
            <w:tcW w:w="538" w:type="pct"/>
            <w:shd w:val="clear" w:color="auto" w:fill="FFFFFF"/>
          </w:tcPr>
          <w:p w14:paraId="1A6F2E28" w14:textId="77777777" w:rsidR="00EE7782" w:rsidRPr="008952EC" w:rsidRDefault="00EE7782" w:rsidP="00837C65">
            <w:pPr>
              <w:pStyle w:val="ListParagraph"/>
              <w:spacing w:after="120" w:line="276" w:lineRule="auto"/>
              <w:ind w:left="0"/>
              <w:rPr>
                <w:rFonts w:ascii="Cambria" w:eastAsia="SimSun" w:hAnsi="Cambria"/>
                <w:bCs/>
                <w:sz w:val="18"/>
                <w:szCs w:val="18"/>
              </w:rPr>
            </w:pPr>
          </w:p>
        </w:tc>
      </w:tr>
      <w:tr w:rsidR="00B05EF7" w:rsidRPr="008952EC" w14:paraId="364E1866" w14:textId="77777777" w:rsidTr="00B05EF7">
        <w:trPr>
          <w:jc w:val="center"/>
        </w:trPr>
        <w:tc>
          <w:tcPr>
            <w:tcW w:w="513" w:type="pct"/>
            <w:shd w:val="clear" w:color="auto" w:fill="FFFFFF"/>
          </w:tcPr>
          <w:p w14:paraId="6195CE9A" w14:textId="77777777" w:rsidR="00EE7782" w:rsidRPr="008952EC" w:rsidRDefault="00EE7782" w:rsidP="00837C65">
            <w:pPr>
              <w:pStyle w:val="ListParagraph"/>
              <w:spacing w:after="120"/>
              <w:ind w:left="0"/>
              <w:rPr>
                <w:bCs/>
                <w:sz w:val="18"/>
                <w:szCs w:val="18"/>
              </w:rPr>
            </w:pPr>
          </w:p>
        </w:tc>
        <w:tc>
          <w:tcPr>
            <w:tcW w:w="608" w:type="pct"/>
            <w:shd w:val="clear" w:color="auto" w:fill="FFFFFF"/>
          </w:tcPr>
          <w:p w14:paraId="4B23CC53" w14:textId="77777777" w:rsidR="00EE7782" w:rsidRPr="008952EC" w:rsidRDefault="00EE7782" w:rsidP="00837C65">
            <w:pPr>
              <w:pStyle w:val="ListParagraph"/>
              <w:spacing w:after="120"/>
              <w:ind w:left="0"/>
              <w:rPr>
                <w:rFonts w:eastAsia="SimSun"/>
                <w:bCs/>
                <w:sz w:val="18"/>
                <w:szCs w:val="18"/>
              </w:rPr>
            </w:pPr>
          </w:p>
        </w:tc>
        <w:tc>
          <w:tcPr>
            <w:tcW w:w="389" w:type="pct"/>
            <w:shd w:val="clear" w:color="auto" w:fill="FFFFFF"/>
          </w:tcPr>
          <w:p w14:paraId="376278F3" w14:textId="77777777" w:rsidR="00EE7782" w:rsidRPr="008952EC" w:rsidRDefault="00EE7782" w:rsidP="00837C65">
            <w:pPr>
              <w:pStyle w:val="ListParagraph"/>
              <w:spacing w:after="120" w:line="276" w:lineRule="auto"/>
              <w:ind w:left="0"/>
              <w:rPr>
                <w:rFonts w:ascii="Cambria" w:eastAsia="SimSun" w:hAnsi="Cambria"/>
                <w:bCs/>
                <w:sz w:val="18"/>
                <w:szCs w:val="18"/>
              </w:rPr>
            </w:pPr>
          </w:p>
        </w:tc>
        <w:tc>
          <w:tcPr>
            <w:tcW w:w="677" w:type="pct"/>
            <w:shd w:val="clear" w:color="auto" w:fill="FFFFFF"/>
          </w:tcPr>
          <w:p w14:paraId="57C6D23A" w14:textId="77777777" w:rsidR="00EE7782" w:rsidRPr="008952EC" w:rsidRDefault="00EE7782" w:rsidP="00837C65">
            <w:pPr>
              <w:pStyle w:val="ListParagraph"/>
              <w:spacing w:after="120"/>
              <w:ind w:left="0"/>
              <w:rPr>
                <w:rFonts w:eastAsia="SimSun"/>
                <w:bCs/>
                <w:sz w:val="18"/>
                <w:szCs w:val="18"/>
              </w:rPr>
            </w:pPr>
          </w:p>
        </w:tc>
        <w:tc>
          <w:tcPr>
            <w:tcW w:w="486" w:type="pct"/>
            <w:shd w:val="clear" w:color="auto" w:fill="FFFFFF"/>
          </w:tcPr>
          <w:p w14:paraId="017BCDA5" w14:textId="77777777" w:rsidR="00EE7782" w:rsidRPr="008952EC" w:rsidRDefault="00EE7782" w:rsidP="00837C65">
            <w:pPr>
              <w:pStyle w:val="ListParagraph"/>
              <w:spacing w:after="120"/>
              <w:ind w:left="0"/>
              <w:rPr>
                <w:rFonts w:eastAsia="SimSun"/>
                <w:bCs/>
                <w:sz w:val="18"/>
                <w:szCs w:val="18"/>
              </w:rPr>
            </w:pPr>
          </w:p>
        </w:tc>
        <w:tc>
          <w:tcPr>
            <w:tcW w:w="642" w:type="pct"/>
            <w:shd w:val="clear" w:color="auto" w:fill="FFFFFF"/>
          </w:tcPr>
          <w:p w14:paraId="058CECDD" w14:textId="77777777" w:rsidR="00EE7782" w:rsidRPr="008952EC" w:rsidRDefault="00EE7782" w:rsidP="00837C65">
            <w:pPr>
              <w:pStyle w:val="ListParagraph"/>
              <w:spacing w:after="120"/>
              <w:ind w:left="0"/>
              <w:rPr>
                <w:rFonts w:eastAsia="SimSun"/>
                <w:bCs/>
                <w:sz w:val="18"/>
                <w:szCs w:val="18"/>
              </w:rPr>
            </w:pPr>
          </w:p>
        </w:tc>
        <w:tc>
          <w:tcPr>
            <w:tcW w:w="608" w:type="pct"/>
            <w:shd w:val="clear" w:color="auto" w:fill="FFFFFF"/>
          </w:tcPr>
          <w:p w14:paraId="0A679D6D" w14:textId="77777777" w:rsidR="00EE7782" w:rsidRPr="008952EC" w:rsidRDefault="00EE7782" w:rsidP="00837C65">
            <w:pPr>
              <w:pStyle w:val="ListParagraph"/>
              <w:spacing w:after="120"/>
              <w:ind w:left="0"/>
              <w:rPr>
                <w:rFonts w:eastAsia="SimSun"/>
                <w:bCs/>
                <w:sz w:val="18"/>
                <w:szCs w:val="18"/>
              </w:rPr>
            </w:pPr>
          </w:p>
        </w:tc>
        <w:tc>
          <w:tcPr>
            <w:tcW w:w="539" w:type="pct"/>
            <w:shd w:val="clear" w:color="auto" w:fill="FFFFFF"/>
          </w:tcPr>
          <w:p w14:paraId="440F13FB" w14:textId="77777777" w:rsidR="00EE7782" w:rsidRPr="008952EC" w:rsidRDefault="00EE7782" w:rsidP="00837C65">
            <w:pPr>
              <w:pStyle w:val="ListParagraph"/>
              <w:spacing w:after="120" w:line="276" w:lineRule="auto"/>
              <w:ind w:left="0"/>
              <w:rPr>
                <w:rFonts w:ascii="Cambria" w:eastAsia="SimSun" w:hAnsi="Cambria"/>
                <w:bCs/>
                <w:sz w:val="18"/>
                <w:szCs w:val="18"/>
              </w:rPr>
            </w:pPr>
          </w:p>
        </w:tc>
        <w:tc>
          <w:tcPr>
            <w:tcW w:w="538" w:type="pct"/>
            <w:shd w:val="clear" w:color="auto" w:fill="FFFFFF"/>
          </w:tcPr>
          <w:p w14:paraId="117E534B" w14:textId="77777777" w:rsidR="00EE7782" w:rsidRPr="008952EC" w:rsidRDefault="00EE7782" w:rsidP="00837C65">
            <w:pPr>
              <w:pStyle w:val="ListParagraph"/>
              <w:spacing w:after="120" w:line="276" w:lineRule="auto"/>
              <w:ind w:left="0"/>
              <w:rPr>
                <w:rFonts w:ascii="Cambria" w:eastAsia="SimSun" w:hAnsi="Cambria"/>
                <w:bCs/>
                <w:sz w:val="18"/>
                <w:szCs w:val="18"/>
              </w:rPr>
            </w:pPr>
          </w:p>
        </w:tc>
      </w:tr>
    </w:tbl>
    <w:p w14:paraId="6D0AC4B6" w14:textId="77777777" w:rsidR="00AF0E00" w:rsidRPr="00B05EF7" w:rsidRDefault="00D52ED6" w:rsidP="00B05EF7">
      <w:pPr>
        <w:pStyle w:val="Header"/>
        <w:tabs>
          <w:tab w:val="clear" w:pos="4320"/>
          <w:tab w:val="clear" w:pos="8640"/>
        </w:tabs>
        <w:rPr>
          <w:sz w:val="20"/>
        </w:rPr>
      </w:pPr>
      <w:r w:rsidRPr="00B05EF7">
        <w:rPr>
          <w:sz w:val="20"/>
        </w:rPr>
        <w:t>*WPV, VDPV, SL or NPEV</w:t>
      </w:r>
    </w:p>
    <w:p w14:paraId="51297B25" w14:textId="77777777" w:rsidR="00030025" w:rsidRPr="00B05EF7" w:rsidRDefault="00030025" w:rsidP="00B05EF7">
      <w:pPr>
        <w:pStyle w:val="Header"/>
        <w:tabs>
          <w:tab w:val="clear" w:pos="4320"/>
          <w:tab w:val="clear" w:pos="8640"/>
        </w:tabs>
        <w:rPr>
          <w:sz w:val="20"/>
        </w:rPr>
      </w:pPr>
      <w:r w:rsidRPr="00B05EF7">
        <w:rPr>
          <w:sz w:val="20"/>
        </w:rPr>
        <w:t>Please provide more information in tables 8.</w:t>
      </w:r>
      <w:r w:rsidR="00514EB7" w:rsidRPr="00B05EF7">
        <w:rPr>
          <w:sz w:val="20"/>
        </w:rPr>
        <w:t>3</w:t>
      </w:r>
    </w:p>
    <w:p w14:paraId="3F660C30" w14:textId="77777777" w:rsidR="007E5B33" w:rsidRDefault="007E5B33" w:rsidP="00030025"/>
    <w:p w14:paraId="48EE6DCC" w14:textId="77777777" w:rsidR="00030025" w:rsidRPr="00401ADF" w:rsidRDefault="00030025" w:rsidP="00030025">
      <w:pPr>
        <w:rPr>
          <w:b/>
          <w:bCs/>
        </w:rPr>
      </w:pPr>
      <w:r w:rsidRPr="00401ADF">
        <w:rPr>
          <w:b/>
          <w:bCs/>
        </w:rPr>
        <w:t>7.1.</w:t>
      </w:r>
      <w:r w:rsidR="00D813AC" w:rsidRPr="00401ADF">
        <w:rPr>
          <w:b/>
          <w:bCs/>
        </w:rPr>
        <w:t>3</w:t>
      </w:r>
      <w:r w:rsidRPr="00401ADF">
        <w:rPr>
          <w:b/>
          <w:bCs/>
        </w:rPr>
        <w:t>.</w:t>
      </w:r>
      <w:r w:rsidR="007E5B33" w:rsidRPr="00401ADF">
        <w:rPr>
          <w:b/>
          <w:bCs/>
        </w:rPr>
        <w:t>2</w:t>
      </w:r>
      <w:r w:rsidRPr="00401ADF">
        <w:rPr>
          <w:b/>
          <w:bCs/>
        </w:rPr>
        <w:t xml:space="preserve"> Please provide information about virus isolation. </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1005"/>
        <w:gridCol w:w="727"/>
        <w:gridCol w:w="727"/>
        <w:gridCol w:w="727"/>
        <w:gridCol w:w="727"/>
        <w:gridCol w:w="727"/>
        <w:gridCol w:w="861"/>
        <w:gridCol w:w="739"/>
        <w:gridCol w:w="628"/>
        <w:gridCol w:w="894"/>
      </w:tblGrid>
      <w:tr w:rsidR="00B05EF7" w:rsidRPr="008952EC" w14:paraId="7AC08D3F" w14:textId="77777777" w:rsidTr="00B05EF7">
        <w:trPr>
          <w:jc w:val="center"/>
        </w:trPr>
        <w:tc>
          <w:tcPr>
            <w:tcW w:w="781" w:type="pct"/>
            <w:vMerge w:val="restart"/>
            <w:shd w:val="clear" w:color="auto" w:fill="auto"/>
          </w:tcPr>
          <w:p w14:paraId="7DF6F536" w14:textId="77777777" w:rsidR="00B05EF7" w:rsidRPr="008952EC" w:rsidRDefault="00B05EF7" w:rsidP="00030025">
            <w:pPr>
              <w:jc w:val="center"/>
              <w:rPr>
                <w:sz w:val="20"/>
                <w:szCs w:val="16"/>
              </w:rPr>
            </w:pPr>
            <w:r w:rsidRPr="008952EC">
              <w:rPr>
                <w:sz w:val="20"/>
                <w:szCs w:val="16"/>
              </w:rPr>
              <w:t>Province / District</w:t>
            </w:r>
            <w:r>
              <w:rPr>
                <w:sz w:val="20"/>
                <w:szCs w:val="16"/>
              </w:rPr>
              <w:t xml:space="preserve"> </w:t>
            </w:r>
            <w:r w:rsidRPr="008952EC">
              <w:rPr>
                <w:sz w:val="20"/>
                <w:szCs w:val="16"/>
              </w:rPr>
              <w:t>/</w:t>
            </w:r>
            <w:r>
              <w:rPr>
                <w:sz w:val="20"/>
                <w:szCs w:val="16"/>
              </w:rPr>
              <w:t xml:space="preserve"> </w:t>
            </w:r>
            <w:r w:rsidRPr="008952EC">
              <w:rPr>
                <w:sz w:val="20"/>
                <w:szCs w:val="16"/>
              </w:rPr>
              <w:t xml:space="preserve">Region </w:t>
            </w:r>
          </w:p>
        </w:tc>
        <w:tc>
          <w:tcPr>
            <w:tcW w:w="545" w:type="pct"/>
            <w:vMerge w:val="restart"/>
            <w:shd w:val="clear" w:color="auto" w:fill="auto"/>
          </w:tcPr>
          <w:p w14:paraId="062A0B1D" w14:textId="77777777" w:rsidR="00B05EF7" w:rsidRPr="008952EC" w:rsidRDefault="00B05EF7" w:rsidP="00030025">
            <w:pPr>
              <w:jc w:val="center"/>
              <w:rPr>
                <w:sz w:val="20"/>
                <w:szCs w:val="16"/>
              </w:rPr>
            </w:pPr>
            <w:r w:rsidRPr="008952EC">
              <w:rPr>
                <w:sz w:val="20"/>
                <w:szCs w:val="16"/>
              </w:rPr>
              <w:t xml:space="preserve">Names of sample </w:t>
            </w:r>
          </w:p>
          <w:p w14:paraId="15F8F9A1" w14:textId="77777777" w:rsidR="00B05EF7" w:rsidRPr="008952EC" w:rsidRDefault="00B05EF7" w:rsidP="00030025">
            <w:pPr>
              <w:jc w:val="center"/>
              <w:rPr>
                <w:sz w:val="20"/>
                <w:szCs w:val="16"/>
              </w:rPr>
            </w:pPr>
            <w:r w:rsidRPr="008952EC">
              <w:rPr>
                <w:sz w:val="20"/>
                <w:szCs w:val="16"/>
              </w:rPr>
              <w:t xml:space="preserve">collection sites </w:t>
            </w:r>
          </w:p>
          <w:p w14:paraId="0B8D61C5" w14:textId="77777777" w:rsidR="00B05EF7" w:rsidRPr="008952EC" w:rsidRDefault="00B05EF7" w:rsidP="00030025">
            <w:pPr>
              <w:jc w:val="center"/>
              <w:rPr>
                <w:sz w:val="20"/>
                <w:szCs w:val="16"/>
              </w:rPr>
            </w:pPr>
          </w:p>
          <w:p w14:paraId="49EC7298" w14:textId="77777777" w:rsidR="00B05EF7" w:rsidRPr="008952EC" w:rsidRDefault="00B05EF7" w:rsidP="00030025">
            <w:pPr>
              <w:jc w:val="center"/>
              <w:rPr>
                <w:sz w:val="20"/>
                <w:szCs w:val="16"/>
              </w:rPr>
            </w:pPr>
          </w:p>
        </w:tc>
        <w:tc>
          <w:tcPr>
            <w:tcW w:w="792" w:type="pct"/>
            <w:gridSpan w:val="2"/>
            <w:shd w:val="clear" w:color="auto" w:fill="auto"/>
          </w:tcPr>
          <w:p w14:paraId="0EF51B9F" w14:textId="77777777" w:rsidR="00B05EF7" w:rsidRPr="008952EC" w:rsidRDefault="00B05EF7" w:rsidP="00030025">
            <w:pPr>
              <w:jc w:val="center"/>
              <w:rPr>
                <w:sz w:val="20"/>
                <w:szCs w:val="16"/>
              </w:rPr>
            </w:pPr>
            <w:r w:rsidRPr="008952EC">
              <w:rPr>
                <w:sz w:val="20"/>
                <w:szCs w:val="16"/>
              </w:rPr>
              <w:t>No. Positive for WPV</w:t>
            </w:r>
          </w:p>
        </w:tc>
        <w:tc>
          <w:tcPr>
            <w:tcW w:w="1188" w:type="pct"/>
            <w:gridSpan w:val="3"/>
          </w:tcPr>
          <w:p w14:paraId="6C31538A" w14:textId="77777777" w:rsidR="00B05EF7" w:rsidRPr="008952EC" w:rsidRDefault="00B05EF7" w:rsidP="00030025">
            <w:pPr>
              <w:jc w:val="center"/>
              <w:rPr>
                <w:sz w:val="20"/>
                <w:szCs w:val="16"/>
              </w:rPr>
            </w:pPr>
            <w:r w:rsidRPr="008952EC">
              <w:rPr>
                <w:sz w:val="20"/>
                <w:szCs w:val="16"/>
              </w:rPr>
              <w:t>No. Positive for VDPV</w:t>
            </w:r>
            <w:r w:rsidRPr="008952EC">
              <w:rPr>
                <w:sz w:val="16"/>
                <w:szCs w:val="16"/>
              </w:rPr>
              <w:t xml:space="preserve"> </w:t>
            </w:r>
            <w:r w:rsidRPr="008952EC">
              <w:rPr>
                <w:sz w:val="20"/>
                <w:szCs w:val="16"/>
              </w:rPr>
              <w:t>Total Number positive for any virus</w:t>
            </w:r>
          </w:p>
        </w:tc>
        <w:tc>
          <w:tcPr>
            <w:tcW w:w="467" w:type="pct"/>
            <w:vMerge w:val="restart"/>
          </w:tcPr>
          <w:p w14:paraId="3B5EB87D" w14:textId="77777777" w:rsidR="00B05EF7" w:rsidRPr="008952EC" w:rsidRDefault="00B05EF7" w:rsidP="00030025">
            <w:pPr>
              <w:jc w:val="center"/>
              <w:rPr>
                <w:sz w:val="20"/>
                <w:szCs w:val="16"/>
              </w:rPr>
            </w:pPr>
            <w:r w:rsidRPr="008952EC">
              <w:rPr>
                <w:sz w:val="20"/>
                <w:szCs w:val="16"/>
              </w:rPr>
              <w:t>No. Positive for SL2</w:t>
            </w:r>
          </w:p>
          <w:p w14:paraId="3BD867DB" w14:textId="77777777" w:rsidR="00B05EF7" w:rsidRPr="008952EC" w:rsidRDefault="00B05EF7" w:rsidP="00030025">
            <w:pPr>
              <w:rPr>
                <w:sz w:val="20"/>
                <w:szCs w:val="16"/>
              </w:rPr>
            </w:pPr>
          </w:p>
          <w:p w14:paraId="78150B3B" w14:textId="77777777" w:rsidR="00B05EF7" w:rsidRPr="008952EC" w:rsidRDefault="00B05EF7" w:rsidP="00030025">
            <w:pPr>
              <w:jc w:val="right"/>
              <w:rPr>
                <w:sz w:val="20"/>
                <w:szCs w:val="16"/>
              </w:rPr>
            </w:pPr>
          </w:p>
        </w:tc>
        <w:tc>
          <w:tcPr>
            <w:tcW w:w="743" w:type="pct"/>
            <w:gridSpan w:val="2"/>
          </w:tcPr>
          <w:p w14:paraId="5A5CCBFF" w14:textId="77777777" w:rsidR="00B05EF7" w:rsidRPr="008952EC" w:rsidRDefault="00B05EF7" w:rsidP="00030025">
            <w:pPr>
              <w:jc w:val="center"/>
              <w:rPr>
                <w:sz w:val="20"/>
                <w:szCs w:val="16"/>
              </w:rPr>
            </w:pPr>
            <w:r w:rsidRPr="008952EC">
              <w:rPr>
                <w:sz w:val="20"/>
                <w:szCs w:val="16"/>
              </w:rPr>
              <w:t>No. negative poliovirus but positive for NPEV or NEV</w:t>
            </w:r>
          </w:p>
        </w:tc>
        <w:tc>
          <w:tcPr>
            <w:tcW w:w="482" w:type="pct"/>
            <w:vMerge w:val="restart"/>
          </w:tcPr>
          <w:p w14:paraId="350ACF54" w14:textId="77777777" w:rsidR="00B05EF7" w:rsidRPr="008952EC" w:rsidRDefault="00B05EF7" w:rsidP="00030025">
            <w:pPr>
              <w:jc w:val="center"/>
              <w:rPr>
                <w:sz w:val="20"/>
                <w:szCs w:val="16"/>
              </w:rPr>
            </w:pPr>
            <w:r w:rsidRPr="008952EC">
              <w:rPr>
                <w:sz w:val="20"/>
                <w:szCs w:val="16"/>
              </w:rPr>
              <w:t>No. negative</w:t>
            </w:r>
            <w:r>
              <w:rPr>
                <w:sz w:val="20"/>
                <w:szCs w:val="16"/>
              </w:rPr>
              <w:t xml:space="preserve"> for any virus</w:t>
            </w:r>
          </w:p>
        </w:tc>
      </w:tr>
      <w:tr w:rsidR="00B05EF7" w:rsidRPr="008952EC" w14:paraId="1C790FAE" w14:textId="77777777" w:rsidTr="00B05EF7">
        <w:trPr>
          <w:jc w:val="center"/>
        </w:trPr>
        <w:tc>
          <w:tcPr>
            <w:tcW w:w="781" w:type="pct"/>
            <w:vMerge/>
            <w:shd w:val="clear" w:color="auto" w:fill="auto"/>
          </w:tcPr>
          <w:p w14:paraId="47F7B1E2" w14:textId="77777777" w:rsidR="00B05EF7" w:rsidRPr="008952EC" w:rsidRDefault="00B05EF7" w:rsidP="00030025">
            <w:pPr>
              <w:rPr>
                <w:sz w:val="20"/>
                <w:szCs w:val="16"/>
              </w:rPr>
            </w:pPr>
          </w:p>
        </w:tc>
        <w:tc>
          <w:tcPr>
            <w:tcW w:w="545" w:type="pct"/>
            <w:vMerge/>
            <w:shd w:val="clear" w:color="auto" w:fill="auto"/>
          </w:tcPr>
          <w:p w14:paraId="046FF8A8" w14:textId="77777777" w:rsidR="00B05EF7" w:rsidRPr="008952EC" w:rsidRDefault="00B05EF7" w:rsidP="00030025">
            <w:pPr>
              <w:rPr>
                <w:sz w:val="20"/>
                <w:szCs w:val="16"/>
              </w:rPr>
            </w:pPr>
          </w:p>
        </w:tc>
        <w:tc>
          <w:tcPr>
            <w:tcW w:w="396" w:type="pct"/>
            <w:shd w:val="clear" w:color="auto" w:fill="auto"/>
          </w:tcPr>
          <w:p w14:paraId="56A2F86E" w14:textId="77777777" w:rsidR="00B05EF7" w:rsidRPr="008952EC" w:rsidRDefault="00B05EF7" w:rsidP="00030025">
            <w:pPr>
              <w:jc w:val="center"/>
              <w:rPr>
                <w:sz w:val="20"/>
                <w:szCs w:val="16"/>
              </w:rPr>
            </w:pPr>
            <w:r w:rsidRPr="008952EC">
              <w:rPr>
                <w:sz w:val="20"/>
                <w:szCs w:val="16"/>
              </w:rPr>
              <w:t>Type1</w:t>
            </w:r>
          </w:p>
        </w:tc>
        <w:tc>
          <w:tcPr>
            <w:tcW w:w="396" w:type="pct"/>
            <w:shd w:val="clear" w:color="auto" w:fill="auto"/>
          </w:tcPr>
          <w:p w14:paraId="45218507" w14:textId="77777777" w:rsidR="00B05EF7" w:rsidRPr="008952EC" w:rsidRDefault="00B05EF7" w:rsidP="00030025">
            <w:pPr>
              <w:jc w:val="center"/>
              <w:rPr>
                <w:sz w:val="20"/>
                <w:szCs w:val="16"/>
              </w:rPr>
            </w:pPr>
            <w:r w:rsidRPr="008952EC">
              <w:rPr>
                <w:sz w:val="20"/>
                <w:szCs w:val="16"/>
              </w:rPr>
              <w:t>Type3</w:t>
            </w:r>
          </w:p>
        </w:tc>
        <w:tc>
          <w:tcPr>
            <w:tcW w:w="396" w:type="pct"/>
          </w:tcPr>
          <w:p w14:paraId="31F93B0E" w14:textId="77777777" w:rsidR="00B05EF7" w:rsidRPr="008952EC" w:rsidRDefault="00B05EF7" w:rsidP="00030025">
            <w:pPr>
              <w:jc w:val="center"/>
              <w:rPr>
                <w:sz w:val="20"/>
                <w:szCs w:val="16"/>
              </w:rPr>
            </w:pPr>
            <w:r w:rsidRPr="008952EC">
              <w:rPr>
                <w:sz w:val="20"/>
                <w:szCs w:val="16"/>
              </w:rPr>
              <w:t>Type1</w:t>
            </w:r>
          </w:p>
        </w:tc>
        <w:tc>
          <w:tcPr>
            <w:tcW w:w="396" w:type="pct"/>
          </w:tcPr>
          <w:p w14:paraId="415B55F0" w14:textId="77777777" w:rsidR="00B05EF7" w:rsidRPr="008952EC" w:rsidRDefault="00B05EF7" w:rsidP="00030025">
            <w:pPr>
              <w:jc w:val="center"/>
              <w:rPr>
                <w:sz w:val="20"/>
                <w:szCs w:val="16"/>
              </w:rPr>
            </w:pPr>
            <w:r w:rsidRPr="008952EC">
              <w:rPr>
                <w:sz w:val="20"/>
                <w:szCs w:val="16"/>
              </w:rPr>
              <w:t>Type2</w:t>
            </w:r>
          </w:p>
        </w:tc>
        <w:tc>
          <w:tcPr>
            <w:tcW w:w="396" w:type="pct"/>
          </w:tcPr>
          <w:p w14:paraId="67FCA776" w14:textId="77777777" w:rsidR="00B05EF7" w:rsidRPr="008952EC" w:rsidRDefault="00B05EF7" w:rsidP="00030025">
            <w:pPr>
              <w:jc w:val="center"/>
              <w:rPr>
                <w:sz w:val="20"/>
                <w:szCs w:val="16"/>
              </w:rPr>
            </w:pPr>
            <w:r w:rsidRPr="008952EC">
              <w:rPr>
                <w:sz w:val="20"/>
                <w:szCs w:val="16"/>
              </w:rPr>
              <w:t>Type3</w:t>
            </w:r>
          </w:p>
        </w:tc>
        <w:tc>
          <w:tcPr>
            <w:tcW w:w="467" w:type="pct"/>
            <w:vMerge/>
          </w:tcPr>
          <w:p w14:paraId="62B13A73" w14:textId="77777777" w:rsidR="00B05EF7" w:rsidRPr="008952EC" w:rsidRDefault="00B05EF7" w:rsidP="00030025">
            <w:pPr>
              <w:rPr>
                <w:sz w:val="20"/>
                <w:szCs w:val="16"/>
              </w:rPr>
            </w:pPr>
          </w:p>
        </w:tc>
        <w:tc>
          <w:tcPr>
            <w:tcW w:w="402" w:type="pct"/>
          </w:tcPr>
          <w:p w14:paraId="441C2CC9" w14:textId="77777777" w:rsidR="00B05EF7" w:rsidRPr="008952EC" w:rsidRDefault="00B05EF7" w:rsidP="00030025">
            <w:pPr>
              <w:rPr>
                <w:sz w:val="20"/>
                <w:szCs w:val="16"/>
              </w:rPr>
            </w:pPr>
            <w:r>
              <w:rPr>
                <w:sz w:val="20"/>
                <w:szCs w:val="16"/>
              </w:rPr>
              <w:t>NPEV</w:t>
            </w:r>
          </w:p>
        </w:tc>
        <w:tc>
          <w:tcPr>
            <w:tcW w:w="341" w:type="pct"/>
          </w:tcPr>
          <w:p w14:paraId="07EF0127" w14:textId="77777777" w:rsidR="00B05EF7" w:rsidRPr="008952EC" w:rsidRDefault="00B05EF7" w:rsidP="00030025">
            <w:pPr>
              <w:rPr>
                <w:sz w:val="20"/>
                <w:szCs w:val="16"/>
              </w:rPr>
            </w:pPr>
            <w:r>
              <w:rPr>
                <w:sz w:val="20"/>
                <w:szCs w:val="16"/>
              </w:rPr>
              <w:t>NEV</w:t>
            </w:r>
          </w:p>
        </w:tc>
        <w:tc>
          <w:tcPr>
            <w:tcW w:w="482" w:type="pct"/>
            <w:vMerge/>
          </w:tcPr>
          <w:p w14:paraId="770BD862" w14:textId="77777777" w:rsidR="00B05EF7" w:rsidRPr="008952EC" w:rsidRDefault="00B05EF7" w:rsidP="00030025">
            <w:pPr>
              <w:rPr>
                <w:sz w:val="20"/>
                <w:szCs w:val="16"/>
              </w:rPr>
            </w:pPr>
          </w:p>
        </w:tc>
      </w:tr>
      <w:tr w:rsidR="00030025" w:rsidRPr="008952EC" w14:paraId="06A51875" w14:textId="77777777" w:rsidTr="00B05EF7">
        <w:trPr>
          <w:jc w:val="center"/>
        </w:trPr>
        <w:tc>
          <w:tcPr>
            <w:tcW w:w="781" w:type="pct"/>
            <w:shd w:val="clear" w:color="auto" w:fill="auto"/>
          </w:tcPr>
          <w:p w14:paraId="6B5B4539" w14:textId="77777777" w:rsidR="00030025" w:rsidRPr="008952EC" w:rsidRDefault="00030025" w:rsidP="00030025"/>
        </w:tc>
        <w:tc>
          <w:tcPr>
            <w:tcW w:w="545" w:type="pct"/>
            <w:shd w:val="clear" w:color="auto" w:fill="auto"/>
          </w:tcPr>
          <w:p w14:paraId="277B92B2" w14:textId="77777777" w:rsidR="00030025" w:rsidRPr="008952EC" w:rsidRDefault="00030025" w:rsidP="00030025"/>
        </w:tc>
        <w:tc>
          <w:tcPr>
            <w:tcW w:w="396" w:type="pct"/>
            <w:shd w:val="clear" w:color="auto" w:fill="auto"/>
          </w:tcPr>
          <w:p w14:paraId="4AB77B39" w14:textId="77777777" w:rsidR="00030025" w:rsidRPr="008952EC" w:rsidRDefault="00030025" w:rsidP="00030025"/>
        </w:tc>
        <w:tc>
          <w:tcPr>
            <w:tcW w:w="396" w:type="pct"/>
            <w:shd w:val="clear" w:color="auto" w:fill="auto"/>
          </w:tcPr>
          <w:p w14:paraId="7BFF1B43" w14:textId="77777777" w:rsidR="00030025" w:rsidRPr="008952EC" w:rsidRDefault="00030025" w:rsidP="00030025"/>
        </w:tc>
        <w:tc>
          <w:tcPr>
            <w:tcW w:w="396" w:type="pct"/>
          </w:tcPr>
          <w:p w14:paraId="04C5C637" w14:textId="77777777" w:rsidR="00030025" w:rsidRPr="008952EC" w:rsidRDefault="00030025" w:rsidP="00030025"/>
        </w:tc>
        <w:tc>
          <w:tcPr>
            <w:tcW w:w="396" w:type="pct"/>
          </w:tcPr>
          <w:p w14:paraId="3251DC9C" w14:textId="77777777" w:rsidR="00030025" w:rsidRPr="008952EC" w:rsidRDefault="00030025" w:rsidP="00030025"/>
        </w:tc>
        <w:tc>
          <w:tcPr>
            <w:tcW w:w="396" w:type="pct"/>
          </w:tcPr>
          <w:p w14:paraId="09892218" w14:textId="77777777" w:rsidR="00030025" w:rsidRPr="008952EC" w:rsidRDefault="00030025" w:rsidP="00030025"/>
        </w:tc>
        <w:tc>
          <w:tcPr>
            <w:tcW w:w="467" w:type="pct"/>
          </w:tcPr>
          <w:p w14:paraId="6CEDA8E4" w14:textId="77777777" w:rsidR="00030025" w:rsidRPr="008952EC" w:rsidRDefault="00030025" w:rsidP="00030025"/>
        </w:tc>
        <w:tc>
          <w:tcPr>
            <w:tcW w:w="402" w:type="pct"/>
          </w:tcPr>
          <w:p w14:paraId="7475192D" w14:textId="77777777" w:rsidR="00030025" w:rsidRPr="008952EC" w:rsidRDefault="00030025" w:rsidP="00030025"/>
        </w:tc>
        <w:tc>
          <w:tcPr>
            <w:tcW w:w="341" w:type="pct"/>
          </w:tcPr>
          <w:p w14:paraId="4B53D858" w14:textId="77777777" w:rsidR="00030025" w:rsidRPr="008952EC" w:rsidRDefault="00030025" w:rsidP="00030025"/>
        </w:tc>
        <w:tc>
          <w:tcPr>
            <w:tcW w:w="482" w:type="pct"/>
          </w:tcPr>
          <w:p w14:paraId="6A9F91B1" w14:textId="77777777" w:rsidR="00030025" w:rsidRPr="008952EC" w:rsidRDefault="00030025" w:rsidP="00030025"/>
        </w:tc>
      </w:tr>
    </w:tbl>
    <w:p w14:paraId="06A7FC3A" w14:textId="77777777" w:rsidR="00B05EF7" w:rsidRDefault="003F36D0" w:rsidP="005776D0">
      <w:pPr>
        <w:pStyle w:val="Header"/>
        <w:tabs>
          <w:tab w:val="clear" w:pos="4320"/>
          <w:tab w:val="clear" w:pos="8640"/>
        </w:tabs>
        <w:spacing w:after="120"/>
        <w:rPr>
          <w:sz w:val="20"/>
          <w:szCs w:val="16"/>
        </w:rPr>
      </w:pPr>
      <w:bookmarkStart w:id="86" w:name="_Hlk23931513"/>
      <w:r w:rsidRPr="00B05EF7">
        <w:rPr>
          <w:b/>
          <w:sz w:val="20"/>
          <w:szCs w:val="16"/>
        </w:rPr>
        <w:t xml:space="preserve">GPEI Guidelines </w:t>
      </w:r>
      <w:r w:rsidR="004D1292" w:rsidRPr="00B05EF7">
        <w:rPr>
          <w:b/>
          <w:sz w:val="20"/>
          <w:szCs w:val="16"/>
        </w:rPr>
        <w:t>for</w:t>
      </w:r>
      <w:r w:rsidRPr="00B05EF7">
        <w:rPr>
          <w:b/>
          <w:sz w:val="20"/>
          <w:szCs w:val="16"/>
        </w:rPr>
        <w:t xml:space="preserve"> Environmental Surveillance </w:t>
      </w:r>
      <w:r w:rsidR="004D1292" w:rsidRPr="00B05EF7">
        <w:rPr>
          <w:b/>
          <w:sz w:val="20"/>
          <w:szCs w:val="16"/>
        </w:rPr>
        <w:t xml:space="preserve">of </w:t>
      </w:r>
      <w:r w:rsidRPr="00B05EF7">
        <w:rPr>
          <w:b/>
          <w:sz w:val="20"/>
          <w:szCs w:val="16"/>
        </w:rPr>
        <w:t>Poliovirus</w:t>
      </w:r>
      <w:r w:rsidR="00030025" w:rsidRPr="00B05EF7">
        <w:rPr>
          <w:b/>
          <w:sz w:val="20"/>
          <w:szCs w:val="16"/>
        </w:rPr>
        <w:t xml:space="preserve"> circulation</w:t>
      </w:r>
      <w:r w:rsidRPr="00B05EF7">
        <w:rPr>
          <w:sz w:val="20"/>
          <w:szCs w:val="16"/>
        </w:rPr>
        <w:t xml:space="preserve"> </w:t>
      </w:r>
      <w:hyperlink r:id="rId14" w:history="1">
        <w:r w:rsidR="00030025" w:rsidRPr="00B05EF7">
          <w:rPr>
            <w:rStyle w:val="Hyperlink"/>
            <w:sz w:val="20"/>
            <w:szCs w:val="16"/>
          </w:rPr>
          <w:t>http://polioeradication.org/wp-content/uploads/2016/07/WHO_V-B_03.03_eng.pdf</w:t>
        </w:r>
      </w:hyperlink>
    </w:p>
    <w:p w14:paraId="7583E7A0" w14:textId="77777777" w:rsidR="00030025" w:rsidRPr="00401ADF" w:rsidRDefault="00030025" w:rsidP="00B05EF7">
      <w:pPr>
        <w:ind w:left="450" w:hanging="450"/>
        <w:rPr>
          <w:b/>
          <w:bCs/>
        </w:rPr>
      </w:pPr>
      <w:bookmarkStart w:id="87" w:name="_Hlk23934925"/>
      <w:bookmarkEnd w:id="86"/>
      <w:r w:rsidRPr="00401ADF">
        <w:rPr>
          <w:b/>
          <w:bCs/>
        </w:rPr>
        <w:t>7.1.</w:t>
      </w:r>
      <w:r w:rsidR="00D813AC" w:rsidRPr="00401ADF">
        <w:rPr>
          <w:b/>
          <w:bCs/>
        </w:rPr>
        <w:t>3</w:t>
      </w:r>
      <w:r w:rsidRPr="00401ADF">
        <w:rPr>
          <w:b/>
          <w:bCs/>
        </w:rPr>
        <w:t>.</w:t>
      </w:r>
      <w:r w:rsidR="007E5B33" w:rsidRPr="00401ADF">
        <w:rPr>
          <w:b/>
          <w:bCs/>
        </w:rPr>
        <w:t>3</w:t>
      </w:r>
      <w:r w:rsidRPr="00401ADF">
        <w:tab/>
      </w:r>
      <w:r w:rsidRPr="00401ADF">
        <w:rPr>
          <w:b/>
          <w:bCs/>
        </w:rPr>
        <w:t>Spot map of WPV, VDPV, SL2 from ES sites</w:t>
      </w:r>
    </w:p>
    <w:p w14:paraId="6059EBEB" w14:textId="77777777" w:rsidR="00030025" w:rsidRPr="008952EC" w:rsidRDefault="00030025" w:rsidP="00030025">
      <w:pPr>
        <w:pBdr>
          <w:top w:val="double" w:sz="6" w:space="1" w:color="000000"/>
          <w:left w:val="double" w:sz="6" w:space="4" w:color="000000"/>
          <w:bottom w:val="double" w:sz="6" w:space="1" w:color="000000"/>
          <w:right w:val="double" w:sz="6" w:space="4" w:color="000000"/>
        </w:pBdr>
        <w:jc w:val="both"/>
        <w:rPr>
          <w:bCs/>
        </w:rPr>
      </w:pPr>
      <w:r w:rsidRPr="008952EC">
        <w:rPr>
          <w:bCs/>
          <w:szCs w:val="24"/>
        </w:rPr>
        <w:t xml:space="preserve">Please attach a spot map showing the geographical location </w:t>
      </w:r>
      <w:r>
        <w:rPr>
          <w:bCs/>
          <w:szCs w:val="24"/>
        </w:rPr>
        <w:t>with differentiation between serotypes detected</w:t>
      </w:r>
    </w:p>
    <w:p w14:paraId="74BC8DE1" w14:textId="77777777" w:rsidR="003F36D0" w:rsidRPr="00401ADF" w:rsidRDefault="00030025" w:rsidP="00B05EF7">
      <w:pPr>
        <w:ind w:left="450" w:hanging="450"/>
      </w:pPr>
      <w:r w:rsidRPr="00401ADF">
        <w:rPr>
          <w:b/>
          <w:bCs/>
        </w:rPr>
        <w:t>7.1.</w:t>
      </w:r>
      <w:r w:rsidR="00D813AC" w:rsidRPr="00401ADF">
        <w:rPr>
          <w:b/>
          <w:bCs/>
        </w:rPr>
        <w:t>3</w:t>
      </w:r>
      <w:r w:rsidRPr="00401ADF">
        <w:rPr>
          <w:b/>
          <w:bCs/>
        </w:rPr>
        <w:t>.</w:t>
      </w:r>
      <w:r w:rsidR="007E5B33" w:rsidRPr="00401ADF">
        <w:rPr>
          <w:b/>
          <w:bCs/>
        </w:rPr>
        <w:t>4</w:t>
      </w:r>
      <w:r w:rsidRPr="00401ADF">
        <w:rPr>
          <w:b/>
          <w:bCs/>
        </w:rPr>
        <w:t xml:space="preserve"> </w:t>
      </w:r>
      <w:r w:rsidR="003F36D0" w:rsidRPr="00401ADF">
        <w:rPr>
          <w:b/>
          <w:bCs/>
        </w:rPr>
        <w:t>Please provide comments/discussion points/additional information, if any</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8898"/>
      </w:tblGrid>
      <w:tr w:rsidR="003F36D0" w:rsidRPr="008952EC" w14:paraId="536E4A83" w14:textId="77777777" w:rsidTr="00AF0E00">
        <w:trPr>
          <w:trHeight w:val="22"/>
        </w:trPr>
        <w:tc>
          <w:tcPr>
            <w:tcW w:w="9144" w:type="dxa"/>
            <w:shd w:val="clear" w:color="auto" w:fill="FFFFFF"/>
          </w:tcPr>
          <w:p w14:paraId="009BE615" w14:textId="77777777" w:rsidR="005776D0" w:rsidRPr="008952EC" w:rsidRDefault="008B60B5" w:rsidP="004F6020">
            <w:pPr>
              <w:pStyle w:val="Header"/>
              <w:tabs>
                <w:tab w:val="center" w:pos="840"/>
              </w:tabs>
              <w:rPr>
                <w:i/>
              </w:rPr>
            </w:pPr>
            <w:r w:rsidRPr="008952EC">
              <w:rPr>
                <w:i/>
              </w:rPr>
              <w:t>T</w:t>
            </w:r>
            <w:r w:rsidR="003F36D0" w:rsidRPr="008952EC">
              <w:rPr>
                <w:i/>
              </w:rPr>
              <w:t>ype here</w:t>
            </w:r>
          </w:p>
          <w:p w14:paraId="77D6521F" w14:textId="77777777" w:rsidR="003F36D0" w:rsidRPr="008952EC" w:rsidRDefault="003F36D0" w:rsidP="00837C65">
            <w:pPr>
              <w:pStyle w:val="Header"/>
              <w:tabs>
                <w:tab w:val="center" w:pos="840"/>
              </w:tabs>
              <w:rPr>
                <w:i/>
              </w:rPr>
            </w:pPr>
          </w:p>
          <w:p w14:paraId="74196CB1" w14:textId="77777777" w:rsidR="003F36D0" w:rsidRPr="008952EC" w:rsidRDefault="003F36D0" w:rsidP="00837C65">
            <w:pPr>
              <w:pStyle w:val="Header"/>
              <w:tabs>
                <w:tab w:val="center" w:pos="840"/>
              </w:tabs>
              <w:rPr>
                <w:i/>
              </w:rPr>
            </w:pPr>
          </w:p>
          <w:p w14:paraId="0E6BAA3B" w14:textId="77777777" w:rsidR="003F36D0" w:rsidRPr="008952EC" w:rsidRDefault="003F36D0" w:rsidP="00837C65">
            <w:pPr>
              <w:pStyle w:val="Header"/>
              <w:tabs>
                <w:tab w:val="center" w:pos="840"/>
              </w:tabs>
            </w:pPr>
          </w:p>
        </w:tc>
      </w:tr>
      <w:bookmarkEnd w:id="87"/>
    </w:tbl>
    <w:p w14:paraId="492D5C74" w14:textId="77777777" w:rsidR="00030025" w:rsidRDefault="00030025" w:rsidP="00030025">
      <w:pPr>
        <w:ind w:left="450" w:hanging="450"/>
        <w:rPr>
          <w:b/>
          <w:bCs/>
          <w:i/>
          <w:iCs/>
        </w:rPr>
      </w:pPr>
    </w:p>
    <w:p w14:paraId="6C40B850" w14:textId="77777777" w:rsidR="00934349" w:rsidRPr="008952EC" w:rsidRDefault="00156A7C" w:rsidP="00E02F5A">
      <w:pPr>
        <w:rPr>
          <w:b/>
          <w:bCs/>
          <w:i/>
          <w:iCs/>
        </w:rPr>
      </w:pPr>
      <w:r w:rsidRPr="008952EC">
        <w:rPr>
          <w:b/>
          <w:bCs/>
          <w:i/>
          <w:iCs/>
        </w:rPr>
        <w:t>7.</w:t>
      </w:r>
      <w:r w:rsidR="00030025">
        <w:rPr>
          <w:b/>
          <w:bCs/>
          <w:i/>
          <w:iCs/>
        </w:rPr>
        <w:t>1.</w:t>
      </w:r>
      <w:r w:rsidR="00D813AC">
        <w:rPr>
          <w:b/>
          <w:bCs/>
          <w:i/>
          <w:iCs/>
        </w:rPr>
        <w:t>4</w:t>
      </w:r>
      <w:r w:rsidR="00160A71" w:rsidRPr="008952EC">
        <w:rPr>
          <w:b/>
          <w:bCs/>
          <w:i/>
          <w:iCs/>
        </w:rPr>
        <w:tab/>
      </w:r>
      <w:r w:rsidR="00934349" w:rsidRPr="008952EC">
        <w:rPr>
          <w:b/>
          <w:bCs/>
          <w:i/>
          <w:iCs/>
        </w:rPr>
        <w:t xml:space="preserve">Is Primary Immunodeficiency </w:t>
      </w:r>
      <w:r w:rsidR="00D70F0D" w:rsidRPr="008952EC">
        <w:rPr>
          <w:b/>
          <w:bCs/>
          <w:i/>
          <w:iCs/>
        </w:rPr>
        <w:t xml:space="preserve">(PID) </w:t>
      </w:r>
      <w:r w:rsidR="00934349" w:rsidRPr="008952EC">
        <w:rPr>
          <w:b/>
          <w:bCs/>
          <w:i/>
          <w:iCs/>
        </w:rPr>
        <w:t>surveillance established?</w:t>
      </w:r>
    </w:p>
    <w:p w14:paraId="09EBBDAB" w14:textId="77777777" w:rsidR="00934349" w:rsidRPr="008952EC" w:rsidRDefault="00934349"/>
    <w:p w14:paraId="33D7EC1D" w14:textId="77777777" w:rsidR="00934349" w:rsidRPr="008952EC" w:rsidRDefault="00934349" w:rsidP="007A1230">
      <w:r w:rsidRPr="008952EC">
        <w:t>Yes</w:t>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007A1230" w:rsidRPr="008952EC">
        <w:t xml:space="preserve"> </w:t>
      </w:r>
      <w:r w:rsidR="007A1230" w:rsidRPr="008952EC">
        <w:fldChar w:fldCharType="begin">
          <w:ffData>
            <w:name w:val="Check11"/>
            <w:enabled/>
            <w:calcOnExit w:val="0"/>
            <w:checkBox>
              <w:sizeAuto/>
              <w:default w:val="0"/>
            </w:checkBox>
          </w:ffData>
        </w:fldChar>
      </w:r>
      <w:bookmarkStart w:id="88" w:name="Check11"/>
      <w:r w:rsidR="007A1230" w:rsidRPr="008952EC">
        <w:instrText xml:space="preserve"> FORMCHECKBOX </w:instrText>
      </w:r>
      <w:r w:rsidR="00A860BA">
        <w:fldChar w:fldCharType="separate"/>
      </w:r>
      <w:r w:rsidR="007A1230" w:rsidRPr="008952EC">
        <w:fldChar w:fldCharType="end"/>
      </w:r>
      <w:bookmarkEnd w:id="88"/>
      <w:r w:rsidRPr="008952EC">
        <w:t xml:space="preserve">     No</w:t>
      </w:r>
      <w:r w:rsidR="007A1230" w:rsidRPr="008952EC">
        <w:t xml:space="preserve">  </w:t>
      </w:r>
      <w:r w:rsidR="007A1230" w:rsidRPr="008952EC">
        <w:fldChar w:fldCharType="begin">
          <w:ffData>
            <w:name w:val="Check12"/>
            <w:enabled/>
            <w:calcOnExit w:val="0"/>
            <w:checkBox>
              <w:sizeAuto/>
              <w:default w:val="0"/>
            </w:checkBox>
          </w:ffData>
        </w:fldChar>
      </w:r>
      <w:bookmarkStart w:id="89" w:name="Check12"/>
      <w:r w:rsidR="007A1230" w:rsidRPr="008952EC">
        <w:instrText xml:space="preserve"> FORMCHECKBOX </w:instrText>
      </w:r>
      <w:r w:rsidR="00A860BA">
        <w:fldChar w:fldCharType="separate"/>
      </w:r>
      <w:r w:rsidR="007A1230" w:rsidRPr="008952EC">
        <w:fldChar w:fldCharType="end"/>
      </w:r>
      <w:bookmarkEnd w:id="89"/>
    </w:p>
    <w:p w14:paraId="7D89E7B4" w14:textId="77777777" w:rsidR="007A1230" w:rsidRPr="008952EC" w:rsidRDefault="007A1230" w:rsidP="007A1230"/>
    <w:p w14:paraId="2E8AD60F" w14:textId="77777777" w:rsidR="000D70B0" w:rsidRPr="008952EC" w:rsidRDefault="000D70B0" w:rsidP="000D70B0">
      <w:r w:rsidRPr="00401ADF">
        <w:rPr>
          <w:b/>
          <w:bCs/>
        </w:rPr>
        <w:t>7.1.</w:t>
      </w:r>
      <w:r w:rsidR="00D813AC" w:rsidRPr="00401ADF">
        <w:rPr>
          <w:b/>
          <w:bCs/>
        </w:rPr>
        <w:t>4</w:t>
      </w:r>
      <w:r w:rsidRPr="00401ADF">
        <w:rPr>
          <w:b/>
          <w:bCs/>
        </w:rPr>
        <w:t>.1 Is PID surveillance integrated into AFP surveillance?</w:t>
      </w:r>
      <w:r w:rsidRPr="008952EC">
        <w:t xml:space="preserve"> </w:t>
      </w:r>
      <w:r w:rsidRPr="008952EC">
        <w:tab/>
        <w:t>Yes</w:t>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w:t>
      </w:r>
      <w:r w:rsidRPr="008952EC">
        <w:fldChar w:fldCharType="begin">
          <w:ffData>
            <w:name w:val="Check13"/>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t xml:space="preserve">    No </w:t>
      </w:r>
      <w:r w:rsidRPr="008952EC">
        <w:fldChar w:fldCharType="begin">
          <w:ffData>
            <w:name w:val="Check14"/>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1F42C60F" w14:textId="77777777" w:rsidR="00B05EF7" w:rsidRDefault="000D70B0" w:rsidP="000D70B0">
      <w:r w:rsidRPr="008952EC">
        <w:tab/>
      </w:r>
    </w:p>
    <w:p w14:paraId="5FB4E14C" w14:textId="77777777" w:rsidR="000D70B0" w:rsidRPr="00401ADF" w:rsidRDefault="000D70B0" w:rsidP="000D70B0">
      <w:pPr>
        <w:rPr>
          <w:b/>
          <w:bCs/>
        </w:rPr>
      </w:pPr>
      <w:r w:rsidRPr="00401ADF">
        <w:rPr>
          <w:b/>
          <w:bCs/>
        </w:rPr>
        <w:t>7.1.</w:t>
      </w:r>
      <w:r w:rsidR="00B05EF7" w:rsidRPr="00401ADF">
        <w:rPr>
          <w:b/>
          <w:bCs/>
        </w:rPr>
        <w:t>4</w:t>
      </w:r>
      <w:r w:rsidRPr="00401ADF">
        <w:rPr>
          <w:b/>
          <w:bCs/>
        </w:rPr>
        <w:t xml:space="preserve">.1.1 If Yes, No. AFP cases having </w:t>
      </w:r>
      <w:proofErr w:type="spellStart"/>
      <w:r w:rsidRPr="00401ADF">
        <w:rPr>
          <w:b/>
          <w:bCs/>
        </w:rPr>
        <w:t>iVDPVs</w:t>
      </w:r>
      <w:proofErr w:type="spellEnd"/>
      <w:r w:rsidRPr="00401ADF">
        <w:rPr>
          <w:b/>
          <w:bCs/>
        </w:rPr>
        <w:t xml:space="preserve"> - _________</w:t>
      </w:r>
    </w:p>
    <w:p w14:paraId="39341520" w14:textId="77777777" w:rsidR="00030025" w:rsidRDefault="00030025" w:rsidP="00E52566"/>
    <w:p w14:paraId="1E1B3169" w14:textId="77777777" w:rsidR="00934349" w:rsidRPr="00401ADF" w:rsidRDefault="00030025" w:rsidP="00E52566">
      <w:pPr>
        <w:rPr>
          <w:b/>
          <w:bCs/>
        </w:rPr>
      </w:pPr>
      <w:r w:rsidRPr="00401ADF">
        <w:rPr>
          <w:b/>
          <w:bCs/>
        </w:rPr>
        <w:t>7.1.</w:t>
      </w:r>
      <w:r w:rsidR="00D813AC" w:rsidRPr="00401ADF">
        <w:rPr>
          <w:b/>
          <w:bCs/>
        </w:rPr>
        <w:t>4</w:t>
      </w:r>
      <w:r w:rsidRPr="00401ADF">
        <w:rPr>
          <w:b/>
          <w:bCs/>
        </w:rPr>
        <w:t>.</w:t>
      </w:r>
      <w:r w:rsidR="000D70B0" w:rsidRPr="00401ADF">
        <w:rPr>
          <w:b/>
          <w:bCs/>
        </w:rPr>
        <w:t>2</w:t>
      </w:r>
      <w:r w:rsidRPr="00401ADF">
        <w:rPr>
          <w:b/>
          <w:bCs/>
        </w:rPr>
        <w:t xml:space="preserve"> </w:t>
      </w:r>
      <w:r w:rsidR="00934349" w:rsidRPr="00401ADF">
        <w:rPr>
          <w:b/>
          <w:bCs/>
        </w:rPr>
        <w:t>If yes, please provide information in below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1698"/>
        <w:gridCol w:w="917"/>
        <w:gridCol w:w="917"/>
        <w:gridCol w:w="918"/>
        <w:gridCol w:w="1789"/>
        <w:gridCol w:w="1338"/>
      </w:tblGrid>
      <w:tr w:rsidR="00B05EF7" w:rsidRPr="008952EC" w14:paraId="5EC63619" w14:textId="77777777" w:rsidTr="00B05EF7">
        <w:tc>
          <w:tcPr>
            <w:tcW w:w="757" w:type="pct"/>
            <w:shd w:val="clear" w:color="auto" w:fill="auto"/>
          </w:tcPr>
          <w:p w14:paraId="1443593F" w14:textId="77777777" w:rsidR="000D70B0" w:rsidRPr="008952EC" w:rsidRDefault="000D70B0" w:rsidP="003B306E">
            <w:pPr>
              <w:jc w:val="center"/>
              <w:rPr>
                <w:sz w:val="20"/>
              </w:rPr>
            </w:pPr>
            <w:r w:rsidRPr="008952EC">
              <w:rPr>
                <w:sz w:val="20"/>
              </w:rPr>
              <w:t>No. of Patients enrolled</w:t>
            </w:r>
          </w:p>
        </w:tc>
        <w:tc>
          <w:tcPr>
            <w:tcW w:w="957" w:type="pct"/>
            <w:shd w:val="clear" w:color="auto" w:fill="auto"/>
          </w:tcPr>
          <w:p w14:paraId="76C38007" w14:textId="77777777" w:rsidR="000D70B0" w:rsidRPr="008952EC" w:rsidRDefault="000D70B0" w:rsidP="00E02F5A">
            <w:pPr>
              <w:jc w:val="center"/>
              <w:rPr>
                <w:sz w:val="20"/>
              </w:rPr>
            </w:pPr>
            <w:r w:rsidRPr="008952EC">
              <w:rPr>
                <w:sz w:val="20"/>
              </w:rPr>
              <w:t>No. of patients positive for iVDPV</w:t>
            </w:r>
          </w:p>
        </w:tc>
        <w:tc>
          <w:tcPr>
            <w:tcW w:w="501" w:type="pct"/>
            <w:shd w:val="clear" w:color="auto" w:fill="auto"/>
          </w:tcPr>
          <w:p w14:paraId="45138AF2" w14:textId="77777777" w:rsidR="000D70B0" w:rsidRPr="008952EC" w:rsidRDefault="000D70B0" w:rsidP="00E02F5A">
            <w:pPr>
              <w:jc w:val="center"/>
              <w:rPr>
                <w:sz w:val="20"/>
              </w:rPr>
            </w:pPr>
            <w:r w:rsidRPr="008952EC">
              <w:rPr>
                <w:sz w:val="20"/>
              </w:rPr>
              <w:t>No. iVDPV1</w:t>
            </w:r>
          </w:p>
        </w:tc>
        <w:tc>
          <w:tcPr>
            <w:tcW w:w="501" w:type="pct"/>
            <w:shd w:val="clear" w:color="auto" w:fill="auto"/>
          </w:tcPr>
          <w:p w14:paraId="19C6503D" w14:textId="77777777" w:rsidR="000D70B0" w:rsidRPr="008952EC" w:rsidRDefault="000D70B0" w:rsidP="00E02F5A">
            <w:pPr>
              <w:jc w:val="center"/>
              <w:rPr>
                <w:sz w:val="20"/>
              </w:rPr>
            </w:pPr>
            <w:r w:rsidRPr="008952EC">
              <w:rPr>
                <w:sz w:val="20"/>
              </w:rPr>
              <w:t>No. iVDPV2</w:t>
            </w:r>
          </w:p>
        </w:tc>
        <w:tc>
          <w:tcPr>
            <w:tcW w:w="520" w:type="pct"/>
            <w:shd w:val="clear" w:color="auto" w:fill="auto"/>
          </w:tcPr>
          <w:p w14:paraId="68010455" w14:textId="77777777" w:rsidR="000D70B0" w:rsidRPr="008952EC" w:rsidRDefault="000D70B0" w:rsidP="00E02F5A">
            <w:pPr>
              <w:jc w:val="center"/>
              <w:rPr>
                <w:sz w:val="20"/>
              </w:rPr>
            </w:pPr>
            <w:r w:rsidRPr="008952EC">
              <w:rPr>
                <w:sz w:val="20"/>
              </w:rPr>
              <w:t>No. iVDPV3</w:t>
            </w:r>
          </w:p>
        </w:tc>
        <w:tc>
          <w:tcPr>
            <w:tcW w:w="1008" w:type="pct"/>
            <w:shd w:val="clear" w:color="auto" w:fill="auto"/>
          </w:tcPr>
          <w:p w14:paraId="0A10185C" w14:textId="77777777" w:rsidR="000D70B0" w:rsidRPr="008952EC" w:rsidRDefault="000D70B0" w:rsidP="00C86D7E">
            <w:pPr>
              <w:jc w:val="center"/>
              <w:rPr>
                <w:sz w:val="20"/>
              </w:rPr>
            </w:pPr>
            <w:r w:rsidRPr="008952EC">
              <w:rPr>
                <w:sz w:val="20"/>
              </w:rPr>
              <w:t xml:space="preserve">No. of patients alive </w:t>
            </w:r>
          </w:p>
          <w:p w14:paraId="26832EFB" w14:textId="77777777" w:rsidR="000D70B0" w:rsidRPr="008952EC" w:rsidRDefault="000D70B0" w:rsidP="00C86D7E">
            <w:pPr>
              <w:jc w:val="center"/>
              <w:rPr>
                <w:sz w:val="20"/>
              </w:rPr>
            </w:pPr>
            <w:r w:rsidRPr="008952EC">
              <w:rPr>
                <w:sz w:val="20"/>
              </w:rPr>
              <w:t>(Chronic Excertors)</w:t>
            </w:r>
          </w:p>
        </w:tc>
        <w:tc>
          <w:tcPr>
            <w:tcW w:w="755" w:type="pct"/>
            <w:shd w:val="clear" w:color="auto" w:fill="auto"/>
          </w:tcPr>
          <w:p w14:paraId="11AE1772" w14:textId="77777777" w:rsidR="000D70B0" w:rsidRPr="008952EC" w:rsidRDefault="000D70B0" w:rsidP="00E02F5A">
            <w:pPr>
              <w:jc w:val="center"/>
              <w:rPr>
                <w:sz w:val="20"/>
              </w:rPr>
            </w:pPr>
            <w:r w:rsidRPr="008952EC">
              <w:rPr>
                <w:sz w:val="20"/>
              </w:rPr>
              <w:t>No. of patients died</w:t>
            </w:r>
          </w:p>
        </w:tc>
      </w:tr>
      <w:tr w:rsidR="00B05EF7" w:rsidRPr="008952EC" w14:paraId="7402AF0E" w14:textId="77777777" w:rsidTr="00B05EF7">
        <w:tc>
          <w:tcPr>
            <w:tcW w:w="757" w:type="pct"/>
            <w:shd w:val="clear" w:color="auto" w:fill="auto"/>
          </w:tcPr>
          <w:p w14:paraId="75163412" w14:textId="77777777" w:rsidR="000D70B0" w:rsidRPr="008952EC" w:rsidRDefault="000D70B0"/>
        </w:tc>
        <w:tc>
          <w:tcPr>
            <w:tcW w:w="957" w:type="pct"/>
            <w:shd w:val="clear" w:color="auto" w:fill="auto"/>
          </w:tcPr>
          <w:p w14:paraId="6FD89251" w14:textId="77777777" w:rsidR="000D70B0" w:rsidRPr="008952EC" w:rsidRDefault="000D70B0"/>
        </w:tc>
        <w:tc>
          <w:tcPr>
            <w:tcW w:w="501" w:type="pct"/>
            <w:shd w:val="clear" w:color="auto" w:fill="auto"/>
          </w:tcPr>
          <w:p w14:paraId="62723053" w14:textId="77777777" w:rsidR="000D70B0" w:rsidRPr="008952EC" w:rsidRDefault="000D70B0"/>
        </w:tc>
        <w:tc>
          <w:tcPr>
            <w:tcW w:w="501" w:type="pct"/>
            <w:shd w:val="clear" w:color="auto" w:fill="auto"/>
          </w:tcPr>
          <w:p w14:paraId="51B4C694" w14:textId="77777777" w:rsidR="000D70B0" w:rsidRPr="008952EC" w:rsidRDefault="000D70B0"/>
        </w:tc>
        <w:tc>
          <w:tcPr>
            <w:tcW w:w="520" w:type="pct"/>
            <w:shd w:val="clear" w:color="auto" w:fill="auto"/>
          </w:tcPr>
          <w:p w14:paraId="1F330139" w14:textId="77777777" w:rsidR="000D70B0" w:rsidRPr="008952EC" w:rsidRDefault="000D70B0"/>
        </w:tc>
        <w:tc>
          <w:tcPr>
            <w:tcW w:w="1008" w:type="pct"/>
            <w:shd w:val="clear" w:color="auto" w:fill="auto"/>
          </w:tcPr>
          <w:p w14:paraId="02C298F0" w14:textId="77777777" w:rsidR="000D70B0" w:rsidRPr="008952EC" w:rsidRDefault="000D70B0"/>
        </w:tc>
        <w:tc>
          <w:tcPr>
            <w:tcW w:w="755" w:type="pct"/>
            <w:shd w:val="clear" w:color="auto" w:fill="auto"/>
          </w:tcPr>
          <w:p w14:paraId="7E71EF9F" w14:textId="77777777" w:rsidR="000D70B0" w:rsidRPr="008952EC" w:rsidRDefault="000D70B0"/>
        </w:tc>
      </w:tr>
      <w:tr w:rsidR="00B05EF7" w:rsidRPr="008952EC" w14:paraId="7AC12DA1" w14:textId="77777777" w:rsidTr="00B05EF7">
        <w:tc>
          <w:tcPr>
            <w:tcW w:w="757" w:type="pct"/>
            <w:shd w:val="clear" w:color="auto" w:fill="auto"/>
          </w:tcPr>
          <w:p w14:paraId="2602AC71" w14:textId="77777777" w:rsidR="000D70B0" w:rsidRPr="008952EC" w:rsidRDefault="000D70B0"/>
        </w:tc>
        <w:tc>
          <w:tcPr>
            <w:tcW w:w="957" w:type="pct"/>
            <w:shd w:val="clear" w:color="auto" w:fill="auto"/>
          </w:tcPr>
          <w:p w14:paraId="4F9E245F" w14:textId="77777777" w:rsidR="000D70B0" w:rsidRPr="008952EC" w:rsidRDefault="000D70B0"/>
        </w:tc>
        <w:tc>
          <w:tcPr>
            <w:tcW w:w="501" w:type="pct"/>
            <w:shd w:val="clear" w:color="auto" w:fill="auto"/>
          </w:tcPr>
          <w:p w14:paraId="00E628A2" w14:textId="77777777" w:rsidR="000D70B0" w:rsidRPr="008952EC" w:rsidRDefault="000D70B0"/>
        </w:tc>
        <w:tc>
          <w:tcPr>
            <w:tcW w:w="501" w:type="pct"/>
            <w:shd w:val="clear" w:color="auto" w:fill="auto"/>
          </w:tcPr>
          <w:p w14:paraId="18B17358" w14:textId="77777777" w:rsidR="000D70B0" w:rsidRPr="008952EC" w:rsidRDefault="000D70B0"/>
        </w:tc>
        <w:tc>
          <w:tcPr>
            <w:tcW w:w="520" w:type="pct"/>
            <w:shd w:val="clear" w:color="auto" w:fill="auto"/>
          </w:tcPr>
          <w:p w14:paraId="6AA2BC0D" w14:textId="77777777" w:rsidR="000D70B0" w:rsidRPr="008952EC" w:rsidRDefault="000D70B0"/>
        </w:tc>
        <w:tc>
          <w:tcPr>
            <w:tcW w:w="1008" w:type="pct"/>
            <w:shd w:val="clear" w:color="auto" w:fill="auto"/>
          </w:tcPr>
          <w:p w14:paraId="00153633" w14:textId="77777777" w:rsidR="000D70B0" w:rsidRPr="008952EC" w:rsidRDefault="000D70B0"/>
        </w:tc>
        <w:tc>
          <w:tcPr>
            <w:tcW w:w="755" w:type="pct"/>
            <w:shd w:val="clear" w:color="auto" w:fill="auto"/>
          </w:tcPr>
          <w:p w14:paraId="48CCFAE0" w14:textId="77777777" w:rsidR="000D70B0" w:rsidRPr="008952EC" w:rsidRDefault="000D70B0"/>
        </w:tc>
      </w:tr>
      <w:tr w:rsidR="00B05EF7" w:rsidRPr="008952EC" w14:paraId="2194A02B" w14:textId="77777777" w:rsidTr="00B05EF7">
        <w:tc>
          <w:tcPr>
            <w:tcW w:w="757" w:type="pct"/>
            <w:shd w:val="clear" w:color="auto" w:fill="auto"/>
          </w:tcPr>
          <w:p w14:paraId="60006130" w14:textId="77777777" w:rsidR="000D70B0" w:rsidRPr="008952EC" w:rsidRDefault="000D70B0"/>
        </w:tc>
        <w:tc>
          <w:tcPr>
            <w:tcW w:w="957" w:type="pct"/>
            <w:shd w:val="clear" w:color="auto" w:fill="auto"/>
          </w:tcPr>
          <w:p w14:paraId="099D5744" w14:textId="77777777" w:rsidR="000D70B0" w:rsidRPr="008952EC" w:rsidRDefault="000D70B0"/>
        </w:tc>
        <w:tc>
          <w:tcPr>
            <w:tcW w:w="501" w:type="pct"/>
            <w:shd w:val="clear" w:color="auto" w:fill="auto"/>
          </w:tcPr>
          <w:p w14:paraId="74298399" w14:textId="77777777" w:rsidR="000D70B0" w:rsidRPr="008952EC" w:rsidRDefault="000D70B0"/>
        </w:tc>
        <w:tc>
          <w:tcPr>
            <w:tcW w:w="501" w:type="pct"/>
            <w:shd w:val="clear" w:color="auto" w:fill="auto"/>
          </w:tcPr>
          <w:p w14:paraId="77AA71C0" w14:textId="77777777" w:rsidR="000D70B0" w:rsidRPr="008952EC" w:rsidRDefault="000D70B0"/>
        </w:tc>
        <w:tc>
          <w:tcPr>
            <w:tcW w:w="520" w:type="pct"/>
            <w:shd w:val="clear" w:color="auto" w:fill="auto"/>
          </w:tcPr>
          <w:p w14:paraId="60DAC59D" w14:textId="77777777" w:rsidR="000D70B0" w:rsidRPr="008952EC" w:rsidRDefault="000D70B0"/>
        </w:tc>
        <w:tc>
          <w:tcPr>
            <w:tcW w:w="1008" w:type="pct"/>
            <w:shd w:val="clear" w:color="auto" w:fill="auto"/>
          </w:tcPr>
          <w:p w14:paraId="43DC0368" w14:textId="77777777" w:rsidR="000D70B0" w:rsidRPr="008952EC" w:rsidRDefault="000D70B0"/>
        </w:tc>
        <w:tc>
          <w:tcPr>
            <w:tcW w:w="755" w:type="pct"/>
            <w:shd w:val="clear" w:color="auto" w:fill="auto"/>
          </w:tcPr>
          <w:p w14:paraId="6A7B91C8" w14:textId="77777777" w:rsidR="000D70B0" w:rsidRPr="008952EC" w:rsidRDefault="000D70B0"/>
        </w:tc>
      </w:tr>
    </w:tbl>
    <w:p w14:paraId="5DD1446C" w14:textId="77777777" w:rsidR="00934349" w:rsidRPr="008952EC" w:rsidRDefault="00934349"/>
    <w:p w14:paraId="403AC2EB" w14:textId="77777777" w:rsidR="00D70F0D" w:rsidRPr="008952EC" w:rsidRDefault="00C86D7E" w:rsidP="004072DC">
      <w:r w:rsidRPr="00401ADF">
        <w:rPr>
          <w:b/>
          <w:bCs/>
        </w:rPr>
        <w:t>7.</w:t>
      </w:r>
      <w:r w:rsidR="000D70B0" w:rsidRPr="00401ADF">
        <w:rPr>
          <w:b/>
          <w:bCs/>
        </w:rPr>
        <w:t>1.</w:t>
      </w:r>
      <w:r w:rsidR="00D813AC" w:rsidRPr="00401ADF">
        <w:rPr>
          <w:b/>
          <w:bCs/>
        </w:rPr>
        <w:t>4</w:t>
      </w:r>
      <w:r w:rsidR="000D70B0" w:rsidRPr="00401ADF">
        <w:rPr>
          <w:b/>
          <w:bCs/>
        </w:rPr>
        <w:t>.3</w:t>
      </w:r>
      <w:r w:rsidRPr="00401ADF">
        <w:rPr>
          <w:b/>
          <w:bCs/>
        </w:rPr>
        <w:t xml:space="preserve"> </w:t>
      </w:r>
      <w:r w:rsidR="00D70F0D" w:rsidRPr="00401ADF">
        <w:rPr>
          <w:b/>
          <w:bCs/>
        </w:rPr>
        <w:t>Is there a</w:t>
      </w:r>
      <w:r w:rsidR="000D70B0" w:rsidRPr="00401ADF">
        <w:rPr>
          <w:b/>
          <w:bCs/>
        </w:rPr>
        <w:t>ny PID excreting VDPV/SL2</w:t>
      </w:r>
      <w:r w:rsidR="00D70F0D" w:rsidRPr="00401ADF">
        <w:rPr>
          <w:b/>
          <w:bCs/>
        </w:rPr>
        <w:t>?</w:t>
      </w:r>
      <w:r w:rsidR="00044340" w:rsidRPr="008952EC">
        <w:t xml:space="preserve"> </w:t>
      </w:r>
      <w:r w:rsidRPr="008952EC">
        <w:tab/>
      </w:r>
      <w:r w:rsidRPr="008952EC">
        <w:tab/>
      </w:r>
      <w:r w:rsidR="00D70F0D" w:rsidRPr="008952EC">
        <w:t>Yes</w:t>
      </w:r>
      <w:r w:rsidR="004072DC" w:rsidRPr="008952EC">
        <w:t xml:space="preserve"> </w:t>
      </w:r>
      <w:r w:rsidR="004072DC" w:rsidRPr="008952EC">
        <w:fldChar w:fldCharType="begin">
          <w:ffData>
            <w:name w:val="Check15"/>
            <w:enabled/>
            <w:calcOnExit w:val="0"/>
            <w:checkBox>
              <w:sizeAuto/>
              <w:default w:val="0"/>
            </w:checkBox>
          </w:ffData>
        </w:fldChar>
      </w:r>
      <w:bookmarkStart w:id="90" w:name="Check15"/>
      <w:r w:rsidR="004072DC" w:rsidRPr="008952EC">
        <w:instrText xml:space="preserve"> FORMCHECKBOX </w:instrText>
      </w:r>
      <w:r w:rsidR="00A860BA">
        <w:fldChar w:fldCharType="separate"/>
      </w:r>
      <w:r w:rsidR="004072DC" w:rsidRPr="008952EC">
        <w:fldChar w:fldCharType="end"/>
      </w:r>
      <w:bookmarkEnd w:id="90"/>
      <w:r w:rsidR="00D70F0D" w:rsidRPr="008952EC">
        <w:softHyphen/>
      </w:r>
      <w:r w:rsidR="00D70F0D" w:rsidRPr="008952EC">
        <w:softHyphen/>
      </w:r>
      <w:r w:rsidR="00D70F0D" w:rsidRPr="008952EC">
        <w:softHyphen/>
      </w:r>
      <w:r w:rsidR="00D70F0D" w:rsidRPr="008952EC">
        <w:softHyphen/>
      </w:r>
      <w:r w:rsidR="00D70F0D" w:rsidRPr="008952EC">
        <w:softHyphen/>
      </w:r>
      <w:r w:rsidR="00D70F0D" w:rsidRPr="008952EC">
        <w:softHyphen/>
      </w:r>
      <w:r w:rsidR="00D70F0D" w:rsidRPr="008952EC">
        <w:softHyphen/>
      </w:r>
      <w:r w:rsidR="00D70F0D" w:rsidRPr="008952EC">
        <w:softHyphen/>
      </w:r>
      <w:r w:rsidR="00D70F0D" w:rsidRPr="008952EC">
        <w:softHyphen/>
      </w:r>
      <w:r w:rsidR="00D70F0D" w:rsidRPr="008952EC">
        <w:softHyphen/>
      </w:r>
      <w:r w:rsidR="00D70F0D" w:rsidRPr="008952EC">
        <w:softHyphen/>
        <w:t xml:space="preserve">   No</w:t>
      </w:r>
      <w:r w:rsidR="004072DC" w:rsidRPr="008952EC">
        <w:t xml:space="preserve"> </w:t>
      </w:r>
      <w:r w:rsidR="004072DC" w:rsidRPr="008952EC">
        <w:fldChar w:fldCharType="begin">
          <w:ffData>
            <w:name w:val="Check16"/>
            <w:enabled/>
            <w:calcOnExit w:val="0"/>
            <w:checkBox>
              <w:sizeAuto/>
              <w:default w:val="0"/>
            </w:checkBox>
          </w:ffData>
        </w:fldChar>
      </w:r>
      <w:bookmarkStart w:id="91" w:name="Check16"/>
      <w:r w:rsidR="004072DC" w:rsidRPr="008952EC">
        <w:instrText xml:space="preserve"> FORMCHECKBOX </w:instrText>
      </w:r>
      <w:r w:rsidR="00A860BA">
        <w:fldChar w:fldCharType="separate"/>
      </w:r>
      <w:r w:rsidR="004072DC" w:rsidRPr="008952EC">
        <w:fldChar w:fldCharType="end"/>
      </w:r>
      <w:bookmarkEnd w:id="91"/>
    </w:p>
    <w:p w14:paraId="2954897D" w14:textId="77777777" w:rsidR="004072DC" w:rsidRPr="008952EC" w:rsidRDefault="004072DC" w:rsidP="004072DC"/>
    <w:p w14:paraId="2B2B4B44" w14:textId="77777777" w:rsidR="00D70F0D" w:rsidRPr="00401ADF" w:rsidRDefault="000D70B0" w:rsidP="007957FC">
      <w:pPr>
        <w:rPr>
          <w:b/>
          <w:bCs/>
        </w:rPr>
      </w:pPr>
      <w:r w:rsidRPr="00401ADF">
        <w:rPr>
          <w:b/>
          <w:bCs/>
        </w:rPr>
        <w:t>7.1.</w:t>
      </w:r>
      <w:r w:rsidR="00D813AC" w:rsidRPr="00401ADF">
        <w:rPr>
          <w:b/>
          <w:bCs/>
        </w:rPr>
        <w:t>4</w:t>
      </w:r>
      <w:r w:rsidRPr="00401ADF">
        <w:rPr>
          <w:b/>
          <w:bCs/>
        </w:rPr>
        <w:t xml:space="preserve">.3.1 </w:t>
      </w:r>
      <w:r w:rsidR="00D70F0D" w:rsidRPr="00401ADF">
        <w:rPr>
          <w:b/>
          <w:bCs/>
        </w:rPr>
        <w:t>If Yes, please provide dat</w:t>
      </w:r>
      <w:r w:rsidR="00315FE2" w:rsidRPr="00401ADF">
        <w:rPr>
          <w:b/>
          <w:bCs/>
        </w:rPr>
        <w:t>a</w:t>
      </w:r>
      <w:r w:rsidR="00D70F0D" w:rsidRPr="00401ADF">
        <w:rPr>
          <w:b/>
          <w:bCs/>
        </w:rPr>
        <w:t>:</w:t>
      </w:r>
    </w:p>
    <w:p w14:paraId="36F334CA" w14:textId="77777777" w:rsidR="00315FE2" w:rsidRPr="008952EC" w:rsidRDefault="00315FE2" w:rsidP="002367AD">
      <w:pPr>
        <w:ind w:left="2835"/>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817"/>
        <w:gridCol w:w="664"/>
        <w:gridCol w:w="858"/>
        <w:gridCol w:w="858"/>
        <w:gridCol w:w="858"/>
        <w:gridCol w:w="899"/>
        <w:gridCol w:w="899"/>
        <w:gridCol w:w="899"/>
        <w:gridCol w:w="797"/>
        <w:gridCol w:w="797"/>
      </w:tblGrid>
      <w:tr w:rsidR="000D70B0" w:rsidRPr="008952EC" w14:paraId="70E780E5" w14:textId="77777777" w:rsidTr="00B05EF7">
        <w:trPr>
          <w:jc w:val="center"/>
        </w:trPr>
        <w:tc>
          <w:tcPr>
            <w:tcW w:w="564" w:type="pct"/>
            <w:vMerge w:val="restart"/>
          </w:tcPr>
          <w:p w14:paraId="2B3CEEFE" w14:textId="77777777" w:rsidR="000D70B0" w:rsidRPr="008952EC" w:rsidRDefault="000D70B0" w:rsidP="00E52566">
            <w:pPr>
              <w:jc w:val="center"/>
              <w:rPr>
                <w:sz w:val="20"/>
              </w:rPr>
            </w:pPr>
            <w:r>
              <w:rPr>
                <w:sz w:val="20"/>
              </w:rPr>
              <w:t>Year</w:t>
            </w:r>
          </w:p>
        </w:tc>
        <w:tc>
          <w:tcPr>
            <w:tcW w:w="566" w:type="pct"/>
            <w:vMerge w:val="restart"/>
            <w:shd w:val="clear" w:color="auto" w:fill="auto"/>
          </w:tcPr>
          <w:p w14:paraId="5BA9564C" w14:textId="77777777" w:rsidR="000D70B0" w:rsidRPr="008952EC" w:rsidRDefault="000D70B0" w:rsidP="00E52566">
            <w:pPr>
              <w:jc w:val="center"/>
              <w:rPr>
                <w:sz w:val="20"/>
              </w:rPr>
            </w:pPr>
            <w:r w:rsidRPr="008952EC">
              <w:rPr>
                <w:sz w:val="20"/>
              </w:rPr>
              <w:t>Name of chronic excretor</w:t>
            </w:r>
          </w:p>
        </w:tc>
        <w:tc>
          <w:tcPr>
            <w:tcW w:w="392" w:type="pct"/>
            <w:vMerge w:val="restart"/>
            <w:shd w:val="clear" w:color="auto" w:fill="auto"/>
          </w:tcPr>
          <w:p w14:paraId="0A607B27" w14:textId="77777777" w:rsidR="000D70B0" w:rsidRPr="008952EC" w:rsidRDefault="000D70B0" w:rsidP="005C5F0D">
            <w:pPr>
              <w:jc w:val="center"/>
              <w:rPr>
                <w:sz w:val="20"/>
              </w:rPr>
            </w:pPr>
            <w:r w:rsidRPr="008952EC">
              <w:rPr>
                <w:sz w:val="20"/>
              </w:rPr>
              <w:t>&amp; EPID No. / ID Coder</w:t>
            </w:r>
          </w:p>
        </w:tc>
        <w:tc>
          <w:tcPr>
            <w:tcW w:w="1424" w:type="pct"/>
            <w:gridSpan w:val="3"/>
            <w:shd w:val="clear" w:color="auto" w:fill="auto"/>
          </w:tcPr>
          <w:p w14:paraId="32613CF8" w14:textId="77777777" w:rsidR="000D70B0" w:rsidRPr="008952EC" w:rsidRDefault="000D70B0" w:rsidP="00E52566">
            <w:pPr>
              <w:jc w:val="center"/>
              <w:rPr>
                <w:sz w:val="20"/>
              </w:rPr>
            </w:pPr>
            <w:r>
              <w:rPr>
                <w:sz w:val="20"/>
              </w:rPr>
              <w:t>Number of samples positive for VDPV types</w:t>
            </w:r>
          </w:p>
        </w:tc>
        <w:tc>
          <w:tcPr>
            <w:tcW w:w="430" w:type="pct"/>
            <w:vMerge w:val="restart"/>
          </w:tcPr>
          <w:p w14:paraId="576CB99A" w14:textId="77777777" w:rsidR="000D70B0" w:rsidRPr="008952EC" w:rsidRDefault="000D70B0" w:rsidP="00E52566">
            <w:pPr>
              <w:jc w:val="center"/>
              <w:rPr>
                <w:sz w:val="20"/>
              </w:rPr>
            </w:pPr>
            <w:r>
              <w:rPr>
                <w:sz w:val="20"/>
              </w:rPr>
              <w:t>SL2 excretion</w:t>
            </w:r>
          </w:p>
        </w:tc>
        <w:tc>
          <w:tcPr>
            <w:tcW w:w="431" w:type="pct"/>
            <w:vMerge w:val="restart"/>
          </w:tcPr>
          <w:p w14:paraId="01193C0A" w14:textId="77777777" w:rsidR="000D70B0" w:rsidRDefault="000D70B0" w:rsidP="00E52566">
            <w:pPr>
              <w:jc w:val="center"/>
              <w:rPr>
                <w:sz w:val="20"/>
              </w:rPr>
            </w:pPr>
            <w:r>
              <w:rPr>
                <w:sz w:val="20"/>
              </w:rPr>
              <w:t>Chronic Excretor</w:t>
            </w:r>
          </w:p>
          <w:p w14:paraId="4020FF1C" w14:textId="77777777" w:rsidR="000D70B0" w:rsidRPr="008952EC" w:rsidRDefault="000D70B0" w:rsidP="00E52566">
            <w:pPr>
              <w:jc w:val="center"/>
              <w:rPr>
                <w:sz w:val="20"/>
              </w:rPr>
            </w:pPr>
            <w:r>
              <w:rPr>
                <w:sz w:val="20"/>
              </w:rPr>
              <w:t>(Yes/No)</w:t>
            </w:r>
          </w:p>
        </w:tc>
        <w:tc>
          <w:tcPr>
            <w:tcW w:w="431" w:type="pct"/>
            <w:vMerge w:val="restart"/>
          </w:tcPr>
          <w:p w14:paraId="4CE7A6D8" w14:textId="77777777" w:rsidR="000D70B0" w:rsidRDefault="000D70B0" w:rsidP="00E52566">
            <w:pPr>
              <w:jc w:val="center"/>
              <w:rPr>
                <w:sz w:val="20"/>
              </w:rPr>
            </w:pPr>
            <w:r>
              <w:rPr>
                <w:sz w:val="20"/>
              </w:rPr>
              <w:t>Patient Alive</w:t>
            </w:r>
          </w:p>
          <w:p w14:paraId="6DF89152" w14:textId="77777777" w:rsidR="000D70B0" w:rsidRPr="008952EC" w:rsidRDefault="000D70B0" w:rsidP="00E52566">
            <w:pPr>
              <w:jc w:val="center"/>
              <w:rPr>
                <w:sz w:val="20"/>
              </w:rPr>
            </w:pPr>
            <w:r>
              <w:rPr>
                <w:sz w:val="20"/>
              </w:rPr>
              <w:t>(Yes/No)</w:t>
            </w:r>
          </w:p>
        </w:tc>
        <w:tc>
          <w:tcPr>
            <w:tcW w:w="381" w:type="pct"/>
            <w:vMerge w:val="restart"/>
            <w:shd w:val="clear" w:color="auto" w:fill="auto"/>
          </w:tcPr>
          <w:p w14:paraId="73EBE35B" w14:textId="77777777" w:rsidR="000D70B0" w:rsidRPr="008952EC" w:rsidRDefault="000D70B0" w:rsidP="00E52566">
            <w:pPr>
              <w:jc w:val="center"/>
              <w:rPr>
                <w:sz w:val="20"/>
              </w:rPr>
            </w:pPr>
            <w:r w:rsidRPr="008952EC">
              <w:rPr>
                <w:sz w:val="20"/>
              </w:rPr>
              <w:t>Date of first sample positive</w:t>
            </w:r>
          </w:p>
        </w:tc>
        <w:tc>
          <w:tcPr>
            <w:tcW w:w="381" w:type="pct"/>
            <w:vMerge w:val="restart"/>
            <w:shd w:val="clear" w:color="auto" w:fill="auto"/>
          </w:tcPr>
          <w:p w14:paraId="3B7E21E7" w14:textId="77777777" w:rsidR="000D70B0" w:rsidRPr="008952EC" w:rsidRDefault="000D70B0" w:rsidP="00E52566">
            <w:pPr>
              <w:jc w:val="center"/>
              <w:rPr>
                <w:sz w:val="20"/>
              </w:rPr>
            </w:pPr>
            <w:r w:rsidRPr="008952EC">
              <w:rPr>
                <w:sz w:val="20"/>
              </w:rPr>
              <w:t>Date of last sample positive</w:t>
            </w:r>
          </w:p>
        </w:tc>
      </w:tr>
      <w:tr w:rsidR="000D70B0" w:rsidRPr="008952EC" w14:paraId="1D31C804" w14:textId="77777777" w:rsidTr="00B05EF7">
        <w:trPr>
          <w:jc w:val="center"/>
        </w:trPr>
        <w:tc>
          <w:tcPr>
            <w:tcW w:w="564" w:type="pct"/>
            <w:vMerge/>
          </w:tcPr>
          <w:p w14:paraId="7C48B332" w14:textId="77777777" w:rsidR="000D70B0" w:rsidRPr="008952EC" w:rsidRDefault="000D70B0" w:rsidP="00904721"/>
        </w:tc>
        <w:tc>
          <w:tcPr>
            <w:tcW w:w="566" w:type="pct"/>
            <w:vMerge/>
            <w:shd w:val="clear" w:color="auto" w:fill="auto"/>
          </w:tcPr>
          <w:p w14:paraId="0C0F757C" w14:textId="77777777" w:rsidR="000D70B0" w:rsidRPr="008952EC" w:rsidRDefault="000D70B0" w:rsidP="00904721"/>
        </w:tc>
        <w:tc>
          <w:tcPr>
            <w:tcW w:w="392" w:type="pct"/>
            <w:vMerge/>
            <w:shd w:val="clear" w:color="auto" w:fill="auto"/>
          </w:tcPr>
          <w:p w14:paraId="481AD450" w14:textId="77777777" w:rsidR="000D70B0" w:rsidRPr="008952EC" w:rsidRDefault="000D70B0" w:rsidP="00904721"/>
        </w:tc>
        <w:tc>
          <w:tcPr>
            <w:tcW w:w="474" w:type="pct"/>
            <w:shd w:val="clear" w:color="auto" w:fill="auto"/>
          </w:tcPr>
          <w:p w14:paraId="484FD8BA" w14:textId="77777777" w:rsidR="000D70B0" w:rsidRPr="00B05EF7" w:rsidRDefault="000D70B0" w:rsidP="00904721">
            <w:pPr>
              <w:rPr>
                <w:sz w:val="20"/>
              </w:rPr>
            </w:pPr>
            <w:r w:rsidRPr="00B05EF7">
              <w:rPr>
                <w:sz w:val="20"/>
              </w:rPr>
              <w:t>iVDPV1</w:t>
            </w:r>
          </w:p>
        </w:tc>
        <w:tc>
          <w:tcPr>
            <w:tcW w:w="474" w:type="pct"/>
            <w:shd w:val="clear" w:color="auto" w:fill="auto"/>
          </w:tcPr>
          <w:p w14:paraId="3A3A4557" w14:textId="77777777" w:rsidR="000D70B0" w:rsidRPr="00B05EF7" w:rsidRDefault="000D70B0" w:rsidP="00904721">
            <w:pPr>
              <w:rPr>
                <w:sz w:val="20"/>
              </w:rPr>
            </w:pPr>
            <w:r w:rsidRPr="00B05EF7">
              <w:rPr>
                <w:sz w:val="20"/>
              </w:rPr>
              <w:t>iVDPV2</w:t>
            </w:r>
          </w:p>
        </w:tc>
        <w:tc>
          <w:tcPr>
            <w:tcW w:w="476" w:type="pct"/>
            <w:shd w:val="clear" w:color="auto" w:fill="auto"/>
          </w:tcPr>
          <w:p w14:paraId="6882F86A" w14:textId="77777777" w:rsidR="000D70B0" w:rsidRPr="00B05EF7" w:rsidRDefault="000D70B0" w:rsidP="00904721">
            <w:pPr>
              <w:rPr>
                <w:sz w:val="20"/>
              </w:rPr>
            </w:pPr>
            <w:r w:rsidRPr="00B05EF7">
              <w:rPr>
                <w:sz w:val="20"/>
              </w:rPr>
              <w:t>iVDPV3</w:t>
            </w:r>
          </w:p>
        </w:tc>
        <w:tc>
          <w:tcPr>
            <w:tcW w:w="430" w:type="pct"/>
            <w:vMerge/>
          </w:tcPr>
          <w:p w14:paraId="0380E43C" w14:textId="77777777" w:rsidR="000D70B0" w:rsidRPr="008952EC" w:rsidRDefault="000D70B0" w:rsidP="00904721"/>
        </w:tc>
        <w:tc>
          <w:tcPr>
            <w:tcW w:w="431" w:type="pct"/>
            <w:vMerge/>
          </w:tcPr>
          <w:p w14:paraId="02C09097" w14:textId="77777777" w:rsidR="000D70B0" w:rsidRPr="008952EC" w:rsidRDefault="000D70B0" w:rsidP="00904721"/>
        </w:tc>
        <w:tc>
          <w:tcPr>
            <w:tcW w:w="431" w:type="pct"/>
            <w:vMerge/>
          </w:tcPr>
          <w:p w14:paraId="3077AC93" w14:textId="77777777" w:rsidR="000D70B0" w:rsidRPr="008952EC" w:rsidRDefault="000D70B0" w:rsidP="00904721"/>
        </w:tc>
        <w:tc>
          <w:tcPr>
            <w:tcW w:w="381" w:type="pct"/>
            <w:vMerge/>
            <w:shd w:val="clear" w:color="auto" w:fill="auto"/>
          </w:tcPr>
          <w:p w14:paraId="7A245453" w14:textId="77777777" w:rsidR="000D70B0" w:rsidRPr="008952EC" w:rsidRDefault="000D70B0" w:rsidP="00904721"/>
        </w:tc>
        <w:tc>
          <w:tcPr>
            <w:tcW w:w="381" w:type="pct"/>
            <w:vMerge/>
            <w:shd w:val="clear" w:color="auto" w:fill="auto"/>
          </w:tcPr>
          <w:p w14:paraId="5EC3EB96" w14:textId="77777777" w:rsidR="000D70B0" w:rsidRPr="008952EC" w:rsidRDefault="000D70B0" w:rsidP="00904721"/>
        </w:tc>
      </w:tr>
      <w:tr w:rsidR="000D70B0" w:rsidRPr="008952EC" w14:paraId="36D8EFAC" w14:textId="77777777" w:rsidTr="00B05EF7">
        <w:trPr>
          <w:jc w:val="center"/>
        </w:trPr>
        <w:tc>
          <w:tcPr>
            <w:tcW w:w="564" w:type="pct"/>
          </w:tcPr>
          <w:p w14:paraId="19D2F1DC" w14:textId="77777777" w:rsidR="000D70B0" w:rsidRPr="008952EC" w:rsidRDefault="000D70B0" w:rsidP="00904721"/>
        </w:tc>
        <w:tc>
          <w:tcPr>
            <w:tcW w:w="566" w:type="pct"/>
            <w:shd w:val="clear" w:color="auto" w:fill="auto"/>
          </w:tcPr>
          <w:p w14:paraId="4C95456F" w14:textId="77777777" w:rsidR="000D70B0" w:rsidRPr="008952EC" w:rsidRDefault="000D70B0" w:rsidP="00904721"/>
        </w:tc>
        <w:tc>
          <w:tcPr>
            <w:tcW w:w="392" w:type="pct"/>
            <w:shd w:val="clear" w:color="auto" w:fill="auto"/>
          </w:tcPr>
          <w:p w14:paraId="15959C3A" w14:textId="77777777" w:rsidR="000D70B0" w:rsidRPr="008952EC" w:rsidRDefault="000D70B0" w:rsidP="00904721"/>
        </w:tc>
        <w:tc>
          <w:tcPr>
            <w:tcW w:w="474" w:type="pct"/>
            <w:shd w:val="clear" w:color="auto" w:fill="auto"/>
          </w:tcPr>
          <w:p w14:paraId="27971BF0" w14:textId="77777777" w:rsidR="000D70B0" w:rsidRPr="008952EC" w:rsidRDefault="000D70B0" w:rsidP="00904721"/>
        </w:tc>
        <w:tc>
          <w:tcPr>
            <w:tcW w:w="474" w:type="pct"/>
            <w:shd w:val="clear" w:color="auto" w:fill="auto"/>
          </w:tcPr>
          <w:p w14:paraId="6B1788DF" w14:textId="77777777" w:rsidR="000D70B0" w:rsidRPr="008952EC" w:rsidRDefault="000D70B0" w:rsidP="00904721"/>
        </w:tc>
        <w:tc>
          <w:tcPr>
            <w:tcW w:w="476" w:type="pct"/>
            <w:shd w:val="clear" w:color="auto" w:fill="auto"/>
          </w:tcPr>
          <w:p w14:paraId="00EAC62E" w14:textId="77777777" w:rsidR="000D70B0" w:rsidRPr="008952EC" w:rsidRDefault="000D70B0" w:rsidP="00904721"/>
        </w:tc>
        <w:tc>
          <w:tcPr>
            <w:tcW w:w="430" w:type="pct"/>
          </w:tcPr>
          <w:p w14:paraId="49C18D3B" w14:textId="77777777" w:rsidR="000D70B0" w:rsidRPr="008952EC" w:rsidRDefault="000D70B0" w:rsidP="00904721"/>
        </w:tc>
        <w:tc>
          <w:tcPr>
            <w:tcW w:w="431" w:type="pct"/>
          </w:tcPr>
          <w:p w14:paraId="2153E4F5" w14:textId="77777777" w:rsidR="000D70B0" w:rsidRPr="008952EC" w:rsidRDefault="000D70B0" w:rsidP="00904721"/>
        </w:tc>
        <w:tc>
          <w:tcPr>
            <w:tcW w:w="431" w:type="pct"/>
          </w:tcPr>
          <w:p w14:paraId="2A8345C0" w14:textId="77777777" w:rsidR="000D70B0" w:rsidRPr="008952EC" w:rsidRDefault="000D70B0" w:rsidP="00904721"/>
        </w:tc>
        <w:tc>
          <w:tcPr>
            <w:tcW w:w="381" w:type="pct"/>
            <w:shd w:val="clear" w:color="auto" w:fill="auto"/>
          </w:tcPr>
          <w:p w14:paraId="091799D1" w14:textId="77777777" w:rsidR="000D70B0" w:rsidRPr="008952EC" w:rsidRDefault="000D70B0" w:rsidP="00904721"/>
        </w:tc>
        <w:tc>
          <w:tcPr>
            <w:tcW w:w="381" w:type="pct"/>
            <w:shd w:val="clear" w:color="auto" w:fill="auto"/>
          </w:tcPr>
          <w:p w14:paraId="697489D7" w14:textId="77777777" w:rsidR="000D70B0" w:rsidRPr="008952EC" w:rsidRDefault="000D70B0" w:rsidP="00904721"/>
        </w:tc>
      </w:tr>
      <w:tr w:rsidR="000D70B0" w:rsidRPr="008952EC" w14:paraId="3A58903F" w14:textId="77777777" w:rsidTr="00B05EF7">
        <w:trPr>
          <w:jc w:val="center"/>
        </w:trPr>
        <w:tc>
          <w:tcPr>
            <w:tcW w:w="564" w:type="pct"/>
          </w:tcPr>
          <w:p w14:paraId="3B6F68E9" w14:textId="77777777" w:rsidR="000D70B0" w:rsidRPr="008952EC" w:rsidRDefault="000D70B0" w:rsidP="00904721"/>
        </w:tc>
        <w:tc>
          <w:tcPr>
            <w:tcW w:w="566" w:type="pct"/>
            <w:shd w:val="clear" w:color="auto" w:fill="auto"/>
          </w:tcPr>
          <w:p w14:paraId="3C187ACD" w14:textId="77777777" w:rsidR="000D70B0" w:rsidRPr="008952EC" w:rsidRDefault="000D70B0" w:rsidP="00904721"/>
        </w:tc>
        <w:tc>
          <w:tcPr>
            <w:tcW w:w="392" w:type="pct"/>
            <w:shd w:val="clear" w:color="auto" w:fill="auto"/>
          </w:tcPr>
          <w:p w14:paraId="122BE13E" w14:textId="77777777" w:rsidR="000D70B0" w:rsidRPr="008952EC" w:rsidRDefault="000D70B0" w:rsidP="00904721"/>
        </w:tc>
        <w:tc>
          <w:tcPr>
            <w:tcW w:w="474" w:type="pct"/>
            <w:shd w:val="clear" w:color="auto" w:fill="auto"/>
          </w:tcPr>
          <w:p w14:paraId="386CC80A" w14:textId="77777777" w:rsidR="000D70B0" w:rsidRPr="008952EC" w:rsidRDefault="000D70B0" w:rsidP="00904721"/>
        </w:tc>
        <w:tc>
          <w:tcPr>
            <w:tcW w:w="474" w:type="pct"/>
            <w:shd w:val="clear" w:color="auto" w:fill="auto"/>
          </w:tcPr>
          <w:p w14:paraId="4042EA2B" w14:textId="77777777" w:rsidR="000D70B0" w:rsidRPr="008952EC" w:rsidRDefault="000D70B0" w:rsidP="00904721"/>
        </w:tc>
        <w:tc>
          <w:tcPr>
            <w:tcW w:w="476" w:type="pct"/>
            <w:shd w:val="clear" w:color="auto" w:fill="auto"/>
          </w:tcPr>
          <w:p w14:paraId="621E58D9" w14:textId="77777777" w:rsidR="000D70B0" w:rsidRPr="008952EC" w:rsidRDefault="000D70B0" w:rsidP="00904721"/>
        </w:tc>
        <w:tc>
          <w:tcPr>
            <w:tcW w:w="430" w:type="pct"/>
          </w:tcPr>
          <w:p w14:paraId="414365E2" w14:textId="77777777" w:rsidR="000D70B0" w:rsidRPr="008952EC" w:rsidRDefault="000D70B0" w:rsidP="00904721"/>
        </w:tc>
        <w:tc>
          <w:tcPr>
            <w:tcW w:w="431" w:type="pct"/>
          </w:tcPr>
          <w:p w14:paraId="51A85BE7" w14:textId="77777777" w:rsidR="000D70B0" w:rsidRPr="008952EC" w:rsidRDefault="000D70B0" w:rsidP="00904721"/>
        </w:tc>
        <w:tc>
          <w:tcPr>
            <w:tcW w:w="431" w:type="pct"/>
          </w:tcPr>
          <w:p w14:paraId="42DA8DBA" w14:textId="77777777" w:rsidR="000D70B0" w:rsidRPr="008952EC" w:rsidRDefault="000D70B0" w:rsidP="00904721"/>
        </w:tc>
        <w:tc>
          <w:tcPr>
            <w:tcW w:w="381" w:type="pct"/>
            <w:shd w:val="clear" w:color="auto" w:fill="auto"/>
          </w:tcPr>
          <w:p w14:paraId="557BE61F" w14:textId="77777777" w:rsidR="000D70B0" w:rsidRPr="008952EC" w:rsidRDefault="000D70B0" w:rsidP="00904721"/>
        </w:tc>
        <w:tc>
          <w:tcPr>
            <w:tcW w:w="381" w:type="pct"/>
            <w:shd w:val="clear" w:color="auto" w:fill="auto"/>
          </w:tcPr>
          <w:p w14:paraId="0D380D07" w14:textId="77777777" w:rsidR="000D70B0" w:rsidRPr="008952EC" w:rsidRDefault="000D70B0" w:rsidP="00904721"/>
        </w:tc>
      </w:tr>
    </w:tbl>
    <w:p w14:paraId="72A29E65" w14:textId="77777777" w:rsidR="00315FE2" w:rsidRPr="008952EC" w:rsidRDefault="00315FE2" w:rsidP="00D70F0D"/>
    <w:p w14:paraId="63A37CE7" w14:textId="77777777" w:rsidR="00315FE2" w:rsidRPr="008952EC" w:rsidRDefault="000D70B0" w:rsidP="007957FC">
      <w:r w:rsidRPr="00401ADF">
        <w:rPr>
          <w:b/>
          <w:bCs/>
        </w:rPr>
        <w:t>7.</w:t>
      </w:r>
      <w:r w:rsidR="00D813AC" w:rsidRPr="00401ADF">
        <w:rPr>
          <w:b/>
          <w:bCs/>
        </w:rPr>
        <w:t>1.4.4</w:t>
      </w:r>
      <w:r w:rsidRPr="00401ADF">
        <w:rPr>
          <w:b/>
          <w:bCs/>
        </w:rPr>
        <w:t xml:space="preserve"> </w:t>
      </w:r>
      <w:r w:rsidR="00315FE2" w:rsidRPr="00401ADF">
        <w:rPr>
          <w:b/>
          <w:bCs/>
        </w:rPr>
        <w:t>Did any PID Patient stop excreting poliovirus?</w:t>
      </w:r>
      <w:r w:rsidR="00315FE2" w:rsidRPr="008952EC">
        <w:t xml:space="preserve"> </w:t>
      </w:r>
      <w:r w:rsidR="00C86D7E" w:rsidRPr="008952EC">
        <w:tab/>
      </w:r>
      <w:r w:rsidR="00401ADF">
        <w:tab/>
      </w:r>
      <w:r w:rsidR="00315FE2" w:rsidRPr="008952EC">
        <w:t xml:space="preserve">Yes </w:t>
      </w:r>
      <w:r w:rsidR="00315FE2" w:rsidRPr="008952EC">
        <w:fldChar w:fldCharType="begin">
          <w:ffData>
            <w:name w:val="Check15"/>
            <w:enabled/>
            <w:calcOnExit w:val="0"/>
            <w:checkBox>
              <w:sizeAuto/>
              <w:default w:val="0"/>
            </w:checkBox>
          </w:ffData>
        </w:fldChar>
      </w:r>
      <w:r w:rsidR="00315FE2" w:rsidRPr="008952EC">
        <w:instrText xml:space="preserve"> FORMCHECKBOX </w:instrText>
      </w:r>
      <w:r w:rsidR="00A860BA">
        <w:fldChar w:fldCharType="separate"/>
      </w:r>
      <w:r w:rsidR="00315FE2" w:rsidRPr="008952EC">
        <w:fldChar w:fldCharType="end"/>
      </w:r>
      <w:r w:rsidR="00315FE2" w:rsidRPr="008952EC">
        <w:softHyphen/>
      </w:r>
      <w:r w:rsidR="00315FE2" w:rsidRPr="008952EC">
        <w:softHyphen/>
      </w:r>
      <w:r w:rsidR="00315FE2" w:rsidRPr="008952EC">
        <w:softHyphen/>
      </w:r>
      <w:r w:rsidR="00315FE2" w:rsidRPr="008952EC">
        <w:softHyphen/>
      </w:r>
      <w:r w:rsidR="00315FE2" w:rsidRPr="008952EC">
        <w:softHyphen/>
      </w:r>
      <w:r w:rsidR="00315FE2" w:rsidRPr="008952EC">
        <w:softHyphen/>
      </w:r>
      <w:r w:rsidR="00315FE2" w:rsidRPr="008952EC">
        <w:softHyphen/>
      </w:r>
      <w:r w:rsidR="00315FE2" w:rsidRPr="008952EC">
        <w:softHyphen/>
      </w:r>
      <w:r w:rsidR="00315FE2" w:rsidRPr="008952EC">
        <w:softHyphen/>
      </w:r>
      <w:r w:rsidR="00315FE2" w:rsidRPr="008952EC">
        <w:softHyphen/>
      </w:r>
      <w:r w:rsidR="00315FE2" w:rsidRPr="008952EC">
        <w:softHyphen/>
        <w:t xml:space="preserve">   No </w:t>
      </w:r>
      <w:r w:rsidR="00315FE2" w:rsidRPr="008952EC">
        <w:fldChar w:fldCharType="begin">
          <w:ffData>
            <w:name w:val="Check16"/>
            <w:enabled/>
            <w:calcOnExit w:val="0"/>
            <w:checkBox>
              <w:sizeAuto/>
              <w:default w:val="0"/>
            </w:checkBox>
          </w:ffData>
        </w:fldChar>
      </w:r>
      <w:r w:rsidR="00315FE2" w:rsidRPr="008952EC">
        <w:instrText xml:space="preserve"> FORMCHECKBOX </w:instrText>
      </w:r>
      <w:r w:rsidR="00A860BA">
        <w:fldChar w:fldCharType="separate"/>
      </w:r>
      <w:r w:rsidR="00315FE2" w:rsidRPr="008952EC">
        <w:fldChar w:fldCharType="end"/>
      </w:r>
    </w:p>
    <w:p w14:paraId="11FB9FA2" w14:textId="77777777" w:rsidR="00315FE2" w:rsidRPr="008952EC" w:rsidRDefault="00315FE2" w:rsidP="00315FE2"/>
    <w:p w14:paraId="7D27CB09" w14:textId="77777777" w:rsidR="00315FE2" w:rsidRPr="00401ADF" w:rsidRDefault="000D70B0" w:rsidP="00315FE2">
      <w:pPr>
        <w:rPr>
          <w:b/>
          <w:bCs/>
        </w:rPr>
      </w:pPr>
      <w:r w:rsidRPr="00401ADF">
        <w:rPr>
          <w:b/>
          <w:bCs/>
        </w:rPr>
        <w:t>7.</w:t>
      </w:r>
      <w:r w:rsidR="005039A4">
        <w:rPr>
          <w:b/>
          <w:bCs/>
        </w:rPr>
        <w:t>1</w:t>
      </w:r>
      <w:r w:rsidRPr="00401ADF">
        <w:rPr>
          <w:b/>
          <w:bCs/>
        </w:rPr>
        <w:t>.</w:t>
      </w:r>
      <w:r w:rsidR="00D813AC" w:rsidRPr="00401ADF">
        <w:rPr>
          <w:b/>
          <w:bCs/>
        </w:rPr>
        <w:t>4</w:t>
      </w:r>
      <w:r w:rsidRPr="00401ADF">
        <w:rPr>
          <w:b/>
          <w:bCs/>
        </w:rPr>
        <w:t xml:space="preserve">.4.1 </w:t>
      </w:r>
      <w:r w:rsidR="00315FE2" w:rsidRPr="00401ADF">
        <w:rPr>
          <w:b/>
          <w:bCs/>
        </w:rPr>
        <w:t>If Yes, please provide data: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817"/>
        <w:gridCol w:w="664"/>
        <w:gridCol w:w="858"/>
        <w:gridCol w:w="858"/>
        <w:gridCol w:w="858"/>
        <w:gridCol w:w="899"/>
        <w:gridCol w:w="899"/>
        <w:gridCol w:w="899"/>
        <w:gridCol w:w="797"/>
        <w:gridCol w:w="797"/>
      </w:tblGrid>
      <w:tr w:rsidR="000D70B0" w:rsidRPr="008952EC" w14:paraId="3DD81EFD" w14:textId="77777777" w:rsidTr="00B05EF7">
        <w:trPr>
          <w:jc w:val="center"/>
        </w:trPr>
        <w:tc>
          <w:tcPr>
            <w:tcW w:w="564" w:type="pct"/>
            <w:vMerge w:val="restart"/>
          </w:tcPr>
          <w:p w14:paraId="7AA51985" w14:textId="77777777" w:rsidR="000D70B0" w:rsidRPr="008952EC" w:rsidRDefault="000D70B0" w:rsidP="00FC4A91">
            <w:pPr>
              <w:jc w:val="center"/>
              <w:rPr>
                <w:sz w:val="20"/>
              </w:rPr>
            </w:pPr>
            <w:r>
              <w:rPr>
                <w:sz w:val="20"/>
              </w:rPr>
              <w:t>Year</w:t>
            </w:r>
          </w:p>
        </w:tc>
        <w:tc>
          <w:tcPr>
            <w:tcW w:w="566" w:type="pct"/>
            <w:vMerge w:val="restart"/>
            <w:shd w:val="clear" w:color="auto" w:fill="auto"/>
          </w:tcPr>
          <w:p w14:paraId="2AD0E9E5" w14:textId="77777777" w:rsidR="000D70B0" w:rsidRPr="008952EC" w:rsidRDefault="000D70B0" w:rsidP="00FC4A91">
            <w:pPr>
              <w:jc w:val="center"/>
              <w:rPr>
                <w:sz w:val="20"/>
              </w:rPr>
            </w:pPr>
            <w:r w:rsidRPr="008952EC">
              <w:rPr>
                <w:sz w:val="20"/>
              </w:rPr>
              <w:t>Name of chronic excretor</w:t>
            </w:r>
          </w:p>
        </w:tc>
        <w:tc>
          <w:tcPr>
            <w:tcW w:w="392" w:type="pct"/>
            <w:vMerge w:val="restart"/>
            <w:shd w:val="clear" w:color="auto" w:fill="auto"/>
          </w:tcPr>
          <w:p w14:paraId="2BA9C34B" w14:textId="77777777" w:rsidR="000D70B0" w:rsidRPr="008952EC" w:rsidRDefault="000D70B0" w:rsidP="00FC4A91">
            <w:pPr>
              <w:jc w:val="center"/>
              <w:rPr>
                <w:sz w:val="20"/>
              </w:rPr>
            </w:pPr>
            <w:r w:rsidRPr="008952EC">
              <w:rPr>
                <w:sz w:val="20"/>
              </w:rPr>
              <w:t>&amp; EPID No. / ID Coder</w:t>
            </w:r>
          </w:p>
        </w:tc>
        <w:tc>
          <w:tcPr>
            <w:tcW w:w="1424" w:type="pct"/>
            <w:gridSpan w:val="3"/>
            <w:shd w:val="clear" w:color="auto" w:fill="auto"/>
          </w:tcPr>
          <w:p w14:paraId="2AB5EA91" w14:textId="77777777" w:rsidR="000D70B0" w:rsidRPr="008952EC" w:rsidRDefault="000D70B0" w:rsidP="00FC4A91">
            <w:pPr>
              <w:jc w:val="center"/>
              <w:rPr>
                <w:sz w:val="20"/>
              </w:rPr>
            </w:pPr>
            <w:r>
              <w:rPr>
                <w:sz w:val="20"/>
              </w:rPr>
              <w:t>Number of samples positive for VDPV types</w:t>
            </w:r>
          </w:p>
        </w:tc>
        <w:tc>
          <w:tcPr>
            <w:tcW w:w="430" w:type="pct"/>
            <w:vMerge w:val="restart"/>
          </w:tcPr>
          <w:p w14:paraId="1FF479BF" w14:textId="77777777" w:rsidR="000D70B0" w:rsidRPr="008952EC" w:rsidRDefault="000D70B0" w:rsidP="00FC4A91">
            <w:pPr>
              <w:jc w:val="center"/>
              <w:rPr>
                <w:sz w:val="20"/>
              </w:rPr>
            </w:pPr>
            <w:r>
              <w:rPr>
                <w:sz w:val="20"/>
              </w:rPr>
              <w:t>SL2 excretion</w:t>
            </w:r>
          </w:p>
        </w:tc>
        <w:tc>
          <w:tcPr>
            <w:tcW w:w="431" w:type="pct"/>
            <w:vMerge w:val="restart"/>
          </w:tcPr>
          <w:p w14:paraId="00EF494A" w14:textId="77777777" w:rsidR="000D70B0" w:rsidRDefault="000D70B0" w:rsidP="00FC4A91">
            <w:pPr>
              <w:jc w:val="center"/>
              <w:rPr>
                <w:sz w:val="20"/>
              </w:rPr>
            </w:pPr>
            <w:r>
              <w:rPr>
                <w:sz w:val="20"/>
              </w:rPr>
              <w:t xml:space="preserve">Was the patient </w:t>
            </w:r>
            <w:r w:rsidR="00514EB7">
              <w:rPr>
                <w:sz w:val="20"/>
              </w:rPr>
              <w:t>a c</w:t>
            </w:r>
            <w:r>
              <w:rPr>
                <w:sz w:val="20"/>
              </w:rPr>
              <w:t>hronic Excretor</w:t>
            </w:r>
          </w:p>
          <w:p w14:paraId="76DB587F" w14:textId="77777777" w:rsidR="000D70B0" w:rsidRPr="008952EC" w:rsidRDefault="000D70B0" w:rsidP="00FC4A91">
            <w:pPr>
              <w:jc w:val="center"/>
              <w:rPr>
                <w:sz w:val="20"/>
              </w:rPr>
            </w:pPr>
            <w:r>
              <w:rPr>
                <w:sz w:val="20"/>
              </w:rPr>
              <w:t>(Yes/No)</w:t>
            </w:r>
          </w:p>
        </w:tc>
        <w:tc>
          <w:tcPr>
            <w:tcW w:w="431" w:type="pct"/>
            <w:vMerge w:val="restart"/>
          </w:tcPr>
          <w:p w14:paraId="57DEFE51" w14:textId="77777777" w:rsidR="000D70B0" w:rsidRDefault="000D70B0" w:rsidP="00FC4A91">
            <w:pPr>
              <w:jc w:val="center"/>
              <w:rPr>
                <w:sz w:val="20"/>
              </w:rPr>
            </w:pPr>
            <w:r>
              <w:rPr>
                <w:sz w:val="20"/>
              </w:rPr>
              <w:t>Patient Alive</w:t>
            </w:r>
          </w:p>
          <w:p w14:paraId="20CF4A4F" w14:textId="77777777" w:rsidR="000D70B0" w:rsidRPr="008952EC" w:rsidRDefault="000D70B0" w:rsidP="00FC4A91">
            <w:pPr>
              <w:jc w:val="center"/>
              <w:rPr>
                <w:sz w:val="20"/>
              </w:rPr>
            </w:pPr>
            <w:r>
              <w:rPr>
                <w:sz w:val="20"/>
              </w:rPr>
              <w:t>(Yes/No)</w:t>
            </w:r>
          </w:p>
        </w:tc>
        <w:tc>
          <w:tcPr>
            <w:tcW w:w="381" w:type="pct"/>
            <w:vMerge w:val="restart"/>
            <w:shd w:val="clear" w:color="auto" w:fill="auto"/>
          </w:tcPr>
          <w:p w14:paraId="4B628D38" w14:textId="77777777" w:rsidR="000D70B0" w:rsidRPr="008952EC" w:rsidRDefault="000D70B0" w:rsidP="00FC4A91">
            <w:pPr>
              <w:jc w:val="center"/>
              <w:rPr>
                <w:sz w:val="20"/>
              </w:rPr>
            </w:pPr>
            <w:r w:rsidRPr="008952EC">
              <w:rPr>
                <w:sz w:val="20"/>
              </w:rPr>
              <w:t>Date of first sample positive</w:t>
            </w:r>
          </w:p>
        </w:tc>
        <w:tc>
          <w:tcPr>
            <w:tcW w:w="381" w:type="pct"/>
            <w:vMerge w:val="restart"/>
            <w:shd w:val="clear" w:color="auto" w:fill="auto"/>
          </w:tcPr>
          <w:p w14:paraId="1ED072FD" w14:textId="77777777" w:rsidR="000D70B0" w:rsidRPr="008952EC" w:rsidRDefault="000D70B0" w:rsidP="00FC4A91">
            <w:pPr>
              <w:jc w:val="center"/>
              <w:rPr>
                <w:sz w:val="20"/>
              </w:rPr>
            </w:pPr>
            <w:r w:rsidRPr="008952EC">
              <w:rPr>
                <w:sz w:val="20"/>
              </w:rPr>
              <w:t>Date of last sample positive</w:t>
            </w:r>
          </w:p>
        </w:tc>
      </w:tr>
      <w:tr w:rsidR="000D70B0" w:rsidRPr="008952EC" w14:paraId="5CE7554B" w14:textId="77777777" w:rsidTr="00B05EF7">
        <w:trPr>
          <w:jc w:val="center"/>
        </w:trPr>
        <w:tc>
          <w:tcPr>
            <w:tcW w:w="564" w:type="pct"/>
            <w:vMerge/>
          </w:tcPr>
          <w:p w14:paraId="2729A9E7" w14:textId="77777777" w:rsidR="000D70B0" w:rsidRPr="008952EC" w:rsidRDefault="000D70B0" w:rsidP="00FC4A91"/>
        </w:tc>
        <w:tc>
          <w:tcPr>
            <w:tcW w:w="566" w:type="pct"/>
            <w:vMerge/>
            <w:shd w:val="clear" w:color="auto" w:fill="auto"/>
          </w:tcPr>
          <w:p w14:paraId="0467BC2B" w14:textId="77777777" w:rsidR="000D70B0" w:rsidRPr="008952EC" w:rsidRDefault="000D70B0" w:rsidP="00FC4A91"/>
        </w:tc>
        <w:tc>
          <w:tcPr>
            <w:tcW w:w="392" w:type="pct"/>
            <w:vMerge/>
            <w:shd w:val="clear" w:color="auto" w:fill="auto"/>
          </w:tcPr>
          <w:p w14:paraId="1AAA6868" w14:textId="77777777" w:rsidR="000D70B0" w:rsidRPr="008952EC" w:rsidRDefault="000D70B0" w:rsidP="00FC4A91"/>
        </w:tc>
        <w:tc>
          <w:tcPr>
            <w:tcW w:w="474" w:type="pct"/>
            <w:shd w:val="clear" w:color="auto" w:fill="auto"/>
          </w:tcPr>
          <w:p w14:paraId="16742CC2" w14:textId="77777777" w:rsidR="000D70B0" w:rsidRPr="00B05EF7" w:rsidRDefault="000D70B0" w:rsidP="00FC4A91">
            <w:pPr>
              <w:rPr>
                <w:sz w:val="20"/>
              </w:rPr>
            </w:pPr>
            <w:r w:rsidRPr="00B05EF7">
              <w:rPr>
                <w:sz w:val="20"/>
              </w:rPr>
              <w:t>iVDPV1</w:t>
            </w:r>
          </w:p>
        </w:tc>
        <w:tc>
          <w:tcPr>
            <w:tcW w:w="474" w:type="pct"/>
            <w:shd w:val="clear" w:color="auto" w:fill="auto"/>
          </w:tcPr>
          <w:p w14:paraId="01E5D331" w14:textId="77777777" w:rsidR="000D70B0" w:rsidRPr="00B05EF7" w:rsidRDefault="000D70B0" w:rsidP="00FC4A91">
            <w:pPr>
              <w:rPr>
                <w:sz w:val="20"/>
              </w:rPr>
            </w:pPr>
            <w:r w:rsidRPr="00B05EF7">
              <w:rPr>
                <w:sz w:val="20"/>
              </w:rPr>
              <w:t>iVDPV2</w:t>
            </w:r>
          </w:p>
        </w:tc>
        <w:tc>
          <w:tcPr>
            <w:tcW w:w="476" w:type="pct"/>
            <w:shd w:val="clear" w:color="auto" w:fill="auto"/>
          </w:tcPr>
          <w:p w14:paraId="68E3A191" w14:textId="77777777" w:rsidR="000D70B0" w:rsidRPr="00B05EF7" w:rsidRDefault="000D70B0" w:rsidP="00FC4A91">
            <w:pPr>
              <w:rPr>
                <w:sz w:val="20"/>
              </w:rPr>
            </w:pPr>
            <w:r w:rsidRPr="00B05EF7">
              <w:rPr>
                <w:sz w:val="20"/>
              </w:rPr>
              <w:t>iVDPV3</w:t>
            </w:r>
          </w:p>
        </w:tc>
        <w:tc>
          <w:tcPr>
            <w:tcW w:w="430" w:type="pct"/>
            <w:vMerge/>
          </w:tcPr>
          <w:p w14:paraId="7FBA1C4E" w14:textId="77777777" w:rsidR="000D70B0" w:rsidRPr="008952EC" w:rsidRDefault="000D70B0" w:rsidP="00FC4A91"/>
        </w:tc>
        <w:tc>
          <w:tcPr>
            <w:tcW w:w="431" w:type="pct"/>
            <w:vMerge/>
          </w:tcPr>
          <w:p w14:paraId="21DCCB02" w14:textId="77777777" w:rsidR="000D70B0" w:rsidRPr="008952EC" w:rsidRDefault="000D70B0" w:rsidP="00FC4A91"/>
        </w:tc>
        <w:tc>
          <w:tcPr>
            <w:tcW w:w="431" w:type="pct"/>
            <w:vMerge/>
          </w:tcPr>
          <w:p w14:paraId="2E64CA25" w14:textId="77777777" w:rsidR="000D70B0" w:rsidRPr="008952EC" w:rsidRDefault="000D70B0" w:rsidP="00FC4A91"/>
        </w:tc>
        <w:tc>
          <w:tcPr>
            <w:tcW w:w="381" w:type="pct"/>
            <w:vMerge/>
            <w:shd w:val="clear" w:color="auto" w:fill="auto"/>
          </w:tcPr>
          <w:p w14:paraId="6BABACAE" w14:textId="77777777" w:rsidR="000D70B0" w:rsidRPr="008952EC" w:rsidRDefault="000D70B0" w:rsidP="00FC4A91"/>
        </w:tc>
        <w:tc>
          <w:tcPr>
            <w:tcW w:w="381" w:type="pct"/>
            <w:vMerge/>
            <w:shd w:val="clear" w:color="auto" w:fill="auto"/>
          </w:tcPr>
          <w:p w14:paraId="340C74BD" w14:textId="77777777" w:rsidR="000D70B0" w:rsidRPr="008952EC" w:rsidRDefault="000D70B0" w:rsidP="00FC4A91"/>
        </w:tc>
      </w:tr>
      <w:tr w:rsidR="000D70B0" w:rsidRPr="008952EC" w14:paraId="10AEF2C1" w14:textId="77777777" w:rsidTr="00B05EF7">
        <w:trPr>
          <w:jc w:val="center"/>
        </w:trPr>
        <w:tc>
          <w:tcPr>
            <w:tcW w:w="564" w:type="pct"/>
          </w:tcPr>
          <w:p w14:paraId="31C007E5" w14:textId="77777777" w:rsidR="000D70B0" w:rsidRPr="008952EC" w:rsidRDefault="000D70B0" w:rsidP="00FC4A91"/>
        </w:tc>
        <w:tc>
          <w:tcPr>
            <w:tcW w:w="566" w:type="pct"/>
            <w:shd w:val="clear" w:color="auto" w:fill="auto"/>
          </w:tcPr>
          <w:p w14:paraId="2EFBBA61" w14:textId="77777777" w:rsidR="000D70B0" w:rsidRPr="008952EC" w:rsidRDefault="000D70B0" w:rsidP="00FC4A91"/>
        </w:tc>
        <w:tc>
          <w:tcPr>
            <w:tcW w:w="392" w:type="pct"/>
            <w:shd w:val="clear" w:color="auto" w:fill="auto"/>
          </w:tcPr>
          <w:p w14:paraId="0A29DB15" w14:textId="77777777" w:rsidR="000D70B0" w:rsidRPr="008952EC" w:rsidRDefault="000D70B0" w:rsidP="00FC4A91"/>
        </w:tc>
        <w:tc>
          <w:tcPr>
            <w:tcW w:w="474" w:type="pct"/>
            <w:shd w:val="clear" w:color="auto" w:fill="auto"/>
          </w:tcPr>
          <w:p w14:paraId="02C65ED1" w14:textId="77777777" w:rsidR="000D70B0" w:rsidRPr="008952EC" w:rsidRDefault="000D70B0" w:rsidP="00FC4A91"/>
        </w:tc>
        <w:tc>
          <w:tcPr>
            <w:tcW w:w="474" w:type="pct"/>
            <w:shd w:val="clear" w:color="auto" w:fill="auto"/>
          </w:tcPr>
          <w:p w14:paraId="0F303585" w14:textId="77777777" w:rsidR="000D70B0" w:rsidRPr="008952EC" w:rsidRDefault="000D70B0" w:rsidP="00FC4A91"/>
        </w:tc>
        <w:tc>
          <w:tcPr>
            <w:tcW w:w="476" w:type="pct"/>
            <w:shd w:val="clear" w:color="auto" w:fill="auto"/>
          </w:tcPr>
          <w:p w14:paraId="4781EEA2" w14:textId="77777777" w:rsidR="000D70B0" w:rsidRPr="008952EC" w:rsidRDefault="000D70B0" w:rsidP="00FC4A91"/>
        </w:tc>
        <w:tc>
          <w:tcPr>
            <w:tcW w:w="430" w:type="pct"/>
          </w:tcPr>
          <w:p w14:paraId="5EAC99FC" w14:textId="77777777" w:rsidR="000D70B0" w:rsidRPr="008952EC" w:rsidRDefault="000D70B0" w:rsidP="00FC4A91"/>
        </w:tc>
        <w:tc>
          <w:tcPr>
            <w:tcW w:w="431" w:type="pct"/>
          </w:tcPr>
          <w:p w14:paraId="1E9C5049" w14:textId="77777777" w:rsidR="000D70B0" w:rsidRPr="008952EC" w:rsidRDefault="000D70B0" w:rsidP="00FC4A91"/>
        </w:tc>
        <w:tc>
          <w:tcPr>
            <w:tcW w:w="431" w:type="pct"/>
          </w:tcPr>
          <w:p w14:paraId="6DC0BE08" w14:textId="77777777" w:rsidR="000D70B0" w:rsidRPr="008952EC" w:rsidRDefault="000D70B0" w:rsidP="00FC4A91"/>
        </w:tc>
        <w:tc>
          <w:tcPr>
            <w:tcW w:w="381" w:type="pct"/>
            <w:shd w:val="clear" w:color="auto" w:fill="auto"/>
          </w:tcPr>
          <w:p w14:paraId="16473DFB" w14:textId="77777777" w:rsidR="000D70B0" w:rsidRPr="008952EC" w:rsidRDefault="000D70B0" w:rsidP="00FC4A91"/>
        </w:tc>
        <w:tc>
          <w:tcPr>
            <w:tcW w:w="381" w:type="pct"/>
            <w:shd w:val="clear" w:color="auto" w:fill="auto"/>
          </w:tcPr>
          <w:p w14:paraId="46219070" w14:textId="77777777" w:rsidR="000D70B0" w:rsidRPr="008952EC" w:rsidRDefault="000D70B0" w:rsidP="00FC4A91"/>
        </w:tc>
      </w:tr>
      <w:tr w:rsidR="000D70B0" w:rsidRPr="008952EC" w14:paraId="7DADB16B" w14:textId="77777777" w:rsidTr="00B05EF7">
        <w:trPr>
          <w:jc w:val="center"/>
        </w:trPr>
        <w:tc>
          <w:tcPr>
            <w:tcW w:w="564" w:type="pct"/>
          </w:tcPr>
          <w:p w14:paraId="22A39654" w14:textId="77777777" w:rsidR="000D70B0" w:rsidRPr="008952EC" w:rsidRDefault="000D70B0" w:rsidP="00FC4A91"/>
        </w:tc>
        <w:tc>
          <w:tcPr>
            <w:tcW w:w="566" w:type="pct"/>
            <w:shd w:val="clear" w:color="auto" w:fill="auto"/>
          </w:tcPr>
          <w:p w14:paraId="78CAE18A" w14:textId="77777777" w:rsidR="000D70B0" w:rsidRPr="008952EC" w:rsidRDefault="000D70B0" w:rsidP="00FC4A91"/>
        </w:tc>
        <w:tc>
          <w:tcPr>
            <w:tcW w:w="392" w:type="pct"/>
            <w:shd w:val="clear" w:color="auto" w:fill="auto"/>
          </w:tcPr>
          <w:p w14:paraId="1A3B60D9" w14:textId="77777777" w:rsidR="000D70B0" w:rsidRPr="008952EC" w:rsidRDefault="000D70B0" w:rsidP="00FC4A91"/>
        </w:tc>
        <w:tc>
          <w:tcPr>
            <w:tcW w:w="474" w:type="pct"/>
            <w:shd w:val="clear" w:color="auto" w:fill="auto"/>
          </w:tcPr>
          <w:p w14:paraId="72FF2617" w14:textId="77777777" w:rsidR="000D70B0" w:rsidRPr="008952EC" w:rsidRDefault="000D70B0" w:rsidP="00FC4A91"/>
        </w:tc>
        <w:tc>
          <w:tcPr>
            <w:tcW w:w="474" w:type="pct"/>
            <w:shd w:val="clear" w:color="auto" w:fill="auto"/>
          </w:tcPr>
          <w:p w14:paraId="41654893" w14:textId="77777777" w:rsidR="000D70B0" w:rsidRPr="008952EC" w:rsidRDefault="000D70B0" w:rsidP="00FC4A91"/>
        </w:tc>
        <w:tc>
          <w:tcPr>
            <w:tcW w:w="476" w:type="pct"/>
            <w:shd w:val="clear" w:color="auto" w:fill="auto"/>
          </w:tcPr>
          <w:p w14:paraId="659E11EE" w14:textId="77777777" w:rsidR="000D70B0" w:rsidRPr="008952EC" w:rsidRDefault="000D70B0" w:rsidP="00FC4A91"/>
        </w:tc>
        <w:tc>
          <w:tcPr>
            <w:tcW w:w="430" w:type="pct"/>
          </w:tcPr>
          <w:p w14:paraId="7C22D231" w14:textId="77777777" w:rsidR="000D70B0" w:rsidRPr="008952EC" w:rsidRDefault="000D70B0" w:rsidP="00FC4A91"/>
        </w:tc>
        <w:tc>
          <w:tcPr>
            <w:tcW w:w="431" w:type="pct"/>
          </w:tcPr>
          <w:p w14:paraId="5EE68FDE" w14:textId="77777777" w:rsidR="000D70B0" w:rsidRPr="008952EC" w:rsidRDefault="000D70B0" w:rsidP="00FC4A91"/>
        </w:tc>
        <w:tc>
          <w:tcPr>
            <w:tcW w:w="431" w:type="pct"/>
          </w:tcPr>
          <w:p w14:paraId="4E2A3168" w14:textId="77777777" w:rsidR="000D70B0" w:rsidRPr="008952EC" w:rsidRDefault="000D70B0" w:rsidP="00FC4A91"/>
        </w:tc>
        <w:tc>
          <w:tcPr>
            <w:tcW w:w="381" w:type="pct"/>
            <w:shd w:val="clear" w:color="auto" w:fill="auto"/>
          </w:tcPr>
          <w:p w14:paraId="43B642FD" w14:textId="77777777" w:rsidR="000D70B0" w:rsidRPr="008952EC" w:rsidRDefault="000D70B0" w:rsidP="00FC4A91"/>
        </w:tc>
        <w:tc>
          <w:tcPr>
            <w:tcW w:w="381" w:type="pct"/>
            <w:shd w:val="clear" w:color="auto" w:fill="auto"/>
          </w:tcPr>
          <w:p w14:paraId="4234C671" w14:textId="77777777" w:rsidR="000D70B0" w:rsidRPr="008952EC" w:rsidRDefault="000D70B0" w:rsidP="00FC4A91"/>
        </w:tc>
      </w:tr>
    </w:tbl>
    <w:p w14:paraId="394747F2" w14:textId="77777777" w:rsidR="00D4392A" w:rsidRPr="005224D5" w:rsidRDefault="00D2207C" w:rsidP="005224D5">
      <w:pPr>
        <w:pStyle w:val="Heading1"/>
        <w:rPr>
          <w:bCs/>
          <w:color w:val="000000"/>
          <w:sz w:val="28"/>
          <w:szCs w:val="28"/>
          <w:u w:val="single"/>
        </w:rPr>
      </w:pPr>
      <w:r>
        <w:rPr>
          <w:bCs/>
          <w:color w:val="000000"/>
          <w:sz w:val="28"/>
          <w:szCs w:val="28"/>
          <w:u w:val="single"/>
        </w:rPr>
        <w:br w:type="page"/>
      </w:r>
      <w:bookmarkStart w:id="92" w:name="_Toc29997526"/>
      <w:r w:rsidR="00C86D7E" w:rsidRPr="005224D5">
        <w:rPr>
          <w:bCs/>
          <w:color w:val="000000"/>
          <w:sz w:val="28"/>
          <w:szCs w:val="28"/>
          <w:u w:val="single"/>
        </w:rPr>
        <w:t>Section 8</w:t>
      </w:r>
      <w:r w:rsidR="0021273B" w:rsidRPr="005224D5">
        <w:rPr>
          <w:bCs/>
          <w:color w:val="000000"/>
          <w:sz w:val="28"/>
          <w:szCs w:val="28"/>
          <w:u w:val="single"/>
        </w:rPr>
        <w:t>:</w:t>
      </w:r>
      <w:r>
        <w:rPr>
          <w:bCs/>
          <w:color w:val="000000"/>
          <w:sz w:val="28"/>
          <w:szCs w:val="28"/>
          <w:u w:val="single"/>
        </w:rPr>
        <w:tab/>
      </w:r>
      <w:r w:rsidR="00D4392A" w:rsidRPr="005224D5">
        <w:rPr>
          <w:bCs/>
          <w:color w:val="000000"/>
          <w:sz w:val="28"/>
          <w:szCs w:val="28"/>
          <w:u w:val="single"/>
        </w:rPr>
        <w:t>L</w:t>
      </w:r>
      <w:r w:rsidR="00D76348">
        <w:rPr>
          <w:bCs/>
          <w:color w:val="000000"/>
          <w:sz w:val="28"/>
          <w:szCs w:val="28"/>
          <w:u w:val="single"/>
        </w:rPr>
        <w:t xml:space="preserve">ABORATORY ACTIVITIES FOR POLIO </w:t>
      </w:r>
      <w:r w:rsidR="004F6020">
        <w:rPr>
          <w:bCs/>
          <w:color w:val="000000"/>
          <w:sz w:val="28"/>
          <w:szCs w:val="28"/>
          <w:u w:val="single"/>
        </w:rPr>
        <w:t>E</w:t>
      </w:r>
      <w:r w:rsidR="00D76348">
        <w:rPr>
          <w:bCs/>
          <w:color w:val="000000"/>
          <w:sz w:val="28"/>
          <w:szCs w:val="28"/>
          <w:u w:val="single"/>
        </w:rPr>
        <w:t>RADICATION</w:t>
      </w:r>
      <w:bookmarkEnd w:id="92"/>
    </w:p>
    <w:p w14:paraId="7E9FEF1E" w14:textId="77777777" w:rsidR="00D4392A" w:rsidRPr="008952EC" w:rsidRDefault="00D4392A" w:rsidP="00D4392A">
      <w:pPr>
        <w:spacing w:line="360" w:lineRule="auto"/>
        <w:rPr>
          <w:u w:val="single"/>
        </w:rPr>
      </w:pPr>
    </w:p>
    <w:p w14:paraId="58A55ACB" w14:textId="77777777" w:rsidR="00D4392A" w:rsidRPr="008952EC" w:rsidRDefault="00C86D7E" w:rsidP="00B05EF7">
      <w:pPr>
        <w:ind w:left="426" w:hanging="426"/>
        <w:rPr>
          <w:b/>
          <w:bCs/>
          <w:i/>
          <w:iCs/>
        </w:rPr>
      </w:pPr>
      <w:r w:rsidRPr="008952EC">
        <w:rPr>
          <w:b/>
          <w:bCs/>
          <w:i/>
          <w:iCs/>
        </w:rPr>
        <w:t>8.1</w:t>
      </w:r>
      <w:r w:rsidR="00D4392A" w:rsidRPr="008952EC">
        <w:rPr>
          <w:i/>
          <w:iCs/>
        </w:rPr>
        <w:t xml:space="preserve"> </w:t>
      </w:r>
      <w:r w:rsidR="00D4392A" w:rsidRPr="008952EC">
        <w:rPr>
          <w:b/>
          <w:bCs/>
          <w:i/>
          <w:iCs/>
        </w:rPr>
        <w:t xml:space="preserve">Which </w:t>
      </w:r>
      <w:r w:rsidR="00514EB7">
        <w:rPr>
          <w:b/>
          <w:bCs/>
          <w:i/>
          <w:iCs/>
        </w:rPr>
        <w:t xml:space="preserve">Poliovirus </w:t>
      </w:r>
      <w:r w:rsidR="00D4392A" w:rsidRPr="008952EC">
        <w:rPr>
          <w:b/>
          <w:bCs/>
          <w:i/>
          <w:iCs/>
        </w:rPr>
        <w:t xml:space="preserve">laboratory </w:t>
      </w:r>
      <w:r w:rsidR="00514EB7">
        <w:rPr>
          <w:b/>
          <w:bCs/>
          <w:i/>
          <w:iCs/>
        </w:rPr>
        <w:t>tests stool/ES samples for your country (</w:t>
      </w:r>
      <w:r w:rsidR="00904721" w:rsidRPr="008952EC">
        <w:rPr>
          <w:b/>
          <w:bCs/>
          <w:i/>
          <w:iCs/>
        </w:rPr>
        <w:t>primary</w:t>
      </w:r>
      <w:r w:rsidR="00B05EF7">
        <w:rPr>
          <w:b/>
          <w:bCs/>
          <w:i/>
          <w:iCs/>
        </w:rPr>
        <w:t xml:space="preserve"> </w:t>
      </w:r>
      <w:r w:rsidR="00904721" w:rsidRPr="008952EC">
        <w:rPr>
          <w:b/>
          <w:bCs/>
          <w:i/>
          <w:iCs/>
        </w:rPr>
        <w:t>poliovirus</w:t>
      </w:r>
      <w:r w:rsidR="007E5B33">
        <w:rPr>
          <w:b/>
          <w:bCs/>
          <w:i/>
          <w:iCs/>
        </w:rPr>
        <w:t xml:space="preserve"> </w:t>
      </w:r>
      <w:r w:rsidR="00904721" w:rsidRPr="008952EC">
        <w:rPr>
          <w:b/>
          <w:bCs/>
          <w:i/>
          <w:iCs/>
        </w:rPr>
        <w:t>isolation, intratypic differentiation (ITD), nucleotide sequencing, serology</w:t>
      </w:r>
      <w:r w:rsidR="00514EB7">
        <w:rPr>
          <w:b/>
          <w:bCs/>
          <w:i/>
          <w:iCs/>
        </w:rPr>
        <w:t>)</w:t>
      </w:r>
      <w:r w:rsidR="00D4392A" w:rsidRPr="008952EC">
        <w:rPr>
          <w:b/>
          <w:bCs/>
          <w:i/>
          <w:iCs/>
        </w:rPr>
        <w:t>?</w:t>
      </w:r>
    </w:p>
    <w:p w14:paraId="5A98F230" w14:textId="77777777" w:rsidR="00514EB7" w:rsidRPr="008952EC" w:rsidRDefault="00514EB7" w:rsidP="00514EB7">
      <w:pPr>
        <w:pStyle w:val="NoSpacing"/>
        <w:rPr>
          <w:rFonts w:ascii="Times New Roman" w:hAnsi="Times New Roman"/>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8898"/>
      </w:tblGrid>
      <w:tr w:rsidR="00514EB7" w:rsidRPr="008952EC" w14:paraId="13573798" w14:textId="77777777" w:rsidTr="00FC4A91">
        <w:trPr>
          <w:trHeight w:val="22"/>
        </w:trPr>
        <w:tc>
          <w:tcPr>
            <w:tcW w:w="9144" w:type="dxa"/>
            <w:shd w:val="clear" w:color="auto" w:fill="FFFFFF"/>
          </w:tcPr>
          <w:p w14:paraId="3890107A" w14:textId="77777777" w:rsidR="00514EB7" w:rsidRPr="008952EC" w:rsidRDefault="00514EB7" w:rsidP="00FC4A91">
            <w:pPr>
              <w:pStyle w:val="Header"/>
              <w:tabs>
                <w:tab w:val="center" w:pos="840"/>
              </w:tabs>
              <w:rPr>
                <w:i/>
              </w:rPr>
            </w:pPr>
            <w:r w:rsidRPr="008952EC">
              <w:rPr>
                <w:i/>
              </w:rPr>
              <w:t>type here</w:t>
            </w:r>
          </w:p>
          <w:p w14:paraId="09D4E786" w14:textId="77777777" w:rsidR="00514EB7" w:rsidRPr="008952EC" w:rsidRDefault="00514EB7" w:rsidP="00FC4A91">
            <w:pPr>
              <w:pStyle w:val="Header"/>
              <w:tabs>
                <w:tab w:val="center" w:pos="840"/>
              </w:tabs>
            </w:pPr>
          </w:p>
          <w:p w14:paraId="47C2B2EE" w14:textId="77777777" w:rsidR="00514EB7" w:rsidRPr="008952EC" w:rsidRDefault="00514EB7" w:rsidP="00FC4A91">
            <w:pPr>
              <w:pStyle w:val="Header"/>
              <w:tabs>
                <w:tab w:val="center" w:pos="840"/>
              </w:tabs>
            </w:pPr>
          </w:p>
        </w:tc>
      </w:tr>
    </w:tbl>
    <w:p w14:paraId="13FC819C" w14:textId="77777777" w:rsidR="004F6020" w:rsidRDefault="004F6020" w:rsidP="00C86D7E">
      <w:pPr>
        <w:spacing w:line="360" w:lineRule="auto"/>
        <w:rPr>
          <w:b/>
          <w:bCs/>
          <w:i/>
          <w:iCs/>
        </w:rPr>
      </w:pPr>
      <w:bookmarkStart w:id="93" w:name="_Toc515952748"/>
    </w:p>
    <w:p w14:paraId="59050AC6" w14:textId="77777777" w:rsidR="00904721" w:rsidRPr="00401ADF" w:rsidRDefault="00C86D7E" w:rsidP="00B05EF7">
      <w:pPr>
        <w:ind w:left="426" w:hanging="568"/>
        <w:rPr>
          <w:b/>
          <w:bCs/>
          <w:u w:val="single"/>
        </w:rPr>
      </w:pPr>
      <w:r w:rsidRPr="00401ADF">
        <w:rPr>
          <w:b/>
          <w:bCs/>
        </w:rPr>
        <w:t>8.</w:t>
      </w:r>
      <w:r w:rsidR="00514EB7" w:rsidRPr="00401ADF">
        <w:rPr>
          <w:b/>
          <w:bCs/>
        </w:rPr>
        <w:t>1.1</w:t>
      </w:r>
      <w:r w:rsidR="00904721" w:rsidRPr="00401ADF">
        <w:rPr>
          <w:b/>
          <w:bCs/>
        </w:rPr>
        <w:t xml:space="preserve"> Poliovirus laboratory functions </w:t>
      </w:r>
      <w:bookmarkEnd w:id="93"/>
      <w:r w:rsidR="00514EB7" w:rsidRPr="00401ADF">
        <w:rPr>
          <w:b/>
          <w:bCs/>
        </w:rPr>
        <w:t>(please mention the name of the laboratory</w:t>
      </w:r>
      <w:r w:rsidR="00F855EF" w:rsidRPr="00401ADF">
        <w:rPr>
          <w:b/>
          <w:bCs/>
        </w:rPr>
        <w:t xml:space="preserve"> </w:t>
      </w:r>
      <w:r w:rsidR="00514EB7" w:rsidRPr="00401ADF">
        <w:rPr>
          <w:b/>
          <w:bCs/>
        </w:rPr>
        <w:t>performing different tests below for your country in the below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613"/>
        <w:gridCol w:w="1595"/>
        <w:gridCol w:w="2019"/>
        <w:gridCol w:w="1691"/>
      </w:tblGrid>
      <w:tr w:rsidR="00904721" w:rsidRPr="008952EC" w14:paraId="2E787F30" w14:textId="77777777" w:rsidTr="00F855EF">
        <w:tc>
          <w:tcPr>
            <w:tcW w:w="2026" w:type="pct"/>
            <w:shd w:val="clear" w:color="auto" w:fill="FFFFFF"/>
          </w:tcPr>
          <w:p w14:paraId="317B2440" w14:textId="77777777" w:rsidR="00904721" w:rsidRPr="008952EC" w:rsidRDefault="00904721" w:rsidP="00E36751">
            <w:pPr>
              <w:pStyle w:val="Header"/>
              <w:tabs>
                <w:tab w:val="clear" w:pos="4320"/>
                <w:tab w:val="clear" w:pos="8640"/>
              </w:tabs>
              <w:spacing w:after="120"/>
              <w:rPr>
                <w:sz w:val="20"/>
                <w:lang w:val="en-GB" w:eastAsia="en-GB"/>
              </w:rPr>
            </w:pPr>
            <w:r w:rsidRPr="008952EC">
              <w:rPr>
                <w:sz w:val="20"/>
                <w:lang w:val="en-GB" w:eastAsia="en-GB"/>
              </w:rPr>
              <w:t>Laboratories carrying out diagnostic analysis</w:t>
            </w:r>
          </w:p>
        </w:tc>
        <w:tc>
          <w:tcPr>
            <w:tcW w:w="894" w:type="pct"/>
            <w:shd w:val="clear" w:color="auto" w:fill="FFFFFF"/>
          </w:tcPr>
          <w:p w14:paraId="5C2A6851" w14:textId="77777777" w:rsidR="00904721" w:rsidRPr="008952EC" w:rsidRDefault="00904721" w:rsidP="00E36751">
            <w:pPr>
              <w:pStyle w:val="Header"/>
              <w:tabs>
                <w:tab w:val="clear" w:pos="4320"/>
                <w:tab w:val="clear" w:pos="8640"/>
              </w:tabs>
              <w:spacing w:after="120"/>
              <w:jc w:val="center"/>
              <w:rPr>
                <w:sz w:val="20"/>
                <w:lang w:val="en-GB" w:eastAsia="en-GB"/>
              </w:rPr>
            </w:pPr>
            <w:r w:rsidRPr="008952EC">
              <w:rPr>
                <w:sz w:val="20"/>
                <w:lang w:val="en-GB" w:eastAsia="en-GB"/>
              </w:rPr>
              <w:t xml:space="preserve">National </w:t>
            </w:r>
            <w:r w:rsidR="00E02162" w:rsidRPr="008952EC">
              <w:rPr>
                <w:sz w:val="20"/>
                <w:lang w:val="en-GB" w:eastAsia="en-GB"/>
              </w:rPr>
              <w:t xml:space="preserve">Poliovirus Laboratory </w:t>
            </w:r>
          </w:p>
        </w:tc>
        <w:tc>
          <w:tcPr>
            <w:tcW w:w="1132" w:type="pct"/>
            <w:shd w:val="clear" w:color="auto" w:fill="FFFFFF"/>
          </w:tcPr>
          <w:p w14:paraId="61F0C6B0" w14:textId="77777777" w:rsidR="00904721" w:rsidRPr="008952EC" w:rsidRDefault="00E02162" w:rsidP="00E36751">
            <w:pPr>
              <w:pStyle w:val="Header"/>
              <w:tabs>
                <w:tab w:val="clear" w:pos="4320"/>
                <w:tab w:val="clear" w:pos="8640"/>
              </w:tabs>
              <w:spacing w:after="120"/>
              <w:jc w:val="center"/>
              <w:rPr>
                <w:sz w:val="20"/>
                <w:lang w:val="en-GB" w:eastAsia="en-GB"/>
              </w:rPr>
            </w:pPr>
            <w:r w:rsidRPr="008952EC">
              <w:rPr>
                <w:sz w:val="20"/>
                <w:lang w:val="en-GB" w:eastAsia="en-GB"/>
              </w:rPr>
              <w:t xml:space="preserve">Polio Regional Reference Laboratory </w:t>
            </w:r>
          </w:p>
        </w:tc>
        <w:tc>
          <w:tcPr>
            <w:tcW w:w="948" w:type="pct"/>
            <w:shd w:val="clear" w:color="auto" w:fill="FFFFFF"/>
          </w:tcPr>
          <w:p w14:paraId="6D0330EA" w14:textId="77777777" w:rsidR="00904721" w:rsidRPr="008952EC" w:rsidRDefault="00E02162" w:rsidP="00E36751">
            <w:pPr>
              <w:pStyle w:val="Header"/>
              <w:tabs>
                <w:tab w:val="clear" w:pos="4320"/>
                <w:tab w:val="clear" w:pos="8640"/>
              </w:tabs>
              <w:spacing w:after="120"/>
              <w:jc w:val="center"/>
              <w:rPr>
                <w:rFonts w:eastAsia="SimSun"/>
                <w:sz w:val="20"/>
                <w:lang w:val="en-GB" w:eastAsia="en-GB"/>
              </w:rPr>
            </w:pPr>
            <w:r w:rsidRPr="008952EC">
              <w:rPr>
                <w:rFonts w:eastAsia="SimSun"/>
                <w:sz w:val="20"/>
                <w:lang w:val="en-GB" w:eastAsia="en-GB"/>
              </w:rPr>
              <w:t>Global Specialized Laboratory</w:t>
            </w:r>
          </w:p>
        </w:tc>
      </w:tr>
      <w:tr w:rsidR="00904721" w:rsidRPr="008952EC" w14:paraId="47BA2D86" w14:textId="77777777" w:rsidTr="00F855EF">
        <w:tc>
          <w:tcPr>
            <w:tcW w:w="2026" w:type="pct"/>
            <w:shd w:val="clear" w:color="auto" w:fill="FFFFFF"/>
          </w:tcPr>
          <w:p w14:paraId="5FB429C7" w14:textId="77777777" w:rsidR="00904721" w:rsidRPr="008952EC" w:rsidRDefault="00AC7BD6" w:rsidP="00E36751">
            <w:pPr>
              <w:pStyle w:val="ListParagraph"/>
              <w:spacing w:after="120"/>
              <w:ind w:left="0"/>
              <w:rPr>
                <w:sz w:val="18"/>
                <w:szCs w:val="22"/>
                <w:lang w:val="en-GB" w:eastAsia="en-GB"/>
              </w:rPr>
            </w:pPr>
            <w:r w:rsidRPr="008952EC">
              <w:rPr>
                <w:sz w:val="18"/>
                <w:szCs w:val="22"/>
                <w:lang w:val="en-GB" w:eastAsia="en-GB"/>
              </w:rPr>
              <w:t>Virus Isolation</w:t>
            </w:r>
          </w:p>
        </w:tc>
        <w:tc>
          <w:tcPr>
            <w:tcW w:w="894" w:type="pct"/>
            <w:shd w:val="clear" w:color="auto" w:fill="FFFFFF"/>
          </w:tcPr>
          <w:p w14:paraId="1DB3B33A" w14:textId="77777777" w:rsidR="00904721" w:rsidRPr="008952EC" w:rsidRDefault="00904721" w:rsidP="00E36751">
            <w:pPr>
              <w:pStyle w:val="ListParagraph"/>
              <w:spacing w:after="120"/>
              <w:ind w:left="0"/>
              <w:rPr>
                <w:rFonts w:eastAsia="SimSun"/>
                <w:sz w:val="18"/>
                <w:szCs w:val="22"/>
                <w:lang w:val="en-GB" w:eastAsia="en-GB"/>
              </w:rPr>
            </w:pPr>
          </w:p>
        </w:tc>
        <w:tc>
          <w:tcPr>
            <w:tcW w:w="1132" w:type="pct"/>
            <w:shd w:val="clear" w:color="auto" w:fill="FFFFFF"/>
          </w:tcPr>
          <w:p w14:paraId="11EF7C2F" w14:textId="77777777" w:rsidR="00904721" w:rsidRPr="008952EC" w:rsidRDefault="00904721" w:rsidP="00E36751">
            <w:pPr>
              <w:pStyle w:val="ListParagraph"/>
              <w:spacing w:after="120"/>
              <w:ind w:left="0"/>
              <w:rPr>
                <w:rFonts w:eastAsia="SimSun"/>
                <w:sz w:val="18"/>
                <w:szCs w:val="22"/>
                <w:lang w:val="en-GB" w:eastAsia="en-GB"/>
              </w:rPr>
            </w:pPr>
          </w:p>
        </w:tc>
        <w:tc>
          <w:tcPr>
            <w:tcW w:w="948" w:type="pct"/>
            <w:shd w:val="clear" w:color="auto" w:fill="FFFFFF"/>
          </w:tcPr>
          <w:p w14:paraId="2B7BCED3" w14:textId="77777777" w:rsidR="00904721" w:rsidRPr="008952EC" w:rsidRDefault="00904721" w:rsidP="00E36751">
            <w:pPr>
              <w:pStyle w:val="ListParagraph"/>
              <w:spacing w:after="120" w:line="276" w:lineRule="auto"/>
              <w:ind w:left="0"/>
              <w:rPr>
                <w:rFonts w:ascii="Cambria" w:eastAsia="SimSun" w:hAnsi="Cambria"/>
                <w:sz w:val="18"/>
                <w:szCs w:val="22"/>
                <w:lang w:val="en-GB" w:eastAsia="en-GB"/>
              </w:rPr>
            </w:pPr>
          </w:p>
        </w:tc>
      </w:tr>
      <w:tr w:rsidR="00904721" w:rsidRPr="008952EC" w14:paraId="7E5C28D1" w14:textId="77777777" w:rsidTr="00F855EF">
        <w:tc>
          <w:tcPr>
            <w:tcW w:w="2026" w:type="pct"/>
            <w:shd w:val="clear" w:color="auto" w:fill="FFFFFF"/>
          </w:tcPr>
          <w:p w14:paraId="4C714259" w14:textId="77777777" w:rsidR="00904721" w:rsidRPr="008952EC" w:rsidRDefault="00AC7BD6" w:rsidP="00E36751">
            <w:pPr>
              <w:pStyle w:val="ListParagraph"/>
              <w:spacing w:after="120"/>
              <w:ind w:left="0"/>
              <w:rPr>
                <w:sz w:val="18"/>
                <w:szCs w:val="22"/>
                <w:lang w:val="en-GB" w:eastAsia="en-GB"/>
              </w:rPr>
            </w:pPr>
            <w:r w:rsidRPr="008952EC">
              <w:rPr>
                <w:sz w:val="18"/>
                <w:szCs w:val="22"/>
                <w:lang w:val="en-GB" w:eastAsia="en-GB"/>
              </w:rPr>
              <w:t xml:space="preserve">ITD - </w:t>
            </w:r>
            <w:r w:rsidR="00904721" w:rsidRPr="008952EC">
              <w:rPr>
                <w:sz w:val="18"/>
                <w:szCs w:val="22"/>
                <w:lang w:val="en-GB" w:eastAsia="en-GB"/>
              </w:rPr>
              <w:t xml:space="preserve">RT-PCR </w:t>
            </w:r>
          </w:p>
        </w:tc>
        <w:tc>
          <w:tcPr>
            <w:tcW w:w="894" w:type="pct"/>
            <w:shd w:val="clear" w:color="auto" w:fill="FFFFFF"/>
          </w:tcPr>
          <w:p w14:paraId="300B33EA" w14:textId="77777777" w:rsidR="00904721" w:rsidRPr="008952EC" w:rsidRDefault="00904721" w:rsidP="00E36751">
            <w:pPr>
              <w:pStyle w:val="ListParagraph"/>
              <w:spacing w:after="120"/>
              <w:ind w:left="0"/>
              <w:rPr>
                <w:rFonts w:eastAsia="SimSun"/>
                <w:sz w:val="18"/>
                <w:szCs w:val="22"/>
                <w:lang w:val="en-GB" w:eastAsia="en-GB"/>
              </w:rPr>
            </w:pPr>
          </w:p>
        </w:tc>
        <w:tc>
          <w:tcPr>
            <w:tcW w:w="1132" w:type="pct"/>
            <w:shd w:val="clear" w:color="auto" w:fill="FFFFFF"/>
          </w:tcPr>
          <w:p w14:paraId="38D35AD8" w14:textId="77777777" w:rsidR="00904721" w:rsidRPr="008952EC" w:rsidRDefault="00904721" w:rsidP="00E36751">
            <w:pPr>
              <w:pStyle w:val="ListParagraph"/>
              <w:spacing w:after="120"/>
              <w:ind w:left="0"/>
              <w:rPr>
                <w:rFonts w:eastAsia="SimSun"/>
                <w:sz w:val="18"/>
                <w:szCs w:val="22"/>
                <w:lang w:val="en-GB" w:eastAsia="en-GB"/>
              </w:rPr>
            </w:pPr>
          </w:p>
        </w:tc>
        <w:tc>
          <w:tcPr>
            <w:tcW w:w="948" w:type="pct"/>
            <w:shd w:val="clear" w:color="auto" w:fill="FFFFFF"/>
          </w:tcPr>
          <w:p w14:paraId="1F50EB36" w14:textId="77777777" w:rsidR="00904721" w:rsidRPr="008952EC" w:rsidRDefault="00904721" w:rsidP="00E36751">
            <w:pPr>
              <w:pStyle w:val="ListParagraph"/>
              <w:spacing w:after="120" w:line="276" w:lineRule="auto"/>
              <w:ind w:left="0"/>
              <w:rPr>
                <w:rFonts w:ascii="Cambria" w:eastAsia="SimSun" w:hAnsi="Cambria"/>
                <w:sz w:val="18"/>
                <w:szCs w:val="22"/>
                <w:lang w:val="en-GB" w:eastAsia="en-GB"/>
              </w:rPr>
            </w:pPr>
          </w:p>
        </w:tc>
      </w:tr>
      <w:tr w:rsidR="00904721" w:rsidRPr="008952EC" w14:paraId="706A6C04" w14:textId="77777777" w:rsidTr="00F855EF">
        <w:tc>
          <w:tcPr>
            <w:tcW w:w="2026" w:type="pct"/>
            <w:shd w:val="clear" w:color="auto" w:fill="FFFFFF"/>
          </w:tcPr>
          <w:p w14:paraId="3096CE97" w14:textId="77777777" w:rsidR="00904721" w:rsidRPr="008952EC" w:rsidRDefault="00AC7BD6" w:rsidP="00E36751">
            <w:pPr>
              <w:pStyle w:val="ListParagraph"/>
              <w:spacing w:after="120"/>
              <w:ind w:left="0"/>
              <w:rPr>
                <w:sz w:val="18"/>
                <w:szCs w:val="22"/>
                <w:lang w:val="en-GB" w:eastAsia="en-GB"/>
              </w:rPr>
            </w:pPr>
            <w:r w:rsidRPr="008952EC">
              <w:rPr>
                <w:sz w:val="18"/>
                <w:szCs w:val="22"/>
                <w:lang w:val="en-GB" w:eastAsia="en-GB"/>
              </w:rPr>
              <w:t>Nucleotide Sequencing</w:t>
            </w:r>
          </w:p>
        </w:tc>
        <w:tc>
          <w:tcPr>
            <w:tcW w:w="894" w:type="pct"/>
            <w:shd w:val="clear" w:color="auto" w:fill="FFFFFF"/>
          </w:tcPr>
          <w:p w14:paraId="248049A7" w14:textId="77777777" w:rsidR="00904721" w:rsidRPr="008952EC" w:rsidRDefault="00904721" w:rsidP="00E36751">
            <w:pPr>
              <w:pStyle w:val="ListParagraph"/>
              <w:spacing w:after="120"/>
              <w:ind w:left="0"/>
              <w:rPr>
                <w:rFonts w:eastAsia="SimSun"/>
                <w:sz w:val="18"/>
                <w:szCs w:val="22"/>
                <w:lang w:val="en-GB" w:eastAsia="en-GB"/>
              </w:rPr>
            </w:pPr>
          </w:p>
        </w:tc>
        <w:tc>
          <w:tcPr>
            <w:tcW w:w="1132" w:type="pct"/>
            <w:shd w:val="clear" w:color="auto" w:fill="FFFFFF"/>
          </w:tcPr>
          <w:p w14:paraId="68965A7E" w14:textId="77777777" w:rsidR="00904721" w:rsidRPr="008952EC" w:rsidRDefault="00904721" w:rsidP="00E36751">
            <w:pPr>
              <w:pStyle w:val="ListParagraph"/>
              <w:spacing w:after="120"/>
              <w:ind w:left="0"/>
              <w:rPr>
                <w:rFonts w:eastAsia="SimSun"/>
                <w:sz w:val="18"/>
                <w:szCs w:val="22"/>
                <w:lang w:val="en-GB" w:eastAsia="en-GB"/>
              </w:rPr>
            </w:pPr>
          </w:p>
        </w:tc>
        <w:tc>
          <w:tcPr>
            <w:tcW w:w="948" w:type="pct"/>
            <w:shd w:val="clear" w:color="auto" w:fill="FFFFFF"/>
          </w:tcPr>
          <w:p w14:paraId="6B1A70E8" w14:textId="77777777" w:rsidR="00904721" w:rsidRPr="008952EC" w:rsidRDefault="00904721" w:rsidP="00E36751">
            <w:pPr>
              <w:pStyle w:val="ListParagraph"/>
              <w:spacing w:after="120" w:line="276" w:lineRule="auto"/>
              <w:ind w:left="0"/>
              <w:rPr>
                <w:rFonts w:ascii="Cambria" w:eastAsia="SimSun" w:hAnsi="Cambria"/>
                <w:sz w:val="18"/>
                <w:szCs w:val="22"/>
                <w:lang w:val="en-GB" w:eastAsia="en-GB"/>
              </w:rPr>
            </w:pPr>
          </w:p>
        </w:tc>
      </w:tr>
      <w:tr w:rsidR="00904721" w:rsidRPr="008952EC" w14:paraId="61275263" w14:textId="77777777" w:rsidTr="00F855EF">
        <w:tc>
          <w:tcPr>
            <w:tcW w:w="2026" w:type="pct"/>
            <w:shd w:val="clear" w:color="auto" w:fill="FFFFFF"/>
          </w:tcPr>
          <w:p w14:paraId="3DBEB97C" w14:textId="77777777" w:rsidR="00904721" w:rsidRPr="008952EC" w:rsidRDefault="00AC7BD6" w:rsidP="00E36751">
            <w:pPr>
              <w:pStyle w:val="ListParagraph"/>
              <w:spacing w:after="120"/>
              <w:ind w:left="0"/>
              <w:rPr>
                <w:sz w:val="18"/>
                <w:szCs w:val="22"/>
                <w:lang w:val="en-GB" w:eastAsia="en-GB"/>
              </w:rPr>
            </w:pPr>
            <w:r w:rsidRPr="008952EC">
              <w:rPr>
                <w:sz w:val="18"/>
                <w:szCs w:val="22"/>
                <w:lang w:val="en-GB" w:eastAsia="en-GB"/>
              </w:rPr>
              <w:t xml:space="preserve">Environmental Sewage Water </w:t>
            </w:r>
            <w:r w:rsidR="00455F77" w:rsidRPr="008952EC">
              <w:rPr>
                <w:sz w:val="18"/>
                <w:szCs w:val="22"/>
                <w:lang w:val="en-GB" w:eastAsia="en-GB"/>
              </w:rPr>
              <w:t>Testing</w:t>
            </w:r>
          </w:p>
        </w:tc>
        <w:tc>
          <w:tcPr>
            <w:tcW w:w="894" w:type="pct"/>
            <w:shd w:val="clear" w:color="auto" w:fill="FFFFFF"/>
          </w:tcPr>
          <w:p w14:paraId="58DE9067" w14:textId="77777777" w:rsidR="00904721" w:rsidRPr="008952EC" w:rsidRDefault="00904721" w:rsidP="00E36751">
            <w:pPr>
              <w:pStyle w:val="ListParagraph"/>
              <w:spacing w:after="120"/>
              <w:ind w:left="0"/>
              <w:rPr>
                <w:rFonts w:eastAsia="SimSun"/>
                <w:sz w:val="18"/>
                <w:szCs w:val="22"/>
                <w:lang w:val="en-GB" w:eastAsia="en-GB"/>
              </w:rPr>
            </w:pPr>
          </w:p>
        </w:tc>
        <w:tc>
          <w:tcPr>
            <w:tcW w:w="1132" w:type="pct"/>
            <w:shd w:val="clear" w:color="auto" w:fill="FFFFFF"/>
          </w:tcPr>
          <w:p w14:paraId="6D56AEC2" w14:textId="77777777" w:rsidR="00904721" w:rsidRPr="008952EC" w:rsidRDefault="00904721" w:rsidP="00E36751">
            <w:pPr>
              <w:pStyle w:val="ListParagraph"/>
              <w:spacing w:after="120"/>
              <w:ind w:left="0"/>
              <w:rPr>
                <w:rFonts w:eastAsia="SimSun"/>
                <w:sz w:val="18"/>
                <w:szCs w:val="22"/>
                <w:lang w:val="en-GB" w:eastAsia="en-GB"/>
              </w:rPr>
            </w:pPr>
          </w:p>
        </w:tc>
        <w:tc>
          <w:tcPr>
            <w:tcW w:w="948" w:type="pct"/>
            <w:shd w:val="clear" w:color="auto" w:fill="FFFFFF"/>
          </w:tcPr>
          <w:p w14:paraId="317B4588" w14:textId="77777777" w:rsidR="00904721" w:rsidRPr="008952EC" w:rsidRDefault="00904721" w:rsidP="00E36751">
            <w:pPr>
              <w:pStyle w:val="ListParagraph"/>
              <w:spacing w:after="120" w:line="276" w:lineRule="auto"/>
              <w:ind w:left="0"/>
              <w:rPr>
                <w:rFonts w:ascii="Cambria" w:eastAsia="SimSun" w:hAnsi="Cambria"/>
                <w:sz w:val="18"/>
                <w:szCs w:val="22"/>
                <w:lang w:val="en-GB" w:eastAsia="en-GB"/>
              </w:rPr>
            </w:pPr>
          </w:p>
        </w:tc>
      </w:tr>
      <w:tr w:rsidR="00904721" w:rsidRPr="008952EC" w14:paraId="2D4F3DA9" w14:textId="77777777" w:rsidTr="00F855EF">
        <w:tc>
          <w:tcPr>
            <w:tcW w:w="2026" w:type="pct"/>
            <w:shd w:val="clear" w:color="auto" w:fill="FFFFFF"/>
          </w:tcPr>
          <w:p w14:paraId="3C9093F4" w14:textId="77777777" w:rsidR="00904721" w:rsidRPr="008952EC" w:rsidRDefault="00AC7BD6" w:rsidP="00E36751">
            <w:pPr>
              <w:pStyle w:val="ListParagraph"/>
              <w:spacing w:after="120"/>
              <w:ind w:left="0"/>
              <w:rPr>
                <w:sz w:val="18"/>
                <w:szCs w:val="22"/>
                <w:lang w:val="en-GB" w:eastAsia="en-GB"/>
              </w:rPr>
            </w:pPr>
            <w:r w:rsidRPr="008952EC">
              <w:rPr>
                <w:sz w:val="18"/>
                <w:szCs w:val="22"/>
                <w:lang w:val="en-GB" w:eastAsia="en-GB"/>
              </w:rPr>
              <w:t>Primary Immunodeficiency Surveillance</w:t>
            </w:r>
          </w:p>
        </w:tc>
        <w:tc>
          <w:tcPr>
            <w:tcW w:w="894" w:type="pct"/>
            <w:shd w:val="clear" w:color="auto" w:fill="FFFFFF"/>
          </w:tcPr>
          <w:p w14:paraId="1188D860" w14:textId="77777777" w:rsidR="00904721" w:rsidRPr="008952EC" w:rsidRDefault="00904721" w:rsidP="00E36751">
            <w:pPr>
              <w:pStyle w:val="ListParagraph"/>
              <w:spacing w:after="120"/>
              <w:ind w:left="0"/>
              <w:rPr>
                <w:rFonts w:eastAsia="SimSun"/>
                <w:sz w:val="18"/>
                <w:szCs w:val="22"/>
                <w:lang w:val="en-GB" w:eastAsia="en-GB"/>
              </w:rPr>
            </w:pPr>
          </w:p>
        </w:tc>
        <w:tc>
          <w:tcPr>
            <w:tcW w:w="1132" w:type="pct"/>
            <w:shd w:val="clear" w:color="auto" w:fill="FFFFFF"/>
          </w:tcPr>
          <w:p w14:paraId="49E1A175" w14:textId="77777777" w:rsidR="00904721" w:rsidRPr="008952EC" w:rsidRDefault="00904721" w:rsidP="00E36751">
            <w:pPr>
              <w:pStyle w:val="ListParagraph"/>
              <w:spacing w:after="120"/>
              <w:ind w:left="0"/>
              <w:rPr>
                <w:rFonts w:eastAsia="SimSun"/>
                <w:sz w:val="18"/>
                <w:szCs w:val="22"/>
                <w:lang w:val="en-GB" w:eastAsia="en-GB"/>
              </w:rPr>
            </w:pPr>
          </w:p>
        </w:tc>
        <w:tc>
          <w:tcPr>
            <w:tcW w:w="948" w:type="pct"/>
            <w:shd w:val="clear" w:color="auto" w:fill="FFFFFF"/>
          </w:tcPr>
          <w:p w14:paraId="6FFBE363" w14:textId="77777777" w:rsidR="00904721" w:rsidRPr="008952EC" w:rsidRDefault="00904721" w:rsidP="00E36751">
            <w:pPr>
              <w:pStyle w:val="ListParagraph"/>
              <w:spacing w:after="120" w:line="276" w:lineRule="auto"/>
              <w:ind w:left="0"/>
              <w:rPr>
                <w:rFonts w:ascii="Cambria" w:eastAsia="SimSun" w:hAnsi="Cambria"/>
                <w:sz w:val="18"/>
                <w:szCs w:val="22"/>
                <w:lang w:val="en-GB" w:eastAsia="en-GB"/>
              </w:rPr>
            </w:pPr>
          </w:p>
        </w:tc>
      </w:tr>
      <w:tr w:rsidR="00AC7BD6" w:rsidRPr="008952EC" w14:paraId="5FFBE02E" w14:textId="77777777" w:rsidTr="00F855EF">
        <w:tc>
          <w:tcPr>
            <w:tcW w:w="2026" w:type="pct"/>
            <w:shd w:val="clear" w:color="auto" w:fill="FFFFFF"/>
          </w:tcPr>
          <w:p w14:paraId="53FD3710" w14:textId="77777777" w:rsidR="00AC7BD6" w:rsidRPr="008952EC" w:rsidRDefault="00AC7BD6" w:rsidP="00E36751">
            <w:pPr>
              <w:pStyle w:val="ListParagraph"/>
              <w:spacing w:after="120"/>
              <w:ind w:left="0"/>
              <w:rPr>
                <w:sz w:val="18"/>
                <w:szCs w:val="22"/>
                <w:lang w:val="en-GB" w:eastAsia="en-GB"/>
              </w:rPr>
            </w:pPr>
            <w:r w:rsidRPr="008952EC">
              <w:rPr>
                <w:sz w:val="18"/>
                <w:szCs w:val="22"/>
                <w:lang w:val="en-GB" w:eastAsia="en-GB"/>
              </w:rPr>
              <w:t>Serology</w:t>
            </w:r>
          </w:p>
        </w:tc>
        <w:tc>
          <w:tcPr>
            <w:tcW w:w="894" w:type="pct"/>
            <w:shd w:val="clear" w:color="auto" w:fill="FFFFFF"/>
          </w:tcPr>
          <w:p w14:paraId="34364345" w14:textId="77777777" w:rsidR="00AC7BD6" w:rsidRPr="008952EC" w:rsidRDefault="00AC7BD6" w:rsidP="00E36751">
            <w:pPr>
              <w:pStyle w:val="ListParagraph"/>
              <w:spacing w:after="120"/>
              <w:ind w:left="0"/>
              <w:rPr>
                <w:rFonts w:eastAsia="SimSun"/>
                <w:sz w:val="18"/>
                <w:szCs w:val="22"/>
                <w:lang w:val="en-GB" w:eastAsia="en-GB"/>
              </w:rPr>
            </w:pPr>
          </w:p>
        </w:tc>
        <w:tc>
          <w:tcPr>
            <w:tcW w:w="1132" w:type="pct"/>
            <w:shd w:val="clear" w:color="auto" w:fill="FFFFFF"/>
          </w:tcPr>
          <w:p w14:paraId="20BF7B78" w14:textId="77777777" w:rsidR="00AC7BD6" w:rsidRPr="008952EC" w:rsidRDefault="00AC7BD6" w:rsidP="00E36751">
            <w:pPr>
              <w:pStyle w:val="ListParagraph"/>
              <w:spacing w:after="120"/>
              <w:ind w:left="0"/>
              <w:rPr>
                <w:rFonts w:eastAsia="SimSun"/>
                <w:sz w:val="18"/>
                <w:szCs w:val="22"/>
                <w:lang w:val="en-GB" w:eastAsia="en-GB"/>
              </w:rPr>
            </w:pPr>
          </w:p>
        </w:tc>
        <w:tc>
          <w:tcPr>
            <w:tcW w:w="948" w:type="pct"/>
            <w:shd w:val="clear" w:color="auto" w:fill="FFFFFF"/>
          </w:tcPr>
          <w:p w14:paraId="6CF0766B" w14:textId="77777777" w:rsidR="00AC7BD6" w:rsidRPr="008952EC" w:rsidRDefault="00AC7BD6" w:rsidP="00E36751">
            <w:pPr>
              <w:pStyle w:val="ListParagraph"/>
              <w:spacing w:after="120" w:line="276" w:lineRule="auto"/>
              <w:ind w:left="0"/>
              <w:rPr>
                <w:rFonts w:ascii="Cambria" w:eastAsia="SimSun" w:hAnsi="Cambria"/>
                <w:sz w:val="18"/>
                <w:szCs w:val="22"/>
                <w:lang w:val="en-GB" w:eastAsia="en-GB"/>
              </w:rPr>
            </w:pPr>
          </w:p>
        </w:tc>
      </w:tr>
      <w:tr w:rsidR="00AC7BD6" w:rsidRPr="008952EC" w14:paraId="1B0DA193" w14:textId="77777777" w:rsidTr="00F855EF">
        <w:tc>
          <w:tcPr>
            <w:tcW w:w="2026" w:type="pct"/>
            <w:shd w:val="clear" w:color="auto" w:fill="FFFFFF"/>
          </w:tcPr>
          <w:p w14:paraId="5CD4218C" w14:textId="77777777" w:rsidR="00AC7BD6" w:rsidRPr="008952EC" w:rsidRDefault="00AC7BD6" w:rsidP="00E36751">
            <w:pPr>
              <w:pStyle w:val="ListParagraph"/>
              <w:spacing w:after="120"/>
              <w:ind w:left="0"/>
              <w:rPr>
                <w:sz w:val="18"/>
                <w:szCs w:val="22"/>
                <w:lang w:val="en-GB" w:eastAsia="en-GB"/>
              </w:rPr>
            </w:pPr>
            <w:r w:rsidRPr="008952EC">
              <w:rPr>
                <w:sz w:val="18"/>
                <w:szCs w:val="22"/>
                <w:lang w:val="en-GB" w:eastAsia="en-GB"/>
              </w:rPr>
              <w:t>Other (please specify)</w:t>
            </w:r>
          </w:p>
        </w:tc>
        <w:tc>
          <w:tcPr>
            <w:tcW w:w="894" w:type="pct"/>
            <w:shd w:val="clear" w:color="auto" w:fill="FFFFFF"/>
          </w:tcPr>
          <w:p w14:paraId="5117D3B9" w14:textId="77777777" w:rsidR="00AC7BD6" w:rsidRPr="008952EC" w:rsidRDefault="00AC7BD6" w:rsidP="00E36751">
            <w:pPr>
              <w:pStyle w:val="ListParagraph"/>
              <w:spacing w:after="120"/>
              <w:ind w:left="0"/>
              <w:rPr>
                <w:rFonts w:eastAsia="SimSun"/>
                <w:sz w:val="18"/>
                <w:szCs w:val="22"/>
                <w:lang w:val="en-GB" w:eastAsia="en-GB"/>
              </w:rPr>
            </w:pPr>
          </w:p>
        </w:tc>
        <w:tc>
          <w:tcPr>
            <w:tcW w:w="1132" w:type="pct"/>
            <w:shd w:val="clear" w:color="auto" w:fill="FFFFFF"/>
          </w:tcPr>
          <w:p w14:paraId="1A222E36" w14:textId="77777777" w:rsidR="00AC7BD6" w:rsidRPr="008952EC" w:rsidRDefault="00AC7BD6" w:rsidP="00E36751">
            <w:pPr>
              <w:pStyle w:val="ListParagraph"/>
              <w:spacing w:after="120"/>
              <w:ind w:left="0"/>
              <w:rPr>
                <w:rFonts w:eastAsia="SimSun"/>
                <w:sz w:val="18"/>
                <w:szCs w:val="22"/>
                <w:lang w:val="en-GB" w:eastAsia="en-GB"/>
              </w:rPr>
            </w:pPr>
          </w:p>
        </w:tc>
        <w:tc>
          <w:tcPr>
            <w:tcW w:w="948" w:type="pct"/>
            <w:shd w:val="clear" w:color="auto" w:fill="FFFFFF"/>
          </w:tcPr>
          <w:p w14:paraId="2C538477" w14:textId="77777777" w:rsidR="00AC7BD6" w:rsidRPr="008952EC" w:rsidRDefault="00AC7BD6" w:rsidP="00E36751">
            <w:pPr>
              <w:pStyle w:val="ListParagraph"/>
              <w:spacing w:after="120" w:line="276" w:lineRule="auto"/>
              <w:ind w:left="0"/>
              <w:rPr>
                <w:rFonts w:ascii="Cambria" w:eastAsia="SimSun" w:hAnsi="Cambria"/>
                <w:sz w:val="18"/>
                <w:szCs w:val="22"/>
                <w:lang w:val="en-GB" w:eastAsia="en-GB"/>
              </w:rPr>
            </w:pPr>
          </w:p>
        </w:tc>
      </w:tr>
    </w:tbl>
    <w:p w14:paraId="74FC3DCB" w14:textId="77777777" w:rsidR="00C86D7E" w:rsidRPr="008952EC" w:rsidRDefault="00C86D7E" w:rsidP="00904721">
      <w:pPr>
        <w:pStyle w:val="NoSpacing"/>
      </w:pPr>
    </w:p>
    <w:p w14:paraId="0BDB9A32" w14:textId="77777777" w:rsidR="00904721" w:rsidRPr="00401ADF" w:rsidRDefault="00514EB7" w:rsidP="00904721">
      <w:pPr>
        <w:pStyle w:val="NoSpacing"/>
        <w:rPr>
          <w:rFonts w:ascii="Times New Roman" w:hAnsi="Times New Roman"/>
          <w:b/>
          <w:bCs/>
          <w:sz w:val="24"/>
          <w:szCs w:val="24"/>
        </w:rPr>
      </w:pPr>
      <w:r w:rsidRPr="00401ADF">
        <w:rPr>
          <w:rFonts w:ascii="Times New Roman" w:hAnsi="Times New Roman"/>
          <w:b/>
          <w:bCs/>
          <w:sz w:val="24"/>
          <w:szCs w:val="24"/>
        </w:rPr>
        <w:t xml:space="preserve">8.1.2 </w:t>
      </w:r>
      <w:r w:rsidR="00904721" w:rsidRPr="00401ADF">
        <w:rPr>
          <w:rFonts w:ascii="Times New Roman" w:hAnsi="Times New Roman"/>
          <w:b/>
          <w:bCs/>
          <w:sz w:val="24"/>
          <w:szCs w:val="24"/>
        </w:rPr>
        <w:t>Please provide any comments/discussion points/additional information, if any</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8898"/>
      </w:tblGrid>
      <w:tr w:rsidR="00904721" w:rsidRPr="008952EC" w14:paraId="5AADF91E" w14:textId="77777777" w:rsidTr="00C86D7E">
        <w:trPr>
          <w:trHeight w:val="22"/>
        </w:trPr>
        <w:tc>
          <w:tcPr>
            <w:tcW w:w="9144" w:type="dxa"/>
            <w:shd w:val="clear" w:color="auto" w:fill="FFFFFF"/>
          </w:tcPr>
          <w:p w14:paraId="02B736FA" w14:textId="77777777" w:rsidR="00904721" w:rsidRPr="008952EC" w:rsidRDefault="00C86D7E" w:rsidP="00904721">
            <w:pPr>
              <w:pStyle w:val="Header"/>
              <w:tabs>
                <w:tab w:val="center" w:pos="840"/>
              </w:tabs>
              <w:rPr>
                <w:i/>
              </w:rPr>
            </w:pPr>
            <w:r w:rsidRPr="008952EC">
              <w:rPr>
                <w:i/>
              </w:rPr>
              <w:t>t</w:t>
            </w:r>
            <w:r w:rsidR="00904721" w:rsidRPr="008952EC">
              <w:rPr>
                <w:i/>
              </w:rPr>
              <w:t>ype here</w:t>
            </w:r>
          </w:p>
          <w:p w14:paraId="49C4BAE2" w14:textId="77777777" w:rsidR="00904721" w:rsidRPr="008952EC" w:rsidRDefault="00904721" w:rsidP="00904721">
            <w:pPr>
              <w:pStyle w:val="Header"/>
              <w:tabs>
                <w:tab w:val="center" w:pos="840"/>
              </w:tabs>
            </w:pPr>
          </w:p>
          <w:p w14:paraId="1B42546F" w14:textId="77777777" w:rsidR="00904721" w:rsidRPr="008952EC" w:rsidRDefault="00904721" w:rsidP="00904721">
            <w:pPr>
              <w:pStyle w:val="Header"/>
              <w:tabs>
                <w:tab w:val="center" w:pos="840"/>
              </w:tabs>
            </w:pPr>
          </w:p>
        </w:tc>
      </w:tr>
    </w:tbl>
    <w:p w14:paraId="5F3AE916" w14:textId="77777777" w:rsidR="00F855EF" w:rsidRDefault="00F855EF" w:rsidP="00F855EF">
      <w:pPr>
        <w:ind w:left="426" w:hanging="426"/>
        <w:rPr>
          <w:b/>
          <w:bCs/>
          <w:i/>
          <w:iCs/>
        </w:rPr>
      </w:pPr>
    </w:p>
    <w:p w14:paraId="720CCE20" w14:textId="77777777" w:rsidR="00D4392A" w:rsidRPr="008952EC" w:rsidRDefault="00C86D7E" w:rsidP="00F855EF">
      <w:pPr>
        <w:ind w:left="426" w:hanging="426"/>
        <w:rPr>
          <w:b/>
          <w:bCs/>
          <w:i/>
          <w:iCs/>
        </w:rPr>
      </w:pPr>
      <w:r w:rsidRPr="008952EC">
        <w:rPr>
          <w:b/>
          <w:bCs/>
          <w:i/>
          <w:iCs/>
        </w:rPr>
        <w:t>8.</w:t>
      </w:r>
      <w:r w:rsidR="00514EB7">
        <w:rPr>
          <w:b/>
          <w:bCs/>
          <w:i/>
          <w:iCs/>
        </w:rPr>
        <w:t>2</w:t>
      </w:r>
      <w:r w:rsidR="00D4392A" w:rsidRPr="008952EC">
        <w:rPr>
          <w:i/>
          <w:iCs/>
        </w:rPr>
        <w:t xml:space="preserve"> </w:t>
      </w:r>
      <w:r w:rsidR="00D4392A" w:rsidRPr="008952EC">
        <w:rPr>
          <w:b/>
          <w:bCs/>
          <w:i/>
          <w:iCs/>
        </w:rPr>
        <w:t>Were all polio isolates, regardless of source</w:t>
      </w:r>
      <w:r w:rsidR="007E5B33">
        <w:rPr>
          <w:rStyle w:val="FootnoteReference"/>
          <w:b/>
          <w:bCs/>
          <w:i/>
          <w:iCs/>
        </w:rPr>
        <w:footnoteReference w:id="2"/>
      </w:r>
      <w:r w:rsidR="00D4392A" w:rsidRPr="008952EC">
        <w:rPr>
          <w:b/>
          <w:bCs/>
          <w:i/>
          <w:iCs/>
        </w:rPr>
        <w:t>, sent to a WHO accredited laboratory</w:t>
      </w:r>
      <w:r w:rsidR="00F855EF">
        <w:rPr>
          <w:b/>
          <w:bCs/>
          <w:i/>
          <w:iCs/>
        </w:rPr>
        <w:t xml:space="preserve"> </w:t>
      </w:r>
      <w:r w:rsidR="00D4392A" w:rsidRPr="008952EC">
        <w:rPr>
          <w:b/>
          <w:bCs/>
          <w:i/>
          <w:iCs/>
        </w:rPr>
        <w:t>for intratypic differentiation (ITD)?</w:t>
      </w:r>
      <w:r w:rsidR="00D4392A" w:rsidRPr="008952EC">
        <w:rPr>
          <w:b/>
          <w:bCs/>
          <w:i/>
          <w:iCs/>
        </w:rPr>
        <w:tab/>
      </w:r>
    </w:p>
    <w:p w14:paraId="704C995C" w14:textId="77777777" w:rsidR="00904721" w:rsidRPr="008952EC" w:rsidRDefault="00904721" w:rsidP="00C86D7E">
      <w:pPr>
        <w:pStyle w:val="Header"/>
        <w:tabs>
          <w:tab w:val="clear" w:pos="4320"/>
          <w:tab w:val="clear" w:pos="8640"/>
        </w:tabs>
        <w:ind w:left="360"/>
        <w:rPr>
          <w:color w:val="000000"/>
          <w:shd w:val="clear" w:color="auto" w:fill="FFFFFF"/>
        </w:rPr>
      </w:pPr>
    </w:p>
    <w:p w14:paraId="45A44273" w14:textId="77777777" w:rsidR="00904721" w:rsidRPr="008952EC" w:rsidRDefault="00D4392A" w:rsidP="002D2BC0">
      <w:pPr>
        <w:pStyle w:val="Header"/>
        <w:tabs>
          <w:tab w:val="clear" w:pos="4320"/>
          <w:tab w:val="clear" w:pos="8640"/>
        </w:tabs>
        <w:spacing w:after="120"/>
        <w:ind w:left="927" w:firstLine="207"/>
        <w:rPr>
          <w:b/>
        </w:rPr>
      </w:pPr>
      <w:r w:rsidRPr="008952EC">
        <w:rPr>
          <w:color w:val="000000"/>
          <w:shd w:val="clear" w:color="auto" w:fill="FFFFFF"/>
        </w:rPr>
        <w:t xml:space="preserve"> </w:t>
      </w:r>
      <w:r w:rsidR="00904721" w:rsidRPr="008952EC">
        <w:rPr>
          <w:szCs w:val="28"/>
        </w:rPr>
        <w:fldChar w:fldCharType="begin">
          <w:ffData>
            <w:name w:val="R241Y"/>
            <w:enabled/>
            <w:calcOnExit w:val="0"/>
            <w:checkBox>
              <w:sizeAuto/>
              <w:default w:val="0"/>
            </w:checkBox>
          </w:ffData>
        </w:fldChar>
      </w:r>
      <w:r w:rsidR="00904721" w:rsidRPr="008952EC">
        <w:rPr>
          <w:szCs w:val="28"/>
        </w:rPr>
        <w:instrText xml:space="preserve"> FORMCHECKBOX </w:instrText>
      </w:r>
      <w:r w:rsidR="00A860BA">
        <w:rPr>
          <w:szCs w:val="28"/>
        </w:rPr>
      </w:r>
      <w:r w:rsidR="00A860BA">
        <w:rPr>
          <w:szCs w:val="28"/>
        </w:rPr>
        <w:fldChar w:fldCharType="separate"/>
      </w:r>
      <w:r w:rsidR="00904721" w:rsidRPr="008952EC">
        <w:rPr>
          <w:szCs w:val="28"/>
        </w:rPr>
        <w:fldChar w:fldCharType="end"/>
      </w:r>
      <w:r w:rsidR="00904721" w:rsidRPr="008952EC">
        <w:rPr>
          <w:szCs w:val="28"/>
        </w:rPr>
        <w:t xml:space="preserve"> Yes </w:t>
      </w:r>
      <w:r w:rsidR="00904721" w:rsidRPr="008952EC">
        <w:rPr>
          <w:szCs w:val="28"/>
        </w:rPr>
        <w:tab/>
      </w:r>
      <w:r w:rsidR="00904721" w:rsidRPr="008952EC">
        <w:rPr>
          <w:szCs w:val="28"/>
        </w:rPr>
        <w:fldChar w:fldCharType="begin">
          <w:ffData>
            <w:name w:val="R241Y"/>
            <w:enabled/>
            <w:calcOnExit w:val="0"/>
            <w:checkBox>
              <w:sizeAuto/>
              <w:default w:val="0"/>
            </w:checkBox>
          </w:ffData>
        </w:fldChar>
      </w:r>
      <w:r w:rsidR="00904721" w:rsidRPr="008952EC">
        <w:rPr>
          <w:szCs w:val="28"/>
        </w:rPr>
        <w:instrText xml:space="preserve"> FORMCHECKBOX </w:instrText>
      </w:r>
      <w:r w:rsidR="00A860BA">
        <w:rPr>
          <w:szCs w:val="28"/>
        </w:rPr>
      </w:r>
      <w:r w:rsidR="00A860BA">
        <w:rPr>
          <w:szCs w:val="28"/>
        </w:rPr>
        <w:fldChar w:fldCharType="separate"/>
      </w:r>
      <w:r w:rsidR="00904721" w:rsidRPr="008952EC">
        <w:rPr>
          <w:szCs w:val="28"/>
        </w:rPr>
        <w:fldChar w:fldCharType="end"/>
      </w:r>
      <w:r w:rsidR="00904721" w:rsidRPr="008952EC">
        <w:rPr>
          <w:szCs w:val="28"/>
        </w:rPr>
        <w:t xml:space="preserve"> No</w:t>
      </w:r>
    </w:p>
    <w:p w14:paraId="4996227F" w14:textId="77777777" w:rsidR="00D4392A" w:rsidRPr="008952EC" w:rsidRDefault="00D4392A" w:rsidP="00904721">
      <w:pPr>
        <w:ind w:left="567" w:firstLine="567"/>
      </w:pPr>
      <w:r w:rsidRPr="008952EC">
        <w:t xml:space="preserve">    </w:t>
      </w:r>
    </w:p>
    <w:p w14:paraId="1FB6517C" w14:textId="77777777" w:rsidR="00D4392A" w:rsidRPr="00401ADF" w:rsidRDefault="00514EB7" w:rsidP="00455F77">
      <w:pPr>
        <w:spacing w:line="360" w:lineRule="auto"/>
        <w:rPr>
          <w:b/>
          <w:bCs/>
        </w:rPr>
      </w:pPr>
      <w:r w:rsidRPr="00401ADF">
        <w:rPr>
          <w:b/>
          <w:bCs/>
        </w:rPr>
        <w:t xml:space="preserve">8.2.1 </w:t>
      </w:r>
      <w:r w:rsidR="00770DD2" w:rsidRPr="00401ADF">
        <w:rPr>
          <w:b/>
          <w:bCs/>
        </w:rPr>
        <w:t>If</w:t>
      </w:r>
      <w:r w:rsidR="00D4392A" w:rsidRPr="00401ADF">
        <w:rPr>
          <w:b/>
          <w:bCs/>
        </w:rPr>
        <w:t xml:space="preserve"> </w:t>
      </w:r>
      <w:r w:rsidR="00455F77" w:rsidRPr="00401ADF">
        <w:rPr>
          <w:b/>
          <w:bCs/>
        </w:rPr>
        <w:t>N</w:t>
      </w:r>
      <w:r w:rsidR="00D4392A" w:rsidRPr="00401ADF">
        <w:rPr>
          <w:b/>
          <w:bCs/>
        </w:rPr>
        <w:t xml:space="preserve">o, please explain which isolates were not sent and why: </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8898"/>
      </w:tblGrid>
      <w:tr w:rsidR="00514EB7" w:rsidRPr="008952EC" w14:paraId="30CE4EB4" w14:textId="77777777" w:rsidTr="00FC4A91">
        <w:trPr>
          <w:trHeight w:val="22"/>
        </w:trPr>
        <w:tc>
          <w:tcPr>
            <w:tcW w:w="9144" w:type="dxa"/>
            <w:shd w:val="clear" w:color="auto" w:fill="FFFFFF"/>
          </w:tcPr>
          <w:p w14:paraId="3060B260" w14:textId="77777777" w:rsidR="00514EB7" w:rsidRPr="008952EC" w:rsidRDefault="00514EB7" w:rsidP="00FC4A91">
            <w:pPr>
              <w:pStyle w:val="Header"/>
              <w:tabs>
                <w:tab w:val="center" w:pos="840"/>
              </w:tabs>
              <w:rPr>
                <w:i/>
              </w:rPr>
            </w:pPr>
            <w:r w:rsidRPr="008952EC">
              <w:rPr>
                <w:i/>
              </w:rPr>
              <w:t>type here</w:t>
            </w:r>
          </w:p>
          <w:p w14:paraId="08A7ECC9" w14:textId="77777777" w:rsidR="00514EB7" w:rsidRPr="008952EC" w:rsidRDefault="00514EB7" w:rsidP="00FC4A91">
            <w:pPr>
              <w:pStyle w:val="Header"/>
              <w:tabs>
                <w:tab w:val="center" w:pos="840"/>
              </w:tabs>
            </w:pPr>
          </w:p>
          <w:p w14:paraId="2D33A1AE" w14:textId="77777777" w:rsidR="00514EB7" w:rsidRPr="008952EC" w:rsidRDefault="00514EB7" w:rsidP="00FC4A91">
            <w:pPr>
              <w:pStyle w:val="Header"/>
              <w:tabs>
                <w:tab w:val="center" w:pos="840"/>
              </w:tabs>
            </w:pPr>
          </w:p>
        </w:tc>
      </w:tr>
    </w:tbl>
    <w:p w14:paraId="75AE1598" w14:textId="77777777" w:rsidR="009C6A70" w:rsidRPr="008952EC" w:rsidRDefault="009C6A70" w:rsidP="00713210">
      <w:pPr>
        <w:pStyle w:val="Heading3"/>
        <w:rPr>
          <w:b/>
          <w:bCs/>
          <w:sz w:val="20"/>
        </w:rPr>
        <w:sectPr w:rsidR="009C6A70" w:rsidRPr="008952EC" w:rsidSect="00DC764F">
          <w:footerReference w:type="default" r:id="rId15"/>
          <w:footerReference w:type="first" r:id="rId16"/>
          <w:pgSz w:w="12240" w:h="15840"/>
          <w:pgMar w:top="1440" w:right="1440" w:bottom="1440" w:left="1872" w:header="720" w:footer="720" w:gutter="0"/>
          <w:cols w:space="720"/>
          <w:docGrid w:linePitch="360"/>
        </w:sectPr>
      </w:pPr>
    </w:p>
    <w:p w14:paraId="327F6FFD" w14:textId="77777777" w:rsidR="00CF15DB" w:rsidRPr="008952EC" w:rsidRDefault="00E46CC1" w:rsidP="007957FC">
      <w:pPr>
        <w:pStyle w:val="Heading3"/>
        <w:rPr>
          <w:b/>
          <w:bCs/>
          <w:i/>
          <w:iCs/>
        </w:rPr>
      </w:pPr>
      <w:r w:rsidRPr="008952EC">
        <w:rPr>
          <w:b/>
          <w:bCs/>
          <w:i/>
          <w:iCs/>
        </w:rPr>
        <w:t>8.</w:t>
      </w:r>
      <w:r w:rsidR="00514EB7">
        <w:rPr>
          <w:b/>
          <w:bCs/>
          <w:i/>
          <w:iCs/>
        </w:rPr>
        <w:t>3</w:t>
      </w:r>
      <w:r w:rsidR="009C6A70" w:rsidRPr="008952EC">
        <w:rPr>
          <w:b/>
          <w:bCs/>
          <w:i/>
          <w:iCs/>
        </w:rPr>
        <w:t xml:space="preserve"> </w:t>
      </w:r>
      <w:r w:rsidRPr="008952EC">
        <w:rPr>
          <w:b/>
          <w:bCs/>
          <w:i/>
          <w:iCs/>
        </w:rPr>
        <w:tab/>
      </w:r>
      <w:r w:rsidR="00CF15DB" w:rsidRPr="008952EC">
        <w:rPr>
          <w:b/>
          <w:bCs/>
          <w:i/>
          <w:iCs/>
        </w:rPr>
        <w:t xml:space="preserve">Summary of laboratory investigations for poliovirus </w:t>
      </w:r>
      <w:r w:rsidR="009E590A">
        <w:rPr>
          <w:b/>
          <w:bCs/>
          <w:i/>
          <w:iCs/>
        </w:rPr>
        <w:t xml:space="preserve">2020 </w:t>
      </w:r>
    </w:p>
    <w:p w14:paraId="5DF81BD8" w14:textId="77777777" w:rsidR="00E46CC1" w:rsidRPr="008952EC" w:rsidRDefault="00E46CC1" w:rsidP="00CF15DB">
      <w:pPr>
        <w:pStyle w:val="NoSpacing"/>
      </w:pPr>
    </w:p>
    <w:p w14:paraId="12510CA1" w14:textId="77777777" w:rsidR="00E46CC1" w:rsidRPr="008952EC" w:rsidRDefault="00CF15DB" w:rsidP="00E46CC1">
      <w:pPr>
        <w:pStyle w:val="NoSpacing"/>
        <w:rPr>
          <w:rFonts w:ascii="Times New Roman" w:hAnsi="Times New Roman"/>
        </w:rPr>
      </w:pPr>
      <w:r w:rsidRPr="008952EC">
        <w:rPr>
          <w:rFonts w:ascii="Times New Roman" w:hAnsi="Times New Roman"/>
        </w:rPr>
        <w:t>Please fill in the table below and do not leave any blank cells</w:t>
      </w:r>
      <w:r w:rsidR="00E46CC1" w:rsidRPr="008952EC">
        <w:rPr>
          <w:rFonts w:ascii="Times New Roman" w:hAnsi="Times New Roman"/>
        </w:rPr>
        <w:t>.</w:t>
      </w:r>
    </w:p>
    <w:p w14:paraId="4A5E4A30" w14:textId="77777777" w:rsidR="00CF15DB" w:rsidRPr="008952EC" w:rsidRDefault="00CF15DB" w:rsidP="00CF15DB">
      <w:pPr>
        <w:pStyle w:val="Header"/>
        <w:tabs>
          <w:tab w:val="clear" w:pos="4320"/>
          <w:tab w:val="clear" w:pos="8640"/>
        </w:tabs>
        <w:ind w:left="720"/>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35"/>
        <w:gridCol w:w="708"/>
        <w:gridCol w:w="441"/>
        <w:gridCol w:w="442"/>
        <w:gridCol w:w="442"/>
        <w:gridCol w:w="543"/>
        <w:gridCol w:w="442"/>
        <w:gridCol w:w="442"/>
        <w:gridCol w:w="549"/>
        <w:gridCol w:w="360"/>
        <w:gridCol w:w="360"/>
        <w:gridCol w:w="450"/>
        <w:gridCol w:w="884"/>
        <w:gridCol w:w="1350"/>
        <w:gridCol w:w="900"/>
        <w:gridCol w:w="1184"/>
        <w:gridCol w:w="1516"/>
      </w:tblGrid>
      <w:tr w:rsidR="00814773" w:rsidRPr="008952EC" w14:paraId="6ECC4B7F" w14:textId="77777777" w:rsidTr="005224D5">
        <w:trPr>
          <w:trHeight w:val="432"/>
        </w:trPr>
        <w:tc>
          <w:tcPr>
            <w:tcW w:w="2235" w:type="dxa"/>
            <w:vMerge w:val="restart"/>
            <w:shd w:val="clear" w:color="auto" w:fill="FFFFFF"/>
          </w:tcPr>
          <w:p w14:paraId="1E50FB24" w14:textId="77777777" w:rsidR="00814773" w:rsidRPr="008952EC" w:rsidRDefault="00814773" w:rsidP="00E36751">
            <w:pPr>
              <w:jc w:val="center"/>
              <w:rPr>
                <w:b/>
                <w:bCs/>
                <w:color w:val="000000"/>
                <w:sz w:val="18"/>
              </w:rPr>
            </w:pPr>
            <w:r w:rsidRPr="008952EC">
              <w:rPr>
                <w:b/>
                <w:bCs/>
                <w:color w:val="000000"/>
                <w:sz w:val="18"/>
              </w:rPr>
              <w:t>Type of surveillance and source of specimens</w:t>
            </w:r>
          </w:p>
        </w:tc>
        <w:tc>
          <w:tcPr>
            <w:tcW w:w="708" w:type="dxa"/>
            <w:vMerge w:val="restart"/>
            <w:shd w:val="clear" w:color="auto" w:fill="FFFFFF"/>
            <w:textDirection w:val="btLr"/>
            <w:vAlign w:val="center"/>
          </w:tcPr>
          <w:p w14:paraId="23BF568B" w14:textId="77777777" w:rsidR="00814773" w:rsidRPr="008952EC" w:rsidRDefault="00814773" w:rsidP="00E36751">
            <w:pPr>
              <w:ind w:left="113" w:right="113"/>
              <w:jc w:val="center"/>
              <w:rPr>
                <w:b/>
                <w:bCs/>
                <w:color w:val="000000"/>
                <w:sz w:val="18"/>
              </w:rPr>
            </w:pPr>
            <w:r w:rsidRPr="008952EC">
              <w:rPr>
                <w:b/>
                <w:bCs/>
                <w:color w:val="000000"/>
                <w:sz w:val="18"/>
              </w:rPr>
              <w:t xml:space="preserve">Total </w:t>
            </w:r>
            <w:r>
              <w:rPr>
                <w:b/>
                <w:bCs/>
                <w:color w:val="000000"/>
                <w:sz w:val="18"/>
              </w:rPr>
              <w:t>number</w:t>
            </w:r>
            <w:r w:rsidR="007E5B33">
              <w:rPr>
                <w:b/>
                <w:bCs/>
                <w:color w:val="000000"/>
                <w:sz w:val="18"/>
              </w:rPr>
              <w:t xml:space="preserve"> </w:t>
            </w:r>
            <w:r>
              <w:rPr>
                <w:b/>
                <w:bCs/>
                <w:color w:val="000000"/>
                <w:sz w:val="18"/>
              </w:rPr>
              <w:t>(For ES mention number of sites)</w:t>
            </w:r>
          </w:p>
        </w:tc>
        <w:tc>
          <w:tcPr>
            <w:tcW w:w="10305" w:type="dxa"/>
            <w:gridSpan w:val="15"/>
            <w:shd w:val="clear" w:color="auto" w:fill="FFFFFF"/>
            <w:vAlign w:val="center"/>
          </w:tcPr>
          <w:p w14:paraId="7E67CA64" w14:textId="77777777" w:rsidR="00814773" w:rsidRPr="008952EC" w:rsidRDefault="00814773" w:rsidP="00E36751">
            <w:pPr>
              <w:jc w:val="center"/>
              <w:rPr>
                <w:b/>
                <w:bCs/>
                <w:color w:val="000000"/>
                <w:sz w:val="18"/>
              </w:rPr>
            </w:pPr>
            <w:r>
              <w:rPr>
                <w:b/>
                <w:bCs/>
                <w:i/>
                <w:iCs/>
              </w:rPr>
              <w:t>Specimen Based Analysis</w:t>
            </w:r>
          </w:p>
        </w:tc>
      </w:tr>
      <w:tr w:rsidR="00814773" w:rsidRPr="008952EC" w14:paraId="790F4978" w14:textId="77777777" w:rsidTr="00FC4A91">
        <w:trPr>
          <w:trHeight w:val="432"/>
        </w:trPr>
        <w:tc>
          <w:tcPr>
            <w:tcW w:w="2235" w:type="dxa"/>
            <w:vMerge/>
            <w:shd w:val="clear" w:color="auto" w:fill="FFFFFF"/>
          </w:tcPr>
          <w:p w14:paraId="2E793A01" w14:textId="77777777" w:rsidR="00814773" w:rsidRPr="008952EC" w:rsidRDefault="00814773" w:rsidP="00E36751">
            <w:pPr>
              <w:jc w:val="center"/>
              <w:rPr>
                <w:b/>
                <w:bCs/>
                <w:color w:val="000000"/>
                <w:sz w:val="18"/>
              </w:rPr>
            </w:pPr>
          </w:p>
        </w:tc>
        <w:tc>
          <w:tcPr>
            <w:tcW w:w="708" w:type="dxa"/>
            <w:vMerge/>
            <w:shd w:val="clear" w:color="auto" w:fill="FFFFFF"/>
            <w:textDirection w:val="btLr"/>
            <w:vAlign w:val="center"/>
          </w:tcPr>
          <w:p w14:paraId="7BB2FD5E" w14:textId="77777777" w:rsidR="00814773" w:rsidRPr="008952EC" w:rsidRDefault="00814773" w:rsidP="00E36751">
            <w:pPr>
              <w:ind w:left="113" w:right="113"/>
              <w:jc w:val="center"/>
              <w:rPr>
                <w:b/>
                <w:bCs/>
                <w:color w:val="000000"/>
                <w:sz w:val="18"/>
              </w:rPr>
            </w:pPr>
          </w:p>
        </w:tc>
        <w:tc>
          <w:tcPr>
            <w:tcW w:w="441" w:type="dxa"/>
            <w:vMerge w:val="restart"/>
            <w:shd w:val="clear" w:color="auto" w:fill="FFFFFF"/>
            <w:textDirection w:val="btLr"/>
            <w:vAlign w:val="center"/>
          </w:tcPr>
          <w:p w14:paraId="1CAF0A84" w14:textId="77777777" w:rsidR="00814773" w:rsidRPr="008952EC" w:rsidRDefault="00814773" w:rsidP="00E36751">
            <w:pPr>
              <w:ind w:left="113" w:right="113"/>
              <w:jc w:val="center"/>
              <w:rPr>
                <w:b/>
                <w:bCs/>
                <w:color w:val="000000"/>
                <w:sz w:val="18"/>
              </w:rPr>
            </w:pPr>
            <w:r w:rsidRPr="008952EC">
              <w:rPr>
                <w:b/>
                <w:bCs/>
                <w:color w:val="000000"/>
                <w:sz w:val="18"/>
              </w:rPr>
              <w:t>Total samples</w:t>
            </w:r>
          </w:p>
        </w:tc>
        <w:tc>
          <w:tcPr>
            <w:tcW w:w="1427" w:type="dxa"/>
            <w:gridSpan w:val="3"/>
            <w:shd w:val="clear" w:color="auto" w:fill="FFFFFF"/>
          </w:tcPr>
          <w:p w14:paraId="02333E1A" w14:textId="77777777" w:rsidR="00814773" w:rsidRPr="008952EC" w:rsidRDefault="00814773" w:rsidP="00E36751">
            <w:pPr>
              <w:jc w:val="center"/>
              <w:rPr>
                <w:b/>
                <w:bCs/>
                <w:color w:val="000000"/>
                <w:sz w:val="18"/>
              </w:rPr>
            </w:pPr>
            <w:r w:rsidRPr="008952EC">
              <w:rPr>
                <w:b/>
                <w:bCs/>
                <w:color w:val="000000"/>
                <w:sz w:val="18"/>
              </w:rPr>
              <w:t>Samples positive for wild type PV</w:t>
            </w:r>
          </w:p>
        </w:tc>
        <w:tc>
          <w:tcPr>
            <w:tcW w:w="1433" w:type="dxa"/>
            <w:gridSpan w:val="3"/>
            <w:shd w:val="clear" w:color="auto" w:fill="FFFFFF"/>
          </w:tcPr>
          <w:p w14:paraId="02E21E40" w14:textId="77777777" w:rsidR="00814773" w:rsidRPr="008952EC" w:rsidRDefault="00814773" w:rsidP="00E36751">
            <w:pPr>
              <w:jc w:val="center"/>
              <w:rPr>
                <w:b/>
                <w:bCs/>
                <w:color w:val="000000"/>
                <w:sz w:val="18"/>
              </w:rPr>
            </w:pPr>
            <w:r w:rsidRPr="008952EC">
              <w:rPr>
                <w:b/>
                <w:bCs/>
                <w:color w:val="000000"/>
                <w:sz w:val="18"/>
              </w:rPr>
              <w:t>Samples positive for Sabin PV</w:t>
            </w:r>
          </w:p>
        </w:tc>
        <w:tc>
          <w:tcPr>
            <w:tcW w:w="1170" w:type="dxa"/>
            <w:gridSpan w:val="3"/>
            <w:shd w:val="clear" w:color="auto" w:fill="FFFFFF"/>
          </w:tcPr>
          <w:p w14:paraId="37AF3693" w14:textId="77777777" w:rsidR="00814773" w:rsidRPr="008952EC" w:rsidRDefault="00814773" w:rsidP="00E36751">
            <w:pPr>
              <w:jc w:val="center"/>
              <w:rPr>
                <w:b/>
                <w:bCs/>
                <w:color w:val="000000"/>
                <w:sz w:val="18"/>
              </w:rPr>
            </w:pPr>
            <w:r w:rsidRPr="008952EC">
              <w:rPr>
                <w:b/>
                <w:bCs/>
                <w:color w:val="000000"/>
                <w:sz w:val="18"/>
              </w:rPr>
              <w:t>Samples positive for VDPV</w:t>
            </w:r>
          </w:p>
        </w:tc>
        <w:tc>
          <w:tcPr>
            <w:tcW w:w="884" w:type="dxa"/>
            <w:vMerge w:val="restart"/>
            <w:shd w:val="clear" w:color="auto" w:fill="FFFFFF"/>
          </w:tcPr>
          <w:p w14:paraId="57CD6E27" w14:textId="77777777" w:rsidR="00814773" w:rsidRPr="008952EC" w:rsidRDefault="00814773" w:rsidP="00E36751">
            <w:pPr>
              <w:jc w:val="center"/>
              <w:rPr>
                <w:b/>
                <w:bCs/>
                <w:color w:val="000000"/>
                <w:sz w:val="18"/>
              </w:rPr>
            </w:pPr>
            <w:r w:rsidRPr="008952EC">
              <w:rPr>
                <w:b/>
                <w:bCs/>
                <w:color w:val="000000"/>
                <w:sz w:val="18"/>
              </w:rPr>
              <w:t>NPEV typed</w:t>
            </w:r>
          </w:p>
          <w:p w14:paraId="7F07AEAC" w14:textId="77777777" w:rsidR="00814773" w:rsidRPr="008952EC" w:rsidRDefault="00814773" w:rsidP="00E36751">
            <w:pPr>
              <w:jc w:val="center"/>
              <w:rPr>
                <w:b/>
                <w:bCs/>
                <w:color w:val="000000"/>
                <w:sz w:val="18"/>
              </w:rPr>
            </w:pPr>
            <w:r w:rsidRPr="008952EC">
              <w:rPr>
                <w:b/>
                <w:bCs/>
                <w:color w:val="000000"/>
                <w:sz w:val="18"/>
              </w:rPr>
              <w:t>Samples</w:t>
            </w:r>
          </w:p>
        </w:tc>
        <w:tc>
          <w:tcPr>
            <w:tcW w:w="1350" w:type="dxa"/>
            <w:vMerge w:val="restart"/>
            <w:shd w:val="clear" w:color="auto" w:fill="FFFFFF"/>
          </w:tcPr>
          <w:p w14:paraId="64C4FAE3" w14:textId="77777777" w:rsidR="00814773" w:rsidRPr="008952EC" w:rsidRDefault="00814773" w:rsidP="00E36751">
            <w:pPr>
              <w:jc w:val="center"/>
              <w:rPr>
                <w:b/>
                <w:bCs/>
                <w:color w:val="000000"/>
                <w:sz w:val="18"/>
              </w:rPr>
            </w:pPr>
            <w:r w:rsidRPr="008952EC">
              <w:rPr>
                <w:b/>
                <w:bCs/>
                <w:color w:val="000000"/>
                <w:sz w:val="18"/>
              </w:rPr>
              <w:t>Non-type able / NEV</w:t>
            </w:r>
          </w:p>
          <w:p w14:paraId="73D9C0C9" w14:textId="77777777" w:rsidR="00814773" w:rsidRPr="008952EC" w:rsidRDefault="00814773" w:rsidP="00E36751">
            <w:pPr>
              <w:jc w:val="center"/>
              <w:rPr>
                <w:b/>
                <w:bCs/>
                <w:color w:val="000000"/>
                <w:sz w:val="18"/>
              </w:rPr>
            </w:pPr>
            <w:r w:rsidRPr="008952EC">
              <w:rPr>
                <w:b/>
                <w:bCs/>
                <w:color w:val="000000"/>
                <w:sz w:val="18"/>
              </w:rPr>
              <w:t>Samples</w:t>
            </w:r>
          </w:p>
        </w:tc>
        <w:tc>
          <w:tcPr>
            <w:tcW w:w="900" w:type="dxa"/>
            <w:vMerge w:val="restart"/>
            <w:shd w:val="clear" w:color="auto" w:fill="FFFFFF"/>
          </w:tcPr>
          <w:p w14:paraId="03C5D58F" w14:textId="77777777" w:rsidR="00814773" w:rsidRPr="008952EC" w:rsidRDefault="00814773" w:rsidP="00E36751">
            <w:pPr>
              <w:jc w:val="center"/>
              <w:rPr>
                <w:b/>
                <w:bCs/>
                <w:color w:val="000000"/>
                <w:sz w:val="18"/>
              </w:rPr>
            </w:pPr>
            <w:r w:rsidRPr="008952EC">
              <w:rPr>
                <w:b/>
                <w:bCs/>
                <w:color w:val="000000"/>
                <w:sz w:val="18"/>
              </w:rPr>
              <w:t>Negative</w:t>
            </w:r>
          </w:p>
        </w:tc>
        <w:tc>
          <w:tcPr>
            <w:tcW w:w="2700" w:type="dxa"/>
            <w:gridSpan w:val="2"/>
            <w:shd w:val="clear" w:color="auto" w:fill="FFFFFF"/>
          </w:tcPr>
          <w:p w14:paraId="579E9036" w14:textId="77777777" w:rsidR="00814773" w:rsidRPr="008952EC" w:rsidRDefault="00814773" w:rsidP="00E36751">
            <w:pPr>
              <w:jc w:val="center"/>
              <w:rPr>
                <w:b/>
                <w:bCs/>
                <w:color w:val="000000"/>
                <w:sz w:val="18"/>
              </w:rPr>
            </w:pPr>
            <w:r w:rsidRPr="008952EC">
              <w:rPr>
                <w:b/>
                <w:bCs/>
                <w:color w:val="000000"/>
                <w:sz w:val="18"/>
              </w:rPr>
              <w:t>Completeness of stool</w:t>
            </w:r>
            <w:r>
              <w:rPr>
                <w:b/>
                <w:bCs/>
                <w:color w:val="000000"/>
                <w:sz w:val="18"/>
              </w:rPr>
              <w:t>/</w:t>
            </w:r>
            <w:r w:rsidR="007E5B33">
              <w:rPr>
                <w:b/>
                <w:bCs/>
                <w:color w:val="000000"/>
                <w:sz w:val="18"/>
              </w:rPr>
              <w:t xml:space="preserve">ES </w:t>
            </w:r>
            <w:r w:rsidR="007E5B33" w:rsidRPr="008952EC">
              <w:rPr>
                <w:b/>
                <w:bCs/>
                <w:color w:val="000000"/>
                <w:sz w:val="18"/>
              </w:rPr>
              <w:t>samples</w:t>
            </w:r>
            <w:r w:rsidRPr="008952EC">
              <w:rPr>
                <w:b/>
                <w:bCs/>
                <w:color w:val="000000"/>
                <w:sz w:val="18"/>
              </w:rPr>
              <w:t xml:space="preserve"> analysis</w:t>
            </w:r>
          </w:p>
        </w:tc>
      </w:tr>
      <w:tr w:rsidR="00814773" w:rsidRPr="008952EC" w14:paraId="7E1FD0FE" w14:textId="77777777" w:rsidTr="005224D5">
        <w:trPr>
          <w:trHeight w:val="919"/>
        </w:trPr>
        <w:tc>
          <w:tcPr>
            <w:tcW w:w="2235" w:type="dxa"/>
            <w:vMerge/>
            <w:shd w:val="clear" w:color="auto" w:fill="FFFFFF"/>
          </w:tcPr>
          <w:p w14:paraId="5A828956" w14:textId="77777777" w:rsidR="00814773" w:rsidRPr="008952EC" w:rsidRDefault="00814773" w:rsidP="009C6A70">
            <w:pPr>
              <w:rPr>
                <w:b/>
                <w:bCs/>
                <w:color w:val="000000"/>
                <w:sz w:val="18"/>
              </w:rPr>
            </w:pPr>
          </w:p>
        </w:tc>
        <w:tc>
          <w:tcPr>
            <w:tcW w:w="708" w:type="dxa"/>
            <w:vMerge/>
            <w:shd w:val="clear" w:color="auto" w:fill="FFFFFF"/>
          </w:tcPr>
          <w:p w14:paraId="5CDB951D" w14:textId="77777777" w:rsidR="00814773" w:rsidRPr="008952EC" w:rsidRDefault="00814773" w:rsidP="009C6A70">
            <w:pPr>
              <w:rPr>
                <w:bCs/>
                <w:color w:val="000000"/>
                <w:sz w:val="18"/>
              </w:rPr>
            </w:pPr>
          </w:p>
        </w:tc>
        <w:tc>
          <w:tcPr>
            <w:tcW w:w="441" w:type="dxa"/>
            <w:vMerge/>
            <w:shd w:val="clear" w:color="auto" w:fill="FFFFFF"/>
          </w:tcPr>
          <w:p w14:paraId="6EF45073" w14:textId="77777777" w:rsidR="00814773" w:rsidRPr="008952EC" w:rsidRDefault="00814773" w:rsidP="009C6A70">
            <w:pPr>
              <w:rPr>
                <w:bCs/>
                <w:color w:val="000000"/>
                <w:sz w:val="18"/>
              </w:rPr>
            </w:pPr>
          </w:p>
        </w:tc>
        <w:tc>
          <w:tcPr>
            <w:tcW w:w="442" w:type="dxa"/>
            <w:shd w:val="clear" w:color="auto" w:fill="FFFFFF"/>
            <w:textDirection w:val="btLr"/>
            <w:vAlign w:val="center"/>
          </w:tcPr>
          <w:p w14:paraId="2DBF4098" w14:textId="77777777" w:rsidR="00814773" w:rsidRPr="008952EC" w:rsidRDefault="00814773" w:rsidP="009C6A70">
            <w:pPr>
              <w:ind w:left="113" w:right="113"/>
              <w:jc w:val="center"/>
              <w:rPr>
                <w:b/>
                <w:bCs/>
                <w:color w:val="000000"/>
                <w:sz w:val="18"/>
              </w:rPr>
            </w:pPr>
            <w:r w:rsidRPr="008952EC">
              <w:rPr>
                <w:b/>
                <w:bCs/>
                <w:color w:val="000000"/>
                <w:sz w:val="18"/>
              </w:rPr>
              <w:t>Type 1</w:t>
            </w:r>
          </w:p>
        </w:tc>
        <w:tc>
          <w:tcPr>
            <w:tcW w:w="442" w:type="dxa"/>
            <w:shd w:val="clear" w:color="auto" w:fill="FFFFFF"/>
            <w:textDirection w:val="btLr"/>
            <w:vAlign w:val="center"/>
          </w:tcPr>
          <w:p w14:paraId="1D1DC197" w14:textId="77777777" w:rsidR="00814773" w:rsidRPr="008952EC" w:rsidRDefault="00814773" w:rsidP="009C6A70">
            <w:pPr>
              <w:ind w:left="113" w:right="113"/>
              <w:jc w:val="center"/>
              <w:rPr>
                <w:b/>
                <w:bCs/>
                <w:color w:val="000000"/>
                <w:sz w:val="18"/>
              </w:rPr>
            </w:pPr>
            <w:r w:rsidRPr="008952EC">
              <w:rPr>
                <w:b/>
                <w:bCs/>
                <w:color w:val="000000"/>
                <w:sz w:val="18"/>
              </w:rPr>
              <w:t>Type 2</w:t>
            </w:r>
          </w:p>
        </w:tc>
        <w:tc>
          <w:tcPr>
            <w:tcW w:w="543" w:type="dxa"/>
            <w:shd w:val="clear" w:color="auto" w:fill="FFFFFF"/>
            <w:textDirection w:val="btLr"/>
            <w:vAlign w:val="center"/>
          </w:tcPr>
          <w:p w14:paraId="19988471" w14:textId="77777777" w:rsidR="00814773" w:rsidRPr="008952EC" w:rsidRDefault="00814773" w:rsidP="009C6A70">
            <w:pPr>
              <w:ind w:left="113" w:right="113"/>
              <w:jc w:val="center"/>
              <w:rPr>
                <w:b/>
                <w:bCs/>
                <w:color w:val="000000"/>
                <w:sz w:val="18"/>
              </w:rPr>
            </w:pPr>
            <w:r w:rsidRPr="008952EC">
              <w:rPr>
                <w:b/>
                <w:bCs/>
                <w:color w:val="000000"/>
                <w:sz w:val="18"/>
              </w:rPr>
              <w:t>Type 3</w:t>
            </w:r>
          </w:p>
        </w:tc>
        <w:tc>
          <w:tcPr>
            <w:tcW w:w="442" w:type="dxa"/>
            <w:shd w:val="clear" w:color="auto" w:fill="FFFFFF"/>
            <w:textDirection w:val="btLr"/>
            <w:vAlign w:val="center"/>
          </w:tcPr>
          <w:p w14:paraId="0B1D9A94" w14:textId="77777777" w:rsidR="00814773" w:rsidRPr="008952EC" w:rsidRDefault="00814773" w:rsidP="009C6A70">
            <w:pPr>
              <w:ind w:left="113" w:right="113"/>
              <w:jc w:val="center"/>
              <w:rPr>
                <w:b/>
                <w:bCs/>
                <w:color w:val="000000"/>
                <w:sz w:val="18"/>
              </w:rPr>
            </w:pPr>
            <w:r w:rsidRPr="008952EC">
              <w:rPr>
                <w:b/>
                <w:bCs/>
                <w:color w:val="000000"/>
                <w:sz w:val="18"/>
              </w:rPr>
              <w:t>Type 1</w:t>
            </w:r>
          </w:p>
        </w:tc>
        <w:tc>
          <w:tcPr>
            <w:tcW w:w="442" w:type="dxa"/>
            <w:shd w:val="clear" w:color="auto" w:fill="FFFFFF"/>
            <w:textDirection w:val="btLr"/>
            <w:vAlign w:val="center"/>
          </w:tcPr>
          <w:p w14:paraId="09BFC3BC" w14:textId="77777777" w:rsidR="00814773" w:rsidRPr="008952EC" w:rsidRDefault="00814773" w:rsidP="009C6A70">
            <w:pPr>
              <w:ind w:left="113" w:right="113"/>
              <w:jc w:val="center"/>
              <w:rPr>
                <w:b/>
                <w:bCs/>
                <w:color w:val="000000"/>
                <w:sz w:val="18"/>
              </w:rPr>
            </w:pPr>
            <w:r w:rsidRPr="008952EC">
              <w:rPr>
                <w:b/>
                <w:bCs/>
                <w:color w:val="000000"/>
                <w:sz w:val="18"/>
              </w:rPr>
              <w:t>Type 2</w:t>
            </w:r>
          </w:p>
        </w:tc>
        <w:tc>
          <w:tcPr>
            <w:tcW w:w="549" w:type="dxa"/>
            <w:shd w:val="clear" w:color="auto" w:fill="FFFFFF"/>
            <w:textDirection w:val="btLr"/>
            <w:vAlign w:val="center"/>
          </w:tcPr>
          <w:p w14:paraId="1CC4BDF8" w14:textId="77777777" w:rsidR="00814773" w:rsidRPr="008952EC" w:rsidRDefault="00814773" w:rsidP="009C6A70">
            <w:pPr>
              <w:ind w:left="113" w:right="113"/>
              <w:jc w:val="center"/>
              <w:rPr>
                <w:b/>
                <w:bCs/>
                <w:color w:val="000000"/>
                <w:sz w:val="18"/>
              </w:rPr>
            </w:pPr>
            <w:r w:rsidRPr="008952EC">
              <w:rPr>
                <w:b/>
                <w:bCs/>
                <w:color w:val="000000"/>
                <w:sz w:val="18"/>
              </w:rPr>
              <w:t>Type 3</w:t>
            </w:r>
          </w:p>
        </w:tc>
        <w:tc>
          <w:tcPr>
            <w:tcW w:w="360" w:type="dxa"/>
            <w:shd w:val="clear" w:color="auto" w:fill="FFFFFF"/>
            <w:textDirection w:val="btLr"/>
            <w:vAlign w:val="center"/>
          </w:tcPr>
          <w:p w14:paraId="42B88F30" w14:textId="77777777" w:rsidR="00814773" w:rsidRPr="008952EC" w:rsidRDefault="00814773" w:rsidP="009C6A70">
            <w:pPr>
              <w:ind w:left="113" w:right="113"/>
              <w:jc w:val="center"/>
              <w:rPr>
                <w:b/>
                <w:bCs/>
                <w:color w:val="000000"/>
                <w:sz w:val="18"/>
              </w:rPr>
            </w:pPr>
            <w:r w:rsidRPr="008952EC">
              <w:rPr>
                <w:b/>
                <w:bCs/>
                <w:color w:val="000000"/>
                <w:sz w:val="18"/>
              </w:rPr>
              <w:t>Type 1</w:t>
            </w:r>
          </w:p>
        </w:tc>
        <w:tc>
          <w:tcPr>
            <w:tcW w:w="360" w:type="dxa"/>
            <w:shd w:val="clear" w:color="auto" w:fill="FFFFFF"/>
            <w:textDirection w:val="btLr"/>
            <w:vAlign w:val="center"/>
          </w:tcPr>
          <w:p w14:paraId="3D59F1D7" w14:textId="77777777" w:rsidR="00814773" w:rsidRPr="008952EC" w:rsidRDefault="00814773" w:rsidP="009C6A70">
            <w:pPr>
              <w:ind w:left="113" w:right="113"/>
              <w:jc w:val="center"/>
              <w:rPr>
                <w:b/>
                <w:bCs/>
                <w:color w:val="000000"/>
                <w:sz w:val="18"/>
              </w:rPr>
            </w:pPr>
            <w:r w:rsidRPr="008952EC">
              <w:rPr>
                <w:b/>
                <w:bCs/>
                <w:color w:val="000000"/>
                <w:sz w:val="18"/>
              </w:rPr>
              <w:t>Type 2</w:t>
            </w:r>
          </w:p>
        </w:tc>
        <w:tc>
          <w:tcPr>
            <w:tcW w:w="450" w:type="dxa"/>
            <w:shd w:val="clear" w:color="auto" w:fill="FFFFFF"/>
            <w:textDirection w:val="btLr"/>
            <w:vAlign w:val="center"/>
          </w:tcPr>
          <w:p w14:paraId="3E9F90EF" w14:textId="77777777" w:rsidR="00814773" w:rsidRPr="008952EC" w:rsidRDefault="00814773" w:rsidP="009C6A70">
            <w:pPr>
              <w:ind w:left="113" w:right="113"/>
              <w:jc w:val="center"/>
              <w:rPr>
                <w:b/>
                <w:bCs/>
                <w:color w:val="000000"/>
                <w:sz w:val="18"/>
              </w:rPr>
            </w:pPr>
            <w:r w:rsidRPr="008952EC">
              <w:rPr>
                <w:b/>
                <w:bCs/>
                <w:color w:val="000000"/>
                <w:sz w:val="18"/>
              </w:rPr>
              <w:t>Type 3</w:t>
            </w:r>
          </w:p>
        </w:tc>
        <w:tc>
          <w:tcPr>
            <w:tcW w:w="884" w:type="dxa"/>
            <w:vMerge/>
            <w:shd w:val="clear" w:color="auto" w:fill="FFFFFF"/>
          </w:tcPr>
          <w:p w14:paraId="0A87F3C6" w14:textId="77777777" w:rsidR="00814773" w:rsidRPr="008952EC" w:rsidRDefault="00814773" w:rsidP="009C6A70">
            <w:pPr>
              <w:jc w:val="center"/>
              <w:rPr>
                <w:bCs/>
                <w:color w:val="000000"/>
                <w:sz w:val="18"/>
              </w:rPr>
            </w:pPr>
          </w:p>
        </w:tc>
        <w:tc>
          <w:tcPr>
            <w:tcW w:w="1350" w:type="dxa"/>
            <w:vMerge/>
            <w:shd w:val="clear" w:color="auto" w:fill="FFFFFF"/>
          </w:tcPr>
          <w:p w14:paraId="1C9FA955" w14:textId="77777777" w:rsidR="00814773" w:rsidRPr="008952EC" w:rsidRDefault="00814773" w:rsidP="009C6A70">
            <w:pPr>
              <w:jc w:val="center"/>
              <w:rPr>
                <w:bCs/>
                <w:color w:val="000000"/>
                <w:sz w:val="18"/>
              </w:rPr>
            </w:pPr>
          </w:p>
        </w:tc>
        <w:tc>
          <w:tcPr>
            <w:tcW w:w="900" w:type="dxa"/>
            <w:vMerge/>
            <w:shd w:val="clear" w:color="auto" w:fill="FFFFFF"/>
          </w:tcPr>
          <w:p w14:paraId="342FD069" w14:textId="77777777" w:rsidR="00814773" w:rsidRPr="008952EC" w:rsidRDefault="00814773" w:rsidP="009C6A70">
            <w:pPr>
              <w:jc w:val="center"/>
              <w:rPr>
                <w:b/>
                <w:bCs/>
                <w:sz w:val="18"/>
                <w:szCs w:val="14"/>
              </w:rPr>
            </w:pPr>
          </w:p>
        </w:tc>
        <w:tc>
          <w:tcPr>
            <w:tcW w:w="1184" w:type="dxa"/>
            <w:shd w:val="clear" w:color="auto" w:fill="FFFFFF"/>
            <w:vAlign w:val="center"/>
          </w:tcPr>
          <w:p w14:paraId="295B1E45" w14:textId="77777777" w:rsidR="00814773" w:rsidRPr="008952EC" w:rsidRDefault="00814773" w:rsidP="009C6A70">
            <w:pPr>
              <w:jc w:val="center"/>
              <w:rPr>
                <w:b/>
                <w:bCs/>
                <w:color w:val="000000"/>
                <w:sz w:val="18"/>
                <w:szCs w:val="14"/>
              </w:rPr>
            </w:pPr>
            <w:r>
              <w:rPr>
                <w:b/>
                <w:bCs/>
                <w:sz w:val="18"/>
                <w:szCs w:val="14"/>
              </w:rPr>
              <w:t xml:space="preserve">Number </w:t>
            </w:r>
            <w:r w:rsidRPr="008952EC">
              <w:rPr>
                <w:b/>
                <w:bCs/>
                <w:sz w:val="18"/>
                <w:szCs w:val="14"/>
              </w:rPr>
              <w:t>Processed</w:t>
            </w:r>
          </w:p>
        </w:tc>
        <w:tc>
          <w:tcPr>
            <w:tcW w:w="1516" w:type="dxa"/>
            <w:shd w:val="clear" w:color="auto" w:fill="FFFFFF"/>
            <w:vAlign w:val="center"/>
          </w:tcPr>
          <w:p w14:paraId="27A4F38B" w14:textId="77777777" w:rsidR="00814773" w:rsidRPr="008952EC" w:rsidRDefault="00814773" w:rsidP="009C6A70">
            <w:pPr>
              <w:jc w:val="center"/>
              <w:rPr>
                <w:b/>
                <w:bCs/>
                <w:color w:val="000000"/>
                <w:sz w:val="18"/>
                <w:szCs w:val="14"/>
              </w:rPr>
            </w:pPr>
            <w:r>
              <w:rPr>
                <w:b/>
                <w:bCs/>
                <w:sz w:val="18"/>
                <w:szCs w:val="14"/>
              </w:rPr>
              <w:t xml:space="preserve">Percentage </w:t>
            </w:r>
            <w:r w:rsidRPr="008952EC">
              <w:rPr>
                <w:b/>
                <w:bCs/>
                <w:sz w:val="18"/>
                <w:szCs w:val="14"/>
              </w:rPr>
              <w:t>Processed</w:t>
            </w:r>
          </w:p>
        </w:tc>
      </w:tr>
      <w:tr w:rsidR="00C56785" w:rsidRPr="008952EC" w14:paraId="14607FCD" w14:textId="77777777" w:rsidTr="005224D5">
        <w:trPr>
          <w:trHeight w:val="276"/>
        </w:trPr>
        <w:tc>
          <w:tcPr>
            <w:tcW w:w="2235" w:type="dxa"/>
            <w:shd w:val="clear" w:color="auto" w:fill="FFFFFF"/>
          </w:tcPr>
          <w:p w14:paraId="25A194A4" w14:textId="77777777" w:rsidR="00C56785" w:rsidRPr="008952EC" w:rsidRDefault="00C56785" w:rsidP="009C6A70">
            <w:pPr>
              <w:rPr>
                <w:color w:val="000000"/>
                <w:sz w:val="18"/>
              </w:rPr>
            </w:pPr>
            <w:r w:rsidRPr="008952EC">
              <w:rPr>
                <w:color w:val="000000"/>
                <w:sz w:val="18"/>
              </w:rPr>
              <w:t>AFP cases</w:t>
            </w:r>
          </w:p>
        </w:tc>
        <w:tc>
          <w:tcPr>
            <w:tcW w:w="708" w:type="dxa"/>
            <w:shd w:val="clear" w:color="auto" w:fill="FFFFFF"/>
          </w:tcPr>
          <w:p w14:paraId="42D00E80" w14:textId="77777777" w:rsidR="00C56785" w:rsidRPr="008952EC" w:rsidRDefault="00C56785" w:rsidP="009C6A70">
            <w:pPr>
              <w:ind w:left="-113" w:right="-113"/>
              <w:jc w:val="center"/>
              <w:rPr>
                <w:sz w:val="18"/>
                <w:szCs w:val="16"/>
              </w:rPr>
            </w:pPr>
          </w:p>
        </w:tc>
        <w:tc>
          <w:tcPr>
            <w:tcW w:w="441" w:type="dxa"/>
            <w:shd w:val="clear" w:color="auto" w:fill="FFFFFF"/>
          </w:tcPr>
          <w:p w14:paraId="42C923CF" w14:textId="77777777" w:rsidR="00C56785" w:rsidRPr="008952EC" w:rsidRDefault="00C56785" w:rsidP="009C6A70">
            <w:pPr>
              <w:ind w:left="-113" w:right="-113"/>
              <w:jc w:val="center"/>
              <w:rPr>
                <w:sz w:val="18"/>
                <w:szCs w:val="16"/>
              </w:rPr>
            </w:pPr>
          </w:p>
        </w:tc>
        <w:tc>
          <w:tcPr>
            <w:tcW w:w="442" w:type="dxa"/>
            <w:shd w:val="clear" w:color="auto" w:fill="FFFFFF"/>
          </w:tcPr>
          <w:p w14:paraId="396F97D6" w14:textId="77777777" w:rsidR="00C56785" w:rsidRPr="008952EC" w:rsidRDefault="00C56785" w:rsidP="009C6A70">
            <w:pPr>
              <w:ind w:left="-113" w:right="-113"/>
              <w:jc w:val="center"/>
              <w:rPr>
                <w:sz w:val="18"/>
                <w:szCs w:val="16"/>
              </w:rPr>
            </w:pPr>
          </w:p>
        </w:tc>
        <w:tc>
          <w:tcPr>
            <w:tcW w:w="442" w:type="dxa"/>
            <w:shd w:val="clear" w:color="auto" w:fill="FFFFFF"/>
          </w:tcPr>
          <w:p w14:paraId="0920CC34" w14:textId="77777777" w:rsidR="00C56785" w:rsidRPr="008952EC" w:rsidRDefault="00C56785" w:rsidP="009C6A70">
            <w:pPr>
              <w:ind w:left="-113" w:right="-113"/>
              <w:jc w:val="center"/>
              <w:rPr>
                <w:sz w:val="18"/>
                <w:szCs w:val="16"/>
              </w:rPr>
            </w:pPr>
          </w:p>
        </w:tc>
        <w:tc>
          <w:tcPr>
            <w:tcW w:w="543" w:type="dxa"/>
            <w:shd w:val="clear" w:color="auto" w:fill="FFFFFF"/>
          </w:tcPr>
          <w:p w14:paraId="4A46AA1A" w14:textId="77777777" w:rsidR="00C56785" w:rsidRPr="008952EC" w:rsidRDefault="00C56785" w:rsidP="009C6A70">
            <w:pPr>
              <w:ind w:left="-113" w:right="-113"/>
              <w:jc w:val="center"/>
              <w:rPr>
                <w:sz w:val="18"/>
                <w:szCs w:val="16"/>
              </w:rPr>
            </w:pPr>
          </w:p>
        </w:tc>
        <w:tc>
          <w:tcPr>
            <w:tcW w:w="442" w:type="dxa"/>
            <w:shd w:val="clear" w:color="auto" w:fill="FFFFFF"/>
          </w:tcPr>
          <w:p w14:paraId="13F87EAA" w14:textId="77777777" w:rsidR="00C56785" w:rsidRPr="008952EC" w:rsidRDefault="00C56785" w:rsidP="009C6A70">
            <w:pPr>
              <w:ind w:left="-113" w:right="-113"/>
              <w:jc w:val="center"/>
              <w:rPr>
                <w:sz w:val="18"/>
                <w:szCs w:val="16"/>
              </w:rPr>
            </w:pPr>
          </w:p>
        </w:tc>
        <w:tc>
          <w:tcPr>
            <w:tcW w:w="442" w:type="dxa"/>
            <w:shd w:val="clear" w:color="auto" w:fill="FFFFFF"/>
          </w:tcPr>
          <w:p w14:paraId="3F2003B8" w14:textId="77777777" w:rsidR="00C56785" w:rsidRPr="008952EC" w:rsidRDefault="00C56785" w:rsidP="009C6A70">
            <w:pPr>
              <w:ind w:left="-113" w:right="-113"/>
              <w:jc w:val="center"/>
              <w:rPr>
                <w:sz w:val="18"/>
                <w:szCs w:val="16"/>
              </w:rPr>
            </w:pPr>
          </w:p>
        </w:tc>
        <w:tc>
          <w:tcPr>
            <w:tcW w:w="549" w:type="dxa"/>
            <w:shd w:val="clear" w:color="auto" w:fill="FFFFFF"/>
          </w:tcPr>
          <w:p w14:paraId="4A3B7A04" w14:textId="77777777" w:rsidR="00C56785" w:rsidRPr="008952EC" w:rsidRDefault="00C56785" w:rsidP="009C6A70">
            <w:pPr>
              <w:ind w:left="-113" w:right="-113"/>
              <w:jc w:val="center"/>
              <w:rPr>
                <w:sz w:val="18"/>
                <w:szCs w:val="16"/>
              </w:rPr>
            </w:pPr>
          </w:p>
        </w:tc>
        <w:tc>
          <w:tcPr>
            <w:tcW w:w="360" w:type="dxa"/>
            <w:shd w:val="clear" w:color="auto" w:fill="FFFFFF"/>
          </w:tcPr>
          <w:p w14:paraId="66C4D2ED" w14:textId="77777777" w:rsidR="00C56785" w:rsidRPr="008952EC" w:rsidRDefault="00C56785" w:rsidP="009C6A70">
            <w:pPr>
              <w:ind w:left="-113" w:right="-113"/>
              <w:jc w:val="center"/>
              <w:rPr>
                <w:sz w:val="18"/>
                <w:szCs w:val="16"/>
              </w:rPr>
            </w:pPr>
          </w:p>
        </w:tc>
        <w:tc>
          <w:tcPr>
            <w:tcW w:w="360" w:type="dxa"/>
            <w:shd w:val="clear" w:color="auto" w:fill="FFFFFF"/>
          </w:tcPr>
          <w:p w14:paraId="27DCC862" w14:textId="77777777" w:rsidR="00C56785" w:rsidRPr="008952EC" w:rsidRDefault="00C56785" w:rsidP="009C6A70">
            <w:pPr>
              <w:ind w:left="-113" w:right="-113"/>
              <w:jc w:val="center"/>
              <w:rPr>
                <w:sz w:val="18"/>
                <w:szCs w:val="16"/>
              </w:rPr>
            </w:pPr>
          </w:p>
        </w:tc>
        <w:tc>
          <w:tcPr>
            <w:tcW w:w="450" w:type="dxa"/>
            <w:shd w:val="clear" w:color="auto" w:fill="FFFFFF"/>
          </w:tcPr>
          <w:p w14:paraId="5C001BDC" w14:textId="77777777" w:rsidR="00C56785" w:rsidRPr="008952EC" w:rsidRDefault="00C56785" w:rsidP="009C6A70">
            <w:pPr>
              <w:ind w:left="-113" w:right="-113"/>
              <w:jc w:val="center"/>
              <w:rPr>
                <w:sz w:val="18"/>
                <w:szCs w:val="16"/>
              </w:rPr>
            </w:pPr>
          </w:p>
        </w:tc>
        <w:tc>
          <w:tcPr>
            <w:tcW w:w="884" w:type="dxa"/>
            <w:shd w:val="clear" w:color="auto" w:fill="FFFFFF"/>
          </w:tcPr>
          <w:p w14:paraId="0B39B2F9" w14:textId="77777777" w:rsidR="00C56785" w:rsidRPr="008952EC" w:rsidRDefault="00C56785" w:rsidP="009C6A70">
            <w:pPr>
              <w:ind w:left="-113" w:right="-113"/>
              <w:jc w:val="center"/>
              <w:rPr>
                <w:sz w:val="18"/>
                <w:szCs w:val="16"/>
              </w:rPr>
            </w:pPr>
          </w:p>
        </w:tc>
        <w:tc>
          <w:tcPr>
            <w:tcW w:w="1350" w:type="dxa"/>
            <w:shd w:val="clear" w:color="auto" w:fill="FFFFFF"/>
          </w:tcPr>
          <w:p w14:paraId="3F93AB16" w14:textId="77777777" w:rsidR="00C56785" w:rsidRPr="008952EC" w:rsidRDefault="00C56785" w:rsidP="009C6A70">
            <w:pPr>
              <w:ind w:left="-113" w:right="-113"/>
              <w:jc w:val="center"/>
              <w:rPr>
                <w:sz w:val="18"/>
                <w:szCs w:val="16"/>
              </w:rPr>
            </w:pPr>
          </w:p>
        </w:tc>
        <w:tc>
          <w:tcPr>
            <w:tcW w:w="900" w:type="dxa"/>
            <w:shd w:val="clear" w:color="auto" w:fill="FFFFFF"/>
          </w:tcPr>
          <w:p w14:paraId="1F17406A" w14:textId="77777777" w:rsidR="00C56785" w:rsidRPr="008952EC" w:rsidRDefault="00C56785" w:rsidP="009C6A70">
            <w:pPr>
              <w:ind w:left="-113" w:right="-113"/>
              <w:jc w:val="center"/>
              <w:rPr>
                <w:sz w:val="18"/>
                <w:szCs w:val="16"/>
              </w:rPr>
            </w:pPr>
          </w:p>
        </w:tc>
        <w:tc>
          <w:tcPr>
            <w:tcW w:w="1184" w:type="dxa"/>
            <w:shd w:val="clear" w:color="auto" w:fill="FFFFFF"/>
          </w:tcPr>
          <w:p w14:paraId="5A0ED8AE" w14:textId="77777777" w:rsidR="00C56785" w:rsidRPr="008952EC" w:rsidRDefault="00C56785" w:rsidP="009C6A70">
            <w:pPr>
              <w:ind w:left="-113" w:right="-113"/>
              <w:jc w:val="center"/>
              <w:rPr>
                <w:sz w:val="18"/>
                <w:szCs w:val="16"/>
              </w:rPr>
            </w:pPr>
          </w:p>
        </w:tc>
        <w:tc>
          <w:tcPr>
            <w:tcW w:w="1516" w:type="dxa"/>
            <w:shd w:val="clear" w:color="auto" w:fill="FFFFFF"/>
          </w:tcPr>
          <w:p w14:paraId="069B7191" w14:textId="77777777" w:rsidR="00C56785" w:rsidRPr="008952EC" w:rsidRDefault="00C56785" w:rsidP="009C6A70">
            <w:pPr>
              <w:ind w:left="-113" w:right="-113"/>
              <w:jc w:val="center"/>
              <w:rPr>
                <w:sz w:val="18"/>
                <w:szCs w:val="16"/>
              </w:rPr>
            </w:pPr>
          </w:p>
        </w:tc>
      </w:tr>
      <w:tr w:rsidR="00C56785" w:rsidRPr="008952EC" w14:paraId="6BD70EFD" w14:textId="77777777" w:rsidTr="005224D5">
        <w:trPr>
          <w:trHeight w:val="267"/>
        </w:trPr>
        <w:tc>
          <w:tcPr>
            <w:tcW w:w="2235" w:type="dxa"/>
            <w:shd w:val="clear" w:color="auto" w:fill="FFFFFF"/>
          </w:tcPr>
          <w:p w14:paraId="551390D2" w14:textId="77777777" w:rsidR="00C56785" w:rsidRPr="008952EC" w:rsidRDefault="00C56785" w:rsidP="009C6A70">
            <w:pPr>
              <w:rPr>
                <w:color w:val="000000"/>
                <w:sz w:val="18"/>
              </w:rPr>
            </w:pPr>
            <w:r w:rsidRPr="008952EC">
              <w:rPr>
                <w:color w:val="000000"/>
                <w:sz w:val="18"/>
              </w:rPr>
              <w:t>Contacts of AFP cases</w:t>
            </w:r>
          </w:p>
        </w:tc>
        <w:tc>
          <w:tcPr>
            <w:tcW w:w="708" w:type="dxa"/>
            <w:shd w:val="clear" w:color="auto" w:fill="FFFFFF"/>
          </w:tcPr>
          <w:p w14:paraId="6AA7AEB7" w14:textId="77777777" w:rsidR="00C56785" w:rsidRPr="008952EC" w:rsidRDefault="00C56785" w:rsidP="009C6A70">
            <w:pPr>
              <w:ind w:left="-113" w:right="-113"/>
              <w:jc w:val="center"/>
              <w:rPr>
                <w:sz w:val="18"/>
                <w:szCs w:val="16"/>
              </w:rPr>
            </w:pPr>
          </w:p>
        </w:tc>
        <w:tc>
          <w:tcPr>
            <w:tcW w:w="441" w:type="dxa"/>
            <w:shd w:val="clear" w:color="auto" w:fill="FFFFFF"/>
          </w:tcPr>
          <w:p w14:paraId="3DE687EF" w14:textId="77777777" w:rsidR="00C56785" w:rsidRPr="008952EC" w:rsidRDefault="00C56785" w:rsidP="009C6A70">
            <w:pPr>
              <w:ind w:left="-113" w:right="-113"/>
              <w:jc w:val="center"/>
              <w:rPr>
                <w:sz w:val="18"/>
                <w:szCs w:val="16"/>
              </w:rPr>
            </w:pPr>
          </w:p>
        </w:tc>
        <w:tc>
          <w:tcPr>
            <w:tcW w:w="442" w:type="dxa"/>
            <w:shd w:val="clear" w:color="auto" w:fill="FFFFFF"/>
          </w:tcPr>
          <w:p w14:paraId="4FF9B36A" w14:textId="77777777" w:rsidR="00C56785" w:rsidRPr="008952EC" w:rsidRDefault="00C56785" w:rsidP="009C6A70">
            <w:pPr>
              <w:ind w:left="-113" w:right="-113"/>
              <w:jc w:val="center"/>
              <w:rPr>
                <w:sz w:val="18"/>
                <w:szCs w:val="16"/>
              </w:rPr>
            </w:pPr>
          </w:p>
        </w:tc>
        <w:tc>
          <w:tcPr>
            <w:tcW w:w="442" w:type="dxa"/>
            <w:shd w:val="clear" w:color="auto" w:fill="FFFFFF"/>
          </w:tcPr>
          <w:p w14:paraId="3964D04F" w14:textId="77777777" w:rsidR="00C56785" w:rsidRPr="008952EC" w:rsidRDefault="00C56785" w:rsidP="009C6A70">
            <w:pPr>
              <w:ind w:left="-113" w:right="-113"/>
              <w:jc w:val="center"/>
              <w:rPr>
                <w:sz w:val="18"/>
                <w:szCs w:val="16"/>
              </w:rPr>
            </w:pPr>
          </w:p>
        </w:tc>
        <w:tc>
          <w:tcPr>
            <w:tcW w:w="543" w:type="dxa"/>
            <w:shd w:val="clear" w:color="auto" w:fill="FFFFFF"/>
          </w:tcPr>
          <w:p w14:paraId="6B9848A1" w14:textId="77777777" w:rsidR="00C56785" w:rsidRPr="008952EC" w:rsidRDefault="00C56785" w:rsidP="009C6A70">
            <w:pPr>
              <w:ind w:left="-113" w:right="-113"/>
              <w:jc w:val="center"/>
              <w:rPr>
                <w:sz w:val="18"/>
                <w:szCs w:val="16"/>
              </w:rPr>
            </w:pPr>
          </w:p>
        </w:tc>
        <w:tc>
          <w:tcPr>
            <w:tcW w:w="442" w:type="dxa"/>
            <w:shd w:val="clear" w:color="auto" w:fill="FFFFFF"/>
          </w:tcPr>
          <w:p w14:paraId="4C2731D6" w14:textId="77777777" w:rsidR="00C56785" w:rsidRPr="008952EC" w:rsidRDefault="00C56785" w:rsidP="009C6A70">
            <w:pPr>
              <w:ind w:left="-113" w:right="-113"/>
              <w:jc w:val="center"/>
              <w:rPr>
                <w:sz w:val="18"/>
                <w:szCs w:val="16"/>
              </w:rPr>
            </w:pPr>
          </w:p>
        </w:tc>
        <w:tc>
          <w:tcPr>
            <w:tcW w:w="442" w:type="dxa"/>
            <w:shd w:val="clear" w:color="auto" w:fill="FFFFFF"/>
          </w:tcPr>
          <w:p w14:paraId="16AFC792" w14:textId="77777777" w:rsidR="00C56785" w:rsidRPr="008952EC" w:rsidRDefault="00C56785" w:rsidP="009C6A70">
            <w:pPr>
              <w:ind w:left="-113" w:right="-113"/>
              <w:jc w:val="center"/>
              <w:rPr>
                <w:sz w:val="18"/>
                <w:szCs w:val="16"/>
              </w:rPr>
            </w:pPr>
          </w:p>
        </w:tc>
        <w:tc>
          <w:tcPr>
            <w:tcW w:w="549" w:type="dxa"/>
            <w:shd w:val="clear" w:color="auto" w:fill="FFFFFF"/>
          </w:tcPr>
          <w:p w14:paraId="7087E3EF" w14:textId="77777777" w:rsidR="00C56785" w:rsidRPr="008952EC" w:rsidRDefault="00C56785" w:rsidP="009C6A70">
            <w:pPr>
              <w:ind w:left="-113" w:right="-113"/>
              <w:jc w:val="center"/>
              <w:rPr>
                <w:sz w:val="18"/>
                <w:szCs w:val="16"/>
              </w:rPr>
            </w:pPr>
          </w:p>
        </w:tc>
        <w:tc>
          <w:tcPr>
            <w:tcW w:w="360" w:type="dxa"/>
            <w:shd w:val="clear" w:color="auto" w:fill="FFFFFF"/>
          </w:tcPr>
          <w:p w14:paraId="284034FF" w14:textId="77777777" w:rsidR="00C56785" w:rsidRPr="008952EC" w:rsidRDefault="00C56785" w:rsidP="009C6A70">
            <w:pPr>
              <w:ind w:left="-113" w:right="-113"/>
              <w:jc w:val="center"/>
              <w:rPr>
                <w:sz w:val="18"/>
                <w:szCs w:val="16"/>
              </w:rPr>
            </w:pPr>
          </w:p>
        </w:tc>
        <w:tc>
          <w:tcPr>
            <w:tcW w:w="360" w:type="dxa"/>
            <w:shd w:val="clear" w:color="auto" w:fill="FFFFFF"/>
          </w:tcPr>
          <w:p w14:paraId="423DE724" w14:textId="77777777" w:rsidR="00C56785" w:rsidRPr="008952EC" w:rsidRDefault="00C56785" w:rsidP="009C6A70">
            <w:pPr>
              <w:ind w:left="-113" w:right="-113"/>
              <w:jc w:val="center"/>
              <w:rPr>
                <w:sz w:val="18"/>
                <w:szCs w:val="16"/>
              </w:rPr>
            </w:pPr>
          </w:p>
        </w:tc>
        <w:tc>
          <w:tcPr>
            <w:tcW w:w="450" w:type="dxa"/>
            <w:shd w:val="clear" w:color="auto" w:fill="FFFFFF"/>
          </w:tcPr>
          <w:p w14:paraId="5BD91503" w14:textId="77777777" w:rsidR="00C56785" w:rsidRPr="008952EC" w:rsidRDefault="00C56785" w:rsidP="009C6A70">
            <w:pPr>
              <w:ind w:left="-113" w:right="-113"/>
              <w:jc w:val="center"/>
              <w:rPr>
                <w:sz w:val="18"/>
                <w:szCs w:val="16"/>
              </w:rPr>
            </w:pPr>
          </w:p>
        </w:tc>
        <w:tc>
          <w:tcPr>
            <w:tcW w:w="884" w:type="dxa"/>
            <w:shd w:val="clear" w:color="auto" w:fill="FFFFFF"/>
          </w:tcPr>
          <w:p w14:paraId="3207F220" w14:textId="77777777" w:rsidR="00C56785" w:rsidRPr="008952EC" w:rsidRDefault="00C56785" w:rsidP="009C6A70">
            <w:pPr>
              <w:ind w:left="-113" w:right="-113"/>
              <w:jc w:val="center"/>
              <w:rPr>
                <w:sz w:val="18"/>
                <w:szCs w:val="16"/>
              </w:rPr>
            </w:pPr>
          </w:p>
        </w:tc>
        <w:tc>
          <w:tcPr>
            <w:tcW w:w="1350" w:type="dxa"/>
            <w:shd w:val="clear" w:color="auto" w:fill="FFFFFF"/>
          </w:tcPr>
          <w:p w14:paraId="75E08DE3" w14:textId="77777777" w:rsidR="00C56785" w:rsidRPr="008952EC" w:rsidRDefault="00C56785" w:rsidP="009C6A70">
            <w:pPr>
              <w:ind w:left="-113" w:right="-113"/>
              <w:jc w:val="center"/>
              <w:rPr>
                <w:sz w:val="18"/>
                <w:szCs w:val="16"/>
              </w:rPr>
            </w:pPr>
          </w:p>
        </w:tc>
        <w:tc>
          <w:tcPr>
            <w:tcW w:w="900" w:type="dxa"/>
            <w:shd w:val="clear" w:color="auto" w:fill="FFFFFF"/>
          </w:tcPr>
          <w:p w14:paraId="42B03C9E" w14:textId="77777777" w:rsidR="00C56785" w:rsidRPr="008952EC" w:rsidRDefault="00C56785" w:rsidP="009C6A70">
            <w:pPr>
              <w:ind w:left="-113" w:right="-113"/>
              <w:jc w:val="center"/>
              <w:rPr>
                <w:sz w:val="18"/>
                <w:szCs w:val="16"/>
              </w:rPr>
            </w:pPr>
          </w:p>
        </w:tc>
        <w:tc>
          <w:tcPr>
            <w:tcW w:w="1184" w:type="dxa"/>
            <w:shd w:val="clear" w:color="auto" w:fill="FFFFFF"/>
          </w:tcPr>
          <w:p w14:paraId="7E125CAD" w14:textId="77777777" w:rsidR="00C56785" w:rsidRPr="008952EC" w:rsidRDefault="00C56785" w:rsidP="009C6A70">
            <w:pPr>
              <w:ind w:left="-113" w:right="-113"/>
              <w:jc w:val="center"/>
              <w:rPr>
                <w:sz w:val="18"/>
                <w:szCs w:val="16"/>
              </w:rPr>
            </w:pPr>
          </w:p>
        </w:tc>
        <w:tc>
          <w:tcPr>
            <w:tcW w:w="1516" w:type="dxa"/>
            <w:shd w:val="clear" w:color="auto" w:fill="FFFFFF"/>
          </w:tcPr>
          <w:p w14:paraId="217A4C8A" w14:textId="77777777" w:rsidR="00C56785" w:rsidRPr="008952EC" w:rsidRDefault="00C56785" w:rsidP="009C6A70">
            <w:pPr>
              <w:ind w:left="-113" w:right="-113"/>
              <w:jc w:val="center"/>
              <w:rPr>
                <w:sz w:val="18"/>
                <w:szCs w:val="16"/>
              </w:rPr>
            </w:pPr>
          </w:p>
        </w:tc>
      </w:tr>
      <w:tr w:rsidR="00C56785" w:rsidRPr="008952EC" w14:paraId="0D19071B" w14:textId="77777777" w:rsidTr="005224D5">
        <w:trPr>
          <w:trHeight w:val="267"/>
        </w:trPr>
        <w:tc>
          <w:tcPr>
            <w:tcW w:w="2235" w:type="dxa"/>
          </w:tcPr>
          <w:p w14:paraId="3466FD57" w14:textId="77777777" w:rsidR="00C56785" w:rsidRPr="008952EC" w:rsidRDefault="00C56785" w:rsidP="009C6A70">
            <w:pPr>
              <w:rPr>
                <w:color w:val="000000"/>
                <w:sz w:val="18"/>
              </w:rPr>
            </w:pPr>
            <w:r w:rsidRPr="008952EC">
              <w:rPr>
                <w:color w:val="000000"/>
                <w:sz w:val="18"/>
              </w:rPr>
              <w:t xml:space="preserve">Environmental Surveillance </w:t>
            </w:r>
          </w:p>
        </w:tc>
        <w:tc>
          <w:tcPr>
            <w:tcW w:w="708" w:type="dxa"/>
            <w:shd w:val="clear" w:color="auto" w:fill="auto"/>
          </w:tcPr>
          <w:p w14:paraId="6E11CF24" w14:textId="77777777" w:rsidR="00C56785" w:rsidRPr="008952EC" w:rsidRDefault="00C56785" w:rsidP="009C6A70">
            <w:pPr>
              <w:ind w:left="-113" w:right="-113"/>
              <w:jc w:val="center"/>
              <w:rPr>
                <w:sz w:val="18"/>
                <w:szCs w:val="16"/>
              </w:rPr>
            </w:pPr>
          </w:p>
        </w:tc>
        <w:tc>
          <w:tcPr>
            <w:tcW w:w="441" w:type="dxa"/>
            <w:shd w:val="clear" w:color="auto" w:fill="FFFFFF"/>
          </w:tcPr>
          <w:p w14:paraId="3C447E6E" w14:textId="77777777" w:rsidR="00C56785" w:rsidRPr="008952EC" w:rsidRDefault="00C56785" w:rsidP="009C6A70">
            <w:pPr>
              <w:ind w:left="-113" w:right="-113"/>
              <w:jc w:val="center"/>
              <w:rPr>
                <w:sz w:val="18"/>
                <w:szCs w:val="16"/>
              </w:rPr>
            </w:pPr>
          </w:p>
        </w:tc>
        <w:tc>
          <w:tcPr>
            <w:tcW w:w="442" w:type="dxa"/>
            <w:shd w:val="clear" w:color="auto" w:fill="FFFFFF"/>
          </w:tcPr>
          <w:p w14:paraId="2AB32099" w14:textId="77777777" w:rsidR="00C56785" w:rsidRPr="008952EC" w:rsidRDefault="00C56785" w:rsidP="009C6A70">
            <w:pPr>
              <w:ind w:left="-113" w:right="-113"/>
              <w:jc w:val="center"/>
              <w:rPr>
                <w:sz w:val="18"/>
                <w:szCs w:val="16"/>
              </w:rPr>
            </w:pPr>
          </w:p>
        </w:tc>
        <w:tc>
          <w:tcPr>
            <w:tcW w:w="442" w:type="dxa"/>
            <w:shd w:val="clear" w:color="auto" w:fill="FFFFFF"/>
          </w:tcPr>
          <w:p w14:paraId="34F650DE" w14:textId="77777777" w:rsidR="00C56785" w:rsidRPr="008952EC" w:rsidRDefault="00C56785" w:rsidP="009C6A70">
            <w:pPr>
              <w:ind w:left="-113" w:right="-113"/>
              <w:jc w:val="center"/>
              <w:rPr>
                <w:sz w:val="18"/>
                <w:szCs w:val="16"/>
              </w:rPr>
            </w:pPr>
          </w:p>
        </w:tc>
        <w:tc>
          <w:tcPr>
            <w:tcW w:w="543" w:type="dxa"/>
            <w:shd w:val="clear" w:color="auto" w:fill="FFFFFF"/>
          </w:tcPr>
          <w:p w14:paraId="688932D5" w14:textId="77777777" w:rsidR="00C56785" w:rsidRPr="008952EC" w:rsidRDefault="00C56785" w:rsidP="009C6A70">
            <w:pPr>
              <w:ind w:left="-113" w:right="-113"/>
              <w:jc w:val="center"/>
              <w:rPr>
                <w:sz w:val="18"/>
                <w:szCs w:val="16"/>
              </w:rPr>
            </w:pPr>
          </w:p>
        </w:tc>
        <w:tc>
          <w:tcPr>
            <w:tcW w:w="442" w:type="dxa"/>
            <w:shd w:val="clear" w:color="auto" w:fill="FFFFFF"/>
          </w:tcPr>
          <w:p w14:paraId="726FFB94" w14:textId="77777777" w:rsidR="00C56785" w:rsidRPr="008952EC" w:rsidRDefault="00C56785" w:rsidP="009C6A70">
            <w:pPr>
              <w:ind w:left="-113" w:right="-113"/>
              <w:jc w:val="center"/>
              <w:rPr>
                <w:sz w:val="18"/>
                <w:szCs w:val="16"/>
              </w:rPr>
            </w:pPr>
          </w:p>
        </w:tc>
        <w:tc>
          <w:tcPr>
            <w:tcW w:w="442" w:type="dxa"/>
            <w:shd w:val="clear" w:color="auto" w:fill="FFFFFF"/>
          </w:tcPr>
          <w:p w14:paraId="4D1353AD" w14:textId="77777777" w:rsidR="00C56785" w:rsidRPr="008952EC" w:rsidRDefault="00C56785" w:rsidP="009C6A70">
            <w:pPr>
              <w:ind w:left="-113" w:right="-113"/>
              <w:jc w:val="center"/>
              <w:rPr>
                <w:sz w:val="18"/>
                <w:szCs w:val="16"/>
              </w:rPr>
            </w:pPr>
          </w:p>
        </w:tc>
        <w:tc>
          <w:tcPr>
            <w:tcW w:w="549" w:type="dxa"/>
            <w:shd w:val="clear" w:color="auto" w:fill="FFFFFF"/>
          </w:tcPr>
          <w:p w14:paraId="797DF7E0" w14:textId="77777777" w:rsidR="00C56785" w:rsidRPr="008952EC" w:rsidRDefault="00C56785" w:rsidP="009C6A70">
            <w:pPr>
              <w:ind w:left="-113" w:right="-113"/>
              <w:jc w:val="center"/>
              <w:rPr>
                <w:sz w:val="18"/>
                <w:szCs w:val="16"/>
              </w:rPr>
            </w:pPr>
          </w:p>
        </w:tc>
        <w:tc>
          <w:tcPr>
            <w:tcW w:w="360" w:type="dxa"/>
            <w:shd w:val="clear" w:color="auto" w:fill="FFFFFF"/>
          </w:tcPr>
          <w:p w14:paraId="709B3905" w14:textId="77777777" w:rsidR="00C56785" w:rsidRPr="008952EC" w:rsidRDefault="00C56785" w:rsidP="009C6A70">
            <w:pPr>
              <w:ind w:left="-113" w:right="-113"/>
              <w:jc w:val="center"/>
              <w:rPr>
                <w:sz w:val="18"/>
                <w:szCs w:val="16"/>
              </w:rPr>
            </w:pPr>
          </w:p>
        </w:tc>
        <w:tc>
          <w:tcPr>
            <w:tcW w:w="360" w:type="dxa"/>
            <w:shd w:val="clear" w:color="auto" w:fill="FFFFFF"/>
          </w:tcPr>
          <w:p w14:paraId="0DE75D58" w14:textId="77777777" w:rsidR="00C56785" w:rsidRPr="008952EC" w:rsidRDefault="00C56785" w:rsidP="009C6A70">
            <w:pPr>
              <w:ind w:left="-113" w:right="-113"/>
              <w:jc w:val="center"/>
              <w:rPr>
                <w:sz w:val="18"/>
                <w:szCs w:val="16"/>
              </w:rPr>
            </w:pPr>
          </w:p>
        </w:tc>
        <w:tc>
          <w:tcPr>
            <w:tcW w:w="450" w:type="dxa"/>
            <w:shd w:val="clear" w:color="auto" w:fill="FFFFFF"/>
          </w:tcPr>
          <w:p w14:paraId="7FF4BB6D" w14:textId="77777777" w:rsidR="00C56785" w:rsidRPr="008952EC" w:rsidRDefault="00C56785" w:rsidP="009C6A70">
            <w:pPr>
              <w:ind w:left="-113" w:right="-113"/>
              <w:jc w:val="center"/>
              <w:rPr>
                <w:sz w:val="18"/>
                <w:szCs w:val="16"/>
              </w:rPr>
            </w:pPr>
          </w:p>
        </w:tc>
        <w:tc>
          <w:tcPr>
            <w:tcW w:w="884" w:type="dxa"/>
            <w:shd w:val="clear" w:color="auto" w:fill="FFFFFF"/>
          </w:tcPr>
          <w:p w14:paraId="6AC74938" w14:textId="77777777" w:rsidR="00C56785" w:rsidRPr="008952EC" w:rsidRDefault="00C56785" w:rsidP="009C6A70">
            <w:pPr>
              <w:ind w:left="-113" w:right="-113"/>
              <w:jc w:val="center"/>
              <w:rPr>
                <w:sz w:val="18"/>
                <w:szCs w:val="16"/>
              </w:rPr>
            </w:pPr>
          </w:p>
        </w:tc>
        <w:tc>
          <w:tcPr>
            <w:tcW w:w="1350" w:type="dxa"/>
            <w:shd w:val="clear" w:color="auto" w:fill="FFFFFF"/>
          </w:tcPr>
          <w:p w14:paraId="7A50D6A9" w14:textId="77777777" w:rsidR="00C56785" w:rsidRPr="008952EC" w:rsidRDefault="00C56785" w:rsidP="009C6A70">
            <w:pPr>
              <w:ind w:left="-113" w:right="-113"/>
              <w:jc w:val="center"/>
              <w:rPr>
                <w:sz w:val="18"/>
                <w:szCs w:val="16"/>
              </w:rPr>
            </w:pPr>
          </w:p>
        </w:tc>
        <w:tc>
          <w:tcPr>
            <w:tcW w:w="900" w:type="dxa"/>
            <w:shd w:val="clear" w:color="auto" w:fill="FFFFFF"/>
          </w:tcPr>
          <w:p w14:paraId="0A481233" w14:textId="77777777" w:rsidR="00C56785" w:rsidRPr="008952EC" w:rsidRDefault="00C56785" w:rsidP="009C6A70">
            <w:pPr>
              <w:ind w:left="-113" w:right="-113"/>
              <w:jc w:val="center"/>
              <w:rPr>
                <w:sz w:val="18"/>
                <w:szCs w:val="16"/>
              </w:rPr>
            </w:pPr>
          </w:p>
        </w:tc>
        <w:tc>
          <w:tcPr>
            <w:tcW w:w="1184" w:type="dxa"/>
            <w:shd w:val="clear" w:color="auto" w:fill="FFFFFF"/>
          </w:tcPr>
          <w:p w14:paraId="09EEEB4C" w14:textId="77777777" w:rsidR="00C56785" w:rsidRPr="008952EC" w:rsidRDefault="00C56785" w:rsidP="009C6A70">
            <w:pPr>
              <w:ind w:left="-113" w:right="-113"/>
              <w:jc w:val="center"/>
              <w:rPr>
                <w:sz w:val="18"/>
                <w:szCs w:val="16"/>
              </w:rPr>
            </w:pPr>
          </w:p>
        </w:tc>
        <w:tc>
          <w:tcPr>
            <w:tcW w:w="1516" w:type="dxa"/>
            <w:shd w:val="clear" w:color="auto" w:fill="FFFFFF"/>
          </w:tcPr>
          <w:p w14:paraId="2DC58200" w14:textId="77777777" w:rsidR="00C56785" w:rsidRPr="008952EC" w:rsidRDefault="00C56785" w:rsidP="009C6A70">
            <w:pPr>
              <w:ind w:left="-113" w:right="-113"/>
              <w:jc w:val="center"/>
              <w:rPr>
                <w:sz w:val="18"/>
                <w:szCs w:val="16"/>
              </w:rPr>
            </w:pPr>
          </w:p>
        </w:tc>
      </w:tr>
      <w:tr w:rsidR="00814773" w:rsidRPr="008952EC" w14:paraId="701531BD" w14:textId="77777777" w:rsidTr="005224D5">
        <w:trPr>
          <w:trHeight w:val="267"/>
        </w:trPr>
        <w:tc>
          <w:tcPr>
            <w:tcW w:w="2235" w:type="dxa"/>
            <w:shd w:val="clear" w:color="auto" w:fill="FFFFFF"/>
          </w:tcPr>
          <w:p w14:paraId="143246C4" w14:textId="77777777" w:rsidR="00814773" w:rsidRPr="008952EC" w:rsidRDefault="00814773" w:rsidP="009C6A70">
            <w:pPr>
              <w:rPr>
                <w:color w:val="000000"/>
                <w:sz w:val="18"/>
              </w:rPr>
            </w:pPr>
            <w:r>
              <w:rPr>
                <w:color w:val="000000"/>
                <w:sz w:val="18"/>
              </w:rPr>
              <w:t>Primary Immunodeficiency Patients (PID)</w:t>
            </w:r>
          </w:p>
        </w:tc>
        <w:tc>
          <w:tcPr>
            <w:tcW w:w="708" w:type="dxa"/>
            <w:shd w:val="clear" w:color="auto" w:fill="FFFFFF"/>
          </w:tcPr>
          <w:p w14:paraId="67D18A45" w14:textId="77777777" w:rsidR="00814773" w:rsidRPr="008952EC" w:rsidRDefault="00814773" w:rsidP="009C6A70">
            <w:pPr>
              <w:ind w:left="-113" w:right="-113"/>
              <w:jc w:val="center"/>
              <w:rPr>
                <w:sz w:val="18"/>
                <w:szCs w:val="16"/>
              </w:rPr>
            </w:pPr>
          </w:p>
        </w:tc>
        <w:tc>
          <w:tcPr>
            <w:tcW w:w="441" w:type="dxa"/>
            <w:shd w:val="clear" w:color="auto" w:fill="FFFFFF"/>
          </w:tcPr>
          <w:p w14:paraId="6CB25454" w14:textId="77777777" w:rsidR="00814773" w:rsidRPr="008952EC" w:rsidRDefault="00814773" w:rsidP="009C6A70">
            <w:pPr>
              <w:ind w:left="-113" w:right="-113"/>
              <w:jc w:val="center"/>
              <w:rPr>
                <w:sz w:val="18"/>
                <w:szCs w:val="16"/>
              </w:rPr>
            </w:pPr>
          </w:p>
        </w:tc>
        <w:tc>
          <w:tcPr>
            <w:tcW w:w="442" w:type="dxa"/>
            <w:shd w:val="clear" w:color="auto" w:fill="FFFFFF"/>
          </w:tcPr>
          <w:p w14:paraId="1059FD80" w14:textId="77777777" w:rsidR="00814773" w:rsidRPr="008952EC" w:rsidRDefault="00814773" w:rsidP="009C6A70">
            <w:pPr>
              <w:ind w:left="-113" w:right="-113"/>
              <w:jc w:val="center"/>
              <w:rPr>
                <w:sz w:val="18"/>
                <w:szCs w:val="16"/>
              </w:rPr>
            </w:pPr>
          </w:p>
        </w:tc>
        <w:tc>
          <w:tcPr>
            <w:tcW w:w="442" w:type="dxa"/>
            <w:shd w:val="clear" w:color="auto" w:fill="FFFFFF"/>
          </w:tcPr>
          <w:p w14:paraId="675EC907" w14:textId="77777777" w:rsidR="00814773" w:rsidRPr="008952EC" w:rsidRDefault="00814773" w:rsidP="009C6A70">
            <w:pPr>
              <w:ind w:left="-113" w:right="-113"/>
              <w:jc w:val="center"/>
              <w:rPr>
                <w:sz w:val="18"/>
                <w:szCs w:val="16"/>
              </w:rPr>
            </w:pPr>
          </w:p>
        </w:tc>
        <w:tc>
          <w:tcPr>
            <w:tcW w:w="543" w:type="dxa"/>
            <w:shd w:val="clear" w:color="auto" w:fill="FFFFFF"/>
          </w:tcPr>
          <w:p w14:paraId="3A52EDDB" w14:textId="77777777" w:rsidR="00814773" w:rsidRPr="008952EC" w:rsidRDefault="00814773" w:rsidP="009C6A70">
            <w:pPr>
              <w:ind w:left="-113" w:right="-113"/>
              <w:jc w:val="center"/>
              <w:rPr>
                <w:sz w:val="18"/>
                <w:szCs w:val="16"/>
              </w:rPr>
            </w:pPr>
          </w:p>
        </w:tc>
        <w:tc>
          <w:tcPr>
            <w:tcW w:w="442" w:type="dxa"/>
            <w:shd w:val="clear" w:color="auto" w:fill="FFFFFF"/>
          </w:tcPr>
          <w:p w14:paraId="1A7BBC02" w14:textId="77777777" w:rsidR="00814773" w:rsidRPr="008952EC" w:rsidRDefault="00814773" w:rsidP="009C6A70">
            <w:pPr>
              <w:ind w:left="-113" w:right="-113"/>
              <w:jc w:val="center"/>
              <w:rPr>
                <w:sz w:val="18"/>
                <w:szCs w:val="16"/>
              </w:rPr>
            </w:pPr>
          </w:p>
        </w:tc>
        <w:tc>
          <w:tcPr>
            <w:tcW w:w="442" w:type="dxa"/>
            <w:shd w:val="clear" w:color="auto" w:fill="FFFFFF"/>
          </w:tcPr>
          <w:p w14:paraId="17E85D37" w14:textId="77777777" w:rsidR="00814773" w:rsidRPr="008952EC" w:rsidRDefault="00814773" w:rsidP="009C6A70">
            <w:pPr>
              <w:ind w:left="-113" w:right="-113"/>
              <w:jc w:val="center"/>
              <w:rPr>
                <w:sz w:val="18"/>
                <w:szCs w:val="16"/>
              </w:rPr>
            </w:pPr>
          </w:p>
        </w:tc>
        <w:tc>
          <w:tcPr>
            <w:tcW w:w="549" w:type="dxa"/>
            <w:shd w:val="clear" w:color="auto" w:fill="FFFFFF"/>
          </w:tcPr>
          <w:p w14:paraId="484CBB35" w14:textId="77777777" w:rsidR="00814773" w:rsidRPr="008952EC" w:rsidRDefault="00814773" w:rsidP="009C6A70">
            <w:pPr>
              <w:ind w:left="-113" w:right="-113"/>
              <w:jc w:val="center"/>
              <w:rPr>
                <w:sz w:val="18"/>
                <w:szCs w:val="16"/>
              </w:rPr>
            </w:pPr>
          </w:p>
        </w:tc>
        <w:tc>
          <w:tcPr>
            <w:tcW w:w="360" w:type="dxa"/>
            <w:shd w:val="clear" w:color="auto" w:fill="FFFFFF"/>
          </w:tcPr>
          <w:p w14:paraId="42B6AAE2" w14:textId="77777777" w:rsidR="00814773" w:rsidRPr="008952EC" w:rsidRDefault="00814773" w:rsidP="009C6A70">
            <w:pPr>
              <w:ind w:left="-113" w:right="-113"/>
              <w:jc w:val="center"/>
              <w:rPr>
                <w:sz w:val="18"/>
                <w:szCs w:val="16"/>
              </w:rPr>
            </w:pPr>
          </w:p>
        </w:tc>
        <w:tc>
          <w:tcPr>
            <w:tcW w:w="360" w:type="dxa"/>
            <w:shd w:val="clear" w:color="auto" w:fill="FFFFFF"/>
          </w:tcPr>
          <w:p w14:paraId="74C676A4" w14:textId="77777777" w:rsidR="00814773" w:rsidRPr="008952EC" w:rsidRDefault="00814773" w:rsidP="009C6A70">
            <w:pPr>
              <w:ind w:left="-113" w:right="-113"/>
              <w:jc w:val="center"/>
              <w:rPr>
                <w:sz w:val="18"/>
                <w:szCs w:val="16"/>
              </w:rPr>
            </w:pPr>
          </w:p>
        </w:tc>
        <w:tc>
          <w:tcPr>
            <w:tcW w:w="450" w:type="dxa"/>
            <w:shd w:val="clear" w:color="auto" w:fill="FFFFFF"/>
          </w:tcPr>
          <w:p w14:paraId="7CC269E9" w14:textId="77777777" w:rsidR="00814773" w:rsidRPr="008952EC" w:rsidRDefault="00814773" w:rsidP="009C6A70">
            <w:pPr>
              <w:ind w:left="-113" w:right="-113"/>
              <w:jc w:val="center"/>
              <w:rPr>
                <w:sz w:val="18"/>
                <w:szCs w:val="16"/>
              </w:rPr>
            </w:pPr>
          </w:p>
        </w:tc>
        <w:tc>
          <w:tcPr>
            <w:tcW w:w="884" w:type="dxa"/>
            <w:shd w:val="clear" w:color="auto" w:fill="FFFFFF"/>
          </w:tcPr>
          <w:p w14:paraId="4966050F" w14:textId="77777777" w:rsidR="00814773" w:rsidRPr="008952EC" w:rsidRDefault="00814773" w:rsidP="009C6A70">
            <w:pPr>
              <w:ind w:left="-113" w:right="-113"/>
              <w:jc w:val="center"/>
              <w:rPr>
                <w:sz w:val="18"/>
                <w:szCs w:val="16"/>
              </w:rPr>
            </w:pPr>
          </w:p>
        </w:tc>
        <w:tc>
          <w:tcPr>
            <w:tcW w:w="1350" w:type="dxa"/>
            <w:shd w:val="clear" w:color="auto" w:fill="FFFFFF"/>
          </w:tcPr>
          <w:p w14:paraId="69DCDC33" w14:textId="77777777" w:rsidR="00814773" w:rsidRPr="008952EC" w:rsidRDefault="00814773" w:rsidP="009C6A70">
            <w:pPr>
              <w:ind w:left="-113" w:right="-113"/>
              <w:jc w:val="center"/>
              <w:rPr>
                <w:sz w:val="18"/>
                <w:szCs w:val="16"/>
              </w:rPr>
            </w:pPr>
          </w:p>
        </w:tc>
        <w:tc>
          <w:tcPr>
            <w:tcW w:w="900" w:type="dxa"/>
            <w:shd w:val="clear" w:color="auto" w:fill="FFFFFF"/>
          </w:tcPr>
          <w:p w14:paraId="58F882DE" w14:textId="77777777" w:rsidR="00814773" w:rsidRPr="008952EC" w:rsidRDefault="00814773" w:rsidP="009C6A70">
            <w:pPr>
              <w:ind w:left="-113" w:right="-113"/>
              <w:jc w:val="center"/>
              <w:rPr>
                <w:sz w:val="18"/>
                <w:szCs w:val="16"/>
              </w:rPr>
            </w:pPr>
          </w:p>
        </w:tc>
        <w:tc>
          <w:tcPr>
            <w:tcW w:w="1184" w:type="dxa"/>
            <w:shd w:val="clear" w:color="auto" w:fill="FFFFFF"/>
          </w:tcPr>
          <w:p w14:paraId="50C15F88" w14:textId="77777777" w:rsidR="00814773" w:rsidRPr="008952EC" w:rsidRDefault="00814773" w:rsidP="009C6A70">
            <w:pPr>
              <w:ind w:left="-113" w:right="-113"/>
              <w:jc w:val="center"/>
              <w:rPr>
                <w:sz w:val="18"/>
                <w:szCs w:val="16"/>
              </w:rPr>
            </w:pPr>
          </w:p>
        </w:tc>
        <w:tc>
          <w:tcPr>
            <w:tcW w:w="1516" w:type="dxa"/>
            <w:shd w:val="clear" w:color="auto" w:fill="FFFFFF"/>
          </w:tcPr>
          <w:p w14:paraId="257AB8ED" w14:textId="77777777" w:rsidR="00814773" w:rsidRPr="008952EC" w:rsidRDefault="00814773" w:rsidP="009C6A70">
            <w:pPr>
              <w:ind w:left="-113" w:right="-113"/>
              <w:jc w:val="center"/>
              <w:rPr>
                <w:sz w:val="18"/>
                <w:szCs w:val="16"/>
              </w:rPr>
            </w:pPr>
          </w:p>
        </w:tc>
      </w:tr>
      <w:tr w:rsidR="00C56785" w:rsidRPr="008952EC" w14:paraId="468531F3" w14:textId="77777777" w:rsidTr="005224D5">
        <w:trPr>
          <w:trHeight w:val="267"/>
        </w:trPr>
        <w:tc>
          <w:tcPr>
            <w:tcW w:w="2235" w:type="dxa"/>
            <w:shd w:val="clear" w:color="auto" w:fill="FFFFFF"/>
          </w:tcPr>
          <w:p w14:paraId="78221119" w14:textId="77777777" w:rsidR="00C56785" w:rsidRPr="008952EC" w:rsidRDefault="00C56785" w:rsidP="009C6A70">
            <w:pPr>
              <w:rPr>
                <w:color w:val="000000"/>
                <w:sz w:val="18"/>
              </w:rPr>
            </w:pPr>
            <w:r w:rsidRPr="008952EC">
              <w:rPr>
                <w:color w:val="000000"/>
                <w:sz w:val="18"/>
              </w:rPr>
              <w:t>Other (specify here)</w:t>
            </w:r>
          </w:p>
        </w:tc>
        <w:tc>
          <w:tcPr>
            <w:tcW w:w="708" w:type="dxa"/>
            <w:shd w:val="clear" w:color="auto" w:fill="FFFFFF"/>
          </w:tcPr>
          <w:p w14:paraId="4DF6EC95" w14:textId="77777777" w:rsidR="00C56785" w:rsidRPr="008952EC" w:rsidRDefault="00C56785" w:rsidP="009C6A70">
            <w:pPr>
              <w:ind w:left="-113" w:right="-113"/>
              <w:jc w:val="center"/>
              <w:rPr>
                <w:sz w:val="18"/>
                <w:szCs w:val="16"/>
              </w:rPr>
            </w:pPr>
          </w:p>
        </w:tc>
        <w:tc>
          <w:tcPr>
            <w:tcW w:w="441" w:type="dxa"/>
            <w:shd w:val="clear" w:color="auto" w:fill="FFFFFF"/>
          </w:tcPr>
          <w:p w14:paraId="14DEFDC1" w14:textId="77777777" w:rsidR="00C56785" w:rsidRPr="008952EC" w:rsidRDefault="00C56785" w:rsidP="009C6A70">
            <w:pPr>
              <w:ind w:left="-113" w:right="-113"/>
              <w:jc w:val="center"/>
              <w:rPr>
                <w:sz w:val="18"/>
                <w:szCs w:val="16"/>
              </w:rPr>
            </w:pPr>
          </w:p>
        </w:tc>
        <w:tc>
          <w:tcPr>
            <w:tcW w:w="442" w:type="dxa"/>
            <w:shd w:val="clear" w:color="auto" w:fill="FFFFFF"/>
          </w:tcPr>
          <w:p w14:paraId="49B97EA0" w14:textId="77777777" w:rsidR="00C56785" w:rsidRPr="008952EC" w:rsidRDefault="00C56785" w:rsidP="009C6A70">
            <w:pPr>
              <w:ind w:left="-113" w:right="-113"/>
              <w:jc w:val="center"/>
              <w:rPr>
                <w:sz w:val="18"/>
                <w:szCs w:val="16"/>
              </w:rPr>
            </w:pPr>
          </w:p>
        </w:tc>
        <w:tc>
          <w:tcPr>
            <w:tcW w:w="442" w:type="dxa"/>
            <w:shd w:val="clear" w:color="auto" w:fill="FFFFFF"/>
          </w:tcPr>
          <w:p w14:paraId="6C3B8BBA" w14:textId="77777777" w:rsidR="00C56785" w:rsidRPr="008952EC" w:rsidRDefault="00C56785" w:rsidP="009C6A70">
            <w:pPr>
              <w:ind w:left="-113" w:right="-113"/>
              <w:jc w:val="center"/>
              <w:rPr>
                <w:sz w:val="18"/>
                <w:szCs w:val="16"/>
              </w:rPr>
            </w:pPr>
          </w:p>
        </w:tc>
        <w:tc>
          <w:tcPr>
            <w:tcW w:w="543" w:type="dxa"/>
            <w:shd w:val="clear" w:color="auto" w:fill="FFFFFF"/>
          </w:tcPr>
          <w:p w14:paraId="436C42F9" w14:textId="77777777" w:rsidR="00C56785" w:rsidRPr="008952EC" w:rsidRDefault="00C56785" w:rsidP="009C6A70">
            <w:pPr>
              <w:ind w:left="-113" w:right="-113"/>
              <w:jc w:val="center"/>
              <w:rPr>
                <w:sz w:val="18"/>
                <w:szCs w:val="16"/>
              </w:rPr>
            </w:pPr>
          </w:p>
        </w:tc>
        <w:tc>
          <w:tcPr>
            <w:tcW w:w="442" w:type="dxa"/>
            <w:shd w:val="clear" w:color="auto" w:fill="FFFFFF"/>
          </w:tcPr>
          <w:p w14:paraId="2B523395" w14:textId="77777777" w:rsidR="00C56785" w:rsidRPr="008952EC" w:rsidRDefault="00C56785" w:rsidP="009C6A70">
            <w:pPr>
              <w:ind w:left="-113" w:right="-113"/>
              <w:jc w:val="center"/>
              <w:rPr>
                <w:sz w:val="18"/>
                <w:szCs w:val="16"/>
              </w:rPr>
            </w:pPr>
          </w:p>
        </w:tc>
        <w:tc>
          <w:tcPr>
            <w:tcW w:w="442" w:type="dxa"/>
            <w:shd w:val="clear" w:color="auto" w:fill="FFFFFF"/>
          </w:tcPr>
          <w:p w14:paraId="0B91AEE7" w14:textId="77777777" w:rsidR="00C56785" w:rsidRPr="008952EC" w:rsidRDefault="00C56785" w:rsidP="009C6A70">
            <w:pPr>
              <w:ind w:left="-113" w:right="-113"/>
              <w:jc w:val="center"/>
              <w:rPr>
                <w:sz w:val="18"/>
                <w:szCs w:val="16"/>
              </w:rPr>
            </w:pPr>
          </w:p>
        </w:tc>
        <w:tc>
          <w:tcPr>
            <w:tcW w:w="549" w:type="dxa"/>
            <w:shd w:val="clear" w:color="auto" w:fill="FFFFFF"/>
          </w:tcPr>
          <w:p w14:paraId="6EEF8A3D" w14:textId="77777777" w:rsidR="00C56785" w:rsidRPr="008952EC" w:rsidRDefault="00C56785" w:rsidP="009C6A70">
            <w:pPr>
              <w:ind w:left="-113" w:right="-113"/>
              <w:jc w:val="center"/>
              <w:rPr>
                <w:sz w:val="18"/>
                <w:szCs w:val="16"/>
              </w:rPr>
            </w:pPr>
          </w:p>
        </w:tc>
        <w:tc>
          <w:tcPr>
            <w:tcW w:w="360" w:type="dxa"/>
            <w:shd w:val="clear" w:color="auto" w:fill="FFFFFF"/>
          </w:tcPr>
          <w:p w14:paraId="76973A72" w14:textId="77777777" w:rsidR="00C56785" w:rsidRPr="008952EC" w:rsidRDefault="00C56785" w:rsidP="009C6A70">
            <w:pPr>
              <w:ind w:left="-113" w:right="-113"/>
              <w:jc w:val="center"/>
              <w:rPr>
                <w:sz w:val="18"/>
                <w:szCs w:val="16"/>
              </w:rPr>
            </w:pPr>
          </w:p>
        </w:tc>
        <w:tc>
          <w:tcPr>
            <w:tcW w:w="360" w:type="dxa"/>
            <w:shd w:val="clear" w:color="auto" w:fill="FFFFFF"/>
          </w:tcPr>
          <w:p w14:paraId="22AA2406" w14:textId="77777777" w:rsidR="00C56785" w:rsidRPr="008952EC" w:rsidRDefault="00C56785" w:rsidP="009C6A70">
            <w:pPr>
              <w:ind w:left="-113" w:right="-113"/>
              <w:jc w:val="center"/>
              <w:rPr>
                <w:sz w:val="18"/>
                <w:szCs w:val="16"/>
              </w:rPr>
            </w:pPr>
          </w:p>
        </w:tc>
        <w:tc>
          <w:tcPr>
            <w:tcW w:w="450" w:type="dxa"/>
            <w:shd w:val="clear" w:color="auto" w:fill="FFFFFF"/>
          </w:tcPr>
          <w:p w14:paraId="7434B05A" w14:textId="77777777" w:rsidR="00C56785" w:rsidRPr="008952EC" w:rsidRDefault="00C56785" w:rsidP="009C6A70">
            <w:pPr>
              <w:ind w:left="-113" w:right="-113"/>
              <w:jc w:val="center"/>
              <w:rPr>
                <w:sz w:val="18"/>
                <w:szCs w:val="16"/>
              </w:rPr>
            </w:pPr>
          </w:p>
        </w:tc>
        <w:tc>
          <w:tcPr>
            <w:tcW w:w="884" w:type="dxa"/>
            <w:shd w:val="clear" w:color="auto" w:fill="FFFFFF"/>
          </w:tcPr>
          <w:p w14:paraId="245E530D" w14:textId="77777777" w:rsidR="00C56785" w:rsidRPr="008952EC" w:rsidRDefault="00C56785" w:rsidP="009C6A70">
            <w:pPr>
              <w:ind w:left="-113" w:right="-113"/>
              <w:jc w:val="center"/>
              <w:rPr>
                <w:sz w:val="18"/>
                <w:szCs w:val="16"/>
              </w:rPr>
            </w:pPr>
          </w:p>
        </w:tc>
        <w:tc>
          <w:tcPr>
            <w:tcW w:w="1350" w:type="dxa"/>
            <w:shd w:val="clear" w:color="auto" w:fill="FFFFFF"/>
          </w:tcPr>
          <w:p w14:paraId="51A4D1FE" w14:textId="77777777" w:rsidR="00C56785" w:rsidRPr="008952EC" w:rsidRDefault="00C56785" w:rsidP="009C6A70">
            <w:pPr>
              <w:ind w:left="-113" w:right="-113"/>
              <w:jc w:val="center"/>
              <w:rPr>
                <w:sz w:val="18"/>
                <w:szCs w:val="16"/>
              </w:rPr>
            </w:pPr>
          </w:p>
        </w:tc>
        <w:tc>
          <w:tcPr>
            <w:tcW w:w="900" w:type="dxa"/>
            <w:shd w:val="clear" w:color="auto" w:fill="FFFFFF"/>
          </w:tcPr>
          <w:p w14:paraId="3B18E6EC" w14:textId="77777777" w:rsidR="00C56785" w:rsidRPr="008952EC" w:rsidRDefault="00C56785" w:rsidP="009C6A70">
            <w:pPr>
              <w:ind w:left="-113" w:right="-113"/>
              <w:jc w:val="center"/>
              <w:rPr>
                <w:sz w:val="18"/>
                <w:szCs w:val="16"/>
              </w:rPr>
            </w:pPr>
          </w:p>
        </w:tc>
        <w:tc>
          <w:tcPr>
            <w:tcW w:w="1184" w:type="dxa"/>
            <w:shd w:val="clear" w:color="auto" w:fill="FFFFFF"/>
          </w:tcPr>
          <w:p w14:paraId="455FC9EB" w14:textId="77777777" w:rsidR="00C56785" w:rsidRPr="008952EC" w:rsidRDefault="00C56785" w:rsidP="009C6A70">
            <w:pPr>
              <w:ind w:left="-113" w:right="-113"/>
              <w:jc w:val="center"/>
              <w:rPr>
                <w:sz w:val="18"/>
                <w:szCs w:val="16"/>
              </w:rPr>
            </w:pPr>
          </w:p>
        </w:tc>
        <w:tc>
          <w:tcPr>
            <w:tcW w:w="1516" w:type="dxa"/>
            <w:shd w:val="clear" w:color="auto" w:fill="FFFFFF"/>
          </w:tcPr>
          <w:p w14:paraId="06D22294" w14:textId="77777777" w:rsidR="00C56785" w:rsidRPr="008952EC" w:rsidRDefault="00C56785" w:rsidP="009C6A70">
            <w:pPr>
              <w:ind w:left="-113" w:right="-113"/>
              <w:jc w:val="center"/>
              <w:rPr>
                <w:sz w:val="18"/>
                <w:szCs w:val="16"/>
              </w:rPr>
            </w:pPr>
          </w:p>
        </w:tc>
      </w:tr>
    </w:tbl>
    <w:p w14:paraId="7EDA1B3A" w14:textId="77777777" w:rsidR="00E46CC1" w:rsidRPr="008952EC" w:rsidRDefault="00E46CC1" w:rsidP="00E46CC1">
      <w:pPr>
        <w:pStyle w:val="Header"/>
        <w:tabs>
          <w:tab w:val="clear" w:pos="4320"/>
          <w:tab w:val="clear" w:pos="8640"/>
        </w:tabs>
        <w:ind w:left="720"/>
        <w:rPr>
          <w:bCs/>
          <w:sz w:val="18"/>
        </w:rPr>
      </w:pPr>
    </w:p>
    <w:p w14:paraId="10538C1D" w14:textId="77777777" w:rsidR="00CF15DB" w:rsidRPr="008952EC" w:rsidRDefault="00CF15DB" w:rsidP="00E46CC1">
      <w:pPr>
        <w:pStyle w:val="Header"/>
        <w:numPr>
          <w:ilvl w:val="0"/>
          <w:numId w:val="31"/>
        </w:numPr>
        <w:tabs>
          <w:tab w:val="clear" w:pos="4320"/>
          <w:tab w:val="clear" w:pos="8640"/>
        </w:tabs>
        <w:rPr>
          <w:bCs/>
          <w:sz w:val="18"/>
        </w:rPr>
      </w:pPr>
      <w:r w:rsidRPr="008952EC">
        <w:rPr>
          <w:bCs/>
          <w:sz w:val="18"/>
        </w:rPr>
        <w:t xml:space="preserve">PV </w:t>
      </w:r>
      <w:proofErr w:type="gramStart"/>
      <w:r w:rsidRPr="008952EC">
        <w:rPr>
          <w:bCs/>
          <w:sz w:val="18"/>
        </w:rPr>
        <w:t xml:space="preserve">– </w:t>
      </w:r>
      <w:r w:rsidR="00E46CC1" w:rsidRPr="008952EC">
        <w:rPr>
          <w:bCs/>
          <w:sz w:val="18"/>
        </w:rPr>
        <w:t xml:space="preserve"> </w:t>
      </w:r>
      <w:r w:rsidRPr="008952EC">
        <w:rPr>
          <w:bCs/>
          <w:sz w:val="18"/>
        </w:rPr>
        <w:t>poliovirus</w:t>
      </w:r>
      <w:proofErr w:type="gramEnd"/>
      <w:r w:rsidRPr="008952EC">
        <w:rPr>
          <w:bCs/>
          <w:sz w:val="18"/>
        </w:rPr>
        <w:t xml:space="preserve">; NPEV – non-polio enterovirus; NEV – non-enterovirus; VDPV – vaccine-derived poliovirus; AFP – acute flaccid paralysis; </w:t>
      </w:r>
    </w:p>
    <w:p w14:paraId="7032FABE" w14:textId="77777777" w:rsidR="00CF15DB" w:rsidRPr="008952EC" w:rsidRDefault="00CF15DB" w:rsidP="00CF15DB">
      <w:pPr>
        <w:pStyle w:val="Header"/>
        <w:numPr>
          <w:ilvl w:val="0"/>
          <w:numId w:val="31"/>
        </w:numPr>
        <w:tabs>
          <w:tab w:val="clear" w:pos="4320"/>
          <w:tab w:val="clear" w:pos="8640"/>
        </w:tabs>
        <w:rPr>
          <w:bCs/>
          <w:sz w:val="18"/>
        </w:rPr>
      </w:pPr>
      <w:r w:rsidRPr="008952EC">
        <w:rPr>
          <w:bCs/>
          <w:sz w:val="18"/>
        </w:rPr>
        <w:t>actual numbers from 0 to infinity</w:t>
      </w:r>
    </w:p>
    <w:p w14:paraId="6ECA2C6D" w14:textId="77777777" w:rsidR="00CF15DB" w:rsidRPr="008952EC" w:rsidRDefault="00CF15DB" w:rsidP="00CF15DB">
      <w:pPr>
        <w:pStyle w:val="Header"/>
        <w:numPr>
          <w:ilvl w:val="0"/>
          <w:numId w:val="31"/>
        </w:numPr>
        <w:tabs>
          <w:tab w:val="clear" w:pos="4320"/>
          <w:tab w:val="clear" w:pos="8640"/>
        </w:tabs>
        <w:rPr>
          <w:bCs/>
          <w:sz w:val="18"/>
        </w:rPr>
      </w:pPr>
      <w:r w:rsidRPr="008952EC">
        <w:rPr>
          <w:bCs/>
          <w:sz w:val="18"/>
        </w:rPr>
        <w:t>NA – data not available</w:t>
      </w:r>
      <w:r w:rsidR="00DD09C7" w:rsidRPr="008952EC">
        <w:rPr>
          <w:bCs/>
          <w:sz w:val="18"/>
        </w:rPr>
        <w:t xml:space="preserve"> </w:t>
      </w:r>
    </w:p>
    <w:p w14:paraId="5D1756E5" w14:textId="77777777" w:rsidR="00CF15DB" w:rsidRDefault="00CF15DB" w:rsidP="00CF15DB">
      <w:pPr>
        <w:pStyle w:val="Header"/>
        <w:numPr>
          <w:ilvl w:val="0"/>
          <w:numId w:val="31"/>
        </w:numPr>
        <w:tabs>
          <w:tab w:val="clear" w:pos="4320"/>
          <w:tab w:val="clear" w:pos="8640"/>
        </w:tabs>
        <w:rPr>
          <w:bCs/>
          <w:sz w:val="18"/>
        </w:rPr>
      </w:pPr>
      <w:r w:rsidRPr="008952EC">
        <w:rPr>
          <w:bCs/>
          <w:sz w:val="18"/>
        </w:rPr>
        <w:t>ND – not done</w:t>
      </w:r>
    </w:p>
    <w:p w14:paraId="636D6E6C" w14:textId="77777777" w:rsidR="009C6A70" w:rsidRPr="008952EC" w:rsidRDefault="00814773" w:rsidP="009C6A70">
      <w:pPr>
        <w:sectPr w:rsidR="009C6A70" w:rsidRPr="008952EC" w:rsidSect="009C6A70">
          <w:pgSz w:w="15840" w:h="12240" w:orient="landscape"/>
          <w:pgMar w:top="1872" w:right="1440" w:bottom="1440" w:left="1440" w:header="720" w:footer="720" w:gutter="0"/>
          <w:cols w:space="720"/>
          <w:docGrid w:linePitch="360"/>
        </w:sectPr>
      </w:pPr>
      <w:r w:rsidRPr="007E5B33">
        <w:rPr>
          <w:b/>
          <w:bCs/>
          <w:sz w:val="18"/>
          <w:u w:val="single"/>
        </w:rPr>
        <w:t>Poliovirus must be excluded from a possible mixture</w:t>
      </w:r>
    </w:p>
    <w:p w14:paraId="78322043" w14:textId="77777777" w:rsidR="00D4392A" w:rsidRPr="008952EC" w:rsidRDefault="00E52566" w:rsidP="00E52566">
      <w:pPr>
        <w:jc w:val="both"/>
        <w:rPr>
          <w:b/>
          <w:bCs/>
          <w:i/>
          <w:iCs/>
        </w:rPr>
      </w:pPr>
      <w:r w:rsidRPr="008952EC">
        <w:rPr>
          <w:b/>
          <w:bCs/>
          <w:i/>
          <w:iCs/>
        </w:rPr>
        <w:t>8.</w:t>
      </w:r>
      <w:r w:rsidR="00814773">
        <w:rPr>
          <w:b/>
          <w:bCs/>
          <w:i/>
          <w:iCs/>
        </w:rPr>
        <w:t>4</w:t>
      </w:r>
      <w:r w:rsidR="00D4392A" w:rsidRPr="008952EC">
        <w:rPr>
          <w:i/>
          <w:iCs/>
        </w:rPr>
        <w:t xml:space="preserve"> </w:t>
      </w:r>
      <w:r w:rsidR="00D4392A" w:rsidRPr="008952EC">
        <w:rPr>
          <w:i/>
          <w:iCs/>
        </w:rPr>
        <w:tab/>
      </w:r>
      <w:r w:rsidR="00D4392A" w:rsidRPr="008952EC">
        <w:rPr>
          <w:b/>
          <w:bCs/>
          <w:i/>
          <w:iCs/>
        </w:rPr>
        <w:t xml:space="preserve">Summary of polioviruses </w:t>
      </w:r>
      <w:r w:rsidR="00CE4BD0">
        <w:rPr>
          <w:b/>
          <w:bCs/>
          <w:i/>
          <w:iCs/>
        </w:rPr>
        <w:t xml:space="preserve">samples </w:t>
      </w:r>
      <w:r w:rsidR="00D4392A" w:rsidRPr="008952EC">
        <w:rPr>
          <w:b/>
          <w:bCs/>
          <w:i/>
          <w:iCs/>
        </w:rPr>
        <w:t xml:space="preserve">processed for </w:t>
      </w:r>
      <w:r w:rsidR="004D70E9">
        <w:rPr>
          <w:b/>
          <w:bCs/>
          <w:i/>
          <w:iCs/>
        </w:rPr>
        <w:t>ITD</w:t>
      </w:r>
      <w:r w:rsidR="00D4392A" w:rsidRPr="008952EC" w:rsidDel="00E87AF3">
        <w:rPr>
          <w:b/>
          <w:bCs/>
          <w:i/>
          <w:iCs/>
        </w:rPr>
        <w:t xml:space="preserve"> </w:t>
      </w:r>
    </w:p>
    <w:p w14:paraId="360CB449" w14:textId="77777777" w:rsidR="00D4392A" w:rsidRPr="008952EC" w:rsidRDefault="00D4392A" w:rsidP="00D4392A">
      <w:pPr>
        <w:rPr>
          <w:i/>
          <w:iCs/>
        </w:rPr>
      </w:pPr>
      <w:r w:rsidRPr="008952EC">
        <w:rPr>
          <w:b/>
          <w:bCs/>
        </w:rPr>
        <w:tab/>
      </w:r>
      <w:r w:rsidRPr="008952EC">
        <w:rPr>
          <w:b/>
          <w:bCs/>
          <w:i/>
          <w:iCs/>
        </w:rPr>
        <w:t xml:space="preserve">(Please include data for the country </w:t>
      </w:r>
      <w:r w:rsidR="004D70E9">
        <w:rPr>
          <w:b/>
          <w:bCs/>
          <w:i/>
          <w:iCs/>
        </w:rPr>
        <w:t xml:space="preserve">under review </w:t>
      </w:r>
      <w:r w:rsidRPr="008952EC">
        <w:rPr>
          <w:b/>
          <w:bCs/>
          <w:i/>
          <w:iCs/>
        </w:rPr>
        <w:t>only)</w:t>
      </w:r>
    </w:p>
    <w:p w14:paraId="206D176F" w14:textId="77777777" w:rsidR="00D4392A" w:rsidRDefault="00D4392A" w:rsidP="00D4392A">
      <w:pPr>
        <w:rPr>
          <w:sz w:val="20"/>
          <w:szCs w:val="16"/>
          <w:u w:val="single"/>
        </w:rPr>
      </w:pPr>
    </w:p>
    <w:p w14:paraId="1428B8AC" w14:textId="77777777" w:rsidR="009A2ECE" w:rsidRDefault="009A2ECE" w:rsidP="009A2ECE">
      <w:pPr>
        <w:pStyle w:val="NoSpacing"/>
        <w:rPr>
          <w:rFonts w:ascii="Times New Roman" w:hAnsi="Times New Roman"/>
        </w:rPr>
      </w:pPr>
      <w:r w:rsidRPr="008952EC">
        <w:rPr>
          <w:rFonts w:ascii="Times New Roman" w:hAnsi="Times New Roman"/>
        </w:rPr>
        <w:t>Please fill in the table below and do not leave any blank cells.</w:t>
      </w:r>
    </w:p>
    <w:p w14:paraId="79414C90" w14:textId="77777777" w:rsidR="009A2ECE" w:rsidRDefault="009A2ECE" w:rsidP="009A2ECE">
      <w:pPr>
        <w:pStyle w:val="NoSpacing"/>
        <w:rPr>
          <w:rFonts w:ascii="Times New Roman" w:hAnsi="Times New Roman"/>
        </w:rPr>
      </w:pPr>
      <w:r>
        <w:rPr>
          <w:rFonts w:ascii="Times New Roman" w:hAnsi="Times New Roman"/>
        </w:rPr>
        <w:t>P</w:t>
      </w:r>
      <w:r w:rsidRPr="005224D5">
        <w:rPr>
          <w:rFonts w:ascii="Times New Roman" w:hAnsi="Times New Roman"/>
        </w:rPr>
        <w:t xml:space="preserve">lease provide isolate based </w:t>
      </w:r>
      <w:r>
        <w:rPr>
          <w:rFonts w:ascii="Times New Roman" w:hAnsi="Times New Roman"/>
        </w:rPr>
        <w:t>analysis</w:t>
      </w:r>
    </w:p>
    <w:p w14:paraId="59232559" w14:textId="77777777" w:rsidR="007B771D" w:rsidRPr="008952EC" w:rsidRDefault="007B771D" w:rsidP="009A2ECE">
      <w:pPr>
        <w:pStyle w:val="NoSpacing"/>
        <w:rPr>
          <w:rFonts w:ascii="Times New Roman" w:hAnsi="Times New Roman"/>
        </w:rPr>
      </w:pPr>
      <w:r>
        <w:rPr>
          <w:rFonts w:ascii="Times New Roman" w:hAnsi="Times New Roman"/>
        </w:rPr>
        <w:t xml:space="preserve">Please consider counting any PV mixtures under their specific types </w:t>
      </w:r>
    </w:p>
    <w:p w14:paraId="345CBD0C" w14:textId="77777777" w:rsidR="009A2ECE" w:rsidRPr="005224D5" w:rsidRDefault="009A2ECE" w:rsidP="00D4392A">
      <w:pPr>
        <w:rPr>
          <w:sz w:val="20"/>
          <w:szCs w:val="16"/>
          <w:u w:val="single"/>
          <w:lang w:val="en-GB"/>
        </w:rPr>
      </w:pPr>
    </w:p>
    <w:tbl>
      <w:tblPr>
        <w:tblpPr w:leftFromText="180" w:rightFromText="180" w:vertAnchor="text" w:horzAnchor="margin" w:tblpXSpec="center" w:tblpY="133"/>
        <w:tblW w:w="5198"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firstRow="0" w:lastRow="0" w:firstColumn="0" w:lastColumn="0" w:noHBand="0" w:noVBand="0"/>
      </w:tblPr>
      <w:tblGrid>
        <w:gridCol w:w="1263"/>
        <w:gridCol w:w="1324"/>
        <w:gridCol w:w="1241"/>
        <w:gridCol w:w="968"/>
        <w:gridCol w:w="479"/>
        <w:gridCol w:w="494"/>
        <w:gridCol w:w="498"/>
        <w:gridCol w:w="494"/>
        <w:gridCol w:w="494"/>
        <w:gridCol w:w="498"/>
        <w:gridCol w:w="494"/>
        <w:gridCol w:w="494"/>
        <w:gridCol w:w="509"/>
      </w:tblGrid>
      <w:tr w:rsidR="007744EB" w:rsidRPr="008952EC" w14:paraId="5E53AB4C" w14:textId="77777777" w:rsidTr="007744EB">
        <w:trPr>
          <w:cantSplit/>
          <w:trHeight w:val="380"/>
        </w:trPr>
        <w:tc>
          <w:tcPr>
            <w:tcW w:w="683" w:type="pct"/>
            <w:vMerge w:val="restart"/>
            <w:vAlign w:val="center"/>
          </w:tcPr>
          <w:p w14:paraId="64CD368C" w14:textId="77777777" w:rsidR="007B771D" w:rsidRPr="008952EC" w:rsidRDefault="007B771D" w:rsidP="007B771D">
            <w:pPr>
              <w:jc w:val="center"/>
              <w:rPr>
                <w:sz w:val="22"/>
              </w:rPr>
            </w:pPr>
            <w:r w:rsidRPr="008952EC">
              <w:rPr>
                <w:sz w:val="22"/>
              </w:rPr>
              <w:t>Total polioviruses isolated</w:t>
            </w:r>
          </w:p>
        </w:tc>
        <w:tc>
          <w:tcPr>
            <w:tcW w:w="716" w:type="pct"/>
            <w:vMerge w:val="restart"/>
            <w:vAlign w:val="center"/>
          </w:tcPr>
          <w:p w14:paraId="2FB273C0" w14:textId="77777777" w:rsidR="007B771D" w:rsidRPr="008952EC" w:rsidRDefault="007B771D" w:rsidP="007B771D">
            <w:pPr>
              <w:jc w:val="center"/>
              <w:rPr>
                <w:sz w:val="22"/>
              </w:rPr>
            </w:pPr>
            <w:r w:rsidRPr="008952EC">
              <w:rPr>
                <w:sz w:val="22"/>
              </w:rPr>
              <w:t>Source of Poliovirus isolates</w:t>
            </w:r>
          </w:p>
          <w:p w14:paraId="6C0F4CE3" w14:textId="77777777" w:rsidR="007B771D" w:rsidRPr="008952EC" w:rsidRDefault="007B771D" w:rsidP="007B771D">
            <w:pPr>
              <w:jc w:val="center"/>
              <w:rPr>
                <w:sz w:val="22"/>
              </w:rPr>
            </w:pPr>
            <w:r w:rsidRPr="008952EC">
              <w:rPr>
                <w:sz w:val="22"/>
              </w:rPr>
              <w:t>No.</w:t>
            </w:r>
          </w:p>
        </w:tc>
        <w:tc>
          <w:tcPr>
            <w:tcW w:w="671" w:type="pct"/>
            <w:vMerge w:val="restart"/>
            <w:vAlign w:val="center"/>
          </w:tcPr>
          <w:p w14:paraId="22058CE3" w14:textId="77777777" w:rsidR="007B771D" w:rsidRPr="008952EC" w:rsidRDefault="007B771D" w:rsidP="007B771D">
            <w:pPr>
              <w:jc w:val="center"/>
              <w:rPr>
                <w:sz w:val="22"/>
              </w:rPr>
            </w:pPr>
            <w:r>
              <w:rPr>
                <w:sz w:val="22"/>
              </w:rPr>
              <w:t>Number of PV isolates</w:t>
            </w:r>
          </w:p>
        </w:tc>
        <w:tc>
          <w:tcPr>
            <w:tcW w:w="523" w:type="pct"/>
            <w:vMerge w:val="restart"/>
            <w:vAlign w:val="center"/>
          </w:tcPr>
          <w:p w14:paraId="49FAB402" w14:textId="77777777" w:rsidR="007B771D" w:rsidRPr="008952EC" w:rsidRDefault="007B771D" w:rsidP="007B771D">
            <w:pPr>
              <w:jc w:val="center"/>
              <w:rPr>
                <w:sz w:val="22"/>
              </w:rPr>
            </w:pPr>
            <w:r w:rsidRPr="008952EC">
              <w:rPr>
                <w:sz w:val="22"/>
              </w:rPr>
              <w:t>Number of isolates sent for I</w:t>
            </w:r>
            <w:r>
              <w:rPr>
                <w:sz w:val="22"/>
              </w:rPr>
              <w:t>TD</w:t>
            </w:r>
          </w:p>
        </w:tc>
        <w:tc>
          <w:tcPr>
            <w:tcW w:w="2407" w:type="pct"/>
            <w:gridSpan w:val="9"/>
            <w:vAlign w:val="center"/>
          </w:tcPr>
          <w:p w14:paraId="31D89EDF" w14:textId="77777777" w:rsidR="007B771D" w:rsidRPr="008952EC" w:rsidRDefault="007B771D" w:rsidP="007B771D">
            <w:pPr>
              <w:jc w:val="center"/>
              <w:rPr>
                <w:sz w:val="22"/>
              </w:rPr>
            </w:pPr>
            <w:r w:rsidRPr="008952EC">
              <w:rPr>
                <w:sz w:val="22"/>
              </w:rPr>
              <w:t>Intratypic differentiation (ITD) results</w:t>
            </w:r>
          </w:p>
        </w:tc>
      </w:tr>
      <w:tr w:rsidR="007744EB" w:rsidRPr="008952EC" w14:paraId="440A390D" w14:textId="77777777" w:rsidTr="007744EB">
        <w:trPr>
          <w:cantSplit/>
          <w:trHeight w:val="380"/>
        </w:trPr>
        <w:tc>
          <w:tcPr>
            <w:tcW w:w="683" w:type="pct"/>
            <w:vMerge/>
            <w:vAlign w:val="center"/>
          </w:tcPr>
          <w:p w14:paraId="4ADF7E17" w14:textId="77777777" w:rsidR="007B771D" w:rsidRPr="008952EC" w:rsidRDefault="007B771D" w:rsidP="005224D5">
            <w:pPr>
              <w:jc w:val="center"/>
              <w:rPr>
                <w:sz w:val="22"/>
              </w:rPr>
            </w:pPr>
          </w:p>
        </w:tc>
        <w:tc>
          <w:tcPr>
            <w:tcW w:w="716" w:type="pct"/>
            <w:vMerge/>
            <w:vAlign w:val="center"/>
          </w:tcPr>
          <w:p w14:paraId="7AF51F61" w14:textId="77777777" w:rsidR="007B771D" w:rsidRPr="008952EC" w:rsidRDefault="007B771D" w:rsidP="005224D5">
            <w:pPr>
              <w:pStyle w:val="BodyText"/>
              <w:jc w:val="center"/>
              <w:rPr>
                <w:b w:val="0"/>
                <w:sz w:val="22"/>
              </w:rPr>
            </w:pPr>
          </w:p>
        </w:tc>
        <w:tc>
          <w:tcPr>
            <w:tcW w:w="671" w:type="pct"/>
            <w:vMerge/>
            <w:vAlign w:val="center"/>
          </w:tcPr>
          <w:p w14:paraId="28C1C314" w14:textId="77777777" w:rsidR="007B771D" w:rsidRPr="008952EC" w:rsidRDefault="007B771D" w:rsidP="005224D5">
            <w:pPr>
              <w:pStyle w:val="BodyText"/>
              <w:jc w:val="center"/>
              <w:rPr>
                <w:sz w:val="22"/>
              </w:rPr>
            </w:pPr>
          </w:p>
        </w:tc>
        <w:tc>
          <w:tcPr>
            <w:tcW w:w="523" w:type="pct"/>
            <w:vMerge/>
            <w:vAlign w:val="center"/>
          </w:tcPr>
          <w:p w14:paraId="2C658D0A" w14:textId="77777777" w:rsidR="007B771D" w:rsidRPr="008952EC" w:rsidRDefault="007B771D" w:rsidP="005224D5">
            <w:pPr>
              <w:pStyle w:val="BodyText"/>
              <w:jc w:val="center"/>
              <w:rPr>
                <w:sz w:val="22"/>
              </w:rPr>
            </w:pPr>
          </w:p>
        </w:tc>
        <w:tc>
          <w:tcPr>
            <w:tcW w:w="795" w:type="pct"/>
            <w:gridSpan w:val="3"/>
            <w:vAlign w:val="center"/>
          </w:tcPr>
          <w:p w14:paraId="4EE08A01" w14:textId="77777777" w:rsidR="007B771D" w:rsidRPr="008952EC" w:rsidRDefault="007B771D" w:rsidP="007B771D">
            <w:pPr>
              <w:jc w:val="center"/>
              <w:rPr>
                <w:sz w:val="22"/>
              </w:rPr>
            </w:pPr>
            <w:r w:rsidRPr="008952EC">
              <w:rPr>
                <w:sz w:val="22"/>
              </w:rPr>
              <w:t>Sabin like</w:t>
            </w:r>
          </w:p>
        </w:tc>
        <w:tc>
          <w:tcPr>
            <w:tcW w:w="803" w:type="pct"/>
            <w:gridSpan w:val="3"/>
            <w:vAlign w:val="center"/>
          </w:tcPr>
          <w:p w14:paraId="171B2C3F" w14:textId="77777777" w:rsidR="007B771D" w:rsidRPr="008952EC" w:rsidRDefault="007B771D" w:rsidP="007B771D">
            <w:pPr>
              <w:jc w:val="center"/>
              <w:rPr>
                <w:sz w:val="22"/>
              </w:rPr>
            </w:pPr>
            <w:r w:rsidRPr="008952EC">
              <w:rPr>
                <w:sz w:val="22"/>
              </w:rPr>
              <w:t>Wild</w:t>
            </w:r>
          </w:p>
        </w:tc>
        <w:tc>
          <w:tcPr>
            <w:tcW w:w="809" w:type="pct"/>
            <w:gridSpan w:val="3"/>
            <w:vAlign w:val="center"/>
          </w:tcPr>
          <w:p w14:paraId="087D253D" w14:textId="77777777" w:rsidR="007B771D" w:rsidRPr="008952EC" w:rsidRDefault="007B771D" w:rsidP="007B771D">
            <w:pPr>
              <w:jc w:val="center"/>
              <w:rPr>
                <w:sz w:val="22"/>
              </w:rPr>
            </w:pPr>
            <w:r w:rsidRPr="008952EC">
              <w:rPr>
                <w:sz w:val="22"/>
              </w:rPr>
              <w:t>VDPV</w:t>
            </w:r>
          </w:p>
        </w:tc>
      </w:tr>
      <w:tr w:rsidR="007744EB" w:rsidRPr="008952EC" w14:paraId="388D7A94" w14:textId="77777777" w:rsidTr="007744EB">
        <w:trPr>
          <w:cantSplit/>
          <w:trHeight w:val="1134"/>
        </w:trPr>
        <w:tc>
          <w:tcPr>
            <w:tcW w:w="683" w:type="pct"/>
            <w:vMerge/>
            <w:vAlign w:val="center"/>
          </w:tcPr>
          <w:p w14:paraId="573B81C9" w14:textId="77777777" w:rsidR="007B771D" w:rsidRPr="008952EC" w:rsidRDefault="007B771D" w:rsidP="005224D5">
            <w:pPr>
              <w:jc w:val="center"/>
            </w:pPr>
          </w:p>
        </w:tc>
        <w:tc>
          <w:tcPr>
            <w:tcW w:w="716" w:type="pct"/>
            <w:vMerge/>
            <w:vAlign w:val="center"/>
          </w:tcPr>
          <w:p w14:paraId="20EEE299" w14:textId="77777777" w:rsidR="007B771D" w:rsidRPr="008952EC" w:rsidRDefault="007B771D" w:rsidP="005224D5">
            <w:pPr>
              <w:jc w:val="center"/>
            </w:pPr>
          </w:p>
        </w:tc>
        <w:tc>
          <w:tcPr>
            <w:tcW w:w="671" w:type="pct"/>
            <w:vMerge/>
            <w:vAlign w:val="center"/>
          </w:tcPr>
          <w:p w14:paraId="0777D49D" w14:textId="77777777" w:rsidR="007B771D" w:rsidRPr="008952EC" w:rsidRDefault="007B771D" w:rsidP="005224D5">
            <w:pPr>
              <w:jc w:val="center"/>
            </w:pPr>
          </w:p>
        </w:tc>
        <w:tc>
          <w:tcPr>
            <w:tcW w:w="523" w:type="pct"/>
            <w:vMerge/>
            <w:vAlign w:val="center"/>
          </w:tcPr>
          <w:p w14:paraId="1B243406" w14:textId="77777777" w:rsidR="007B771D" w:rsidRPr="008952EC" w:rsidRDefault="007B771D" w:rsidP="005224D5">
            <w:pPr>
              <w:jc w:val="center"/>
            </w:pPr>
          </w:p>
        </w:tc>
        <w:tc>
          <w:tcPr>
            <w:tcW w:w="259" w:type="pct"/>
            <w:textDirection w:val="btLr"/>
          </w:tcPr>
          <w:p w14:paraId="56EC8B5E" w14:textId="77777777" w:rsidR="007B771D" w:rsidRPr="008952EC" w:rsidRDefault="007B771D" w:rsidP="007744EB">
            <w:pPr>
              <w:ind w:left="113" w:right="113"/>
              <w:jc w:val="center"/>
            </w:pPr>
            <w:r>
              <w:t>Type 1</w:t>
            </w:r>
          </w:p>
        </w:tc>
        <w:tc>
          <w:tcPr>
            <w:tcW w:w="267" w:type="pct"/>
            <w:textDirection w:val="btLr"/>
          </w:tcPr>
          <w:p w14:paraId="4BAB7009" w14:textId="77777777" w:rsidR="007B771D" w:rsidRPr="008952EC" w:rsidRDefault="007B771D" w:rsidP="007744EB">
            <w:pPr>
              <w:ind w:left="113" w:right="113"/>
              <w:jc w:val="center"/>
            </w:pPr>
            <w:r>
              <w:t>Type 2</w:t>
            </w:r>
          </w:p>
        </w:tc>
        <w:tc>
          <w:tcPr>
            <w:tcW w:w="269" w:type="pct"/>
            <w:shd w:val="clear" w:color="auto" w:fill="auto"/>
            <w:textDirection w:val="btLr"/>
          </w:tcPr>
          <w:p w14:paraId="0AF5EFC6" w14:textId="77777777" w:rsidR="007B771D" w:rsidRPr="008952EC" w:rsidRDefault="007B771D" w:rsidP="007744EB">
            <w:pPr>
              <w:ind w:left="113" w:right="113"/>
              <w:jc w:val="center"/>
            </w:pPr>
            <w:r>
              <w:t>Type 3</w:t>
            </w:r>
          </w:p>
        </w:tc>
        <w:tc>
          <w:tcPr>
            <w:tcW w:w="267" w:type="pct"/>
            <w:textDirection w:val="btLr"/>
          </w:tcPr>
          <w:p w14:paraId="17FC44FE" w14:textId="77777777" w:rsidR="007B771D" w:rsidRPr="008952EC" w:rsidRDefault="007B771D" w:rsidP="007744EB">
            <w:pPr>
              <w:jc w:val="center"/>
            </w:pPr>
            <w:r>
              <w:t>Type 1</w:t>
            </w:r>
          </w:p>
        </w:tc>
        <w:tc>
          <w:tcPr>
            <w:tcW w:w="267" w:type="pct"/>
            <w:textDirection w:val="btLr"/>
          </w:tcPr>
          <w:p w14:paraId="43EF7161" w14:textId="77777777" w:rsidR="007B771D" w:rsidRPr="008952EC" w:rsidRDefault="007B771D" w:rsidP="007744EB">
            <w:pPr>
              <w:jc w:val="center"/>
            </w:pPr>
            <w:r>
              <w:t>Type 2</w:t>
            </w:r>
          </w:p>
        </w:tc>
        <w:tc>
          <w:tcPr>
            <w:tcW w:w="269" w:type="pct"/>
            <w:textDirection w:val="btLr"/>
          </w:tcPr>
          <w:p w14:paraId="53DD7D6A" w14:textId="77777777" w:rsidR="007B771D" w:rsidRPr="008952EC" w:rsidRDefault="007B771D" w:rsidP="007744EB">
            <w:pPr>
              <w:jc w:val="center"/>
            </w:pPr>
            <w:r>
              <w:t>Type 3</w:t>
            </w:r>
          </w:p>
        </w:tc>
        <w:tc>
          <w:tcPr>
            <w:tcW w:w="267" w:type="pct"/>
            <w:textDirection w:val="btLr"/>
          </w:tcPr>
          <w:p w14:paraId="732129EA" w14:textId="77777777" w:rsidR="007B771D" w:rsidRPr="008952EC" w:rsidRDefault="007B771D" w:rsidP="007744EB">
            <w:pPr>
              <w:jc w:val="center"/>
            </w:pPr>
            <w:r>
              <w:t>Type 1</w:t>
            </w:r>
          </w:p>
        </w:tc>
        <w:tc>
          <w:tcPr>
            <w:tcW w:w="267" w:type="pct"/>
            <w:textDirection w:val="btLr"/>
          </w:tcPr>
          <w:p w14:paraId="5A51F11D" w14:textId="77777777" w:rsidR="007B771D" w:rsidRPr="008952EC" w:rsidRDefault="007B771D" w:rsidP="007744EB">
            <w:pPr>
              <w:jc w:val="center"/>
            </w:pPr>
            <w:r>
              <w:t>Type 2</w:t>
            </w:r>
          </w:p>
        </w:tc>
        <w:tc>
          <w:tcPr>
            <w:tcW w:w="275" w:type="pct"/>
            <w:textDirection w:val="btLr"/>
          </w:tcPr>
          <w:p w14:paraId="149BD029" w14:textId="77777777" w:rsidR="007B771D" w:rsidRPr="008952EC" w:rsidRDefault="007B771D" w:rsidP="007744EB">
            <w:pPr>
              <w:ind w:left="113" w:right="113"/>
              <w:jc w:val="center"/>
            </w:pPr>
            <w:r>
              <w:t>Type 3</w:t>
            </w:r>
          </w:p>
        </w:tc>
      </w:tr>
      <w:tr w:rsidR="007744EB" w:rsidRPr="008952EC" w14:paraId="4910E7EE" w14:textId="77777777" w:rsidTr="007744EB">
        <w:trPr>
          <w:cantSplit/>
        </w:trPr>
        <w:tc>
          <w:tcPr>
            <w:tcW w:w="683" w:type="pct"/>
          </w:tcPr>
          <w:p w14:paraId="26A456C2" w14:textId="77777777" w:rsidR="007B771D" w:rsidRPr="008952EC" w:rsidRDefault="007B771D" w:rsidP="007B771D"/>
        </w:tc>
        <w:tc>
          <w:tcPr>
            <w:tcW w:w="716" w:type="pct"/>
          </w:tcPr>
          <w:p w14:paraId="09A125E6" w14:textId="77777777" w:rsidR="007B771D" w:rsidRPr="008952EC" w:rsidRDefault="007B771D" w:rsidP="007B771D">
            <w:r w:rsidRPr="008952EC">
              <w:rPr>
                <w:color w:val="000000"/>
                <w:sz w:val="18"/>
              </w:rPr>
              <w:t>AFP cases</w:t>
            </w:r>
          </w:p>
        </w:tc>
        <w:tc>
          <w:tcPr>
            <w:tcW w:w="671" w:type="pct"/>
          </w:tcPr>
          <w:p w14:paraId="06379EBB" w14:textId="77777777" w:rsidR="007B771D" w:rsidRPr="008952EC" w:rsidRDefault="007B771D" w:rsidP="007B771D"/>
        </w:tc>
        <w:tc>
          <w:tcPr>
            <w:tcW w:w="523" w:type="pct"/>
          </w:tcPr>
          <w:p w14:paraId="1ED12BED" w14:textId="77777777" w:rsidR="007B771D" w:rsidRPr="008952EC" w:rsidRDefault="007B771D" w:rsidP="007B771D"/>
        </w:tc>
        <w:tc>
          <w:tcPr>
            <w:tcW w:w="259" w:type="pct"/>
          </w:tcPr>
          <w:p w14:paraId="598EDB38" w14:textId="77777777" w:rsidR="007B771D" w:rsidRPr="008952EC" w:rsidRDefault="007B771D" w:rsidP="007B771D"/>
        </w:tc>
        <w:tc>
          <w:tcPr>
            <w:tcW w:w="267" w:type="pct"/>
          </w:tcPr>
          <w:p w14:paraId="587CCF0E" w14:textId="77777777" w:rsidR="007B771D" w:rsidRPr="008952EC" w:rsidRDefault="007B771D" w:rsidP="007B771D"/>
        </w:tc>
        <w:tc>
          <w:tcPr>
            <w:tcW w:w="269" w:type="pct"/>
            <w:shd w:val="clear" w:color="auto" w:fill="auto"/>
          </w:tcPr>
          <w:p w14:paraId="47203283" w14:textId="77777777" w:rsidR="007B771D" w:rsidRPr="008952EC" w:rsidRDefault="007B771D" w:rsidP="007B771D"/>
        </w:tc>
        <w:tc>
          <w:tcPr>
            <w:tcW w:w="267" w:type="pct"/>
          </w:tcPr>
          <w:p w14:paraId="393EB10B" w14:textId="77777777" w:rsidR="007B771D" w:rsidRPr="008952EC" w:rsidRDefault="007B771D" w:rsidP="007B771D"/>
        </w:tc>
        <w:tc>
          <w:tcPr>
            <w:tcW w:w="267" w:type="pct"/>
          </w:tcPr>
          <w:p w14:paraId="351ACA97" w14:textId="77777777" w:rsidR="007B771D" w:rsidRPr="008952EC" w:rsidRDefault="007B771D" w:rsidP="007B771D"/>
        </w:tc>
        <w:tc>
          <w:tcPr>
            <w:tcW w:w="269" w:type="pct"/>
          </w:tcPr>
          <w:p w14:paraId="5FDAC34B" w14:textId="77777777" w:rsidR="007B771D" w:rsidRPr="008952EC" w:rsidRDefault="007B771D" w:rsidP="007B771D"/>
        </w:tc>
        <w:tc>
          <w:tcPr>
            <w:tcW w:w="267" w:type="pct"/>
          </w:tcPr>
          <w:p w14:paraId="6682F62D" w14:textId="77777777" w:rsidR="007B771D" w:rsidRPr="008952EC" w:rsidRDefault="007B771D" w:rsidP="007B771D"/>
        </w:tc>
        <w:tc>
          <w:tcPr>
            <w:tcW w:w="267" w:type="pct"/>
          </w:tcPr>
          <w:p w14:paraId="492B05B2" w14:textId="77777777" w:rsidR="007B771D" w:rsidRPr="008952EC" w:rsidRDefault="007B771D" w:rsidP="007B771D"/>
        </w:tc>
        <w:tc>
          <w:tcPr>
            <w:tcW w:w="275" w:type="pct"/>
          </w:tcPr>
          <w:p w14:paraId="12866658" w14:textId="77777777" w:rsidR="007B771D" w:rsidRPr="008952EC" w:rsidRDefault="007B771D" w:rsidP="007B771D"/>
        </w:tc>
      </w:tr>
      <w:tr w:rsidR="007744EB" w:rsidRPr="008952EC" w14:paraId="57935FD4" w14:textId="77777777" w:rsidTr="007744EB">
        <w:trPr>
          <w:cantSplit/>
        </w:trPr>
        <w:tc>
          <w:tcPr>
            <w:tcW w:w="683" w:type="pct"/>
          </w:tcPr>
          <w:p w14:paraId="289E6483" w14:textId="77777777" w:rsidR="007B771D" w:rsidRPr="008952EC" w:rsidRDefault="007B771D" w:rsidP="007B771D"/>
        </w:tc>
        <w:tc>
          <w:tcPr>
            <w:tcW w:w="716" w:type="pct"/>
          </w:tcPr>
          <w:p w14:paraId="5F82C144" w14:textId="77777777" w:rsidR="007B771D" w:rsidRPr="008952EC" w:rsidRDefault="007B771D" w:rsidP="007B771D">
            <w:r w:rsidRPr="008952EC">
              <w:rPr>
                <w:color w:val="000000"/>
                <w:sz w:val="18"/>
              </w:rPr>
              <w:t>Contacts</w:t>
            </w:r>
          </w:p>
        </w:tc>
        <w:tc>
          <w:tcPr>
            <w:tcW w:w="671" w:type="pct"/>
          </w:tcPr>
          <w:p w14:paraId="363D3914" w14:textId="77777777" w:rsidR="007B771D" w:rsidRPr="008952EC" w:rsidRDefault="007B771D" w:rsidP="007B771D"/>
        </w:tc>
        <w:tc>
          <w:tcPr>
            <w:tcW w:w="523" w:type="pct"/>
          </w:tcPr>
          <w:p w14:paraId="65C372E7" w14:textId="77777777" w:rsidR="007B771D" w:rsidRPr="008952EC" w:rsidRDefault="007B771D" w:rsidP="007B771D"/>
        </w:tc>
        <w:tc>
          <w:tcPr>
            <w:tcW w:w="259" w:type="pct"/>
          </w:tcPr>
          <w:p w14:paraId="161C026E" w14:textId="77777777" w:rsidR="007B771D" w:rsidRPr="008952EC" w:rsidRDefault="007B771D" w:rsidP="007B771D"/>
        </w:tc>
        <w:tc>
          <w:tcPr>
            <w:tcW w:w="267" w:type="pct"/>
          </w:tcPr>
          <w:p w14:paraId="4B95E8C3" w14:textId="77777777" w:rsidR="007B771D" w:rsidRPr="008952EC" w:rsidRDefault="007B771D" w:rsidP="007B771D"/>
        </w:tc>
        <w:tc>
          <w:tcPr>
            <w:tcW w:w="269" w:type="pct"/>
            <w:shd w:val="clear" w:color="auto" w:fill="auto"/>
          </w:tcPr>
          <w:p w14:paraId="510F6086" w14:textId="77777777" w:rsidR="007B771D" w:rsidRPr="008952EC" w:rsidRDefault="007B771D" w:rsidP="007B771D"/>
        </w:tc>
        <w:tc>
          <w:tcPr>
            <w:tcW w:w="267" w:type="pct"/>
          </w:tcPr>
          <w:p w14:paraId="55F6CCCB" w14:textId="77777777" w:rsidR="007B771D" w:rsidRPr="008952EC" w:rsidRDefault="007B771D" w:rsidP="007B771D"/>
        </w:tc>
        <w:tc>
          <w:tcPr>
            <w:tcW w:w="267" w:type="pct"/>
          </w:tcPr>
          <w:p w14:paraId="781B78F6" w14:textId="77777777" w:rsidR="007B771D" w:rsidRPr="008952EC" w:rsidRDefault="007B771D" w:rsidP="007B771D"/>
        </w:tc>
        <w:tc>
          <w:tcPr>
            <w:tcW w:w="269" w:type="pct"/>
          </w:tcPr>
          <w:p w14:paraId="50FC60D0" w14:textId="77777777" w:rsidR="007B771D" w:rsidRPr="008952EC" w:rsidRDefault="007B771D" w:rsidP="007B771D"/>
        </w:tc>
        <w:tc>
          <w:tcPr>
            <w:tcW w:w="267" w:type="pct"/>
          </w:tcPr>
          <w:p w14:paraId="7D1AF7AE" w14:textId="77777777" w:rsidR="007B771D" w:rsidRPr="008952EC" w:rsidRDefault="007B771D" w:rsidP="007B771D"/>
        </w:tc>
        <w:tc>
          <w:tcPr>
            <w:tcW w:w="267" w:type="pct"/>
          </w:tcPr>
          <w:p w14:paraId="0E9CD28A" w14:textId="77777777" w:rsidR="007B771D" w:rsidRPr="008952EC" w:rsidRDefault="007B771D" w:rsidP="007B771D"/>
        </w:tc>
        <w:tc>
          <w:tcPr>
            <w:tcW w:w="275" w:type="pct"/>
          </w:tcPr>
          <w:p w14:paraId="3145A338" w14:textId="77777777" w:rsidR="007B771D" w:rsidRPr="008952EC" w:rsidRDefault="007B771D" w:rsidP="007B771D"/>
        </w:tc>
      </w:tr>
      <w:tr w:rsidR="007744EB" w:rsidRPr="008952EC" w14:paraId="3E76A267" w14:textId="77777777" w:rsidTr="007744EB">
        <w:trPr>
          <w:cantSplit/>
        </w:trPr>
        <w:tc>
          <w:tcPr>
            <w:tcW w:w="683" w:type="pct"/>
          </w:tcPr>
          <w:p w14:paraId="4BD0229B" w14:textId="77777777" w:rsidR="007B771D" w:rsidRPr="008952EC" w:rsidRDefault="007B771D" w:rsidP="007B771D"/>
        </w:tc>
        <w:tc>
          <w:tcPr>
            <w:tcW w:w="716" w:type="pct"/>
          </w:tcPr>
          <w:p w14:paraId="0ACC5EF1" w14:textId="77777777" w:rsidR="007B771D" w:rsidRPr="008952EC" w:rsidRDefault="007B771D" w:rsidP="007B771D">
            <w:r w:rsidRPr="008952EC">
              <w:rPr>
                <w:color w:val="000000"/>
                <w:sz w:val="18"/>
              </w:rPr>
              <w:t>E</w:t>
            </w:r>
            <w:r>
              <w:rPr>
                <w:color w:val="000000"/>
                <w:sz w:val="18"/>
              </w:rPr>
              <w:t>S</w:t>
            </w:r>
          </w:p>
        </w:tc>
        <w:tc>
          <w:tcPr>
            <w:tcW w:w="671" w:type="pct"/>
          </w:tcPr>
          <w:p w14:paraId="5D62F3BA" w14:textId="77777777" w:rsidR="007B771D" w:rsidRPr="008952EC" w:rsidRDefault="007B771D" w:rsidP="007B771D"/>
        </w:tc>
        <w:tc>
          <w:tcPr>
            <w:tcW w:w="523" w:type="pct"/>
          </w:tcPr>
          <w:p w14:paraId="382D1EE8" w14:textId="77777777" w:rsidR="007B771D" w:rsidRPr="008952EC" w:rsidRDefault="007B771D" w:rsidP="007B771D"/>
        </w:tc>
        <w:tc>
          <w:tcPr>
            <w:tcW w:w="259" w:type="pct"/>
          </w:tcPr>
          <w:p w14:paraId="3607792F" w14:textId="77777777" w:rsidR="007B771D" w:rsidRPr="008952EC" w:rsidRDefault="007B771D" w:rsidP="007B771D"/>
        </w:tc>
        <w:tc>
          <w:tcPr>
            <w:tcW w:w="267" w:type="pct"/>
          </w:tcPr>
          <w:p w14:paraId="57C0BDD0" w14:textId="77777777" w:rsidR="007B771D" w:rsidRPr="008952EC" w:rsidRDefault="007B771D" w:rsidP="007B771D"/>
        </w:tc>
        <w:tc>
          <w:tcPr>
            <w:tcW w:w="269" w:type="pct"/>
            <w:shd w:val="clear" w:color="auto" w:fill="auto"/>
          </w:tcPr>
          <w:p w14:paraId="183EC82E" w14:textId="77777777" w:rsidR="007B771D" w:rsidRPr="008952EC" w:rsidRDefault="007B771D" w:rsidP="007B771D"/>
        </w:tc>
        <w:tc>
          <w:tcPr>
            <w:tcW w:w="267" w:type="pct"/>
          </w:tcPr>
          <w:p w14:paraId="3B924A9A" w14:textId="77777777" w:rsidR="007B771D" w:rsidRPr="008952EC" w:rsidRDefault="007B771D" w:rsidP="007B771D"/>
        </w:tc>
        <w:tc>
          <w:tcPr>
            <w:tcW w:w="267" w:type="pct"/>
          </w:tcPr>
          <w:p w14:paraId="7644D121" w14:textId="77777777" w:rsidR="007B771D" w:rsidRPr="008952EC" w:rsidRDefault="007B771D" w:rsidP="007B771D"/>
        </w:tc>
        <w:tc>
          <w:tcPr>
            <w:tcW w:w="269" w:type="pct"/>
          </w:tcPr>
          <w:p w14:paraId="4917E15D" w14:textId="77777777" w:rsidR="007B771D" w:rsidRPr="008952EC" w:rsidRDefault="007B771D" w:rsidP="007B771D"/>
        </w:tc>
        <w:tc>
          <w:tcPr>
            <w:tcW w:w="267" w:type="pct"/>
          </w:tcPr>
          <w:p w14:paraId="342D88B9" w14:textId="77777777" w:rsidR="007B771D" w:rsidRPr="008952EC" w:rsidRDefault="007B771D" w:rsidP="007B771D"/>
        </w:tc>
        <w:tc>
          <w:tcPr>
            <w:tcW w:w="267" w:type="pct"/>
          </w:tcPr>
          <w:p w14:paraId="51E2F62D" w14:textId="77777777" w:rsidR="007B771D" w:rsidRPr="008952EC" w:rsidRDefault="007B771D" w:rsidP="007B771D"/>
        </w:tc>
        <w:tc>
          <w:tcPr>
            <w:tcW w:w="275" w:type="pct"/>
          </w:tcPr>
          <w:p w14:paraId="0B0AF571" w14:textId="77777777" w:rsidR="007B771D" w:rsidRPr="008952EC" w:rsidRDefault="007B771D" w:rsidP="007B771D"/>
        </w:tc>
      </w:tr>
      <w:tr w:rsidR="007744EB" w:rsidRPr="008952EC" w14:paraId="564BA9B1" w14:textId="77777777" w:rsidTr="007744EB">
        <w:trPr>
          <w:cantSplit/>
        </w:trPr>
        <w:tc>
          <w:tcPr>
            <w:tcW w:w="683" w:type="pct"/>
          </w:tcPr>
          <w:p w14:paraId="684125A7" w14:textId="77777777" w:rsidR="007B771D" w:rsidRPr="008952EC" w:rsidRDefault="007B771D" w:rsidP="007B771D"/>
        </w:tc>
        <w:tc>
          <w:tcPr>
            <w:tcW w:w="716" w:type="pct"/>
          </w:tcPr>
          <w:p w14:paraId="264E6883" w14:textId="77777777" w:rsidR="007B771D" w:rsidRPr="008952EC" w:rsidRDefault="007B771D" w:rsidP="007B771D">
            <w:r>
              <w:rPr>
                <w:color w:val="000000"/>
                <w:sz w:val="18"/>
              </w:rPr>
              <w:t>PID</w:t>
            </w:r>
          </w:p>
        </w:tc>
        <w:tc>
          <w:tcPr>
            <w:tcW w:w="671" w:type="pct"/>
          </w:tcPr>
          <w:p w14:paraId="290C3232" w14:textId="77777777" w:rsidR="007B771D" w:rsidRPr="008952EC" w:rsidRDefault="007B771D" w:rsidP="007B771D"/>
        </w:tc>
        <w:tc>
          <w:tcPr>
            <w:tcW w:w="523" w:type="pct"/>
          </w:tcPr>
          <w:p w14:paraId="53EE8260" w14:textId="77777777" w:rsidR="007B771D" w:rsidRPr="008952EC" w:rsidRDefault="007B771D" w:rsidP="007B771D"/>
        </w:tc>
        <w:tc>
          <w:tcPr>
            <w:tcW w:w="259" w:type="pct"/>
          </w:tcPr>
          <w:p w14:paraId="000C9165" w14:textId="77777777" w:rsidR="007B771D" w:rsidRPr="008952EC" w:rsidRDefault="007B771D" w:rsidP="007B771D"/>
        </w:tc>
        <w:tc>
          <w:tcPr>
            <w:tcW w:w="267" w:type="pct"/>
          </w:tcPr>
          <w:p w14:paraId="7D326E1C" w14:textId="77777777" w:rsidR="007B771D" w:rsidRPr="008952EC" w:rsidRDefault="007B771D" w:rsidP="007B771D"/>
        </w:tc>
        <w:tc>
          <w:tcPr>
            <w:tcW w:w="269" w:type="pct"/>
            <w:shd w:val="clear" w:color="auto" w:fill="auto"/>
          </w:tcPr>
          <w:p w14:paraId="12B71EA3" w14:textId="77777777" w:rsidR="007B771D" w:rsidRPr="008952EC" w:rsidRDefault="007B771D" w:rsidP="007B771D"/>
        </w:tc>
        <w:tc>
          <w:tcPr>
            <w:tcW w:w="267" w:type="pct"/>
          </w:tcPr>
          <w:p w14:paraId="161F1B13" w14:textId="77777777" w:rsidR="007B771D" w:rsidRPr="008952EC" w:rsidRDefault="007B771D" w:rsidP="007B771D"/>
        </w:tc>
        <w:tc>
          <w:tcPr>
            <w:tcW w:w="267" w:type="pct"/>
          </w:tcPr>
          <w:p w14:paraId="425E62CC" w14:textId="77777777" w:rsidR="007B771D" w:rsidRPr="008952EC" w:rsidRDefault="007B771D" w:rsidP="007B771D"/>
        </w:tc>
        <w:tc>
          <w:tcPr>
            <w:tcW w:w="269" w:type="pct"/>
          </w:tcPr>
          <w:p w14:paraId="3A00FD1C" w14:textId="77777777" w:rsidR="007B771D" w:rsidRPr="008952EC" w:rsidRDefault="007B771D" w:rsidP="007B771D"/>
        </w:tc>
        <w:tc>
          <w:tcPr>
            <w:tcW w:w="267" w:type="pct"/>
          </w:tcPr>
          <w:p w14:paraId="52FADC35" w14:textId="77777777" w:rsidR="007B771D" w:rsidRPr="008952EC" w:rsidRDefault="007B771D" w:rsidP="007B771D"/>
        </w:tc>
        <w:tc>
          <w:tcPr>
            <w:tcW w:w="267" w:type="pct"/>
          </w:tcPr>
          <w:p w14:paraId="7CDED091" w14:textId="77777777" w:rsidR="007B771D" w:rsidRPr="008952EC" w:rsidRDefault="007B771D" w:rsidP="007B771D"/>
        </w:tc>
        <w:tc>
          <w:tcPr>
            <w:tcW w:w="275" w:type="pct"/>
          </w:tcPr>
          <w:p w14:paraId="0AF4396C" w14:textId="77777777" w:rsidR="007B771D" w:rsidRPr="008952EC" w:rsidRDefault="007B771D" w:rsidP="007B771D"/>
        </w:tc>
      </w:tr>
      <w:tr w:rsidR="007744EB" w:rsidRPr="008952EC" w14:paraId="2F7970CF" w14:textId="77777777" w:rsidTr="007744EB">
        <w:trPr>
          <w:cantSplit/>
        </w:trPr>
        <w:tc>
          <w:tcPr>
            <w:tcW w:w="683" w:type="pct"/>
          </w:tcPr>
          <w:p w14:paraId="2FB9D3C1" w14:textId="77777777" w:rsidR="007B771D" w:rsidRPr="008952EC" w:rsidRDefault="007B771D" w:rsidP="007B771D"/>
        </w:tc>
        <w:tc>
          <w:tcPr>
            <w:tcW w:w="716" w:type="pct"/>
          </w:tcPr>
          <w:p w14:paraId="06FD4E89" w14:textId="77777777" w:rsidR="007B771D" w:rsidRPr="008952EC" w:rsidRDefault="007B771D" w:rsidP="007B771D">
            <w:r w:rsidRPr="008952EC">
              <w:rPr>
                <w:color w:val="000000"/>
                <w:sz w:val="18"/>
              </w:rPr>
              <w:t>Other (specify here)</w:t>
            </w:r>
          </w:p>
        </w:tc>
        <w:tc>
          <w:tcPr>
            <w:tcW w:w="671" w:type="pct"/>
          </w:tcPr>
          <w:p w14:paraId="3EBA92D2" w14:textId="77777777" w:rsidR="007B771D" w:rsidRPr="008952EC" w:rsidRDefault="007B771D" w:rsidP="007B771D"/>
        </w:tc>
        <w:tc>
          <w:tcPr>
            <w:tcW w:w="523" w:type="pct"/>
          </w:tcPr>
          <w:p w14:paraId="169F4CD8" w14:textId="77777777" w:rsidR="007B771D" w:rsidRPr="008952EC" w:rsidRDefault="007B771D" w:rsidP="007B771D"/>
        </w:tc>
        <w:tc>
          <w:tcPr>
            <w:tcW w:w="259" w:type="pct"/>
          </w:tcPr>
          <w:p w14:paraId="7853CA0A" w14:textId="77777777" w:rsidR="007B771D" w:rsidRPr="008952EC" w:rsidRDefault="007B771D" w:rsidP="007B771D"/>
        </w:tc>
        <w:tc>
          <w:tcPr>
            <w:tcW w:w="267" w:type="pct"/>
          </w:tcPr>
          <w:p w14:paraId="417ADE17" w14:textId="77777777" w:rsidR="007B771D" w:rsidRPr="008952EC" w:rsidRDefault="007B771D" w:rsidP="007B771D"/>
        </w:tc>
        <w:tc>
          <w:tcPr>
            <w:tcW w:w="269" w:type="pct"/>
            <w:shd w:val="clear" w:color="auto" w:fill="auto"/>
          </w:tcPr>
          <w:p w14:paraId="21A6E6F5" w14:textId="77777777" w:rsidR="007B771D" w:rsidRPr="008952EC" w:rsidRDefault="007B771D" w:rsidP="007B771D"/>
        </w:tc>
        <w:tc>
          <w:tcPr>
            <w:tcW w:w="267" w:type="pct"/>
          </w:tcPr>
          <w:p w14:paraId="1AF70D3D" w14:textId="77777777" w:rsidR="007B771D" w:rsidRPr="008952EC" w:rsidRDefault="007B771D" w:rsidP="007B771D"/>
        </w:tc>
        <w:tc>
          <w:tcPr>
            <w:tcW w:w="267" w:type="pct"/>
          </w:tcPr>
          <w:p w14:paraId="12C39489" w14:textId="77777777" w:rsidR="007B771D" w:rsidRPr="008952EC" w:rsidRDefault="007B771D" w:rsidP="007B771D"/>
        </w:tc>
        <w:tc>
          <w:tcPr>
            <w:tcW w:w="269" w:type="pct"/>
          </w:tcPr>
          <w:p w14:paraId="74260829" w14:textId="77777777" w:rsidR="007B771D" w:rsidRPr="008952EC" w:rsidRDefault="007B771D" w:rsidP="007B771D"/>
        </w:tc>
        <w:tc>
          <w:tcPr>
            <w:tcW w:w="267" w:type="pct"/>
          </w:tcPr>
          <w:p w14:paraId="7213F62B" w14:textId="77777777" w:rsidR="007B771D" w:rsidRPr="008952EC" w:rsidRDefault="007B771D" w:rsidP="007B771D"/>
        </w:tc>
        <w:tc>
          <w:tcPr>
            <w:tcW w:w="267" w:type="pct"/>
          </w:tcPr>
          <w:p w14:paraId="02D7B168" w14:textId="77777777" w:rsidR="007B771D" w:rsidRPr="008952EC" w:rsidRDefault="007B771D" w:rsidP="007B771D"/>
        </w:tc>
        <w:tc>
          <w:tcPr>
            <w:tcW w:w="275" w:type="pct"/>
          </w:tcPr>
          <w:p w14:paraId="27BD97E8" w14:textId="77777777" w:rsidR="007B771D" w:rsidRPr="008952EC" w:rsidRDefault="007B771D" w:rsidP="007B771D"/>
        </w:tc>
      </w:tr>
    </w:tbl>
    <w:p w14:paraId="60E9714A" w14:textId="77777777" w:rsidR="007B771D" w:rsidRDefault="007B771D" w:rsidP="004D70E9">
      <w:pPr>
        <w:spacing w:line="360" w:lineRule="auto"/>
      </w:pPr>
    </w:p>
    <w:p w14:paraId="76AC17A5" w14:textId="77777777" w:rsidR="004D70E9" w:rsidRPr="00401ADF" w:rsidRDefault="004D70E9" w:rsidP="004F6020">
      <w:pPr>
        <w:rPr>
          <w:b/>
          <w:bCs/>
        </w:rPr>
      </w:pPr>
      <w:r w:rsidRPr="00401ADF">
        <w:rPr>
          <w:b/>
          <w:bCs/>
        </w:rPr>
        <w:t xml:space="preserve">8.4.1 Please mention the number of PV mixtures </w:t>
      </w:r>
      <w:r w:rsidR="007B771D" w:rsidRPr="00401ADF">
        <w:rPr>
          <w:b/>
          <w:bCs/>
        </w:rPr>
        <w:t>with details (if any identified from table 8.4)</w:t>
      </w:r>
      <w:r w:rsidRPr="00401ADF">
        <w:rPr>
          <w:b/>
          <w:bCs/>
        </w:rPr>
        <w:t xml:space="preserve"> </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8898"/>
      </w:tblGrid>
      <w:tr w:rsidR="004D70E9" w:rsidRPr="008952EC" w14:paraId="16D6F78F" w14:textId="77777777" w:rsidTr="00FC4A91">
        <w:trPr>
          <w:trHeight w:val="22"/>
        </w:trPr>
        <w:tc>
          <w:tcPr>
            <w:tcW w:w="9144" w:type="dxa"/>
            <w:shd w:val="clear" w:color="auto" w:fill="FFFFFF"/>
          </w:tcPr>
          <w:p w14:paraId="43140722" w14:textId="77777777" w:rsidR="004D70E9" w:rsidRPr="008952EC" w:rsidRDefault="004D70E9" w:rsidP="00FC4A91">
            <w:pPr>
              <w:pStyle w:val="Header"/>
              <w:tabs>
                <w:tab w:val="center" w:pos="840"/>
              </w:tabs>
              <w:rPr>
                <w:i/>
              </w:rPr>
            </w:pPr>
            <w:r w:rsidRPr="008952EC">
              <w:rPr>
                <w:i/>
              </w:rPr>
              <w:t>type here</w:t>
            </w:r>
          </w:p>
          <w:p w14:paraId="7262764B" w14:textId="77777777" w:rsidR="004D70E9" w:rsidRPr="008952EC" w:rsidRDefault="004D70E9" w:rsidP="00FC4A91">
            <w:pPr>
              <w:pStyle w:val="Header"/>
              <w:tabs>
                <w:tab w:val="center" w:pos="840"/>
              </w:tabs>
            </w:pPr>
          </w:p>
          <w:p w14:paraId="46611E5F" w14:textId="77777777" w:rsidR="004D70E9" w:rsidRPr="008952EC" w:rsidRDefault="004D70E9" w:rsidP="00FC4A91">
            <w:pPr>
              <w:pStyle w:val="Header"/>
              <w:tabs>
                <w:tab w:val="center" w:pos="840"/>
              </w:tabs>
            </w:pPr>
          </w:p>
        </w:tc>
      </w:tr>
    </w:tbl>
    <w:p w14:paraId="4FE3E2A5" w14:textId="77777777" w:rsidR="00F71E08" w:rsidRPr="008952EC" w:rsidRDefault="00F71E08" w:rsidP="00D4392A">
      <w:pPr>
        <w:ind w:left="1134" w:hanging="1134"/>
        <w:sectPr w:rsidR="00F71E08" w:rsidRPr="008952EC" w:rsidSect="009C6A70">
          <w:pgSz w:w="12240" w:h="15840"/>
          <w:pgMar w:top="1440" w:right="1440" w:bottom="1440" w:left="1872" w:header="720" w:footer="720" w:gutter="0"/>
          <w:cols w:space="720"/>
          <w:docGrid w:linePitch="360"/>
        </w:sectPr>
      </w:pPr>
    </w:p>
    <w:p w14:paraId="747AA888" w14:textId="77777777" w:rsidR="00E71697" w:rsidRDefault="00992CC5" w:rsidP="00D4392A">
      <w:pPr>
        <w:ind w:left="1134" w:hanging="1134"/>
        <w:rPr>
          <w:b/>
          <w:bCs/>
          <w:i/>
          <w:iCs/>
        </w:rPr>
      </w:pPr>
      <w:r w:rsidRPr="008952EC">
        <w:rPr>
          <w:b/>
          <w:bCs/>
          <w:i/>
          <w:iCs/>
        </w:rPr>
        <w:t>8.</w:t>
      </w:r>
      <w:r w:rsidR="00E71E5B">
        <w:rPr>
          <w:b/>
          <w:bCs/>
          <w:i/>
          <w:iCs/>
        </w:rPr>
        <w:t>5</w:t>
      </w:r>
      <w:r w:rsidR="00D4392A" w:rsidRPr="008952EC">
        <w:rPr>
          <w:i/>
          <w:iCs/>
        </w:rPr>
        <w:t xml:space="preserve"> </w:t>
      </w:r>
      <w:r w:rsidR="00D4392A" w:rsidRPr="008952EC">
        <w:rPr>
          <w:i/>
          <w:iCs/>
        </w:rPr>
        <w:tab/>
      </w:r>
      <w:r w:rsidR="00D4392A" w:rsidRPr="008952EC">
        <w:rPr>
          <w:b/>
          <w:bCs/>
          <w:i/>
          <w:iCs/>
        </w:rPr>
        <w:t>For countries with a national polio laboratory, please enter data of last WHO Accreditation review</w:t>
      </w:r>
    </w:p>
    <w:p w14:paraId="20A06C62" w14:textId="77777777" w:rsidR="00D4392A" w:rsidRPr="008952EC" w:rsidRDefault="00D4392A" w:rsidP="00D4392A">
      <w:pPr>
        <w:ind w:left="1134" w:hanging="1134"/>
        <w:rPr>
          <w:b/>
          <w:bCs/>
          <w:i/>
          <w:iCs/>
        </w:rPr>
      </w:pPr>
      <w:r w:rsidRPr="008952EC">
        <w:rPr>
          <w:b/>
          <w:bCs/>
          <w:i/>
          <w:iCs/>
        </w:rPr>
        <w:t xml:space="preserve"> </w:t>
      </w:r>
    </w:p>
    <w:tbl>
      <w:tblPr>
        <w:tblpPr w:leftFromText="180" w:rightFromText="180" w:vertAnchor="page" w:horzAnchor="margin" w:tblpXSpec="center" w:tblpY="2461"/>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7" w:type="dxa"/>
          <w:right w:w="107" w:type="dxa"/>
        </w:tblCellMar>
        <w:tblLook w:val="0000" w:firstRow="0" w:lastRow="0" w:firstColumn="0" w:lastColumn="0" w:noHBand="0" w:noVBand="0"/>
      </w:tblPr>
      <w:tblGrid>
        <w:gridCol w:w="2799"/>
        <w:gridCol w:w="1302"/>
        <w:gridCol w:w="1377"/>
        <w:gridCol w:w="1102"/>
        <w:gridCol w:w="972"/>
        <w:gridCol w:w="1091"/>
        <w:gridCol w:w="1254"/>
        <w:gridCol w:w="1334"/>
        <w:gridCol w:w="1699"/>
      </w:tblGrid>
      <w:tr w:rsidR="00230FCA" w:rsidRPr="008952EC" w14:paraId="65B98D1F" w14:textId="77777777" w:rsidTr="005224D5">
        <w:trPr>
          <w:trHeight w:val="826"/>
        </w:trPr>
        <w:tc>
          <w:tcPr>
            <w:tcW w:w="1082" w:type="pct"/>
            <w:tcBorders>
              <w:bottom w:val="single" w:sz="4" w:space="0" w:color="auto"/>
              <w:right w:val="nil"/>
            </w:tcBorders>
          </w:tcPr>
          <w:p w14:paraId="456AB28F" w14:textId="77777777" w:rsidR="00230FCA" w:rsidRPr="008952EC" w:rsidRDefault="00230FCA" w:rsidP="00DD09C7">
            <w:pPr>
              <w:jc w:val="center"/>
              <w:rPr>
                <w:sz w:val="18"/>
                <w:szCs w:val="18"/>
              </w:rPr>
            </w:pPr>
            <w:r w:rsidRPr="008952EC">
              <w:rPr>
                <w:sz w:val="18"/>
                <w:szCs w:val="18"/>
              </w:rPr>
              <w:t>Type of Lab</w:t>
            </w:r>
          </w:p>
        </w:tc>
        <w:tc>
          <w:tcPr>
            <w:tcW w:w="503" w:type="pct"/>
            <w:tcBorders>
              <w:bottom w:val="single" w:sz="4" w:space="0" w:color="auto"/>
              <w:right w:val="nil"/>
            </w:tcBorders>
          </w:tcPr>
          <w:p w14:paraId="2950F250" w14:textId="77777777" w:rsidR="00230FCA" w:rsidRPr="008952EC" w:rsidRDefault="00230FCA" w:rsidP="007C34DF">
            <w:pPr>
              <w:jc w:val="center"/>
              <w:rPr>
                <w:sz w:val="18"/>
                <w:szCs w:val="18"/>
              </w:rPr>
            </w:pPr>
            <w:r w:rsidRPr="008952EC">
              <w:rPr>
                <w:sz w:val="18"/>
                <w:szCs w:val="18"/>
              </w:rPr>
              <w:t>Date last WHO Accreditation</w:t>
            </w:r>
          </w:p>
        </w:tc>
        <w:tc>
          <w:tcPr>
            <w:tcW w:w="532" w:type="pct"/>
            <w:tcBorders>
              <w:bottom w:val="single" w:sz="4" w:space="0" w:color="auto"/>
            </w:tcBorders>
          </w:tcPr>
          <w:p w14:paraId="216CC327" w14:textId="77777777" w:rsidR="00230FCA" w:rsidRPr="008952EC" w:rsidRDefault="00230FCA" w:rsidP="007C34DF">
            <w:pPr>
              <w:jc w:val="center"/>
              <w:rPr>
                <w:sz w:val="18"/>
                <w:szCs w:val="18"/>
              </w:rPr>
            </w:pPr>
            <w:r w:rsidRPr="008952EC">
              <w:rPr>
                <w:sz w:val="18"/>
                <w:szCs w:val="18"/>
              </w:rPr>
              <w:t xml:space="preserve">Annual </w:t>
            </w:r>
            <w:r w:rsidRPr="008952EC">
              <w:rPr>
                <w:b/>
                <w:sz w:val="18"/>
                <w:szCs w:val="18"/>
              </w:rPr>
              <w:t>number</w:t>
            </w:r>
            <w:r w:rsidRPr="008952EC">
              <w:rPr>
                <w:sz w:val="18"/>
                <w:szCs w:val="18"/>
              </w:rPr>
              <w:t xml:space="preserve"> of specimens processed</w:t>
            </w:r>
          </w:p>
        </w:tc>
        <w:tc>
          <w:tcPr>
            <w:tcW w:w="426" w:type="pct"/>
            <w:tcBorders>
              <w:bottom w:val="single" w:sz="4" w:space="0" w:color="auto"/>
            </w:tcBorders>
          </w:tcPr>
          <w:p w14:paraId="64876BB5" w14:textId="77777777" w:rsidR="00230FCA" w:rsidRPr="008952EC" w:rsidRDefault="00230FCA" w:rsidP="007C34DF">
            <w:pPr>
              <w:jc w:val="center"/>
              <w:rPr>
                <w:sz w:val="18"/>
                <w:szCs w:val="18"/>
              </w:rPr>
            </w:pPr>
            <w:r w:rsidRPr="008952EC">
              <w:rPr>
                <w:sz w:val="18"/>
                <w:szCs w:val="18"/>
              </w:rPr>
              <w:t>Results reported on time (</w:t>
            </w:r>
            <w:proofErr w:type="gramStart"/>
            <w:r w:rsidRPr="008952EC">
              <w:rPr>
                <w:sz w:val="18"/>
                <w:szCs w:val="18"/>
              </w:rPr>
              <w:t>%)*</w:t>
            </w:r>
            <w:proofErr w:type="gramEnd"/>
          </w:p>
        </w:tc>
        <w:tc>
          <w:tcPr>
            <w:tcW w:w="376" w:type="pct"/>
            <w:tcBorders>
              <w:bottom w:val="single" w:sz="4" w:space="0" w:color="auto"/>
            </w:tcBorders>
          </w:tcPr>
          <w:p w14:paraId="3A3BF5F7" w14:textId="77777777" w:rsidR="00230FCA" w:rsidRPr="008952EC" w:rsidRDefault="00230FCA" w:rsidP="007C34DF">
            <w:pPr>
              <w:jc w:val="center"/>
              <w:rPr>
                <w:sz w:val="18"/>
                <w:szCs w:val="18"/>
              </w:rPr>
            </w:pPr>
            <w:r w:rsidRPr="008952EC">
              <w:rPr>
                <w:sz w:val="18"/>
                <w:szCs w:val="18"/>
              </w:rPr>
              <w:t>NPEV isolation rate (%)</w:t>
            </w:r>
          </w:p>
        </w:tc>
        <w:tc>
          <w:tcPr>
            <w:tcW w:w="422" w:type="pct"/>
            <w:tcBorders>
              <w:bottom w:val="single" w:sz="4" w:space="0" w:color="auto"/>
            </w:tcBorders>
          </w:tcPr>
          <w:p w14:paraId="2957DE32" w14:textId="77777777" w:rsidR="00230FCA" w:rsidRPr="008952EC" w:rsidRDefault="00230FCA" w:rsidP="007C34DF">
            <w:pPr>
              <w:jc w:val="center"/>
              <w:rPr>
                <w:sz w:val="18"/>
                <w:szCs w:val="18"/>
              </w:rPr>
            </w:pPr>
            <w:r w:rsidRPr="008952EC">
              <w:rPr>
                <w:sz w:val="18"/>
                <w:szCs w:val="18"/>
              </w:rPr>
              <w:t>Correct polio typing result (%)</w:t>
            </w:r>
          </w:p>
        </w:tc>
        <w:tc>
          <w:tcPr>
            <w:tcW w:w="485" w:type="pct"/>
            <w:tcBorders>
              <w:bottom w:val="single" w:sz="4" w:space="0" w:color="auto"/>
            </w:tcBorders>
            <w:vAlign w:val="center"/>
          </w:tcPr>
          <w:p w14:paraId="2AF3F95C" w14:textId="77777777" w:rsidR="00230FCA" w:rsidRPr="008952EC" w:rsidRDefault="00230FCA" w:rsidP="00DD09C7">
            <w:pPr>
              <w:jc w:val="center"/>
              <w:rPr>
                <w:sz w:val="18"/>
                <w:szCs w:val="18"/>
              </w:rPr>
            </w:pPr>
            <w:r w:rsidRPr="008952EC">
              <w:rPr>
                <w:sz w:val="18"/>
                <w:szCs w:val="18"/>
              </w:rPr>
              <w:t xml:space="preserve">Proficiency test </w:t>
            </w:r>
            <w:r>
              <w:rPr>
                <w:sz w:val="18"/>
                <w:szCs w:val="18"/>
              </w:rPr>
              <w:t xml:space="preserve">panel </w:t>
            </w:r>
            <w:r w:rsidRPr="008952EC">
              <w:rPr>
                <w:sz w:val="18"/>
                <w:szCs w:val="18"/>
              </w:rPr>
              <w:t>score (%)</w:t>
            </w:r>
          </w:p>
        </w:tc>
        <w:tc>
          <w:tcPr>
            <w:tcW w:w="516" w:type="pct"/>
            <w:tcBorders>
              <w:bottom w:val="single" w:sz="4" w:space="0" w:color="auto"/>
            </w:tcBorders>
          </w:tcPr>
          <w:p w14:paraId="6CB2060D" w14:textId="77777777" w:rsidR="00230FCA" w:rsidRPr="008952EC" w:rsidRDefault="00230FCA" w:rsidP="007C34DF">
            <w:pPr>
              <w:jc w:val="center"/>
              <w:rPr>
                <w:sz w:val="20"/>
                <w:szCs w:val="16"/>
              </w:rPr>
            </w:pPr>
            <w:r w:rsidRPr="008952EC">
              <w:rPr>
                <w:sz w:val="20"/>
                <w:szCs w:val="16"/>
              </w:rPr>
              <w:t>Score of onsite review</w:t>
            </w:r>
          </w:p>
        </w:tc>
        <w:tc>
          <w:tcPr>
            <w:tcW w:w="657" w:type="pct"/>
            <w:tcBorders>
              <w:left w:val="nil"/>
              <w:bottom w:val="single" w:sz="4" w:space="0" w:color="auto"/>
              <w:right w:val="single" w:sz="12" w:space="0" w:color="auto"/>
            </w:tcBorders>
          </w:tcPr>
          <w:p w14:paraId="049F1371" w14:textId="77777777" w:rsidR="00230FCA" w:rsidRPr="008952EC" w:rsidRDefault="00230FCA" w:rsidP="007C34DF">
            <w:pPr>
              <w:jc w:val="center"/>
              <w:rPr>
                <w:sz w:val="20"/>
                <w:szCs w:val="16"/>
              </w:rPr>
            </w:pPr>
            <w:r w:rsidRPr="008952EC">
              <w:rPr>
                <w:sz w:val="20"/>
                <w:szCs w:val="16"/>
              </w:rPr>
              <w:t>Fully accredited (yes / no)</w:t>
            </w:r>
          </w:p>
        </w:tc>
      </w:tr>
      <w:tr w:rsidR="00230FCA" w:rsidRPr="008952EC" w14:paraId="36108881" w14:textId="77777777" w:rsidTr="005224D5">
        <w:trPr>
          <w:trHeight w:val="389"/>
        </w:trPr>
        <w:tc>
          <w:tcPr>
            <w:tcW w:w="1082" w:type="pct"/>
            <w:tcBorders>
              <w:top w:val="single" w:sz="4" w:space="0" w:color="auto"/>
              <w:left w:val="single" w:sz="12" w:space="0" w:color="auto"/>
              <w:bottom w:val="single" w:sz="4" w:space="0" w:color="auto"/>
              <w:right w:val="single" w:sz="4" w:space="0" w:color="auto"/>
            </w:tcBorders>
          </w:tcPr>
          <w:p w14:paraId="1A67CB83" w14:textId="77777777" w:rsidR="00230FCA" w:rsidRPr="008952EC" w:rsidRDefault="00230FCA" w:rsidP="00DD09C7">
            <w:pPr>
              <w:rPr>
                <w:sz w:val="18"/>
                <w:szCs w:val="18"/>
              </w:rPr>
            </w:pPr>
            <w:r w:rsidRPr="008952EC">
              <w:rPr>
                <w:sz w:val="18"/>
                <w:szCs w:val="18"/>
              </w:rPr>
              <w:t>Virus Isolation</w:t>
            </w:r>
          </w:p>
        </w:tc>
        <w:tc>
          <w:tcPr>
            <w:tcW w:w="503" w:type="pct"/>
            <w:tcBorders>
              <w:top w:val="single" w:sz="4" w:space="0" w:color="auto"/>
              <w:left w:val="single" w:sz="4" w:space="0" w:color="auto"/>
              <w:bottom w:val="single" w:sz="4" w:space="0" w:color="auto"/>
              <w:right w:val="single" w:sz="4" w:space="0" w:color="auto"/>
            </w:tcBorders>
          </w:tcPr>
          <w:p w14:paraId="1AF70DA0" w14:textId="77777777" w:rsidR="00230FCA" w:rsidRPr="008952EC" w:rsidRDefault="00230FCA" w:rsidP="00DD09C7">
            <w:pPr>
              <w:rPr>
                <w:sz w:val="18"/>
                <w:szCs w:val="18"/>
              </w:rPr>
            </w:pPr>
          </w:p>
        </w:tc>
        <w:tc>
          <w:tcPr>
            <w:tcW w:w="532" w:type="pct"/>
            <w:tcBorders>
              <w:top w:val="single" w:sz="4" w:space="0" w:color="auto"/>
              <w:left w:val="single" w:sz="4" w:space="0" w:color="auto"/>
              <w:bottom w:val="single" w:sz="4" w:space="0" w:color="auto"/>
              <w:right w:val="single" w:sz="4" w:space="0" w:color="auto"/>
            </w:tcBorders>
          </w:tcPr>
          <w:p w14:paraId="12D26CF9" w14:textId="77777777" w:rsidR="00230FCA" w:rsidRPr="008952EC" w:rsidRDefault="00230FCA" w:rsidP="00DD09C7">
            <w:pPr>
              <w:rPr>
                <w:sz w:val="18"/>
                <w:szCs w:val="18"/>
              </w:rPr>
            </w:pPr>
          </w:p>
        </w:tc>
        <w:tc>
          <w:tcPr>
            <w:tcW w:w="426" w:type="pct"/>
            <w:tcBorders>
              <w:top w:val="single" w:sz="4" w:space="0" w:color="auto"/>
              <w:left w:val="single" w:sz="4" w:space="0" w:color="auto"/>
              <w:bottom w:val="single" w:sz="4" w:space="0" w:color="auto"/>
              <w:right w:val="single" w:sz="4" w:space="0" w:color="auto"/>
            </w:tcBorders>
          </w:tcPr>
          <w:p w14:paraId="2DAB48A0" w14:textId="77777777" w:rsidR="00230FCA" w:rsidRPr="008952EC" w:rsidRDefault="00230FCA" w:rsidP="00DD09C7">
            <w:pPr>
              <w:rPr>
                <w:sz w:val="18"/>
                <w:szCs w:val="18"/>
              </w:rPr>
            </w:pPr>
          </w:p>
        </w:tc>
        <w:tc>
          <w:tcPr>
            <w:tcW w:w="376" w:type="pct"/>
            <w:tcBorders>
              <w:top w:val="single" w:sz="4" w:space="0" w:color="auto"/>
              <w:left w:val="single" w:sz="4" w:space="0" w:color="auto"/>
              <w:bottom w:val="single" w:sz="4" w:space="0" w:color="auto"/>
              <w:right w:val="single" w:sz="4" w:space="0" w:color="auto"/>
            </w:tcBorders>
          </w:tcPr>
          <w:p w14:paraId="1F0DF67F" w14:textId="77777777" w:rsidR="00230FCA" w:rsidRPr="008952EC" w:rsidRDefault="00230FCA" w:rsidP="00DD09C7">
            <w:pPr>
              <w:rPr>
                <w:sz w:val="18"/>
                <w:szCs w:val="18"/>
              </w:rPr>
            </w:pPr>
          </w:p>
        </w:tc>
        <w:tc>
          <w:tcPr>
            <w:tcW w:w="422" w:type="pct"/>
            <w:tcBorders>
              <w:top w:val="single" w:sz="4" w:space="0" w:color="auto"/>
              <w:left w:val="single" w:sz="4" w:space="0" w:color="auto"/>
              <w:bottom w:val="single" w:sz="4" w:space="0" w:color="auto"/>
              <w:right w:val="single" w:sz="4" w:space="0" w:color="auto"/>
            </w:tcBorders>
          </w:tcPr>
          <w:p w14:paraId="75B62DD7" w14:textId="77777777" w:rsidR="00230FCA" w:rsidRPr="008952EC" w:rsidRDefault="00230FCA" w:rsidP="00DD09C7">
            <w:pPr>
              <w:rPr>
                <w:sz w:val="18"/>
                <w:szCs w:val="18"/>
              </w:rPr>
            </w:pPr>
          </w:p>
        </w:tc>
        <w:tc>
          <w:tcPr>
            <w:tcW w:w="485" w:type="pct"/>
            <w:tcBorders>
              <w:top w:val="single" w:sz="4" w:space="0" w:color="auto"/>
              <w:left w:val="single" w:sz="4" w:space="0" w:color="auto"/>
              <w:bottom w:val="single" w:sz="4" w:space="0" w:color="auto"/>
              <w:right w:val="single" w:sz="4" w:space="0" w:color="auto"/>
            </w:tcBorders>
          </w:tcPr>
          <w:p w14:paraId="69098AC9" w14:textId="77777777" w:rsidR="00230FCA" w:rsidRPr="008952EC" w:rsidRDefault="00230FCA" w:rsidP="00DD09C7">
            <w:pPr>
              <w:rPr>
                <w:sz w:val="18"/>
                <w:szCs w:val="18"/>
              </w:rPr>
            </w:pPr>
          </w:p>
        </w:tc>
        <w:tc>
          <w:tcPr>
            <w:tcW w:w="516" w:type="pct"/>
            <w:tcBorders>
              <w:top w:val="single" w:sz="4" w:space="0" w:color="auto"/>
              <w:left w:val="single" w:sz="4" w:space="0" w:color="auto"/>
              <w:bottom w:val="single" w:sz="4" w:space="0" w:color="auto"/>
              <w:right w:val="single" w:sz="4" w:space="0" w:color="auto"/>
            </w:tcBorders>
          </w:tcPr>
          <w:p w14:paraId="2E1E40A0" w14:textId="77777777" w:rsidR="00230FCA" w:rsidRPr="008952EC" w:rsidRDefault="00230FCA" w:rsidP="00DD09C7"/>
        </w:tc>
        <w:tc>
          <w:tcPr>
            <w:tcW w:w="657" w:type="pct"/>
            <w:tcBorders>
              <w:top w:val="single" w:sz="4" w:space="0" w:color="auto"/>
              <w:left w:val="single" w:sz="4" w:space="0" w:color="auto"/>
              <w:bottom w:val="single" w:sz="4" w:space="0" w:color="auto"/>
              <w:right w:val="single" w:sz="12" w:space="0" w:color="auto"/>
            </w:tcBorders>
          </w:tcPr>
          <w:p w14:paraId="59A1FA6A" w14:textId="77777777" w:rsidR="00230FCA" w:rsidRPr="008952EC" w:rsidRDefault="00230FCA" w:rsidP="00DD09C7"/>
        </w:tc>
      </w:tr>
      <w:tr w:rsidR="00230FCA" w:rsidRPr="008952EC" w14:paraId="72C1E9BB" w14:textId="77777777" w:rsidTr="005224D5">
        <w:trPr>
          <w:trHeight w:val="389"/>
        </w:trPr>
        <w:tc>
          <w:tcPr>
            <w:tcW w:w="1082" w:type="pct"/>
            <w:tcBorders>
              <w:top w:val="single" w:sz="4" w:space="0" w:color="auto"/>
              <w:left w:val="single" w:sz="12" w:space="0" w:color="auto"/>
              <w:bottom w:val="single" w:sz="4" w:space="0" w:color="auto"/>
              <w:right w:val="single" w:sz="4" w:space="0" w:color="auto"/>
            </w:tcBorders>
          </w:tcPr>
          <w:p w14:paraId="33518818" w14:textId="77777777" w:rsidR="00230FCA" w:rsidRPr="008952EC" w:rsidRDefault="00230FCA" w:rsidP="00DD09C7">
            <w:pPr>
              <w:rPr>
                <w:sz w:val="18"/>
                <w:szCs w:val="18"/>
              </w:rPr>
            </w:pPr>
            <w:r w:rsidRPr="008952EC">
              <w:rPr>
                <w:sz w:val="18"/>
                <w:szCs w:val="18"/>
              </w:rPr>
              <w:t>ITD</w:t>
            </w:r>
          </w:p>
        </w:tc>
        <w:tc>
          <w:tcPr>
            <w:tcW w:w="503" w:type="pct"/>
            <w:tcBorders>
              <w:top w:val="single" w:sz="4" w:space="0" w:color="auto"/>
              <w:left w:val="single" w:sz="4" w:space="0" w:color="auto"/>
              <w:bottom w:val="single" w:sz="4" w:space="0" w:color="auto"/>
              <w:right w:val="single" w:sz="4" w:space="0" w:color="auto"/>
            </w:tcBorders>
          </w:tcPr>
          <w:p w14:paraId="59DEC248" w14:textId="77777777" w:rsidR="00230FCA" w:rsidRPr="008952EC" w:rsidRDefault="00230FCA" w:rsidP="00DD09C7">
            <w:pPr>
              <w:rPr>
                <w:sz w:val="18"/>
                <w:szCs w:val="18"/>
              </w:rPr>
            </w:pPr>
          </w:p>
        </w:tc>
        <w:tc>
          <w:tcPr>
            <w:tcW w:w="532" w:type="pct"/>
            <w:tcBorders>
              <w:top w:val="single" w:sz="4" w:space="0" w:color="auto"/>
              <w:left w:val="single" w:sz="4" w:space="0" w:color="auto"/>
              <w:bottom w:val="single" w:sz="4" w:space="0" w:color="auto"/>
              <w:right w:val="single" w:sz="4" w:space="0" w:color="auto"/>
            </w:tcBorders>
          </w:tcPr>
          <w:p w14:paraId="51D01B86" w14:textId="77777777" w:rsidR="00230FCA" w:rsidRPr="008952EC" w:rsidRDefault="00230FCA" w:rsidP="00DD09C7">
            <w:pPr>
              <w:rPr>
                <w:sz w:val="18"/>
                <w:szCs w:val="18"/>
              </w:rPr>
            </w:pPr>
          </w:p>
        </w:tc>
        <w:tc>
          <w:tcPr>
            <w:tcW w:w="426" w:type="pct"/>
            <w:tcBorders>
              <w:top w:val="single" w:sz="4" w:space="0" w:color="auto"/>
              <w:left w:val="single" w:sz="4" w:space="0" w:color="auto"/>
              <w:bottom w:val="single" w:sz="4" w:space="0" w:color="auto"/>
              <w:right w:val="single" w:sz="4" w:space="0" w:color="auto"/>
            </w:tcBorders>
          </w:tcPr>
          <w:p w14:paraId="37BCB594" w14:textId="77777777" w:rsidR="00230FCA" w:rsidRPr="008952EC" w:rsidRDefault="00230FCA" w:rsidP="00DD09C7">
            <w:pPr>
              <w:rPr>
                <w:sz w:val="18"/>
                <w:szCs w:val="18"/>
              </w:rPr>
            </w:pPr>
          </w:p>
        </w:tc>
        <w:tc>
          <w:tcPr>
            <w:tcW w:w="376" w:type="pct"/>
            <w:tcBorders>
              <w:top w:val="single" w:sz="4" w:space="0" w:color="auto"/>
              <w:left w:val="single" w:sz="4" w:space="0" w:color="auto"/>
              <w:bottom w:val="single" w:sz="4" w:space="0" w:color="auto"/>
              <w:right w:val="single" w:sz="4" w:space="0" w:color="auto"/>
            </w:tcBorders>
          </w:tcPr>
          <w:p w14:paraId="5D8EB6B2" w14:textId="77777777" w:rsidR="00230FCA" w:rsidRPr="008952EC" w:rsidRDefault="00230FCA" w:rsidP="00DD09C7">
            <w:pPr>
              <w:rPr>
                <w:sz w:val="18"/>
                <w:szCs w:val="18"/>
              </w:rPr>
            </w:pPr>
          </w:p>
        </w:tc>
        <w:tc>
          <w:tcPr>
            <w:tcW w:w="422" w:type="pct"/>
            <w:tcBorders>
              <w:top w:val="single" w:sz="4" w:space="0" w:color="auto"/>
              <w:left w:val="single" w:sz="4" w:space="0" w:color="auto"/>
              <w:bottom w:val="single" w:sz="4" w:space="0" w:color="auto"/>
              <w:right w:val="single" w:sz="4" w:space="0" w:color="auto"/>
            </w:tcBorders>
          </w:tcPr>
          <w:p w14:paraId="4703B2E4" w14:textId="77777777" w:rsidR="00230FCA" w:rsidRPr="008952EC" w:rsidRDefault="00230FCA" w:rsidP="00DD09C7">
            <w:pPr>
              <w:rPr>
                <w:sz w:val="18"/>
                <w:szCs w:val="18"/>
              </w:rPr>
            </w:pPr>
          </w:p>
        </w:tc>
        <w:tc>
          <w:tcPr>
            <w:tcW w:w="485" w:type="pct"/>
            <w:tcBorders>
              <w:top w:val="single" w:sz="4" w:space="0" w:color="auto"/>
              <w:left w:val="single" w:sz="4" w:space="0" w:color="auto"/>
              <w:bottom w:val="single" w:sz="4" w:space="0" w:color="auto"/>
              <w:right w:val="single" w:sz="4" w:space="0" w:color="auto"/>
            </w:tcBorders>
          </w:tcPr>
          <w:p w14:paraId="73F2A1B4" w14:textId="77777777" w:rsidR="00230FCA" w:rsidRPr="008952EC" w:rsidRDefault="00230FCA" w:rsidP="00DD09C7">
            <w:pPr>
              <w:rPr>
                <w:sz w:val="18"/>
                <w:szCs w:val="18"/>
              </w:rPr>
            </w:pPr>
          </w:p>
        </w:tc>
        <w:tc>
          <w:tcPr>
            <w:tcW w:w="516" w:type="pct"/>
            <w:tcBorders>
              <w:top w:val="single" w:sz="4" w:space="0" w:color="auto"/>
              <w:left w:val="single" w:sz="4" w:space="0" w:color="auto"/>
              <w:bottom w:val="single" w:sz="4" w:space="0" w:color="auto"/>
              <w:right w:val="single" w:sz="4" w:space="0" w:color="auto"/>
            </w:tcBorders>
          </w:tcPr>
          <w:p w14:paraId="3E325E2B" w14:textId="77777777" w:rsidR="00230FCA" w:rsidRPr="008952EC" w:rsidRDefault="00230FCA" w:rsidP="00DD09C7"/>
        </w:tc>
        <w:tc>
          <w:tcPr>
            <w:tcW w:w="657" w:type="pct"/>
            <w:tcBorders>
              <w:top w:val="single" w:sz="4" w:space="0" w:color="auto"/>
              <w:left w:val="single" w:sz="4" w:space="0" w:color="auto"/>
              <w:bottom w:val="single" w:sz="4" w:space="0" w:color="auto"/>
              <w:right w:val="single" w:sz="12" w:space="0" w:color="auto"/>
            </w:tcBorders>
          </w:tcPr>
          <w:p w14:paraId="2D536121" w14:textId="77777777" w:rsidR="00230FCA" w:rsidRPr="008952EC" w:rsidRDefault="00230FCA" w:rsidP="00DD09C7"/>
        </w:tc>
      </w:tr>
      <w:tr w:rsidR="00230FCA" w:rsidRPr="008952EC" w14:paraId="7299C209" w14:textId="77777777" w:rsidTr="005224D5">
        <w:trPr>
          <w:trHeight w:val="389"/>
        </w:trPr>
        <w:tc>
          <w:tcPr>
            <w:tcW w:w="1082" w:type="pct"/>
            <w:tcBorders>
              <w:top w:val="single" w:sz="4" w:space="0" w:color="auto"/>
              <w:left w:val="single" w:sz="12" w:space="0" w:color="auto"/>
              <w:bottom w:val="single" w:sz="4" w:space="0" w:color="auto"/>
              <w:right w:val="single" w:sz="4" w:space="0" w:color="auto"/>
            </w:tcBorders>
          </w:tcPr>
          <w:p w14:paraId="1430945C" w14:textId="77777777" w:rsidR="00230FCA" w:rsidRPr="008952EC" w:rsidRDefault="00230FCA" w:rsidP="00DD09C7">
            <w:pPr>
              <w:rPr>
                <w:sz w:val="18"/>
                <w:szCs w:val="18"/>
              </w:rPr>
            </w:pPr>
            <w:r w:rsidRPr="008952EC">
              <w:rPr>
                <w:sz w:val="18"/>
                <w:szCs w:val="18"/>
              </w:rPr>
              <w:t>Nucleotide Sequencing</w:t>
            </w:r>
          </w:p>
        </w:tc>
        <w:tc>
          <w:tcPr>
            <w:tcW w:w="503" w:type="pct"/>
            <w:tcBorders>
              <w:top w:val="single" w:sz="4" w:space="0" w:color="auto"/>
              <w:left w:val="single" w:sz="4" w:space="0" w:color="auto"/>
              <w:bottom w:val="single" w:sz="4" w:space="0" w:color="auto"/>
              <w:right w:val="single" w:sz="4" w:space="0" w:color="auto"/>
            </w:tcBorders>
          </w:tcPr>
          <w:p w14:paraId="26B856C7" w14:textId="77777777" w:rsidR="00230FCA" w:rsidRPr="008952EC" w:rsidRDefault="00230FCA" w:rsidP="00DD09C7">
            <w:pPr>
              <w:rPr>
                <w:sz w:val="18"/>
                <w:szCs w:val="18"/>
              </w:rPr>
            </w:pPr>
          </w:p>
        </w:tc>
        <w:tc>
          <w:tcPr>
            <w:tcW w:w="532" w:type="pct"/>
            <w:tcBorders>
              <w:top w:val="single" w:sz="4" w:space="0" w:color="auto"/>
              <w:left w:val="single" w:sz="4" w:space="0" w:color="auto"/>
              <w:bottom w:val="single" w:sz="4" w:space="0" w:color="auto"/>
              <w:right w:val="single" w:sz="4" w:space="0" w:color="auto"/>
            </w:tcBorders>
          </w:tcPr>
          <w:p w14:paraId="08E5E378" w14:textId="77777777" w:rsidR="00230FCA" w:rsidRPr="008952EC" w:rsidRDefault="00230FCA" w:rsidP="00DD09C7">
            <w:pPr>
              <w:rPr>
                <w:sz w:val="18"/>
                <w:szCs w:val="18"/>
              </w:rPr>
            </w:pPr>
          </w:p>
        </w:tc>
        <w:tc>
          <w:tcPr>
            <w:tcW w:w="426" w:type="pct"/>
            <w:tcBorders>
              <w:top w:val="single" w:sz="4" w:space="0" w:color="auto"/>
              <w:left w:val="single" w:sz="4" w:space="0" w:color="auto"/>
              <w:bottom w:val="single" w:sz="4" w:space="0" w:color="auto"/>
              <w:right w:val="single" w:sz="4" w:space="0" w:color="auto"/>
            </w:tcBorders>
          </w:tcPr>
          <w:p w14:paraId="76541788" w14:textId="77777777" w:rsidR="00230FCA" w:rsidRPr="008952EC" w:rsidRDefault="00230FCA" w:rsidP="00DD09C7">
            <w:pPr>
              <w:rPr>
                <w:sz w:val="18"/>
                <w:szCs w:val="18"/>
              </w:rPr>
            </w:pPr>
          </w:p>
        </w:tc>
        <w:tc>
          <w:tcPr>
            <w:tcW w:w="376" w:type="pct"/>
            <w:tcBorders>
              <w:top w:val="single" w:sz="4" w:space="0" w:color="auto"/>
              <w:left w:val="single" w:sz="4" w:space="0" w:color="auto"/>
              <w:bottom w:val="single" w:sz="4" w:space="0" w:color="auto"/>
              <w:right w:val="single" w:sz="4" w:space="0" w:color="auto"/>
            </w:tcBorders>
          </w:tcPr>
          <w:p w14:paraId="1317AB4E" w14:textId="77777777" w:rsidR="00230FCA" w:rsidRPr="008952EC" w:rsidRDefault="00230FCA" w:rsidP="00DD09C7">
            <w:pPr>
              <w:rPr>
                <w:sz w:val="18"/>
                <w:szCs w:val="18"/>
              </w:rPr>
            </w:pPr>
          </w:p>
        </w:tc>
        <w:tc>
          <w:tcPr>
            <w:tcW w:w="422" w:type="pct"/>
            <w:tcBorders>
              <w:top w:val="single" w:sz="4" w:space="0" w:color="auto"/>
              <w:left w:val="single" w:sz="4" w:space="0" w:color="auto"/>
              <w:bottom w:val="single" w:sz="4" w:space="0" w:color="auto"/>
              <w:right w:val="single" w:sz="4" w:space="0" w:color="auto"/>
            </w:tcBorders>
          </w:tcPr>
          <w:p w14:paraId="0E137C39" w14:textId="77777777" w:rsidR="00230FCA" w:rsidRPr="008952EC" w:rsidRDefault="00230FCA" w:rsidP="00DD09C7">
            <w:pPr>
              <w:rPr>
                <w:sz w:val="18"/>
                <w:szCs w:val="18"/>
              </w:rPr>
            </w:pPr>
          </w:p>
        </w:tc>
        <w:tc>
          <w:tcPr>
            <w:tcW w:w="485" w:type="pct"/>
            <w:tcBorders>
              <w:top w:val="single" w:sz="4" w:space="0" w:color="auto"/>
              <w:left w:val="single" w:sz="4" w:space="0" w:color="auto"/>
              <w:bottom w:val="single" w:sz="4" w:space="0" w:color="auto"/>
              <w:right w:val="single" w:sz="4" w:space="0" w:color="auto"/>
            </w:tcBorders>
          </w:tcPr>
          <w:p w14:paraId="1C91429E" w14:textId="77777777" w:rsidR="00230FCA" w:rsidRPr="008952EC" w:rsidRDefault="00230FCA" w:rsidP="00DD09C7">
            <w:pPr>
              <w:rPr>
                <w:sz w:val="18"/>
                <w:szCs w:val="18"/>
              </w:rPr>
            </w:pPr>
          </w:p>
        </w:tc>
        <w:tc>
          <w:tcPr>
            <w:tcW w:w="516" w:type="pct"/>
            <w:tcBorders>
              <w:top w:val="single" w:sz="4" w:space="0" w:color="auto"/>
              <w:left w:val="single" w:sz="4" w:space="0" w:color="auto"/>
              <w:bottom w:val="single" w:sz="4" w:space="0" w:color="auto"/>
              <w:right w:val="single" w:sz="4" w:space="0" w:color="auto"/>
            </w:tcBorders>
          </w:tcPr>
          <w:p w14:paraId="0BB56BD0" w14:textId="77777777" w:rsidR="00230FCA" w:rsidRPr="008952EC" w:rsidRDefault="00230FCA" w:rsidP="00DD09C7"/>
        </w:tc>
        <w:tc>
          <w:tcPr>
            <w:tcW w:w="657" w:type="pct"/>
            <w:tcBorders>
              <w:top w:val="single" w:sz="4" w:space="0" w:color="auto"/>
              <w:left w:val="single" w:sz="4" w:space="0" w:color="auto"/>
              <w:bottom w:val="single" w:sz="4" w:space="0" w:color="auto"/>
              <w:right w:val="single" w:sz="12" w:space="0" w:color="auto"/>
            </w:tcBorders>
          </w:tcPr>
          <w:p w14:paraId="49F5B7D2" w14:textId="77777777" w:rsidR="00230FCA" w:rsidRPr="008952EC" w:rsidRDefault="00230FCA" w:rsidP="00DD09C7"/>
        </w:tc>
      </w:tr>
      <w:tr w:rsidR="00230FCA" w:rsidRPr="008952EC" w14:paraId="0D775A0B" w14:textId="77777777" w:rsidTr="005224D5">
        <w:trPr>
          <w:trHeight w:val="389"/>
        </w:trPr>
        <w:tc>
          <w:tcPr>
            <w:tcW w:w="1082" w:type="pct"/>
            <w:tcBorders>
              <w:top w:val="single" w:sz="4" w:space="0" w:color="auto"/>
              <w:left w:val="single" w:sz="12" w:space="0" w:color="auto"/>
              <w:bottom w:val="single" w:sz="12" w:space="0" w:color="auto"/>
              <w:right w:val="single" w:sz="4" w:space="0" w:color="auto"/>
            </w:tcBorders>
          </w:tcPr>
          <w:p w14:paraId="0FB5CFCE" w14:textId="77777777" w:rsidR="00230FCA" w:rsidRPr="008952EC" w:rsidRDefault="00230FCA" w:rsidP="00DD09C7">
            <w:pPr>
              <w:rPr>
                <w:sz w:val="18"/>
                <w:szCs w:val="18"/>
              </w:rPr>
            </w:pPr>
            <w:r w:rsidRPr="008952EC">
              <w:rPr>
                <w:sz w:val="18"/>
                <w:szCs w:val="18"/>
              </w:rPr>
              <w:t>Env. Surveillance</w:t>
            </w:r>
          </w:p>
        </w:tc>
        <w:tc>
          <w:tcPr>
            <w:tcW w:w="503" w:type="pct"/>
            <w:tcBorders>
              <w:top w:val="single" w:sz="4" w:space="0" w:color="auto"/>
              <w:left w:val="single" w:sz="4" w:space="0" w:color="auto"/>
              <w:bottom w:val="single" w:sz="12" w:space="0" w:color="auto"/>
              <w:right w:val="single" w:sz="4" w:space="0" w:color="auto"/>
            </w:tcBorders>
          </w:tcPr>
          <w:p w14:paraId="4CF1C11D" w14:textId="77777777" w:rsidR="00230FCA" w:rsidRPr="008952EC" w:rsidRDefault="00230FCA" w:rsidP="00DD09C7">
            <w:pPr>
              <w:rPr>
                <w:sz w:val="18"/>
                <w:szCs w:val="18"/>
              </w:rPr>
            </w:pPr>
          </w:p>
        </w:tc>
        <w:tc>
          <w:tcPr>
            <w:tcW w:w="532" w:type="pct"/>
            <w:tcBorders>
              <w:top w:val="single" w:sz="4" w:space="0" w:color="auto"/>
              <w:left w:val="single" w:sz="4" w:space="0" w:color="auto"/>
              <w:bottom w:val="single" w:sz="12" w:space="0" w:color="auto"/>
              <w:right w:val="single" w:sz="4" w:space="0" w:color="auto"/>
            </w:tcBorders>
          </w:tcPr>
          <w:p w14:paraId="718A66F9" w14:textId="77777777" w:rsidR="00230FCA" w:rsidRPr="008952EC" w:rsidRDefault="00230FCA" w:rsidP="00DD09C7">
            <w:pPr>
              <w:rPr>
                <w:sz w:val="18"/>
                <w:szCs w:val="18"/>
              </w:rPr>
            </w:pPr>
          </w:p>
        </w:tc>
        <w:tc>
          <w:tcPr>
            <w:tcW w:w="426" w:type="pct"/>
            <w:tcBorders>
              <w:top w:val="single" w:sz="4" w:space="0" w:color="auto"/>
              <w:left w:val="single" w:sz="4" w:space="0" w:color="auto"/>
              <w:bottom w:val="single" w:sz="12" w:space="0" w:color="auto"/>
              <w:right w:val="single" w:sz="4" w:space="0" w:color="auto"/>
            </w:tcBorders>
          </w:tcPr>
          <w:p w14:paraId="659D5ECF" w14:textId="77777777" w:rsidR="00230FCA" w:rsidRPr="008952EC" w:rsidRDefault="00230FCA" w:rsidP="00DD09C7">
            <w:pPr>
              <w:rPr>
                <w:sz w:val="18"/>
                <w:szCs w:val="18"/>
              </w:rPr>
            </w:pPr>
          </w:p>
        </w:tc>
        <w:tc>
          <w:tcPr>
            <w:tcW w:w="376" w:type="pct"/>
            <w:tcBorders>
              <w:top w:val="single" w:sz="4" w:space="0" w:color="auto"/>
              <w:left w:val="single" w:sz="4" w:space="0" w:color="auto"/>
              <w:bottom w:val="single" w:sz="12" w:space="0" w:color="auto"/>
              <w:right w:val="single" w:sz="4" w:space="0" w:color="auto"/>
            </w:tcBorders>
          </w:tcPr>
          <w:p w14:paraId="614B0AE2" w14:textId="77777777" w:rsidR="00230FCA" w:rsidRPr="008952EC" w:rsidRDefault="00230FCA" w:rsidP="00DD09C7">
            <w:pPr>
              <w:rPr>
                <w:sz w:val="18"/>
                <w:szCs w:val="18"/>
              </w:rPr>
            </w:pPr>
          </w:p>
        </w:tc>
        <w:tc>
          <w:tcPr>
            <w:tcW w:w="422" w:type="pct"/>
            <w:tcBorders>
              <w:top w:val="single" w:sz="4" w:space="0" w:color="auto"/>
              <w:left w:val="single" w:sz="4" w:space="0" w:color="auto"/>
              <w:bottom w:val="single" w:sz="12" w:space="0" w:color="auto"/>
              <w:right w:val="single" w:sz="4" w:space="0" w:color="auto"/>
            </w:tcBorders>
          </w:tcPr>
          <w:p w14:paraId="16ED5838" w14:textId="77777777" w:rsidR="00230FCA" w:rsidRPr="008952EC" w:rsidRDefault="00230FCA" w:rsidP="00DD09C7">
            <w:pPr>
              <w:rPr>
                <w:sz w:val="18"/>
                <w:szCs w:val="18"/>
              </w:rPr>
            </w:pPr>
          </w:p>
        </w:tc>
        <w:tc>
          <w:tcPr>
            <w:tcW w:w="485" w:type="pct"/>
            <w:tcBorders>
              <w:top w:val="single" w:sz="4" w:space="0" w:color="auto"/>
              <w:left w:val="single" w:sz="4" w:space="0" w:color="auto"/>
              <w:bottom w:val="single" w:sz="12" w:space="0" w:color="auto"/>
              <w:right w:val="single" w:sz="4" w:space="0" w:color="auto"/>
            </w:tcBorders>
          </w:tcPr>
          <w:p w14:paraId="2A5E2733" w14:textId="77777777" w:rsidR="00230FCA" w:rsidRPr="008952EC" w:rsidRDefault="00230FCA" w:rsidP="00DD09C7">
            <w:pPr>
              <w:rPr>
                <w:sz w:val="18"/>
                <w:szCs w:val="18"/>
              </w:rPr>
            </w:pPr>
          </w:p>
        </w:tc>
        <w:tc>
          <w:tcPr>
            <w:tcW w:w="516" w:type="pct"/>
            <w:tcBorders>
              <w:top w:val="single" w:sz="4" w:space="0" w:color="auto"/>
              <w:left w:val="single" w:sz="4" w:space="0" w:color="auto"/>
              <w:bottom w:val="single" w:sz="12" w:space="0" w:color="auto"/>
              <w:right w:val="single" w:sz="4" w:space="0" w:color="auto"/>
            </w:tcBorders>
          </w:tcPr>
          <w:p w14:paraId="7912949C" w14:textId="77777777" w:rsidR="00230FCA" w:rsidRPr="008952EC" w:rsidRDefault="00230FCA" w:rsidP="00DD09C7"/>
        </w:tc>
        <w:tc>
          <w:tcPr>
            <w:tcW w:w="657" w:type="pct"/>
            <w:tcBorders>
              <w:top w:val="single" w:sz="4" w:space="0" w:color="auto"/>
              <w:left w:val="single" w:sz="4" w:space="0" w:color="auto"/>
              <w:bottom w:val="single" w:sz="12" w:space="0" w:color="auto"/>
              <w:right w:val="single" w:sz="12" w:space="0" w:color="auto"/>
            </w:tcBorders>
          </w:tcPr>
          <w:p w14:paraId="58DC10A4" w14:textId="77777777" w:rsidR="00230FCA" w:rsidRPr="008952EC" w:rsidRDefault="00230FCA" w:rsidP="00DD09C7"/>
        </w:tc>
      </w:tr>
    </w:tbl>
    <w:p w14:paraId="36C61224" w14:textId="77777777" w:rsidR="007E2256" w:rsidRPr="00CD712E" w:rsidRDefault="00E71E5B" w:rsidP="009A7590">
      <w:pPr>
        <w:rPr>
          <w:i/>
          <w:sz w:val="20"/>
        </w:rPr>
      </w:pPr>
      <w:r w:rsidRPr="00CD712E">
        <w:rPr>
          <w:i/>
          <w:sz w:val="20"/>
        </w:rPr>
        <w:t>For countries with no WHO accredited laboratory, please enter the information if available</w:t>
      </w:r>
      <w:r w:rsidR="00ED5C46" w:rsidRPr="00CD712E">
        <w:rPr>
          <w:i/>
          <w:sz w:val="20"/>
        </w:rPr>
        <w:t>, otherwise indicate NA)</w:t>
      </w:r>
    </w:p>
    <w:p w14:paraId="67B2C71E" w14:textId="77777777" w:rsidR="00D06AE1" w:rsidRPr="00CD712E" w:rsidRDefault="00371C48" w:rsidP="00CD712E">
      <w:pPr>
        <w:rPr>
          <w:i/>
          <w:sz w:val="20"/>
        </w:rPr>
      </w:pPr>
      <w:r w:rsidRPr="00CD712E">
        <w:rPr>
          <w:i/>
          <w:sz w:val="20"/>
        </w:rPr>
        <w:t>*</w:t>
      </w:r>
      <w:r w:rsidR="00D06AE1" w:rsidRPr="00CD712E">
        <w:rPr>
          <w:i/>
          <w:sz w:val="20"/>
        </w:rPr>
        <w:t xml:space="preserve">Percent specimen having primary culture results reported </w:t>
      </w:r>
      <w:r w:rsidRPr="00CD712E">
        <w:rPr>
          <w:i/>
          <w:sz w:val="20"/>
        </w:rPr>
        <w:t>within 14 days of receipt in the laboratory</w:t>
      </w:r>
    </w:p>
    <w:p w14:paraId="508DB425" w14:textId="77777777" w:rsidR="00F71E08" w:rsidRPr="008952EC" w:rsidRDefault="00F71E08" w:rsidP="00410318">
      <w:pPr>
        <w:rPr>
          <w:b/>
          <w:bCs/>
          <w:i/>
          <w:u w:val="single"/>
        </w:rPr>
        <w:sectPr w:rsidR="00F71E08" w:rsidRPr="008952EC" w:rsidSect="00F71E08">
          <w:pgSz w:w="15840" w:h="12240" w:orient="landscape"/>
          <w:pgMar w:top="1872" w:right="1440" w:bottom="1440" w:left="1440" w:header="720" w:footer="720" w:gutter="0"/>
          <w:cols w:space="720"/>
          <w:docGrid w:linePitch="360"/>
        </w:sectPr>
      </w:pPr>
    </w:p>
    <w:p w14:paraId="6744DF02" w14:textId="77777777" w:rsidR="00410318" w:rsidRPr="005224D5" w:rsidRDefault="00610C8F" w:rsidP="005224D5">
      <w:pPr>
        <w:pStyle w:val="Heading1"/>
        <w:rPr>
          <w:bCs/>
          <w:color w:val="000000"/>
          <w:sz w:val="28"/>
          <w:szCs w:val="28"/>
          <w:u w:val="single"/>
        </w:rPr>
      </w:pPr>
      <w:bookmarkStart w:id="94" w:name="_Toc29997527"/>
      <w:r w:rsidRPr="005224D5">
        <w:rPr>
          <w:bCs/>
          <w:color w:val="000000"/>
          <w:sz w:val="28"/>
          <w:szCs w:val="28"/>
          <w:u w:val="single"/>
        </w:rPr>
        <w:t>Section 9</w:t>
      </w:r>
      <w:r w:rsidR="0021273B" w:rsidRPr="005224D5">
        <w:rPr>
          <w:bCs/>
          <w:color w:val="000000"/>
          <w:sz w:val="28"/>
          <w:szCs w:val="28"/>
          <w:u w:val="single"/>
        </w:rPr>
        <w:t>:</w:t>
      </w:r>
      <w:r w:rsidR="00D76348">
        <w:rPr>
          <w:bCs/>
          <w:color w:val="000000"/>
          <w:sz w:val="28"/>
          <w:szCs w:val="28"/>
          <w:u w:val="single"/>
        </w:rPr>
        <w:tab/>
      </w:r>
      <w:r w:rsidR="00410318" w:rsidRPr="005224D5">
        <w:rPr>
          <w:bCs/>
          <w:color w:val="000000"/>
          <w:sz w:val="28"/>
          <w:szCs w:val="28"/>
          <w:u w:val="single"/>
        </w:rPr>
        <w:t>ROUTINE POLIO IMMUNIZATION COVERAGE</w:t>
      </w:r>
      <w:bookmarkEnd w:id="94"/>
    </w:p>
    <w:p w14:paraId="582C3B53" w14:textId="77777777" w:rsidR="00410318" w:rsidRPr="008952EC" w:rsidRDefault="00410318" w:rsidP="00410318">
      <w:pPr>
        <w:rPr>
          <w:b/>
          <w:sz w:val="28"/>
        </w:rPr>
      </w:pPr>
    </w:p>
    <w:p w14:paraId="33ECB2B3" w14:textId="77777777" w:rsidR="00410318" w:rsidRPr="008952EC" w:rsidRDefault="00610C8F" w:rsidP="00610C8F">
      <w:pPr>
        <w:pStyle w:val="Heading2"/>
        <w:ind w:left="0"/>
      </w:pPr>
      <w:bookmarkStart w:id="95" w:name="_Toc515952755"/>
      <w:r w:rsidRPr="008952EC">
        <w:t xml:space="preserve">9.1 </w:t>
      </w:r>
      <w:r w:rsidRPr="008952EC">
        <w:tab/>
      </w:r>
      <w:r w:rsidR="00410318" w:rsidRPr="008952EC">
        <w:t>Immunization policy</w:t>
      </w:r>
      <w:bookmarkEnd w:id="95"/>
    </w:p>
    <w:p w14:paraId="1A9044D0" w14:textId="77777777" w:rsidR="00054B69" w:rsidRPr="008952EC" w:rsidRDefault="00054B69" w:rsidP="002D2BC0"/>
    <w:p w14:paraId="2BAC937D" w14:textId="77777777" w:rsidR="00054B69" w:rsidRPr="00401ADF" w:rsidRDefault="00610C8F" w:rsidP="00971B73">
      <w:pPr>
        <w:pStyle w:val="Header"/>
        <w:tabs>
          <w:tab w:val="clear" w:pos="4320"/>
          <w:tab w:val="clear" w:pos="8640"/>
        </w:tabs>
        <w:ind w:left="1134" w:hanging="1134"/>
        <w:jc w:val="both"/>
        <w:rPr>
          <w:b/>
          <w:bCs/>
        </w:rPr>
      </w:pPr>
      <w:r w:rsidRPr="00401ADF">
        <w:rPr>
          <w:b/>
          <w:bCs/>
        </w:rPr>
        <w:t>9.1.1</w:t>
      </w:r>
      <w:r w:rsidR="00054B69" w:rsidRPr="00401ADF">
        <w:rPr>
          <w:b/>
          <w:bCs/>
        </w:rPr>
        <w:t xml:space="preserve"> </w:t>
      </w:r>
      <w:r w:rsidR="00054B69" w:rsidRPr="00401ADF">
        <w:rPr>
          <w:b/>
          <w:bCs/>
        </w:rPr>
        <w:tab/>
        <w:t>Has there been any change in the type of vaccine used in SIAs/routine immunization or in the schedule during the year under review?</w:t>
      </w:r>
    </w:p>
    <w:p w14:paraId="16A2F788" w14:textId="77777777" w:rsidR="00054B69" w:rsidRPr="008952EC" w:rsidRDefault="00054B69" w:rsidP="00054B69">
      <w:pPr>
        <w:pStyle w:val="Header"/>
        <w:tabs>
          <w:tab w:val="clear" w:pos="4320"/>
          <w:tab w:val="clear" w:pos="8640"/>
        </w:tabs>
      </w:pPr>
      <w:r w:rsidRPr="008952EC">
        <w:tab/>
      </w:r>
      <w:r w:rsidRPr="008952EC">
        <w:tab/>
      </w:r>
    </w:p>
    <w:p w14:paraId="04FEDD13" w14:textId="77777777" w:rsidR="00054B69" w:rsidRPr="008952EC" w:rsidRDefault="00054B69" w:rsidP="002D2BC0">
      <w:pPr>
        <w:ind w:left="562" w:firstLine="567"/>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4073CC03" w14:textId="77777777" w:rsidR="00054B69" w:rsidRPr="008952EC" w:rsidRDefault="00054B69" w:rsidP="00054B69">
      <w:pPr>
        <w:pStyle w:val="Header"/>
        <w:tabs>
          <w:tab w:val="clear" w:pos="4320"/>
          <w:tab w:val="clear" w:pos="8640"/>
        </w:tabs>
      </w:pPr>
    </w:p>
    <w:p w14:paraId="35666C14" w14:textId="77777777" w:rsidR="00410318" w:rsidRPr="00401ADF" w:rsidRDefault="00501CC7" w:rsidP="00401ADF">
      <w:pPr>
        <w:pStyle w:val="Header"/>
        <w:tabs>
          <w:tab w:val="clear" w:pos="4320"/>
          <w:tab w:val="clear" w:pos="8640"/>
        </w:tabs>
        <w:jc w:val="both"/>
        <w:rPr>
          <w:b/>
          <w:bCs/>
        </w:rPr>
      </w:pPr>
      <w:r w:rsidRPr="00401ADF">
        <w:rPr>
          <w:b/>
          <w:bCs/>
        </w:rPr>
        <w:t xml:space="preserve">9.1.1.1 </w:t>
      </w:r>
      <w:r w:rsidR="00054B69" w:rsidRPr="00401ADF">
        <w:rPr>
          <w:b/>
          <w:bCs/>
        </w:rPr>
        <w:t>If</w:t>
      </w:r>
      <w:r w:rsidR="00944A01" w:rsidRPr="00401ADF">
        <w:rPr>
          <w:b/>
          <w:bCs/>
        </w:rPr>
        <w:t xml:space="preserve"> yes, please specify this </w:t>
      </w:r>
      <w:r w:rsidR="00410318" w:rsidRPr="00401ADF">
        <w:rPr>
          <w:b/>
          <w:bCs/>
          <w:u w:val="single"/>
        </w:rPr>
        <w:t>any changes</w:t>
      </w:r>
      <w:r w:rsidR="00410318" w:rsidRPr="00401ADF">
        <w:rPr>
          <w:b/>
          <w:bCs/>
        </w:rPr>
        <w:t xml:space="preserve"> (e.g. vaccines, vaccination schedule etc.) in the national immunization policy related to polio vaccination in </w:t>
      </w:r>
      <w:r w:rsidR="009E590A" w:rsidRPr="00401ADF">
        <w:rPr>
          <w:b/>
          <w:bCs/>
        </w:rPr>
        <w:t>201</w:t>
      </w:r>
      <w:r w:rsidR="009E590A">
        <w:rPr>
          <w:b/>
          <w:bCs/>
        </w:rPr>
        <w:t>9</w:t>
      </w:r>
      <w:r w:rsidR="00410318" w:rsidRPr="00401ADF">
        <w:rPr>
          <w:b/>
          <w:bCs/>
        </w:rPr>
        <w:t>-</w:t>
      </w:r>
      <w:r w:rsidR="009E590A">
        <w:rPr>
          <w:b/>
          <w:bCs/>
        </w:rPr>
        <w:t>2020</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8790"/>
      </w:tblGrid>
      <w:tr w:rsidR="00410318" w:rsidRPr="008952EC" w14:paraId="65D40526" w14:textId="77777777" w:rsidTr="00610C8F">
        <w:trPr>
          <w:trHeight w:val="762"/>
        </w:trPr>
        <w:tc>
          <w:tcPr>
            <w:tcW w:w="9036" w:type="dxa"/>
            <w:shd w:val="clear" w:color="auto" w:fill="FFFFFF"/>
          </w:tcPr>
          <w:p w14:paraId="354CFEB4" w14:textId="77777777" w:rsidR="00410318" w:rsidRPr="008952EC" w:rsidRDefault="00094708" w:rsidP="00610C8F">
            <w:pPr>
              <w:pStyle w:val="Header"/>
              <w:tabs>
                <w:tab w:val="center" w:pos="840"/>
              </w:tabs>
              <w:rPr>
                <w:i/>
              </w:rPr>
            </w:pPr>
            <w:r w:rsidRPr="008952EC">
              <w:rPr>
                <w:i/>
                <w:sz w:val="20"/>
                <w:szCs w:val="16"/>
              </w:rPr>
              <w:t>T</w:t>
            </w:r>
            <w:r w:rsidR="00410318" w:rsidRPr="008952EC">
              <w:rPr>
                <w:i/>
                <w:sz w:val="20"/>
                <w:szCs w:val="16"/>
              </w:rPr>
              <w:t>ype here</w:t>
            </w:r>
          </w:p>
        </w:tc>
      </w:tr>
    </w:tbl>
    <w:p w14:paraId="11D660C5" w14:textId="77777777" w:rsidR="00410318" w:rsidRPr="008952EC" w:rsidRDefault="00410318" w:rsidP="00410318">
      <w:pPr>
        <w:pStyle w:val="Header"/>
      </w:pPr>
    </w:p>
    <w:p w14:paraId="684B1080" w14:textId="77777777" w:rsidR="00410318" w:rsidRPr="00401ADF" w:rsidRDefault="00610C8F" w:rsidP="00971B73">
      <w:pPr>
        <w:pStyle w:val="Heading2"/>
        <w:ind w:left="0"/>
        <w:jc w:val="both"/>
        <w:rPr>
          <w:i w:val="0"/>
          <w:iCs/>
          <w:szCs w:val="24"/>
        </w:rPr>
      </w:pPr>
      <w:bookmarkStart w:id="96" w:name="_Toc515952756"/>
      <w:r w:rsidRPr="00401ADF">
        <w:rPr>
          <w:i w:val="0"/>
          <w:iCs/>
          <w:szCs w:val="24"/>
        </w:rPr>
        <w:t>9.1.2</w:t>
      </w:r>
      <w:r w:rsidRPr="00401ADF">
        <w:rPr>
          <w:i w:val="0"/>
          <w:iCs/>
          <w:szCs w:val="24"/>
        </w:rPr>
        <w:tab/>
      </w:r>
      <w:r w:rsidR="00410318" w:rsidRPr="00401ADF">
        <w:rPr>
          <w:i w:val="0"/>
          <w:iCs/>
          <w:szCs w:val="24"/>
        </w:rPr>
        <w:t xml:space="preserve"> Current polio vaccination schedule (201</w:t>
      </w:r>
      <w:r w:rsidR="009E590A">
        <w:rPr>
          <w:i w:val="0"/>
          <w:iCs/>
          <w:szCs w:val="24"/>
        </w:rPr>
        <w:t>9</w:t>
      </w:r>
      <w:r w:rsidR="00410318" w:rsidRPr="00401ADF">
        <w:rPr>
          <w:i w:val="0"/>
          <w:iCs/>
          <w:szCs w:val="24"/>
        </w:rPr>
        <w:t>-20</w:t>
      </w:r>
      <w:r w:rsidR="009E590A">
        <w:rPr>
          <w:i w:val="0"/>
          <w:iCs/>
          <w:szCs w:val="24"/>
        </w:rPr>
        <w:t>20</w:t>
      </w:r>
      <w:r w:rsidR="00410318" w:rsidRPr="00401ADF">
        <w:rPr>
          <w:i w:val="0"/>
          <w:iCs/>
          <w:szCs w:val="24"/>
        </w:rPr>
        <w:t>)</w:t>
      </w:r>
      <w:bookmarkEnd w:id="96"/>
    </w:p>
    <w:p w14:paraId="22C4DB6A" w14:textId="77777777" w:rsidR="00410318" w:rsidRPr="008952EC" w:rsidRDefault="00410318" w:rsidP="00971B73">
      <w:pPr>
        <w:pStyle w:val="NoSpacing"/>
        <w:jc w:val="both"/>
        <w:rPr>
          <w:rFonts w:ascii="Times New Roman" w:hAnsi="Times New Roman"/>
          <w:sz w:val="24"/>
          <w:szCs w:val="24"/>
        </w:rPr>
      </w:pPr>
      <w:r w:rsidRPr="008952EC">
        <w:rPr>
          <w:rFonts w:ascii="Times New Roman" w:hAnsi="Times New Roman"/>
          <w:sz w:val="24"/>
          <w:szCs w:val="24"/>
        </w:rPr>
        <w:t xml:space="preserve">Please indicate age in days for 0 dose only, weeks, </w:t>
      </w:r>
      <w:proofErr w:type="gramStart"/>
      <w:r w:rsidRPr="008952EC">
        <w:rPr>
          <w:rFonts w:ascii="Times New Roman" w:hAnsi="Times New Roman"/>
          <w:sz w:val="24"/>
          <w:szCs w:val="24"/>
        </w:rPr>
        <w:t>months</w:t>
      </w:r>
      <w:proofErr w:type="gramEnd"/>
      <w:r w:rsidRPr="008952EC">
        <w:rPr>
          <w:rFonts w:ascii="Times New Roman" w:hAnsi="Times New Roman"/>
          <w:sz w:val="24"/>
          <w:szCs w:val="24"/>
        </w:rPr>
        <w:t xml:space="preserve"> and years of the correspondent dose (e.g. D-01; W-12; M-03; Y-02)</w:t>
      </w:r>
    </w:p>
    <w:p w14:paraId="75222DF9" w14:textId="77777777" w:rsidR="00410318" w:rsidRPr="008952EC" w:rsidRDefault="00410318" w:rsidP="00410318">
      <w:pPr>
        <w:pStyle w:val="No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867"/>
        <w:gridCol w:w="694"/>
        <w:gridCol w:w="684"/>
        <w:gridCol w:w="628"/>
        <w:gridCol w:w="723"/>
        <w:gridCol w:w="724"/>
        <w:gridCol w:w="724"/>
        <w:gridCol w:w="724"/>
        <w:gridCol w:w="1150"/>
      </w:tblGrid>
      <w:tr w:rsidR="00E17B7E" w:rsidRPr="008952EC" w14:paraId="7E777EBA" w14:textId="77777777" w:rsidTr="007744EB">
        <w:tc>
          <w:tcPr>
            <w:tcW w:w="1609" w:type="pct"/>
            <w:shd w:val="clear" w:color="auto" w:fill="FFFFFF"/>
          </w:tcPr>
          <w:p w14:paraId="3B4A99B3" w14:textId="77777777" w:rsidR="00410318" w:rsidRPr="008952EC" w:rsidRDefault="00410318" w:rsidP="00610C8F">
            <w:pPr>
              <w:pStyle w:val="Header"/>
              <w:spacing w:after="120"/>
              <w:jc w:val="center"/>
              <w:rPr>
                <w:rFonts w:eastAsia="SimSun"/>
                <w:sz w:val="20"/>
                <w:lang w:val="en-GB" w:eastAsia="en-GB"/>
              </w:rPr>
            </w:pPr>
            <w:r w:rsidRPr="008952EC">
              <w:rPr>
                <w:rFonts w:eastAsia="SimSun"/>
                <w:sz w:val="20"/>
                <w:lang w:val="en-GB" w:eastAsia="en-GB"/>
              </w:rPr>
              <w:t>Vaccine</w:t>
            </w:r>
          </w:p>
        </w:tc>
        <w:tc>
          <w:tcPr>
            <w:tcW w:w="389" w:type="pct"/>
            <w:shd w:val="clear" w:color="auto" w:fill="FFFFFF"/>
          </w:tcPr>
          <w:p w14:paraId="37F745C3" w14:textId="77777777" w:rsidR="00410318" w:rsidRPr="008952EC" w:rsidRDefault="00501CC7" w:rsidP="00610C8F">
            <w:pPr>
              <w:pStyle w:val="Header"/>
              <w:spacing w:after="120"/>
              <w:jc w:val="center"/>
              <w:rPr>
                <w:rFonts w:eastAsia="SimSun"/>
                <w:sz w:val="20"/>
                <w:lang w:val="en-GB" w:eastAsia="en-GB"/>
              </w:rPr>
            </w:pPr>
            <w:r>
              <w:rPr>
                <w:rFonts w:eastAsia="SimSun"/>
                <w:sz w:val="20"/>
                <w:lang w:val="en-GB" w:eastAsia="en-GB"/>
              </w:rPr>
              <w:t>Dose Zero*</w:t>
            </w:r>
          </w:p>
        </w:tc>
        <w:tc>
          <w:tcPr>
            <w:tcW w:w="385" w:type="pct"/>
            <w:shd w:val="clear" w:color="auto" w:fill="FFFFFF"/>
          </w:tcPr>
          <w:p w14:paraId="243C2C99" w14:textId="77777777" w:rsidR="00410318" w:rsidRPr="008952EC" w:rsidRDefault="00410318" w:rsidP="00610C8F">
            <w:pPr>
              <w:pStyle w:val="Header"/>
              <w:spacing w:after="120"/>
              <w:jc w:val="center"/>
              <w:rPr>
                <w:rFonts w:eastAsia="SimSun"/>
                <w:sz w:val="20"/>
                <w:lang w:val="en-GB" w:eastAsia="en-GB"/>
              </w:rPr>
            </w:pPr>
            <w:r w:rsidRPr="008952EC">
              <w:rPr>
                <w:rFonts w:eastAsia="SimSun"/>
                <w:sz w:val="20"/>
                <w:lang w:val="en-GB" w:eastAsia="en-GB"/>
              </w:rPr>
              <w:t>Dose 1</w:t>
            </w:r>
          </w:p>
        </w:tc>
        <w:tc>
          <w:tcPr>
            <w:tcW w:w="343" w:type="pct"/>
            <w:shd w:val="clear" w:color="auto" w:fill="FFFFFF"/>
          </w:tcPr>
          <w:p w14:paraId="3387AC7E" w14:textId="77777777" w:rsidR="00410318" w:rsidRPr="008952EC" w:rsidRDefault="00410318" w:rsidP="00610C8F">
            <w:pPr>
              <w:pStyle w:val="Header"/>
              <w:spacing w:after="120"/>
              <w:jc w:val="center"/>
              <w:rPr>
                <w:rFonts w:eastAsia="SimSun"/>
                <w:sz w:val="20"/>
                <w:lang w:val="en-GB" w:eastAsia="en-GB"/>
              </w:rPr>
            </w:pPr>
            <w:r w:rsidRPr="008952EC">
              <w:rPr>
                <w:rFonts w:eastAsia="SimSun"/>
                <w:sz w:val="20"/>
                <w:lang w:val="en-GB" w:eastAsia="en-GB"/>
              </w:rPr>
              <w:t>Dose 2</w:t>
            </w:r>
          </w:p>
        </w:tc>
        <w:tc>
          <w:tcPr>
            <w:tcW w:w="407" w:type="pct"/>
            <w:shd w:val="clear" w:color="auto" w:fill="FFFFFF"/>
          </w:tcPr>
          <w:p w14:paraId="76F13F7A" w14:textId="77777777" w:rsidR="00410318" w:rsidRPr="008952EC" w:rsidRDefault="00410318" w:rsidP="00610C8F">
            <w:pPr>
              <w:pStyle w:val="Header"/>
              <w:spacing w:after="120"/>
              <w:jc w:val="center"/>
              <w:rPr>
                <w:rFonts w:eastAsia="SimSun"/>
                <w:sz w:val="20"/>
                <w:lang w:val="en-GB" w:eastAsia="en-GB"/>
              </w:rPr>
            </w:pPr>
            <w:r w:rsidRPr="008952EC">
              <w:rPr>
                <w:rFonts w:eastAsia="SimSun"/>
                <w:sz w:val="20"/>
                <w:lang w:val="en-GB" w:eastAsia="en-GB"/>
              </w:rPr>
              <w:t>Dose 3</w:t>
            </w:r>
          </w:p>
        </w:tc>
        <w:tc>
          <w:tcPr>
            <w:tcW w:w="407" w:type="pct"/>
            <w:shd w:val="clear" w:color="auto" w:fill="FFFFFF"/>
          </w:tcPr>
          <w:p w14:paraId="201D2621" w14:textId="77777777" w:rsidR="00410318" w:rsidRPr="008952EC" w:rsidRDefault="00410318" w:rsidP="00610C8F">
            <w:pPr>
              <w:pStyle w:val="Header"/>
              <w:spacing w:after="120"/>
              <w:jc w:val="center"/>
              <w:rPr>
                <w:rFonts w:eastAsia="SimSun"/>
                <w:sz w:val="20"/>
                <w:lang w:val="en-GB" w:eastAsia="en-GB"/>
              </w:rPr>
            </w:pPr>
            <w:r w:rsidRPr="008952EC">
              <w:rPr>
                <w:rFonts w:eastAsia="SimSun"/>
                <w:sz w:val="20"/>
                <w:lang w:val="en-GB" w:eastAsia="en-GB"/>
              </w:rPr>
              <w:t>Dose 4</w:t>
            </w:r>
          </w:p>
        </w:tc>
        <w:tc>
          <w:tcPr>
            <w:tcW w:w="407" w:type="pct"/>
            <w:shd w:val="clear" w:color="auto" w:fill="FFFFFF"/>
          </w:tcPr>
          <w:p w14:paraId="194C8EBE" w14:textId="77777777" w:rsidR="00410318" w:rsidRPr="008952EC" w:rsidRDefault="00410318" w:rsidP="00610C8F">
            <w:pPr>
              <w:pStyle w:val="Header"/>
              <w:spacing w:after="120"/>
              <w:jc w:val="center"/>
              <w:rPr>
                <w:rFonts w:eastAsia="SimSun"/>
                <w:sz w:val="20"/>
                <w:lang w:val="en-GB" w:eastAsia="en-GB"/>
              </w:rPr>
            </w:pPr>
            <w:r w:rsidRPr="008952EC">
              <w:rPr>
                <w:rFonts w:eastAsia="SimSun"/>
                <w:sz w:val="20"/>
                <w:lang w:val="en-GB" w:eastAsia="en-GB"/>
              </w:rPr>
              <w:t>Dose 5</w:t>
            </w:r>
          </w:p>
        </w:tc>
        <w:tc>
          <w:tcPr>
            <w:tcW w:w="407" w:type="pct"/>
            <w:shd w:val="clear" w:color="auto" w:fill="FFFFFF"/>
          </w:tcPr>
          <w:p w14:paraId="290CBED4" w14:textId="77777777" w:rsidR="00410318" w:rsidRPr="008952EC" w:rsidRDefault="00410318" w:rsidP="00610C8F">
            <w:pPr>
              <w:pStyle w:val="Header"/>
              <w:spacing w:after="120"/>
              <w:jc w:val="center"/>
              <w:rPr>
                <w:rFonts w:eastAsia="SimSun"/>
                <w:sz w:val="20"/>
                <w:lang w:val="en-GB" w:eastAsia="en-GB"/>
              </w:rPr>
            </w:pPr>
            <w:r w:rsidRPr="008952EC">
              <w:rPr>
                <w:rFonts w:eastAsia="SimSun"/>
                <w:sz w:val="20"/>
                <w:lang w:val="en-GB" w:eastAsia="en-GB"/>
              </w:rPr>
              <w:t>Dose 6</w:t>
            </w:r>
          </w:p>
        </w:tc>
        <w:tc>
          <w:tcPr>
            <w:tcW w:w="647" w:type="pct"/>
            <w:shd w:val="clear" w:color="auto" w:fill="FFFFFF"/>
          </w:tcPr>
          <w:p w14:paraId="6901A082" w14:textId="77777777" w:rsidR="00410318" w:rsidRPr="008952EC" w:rsidRDefault="00410318" w:rsidP="00610C8F">
            <w:pPr>
              <w:pStyle w:val="Header"/>
              <w:spacing w:after="120"/>
              <w:jc w:val="center"/>
              <w:rPr>
                <w:rFonts w:eastAsia="SimSun"/>
                <w:sz w:val="20"/>
                <w:lang w:val="en-GB" w:eastAsia="en-GB"/>
              </w:rPr>
            </w:pPr>
            <w:r w:rsidRPr="008952EC">
              <w:rPr>
                <w:rFonts w:eastAsia="SimSun"/>
                <w:sz w:val="20"/>
                <w:lang w:val="en-GB" w:eastAsia="en-GB"/>
              </w:rPr>
              <w:t>Other doses</w:t>
            </w:r>
          </w:p>
        </w:tc>
      </w:tr>
      <w:tr w:rsidR="00E17B7E" w:rsidRPr="008952EC" w14:paraId="7EA5E50C" w14:textId="77777777" w:rsidTr="007744EB">
        <w:tc>
          <w:tcPr>
            <w:tcW w:w="1609" w:type="pct"/>
            <w:shd w:val="clear" w:color="auto" w:fill="FFFFFF"/>
          </w:tcPr>
          <w:p w14:paraId="4945AE2A" w14:textId="77777777" w:rsidR="00410318" w:rsidRPr="008952EC" w:rsidRDefault="00501CC7" w:rsidP="00E36751">
            <w:pPr>
              <w:pStyle w:val="Header"/>
              <w:tabs>
                <w:tab w:val="clear" w:pos="4320"/>
                <w:tab w:val="clear" w:pos="8640"/>
              </w:tabs>
              <w:spacing w:after="120" w:line="276" w:lineRule="auto"/>
              <w:rPr>
                <w:sz w:val="20"/>
                <w:lang w:val="en-GB" w:eastAsia="en-GB"/>
              </w:rPr>
            </w:pPr>
            <w:r>
              <w:rPr>
                <w:sz w:val="20"/>
                <w:lang w:val="en-GB" w:eastAsia="en-GB"/>
              </w:rPr>
              <w:t xml:space="preserve">Bivalent </w:t>
            </w:r>
            <w:r w:rsidR="00410318" w:rsidRPr="008952EC">
              <w:rPr>
                <w:sz w:val="20"/>
                <w:lang w:val="en-GB" w:eastAsia="en-GB"/>
              </w:rPr>
              <w:t>OPV</w:t>
            </w:r>
            <w:r>
              <w:rPr>
                <w:sz w:val="20"/>
                <w:lang w:val="en-GB" w:eastAsia="en-GB"/>
              </w:rPr>
              <w:t xml:space="preserve"> (</w:t>
            </w:r>
            <w:proofErr w:type="spellStart"/>
            <w:r>
              <w:rPr>
                <w:sz w:val="20"/>
                <w:lang w:val="en-GB" w:eastAsia="en-GB"/>
              </w:rPr>
              <w:t>bOPV</w:t>
            </w:r>
            <w:proofErr w:type="spellEnd"/>
            <w:r>
              <w:rPr>
                <w:sz w:val="20"/>
                <w:lang w:val="en-GB" w:eastAsia="en-GB"/>
              </w:rPr>
              <w:t xml:space="preserve">) </w:t>
            </w:r>
          </w:p>
        </w:tc>
        <w:tc>
          <w:tcPr>
            <w:tcW w:w="389" w:type="pct"/>
            <w:shd w:val="clear" w:color="auto" w:fill="FFFFFF"/>
          </w:tcPr>
          <w:p w14:paraId="11376032" w14:textId="77777777" w:rsidR="00410318" w:rsidRPr="008952EC" w:rsidRDefault="00410318" w:rsidP="00E36751">
            <w:pPr>
              <w:pStyle w:val="Header"/>
              <w:tabs>
                <w:tab w:val="clear" w:pos="4320"/>
                <w:tab w:val="clear" w:pos="8640"/>
              </w:tabs>
              <w:spacing w:after="120" w:line="276" w:lineRule="auto"/>
              <w:jc w:val="center"/>
              <w:rPr>
                <w:rFonts w:eastAsia="SimSun"/>
                <w:sz w:val="20"/>
                <w:lang w:val="en-GB" w:eastAsia="en-GB"/>
              </w:rPr>
            </w:pPr>
          </w:p>
        </w:tc>
        <w:tc>
          <w:tcPr>
            <w:tcW w:w="385" w:type="pct"/>
            <w:shd w:val="clear" w:color="auto" w:fill="FFFFFF"/>
          </w:tcPr>
          <w:p w14:paraId="147216F6" w14:textId="77777777" w:rsidR="00410318" w:rsidRPr="008952EC" w:rsidRDefault="00410318" w:rsidP="00E36751">
            <w:pPr>
              <w:pStyle w:val="Header"/>
              <w:tabs>
                <w:tab w:val="clear" w:pos="4320"/>
                <w:tab w:val="clear" w:pos="8640"/>
              </w:tabs>
              <w:spacing w:after="120" w:line="276" w:lineRule="auto"/>
              <w:jc w:val="center"/>
              <w:rPr>
                <w:rFonts w:eastAsia="SimSun"/>
                <w:sz w:val="20"/>
                <w:lang w:val="en-GB" w:eastAsia="en-GB"/>
              </w:rPr>
            </w:pPr>
          </w:p>
        </w:tc>
        <w:tc>
          <w:tcPr>
            <w:tcW w:w="343" w:type="pct"/>
            <w:shd w:val="clear" w:color="auto" w:fill="FFFFFF"/>
          </w:tcPr>
          <w:p w14:paraId="77E7A911" w14:textId="77777777" w:rsidR="00410318" w:rsidRPr="008952EC" w:rsidRDefault="00410318" w:rsidP="00E36751">
            <w:pPr>
              <w:pStyle w:val="Header"/>
              <w:tabs>
                <w:tab w:val="clear" w:pos="4320"/>
                <w:tab w:val="clear" w:pos="8640"/>
              </w:tabs>
              <w:spacing w:after="120" w:line="276" w:lineRule="auto"/>
              <w:jc w:val="center"/>
              <w:rPr>
                <w:rFonts w:eastAsia="SimSun"/>
                <w:sz w:val="20"/>
                <w:lang w:val="en-GB" w:eastAsia="en-GB"/>
              </w:rPr>
            </w:pPr>
          </w:p>
        </w:tc>
        <w:tc>
          <w:tcPr>
            <w:tcW w:w="407" w:type="pct"/>
            <w:shd w:val="clear" w:color="auto" w:fill="FFFFFF"/>
          </w:tcPr>
          <w:p w14:paraId="0D4DD8E1" w14:textId="77777777" w:rsidR="00410318" w:rsidRPr="008952EC" w:rsidRDefault="00410318" w:rsidP="00E36751">
            <w:pPr>
              <w:pStyle w:val="Header"/>
              <w:tabs>
                <w:tab w:val="clear" w:pos="4320"/>
                <w:tab w:val="clear" w:pos="8640"/>
              </w:tabs>
              <w:spacing w:after="120" w:line="276" w:lineRule="auto"/>
              <w:jc w:val="center"/>
              <w:rPr>
                <w:rFonts w:eastAsia="SimSun"/>
                <w:sz w:val="20"/>
                <w:lang w:val="en-GB" w:eastAsia="en-GB"/>
              </w:rPr>
            </w:pPr>
          </w:p>
        </w:tc>
        <w:tc>
          <w:tcPr>
            <w:tcW w:w="407" w:type="pct"/>
            <w:shd w:val="clear" w:color="auto" w:fill="FFFFFF"/>
          </w:tcPr>
          <w:p w14:paraId="7E85F232" w14:textId="77777777" w:rsidR="00410318" w:rsidRPr="008952EC" w:rsidRDefault="00410318" w:rsidP="00E36751">
            <w:pPr>
              <w:pStyle w:val="Header"/>
              <w:tabs>
                <w:tab w:val="clear" w:pos="4320"/>
                <w:tab w:val="clear" w:pos="8640"/>
              </w:tabs>
              <w:spacing w:after="120" w:line="276" w:lineRule="auto"/>
              <w:jc w:val="center"/>
              <w:rPr>
                <w:rFonts w:eastAsia="SimSun"/>
                <w:sz w:val="20"/>
                <w:lang w:val="en-GB" w:eastAsia="en-GB"/>
              </w:rPr>
            </w:pPr>
          </w:p>
        </w:tc>
        <w:tc>
          <w:tcPr>
            <w:tcW w:w="407" w:type="pct"/>
            <w:shd w:val="clear" w:color="auto" w:fill="FFFFFF"/>
          </w:tcPr>
          <w:p w14:paraId="73A96CC9" w14:textId="77777777" w:rsidR="00410318" w:rsidRPr="008952EC" w:rsidRDefault="00410318" w:rsidP="00E36751">
            <w:pPr>
              <w:pStyle w:val="Header"/>
              <w:tabs>
                <w:tab w:val="clear" w:pos="4320"/>
                <w:tab w:val="clear" w:pos="8640"/>
              </w:tabs>
              <w:spacing w:after="120" w:line="276" w:lineRule="auto"/>
              <w:jc w:val="center"/>
              <w:rPr>
                <w:rFonts w:eastAsia="SimSun"/>
                <w:sz w:val="20"/>
                <w:lang w:val="en-GB" w:eastAsia="en-GB"/>
              </w:rPr>
            </w:pPr>
          </w:p>
        </w:tc>
        <w:tc>
          <w:tcPr>
            <w:tcW w:w="407" w:type="pct"/>
            <w:shd w:val="clear" w:color="auto" w:fill="FFFFFF"/>
          </w:tcPr>
          <w:p w14:paraId="45BF4857" w14:textId="77777777" w:rsidR="00410318" w:rsidRPr="008952EC" w:rsidRDefault="00410318" w:rsidP="00E36751">
            <w:pPr>
              <w:pStyle w:val="Header"/>
              <w:tabs>
                <w:tab w:val="clear" w:pos="4320"/>
                <w:tab w:val="clear" w:pos="8640"/>
              </w:tabs>
              <w:spacing w:after="120" w:line="276" w:lineRule="auto"/>
              <w:jc w:val="center"/>
              <w:rPr>
                <w:rFonts w:eastAsia="SimSun"/>
                <w:sz w:val="20"/>
                <w:lang w:val="en-GB" w:eastAsia="en-GB"/>
              </w:rPr>
            </w:pPr>
          </w:p>
        </w:tc>
        <w:tc>
          <w:tcPr>
            <w:tcW w:w="647" w:type="pct"/>
            <w:shd w:val="clear" w:color="auto" w:fill="FFFFFF"/>
          </w:tcPr>
          <w:p w14:paraId="56470C0B" w14:textId="77777777" w:rsidR="00410318" w:rsidRPr="008952EC" w:rsidRDefault="00410318" w:rsidP="00E36751">
            <w:pPr>
              <w:pStyle w:val="Header"/>
              <w:tabs>
                <w:tab w:val="clear" w:pos="4320"/>
                <w:tab w:val="clear" w:pos="8640"/>
              </w:tabs>
              <w:spacing w:after="120" w:line="276" w:lineRule="auto"/>
              <w:jc w:val="center"/>
              <w:rPr>
                <w:rFonts w:eastAsia="SimSun"/>
                <w:sz w:val="20"/>
                <w:lang w:val="en-GB" w:eastAsia="en-GB"/>
              </w:rPr>
            </w:pPr>
          </w:p>
        </w:tc>
      </w:tr>
      <w:tr w:rsidR="00E17B7E" w:rsidRPr="008952EC" w14:paraId="30BB915E" w14:textId="77777777" w:rsidTr="007744EB">
        <w:tc>
          <w:tcPr>
            <w:tcW w:w="1609" w:type="pct"/>
            <w:shd w:val="clear" w:color="auto" w:fill="FFFFFF"/>
          </w:tcPr>
          <w:p w14:paraId="3D510282" w14:textId="77777777" w:rsidR="00410318" w:rsidRPr="008952EC" w:rsidRDefault="00410318" w:rsidP="00610C8F">
            <w:pPr>
              <w:pStyle w:val="Header"/>
              <w:tabs>
                <w:tab w:val="clear" w:pos="4320"/>
                <w:tab w:val="clear" w:pos="8640"/>
              </w:tabs>
              <w:spacing w:after="120" w:line="276" w:lineRule="auto"/>
              <w:rPr>
                <w:sz w:val="20"/>
                <w:lang w:val="en-GB" w:eastAsia="en-GB"/>
              </w:rPr>
            </w:pPr>
            <w:r w:rsidRPr="008952EC">
              <w:rPr>
                <w:sz w:val="20"/>
                <w:lang w:val="en-GB" w:eastAsia="en-GB"/>
              </w:rPr>
              <w:t>IPV (standalone or any combination</w:t>
            </w:r>
            <w:r w:rsidR="00371C48" w:rsidRPr="008952EC">
              <w:rPr>
                <w:sz w:val="20"/>
                <w:lang w:val="en-GB" w:eastAsia="en-GB"/>
              </w:rPr>
              <w:t>**</w:t>
            </w:r>
            <w:r w:rsidRPr="008952EC">
              <w:rPr>
                <w:sz w:val="20"/>
                <w:lang w:val="en-GB" w:eastAsia="en-GB"/>
              </w:rPr>
              <w:t>)</w:t>
            </w:r>
          </w:p>
        </w:tc>
        <w:tc>
          <w:tcPr>
            <w:tcW w:w="389" w:type="pct"/>
            <w:shd w:val="clear" w:color="auto" w:fill="FFFFFF"/>
          </w:tcPr>
          <w:p w14:paraId="67DA0686" w14:textId="77777777" w:rsidR="00410318" w:rsidRPr="008952EC" w:rsidRDefault="00410318" w:rsidP="00E36751">
            <w:pPr>
              <w:pStyle w:val="Header"/>
              <w:tabs>
                <w:tab w:val="clear" w:pos="4320"/>
                <w:tab w:val="clear" w:pos="8640"/>
              </w:tabs>
              <w:spacing w:after="120" w:line="276" w:lineRule="auto"/>
              <w:jc w:val="center"/>
              <w:rPr>
                <w:rFonts w:eastAsia="SimSun"/>
                <w:sz w:val="20"/>
                <w:lang w:val="en-GB" w:eastAsia="en-GB"/>
              </w:rPr>
            </w:pPr>
          </w:p>
        </w:tc>
        <w:tc>
          <w:tcPr>
            <w:tcW w:w="385" w:type="pct"/>
            <w:shd w:val="clear" w:color="auto" w:fill="FFFFFF"/>
          </w:tcPr>
          <w:p w14:paraId="32391F98" w14:textId="77777777" w:rsidR="00410318" w:rsidRPr="008952EC" w:rsidRDefault="00410318" w:rsidP="00E36751">
            <w:pPr>
              <w:pStyle w:val="Header"/>
              <w:tabs>
                <w:tab w:val="clear" w:pos="4320"/>
                <w:tab w:val="clear" w:pos="8640"/>
              </w:tabs>
              <w:spacing w:after="120" w:line="276" w:lineRule="auto"/>
              <w:jc w:val="center"/>
              <w:rPr>
                <w:rFonts w:eastAsia="SimSun"/>
                <w:sz w:val="20"/>
                <w:lang w:val="en-GB" w:eastAsia="en-GB"/>
              </w:rPr>
            </w:pPr>
          </w:p>
        </w:tc>
        <w:tc>
          <w:tcPr>
            <w:tcW w:w="343" w:type="pct"/>
            <w:shd w:val="clear" w:color="auto" w:fill="FFFFFF"/>
          </w:tcPr>
          <w:p w14:paraId="547DC6AF" w14:textId="77777777" w:rsidR="00410318" w:rsidRPr="008952EC" w:rsidRDefault="00410318" w:rsidP="00E36751">
            <w:pPr>
              <w:pStyle w:val="Header"/>
              <w:tabs>
                <w:tab w:val="clear" w:pos="4320"/>
                <w:tab w:val="clear" w:pos="8640"/>
              </w:tabs>
              <w:spacing w:after="120" w:line="276" w:lineRule="auto"/>
              <w:jc w:val="center"/>
              <w:rPr>
                <w:rFonts w:eastAsia="SimSun"/>
                <w:sz w:val="20"/>
                <w:lang w:val="en-GB" w:eastAsia="en-GB"/>
              </w:rPr>
            </w:pPr>
          </w:p>
        </w:tc>
        <w:tc>
          <w:tcPr>
            <w:tcW w:w="407" w:type="pct"/>
            <w:shd w:val="clear" w:color="auto" w:fill="FFFFFF"/>
          </w:tcPr>
          <w:p w14:paraId="783C17D0" w14:textId="77777777" w:rsidR="00410318" w:rsidRPr="008952EC" w:rsidRDefault="00410318" w:rsidP="00E36751">
            <w:pPr>
              <w:pStyle w:val="Header"/>
              <w:tabs>
                <w:tab w:val="clear" w:pos="4320"/>
                <w:tab w:val="clear" w:pos="8640"/>
              </w:tabs>
              <w:spacing w:after="120" w:line="276" w:lineRule="auto"/>
              <w:jc w:val="center"/>
              <w:rPr>
                <w:rFonts w:eastAsia="SimSun"/>
                <w:sz w:val="20"/>
                <w:lang w:val="en-GB" w:eastAsia="en-GB"/>
              </w:rPr>
            </w:pPr>
          </w:p>
        </w:tc>
        <w:tc>
          <w:tcPr>
            <w:tcW w:w="407" w:type="pct"/>
            <w:shd w:val="clear" w:color="auto" w:fill="FFFFFF"/>
          </w:tcPr>
          <w:p w14:paraId="346A8A83" w14:textId="77777777" w:rsidR="00410318" w:rsidRPr="008952EC" w:rsidRDefault="00410318" w:rsidP="00E36751">
            <w:pPr>
              <w:pStyle w:val="Header"/>
              <w:tabs>
                <w:tab w:val="clear" w:pos="4320"/>
                <w:tab w:val="clear" w:pos="8640"/>
              </w:tabs>
              <w:spacing w:after="120" w:line="276" w:lineRule="auto"/>
              <w:jc w:val="center"/>
              <w:rPr>
                <w:rFonts w:eastAsia="SimSun"/>
                <w:sz w:val="20"/>
                <w:lang w:val="en-GB" w:eastAsia="en-GB"/>
              </w:rPr>
            </w:pPr>
          </w:p>
        </w:tc>
        <w:tc>
          <w:tcPr>
            <w:tcW w:w="407" w:type="pct"/>
            <w:shd w:val="clear" w:color="auto" w:fill="FFFFFF"/>
          </w:tcPr>
          <w:p w14:paraId="7650987B" w14:textId="77777777" w:rsidR="00410318" w:rsidRPr="008952EC" w:rsidRDefault="00410318" w:rsidP="00E36751">
            <w:pPr>
              <w:pStyle w:val="Header"/>
              <w:tabs>
                <w:tab w:val="clear" w:pos="4320"/>
                <w:tab w:val="clear" w:pos="8640"/>
              </w:tabs>
              <w:spacing w:after="120" w:line="276" w:lineRule="auto"/>
              <w:jc w:val="center"/>
              <w:rPr>
                <w:rFonts w:eastAsia="SimSun"/>
                <w:sz w:val="20"/>
                <w:lang w:val="en-GB" w:eastAsia="en-GB"/>
              </w:rPr>
            </w:pPr>
          </w:p>
        </w:tc>
        <w:tc>
          <w:tcPr>
            <w:tcW w:w="407" w:type="pct"/>
            <w:shd w:val="clear" w:color="auto" w:fill="FFFFFF"/>
          </w:tcPr>
          <w:p w14:paraId="0CF69F2C" w14:textId="77777777" w:rsidR="00410318" w:rsidRPr="008952EC" w:rsidRDefault="00410318" w:rsidP="00E36751">
            <w:pPr>
              <w:pStyle w:val="Header"/>
              <w:tabs>
                <w:tab w:val="clear" w:pos="4320"/>
                <w:tab w:val="clear" w:pos="8640"/>
              </w:tabs>
              <w:spacing w:after="120" w:line="276" w:lineRule="auto"/>
              <w:jc w:val="center"/>
              <w:rPr>
                <w:rFonts w:eastAsia="SimSun"/>
                <w:sz w:val="20"/>
                <w:lang w:val="en-GB" w:eastAsia="en-GB"/>
              </w:rPr>
            </w:pPr>
          </w:p>
        </w:tc>
        <w:tc>
          <w:tcPr>
            <w:tcW w:w="647" w:type="pct"/>
            <w:shd w:val="clear" w:color="auto" w:fill="FFFFFF"/>
          </w:tcPr>
          <w:p w14:paraId="6C451174" w14:textId="77777777" w:rsidR="00410318" w:rsidRPr="008952EC" w:rsidRDefault="00410318" w:rsidP="00E36751">
            <w:pPr>
              <w:pStyle w:val="Header"/>
              <w:tabs>
                <w:tab w:val="clear" w:pos="4320"/>
                <w:tab w:val="clear" w:pos="8640"/>
              </w:tabs>
              <w:spacing w:after="120" w:line="276" w:lineRule="auto"/>
              <w:jc w:val="center"/>
              <w:rPr>
                <w:rFonts w:eastAsia="SimSun"/>
                <w:sz w:val="20"/>
                <w:lang w:val="en-GB" w:eastAsia="en-GB"/>
              </w:rPr>
            </w:pPr>
          </w:p>
        </w:tc>
      </w:tr>
      <w:tr w:rsidR="009A7590" w:rsidRPr="008952EC" w14:paraId="34314533" w14:textId="77777777" w:rsidTr="007744EB">
        <w:tc>
          <w:tcPr>
            <w:tcW w:w="1609" w:type="pct"/>
            <w:shd w:val="clear" w:color="auto" w:fill="FFFFFF"/>
          </w:tcPr>
          <w:p w14:paraId="26C4914D" w14:textId="77777777" w:rsidR="009A7590" w:rsidRPr="008952EC" w:rsidRDefault="009A7590" w:rsidP="009A7590">
            <w:pPr>
              <w:pStyle w:val="Header"/>
              <w:tabs>
                <w:tab w:val="clear" w:pos="4320"/>
                <w:tab w:val="clear" w:pos="8640"/>
              </w:tabs>
              <w:spacing w:after="120" w:line="276" w:lineRule="auto"/>
              <w:rPr>
                <w:sz w:val="20"/>
                <w:lang w:val="en-GB" w:eastAsia="en-GB"/>
              </w:rPr>
            </w:pPr>
            <w:r>
              <w:rPr>
                <w:sz w:val="20"/>
                <w:lang w:val="en-GB" w:eastAsia="en-GB"/>
              </w:rPr>
              <w:t>Novel OPV (</w:t>
            </w:r>
            <w:proofErr w:type="spellStart"/>
            <w:r>
              <w:rPr>
                <w:sz w:val="20"/>
                <w:lang w:val="en-GB" w:eastAsia="en-GB"/>
              </w:rPr>
              <w:t>nOPV</w:t>
            </w:r>
            <w:proofErr w:type="spellEnd"/>
            <w:r>
              <w:rPr>
                <w:sz w:val="20"/>
                <w:lang w:val="en-GB" w:eastAsia="en-GB"/>
              </w:rPr>
              <w:t>)</w:t>
            </w:r>
          </w:p>
        </w:tc>
        <w:tc>
          <w:tcPr>
            <w:tcW w:w="389" w:type="pct"/>
            <w:shd w:val="clear" w:color="auto" w:fill="FFFFFF"/>
          </w:tcPr>
          <w:p w14:paraId="5E06FBC1" w14:textId="77777777" w:rsidR="009A7590" w:rsidRPr="008952EC" w:rsidRDefault="009A7590" w:rsidP="009A7590">
            <w:pPr>
              <w:pStyle w:val="Header"/>
              <w:tabs>
                <w:tab w:val="clear" w:pos="4320"/>
                <w:tab w:val="clear" w:pos="8640"/>
              </w:tabs>
              <w:spacing w:after="120" w:line="276" w:lineRule="auto"/>
              <w:jc w:val="center"/>
              <w:rPr>
                <w:rFonts w:eastAsia="SimSun"/>
                <w:sz w:val="20"/>
                <w:lang w:val="en-GB" w:eastAsia="en-GB"/>
              </w:rPr>
            </w:pPr>
          </w:p>
        </w:tc>
        <w:tc>
          <w:tcPr>
            <w:tcW w:w="385" w:type="pct"/>
            <w:shd w:val="clear" w:color="auto" w:fill="FFFFFF"/>
          </w:tcPr>
          <w:p w14:paraId="4CF51193" w14:textId="77777777" w:rsidR="009A7590" w:rsidRPr="008952EC" w:rsidRDefault="009A7590" w:rsidP="009A7590">
            <w:pPr>
              <w:pStyle w:val="Header"/>
              <w:tabs>
                <w:tab w:val="clear" w:pos="4320"/>
                <w:tab w:val="clear" w:pos="8640"/>
              </w:tabs>
              <w:spacing w:after="120" w:line="276" w:lineRule="auto"/>
              <w:jc w:val="center"/>
              <w:rPr>
                <w:rFonts w:eastAsia="SimSun"/>
                <w:sz w:val="20"/>
                <w:lang w:val="en-GB" w:eastAsia="en-GB"/>
              </w:rPr>
            </w:pPr>
          </w:p>
        </w:tc>
        <w:tc>
          <w:tcPr>
            <w:tcW w:w="343" w:type="pct"/>
            <w:shd w:val="clear" w:color="auto" w:fill="FFFFFF"/>
          </w:tcPr>
          <w:p w14:paraId="70B014E8" w14:textId="77777777" w:rsidR="009A7590" w:rsidRPr="008952EC" w:rsidRDefault="009A7590" w:rsidP="009A7590">
            <w:pPr>
              <w:pStyle w:val="Header"/>
              <w:tabs>
                <w:tab w:val="clear" w:pos="4320"/>
                <w:tab w:val="clear" w:pos="8640"/>
              </w:tabs>
              <w:spacing w:after="120" w:line="276" w:lineRule="auto"/>
              <w:jc w:val="center"/>
              <w:rPr>
                <w:rFonts w:eastAsia="SimSun"/>
                <w:sz w:val="20"/>
                <w:lang w:val="en-GB" w:eastAsia="en-GB"/>
              </w:rPr>
            </w:pPr>
          </w:p>
        </w:tc>
        <w:tc>
          <w:tcPr>
            <w:tcW w:w="407" w:type="pct"/>
            <w:shd w:val="clear" w:color="auto" w:fill="FFFFFF"/>
          </w:tcPr>
          <w:p w14:paraId="2E1F06B0" w14:textId="77777777" w:rsidR="009A7590" w:rsidRPr="008952EC" w:rsidRDefault="009A7590" w:rsidP="009A7590">
            <w:pPr>
              <w:pStyle w:val="Header"/>
              <w:tabs>
                <w:tab w:val="clear" w:pos="4320"/>
                <w:tab w:val="clear" w:pos="8640"/>
              </w:tabs>
              <w:spacing w:after="120" w:line="276" w:lineRule="auto"/>
              <w:jc w:val="center"/>
              <w:rPr>
                <w:rFonts w:eastAsia="SimSun"/>
                <w:sz w:val="20"/>
                <w:lang w:val="en-GB" w:eastAsia="en-GB"/>
              </w:rPr>
            </w:pPr>
          </w:p>
        </w:tc>
        <w:tc>
          <w:tcPr>
            <w:tcW w:w="407" w:type="pct"/>
            <w:shd w:val="clear" w:color="auto" w:fill="FFFFFF"/>
          </w:tcPr>
          <w:p w14:paraId="775051E5" w14:textId="77777777" w:rsidR="009A7590" w:rsidRPr="008952EC" w:rsidRDefault="009A7590" w:rsidP="009A7590">
            <w:pPr>
              <w:pStyle w:val="Header"/>
              <w:tabs>
                <w:tab w:val="clear" w:pos="4320"/>
                <w:tab w:val="clear" w:pos="8640"/>
              </w:tabs>
              <w:spacing w:after="120" w:line="276" w:lineRule="auto"/>
              <w:jc w:val="center"/>
              <w:rPr>
                <w:rFonts w:eastAsia="SimSun"/>
                <w:sz w:val="20"/>
                <w:lang w:val="en-GB" w:eastAsia="en-GB"/>
              </w:rPr>
            </w:pPr>
          </w:p>
        </w:tc>
        <w:tc>
          <w:tcPr>
            <w:tcW w:w="407" w:type="pct"/>
            <w:shd w:val="clear" w:color="auto" w:fill="FFFFFF"/>
          </w:tcPr>
          <w:p w14:paraId="5F62B4BA" w14:textId="77777777" w:rsidR="009A7590" w:rsidRPr="008952EC" w:rsidRDefault="009A7590" w:rsidP="009A7590">
            <w:pPr>
              <w:pStyle w:val="Header"/>
              <w:tabs>
                <w:tab w:val="clear" w:pos="4320"/>
                <w:tab w:val="clear" w:pos="8640"/>
              </w:tabs>
              <w:spacing w:after="120" w:line="276" w:lineRule="auto"/>
              <w:jc w:val="center"/>
              <w:rPr>
                <w:rFonts w:eastAsia="SimSun"/>
                <w:sz w:val="20"/>
                <w:lang w:val="en-GB" w:eastAsia="en-GB"/>
              </w:rPr>
            </w:pPr>
          </w:p>
        </w:tc>
        <w:tc>
          <w:tcPr>
            <w:tcW w:w="407" w:type="pct"/>
            <w:shd w:val="clear" w:color="auto" w:fill="FFFFFF"/>
          </w:tcPr>
          <w:p w14:paraId="68BC2B32" w14:textId="77777777" w:rsidR="009A7590" w:rsidRPr="008952EC" w:rsidRDefault="009A7590" w:rsidP="009A7590">
            <w:pPr>
              <w:pStyle w:val="Header"/>
              <w:tabs>
                <w:tab w:val="clear" w:pos="4320"/>
                <w:tab w:val="clear" w:pos="8640"/>
              </w:tabs>
              <w:spacing w:after="120" w:line="276" w:lineRule="auto"/>
              <w:jc w:val="center"/>
              <w:rPr>
                <w:rFonts w:eastAsia="SimSun"/>
                <w:sz w:val="20"/>
                <w:lang w:val="en-GB" w:eastAsia="en-GB"/>
              </w:rPr>
            </w:pPr>
          </w:p>
        </w:tc>
        <w:tc>
          <w:tcPr>
            <w:tcW w:w="647" w:type="pct"/>
            <w:shd w:val="clear" w:color="auto" w:fill="FFFFFF"/>
          </w:tcPr>
          <w:p w14:paraId="15D1FF06" w14:textId="77777777" w:rsidR="009A7590" w:rsidRPr="008952EC" w:rsidRDefault="009A7590" w:rsidP="009A7590">
            <w:pPr>
              <w:pStyle w:val="Header"/>
              <w:tabs>
                <w:tab w:val="clear" w:pos="4320"/>
                <w:tab w:val="clear" w:pos="8640"/>
              </w:tabs>
              <w:spacing w:after="120" w:line="276" w:lineRule="auto"/>
              <w:jc w:val="center"/>
              <w:rPr>
                <w:rFonts w:eastAsia="SimSun"/>
                <w:sz w:val="20"/>
                <w:lang w:val="en-GB" w:eastAsia="en-GB"/>
              </w:rPr>
            </w:pPr>
          </w:p>
        </w:tc>
      </w:tr>
      <w:tr w:rsidR="009A7590" w:rsidRPr="008952EC" w14:paraId="28FA6200" w14:textId="77777777" w:rsidTr="007744EB">
        <w:tc>
          <w:tcPr>
            <w:tcW w:w="1609" w:type="pct"/>
            <w:shd w:val="clear" w:color="auto" w:fill="FFFFFF"/>
          </w:tcPr>
          <w:p w14:paraId="61387BF5" w14:textId="77777777" w:rsidR="009A7590" w:rsidRPr="008952EC" w:rsidRDefault="009A7590" w:rsidP="009A7590">
            <w:pPr>
              <w:pStyle w:val="Header"/>
              <w:tabs>
                <w:tab w:val="clear" w:pos="4320"/>
                <w:tab w:val="clear" w:pos="8640"/>
              </w:tabs>
              <w:spacing w:after="120" w:line="276" w:lineRule="auto"/>
              <w:rPr>
                <w:sz w:val="20"/>
                <w:lang w:val="en-GB" w:eastAsia="en-GB"/>
              </w:rPr>
            </w:pPr>
            <w:r w:rsidRPr="008952EC">
              <w:rPr>
                <w:sz w:val="20"/>
                <w:lang w:val="en-GB" w:eastAsia="en-GB"/>
              </w:rPr>
              <w:t>If IPV is given as Combo Vaccine, please name other antigen(s)</w:t>
            </w:r>
          </w:p>
        </w:tc>
        <w:tc>
          <w:tcPr>
            <w:tcW w:w="3391" w:type="pct"/>
            <w:gridSpan w:val="8"/>
            <w:shd w:val="clear" w:color="auto" w:fill="FFFFFF"/>
          </w:tcPr>
          <w:p w14:paraId="4EF85C51" w14:textId="77777777" w:rsidR="009A7590" w:rsidRPr="008952EC" w:rsidRDefault="009A7590" w:rsidP="009A7590">
            <w:pPr>
              <w:pStyle w:val="Header"/>
              <w:tabs>
                <w:tab w:val="clear" w:pos="4320"/>
                <w:tab w:val="clear" w:pos="8640"/>
              </w:tabs>
              <w:spacing w:after="120" w:line="276" w:lineRule="auto"/>
              <w:rPr>
                <w:rFonts w:eastAsia="SimSun"/>
                <w:i/>
                <w:sz w:val="20"/>
                <w:lang w:val="en-GB" w:eastAsia="en-GB"/>
              </w:rPr>
            </w:pPr>
            <w:r w:rsidRPr="008952EC">
              <w:rPr>
                <w:rFonts w:eastAsia="SimSun"/>
                <w:i/>
                <w:sz w:val="20"/>
                <w:lang w:val="en-GB" w:eastAsia="en-GB"/>
              </w:rPr>
              <w:t>Type here</w:t>
            </w:r>
          </w:p>
        </w:tc>
      </w:tr>
    </w:tbl>
    <w:p w14:paraId="288E53EC" w14:textId="77777777" w:rsidR="00410318" w:rsidRPr="008952EC" w:rsidRDefault="00410318" w:rsidP="00E17B7E">
      <w:pPr>
        <w:pStyle w:val="Header"/>
        <w:tabs>
          <w:tab w:val="clear" w:pos="4320"/>
          <w:tab w:val="clear" w:pos="8640"/>
        </w:tabs>
        <w:spacing w:after="120"/>
        <w:rPr>
          <w:bCs/>
          <w:sz w:val="20"/>
        </w:rPr>
      </w:pPr>
      <w:r w:rsidRPr="008952EC">
        <w:rPr>
          <w:bCs/>
          <w:sz w:val="20"/>
        </w:rPr>
        <w:t xml:space="preserve">* </w:t>
      </w:r>
      <w:r w:rsidR="00E17B7E" w:rsidRPr="008952EC">
        <w:rPr>
          <w:bCs/>
          <w:sz w:val="20"/>
        </w:rPr>
        <w:t>B</w:t>
      </w:r>
      <w:r w:rsidRPr="008952EC">
        <w:rPr>
          <w:bCs/>
          <w:sz w:val="20"/>
        </w:rPr>
        <w:t>irth (zero) dose of polio vaccine given within first 24 hours of life or as soon as possible after birth</w:t>
      </w:r>
      <w:r w:rsidR="00094708" w:rsidRPr="008952EC">
        <w:rPr>
          <w:bCs/>
          <w:sz w:val="20"/>
        </w:rPr>
        <w:t xml:space="preserve"> </w:t>
      </w:r>
    </w:p>
    <w:p w14:paraId="773647DE" w14:textId="77777777" w:rsidR="00410318" w:rsidRPr="008952EC" w:rsidRDefault="00410318" w:rsidP="00410318">
      <w:pPr>
        <w:pStyle w:val="NoSpacing"/>
      </w:pPr>
    </w:p>
    <w:p w14:paraId="78700642" w14:textId="77777777" w:rsidR="00410318" w:rsidRPr="00401ADF" w:rsidRDefault="009A7590" w:rsidP="00410318">
      <w:pPr>
        <w:pStyle w:val="NoSpacing"/>
        <w:rPr>
          <w:b/>
          <w:bCs/>
          <w:sz w:val="24"/>
          <w:szCs w:val="24"/>
        </w:rPr>
      </w:pPr>
      <w:r w:rsidRPr="00401ADF">
        <w:rPr>
          <w:rFonts w:ascii="Times New Roman" w:hAnsi="Times New Roman"/>
          <w:b/>
          <w:bCs/>
          <w:sz w:val="24"/>
          <w:szCs w:val="24"/>
        </w:rPr>
        <w:t xml:space="preserve">9.1.3 </w:t>
      </w:r>
      <w:r w:rsidR="00410318" w:rsidRPr="00401ADF">
        <w:rPr>
          <w:rFonts w:ascii="Times New Roman" w:hAnsi="Times New Roman"/>
          <w:b/>
          <w:bCs/>
          <w:sz w:val="24"/>
          <w:szCs w:val="24"/>
        </w:rPr>
        <w:t xml:space="preserve">Please </w:t>
      </w:r>
      <w:r w:rsidR="00371C48" w:rsidRPr="00401ADF">
        <w:rPr>
          <w:rFonts w:ascii="Times New Roman" w:hAnsi="Times New Roman"/>
          <w:b/>
          <w:bCs/>
          <w:sz w:val="24"/>
          <w:szCs w:val="24"/>
        </w:rPr>
        <w:t>complete following table</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1701"/>
        <w:gridCol w:w="1701"/>
      </w:tblGrid>
      <w:tr w:rsidR="00410318" w:rsidRPr="008952EC" w14:paraId="039BE069" w14:textId="77777777" w:rsidTr="00344E96">
        <w:tc>
          <w:tcPr>
            <w:tcW w:w="5778" w:type="dxa"/>
            <w:shd w:val="clear" w:color="auto" w:fill="auto"/>
          </w:tcPr>
          <w:p w14:paraId="7CAD007E" w14:textId="77777777" w:rsidR="00410318" w:rsidRPr="008952EC" w:rsidRDefault="00410318" w:rsidP="00E36751">
            <w:pPr>
              <w:pStyle w:val="Header"/>
              <w:tabs>
                <w:tab w:val="clear" w:pos="4320"/>
                <w:tab w:val="clear" w:pos="8640"/>
              </w:tabs>
              <w:spacing w:after="120"/>
              <w:jc w:val="center"/>
              <w:rPr>
                <w:sz w:val="20"/>
              </w:rPr>
            </w:pPr>
            <w:r w:rsidRPr="008952EC">
              <w:rPr>
                <w:sz w:val="20"/>
              </w:rPr>
              <w:t>Vaccine</w:t>
            </w:r>
          </w:p>
        </w:tc>
        <w:tc>
          <w:tcPr>
            <w:tcW w:w="1701" w:type="dxa"/>
            <w:shd w:val="clear" w:color="auto" w:fill="auto"/>
          </w:tcPr>
          <w:p w14:paraId="13F8DEFB" w14:textId="77777777" w:rsidR="00410318" w:rsidRPr="008952EC" w:rsidRDefault="00410318" w:rsidP="00E36751">
            <w:pPr>
              <w:pStyle w:val="Header"/>
              <w:tabs>
                <w:tab w:val="clear" w:pos="4320"/>
                <w:tab w:val="clear" w:pos="8640"/>
              </w:tabs>
              <w:spacing w:after="120"/>
              <w:jc w:val="center"/>
              <w:rPr>
                <w:sz w:val="20"/>
              </w:rPr>
            </w:pPr>
            <w:r w:rsidRPr="008952EC">
              <w:rPr>
                <w:sz w:val="20"/>
              </w:rPr>
              <w:t>Year introduced</w:t>
            </w:r>
          </w:p>
        </w:tc>
        <w:tc>
          <w:tcPr>
            <w:tcW w:w="1701" w:type="dxa"/>
            <w:shd w:val="clear" w:color="auto" w:fill="auto"/>
          </w:tcPr>
          <w:p w14:paraId="4D8F0ABD" w14:textId="77777777" w:rsidR="00410318" w:rsidRPr="008952EC" w:rsidRDefault="00410318" w:rsidP="00E36751">
            <w:pPr>
              <w:pStyle w:val="Header"/>
              <w:tabs>
                <w:tab w:val="clear" w:pos="4320"/>
                <w:tab w:val="clear" w:pos="8640"/>
              </w:tabs>
              <w:spacing w:after="120"/>
              <w:jc w:val="center"/>
              <w:rPr>
                <w:sz w:val="20"/>
              </w:rPr>
            </w:pPr>
            <w:r w:rsidRPr="008952EC">
              <w:rPr>
                <w:sz w:val="20"/>
              </w:rPr>
              <w:t>Year ceased</w:t>
            </w:r>
          </w:p>
        </w:tc>
      </w:tr>
      <w:tr w:rsidR="00410318" w:rsidRPr="008952EC" w14:paraId="02C67664" w14:textId="77777777" w:rsidTr="00344E96">
        <w:tc>
          <w:tcPr>
            <w:tcW w:w="5778" w:type="dxa"/>
            <w:shd w:val="clear" w:color="auto" w:fill="auto"/>
          </w:tcPr>
          <w:p w14:paraId="0DFCD744" w14:textId="77777777" w:rsidR="00410318" w:rsidRPr="008952EC" w:rsidRDefault="00410318" w:rsidP="00E36751">
            <w:pPr>
              <w:pStyle w:val="Header"/>
              <w:tabs>
                <w:tab w:val="clear" w:pos="4320"/>
                <w:tab w:val="clear" w:pos="8640"/>
              </w:tabs>
              <w:spacing w:after="120"/>
              <w:rPr>
                <w:sz w:val="20"/>
              </w:rPr>
            </w:pPr>
            <w:proofErr w:type="spellStart"/>
            <w:r w:rsidRPr="008952EC">
              <w:rPr>
                <w:sz w:val="20"/>
              </w:rPr>
              <w:t>tOPV</w:t>
            </w:r>
            <w:proofErr w:type="spellEnd"/>
          </w:p>
        </w:tc>
        <w:tc>
          <w:tcPr>
            <w:tcW w:w="1701" w:type="dxa"/>
            <w:shd w:val="clear" w:color="auto" w:fill="auto"/>
          </w:tcPr>
          <w:p w14:paraId="37DB0B3E" w14:textId="77777777" w:rsidR="00410318" w:rsidRPr="008952EC" w:rsidRDefault="00410318" w:rsidP="00E36751">
            <w:pPr>
              <w:pStyle w:val="Header"/>
              <w:tabs>
                <w:tab w:val="clear" w:pos="4320"/>
                <w:tab w:val="clear" w:pos="8640"/>
              </w:tabs>
              <w:spacing w:after="120"/>
              <w:rPr>
                <w:b/>
                <w:sz w:val="20"/>
              </w:rPr>
            </w:pPr>
          </w:p>
        </w:tc>
        <w:tc>
          <w:tcPr>
            <w:tcW w:w="1701" w:type="dxa"/>
            <w:shd w:val="clear" w:color="auto" w:fill="auto"/>
          </w:tcPr>
          <w:p w14:paraId="694B248F" w14:textId="77777777" w:rsidR="00410318" w:rsidRPr="008952EC" w:rsidRDefault="00410318" w:rsidP="00E36751">
            <w:pPr>
              <w:pStyle w:val="Header"/>
              <w:tabs>
                <w:tab w:val="clear" w:pos="4320"/>
                <w:tab w:val="clear" w:pos="8640"/>
              </w:tabs>
              <w:spacing w:after="120"/>
              <w:rPr>
                <w:b/>
                <w:sz w:val="20"/>
              </w:rPr>
            </w:pPr>
          </w:p>
        </w:tc>
      </w:tr>
      <w:tr w:rsidR="00410318" w:rsidRPr="008952EC" w14:paraId="35F0A4E7" w14:textId="77777777" w:rsidTr="00344E96">
        <w:tc>
          <w:tcPr>
            <w:tcW w:w="5778" w:type="dxa"/>
            <w:shd w:val="clear" w:color="auto" w:fill="auto"/>
          </w:tcPr>
          <w:p w14:paraId="12B89826" w14:textId="77777777" w:rsidR="00410318" w:rsidRPr="008952EC" w:rsidRDefault="00410318" w:rsidP="00E36751">
            <w:pPr>
              <w:pStyle w:val="Header"/>
              <w:tabs>
                <w:tab w:val="clear" w:pos="4320"/>
                <w:tab w:val="clear" w:pos="8640"/>
              </w:tabs>
              <w:spacing w:after="120"/>
              <w:rPr>
                <w:sz w:val="20"/>
              </w:rPr>
            </w:pPr>
            <w:proofErr w:type="spellStart"/>
            <w:r w:rsidRPr="008952EC">
              <w:rPr>
                <w:sz w:val="20"/>
              </w:rPr>
              <w:t>bOPV</w:t>
            </w:r>
            <w:proofErr w:type="spellEnd"/>
          </w:p>
        </w:tc>
        <w:tc>
          <w:tcPr>
            <w:tcW w:w="1701" w:type="dxa"/>
            <w:shd w:val="clear" w:color="auto" w:fill="auto"/>
          </w:tcPr>
          <w:p w14:paraId="4EB197AA" w14:textId="77777777" w:rsidR="00410318" w:rsidRPr="008952EC" w:rsidRDefault="00410318" w:rsidP="00E36751">
            <w:pPr>
              <w:pStyle w:val="Header"/>
              <w:tabs>
                <w:tab w:val="clear" w:pos="4320"/>
                <w:tab w:val="clear" w:pos="8640"/>
              </w:tabs>
              <w:spacing w:after="120"/>
              <w:rPr>
                <w:b/>
                <w:sz w:val="20"/>
              </w:rPr>
            </w:pPr>
          </w:p>
        </w:tc>
        <w:tc>
          <w:tcPr>
            <w:tcW w:w="1701" w:type="dxa"/>
            <w:shd w:val="clear" w:color="auto" w:fill="auto"/>
          </w:tcPr>
          <w:p w14:paraId="0E142589" w14:textId="77777777" w:rsidR="00410318" w:rsidRPr="008952EC" w:rsidRDefault="00410318" w:rsidP="00E36751">
            <w:pPr>
              <w:pStyle w:val="Header"/>
              <w:tabs>
                <w:tab w:val="clear" w:pos="4320"/>
                <w:tab w:val="clear" w:pos="8640"/>
              </w:tabs>
              <w:spacing w:after="120"/>
              <w:rPr>
                <w:b/>
                <w:sz w:val="20"/>
              </w:rPr>
            </w:pPr>
          </w:p>
        </w:tc>
      </w:tr>
      <w:tr w:rsidR="00410318" w:rsidRPr="008952EC" w14:paraId="04EEB4D8" w14:textId="77777777" w:rsidTr="00344E96">
        <w:tc>
          <w:tcPr>
            <w:tcW w:w="5778" w:type="dxa"/>
            <w:shd w:val="clear" w:color="auto" w:fill="auto"/>
          </w:tcPr>
          <w:p w14:paraId="6BF30B3B" w14:textId="77777777" w:rsidR="00410318" w:rsidRPr="008952EC" w:rsidRDefault="00410318" w:rsidP="00E36751">
            <w:pPr>
              <w:pStyle w:val="Header"/>
              <w:tabs>
                <w:tab w:val="clear" w:pos="4320"/>
                <w:tab w:val="clear" w:pos="8640"/>
              </w:tabs>
              <w:spacing w:after="120"/>
              <w:rPr>
                <w:sz w:val="20"/>
              </w:rPr>
            </w:pPr>
            <w:r w:rsidRPr="008952EC">
              <w:rPr>
                <w:sz w:val="20"/>
              </w:rPr>
              <w:t>IPV (standalone)</w:t>
            </w:r>
          </w:p>
        </w:tc>
        <w:tc>
          <w:tcPr>
            <w:tcW w:w="1701" w:type="dxa"/>
            <w:shd w:val="clear" w:color="auto" w:fill="auto"/>
          </w:tcPr>
          <w:p w14:paraId="6602C40D" w14:textId="77777777" w:rsidR="00410318" w:rsidRPr="008952EC" w:rsidRDefault="00410318" w:rsidP="00E36751">
            <w:pPr>
              <w:pStyle w:val="Header"/>
              <w:tabs>
                <w:tab w:val="clear" w:pos="4320"/>
                <w:tab w:val="clear" w:pos="8640"/>
              </w:tabs>
              <w:spacing w:after="120"/>
              <w:rPr>
                <w:b/>
                <w:sz w:val="20"/>
              </w:rPr>
            </w:pPr>
          </w:p>
        </w:tc>
        <w:tc>
          <w:tcPr>
            <w:tcW w:w="1701" w:type="dxa"/>
            <w:shd w:val="clear" w:color="auto" w:fill="auto"/>
          </w:tcPr>
          <w:p w14:paraId="13281D0A" w14:textId="77777777" w:rsidR="00410318" w:rsidRPr="008952EC" w:rsidRDefault="00410318" w:rsidP="00E36751">
            <w:pPr>
              <w:pStyle w:val="Header"/>
              <w:tabs>
                <w:tab w:val="clear" w:pos="4320"/>
                <w:tab w:val="clear" w:pos="8640"/>
              </w:tabs>
              <w:spacing w:after="120"/>
              <w:rPr>
                <w:b/>
                <w:sz w:val="20"/>
              </w:rPr>
            </w:pPr>
          </w:p>
        </w:tc>
      </w:tr>
      <w:tr w:rsidR="00410318" w:rsidRPr="008952EC" w14:paraId="48CD5100" w14:textId="77777777" w:rsidTr="00344E96">
        <w:tc>
          <w:tcPr>
            <w:tcW w:w="5778" w:type="dxa"/>
            <w:shd w:val="clear" w:color="auto" w:fill="auto"/>
          </w:tcPr>
          <w:p w14:paraId="549C7C63" w14:textId="77777777" w:rsidR="00772743" w:rsidRDefault="00410318" w:rsidP="00E36751">
            <w:pPr>
              <w:pStyle w:val="Header"/>
              <w:tabs>
                <w:tab w:val="clear" w:pos="4320"/>
                <w:tab w:val="clear" w:pos="8640"/>
              </w:tabs>
              <w:spacing w:after="120"/>
              <w:rPr>
                <w:sz w:val="20"/>
              </w:rPr>
            </w:pPr>
            <w:r w:rsidRPr="008952EC">
              <w:rPr>
                <w:sz w:val="20"/>
              </w:rPr>
              <w:t xml:space="preserve">IPV </w:t>
            </w:r>
            <w:r w:rsidR="00772743">
              <w:rPr>
                <w:sz w:val="20"/>
              </w:rPr>
              <w:t>(any combination)</w:t>
            </w:r>
          </w:p>
          <w:p w14:paraId="125CCB78" w14:textId="77777777" w:rsidR="00410318" w:rsidRPr="008952EC" w:rsidRDefault="00772743" w:rsidP="00E36751">
            <w:pPr>
              <w:pStyle w:val="Header"/>
              <w:tabs>
                <w:tab w:val="clear" w:pos="4320"/>
                <w:tab w:val="clear" w:pos="8640"/>
              </w:tabs>
              <w:spacing w:after="120"/>
              <w:rPr>
                <w:sz w:val="20"/>
              </w:rPr>
            </w:pPr>
            <w:r>
              <w:rPr>
                <w:sz w:val="20"/>
              </w:rPr>
              <w:t>P</w:t>
            </w:r>
            <w:r w:rsidR="00501CC7">
              <w:rPr>
                <w:sz w:val="20"/>
              </w:rPr>
              <w:t xml:space="preserve">lease specify </w:t>
            </w:r>
            <w:r>
              <w:rPr>
                <w:sz w:val="20"/>
              </w:rPr>
              <w:t xml:space="preserve">here the type of </w:t>
            </w:r>
            <w:r w:rsidR="00410318" w:rsidRPr="008952EC">
              <w:rPr>
                <w:sz w:val="20"/>
              </w:rPr>
              <w:t>combination</w:t>
            </w:r>
            <w:r>
              <w:rPr>
                <w:sz w:val="20"/>
              </w:rPr>
              <w:t xml:space="preserve"> used</w:t>
            </w:r>
            <w:r w:rsidR="00501CC7">
              <w:rPr>
                <w:sz w:val="20"/>
              </w:rPr>
              <w:t xml:space="preserve"> (</w:t>
            </w:r>
            <w:proofErr w:type="spellStart"/>
            <w:r>
              <w:rPr>
                <w:sz w:val="20"/>
              </w:rPr>
              <w:t>Hexa</w:t>
            </w:r>
            <w:proofErr w:type="spellEnd"/>
            <w:r>
              <w:rPr>
                <w:sz w:val="20"/>
              </w:rPr>
              <w:t xml:space="preserve">, </w:t>
            </w:r>
            <w:proofErr w:type="gramStart"/>
            <w:r>
              <w:rPr>
                <w:sz w:val="20"/>
              </w:rPr>
              <w:t>Penta,…</w:t>
            </w:r>
            <w:proofErr w:type="gramEnd"/>
            <w:r>
              <w:rPr>
                <w:sz w:val="20"/>
              </w:rPr>
              <w:t>.)</w:t>
            </w:r>
          </w:p>
        </w:tc>
        <w:tc>
          <w:tcPr>
            <w:tcW w:w="1701" w:type="dxa"/>
            <w:shd w:val="clear" w:color="auto" w:fill="auto"/>
          </w:tcPr>
          <w:p w14:paraId="0CF6647B" w14:textId="77777777" w:rsidR="00410318" w:rsidRPr="008952EC" w:rsidRDefault="00410318" w:rsidP="00E36751">
            <w:pPr>
              <w:pStyle w:val="Header"/>
              <w:tabs>
                <w:tab w:val="clear" w:pos="4320"/>
                <w:tab w:val="clear" w:pos="8640"/>
              </w:tabs>
              <w:spacing w:after="120"/>
              <w:rPr>
                <w:b/>
                <w:sz w:val="20"/>
              </w:rPr>
            </w:pPr>
          </w:p>
        </w:tc>
        <w:tc>
          <w:tcPr>
            <w:tcW w:w="1701" w:type="dxa"/>
            <w:shd w:val="clear" w:color="auto" w:fill="auto"/>
          </w:tcPr>
          <w:p w14:paraId="63798AC3" w14:textId="77777777" w:rsidR="00410318" w:rsidRPr="008952EC" w:rsidRDefault="00410318" w:rsidP="00E36751">
            <w:pPr>
              <w:pStyle w:val="Header"/>
              <w:tabs>
                <w:tab w:val="clear" w:pos="4320"/>
                <w:tab w:val="clear" w:pos="8640"/>
              </w:tabs>
              <w:spacing w:after="120"/>
              <w:rPr>
                <w:b/>
                <w:sz w:val="20"/>
              </w:rPr>
            </w:pPr>
          </w:p>
        </w:tc>
      </w:tr>
      <w:tr w:rsidR="00501CC7" w:rsidRPr="008952EC" w14:paraId="264C543C" w14:textId="77777777" w:rsidTr="00344E96">
        <w:tc>
          <w:tcPr>
            <w:tcW w:w="5778" w:type="dxa"/>
            <w:shd w:val="clear" w:color="auto" w:fill="auto"/>
          </w:tcPr>
          <w:p w14:paraId="07A95800" w14:textId="77777777" w:rsidR="00501CC7" w:rsidRPr="008952EC" w:rsidRDefault="00501CC7" w:rsidP="00E36751">
            <w:pPr>
              <w:pStyle w:val="Header"/>
              <w:tabs>
                <w:tab w:val="clear" w:pos="4320"/>
                <w:tab w:val="clear" w:pos="8640"/>
              </w:tabs>
              <w:spacing w:after="120"/>
              <w:rPr>
                <w:sz w:val="20"/>
              </w:rPr>
            </w:pPr>
            <w:proofErr w:type="spellStart"/>
            <w:r>
              <w:rPr>
                <w:sz w:val="20"/>
              </w:rPr>
              <w:t>nOPV</w:t>
            </w:r>
            <w:proofErr w:type="spellEnd"/>
          </w:p>
        </w:tc>
        <w:tc>
          <w:tcPr>
            <w:tcW w:w="1701" w:type="dxa"/>
            <w:shd w:val="clear" w:color="auto" w:fill="auto"/>
          </w:tcPr>
          <w:p w14:paraId="06A1BA2A" w14:textId="77777777" w:rsidR="00501CC7" w:rsidRPr="008952EC" w:rsidRDefault="00501CC7" w:rsidP="00E36751">
            <w:pPr>
              <w:pStyle w:val="Header"/>
              <w:tabs>
                <w:tab w:val="clear" w:pos="4320"/>
                <w:tab w:val="clear" w:pos="8640"/>
              </w:tabs>
              <w:spacing w:after="120"/>
              <w:rPr>
                <w:b/>
                <w:sz w:val="20"/>
              </w:rPr>
            </w:pPr>
          </w:p>
        </w:tc>
        <w:tc>
          <w:tcPr>
            <w:tcW w:w="1701" w:type="dxa"/>
            <w:shd w:val="clear" w:color="auto" w:fill="auto"/>
          </w:tcPr>
          <w:p w14:paraId="056F9FA6" w14:textId="77777777" w:rsidR="00501CC7" w:rsidRPr="008952EC" w:rsidRDefault="00501CC7" w:rsidP="00E36751">
            <w:pPr>
              <w:pStyle w:val="Header"/>
              <w:tabs>
                <w:tab w:val="clear" w:pos="4320"/>
                <w:tab w:val="clear" w:pos="8640"/>
              </w:tabs>
              <w:spacing w:after="120"/>
              <w:rPr>
                <w:b/>
                <w:sz w:val="20"/>
              </w:rPr>
            </w:pPr>
          </w:p>
        </w:tc>
      </w:tr>
      <w:tr w:rsidR="00410318" w:rsidRPr="008952EC" w14:paraId="3735056F" w14:textId="77777777" w:rsidTr="00344E96">
        <w:tc>
          <w:tcPr>
            <w:tcW w:w="5778" w:type="dxa"/>
            <w:shd w:val="clear" w:color="auto" w:fill="auto"/>
          </w:tcPr>
          <w:p w14:paraId="59484CB9" w14:textId="77777777" w:rsidR="00410318" w:rsidRPr="008952EC" w:rsidRDefault="00410318" w:rsidP="00E36751">
            <w:pPr>
              <w:pStyle w:val="Header"/>
              <w:tabs>
                <w:tab w:val="clear" w:pos="4320"/>
                <w:tab w:val="clear" w:pos="8640"/>
              </w:tabs>
              <w:spacing w:after="120"/>
              <w:rPr>
                <w:sz w:val="20"/>
              </w:rPr>
            </w:pPr>
            <w:r w:rsidRPr="008952EC">
              <w:rPr>
                <w:sz w:val="20"/>
              </w:rPr>
              <w:t>Other (please specify)</w:t>
            </w:r>
          </w:p>
        </w:tc>
        <w:tc>
          <w:tcPr>
            <w:tcW w:w="1701" w:type="dxa"/>
            <w:shd w:val="clear" w:color="auto" w:fill="auto"/>
          </w:tcPr>
          <w:p w14:paraId="45B4479F" w14:textId="77777777" w:rsidR="00410318" w:rsidRPr="008952EC" w:rsidRDefault="00410318" w:rsidP="00E36751">
            <w:pPr>
              <w:pStyle w:val="Header"/>
              <w:tabs>
                <w:tab w:val="clear" w:pos="4320"/>
                <w:tab w:val="clear" w:pos="8640"/>
              </w:tabs>
              <w:spacing w:after="120"/>
              <w:rPr>
                <w:b/>
                <w:sz w:val="20"/>
              </w:rPr>
            </w:pPr>
          </w:p>
        </w:tc>
        <w:tc>
          <w:tcPr>
            <w:tcW w:w="1701" w:type="dxa"/>
            <w:shd w:val="clear" w:color="auto" w:fill="auto"/>
          </w:tcPr>
          <w:p w14:paraId="302C869D" w14:textId="77777777" w:rsidR="00410318" w:rsidRPr="008952EC" w:rsidRDefault="00410318" w:rsidP="00E36751">
            <w:pPr>
              <w:pStyle w:val="Header"/>
              <w:tabs>
                <w:tab w:val="clear" w:pos="4320"/>
                <w:tab w:val="clear" w:pos="8640"/>
              </w:tabs>
              <w:spacing w:after="120"/>
              <w:rPr>
                <w:b/>
                <w:sz w:val="20"/>
              </w:rPr>
            </w:pPr>
          </w:p>
        </w:tc>
      </w:tr>
    </w:tbl>
    <w:p w14:paraId="081E4958" w14:textId="77777777" w:rsidR="00410318" w:rsidRPr="008952EC" w:rsidRDefault="00971B73" w:rsidP="00971B73">
      <w:pPr>
        <w:ind w:left="1134" w:hanging="1134"/>
        <w:jc w:val="both"/>
        <w:rPr>
          <w:b/>
          <w:bCs/>
          <w:i/>
          <w:iCs/>
        </w:rPr>
      </w:pPr>
      <w:r w:rsidRPr="008952EC">
        <w:rPr>
          <w:b/>
          <w:bCs/>
          <w:u w:val="single"/>
        </w:rPr>
        <w:br w:type="page"/>
      </w:r>
      <w:r w:rsidRPr="008952EC">
        <w:rPr>
          <w:b/>
          <w:bCs/>
          <w:i/>
          <w:iCs/>
        </w:rPr>
        <w:t>9.2</w:t>
      </w:r>
      <w:r w:rsidR="00410318" w:rsidRPr="008952EC">
        <w:rPr>
          <w:i/>
          <w:iCs/>
        </w:rPr>
        <w:t xml:space="preserve"> </w:t>
      </w:r>
      <w:r w:rsidR="00410318" w:rsidRPr="008952EC">
        <w:rPr>
          <w:i/>
          <w:iCs/>
        </w:rPr>
        <w:tab/>
      </w:r>
      <w:r w:rsidR="00410318" w:rsidRPr="008952EC">
        <w:rPr>
          <w:b/>
          <w:bCs/>
          <w:i/>
          <w:iCs/>
        </w:rPr>
        <w:t>Routine immunization Coverage of infants with polio vaccine (OPV3 or else) by 1</w:t>
      </w:r>
      <w:r w:rsidR="00410318" w:rsidRPr="008952EC">
        <w:rPr>
          <w:b/>
          <w:bCs/>
          <w:i/>
          <w:iCs/>
          <w:vertAlign w:val="superscript"/>
        </w:rPr>
        <w:t>st</w:t>
      </w:r>
      <w:r w:rsidR="00410318" w:rsidRPr="008952EC">
        <w:rPr>
          <w:b/>
          <w:bCs/>
          <w:i/>
          <w:iCs/>
        </w:rPr>
        <w:t xml:space="preserve"> Administrative Level: i.e. state, province, or governorate, for the year under review</w:t>
      </w:r>
    </w:p>
    <w:p w14:paraId="0CF07C87" w14:textId="77777777" w:rsidR="00410318" w:rsidRPr="008952EC" w:rsidRDefault="00410318" w:rsidP="00410318"/>
    <w:p w14:paraId="00E60C6E" w14:textId="77777777" w:rsidR="00410318" w:rsidRPr="008952EC" w:rsidRDefault="00410318" w:rsidP="00410318">
      <w:pPr>
        <w:rPr>
          <w:b/>
          <w:bCs/>
        </w:rPr>
      </w:pPr>
      <w:r w:rsidRPr="008952EC">
        <w:rPr>
          <w:b/>
          <w:bCs/>
        </w:rPr>
        <w:t xml:space="preserve">YEAR: </w:t>
      </w:r>
      <w:r w:rsidR="00772743">
        <w:rPr>
          <w:b/>
          <w:bCs/>
        </w:rPr>
        <w:t>__________</w:t>
      </w:r>
      <w:r w:rsidRPr="008952EC">
        <w:rPr>
          <w:b/>
          <w:bCs/>
        </w:rPr>
        <w:t>_________</w:t>
      </w:r>
    </w:p>
    <w:p w14:paraId="14779315" w14:textId="77777777" w:rsidR="00410318" w:rsidRPr="008952EC" w:rsidRDefault="00410318" w:rsidP="00410318"/>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088"/>
        <w:gridCol w:w="1710"/>
        <w:gridCol w:w="5130"/>
      </w:tblGrid>
      <w:tr w:rsidR="00410318" w:rsidRPr="008952EC" w14:paraId="5240F429" w14:textId="77777777" w:rsidTr="00904721">
        <w:trPr>
          <w:cantSplit/>
          <w:trHeight w:val="400"/>
        </w:trPr>
        <w:tc>
          <w:tcPr>
            <w:tcW w:w="8928" w:type="dxa"/>
            <w:gridSpan w:val="3"/>
            <w:tcBorders>
              <w:top w:val="single" w:sz="12" w:space="0" w:color="auto"/>
              <w:left w:val="single" w:sz="12" w:space="0" w:color="auto"/>
              <w:bottom w:val="single" w:sz="2" w:space="0" w:color="auto"/>
              <w:right w:val="single" w:sz="12" w:space="0" w:color="auto"/>
            </w:tcBorders>
          </w:tcPr>
          <w:p w14:paraId="4A524C2B" w14:textId="77777777" w:rsidR="00410318" w:rsidRPr="008952EC" w:rsidRDefault="00410318" w:rsidP="00904721">
            <w:pPr>
              <w:jc w:val="center"/>
              <w:rPr>
                <w:b/>
              </w:rPr>
            </w:pPr>
            <w:r w:rsidRPr="008952EC">
              <w:rPr>
                <w:b/>
              </w:rPr>
              <w:t>Immunization polio vaccine (OPV3 or else) Coverage (%)</w:t>
            </w:r>
          </w:p>
        </w:tc>
      </w:tr>
      <w:tr w:rsidR="00410318" w:rsidRPr="008952EC" w14:paraId="4356812E" w14:textId="77777777" w:rsidTr="00904721">
        <w:trPr>
          <w:trHeight w:val="400"/>
        </w:trPr>
        <w:tc>
          <w:tcPr>
            <w:tcW w:w="2088" w:type="dxa"/>
            <w:tcBorders>
              <w:top w:val="single" w:sz="2" w:space="0" w:color="auto"/>
            </w:tcBorders>
          </w:tcPr>
          <w:p w14:paraId="20E3A5A8" w14:textId="77777777" w:rsidR="00410318" w:rsidRPr="008952EC" w:rsidRDefault="00410318" w:rsidP="00904721">
            <w:pPr>
              <w:jc w:val="center"/>
            </w:pPr>
            <w:r w:rsidRPr="008952EC">
              <w:rPr>
                <w:b/>
              </w:rPr>
              <w:t>1</w:t>
            </w:r>
            <w:r w:rsidRPr="008952EC">
              <w:rPr>
                <w:b/>
                <w:vertAlign w:val="superscript"/>
              </w:rPr>
              <w:t>st</w:t>
            </w:r>
            <w:r w:rsidRPr="008952EC">
              <w:rPr>
                <w:b/>
              </w:rPr>
              <w:t xml:space="preserve"> Admin. Level</w:t>
            </w:r>
          </w:p>
        </w:tc>
        <w:tc>
          <w:tcPr>
            <w:tcW w:w="1710" w:type="dxa"/>
            <w:tcBorders>
              <w:top w:val="single" w:sz="2" w:space="0" w:color="auto"/>
            </w:tcBorders>
          </w:tcPr>
          <w:p w14:paraId="5856F2ED" w14:textId="77777777" w:rsidR="00410318" w:rsidRPr="008952EC" w:rsidRDefault="00410318" w:rsidP="00904721">
            <w:pPr>
              <w:jc w:val="center"/>
              <w:rPr>
                <w:b/>
              </w:rPr>
            </w:pPr>
            <w:r w:rsidRPr="008952EC">
              <w:rPr>
                <w:b/>
              </w:rPr>
              <w:t>% Coverage*</w:t>
            </w:r>
          </w:p>
        </w:tc>
        <w:tc>
          <w:tcPr>
            <w:tcW w:w="5130" w:type="dxa"/>
            <w:tcBorders>
              <w:top w:val="single" w:sz="2" w:space="0" w:color="auto"/>
            </w:tcBorders>
          </w:tcPr>
          <w:p w14:paraId="1AB24039" w14:textId="77777777" w:rsidR="00410318" w:rsidRPr="008952EC" w:rsidRDefault="00410318" w:rsidP="00904721">
            <w:pPr>
              <w:jc w:val="center"/>
            </w:pPr>
            <w:r w:rsidRPr="008952EC">
              <w:rPr>
                <w:b/>
              </w:rPr>
              <w:t>Remarks</w:t>
            </w:r>
          </w:p>
        </w:tc>
      </w:tr>
      <w:tr w:rsidR="00410318" w:rsidRPr="008952EC" w14:paraId="3537E2D4" w14:textId="77777777" w:rsidTr="00904721">
        <w:trPr>
          <w:trHeight w:val="400"/>
        </w:trPr>
        <w:tc>
          <w:tcPr>
            <w:tcW w:w="2088" w:type="dxa"/>
          </w:tcPr>
          <w:p w14:paraId="68A69D92" w14:textId="77777777" w:rsidR="00410318" w:rsidRPr="008952EC" w:rsidRDefault="00410318" w:rsidP="00904721"/>
        </w:tc>
        <w:tc>
          <w:tcPr>
            <w:tcW w:w="1710" w:type="dxa"/>
          </w:tcPr>
          <w:p w14:paraId="5AF7DE67" w14:textId="77777777" w:rsidR="00410318" w:rsidRPr="008952EC" w:rsidRDefault="00410318" w:rsidP="00904721"/>
        </w:tc>
        <w:tc>
          <w:tcPr>
            <w:tcW w:w="5130" w:type="dxa"/>
          </w:tcPr>
          <w:p w14:paraId="721BF2A0" w14:textId="77777777" w:rsidR="00410318" w:rsidRPr="008952EC" w:rsidRDefault="00410318" w:rsidP="00904721"/>
        </w:tc>
      </w:tr>
      <w:tr w:rsidR="00410318" w:rsidRPr="008952EC" w14:paraId="230F001A" w14:textId="77777777" w:rsidTr="00904721">
        <w:trPr>
          <w:trHeight w:val="400"/>
        </w:trPr>
        <w:tc>
          <w:tcPr>
            <w:tcW w:w="2088" w:type="dxa"/>
          </w:tcPr>
          <w:p w14:paraId="3C05BED9" w14:textId="77777777" w:rsidR="00410318" w:rsidRPr="008952EC" w:rsidRDefault="00410318" w:rsidP="00904721"/>
        </w:tc>
        <w:tc>
          <w:tcPr>
            <w:tcW w:w="1710" w:type="dxa"/>
          </w:tcPr>
          <w:p w14:paraId="437770E2" w14:textId="77777777" w:rsidR="00410318" w:rsidRPr="008952EC" w:rsidRDefault="00410318" w:rsidP="00904721"/>
        </w:tc>
        <w:tc>
          <w:tcPr>
            <w:tcW w:w="5130" w:type="dxa"/>
          </w:tcPr>
          <w:p w14:paraId="58327713" w14:textId="77777777" w:rsidR="00410318" w:rsidRPr="008952EC" w:rsidRDefault="00410318" w:rsidP="00904721"/>
        </w:tc>
      </w:tr>
      <w:tr w:rsidR="00410318" w:rsidRPr="008952EC" w14:paraId="7FD9F638" w14:textId="77777777" w:rsidTr="00904721">
        <w:trPr>
          <w:trHeight w:val="400"/>
        </w:trPr>
        <w:tc>
          <w:tcPr>
            <w:tcW w:w="2088" w:type="dxa"/>
          </w:tcPr>
          <w:p w14:paraId="1183A403" w14:textId="77777777" w:rsidR="00410318" w:rsidRPr="00344E96" w:rsidRDefault="002C59B9" w:rsidP="00904721">
            <w:pPr>
              <w:rPr>
                <w:b/>
                <w:bCs/>
              </w:rPr>
            </w:pPr>
            <w:r w:rsidRPr="00344E96">
              <w:rPr>
                <w:b/>
                <w:bCs/>
              </w:rPr>
              <w:t>Total</w:t>
            </w:r>
          </w:p>
        </w:tc>
        <w:tc>
          <w:tcPr>
            <w:tcW w:w="1710" w:type="dxa"/>
          </w:tcPr>
          <w:p w14:paraId="0237D445" w14:textId="77777777" w:rsidR="00410318" w:rsidRPr="00344E96" w:rsidRDefault="00410318" w:rsidP="00904721">
            <w:pPr>
              <w:rPr>
                <w:b/>
                <w:bCs/>
              </w:rPr>
            </w:pPr>
          </w:p>
        </w:tc>
        <w:tc>
          <w:tcPr>
            <w:tcW w:w="5130" w:type="dxa"/>
          </w:tcPr>
          <w:p w14:paraId="32D711FD" w14:textId="77777777" w:rsidR="00410318" w:rsidRPr="00344E96" w:rsidRDefault="00410318" w:rsidP="00904721">
            <w:pPr>
              <w:rPr>
                <w:b/>
                <w:bCs/>
              </w:rPr>
            </w:pPr>
          </w:p>
        </w:tc>
      </w:tr>
    </w:tbl>
    <w:p w14:paraId="67C7B4FB" w14:textId="77777777" w:rsidR="007744EB" w:rsidRDefault="007744EB" w:rsidP="007744EB">
      <w:pPr>
        <w:pStyle w:val="Header"/>
        <w:tabs>
          <w:tab w:val="clear" w:pos="4320"/>
          <w:tab w:val="clear" w:pos="8640"/>
        </w:tabs>
      </w:pPr>
    </w:p>
    <w:p w14:paraId="7376FE16" w14:textId="77777777" w:rsidR="00410318" w:rsidRPr="00401ADF" w:rsidRDefault="009A7590" w:rsidP="007744EB">
      <w:pPr>
        <w:pStyle w:val="Header"/>
        <w:tabs>
          <w:tab w:val="clear" w:pos="4320"/>
          <w:tab w:val="clear" w:pos="8640"/>
        </w:tabs>
      </w:pPr>
      <w:r w:rsidRPr="00401ADF">
        <w:rPr>
          <w:b/>
          <w:bCs/>
        </w:rPr>
        <w:t xml:space="preserve">9.2.1 *Please specify indicate the source of the above coverage </w:t>
      </w:r>
      <w:r w:rsidR="00772743" w:rsidRPr="00401ADF">
        <w:rPr>
          <w:b/>
          <w:bCs/>
        </w:rPr>
        <w:t xml:space="preserve">(e.g. Administrative, surveys, WHO/UNICEF joint review, … </w:t>
      </w:r>
      <w:proofErr w:type="spellStart"/>
      <w:r w:rsidR="00772743" w:rsidRPr="00401ADF">
        <w:rPr>
          <w:b/>
          <w:bCs/>
        </w:rPr>
        <w:t>etc</w:t>
      </w:r>
      <w:proofErr w:type="spellEnd"/>
      <w:r w:rsidR="00772743" w:rsidRPr="00401ADF">
        <w:rPr>
          <w:b/>
          <w:bCs/>
        </w:rPr>
        <w:t>)</w:t>
      </w:r>
      <w:r w:rsidR="00410318" w:rsidRPr="00401ADF">
        <w:rPr>
          <w:b/>
          <w:bCs/>
        </w:rPr>
        <w:t>:</w:t>
      </w:r>
      <w:r w:rsidR="007744EB" w:rsidRPr="00401ADF">
        <w:rPr>
          <w:b/>
          <w:bCs/>
        </w:rPr>
        <w:t xml:space="preserve"> </w:t>
      </w:r>
      <w:r w:rsidR="00410318" w:rsidRPr="00401ADF">
        <w:rPr>
          <w:b/>
          <w:bCs/>
          <w:u w:val="single"/>
        </w:rPr>
        <w:tab/>
      </w:r>
      <w:r w:rsidR="00410318" w:rsidRPr="00401ADF">
        <w:rPr>
          <w:b/>
          <w:bCs/>
          <w:u w:val="single"/>
        </w:rPr>
        <w:tab/>
      </w:r>
      <w:r w:rsidR="00401ADF">
        <w:rPr>
          <w:b/>
          <w:bCs/>
          <w:u w:val="single"/>
        </w:rPr>
        <w:t>______________________</w:t>
      </w:r>
      <w:r w:rsidR="00410318" w:rsidRPr="00401ADF">
        <w:tab/>
      </w:r>
    </w:p>
    <w:p w14:paraId="36FE8A54" w14:textId="77777777" w:rsidR="00410318" w:rsidRPr="008952EC" w:rsidRDefault="00410318" w:rsidP="00410318">
      <w:pPr>
        <w:pStyle w:val="Header"/>
        <w:tabs>
          <w:tab w:val="clear" w:pos="4320"/>
          <w:tab w:val="clear" w:pos="8640"/>
        </w:tabs>
      </w:pPr>
    </w:p>
    <w:p w14:paraId="5E0D8790" w14:textId="77777777" w:rsidR="00772743" w:rsidRPr="00401ADF" w:rsidRDefault="00772743" w:rsidP="00B45FDA">
      <w:pPr>
        <w:pStyle w:val="Header"/>
        <w:tabs>
          <w:tab w:val="clear" w:pos="4320"/>
          <w:tab w:val="clear" w:pos="8640"/>
        </w:tabs>
        <w:jc w:val="both"/>
        <w:rPr>
          <w:b/>
        </w:rPr>
      </w:pPr>
      <w:r w:rsidRPr="00401ADF">
        <w:rPr>
          <w:b/>
        </w:rPr>
        <w:t>9.2.</w:t>
      </w:r>
      <w:r w:rsidR="009A7590" w:rsidRPr="00401ADF">
        <w:rPr>
          <w:b/>
        </w:rPr>
        <w:t>2</w:t>
      </w:r>
      <w:r w:rsidRPr="00401ADF">
        <w:rPr>
          <w:b/>
        </w:rPr>
        <w:t xml:space="preserve">   Please comment on areas with low OPV3 coverage (less than 80%) with special reference to any recommendations, plans, actions taken for improvement with timelines coverage during the year under review</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8790"/>
      </w:tblGrid>
      <w:tr w:rsidR="00772743" w:rsidRPr="008952EC" w14:paraId="24D31512" w14:textId="77777777" w:rsidTr="00FC4A91">
        <w:trPr>
          <w:trHeight w:val="762"/>
        </w:trPr>
        <w:tc>
          <w:tcPr>
            <w:tcW w:w="9036" w:type="dxa"/>
            <w:shd w:val="clear" w:color="auto" w:fill="FFFFFF"/>
          </w:tcPr>
          <w:p w14:paraId="4816915A" w14:textId="77777777" w:rsidR="00772743" w:rsidRPr="00401ADF" w:rsidRDefault="00772743" w:rsidP="00FC4A91">
            <w:pPr>
              <w:pStyle w:val="Header"/>
              <w:tabs>
                <w:tab w:val="center" w:pos="840"/>
              </w:tabs>
              <w:rPr>
                <w:i/>
                <w:szCs w:val="24"/>
              </w:rPr>
            </w:pPr>
            <w:r w:rsidRPr="00401ADF">
              <w:rPr>
                <w:i/>
                <w:szCs w:val="24"/>
              </w:rPr>
              <w:t>Type here</w:t>
            </w:r>
          </w:p>
        </w:tc>
      </w:tr>
    </w:tbl>
    <w:p w14:paraId="50DC122E" w14:textId="77777777" w:rsidR="00772743" w:rsidRPr="008952EC" w:rsidRDefault="00772743" w:rsidP="00772743">
      <w:pPr>
        <w:pStyle w:val="Header"/>
      </w:pPr>
    </w:p>
    <w:p w14:paraId="25B242DB" w14:textId="77777777" w:rsidR="00772743" w:rsidRPr="008952EC" w:rsidRDefault="00772743" w:rsidP="00410318">
      <w:pPr>
        <w:pStyle w:val="Header"/>
        <w:tabs>
          <w:tab w:val="clear" w:pos="4320"/>
          <w:tab w:val="clear" w:pos="8640"/>
        </w:tabs>
      </w:pPr>
    </w:p>
    <w:tbl>
      <w:tblPr>
        <w:tblW w:w="9284"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4"/>
      </w:tblGrid>
      <w:tr w:rsidR="00410318" w:rsidRPr="008952EC" w14:paraId="48E5FEF2" w14:textId="77777777" w:rsidTr="00904721">
        <w:trPr>
          <w:trHeight w:val="885"/>
        </w:trPr>
        <w:tc>
          <w:tcPr>
            <w:tcW w:w="9284" w:type="dxa"/>
            <w:tcBorders>
              <w:top w:val="double" w:sz="4" w:space="0" w:color="auto"/>
              <w:left w:val="double" w:sz="4" w:space="0" w:color="auto"/>
              <w:bottom w:val="double" w:sz="4" w:space="0" w:color="auto"/>
              <w:right w:val="double" w:sz="4" w:space="0" w:color="auto"/>
            </w:tcBorders>
          </w:tcPr>
          <w:p w14:paraId="42BBA4B9" w14:textId="77777777" w:rsidR="00410318" w:rsidRPr="00401ADF" w:rsidRDefault="00971B73" w:rsidP="00B45FDA">
            <w:pPr>
              <w:pStyle w:val="Header"/>
              <w:tabs>
                <w:tab w:val="clear" w:pos="4320"/>
                <w:tab w:val="clear" w:pos="8640"/>
              </w:tabs>
              <w:jc w:val="both"/>
              <w:rPr>
                <w:b/>
              </w:rPr>
            </w:pPr>
            <w:r w:rsidRPr="00401ADF">
              <w:rPr>
                <w:b/>
              </w:rPr>
              <w:t>9.2.</w:t>
            </w:r>
            <w:r w:rsidR="009A7590" w:rsidRPr="00401ADF">
              <w:rPr>
                <w:b/>
              </w:rPr>
              <w:t>3</w:t>
            </w:r>
            <w:r w:rsidR="00410318" w:rsidRPr="00401ADF">
              <w:rPr>
                <w:b/>
              </w:rPr>
              <w:t xml:space="preserve">   Attach a map showing the districts which had less than 80% routine OPV3</w:t>
            </w:r>
            <w:r w:rsidR="00B45FDA" w:rsidRPr="00401ADF">
              <w:rPr>
                <w:b/>
              </w:rPr>
              <w:t xml:space="preserve"> </w:t>
            </w:r>
            <w:r w:rsidR="00410318" w:rsidRPr="00401ADF">
              <w:rPr>
                <w:b/>
              </w:rPr>
              <w:t>coverage during the year under review</w:t>
            </w:r>
          </w:p>
          <w:p w14:paraId="33AB2CE4" w14:textId="77777777" w:rsidR="00410318" w:rsidRPr="008952EC" w:rsidRDefault="00410318" w:rsidP="00273D47">
            <w:pPr>
              <w:pStyle w:val="Header"/>
              <w:tabs>
                <w:tab w:val="clear" w:pos="4320"/>
                <w:tab w:val="clear" w:pos="8640"/>
              </w:tabs>
              <w:jc w:val="both"/>
              <w:rPr>
                <w:bCs/>
              </w:rPr>
            </w:pPr>
          </w:p>
        </w:tc>
      </w:tr>
    </w:tbl>
    <w:p w14:paraId="3A7254C5" w14:textId="77777777" w:rsidR="00410318" w:rsidRPr="008952EC" w:rsidRDefault="00410318" w:rsidP="00410318"/>
    <w:p w14:paraId="4F2ACEA6" w14:textId="77777777" w:rsidR="00410318" w:rsidRPr="008952EC" w:rsidRDefault="00273D47" w:rsidP="00410318">
      <w:pPr>
        <w:ind w:left="1134" w:hanging="1134"/>
        <w:jc w:val="both"/>
        <w:rPr>
          <w:b/>
          <w:bCs/>
          <w:i/>
          <w:iCs/>
        </w:rPr>
      </w:pPr>
      <w:r w:rsidRPr="008952EC">
        <w:rPr>
          <w:b/>
          <w:bCs/>
          <w:i/>
          <w:iCs/>
        </w:rPr>
        <w:t>9.3</w:t>
      </w:r>
      <w:r w:rsidR="00410318" w:rsidRPr="008952EC">
        <w:rPr>
          <w:i/>
          <w:iCs/>
        </w:rPr>
        <w:t xml:space="preserve"> </w:t>
      </w:r>
      <w:r w:rsidR="00410318" w:rsidRPr="008952EC">
        <w:rPr>
          <w:i/>
          <w:iCs/>
        </w:rPr>
        <w:tab/>
      </w:r>
      <w:r w:rsidR="00410318" w:rsidRPr="008952EC">
        <w:rPr>
          <w:b/>
          <w:bCs/>
          <w:i/>
          <w:iCs/>
        </w:rPr>
        <w:t>Routine immunization Coverage of infants with inactivated polio vaccine (IPV) by 1</w:t>
      </w:r>
      <w:r w:rsidR="00410318" w:rsidRPr="008952EC">
        <w:rPr>
          <w:b/>
          <w:bCs/>
          <w:i/>
          <w:iCs/>
          <w:vertAlign w:val="superscript"/>
        </w:rPr>
        <w:t>st</w:t>
      </w:r>
      <w:r w:rsidR="00410318" w:rsidRPr="008952EC">
        <w:rPr>
          <w:b/>
          <w:bCs/>
          <w:i/>
          <w:iCs/>
        </w:rPr>
        <w:t xml:space="preserve"> Administrative Level: i.e. state, province, or governorate, for the year under review</w:t>
      </w:r>
    </w:p>
    <w:p w14:paraId="3846A247" w14:textId="77777777" w:rsidR="00410318" w:rsidRPr="008952EC" w:rsidRDefault="00410318" w:rsidP="00410318"/>
    <w:p w14:paraId="08CC4DD2" w14:textId="77777777" w:rsidR="00410318" w:rsidRPr="008952EC" w:rsidRDefault="00410318" w:rsidP="00410318">
      <w:pPr>
        <w:rPr>
          <w:b/>
          <w:bCs/>
        </w:rPr>
      </w:pPr>
      <w:r w:rsidRPr="008952EC">
        <w:rPr>
          <w:b/>
          <w:bCs/>
        </w:rPr>
        <w:t>YEAR:</w:t>
      </w:r>
      <w:r w:rsidR="00772743" w:rsidRPr="008952EC">
        <w:rPr>
          <w:b/>
          <w:bCs/>
        </w:rPr>
        <w:t xml:space="preserve"> </w:t>
      </w:r>
      <w:r w:rsidR="00772743">
        <w:rPr>
          <w:b/>
          <w:bCs/>
        </w:rPr>
        <w:t>_________</w:t>
      </w:r>
      <w:r w:rsidRPr="008952EC">
        <w:rPr>
          <w:b/>
          <w:bCs/>
        </w:rPr>
        <w:t>_________</w:t>
      </w:r>
    </w:p>
    <w:p w14:paraId="20D22478" w14:textId="77777777" w:rsidR="00410318" w:rsidRPr="008952EC" w:rsidRDefault="00410318" w:rsidP="00410318"/>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088"/>
        <w:gridCol w:w="1710"/>
        <w:gridCol w:w="5130"/>
      </w:tblGrid>
      <w:tr w:rsidR="00410318" w:rsidRPr="008952EC" w14:paraId="491A7734" w14:textId="77777777" w:rsidTr="00904721">
        <w:trPr>
          <w:cantSplit/>
          <w:trHeight w:val="400"/>
        </w:trPr>
        <w:tc>
          <w:tcPr>
            <w:tcW w:w="8928" w:type="dxa"/>
            <w:gridSpan w:val="3"/>
            <w:tcBorders>
              <w:top w:val="single" w:sz="12" w:space="0" w:color="auto"/>
              <w:left w:val="single" w:sz="12" w:space="0" w:color="auto"/>
              <w:bottom w:val="single" w:sz="2" w:space="0" w:color="auto"/>
              <w:right w:val="single" w:sz="12" w:space="0" w:color="auto"/>
            </w:tcBorders>
          </w:tcPr>
          <w:p w14:paraId="38CDC565" w14:textId="77777777" w:rsidR="00410318" w:rsidRPr="008952EC" w:rsidRDefault="00410318" w:rsidP="00904721">
            <w:pPr>
              <w:jc w:val="center"/>
              <w:rPr>
                <w:b/>
              </w:rPr>
            </w:pPr>
            <w:r w:rsidRPr="008952EC">
              <w:rPr>
                <w:b/>
              </w:rPr>
              <w:t>Immunization polio vaccine (IPV) Coverage (%)</w:t>
            </w:r>
          </w:p>
        </w:tc>
      </w:tr>
      <w:tr w:rsidR="00410318" w:rsidRPr="008952EC" w14:paraId="7BB8DEC4" w14:textId="77777777" w:rsidTr="00904721">
        <w:trPr>
          <w:trHeight w:val="400"/>
        </w:trPr>
        <w:tc>
          <w:tcPr>
            <w:tcW w:w="2088" w:type="dxa"/>
            <w:tcBorders>
              <w:top w:val="single" w:sz="2" w:space="0" w:color="auto"/>
            </w:tcBorders>
          </w:tcPr>
          <w:p w14:paraId="175BD29F" w14:textId="77777777" w:rsidR="00410318" w:rsidRPr="008952EC" w:rsidRDefault="00410318" w:rsidP="00904721">
            <w:pPr>
              <w:jc w:val="center"/>
            </w:pPr>
            <w:r w:rsidRPr="008952EC">
              <w:rPr>
                <w:b/>
              </w:rPr>
              <w:t>1</w:t>
            </w:r>
            <w:r w:rsidRPr="008952EC">
              <w:rPr>
                <w:b/>
                <w:vertAlign w:val="superscript"/>
              </w:rPr>
              <w:t>st</w:t>
            </w:r>
            <w:r w:rsidRPr="008952EC">
              <w:rPr>
                <w:b/>
              </w:rPr>
              <w:t xml:space="preserve"> Admin. Level</w:t>
            </w:r>
          </w:p>
        </w:tc>
        <w:tc>
          <w:tcPr>
            <w:tcW w:w="1710" w:type="dxa"/>
            <w:tcBorders>
              <w:top w:val="single" w:sz="2" w:space="0" w:color="auto"/>
            </w:tcBorders>
          </w:tcPr>
          <w:p w14:paraId="38ABD13D" w14:textId="77777777" w:rsidR="00410318" w:rsidRPr="008952EC" w:rsidRDefault="00410318" w:rsidP="00904721">
            <w:pPr>
              <w:jc w:val="center"/>
              <w:rPr>
                <w:b/>
              </w:rPr>
            </w:pPr>
            <w:r w:rsidRPr="008952EC">
              <w:rPr>
                <w:b/>
              </w:rPr>
              <w:t>% Coverage*</w:t>
            </w:r>
          </w:p>
        </w:tc>
        <w:tc>
          <w:tcPr>
            <w:tcW w:w="5130" w:type="dxa"/>
            <w:tcBorders>
              <w:top w:val="single" w:sz="2" w:space="0" w:color="auto"/>
            </w:tcBorders>
          </w:tcPr>
          <w:p w14:paraId="3286E2D5" w14:textId="77777777" w:rsidR="00410318" w:rsidRPr="008952EC" w:rsidRDefault="00410318" w:rsidP="00904721">
            <w:pPr>
              <w:jc w:val="center"/>
            </w:pPr>
            <w:r w:rsidRPr="008952EC">
              <w:rPr>
                <w:b/>
              </w:rPr>
              <w:t>Remarks</w:t>
            </w:r>
          </w:p>
        </w:tc>
      </w:tr>
      <w:tr w:rsidR="00410318" w:rsidRPr="008952EC" w14:paraId="1F4FE713" w14:textId="77777777" w:rsidTr="00904721">
        <w:trPr>
          <w:trHeight w:val="400"/>
        </w:trPr>
        <w:tc>
          <w:tcPr>
            <w:tcW w:w="2088" w:type="dxa"/>
          </w:tcPr>
          <w:p w14:paraId="7E46F9CA" w14:textId="77777777" w:rsidR="00410318" w:rsidRPr="008952EC" w:rsidRDefault="00410318" w:rsidP="00904721"/>
        </w:tc>
        <w:tc>
          <w:tcPr>
            <w:tcW w:w="1710" w:type="dxa"/>
          </w:tcPr>
          <w:p w14:paraId="03E9AC81" w14:textId="77777777" w:rsidR="00410318" w:rsidRPr="008952EC" w:rsidRDefault="00410318" w:rsidP="00904721"/>
        </w:tc>
        <w:tc>
          <w:tcPr>
            <w:tcW w:w="5130" w:type="dxa"/>
          </w:tcPr>
          <w:p w14:paraId="368B768E" w14:textId="77777777" w:rsidR="00410318" w:rsidRPr="008952EC" w:rsidRDefault="00410318" w:rsidP="00904721"/>
        </w:tc>
      </w:tr>
      <w:tr w:rsidR="00410318" w:rsidRPr="008952EC" w14:paraId="525746C3" w14:textId="77777777" w:rsidTr="00904721">
        <w:trPr>
          <w:trHeight w:val="400"/>
        </w:trPr>
        <w:tc>
          <w:tcPr>
            <w:tcW w:w="2088" w:type="dxa"/>
          </w:tcPr>
          <w:p w14:paraId="5760944D" w14:textId="77777777" w:rsidR="00410318" w:rsidRPr="008952EC" w:rsidRDefault="00410318" w:rsidP="00904721"/>
        </w:tc>
        <w:tc>
          <w:tcPr>
            <w:tcW w:w="1710" w:type="dxa"/>
          </w:tcPr>
          <w:p w14:paraId="2F2623FE" w14:textId="77777777" w:rsidR="00410318" w:rsidRPr="008952EC" w:rsidRDefault="00410318" w:rsidP="00904721"/>
        </w:tc>
        <w:tc>
          <w:tcPr>
            <w:tcW w:w="5130" w:type="dxa"/>
          </w:tcPr>
          <w:p w14:paraId="653F8ED4" w14:textId="77777777" w:rsidR="00410318" w:rsidRPr="008952EC" w:rsidRDefault="00410318" w:rsidP="00904721"/>
        </w:tc>
      </w:tr>
      <w:tr w:rsidR="00410318" w:rsidRPr="008952EC" w14:paraId="30D3A3AF" w14:textId="77777777" w:rsidTr="00904721">
        <w:trPr>
          <w:trHeight w:val="400"/>
        </w:trPr>
        <w:tc>
          <w:tcPr>
            <w:tcW w:w="2088" w:type="dxa"/>
          </w:tcPr>
          <w:p w14:paraId="79428852" w14:textId="77777777" w:rsidR="00410318" w:rsidRPr="00344E96" w:rsidRDefault="002C59B9" w:rsidP="00904721">
            <w:pPr>
              <w:rPr>
                <w:b/>
                <w:bCs/>
              </w:rPr>
            </w:pPr>
            <w:r w:rsidRPr="00344E96">
              <w:rPr>
                <w:b/>
                <w:bCs/>
              </w:rPr>
              <w:t>Total</w:t>
            </w:r>
          </w:p>
        </w:tc>
        <w:tc>
          <w:tcPr>
            <w:tcW w:w="1710" w:type="dxa"/>
          </w:tcPr>
          <w:p w14:paraId="087497B2" w14:textId="77777777" w:rsidR="00410318" w:rsidRPr="00344E96" w:rsidRDefault="00410318" w:rsidP="00904721">
            <w:pPr>
              <w:rPr>
                <w:b/>
                <w:bCs/>
              </w:rPr>
            </w:pPr>
          </w:p>
        </w:tc>
        <w:tc>
          <w:tcPr>
            <w:tcW w:w="5130" w:type="dxa"/>
          </w:tcPr>
          <w:p w14:paraId="7BEC3C56" w14:textId="77777777" w:rsidR="00410318" w:rsidRPr="00344E96" w:rsidRDefault="00410318" w:rsidP="00904721">
            <w:pPr>
              <w:rPr>
                <w:b/>
                <w:bCs/>
              </w:rPr>
            </w:pPr>
          </w:p>
        </w:tc>
      </w:tr>
    </w:tbl>
    <w:p w14:paraId="423B2E8A" w14:textId="77777777" w:rsidR="002C59B9" w:rsidRDefault="002C59B9" w:rsidP="007744EB">
      <w:pPr>
        <w:pStyle w:val="Header"/>
        <w:tabs>
          <w:tab w:val="clear" w:pos="4320"/>
          <w:tab w:val="clear" w:pos="8640"/>
        </w:tabs>
        <w:rPr>
          <w:b/>
          <w:bCs/>
        </w:rPr>
      </w:pPr>
    </w:p>
    <w:p w14:paraId="73754649" w14:textId="77777777" w:rsidR="0020765D" w:rsidRDefault="0020765D" w:rsidP="007744EB">
      <w:pPr>
        <w:pStyle w:val="Header"/>
        <w:tabs>
          <w:tab w:val="clear" w:pos="4320"/>
          <w:tab w:val="clear" w:pos="8640"/>
        </w:tabs>
        <w:rPr>
          <w:b/>
          <w:bCs/>
        </w:rPr>
      </w:pPr>
    </w:p>
    <w:p w14:paraId="75165CC5" w14:textId="77777777" w:rsidR="009A7590" w:rsidRPr="00E127C6" w:rsidRDefault="009A7590" w:rsidP="007744EB">
      <w:pPr>
        <w:pStyle w:val="Header"/>
        <w:tabs>
          <w:tab w:val="clear" w:pos="4320"/>
          <w:tab w:val="clear" w:pos="8640"/>
        </w:tabs>
        <w:rPr>
          <w:b/>
          <w:bCs/>
          <w:u w:val="single"/>
        </w:rPr>
      </w:pPr>
      <w:r w:rsidRPr="00E127C6">
        <w:rPr>
          <w:b/>
          <w:bCs/>
        </w:rPr>
        <w:t xml:space="preserve">9.3.1 *Please specify indicate the source of the above coverage (e.g. Administrative, surveys, WHO/UNICEF joint review, … </w:t>
      </w:r>
      <w:proofErr w:type="spellStart"/>
      <w:r w:rsidRPr="00E127C6">
        <w:rPr>
          <w:b/>
          <w:bCs/>
        </w:rPr>
        <w:t>etc</w:t>
      </w:r>
      <w:proofErr w:type="spellEnd"/>
      <w:r w:rsidRPr="00E127C6">
        <w:rPr>
          <w:b/>
          <w:bCs/>
        </w:rPr>
        <w:t xml:space="preserve">): </w:t>
      </w:r>
      <w:r w:rsidRPr="00E127C6">
        <w:rPr>
          <w:b/>
          <w:bCs/>
          <w:u w:val="single"/>
        </w:rPr>
        <w:tab/>
      </w:r>
      <w:r w:rsidRPr="00E127C6">
        <w:rPr>
          <w:b/>
          <w:bCs/>
          <w:u w:val="single"/>
        </w:rPr>
        <w:tab/>
      </w:r>
      <w:r w:rsidRPr="00E127C6">
        <w:rPr>
          <w:b/>
          <w:bCs/>
          <w:u w:val="single"/>
        </w:rPr>
        <w:tab/>
      </w:r>
      <w:r w:rsidRPr="00E127C6">
        <w:rPr>
          <w:b/>
          <w:bCs/>
          <w:u w:val="single"/>
        </w:rPr>
        <w:tab/>
      </w:r>
      <w:r w:rsidRPr="00E127C6">
        <w:rPr>
          <w:b/>
          <w:bCs/>
          <w:u w:val="single"/>
        </w:rPr>
        <w:tab/>
      </w:r>
      <w:r w:rsidRPr="00E127C6">
        <w:rPr>
          <w:b/>
          <w:bCs/>
          <w:u w:val="single"/>
        </w:rPr>
        <w:tab/>
      </w:r>
      <w:r w:rsidRPr="00E127C6">
        <w:rPr>
          <w:b/>
          <w:bCs/>
          <w:u w:val="single"/>
        </w:rPr>
        <w:tab/>
      </w:r>
    </w:p>
    <w:p w14:paraId="75F1F450" w14:textId="77777777" w:rsidR="0020765D" w:rsidRDefault="0020765D" w:rsidP="00B45FDA">
      <w:pPr>
        <w:pStyle w:val="Header"/>
        <w:tabs>
          <w:tab w:val="clear" w:pos="4320"/>
          <w:tab w:val="clear" w:pos="8640"/>
        </w:tabs>
        <w:jc w:val="both"/>
        <w:rPr>
          <w:b/>
        </w:rPr>
      </w:pPr>
    </w:p>
    <w:p w14:paraId="5E369FEA" w14:textId="77777777" w:rsidR="0020765D" w:rsidRDefault="0020765D" w:rsidP="00B45FDA">
      <w:pPr>
        <w:pStyle w:val="Header"/>
        <w:tabs>
          <w:tab w:val="clear" w:pos="4320"/>
          <w:tab w:val="clear" w:pos="8640"/>
        </w:tabs>
        <w:jc w:val="both"/>
        <w:rPr>
          <w:b/>
        </w:rPr>
      </w:pPr>
    </w:p>
    <w:p w14:paraId="70A1C1C6" w14:textId="77777777" w:rsidR="00772743" w:rsidRPr="00E127C6" w:rsidRDefault="00772743" w:rsidP="00B45FDA">
      <w:pPr>
        <w:pStyle w:val="Header"/>
        <w:tabs>
          <w:tab w:val="clear" w:pos="4320"/>
          <w:tab w:val="clear" w:pos="8640"/>
        </w:tabs>
        <w:jc w:val="both"/>
        <w:rPr>
          <w:b/>
        </w:rPr>
      </w:pPr>
      <w:r w:rsidRPr="00E127C6">
        <w:rPr>
          <w:b/>
        </w:rPr>
        <w:t>9.3.</w:t>
      </w:r>
      <w:r w:rsidR="009A7590" w:rsidRPr="00E127C6">
        <w:rPr>
          <w:b/>
        </w:rPr>
        <w:t>2</w:t>
      </w:r>
      <w:r w:rsidRPr="00E127C6">
        <w:rPr>
          <w:b/>
        </w:rPr>
        <w:t xml:space="preserve">   Please comment on areas with low IPV coverage (less than 80%) with special reference to any recommendations, plans, actions taken for improvement with timelines</w:t>
      </w:r>
      <w:r w:rsidR="00B45FDA" w:rsidRPr="00E127C6">
        <w:rPr>
          <w:b/>
        </w:rPr>
        <w:t xml:space="preserve"> </w:t>
      </w:r>
      <w:r w:rsidRPr="00E127C6">
        <w:rPr>
          <w:b/>
        </w:rPr>
        <w:t>coverage during the year under review</w:t>
      </w: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FFFFFF"/>
        <w:tblLook w:val="0000" w:firstRow="0" w:lastRow="0" w:firstColumn="0" w:lastColumn="0" w:noHBand="0" w:noVBand="0"/>
      </w:tblPr>
      <w:tblGrid>
        <w:gridCol w:w="8810"/>
      </w:tblGrid>
      <w:tr w:rsidR="00772743" w:rsidRPr="008952EC" w14:paraId="2930482C" w14:textId="77777777" w:rsidTr="001A08E1">
        <w:trPr>
          <w:trHeight w:val="762"/>
        </w:trPr>
        <w:tc>
          <w:tcPr>
            <w:tcW w:w="9036" w:type="dxa"/>
            <w:shd w:val="clear" w:color="auto" w:fill="FFFFFF"/>
          </w:tcPr>
          <w:p w14:paraId="0893CD1B" w14:textId="77777777" w:rsidR="00772743" w:rsidRPr="00E127C6" w:rsidRDefault="00772743" w:rsidP="00FC4A91">
            <w:pPr>
              <w:pStyle w:val="Header"/>
              <w:tabs>
                <w:tab w:val="center" w:pos="840"/>
              </w:tabs>
              <w:rPr>
                <w:i/>
                <w:szCs w:val="24"/>
              </w:rPr>
            </w:pPr>
            <w:r w:rsidRPr="00E127C6">
              <w:rPr>
                <w:i/>
                <w:szCs w:val="24"/>
              </w:rPr>
              <w:t>Type here</w:t>
            </w:r>
          </w:p>
        </w:tc>
      </w:tr>
    </w:tbl>
    <w:p w14:paraId="3C4D7EC6" w14:textId="77777777" w:rsidR="00772743" w:rsidRPr="008952EC" w:rsidRDefault="00772743" w:rsidP="00772743">
      <w:pPr>
        <w:pStyle w:val="Header"/>
      </w:pPr>
    </w:p>
    <w:p w14:paraId="04055404" w14:textId="77777777" w:rsidR="00410318" w:rsidRPr="008952EC" w:rsidRDefault="00410318" w:rsidP="00410318">
      <w:pPr>
        <w:pStyle w:val="Header"/>
        <w:tabs>
          <w:tab w:val="clear" w:pos="4320"/>
          <w:tab w:val="clear" w:pos="8640"/>
        </w:tabs>
      </w:pPr>
    </w:p>
    <w:tbl>
      <w:tblPr>
        <w:tblW w:w="9284"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4"/>
      </w:tblGrid>
      <w:tr w:rsidR="00410318" w:rsidRPr="008952EC" w14:paraId="27A314C1" w14:textId="77777777" w:rsidTr="00904721">
        <w:trPr>
          <w:trHeight w:val="885"/>
        </w:trPr>
        <w:tc>
          <w:tcPr>
            <w:tcW w:w="9284" w:type="dxa"/>
            <w:tcBorders>
              <w:top w:val="double" w:sz="4" w:space="0" w:color="auto"/>
              <w:left w:val="double" w:sz="4" w:space="0" w:color="auto"/>
              <w:bottom w:val="double" w:sz="4" w:space="0" w:color="auto"/>
              <w:right w:val="double" w:sz="4" w:space="0" w:color="auto"/>
            </w:tcBorders>
          </w:tcPr>
          <w:p w14:paraId="5B74C803" w14:textId="77777777" w:rsidR="00410318" w:rsidRPr="00E127C6" w:rsidRDefault="00273D47" w:rsidP="00B45FDA">
            <w:pPr>
              <w:pStyle w:val="Header"/>
              <w:tabs>
                <w:tab w:val="clear" w:pos="4320"/>
                <w:tab w:val="clear" w:pos="8640"/>
              </w:tabs>
              <w:jc w:val="both"/>
              <w:rPr>
                <w:b/>
              </w:rPr>
            </w:pPr>
            <w:r w:rsidRPr="00E127C6">
              <w:rPr>
                <w:b/>
              </w:rPr>
              <w:t>9.3.</w:t>
            </w:r>
            <w:r w:rsidR="009A7590" w:rsidRPr="00E127C6">
              <w:rPr>
                <w:b/>
              </w:rPr>
              <w:t>3</w:t>
            </w:r>
            <w:r w:rsidR="00410318" w:rsidRPr="00E127C6">
              <w:rPr>
                <w:b/>
              </w:rPr>
              <w:t xml:space="preserve">   Attach a map showing the districts which had less than 80% IPV coverage</w:t>
            </w:r>
            <w:r w:rsidR="00B45FDA" w:rsidRPr="00E127C6">
              <w:rPr>
                <w:b/>
              </w:rPr>
              <w:t xml:space="preserve"> </w:t>
            </w:r>
            <w:r w:rsidR="00410318" w:rsidRPr="00E127C6">
              <w:rPr>
                <w:b/>
              </w:rPr>
              <w:t>during the year under review</w:t>
            </w:r>
          </w:p>
          <w:p w14:paraId="2A29FB86" w14:textId="77777777" w:rsidR="00410318" w:rsidRPr="008952EC" w:rsidRDefault="00410318" w:rsidP="00273D47">
            <w:pPr>
              <w:pStyle w:val="Header"/>
              <w:tabs>
                <w:tab w:val="clear" w:pos="4320"/>
                <w:tab w:val="clear" w:pos="8640"/>
              </w:tabs>
              <w:jc w:val="both"/>
              <w:rPr>
                <w:bCs/>
              </w:rPr>
            </w:pPr>
          </w:p>
        </w:tc>
      </w:tr>
    </w:tbl>
    <w:p w14:paraId="365FF81F" w14:textId="77777777" w:rsidR="00410318" w:rsidRPr="008952EC" w:rsidRDefault="00410318" w:rsidP="00410318"/>
    <w:p w14:paraId="1ABE8618" w14:textId="77777777" w:rsidR="00410318" w:rsidRPr="008952EC" w:rsidRDefault="00410318" w:rsidP="00410318"/>
    <w:p w14:paraId="1A2B0F7A" w14:textId="77777777" w:rsidR="00085568" w:rsidRPr="008952EC" w:rsidRDefault="00273D47" w:rsidP="00273D47">
      <w:pPr>
        <w:pStyle w:val="Heading3"/>
        <w:rPr>
          <w:b/>
          <w:bCs/>
          <w:i/>
          <w:iCs/>
        </w:rPr>
      </w:pPr>
      <w:r w:rsidRPr="008952EC">
        <w:rPr>
          <w:b/>
          <w:bCs/>
          <w:i/>
          <w:iCs/>
        </w:rPr>
        <w:t>9.4</w:t>
      </w:r>
      <w:r w:rsidRPr="008952EC">
        <w:rPr>
          <w:b/>
          <w:bCs/>
          <w:i/>
          <w:iCs/>
        </w:rPr>
        <w:tab/>
      </w:r>
      <w:r w:rsidR="00085568" w:rsidRPr="008952EC">
        <w:rPr>
          <w:b/>
          <w:bCs/>
          <w:i/>
          <w:iCs/>
        </w:rPr>
        <w:t xml:space="preserve"> Validation of the coverage data </w:t>
      </w:r>
    </w:p>
    <w:p w14:paraId="00FD7D1D" w14:textId="77777777" w:rsidR="00085568" w:rsidRDefault="00085568" w:rsidP="00085568"/>
    <w:p w14:paraId="17B56115" w14:textId="77777777" w:rsidR="00BB789E" w:rsidRPr="00E127C6" w:rsidRDefault="00BB789E" w:rsidP="00BB789E">
      <w:pPr>
        <w:pStyle w:val="Header"/>
        <w:tabs>
          <w:tab w:val="clear" w:pos="4320"/>
          <w:tab w:val="clear" w:pos="8640"/>
        </w:tabs>
        <w:ind w:left="1134" w:hanging="1134"/>
        <w:jc w:val="both"/>
        <w:rPr>
          <w:b/>
          <w:bCs/>
        </w:rPr>
      </w:pPr>
      <w:r w:rsidRPr="00E127C6">
        <w:rPr>
          <w:b/>
          <w:bCs/>
        </w:rPr>
        <w:t xml:space="preserve">9.4.1 </w:t>
      </w:r>
      <w:r w:rsidRPr="00E127C6">
        <w:rPr>
          <w:b/>
          <w:bCs/>
        </w:rPr>
        <w:tab/>
        <w:t xml:space="preserve">Has there been any </w:t>
      </w:r>
      <w:r w:rsidR="00511AB9" w:rsidRPr="00E127C6">
        <w:rPr>
          <w:b/>
          <w:bCs/>
        </w:rPr>
        <w:t>validation done for coverage survey</w:t>
      </w:r>
      <w:r w:rsidRPr="00E127C6">
        <w:rPr>
          <w:b/>
          <w:bCs/>
        </w:rPr>
        <w:t xml:space="preserve"> during the year under review?</w:t>
      </w:r>
    </w:p>
    <w:p w14:paraId="245A282A" w14:textId="77777777" w:rsidR="00BB789E" w:rsidRPr="008952EC" w:rsidRDefault="00BB789E" w:rsidP="00BB789E">
      <w:pPr>
        <w:pStyle w:val="Header"/>
        <w:tabs>
          <w:tab w:val="clear" w:pos="4320"/>
          <w:tab w:val="clear" w:pos="8640"/>
        </w:tabs>
      </w:pPr>
      <w:r w:rsidRPr="008952EC">
        <w:tab/>
      </w:r>
      <w:r w:rsidRPr="008952EC">
        <w:tab/>
      </w:r>
    </w:p>
    <w:p w14:paraId="31C3A7D1" w14:textId="77777777" w:rsidR="00BB789E" w:rsidRPr="008952EC" w:rsidRDefault="00BB789E" w:rsidP="00BB789E">
      <w:pPr>
        <w:ind w:left="562" w:firstLine="567"/>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3A09C2DF" w14:textId="77777777" w:rsidR="00BB789E" w:rsidRDefault="00BB789E" w:rsidP="00085568"/>
    <w:p w14:paraId="2385C137" w14:textId="77777777" w:rsidR="00511AB9" w:rsidRPr="00E127C6" w:rsidRDefault="00511AB9" w:rsidP="00511AB9">
      <w:pPr>
        <w:pStyle w:val="Header"/>
        <w:tabs>
          <w:tab w:val="clear" w:pos="4320"/>
          <w:tab w:val="clear" w:pos="8640"/>
        </w:tabs>
        <w:ind w:left="1134" w:hanging="1134"/>
        <w:jc w:val="both"/>
        <w:rPr>
          <w:b/>
          <w:bCs/>
        </w:rPr>
      </w:pPr>
      <w:r w:rsidRPr="00E127C6">
        <w:rPr>
          <w:b/>
          <w:bCs/>
        </w:rPr>
        <w:t xml:space="preserve">9.4.2 </w:t>
      </w:r>
      <w:r w:rsidRPr="00E127C6">
        <w:rPr>
          <w:b/>
          <w:bCs/>
        </w:rPr>
        <w:tab/>
        <w:t>Was this validation done independent of the EPI program?</w:t>
      </w:r>
    </w:p>
    <w:p w14:paraId="5D520ED4" w14:textId="77777777" w:rsidR="00511AB9" w:rsidRPr="008952EC" w:rsidRDefault="00511AB9" w:rsidP="00511AB9">
      <w:pPr>
        <w:pStyle w:val="Header"/>
        <w:tabs>
          <w:tab w:val="clear" w:pos="4320"/>
          <w:tab w:val="clear" w:pos="8640"/>
        </w:tabs>
      </w:pPr>
      <w:r w:rsidRPr="008952EC">
        <w:tab/>
      </w:r>
      <w:r w:rsidRPr="008952EC">
        <w:tab/>
      </w:r>
    </w:p>
    <w:p w14:paraId="300FCF88" w14:textId="77777777" w:rsidR="00511AB9" w:rsidRPr="008952EC" w:rsidRDefault="00511AB9" w:rsidP="00511AB9">
      <w:pPr>
        <w:ind w:left="562" w:firstLine="567"/>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69995930" w14:textId="77777777" w:rsidR="00511AB9" w:rsidRDefault="00511AB9" w:rsidP="00085568"/>
    <w:p w14:paraId="3AFF7CE6" w14:textId="77777777" w:rsidR="00511AB9" w:rsidRPr="008952EC" w:rsidRDefault="00511AB9" w:rsidP="00085568"/>
    <w:p w14:paraId="7667640F" w14:textId="77777777" w:rsidR="00085568" w:rsidRPr="00E127C6" w:rsidRDefault="00511AB9" w:rsidP="00273D47">
      <w:pPr>
        <w:pStyle w:val="NoSpacing"/>
        <w:jc w:val="both"/>
        <w:rPr>
          <w:rFonts w:ascii="Times New Roman" w:hAnsi="Times New Roman"/>
          <w:b/>
          <w:bCs/>
          <w:sz w:val="24"/>
          <w:szCs w:val="24"/>
        </w:rPr>
      </w:pPr>
      <w:r w:rsidRPr="00E127C6">
        <w:rPr>
          <w:rFonts w:ascii="Times New Roman" w:hAnsi="Times New Roman"/>
          <w:b/>
          <w:bCs/>
          <w:sz w:val="24"/>
          <w:szCs w:val="24"/>
        </w:rPr>
        <w:t xml:space="preserve">9.4.3 </w:t>
      </w:r>
      <w:r w:rsidR="00085568" w:rsidRPr="00E127C6">
        <w:rPr>
          <w:rFonts w:ascii="Times New Roman" w:hAnsi="Times New Roman"/>
          <w:b/>
          <w:bCs/>
          <w:sz w:val="24"/>
          <w:szCs w:val="24"/>
        </w:rPr>
        <w:t xml:space="preserve">Please explain how coverage data were validated (ex. through coverage survey, </w:t>
      </w:r>
      <w:proofErr w:type="spellStart"/>
      <w:r w:rsidR="00085568" w:rsidRPr="00E127C6">
        <w:rPr>
          <w:rFonts w:ascii="Times New Roman" w:hAnsi="Times New Roman"/>
          <w:b/>
          <w:bCs/>
          <w:sz w:val="24"/>
          <w:szCs w:val="24"/>
        </w:rPr>
        <w:t>serosurveys</w:t>
      </w:r>
      <w:proofErr w:type="spellEnd"/>
      <w:r w:rsidR="00085568" w:rsidRPr="00E127C6">
        <w:rPr>
          <w:rFonts w:ascii="Times New Roman" w:hAnsi="Times New Roman"/>
          <w:b/>
          <w:bCs/>
          <w:sz w:val="24"/>
          <w:szCs w:val="24"/>
        </w:rPr>
        <w:t>, data quality assessments, special studies) and provide validation method and results in the space below (if applicable)</w:t>
      </w:r>
    </w:p>
    <w:tbl>
      <w:tblPr>
        <w:tblW w:w="9781" w:type="dxa"/>
        <w:tblInd w:w="108" w:type="dxa"/>
        <w:tblBorders>
          <w:top w:val="single" w:sz="4" w:space="0" w:color="auto"/>
          <w:left w:val="single" w:sz="4" w:space="0" w:color="auto"/>
          <w:bottom w:val="single" w:sz="4" w:space="0" w:color="auto"/>
          <w:right w:val="single" w:sz="4" w:space="0" w:color="auto"/>
        </w:tblBorders>
        <w:shd w:val="clear" w:color="auto" w:fill="FFFFFF"/>
        <w:tblLook w:val="0000" w:firstRow="0" w:lastRow="0" w:firstColumn="0" w:lastColumn="0" w:noHBand="0" w:noVBand="0"/>
      </w:tblPr>
      <w:tblGrid>
        <w:gridCol w:w="9781"/>
      </w:tblGrid>
      <w:tr w:rsidR="00085568" w:rsidRPr="008952EC" w14:paraId="42F2B891" w14:textId="77777777" w:rsidTr="00C62A45">
        <w:trPr>
          <w:trHeight w:val="440"/>
        </w:trPr>
        <w:tc>
          <w:tcPr>
            <w:tcW w:w="9781" w:type="dxa"/>
            <w:shd w:val="clear" w:color="auto" w:fill="FFFFFF"/>
          </w:tcPr>
          <w:p w14:paraId="777691DA" w14:textId="77777777" w:rsidR="00085568" w:rsidRPr="008952EC" w:rsidRDefault="00EA6BD0" w:rsidP="00904721">
            <w:pPr>
              <w:pStyle w:val="Header"/>
              <w:tabs>
                <w:tab w:val="center" w:pos="840"/>
              </w:tabs>
              <w:spacing w:before="120" w:after="120"/>
              <w:rPr>
                <w:i/>
              </w:rPr>
            </w:pPr>
            <w:r w:rsidRPr="008952EC">
              <w:rPr>
                <w:i/>
              </w:rPr>
              <w:t>T</w:t>
            </w:r>
            <w:r w:rsidR="00085568" w:rsidRPr="008952EC">
              <w:rPr>
                <w:i/>
              </w:rPr>
              <w:t>ype here</w:t>
            </w:r>
          </w:p>
          <w:p w14:paraId="1AC64285" w14:textId="77777777" w:rsidR="00085568" w:rsidRPr="008952EC" w:rsidRDefault="00085568" w:rsidP="00904721">
            <w:pPr>
              <w:pStyle w:val="Header"/>
              <w:tabs>
                <w:tab w:val="center" w:pos="840"/>
              </w:tabs>
              <w:spacing w:before="120" w:after="120"/>
            </w:pPr>
          </w:p>
        </w:tc>
      </w:tr>
    </w:tbl>
    <w:p w14:paraId="749F5AC1" w14:textId="77777777" w:rsidR="00085568" w:rsidRPr="008952EC" w:rsidRDefault="00085568" w:rsidP="00085568">
      <w:pPr>
        <w:pStyle w:val="Header"/>
        <w:tabs>
          <w:tab w:val="clear" w:pos="4320"/>
          <w:tab w:val="clear" w:pos="8640"/>
        </w:tabs>
        <w:spacing w:after="120"/>
        <w:ind w:left="360"/>
        <w:rPr>
          <w:b/>
        </w:rPr>
      </w:pPr>
    </w:p>
    <w:p w14:paraId="20699447" w14:textId="77777777" w:rsidR="00410318" w:rsidRPr="008952EC" w:rsidRDefault="00410318" w:rsidP="00410318">
      <w:pPr>
        <w:pStyle w:val="Header"/>
        <w:tabs>
          <w:tab w:val="clear" w:pos="4320"/>
          <w:tab w:val="clear" w:pos="8640"/>
        </w:tabs>
      </w:pPr>
      <w:r w:rsidRPr="008952EC">
        <w:tab/>
      </w:r>
      <w:r w:rsidRPr="008952EC">
        <w:tab/>
      </w:r>
      <w:r w:rsidRPr="008952EC">
        <w:tab/>
      </w:r>
      <w:r w:rsidRPr="008952EC">
        <w:tab/>
      </w:r>
      <w:r w:rsidRPr="008952EC">
        <w:tab/>
      </w:r>
      <w:r w:rsidRPr="008952EC">
        <w:tab/>
      </w:r>
      <w:r w:rsidRPr="008952EC">
        <w:tab/>
      </w:r>
      <w:r w:rsidRPr="008952EC">
        <w:tab/>
      </w:r>
      <w:r w:rsidRPr="008952EC">
        <w:tab/>
      </w:r>
      <w:r w:rsidRPr="008952EC">
        <w:tab/>
      </w:r>
      <w:r w:rsidRPr="008952EC">
        <w:tab/>
      </w:r>
      <w:r w:rsidRPr="008952EC">
        <w:tab/>
      </w:r>
      <w:r w:rsidRPr="008952EC">
        <w:tab/>
      </w:r>
      <w:r w:rsidRPr="008952EC">
        <w:tab/>
      </w:r>
      <w:r w:rsidRPr="008952EC">
        <w:tab/>
      </w:r>
      <w:r w:rsidRPr="008952EC">
        <w:tab/>
      </w:r>
      <w:r w:rsidRPr="008952EC">
        <w:tab/>
      </w:r>
      <w:r w:rsidRPr="008952EC">
        <w:tab/>
      </w:r>
      <w:r w:rsidRPr="008952EC">
        <w:tab/>
      </w:r>
      <w:r w:rsidRPr="008952EC">
        <w:tab/>
      </w:r>
      <w:r w:rsidRPr="008952EC">
        <w:tab/>
      </w:r>
      <w:r w:rsidRPr="008952EC">
        <w:tab/>
      </w:r>
      <w:r w:rsidRPr="008952EC">
        <w:tab/>
      </w:r>
    </w:p>
    <w:p w14:paraId="0D6A2C81" w14:textId="77777777" w:rsidR="00410318" w:rsidRPr="005224D5" w:rsidRDefault="00410318" w:rsidP="005224D5">
      <w:pPr>
        <w:pStyle w:val="Heading1"/>
        <w:rPr>
          <w:bCs/>
          <w:color w:val="000000"/>
          <w:sz w:val="28"/>
          <w:szCs w:val="28"/>
          <w:u w:val="single"/>
        </w:rPr>
      </w:pPr>
      <w:r w:rsidRPr="008952EC">
        <w:rPr>
          <w:b w:val="0"/>
          <w:sz w:val="28"/>
        </w:rPr>
        <w:br w:type="page"/>
      </w:r>
      <w:bookmarkStart w:id="97" w:name="_Toc29997528"/>
      <w:r w:rsidR="00A76633" w:rsidRPr="005224D5">
        <w:rPr>
          <w:bCs/>
          <w:color w:val="000000"/>
          <w:sz w:val="28"/>
          <w:szCs w:val="28"/>
          <w:u w:val="single"/>
        </w:rPr>
        <w:t>Section 10</w:t>
      </w:r>
      <w:r w:rsidR="0021273B" w:rsidRPr="005224D5">
        <w:rPr>
          <w:bCs/>
          <w:color w:val="000000"/>
          <w:sz w:val="28"/>
          <w:szCs w:val="28"/>
          <w:u w:val="single"/>
        </w:rPr>
        <w:t>:</w:t>
      </w:r>
      <w:r w:rsidR="00D76348">
        <w:rPr>
          <w:bCs/>
          <w:color w:val="000000"/>
          <w:sz w:val="28"/>
          <w:szCs w:val="28"/>
          <w:u w:val="single"/>
        </w:rPr>
        <w:tab/>
      </w:r>
      <w:r w:rsidRPr="005224D5">
        <w:rPr>
          <w:bCs/>
          <w:color w:val="000000"/>
          <w:sz w:val="28"/>
          <w:szCs w:val="28"/>
          <w:u w:val="single"/>
        </w:rPr>
        <w:t>SUPPLEMENTARY IMMUNIZATION ACTIVITIES FOR</w:t>
      </w:r>
      <w:r w:rsidR="00D76348">
        <w:rPr>
          <w:bCs/>
          <w:color w:val="000000"/>
          <w:sz w:val="28"/>
          <w:szCs w:val="28"/>
          <w:u w:val="single"/>
        </w:rPr>
        <w:t xml:space="preserve"> POLIO ERADICATION</w:t>
      </w:r>
      <w:bookmarkEnd w:id="97"/>
    </w:p>
    <w:p w14:paraId="3D3A19FE" w14:textId="77777777" w:rsidR="00410318" w:rsidRPr="008952EC" w:rsidRDefault="00410318" w:rsidP="00410318">
      <w:pPr>
        <w:ind w:left="567"/>
        <w:rPr>
          <w:b/>
        </w:rPr>
      </w:pPr>
    </w:p>
    <w:p w14:paraId="790409E6" w14:textId="77777777" w:rsidR="00410318" w:rsidRPr="008952EC" w:rsidRDefault="004D08F8" w:rsidP="00410318">
      <w:pPr>
        <w:ind w:left="1134" w:hanging="1134"/>
        <w:rPr>
          <w:b/>
          <w:bCs/>
          <w:i/>
          <w:iCs/>
        </w:rPr>
      </w:pPr>
      <w:r w:rsidRPr="008952EC">
        <w:rPr>
          <w:b/>
          <w:bCs/>
          <w:i/>
          <w:iCs/>
        </w:rPr>
        <w:t>10.1</w:t>
      </w:r>
      <w:r w:rsidR="00410318" w:rsidRPr="008952EC">
        <w:rPr>
          <w:i/>
          <w:iCs/>
        </w:rPr>
        <w:tab/>
      </w:r>
      <w:r w:rsidR="00410318" w:rsidRPr="008952EC">
        <w:rPr>
          <w:b/>
          <w:bCs/>
          <w:i/>
          <w:iCs/>
        </w:rPr>
        <w:t>Specify any supplementary immunization activities (SIA) conducted for polio eradication during the year under review</w:t>
      </w:r>
    </w:p>
    <w:p w14:paraId="2AFCBA96" w14:textId="77777777" w:rsidR="00410318" w:rsidRDefault="00410318" w:rsidP="00410318">
      <w:pPr>
        <w:ind w:left="1134" w:hanging="1134"/>
        <w:rPr>
          <w:b/>
          <w:bCs/>
        </w:rPr>
      </w:pPr>
    </w:p>
    <w:tbl>
      <w:tblPr>
        <w:tblW w:w="6102" w:type="pct"/>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1270"/>
        <w:gridCol w:w="1307"/>
        <w:gridCol w:w="2008"/>
        <w:gridCol w:w="1657"/>
      </w:tblGrid>
      <w:tr w:rsidR="00850FD5" w:rsidRPr="00C608D0" w14:paraId="474E70DC" w14:textId="77777777" w:rsidTr="004F6020">
        <w:tc>
          <w:tcPr>
            <w:tcW w:w="2137" w:type="pct"/>
            <w:shd w:val="clear" w:color="auto" w:fill="auto"/>
          </w:tcPr>
          <w:p w14:paraId="3C8ED40D" w14:textId="77777777" w:rsidR="00850FD5" w:rsidRPr="00C608D0" w:rsidRDefault="00850FD5" w:rsidP="00410318">
            <w:pPr>
              <w:rPr>
                <w:b/>
                <w:bCs/>
              </w:rPr>
            </w:pPr>
            <w:r w:rsidRPr="00C608D0">
              <w:rPr>
                <w:b/>
                <w:bCs/>
              </w:rPr>
              <w:t>Type of SIA</w:t>
            </w:r>
          </w:p>
        </w:tc>
        <w:tc>
          <w:tcPr>
            <w:tcW w:w="565" w:type="pct"/>
            <w:shd w:val="clear" w:color="auto" w:fill="auto"/>
          </w:tcPr>
          <w:p w14:paraId="4E69BC1B" w14:textId="77777777" w:rsidR="00850FD5" w:rsidRPr="00C608D0" w:rsidRDefault="00850FD5" w:rsidP="004F6020">
            <w:pPr>
              <w:jc w:val="center"/>
              <w:rPr>
                <w:b/>
                <w:bCs/>
              </w:rPr>
            </w:pPr>
            <w:r w:rsidRPr="00C608D0">
              <w:rPr>
                <w:b/>
                <w:bCs/>
              </w:rPr>
              <w:t>Number conducted</w:t>
            </w:r>
          </w:p>
        </w:tc>
        <w:tc>
          <w:tcPr>
            <w:tcW w:w="605" w:type="pct"/>
            <w:shd w:val="clear" w:color="auto" w:fill="auto"/>
          </w:tcPr>
          <w:p w14:paraId="4962394A" w14:textId="77777777" w:rsidR="00850FD5" w:rsidRPr="00C608D0" w:rsidRDefault="00850FD5" w:rsidP="004F6020">
            <w:pPr>
              <w:jc w:val="center"/>
              <w:rPr>
                <w:b/>
                <w:bCs/>
              </w:rPr>
            </w:pPr>
            <w:r w:rsidRPr="00C608D0">
              <w:rPr>
                <w:b/>
                <w:bCs/>
              </w:rPr>
              <w:t>Date(s) conducted</w:t>
            </w:r>
          </w:p>
        </w:tc>
        <w:tc>
          <w:tcPr>
            <w:tcW w:w="927" w:type="pct"/>
            <w:shd w:val="clear" w:color="auto" w:fill="auto"/>
          </w:tcPr>
          <w:p w14:paraId="583CB1C9" w14:textId="77777777" w:rsidR="00850FD5" w:rsidRPr="00C608D0" w:rsidRDefault="00850FD5" w:rsidP="004F6020">
            <w:pPr>
              <w:jc w:val="center"/>
              <w:rPr>
                <w:b/>
                <w:bCs/>
              </w:rPr>
            </w:pPr>
            <w:r w:rsidRPr="00C608D0">
              <w:rPr>
                <w:b/>
                <w:bCs/>
              </w:rPr>
              <w:t>Mention the type of antigen used</w:t>
            </w:r>
          </w:p>
          <w:p w14:paraId="2B7D470F" w14:textId="77777777" w:rsidR="00850FD5" w:rsidRPr="00C608D0" w:rsidRDefault="00850FD5" w:rsidP="004F6020">
            <w:pPr>
              <w:jc w:val="center"/>
              <w:rPr>
                <w:b/>
                <w:bCs/>
              </w:rPr>
            </w:pPr>
            <w:r w:rsidRPr="00C608D0">
              <w:rPr>
                <w:b/>
                <w:bCs/>
              </w:rPr>
              <w:t>(</w:t>
            </w:r>
            <w:proofErr w:type="spellStart"/>
            <w:r w:rsidRPr="00C608D0">
              <w:rPr>
                <w:b/>
                <w:bCs/>
              </w:rPr>
              <w:t>bOPV</w:t>
            </w:r>
            <w:proofErr w:type="spellEnd"/>
            <w:r w:rsidRPr="00C608D0">
              <w:rPr>
                <w:b/>
                <w:bCs/>
              </w:rPr>
              <w:t xml:space="preserve">, IPV, </w:t>
            </w:r>
            <w:proofErr w:type="spellStart"/>
            <w:r w:rsidRPr="00C608D0">
              <w:rPr>
                <w:b/>
                <w:bCs/>
              </w:rPr>
              <w:t>mOPV</w:t>
            </w:r>
            <w:proofErr w:type="spellEnd"/>
            <w:r w:rsidRPr="00C608D0">
              <w:rPr>
                <w:b/>
                <w:bCs/>
              </w:rPr>
              <w:t xml:space="preserve"> (1,2,3), </w:t>
            </w:r>
            <w:proofErr w:type="spellStart"/>
            <w:r w:rsidRPr="00C608D0">
              <w:rPr>
                <w:b/>
                <w:bCs/>
              </w:rPr>
              <w:t>nOPV</w:t>
            </w:r>
            <w:proofErr w:type="spellEnd"/>
            <w:r w:rsidRPr="00C608D0">
              <w:rPr>
                <w:b/>
                <w:bCs/>
              </w:rPr>
              <w:t xml:space="preserve">, …. </w:t>
            </w:r>
            <w:proofErr w:type="spellStart"/>
            <w:r w:rsidRPr="00C608D0">
              <w:rPr>
                <w:b/>
                <w:bCs/>
              </w:rPr>
              <w:t>etc</w:t>
            </w:r>
            <w:proofErr w:type="spellEnd"/>
            <w:r w:rsidRPr="00C608D0">
              <w:rPr>
                <w:b/>
                <w:bCs/>
              </w:rPr>
              <w:t>)</w:t>
            </w:r>
          </w:p>
        </w:tc>
        <w:tc>
          <w:tcPr>
            <w:tcW w:w="766" w:type="pct"/>
            <w:shd w:val="clear" w:color="auto" w:fill="auto"/>
          </w:tcPr>
          <w:p w14:paraId="001BD887" w14:textId="77777777" w:rsidR="00850FD5" w:rsidRPr="00C608D0" w:rsidRDefault="00850FD5" w:rsidP="004F6020">
            <w:pPr>
              <w:jc w:val="center"/>
              <w:rPr>
                <w:b/>
                <w:bCs/>
              </w:rPr>
            </w:pPr>
            <w:r w:rsidRPr="00C608D0">
              <w:rPr>
                <w:b/>
                <w:bCs/>
              </w:rPr>
              <w:t>Comments</w:t>
            </w:r>
          </w:p>
        </w:tc>
      </w:tr>
      <w:tr w:rsidR="00850FD5" w:rsidRPr="00C608D0" w14:paraId="66B41744" w14:textId="77777777" w:rsidTr="004F6020">
        <w:tc>
          <w:tcPr>
            <w:tcW w:w="2137" w:type="pct"/>
            <w:shd w:val="clear" w:color="auto" w:fill="auto"/>
          </w:tcPr>
          <w:p w14:paraId="274C7C25" w14:textId="77777777" w:rsidR="00850FD5" w:rsidRPr="00C608D0" w:rsidRDefault="00850FD5" w:rsidP="00C608D0">
            <w:pPr>
              <w:spacing w:line="360" w:lineRule="auto"/>
              <w:ind w:left="567" w:hanging="567"/>
              <w:rPr>
                <w:b/>
                <w:bCs/>
              </w:rPr>
            </w:pPr>
            <w:r w:rsidRPr="008952EC">
              <w:t>a) National Immunization Days (NIDs)</w:t>
            </w:r>
          </w:p>
        </w:tc>
        <w:tc>
          <w:tcPr>
            <w:tcW w:w="565" w:type="pct"/>
            <w:shd w:val="clear" w:color="auto" w:fill="auto"/>
          </w:tcPr>
          <w:p w14:paraId="3C435F99" w14:textId="77777777" w:rsidR="00850FD5" w:rsidRPr="00C608D0" w:rsidRDefault="00850FD5" w:rsidP="00410318">
            <w:pPr>
              <w:rPr>
                <w:b/>
                <w:bCs/>
              </w:rPr>
            </w:pPr>
          </w:p>
        </w:tc>
        <w:tc>
          <w:tcPr>
            <w:tcW w:w="605" w:type="pct"/>
            <w:shd w:val="clear" w:color="auto" w:fill="auto"/>
          </w:tcPr>
          <w:p w14:paraId="7FB74758" w14:textId="77777777" w:rsidR="00850FD5" w:rsidRPr="00C608D0" w:rsidRDefault="00850FD5" w:rsidP="00410318">
            <w:pPr>
              <w:rPr>
                <w:b/>
                <w:bCs/>
              </w:rPr>
            </w:pPr>
          </w:p>
        </w:tc>
        <w:tc>
          <w:tcPr>
            <w:tcW w:w="927" w:type="pct"/>
            <w:shd w:val="clear" w:color="auto" w:fill="auto"/>
          </w:tcPr>
          <w:p w14:paraId="35390836" w14:textId="77777777" w:rsidR="00850FD5" w:rsidRPr="00C608D0" w:rsidRDefault="00850FD5" w:rsidP="00410318">
            <w:pPr>
              <w:rPr>
                <w:b/>
                <w:bCs/>
              </w:rPr>
            </w:pPr>
          </w:p>
        </w:tc>
        <w:tc>
          <w:tcPr>
            <w:tcW w:w="766" w:type="pct"/>
            <w:shd w:val="clear" w:color="auto" w:fill="auto"/>
          </w:tcPr>
          <w:p w14:paraId="67FCC23A" w14:textId="77777777" w:rsidR="00850FD5" w:rsidRPr="00C608D0" w:rsidRDefault="00850FD5" w:rsidP="00410318">
            <w:pPr>
              <w:rPr>
                <w:b/>
                <w:bCs/>
              </w:rPr>
            </w:pPr>
          </w:p>
        </w:tc>
      </w:tr>
      <w:tr w:rsidR="00850FD5" w:rsidRPr="00C608D0" w14:paraId="7B4DB8D7" w14:textId="77777777" w:rsidTr="004F6020">
        <w:tc>
          <w:tcPr>
            <w:tcW w:w="2137" w:type="pct"/>
            <w:shd w:val="clear" w:color="auto" w:fill="auto"/>
          </w:tcPr>
          <w:p w14:paraId="25ED70A2" w14:textId="77777777" w:rsidR="00850FD5" w:rsidRPr="005224D5" w:rsidRDefault="00850FD5" w:rsidP="00C608D0">
            <w:pPr>
              <w:spacing w:line="360" w:lineRule="auto"/>
              <w:ind w:left="567" w:hanging="567"/>
            </w:pPr>
            <w:r w:rsidRPr="008952EC">
              <w:t>b) Sub-national Immunization Days (SNIDs)</w:t>
            </w:r>
          </w:p>
        </w:tc>
        <w:tc>
          <w:tcPr>
            <w:tcW w:w="565" w:type="pct"/>
            <w:shd w:val="clear" w:color="auto" w:fill="auto"/>
          </w:tcPr>
          <w:p w14:paraId="2106C408" w14:textId="77777777" w:rsidR="00850FD5" w:rsidRPr="00C608D0" w:rsidRDefault="00850FD5" w:rsidP="00410318">
            <w:pPr>
              <w:rPr>
                <w:b/>
                <w:bCs/>
              </w:rPr>
            </w:pPr>
          </w:p>
        </w:tc>
        <w:tc>
          <w:tcPr>
            <w:tcW w:w="605" w:type="pct"/>
            <w:shd w:val="clear" w:color="auto" w:fill="auto"/>
          </w:tcPr>
          <w:p w14:paraId="1B9B1DD5" w14:textId="77777777" w:rsidR="00850FD5" w:rsidRPr="00C608D0" w:rsidRDefault="00850FD5" w:rsidP="00410318">
            <w:pPr>
              <w:rPr>
                <w:b/>
                <w:bCs/>
              </w:rPr>
            </w:pPr>
          </w:p>
        </w:tc>
        <w:tc>
          <w:tcPr>
            <w:tcW w:w="927" w:type="pct"/>
            <w:shd w:val="clear" w:color="auto" w:fill="auto"/>
          </w:tcPr>
          <w:p w14:paraId="28D42D53" w14:textId="77777777" w:rsidR="00850FD5" w:rsidRPr="00C608D0" w:rsidRDefault="00850FD5" w:rsidP="00410318">
            <w:pPr>
              <w:rPr>
                <w:b/>
                <w:bCs/>
              </w:rPr>
            </w:pPr>
          </w:p>
        </w:tc>
        <w:tc>
          <w:tcPr>
            <w:tcW w:w="766" w:type="pct"/>
            <w:shd w:val="clear" w:color="auto" w:fill="auto"/>
          </w:tcPr>
          <w:p w14:paraId="6EDBA4CA" w14:textId="77777777" w:rsidR="00850FD5" w:rsidRPr="00C608D0" w:rsidRDefault="00850FD5" w:rsidP="00410318">
            <w:pPr>
              <w:rPr>
                <w:b/>
                <w:bCs/>
              </w:rPr>
            </w:pPr>
          </w:p>
        </w:tc>
      </w:tr>
      <w:tr w:rsidR="00850FD5" w:rsidRPr="00C608D0" w14:paraId="0A72D1C9" w14:textId="77777777" w:rsidTr="004F6020">
        <w:tc>
          <w:tcPr>
            <w:tcW w:w="2137" w:type="pct"/>
            <w:shd w:val="clear" w:color="auto" w:fill="auto"/>
          </w:tcPr>
          <w:p w14:paraId="6FB8F9D4" w14:textId="77777777" w:rsidR="00850FD5" w:rsidRPr="005224D5" w:rsidRDefault="00850FD5" w:rsidP="00C608D0">
            <w:pPr>
              <w:spacing w:line="360" w:lineRule="auto"/>
              <w:ind w:left="567" w:hanging="567"/>
            </w:pPr>
            <w:r w:rsidRPr="008952EC">
              <w:t>c) ‘Mopping-up’ activities</w:t>
            </w:r>
          </w:p>
        </w:tc>
        <w:tc>
          <w:tcPr>
            <w:tcW w:w="565" w:type="pct"/>
            <w:shd w:val="clear" w:color="auto" w:fill="auto"/>
          </w:tcPr>
          <w:p w14:paraId="26551F3F" w14:textId="77777777" w:rsidR="00850FD5" w:rsidRPr="00C608D0" w:rsidRDefault="00850FD5" w:rsidP="00410318">
            <w:pPr>
              <w:rPr>
                <w:b/>
                <w:bCs/>
              </w:rPr>
            </w:pPr>
          </w:p>
        </w:tc>
        <w:tc>
          <w:tcPr>
            <w:tcW w:w="605" w:type="pct"/>
            <w:shd w:val="clear" w:color="auto" w:fill="auto"/>
          </w:tcPr>
          <w:p w14:paraId="2A9C76A6" w14:textId="77777777" w:rsidR="00850FD5" w:rsidRPr="00C608D0" w:rsidRDefault="00850FD5" w:rsidP="00410318">
            <w:pPr>
              <w:rPr>
                <w:b/>
                <w:bCs/>
              </w:rPr>
            </w:pPr>
          </w:p>
        </w:tc>
        <w:tc>
          <w:tcPr>
            <w:tcW w:w="927" w:type="pct"/>
            <w:shd w:val="clear" w:color="auto" w:fill="auto"/>
          </w:tcPr>
          <w:p w14:paraId="4F809213" w14:textId="77777777" w:rsidR="00850FD5" w:rsidRPr="00C608D0" w:rsidRDefault="00850FD5" w:rsidP="00410318">
            <w:pPr>
              <w:rPr>
                <w:b/>
                <w:bCs/>
              </w:rPr>
            </w:pPr>
          </w:p>
        </w:tc>
        <w:tc>
          <w:tcPr>
            <w:tcW w:w="766" w:type="pct"/>
            <w:shd w:val="clear" w:color="auto" w:fill="auto"/>
          </w:tcPr>
          <w:p w14:paraId="1270BF97" w14:textId="77777777" w:rsidR="00850FD5" w:rsidRPr="00C608D0" w:rsidRDefault="00850FD5" w:rsidP="00410318">
            <w:pPr>
              <w:rPr>
                <w:b/>
                <w:bCs/>
              </w:rPr>
            </w:pPr>
          </w:p>
        </w:tc>
      </w:tr>
      <w:tr w:rsidR="00850FD5" w:rsidRPr="00C608D0" w14:paraId="1F5A967B" w14:textId="77777777" w:rsidTr="004F6020">
        <w:tc>
          <w:tcPr>
            <w:tcW w:w="2137" w:type="pct"/>
            <w:shd w:val="clear" w:color="auto" w:fill="auto"/>
          </w:tcPr>
          <w:p w14:paraId="71E6BBE5" w14:textId="77777777" w:rsidR="00850FD5" w:rsidRPr="005224D5" w:rsidRDefault="00850FD5" w:rsidP="00C608D0">
            <w:pPr>
              <w:spacing w:line="360" w:lineRule="auto"/>
              <w:ind w:left="567" w:hanging="567"/>
            </w:pPr>
            <w:r w:rsidRPr="008952EC">
              <w:t>d) Other</w:t>
            </w:r>
            <w:r>
              <w:t xml:space="preserve"> </w:t>
            </w:r>
            <w:r w:rsidRPr="008952EC">
              <w:t>(specify):</w:t>
            </w:r>
          </w:p>
        </w:tc>
        <w:tc>
          <w:tcPr>
            <w:tcW w:w="565" w:type="pct"/>
            <w:shd w:val="clear" w:color="auto" w:fill="auto"/>
          </w:tcPr>
          <w:p w14:paraId="3BC34304" w14:textId="77777777" w:rsidR="00850FD5" w:rsidRPr="00C608D0" w:rsidRDefault="00850FD5" w:rsidP="00410318">
            <w:pPr>
              <w:rPr>
                <w:b/>
                <w:bCs/>
              </w:rPr>
            </w:pPr>
          </w:p>
        </w:tc>
        <w:tc>
          <w:tcPr>
            <w:tcW w:w="605" w:type="pct"/>
            <w:shd w:val="clear" w:color="auto" w:fill="auto"/>
          </w:tcPr>
          <w:p w14:paraId="4CEECFFC" w14:textId="77777777" w:rsidR="00850FD5" w:rsidRPr="00C608D0" w:rsidRDefault="00850FD5" w:rsidP="00410318">
            <w:pPr>
              <w:rPr>
                <w:b/>
                <w:bCs/>
              </w:rPr>
            </w:pPr>
          </w:p>
        </w:tc>
        <w:tc>
          <w:tcPr>
            <w:tcW w:w="927" w:type="pct"/>
            <w:shd w:val="clear" w:color="auto" w:fill="auto"/>
          </w:tcPr>
          <w:p w14:paraId="00ADE718" w14:textId="77777777" w:rsidR="00850FD5" w:rsidRPr="00C608D0" w:rsidRDefault="00850FD5" w:rsidP="00410318">
            <w:pPr>
              <w:rPr>
                <w:b/>
                <w:bCs/>
              </w:rPr>
            </w:pPr>
          </w:p>
        </w:tc>
        <w:tc>
          <w:tcPr>
            <w:tcW w:w="766" w:type="pct"/>
            <w:shd w:val="clear" w:color="auto" w:fill="auto"/>
          </w:tcPr>
          <w:p w14:paraId="2A873074" w14:textId="77777777" w:rsidR="00850FD5" w:rsidRPr="00C608D0" w:rsidRDefault="00850FD5" w:rsidP="00410318">
            <w:pPr>
              <w:rPr>
                <w:b/>
                <w:bCs/>
              </w:rPr>
            </w:pPr>
          </w:p>
        </w:tc>
      </w:tr>
    </w:tbl>
    <w:p w14:paraId="714B9E79" w14:textId="77777777" w:rsidR="00F37ACA" w:rsidRDefault="00F37ACA" w:rsidP="00F37ACA">
      <w:pPr>
        <w:rPr>
          <w:szCs w:val="24"/>
        </w:rPr>
      </w:pPr>
    </w:p>
    <w:p w14:paraId="7D0B6979" w14:textId="77777777" w:rsidR="00F37ACA" w:rsidRPr="00E127C6" w:rsidRDefault="00F37ACA" w:rsidP="00F37ACA">
      <w:pPr>
        <w:rPr>
          <w:b/>
          <w:bCs/>
          <w:szCs w:val="24"/>
        </w:rPr>
      </w:pPr>
      <w:r w:rsidRPr="00E127C6">
        <w:rPr>
          <w:b/>
          <w:bCs/>
          <w:szCs w:val="24"/>
        </w:rPr>
        <w:t xml:space="preserve">10.1.1 Please attach SIA plan for the year under review </w:t>
      </w:r>
    </w:p>
    <w:p w14:paraId="39DA4390" w14:textId="77777777" w:rsidR="00410318" w:rsidRPr="008952EC" w:rsidRDefault="00410318" w:rsidP="00410318">
      <w:pPr>
        <w:spacing w:line="360" w:lineRule="auto"/>
        <w:ind w:left="567" w:firstLine="567"/>
      </w:pPr>
    </w:p>
    <w:p w14:paraId="055EC7DA" w14:textId="77777777" w:rsidR="00410318" w:rsidRPr="008952EC" w:rsidRDefault="00410318" w:rsidP="00410318"/>
    <w:p w14:paraId="2025B630" w14:textId="77777777" w:rsidR="004D08F8" w:rsidRPr="008952EC" w:rsidRDefault="004D08F8" w:rsidP="004D08F8">
      <w:pPr>
        <w:jc w:val="both"/>
        <w:rPr>
          <w:b/>
          <w:bCs/>
          <w:i/>
          <w:iCs/>
        </w:rPr>
      </w:pPr>
      <w:r w:rsidRPr="008952EC">
        <w:rPr>
          <w:b/>
          <w:bCs/>
          <w:i/>
          <w:iCs/>
        </w:rPr>
        <w:t>10.</w:t>
      </w:r>
      <w:r w:rsidR="00F37ACA">
        <w:rPr>
          <w:b/>
          <w:bCs/>
          <w:i/>
          <w:iCs/>
        </w:rPr>
        <w:t>1.2</w:t>
      </w:r>
      <w:r w:rsidR="00410318" w:rsidRPr="008952EC">
        <w:rPr>
          <w:i/>
          <w:iCs/>
        </w:rPr>
        <w:tab/>
      </w:r>
      <w:r w:rsidR="00410318" w:rsidRPr="008952EC">
        <w:rPr>
          <w:b/>
          <w:bCs/>
          <w:i/>
          <w:iCs/>
        </w:rPr>
        <w:t xml:space="preserve">Summary of ALL National and Sub-national supplementary OPV </w:t>
      </w:r>
    </w:p>
    <w:p w14:paraId="61CB078F" w14:textId="77777777" w:rsidR="00410318" w:rsidRPr="008952EC" w:rsidRDefault="00410318" w:rsidP="004D08F8">
      <w:pPr>
        <w:ind w:left="1134"/>
        <w:jc w:val="both"/>
        <w:rPr>
          <w:i/>
          <w:iCs/>
        </w:rPr>
      </w:pPr>
      <w:r w:rsidRPr="008952EC">
        <w:rPr>
          <w:b/>
          <w:bCs/>
          <w:i/>
          <w:iCs/>
        </w:rPr>
        <w:t xml:space="preserve">immunization activities (SIAs such as NIDs, SNIDs, SIADs, Mopping up and Other e.g. response to </w:t>
      </w:r>
      <w:proofErr w:type="spellStart"/>
      <w:r w:rsidRPr="008952EC">
        <w:rPr>
          <w:b/>
          <w:bCs/>
          <w:i/>
          <w:iCs/>
        </w:rPr>
        <w:t>cVDPV</w:t>
      </w:r>
      <w:proofErr w:type="spellEnd"/>
      <w:r w:rsidRPr="008952EC">
        <w:rPr>
          <w:b/>
          <w:bCs/>
          <w:i/>
          <w:iCs/>
        </w:rPr>
        <w:t xml:space="preserve"> … </w:t>
      </w:r>
      <w:proofErr w:type="spellStart"/>
      <w:r w:rsidRPr="008952EC">
        <w:rPr>
          <w:b/>
          <w:bCs/>
          <w:i/>
          <w:iCs/>
        </w:rPr>
        <w:t>etc</w:t>
      </w:r>
      <w:proofErr w:type="spellEnd"/>
      <w:r w:rsidRPr="008952EC">
        <w:rPr>
          <w:b/>
          <w:bCs/>
          <w:i/>
          <w:iCs/>
        </w:rPr>
        <w:t>) during the year under review</w:t>
      </w:r>
    </w:p>
    <w:p w14:paraId="44EDD4A9" w14:textId="77777777" w:rsidR="00410318" w:rsidRPr="008952EC" w:rsidRDefault="00410318" w:rsidP="0041031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706"/>
        <w:gridCol w:w="857"/>
        <w:gridCol w:w="766"/>
        <w:gridCol w:w="556"/>
        <w:gridCol w:w="806"/>
        <w:gridCol w:w="967"/>
        <w:gridCol w:w="1086"/>
        <w:gridCol w:w="1476"/>
        <w:gridCol w:w="1085"/>
      </w:tblGrid>
      <w:tr w:rsidR="00F85D2B" w:rsidRPr="008952EC" w14:paraId="4C9E0FB4" w14:textId="77777777" w:rsidTr="004F6020">
        <w:trPr>
          <w:trHeight w:val="207"/>
        </w:trPr>
        <w:tc>
          <w:tcPr>
            <w:tcW w:w="351" w:type="pct"/>
            <w:vAlign w:val="center"/>
          </w:tcPr>
          <w:p w14:paraId="73043DD2" w14:textId="77777777" w:rsidR="00F85D2B" w:rsidRPr="00C85FC7" w:rsidRDefault="00F85D2B" w:rsidP="00FC4A91">
            <w:pPr>
              <w:tabs>
                <w:tab w:val="center" w:pos="4320"/>
                <w:tab w:val="right" w:pos="8640"/>
              </w:tabs>
              <w:jc w:val="center"/>
              <w:rPr>
                <w:sz w:val="18"/>
                <w:szCs w:val="18"/>
              </w:rPr>
            </w:pPr>
            <w:r w:rsidRPr="005224D5">
              <w:rPr>
                <w:sz w:val="18"/>
                <w:szCs w:val="18"/>
              </w:rPr>
              <w:t>Type of SIA</w:t>
            </w:r>
          </w:p>
        </w:tc>
        <w:tc>
          <w:tcPr>
            <w:tcW w:w="403" w:type="pct"/>
            <w:vAlign w:val="center"/>
          </w:tcPr>
          <w:p w14:paraId="04C486BF" w14:textId="77777777" w:rsidR="00F85D2B" w:rsidRPr="00C85FC7" w:rsidRDefault="00F85D2B" w:rsidP="00FC4A91">
            <w:pPr>
              <w:tabs>
                <w:tab w:val="center" w:pos="4320"/>
                <w:tab w:val="right" w:pos="8640"/>
              </w:tabs>
              <w:jc w:val="center"/>
              <w:rPr>
                <w:sz w:val="18"/>
                <w:szCs w:val="18"/>
              </w:rPr>
            </w:pPr>
            <w:r w:rsidRPr="005224D5">
              <w:rPr>
                <w:sz w:val="18"/>
                <w:szCs w:val="18"/>
              </w:rPr>
              <w:t>Target age group</w:t>
            </w:r>
          </w:p>
        </w:tc>
        <w:tc>
          <w:tcPr>
            <w:tcW w:w="488" w:type="pct"/>
            <w:vAlign w:val="center"/>
          </w:tcPr>
          <w:p w14:paraId="0271FEC5" w14:textId="77777777" w:rsidR="00F85D2B" w:rsidRPr="00C85FC7" w:rsidRDefault="00F85D2B" w:rsidP="00FC4A91">
            <w:pPr>
              <w:tabs>
                <w:tab w:val="center" w:pos="4320"/>
                <w:tab w:val="right" w:pos="8640"/>
              </w:tabs>
              <w:jc w:val="center"/>
              <w:rPr>
                <w:sz w:val="18"/>
                <w:szCs w:val="18"/>
              </w:rPr>
            </w:pPr>
            <w:r w:rsidRPr="005224D5">
              <w:rPr>
                <w:bCs/>
                <w:sz w:val="18"/>
                <w:szCs w:val="18"/>
              </w:rPr>
              <w:t>Number</w:t>
            </w:r>
            <w:r w:rsidRPr="005224D5">
              <w:rPr>
                <w:sz w:val="18"/>
                <w:szCs w:val="18"/>
              </w:rPr>
              <w:t xml:space="preserve"> of children targeted</w:t>
            </w:r>
          </w:p>
        </w:tc>
        <w:tc>
          <w:tcPr>
            <w:tcW w:w="419" w:type="pct"/>
            <w:vAlign w:val="center"/>
          </w:tcPr>
          <w:p w14:paraId="6A477393" w14:textId="77777777" w:rsidR="00F85D2B" w:rsidRPr="00C60086" w:rsidRDefault="00F85D2B" w:rsidP="00FC4A91">
            <w:pPr>
              <w:tabs>
                <w:tab w:val="center" w:pos="4320"/>
                <w:tab w:val="right" w:pos="8640"/>
              </w:tabs>
              <w:jc w:val="center"/>
              <w:rPr>
                <w:sz w:val="18"/>
                <w:szCs w:val="18"/>
              </w:rPr>
            </w:pPr>
            <w:r w:rsidRPr="00C60086">
              <w:rPr>
                <w:sz w:val="18"/>
                <w:szCs w:val="18"/>
              </w:rPr>
              <w:t>Round number</w:t>
            </w:r>
          </w:p>
        </w:tc>
        <w:tc>
          <w:tcPr>
            <w:tcW w:w="303" w:type="pct"/>
            <w:vAlign w:val="center"/>
          </w:tcPr>
          <w:p w14:paraId="5229CE75" w14:textId="77777777" w:rsidR="00F85D2B" w:rsidRPr="00C60086" w:rsidRDefault="00F85D2B" w:rsidP="00FC4A91">
            <w:pPr>
              <w:tabs>
                <w:tab w:val="center" w:pos="4320"/>
                <w:tab w:val="right" w:pos="8640"/>
              </w:tabs>
              <w:jc w:val="center"/>
              <w:rPr>
                <w:sz w:val="18"/>
                <w:szCs w:val="18"/>
              </w:rPr>
            </w:pPr>
            <w:r w:rsidRPr="00C60086">
              <w:rPr>
                <w:sz w:val="18"/>
                <w:szCs w:val="18"/>
              </w:rPr>
              <w:t>Date</w:t>
            </w:r>
          </w:p>
        </w:tc>
        <w:tc>
          <w:tcPr>
            <w:tcW w:w="441" w:type="pct"/>
            <w:vAlign w:val="center"/>
          </w:tcPr>
          <w:p w14:paraId="28E2393E" w14:textId="77777777" w:rsidR="00F85D2B" w:rsidRPr="00C60086" w:rsidRDefault="00F85D2B" w:rsidP="00FC4A91">
            <w:pPr>
              <w:tabs>
                <w:tab w:val="center" w:pos="4320"/>
                <w:tab w:val="right" w:pos="8640"/>
              </w:tabs>
              <w:jc w:val="center"/>
              <w:rPr>
                <w:sz w:val="18"/>
                <w:szCs w:val="18"/>
              </w:rPr>
            </w:pPr>
            <w:r w:rsidRPr="00C60086">
              <w:rPr>
                <w:sz w:val="18"/>
                <w:szCs w:val="18"/>
              </w:rPr>
              <w:t>Vaccine Type*</w:t>
            </w:r>
          </w:p>
        </w:tc>
        <w:tc>
          <w:tcPr>
            <w:tcW w:w="549" w:type="pct"/>
            <w:vAlign w:val="center"/>
          </w:tcPr>
          <w:p w14:paraId="09BAD818" w14:textId="77777777" w:rsidR="00F85D2B" w:rsidRPr="00C60086" w:rsidRDefault="00F85D2B" w:rsidP="00FC4A91">
            <w:pPr>
              <w:tabs>
                <w:tab w:val="center" w:pos="4320"/>
                <w:tab w:val="right" w:pos="8640"/>
              </w:tabs>
              <w:jc w:val="center"/>
              <w:rPr>
                <w:sz w:val="18"/>
                <w:szCs w:val="18"/>
              </w:rPr>
            </w:pPr>
            <w:r w:rsidRPr="00C60086">
              <w:rPr>
                <w:sz w:val="18"/>
                <w:szCs w:val="18"/>
              </w:rPr>
              <w:t>Coverage by (%)</w:t>
            </w:r>
          </w:p>
        </w:tc>
        <w:tc>
          <w:tcPr>
            <w:tcW w:w="596" w:type="pct"/>
            <w:vAlign w:val="center"/>
          </w:tcPr>
          <w:p w14:paraId="6000B8A7" w14:textId="77777777" w:rsidR="00F85D2B" w:rsidRPr="00C60086" w:rsidRDefault="00F85D2B" w:rsidP="00FC4A91">
            <w:pPr>
              <w:tabs>
                <w:tab w:val="center" w:pos="4320"/>
                <w:tab w:val="right" w:pos="8640"/>
              </w:tabs>
              <w:jc w:val="center"/>
              <w:rPr>
                <w:sz w:val="18"/>
                <w:szCs w:val="18"/>
              </w:rPr>
            </w:pPr>
            <w:r w:rsidRPr="00C60086">
              <w:rPr>
                <w:sz w:val="18"/>
                <w:szCs w:val="18"/>
              </w:rPr>
              <w:t>Vaccination Rates</w:t>
            </w:r>
          </w:p>
          <w:p w14:paraId="16B8D7C1" w14:textId="77777777" w:rsidR="00F85D2B" w:rsidRPr="00C60086" w:rsidRDefault="00F85D2B" w:rsidP="00FC4A91">
            <w:pPr>
              <w:tabs>
                <w:tab w:val="center" w:pos="4320"/>
                <w:tab w:val="right" w:pos="8640"/>
              </w:tabs>
              <w:jc w:val="center"/>
              <w:rPr>
                <w:sz w:val="18"/>
                <w:szCs w:val="18"/>
              </w:rPr>
            </w:pPr>
            <w:r w:rsidRPr="00C60086">
              <w:rPr>
                <w:sz w:val="18"/>
                <w:szCs w:val="18"/>
              </w:rPr>
              <w:t>by Finger Marking**</w:t>
            </w:r>
          </w:p>
        </w:tc>
        <w:tc>
          <w:tcPr>
            <w:tcW w:w="834" w:type="pct"/>
            <w:vAlign w:val="center"/>
          </w:tcPr>
          <w:p w14:paraId="4C39CEF8" w14:textId="77777777" w:rsidR="00F85D2B" w:rsidRPr="00C60086" w:rsidRDefault="00F85D2B" w:rsidP="00FC4A91">
            <w:pPr>
              <w:tabs>
                <w:tab w:val="center" w:pos="4320"/>
                <w:tab w:val="right" w:pos="8640"/>
              </w:tabs>
              <w:jc w:val="center"/>
              <w:rPr>
                <w:sz w:val="18"/>
                <w:szCs w:val="18"/>
              </w:rPr>
            </w:pPr>
            <w:r w:rsidRPr="00C60086">
              <w:rPr>
                <w:sz w:val="18"/>
                <w:szCs w:val="18"/>
              </w:rPr>
              <w:t>Please mention if SIA is in response to</w:t>
            </w:r>
          </w:p>
          <w:p w14:paraId="60C5E159" w14:textId="77777777" w:rsidR="00F85D2B" w:rsidRPr="00C60086" w:rsidRDefault="00F85D2B" w:rsidP="00FC4A91">
            <w:pPr>
              <w:tabs>
                <w:tab w:val="center" w:pos="4320"/>
                <w:tab w:val="right" w:pos="8640"/>
              </w:tabs>
              <w:jc w:val="center"/>
              <w:rPr>
                <w:sz w:val="18"/>
                <w:szCs w:val="18"/>
              </w:rPr>
            </w:pPr>
            <w:r w:rsidRPr="00C60086">
              <w:rPr>
                <w:sz w:val="18"/>
                <w:szCs w:val="18"/>
              </w:rPr>
              <w:t xml:space="preserve">(WPV, cVDPV, SL2) </w:t>
            </w:r>
          </w:p>
        </w:tc>
        <w:tc>
          <w:tcPr>
            <w:tcW w:w="615" w:type="pct"/>
          </w:tcPr>
          <w:p w14:paraId="22630AB2" w14:textId="77777777" w:rsidR="00F85D2B" w:rsidRPr="00C60086" w:rsidRDefault="00F85D2B" w:rsidP="00FC4A91">
            <w:pPr>
              <w:tabs>
                <w:tab w:val="center" w:pos="4320"/>
                <w:tab w:val="right" w:pos="8640"/>
              </w:tabs>
              <w:jc w:val="center"/>
              <w:rPr>
                <w:sz w:val="18"/>
                <w:szCs w:val="18"/>
              </w:rPr>
            </w:pPr>
            <w:r w:rsidRPr="00C60086">
              <w:rPr>
                <w:sz w:val="18"/>
                <w:szCs w:val="18"/>
              </w:rPr>
              <w:t>Comments</w:t>
            </w:r>
          </w:p>
        </w:tc>
      </w:tr>
      <w:tr w:rsidR="00F85D2B" w:rsidRPr="008952EC" w14:paraId="6A074D21" w14:textId="77777777" w:rsidTr="004F6020">
        <w:tc>
          <w:tcPr>
            <w:tcW w:w="351" w:type="pct"/>
          </w:tcPr>
          <w:p w14:paraId="66CD3957" w14:textId="77777777" w:rsidR="00F85D2B" w:rsidRPr="008952EC" w:rsidRDefault="00F85D2B" w:rsidP="00FC4A91">
            <w:pPr>
              <w:tabs>
                <w:tab w:val="center" w:pos="4320"/>
                <w:tab w:val="right" w:pos="8640"/>
              </w:tabs>
              <w:rPr>
                <w:sz w:val="18"/>
                <w:szCs w:val="18"/>
              </w:rPr>
            </w:pPr>
          </w:p>
        </w:tc>
        <w:tc>
          <w:tcPr>
            <w:tcW w:w="403" w:type="pct"/>
          </w:tcPr>
          <w:p w14:paraId="6A1DAD59" w14:textId="77777777" w:rsidR="00F85D2B" w:rsidRPr="008952EC" w:rsidRDefault="00F85D2B" w:rsidP="00FC4A91">
            <w:pPr>
              <w:tabs>
                <w:tab w:val="center" w:pos="4320"/>
                <w:tab w:val="right" w:pos="8640"/>
              </w:tabs>
              <w:rPr>
                <w:sz w:val="18"/>
                <w:szCs w:val="18"/>
              </w:rPr>
            </w:pPr>
          </w:p>
        </w:tc>
        <w:tc>
          <w:tcPr>
            <w:tcW w:w="488" w:type="pct"/>
          </w:tcPr>
          <w:p w14:paraId="0F901B02" w14:textId="77777777" w:rsidR="00F85D2B" w:rsidRPr="008952EC" w:rsidRDefault="00F85D2B" w:rsidP="00FC4A91">
            <w:pPr>
              <w:tabs>
                <w:tab w:val="center" w:pos="4320"/>
                <w:tab w:val="right" w:pos="8640"/>
              </w:tabs>
              <w:rPr>
                <w:sz w:val="18"/>
                <w:szCs w:val="18"/>
              </w:rPr>
            </w:pPr>
          </w:p>
        </w:tc>
        <w:tc>
          <w:tcPr>
            <w:tcW w:w="419" w:type="pct"/>
          </w:tcPr>
          <w:p w14:paraId="2668CFE1" w14:textId="77777777" w:rsidR="00F85D2B" w:rsidRPr="008952EC" w:rsidRDefault="00F85D2B" w:rsidP="00FC4A91">
            <w:pPr>
              <w:tabs>
                <w:tab w:val="center" w:pos="4320"/>
                <w:tab w:val="right" w:pos="8640"/>
              </w:tabs>
              <w:rPr>
                <w:sz w:val="18"/>
                <w:szCs w:val="18"/>
              </w:rPr>
            </w:pPr>
          </w:p>
        </w:tc>
        <w:tc>
          <w:tcPr>
            <w:tcW w:w="303" w:type="pct"/>
          </w:tcPr>
          <w:p w14:paraId="1DFBAE67" w14:textId="77777777" w:rsidR="00F85D2B" w:rsidRPr="008952EC" w:rsidRDefault="00F85D2B" w:rsidP="00FC4A91">
            <w:pPr>
              <w:tabs>
                <w:tab w:val="center" w:pos="4320"/>
                <w:tab w:val="right" w:pos="8640"/>
              </w:tabs>
              <w:rPr>
                <w:sz w:val="18"/>
                <w:szCs w:val="18"/>
              </w:rPr>
            </w:pPr>
          </w:p>
        </w:tc>
        <w:tc>
          <w:tcPr>
            <w:tcW w:w="441" w:type="pct"/>
          </w:tcPr>
          <w:p w14:paraId="5B5E59B7" w14:textId="77777777" w:rsidR="00F85D2B" w:rsidRPr="008952EC" w:rsidRDefault="00F85D2B" w:rsidP="00FC4A91">
            <w:pPr>
              <w:tabs>
                <w:tab w:val="center" w:pos="4320"/>
                <w:tab w:val="right" w:pos="8640"/>
              </w:tabs>
              <w:rPr>
                <w:sz w:val="18"/>
                <w:szCs w:val="18"/>
              </w:rPr>
            </w:pPr>
          </w:p>
        </w:tc>
        <w:tc>
          <w:tcPr>
            <w:tcW w:w="549" w:type="pct"/>
          </w:tcPr>
          <w:p w14:paraId="4DA4B971" w14:textId="77777777" w:rsidR="00F85D2B" w:rsidRPr="008952EC" w:rsidRDefault="00F85D2B" w:rsidP="00FC4A91">
            <w:pPr>
              <w:tabs>
                <w:tab w:val="center" w:pos="4320"/>
                <w:tab w:val="right" w:pos="8640"/>
              </w:tabs>
              <w:rPr>
                <w:sz w:val="18"/>
                <w:szCs w:val="18"/>
              </w:rPr>
            </w:pPr>
          </w:p>
        </w:tc>
        <w:tc>
          <w:tcPr>
            <w:tcW w:w="596" w:type="pct"/>
          </w:tcPr>
          <w:p w14:paraId="436AF679" w14:textId="77777777" w:rsidR="00F85D2B" w:rsidRPr="008952EC" w:rsidRDefault="00F85D2B" w:rsidP="00FC4A91">
            <w:pPr>
              <w:tabs>
                <w:tab w:val="center" w:pos="4320"/>
                <w:tab w:val="right" w:pos="8640"/>
              </w:tabs>
              <w:rPr>
                <w:sz w:val="18"/>
                <w:szCs w:val="18"/>
              </w:rPr>
            </w:pPr>
          </w:p>
        </w:tc>
        <w:tc>
          <w:tcPr>
            <w:tcW w:w="834" w:type="pct"/>
          </w:tcPr>
          <w:p w14:paraId="797E524D" w14:textId="77777777" w:rsidR="00F85D2B" w:rsidRPr="008952EC" w:rsidRDefault="00F85D2B" w:rsidP="00FC4A91">
            <w:pPr>
              <w:tabs>
                <w:tab w:val="center" w:pos="4320"/>
                <w:tab w:val="right" w:pos="8640"/>
              </w:tabs>
              <w:rPr>
                <w:sz w:val="18"/>
                <w:szCs w:val="18"/>
              </w:rPr>
            </w:pPr>
          </w:p>
        </w:tc>
        <w:tc>
          <w:tcPr>
            <w:tcW w:w="615" w:type="pct"/>
          </w:tcPr>
          <w:p w14:paraId="7E2845B6" w14:textId="77777777" w:rsidR="00F85D2B" w:rsidRPr="008952EC" w:rsidRDefault="00F85D2B" w:rsidP="00FC4A91">
            <w:pPr>
              <w:tabs>
                <w:tab w:val="center" w:pos="4320"/>
                <w:tab w:val="right" w:pos="8640"/>
              </w:tabs>
              <w:rPr>
                <w:sz w:val="18"/>
                <w:szCs w:val="18"/>
              </w:rPr>
            </w:pPr>
          </w:p>
        </w:tc>
      </w:tr>
      <w:tr w:rsidR="00F85D2B" w:rsidRPr="008952EC" w14:paraId="1D156DEF" w14:textId="77777777" w:rsidTr="004F6020">
        <w:tc>
          <w:tcPr>
            <w:tcW w:w="351" w:type="pct"/>
          </w:tcPr>
          <w:p w14:paraId="3526C820" w14:textId="77777777" w:rsidR="00F85D2B" w:rsidRPr="008952EC" w:rsidRDefault="00F85D2B" w:rsidP="00FC4A91">
            <w:pPr>
              <w:tabs>
                <w:tab w:val="center" w:pos="4320"/>
                <w:tab w:val="right" w:pos="8640"/>
              </w:tabs>
              <w:rPr>
                <w:sz w:val="18"/>
                <w:szCs w:val="18"/>
              </w:rPr>
            </w:pPr>
          </w:p>
        </w:tc>
        <w:tc>
          <w:tcPr>
            <w:tcW w:w="403" w:type="pct"/>
          </w:tcPr>
          <w:p w14:paraId="2BD84500" w14:textId="77777777" w:rsidR="00F85D2B" w:rsidRPr="008952EC" w:rsidRDefault="00F85D2B" w:rsidP="00FC4A91">
            <w:pPr>
              <w:tabs>
                <w:tab w:val="center" w:pos="4320"/>
                <w:tab w:val="right" w:pos="8640"/>
              </w:tabs>
              <w:rPr>
                <w:sz w:val="18"/>
                <w:szCs w:val="18"/>
              </w:rPr>
            </w:pPr>
          </w:p>
        </w:tc>
        <w:tc>
          <w:tcPr>
            <w:tcW w:w="488" w:type="pct"/>
          </w:tcPr>
          <w:p w14:paraId="22DBCE85" w14:textId="77777777" w:rsidR="00F85D2B" w:rsidRPr="008952EC" w:rsidRDefault="00F85D2B" w:rsidP="00FC4A91">
            <w:pPr>
              <w:tabs>
                <w:tab w:val="center" w:pos="4320"/>
                <w:tab w:val="right" w:pos="8640"/>
              </w:tabs>
              <w:rPr>
                <w:sz w:val="18"/>
                <w:szCs w:val="18"/>
              </w:rPr>
            </w:pPr>
          </w:p>
        </w:tc>
        <w:tc>
          <w:tcPr>
            <w:tcW w:w="419" w:type="pct"/>
          </w:tcPr>
          <w:p w14:paraId="658E7CA9" w14:textId="77777777" w:rsidR="00F85D2B" w:rsidRPr="008952EC" w:rsidRDefault="00F85D2B" w:rsidP="00FC4A91">
            <w:pPr>
              <w:tabs>
                <w:tab w:val="center" w:pos="4320"/>
                <w:tab w:val="right" w:pos="8640"/>
              </w:tabs>
              <w:rPr>
                <w:sz w:val="18"/>
                <w:szCs w:val="18"/>
              </w:rPr>
            </w:pPr>
          </w:p>
        </w:tc>
        <w:tc>
          <w:tcPr>
            <w:tcW w:w="303" w:type="pct"/>
          </w:tcPr>
          <w:p w14:paraId="26515003" w14:textId="77777777" w:rsidR="00F85D2B" w:rsidRPr="008952EC" w:rsidRDefault="00F85D2B" w:rsidP="00FC4A91">
            <w:pPr>
              <w:tabs>
                <w:tab w:val="center" w:pos="4320"/>
                <w:tab w:val="right" w:pos="8640"/>
              </w:tabs>
              <w:rPr>
                <w:sz w:val="18"/>
                <w:szCs w:val="18"/>
              </w:rPr>
            </w:pPr>
          </w:p>
        </w:tc>
        <w:tc>
          <w:tcPr>
            <w:tcW w:w="441" w:type="pct"/>
          </w:tcPr>
          <w:p w14:paraId="18775D28" w14:textId="77777777" w:rsidR="00F85D2B" w:rsidRPr="008952EC" w:rsidRDefault="00F85D2B" w:rsidP="00FC4A91">
            <w:pPr>
              <w:tabs>
                <w:tab w:val="center" w:pos="4320"/>
                <w:tab w:val="right" w:pos="8640"/>
              </w:tabs>
              <w:rPr>
                <w:sz w:val="18"/>
                <w:szCs w:val="18"/>
              </w:rPr>
            </w:pPr>
          </w:p>
        </w:tc>
        <w:tc>
          <w:tcPr>
            <w:tcW w:w="549" w:type="pct"/>
          </w:tcPr>
          <w:p w14:paraId="363D87BF" w14:textId="77777777" w:rsidR="00F85D2B" w:rsidRPr="008952EC" w:rsidRDefault="00F85D2B" w:rsidP="00FC4A91">
            <w:pPr>
              <w:tabs>
                <w:tab w:val="center" w:pos="4320"/>
                <w:tab w:val="right" w:pos="8640"/>
              </w:tabs>
              <w:rPr>
                <w:sz w:val="18"/>
                <w:szCs w:val="18"/>
              </w:rPr>
            </w:pPr>
          </w:p>
        </w:tc>
        <w:tc>
          <w:tcPr>
            <w:tcW w:w="596" w:type="pct"/>
          </w:tcPr>
          <w:p w14:paraId="718D7769" w14:textId="77777777" w:rsidR="00F85D2B" w:rsidRPr="008952EC" w:rsidRDefault="00F85D2B" w:rsidP="00FC4A91">
            <w:pPr>
              <w:tabs>
                <w:tab w:val="center" w:pos="4320"/>
                <w:tab w:val="right" w:pos="8640"/>
              </w:tabs>
              <w:rPr>
                <w:sz w:val="18"/>
                <w:szCs w:val="18"/>
              </w:rPr>
            </w:pPr>
          </w:p>
        </w:tc>
        <w:tc>
          <w:tcPr>
            <w:tcW w:w="834" w:type="pct"/>
          </w:tcPr>
          <w:p w14:paraId="5B2AECDB" w14:textId="77777777" w:rsidR="00F85D2B" w:rsidRPr="008952EC" w:rsidRDefault="00F85D2B" w:rsidP="00FC4A91">
            <w:pPr>
              <w:tabs>
                <w:tab w:val="center" w:pos="4320"/>
                <w:tab w:val="right" w:pos="8640"/>
              </w:tabs>
              <w:rPr>
                <w:sz w:val="18"/>
                <w:szCs w:val="18"/>
              </w:rPr>
            </w:pPr>
          </w:p>
        </w:tc>
        <w:tc>
          <w:tcPr>
            <w:tcW w:w="615" w:type="pct"/>
          </w:tcPr>
          <w:p w14:paraId="18CD7530" w14:textId="77777777" w:rsidR="00F85D2B" w:rsidRPr="008952EC" w:rsidRDefault="00F85D2B" w:rsidP="00FC4A91">
            <w:pPr>
              <w:tabs>
                <w:tab w:val="center" w:pos="4320"/>
                <w:tab w:val="right" w:pos="8640"/>
              </w:tabs>
              <w:rPr>
                <w:sz w:val="18"/>
                <w:szCs w:val="18"/>
              </w:rPr>
            </w:pPr>
          </w:p>
        </w:tc>
      </w:tr>
      <w:tr w:rsidR="00F85D2B" w:rsidRPr="008952EC" w14:paraId="63F1B076" w14:textId="77777777" w:rsidTr="004F6020">
        <w:tc>
          <w:tcPr>
            <w:tcW w:w="351" w:type="pct"/>
          </w:tcPr>
          <w:p w14:paraId="5A2725D7" w14:textId="77777777" w:rsidR="00F85D2B" w:rsidRPr="008952EC" w:rsidRDefault="00F85D2B" w:rsidP="00FC4A91">
            <w:pPr>
              <w:tabs>
                <w:tab w:val="center" w:pos="4320"/>
                <w:tab w:val="right" w:pos="8640"/>
              </w:tabs>
              <w:rPr>
                <w:sz w:val="18"/>
                <w:szCs w:val="18"/>
              </w:rPr>
            </w:pPr>
          </w:p>
        </w:tc>
        <w:tc>
          <w:tcPr>
            <w:tcW w:w="403" w:type="pct"/>
          </w:tcPr>
          <w:p w14:paraId="2AE395E7" w14:textId="77777777" w:rsidR="00F85D2B" w:rsidRPr="008952EC" w:rsidRDefault="00F85D2B" w:rsidP="00FC4A91">
            <w:pPr>
              <w:tabs>
                <w:tab w:val="center" w:pos="4320"/>
                <w:tab w:val="right" w:pos="8640"/>
              </w:tabs>
              <w:rPr>
                <w:sz w:val="18"/>
                <w:szCs w:val="18"/>
              </w:rPr>
            </w:pPr>
          </w:p>
        </w:tc>
        <w:tc>
          <w:tcPr>
            <w:tcW w:w="488" w:type="pct"/>
          </w:tcPr>
          <w:p w14:paraId="77FA8EDD" w14:textId="77777777" w:rsidR="00F85D2B" w:rsidRPr="008952EC" w:rsidRDefault="00F85D2B" w:rsidP="00FC4A91">
            <w:pPr>
              <w:tabs>
                <w:tab w:val="center" w:pos="4320"/>
                <w:tab w:val="right" w:pos="8640"/>
              </w:tabs>
              <w:rPr>
                <w:sz w:val="18"/>
                <w:szCs w:val="18"/>
              </w:rPr>
            </w:pPr>
          </w:p>
        </w:tc>
        <w:tc>
          <w:tcPr>
            <w:tcW w:w="419" w:type="pct"/>
          </w:tcPr>
          <w:p w14:paraId="6247AD38" w14:textId="77777777" w:rsidR="00F85D2B" w:rsidRPr="008952EC" w:rsidRDefault="00F85D2B" w:rsidP="00FC4A91">
            <w:pPr>
              <w:tabs>
                <w:tab w:val="center" w:pos="4320"/>
                <w:tab w:val="right" w:pos="8640"/>
              </w:tabs>
              <w:rPr>
                <w:sz w:val="18"/>
                <w:szCs w:val="18"/>
              </w:rPr>
            </w:pPr>
          </w:p>
        </w:tc>
        <w:tc>
          <w:tcPr>
            <w:tcW w:w="303" w:type="pct"/>
          </w:tcPr>
          <w:p w14:paraId="72CD1DC6" w14:textId="77777777" w:rsidR="00F85D2B" w:rsidRPr="008952EC" w:rsidRDefault="00F85D2B" w:rsidP="00FC4A91">
            <w:pPr>
              <w:tabs>
                <w:tab w:val="center" w:pos="4320"/>
                <w:tab w:val="right" w:pos="8640"/>
              </w:tabs>
              <w:rPr>
                <w:sz w:val="18"/>
                <w:szCs w:val="18"/>
              </w:rPr>
            </w:pPr>
          </w:p>
        </w:tc>
        <w:tc>
          <w:tcPr>
            <w:tcW w:w="441" w:type="pct"/>
          </w:tcPr>
          <w:p w14:paraId="41FC2C5E" w14:textId="77777777" w:rsidR="00F85D2B" w:rsidRPr="008952EC" w:rsidRDefault="00F85D2B" w:rsidP="00FC4A91">
            <w:pPr>
              <w:tabs>
                <w:tab w:val="center" w:pos="4320"/>
                <w:tab w:val="right" w:pos="8640"/>
              </w:tabs>
              <w:rPr>
                <w:sz w:val="18"/>
                <w:szCs w:val="18"/>
              </w:rPr>
            </w:pPr>
          </w:p>
        </w:tc>
        <w:tc>
          <w:tcPr>
            <w:tcW w:w="549" w:type="pct"/>
          </w:tcPr>
          <w:p w14:paraId="023EDA4F" w14:textId="77777777" w:rsidR="00F85D2B" w:rsidRPr="008952EC" w:rsidRDefault="00F85D2B" w:rsidP="00FC4A91">
            <w:pPr>
              <w:tabs>
                <w:tab w:val="center" w:pos="4320"/>
                <w:tab w:val="right" w:pos="8640"/>
              </w:tabs>
              <w:rPr>
                <w:sz w:val="18"/>
                <w:szCs w:val="18"/>
              </w:rPr>
            </w:pPr>
          </w:p>
        </w:tc>
        <w:tc>
          <w:tcPr>
            <w:tcW w:w="596" w:type="pct"/>
          </w:tcPr>
          <w:p w14:paraId="4049B91A" w14:textId="77777777" w:rsidR="00F85D2B" w:rsidRPr="008952EC" w:rsidRDefault="00F85D2B" w:rsidP="00FC4A91">
            <w:pPr>
              <w:tabs>
                <w:tab w:val="center" w:pos="4320"/>
                <w:tab w:val="right" w:pos="8640"/>
              </w:tabs>
              <w:rPr>
                <w:sz w:val="18"/>
                <w:szCs w:val="18"/>
              </w:rPr>
            </w:pPr>
          </w:p>
        </w:tc>
        <w:tc>
          <w:tcPr>
            <w:tcW w:w="834" w:type="pct"/>
          </w:tcPr>
          <w:p w14:paraId="674F0152" w14:textId="77777777" w:rsidR="00F85D2B" w:rsidRPr="008952EC" w:rsidRDefault="00F85D2B" w:rsidP="00FC4A91">
            <w:pPr>
              <w:tabs>
                <w:tab w:val="center" w:pos="4320"/>
                <w:tab w:val="right" w:pos="8640"/>
              </w:tabs>
              <w:rPr>
                <w:sz w:val="18"/>
                <w:szCs w:val="18"/>
              </w:rPr>
            </w:pPr>
          </w:p>
        </w:tc>
        <w:tc>
          <w:tcPr>
            <w:tcW w:w="615" w:type="pct"/>
          </w:tcPr>
          <w:p w14:paraId="5CF2A6B1" w14:textId="77777777" w:rsidR="00F85D2B" w:rsidRPr="008952EC" w:rsidRDefault="00F85D2B" w:rsidP="00FC4A91">
            <w:pPr>
              <w:tabs>
                <w:tab w:val="center" w:pos="4320"/>
                <w:tab w:val="right" w:pos="8640"/>
              </w:tabs>
              <w:rPr>
                <w:sz w:val="18"/>
                <w:szCs w:val="18"/>
              </w:rPr>
            </w:pPr>
          </w:p>
        </w:tc>
      </w:tr>
      <w:tr w:rsidR="00F85D2B" w:rsidRPr="008952EC" w14:paraId="3ABC061D" w14:textId="77777777" w:rsidTr="004F6020">
        <w:tc>
          <w:tcPr>
            <w:tcW w:w="351" w:type="pct"/>
          </w:tcPr>
          <w:p w14:paraId="4A0B88BE" w14:textId="77777777" w:rsidR="00F85D2B" w:rsidRPr="008952EC" w:rsidRDefault="00F85D2B" w:rsidP="00FC4A91">
            <w:pPr>
              <w:tabs>
                <w:tab w:val="center" w:pos="4320"/>
                <w:tab w:val="right" w:pos="8640"/>
              </w:tabs>
              <w:rPr>
                <w:sz w:val="18"/>
                <w:szCs w:val="18"/>
              </w:rPr>
            </w:pPr>
          </w:p>
        </w:tc>
        <w:tc>
          <w:tcPr>
            <w:tcW w:w="403" w:type="pct"/>
          </w:tcPr>
          <w:p w14:paraId="3789ADC0" w14:textId="77777777" w:rsidR="00F85D2B" w:rsidRPr="008952EC" w:rsidRDefault="00F85D2B" w:rsidP="00FC4A91">
            <w:pPr>
              <w:tabs>
                <w:tab w:val="center" w:pos="4320"/>
                <w:tab w:val="right" w:pos="8640"/>
              </w:tabs>
              <w:rPr>
                <w:sz w:val="18"/>
                <w:szCs w:val="18"/>
              </w:rPr>
            </w:pPr>
          </w:p>
        </w:tc>
        <w:tc>
          <w:tcPr>
            <w:tcW w:w="488" w:type="pct"/>
          </w:tcPr>
          <w:p w14:paraId="37DB7897" w14:textId="77777777" w:rsidR="00F85D2B" w:rsidRPr="008952EC" w:rsidRDefault="00F85D2B" w:rsidP="00FC4A91">
            <w:pPr>
              <w:tabs>
                <w:tab w:val="center" w:pos="4320"/>
                <w:tab w:val="right" w:pos="8640"/>
              </w:tabs>
              <w:rPr>
                <w:sz w:val="18"/>
                <w:szCs w:val="18"/>
              </w:rPr>
            </w:pPr>
          </w:p>
        </w:tc>
        <w:tc>
          <w:tcPr>
            <w:tcW w:w="419" w:type="pct"/>
          </w:tcPr>
          <w:p w14:paraId="79AE0A86" w14:textId="77777777" w:rsidR="00F85D2B" w:rsidRPr="008952EC" w:rsidRDefault="00F85D2B" w:rsidP="00FC4A91">
            <w:pPr>
              <w:tabs>
                <w:tab w:val="center" w:pos="4320"/>
                <w:tab w:val="right" w:pos="8640"/>
              </w:tabs>
              <w:rPr>
                <w:sz w:val="18"/>
                <w:szCs w:val="18"/>
              </w:rPr>
            </w:pPr>
          </w:p>
        </w:tc>
        <w:tc>
          <w:tcPr>
            <w:tcW w:w="303" w:type="pct"/>
          </w:tcPr>
          <w:p w14:paraId="24D6B66F" w14:textId="77777777" w:rsidR="00F85D2B" w:rsidRPr="008952EC" w:rsidRDefault="00F85D2B" w:rsidP="00FC4A91">
            <w:pPr>
              <w:tabs>
                <w:tab w:val="center" w:pos="4320"/>
                <w:tab w:val="right" w:pos="8640"/>
              </w:tabs>
              <w:rPr>
                <w:sz w:val="18"/>
                <w:szCs w:val="18"/>
              </w:rPr>
            </w:pPr>
          </w:p>
        </w:tc>
        <w:tc>
          <w:tcPr>
            <w:tcW w:w="441" w:type="pct"/>
          </w:tcPr>
          <w:p w14:paraId="5C218E9F" w14:textId="77777777" w:rsidR="00F85D2B" w:rsidRPr="008952EC" w:rsidRDefault="00F85D2B" w:rsidP="00FC4A91">
            <w:pPr>
              <w:tabs>
                <w:tab w:val="center" w:pos="4320"/>
                <w:tab w:val="right" w:pos="8640"/>
              </w:tabs>
              <w:rPr>
                <w:sz w:val="18"/>
                <w:szCs w:val="18"/>
              </w:rPr>
            </w:pPr>
          </w:p>
        </w:tc>
        <w:tc>
          <w:tcPr>
            <w:tcW w:w="549" w:type="pct"/>
          </w:tcPr>
          <w:p w14:paraId="0E6962D9" w14:textId="77777777" w:rsidR="00F85D2B" w:rsidRPr="008952EC" w:rsidRDefault="00F85D2B" w:rsidP="00FC4A91">
            <w:pPr>
              <w:tabs>
                <w:tab w:val="center" w:pos="4320"/>
                <w:tab w:val="right" w:pos="8640"/>
              </w:tabs>
              <w:rPr>
                <w:sz w:val="18"/>
                <w:szCs w:val="18"/>
              </w:rPr>
            </w:pPr>
          </w:p>
        </w:tc>
        <w:tc>
          <w:tcPr>
            <w:tcW w:w="596" w:type="pct"/>
          </w:tcPr>
          <w:p w14:paraId="7C01E6AF" w14:textId="77777777" w:rsidR="00F85D2B" w:rsidRPr="008952EC" w:rsidRDefault="00F85D2B" w:rsidP="00FC4A91">
            <w:pPr>
              <w:tabs>
                <w:tab w:val="center" w:pos="4320"/>
                <w:tab w:val="right" w:pos="8640"/>
              </w:tabs>
              <w:rPr>
                <w:sz w:val="18"/>
                <w:szCs w:val="18"/>
              </w:rPr>
            </w:pPr>
          </w:p>
        </w:tc>
        <w:tc>
          <w:tcPr>
            <w:tcW w:w="834" w:type="pct"/>
          </w:tcPr>
          <w:p w14:paraId="6FFBCF31" w14:textId="77777777" w:rsidR="00F85D2B" w:rsidRPr="008952EC" w:rsidRDefault="00F85D2B" w:rsidP="00FC4A91">
            <w:pPr>
              <w:tabs>
                <w:tab w:val="center" w:pos="4320"/>
                <w:tab w:val="right" w:pos="8640"/>
              </w:tabs>
              <w:rPr>
                <w:sz w:val="18"/>
                <w:szCs w:val="18"/>
              </w:rPr>
            </w:pPr>
          </w:p>
        </w:tc>
        <w:tc>
          <w:tcPr>
            <w:tcW w:w="615" w:type="pct"/>
          </w:tcPr>
          <w:p w14:paraId="2A488250" w14:textId="77777777" w:rsidR="00F85D2B" w:rsidRPr="008952EC" w:rsidRDefault="00F85D2B" w:rsidP="00FC4A91">
            <w:pPr>
              <w:tabs>
                <w:tab w:val="center" w:pos="4320"/>
                <w:tab w:val="right" w:pos="8640"/>
              </w:tabs>
              <w:rPr>
                <w:sz w:val="18"/>
                <w:szCs w:val="18"/>
              </w:rPr>
            </w:pPr>
          </w:p>
        </w:tc>
      </w:tr>
    </w:tbl>
    <w:p w14:paraId="5A435236" w14:textId="77777777" w:rsidR="00F37ACA" w:rsidRDefault="00F37ACA" w:rsidP="00F37ACA">
      <w:pPr>
        <w:rPr>
          <w:szCs w:val="24"/>
        </w:rPr>
      </w:pPr>
      <w:r>
        <w:rPr>
          <w:szCs w:val="24"/>
        </w:rPr>
        <w:t xml:space="preserve">Please add rows for different round in the round number in case responses </w:t>
      </w:r>
    </w:p>
    <w:p w14:paraId="63B5CCFD" w14:textId="77777777" w:rsidR="00F37ACA" w:rsidRPr="008952EC" w:rsidRDefault="00F37ACA" w:rsidP="00F37ACA">
      <w:pPr>
        <w:rPr>
          <w:szCs w:val="24"/>
        </w:rPr>
      </w:pPr>
      <w:r w:rsidRPr="008952EC">
        <w:rPr>
          <w:szCs w:val="24"/>
        </w:rPr>
        <w:t>* Vaccine Type (</w:t>
      </w:r>
      <w:proofErr w:type="spellStart"/>
      <w:r w:rsidRPr="008952EC">
        <w:rPr>
          <w:szCs w:val="24"/>
        </w:rPr>
        <w:t>tOPV</w:t>
      </w:r>
      <w:proofErr w:type="spellEnd"/>
      <w:r w:rsidRPr="008952EC">
        <w:rPr>
          <w:szCs w:val="24"/>
        </w:rPr>
        <w:t xml:space="preserve"> / </w:t>
      </w:r>
      <w:proofErr w:type="spellStart"/>
      <w:r w:rsidRPr="008952EC">
        <w:rPr>
          <w:szCs w:val="24"/>
        </w:rPr>
        <w:t>bOPV</w:t>
      </w:r>
      <w:proofErr w:type="spellEnd"/>
      <w:r w:rsidRPr="008952EC">
        <w:rPr>
          <w:szCs w:val="24"/>
        </w:rPr>
        <w:t xml:space="preserve"> / </w:t>
      </w:r>
      <w:proofErr w:type="spellStart"/>
      <w:r w:rsidRPr="008952EC">
        <w:rPr>
          <w:szCs w:val="24"/>
        </w:rPr>
        <w:t>mOPV</w:t>
      </w:r>
      <w:proofErr w:type="spellEnd"/>
      <w:r>
        <w:rPr>
          <w:szCs w:val="24"/>
        </w:rPr>
        <w:t xml:space="preserve"> (1,2,3)</w:t>
      </w:r>
      <w:r w:rsidRPr="008952EC">
        <w:rPr>
          <w:szCs w:val="24"/>
        </w:rPr>
        <w:t xml:space="preserve"> / IPV</w:t>
      </w:r>
      <w:r>
        <w:rPr>
          <w:szCs w:val="24"/>
        </w:rPr>
        <w:t xml:space="preserve"> / </w:t>
      </w:r>
      <w:proofErr w:type="spellStart"/>
      <w:r>
        <w:rPr>
          <w:szCs w:val="24"/>
        </w:rPr>
        <w:t>nOPV</w:t>
      </w:r>
      <w:proofErr w:type="spellEnd"/>
      <w:r w:rsidRPr="008952EC">
        <w:rPr>
          <w:szCs w:val="24"/>
        </w:rPr>
        <w:t>)</w:t>
      </w:r>
    </w:p>
    <w:p w14:paraId="5085EAEA" w14:textId="77777777" w:rsidR="00F37ACA" w:rsidRDefault="00F37ACA" w:rsidP="00F37ACA">
      <w:pPr>
        <w:rPr>
          <w:szCs w:val="24"/>
        </w:rPr>
      </w:pPr>
      <w:r w:rsidRPr="008952EC">
        <w:rPr>
          <w:szCs w:val="24"/>
        </w:rPr>
        <w:t>** If applicable</w:t>
      </w:r>
    </w:p>
    <w:p w14:paraId="3C91E727" w14:textId="77777777" w:rsidR="00F37ACA" w:rsidRPr="008952EC" w:rsidRDefault="00F37ACA" w:rsidP="00410318">
      <w:pPr>
        <w:rPr>
          <w:szCs w:val="24"/>
        </w:rPr>
      </w:pPr>
    </w:p>
    <w:p w14:paraId="445D9C55" w14:textId="77777777" w:rsidR="00B03329" w:rsidRPr="008952EC" w:rsidRDefault="00B03329" w:rsidP="00B03329">
      <w:pPr>
        <w:rPr>
          <w:b/>
          <w:i/>
          <w:iCs/>
        </w:rPr>
      </w:pPr>
      <w:proofErr w:type="gramStart"/>
      <w:r w:rsidRPr="008952EC">
        <w:rPr>
          <w:b/>
          <w:bCs/>
          <w:i/>
          <w:iCs/>
        </w:rPr>
        <w:t>10.</w:t>
      </w:r>
      <w:r>
        <w:rPr>
          <w:b/>
          <w:bCs/>
          <w:i/>
          <w:iCs/>
        </w:rPr>
        <w:t xml:space="preserve">1.2.1 </w:t>
      </w:r>
      <w:r w:rsidRPr="008952EC">
        <w:rPr>
          <w:b/>
          <w:i/>
          <w:iCs/>
        </w:rPr>
        <w:t xml:space="preserve"> SIA</w:t>
      </w:r>
      <w:proofErr w:type="gramEnd"/>
      <w:r w:rsidRPr="008952EC">
        <w:rPr>
          <w:b/>
          <w:i/>
          <w:iCs/>
        </w:rPr>
        <w:t xml:space="preserve"> Coverage</w:t>
      </w:r>
    </w:p>
    <w:p w14:paraId="56434890" w14:textId="77777777" w:rsidR="00B03329" w:rsidRPr="008952EC" w:rsidRDefault="00B03329" w:rsidP="00B03329">
      <w:pPr>
        <w:ind w:left="567"/>
        <w:rPr>
          <w:b/>
          <w:sz w:val="12"/>
          <w:szCs w:val="8"/>
        </w:rPr>
      </w:pPr>
    </w:p>
    <w:p w14:paraId="6E43946D" w14:textId="77777777" w:rsidR="00B03329" w:rsidRPr="008952EC" w:rsidRDefault="00B03329" w:rsidP="005224D5">
      <w:pPr>
        <w:rPr>
          <w:bCs/>
        </w:rPr>
      </w:pPr>
      <w:r>
        <w:rPr>
          <w:bCs/>
        </w:rPr>
        <w:t xml:space="preserve">10.1.2.1.1 </w:t>
      </w:r>
      <w:r w:rsidRPr="008952EC">
        <w:rPr>
          <w:bCs/>
        </w:rPr>
        <w:t>Please attach a table with the SIA coverage by 1</w:t>
      </w:r>
      <w:r w:rsidRPr="005224D5">
        <w:rPr>
          <w:bCs/>
        </w:rPr>
        <w:t>st</w:t>
      </w:r>
      <w:r w:rsidRPr="008952EC">
        <w:rPr>
          <w:bCs/>
        </w:rPr>
        <w:t xml:space="preserve"> administrative level (i.e. province, state, etc.) for each campaign round during the year under review  </w:t>
      </w:r>
    </w:p>
    <w:p w14:paraId="31A20AD1" w14:textId="77777777" w:rsidR="00B03329" w:rsidRDefault="00B03329" w:rsidP="00B03329">
      <w:pPr>
        <w:ind w:left="567"/>
        <w:jc w:val="both"/>
        <w:rPr>
          <w:bCs/>
        </w:rPr>
      </w:pPr>
    </w:p>
    <w:p w14:paraId="3085B916" w14:textId="77777777" w:rsidR="00410318" w:rsidRPr="008952EC" w:rsidRDefault="00B03329" w:rsidP="00B03329">
      <w:r>
        <w:rPr>
          <w:bCs/>
        </w:rPr>
        <w:t xml:space="preserve">10.1.2.1.2 </w:t>
      </w:r>
      <w:r w:rsidRPr="008952EC">
        <w:rPr>
          <w:bCs/>
        </w:rPr>
        <w:t>Please attach a map showing the districts which had less than 80% coverage during any one of the rounds during the period under review</w:t>
      </w:r>
    </w:p>
    <w:p w14:paraId="151A4D92" w14:textId="77777777" w:rsidR="00410318" w:rsidRPr="008952EC" w:rsidRDefault="00410318" w:rsidP="00410318"/>
    <w:p w14:paraId="2D1EA5F1" w14:textId="77777777" w:rsidR="00260D0A" w:rsidRDefault="00260D0A" w:rsidP="00993CDC">
      <w:pPr>
        <w:rPr>
          <w:b/>
          <w:bCs/>
          <w:i/>
          <w:iCs/>
        </w:rPr>
      </w:pPr>
    </w:p>
    <w:p w14:paraId="0BD0E878" w14:textId="77777777" w:rsidR="00410318" w:rsidRPr="008952EC" w:rsidRDefault="00993CDC" w:rsidP="00260D0A">
      <w:pPr>
        <w:ind w:left="709" w:hanging="709"/>
        <w:rPr>
          <w:b/>
          <w:bCs/>
          <w:i/>
          <w:iCs/>
        </w:rPr>
      </w:pPr>
      <w:r w:rsidRPr="008952EC">
        <w:rPr>
          <w:b/>
          <w:bCs/>
          <w:i/>
          <w:iCs/>
        </w:rPr>
        <w:t>10.</w:t>
      </w:r>
      <w:r w:rsidR="008E13C5">
        <w:rPr>
          <w:b/>
          <w:bCs/>
          <w:i/>
          <w:iCs/>
        </w:rPr>
        <w:t>1.</w:t>
      </w:r>
      <w:r w:rsidR="00B03329">
        <w:rPr>
          <w:b/>
          <w:bCs/>
          <w:i/>
          <w:iCs/>
        </w:rPr>
        <w:t>3</w:t>
      </w:r>
      <w:r w:rsidR="00410318" w:rsidRPr="008952EC">
        <w:rPr>
          <w:i/>
          <w:iCs/>
        </w:rPr>
        <w:tab/>
      </w:r>
      <w:r w:rsidR="00410318" w:rsidRPr="008952EC">
        <w:rPr>
          <w:b/>
          <w:bCs/>
          <w:i/>
          <w:iCs/>
        </w:rPr>
        <w:t>If ‘Mopping up was conducted during the year under review, please state the</w:t>
      </w:r>
      <w:r w:rsidR="00260D0A">
        <w:rPr>
          <w:b/>
          <w:bCs/>
          <w:i/>
          <w:iCs/>
        </w:rPr>
        <w:t xml:space="preserve"> </w:t>
      </w:r>
      <w:r w:rsidR="00410318" w:rsidRPr="008952EC">
        <w:rPr>
          <w:b/>
          <w:bCs/>
          <w:i/>
          <w:iCs/>
        </w:rPr>
        <w:t>criteria used for deciding the areas to be included in ‘Mopping-up’ activities</w:t>
      </w:r>
    </w:p>
    <w:p w14:paraId="6872F5DE" w14:textId="77777777" w:rsidR="00993CDC" w:rsidRDefault="00993CDC" w:rsidP="00993CDC">
      <w:pPr>
        <w:rPr>
          <w:b/>
          <w:bCs/>
          <w:i/>
          <w:iCs/>
          <w:sz w:val="14"/>
          <w:szCs w:val="10"/>
        </w:rPr>
      </w:pPr>
    </w:p>
    <w:p w14:paraId="1D4F4148" w14:textId="77777777" w:rsidR="00C60086" w:rsidRPr="008952EC" w:rsidRDefault="00C60086" w:rsidP="00C60086">
      <w:pPr>
        <w:pStyle w:val="NoSpacing"/>
        <w:jc w:val="both"/>
        <w:rPr>
          <w:rFonts w:ascii="Times New Roman" w:hAnsi="Times New Roman"/>
        </w:rPr>
      </w:pP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8898"/>
      </w:tblGrid>
      <w:tr w:rsidR="00C60086" w:rsidRPr="008952EC" w14:paraId="4ADCA667" w14:textId="77777777" w:rsidTr="00260D0A">
        <w:trPr>
          <w:trHeight w:val="440"/>
        </w:trPr>
        <w:tc>
          <w:tcPr>
            <w:tcW w:w="5000" w:type="pct"/>
            <w:shd w:val="clear" w:color="auto" w:fill="FFFFFF"/>
          </w:tcPr>
          <w:p w14:paraId="048835C3" w14:textId="77777777" w:rsidR="00C60086" w:rsidRPr="008952EC" w:rsidRDefault="00C60086" w:rsidP="00C60086">
            <w:pPr>
              <w:spacing w:line="360" w:lineRule="auto"/>
            </w:pPr>
            <w:r w:rsidRPr="008952EC">
              <w:tab/>
              <w:t>a) _______________________________________________________________</w:t>
            </w:r>
          </w:p>
          <w:p w14:paraId="78831BB4" w14:textId="77777777" w:rsidR="00C60086" w:rsidRPr="008952EC" w:rsidRDefault="00C60086" w:rsidP="00C60086">
            <w:pPr>
              <w:spacing w:line="360" w:lineRule="auto"/>
            </w:pPr>
            <w:r w:rsidRPr="008952EC">
              <w:tab/>
              <w:t>b) _______________________________________________________________</w:t>
            </w:r>
          </w:p>
          <w:p w14:paraId="58CACC7D" w14:textId="77777777" w:rsidR="00C60086" w:rsidRPr="008952EC" w:rsidRDefault="00C60086" w:rsidP="00C60086">
            <w:pPr>
              <w:spacing w:line="360" w:lineRule="auto"/>
            </w:pPr>
            <w:r w:rsidRPr="008952EC">
              <w:tab/>
              <w:t>c) _______________________________________________________________</w:t>
            </w:r>
          </w:p>
          <w:p w14:paraId="7713BA3D" w14:textId="77777777" w:rsidR="00C60086" w:rsidRPr="008952EC" w:rsidRDefault="00C60086" w:rsidP="005224D5">
            <w:pPr>
              <w:spacing w:line="360" w:lineRule="auto"/>
            </w:pPr>
            <w:r w:rsidRPr="008952EC">
              <w:tab/>
              <w:t>d) _______________________________________________________________</w:t>
            </w:r>
          </w:p>
        </w:tc>
      </w:tr>
    </w:tbl>
    <w:p w14:paraId="0DE89B28" w14:textId="77777777" w:rsidR="004F6020" w:rsidRDefault="004F6020" w:rsidP="00EB5E6B"/>
    <w:p w14:paraId="2F9509ED" w14:textId="77777777" w:rsidR="00410318" w:rsidRPr="008952EC" w:rsidRDefault="00EB5E6B" w:rsidP="00EB5E6B">
      <w:pPr>
        <w:rPr>
          <w:i/>
          <w:iCs/>
        </w:rPr>
      </w:pPr>
      <w:r w:rsidRPr="008952EC">
        <w:rPr>
          <w:b/>
          <w:bCs/>
          <w:i/>
          <w:iCs/>
        </w:rPr>
        <w:t>10.</w:t>
      </w:r>
      <w:r w:rsidR="00FC4A91">
        <w:rPr>
          <w:b/>
          <w:bCs/>
          <w:i/>
          <w:iCs/>
        </w:rPr>
        <w:t>1.3.1</w:t>
      </w:r>
      <w:r w:rsidR="00410318" w:rsidRPr="008952EC">
        <w:rPr>
          <w:i/>
          <w:iCs/>
        </w:rPr>
        <w:tab/>
        <w:t xml:space="preserve"> </w:t>
      </w:r>
      <w:r w:rsidR="00410318" w:rsidRPr="008952EC">
        <w:rPr>
          <w:b/>
          <w:bCs/>
          <w:i/>
          <w:iCs/>
        </w:rPr>
        <w:t>Summary of ‘Mopping-up’ activities during the year under review</w:t>
      </w:r>
    </w:p>
    <w:p w14:paraId="03AA8C03" w14:textId="77777777" w:rsidR="00410318" w:rsidRDefault="00410318" w:rsidP="00410318"/>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7" w:type="dxa"/>
          <w:right w:w="107" w:type="dxa"/>
        </w:tblCellMar>
        <w:tblLook w:val="0000" w:firstRow="0" w:lastRow="0" w:firstColumn="0" w:lastColumn="0" w:noHBand="0" w:noVBand="0"/>
      </w:tblPr>
      <w:tblGrid>
        <w:gridCol w:w="821"/>
        <w:gridCol w:w="868"/>
        <w:gridCol w:w="728"/>
        <w:gridCol w:w="673"/>
        <w:gridCol w:w="572"/>
        <w:gridCol w:w="580"/>
        <w:gridCol w:w="845"/>
        <w:gridCol w:w="845"/>
        <w:gridCol w:w="479"/>
        <w:gridCol w:w="845"/>
        <w:gridCol w:w="751"/>
        <w:gridCol w:w="891"/>
      </w:tblGrid>
      <w:tr w:rsidR="00FC4A91" w:rsidRPr="008952EC" w14:paraId="1BB8D69D" w14:textId="77777777" w:rsidTr="00260D0A">
        <w:trPr>
          <w:jc w:val="center"/>
        </w:trPr>
        <w:tc>
          <w:tcPr>
            <w:tcW w:w="467" w:type="pct"/>
            <w:vAlign w:val="center"/>
          </w:tcPr>
          <w:p w14:paraId="40CA0A6F" w14:textId="77777777" w:rsidR="00FC4A91" w:rsidRPr="005224D5" w:rsidRDefault="00FC4A91" w:rsidP="00FC4A91">
            <w:pPr>
              <w:jc w:val="center"/>
              <w:rPr>
                <w:sz w:val="18"/>
                <w:szCs w:val="18"/>
              </w:rPr>
            </w:pPr>
            <w:r w:rsidRPr="005224D5">
              <w:rPr>
                <w:sz w:val="18"/>
                <w:szCs w:val="18"/>
              </w:rPr>
              <w:t>Reason for ‘Mopping-up’</w:t>
            </w:r>
          </w:p>
        </w:tc>
        <w:tc>
          <w:tcPr>
            <w:tcW w:w="491" w:type="pct"/>
            <w:vAlign w:val="center"/>
          </w:tcPr>
          <w:p w14:paraId="21FF18C5" w14:textId="77777777" w:rsidR="00FC4A91" w:rsidRPr="005224D5" w:rsidRDefault="00FC4A91" w:rsidP="00FC4A91">
            <w:pPr>
              <w:jc w:val="center"/>
              <w:rPr>
                <w:sz w:val="18"/>
                <w:szCs w:val="18"/>
              </w:rPr>
            </w:pPr>
            <w:r w:rsidRPr="005224D5">
              <w:rPr>
                <w:sz w:val="18"/>
                <w:szCs w:val="18"/>
              </w:rPr>
              <w:t>Geographic Area Included</w:t>
            </w:r>
          </w:p>
        </w:tc>
        <w:tc>
          <w:tcPr>
            <w:tcW w:w="411" w:type="pct"/>
            <w:vAlign w:val="center"/>
          </w:tcPr>
          <w:p w14:paraId="52660C3E" w14:textId="77777777" w:rsidR="00FC4A91" w:rsidRPr="005224D5" w:rsidRDefault="00FC4A91" w:rsidP="00FC4A91">
            <w:pPr>
              <w:jc w:val="center"/>
              <w:rPr>
                <w:sz w:val="18"/>
                <w:szCs w:val="18"/>
              </w:rPr>
            </w:pPr>
            <w:r w:rsidRPr="005224D5">
              <w:rPr>
                <w:sz w:val="18"/>
                <w:szCs w:val="18"/>
              </w:rPr>
              <w:t>Round Number (1,2,3…)</w:t>
            </w:r>
          </w:p>
        </w:tc>
        <w:tc>
          <w:tcPr>
            <w:tcW w:w="376" w:type="pct"/>
            <w:vAlign w:val="center"/>
          </w:tcPr>
          <w:p w14:paraId="2FF075B9" w14:textId="77777777" w:rsidR="00FC4A91" w:rsidRPr="00FC4A91" w:rsidRDefault="00FC4A91" w:rsidP="00FC4A91">
            <w:pPr>
              <w:jc w:val="center"/>
              <w:rPr>
                <w:sz w:val="18"/>
                <w:szCs w:val="18"/>
              </w:rPr>
            </w:pPr>
            <w:r w:rsidRPr="00C60086">
              <w:rPr>
                <w:sz w:val="18"/>
                <w:szCs w:val="18"/>
              </w:rPr>
              <w:t>Vaccine Type*</w:t>
            </w:r>
          </w:p>
        </w:tc>
        <w:tc>
          <w:tcPr>
            <w:tcW w:w="315" w:type="pct"/>
            <w:vAlign w:val="center"/>
          </w:tcPr>
          <w:p w14:paraId="36E113D2" w14:textId="77777777" w:rsidR="00FC4A91" w:rsidRPr="005224D5" w:rsidRDefault="00FC4A91" w:rsidP="00FC4A91">
            <w:pPr>
              <w:jc w:val="center"/>
              <w:rPr>
                <w:sz w:val="18"/>
                <w:szCs w:val="18"/>
              </w:rPr>
            </w:pPr>
            <w:r w:rsidRPr="005224D5">
              <w:rPr>
                <w:sz w:val="18"/>
                <w:szCs w:val="18"/>
              </w:rPr>
              <w:t>Age Group</w:t>
            </w:r>
          </w:p>
        </w:tc>
        <w:tc>
          <w:tcPr>
            <w:tcW w:w="318" w:type="pct"/>
            <w:vAlign w:val="center"/>
          </w:tcPr>
          <w:p w14:paraId="73C2426B" w14:textId="77777777" w:rsidR="00FC4A91" w:rsidRPr="005224D5" w:rsidRDefault="00FC4A91" w:rsidP="00FC4A91">
            <w:pPr>
              <w:jc w:val="center"/>
              <w:rPr>
                <w:sz w:val="18"/>
                <w:szCs w:val="18"/>
              </w:rPr>
            </w:pPr>
            <w:r w:rsidRPr="005224D5">
              <w:rPr>
                <w:sz w:val="18"/>
                <w:szCs w:val="18"/>
              </w:rPr>
              <w:t>Target Pop.</w:t>
            </w:r>
          </w:p>
          <w:p w14:paraId="7E7AE89F" w14:textId="77777777" w:rsidR="00FC4A91" w:rsidRPr="005224D5" w:rsidRDefault="00FC4A91" w:rsidP="00FC4A91">
            <w:pPr>
              <w:jc w:val="center"/>
              <w:rPr>
                <w:sz w:val="18"/>
                <w:szCs w:val="18"/>
              </w:rPr>
            </w:pPr>
            <w:r w:rsidRPr="005224D5">
              <w:rPr>
                <w:sz w:val="18"/>
                <w:szCs w:val="18"/>
              </w:rPr>
              <w:t>Size</w:t>
            </w:r>
          </w:p>
        </w:tc>
        <w:tc>
          <w:tcPr>
            <w:tcW w:w="481" w:type="pct"/>
            <w:vAlign w:val="center"/>
          </w:tcPr>
          <w:p w14:paraId="4C3B0F60" w14:textId="77777777" w:rsidR="00FC4A91" w:rsidRPr="005224D5" w:rsidRDefault="00FC4A91" w:rsidP="00FC4A91">
            <w:pPr>
              <w:jc w:val="center"/>
              <w:rPr>
                <w:sz w:val="18"/>
                <w:szCs w:val="18"/>
              </w:rPr>
            </w:pPr>
            <w:r w:rsidRPr="005224D5">
              <w:rPr>
                <w:sz w:val="18"/>
                <w:szCs w:val="18"/>
              </w:rPr>
              <w:t>Number of households visited</w:t>
            </w:r>
          </w:p>
        </w:tc>
        <w:tc>
          <w:tcPr>
            <w:tcW w:w="477" w:type="pct"/>
          </w:tcPr>
          <w:p w14:paraId="10C9BA35" w14:textId="77777777" w:rsidR="00FC4A91" w:rsidRPr="005224D5" w:rsidRDefault="00FC4A91" w:rsidP="00FC4A91">
            <w:pPr>
              <w:jc w:val="center"/>
              <w:rPr>
                <w:sz w:val="18"/>
                <w:szCs w:val="18"/>
              </w:rPr>
            </w:pPr>
            <w:r w:rsidRPr="005224D5">
              <w:rPr>
                <w:sz w:val="18"/>
                <w:szCs w:val="18"/>
              </w:rPr>
              <w:t xml:space="preserve">Average number of children immunized per </w:t>
            </w:r>
            <w:r w:rsidRPr="00FC4A91">
              <w:rPr>
                <w:sz w:val="18"/>
                <w:szCs w:val="18"/>
              </w:rPr>
              <w:t>household</w:t>
            </w:r>
          </w:p>
        </w:tc>
        <w:tc>
          <w:tcPr>
            <w:tcW w:w="258" w:type="pct"/>
            <w:vAlign w:val="center"/>
          </w:tcPr>
          <w:p w14:paraId="25F93F0C" w14:textId="77777777" w:rsidR="00FC4A91" w:rsidRPr="005224D5" w:rsidRDefault="00FC4A91" w:rsidP="00FC4A91">
            <w:pPr>
              <w:jc w:val="center"/>
              <w:rPr>
                <w:sz w:val="18"/>
                <w:szCs w:val="18"/>
              </w:rPr>
            </w:pPr>
            <w:r w:rsidRPr="005224D5">
              <w:rPr>
                <w:sz w:val="18"/>
                <w:szCs w:val="18"/>
              </w:rPr>
              <w:t>Date</w:t>
            </w:r>
          </w:p>
        </w:tc>
        <w:tc>
          <w:tcPr>
            <w:tcW w:w="477" w:type="pct"/>
            <w:vAlign w:val="center"/>
          </w:tcPr>
          <w:p w14:paraId="65F48740" w14:textId="77777777" w:rsidR="00FC4A91" w:rsidRPr="005224D5" w:rsidRDefault="00FC4A91" w:rsidP="00FC4A91">
            <w:pPr>
              <w:jc w:val="center"/>
              <w:rPr>
                <w:sz w:val="18"/>
                <w:szCs w:val="18"/>
              </w:rPr>
            </w:pPr>
            <w:r w:rsidRPr="005224D5">
              <w:rPr>
                <w:sz w:val="18"/>
                <w:szCs w:val="18"/>
              </w:rPr>
              <w:t>Number immunized</w:t>
            </w:r>
          </w:p>
        </w:tc>
        <w:tc>
          <w:tcPr>
            <w:tcW w:w="421" w:type="pct"/>
            <w:vAlign w:val="center"/>
          </w:tcPr>
          <w:p w14:paraId="70F57E8F" w14:textId="77777777" w:rsidR="00FC4A91" w:rsidRPr="008952EC" w:rsidRDefault="00FC4A91" w:rsidP="00FC4A91">
            <w:pPr>
              <w:jc w:val="center"/>
            </w:pPr>
            <w:r w:rsidRPr="00C60086">
              <w:rPr>
                <w:sz w:val="18"/>
                <w:szCs w:val="18"/>
              </w:rPr>
              <w:t>Coverage by (%)</w:t>
            </w:r>
          </w:p>
        </w:tc>
        <w:tc>
          <w:tcPr>
            <w:tcW w:w="508" w:type="pct"/>
            <w:vAlign w:val="center"/>
          </w:tcPr>
          <w:p w14:paraId="15052BC3" w14:textId="77777777" w:rsidR="00FC4A91" w:rsidRPr="00C60086" w:rsidRDefault="00FC4A91" w:rsidP="00FC4A91">
            <w:pPr>
              <w:tabs>
                <w:tab w:val="center" w:pos="4320"/>
                <w:tab w:val="right" w:pos="8640"/>
              </w:tabs>
              <w:jc w:val="center"/>
              <w:rPr>
                <w:sz w:val="18"/>
                <w:szCs w:val="18"/>
              </w:rPr>
            </w:pPr>
            <w:r w:rsidRPr="00C60086">
              <w:rPr>
                <w:sz w:val="18"/>
                <w:szCs w:val="18"/>
              </w:rPr>
              <w:t>Vaccination Rates</w:t>
            </w:r>
          </w:p>
          <w:p w14:paraId="026C9C67" w14:textId="77777777" w:rsidR="00FC4A91" w:rsidRPr="008952EC" w:rsidRDefault="00FC4A91" w:rsidP="00FC4A91">
            <w:pPr>
              <w:jc w:val="center"/>
            </w:pPr>
            <w:r w:rsidRPr="00C60086">
              <w:rPr>
                <w:sz w:val="18"/>
                <w:szCs w:val="18"/>
              </w:rPr>
              <w:t>by Finger Marking**</w:t>
            </w:r>
          </w:p>
        </w:tc>
      </w:tr>
      <w:tr w:rsidR="00FC4A91" w:rsidRPr="008952EC" w14:paraId="2F5FF383" w14:textId="77777777" w:rsidTr="00260D0A">
        <w:trPr>
          <w:trHeight w:val="500"/>
          <w:jc w:val="center"/>
        </w:trPr>
        <w:tc>
          <w:tcPr>
            <w:tcW w:w="467" w:type="pct"/>
            <w:tcBorders>
              <w:top w:val="nil"/>
            </w:tcBorders>
          </w:tcPr>
          <w:p w14:paraId="1D0E0B8C" w14:textId="77777777" w:rsidR="00FC4A91" w:rsidRPr="008952EC" w:rsidRDefault="00FC4A91" w:rsidP="00FC4A91"/>
        </w:tc>
        <w:tc>
          <w:tcPr>
            <w:tcW w:w="491" w:type="pct"/>
            <w:tcBorders>
              <w:top w:val="nil"/>
            </w:tcBorders>
          </w:tcPr>
          <w:p w14:paraId="3EDDC16B" w14:textId="77777777" w:rsidR="00FC4A91" w:rsidRPr="008952EC" w:rsidRDefault="00FC4A91" w:rsidP="00FC4A91"/>
        </w:tc>
        <w:tc>
          <w:tcPr>
            <w:tcW w:w="411" w:type="pct"/>
            <w:tcBorders>
              <w:top w:val="nil"/>
            </w:tcBorders>
          </w:tcPr>
          <w:p w14:paraId="5C51EB41" w14:textId="77777777" w:rsidR="00FC4A91" w:rsidRPr="008952EC" w:rsidRDefault="00FC4A91" w:rsidP="00FC4A91"/>
        </w:tc>
        <w:tc>
          <w:tcPr>
            <w:tcW w:w="376" w:type="pct"/>
            <w:tcBorders>
              <w:top w:val="nil"/>
            </w:tcBorders>
          </w:tcPr>
          <w:p w14:paraId="4DBAFE18" w14:textId="77777777" w:rsidR="00FC4A91" w:rsidRPr="008952EC" w:rsidRDefault="00FC4A91" w:rsidP="00FC4A91"/>
        </w:tc>
        <w:tc>
          <w:tcPr>
            <w:tcW w:w="315" w:type="pct"/>
            <w:tcBorders>
              <w:top w:val="nil"/>
            </w:tcBorders>
          </w:tcPr>
          <w:p w14:paraId="19B2C4A0" w14:textId="77777777" w:rsidR="00FC4A91" w:rsidRPr="008952EC" w:rsidRDefault="00FC4A91" w:rsidP="00FC4A91"/>
        </w:tc>
        <w:tc>
          <w:tcPr>
            <w:tcW w:w="318" w:type="pct"/>
            <w:tcBorders>
              <w:top w:val="nil"/>
            </w:tcBorders>
          </w:tcPr>
          <w:p w14:paraId="7A2DE2CC" w14:textId="77777777" w:rsidR="00FC4A91" w:rsidRPr="008952EC" w:rsidRDefault="00FC4A91" w:rsidP="00FC4A91"/>
        </w:tc>
        <w:tc>
          <w:tcPr>
            <w:tcW w:w="481" w:type="pct"/>
            <w:tcBorders>
              <w:top w:val="nil"/>
            </w:tcBorders>
          </w:tcPr>
          <w:p w14:paraId="4D62A08C" w14:textId="77777777" w:rsidR="00FC4A91" w:rsidRPr="008952EC" w:rsidRDefault="00FC4A91" w:rsidP="00FC4A91"/>
        </w:tc>
        <w:tc>
          <w:tcPr>
            <w:tcW w:w="477" w:type="pct"/>
            <w:tcBorders>
              <w:top w:val="nil"/>
            </w:tcBorders>
          </w:tcPr>
          <w:p w14:paraId="5BB5FF30" w14:textId="77777777" w:rsidR="00FC4A91" w:rsidRPr="008952EC" w:rsidRDefault="00FC4A91" w:rsidP="00FC4A91"/>
        </w:tc>
        <w:tc>
          <w:tcPr>
            <w:tcW w:w="258" w:type="pct"/>
            <w:tcBorders>
              <w:top w:val="nil"/>
            </w:tcBorders>
          </w:tcPr>
          <w:p w14:paraId="700BB697" w14:textId="77777777" w:rsidR="00FC4A91" w:rsidRPr="008952EC" w:rsidRDefault="00FC4A91" w:rsidP="00FC4A91"/>
        </w:tc>
        <w:tc>
          <w:tcPr>
            <w:tcW w:w="477" w:type="pct"/>
            <w:tcBorders>
              <w:top w:val="nil"/>
            </w:tcBorders>
          </w:tcPr>
          <w:p w14:paraId="0C68BD1D" w14:textId="77777777" w:rsidR="00FC4A91" w:rsidRPr="008952EC" w:rsidRDefault="00FC4A91" w:rsidP="00FC4A91"/>
        </w:tc>
        <w:tc>
          <w:tcPr>
            <w:tcW w:w="421" w:type="pct"/>
            <w:tcBorders>
              <w:top w:val="nil"/>
            </w:tcBorders>
          </w:tcPr>
          <w:p w14:paraId="292BB78F" w14:textId="77777777" w:rsidR="00FC4A91" w:rsidRPr="008952EC" w:rsidRDefault="00FC4A91" w:rsidP="00FC4A91"/>
        </w:tc>
        <w:tc>
          <w:tcPr>
            <w:tcW w:w="508" w:type="pct"/>
            <w:tcBorders>
              <w:top w:val="nil"/>
            </w:tcBorders>
          </w:tcPr>
          <w:p w14:paraId="0D2DC15E" w14:textId="77777777" w:rsidR="00FC4A91" w:rsidRPr="008952EC" w:rsidRDefault="00FC4A91" w:rsidP="00FC4A91"/>
        </w:tc>
      </w:tr>
      <w:tr w:rsidR="00FC4A91" w:rsidRPr="008952EC" w14:paraId="5932F4C7" w14:textId="77777777" w:rsidTr="00260D0A">
        <w:trPr>
          <w:trHeight w:val="500"/>
          <w:jc w:val="center"/>
        </w:trPr>
        <w:tc>
          <w:tcPr>
            <w:tcW w:w="467" w:type="pct"/>
          </w:tcPr>
          <w:p w14:paraId="0F0DC38E" w14:textId="77777777" w:rsidR="00FC4A91" w:rsidRPr="008952EC" w:rsidRDefault="00FC4A91" w:rsidP="00FC4A91"/>
        </w:tc>
        <w:tc>
          <w:tcPr>
            <w:tcW w:w="491" w:type="pct"/>
          </w:tcPr>
          <w:p w14:paraId="1E13E5B2" w14:textId="77777777" w:rsidR="00FC4A91" w:rsidRPr="008952EC" w:rsidRDefault="00FC4A91" w:rsidP="00FC4A91"/>
        </w:tc>
        <w:tc>
          <w:tcPr>
            <w:tcW w:w="411" w:type="pct"/>
          </w:tcPr>
          <w:p w14:paraId="7C5F9F99" w14:textId="77777777" w:rsidR="00FC4A91" w:rsidRPr="008952EC" w:rsidRDefault="00FC4A91" w:rsidP="00FC4A91"/>
        </w:tc>
        <w:tc>
          <w:tcPr>
            <w:tcW w:w="376" w:type="pct"/>
          </w:tcPr>
          <w:p w14:paraId="7B7AAAC9" w14:textId="77777777" w:rsidR="00FC4A91" w:rsidRPr="008952EC" w:rsidRDefault="00FC4A91" w:rsidP="00FC4A91"/>
        </w:tc>
        <w:tc>
          <w:tcPr>
            <w:tcW w:w="315" w:type="pct"/>
          </w:tcPr>
          <w:p w14:paraId="2BF6EB1D" w14:textId="77777777" w:rsidR="00FC4A91" w:rsidRPr="008952EC" w:rsidRDefault="00FC4A91" w:rsidP="00FC4A91"/>
        </w:tc>
        <w:tc>
          <w:tcPr>
            <w:tcW w:w="318" w:type="pct"/>
          </w:tcPr>
          <w:p w14:paraId="3AA68862" w14:textId="77777777" w:rsidR="00FC4A91" w:rsidRPr="008952EC" w:rsidRDefault="00FC4A91" w:rsidP="00FC4A91"/>
        </w:tc>
        <w:tc>
          <w:tcPr>
            <w:tcW w:w="481" w:type="pct"/>
          </w:tcPr>
          <w:p w14:paraId="21CAF111" w14:textId="77777777" w:rsidR="00FC4A91" w:rsidRPr="008952EC" w:rsidRDefault="00FC4A91" w:rsidP="00FC4A91"/>
        </w:tc>
        <w:tc>
          <w:tcPr>
            <w:tcW w:w="477" w:type="pct"/>
          </w:tcPr>
          <w:p w14:paraId="018EEE60" w14:textId="77777777" w:rsidR="00FC4A91" w:rsidRPr="008952EC" w:rsidRDefault="00FC4A91" w:rsidP="00FC4A91"/>
        </w:tc>
        <w:tc>
          <w:tcPr>
            <w:tcW w:w="258" w:type="pct"/>
          </w:tcPr>
          <w:p w14:paraId="635B7A24" w14:textId="77777777" w:rsidR="00FC4A91" w:rsidRPr="008952EC" w:rsidRDefault="00FC4A91" w:rsidP="00FC4A91"/>
        </w:tc>
        <w:tc>
          <w:tcPr>
            <w:tcW w:w="477" w:type="pct"/>
          </w:tcPr>
          <w:p w14:paraId="4769A9CB" w14:textId="77777777" w:rsidR="00FC4A91" w:rsidRPr="008952EC" w:rsidRDefault="00FC4A91" w:rsidP="00FC4A91"/>
        </w:tc>
        <w:tc>
          <w:tcPr>
            <w:tcW w:w="421" w:type="pct"/>
          </w:tcPr>
          <w:p w14:paraId="3BA3B992" w14:textId="77777777" w:rsidR="00FC4A91" w:rsidRPr="008952EC" w:rsidRDefault="00FC4A91" w:rsidP="00FC4A91"/>
        </w:tc>
        <w:tc>
          <w:tcPr>
            <w:tcW w:w="508" w:type="pct"/>
          </w:tcPr>
          <w:p w14:paraId="1312F44D" w14:textId="77777777" w:rsidR="00FC4A91" w:rsidRPr="008952EC" w:rsidRDefault="00FC4A91" w:rsidP="00FC4A91"/>
        </w:tc>
      </w:tr>
      <w:tr w:rsidR="00FC4A91" w:rsidRPr="008952EC" w14:paraId="37606301" w14:textId="77777777" w:rsidTr="00260D0A">
        <w:trPr>
          <w:trHeight w:val="500"/>
          <w:jc w:val="center"/>
        </w:trPr>
        <w:tc>
          <w:tcPr>
            <w:tcW w:w="467" w:type="pct"/>
          </w:tcPr>
          <w:p w14:paraId="12E56916" w14:textId="77777777" w:rsidR="00FC4A91" w:rsidRPr="008952EC" w:rsidRDefault="00FC4A91" w:rsidP="00FC4A91"/>
        </w:tc>
        <w:tc>
          <w:tcPr>
            <w:tcW w:w="491" w:type="pct"/>
          </w:tcPr>
          <w:p w14:paraId="05FD2EF6" w14:textId="77777777" w:rsidR="00FC4A91" w:rsidRPr="008952EC" w:rsidRDefault="00FC4A91" w:rsidP="00FC4A91"/>
        </w:tc>
        <w:tc>
          <w:tcPr>
            <w:tcW w:w="411" w:type="pct"/>
          </w:tcPr>
          <w:p w14:paraId="5CFF4F29" w14:textId="77777777" w:rsidR="00FC4A91" w:rsidRPr="008952EC" w:rsidRDefault="00FC4A91" w:rsidP="00FC4A91"/>
        </w:tc>
        <w:tc>
          <w:tcPr>
            <w:tcW w:w="376" w:type="pct"/>
          </w:tcPr>
          <w:p w14:paraId="498CAFC9" w14:textId="77777777" w:rsidR="00FC4A91" w:rsidRPr="008952EC" w:rsidRDefault="00FC4A91" w:rsidP="00FC4A91"/>
        </w:tc>
        <w:tc>
          <w:tcPr>
            <w:tcW w:w="315" w:type="pct"/>
          </w:tcPr>
          <w:p w14:paraId="35408E55" w14:textId="77777777" w:rsidR="00FC4A91" w:rsidRPr="008952EC" w:rsidRDefault="00FC4A91" w:rsidP="00FC4A91"/>
        </w:tc>
        <w:tc>
          <w:tcPr>
            <w:tcW w:w="318" w:type="pct"/>
          </w:tcPr>
          <w:p w14:paraId="08A12454" w14:textId="77777777" w:rsidR="00FC4A91" w:rsidRPr="008952EC" w:rsidRDefault="00FC4A91" w:rsidP="00FC4A91"/>
        </w:tc>
        <w:tc>
          <w:tcPr>
            <w:tcW w:w="481" w:type="pct"/>
          </w:tcPr>
          <w:p w14:paraId="28FB6F00" w14:textId="77777777" w:rsidR="00FC4A91" w:rsidRPr="008952EC" w:rsidRDefault="00FC4A91" w:rsidP="00FC4A91"/>
        </w:tc>
        <w:tc>
          <w:tcPr>
            <w:tcW w:w="477" w:type="pct"/>
          </w:tcPr>
          <w:p w14:paraId="50DE2D96" w14:textId="77777777" w:rsidR="00FC4A91" w:rsidRPr="008952EC" w:rsidRDefault="00FC4A91" w:rsidP="00FC4A91"/>
        </w:tc>
        <w:tc>
          <w:tcPr>
            <w:tcW w:w="258" w:type="pct"/>
          </w:tcPr>
          <w:p w14:paraId="7687C47B" w14:textId="77777777" w:rsidR="00FC4A91" w:rsidRPr="008952EC" w:rsidRDefault="00FC4A91" w:rsidP="00FC4A91"/>
        </w:tc>
        <w:tc>
          <w:tcPr>
            <w:tcW w:w="477" w:type="pct"/>
          </w:tcPr>
          <w:p w14:paraId="51899F97" w14:textId="77777777" w:rsidR="00FC4A91" w:rsidRPr="008952EC" w:rsidRDefault="00FC4A91" w:rsidP="00FC4A91"/>
        </w:tc>
        <w:tc>
          <w:tcPr>
            <w:tcW w:w="421" w:type="pct"/>
          </w:tcPr>
          <w:p w14:paraId="27BC35E7" w14:textId="77777777" w:rsidR="00FC4A91" w:rsidRPr="008952EC" w:rsidRDefault="00FC4A91" w:rsidP="00FC4A91"/>
        </w:tc>
        <w:tc>
          <w:tcPr>
            <w:tcW w:w="508" w:type="pct"/>
          </w:tcPr>
          <w:p w14:paraId="7A6CB4C8" w14:textId="77777777" w:rsidR="00FC4A91" w:rsidRPr="008952EC" w:rsidRDefault="00FC4A91" w:rsidP="00FC4A91"/>
        </w:tc>
      </w:tr>
      <w:tr w:rsidR="00FC4A91" w:rsidRPr="008952EC" w14:paraId="7A69BA2E" w14:textId="77777777" w:rsidTr="00260D0A">
        <w:trPr>
          <w:trHeight w:val="500"/>
          <w:jc w:val="center"/>
        </w:trPr>
        <w:tc>
          <w:tcPr>
            <w:tcW w:w="467" w:type="pct"/>
          </w:tcPr>
          <w:p w14:paraId="07C2EB11" w14:textId="77777777" w:rsidR="00FC4A91" w:rsidRPr="008952EC" w:rsidRDefault="00FC4A91" w:rsidP="00FC4A91"/>
        </w:tc>
        <w:tc>
          <w:tcPr>
            <w:tcW w:w="491" w:type="pct"/>
          </w:tcPr>
          <w:p w14:paraId="5BC0AC83" w14:textId="77777777" w:rsidR="00FC4A91" w:rsidRPr="008952EC" w:rsidRDefault="00FC4A91" w:rsidP="00FC4A91"/>
        </w:tc>
        <w:tc>
          <w:tcPr>
            <w:tcW w:w="411" w:type="pct"/>
          </w:tcPr>
          <w:p w14:paraId="09A7066B" w14:textId="77777777" w:rsidR="00FC4A91" w:rsidRPr="008952EC" w:rsidRDefault="00FC4A91" w:rsidP="00FC4A91"/>
        </w:tc>
        <w:tc>
          <w:tcPr>
            <w:tcW w:w="376" w:type="pct"/>
          </w:tcPr>
          <w:p w14:paraId="67ADEEC4" w14:textId="77777777" w:rsidR="00FC4A91" w:rsidRPr="008952EC" w:rsidRDefault="00FC4A91" w:rsidP="00FC4A91"/>
        </w:tc>
        <w:tc>
          <w:tcPr>
            <w:tcW w:w="315" w:type="pct"/>
          </w:tcPr>
          <w:p w14:paraId="16ADC260" w14:textId="77777777" w:rsidR="00FC4A91" w:rsidRPr="008952EC" w:rsidRDefault="00FC4A91" w:rsidP="00FC4A91"/>
        </w:tc>
        <w:tc>
          <w:tcPr>
            <w:tcW w:w="318" w:type="pct"/>
          </w:tcPr>
          <w:p w14:paraId="2306A94E" w14:textId="77777777" w:rsidR="00FC4A91" w:rsidRPr="008952EC" w:rsidRDefault="00FC4A91" w:rsidP="00FC4A91"/>
        </w:tc>
        <w:tc>
          <w:tcPr>
            <w:tcW w:w="481" w:type="pct"/>
          </w:tcPr>
          <w:p w14:paraId="5199D34D" w14:textId="77777777" w:rsidR="00FC4A91" w:rsidRPr="008952EC" w:rsidRDefault="00FC4A91" w:rsidP="00FC4A91"/>
        </w:tc>
        <w:tc>
          <w:tcPr>
            <w:tcW w:w="477" w:type="pct"/>
          </w:tcPr>
          <w:p w14:paraId="154C1322" w14:textId="77777777" w:rsidR="00FC4A91" w:rsidRPr="008952EC" w:rsidRDefault="00FC4A91" w:rsidP="00FC4A91"/>
        </w:tc>
        <w:tc>
          <w:tcPr>
            <w:tcW w:w="258" w:type="pct"/>
          </w:tcPr>
          <w:p w14:paraId="2286B0E2" w14:textId="77777777" w:rsidR="00FC4A91" w:rsidRPr="008952EC" w:rsidRDefault="00FC4A91" w:rsidP="00FC4A91"/>
        </w:tc>
        <w:tc>
          <w:tcPr>
            <w:tcW w:w="477" w:type="pct"/>
          </w:tcPr>
          <w:p w14:paraId="243C840D" w14:textId="77777777" w:rsidR="00FC4A91" w:rsidRPr="008952EC" w:rsidRDefault="00FC4A91" w:rsidP="00FC4A91"/>
        </w:tc>
        <w:tc>
          <w:tcPr>
            <w:tcW w:w="421" w:type="pct"/>
          </w:tcPr>
          <w:p w14:paraId="40A2B82C" w14:textId="77777777" w:rsidR="00FC4A91" w:rsidRPr="008952EC" w:rsidRDefault="00FC4A91" w:rsidP="00FC4A91"/>
        </w:tc>
        <w:tc>
          <w:tcPr>
            <w:tcW w:w="508" w:type="pct"/>
          </w:tcPr>
          <w:p w14:paraId="3D803478" w14:textId="77777777" w:rsidR="00FC4A91" w:rsidRPr="008952EC" w:rsidRDefault="00FC4A91" w:rsidP="00FC4A91"/>
        </w:tc>
      </w:tr>
      <w:tr w:rsidR="00FC4A91" w:rsidRPr="008952EC" w14:paraId="0943BEEC" w14:textId="77777777" w:rsidTr="00260D0A">
        <w:trPr>
          <w:trHeight w:val="500"/>
          <w:jc w:val="center"/>
        </w:trPr>
        <w:tc>
          <w:tcPr>
            <w:tcW w:w="467" w:type="pct"/>
          </w:tcPr>
          <w:p w14:paraId="451867B4" w14:textId="77777777" w:rsidR="00FC4A91" w:rsidRPr="008952EC" w:rsidRDefault="00FC4A91" w:rsidP="00FC4A91"/>
        </w:tc>
        <w:tc>
          <w:tcPr>
            <w:tcW w:w="491" w:type="pct"/>
          </w:tcPr>
          <w:p w14:paraId="544F3AEF" w14:textId="77777777" w:rsidR="00FC4A91" w:rsidRPr="008952EC" w:rsidRDefault="00FC4A91" w:rsidP="00FC4A91"/>
        </w:tc>
        <w:tc>
          <w:tcPr>
            <w:tcW w:w="411" w:type="pct"/>
          </w:tcPr>
          <w:p w14:paraId="7E94B4CB" w14:textId="77777777" w:rsidR="00FC4A91" w:rsidRPr="008952EC" w:rsidRDefault="00FC4A91" w:rsidP="00FC4A91"/>
        </w:tc>
        <w:tc>
          <w:tcPr>
            <w:tcW w:w="376" w:type="pct"/>
          </w:tcPr>
          <w:p w14:paraId="29E8C503" w14:textId="77777777" w:rsidR="00FC4A91" w:rsidRPr="008952EC" w:rsidRDefault="00FC4A91" w:rsidP="00FC4A91"/>
        </w:tc>
        <w:tc>
          <w:tcPr>
            <w:tcW w:w="315" w:type="pct"/>
          </w:tcPr>
          <w:p w14:paraId="61DAC1E7" w14:textId="77777777" w:rsidR="00FC4A91" w:rsidRPr="008952EC" w:rsidRDefault="00FC4A91" w:rsidP="00FC4A91"/>
        </w:tc>
        <w:tc>
          <w:tcPr>
            <w:tcW w:w="318" w:type="pct"/>
          </w:tcPr>
          <w:p w14:paraId="204DB581" w14:textId="77777777" w:rsidR="00FC4A91" w:rsidRPr="008952EC" w:rsidRDefault="00FC4A91" w:rsidP="00FC4A91"/>
        </w:tc>
        <w:tc>
          <w:tcPr>
            <w:tcW w:w="481" w:type="pct"/>
          </w:tcPr>
          <w:p w14:paraId="6038CFA2" w14:textId="77777777" w:rsidR="00FC4A91" w:rsidRPr="008952EC" w:rsidRDefault="00FC4A91" w:rsidP="00FC4A91"/>
        </w:tc>
        <w:tc>
          <w:tcPr>
            <w:tcW w:w="477" w:type="pct"/>
          </w:tcPr>
          <w:p w14:paraId="7E825569" w14:textId="77777777" w:rsidR="00FC4A91" w:rsidRPr="008952EC" w:rsidRDefault="00FC4A91" w:rsidP="00FC4A91"/>
        </w:tc>
        <w:tc>
          <w:tcPr>
            <w:tcW w:w="258" w:type="pct"/>
          </w:tcPr>
          <w:p w14:paraId="69139BFF" w14:textId="77777777" w:rsidR="00FC4A91" w:rsidRPr="008952EC" w:rsidRDefault="00FC4A91" w:rsidP="00FC4A91"/>
        </w:tc>
        <w:tc>
          <w:tcPr>
            <w:tcW w:w="477" w:type="pct"/>
          </w:tcPr>
          <w:p w14:paraId="30547368" w14:textId="77777777" w:rsidR="00FC4A91" w:rsidRPr="008952EC" w:rsidRDefault="00FC4A91" w:rsidP="00FC4A91"/>
        </w:tc>
        <w:tc>
          <w:tcPr>
            <w:tcW w:w="421" w:type="pct"/>
          </w:tcPr>
          <w:p w14:paraId="32DC3A98" w14:textId="77777777" w:rsidR="00FC4A91" w:rsidRPr="008952EC" w:rsidRDefault="00FC4A91" w:rsidP="00FC4A91"/>
        </w:tc>
        <w:tc>
          <w:tcPr>
            <w:tcW w:w="508" w:type="pct"/>
          </w:tcPr>
          <w:p w14:paraId="45C09C94" w14:textId="77777777" w:rsidR="00FC4A91" w:rsidRPr="008952EC" w:rsidRDefault="00FC4A91" w:rsidP="00FC4A91"/>
        </w:tc>
      </w:tr>
    </w:tbl>
    <w:p w14:paraId="07001F75" w14:textId="77777777" w:rsidR="00FC4A91" w:rsidRDefault="00FC4A91" w:rsidP="00FC4A91">
      <w:pPr>
        <w:rPr>
          <w:szCs w:val="24"/>
        </w:rPr>
      </w:pPr>
      <w:r>
        <w:rPr>
          <w:szCs w:val="24"/>
        </w:rPr>
        <w:t xml:space="preserve">Please add rows for different round in the round number in case responses </w:t>
      </w:r>
    </w:p>
    <w:p w14:paraId="2AC37611" w14:textId="77777777" w:rsidR="00FC4A91" w:rsidRPr="008952EC" w:rsidRDefault="00FC4A91" w:rsidP="00FC4A91">
      <w:pPr>
        <w:rPr>
          <w:szCs w:val="24"/>
        </w:rPr>
      </w:pPr>
      <w:r w:rsidRPr="008952EC">
        <w:rPr>
          <w:szCs w:val="24"/>
        </w:rPr>
        <w:t>* Vaccine Type (</w:t>
      </w:r>
      <w:proofErr w:type="spellStart"/>
      <w:r w:rsidRPr="008952EC">
        <w:rPr>
          <w:szCs w:val="24"/>
        </w:rPr>
        <w:t>tOPV</w:t>
      </w:r>
      <w:proofErr w:type="spellEnd"/>
      <w:r w:rsidRPr="008952EC">
        <w:rPr>
          <w:szCs w:val="24"/>
        </w:rPr>
        <w:t xml:space="preserve"> / </w:t>
      </w:r>
      <w:proofErr w:type="spellStart"/>
      <w:r w:rsidRPr="008952EC">
        <w:rPr>
          <w:szCs w:val="24"/>
        </w:rPr>
        <w:t>bOPV</w:t>
      </w:r>
      <w:proofErr w:type="spellEnd"/>
      <w:r w:rsidRPr="008952EC">
        <w:rPr>
          <w:szCs w:val="24"/>
        </w:rPr>
        <w:t xml:space="preserve"> / </w:t>
      </w:r>
      <w:proofErr w:type="spellStart"/>
      <w:r w:rsidRPr="008952EC">
        <w:rPr>
          <w:szCs w:val="24"/>
        </w:rPr>
        <w:t>mOPV</w:t>
      </w:r>
      <w:proofErr w:type="spellEnd"/>
      <w:r>
        <w:rPr>
          <w:szCs w:val="24"/>
        </w:rPr>
        <w:t xml:space="preserve"> (1,2,3)</w:t>
      </w:r>
      <w:r w:rsidRPr="008952EC">
        <w:rPr>
          <w:szCs w:val="24"/>
        </w:rPr>
        <w:t xml:space="preserve"> / IPV</w:t>
      </w:r>
      <w:r>
        <w:rPr>
          <w:szCs w:val="24"/>
        </w:rPr>
        <w:t xml:space="preserve"> / </w:t>
      </w:r>
      <w:proofErr w:type="spellStart"/>
      <w:r>
        <w:rPr>
          <w:szCs w:val="24"/>
        </w:rPr>
        <w:t>nOPV</w:t>
      </w:r>
      <w:proofErr w:type="spellEnd"/>
      <w:r w:rsidRPr="008952EC">
        <w:rPr>
          <w:szCs w:val="24"/>
        </w:rPr>
        <w:t>)</w:t>
      </w:r>
    </w:p>
    <w:p w14:paraId="2795243F" w14:textId="77777777" w:rsidR="00FC4A91" w:rsidRDefault="00FC4A91" w:rsidP="00FC4A91">
      <w:pPr>
        <w:rPr>
          <w:szCs w:val="24"/>
        </w:rPr>
      </w:pPr>
      <w:r w:rsidRPr="008952EC">
        <w:rPr>
          <w:szCs w:val="24"/>
        </w:rPr>
        <w:t>** If applicable</w:t>
      </w:r>
    </w:p>
    <w:p w14:paraId="1F9C55F6" w14:textId="77777777" w:rsidR="007F1E03" w:rsidRPr="008952EC" w:rsidRDefault="007F1E03" w:rsidP="00410318"/>
    <w:p w14:paraId="4B9A865F" w14:textId="77777777" w:rsidR="00410318" w:rsidRPr="008952EC" w:rsidRDefault="00410318" w:rsidP="00410318"/>
    <w:p w14:paraId="0221D9B6" w14:textId="77777777" w:rsidR="00410318" w:rsidRDefault="00FC4A91" w:rsidP="00FC4A91">
      <w:pPr>
        <w:rPr>
          <w:bCs/>
        </w:rPr>
      </w:pPr>
      <w:r w:rsidRPr="008952EC">
        <w:rPr>
          <w:b/>
          <w:bCs/>
          <w:i/>
          <w:iCs/>
        </w:rPr>
        <w:t>10.</w:t>
      </w:r>
      <w:r>
        <w:rPr>
          <w:b/>
          <w:bCs/>
          <w:i/>
          <w:iCs/>
        </w:rPr>
        <w:t>1.3.2</w:t>
      </w:r>
      <w:r w:rsidRPr="008952EC">
        <w:rPr>
          <w:b/>
          <w:i/>
          <w:iCs/>
        </w:rPr>
        <w:tab/>
        <w:t xml:space="preserve"> </w:t>
      </w:r>
      <w:r w:rsidRPr="008952EC">
        <w:rPr>
          <w:bCs/>
        </w:rPr>
        <w:t xml:space="preserve">Please provide </w:t>
      </w:r>
      <w:r w:rsidR="000A5262">
        <w:rPr>
          <w:bCs/>
        </w:rPr>
        <w:t xml:space="preserve">a map of the areas targeted by </w:t>
      </w:r>
      <w:r w:rsidRPr="008952EC">
        <w:rPr>
          <w:bCs/>
        </w:rPr>
        <w:t>‘mopping-up’ activities</w:t>
      </w:r>
      <w:r>
        <w:rPr>
          <w:bCs/>
        </w:rPr>
        <w:t xml:space="preserve"> </w:t>
      </w:r>
      <w:r w:rsidR="000A5262">
        <w:rPr>
          <w:bCs/>
        </w:rPr>
        <w:t>for each round separately</w:t>
      </w:r>
    </w:p>
    <w:p w14:paraId="67A9BD82" w14:textId="77777777" w:rsidR="00FC4A91" w:rsidRDefault="00FC4A91" w:rsidP="00FC4A91">
      <w:pPr>
        <w:rPr>
          <w:bCs/>
        </w:rPr>
      </w:pPr>
    </w:p>
    <w:p w14:paraId="75D80C60" w14:textId="77777777" w:rsidR="00FC4A91" w:rsidRDefault="00FC4A91" w:rsidP="00FC4A91">
      <w:pPr>
        <w:rPr>
          <w:bCs/>
        </w:rPr>
      </w:pPr>
      <w:r w:rsidRPr="008952EC">
        <w:rPr>
          <w:b/>
          <w:bCs/>
          <w:i/>
          <w:iCs/>
        </w:rPr>
        <w:t>10.</w:t>
      </w:r>
      <w:r>
        <w:rPr>
          <w:b/>
          <w:bCs/>
          <w:i/>
          <w:iCs/>
        </w:rPr>
        <w:t>1.3.3</w:t>
      </w:r>
      <w:r w:rsidRPr="008952EC">
        <w:rPr>
          <w:b/>
          <w:i/>
          <w:iCs/>
        </w:rPr>
        <w:tab/>
        <w:t xml:space="preserve"> </w:t>
      </w:r>
      <w:r w:rsidRPr="008952EC">
        <w:rPr>
          <w:bCs/>
        </w:rPr>
        <w:t>If active case search was conducted at the same time</w:t>
      </w:r>
      <w:r w:rsidR="000A5262">
        <w:rPr>
          <w:bCs/>
        </w:rPr>
        <w:t>, please provide details below</w:t>
      </w:r>
      <w:r w:rsidRPr="008952EC">
        <w:rPr>
          <w:bCs/>
        </w:rPr>
        <w:t>.</w:t>
      </w:r>
    </w:p>
    <w:p w14:paraId="7C5FC225" w14:textId="77777777" w:rsidR="00FC4A91" w:rsidRPr="008952EC" w:rsidRDefault="00FC4A91" w:rsidP="00FC4A91">
      <w:pPr>
        <w:pStyle w:val="NoSpacing"/>
        <w:jc w:val="both"/>
        <w:rPr>
          <w:rFonts w:ascii="Times New Roman" w:hAnsi="Times New Roman"/>
        </w:rPr>
      </w:pPr>
    </w:p>
    <w:tbl>
      <w:tblPr>
        <w:tblW w:w="978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9781"/>
      </w:tblGrid>
      <w:tr w:rsidR="00FC4A91" w:rsidRPr="008952EC" w14:paraId="060B4F2E" w14:textId="77777777" w:rsidTr="00FC4A91">
        <w:trPr>
          <w:trHeight w:val="440"/>
        </w:trPr>
        <w:tc>
          <w:tcPr>
            <w:tcW w:w="9781" w:type="dxa"/>
            <w:shd w:val="clear" w:color="auto" w:fill="FFFFFF"/>
          </w:tcPr>
          <w:p w14:paraId="00A80EA4" w14:textId="77777777" w:rsidR="00FC4A91" w:rsidRPr="008952EC" w:rsidRDefault="00FC4A91" w:rsidP="00FC4A91">
            <w:pPr>
              <w:pStyle w:val="Header"/>
              <w:tabs>
                <w:tab w:val="center" w:pos="840"/>
              </w:tabs>
              <w:spacing w:before="120" w:after="120"/>
              <w:rPr>
                <w:i/>
              </w:rPr>
            </w:pPr>
            <w:r w:rsidRPr="008952EC">
              <w:rPr>
                <w:i/>
              </w:rPr>
              <w:t>Type here</w:t>
            </w:r>
          </w:p>
          <w:p w14:paraId="4A464D2B" w14:textId="77777777" w:rsidR="00FC4A91" w:rsidRPr="008952EC" w:rsidRDefault="00FC4A91" w:rsidP="00FC4A91">
            <w:pPr>
              <w:pStyle w:val="Header"/>
              <w:tabs>
                <w:tab w:val="center" w:pos="840"/>
              </w:tabs>
              <w:spacing w:before="120" w:after="120"/>
            </w:pPr>
          </w:p>
        </w:tc>
      </w:tr>
    </w:tbl>
    <w:p w14:paraId="7AE94D82" w14:textId="77777777" w:rsidR="00FC4A91" w:rsidRPr="008952EC" w:rsidRDefault="00FC4A91" w:rsidP="00FC4A91"/>
    <w:p w14:paraId="634F5E19" w14:textId="77777777" w:rsidR="00410318" w:rsidRPr="008952EC" w:rsidRDefault="00410318" w:rsidP="00410318"/>
    <w:p w14:paraId="76D9D83E" w14:textId="77777777" w:rsidR="00410318" w:rsidRDefault="00410318" w:rsidP="00410318"/>
    <w:p w14:paraId="1E49C9B2" w14:textId="77777777" w:rsidR="002C59B9" w:rsidRPr="008952EC" w:rsidRDefault="002C59B9" w:rsidP="00410318"/>
    <w:p w14:paraId="0FCB7F38" w14:textId="77777777" w:rsidR="00085568" w:rsidRPr="008952EC" w:rsidRDefault="00EB5E6B" w:rsidP="00085568">
      <w:pPr>
        <w:pStyle w:val="Heading3"/>
        <w:rPr>
          <w:b/>
          <w:bCs/>
          <w:i/>
          <w:iCs/>
        </w:rPr>
      </w:pPr>
      <w:r w:rsidRPr="008952EC">
        <w:rPr>
          <w:b/>
          <w:bCs/>
          <w:i/>
          <w:iCs/>
        </w:rPr>
        <w:t>10.</w:t>
      </w:r>
      <w:r w:rsidR="00203045">
        <w:rPr>
          <w:b/>
          <w:bCs/>
          <w:i/>
          <w:iCs/>
        </w:rPr>
        <w:t>1.4</w:t>
      </w:r>
      <w:r w:rsidRPr="008952EC">
        <w:rPr>
          <w:b/>
          <w:bCs/>
          <w:i/>
          <w:iCs/>
        </w:rPr>
        <w:tab/>
      </w:r>
      <w:r w:rsidR="00085568" w:rsidRPr="008952EC">
        <w:rPr>
          <w:b/>
          <w:bCs/>
          <w:i/>
          <w:iCs/>
        </w:rPr>
        <w:t xml:space="preserve"> Validation of the coverage data </w:t>
      </w:r>
    </w:p>
    <w:p w14:paraId="0CDC3ABF" w14:textId="77777777" w:rsidR="00085568" w:rsidRDefault="00085568" w:rsidP="00085568"/>
    <w:p w14:paraId="77C67C16" w14:textId="77777777" w:rsidR="000A5262" w:rsidRPr="00E127C6" w:rsidRDefault="000A5262" w:rsidP="000A5262">
      <w:pPr>
        <w:pStyle w:val="Header"/>
        <w:tabs>
          <w:tab w:val="clear" w:pos="4320"/>
          <w:tab w:val="clear" w:pos="8640"/>
        </w:tabs>
        <w:ind w:left="1134" w:hanging="1134"/>
        <w:jc w:val="both"/>
        <w:rPr>
          <w:b/>
          <w:bCs/>
        </w:rPr>
      </w:pPr>
      <w:r w:rsidRPr="00E127C6">
        <w:rPr>
          <w:b/>
          <w:bCs/>
        </w:rPr>
        <w:t>10.</w:t>
      </w:r>
      <w:r w:rsidR="00203045" w:rsidRPr="00E127C6">
        <w:rPr>
          <w:b/>
          <w:bCs/>
        </w:rPr>
        <w:t>1.4.1</w:t>
      </w:r>
      <w:r w:rsidRPr="00E127C6">
        <w:rPr>
          <w:b/>
          <w:bCs/>
        </w:rPr>
        <w:t xml:space="preserve"> </w:t>
      </w:r>
      <w:r w:rsidRPr="00E127C6">
        <w:rPr>
          <w:b/>
          <w:bCs/>
        </w:rPr>
        <w:tab/>
        <w:t>Was vaccination coverage data validated for ‘mopping-up’ activities?</w:t>
      </w:r>
    </w:p>
    <w:p w14:paraId="14935BDE" w14:textId="77777777" w:rsidR="000A5262" w:rsidRPr="008952EC" w:rsidRDefault="000A5262" w:rsidP="000A5262">
      <w:pPr>
        <w:pStyle w:val="Header"/>
        <w:tabs>
          <w:tab w:val="clear" w:pos="4320"/>
          <w:tab w:val="clear" w:pos="8640"/>
        </w:tabs>
      </w:pPr>
      <w:r w:rsidRPr="008952EC">
        <w:tab/>
      </w:r>
      <w:r w:rsidRPr="008952EC">
        <w:tab/>
      </w:r>
    </w:p>
    <w:p w14:paraId="7438217F" w14:textId="77777777" w:rsidR="000A5262" w:rsidRPr="008952EC" w:rsidRDefault="000A5262" w:rsidP="000A5262">
      <w:pPr>
        <w:ind w:left="562" w:firstLine="567"/>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2869FAC7" w14:textId="77777777" w:rsidR="000A5262" w:rsidRDefault="000A5262" w:rsidP="000A5262"/>
    <w:p w14:paraId="04C65EAB" w14:textId="77777777" w:rsidR="000A5262" w:rsidRPr="00E127C6" w:rsidRDefault="000A5262" w:rsidP="000A5262">
      <w:pPr>
        <w:pStyle w:val="Header"/>
        <w:tabs>
          <w:tab w:val="clear" w:pos="4320"/>
          <w:tab w:val="clear" w:pos="8640"/>
        </w:tabs>
        <w:ind w:left="1134" w:hanging="1134"/>
        <w:jc w:val="both"/>
        <w:rPr>
          <w:b/>
          <w:bCs/>
        </w:rPr>
      </w:pPr>
      <w:r w:rsidRPr="00E127C6">
        <w:rPr>
          <w:b/>
          <w:bCs/>
        </w:rPr>
        <w:t>10.</w:t>
      </w:r>
      <w:r w:rsidR="00203045" w:rsidRPr="00E127C6">
        <w:rPr>
          <w:b/>
          <w:bCs/>
        </w:rPr>
        <w:t>1.4.2</w:t>
      </w:r>
      <w:r w:rsidRPr="00E127C6">
        <w:rPr>
          <w:b/>
          <w:bCs/>
        </w:rPr>
        <w:t xml:space="preserve"> </w:t>
      </w:r>
      <w:r w:rsidRPr="00E127C6">
        <w:rPr>
          <w:b/>
          <w:bCs/>
        </w:rPr>
        <w:tab/>
      </w:r>
      <w:r w:rsidR="002C59B9">
        <w:rPr>
          <w:b/>
          <w:bCs/>
        </w:rPr>
        <w:t xml:space="preserve">If Yes; </w:t>
      </w:r>
      <w:r w:rsidRPr="00E127C6">
        <w:rPr>
          <w:b/>
          <w:bCs/>
        </w:rPr>
        <w:t>Was this validation done independent of the Polio program?</w:t>
      </w:r>
    </w:p>
    <w:p w14:paraId="492A6657" w14:textId="77777777" w:rsidR="000A5262" w:rsidRPr="008952EC" w:rsidRDefault="000A5262" w:rsidP="000A5262">
      <w:pPr>
        <w:pStyle w:val="Header"/>
        <w:tabs>
          <w:tab w:val="clear" w:pos="4320"/>
          <w:tab w:val="clear" w:pos="8640"/>
        </w:tabs>
      </w:pPr>
      <w:r w:rsidRPr="008952EC">
        <w:tab/>
      </w:r>
      <w:r w:rsidRPr="008952EC">
        <w:tab/>
      </w:r>
    </w:p>
    <w:p w14:paraId="7AA4F57D" w14:textId="77777777" w:rsidR="000A5262" w:rsidRPr="008952EC" w:rsidRDefault="000A5262" w:rsidP="000A5262">
      <w:pPr>
        <w:ind w:left="562" w:firstLine="567"/>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256AAD1B" w14:textId="77777777" w:rsidR="000A5262" w:rsidRDefault="000A5262" w:rsidP="000A5262"/>
    <w:p w14:paraId="087F9F7B" w14:textId="77777777" w:rsidR="000A5262" w:rsidRPr="00E127C6" w:rsidRDefault="000A5262" w:rsidP="000A5262">
      <w:pPr>
        <w:pStyle w:val="NoSpacing"/>
        <w:jc w:val="both"/>
        <w:rPr>
          <w:rFonts w:ascii="Times New Roman" w:hAnsi="Times New Roman"/>
          <w:b/>
          <w:bCs/>
          <w:sz w:val="24"/>
          <w:szCs w:val="24"/>
        </w:rPr>
      </w:pPr>
      <w:r w:rsidRPr="00E127C6">
        <w:rPr>
          <w:rFonts w:ascii="Times New Roman" w:hAnsi="Times New Roman"/>
          <w:b/>
          <w:bCs/>
          <w:sz w:val="24"/>
          <w:szCs w:val="24"/>
        </w:rPr>
        <w:t>10.</w:t>
      </w:r>
      <w:r w:rsidR="00203045" w:rsidRPr="00E127C6">
        <w:rPr>
          <w:rFonts w:ascii="Times New Roman" w:hAnsi="Times New Roman"/>
          <w:b/>
          <w:bCs/>
          <w:sz w:val="24"/>
          <w:szCs w:val="24"/>
        </w:rPr>
        <w:t>1.4.3</w:t>
      </w:r>
      <w:r w:rsidRPr="00E127C6">
        <w:rPr>
          <w:rFonts w:ascii="Times New Roman" w:hAnsi="Times New Roman"/>
          <w:b/>
          <w:bCs/>
          <w:sz w:val="24"/>
          <w:szCs w:val="24"/>
        </w:rPr>
        <w:t xml:space="preserve"> </w:t>
      </w:r>
      <w:r w:rsidR="002C59B9">
        <w:rPr>
          <w:rFonts w:ascii="Times New Roman" w:hAnsi="Times New Roman"/>
          <w:b/>
          <w:bCs/>
          <w:sz w:val="24"/>
          <w:szCs w:val="24"/>
        </w:rPr>
        <w:tab/>
        <w:t xml:space="preserve">If yes; </w:t>
      </w:r>
      <w:r w:rsidRPr="00E127C6">
        <w:rPr>
          <w:rFonts w:ascii="Times New Roman" w:hAnsi="Times New Roman"/>
          <w:b/>
          <w:bCs/>
          <w:sz w:val="24"/>
          <w:szCs w:val="24"/>
        </w:rPr>
        <w:t xml:space="preserve">Please explain how coverage data were validated (ex. Post campaign monitoring, Lot Quality Assurance survey, </w:t>
      </w:r>
      <w:proofErr w:type="gramStart"/>
      <w:r w:rsidRPr="00E127C6">
        <w:rPr>
          <w:rFonts w:ascii="Times New Roman" w:hAnsi="Times New Roman"/>
          <w:b/>
          <w:bCs/>
          <w:sz w:val="24"/>
          <w:szCs w:val="24"/>
        </w:rPr>
        <w:t>…..</w:t>
      </w:r>
      <w:proofErr w:type="gramEnd"/>
      <w:r w:rsidRPr="00E127C6">
        <w:rPr>
          <w:rFonts w:ascii="Times New Roman" w:hAnsi="Times New Roman"/>
          <w:b/>
          <w:bCs/>
          <w:sz w:val="24"/>
          <w:szCs w:val="24"/>
        </w:rPr>
        <w:t>) and provide validation method and results in the space below (if applicable)</w:t>
      </w:r>
    </w:p>
    <w:tbl>
      <w:tblPr>
        <w:tblW w:w="5000" w:type="pct"/>
        <w:tblBorders>
          <w:top w:val="single" w:sz="4" w:space="0" w:color="auto"/>
          <w:left w:val="single" w:sz="4" w:space="0" w:color="auto"/>
          <w:bottom w:val="single" w:sz="4" w:space="0" w:color="auto"/>
          <w:right w:val="single" w:sz="4" w:space="0" w:color="auto"/>
        </w:tblBorders>
        <w:shd w:val="clear" w:color="auto" w:fill="FFFFFF"/>
        <w:tblLook w:val="0000" w:firstRow="0" w:lastRow="0" w:firstColumn="0" w:lastColumn="0" w:noHBand="0" w:noVBand="0"/>
      </w:tblPr>
      <w:tblGrid>
        <w:gridCol w:w="8918"/>
      </w:tblGrid>
      <w:tr w:rsidR="000A5262" w:rsidRPr="008952EC" w14:paraId="5C6D507D" w14:textId="77777777" w:rsidTr="00DE24C6">
        <w:trPr>
          <w:trHeight w:val="440"/>
        </w:trPr>
        <w:tc>
          <w:tcPr>
            <w:tcW w:w="5000" w:type="pct"/>
            <w:shd w:val="clear" w:color="auto" w:fill="FFFFFF"/>
          </w:tcPr>
          <w:p w14:paraId="2315EDC7" w14:textId="77777777" w:rsidR="000A5262" w:rsidRPr="008952EC" w:rsidRDefault="000A5262" w:rsidP="00B21A36">
            <w:pPr>
              <w:pStyle w:val="Header"/>
              <w:tabs>
                <w:tab w:val="center" w:pos="840"/>
              </w:tabs>
              <w:spacing w:before="120" w:after="120"/>
              <w:rPr>
                <w:i/>
              </w:rPr>
            </w:pPr>
            <w:r w:rsidRPr="008952EC">
              <w:rPr>
                <w:i/>
              </w:rPr>
              <w:t>Type here</w:t>
            </w:r>
          </w:p>
          <w:p w14:paraId="1B4FB8B2" w14:textId="77777777" w:rsidR="000A5262" w:rsidRPr="008952EC" w:rsidRDefault="000A5262" w:rsidP="00B21A36">
            <w:pPr>
              <w:pStyle w:val="Header"/>
              <w:tabs>
                <w:tab w:val="center" w:pos="840"/>
              </w:tabs>
              <w:spacing w:before="120" w:after="120"/>
            </w:pPr>
          </w:p>
        </w:tc>
      </w:tr>
    </w:tbl>
    <w:p w14:paraId="68B5C4B8" w14:textId="77777777" w:rsidR="00410318" w:rsidRPr="008952EC" w:rsidRDefault="00410318" w:rsidP="005224D5">
      <w:pPr>
        <w:pStyle w:val="Heading1"/>
        <w:rPr>
          <w:bCs/>
          <w:szCs w:val="24"/>
        </w:rPr>
      </w:pPr>
      <w:r w:rsidRPr="008952EC">
        <w:rPr>
          <w:bCs/>
          <w:szCs w:val="24"/>
        </w:rPr>
        <w:br w:type="page"/>
      </w:r>
      <w:bookmarkStart w:id="98" w:name="_Toc29997529"/>
      <w:r w:rsidR="00F12131" w:rsidRPr="005224D5">
        <w:rPr>
          <w:bCs/>
          <w:color w:val="000000"/>
          <w:sz w:val="28"/>
          <w:szCs w:val="28"/>
          <w:u w:val="single"/>
        </w:rPr>
        <w:t>Section 11</w:t>
      </w:r>
      <w:r w:rsidR="0021273B" w:rsidRPr="005224D5">
        <w:rPr>
          <w:bCs/>
          <w:color w:val="000000"/>
          <w:sz w:val="28"/>
          <w:szCs w:val="28"/>
          <w:u w:val="single"/>
        </w:rPr>
        <w:t>:</w:t>
      </w:r>
      <w:r w:rsidR="00D76348">
        <w:rPr>
          <w:bCs/>
          <w:color w:val="000000"/>
          <w:sz w:val="28"/>
          <w:szCs w:val="28"/>
          <w:u w:val="single"/>
        </w:rPr>
        <w:tab/>
      </w:r>
      <w:r w:rsidRPr="005224D5">
        <w:rPr>
          <w:bCs/>
          <w:color w:val="000000"/>
          <w:sz w:val="28"/>
          <w:szCs w:val="28"/>
          <w:u w:val="single"/>
        </w:rPr>
        <w:t>IMMUNITY PROFILE</w:t>
      </w:r>
      <w:bookmarkEnd w:id="98"/>
    </w:p>
    <w:p w14:paraId="2048A39B" w14:textId="77777777" w:rsidR="00410318" w:rsidRPr="008952EC" w:rsidRDefault="00410318" w:rsidP="00410318">
      <w:pPr>
        <w:numPr>
          <w:ilvl w:val="12"/>
          <w:numId w:val="0"/>
        </w:numPr>
        <w:spacing w:line="360" w:lineRule="auto"/>
        <w:jc w:val="both"/>
        <w:rPr>
          <w:bCs/>
          <w:sz w:val="14"/>
          <w:szCs w:val="14"/>
        </w:rPr>
      </w:pPr>
    </w:p>
    <w:p w14:paraId="1DB94634" w14:textId="77777777" w:rsidR="00C546AB" w:rsidRPr="008952EC" w:rsidRDefault="00F12131" w:rsidP="00C546AB">
      <w:pPr>
        <w:pStyle w:val="Heading3"/>
        <w:rPr>
          <w:b/>
          <w:bCs/>
          <w:i/>
          <w:iCs/>
        </w:rPr>
      </w:pPr>
      <w:bookmarkStart w:id="99" w:name="_Toc515952738"/>
      <w:r w:rsidRPr="008952EC">
        <w:rPr>
          <w:b/>
          <w:bCs/>
          <w:i/>
          <w:iCs/>
        </w:rPr>
        <w:t>11.1</w:t>
      </w:r>
      <w:r w:rsidRPr="008952EC">
        <w:rPr>
          <w:b/>
          <w:bCs/>
          <w:i/>
          <w:iCs/>
        </w:rPr>
        <w:tab/>
      </w:r>
      <w:r w:rsidR="00C546AB" w:rsidRPr="008952EC">
        <w:rPr>
          <w:b/>
          <w:bCs/>
          <w:i/>
          <w:iCs/>
        </w:rPr>
        <w:t xml:space="preserve"> Polio Vaccination status of AFP cases</w:t>
      </w:r>
      <w:bookmarkEnd w:id="99"/>
    </w:p>
    <w:p w14:paraId="67C70B03" w14:textId="77777777" w:rsidR="00F12131" w:rsidRPr="008952EC" w:rsidRDefault="00F12131" w:rsidP="007957FC">
      <w:pPr>
        <w:pStyle w:val="NoSpacing"/>
      </w:pPr>
    </w:p>
    <w:p w14:paraId="59FE4EED" w14:textId="77777777" w:rsidR="00C546AB" w:rsidRPr="008952EC" w:rsidRDefault="00C546AB" w:rsidP="007957FC">
      <w:pPr>
        <w:pStyle w:val="NoSpacing"/>
        <w:rPr>
          <w:rFonts w:ascii="Times New Roman" w:hAnsi="Times New Roman"/>
        </w:rPr>
      </w:pPr>
      <w:r w:rsidRPr="008952EC">
        <w:rPr>
          <w:rFonts w:ascii="Times New Roman" w:hAnsi="Times New Roman"/>
        </w:rPr>
        <w:t xml:space="preserve">Please present in the table below polio vaccination status of AFP cases detected in </w:t>
      </w:r>
      <w:r w:rsidR="009E590A">
        <w:rPr>
          <w:rFonts w:ascii="Times New Roman" w:hAnsi="Times New Roman"/>
        </w:rPr>
        <w:t>2020</w:t>
      </w:r>
    </w:p>
    <w:p w14:paraId="0C26B5F7" w14:textId="77777777" w:rsidR="00C546AB" w:rsidRPr="008952EC" w:rsidRDefault="00C546AB" w:rsidP="00C546AB">
      <w:pPr>
        <w:pStyle w:val="NoSpacing"/>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CellMar>
          <w:left w:w="115" w:type="dxa"/>
          <w:right w:w="115" w:type="dxa"/>
        </w:tblCellMar>
        <w:tblLook w:val="05E0" w:firstRow="1" w:lastRow="1" w:firstColumn="1" w:lastColumn="1" w:noHBand="0" w:noVBand="1"/>
      </w:tblPr>
      <w:tblGrid>
        <w:gridCol w:w="1651"/>
        <w:gridCol w:w="1367"/>
        <w:gridCol w:w="1367"/>
        <w:gridCol w:w="1223"/>
        <w:gridCol w:w="1197"/>
        <w:gridCol w:w="1013"/>
        <w:gridCol w:w="1090"/>
      </w:tblGrid>
      <w:tr w:rsidR="00D331FE" w:rsidRPr="008952EC" w14:paraId="6A70AAE7" w14:textId="77777777" w:rsidTr="00D331FE">
        <w:tc>
          <w:tcPr>
            <w:tcW w:w="1698" w:type="dxa"/>
            <w:shd w:val="clear" w:color="auto" w:fill="FFFFFF"/>
          </w:tcPr>
          <w:p w14:paraId="441F6C5E" w14:textId="77777777" w:rsidR="00D331FE" w:rsidRPr="008952EC" w:rsidRDefault="00D331FE" w:rsidP="00F12131">
            <w:pPr>
              <w:pStyle w:val="Header"/>
              <w:tabs>
                <w:tab w:val="clear" w:pos="4320"/>
                <w:tab w:val="clear" w:pos="8640"/>
              </w:tabs>
              <w:spacing w:before="120" w:after="120"/>
              <w:jc w:val="center"/>
              <w:rPr>
                <w:sz w:val="20"/>
              </w:rPr>
            </w:pPr>
            <w:r w:rsidRPr="008952EC">
              <w:rPr>
                <w:sz w:val="20"/>
              </w:rPr>
              <w:t xml:space="preserve"> </w:t>
            </w:r>
          </w:p>
        </w:tc>
        <w:tc>
          <w:tcPr>
            <w:tcW w:w="1406" w:type="dxa"/>
            <w:shd w:val="clear" w:color="auto" w:fill="FFFFFF"/>
          </w:tcPr>
          <w:p w14:paraId="048D2F5D" w14:textId="77777777" w:rsidR="00D331FE" w:rsidRPr="008952EC" w:rsidRDefault="00D331FE" w:rsidP="00F12131">
            <w:pPr>
              <w:pStyle w:val="Header"/>
              <w:tabs>
                <w:tab w:val="clear" w:pos="4320"/>
                <w:tab w:val="clear" w:pos="8640"/>
              </w:tabs>
              <w:spacing w:before="120" w:after="120"/>
              <w:jc w:val="center"/>
              <w:rPr>
                <w:sz w:val="20"/>
              </w:rPr>
            </w:pPr>
            <w:r w:rsidRPr="008952EC">
              <w:rPr>
                <w:sz w:val="20"/>
              </w:rPr>
              <w:t>0 doses</w:t>
            </w:r>
          </w:p>
        </w:tc>
        <w:tc>
          <w:tcPr>
            <w:tcW w:w="1406" w:type="dxa"/>
            <w:shd w:val="clear" w:color="auto" w:fill="FFFFFF"/>
          </w:tcPr>
          <w:p w14:paraId="375EB4C3" w14:textId="77777777" w:rsidR="00D331FE" w:rsidRPr="008952EC" w:rsidRDefault="00D331FE" w:rsidP="00F12131">
            <w:pPr>
              <w:pStyle w:val="Header"/>
              <w:tabs>
                <w:tab w:val="clear" w:pos="4320"/>
                <w:tab w:val="clear" w:pos="8640"/>
              </w:tabs>
              <w:spacing w:before="120" w:after="120"/>
              <w:jc w:val="center"/>
              <w:rPr>
                <w:sz w:val="20"/>
              </w:rPr>
            </w:pPr>
            <w:r w:rsidRPr="008952EC">
              <w:rPr>
                <w:sz w:val="20"/>
              </w:rPr>
              <w:t>1-3 doses</w:t>
            </w:r>
          </w:p>
        </w:tc>
        <w:tc>
          <w:tcPr>
            <w:tcW w:w="1269" w:type="dxa"/>
            <w:shd w:val="clear" w:color="auto" w:fill="FFFFFF"/>
          </w:tcPr>
          <w:p w14:paraId="47497C99" w14:textId="77777777" w:rsidR="00D331FE" w:rsidRPr="008952EC" w:rsidRDefault="00D331FE" w:rsidP="00F12131">
            <w:pPr>
              <w:pStyle w:val="Header"/>
              <w:tabs>
                <w:tab w:val="clear" w:pos="4320"/>
                <w:tab w:val="clear" w:pos="8640"/>
              </w:tabs>
              <w:spacing w:before="120" w:after="120"/>
              <w:jc w:val="center"/>
              <w:rPr>
                <w:sz w:val="20"/>
              </w:rPr>
            </w:pPr>
            <w:r w:rsidRPr="008952EC">
              <w:rPr>
                <w:sz w:val="20"/>
              </w:rPr>
              <w:t>4-6</w:t>
            </w:r>
          </w:p>
        </w:tc>
        <w:tc>
          <w:tcPr>
            <w:tcW w:w="1239" w:type="dxa"/>
            <w:shd w:val="clear" w:color="auto" w:fill="FFFFFF"/>
          </w:tcPr>
          <w:p w14:paraId="693DD8AA" w14:textId="77777777" w:rsidR="00D331FE" w:rsidRPr="008952EC" w:rsidRDefault="00D331FE" w:rsidP="00F12131">
            <w:pPr>
              <w:pStyle w:val="Header"/>
              <w:tabs>
                <w:tab w:val="clear" w:pos="4320"/>
                <w:tab w:val="clear" w:pos="8640"/>
              </w:tabs>
              <w:spacing w:before="120" w:after="120"/>
              <w:jc w:val="center"/>
              <w:rPr>
                <w:sz w:val="20"/>
              </w:rPr>
            </w:pPr>
            <w:r w:rsidRPr="008952EC">
              <w:rPr>
                <w:sz w:val="20"/>
              </w:rPr>
              <w:t>7+</w:t>
            </w:r>
          </w:p>
        </w:tc>
        <w:tc>
          <w:tcPr>
            <w:tcW w:w="1026" w:type="dxa"/>
            <w:shd w:val="clear" w:color="auto" w:fill="FFFFFF"/>
          </w:tcPr>
          <w:p w14:paraId="04ADDEDB" w14:textId="77777777" w:rsidR="00D331FE" w:rsidRPr="008952EC" w:rsidRDefault="00D331FE" w:rsidP="00F12131">
            <w:pPr>
              <w:pStyle w:val="Header"/>
              <w:tabs>
                <w:tab w:val="clear" w:pos="4320"/>
                <w:tab w:val="clear" w:pos="8640"/>
              </w:tabs>
              <w:spacing w:before="120" w:after="120"/>
              <w:jc w:val="center"/>
              <w:rPr>
                <w:sz w:val="20"/>
              </w:rPr>
            </w:pPr>
            <w:r w:rsidRPr="008952EC">
              <w:rPr>
                <w:sz w:val="20"/>
              </w:rPr>
              <w:t xml:space="preserve">Un-known  </w:t>
            </w:r>
          </w:p>
        </w:tc>
        <w:tc>
          <w:tcPr>
            <w:tcW w:w="1114" w:type="dxa"/>
            <w:shd w:val="clear" w:color="auto" w:fill="FFFFFF"/>
          </w:tcPr>
          <w:p w14:paraId="1D4B3D05" w14:textId="77777777" w:rsidR="00D331FE" w:rsidRPr="008952EC" w:rsidRDefault="00D331FE" w:rsidP="00F12131">
            <w:pPr>
              <w:pStyle w:val="Header"/>
              <w:tabs>
                <w:tab w:val="clear" w:pos="4320"/>
                <w:tab w:val="clear" w:pos="8640"/>
              </w:tabs>
              <w:spacing w:before="120" w:after="120"/>
              <w:jc w:val="center"/>
              <w:rPr>
                <w:sz w:val="20"/>
              </w:rPr>
            </w:pPr>
            <w:r w:rsidRPr="008952EC">
              <w:rPr>
                <w:sz w:val="20"/>
              </w:rPr>
              <w:t>Total</w:t>
            </w:r>
          </w:p>
        </w:tc>
      </w:tr>
      <w:tr w:rsidR="00D331FE" w:rsidRPr="008952EC" w14:paraId="5C92622B" w14:textId="77777777" w:rsidTr="00D331FE">
        <w:tc>
          <w:tcPr>
            <w:tcW w:w="1698" w:type="dxa"/>
            <w:shd w:val="clear" w:color="auto" w:fill="FFFFFF"/>
          </w:tcPr>
          <w:p w14:paraId="7F5941B2" w14:textId="77777777" w:rsidR="00D331FE" w:rsidRPr="008952EC" w:rsidRDefault="00D331FE" w:rsidP="00904721">
            <w:pPr>
              <w:pStyle w:val="Header"/>
              <w:tabs>
                <w:tab w:val="clear" w:pos="4320"/>
                <w:tab w:val="clear" w:pos="8640"/>
              </w:tabs>
              <w:spacing w:before="120" w:after="120"/>
              <w:rPr>
                <w:sz w:val="20"/>
              </w:rPr>
            </w:pPr>
            <w:r w:rsidRPr="008952EC">
              <w:rPr>
                <w:sz w:val="20"/>
              </w:rPr>
              <w:t>0 – 5 months</w:t>
            </w:r>
          </w:p>
        </w:tc>
        <w:tc>
          <w:tcPr>
            <w:tcW w:w="1406" w:type="dxa"/>
            <w:shd w:val="clear" w:color="auto" w:fill="FFFFFF"/>
          </w:tcPr>
          <w:p w14:paraId="1E3A4B71" w14:textId="77777777" w:rsidR="00D331FE" w:rsidRPr="008952EC" w:rsidRDefault="00D331FE" w:rsidP="00904721">
            <w:pPr>
              <w:pStyle w:val="Header"/>
              <w:tabs>
                <w:tab w:val="clear" w:pos="4320"/>
                <w:tab w:val="clear" w:pos="8640"/>
              </w:tabs>
              <w:spacing w:before="120" w:after="120"/>
              <w:rPr>
                <w:sz w:val="20"/>
              </w:rPr>
            </w:pPr>
          </w:p>
        </w:tc>
        <w:tc>
          <w:tcPr>
            <w:tcW w:w="1406" w:type="dxa"/>
            <w:shd w:val="clear" w:color="auto" w:fill="FFFFFF"/>
          </w:tcPr>
          <w:p w14:paraId="3D6CF89B" w14:textId="77777777" w:rsidR="00D331FE" w:rsidRPr="008952EC" w:rsidRDefault="00D331FE" w:rsidP="00904721">
            <w:pPr>
              <w:pStyle w:val="Header"/>
              <w:tabs>
                <w:tab w:val="clear" w:pos="4320"/>
                <w:tab w:val="clear" w:pos="8640"/>
              </w:tabs>
              <w:spacing w:before="120" w:after="120"/>
              <w:rPr>
                <w:sz w:val="20"/>
              </w:rPr>
            </w:pPr>
          </w:p>
        </w:tc>
        <w:tc>
          <w:tcPr>
            <w:tcW w:w="1269" w:type="dxa"/>
            <w:shd w:val="clear" w:color="auto" w:fill="FFFFFF"/>
          </w:tcPr>
          <w:p w14:paraId="188A21E3" w14:textId="77777777" w:rsidR="00D331FE" w:rsidRPr="008952EC" w:rsidRDefault="00D331FE" w:rsidP="00904721">
            <w:pPr>
              <w:pStyle w:val="Header"/>
              <w:tabs>
                <w:tab w:val="clear" w:pos="4320"/>
                <w:tab w:val="clear" w:pos="8640"/>
              </w:tabs>
              <w:spacing w:before="120" w:after="120"/>
              <w:rPr>
                <w:sz w:val="20"/>
              </w:rPr>
            </w:pPr>
          </w:p>
        </w:tc>
        <w:tc>
          <w:tcPr>
            <w:tcW w:w="1239" w:type="dxa"/>
            <w:shd w:val="clear" w:color="auto" w:fill="FFFFFF"/>
          </w:tcPr>
          <w:p w14:paraId="0642B133" w14:textId="77777777" w:rsidR="00D331FE" w:rsidRPr="008952EC" w:rsidRDefault="00D331FE" w:rsidP="00904721">
            <w:pPr>
              <w:pStyle w:val="Header"/>
              <w:tabs>
                <w:tab w:val="clear" w:pos="4320"/>
                <w:tab w:val="clear" w:pos="8640"/>
              </w:tabs>
              <w:spacing w:before="120" w:after="120"/>
              <w:rPr>
                <w:sz w:val="20"/>
              </w:rPr>
            </w:pPr>
          </w:p>
        </w:tc>
        <w:tc>
          <w:tcPr>
            <w:tcW w:w="1026" w:type="dxa"/>
            <w:shd w:val="clear" w:color="auto" w:fill="FFFFFF"/>
          </w:tcPr>
          <w:p w14:paraId="479499B0" w14:textId="77777777" w:rsidR="00D331FE" w:rsidRPr="008952EC" w:rsidRDefault="00D331FE" w:rsidP="00904721">
            <w:pPr>
              <w:pStyle w:val="Header"/>
              <w:tabs>
                <w:tab w:val="clear" w:pos="4320"/>
                <w:tab w:val="clear" w:pos="8640"/>
              </w:tabs>
              <w:spacing w:before="120" w:after="120"/>
              <w:rPr>
                <w:sz w:val="20"/>
              </w:rPr>
            </w:pPr>
          </w:p>
        </w:tc>
        <w:tc>
          <w:tcPr>
            <w:tcW w:w="1114" w:type="dxa"/>
            <w:shd w:val="clear" w:color="auto" w:fill="FFFFFF"/>
          </w:tcPr>
          <w:p w14:paraId="2AD8DC91" w14:textId="77777777" w:rsidR="00D331FE" w:rsidRPr="008952EC" w:rsidRDefault="00D331FE" w:rsidP="00904721">
            <w:pPr>
              <w:pStyle w:val="Header"/>
              <w:tabs>
                <w:tab w:val="clear" w:pos="4320"/>
                <w:tab w:val="clear" w:pos="8640"/>
              </w:tabs>
              <w:spacing w:before="120" w:after="120"/>
              <w:rPr>
                <w:sz w:val="20"/>
              </w:rPr>
            </w:pPr>
          </w:p>
        </w:tc>
      </w:tr>
      <w:tr w:rsidR="00D331FE" w:rsidRPr="008952EC" w14:paraId="6827CB8A" w14:textId="77777777" w:rsidTr="00D331FE">
        <w:tc>
          <w:tcPr>
            <w:tcW w:w="1698" w:type="dxa"/>
            <w:shd w:val="clear" w:color="auto" w:fill="FFFFFF"/>
          </w:tcPr>
          <w:p w14:paraId="76CCEE00" w14:textId="77777777" w:rsidR="00D331FE" w:rsidRPr="008952EC" w:rsidRDefault="00D331FE" w:rsidP="007957FC">
            <w:pPr>
              <w:pStyle w:val="Header"/>
              <w:tabs>
                <w:tab w:val="clear" w:pos="4320"/>
                <w:tab w:val="clear" w:pos="8640"/>
              </w:tabs>
              <w:spacing w:before="120" w:after="120"/>
              <w:rPr>
                <w:sz w:val="20"/>
              </w:rPr>
            </w:pPr>
            <w:r w:rsidRPr="008952EC">
              <w:rPr>
                <w:sz w:val="20"/>
              </w:rPr>
              <w:t>6 – 59 months</w:t>
            </w:r>
          </w:p>
        </w:tc>
        <w:tc>
          <w:tcPr>
            <w:tcW w:w="1406" w:type="dxa"/>
            <w:shd w:val="clear" w:color="auto" w:fill="FFFFFF"/>
          </w:tcPr>
          <w:p w14:paraId="2ED362CC" w14:textId="77777777" w:rsidR="00D331FE" w:rsidRPr="008952EC" w:rsidRDefault="00D331FE" w:rsidP="00904721">
            <w:pPr>
              <w:pStyle w:val="Header"/>
              <w:tabs>
                <w:tab w:val="clear" w:pos="4320"/>
                <w:tab w:val="clear" w:pos="8640"/>
              </w:tabs>
              <w:spacing w:before="120" w:after="120"/>
              <w:rPr>
                <w:sz w:val="20"/>
              </w:rPr>
            </w:pPr>
          </w:p>
        </w:tc>
        <w:tc>
          <w:tcPr>
            <w:tcW w:w="1406" w:type="dxa"/>
            <w:shd w:val="clear" w:color="auto" w:fill="FFFFFF"/>
          </w:tcPr>
          <w:p w14:paraId="7E81FC0E" w14:textId="77777777" w:rsidR="00D331FE" w:rsidRPr="008952EC" w:rsidRDefault="00D331FE" w:rsidP="00904721">
            <w:pPr>
              <w:pStyle w:val="Header"/>
              <w:tabs>
                <w:tab w:val="clear" w:pos="4320"/>
                <w:tab w:val="clear" w:pos="8640"/>
              </w:tabs>
              <w:spacing w:before="120" w:after="120"/>
              <w:rPr>
                <w:sz w:val="20"/>
              </w:rPr>
            </w:pPr>
          </w:p>
        </w:tc>
        <w:tc>
          <w:tcPr>
            <w:tcW w:w="1269" w:type="dxa"/>
            <w:shd w:val="clear" w:color="auto" w:fill="FFFFFF"/>
          </w:tcPr>
          <w:p w14:paraId="5BAF9E05" w14:textId="77777777" w:rsidR="00D331FE" w:rsidRPr="008952EC" w:rsidRDefault="00D331FE" w:rsidP="00904721">
            <w:pPr>
              <w:pStyle w:val="Header"/>
              <w:tabs>
                <w:tab w:val="clear" w:pos="4320"/>
                <w:tab w:val="clear" w:pos="8640"/>
              </w:tabs>
              <w:spacing w:before="120" w:after="120"/>
              <w:rPr>
                <w:sz w:val="20"/>
              </w:rPr>
            </w:pPr>
          </w:p>
        </w:tc>
        <w:tc>
          <w:tcPr>
            <w:tcW w:w="1239" w:type="dxa"/>
            <w:shd w:val="clear" w:color="auto" w:fill="FFFFFF"/>
          </w:tcPr>
          <w:p w14:paraId="7B4E063F" w14:textId="77777777" w:rsidR="00D331FE" w:rsidRPr="008952EC" w:rsidRDefault="00D331FE" w:rsidP="00904721">
            <w:pPr>
              <w:pStyle w:val="Header"/>
              <w:tabs>
                <w:tab w:val="clear" w:pos="4320"/>
                <w:tab w:val="clear" w:pos="8640"/>
              </w:tabs>
              <w:spacing w:before="120" w:after="120"/>
              <w:rPr>
                <w:sz w:val="20"/>
              </w:rPr>
            </w:pPr>
          </w:p>
        </w:tc>
        <w:tc>
          <w:tcPr>
            <w:tcW w:w="1026" w:type="dxa"/>
            <w:shd w:val="clear" w:color="auto" w:fill="FFFFFF"/>
          </w:tcPr>
          <w:p w14:paraId="7B529652" w14:textId="77777777" w:rsidR="00D331FE" w:rsidRPr="008952EC" w:rsidRDefault="00D331FE" w:rsidP="00904721">
            <w:pPr>
              <w:pStyle w:val="Header"/>
              <w:tabs>
                <w:tab w:val="clear" w:pos="4320"/>
                <w:tab w:val="clear" w:pos="8640"/>
              </w:tabs>
              <w:spacing w:before="120" w:after="120"/>
              <w:rPr>
                <w:sz w:val="20"/>
              </w:rPr>
            </w:pPr>
          </w:p>
        </w:tc>
        <w:tc>
          <w:tcPr>
            <w:tcW w:w="1114" w:type="dxa"/>
            <w:shd w:val="clear" w:color="auto" w:fill="FFFFFF"/>
          </w:tcPr>
          <w:p w14:paraId="2A5DB64F" w14:textId="77777777" w:rsidR="00D331FE" w:rsidRPr="008952EC" w:rsidRDefault="00D331FE" w:rsidP="00904721">
            <w:pPr>
              <w:pStyle w:val="Header"/>
              <w:tabs>
                <w:tab w:val="clear" w:pos="4320"/>
                <w:tab w:val="clear" w:pos="8640"/>
              </w:tabs>
              <w:spacing w:before="120" w:after="120"/>
              <w:rPr>
                <w:sz w:val="20"/>
              </w:rPr>
            </w:pPr>
          </w:p>
        </w:tc>
      </w:tr>
      <w:tr w:rsidR="00D331FE" w:rsidRPr="008952EC" w14:paraId="3ACE314D" w14:textId="77777777" w:rsidTr="00D331FE">
        <w:tc>
          <w:tcPr>
            <w:tcW w:w="1698" w:type="dxa"/>
            <w:shd w:val="clear" w:color="auto" w:fill="FFFFFF"/>
          </w:tcPr>
          <w:p w14:paraId="59B85AFA" w14:textId="77777777" w:rsidR="00D331FE" w:rsidRPr="008952EC" w:rsidRDefault="009E590A" w:rsidP="00904721">
            <w:pPr>
              <w:pStyle w:val="Header"/>
              <w:tabs>
                <w:tab w:val="clear" w:pos="4320"/>
                <w:tab w:val="clear" w:pos="8640"/>
              </w:tabs>
              <w:spacing w:before="120" w:after="120"/>
              <w:rPr>
                <w:sz w:val="20"/>
              </w:rPr>
            </w:pPr>
            <w:r>
              <w:rPr>
                <w:sz w:val="20"/>
              </w:rPr>
              <w:t>5</w:t>
            </w:r>
            <w:r w:rsidR="00D331FE" w:rsidRPr="008952EC">
              <w:rPr>
                <w:sz w:val="20"/>
              </w:rPr>
              <w:t xml:space="preserve"> years and older </w:t>
            </w:r>
          </w:p>
        </w:tc>
        <w:tc>
          <w:tcPr>
            <w:tcW w:w="1406" w:type="dxa"/>
            <w:shd w:val="clear" w:color="auto" w:fill="FFFFFF"/>
          </w:tcPr>
          <w:p w14:paraId="10870D9A" w14:textId="77777777" w:rsidR="00D331FE" w:rsidRPr="008952EC" w:rsidRDefault="00D331FE" w:rsidP="00904721">
            <w:pPr>
              <w:pStyle w:val="Header"/>
              <w:tabs>
                <w:tab w:val="clear" w:pos="4320"/>
                <w:tab w:val="clear" w:pos="8640"/>
              </w:tabs>
              <w:spacing w:before="120" w:after="120"/>
              <w:rPr>
                <w:sz w:val="20"/>
              </w:rPr>
            </w:pPr>
          </w:p>
        </w:tc>
        <w:tc>
          <w:tcPr>
            <w:tcW w:w="1406" w:type="dxa"/>
            <w:shd w:val="clear" w:color="auto" w:fill="FFFFFF"/>
          </w:tcPr>
          <w:p w14:paraId="28218C30" w14:textId="77777777" w:rsidR="00D331FE" w:rsidRPr="008952EC" w:rsidRDefault="00D331FE" w:rsidP="00904721">
            <w:pPr>
              <w:pStyle w:val="Header"/>
              <w:tabs>
                <w:tab w:val="clear" w:pos="4320"/>
                <w:tab w:val="clear" w:pos="8640"/>
              </w:tabs>
              <w:spacing w:before="120" w:after="120"/>
              <w:rPr>
                <w:sz w:val="20"/>
              </w:rPr>
            </w:pPr>
          </w:p>
        </w:tc>
        <w:tc>
          <w:tcPr>
            <w:tcW w:w="1269" w:type="dxa"/>
            <w:shd w:val="clear" w:color="auto" w:fill="FFFFFF"/>
          </w:tcPr>
          <w:p w14:paraId="2A0BCC9B" w14:textId="77777777" w:rsidR="00D331FE" w:rsidRPr="008952EC" w:rsidRDefault="00D331FE" w:rsidP="00904721">
            <w:pPr>
              <w:pStyle w:val="Header"/>
              <w:tabs>
                <w:tab w:val="clear" w:pos="4320"/>
                <w:tab w:val="clear" w:pos="8640"/>
              </w:tabs>
              <w:spacing w:before="120" w:after="120"/>
              <w:rPr>
                <w:sz w:val="20"/>
              </w:rPr>
            </w:pPr>
          </w:p>
        </w:tc>
        <w:tc>
          <w:tcPr>
            <w:tcW w:w="1239" w:type="dxa"/>
            <w:shd w:val="clear" w:color="auto" w:fill="FFFFFF"/>
          </w:tcPr>
          <w:p w14:paraId="21B50E82" w14:textId="77777777" w:rsidR="00D331FE" w:rsidRPr="008952EC" w:rsidRDefault="00D331FE" w:rsidP="00904721">
            <w:pPr>
              <w:pStyle w:val="Header"/>
              <w:tabs>
                <w:tab w:val="clear" w:pos="4320"/>
                <w:tab w:val="clear" w:pos="8640"/>
              </w:tabs>
              <w:spacing w:before="120" w:after="120"/>
              <w:rPr>
                <w:sz w:val="20"/>
              </w:rPr>
            </w:pPr>
          </w:p>
        </w:tc>
        <w:tc>
          <w:tcPr>
            <w:tcW w:w="1026" w:type="dxa"/>
            <w:shd w:val="clear" w:color="auto" w:fill="FFFFFF"/>
          </w:tcPr>
          <w:p w14:paraId="39FA4D8B" w14:textId="77777777" w:rsidR="00D331FE" w:rsidRPr="008952EC" w:rsidRDefault="00D331FE" w:rsidP="00904721">
            <w:pPr>
              <w:pStyle w:val="Header"/>
              <w:tabs>
                <w:tab w:val="clear" w:pos="4320"/>
                <w:tab w:val="clear" w:pos="8640"/>
              </w:tabs>
              <w:spacing w:before="120" w:after="120"/>
              <w:rPr>
                <w:sz w:val="20"/>
              </w:rPr>
            </w:pPr>
          </w:p>
        </w:tc>
        <w:tc>
          <w:tcPr>
            <w:tcW w:w="1114" w:type="dxa"/>
            <w:shd w:val="clear" w:color="auto" w:fill="FFFFFF"/>
          </w:tcPr>
          <w:p w14:paraId="527DAFCD" w14:textId="77777777" w:rsidR="00D331FE" w:rsidRPr="008952EC" w:rsidRDefault="00D331FE" w:rsidP="00904721">
            <w:pPr>
              <w:pStyle w:val="Header"/>
              <w:tabs>
                <w:tab w:val="clear" w:pos="4320"/>
                <w:tab w:val="clear" w:pos="8640"/>
              </w:tabs>
              <w:spacing w:before="120" w:after="120"/>
              <w:rPr>
                <w:sz w:val="20"/>
              </w:rPr>
            </w:pPr>
          </w:p>
        </w:tc>
      </w:tr>
      <w:tr w:rsidR="00D331FE" w:rsidRPr="008952EC" w14:paraId="3C0B5B64" w14:textId="77777777" w:rsidTr="00D331FE">
        <w:tc>
          <w:tcPr>
            <w:tcW w:w="1698" w:type="dxa"/>
            <w:shd w:val="clear" w:color="auto" w:fill="FFFFFF"/>
          </w:tcPr>
          <w:p w14:paraId="13462B0C" w14:textId="77777777" w:rsidR="00D331FE" w:rsidRPr="008952EC" w:rsidRDefault="00D331FE" w:rsidP="00904721">
            <w:pPr>
              <w:pStyle w:val="Header"/>
              <w:tabs>
                <w:tab w:val="clear" w:pos="4320"/>
                <w:tab w:val="clear" w:pos="8640"/>
              </w:tabs>
              <w:spacing w:before="120" w:after="120"/>
              <w:rPr>
                <w:sz w:val="20"/>
              </w:rPr>
            </w:pPr>
            <w:r w:rsidRPr="008952EC">
              <w:rPr>
                <w:sz w:val="20"/>
              </w:rPr>
              <w:t>Total</w:t>
            </w:r>
          </w:p>
        </w:tc>
        <w:tc>
          <w:tcPr>
            <w:tcW w:w="1406" w:type="dxa"/>
            <w:shd w:val="clear" w:color="auto" w:fill="FFFFFF"/>
          </w:tcPr>
          <w:p w14:paraId="05EE1732" w14:textId="77777777" w:rsidR="00D331FE" w:rsidRPr="008952EC" w:rsidRDefault="00D331FE" w:rsidP="00904721">
            <w:pPr>
              <w:pStyle w:val="Header"/>
              <w:tabs>
                <w:tab w:val="clear" w:pos="4320"/>
                <w:tab w:val="clear" w:pos="8640"/>
              </w:tabs>
              <w:spacing w:before="120" w:after="120"/>
              <w:rPr>
                <w:sz w:val="20"/>
              </w:rPr>
            </w:pPr>
          </w:p>
        </w:tc>
        <w:tc>
          <w:tcPr>
            <w:tcW w:w="1406" w:type="dxa"/>
            <w:shd w:val="clear" w:color="auto" w:fill="FFFFFF"/>
          </w:tcPr>
          <w:p w14:paraId="19FC969C" w14:textId="77777777" w:rsidR="00D331FE" w:rsidRPr="008952EC" w:rsidRDefault="00D331FE" w:rsidP="00904721">
            <w:pPr>
              <w:pStyle w:val="Header"/>
              <w:tabs>
                <w:tab w:val="clear" w:pos="4320"/>
                <w:tab w:val="clear" w:pos="8640"/>
              </w:tabs>
              <w:spacing w:before="120" w:after="120"/>
              <w:rPr>
                <w:sz w:val="20"/>
              </w:rPr>
            </w:pPr>
          </w:p>
        </w:tc>
        <w:tc>
          <w:tcPr>
            <w:tcW w:w="1269" w:type="dxa"/>
            <w:shd w:val="clear" w:color="auto" w:fill="FFFFFF"/>
          </w:tcPr>
          <w:p w14:paraId="0A2A900E" w14:textId="77777777" w:rsidR="00D331FE" w:rsidRPr="008952EC" w:rsidRDefault="00D331FE" w:rsidP="00904721">
            <w:pPr>
              <w:pStyle w:val="Header"/>
              <w:tabs>
                <w:tab w:val="clear" w:pos="4320"/>
                <w:tab w:val="clear" w:pos="8640"/>
              </w:tabs>
              <w:spacing w:before="120" w:after="120"/>
              <w:rPr>
                <w:sz w:val="20"/>
              </w:rPr>
            </w:pPr>
          </w:p>
        </w:tc>
        <w:tc>
          <w:tcPr>
            <w:tcW w:w="1239" w:type="dxa"/>
            <w:shd w:val="clear" w:color="auto" w:fill="FFFFFF"/>
          </w:tcPr>
          <w:p w14:paraId="1DE5111A" w14:textId="77777777" w:rsidR="00D331FE" w:rsidRPr="008952EC" w:rsidRDefault="00D331FE" w:rsidP="00904721">
            <w:pPr>
              <w:pStyle w:val="Header"/>
              <w:tabs>
                <w:tab w:val="clear" w:pos="4320"/>
                <w:tab w:val="clear" w:pos="8640"/>
              </w:tabs>
              <w:spacing w:before="120" w:after="120"/>
              <w:rPr>
                <w:sz w:val="20"/>
              </w:rPr>
            </w:pPr>
          </w:p>
        </w:tc>
        <w:tc>
          <w:tcPr>
            <w:tcW w:w="1026" w:type="dxa"/>
            <w:shd w:val="clear" w:color="auto" w:fill="FFFFFF"/>
          </w:tcPr>
          <w:p w14:paraId="77CDC5C5" w14:textId="77777777" w:rsidR="00D331FE" w:rsidRPr="008952EC" w:rsidRDefault="00D331FE" w:rsidP="00904721">
            <w:pPr>
              <w:pStyle w:val="Header"/>
              <w:tabs>
                <w:tab w:val="clear" w:pos="4320"/>
                <w:tab w:val="clear" w:pos="8640"/>
              </w:tabs>
              <w:spacing w:before="120" w:after="120"/>
              <w:rPr>
                <w:sz w:val="20"/>
              </w:rPr>
            </w:pPr>
          </w:p>
        </w:tc>
        <w:tc>
          <w:tcPr>
            <w:tcW w:w="1114" w:type="dxa"/>
            <w:shd w:val="clear" w:color="auto" w:fill="FFFFFF"/>
          </w:tcPr>
          <w:p w14:paraId="2C2900AB" w14:textId="77777777" w:rsidR="00D331FE" w:rsidRPr="008952EC" w:rsidRDefault="00D331FE" w:rsidP="00904721">
            <w:pPr>
              <w:pStyle w:val="Header"/>
              <w:tabs>
                <w:tab w:val="clear" w:pos="4320"/>
                <w:tab w:val="clear" w:pos="8640"/>
              </w:tabs>
              <w:spacing w:before="120" w:after="120"/>
              <w:rPr>
                <w:sz w:val="20"/>
              </w:rPr>
            </w:pPr>
          </w:p>
        </w:tc>
      </w:tr>
    </w:tbl>
    <w:p w14:paraId="1ABDD8CE" w14:textId="77777777" w:rsidR="00C546AB" w:rsidRPr="008952EC" w:rsidRDefault="00C546AB" w:rsidP="00C546AB">
      <w:pPr>
        <w:pStyle w:val="Header"/>
        <w:tabs>
          <w:tab w:val="clear" w:pos="4320"/>
          <w:tab w:val="clear" w:pos="8640"/>
        </w:tabs>
        <w:spacing w:after="120"/>
        <w:ind w:left="360"/>
        <w:rPr>
          <w:b/>
        </w:rPr>
      </w:pPr>
    </w:p>
    <w:p w14:paraId="003329A3" w14:textId="77777777" w:rsidR="00410318" w:rsidRPr="008952EC" w:rsidRDefault="00F12131" w:rsidP="00410318">
      <w:pPr>
        <w:numPr>
          <w:ilvl w:val="12"/>
          <w:numId w:val="0"/>
        </w:numPr>
        <w:ind w:left="1138" w:hanging="1138"/>
        <w:jc w:val="both"/>
        <w:rPr>
          <w:bCs/>
          <w:i/>
          <w:iCs/>
          <w:szCs w:val="24"/>
        </w:rPr>
      </w:pPr>
      <w:r w:rsidRPr="008952EC">
        <w:rPr>
          <w:b/>
          <w:bCs/>
          <w:i/>
          <w:iCs/>
        </w:rPr>
        <w:t>11.2</w:t>
      </w:r>
      <w:r w:rsidR="00410318" w:rsidRPr="008952EC">
        <w:rPr>
          <w:i/>
          <w:iCs/>
        </w:rPr>
        <w:t xml:space="preserve"> </w:t>
      </w:r>
      <w:r w:rsidR="00410318" w:rsidRPr="008952EC">
        <w:rPr>
          <w:i/>
          <w:iCs/>
        </w:rPr>
        <w:tab/>
      </w:r>
      <w:r w:rsidR="00410318" w:rsidRPr="008952EC">
        <w:rPr>
          <w:b/>
          <w:i/>
          <w:iCs/>
          <w:szCs w:val="24"/>
        </w:rPr>
        <w:t xml:space="preserve">Please draw the profile for the last 5 years obtained from the number of polio vaccine doses received by the </w:t>
      </w:r>
      <w:r w:rsidRPr="008952EC">
        <w:rPr>
          <w:b/>
          <w:i/>
          <w:iCs/>
          <w:szCs w:val="24"/>
        </w:rPr>
        <w:t>non-polio</w:t>
      </w:r>
      <w:r w:rsidR="00410318" w:rsidRPr="008952EC">
        <w:rPr>
          <w:b/>
          <w:i/>
          <w:iCs/>
          <w:szCs w:val="24"/>
        </w:rPr>
        <w:t xml:space="preserve"> AFP cases 6-59 months in the form of a bar chart in which the number of doses are categorized to 4 categories: 0 doses, 1-3 doses, 4-6 doses and 7 doses </w:t>
      </w:r>
      <w:r w:rsidR="00F6423C">
        <w:rPr>
          <w:b/>
          <w:i/>
          <w:iCs/>
          <w:szCs w:val="24"/>
        </w:rPr>
        <w:t>or more.</w:t>
      </w:r>
    </w:p>
    <w:p w14:paraId="45D0FAAD" w14:textId="77777777" w:rsidR="00410318" w:rsidRPr="008952EC" w:rsidRDefault="00410318" w:rsidP="00410318">
      <w:pPr>
        <w:numPr>
          <w:ilvl w:val="12"/>
          <w:numId w:val="0"/>
        </w:numPr>
        <w:spacing w:line="360" w:lineRule="auto"/>
        <w:jc w:val="both"/>
        <w:rPr>
          <w:bCs/>
          <w:szCs w:val="24"/>
        </w:rPr>
      </w:pPr>
    </w:p>
    <w:p w14:paraId="7D2D9BFB" w14:textId="77777777" w:rsidR="00410318" w:rsidRDefault="00410318" w:rsidP="00410318">
      <w:pPr>
        <w:numPr>
          <w:ilvl w:val="12"/>
          <w:numId w:val="0"/>
        </w:numPr>
        <w:jc w:val="both"/>
        <w:rPr>
          <w:bCs/>
          <w:szCs w:val="24"/>
        </w:rPr>
      </w:pPr>
      <w:r w:rsidRPr="008952EC">
        <w:rPr>
          <w:bCs/>
          <w:szCs w:val="24"/>
        </w:rPr>
        <w:t>Should the number of AFP cases 6-59 months be ten or more, please make two profiles one for cases aged 6-23 months and the other for cases aged 6-59 months.</w:t>
      </w:r>
    </w:p>
    <w:p w14:paraId="59C5F24E" w14:textId="77777777" w:rsidR="003E2E91" w:rsidRPr="0008581E" w:rsidRDefault="003E2E91" w:rsidP="00410318">
      <w:pPr>
        <w:numPr>
          <w:ilvl w:val="12"/>
          <w:numId w:val="0"/>
        </w:numPr>
        <w:jc w:val="both"/>
        <w:rPr>
          <w:bCs/>
          <w:szCs w:val="24"/>
          <w:u w:val="single"/>
        </w:rPr>
      </w:pPr>
      <w:r w:rsidRPr="0008581E">
        <w:rPr>
          <w:bCs/>
          <w:szCs w:val="24"/>
          <w:u w:val="single"/>
        </w:rPr>
        <w:t>Please use the below template for each</w:t>
      </w:r>
    </w:p>
    <w:p w14:paraId="19ED7993" w14:textId="77777777" w:rsidR="005A109D" w:rsidRPr="008952EC" w:rsidRDefault="005A109D" w:rsidP="00410318">
      <w:pPr>
        <w:numPr>
          <w:ilvl w:val="12"/>
          <w:numId w:val="0"/>
        </w:numPr>
        <w:jc w:val="both"/>
        <w:rPr>
          <w:bCs/>
          <w:szCs w:val="24"/>
        </w:rPr>
      </w:pPr>
    </w:p>
    <w:p w14:paraId="465DAAB5" w14:textId="6DAD1AA8" w:rsidR="005A109D" w:rsidRPr="008952EC" w:rsidRDefault="00DC2BA6" w:rsidP="002D2BC0">
      <w:pPr>
        <w:ind w:left="24" w:right="-469" w:hanging="24"/>
        <w:jc w:val="both"/>
        <w:rPr>
          <w:b/>
          <w:sz w:val="28"/>
        </w:rPr>
      </w:pPr>
      <w:r>
        <w:rPr>
          <w:b/>
          <w:noProof/>
          <w:sz w:val="28"/>
        </w:rPr>
        <w:drawing>
          <wp:inline distT="0" distB="0" distL="0" distR="0" wp14:anchorId="3FA9FF21" wp14:editId="15EAD9AA">
            <wp:extent cx="5734050" cy="272415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26AC556" w14:textId="77777777" w:rsidR="00981289" w:rsidRDefault="00981289" w:rsidP="005224D5">
      <w:pPr>
        <w:pStyle w:val="Heading1"/>
        <w:rPr>
          <w:b w:val="0"/>
          <w:sz w:val="28"/>
        </w:rPr>
      </w:pPr>
    </w:p>
    <w:p w14:paraId="25213715" w14:textId="1019353B" w:rsidR="005A109D" w:rsidRPr="008952EC" w:rsidRDefault="00DC2BA6" w:rsidP="005224D5">
      <w:pPr>
        <w:pStyle w:val="Heading1"/>
        <w:rPr>
          <w:b w:val="0"/>
          <w:sz w:val="28"/>
        </w:rPr>
      </w:pPr>
      <w:r>
        <w:rPr>
          <w:b w:val="0"/>
          <w:noProof/>
          <w:sz w:val="28"/>
        </w:rPr>
        <w:drawing>
          <wp:inline distT="0" distB="0" distL="0" distR="0" wp14:anchorId="77AD64B5" wp14:editId="59D30950">
            <wp:extent cx="5667375" cy="2676525"/>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270D6C" w:rsidRPr="008952EC">
        <w:rPr>
          <w:b w:val="0"/>
          <w:sz w:val="28"/>
        </w:rPr>
        <w:br w:type="page"/>
      </w:r>
      <w:bookmarkStart w:id="100" w:name="_Toc29997530"/>
      <w:r w:rsidR="00DD447B" w:rsidRPr="005224D5">
        <w:rPr>
          <w:bCs/>
          <w:color w:val="000000"/>
          <w:sz w:val="28"/>
          <w:szCs w:val="28"/>
          <w:u w:val="single"/>
        </w:rPr>
        <w:t>Section 12</w:t>
      </w:r>
      <w:r w:rsidR="0021273B" w:rsidRPr="005224D5">
        <w:rPr>
          <w:bCs/>
          <w:color w:val="000000"/>
          <w:sz w:val="28"/>
          <w:szCs w:val="28"/>
          <w:u w:val="single"/>
        </w:rPr>
        <w:t>:</w:t>
      </w:r>
      <w:r w:rsidR="00D76348">
        <w:rPr>
          <w:bCs/>
          <w:color w:val="000000"/>
          <w:sz w:val="28"/>
          <w:szCs w:val="28"/>
          <w:u w:val="single"/>
        </w:rPr>
        <w:tab/>
      </w:r>
      <w:r w:rsidR="005A109D" w:rsidRPr="005224D5">
        <w:rPr>
          <w:bCs/>
          <w:color w:val="000000"/>
          <w:sz w:val="28"/>
          <w:szCs w:val="28"/>
          <w:u w:val="single"/>
        </w:rPr>
        <w:t>UPDATE ON ‘HIGH-RISK’ POPULATIONS/AREAS</w:t>
      </w:r>
      <w:bookmarkEnd w:id="100"/>
    </w:p>
    <w:p w14:paraId="064AD502" w14:textId="77777777" w:rsidR="00270D6C" w:rsidRPr="008952EC" w:rsidRDefault="00270D6C" w:rsidP="00270D6C">
      <w:pPr>
        <w:rPr>
          <w:b/>
          <w:bCs/>
          <w:szCs w:val="24"/>
          <w:u w:val="single"/>
        </w:rPr>
      </w:pPr>
    </w:p>
    <w:p w14:paraId="7FDA5FED" w14:textId="77777777" w:rsidR="00270D6C" w:rsidRPr="008952EC" w:rsidRDefault="00DD447B" w:rsidP="00DD447B">
      <w:pPr>
        <w:ind w:left="1134" w:hanging="1134"/>
        <w:rPr>
          <w:i/>
          <w:iCs/>
          <w:szCs w:val="24"/>
        </w:rPr>
      </w:pPr>
      <w:r w:rsidRPr="008952EC">
        <w:rPr>
          <w:b/>
          <w:bCs/>
          <w:i/>
          <w:iCs/>
          <w:szCs w:val="24"/>
        </w:rPr>
        <w:t>12.1</w:t>
      </w:r>
      <w:r w:rsidR="00270D6C" w:rsidRPr="008952EC">
        <w:rPr>
          <w:i/>
          <w:iCs/>
          <w:szCs w:val="24"/>
        </w:rPr>
        <w:t xml:space="preserve"> </w:t>
      </w:r>
      <w:r w:rsidR="00270D6C" w:rsidRPr="008952EC">
        <w:rPr>
          <w:i/>
          <w:iCs/>
          <w:szCs w:val="24"/>
        </w:rPr>
        <w:tab/>
      </w:r>
      <w:r w:rsidR="00270D6C" w:rsidRPr="008952EC">
        <w:rPr>
          <w:b/>
          <w:bCs/>
          <w:i/>
          <w:iCs/>
          <w:szCs w:val="24"/>
        </w:rPr>
        <w:t xml:space="preserve">List </w:t>
      </w:r>
      <w:r w:rsidR="00A87794">
        <w:rPr>
          <w:b/>
          <w:bCs/>
          <w:i/>
          <w:iCs/>
          <w:szCs w:val="24"/>
        </w:rPr>
        <w:t xml:space="preserve">of </w:t>
      </w:r>
      <w:r w:rsidR="00270D6C" w:rsidRPr="008952EC">
        <w:rPr>
          <w:b/>
          <w:bCs/>
          <w:i/>
          <w:iCs/>
          <w:szCs w:val="24"/>
        </w:rPr>
        <w:t>known special population groups or areas at high-risk for Poliovirus</w:t>
      </w:r>
      <w:r w:rsidR="00270D6C" w:rsidRPr="008952EC">
        <w:rPr>
          <w:i/>
          <w:iCs/>
          <w:szCs w:val="24"/>
        </w:rPr>
        <w:t xml:space="preserve"> </w:t>
      </w:r>
      <w:r w:rsidR="00270D6C" w:rsidRPr="008952EC">
        <w:rPr>
          <w:b/>
          <w:bCs/>
          <w:i/>
          <w:iCs/>
          <w:szCs w:val="24"/>
        </w:rPr>
        <w:t>introduction or circulation</w:t>
      </w:r>
    </w:p>
    <w:tbl>
      <w:tblPr>
        <w:tblpPr w:leftFromText="180" w:rightFromText="180" w:vertAnchor="text" w:horzAnchor="margin" w:tblpXSpec="center" w:tblpY="351"/>
        <w:tblW w:w="1135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008"/>
        <w:gridCol w:w="2520"/>
        <w:gridCol w:w="1080"/>
        <w:gridCol w:w="1080"/>
        <w:gridCol w:w="846"/>
        <w:gridCol w:w="1350"/>
        <w:gridCol w:w="810"/>
        <w:gridCol w:w="630"/>
        <w:gridCol w:w="2034"/>
      </w:tblGrid>
      <w:tr w:rsidR="00981289" w:rsidRPr="008952EC" w14:paraId="25C2F8E7" w14:textId="77777777" w:rsidTr="00981289">
        <w:trPr>
          <w:trHeight w:val="328"/>
        </w:trPr>
        <w:tc>
          <w:tcPr>
            <w:tcW w:w="1008" w:type="dxa"/>
            <w:vMerge w:val="restart"/>
            <w:vAlign w:val="center"/>
          </w:tcPr>
          <w:p w14:paraId="779EFBC2" w14:textId="77777777" w:rsidR="00981289" w:rsidRPr="008952EC" w:rsidRDefault="00981289" w:rsidP="00981289">
            <w:pPr>
              <w:jc w:val="center"/>
              <w:rPr>
                <w:sz w:val="18"/>
                <w:szCs w:val="18"/>
              </w:rPr>
            </w:pPr>
          </w:p>
          <w:p w14:paraId="292D3AA3" w14:textId="77777777" w:rsidR="00981289" w:rsidRPr="008952EC" w:rsidRDefault="00981289" w:rsidP="00981289">
            <w:pPr>
              <w:jc w:val="center"/>
              <w:rPr>
                <w:sz w:val="18"/>
                <w:szCs w:val="18"/>
              </w:rPr>
            </w:pPr>
            <w:r w:rsidRPr="008952EC">
              <w:rPr>
                <w:sz w:val="18"/>
                <w:szCs w:val="18"/>
              </w:rPr>
              <w:t>Name of area</w:t>
            </w:r>
          </w:p>
        </w:tc>
        <w:tc>
          <w:tcPr>
            <w:tcW w:w="2520" w:type="dxa"/>
            <w:vMerge w:val="restart"/>
            <w:vAlign w:val="center"/>
          </w:tcPr>
          <w:p w14:paraId="472F4E1D" w14:textId="77777777" w:rsidR="00981289" w:rsidRPr="008952EC" w:rsidRDefault="00981289" w:rsidP="00981289">
            <w:pPr>
              <w:jc w:val="center"/>
              <w:rPr>
                <w:sz w:val="18"/>
                <w:szCs w:val="18"/>
              </w:rPr>
            </w:pPr>
            <w:r w:rsidRPr="008952EC">
              <w:rPr>
                <w:sz w:val="18"/>
                <w:szCs w:val="18"/>
              </w:rPr>
              <w:t>Risk Category</w:t>
            </w:r>
          </w:p>
        </w:tc>
        <w:tc>
          <w:tcPr>
            <w:tcW w:w="1080" w:type="dxa"/>
            <w:vMerge w:val="restart"/>
            <w:vAlign w:val="center"/>
          </w:tcPr>
          <w:p w14:paraId="7CD492A3" w14:textId="77777777" w:rsidR="00981289" w:rsidRPr="008952EC" w:rsidRDefault="00981289" w:rsidP="00981289">
            <w:pPr>
              <w:jc w:val="center"/>
              <w:rPr>
                <w:sz w:val="18"/>
                <w:szCs w:val="18"/>
              </w:rPr>
            </w:pPr>
            <w:r w:rsidRPr="008952EC">
              <w:rPr>
                <w:sz w:val="18"/>
                <w:szCs w:val="18"/>
              </w:rPr>
              <w:t>Estimated population</w:t>
            </w:r>
          </w:p>
        </w:tc>
        <w:tc>
          <w:tcPr>
            <w:tcW w:w="1080" w:type="dxa"/>
            <w:vMerge w:val="restart"/>
            <w:vAlign w:val="center"/>
          </w:tcPr>
          <w:p w14:paraId="020A6AD5" w14:textId="77777777" w:rsidR="00981289" w:rsidRPr="008952EC" w:rsidRDefault="00981289" w:rsidP="00981289">
            <w:pPr>
              <w:jc w:val="center"/>
              <w:rPr>
                <w:sz w:val="18"/>
                <w:szCs w:val="18"/>
              </w:rPr>
            </w:pPr>
            <w:r w:rsidRPr="008952EC">
              <w:rPr>
                <w:sz w:val="18"/>
                <w:szCs w:val="18"/>
              </w:rPr>
              <w:t>Total Population &lt; 15</w:t>
            </w:r>
          </w:p>
          <w:p w14:paraId="64B12B58" w14:textId="77777777" w:rsidR="00981289" w:rsidRPr="008952EC" w:rsidRDefault="00981289" w:rsidP="00981289">
            <w:pPr>
              <w:jc w:val="center"/>
              <w:rPr>
                <w:sz w:val="18"/>
                <w:szCs w:val="18"/>
              </w:rPr>
            </w:pPr>
            <w:r w:rsidRPr="008952EC">
              <w:rPr>
                <w:sz w:val="18"/>
                <w:szCs w:val="18"/>
              </w:rPr>
              <w:t>years</w:t>
            </w:r>
          </w:p>
        </w:tc>
        <w:tc>
          <w:tcPr>
            <w:tcW w:w="2196" w:type="dxa"/>
            <w:gridSpan w:val="2"/>
            <w:vAlign w:val="center"/>
          </w:tcPr>
          <w:p w14:paraId="7BD8B120" w14:textId="77777777" w:rsidR="00981289" w:rsidRPr="008952EC" w:rsidRDefault="00981289" w:rsidP="00981289">
            <w:pPr>
              <w:jc w:val="center"/>
              <w:rPr>
                <w:sz w:val="18"/>
                <w:szCs w:val="18"/>
              </w:rPr>
            </w:pPr>
            <w:r w:rsidRPr="008952EC">
              <w:rPr>
                <w:sz w:val="18"/>
                <w:szCs w:val="18"/>
              </w:rPr>
              <w:t>Quality of AFP Surveillance</w:t>
            </w:r>
          </w:p>
        </w:tc>
        <w:tc>
          <w:tcPr>
            <w:tcW w:w="1440" w:type="dxa"/>
            <w:gridSpan w:val="2"/>
            <w:vAlign w:val="center"/>
          </w:tcPr>
          <w:p w14:paraId="43100785" w14:textId="77777777" w:rsidR="00981289" w:rsidRPr="008952EC" w:rsidRDefault="00981289" w:rsidP="00981289">
            <w:pPr>
              <w:jc w:val="center"/>
              <w:rPr>
                <w:sz w:val="18"/>
                <w:szCs w:val="18"/>
              </w:rPr>
            </w:pPr>
            <w:r w:rsidRPr="008952EC">
              <w:rPr>
                <w:sz w:val="18"/>
                <w:szCs w:val="18"/>
              </w:rPr>
              <w:t>Coverage</w:t>
            </w:r>
          </w:p>
        </w:tc>
        <w:tc>
          <w:tcPr>
            <w:tcW w:w="2034" w:type="dxa"/>
            <w:vMerge w:val="restart"/>
            <w:vAlign w:val="center"/>
          </w:tcPr>
          <w:p w14:paraId="58FD4C8F" w14:textId="77777777" w:rsidR="00981289" w:rsidRPr="008952EC" w:rsidRDefault="00981289" w:rsidP="00981289">
            <w:pPr>
              <w:jc w:val="center"/>
              <w:rPr>
                <w:sz w:val="18"/>
                <w:szCs w:val="18"/>
              </w:rPr>
            </w:pPr>
            <w:r w:rsidRPr="008952EC">
              <w:rPr>
                <w:sz w:val="18"/>
                <w:szCs w:val="18"/>
              </w:rPr>
              <w:t>Comments on</w:t>
            </w:r>
          </w:p>
          <w:p w14:paraId="086F0296" w14:textId="77777777" w:rsidR="00981289" w:rsidRPr="008952EC" w:rsidRDefault="00981289" w:rsidP="00981289">
            <w:pPr>
              <w:jc w:val="center"/>
              <w:rPr>
                <w:sz w:val="18"/>
                <w:szCs w:val="18"/>
              </w:rPr>
            </w:pPr>
            <w:r w:rsidRPr="008952EC">
              <w:rPr>
                <w:sz w:val="18"/>
                <w:szCs w:val="18"/>
              </w:rPr>
              <w:t>quality / any epidemiologic change</w:t>
            </w:r>
          </w:p>
        </w:tc>
      </w:tr>
      <w:tr w:rsidR="00981289" w:rsidRPr="008952EC" w14:paraId="2B01F617" w14:textId="77777777" w:rsidTr="00981289">
        <w:trPr>
          <w:trHeight w:val="84"/>
        </w:trPr>
        <w:tc>
          <w:tcPr>
            <w:tcW w:w="1008" w:type="dxa"/>
            <w:vMerge/>
          </w:tcPr>
          <w:p w14:paraId="43D3898A" w14:textId="77777777" w:rsidR="00981289" w:rsidRPr="008952EC" w:rsidRDefault="00981289" w:rsidP="00923E82">
            <w:pPr>
              <w:jc w:val="center"/>
              <w:rPr>
                <w:sz w:val="18"/>
                <w:szCs w:val="18"/>
              </w:rPr>
            </w:pPr>
          </w:p>
        </w:tc>
        <w:tc>
          <w:tcPr>
            <w:tcW w:w="2520" w:type="dxa"/>
            <w:vMerge/>
            <w:vAlign w:val="center"/>
          </w:tcPr>
          <w:p w14:paraId="255041E2" w14:textId="77777777" w:rsidR="00981289" w:rsidRPr="008952EC" w:rsidRDefault="00981289" w:rsidP="00923E82">
            <w:pPr>
              <w:jc w:val="center"/>
              <w:rPr>
                <w:sz w:val="18"/>
                <w:szCs w:val="18"/>
              </w:rPr>
            </w:pPr>
          </w:p>
        </w:tc>
        <w:tc>
          <w:tcPr>
            <w:tcW w:w="1080" w:type="dxa"/>
            <w:vMerge/>
          </w:tcPr>
          <w:p w14:paraId="12FC5146" w14:textId="77777777" w:rsidR="00981289" w:rsidRPr="008952EC" w:rsidRDefault="00981289" w:rsidP="00923E82">
            <w:pPr>
              <w:jc w:val="center"/>
              <w:rPr>
                <w:sz w:val="18"/>
                <w:szCs w:val="18"/>
              </w:rPr>
            </w:pPr>
          </w:p>
        </w:tc>
        <w:tc>
          <w:tcPr>
            <w:tcW w:w="1080" w:type="dxa"/>
            <w:vMerge/>
            <w:vAlign w:val="center"/>
          </w:tcPr>
          <w:p w14:paraId="74C6998F" w14:textId="77777777" w:rsidR="00981289" w:rsidRPr="008952EC" w:rsidRDefault="00981289" w:rsidP="00923E82">
            <w:pPr>
              <w:jc w:val="center"/>
              <w:rPr>
                <w:sz w:val="18"/>
                <w:szCs w:val="18"/>
              </w:rPr>
            </w:pPr>
          </w:p>
        </w:tc>
        <w:tc>
          <w:tcPr>
            <w:tcW w:w="846" w:type="dxa"/>
            <w:vAlign w:val="center"/>
          </w:tcPr>
          <w:p w14:paraId="01FDE675" w14:textId="77777777" w:rsidR="00981289" w:rsidRPr="008952EC" w:rsidRDefault="00981289" w:rsidP="00981289">
            <w:pPr>
              <w:jc w:val="center"/>
              <w:rPr>
                <w:sz w:val="18"/>
                <w:szCs w:val="18"/>
              </w:rPr>
            </w:pPr>
            <w:r w:rsidRPr="008952EC">
              <w:rPr>
                <w:sz w:val="18"/>
                <w:szCs w:val="18"/>
              </w:rPr>
              <w:t>NPAFP   rate</w:t>
            </w:r>
          </w:p>
        </w:tc>
        <w:tc>
          <w:tcPr>
            <w:tcW w:w="1350" w:type="dxa"/>
            <w:vAlign w:val="center"/>
          </w:tcPr>
          <w:p w14:paraId="047ED260" w14:textId="77777777" w:rsidR="00981289" w:rsidRPr="008952EC" w:rsidRDefault="00981289" w:rsidP="00981289">
            <w:pPr>
              <w:jc w:val="center"/>
              <w:rPr>
                <w:sz w:val="18"/>
                <w:szCs w:val="18"/>
              </w:rPr>
            </w:pPr>
            <w:r w:rsidRPr="008952EC">
              <w:rPr>
                <w:sz w:val="18"/>
                <w:szCs w:val="18"/>
              </w:rPr>
              <w:t>Stool adequacy %</w:t>
            </w:r>
          </w:p>
        </w:tc>
        <w:tc>
          <w:tcPr>
            <w:tcW w:w="810" w:type="dxa"/>
            <w:vAlign w:val="center"/>
          </w:tcPr>
          <w:p w14:paraId="10596560" w14:textId="77777777" w:rsidR="00981289" w:rsidRPr="008952EC" w:rsidRDefault="00981289" w:rsidP="00344E96">
            <w:pPr>
              <w:rPr>
                <w:sz w:val="18"/>
                <w:szCs w:val="18"/>
              </w:rPr>
            </w:pPr>
            <w:r w:rsidRPr="008952EC">
              <w:rPr>
                <w:sz w:val="18"/>
                <w:szCs w:val="18"/>
              </w:rPr>
              <w:t>Routine</w:t>
            </w:r>
          </w:p>
        </w:tc>
        <w:tc>
          <w:tcPr>
            <w:tcW w:w="630" w:type="dxa"/>
            <w:vAlign w:val="center"/>
          </w:tcPr>
          <w:p w14:paraId="5092DCB2" w14:textId="77777777" w:rsidR="00981289" w:rsidRPr="008952EC" w:rsidRDefault="00981289" w:rsidP="00344E96">
            <w:pPr>
              <w:rPr>
                <w:sz w:val="18"/>
                <w:szCs w:val="18"/>
              </w:rPr>
            </w:pPr>
            <w:r w:rsidRPr="008952EC">
              <w:rPr>
                <w:sz w:val="18"/>
                <w:szCs w:val="18"/>
              </w:rPr>
              <w:t>SIA</w:t>
            </w:r>
          </w:p>
        </w:tc>
        <w:tc>
          <w:tcPr>
            <w:tcW w:w="2034" w:type="dxa"/>
            <w:vMerge/>
            <w:vAlign w:val="center"/>
          </w:tcPr>
          <w:p w14:paraId="2D297889" w14:textId="77777777" w:rsidR="00981289" w:rsidRPr="008952EC" w:rsidRDefault="00981289" w:rsidP="00923E82">
            <w:pPr>
              <w:jc w:val="center"/>
              <w:rPr>
                <w:sz w:val="18"/>
                <w:szCs w:val="18"/>
              </w:rPr>
            </w:pPr>
          </w:p>
        </w:tc>
      </w:tr>
      <w:tr w:rsidR="00923E82" w:rsidRPr="008952EC" w14:paraId="1D27B9C9" w14:textId="77777777" w:rsidTr="00981289">
        <w:trPr>
          <w:trHeight w:val="160"/>
        </w:trPr>
        <w:tc>
          <w:tcPr>
            <w:tcW w:w="1008" w:type="dxa"/>
          </w:tcPr>
          <w:p w14:paraId="054A8D6D" w14:textId="77777777" w:rsidR="00923E82" w:rsidRPr="008952EC" w:rsidRDefault="00923E82" w:rsidP="00923E82">
            <w:pPr>
              <w:jc w:val="center"/>
              <w:rPr>
                <w:szCs w:val="24"/>
              </w:rPr>
            </w:pPr>
          </w:p>
        </w:tc>
        <w:tc>
          <w:tcPr>
            <w:tcW w:w="2520" w:type="dxa"/>
            <w:vAlign w:val="center"/>
          </w:tcPr>
          <w:p w14:paraId="18204380" w14:textId="77777777" w:rsidR="00923E82" w:rsidRPr="008952EC" w:rsidRDefault="00923E82" w:rsidP="00344E96">
            <w:pPr>
              <w:rPr>
                <w:bCs/>
                <w:i/>
                <w:iCs/>
                <w:sz w:val="18"/>
                <w:szCs w:val="14"/>
              </w:rPr>
            </w:pPr>
            <w:r w:rsidRPr="008952EC">
              <w:rPr>
                <w:bCs/>
                <w:i/>
                <w:iCs/>
                <w:sz w:val="18"/>
                <w:szCs w:val="14"/>
              </w:rPr>
              <w:t>Minorities</w:t>
            </w:r>
          </w:p>
          <w:p w14:paraId="28CA421E" w14:textId="77777777" w:rsidR="00923E82" w:rsidRPr="008952EC" w:rsidRDefault="00923E82" w:rsidP="00344E96">
            <w:pPr>
              <w:rPr>
                <w:sz w:val="18"/>
                <w:szCs w:val="14"/>
              </w:rPr>
            </w:pPr>
            <w:r w:rsidRPr="008952EC">
              <w:rPr>
                <w:bCs/>
                <w:sz w:val="18"/>
                <w:szCs w:val="14"/>
              </w:rPr>
              <w:t>(religious or ethnic)</w:t>
            </w:r>
          </w:p>
        </w:tc>
        <w:tc>
          <w:tcPr>
            <w:tcW w:w="1080" w:type="dxa"/>
          </w:tcPr>
          <w:p w14:paraId="725750B6" w14:textId="77777777" w:rsidR="00923E82" w:rsidRPr="008952EC" w:rsidRDefault="00923E82" w:rsidP="00923E82">
            <w:pPr>
              <w:jc w:val="center"/>
              <w:rPr>
                <w:szCs w:val="24"/>
              </w:rPr>
            </w:pPr>
          </w:p>
        </w:tc>
        <w:tc>
          <w:tcPr>
            <w:tcW w:w="1080" w:type="dxa"/>
            <w:vAlign w:val="center"/>
          </w:tcPr>
          <w:p w14:paraId="1AC051D4" w14:textId="77777777" w:rsidR="00923E82" w:rsidRPr="008952EC" w:rsidRDefault="00923E82" w:rsidP="00923E82">
            <w:pPr>
              <w:jc w:val="center"/>
              <w:rPr>
                <w:szCs w:val="24"/>
              </w:rPr>
            </w:pPr>
          </w:p>
        </w:tc>
        <w:tc>
          <w:tcPr>
            <w:tcW w:w="846" w:type="dxa"/>
            <w:vAlign w:val="center"/>
          </w:tcPr>
          <w:p w14:paraId="5F0FE14B" w14:textId="77777777" w:rsidR="00923E82" w:rsidRPr="008952EC" w:rsidRDefault="00923E82" w:rsidP="00923E82">
            <w:pPr>
              <w:jc w:val="center"/>
              <w:rPr>
                <w:szCs w:val="24"/>
              </w:rPr>
            </w:pPr>
          </w:p>
        </w:tc>
        <w:tc>
          <w:tcPr>
            <w:tcW w:w="1350" w:type="dxa"/>
            <w:vAlign w:val="center"/>
          </w:tcPr>
          <w:p w14:paraId="7F42EBAF" w14:textId="77777777" w:rsidR="00923E82" w:rsidRPr="008952EC" w:rsidRDefault="00923E82" w:rsidP="00923E82">
            <w:pPr>
              <w:jc w:val="center"/>
              <w:rPr>
                <w:szCs w:val="24"/>
              </w:rPr>
            </w:pPr>
          </w:p>
        </w:tc>
        <w:tc>
          <w:tcPr>
            <w:tcW w:w="810" w:type="dxa"/>
            <w:vAlign w:val="center"/>
          </w:tcPr>
          <w:p w14:paraId="455898ED" w14:textId="77777777" w:rsidR="00923E82" w:rsidRPr="008952EC" w:rsidRDefault="00923E82" w:rsidP="00923E82">
            <w:pPr>
              <w:jc w:val="center"/>
              <w:rPr>
                <w:szCs w:val="24"/>
              </w:rPr>
            </w:pPr>
          </w:p>
        </w:tc>
        <w:tc>
          <w:tcPr>
            <w:tcW w:w="630" w:type="dxa"/>
            <w:vAlign w:val="center"/>
          </w:tcPr>
          <w:p w14:paraId="72EF9BC7" w14:textId="77777777" w:rsidR="00923E82" w:rsidRPr="008952EC" w:rsidRDefault="00923E82" w:rsidP="00923E82">
            <w:pPr>
              <w:jc w:val="center"/>
              <w:rPr>
                <w:szCs w:val="24"/>
              </w:rPr>
            </w:pPr>
          </w:p>
        </w:tc>
        <w:tc>
          <w:tcPr>
            <w:tcW w:w="2034" w:type="dxa"/>
            <w:vAlign w:val="center"/>
          </w:tcPr>
          <w:p w14:paraId="6D381FC5" w14:textId="77777777" w:rsidR="00923E82" w:rsidRPr="008952EC" w:rsidRDefault="00923E82" w:rsidP="00923E82">
            <w:pPr>
              <w:jc w:val="center"/>
              <w:rPr>
                <w:szCs w:val="24"/>
              </w:rPr>
            </w:pPr>
          </w:p>
        </w:tc>
      </w:tr>
      <w:tr w:rsidR="00923E82" w:rsidRPr="008952EC" w14:paraId="5EA8F860" w14:textId="77777777" w:rsidTr="00981289">
        <w:trPr>
          <w:trHeight w:val="160"/>
        </w:trPr>
        <w:tc>
          <w:tcPr>
            <w:tcW w:w="1008" w:type="dxa"/>
          </w:tcPr>
          <w:p w14:paraId="180F192E" w14:textId="77777777" w:rsidR="00923E82" w:rsidRPr="008952EC" w:rsidRDefault="00923E82" w:rsidP="00923E82">
            <w:pPr>
              <w:jc w:val="center"/>
              <w:rPr>
                <w:szCs w:val="24"/>
              </w:rPr>
            </w:pPr>
          </w:p>
        </w:tc>
        <w:tc>
          <w:tcPr>
            <w:tcW w:w="2520" w:type="dxa"/>
            <w:vAlign w:val="center"/>
          </w:tcPr>
          <w:p w14:paraId="1645C64A" w14:textId="77777777" w:rsidR="00923E82" w:rsidRPr="008952EC" w:rsidRDefault="00923E82" w:rsidP="00344E96">
            <w:pPr>
              <w:rPr>
                <w:bCs/>
                <w:i/>
                <w:iCs/>
                <w:sz w:val="18"/>
                <w:szCs w:val="14"/>
              </w:rPr>
            </w:pPr>
            <w:r w:rsidRPr="008952EC">
              <w:rPr>
                <w:bCs/>
                <w:i/>
                <w:iCs/>
                <w:sz w:val="18"/>
                <w:szCs w:val="14"/>
              </w:rPr>
              <w:t xml:space="preserve">Refugees / internally displaced </w:t>
            </w:r>
          </w:p>
          <w:p w14:paraId="0DD4D0CA" w14:textId="77777777" w:rsidR="00923E82" w:rsidRPr="008952EC" w:rsidRDefault="00923E82" w:rsidP="00344E96">
            <w:pPr>
              <w:rPr>
                <w:sz w:val="18"/>
                <w:szCs w:val="14"/>
              </w:rPr>
            </w:pPr>
            <w:r w:rsidRPr="008952EC">
              <w:rPr>
                <w:bCs/>
                <w:sz w:val="18"/>
                <w:szCs w:val="14"/>
              </w:rPr>
              <w:t>(list the districts by name)</w:t>
            </w:r>
          </w:p>
        </w:tc>
        <w:tc>
          <w:tcPr>
            <w:tcW w:w="1080" w:type="dxa"/>
          </w:tcPr>
          <w:p w14:paraId="385A88EF" w14:textId="77777777" w:rsidR="00923E82" w:rsidRPr="008952EC" w:rsidRDefault="00923E82" w:rsidP="00923E82">
            <w:pPr>
              <w:jc w:val="center"/>
              <w:rPr>
                <w:szCs w:val="24"/>
              </w:rPr>
            </w:pPr>
          </w:p>
        </w:tc>
        <w:tc>
          <w:tcPr>
            <w:tcW w:w="1080" w:type="dxa"/>
            <w:vAlign w:val="center"/>
          </w:tcPr>
          <w:p w14:paraId="04441178" w14:textId="77777777" w:rsidR="00923E82" w:rsidRPr="008952EC" w:rsidRDefault="00923E82" w:rsidP="00923E82">
            <w:pPr>
              <w:jc w:val="center"/>
              <w:rPr>
                <w:szCs w:val="24"/>
              </w:rPr>
            </w:pPr>
          </w:p>
        </w:tc>
        <w:tc>
          <w:tcPr>
            <w:tcW w:w="846" w:type="dxa"/>
            <w:vAlign w:val="center"/>
          </w:tcPr>
          <w:p w14:paraId="425ED780" w14:textId="77777777" w:rsidR="00923E82" w:rsidRPr="008952EC" w:rsidRDefault="00923E82" w:rsidP="00923E82">
            <w:pPr>
              <w:jc w:val="center"/>
              <w:rPr>
                <w:szCs w:val="24"/>
              </w:rPr>
            </w:pPr>
          </w:p>
        </w:tc>
        <w:tc>
          <w:tcPr>
            <w:tcW w:w="1350" w:type="dxa"/>
            <w:vAlign w:val="center"/>
          </w:tcPr>
          <w:p w14:paraId="4B7E1819" w14:textId="77777777" w:rsidR="00923E82" w:rsidRPr="008952EC" w:rsidRDefault="00923E82" w:rsidP="00923E82">
            <w:pPr>
              <w:jc w:val="center"/>
              <w:rPr>
                <w:szCs w:val="24"/>
              </w:rPr>
            </w:pPr>
          </w:p>
        </w:tc>
        <w:tc>
          <w:tcPr>
            <w:tcW w:w="810" w:type="dxa"/>
            <w:vAlign w:val="center"/>
          </w:tcPr>
          <w:p w14:paraId="3F6F65AD" w14:textId="77777777" w:rsidR="00923E82" w:rsidRPr="008952EC" w:rsidRDefault="00923E82" w:rsidP="00923E82">
            <w:pPr>
              <w:jc w:val="center"/>
              <w:rPr>
                <w:szCs w:val="24"/>
              </w:rPr>
            </w:pPr>
          </w:p>
        </w:tc>
        <w:tc>
          <w:tcPr>
            <w:tcW w:w="630" w:type="dxa"/>
            <w:vAlign w:val="center"/>
          </w:tcPr>
          <w:p w14:paraId="2F9C7B96" w14:textId="77777777" w:rsidR="00923E82" w:rsidRPr="008952EC" w:rsidRDefault="00923E82" w:rsidP="00923E82">
            <w:pPr>
              <w:jc w:val="center"/>
              <w:rPr>
                <w:szCs w:val="24"/>
              </w:rPr>
            </w:pPr>
          </w:p>
        </w:tc>
        <w:tc>
          <w:tcPr>
            <w:tcW w:w="2034" w:type="dxa"/>
            <w:vAlign w:val="center"/>
          </w:tcPr>
          <w:p w14:paraId="213DE5E3" w14:textId="77777777" w:rsidR="00923E82" w:rsidRPr="008952EC" w:rsidRDefault="00923E82" w:rsidP="00923E82">
            <w:pPr>
              <w:jc w:val="center"/>
              <w:rPr>
                <w:szCs w:val="24"/>
              </w:rPr>
            </w:pPr>
          </w:p>
        </w:tc>
      </w:tr>
      <w:tr w:rsidR="00923E82" w:rsidRPr="008952EC" w14:paraId="607C409D" w14:textId="77777777" w:rsidTr="00981289">
        <w:trPr>
          <w:trHeight w:val="160"/>
        </w:trPr>
        <w:tc>
          <w:tcPr>
            <w:tcW w:w="1008" w:type="dxa"/>
          </w:tcPr>
          <w:p w14:paraId="134D5C96" w14:textId="77777777" w:rsidR="00923E82" w:rsidRPr="008952EC" w:rsidRDefault="00923E82" w:rsidP="00923E82">
            <w:pPr>
              <w:jc w:val="center"/>
              <w:rPr>
                <w:szCs w:val="24"/>
              </w:rPr>
            </w:pPr>
          </w:p>
        </w:tc>
        <w:tc>
          <w:tcPr>
            <w:tcW w:w="2520" w:type="dxa"/>
            <w:vAlign w:val="center"/>
          </w:tcPr>
          <w:p w14:paraId="19E59493" w14:textId="77777777" w:rsidR="00923E82" w:rsidRPr="008952EC" w:rsidRDefault="00923E82" w:rsidP="00344E96">
            <w:pPr>
              <w:rPr>
                <w:bCs/>
                <w:i/>
                <w:iCs/>
                <w:sz w:val="18"/>
                <w:szCs w:val="14"/>
              </w:rPr>
            </w:pPr>
            <w:r w:rsidRPr="008952EC">
              <w:rPr>
                <w:bCs/>
                <w:i/>
                <w:iCs/>
                <w:sz w:val="18"/>
                <w:szCs w:val="14"/>
              </w:rPr>
              <w:t xml:space="preserve">Migrants </w:t>
            </w:r>
          </w:p>
          <w:p w14:paraId="17819A14" w14:textId="77777777" w:rsidR="00923E82" w:rsidRPr="008952EC" w:rsidRDefault="00923E82" w:rsidP="00344E96">
            <w:pPr>
              <w:rPr>
                <w:sz w:val="18"/>
                <w:szCs w:val="14"/>
              </w:rPr>
            </w:pPr>
            <w:r w:rsidRPr="008952EC">
              <w:rPr>
                <w:bCs/>
                <w:sz w:val="18"/>
                <w:szCs w:val="14"/>
              </w:rPr>
              <w:t>(list the districts by name)</w:t>
            </w:r>
          </w:p>
        </w:tc>
        <w:tc>
          <w:tcPr>
            <w:tcW w:w="1080" w:type="dxa"/>
          </w:tcPr>
          <w:p w14:paraId="6200C077" w14:textId="77777777" w:rsidR="00923E82" w:rsidRPr="008952EC" w:rsidRDefault="00923E82" w:rsidP="00923E82">
            <w:pPr>
              <w:jc w:val="center"/>
              <w:rPr>
                <w:szCs w:val="24"/>
              </w:rPr>
            </w:pPr>
          </w:p>
        </w:tc>
        <w:tc>
          <w:tcPr>
            <w:tcW w:w="1080" w:type="dxa"/>
            <w:vAlign w:val="center"/>
          </w:tcPr>
          <w:p w14:paraId="51E46ED8" w14:textId="77777777" w:rsidR="00923E82" w:rsidRPr="008952EC" w:rsidRDefault="00923E82" w:rsidP="00923E82">
            <w:pPr>
              <w:jc w:val="center"/>
              <w:rPr>
                <w:szCs w:val="24"/>
              </w:rPr>
            </w:pPr>
          </w:p>
        </w:tc>
        <w:tc>
          <w:tcPr>
            <w:tcW w:w="846" w:type="dxa"/>
            <w:vAlign w:val="center"/>
          </w:tcPr>
          <w:p w14:paraId="437D3799" w14:textId="77777777" w:rsidR="00923E82" w:rsidRPr="008952EC" w:rsidRDefault="00923E82" w:rsidP="00923E82">
            <w:pPr>
              <w:jc w:val="center"/>
              <w:rPr>
                <w:szCs w:val="24"/>
              </w:rPr>
            </w:pPr>
          </w:p>
        </w:tc>
        <w:tc>
          <w:tcPr>
            <w:tcW w:w="1350" w:type="dxa"/>
            <w:vAlign w:val="center"/>
          </w:tcPr>
          <w:p w14:paraId="35CACE56" w14:textId="77777777" w:rsidR="00923E82" w:rsidRPr="008952EC" w:rsidRDefault="00923E82" w:rsidP="00923E82">
            <w:pPr>
              <w:jc w:val="center"/>
              <w:rPr>
                <w:szCs w:val="24"/>
              </w:rPr>
            </w:pPr>
          </w:p>
        </w:tc>
        <w:tc>
          <w:tcPr>
            <w:tcW w:w="810" w:type="dxa"/>
            <w:vAlign w:val="center"/>
          </w:tcPr>
          <w:p w14:paraId="405A8658" w14:textId="77777777" w:rsidR="00923E82" w:rsidRPr="008952EC" w:rsidRDefault="00923E82" w:rsidP="00923E82">
            <w:pPr>
              <w:jc w:val="center"/>
              <w:rPr>
                <w:szCs w:val="24"/>
              </w:rPr>
            </w:pPr>
          </w:p>
        </w:tc>
        <w:tc>
          <w:tcPr>
            <w:tcW w:w="630" w:type="dxa"/>
            <w:vAlign w:val="center"/>
          </w:tcPr>
          <w:p w14:paraId="6BE0B449" w14:textId="77777777" w:rsidR="00923E82" w:rsidRPr="008952EC" w:rsidRDefault="00923E82" w:rsidP="00923E82">
            <w:pPr>
              <w:jc w:val="center"/>
              <w:rPr>
                <w:szCs w:val="24"/>
              </w:rPr>
            </w:pPr>
          </w:p>
        </w:tc>
        <w:tc>
          <w:tcPr>
            <w:tcW w:w="2034" w:type="dxa"/>
            <w:vAlign w:val="center"/>
          </w:tcPr>
          <w:p w14:paraId="267137F4" w14:textId="77777777" w:rsidR="00923E82" w:rsidRPr="008952EC" w:rsidRDefault="00923E82" w:rsidP="00923E82">
            <w:pPr>
              <w:jc w:val="center"/>
              <w:rPr>
                <w:szCs w:val="24"/>
              </w:rPr>
            </w:pPr>
          </w:p>
        </w:tc>
      </w:tr>
      <w:tr w:rsidR="00923E82" w:rsidRPr="008952EC" w14:paraId="7970470E" w14:textId="77777777" w:rsidTr="00981289">
        <w:trPr>
          <w:trHeight w:val="168"/>
        </w:trPr>
        <w:tc>
          <w:tcPr>
            <w:tcW w:w="1008" w:type="dxa"/>
          </w:tcPr>
          <w:p w14:paraId="19C7B0FD" w14:textId="77777777" w:rsidR="00923E82" w:rsidRPr="008952EC" w:rsidRDefault="00923E82" w:rsidP="00923E82">
            <w:pPr>
              <w:jc w:val="center"/>
              <w:rPr>
                <w:szCs w:val="24"/>
              </w:rPr>
            </w:pPr>
          </w:p>
        </w:tc>
        <w:tc>
          <w:tcPr>
            <w:tcW w:w="2520" w:type="dxa"/>
            <w:vAlign w:val="center"/>
          </w:tcPr>
          <w:p w14:paraId="1CDD873F" w14:textId="77777777" w:rsidR="00923E82" w:rsidRPr="008952EC" w:rsidRDefault="00923E82" w:rsidP="00344E96">
            <w:pPr>
              <w:rPr>
                <w:bCs/>
                <w:sz w:val="18"/>
                <w:szCs w:val="14"/>
              </w:rPr>
            </w:pPr>
            <w:r w:rsidRPr="008952EC">
              <w:rPr>
                <w:bCs/>
                <w:sz w:val="18"/>
                <w:szCs w:val="14"/>
              </w:rPr>
              <w:t xml:space="preserve">Low </w:t>
            </w:r>
          </w:p>
          <w:p w14:paraId="799A2B3D" w14:textId="77777777" w:rsidR="00923E82" w:rsidRPr="008952EC" w:rsidRDefault="00923E82" w:rsidP="00344E96">
            <w:pPr>
              <w:rPr>
                <w:bCs/>
                <w:i/>
                <w:iCs/>
                <w:sz w:val="18"/>
                <w:szCs w:val="14"/>
              </w:rPr>
            </w:pPr>
            <w:r w:rsidRPr="008952EC">
              <w:rPr>
                <w:bCs/>
                <w:i/>
                <w:iCs/>
                <w:sz w:val="18"/>
                <w:szCs w:val="14"/>
              </w:rPr>
              <w:t>Population Immunity</w:t>
            </w:r>
          </w:p>
        </w:tc>
        <w:tc>
          <w:tcPr>
            <w:tcW w:w="1080" w:type="dxa"/>
          </w:tcPr>
          <w:p w14:paraId="2A79BB92" w14:textId="77777777" w:rsidR="00923E82" w:rsidRPr="008952EC" w:rsidRDefault="00923E82" w:rsidP="00923E82">
            <w:pPr>
              <w:jc w:val="center"/>
              <w:rPr>
                <w:szCs w:val="24"/>
              </w:rPr>
            </w:pPr>
          </w:p>
        </w:tc>
        <w:tc>
          <w:tcPr>
            <w:tcW w:w="1080" w:type="dxa"/>
            <w:vAlign w:val="center"/>
          </w:tcPr>
          <w:p w14:paraId="1B1DA5FC" w14:textId="77777777" w:rsidR="00923E82" w:rsidRPr="008952EC" w:rsidRDefault="00923E82" w:rsidP="00923E82">
            <w:pPr>
              <w:jc w:val="center"/>
              <w:rPr>
                <w:szCs w:val="24"/>
              </w:rPr>
            </w:pPr>
          </w:p>
        </w:tc>
        <w:tc>
          <w:tcPr>
            <w:tcW w:w="846" w:type="dxa"/>
            <w:vAlign w:val="center"/>
          </w:tcPr>
          <w:p w14:paraId="5B757522" w14:textId="77777777" w:rsidR="00923E82" w:rsidRPr="008952EC" w:rsidRDefault="00923E82" w:rsidP="00923E82">
            <w:pPr>
              <w:jc w:val="center"/>
              <w:rPr>
                <w:szCs w:val="24"/>
              </w:rPr>
            </w:pPr>
          </w:p>
        </w:tc>
        <w:tc>
          <w:tcPr>
            <w:tcW w:w="1350" w:type="dxa"/>
            <w:vAlign w:val="center"/>
          </w:tcPr>
          <w:p w14:paraId="441B8938" w14:textId="77777777" w:rsidR="00923E82" w:rsidRPr="008952EC" w:rsidRDefault="00923E82" w:rsidP="00923E82">
            <w:pPr>
              <w:jc w:val="center"/>
              <w:rPr>
                <w:szCs w:val="24"/>
              </w:rPr>
            </w:pPr>
          </w:p>
        </w:tc>
        <w:tc>
          <w:tcPr>
            <w:tcW w:w="810" w:type="dxa"/>
            <w:vAlign w:val="center"/>
          </w:tcPr>
          <w:p w14:paraId="6F6C0A73" w14:textId="77777777" w:rsidR="00923E82" w:rsidRPr="008952EC" w:rsidRDefault="00923E82" w:rsidP="00923E82">
            <w:pPr>
              <w:jc w:val="center"/>
              <w:rPr>
                <w:szCs w:val="24"/>
              </w:rPr>
            </w:pPr>
          </w:p>
        </w:tc>
        <w:tc>
          <w:tcPr>
            <w:tcW w:w="630" w:type="dxa"/>
            <w:vAlign w:val="center"/>
          </w:tcPr>
          <w:p w14:paraId="1ED9C734" w14:textId="77777777" w:rsidR="00923E82" w:rsidRPr="008952EC" w:rsidRDefault="00923E82" w:rsidP="00923E82">
            <w:pPr>
              <w:jc w:val="center"/>
              <w:rPr>
                <w:szCs w:val="24"/>
              </w:rPr>
            </w:pPr>
          </w:p>
        </w:tc>
        <w:tc>
          <w:tcPr>
            <w:tcW w:w="2034" w:type="dxa"/>
            <w:vAlign w:val="center"/>
          </w:tcPr>
          <w:p w14:paraId="23BBDF3F" w14:textId="77777777" w:rsidR="00923E82" w:rsidRPr="008952EC" w:rsidRDefault="00923E82" w:rsidP="00923E82">
            <w:pPr>
              <w:jc w:val="center"/>
              <w:rPr>
                <w:szCs w:val="24"/>
              </w:rPr>
            </w:pPr>
          </w:p>
        </w:tc>
      </w:tr>
      <w:tr w:rsidR="00923E82" w:rsidRPr="008952EC" w14:paraId="5FC78478" w14:textId="77777777" w:rsidTr="00981289">
        <w:trPr>
          <w:trHeight w:val="168"/>
        </w:trPr>
        <w:tc>
          <w:tcPr>
            <w:tcW w:w="1008" w:type="dxa"/>
          </w:tcPr>
          <w:p w14:paraId="6362D5C0" w14:textId="77777777" w:rsidR="00923E82" w:rsidRPr="008952EC" w:rsidRDefault="00923E82" w:rsidP="00923E82">
            <w:pPr>
              <w:jc w:val="center"/>
              <w:rPr>
                <w:szCs w:val="24"/>
              </w:rPr>
            </w:pPr>
          </w:p>
        </w:tc>
        <w:tc>
          <w:tcPr>
            <w:tcW w:w="2520" w:type="dxa"/>
            <w:vAlign w:val="center"/>
          </w:tcPr>
          <w:p w14:paraId="61AF15B8" w14:textId="77777777" w:rsidR="00923E82" w:rsidRPr="008952EC" w:rsidRDefault="00923E82" w:rsidP="00344E96">
            <w:pPr>
              <w:rPr>
                <w:bCs/>
                <w:sz w:val="18"/>
                <w:szCs w:val="14"/>
              </w:rPr>
            </w:pPr>
            <w:r w:rsidRPr="008952EC">
              <w:rPr>
                <w:bCs/>
                <w:sz w:val="18"/>
                <w:szCs w:val="14"/>
              </w:rPr>
              <w:t xml:space="preserve">Low </w:t>
            </w:r>
          </w:p>
          <w:p w14:paraId="14E10E0F" w14:textId="77777777" w:rsidR="00923E82" w:rsidRPr="008952EC" w:rsidRDefault="00923E82" w:rsidP="00344E96">
            <w:pPr>
              <w:rPr>
                <w:bCs/>
                <w:i/>
                <w:iCs/>
                <w:sz w:val="18"/>
                <w:szCs w:val="14"/>
              </w:rPr>
            </w:pPr>
            <w:r w:rsidRPr="008952EC">
              <w:rPr>
                <w:bCs/>
                <w:i/>
                <w:iCs/>
                <w:sz w:val="18"/>
                <w:szCs w:val="14"/>
              </w:rPr>
              <w:t>Surveillance Indicators</w:t>
            </w:r>
          </w:p>
        </w:tc>
        <w:tc>
          <w:tcPr>
            <w:tcW w:w="1080" w:type="dxa"/>
          </w:tcPr>
          <w:p w14:paraId="18E5239A" w14:textId="77777777" w:rsidR="00923E82" w:rsidRPr="008952EC" w:rsidRDefault="00923E82" w:rsidP="00923E82">
            <w:pPr>
              <w:jc w:val="center"/>
              <w:rPr>
                <w:szCs w:val="24"/>
              </w:rPr>
            </w:pPr>
          </w:p>
        </w:tc>
        <w:tc>
          <w:tcPr>
            <w:tcW w:w="1080" w:type="dxa"/>
            <w:vAlign w:val="center"/>
          </w:tcPr>
          <w:p w14:paraId="29938FBB" w14:textId="77777777" w:rsidR="00923E82" w:rsidRPr="008952EC" w:rsidRDefault="00923E82" w:rsidP="00923E82">
            <w:pPr>
              <w:jc w:val="center"/>
              <w:rPr>
                <w:szCs w:val="24"/>
              </w:rPr>
            </w:pPr>
          </w:p>
        </w:tc>
        <w:tc>
          <w:tcPr>
            <w:tcW w:w="846" w:type="dxa"/>
            <w:vAlign w:val="center"/>
          </w:tcPr>
          <w:p w14:paraId="1CFDC909" w14:textId="77777777" w:rsidR="00923E82" w:rsidRPr="008952EC" w:rsidRDefault="00923E82" w:rsidP="00923E82">
            <w:pPr>
              <w:jc w:val="center"/>
              <w:rPr>
                <w:szCs w:val="24"/>
              </w:rPr>
            </w:pPr>
          </w:p>
        </w:tc>
        <w:tc>
          <w:tcPr>
            <w:tcW w:w="1350" w:type="dxa"/>
            <w:vAlign w:val="center"/>
          </w:tcPr>
          <w:p w14:paraId="4F16186A" w14:textId="77777777" w:rsidR="00923E82" w:rsidRPr="008952EC" w:rsidRDefault="00923E82" w:rsidP="00923E82">
            <w:pPr>
              <w:jc w:val="center"/>
              <w:rPr>
                <w:szCs w:val="24"/>
              </w:rPr>
            </w:pPr>
          </w:p>
        </w:tc>
        <w:tc>
          <w:tcPr>
            <w:tcW w:w="810" w:type="dxa"/>
            <w:vAlign w:val="center"/>
          </w:tcPr>
          <w:p w14:paraId="1DB3728D" w14:textId="77777777" w:rsidR="00923E82" w:rsidRPr="008952EC" w:rsidRDefault="00923E82" w:rsidP="00923E82">
            <w:pPr>
              <w:jc w:val="center"/>
              <w:rPr>
                <w:szCs w:val="24"/>
              </w:rPr>
            </w:pPr>
          </w:p>
        </w:tc>
        <w:tc>
          <w:tcPr>
            <w:tcW w:w="630" w:type="dxa"/>
            <w:vAlign w:val="center"/>
          </w:tcPr>
          <w:p w14:paraId="083E4F1D" w14:textId="77777777" w:rsidR="00923E82" w:rsidRPr="008952EC" w:rsidRDefault="00923E82" w:rsidP="00923E82">
            <w:pPr>
              <w:jc w:val="center"/>
              <w:rPr>
                <w:szCs w:val="24"/>
              </w:rPr>
            </w:pPr>
          </w:p>
        </w:tc>
        <w:tc>
          <w:tcPr>
            <w:tcW w:w="2034" w:type="dxa"/>
            <w:vAlign w:val="center"/>
          </w:tcPr>
          <w:p w14:paraId="596DAE60" w14:textId="77777777" w:rsidR="00923E82" w:rsidRPr="008952EC" w:rsidRDefault="00923E82" w:rsidP="00923E82">
            <w:pPr>
              <w:jc w:val="center"/>
              <w:rPr>
                <w:szCs w:val="24"/>
              </w:rPr>
            </w:pPr>
          </w:p>
        </w:tc>
      </w:tr>
      <w:tr w:rsidR="00371C48" w:rsidRPr="008952EC" w14:paraId="24657DA6" w14:textId="77777777" w:rsidTr="00981289">
        <w:trPr>
          <w:trHeight w:val="168"/>
        </w:trPr>
        <w:tc>
          <w:tcPr>
            <w:tcW w:w="1008" w:type="dxa"/>
          </w:tcPr>
          <w:p w14:paraId="0431E982" w14:textId="77777777" w:rsidR="00371C48" w:rsidRPr="008952EC" w:rsidRDefault="00371C48" w:rsidP="00923E82">
            <w:pPr>
              <w:jc w:val="center"/>
              <w:rPr>
                <w:szCs w:val="24"/>
              </w:rPr>
            </w:pPr>
          </w:p>
        </w:tc>
        <w:tc>
          <w:tcPr>
            <w:tcW w:w="2520" w:type="dxa"/>
            <w:vAlign w:val="center"/>
          </w:tcPr>
          <w:p w14:paraId="09D7C1A6" w14:textId="77777777" w:rsidR="00371C48" w:rsidRPr="008952EC" w:rsidRDefault="00371C48" w:rsidP="00344E96">
            <w:pPr>
              <w:rPr>
                <w:bCs/>
                <w:i/>
                <w:sz w:val="18"/>
                <w:szCs w:val="14"/>
              </w:rPr>
            </w:pPr>
            <w:r w:rsidRPr="008952EC">
              <w:rPr>
                <w:bCs/>
                <w:i/>
                <w:sz w:val="18"/>
                <w:szCs w:val="14"/>
              </w:rPr>
              <w:t>Difficult to access</w:t>
            </w:r>
            <w:r w:rsidR="008609A4" w:rsidRPr="008952EC">
              <w:rPr>
                <w:bCs/>
                <w:i/>
                <w:sz w:val="18"/>
                <w:szCs w:val="14"/>
              </w:rPr>
              <w:t>*</w:t>
            </w:r>
            <w:r w:rsidRPr="008952EC">
              <w:rPr>
                <w:bCs/>
                <w:i/>
                <w:sz w:val="18"/>
                <w:szCs w:val="14"/>
              </w:rPr>
              <w:t xml:space="preserve"> </w:t>
            </w:r>
          </w:p>
        </w:tc>
        <w:tc>
          <w:tcPr>
            <w:tcW w:w="1080" w:type="dxa"/>
          </w:tcPr>
          <w:p w14:paraId="352CB13B" w14:textId="77777777" w:rsidR="00371C48" w:rsidRPr="008952EC" w:rsidRDefault="00371C48" w:rsidP="00923E82">
            <w:pPr>
              <w:jc w:val="center"/>
              <w:rPr>
                <w:szCs w:val="24"/>
              </w:rPr>
            </w:pPr>
          </w:p>
        </w:tc>
        <w:tc>
          <w:tcPr>
            <w:tcW w:w="1080" w:type="dxa"/>
            <w:vAlign w:val="center"/>
          </w:tcPr>
          <w:p w14:paraId="0E97F98E" w14:textId="77777777" w:rsidR="00371C48" w:rsidRPr="008952EC" w:rsidRDefault="00371C48" w:rsidP="00923E82">
            <w:pPr>
              <w:jc w:val="center"/>
              <w:rPr>
                <w:szCs w:val="24"/>
              </w:rPr>
            </w:pPr>
          </w:p>
        </w:tc>
        <w:tc>
          <w:tcPr>
            <w:tcW w:w="846" w:type="dxa"/>
            <w:vAlign w:val="center"/>
          </w:tcPr>
          <w:p w14:paraId="774D7D3F" w14:textId="77777777" w:rsidR="00371C48" w:rsidRPr="008952EC" w:rsidRDefault="00371C48" w:rsidP="00923E82">
            <w:pPr>
              <w:jc w:val="center"/>
              <w:rPr>
                <w:szCs w:val="24"/>
              </w:rPr>
            </w:pPr>
          </w:p>
        </w:tc>
        <w:tc>
          <w:tcPr>
            <w:tcW w:w="1350" w:type="dxa"/>
            <w:vAlign w:val="center"/>
          </w:tcPr>
          <w:p w14:paraId="72CAD0B8" w14:textId="77777777" w:rsidR="00371C48" w:rsidRPr="008952EC" w:rsidRDefault="00371C48" w:rsidP="00923E82">
            <w:pPr>
              <w:jc w:val="center"/>
              <w:rPr>
                <w:szCs w:val="24"/>
              </w:rPr>
            </w:pPr>
          </w:p>
        </w:tc>
        <w:tc>
          <w:tcPr>
            <w:tcW w:w="810" w:type="dxa"/>
            <w:vAlign w:val="center"/>
          </w:tcPr>
          <w:p w14:paraId="69B62657" w14:textId="77777777" w:rsidR="00371C48" w:rsidRPr="008952EC" w:rsidRDefault="00371C48" w:rsidP="00923E82">
            <w:pPr>
              <w:jc w:val="center"/>
              <w:rPr>
                <w:szCs w:val="24"/>
              </w:rPr>
            </w:pPr>
          </w:p>
        </w:tc>
        <w:tc>
          <w:tcPr>
            <w:tcW w:w="630" w:type="dxa"/>
            <w:vAlign w:val="center"/>
          </w:tcPr>
          <w:p w14:paraId="0BE9CF6B" w14:textId="77777777" w:rsidR="00371C48" w:rsidRPr="008952EC" w:rsidRDefault="00371C48" w:rsidP="00923E82">
            <w:pPr>
              <w:jc w:val="center"/>
              <w:rPr>
                <w:szCs w:val="24"/>
              </w:rPr>
            </w:pPr>
          </w:p>
        </w:tc>
        <w:tc>
          <w:tcPr>
            <w:tcW w:w="2034" w:type="dxa"/>
            <w:vAlign w:val="center"/>
          </w:tcPr>
          <w:p w14:paraId="23C7005C" w14:textId="77777777" w:rsidR="00371C48" w:rsidRPr="008952EC" w:rsidRDefault="00371C48" w:rsidP="00923E82">
            <w:pPr>
              <w:jc w:val="center"/>
              <w:rPr>
                <w:szCs w:val="24"/>
              </w:rPr>
            </w:pPr>
          </w:p>
        </w:tc>
      </w:tr>
      <w:tr w:rsidR="00923E82" w:rsidRPr="008952EC" w14:paraId="0F303FC5" w14:textId="77777777" w:rsidTr="00981289">
        <w:trPr>
          <w:trHeight w:val="168"/>
        </w:trPr>
        <w:tc>
          <w:tcPr>
            <w:tcW w:w="1008" w:type="dxa"/>
          </w:tcPr>
          <w:p w14:paraId="649213EE" w14:textId="77777777" w:rsidR="00923E82" w:rsidRPr="008952EC" w:rsidRDefault="008609A4" w:rsidP="00923E82">
            <w:pPr>
              <w:jc w:val="center"/>
              <w:rPr>
                <w:szCs w:val="24"/>
              </w:rPr>
            </w:pPr>
            <w:r w:rsidRPr="008952EC">
              <w:rPr>
                <w:szCs w:val="24"/>
              </w:rPr>
              <w:t xml:space="preserve"> </w:t>
            </w:r>
          </w:p>
        </w:tc>
        <w:tc>
          <w:tcPr>
            <w:tcW w:w="2520" w:type="dxa"/>
            <w:vAlign w:val="center"/>
          </w:tcPr>
          <w:p w14:paraId="53138E5E" w14:textId="77777777" w:rsidR="00923E82" w:rsidRPr="008952EC" w:rsidRDefault="00923E82" w:rsidP="00344E96">
            <w:pPr>
              <w:rPr>
                <w:bCs/>
                <w:sz w:val="18"/>
                <w:szCs w:val="14"/>
              </w:rPr>
            </w:pPr>
            <w:r w:rsidRPr="008952EC">
              <w:rPr>
                <w:bCs/>
                <w:sz w:val="18"/>
                <w:szCs w:val="14"/>
              </w:rPr>
              <w:t xml:space="preserve">Others </w:t>
            </w:r>
          </w:p>
          <w:p w14:paraId="30497E1F" w14:textId="77777777" w:rsidR="00923E82" w:rsidRPr="008952EC" w:rsidRDefault="00923E82" w:rsidP="00344E96">
            <w:pPr>
              <w:rPr>
                <w:bCs/>
                <w:sz w:val="18"/>
                <w:szCs w:val="14"/>
              </w:rPr>
            </w:pPr>
            <w:r w:rsidRPr="008952EC">
              <w:rPr>
                <w:bCs/>
                <w:sz w:val="18"/>
                <w:szCs w:val="14"/>
              </w:rPr>
              <w:t>(please specify here)</w:t>
            </w:r>
          </w:p>
        </w:tc>
        <w:tc>
          <w:tcPr>
            <w:tcW w:w="1080" w:type="dxa"/>
          </w:tcPr>
          <w:p w14:paraId="0E783A2A" w14:textId="77777777" w:rsidR="00923E82" w:rsidRPr="008952EC" w:rsidRDefault="00923E82" w:rsidP="00923E82">
            <w:pPr>
              <w:jc w:val="center"/>
              <w:rPr>
                <w:szCs w:val="24"/>
              </w:rPr>
            </w:pPr>
          </w:p>
        </w:tc>
        <w:tc>
          <w:tcPr>
            <w:tcW w:w="1080" w:type="dxa"/>
            <w:vAlign w:val="center"/>
          </w:tcPr>
          <w:p w14:paraId="355C1B00" w14:textId="77777777" w:rsidR="00923E82" w:rsidRPr="008952EC" w:rsidRDefault="00923E82" w:rsidP="00923E82">
            <w:pPr>
              <w:jc w:val="center"/>
              <w:rPr>
                <w:szCs w:val="24"/>
              </w:rPr>
            </w:pPr>
          </w:p>
        </w:tc>
        <w:tc>
          <w:tcPr>
            <w:tcW w:w="846" w:type="dxa"/>
            <w:vAlign w:val="center"/>
          </w:tcPr>
          <w:p w14:paraId="29849C41" w14:textId="77777777" w:rsidR="00923E82" w:rsidRPr="008952EC" w:rsidRDefault="00923E82" w:rsidP="00923E82">
            <w:pPr>
              <w:jc w:val="center"/>
              <w:rPr>
                <w:szCs w:val="24"/>
              </w:rPr>
            </w:pPr>
          </w:p>
        </w:tc>
        <w:tc>
          <w:tcPr>
            <w:tcW w:w="1350" w:type="dxa"/>
            <w:vAlign w:val="center"/>
          </w:tcPr>
          <w:p w14:paraId="5F6B2781" w14:textId="77777777" w:rsidR="00923E82" w:rsidRPr="008952EC" w:rsidRDefault="00923E82" w:rsidP="00923E82">
            <w:pPr>
              <w:jc w:val="center"/>
              <w:rPr>
                <w:szCs w:val="24"/>
              </w:rPr>
            </w:pPr>
          </w:p>
        </w:tc>
        <w:tc>
          <w:tcPr>
            <w:tcW w:w="810" w:type="dxa"/>
            <w:vAlign w:val="center"/>
          </w:tcPr>
          <w:p w14:paraId="2CD75B0D" w14:textId="77777777" w:rsidR="00923E82" w:rsidRPr="008952EC" w:rsidRDefault="00923E82" w:rsidP="00923E82">
            <w:pPr>
              <w:jc w:val="center"/>
              <w:rPr>
                <w:szCs w:val="24"/>
              </w:rPr>
            </w:pPr>
          </w:p>
        </w:tc>
        <w:tc>
          <w:tcPr>
            <w:tcW w:w="630" w:type="dxa"/>
            <w:vAlign w:val="center"/>
          </w:tcPr>
          <w:p w14:paraId="5CCCDDBC" w14:textId="77777777" w:rsidR="00923E82" w:rsidRPr="008952EC" w:rsidRDefault="00923E82" w:rsidP="00923E82">
            <w:pPr>
              <w:jc w:val="center"/>
              <w:rPr>
                <w:szCs w:val="24"/>
              </w:rPr>
            </w:pPr>
          </w:p>
        </w:tc>
        <w:tc>
          <w:tcPr>
            <w:tcW w:w="2034" w:type="dxa"/>
            <w:vAlign w:val="center"/>
          </w:tcPr>
          <w:p w14:paraId="3A63513C" w14:textId="77777777" w:rsidR="00923E82" w:rsidRPr="008952EC" w:rsidRDefault="00923E82" w:rsidP="00923E82">
            <w:pPr>
              <w:jc w:val="center"/>
              <w:rPr>
                <w:szCs w:val="24"/>
              </w:rPr>
            </w:pPr>
          </w:p>
        </w:tc>
      </w:tr>
    </w:tbl>
    <w:p w14:paraId="490B1B4B" w14:textId="77777777" w:rsidR="005A109D" w:rsidRPr="008952EC" w:rsidRDefault="005A109D" w:rsidP="005A109D">
      <w:pPr>
        <w:rPr>
          <w:b/>
          <w:sz w:val="28"/>
        </w:rPr>
      </w:pPr>
    </w:p>
    <w:p w14:paraId="4A22E4F6" w14:textId="77777777" w:rsidR="005A109D" w:rsidRPr="008952EC" w:rsidRDefault="008609A4" w:rsidP="005A109D">
      <w:pPr>
        <w:rPr>
          <w:b/>
          <w:i/>
          <w:sz w:val="18"/>
          <w:szCs w:val="18"/>
        </w:rPr>
      </w:pPr>
      <w:r w:rsidRPr="008952EC">
        <w:rPr>
          <w:b/>
          <w:sz w:val="18"/>
          <w:szCs w:val="18"/>
        </w:rPr>
        <w:t xml:space="preserve">* </w:t>
      </w:r>
      <w:r w:rsidRPr="008952EC">
        <w:rPr>
          <w:b/>
          <w:i/>
          <w:sz w:val="18"/>
          <w:szCs w:val="18"/>
        </w:rPr>
        <w:t>Please specify type of access issue(s) and list districts by name.</w:t>
      </w:r>
    </w:p>
    <w:p w14:paraId="37B68D9B" w14:textId="77777777" w:rsidR="008609A4" w:rsidRPr="008952EC" w:rsidRDefault="008609A4" w:rsidP="005A109D">
      <w:pPr>
        <w:rPr>
          <w:b/>
          <w:i/>
          <w:sz w:val="28"/>
        </w:rPr>
      </w:pPr>
    </w:p>
    <w:p w14:paraId="71633DC9" w14:textId="77777777" w:rsidR="00F6423C" w:rsidRPr="00E127C6" w:rsidRDefault="00F6423C" w:rsidP="00F6423C">
      <w:pPr>
        <w:pStyle w:val="Header"/>
        <w:tabs>
          <w:tab w:val="clear" w:pos="4320"/>
          <w:tab w:val="clear" w:pos="8640"/>
        </w:tabs>
        <w:ind w:left="1134" w:hanging="1134"/>
        <w:jc w:val="both"/>
        <w:rPr>
          <w:b/>
          <w:bCs/>
        </w:rPr>
      </w:pPr>
      <w:r w:rsidRPr="00E127C6">
        <w:rPr>
          <w:b/>
          <w:bCs/>
        </w:rPr>
        <w:t xml:space="preserve">12.2 </w:t>
      </w:r>
      <w:r w:rsidRPr="00E127C6">
        <w:rPr>
          <w:b/>
          <w:bCs/>
        </w:rPr>
        <w:tab/>
        <w:t>Was a</w:t>
      </w:r>
      <w:r w:rsidRPr="00E127C6">
        <w:rPr>
          <w:b/>
          <w:bCs/>
          <w:szCs w:val="24"/>
        </w:rPr>
        <w:t>ny specific / targeted surveys and/or studies regardless of its magnitude done?</w:t>
      </w:r>
    </w:p>
    <w:p w14:paraId="074636FE" w14:textId="77777777" w:rsidR="00F6423C" w:rsidRPr="008952EC" w:rsidRDefault="00F6423C" w:rsidP="00F6423C">
      <w:pPr>
        <w:pStyle w:val="Header"/>
        <w:tabs>
          <w:tab w:val="clear" w:pos="4320"/>
          <w:tab w:val="clear" w:pos="8640"/>
        </w:tabs>
      </w:pPr>
      <w:r w:rsidRPr="008952EC">
        <w:tab/>
      </w:r>
      <w:r w:rsidRPr="008952EC">
        <w:tab/>
      </w:r>
    </w:p>
    <w:p w14:paraId="2BB86233" w14:textId="77777777" w:rsidR="00F6423C" w:rsidRDefault="00F6423C" w:rsidP="00F6423C">
      <w:pPr>
        <w:ind w:left="562" w:firstLine="567"/>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5B9C13A5" w14:textId="77777777" w:rsidR="00F6423C" w:rsidRPr="008952EC" w:rsidRDefault="00F6423C" w:rsidP="00F6423C">
      <w:pPr>
        <w:ind w:left="562" w:firstLine="567"/>
      </w:pPr>
    </w:p>
    <w:p w14:paraId="0DAA87F9" w14:textId="77777777" w:rsidR="008609A4" w:rsidRPr="00E127C6" w:rsidRDefault="00371C48" w:rsidP="006457D3">
      <w:pPr>
        <w:jc w:val="both"/>
        <w:rPr>
          <w:b/>
          <w:bCs/>
          <w:szCs w:val="24"/>
        </w:rPr>
      </w:pPr>
      <w:r w:rsidRPr="00E127C6">
        <w:rPr>
          <w:b/>
          <w:bCs/>
          <w:szCs w:val="24"/>
        </w:rPr>
        <w:t>12.</w:t>
      </w:r>
      <w:r w:rsidR="00F6423C" w:rsidRPr="00E127C6">
        <w:rPr>
          <w:b/>
          <w:bCs/>
          <w:szCs w:val="24"/>
        </w:rPr>
        <w:t>3</w:t>
      </w:r>
      <w:r w:rsidRPr="00E127C6">
        <w:rPr>
          <w:b/>
          <w:bCs/>
          <w:szCs w:val="24"/>
        </w:rPr>
        <w:t xml:space="preserve"> </w:t>
      </w:r>
      <w:r w:rsidR="00F6423C" w:rsidRPr="00E127C6">
        <w:rPr>
          <w:b/>
          <w:bCs/>
          <w:szCs w:val="24"/>
        </w:rPr>
        <w:t xml:space="preserve">Please provide information on the above </w:t>
      </w:r>
      <w:r w:rsidRPr="00E127C6">
        <w:rPr>
          <w:b/>
          <w:bCs/>
          <w:szCs w:val="24"/>
        </w:rPr>
        <w:t xml:space="preserve">targeted </w:t>
      </w:r>
      <w:r w:rsidR="00F6423C" w:rsidRPr="00E127C6">
        <w:rPr>
          <w:b/>
          <w:bCs/>
          <w:szCs w:val="24"/>
        </w:rPr>
        <w:t xml:space="preserve">activities </w:t>
      </w:r>
      <w:r w:rsidR="006D5F76" w:rsidRPr="00E127C6">
        <w:rPr>
          <w:b/>
          <w:bCs/>
          <w:szCs w:val="24"/>
        </w:rPr>
        <w:t xml:space="preserve">with focus on risk category of population, </w:t>
      </w:r>
      <w:proofErr w:type="gramStart"/>
      <w:r w:rsidR="006D5F76" w:rsidRPr="00E127C6">
        <w:rPr>
          <w:b/>
          <w:bCs/>
          <w:szCs w:val="24"/>
        </w:rPr>
        <w:t>presence</w:t>
      </w:r>
      <w:proofErr w:type="gramEnd"/>
      <w:r w:rsidR="006D5F76" w:rsidRPr="00E127C6">
        <w:rPr>
          <w:b/>
          <w:bCs/>
          <w:szCs w:val="24"/>
        </w:rPr>
        <w:t xml:space="preserve"> or absence of the program’s effective reach in this community for surveillance</w:t>
      </w:r>
      <w:r w:rsidR="00A87794" w:rsidRPr="00E127C6">
        <w:rPr>
          <w:b/>
          <w:bCs/>
          <w:szCs w:val="24"/>
        </w:rPr>
        <w:t xml:space="preserve">, </w:t>
      </w:r>
      <w:r w:rsidR="006D5F76" w:rsidRPr="00E127C6">
        <w:rPr>
          <w:b/>
          <w:bCs/>
          <w:szCs w:val="24"/>
        </w:rPr>
        <w:t>routine</w:t>
      </w:r>
      <w:r w:rsidR="00A87794" w:rsidRPr="00E127C6">
        <w:rPr>
          <w:b/>
          <w:bCs/>
          <w:szCs w:val="24"/>
        </w:rPr>
        <w:t>,</w:t>
      </w:r>
      <w:r w:rsidR="006D5F76" w:rsidRPr="00E127C6">
        <w:rPr>
          <w:b/>
          <w:bCs/>
          <w:szCs w:val="24"/>
        </w:rPr>
        <w:t xml:space="preserve"> and supplementary vaccination activities.</w:t>
      </w:r>
    </w:p>
    <w:p w14:paraId="622F0591" w14:textId="77777777" w:rsidR="008609A4" w:rsidRPr="008952EC" w:rsidRDefault="008609A4" w:rsidP="002D2BC0">
      <w:pP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8"/>
      </w:tblGrid>
      <w:tr w:rsidR="008609A4" w:rsidRPr="008952EC" w14:paraId="21BD0532" w14:textId="77777777" w:rsidTr="00E127C6">
        <w:trPr>
          <w:trHeight w:val="2791"/>
        </w:trPr>
        <w:tc>
          <w:tcPr>
            <w:tcW w:w="5000" w:type="pct"/>
            <w:shd w:val="clear" w:color="auto" w:fill="auto"/>
          </w:tcPr>
          <w:p w14:paraId="40F568A9" w14:textId="77777777" w:rsidR="008609A4" w:rsidRPr="008952EC" w:rsidRDefault="008609A4" w:rsidP="002D2BC0">
            <w:pPr>
              <w:rPr>
                <w:i/>
                <w:szCs w:val="24"/>
              </w:rPr>
            </w:pPr>
            <w:r w:rsidRPr="008952EC">
              <w:rPr>
                <w:i/>
                <w:szCs w:val="24"/>
              </w:rPr>
              <w:t xml:space="preserve">Type here </w:t>
            </w:r>
          </w:p>
        </w:tc>
      </w:tr>
    </w:tbl>
    <w:p w14:paraId="6B7D14EC" w14:textId="77777777" w:rsidR="005A109D" w:rsidRPr="008952EC" w:rsidRDefault="005A109D" w:rsidP="002D2BC0">
      <w:r w:rsidRPr="008952EC">
        <w:rPr>
          <w:szCs w:val="24"/>
        </w:rPr>
        <w:br/>
      </w:r>
    </w:p>
    <w:p w14:paraId="38987FB2" w14:textId="77777777" w:rsidR="00E03377" w:rsidRPr="008952EC" w:rsidRDefault="00923E82" w:rsidP="005224D5">
      <w:pPr>
        <w:pStyle w:val="Heading1"/>
        <w:rPr>
          <w:b w:val="0"/>
          <w:sz w:val="28"/>
        </w:rPr>
      </w:pPr>
      <w:r w:rsidRPr="008952EC">
        <w:rPr>
          <w:b w:val="0"/>
          <w:sz w:val="28"/>
        </w:rPr>
        <w:br w:type="page"/>
      </w:r>
      <w:bookmarkStart w:id="101" w:name="_Toc29997531"/>
      <w:r w:rsidRPr="005224D5">
        <w:rPr>
          <w:bCs/>
          <w:color w:val="000000"/>
          <w:sz w:val="28"/>
          <w:szCs w:val="28"/>
          <w:u w:val="single"/>
        </w:rPr>
        <w:t>Section 13</w:t>
      </w:r>
      <w:r w:rsidR="0021273B" w:rsidRPr="005224D5">
        <w:rPr>
          <w:bCs/>
          <w:color w:val="000000"/>
          <w:sz w:val="28"/>
          <w:szCs w:val="28"/>
          <w:u w:val="single"/>
        </w:rPr>
        <w:t>:</w:t>
      </w:r>
      <w:r w:rsidR="00D76348">
        <w:rPr>
          <w:bCs/>
          <w:color w:val="000000"/>
          <w:sz w:val="28"/>
          <w:szCs w:val="28"/>
          <w:u w:val="single"/>
        </w:rPr>
        <w:tab/>
      </w:r>
      <w:r w:rsidR="00E03377" w:rsidRPr="005224D5">
        <w:rPr>
          <w:bCs/>
          <w:color w:val="000000"/>
          <w:sz w:val="28"/>
          <w:szCs w:val="28"/>
          <w:u w:val="single"/>
        </w:rPr>
        <w:t>WILD POLIOVIRUS IMPORTATION</w:t>
      </w:r>
      <w:bookmarkEnd w:id="101"/>
    </w:p>
    <w:p w14:paraId="4D67A11C" w14:textId="77777777" w:rsidR="00E03377" w:rsidRPr="008952EC" w:rsidRDefault="00E03377"/>
    <w:p w14:paraId="1B9C9A06" w14:textId="77777777" w:rsidR="009755D0" w:rsidRPr="008952EC" w:rsidRDefault="00923E82" w:rsidP="00923E82">
      <w:pPr>
        <w:jc w:val="both"/>
        <w:rPr>
          <w:b/>
          <w:bCs/>
          <w:i/>
          <w:iCs/>
        </w:rPr>
      </w:pPr>
      <w:r w:rsidRPr="008952EC">
        <w:rPr>
          <w:b/>
          <w:bCs/>
          <w:i/>
          <w:iCs/>
        </w:rPr>
        <w:t>13.1</w:t>
      </w:r>
      <w:r w:rsidR="009755D0" w:rsidRPr="008952EC">
        <w:rPr>
          <w:i/>
          <w:iCs/>
        </w:rPr>
        <w:t xml:space="preserve"> </w:t>
      </w:r>
      <w:r w:rsidR="009755D0" w:rsidRPr="008952EC">
        <w:rPr>
          <w:i/>
          <w:iCs/>
        </w:rPr>
        <w:tab/>
      </w:r>
      <w:r w:rsidRPr="008952EC">
        <w:rPr>
          <w:i/>
          <w:iCs/>
        </w:rPr>
        <w:tab/>
      </w:r>
      <w:r w:rsidR="009755D0" w:rsidRPr="008952EC">
        <w:rPr>
          <w:b/>
          <w:bCs/>
          <w:i/>
          <w:iCs/>
        </w:rPr>
        <w:t xml:space="preserve">Has there been any importation of wild poliovirus into the country during </w:t>
      </w:r>
    </w:p>
    <w:p w14:paraId="61CD8C67" w14:textId="77777777" w:rsidR="00D74C08" w:rsidRDefault="009755D0" w:rsidP="00923E82">
      <w:pPr>
        <w:jc w:val="both"/>
        <w:rPr>
          <w:i/>
          <w:iCs/>
        </w:rPr>
      </w:pPr>
      <w:r w:rsidRPr="008952EC">
        <w:rPr>
          <w:b/>
          <w:bCs/>
          <w:i/>
          <w:iCs/>
        </w:rPr>
        <w:tab/>
      </w:r>
      <w:r w:rsidRPr="008952EC">
        <w:rPr>
          <w:b/>
          <w:bCs/>
          <w:i/>
          <w:iCs/>
        </w:rPr>
        <w:tab/>
        <w:t>the period under review?</w:t>
      </w:r>
      <w:r w:rsidRPr="008952EC">
        <w:rPr>
          <w:i/>
          <w:iCs/>
        </w:rPr>
        <w:t xml:space="preserve"> </w:t>
      </w:r>
    </w:p>
    <w:p w14:paraId="25903C69" w14:textId="77777777" w:rsidR="009755D0" w:rsidRPr="008952EC" w:rsidRDefault="009755D0" w:rsidP="00923E82">
      <w:pPr>
        <w:jc w:val="both"/>
        <w:rPr>
          <w:i/>
          <w:iCs/>
        </w:rPr>
      </w:pPr>
      <w:r w:rsidRPr="008952EC">
        <w:rPr>
          <w:i/>
          <w:iCs/>
        </w:rPr>
        <w:t xml:space="preserve"> </w:t>
      </w:r>
    </w:p>
    <w:p w14:paraId="296A5EB0" w14:textId="77777777" w:rsidR="00533787" w:rsidRDefault="00533787" w:rsidP="00533787">
      <w:pPr>
        <w:ind w:left="562" w:firstLine="567"/>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r>
        <w:t xml:space="preserve">    </w:t>
      </w:r>
    </w:p>
    <w:p w14:paraId="70BF57E8" w14:textId="77777777" w:rsidR="00533787" w:rsidRDefault="00533787" w:rsidP="00533787">
      <w:pPr>
        <w:ind w:left="562" w:firstLine="567"/>
      </w:pPr>
    </w:p>
    <w:p w14:paraId="779C548A" w14:textId="77777777" w:rsidR="00533787" w:rsidRDefault="00A87794" w:rsidP="00E127C6">
      <w:r w:rsidRPr="00E127C6">
        <w:rPr>
          <w:b/>
          <w:bCs/>
        </w:rPr>
        <w:t xml:space="preserve">13.1.1 </w:t>
      </w:r>
      <w:r w:rsidR="00533787" w:rsidRPr="00E127C6">
        <w:rPr>
          <w:b/>
          <w:bCs/>
        </w:rPr>
        <w:t>Please mention type:</w:t>
      </w:r>
      <w:r w:rsidR="00533787">
        <w:t xml:space="preserve">        WPV1</w:t>
      </w:r>
      <w:r w:rsidR="00533787" w:rsidRPr="008952EC">
        <w:t xml:space="preserve"> </w:t>
      </w:r>
      <w:r w:rsidR="00533787" w:rsidRPr="008952EC">
        <w:fldChar w:fldCharType="begin">
          <w:ffData>
            <w:name w:val="Check15"/>
            <w:enabled/>
            <w:calcOnExit w:val="0"/>
            <w:checkBox>
              <w:sizeAuto/>
              <w:default w:val="0"/>
            </w:checkBox>
          </w:ffData>
        </w:fldChar>
      </w:r>
      <w:r w:rsidR="00533787" w:rsidRPr="008952EC">
        <w:instrText xml:space="preserve"> FORMCHECKBOX </w:instrText>
      </w:r>
      <w:r w:rsidR="00A860BA">
        <w:fldChar w:fldCharType="separate"/>
      </w:r>
      <w:r w:rsidR="00533787" w:rsidRPr="008952EC">
        <w:fldChar w:fldCharType="end"/>
      </w:r>
      <w:r w:rsidR="00533787" w:rsidRPr="008952EC">
        <w:softHyphen/>
      </w:r>
      <w:r w:rsidR="00533787" w:rsidRPr="008952EC">
        <w:softHyphen/>
      </w:r>
      <w:r w:rsidR="00533787" w:rsidRPr="008952EC">
        <w:softHyphen/>
      </w:r>
      <w:r w:rsidR="00533787" w:rsidRPr="008952EC">
        <w:softHyphen/>
      </w:r>
      <w:r w:rsidR="00533787" w:rsidRPr="008952EC">
        <w:softHyphen/>
      </w:r>
      <w:r w:rsidR="00533787" w:rsidRPr="008952EC">
        <w:softHyphen/>
      </w:r>
      <w:r w:rsidR="00533787" w:rsidRPr="008952EC">
        <w:softHyphen/>
      </w:r>
      <w:r w:rsidR="00533787" w:rsidRPr="008952EC">
        <w:softHyphen/>
      </w:r>
      <w:r w:rsidR="00533787" w:rsidRPr="008952EC">
        <w:softHyphen/>
      </w:r>
      <w:r w:rsidR="00533787" w:rsidRPr="008952EC">
        <w:softHyphen/>
      </w:r>
      <w:r w:rsidR="00533787" w:rsidRPr="008952EC">
        <w:softHyphen/>
        <w:t xml:space="preserve">   </w:t>
      </w:r>
      <w:r w:rsidR="00533787">
        <w:t>WPV2</w:t>
      </w:r>
      <w:r w:rsidR="00533787" w:rsidRPr="008952EC">
        <w:t xml:space="preserve"> </w:t>
      </w:r>
      <w:r w:rsidR="00533787" w:rsidRPr="008952EC">
        <w:fldChar w:fldCharType="begin">
          <w:ffData>
            <w:name w:val="Check16"/>
            <w:enabled/>
            <w:calcOnExit w:val="0"/>
            <w:checkBox>
              <w:sizeAuto/>
              <w:default w:val="0"/>
            </w:checkBox>
          </w:ffData>
        </w:fldChar>
      </w:r>
      <w:r w:rsidR="00533787" w:rsidRPr="008952EC">
        <w:instrText xml:space="preserve"> FORMCHECKBOX </w:instrText>
      </w:r>
      <w:r w:rsidR="00A860BA">
        <w:fldChar w:fldCharType="separate"/>
      </w:r>
      <w:r w:rsidR="00533787" w:rsidRPr="008952EC">
        <w:fldChar w:fldCharType="end"/>
      </w:r>
      <w:r w:rsidR="00533787">
        <w:t xml:space="preserve">    WPV3</w:t>
      </w:r>
      <w:r w:rsidR="00533787" w:rsidRPr="008952EC">
        <w:t xml:space="preserve"> </w:t>
      </w:r>
      <w:r w:rsidR="00533787" w:rsidRPr="008952EC">
        <w:fldChar w:fldCharType="begin">
          <w:ffData>
            <w:name w:val="Check16"/>
            <w:enabled/>
            <w:calcOnExit w:val="0"/>
            <w:checkBox>
              <w:sizeAuto/>
              <w:default w:val="0"/>
            </w:checkBox>
          </w:ffData>
        </w:fldChar>
      </w:r>
      <w:r w:rsidR="00533787" w:rsidRPr="008952EC">
        <w:instrText xml:space="preserve"> FORMCHECKBOX </w:instrText>
      </w:r>
      <w:r w:rsidR="00A860BA">
        <w:fldChar w:fldCharType="separate"/>
      </w:r>
      <w:r w:rsidR="00533787" w:rsidRPr="008952EC">
        <w:fldChar w:fldCharType="end"/>
      </w:r>
      <w:r w:rsidR="00533787">
        <w:t xml:space="preserve">    </w:t>
      </w:r>
    </w:p>
    <w:p w14:paraId="43643CAD" w14:textId="77777777" w:rsidR="00533787" w:rsidRPr="008952EC" w:rsidRDefault="00533787" w:rsidP="00533787">
      <w:pPr>
        <w:ind w:left="562" w:firstLine="567"/>
      </w:pPr>
    </w:p>
    <w:p w14:paraId="77788D24" w14:textId="77777777" w:rsidR="00777B02" w:rsidRPr="00E127C6" w:rsidRDefault="008D3684" w:rsidP="009755D0">
      <w:pPr>
        <w:pStyle w:val="BodyText3"/>
        <w:spacing w:line="240" w:lineRule="auto"/>
        <w:rPr>
          <w:b/>
          <w:bCs/>
        </w:rPr>
      </w:pPr>
      <w:r w:rsidRPr="00E127C6">
        <w:rPr>
          <w:b/>
          <w:bCs/>
        </w:rPr>
        <w:t>13.1.</w:t>
      </w:r>
      <w:r w:rsidR="00A87794" w:rsidRPr="00E127C6">
        <w:rPr>
          <w:b/>
          <w:bCs/>
        </w:rPr>
        <w:t>2</w:t>
      </w:r>
      <w:r w:rsidRPr="00E127C6">
        <w:rPr>
          <w:b/>
          <w:bCs/>
        </w:rPr>
        <w:t xml:space="preserve"> </w:t>
      </w:r>
      <w:r w:rsidR="009755D0" w:rsidRPr="00E127C6">
        <w:rPr>
          <w:b/>
          <w:bCs/>
        </w:rPr>
        <w:t xml:space="preserve">If yes, for each introduction please </w:t>
      </w:r>
      <w:r w:rsidR="009608B2" w:rsidRPr="00E127C6">
        <w:rPr>
          <w:b/>
          <w:bCs/>
        </w:rPr>
        <w:t xml:space="preserve">provide the following </w:t>
      </w:r>
      <w:r w:rsidR="00777B02" w:rsidRPr="00E127C6">
        <w:rPr>
          <w:b/>
          <w:bCs/>
        </w:rPr>
        <w:t>details</w:t>
      </w:r>
      <w:r w:rsidR="00704F6B" w:rsidRPr="00E127C6">
        <w:rPr>
          <w:b/>
          <w:bCs/>
        </w:rPr>
        <w:t xml:space="preserve"> for the event/outbreak.</w:t>
      </w:r>
      <w:r w:rsidRPr="00E127C6">
        <w:rPr>
          <w:b/>
          <w:bCs/>
        </w:rPr>
        <w:t xml:space="preserve"> </w:t>
      </w:r>
    </w:p>
    <w:p w14:paraId="66CB852D" w14:textId="77777777" w:rsidR="00D74C08" w:rsidRDefault="00D74C08" w:rsidP="009755D0">
      <w:pPr>
        <w:pStyle w:val="BodyText3"/>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2"/>
        <w:gridCol w:w="1105"/>
        <w:gridCol w:w="732"/>
        <w:gridCol w:w="1106"/>
        <w:gridCol w:w="1106"/>
        <w:gridCol w:w="948"/>
        <w:gridCol w:w="1268"/>
        <w:gridCol w:w="1391"/>
      </w:tblGrid>
      <w:tr w:rsidR="008D3684" w:rsidRPr="008952EC" w14:paraId="7A94ECAD" w14:textId="77777777" w:rsidTr="00D74C08">
        <w:trPr>
          <w:trHeight w:val="216"/>
          <w:jc w:val="center"/>
        </w:trPr>
        <w:tc>
          <w:tcPr>
            <w:tcW w:w="709" w:type="pct"/>
            <w:vMerge w:val="restart"/>
            <w:vAlign w:val="center"/>
          </w:tcPr>
          <w:p w14:paraId="28C10D27" w14:textId="77777777" w:rsidR="008D3684" w:rsidRPr="007A4268" w:rsidRDefault="008D3684" w:rsidP="00777B02">
            <w:pPr>
              <w:jc w:val="center"/>
              <w:rPr>
                <w:bCs/>
                <w:sz w:val="16"/>
                <w:szCs w:val="16"/>
              </w:rPr>
            </w:pPr>
            <w:r w:rsidRPr="007A4268">
              <w:rPr>
                <w:bCs/>
                <w:sz w:val="16"/>
                <w:szCs w:val="16"/>
              </w:rPr>
              <w:t>Date of</w:t>
            </w:r>
          </w:p>
          <w:p w14:paraId="11226A09" w14:textId="77777777" w:rsidR="008D3684" w:rsidRPr="008952EC" w:rsidRDefault="008D3684" w:rsidP="00777B02">
            <w:pPr>
              <w:jc w:val="center"/>
              <w:rPr>
                <w:bCs/>
                <w:sz w:val="18"/>
                <w:szCs w:val="18"/>
              </w:rPr>
            </w:pPr>
            <w:r w:rsidRPr="007A4268">
              <w:rPr>
                <w:bCs/>
                <w:sz w:val="16"/>
                <w:szCs w:val="16"/>
              </w:rPr>
              <w:t>identification</w:t>
            </w:r>
          </w:p>
        </w:tc>
        <w:tc>
          <w:tcPr>
            <w:tcW w:w="621" w:type="pct"/>
            <w:vMerge w:val="restart"/>
            <w:vAlign w:val="center"/>
          </w:tcPr>
          <w:p w14:paraId="704A9F14" w14:textId="77777777" w:rsidR="008D3684" w:rsidRPr="007A4268" w:rsidRDefault="008D3684" w:rsidP="00777B02">
            <w:pPr>
              <w:jc w:val="center"/>
              <w:rPr>
                <w:bCs/>
                <w:sz w:val="16"/>
                <w:szCs w:val="16"/>
              </w:rPr>
            </w:pPr>
            <w:r>
              <w:rPr>
                <w:bCs/>
                <w:sz w:val="16"/>
                <w:szCs w:val="16"/>
              </w:rPr>
              <w:t>Source if importation (if applicable) *</w:t>
            </w:r>
          </w:p>
        </w:tc>
        <w:tc>
          <w:tcPr>
            <w:tcW w:w="400" w:type="pct"/>
            <w:vMerge w:val="restart"/>
            <w:vAlign w:val="center"/>
          </w:tcPr>
          <w:p w14:paraId="79C5AADD" w14:textId="77777777" w:rsidR="008D3684" w:rsidRPr="007A4268" w:rsidRDefault="008D3684" w:rsidP="00777B02">
            <w:pPr>
              <w:jc w:val="center"/>
              <w:rPr>
                <w:bCs/>
                <w:sz w:val="16"/>
                <w:szCs w:val="16"/>
              </w:rPr>
            </w:pPr>
            <w:r w:rsidRPr="007A4268">
              <w:rPr>
                <w:bCs/>
                <w:sz w:val="16"/>
                <w:szCs w:val="16"/>
              </w:rPr>
              <w:t>T</w:t>
            </w:r>
            <w:r>
              <w:rPr>
                <w:bCs/>
                <w:sz w:val="16"/>
                <w:szCs w:val="16"/>
              </w:rPr>
              <w:t>ype of Polio Virus</w:t>
            </w:r>
            <w:r w:rsidR="00B23456">
              <w:rPr>
                <w:bCs/>
                <w:sz w:val="16"/>
                <w:szCs w:val="16"/>
              </w:rPr>
              <w:t>**</w:t>
            </w:r>
          </w:p>
        </w:tc>
        <w:tc>
          <w:tcPr>
            <w:tcW w:w="622" w:type="pct"/>
            <w:vMerge w:val="restart"/>
            <w:vAlign w:val="center"/>
          </w:tcPr>
          <w:p w14:paraId="2F38D001" w14:textId="77777777" w:rsidR="008D3684" w:rsidRPr="007A4268" w:rsidRDefault="008D3684" w:rsidP="00777B02">
            <w:pPr>
              <w:jc w:val="center"/>
              <w:rPr>
                <w:bCs/>
                <w:sz w:val="16"/>
                <w:szCs w:val="16"/>
              </w:rPr>
            </w:pPr>
            <w:r w:rsidRPr="007A4268">
              <w:rPr>
                <w:bCs/>
                <w:sz w:val="16"/>
                <w:szCs w:val="16"/>
              </w:rPr>
              <w:t>Location of outbreak or importation</w:t>
            </w:r>
          </w:p>
        </w:tc>
        <w:tc>
          <w:tcPr>
            <w:tcW w:w="622" w:type="pct"/>
            <w:vMerge w:val="restart"/>
            <w:vAlign w:val="center"/>
          </w:tcPr>
          <w:p w14:paraId="3190899C" w14:textId="77777777" w:rsidR="008D3684" w:rsidRPr="008952EC" w:rsidRDefault="008D3684" w:rsidP="00777B02">
            <w:pPr>
              <w:jc w:val="center"/>
              <w:rPr>
                <w:bCs/>
                <w:sz w:val="18"/>
                <w:szCs w:val="18"/>
              </w:rPr>
            </w:pPr>
            <w:r w:rsidRPr="007A4268">
              <w:rPr>
                <w:bCs/>
                <w:sz w:val="16"/>
                <w:szCs w:val="16"/>
              </w:rPr>
              <w:t>Geographic area</w:t>
            </w:r>
            <w:r>
              <w:rPr>
                <w:bCs/>
                <w:sz w:val="16"/>
                <w:szCs w:val="16"/>
              </w:rPr>
              <w:t xml:space="preserve"> affected</w:t>
            </w:r>
          </w:p>
        </w:tc>
        <w:tc>
          <w:tcPr>
            <w:tcW w:w="533" w:type="pct"/>
            <w:vMerge w:val="restart"/>
            <w:vAlign w:val="center"/>
          </w:tcPr>
          <w:p w14:paraId="10FBF7F2" w14:textId="77777777" w:rsidR="008D3684" w:rsidRPr="005224D5" w:rsidRDefault="008D3684" w:rsidP="00777B02">
            <w:pPr>
              <w:jc w:val="center"/>
              <w:rPr>
                <w:bCs/>
                <w:sz w:val="18"/>
                <w:szCs w:val="18"/>
              </w:rPr>
            </w:pPr>
            <w:r>
              <w:rPr>
                <w:bCs/>
                <w:sz w:val="18"/>
                <w:szCs w:val="18"/>
              </w:rPr>
              <w:t>Date of last virus isolation</w:t>
            </w:r>
          </w:p>
        </w:tc>
        <w:tc>
          <w:tcPr>
            <w:tcW w:w="712" w:type="pct"/>
            <w:vMerge w:val="restart"/>
            <w:vAlign w:val="center"/>
          </w:tcPr>
          <w:p w14:paraId="2D63C353" w14:textId="77777777" w:rsidR="008D3684" w:rsidRPr="005224D5" w:rsidRDefault="008D3684" w:rsidP="00777B02">
            <w:pPr>
              <w:jc w:val="center"/>
              <w:rPr>
                <w:bCs/>
                <w:sz w:val="18"/>
                <w:szCs w:val="18"/>
              </w:rPr>
            </w:pPr>
            <w:r w:rsidRPr="005224D5">
              <w:rPr>
                <w:bCs/>
                <w:sz w:val="18"/>
                <w:szCs w:val="18"/>
              </w:rPr>
              <w:t>Number of polio cases related to the importation</w:t>
            </w:r>
          </w:p>
        </w:tc>
        <w:tc>
          <w:tcPr>
            <w:tcW w:w="781" w:type="pct"/>
            <w:vMerge w:val="restart"/>
            <w:vAlign w:val="center"/>
          </w:tcPr>
          <w:p w14:paraId="67491AC5" w14:textId="77777777" w:rsidR="008D3684" w:rsidRPr="007A4268" w:rsidRDefault="008D3684" w:rsidP="00777B02">
            <w:pPr>
              <w:jc w:val="center"/>
              <w:rPr>
                <w:bCs/>
                <w:sz w:val="16"/>
                <w:szCs w:val="16"/>
              </w:rPr>
            </w:pPr>
            <w:r w:rsidRPr="005224D5">
              <w:rPr>
                <w:bCs/>
                <w:sz w:val="18"/>
                <w:szCs w:val="18"/>
              </w:rPr>
              <w:t xml:space="preserve">Number </w:t>
            </w:r>
            <w:r w:rsidRPr="008D3684">
              <w:rPr>
                <w:bCs/>
                <w:sz w:val="18"/>
                <w:szCs w:val="18"/>
              </w:rPr>
              <w:t>of virus</w:t>
            </w:r>
            <w:r w:rsidRPr="005224D5">
              <w:rPr>
                <w:bCs/>
                <w:sz w:val="18"/>
                <w:szCs w:val="18"/>
              </w:rPr>
              <w:t xml:space="preserve"> isolates related to this importation</w:t>
            </w:r>
          </w:p>
        </w:tc>
      </w:tr>
      <w:tr w:rsidR="008D3684" w:rsidRPr="008952EC" w14:paraId="2D3C6B6E" w14:textId="77777777" w:rsidTr="00D74C08">
        <w:trPr>
          <w:cantSplit/>
          <w:trHeight w:val="1134"/>
          <w:jc w:val="center"/>
        </w:trPr>
        <w:tc>
          <w:tcPr>
            <w:tcW w:w="709" w:type="pct"/>
            <w:vMerge/>
            <w:vAlign w:val="center"/>
          </w:tcPr>
          <w:p w14:paraId="3E48A561" w14:textId="77777777" w:rsidR="008D3684" w:rsidRPr="008952EC" w:rsidRDefault="008D3684" w:rsidP="00777B02">
            <w:pPr>
              <w:jc w:val="center"/>
              <w:rPr>
                <w:bCs/>
                <w:sz w:val="20"/>
              </w:rPr>
            </w:pPr>
          </w:p>
        </w:tc>
        <w:tc>
          <w:tcPr>
            <w:tcW w:w="621" w:type="pct"/>
            <w:vMerge/>
            <w:vAlign w:val="center"/>
          </w:tcPr>
          <w:p w14:paraId="03FD4FE3" w14:textId="77777777" w:rsidR="008D3684" w:rsidRPr="008952EC" w:rsidRDefault="008D3684" w:rsidP="00777B02">
            <w:pPr>
              <w:jc w:val="center"/>
              <w:rPr>
                <w:bCs/>
                <w:sz w:val="20"/>
              </w:rPr>
            </w:pPr>
          </w:p>
        </w:tc>
        <w:tc>
          <w:tcPr>
            <w:tcW w:w="400" w:type="pct"/>
            <w:vMerge/>
            <w:vAlign w:val="center"/>
          </w:tcPr>
          <w:p w14:paraId="27EE5C2E" w14:textId="77777777" w:rsidR="008D3684" w:rsidRPr="008952EC" w:rsidRDefault="008D3684" w:rsidP="00777B02">
            <w:pPr>
              <w:jc w:val="center"/>
              <w:rPr>
                <w:bCs/>
                <w:sz w:val="20"/>
              </w:rPr>
            </w:pPr>
          </w:p>
        </w:tc>
        <w:tc>
          <w:tcPr>
            <w:tcW w:w="622" w:type="pct"/>
            <w:vMerge/>
            <w:vAlign w:val="center"/>
          </w:tcPr>
          <w:p w14:paraId="7E532AB2" w14:textId="77777777" w:rsidR="008D3684" w:rsidRPr="008952EC" w:rsidRDefault="008D3684" w:rsidP="00777B02">
            <w:pPr>
              <w:jc w:val="center"/>
              <w:rPr>
                <w:bCs/>
                <w:sz w:val="20"/>
              </w:rPr>
            </w:pPr>
          </w:p>
        </w:tc>
        <w:tc>
          <w:tcPr>
            <w:tcW w:w="622" w:type="pct"/>
            <w:vMerge/>
          </w:tcPr>
          <w:p w14:paraId="5799F4A2" w14:textId="77777777" w:rsidR="008D3684" w:rsidRPr="008952EC" w:rsidRDefault="008D3684" w:rsidP="00777B02">
            <w:pPr>
              <w:jc w:val="center"/>
              <w:rPr>
                <w:bCs/>
                <w:sz w:val="16"/>
                <w:szCs w:val="16"/>
              </w:rPr>
            </w:pPr>
          </w:p>
        </w:tc>
        <w:tc>
          <w:tcPr>
            <w:tcW w:w="533" w:type="pct"/>
            <w:vMerge/>
            <w:vAlign w:val="center"/>
          </w:tcPr>
          <w:p w14:paraId="484AE25D" w14:textId="77777777" w:rsidR="008D3684" w:rsidRPr="008952EC" w:rsidRDefault="008D3684" w:rsidP="00777B02">
            <w:pPr>
              <w:jc w:val="center"/>
              <w:rPr>
                <w:bCs/>
                <w:sz w:val="20"/>
              </w:rPr>
            </w:pPr>
          </w:p>
        </w:tc>
        <w:tc>
          <w:tcPr>
            <w:tcW w:w="712" w:type="pct"/>
            <w:vMerge/>
            <w:vAlign w:val="center"/>
          </w:tcPr>
          <w:p w14:paraId="7BDAD8C2" w14:textId="77777777" w:rsidR="008D3684" w:rsidRPr="008952EC" w:rsidRDefault="008D3684" w:rsidP="00777B02">
            <w:pPr>
              <w:jc w:val="center"/>
              <w:rPr>
                <w:bCs/>
                <w:sz w:val="20"/>
              </w:rPr>
            </w:pPr>
          </w:p>
        </w:tc>
        <w:tc>
          <w:tcPr>
            <w:tcW w:w="781" w:type="pct"/>
            <w:vMerge/>
            <w:vAlign w:val="center"/>
          </w:tcPr>
          <w:p w14:paraId="15BA758D" w14:textId="77777777" w:rsidR="008D3684" w:rsidRPr="008952EC" w:rsidRDefault="008D3684" w:rsidP="00777B02">
            <w:pPr>
              <w:jc w:val="center"/>
              <w:rPr>
                <w:bCs/>
                <w:sz w:val="20"/>
              </w:rPr>
            </w:pPr>
          </w:p>
        </w:tc>
      </w:tr>
      <w:tr w:rsidR="008D3684" w:rsidRPr="008952EC" w14:paraId="590A3318" w14:textId="77777777" w:rsidTr="00D74C08">
        <w:trPr>
          <w:trHeight w:val="154"/>
          <w:jc w:val="center"/>
        </w:trPr>
        <w:tc>
          <w:tcPr>
            <w:tcW w:w="709" w:type="pct"/>
            <w:vAlign w:val="center"/>
          </w:tcPr>
          <w:p w14:paraId="01F22033" w14:textId="77777777" w:rsidR="008D3684" w:rsidRPr="008952EC" w:rsidRDefault="008D3684" w:rsidP="00777B02">
            <w:pPr>
              <w:jc w:val="center"/>
              <w:rPr>
                <w:bCs/>
                <w:sz w:val="20"/>
              </w:rPr>
            </w:pPr>
          </w:p>
        </w:tc>
        <w:tc>
          <w:tcPr>
            <w:tcW w:w="621" w:type="pct"/>
            <w:vAlign w:val="center"/>
          </w:tcPr>
          <w:p w14:paraId="40C9F1B6" w14:textId="77777777" w:rsidR="008D3684" w:rsidRPr="008952EC" w:rsidRDefault="008D3684" w:rsidP="00777B02">
            <w:pPr>
              <w:jc w:val="center"/>
              <w:rPr>
                <w:bCs/>
                <w:sz w:val="20"/>
              </w:rPr>
            </w:pPr>
          </w:p>
        </w:tc>
        <w:tc>
          <w:tcPr>
            <w:tcW w:w="400" w:type="pct"/>
            <w:vAlign w:val="center"/>
          </w:tcPr>
          <w:p w14:paraId="1E4A9AE7" w14:textId="77777777" w:rsidR="008D3684" w:rsidRPr="008952EC" w:rsidRDefault="008D3684" w:rsidP="00777B02">
            <w:pPr>
              <w:jc w:val="center"/>
              <w:rPr>
                <w:bCs/>
                <w:sz w:val="20"/>
              </w:rPr>
            </w:pPr>
          </w:p>
        </w:tc>
        <w:tc>
          <w:tcPr>
            <w:tcW w:w="622" w:type="pct"/>
            <w:vAlign w:val="center"/>
          </w:tcPr>
          <w:p w14:paraId="2F255AD9" w14:textId="77777777" w:rsidR="008D3684" w:rsidRPr="008952EC" w:rsidRDefault="008D3684" w:rsidP="00777B02">
            <w:pPr>
              <w:jc w:val="center"/>
              <w:rPr>
                <w:bCs/>
                <w:sz w:val="20"/>
              </w:rPr>
            </w:pPr>
          </w:p>
        </w:tc>
        <w:tc>
          <w:tcPr>
            <w:tcW w:w="622" w:type="pct"/>
          </w:tcPr>
          <w:p w14:paraId="471B02E2" w14:textId="77777777" w:rsidR="008D3684" w:rsidRPr="008952EC" w:rsidRDefault="008D3684" w:rsidP="00777B02">
            <w:pPr>
              <w:jc w:val="center"/>
              <w:rPr>
                <w:bCs/>
                <w:sz w:val="16"/>
                <w:szCs w:val="16"/>
              </w:rPr>
            </w:pPr>
          </w:p>
        </w:tc>
        <w:tc>
          <w:tcPr>
            <w:tcW w:w="533" w:type="pct"/>
            <w:vAlign w:val="center"/>
          </w:tcPr>
          <w:p w14:paraId="724A7FF3" w14:textId="77777777" w:rsidR="008D3684" w:rsidRPr="008952EC" w:rsidRDefault="008D3684" w:rsidP="00777B02">
            <w:pPr>
              <w:jc w:val="center"/>
              <w:rPr>
                <w:bCs/>
                <w:sz w:val="20"/>
              </w:rPr>
            </w:pPr>
          </w:p>
        </w:tc>
        <w:tc>
          <w:tcPr>
            <w:tcW w:w="712" w:type="pct"/>
            <w:vAlign w:val="center"/>
          </w:tcPr>
          <w:p w14:paraId="2F1B840A" w14:textId="77777777" w:rsidR="008D3684" w:rsidRPr="008952EC" w:rsidRDefault="008D3684" w:rsidP="00777B02">
            <w:pPr>
              <w:jc w:val="center"/>
              <w:rPr>
                <w:bCs/>
                <w:sz w:val="20"/>
              </w:rPr>
            </w:pPr>
          </w:p>
        </w:tc>
        <w:tc>
          <w:tcPr>
            <w:tcW w:w="781" w:type="pct"/>
            <w:vAlign w:val="center"/>
          </w:tcPr>
          <w:p w14:paraId="4DA549BA" w14:textId="77777777" w:rsidR="008D3684" w:rsidRPr="008952EC" w:rsidRDefault="008D3684" w:rsidP="00777B02">
            <w:pPr>
              <w:jc w:val="center"/>
              <w:rPr>
                <w:bCs/>
                <w:sz w:val="20"/>
              </w:rPr>
            </w:pPr>
          </w:p>
        </w:tc>
      </w:tr>
      <w:tr w:rsidR="008D3684" w:rsidRPr="008952EC" w14:paraId="7835B934" w14:textId="77777777" w:rsidTr="00D74C08">
        <w:trPr>
          <w:trHeight w:val="161"/>
          <w:jc w:val="center"/>
        </w:trPr>
        <w:tc>
          <w:tcPr>
            <w:tcW w:w="709" w:type="pct"/>
            <w:vAlign w:val="center"/>
          </w:tcPr>
          <w:p w14:paraId="77570757" w14:textId="77777777" w:rsidR="008D3684" w:rsidRPr="008952EC" w:rsidRDefault="008D3684" w:rsidP="00777B02">
            <w:pPr>
              <w:jc w:val="center"/>
              <w:rPr>
                <w:bCs/>
                <w:sz w:val="20"/>
              </w:rPr>
            </w:pPr>
          </w:p>
        </w:tc>
        <w:tc>
          <w:tcPr>
            <w:tcW w:w="621" w:type="pct"/>
            <w:vAlign w:val="center"/>
          </w:tcPr>
          <w:p w14:paraId="60C19CD3" w14:textId="77777777" w:rsidR="008D3684" w:rsidRPr="008952EC" w:rsidRDefault="008D3684" w:rsidP="00777B02">
            <w:pPr>
              <w:jc w:val="center"/>
              <w:rPr>
                <w:bCs/>
                <w:sz w:val="20"/>
              </w:rPr>
            </w:pPr>
          </w:p>
        </w:tc>
        <w:tc>
          <w:tcPr>
            <w:tcW w:w="400" w:type="pct"/>
            <w:vAlign w:val="center"/>
          </w:tcPr>
          <w:p w14:paraId="7EAA2D2E" w14:textId="77777777" w:rsidR="008D3684" w:rsidRPr="008952EC" w:rsidRDefault="008D3684" w:rsidP="00777B02">
            <w:pPr>
              <w:jc w:val="center"/>
              <w:rPr>
                <w:bCs/>
                <w:sz w:val="20"/>
              </w:rPr>
            </w:pPr>
          </w:p>
        </w:tc>
        <w:tc>
          <w:tcPr>
            <w:tcW w:w="622" w:type="pct"/>
            <w:vAlign w:val="center"/>
          </w:tcPr>
          <w:p w14:paraId="61943871" w14:textId="77777777" w:rsidR="008D3684" w:rsidRPr="008952EC" w:rsidRDefault="008D3684" w:rsidP="00777B02">
            <w:pPr>
              <w:jc w:val="center"/>
              <w:rPr>
                <w:bCs/>
                <w:sz w:val="20"/>
              </w:rPr>
            </w:pPr>
          </w:p>
        </w:tc>
        <w:tc>
          <w:tcPr>
            <w:tcW w:w="622" w:type="pct"/>
          </w:tcPr>
          <w:p w14:paraId="0E463546" w14:textId="77777777" w:rsidR="008D3684" w:rsidRPr="008952EC" w:rsidRDefault="008D3684" w:rsidP="00777B02">
            <w:pPr>
              <w:jc w:val="center"/>
              <w:rPr>
                <w:bCs/>
                <w:sz w:val="16"/>
                <w:szCs w:val="16"/>
              </w:rPr>
            </w:pPr>
          </w:p>
        </w:tc>
        <w:tc>
          <w:tcPr>
            <w:tcW w:w="533" w:type="pct"/>
            <w:vAlign w:val="center"/>
          </w:tcPr>
          <w:p w14:paraId="36767953" w14:textId="77777777" w:rsidR="008D3684" w:rsidRPr="008952EC" w:rsidRDefault="008D3684" w:rsidP="00777B02">
            <w:pPr>
              <w:jc w:val="center"/>
              <w:rPr>
                <w:bCs/>
                <w:sz w:val="20"/>
              </w:rPr>
            </w:pPr>
          </w:p>
        </w:tc>
        <w:tc>
          <w:tcPr>
            <w:tcW w:w="712" w:type="pct"/>
            <w:vAlign w:val="center"/>
          </w:tcPr>
          <w:p w14:paraId="7A193626" w14:textId="77777777" w:rsidR="008D3684" w:rsidRPr="008952EC" w:rsidRDefault="008D3684" w:rsidP="00777B02">
            <w:pPr>
              <w:jc w:val="center"/>
              <w:rPr>
                <w:bCs/>
                <w:sz w:val="20"/>
              </w:rPr>
            </w:pPr>
          </w:p>
        </w:tc>
        <w:tc>
          <w:tcPr>
            <w:tcW w:w="781" w:type="pct"/>
            <w:vAlign w:val="center"/>
          </w:tcPr>
          <w:p w14:paraId="343F3735" w14:textId="77777777" w:rsidR="008D3684" w:rsidRPr="008952EC" w:rsidRDefault="008D3684" w:rsidP="00777B02">
            <w:pPr>
              <w:jc w:val="center"/>
              <w:rPr>
                <w:bCs/>
                <w:sz w:val="20"/>
              </w:rPr>
            </w:pPr>
          </w:p>
        </w:tc>
      </w:tr>
    </w:tbl>
    <w:p w14:paraId="400EEEA3" w14:textId="77777777" w:rsidR="00777B02" w:rsidRPr="008952EC" w:rsidRDefault="00777B02" w:rsidP="00777B02">
      <w:pPr>
        <w:rPr>
          <w:bCs/>
          <w:sz w:val="20"/>
        </w:rPr>
      </w:pPr>
      <w:r w:rsidRPr="008952EC">
        <w:rPr>
          <w:bCs/>
          <w:sz w:val="20"/>
        </w:rPr>
        <w:t xml:space="preserve">* </w:t>
      </w:r>
      <w:r w:rsidR="008D3684">
        <w:rPr>
          <w:bCs/>
          <w:sz w:val="20"/>
        </w:rPr>
        <w:t>Please provide details on the source of importation in table 13.1.2</w:t>
      </w:r>
    </w:p>
    <w:p w14:paraId="17E5A8AD" w14:textId="77777777" w:rsidR="00777B02" w:rsidRDefault="00B23456" w:rsidP="009755D0">
      <w:pPr>
        <w:pStyle w:val="BodyText3"/>
        <w:spacing w:line="240" w:lineRule="auto"/>
      </w:pPr>
      <w:r>
        <w:rPr>
          <w:sz w:val="18"/>
          <w:szCs w:val="18"/>
        </w:rPr>
        <w:t xml:space="preserve">** </w:t>
      </w:r>
      <w:r w:rsidRPr="00C60086">
        <w:rPr>
          <w:sz w:val="18"/>
          <w:szCs w:val="18"/>
        </w:rPr>
        <w:t>WPV</w:t>
      </w:r>
      <w:r>
        <w:rPr>
          <w:sz w:val="18"/>
          <w:szCs w:val="18"/>
        </w:rPr>
        <w:t>1,2,3</w:t>
      </w:r>
    </w:p>
    <w:p w14:paraId="6084B6EF" w14:textId="77777777" w:rsidR="00B23456" w:rsidRDefault="00B23456" w:rsidP="008D3684">
      <w:pPr>
        <w:pStyle w:val="BodyText3"/>
        <w:spacing w:line="240" w:lineRule="auto"/>
      </w:pPr>
    </w:p>
    <w:p w14:paraId="5E6AD09B" w14:textId="77777777" w:rsidR="00D74C08" w:rsidRDefault="008D3684" w:rsidP="00E127C6">
      <w:pPr>
        <w:pStyle w:val="BodyText3"/>
        <w:spacing w:line="240" w:lineRule="auto"/>
      </w:pPr>
      <w:r w:rsidRPr="00E127C6">
        <w:rPr>
          <w:b/>
          <w:bCs/>
        </w:rPr>
        <w:t>13.1.</w:t>
      </w:r>
      <w:r w:rsidR="00A87794" w:rsidRPr="00E127C6">
        <w:rPr>
          <w:b/>
          <w:bCs/>
        </w:rPr>
        <w:t>3</w:t>
      </w:r>
      <w:r w:rsidRPr="00E127C6">
        <w:rPr>
          <w:b/>
          <w:bCs/>
        </w:rPr>
        <w:t xml:space="preserve"> If yes, for each introduction please provide details about the source of importation: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1291"/>
        <w:gridCol w:w="768"/>
        <w:gridCol w:w="1046"/>
        <w:gridCol w:w="888"/>
        <w:gridCol w:w="1929"/>
        <w:gridCol w:w="688"/>
        <w:gridCol w:w="1482"/>
      </w:tblGrid>
      <w:tr w:rsidR="00B23456" w:rsidRPr="008952EC" w14:paraId="54BF2C6A" w14:textId="77777777" w:rsidTr="005224D5">
        <w:trPr>
          <w:trHeight w:val="468"/>
          <w:jc w:val="center"/>
        </w:trPr>
        <w:tc>
          <w:tcPr>
            <w:tcW w:w="2195" w:type="pct"/>
            <w:gridSpan w:val="4"/>
            <w:vAlign w:val="center"/>
          </w:tcPr>
          <w:p w14:paraId="42D1A5B9" w14:textId="77777777" w:rsidR="00B23456" w:rsidRPr="00A554CB" w:rsidRDefault="00B23456" w:rsidP="00B23456">
            <w:pPr>
              <w:jc w:val="center"/>
              <w:rPr>
                <w:bCs/>
                <w:sz w:val="18"/>
                <w:szCs w:val="18"/>
              </w:rPr>
            </w:pPr>
            <w:r>
              <w:rPr>
                <w:bCs/>
                <w:sz w:val="18"/>
                <w:szCs w:val="18"/>
              </w:rPr>
              <w:t>Details of the cases identified in the country under review</w:t>
            </w:r>
          </w:p>
        </w:tc>
        <w:tc>
          <w:tcPr>
            <w:tcW w:w="2805" w:type="pct"/>
            <w:gridSpan w:val="4"/>
            <w:vAlign w:val="center"/>
          </w:tcPr>
          <w:p w14:paraId="7FCF74C2" w14:textId="77777777" w:rsidR="00B23456" w:rsidRPr="00A554CB" w:rsidRDefault="00B23456" w:rsidP="00B23456">
            <w:pPr>
              <w:jc w:val="center"/>
              <w:rPr>
                <w:bCs/>
                <w:sz w:val="18"/>
                <w:szCs w:val="18"/>
              </w:rPr>
            </w:pPr>
            <w:r>
              <w:rPr>
                <w:bCs/>
                <w:sz w:val="18"/>
                <w:szCs w:val="18"/>
              </w:rPr>
              <w:t>Details of the source</w:t>
            </w:r>
          </w:p>
        </w:tc>
      </w:tr>
      <w:tr w:rsidR="00B23456" w:rsidRPr="008952EC" w14:paraId="3206B61A" w14:textId="77777777" w:rsidTr="005224D5">
        <w:trPr>
          <w:trHeight w:val="154"/>
          <w:jc w:val="center"/>
        </w:trPr>
        <w:tc>
          <w:tcPr>
            <w:tcW w:w="466" w:type="pct"/>
            <w:vAlign w:val="center"/>
          </w:tcPr>
          <w:p w14:paraId="4517B4C0" w14:textId="77777777" w:rsidR="00B23456" w:rsidRPr="008952EC" w:rsidRDefault="00B23456" w:rsidP="00B23456">
            <w:pPr>
              <w:jc w:val="center"/>
              <w:rPr>
                <w:bCs/>
                <w:sz w:val="20"/>
              </w:rPr>
            </w:pPr>
            <w:r>
              <w:rPr>
                <w:bCs/>
                <w:sz w:val="16"/>
                <w:szCs w:val="16"/>
              </w:rPr>
              <w:t>ID Code of imported case/ES</w:t>
            </w:r>
          </w:p>
        </w:tc>
        <w:tc>
          <w:tcPr>
            <w:tcW w:w="726" w:type="pct"/>
            <w:vAlign w:val="center"/>
          </w:tcPr>
          <w:p w14:paraId="397E0636" w14:textId="77777777" w:rsidR="00B23456" w:rsidRPr="008952EC" w:rsidRDefault="00B23456" w:rsidP="00B23456">
            <w:pPr>
              <w:jc w:val="center"/>
              <w:rPr>
                <w:bCs/>
                <w:sz w:val="20"/>
              </w:rPr>
            </w:pPr>
            <w:r>
              <w:rPr>
                <w:bCs/>
                <w:sz w:val="18"/>
                <w:szCs w:val="18"/>
              </w:rPr>
              <w:t>Index / Secondary cases</w:t>
            </w:r>
          </w:p>
        </w:tc>
        <w:tc>
          <w:tcPr>
            <w:tcW w:w="433" w:type="pct"/>
            <w:vAlign w:val="center"/>
          </w:tcPr>
          <w:p w14:paraId="32C12501" w14:textId="77777777" w:rsidR="00B23456" w:rsidRPr="008952EC" w:rsidRDefault="00B23456" w:rsidP="00B23456">
            <w:pPr>
              <w:jc w:val="center"/>
              <w:rPr>
                <w:bCs/>
                <w:sz w:val="20"/>
              </w:rPr>
            </w:pPr>
            <w:r>
              <w:rPr>
                <w:bCs/>
                <w:sz w:val="16"/>
                <w:szCs w:val="16"/>
              </w:rPr>
              <w:t>Cluster</w:t>
            </w:r>
          </w:p>
        </w:tc>
        <w:tc>
          <w:tcPr>
            <w:tcW w:w="570" w:type="pct"/>
            <w:vAlign w:val="center"/>
          </w:tcPr>
          <w:p w14:paraId="36B5539B" w14:textId="77777777" w:rsidR="00B23456" w:rsidRPr="008952EC" w:rsidRDefault="00B23456" w:rsidP="00B23456">
            <w:pPr>
              <w:jc w:val="center"/>
              <w:rPr>
                <w:bCs/>
                <w:sz w:val="20"/>
              </w:rPr>
            </w:pPr>
            <w:r>
              <w:rPr>
                <w:bCs/>
                <w:sz w:val="18"/>
                <w:szCs w:val="18"/>
              </w:rPr>
              <w:t>Percent Divergence</w:t>
            </w:r>
          </w:p>
        </w:tc>
        <w:tc>
          <w:tcPr>
            <w:tcW w:w="500" w:type="pct"/>
            <w:vAlign w:val="center"/>
          </w:tcPr>
          <w:p w14:paraId="65553CA5" w14:textId="77777777" w:rsidR="00B23456" w:rsidRPr="008952EC" w:rsidRDefault="00B23456" w:rsidP="00B23456">
            <w:pPr>
              <w:jc w:val="center"/>
              <w:rPr>
                <w:bCs/>
                <w:sz w:val="20"/>
              </w:rPr>
            </w:pPr>
            <w:r>
              <w:rPr>
                <w:bCs/>
                <w:sz w:val="16"/>
                <w:szCs w:val="16"/>
              </w:rPr>
              <w:t>Country</w:t>
            </w:r>
          </w:p>
        </w:tc>
        <w:tc>
          <w:tcPr>
            <w:tcW w:w="1084" w:type="pct"/>
            <w:vAlign w:val="center"/>
          </w:tcPr>
          <w:p w14:paraId="12046FE5" w14:textId="77777777" w:rsidR="00B23456" w:rsidRPr="008952EC" w:rsidRDefault="00B23456" w:rsidP="00B23456">
            <w:pPr>
              <w:jc w:val="center"/>
              <w:rPr>
                <w:bCs/>
                <w:sz w:val="20"/>
              </w:rPr>
            </w:pPr>
            <w:r>
              <w:rPr>
                <w:bCs/>
                <w:sz w:val="16"/>
                <w:szCs w:val="16"/>
              </w:rPr>
              <w:t>Source (AFP case / Contact / PID / ENV / Healthy Child (HC</w:t>
            </w:r>
            <w:proofErr w:type="gramStart"/>
            <w:r>
              <w:rPr>
                <w:bCs/>
                <w:sz w:val="16"/>
                <w:szCs w:val="16"/>
              </w:rPr>
              <w:t xml:space="preserve">),  </w:t>
            </w:r>
            <w:proofErr w:type="spellStart"/>
            <w:r>
              <w:rPr>
                <w:bCs/>
                <w:sz w:val="16"/>
                <w:szCs w:val="16"/>
              </w:rPr>
              <w:t>etc</w:t>
            </w:r>
            <w:proofErr w:type="spellEnd"/>
            <w:proofErr w:type="gramEnd"/>
            <w:r>
              <w:rPr>
                <w:bCs/>
                <w:sz w:val="16"/>
                <w:szCs w:val="16"/>
              </w:rPr>
              <w:t>)</w:t>
            </w:r>
          </w:p>
        </w:tc>
        <w:tc>
          <w:tcPr>
            <w:tcW w:w="388" w:type="pct"/>
            <w:vAlign w:val="center"/>
          </w:tcPr>
          <w:p w14:paraId="4F455186" w14:textId="77777777" w:rsidR="00B23456" w:rsidRPr="008952EC" w:rsidRDefault="00B23456" w:rsidP="00B23456">
            <w:pPr>
              <w:jc w:val="center"/>
              <w:rPr>
                <w:bCs/>
                <w:sz w:val="16"/>
                <w:szCs w:val="16"/>
              </w:rPr>
            </w:pPr>
            <w:r>
              <w:rPr>
                <w:bCs/>
                <w:sz w:val="16"/>
                <w:szCs w:val="16"/>
              </w:rPr>
              <w:t>ID Code</w:t>
            </w:r>
          </w:p>
        </w:tc>
        <w:tc>
          <w:tcPr>
            <w:tcW w:w="833" w:type="pct"/>
            <w:vAlign w:val="center"/>
          </w:tcPr>
          <w:p w14:paraId="31555766" w14:textId="77777777" w:rsidR="00B23456" w:rsidRPr="008952EC" w:rsidRDefault="00B23456" w:rsidP="00B23456">
            <w:pPr>
              <w:jc w:val="center"/>
              <w:rPr>
                <w:bCs/>
                <w:sz w:val="20"/>
              </w:rPr>
            </w:pPr>
            <w:r>
              <w:rPr>
                <w:bCs/>
                <w:sz w:val="16"/>
                <w:szCs w:val="16"/>
              </w:rPr>
              <w:t>Date of onset for AFP case / Date of sample collection in ES/PID/HC</w:t>
            </w:r>
          </w:p>
        </w:tc>
      </w:tr>
      <w:tr w:rsidR="00B23456" w:rsidRPr="008952EC" w14:paraId="7FA29F32" w14:textId="77777777" w:rsidTr="005224D5">
        <w:trPr>
          <w:trHeight w:val="161"/>
          <w:jc w:val="center"/>
        </w:trPr>
        <w:tc>
          <w:tcPr>
            <w:tcW w:w="466" w:type="pct"/>
          </w:tcPr>
          <w:p w14:paraId="4684D950" w14:textId="77777777" w:rsidR="00B23456" w:rsidRPr="008952EC" w:rsidRDefault="00B23456" w:rsidP="00B23456">
            <w:pPr>
              <w:jc w:val="center"/>
              <w:rPr>
                <w:bCs/>
                <w:sz w:val="20"/>
              </w:rPr>
            </w:pPr>
          </w:p>
        </w:tc>
        <w:tc>
          <w:tcPr>
            <w:tcW w:w="726" w:type="pct"/>
            <w:vAlign w:val="center"/>
          </w:tcPr>
          <w:p w14:paraId="7191B20B" w14:textId="77777777" w:rsidR="00B23456" w:rsidRPr="008952EC" w:rsidRDefault="00B23456" w:rsidP="00B23456">
            <w:pPr>
              <w:jc w:val="center"/>
              <w:rPr>
                <w:bCs/>
                <w:sz w:val="20"/>
              </w:rPr>
            </w:pPr>
          </w:p>
        </w:tc>
        <w:tc>
          <w:tcPr>
            <w:tcW w:w="433" w:type="pct"/>
            <w:vAlign w:val="center"/>
          </w:tcPr>
          <w:p w14:paraId="7D6843FB" w14:textId="77777777" w:rsidR="00B23456" w:rsidRPr="008952EC" w:rsidRDefault="00B23456" w:rsidP="00B23456">
            <w:pPr>
              <w:jc w:val="center"/>
              <w:rPr>
                <w:bCs/>
                <w:sz w:val="20"/>
              </w:rPr>
            </w:pPr>
          </w:p>
        </w:tc>
        <w:tc>
          <w:tcPr>
            <w:tcW w:w="570" w:type="pct"/>
            <w:vAlign w:val="center"/>
          </w:tcPr>
          <w:p w14:paraId="2404FB48" w14:textId="77777777" w:rsidR="00B23456" w:rsidRPr="008952EC" w:rsidRDefault="00B23456" w:rsidP="00B23456">
            <w:pPr>
              <w:jc w:val="center"/>
              <w:rPr>
                <w:bCs/>
                <w:sz w:val="20"/>
              </w:rPr>
            </w:pPr>
          </w:p>
        </w:tc>
        <w:tc>
          <w:tcPr>
            <w:tcW w:w="500" w:type="pct"/>
            <w:vAlign w:val="center"/>
          </w:tcPr>
          <w:p w14:paraId="6E28BFD0" w14:textId="77777777" w:rsidR="00B23456" w:rsidRPr="008952EC" w:rsidRDefault="00B23456" w:rsidP="00B23456">
            <w:pPr>
              <w:jc w:val="center"/>
              <w:rPr>
                <w:bCs/>
                <w:sz w:val="20"/>
              </w:rPr>
            </w:pPr>
          </w:p>
        </w:tc>
        <w:tc>
          <w:tcPr>
            <w:tcW w:w="1084" w:type="pct"/>
            <w:vAlign w:val="center"/>
          </w:tcPr>
          <w:p w14:paraId="2C53736B" w14:textId="77777777" w:rsidR="00B23456" w:rsidRPr="008952EC" w:rsidRDefault="00B23456" w:rsidP="00B23456">
            <w:pPr>
              <w:jc w:val="center"/>
              <w:rPr>
                <w:bCs/>
                <w:sz w:val="20"/>
              </w:rPr>
            </w:pPr>
          </w:p>
        </w:tc>
        <w:tc>
          <w:tcPr>
            <w:tcW w:w="388" w:type="pct"/>
          </w:tcPr>
          <w:p w14:paraId="187F963B" w14:textId="77777777" w:rsidR="00B23456" w:rsidRPr="008952EC" w:rsidRDefault="00B23456" w:rsidP="00B23456">
            <w:pPr>
              <w:jc w:val="center"/>
              <w:rPr>
                <w:bCs/>
                <w:sz w:val="16"/>
                <w:szCs w:val="16"/>
              </w:rPr>
            </w:pPr>
          </w:p>
        </w:tc>
        <w:tc>
          <w:tcPr>
            <w:tcW w:w="833" w:type="pct"/>
            <w:vAlign w:val="center"/>
          </w:tcPr>
          <w:p w14:paraId="71B31E69" w14:textId="77777777" w:rsidR="00B23456" w:rsidRPr="008952EC" w:rsidRDefault="00B23456" w:rsidP="00B23456">
            <w:pPr>
              <w:jc w:val="center"/>
              <w:rPr>
                <w:bCs/>
                <w:sz w:val="20"/>
              </w:rPr>
            </w:pPr>
          </w:p>
        </w:tc>
      </w:tr>
      <w:tr w:rsidR="00B23456" w:rsidRPr="008952EC" w14:paraId="2675194B" w14:textId="77777777" w:rsidTr="005224D5">
        <w:trPr>
          <w:trHeight w:val="161"/>
          <w:jc w:val="center"/>
        </w:trPr>
        <w:tc>
          <w:tcPr>
            <w:tcW w:w="466" w:type="pct"/>
          </w:tcPr>
          <w:p w14:paraId="1CC24783" w14:textId="77777777" w:rsidR="00B23456" w:rsidRPr="008952EC" w:rsidRDefault="00B23456" w:rsidP="00B23456">
            <w:pPr>
              <w:jc w:val="center"/>
              <w:rPr>
                <w:bCs/>
                <w:sz w:val="20"/>
              </w:rPr>
            </w:pPr>
          </w:p>
        </w:tc>
        <w:tc>
          <w:tcPr>
            <w:tcW w:w="726" w:type="pct"/>
            <w:vAlign w:val="center"/>
          </w:tcPr>
          <w:p w14:paraId="643E3A4A" w14:textId="77777777" w:rsidR="00B23456" w:rsidRPr="008952EC" w:rsidRDefault="00B23456" w:rsidP="00B23456">
            <w:pPr>
              <w:jc w:val="center"/>
              <w:rPr>
                <w:bCs/>
                <w:sz w:val="20"/>
              </w:rPr>
            </w:pPr>
          </w:p>
        </w:tc>
        <w:tc>
          <w:tcPr>
            <w:tcW w:w="433" w:type="pct"/>
            <w:vAlign w:val="center"/>
          </w:tcPr>
          <w:p w14:paraId="424F1095" w14:textId="77777777" w:rsidR="00B23456" w:rsidRPr="008952EC" w:rsidRDefault="00B23456" w:rsidP="00B23456">
            <w:pPr>
              <w:jc w:val="center"/>
              <w:rPr>
                <w:bCs/>
                <w:sz w:val="20"/>
              </w:rPr>
            </w:pPr>
          </w:p>
        </w:tc>
        <w:tc>
          <w:tcPr>
            <w:tcW w:w="570" w:type="pct"/>
            <w:vAlign w:val="center"/>
          </w:tcPr>
          <w:p w14:paraId="6E3C0CF3" w14:textId="77777777" w:rsidR="00B23456" w:rsidRPr="008952EC" w:rsidRDefault="00B23456" w:rsidP="00B23456">
            <w:pPr>
              <w:jc w:val="center"/>
              <w:rPr>
                <w:bCs/>
                <w:sz w:val="20"/>
              </w:rPr>
            </w:pPr>
          </w:p>
        </w:tc>
        <w:tc>
          <w:tcPr>
            <w:tcW w:w="500" w:type="pct"/>
          </w:tcPr>
          <w:p w14:paraId="10C9CAE7" w14:textId="77777777" w:rsidR="00B23456" w:rsidRPr="008952EC" w:rsidRDefault="00B23456" w:rsidP="00B23456">
            <w:pPr>
              <w:jc w:val="center"/>
              <w:rPr>
                <w:bCs/>
                <w:sz w:val="20"/>
              </w:rPr>
            </w:pPr>
          </w:p>
        </w:tc>
        <w:tc>
          <w:tcPr>
            <w:tcW w:w="1084" w:type="pct"/>
            <w:vAlign w:val="center"/>
          </w:tcPr>
          <w:p w14:paraId="2879C6E0" w14:textId="77777777" w:rsidR="00B23456" w:rsidRPr="008952EC" w:rsidRDefault="00B23456" w:rsidP="00B23456">
            <w:pPr>
              <w:jc w:val="center"/>
              <w:rPr>
                <w:bCs/>
                <w:sz w:val="20"/>
              </w:rPr>
            </w:pPr>
          </w:p>
        </w:tc>
        <w:tc>
          <w:tcPr>
            <w:tcW w:w="388" w:type="pct"/>
          </w:tcPr>
          <w:p w14:paraId="62CF59BD" w14:textId="77777777" w:rsidR="00B23456" w:rsidRPr="008952EC" w:rsidRDefault="00B23456" w:rsidP="00B23456">
            <w:pPr>
              <w:jc w:val="center"/>
              <w:rPr>
                <w:bCs/>
                <w:sz w:val="16"/>
                <w:szCs w:val="16"/>
              </w:rPr>
            </w:pPr>
          </w:p>
        </w:tc>
        <w:tc>
          <w:tcPr>
            <w:tcW w:w="833" w:type="pct"/>
            <w:vAlign w:val="center"/>
          </w:tcPr>
          <w:p w14:paraId="47B283BF" w14:textId="77777777" w:rsidR="00B23456" w:rsidRPr="008952EC" w:rsidRDefault="00B23456" w:rsidP="00B23456">
            <w:pPr>
              <w:jc w:val="center"/>
              <w:rPr>
                <w:bCs/>
                <w:sz w:val="20"/>
              </w:rPr>
            </w:pPr>
          </w:p>
        </w:tc>
      </w:tr>
      <w:tr w:rsidR="00B23456" w:rsidRPr="008952EC" w14:paraId="27F4D6D5" w14:textId="77777777" w:rsidTr="005224D5">
        <w:trPr>
          <w:trHeight w:val="161"/>
          <w:jc w:val="center"/>
        </w:trPr>
        <w:tc>
          <w:tcPr>
            <w:tcW w:w="466" w:type="pct"/>
          </w:tcPr>
          <w:p w14:paraId="75582317" w14:textId="77777777" w:rsidR="00B23456" w:rsidRPr="008952EC" w:rsidRDefault="00B23456" w:rsidP="00B23456">
            <w:pPr>
              <w:jc w:val="center"/>
              <w:rPr>
                <w:bCs/>
                <w:sz w:val="20"/>
              </w:rPr>
            </w:pPr>
          </w:p>
        </w:tc>
        <w:tc>
          <w:tcPr>
            <w:tcW w:w="726" w:type="pct"/>
            <w:vAlign w:val="center"/>
          </w:tcPr>
          <w:p w14:paraId="5147292F" w14:textId="77777777" w:rsidR="00B23456" w:rsidRPr="008952EC" w:rsidRDefault="00B23456" w:rsidP="00B23456">
            <w:pPr>
              <w:jc w:val="center"/>
              <w:rPr>
                <w:bCs/>
                <w:sz w:val="20"/>
              </w:rPr>
            </w:pPr>
          </w:p>
        </w:tc>
        <w:tc>
          <w:tcPr>
            <w:tcW w:w="433" w:type="pct"/>
            <w:vAlign w:val="center"/>
          </w:tcPr>
          <w:p w14:paraId="3203C56B" w14:textId="77777777" w:rsidR="00B23456" w:rsidRPr="008952EC" w:rsidRDefault="00B23456" w:rsidP="00B23456">
            <w:pPr>
              <w:jc w:val="center"/>
              <w:rPr>
                <w:bCs/>
                <w:sz w:val="20"/>
              </w:rPr>
            </w:pPr>
          </w:p>
        </w:tc>
        <w:tc>
          <w:tcPr>
            <w:tcW w:w="570" w:type="pct"/>
            <w:vAlign w:val="center"/>
          </w:tcPr>
          <w:p w14:paraId="55B96F70" w14:textId="77777777" w:rsidR="00B23456" w:rsidRPr="008952EC" w:rsidRDefault="00B23456" w:rsidP="00B23456">
            <w:pPr>
              <w:jc w:val="center"/>
              <w:rPr>
                <w:bCs/>
                <w:sz w:val="20"/>
              </w:rPr>
            </w:pPr>
          </w:p>
        </w:tc>
        <w:tc>
          <w:tcPr>
            <w:tcW w:w="500" w:type="pct"/>
          </w:tcPr>
          <w:p w14:paraId="45F50629" w14:textId="77777777" w:rsidR="00B23456" w:rsidRPr="008952EC" w:rsidRDefault="00B23456" w:rsidP="00B23456">
            <w:pPr>
              <w:jc w:val="center"/>
              <w:rPr>
                <w:bCs/>
                <w:sz w:val="20"/>
              </w:rPr>
            </w:pPr>
          </w:p>
        </w:tc>
        <w:tc>
          <w:tcPr>
            <w:tcW w:w="1084" w:type="pct"/>
            <w:vAlign w:val="center"/>
          </w:tcPr>
          <w:p w14:paraId="63FA3101" w14:textId="77777777" w:rsidR="00B23456" w:rsidRPr="008952EC" w:rsidRDefault="00B23456" w:rsidP="00B23456">
            <w:pPr>
              <w:jc w:val="center"/>
              <w:rPr>
                <w:bCs/>
                <w:sz w:val="20"/>
              </w:rPr>
            </w:pPr>
          </w:p>
        </w:tc>
        <w:tc>
          <w:tcPr>
            <w:tcW w:w="388" w:type="pct"/>
          </w:tcPr>
          <w:p w14:paraId="1036D29A" w14:textId="77777777" w:rsidR="00B23456" w:rsidRPr="008952EC" w:rsidRDefault="00B23456" w:rsidP="00B23456">
            <w:pPr>
              <w:jc w:val="center"/>
              <w:rPr>
                <w:bCs/>
                <w:sz w:val="16"/>
                <w:szCs w:val="16"/>
              </w:rPr>
            </w:pPr>
          </w:p>
        </w:tc>
        <w:tc>
          <w:tcPr>
            <w:tcW w:w="833" w:type="pct"/>
            <w:vAlign w:val="center"/>
          </w:tcPr>
          <w:p w14:paraId="223A0C41" w14:textId="77777777" w:rsidR="00B23456" w:rsidRPr="008952EC" w:rsidRDefault="00B23456" w:rsidP="00B23456">
            <w:pPr>
              <w:jc w:val="center"/>
              <w:rPr>
                <w:bCs/>
                <w:sz w:val="20"/>
              </w:rPr>
            </w:pPr>
          </w:p>
        </w:tc>
      </w:tr>
      <w:tr w:rsidR="00B23456" w:rsidRPr="008952EC" w14:paraId="7EA80710" w14:textId="77777777" w:rsidTr="005224D5">
        <w:trPr>
          <w:trHeight w:val="161"/>
          <w:jc w:val="center"/>
        </w:trPr>
        <w:tc>
          <w:tcPr>
            <w:tcW w:w="466" w:type="pct"/>
          </w:tcPr>
          <w:p w14:paraId="76E26C36" w14:textId="77777777" w:rsidR="00B23456" w:rsidRPr="008952EC" w:rsidRDefault="00B23456" w:rsidP="00B23456">
            <w:pPr>
              <w:jc w:val="center"/>
              <w:rPr>
                <w:bCs/>
                <w:sz w:val="20"/>
              </w:rPr>
            </w:pPr>
          </w:p>
        </w:tc>
        <w:tc>
          <w:tcPr>
            <w:tcW w:w="726" w:type="pct"/>
            <w:vAlign w:val="center"/>
          </w:tcPr>
          <w:p w14:paraId="675E54B7" w14:textId="77777777" w:rsidR="00B23456" w:rsidRPr="008952EC" w:rsidRDefault="00B23456" w:rsidP="00B23456">
            <w:pPr>
              <w:jc w:val="center"/>
              <w:rPr>
                <w:bCs/>
                <w:sz w:val="20"/>
              </w:rPr>
            </w:pPr>
          </w:p>
        </w:tc>
        <w:tc>
          <w:tcPr>
            <w:tcW w:w="433" w:type="pct"/>
            <w:vAlign w:val="center"/>
          </w:tcPr>
          <w:p w14:paraId="28E4EF7C" w14:textId="77777777" w:rsidR="00B23456" w:rsidRPr="008952EC" w:rsidRDefault="00B23456" w:rsidP="00B23456">
            <w:pPr>
              <w:jc w:val="center"/>
              <w:rPr>
                <w:bCs/>
                <w:sz w:val="20"/>
              </w:rPr>
            </w:pPr>
          </w:p>
        </w:tc>
        <w:tc>
          <w:tcPr>
            <w:tcW w:w="570" w:type="pct"/>
            <w:vAlign w:val="center"/>
          </w:tcPr>
          <w:p w14:paraId="71C43D50" w14:textId="77777777" w:rsidR="00B23456" w:rsidRPr="008952EC" w:rsidRDefault="00B23456" w:rsidP="00B23456">
            <w:pPr>
              <w:jc w:val="center"/>
              <w:rPr>
                <w:bCs/>
                <w:sz w:val="20"/>
              </w:rPr>
            </w:pPr>
          </w:p>
        </w:tc>
        <w:tc>
          <w:tcPr>
            <w:tcW w:w="500" w:type="pct"/>
          </w:tcPr>
          <w:p w14:paraId="10711B07" w14:textId="77777777" w:rsidR="00B23456" w:rsidRPr="008952EC" w:rsidRDefault="00B23456" w:rsidP="00B23456">
            <w:pPr>
              <w:jc w:val="center"/>
              <w:rPr>
                <w:bCs/>
                <w:sz w:val="20"/>
              </w:rPr>
            </w:pPr>
          </w:p>
        </w:tc>
        <w:tc>
          <w:tcPr>
            <w:tcW w:w="1084" w:type="pct"/>
            <w:vAlign w:val="center"/>
          </w:tcPr>
          <w:p w14:paraId="5E26A3D9" w14:textId="77777777" w:rsidR="00B23456" w:rsidRPr="008952EC" w:rsidRDefault="00B23456" w:rsidP="00B23456">
            <w:pPr>
              <w:jc w:val="center"/>
              <w:rPr>
                <w:bCs/>
                <w:sz w:val="20"/>
              </w:rPr>
            </w:pPr>
          </w:p>
        </w:tc>
        <w:tc>
          <w:tcPr>
            <w:tcW w:w="388" w:type="pct"/>
          </w:tcPr>
          <w:p w14:paraId="0B68A08A" w14:textId="77777777" w:rsidR="00B23456" w:rsidRPr="008952EC" w:rsidRDefault="00B23456" w:rsidP="00B23456">
            <w:pPr>
              <w:jc w:val="center"/>
              <w:rPr>
                <w:bCs/>
                <w:sz w:val="16"/>
                <w:szCs w:val="16"/>
              </w:rPr>
            </w:pPr>
          </w:p>
        </w:tc>
        <w:tc>
          <w:tcPr>
            <w:tcW w:w="833" w:type="pct"/>
            <w:vAlign w:val="center"/>
          </w:tcPr>
          <w:p w14:paraId="47E38667" w14:textId="77777777" w:rsidR="00B23456" w:rsidRPr="008952EC" w:rsidRDefault="00B23456" w:rsidP="00B23456">
            <w:pPr>
              <w:jc w:val="center"/>
              <w:rPr>
                <w:bCs/>
                <w:sz w:val="20"/>
              </w:rPr>
            </w:pPr>
          </w:p>
        </w:tc>
      </w:tr>
    </w:tbl>
    <w:p w14:paraId="0F23F55D" w14:textId="77777777" w:rsidR="008D3684" w:rsidRDefault="008D3684" w:rsidP="008D3684">
      <w:pPr>
        <w:rPr>
          <w:bCs/>
          <w:sz w:val="20"/>
        </w:rPr>
      </w:pPr>
      <w:r>
        <w:rPr>
          <w:bCs/>
          <w:sz w:val="20"/>
        </w:rPr>
        <w:t xml:space="preserve">Please list the index case as well as secondary cases related to the same importation </w:t>
      </w:r>
    </w:p>
    <w:p w14:paraId="7188B0B2" w14:textId="77777777" w:rsidR="008D3684" w:rsidRPr="008952EC" w:rsidRDefault="008D3684" w:rsidP="008D3684">
      <w:pPr>
        <w:rPr>
          <w:bCs/>
          <w:sz w:val="20"/>
        </w:rPr>
      </w:pPr>
      <w:r>
        <w:rPr>
          <w:bCs/>
          <w:sz w:val="20"/>
        </w:rPr>
        <w:t>Please add more tables if more than one importation during the year under review</w:t>
      </w:r>
    </w:p>
    <w:p w14:paraId="23EF9A8C" w14:textId="77777777" w:rsidR="00777B02" w:rsidRDefault="00777B02" w:rsidP="009755D0">
      <w:pPr>
        <w:pStyle w:val="BodyText3"/>
        <w:spacing w:line="240" w:lineRule="auto"/>
      </w:pPr>
    </w:p>
    <w:p w14:paraId="3A08A654" w14:textId="77777777" w:rsidR="00725BE2" w:rsidRPr="00E127C6" w:rsidRDefault="00725BE2" w:rsidP="00725BE2">
      <w:pPr>
        <w:pStyle w:val="BodyText3"/>
        <w:spacing w:line="240" w:lineRule="auto"/>
        <w:rPr>
          <w:b/>
          <w:bCs/>
        </w:rPr>
      </w:pPr>
      <w:r w:rsidRPr="00E127C6">
        <w:rPr>
          <w:b/>
          <w:bCs/>
        </w:rPr>
        <w:t>13.1.</w:t>
      </w:r>
      <w:r w:rsidR="00A87794" w:rsidRPr="00E127C6">
        <w:rPr>
          <w:b/>
          <w:bCs/>
        </w:rPr>
        <w:t>4</w:t>
      </w:r>
      <w:r w:rsidRPr="00E127C6">
        <w:rPr>
          <w:b/>
          <w:bCs/>
        </w:rPr>
        <w:t xml:space="preserve"> If yes, for each event/outbreak, please provide the below information about the response:</w:t>
      </w:r>
    </w:p>
    <w:tbl>
      <w:tblPr>
        <w:tblW w:w="5854"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7" w:type="dxa"/>
          <w:right w:w="107" w:type="dxa"/>
        </w:tblCellMar>
        <w:tblLook w:val="0000" w:firstRow="0" w:lastRow="0" w:firstColumn="0" w:lastColumn="0" w:noHBand="0" w:noVBand="0"/>
      </w:tblPr>
      <w:tblGrid>
        <w:gridCol w:w="884"/>
        <w:gridCol w:w="1054"/>
        <w:gridCol w:w="874"/>
        <w:gridCol w:w="804"/>
        <w:gridCol w:w="674"/>
        <w:gridCol w:w="684"/>
        <w:gridCol w:w="1024"/>
        <w:gridCol w:w="1024"/>
        <w:gridCol w:w="554"/>
        <w:gridCol w:w="1024"/>
        <w:gridCol w:w="904"/>
        <w:gridCol w:w="1084"/>
      </w:tblGrid>
      <w:tr w:rsidR="00725BE2" w:rsidRPr="008952EC" w14:paraId="0D7315A6" w14:textId="77777777" w:rsidTr="00D74C08">
        <w:trPr>
          <w:jc w:val="center"/>
        </w:trPr>
        <w:tc>
          <w:tcPr>
            <w:tcW w:w="466" w:type="pct"/>
            <w:vAlign w:val="center"/>
          </w:tcPr>
          <w:p w14:paraId="78E1CA91" w14:textId="77777777" w:rsidR="00725BE2" w:rsidRPr="00A554CB" w:rsidRDefault="00725BE2" w:rsidP="00725BE2">
            <w:pPr>
              <w:jc w:val="center"/>
              <w:rPr>
                <w:sz w:val="18"/>
                <w:szCs w:val="18"/>
              </w:rPr>
            </w:pPr>
            <w:r>
              <w:rPr>
                <w:sz w:val="18"/>
                <w:szCs w:val="18"/>
              </w:rPr>
              <w:t>Outbreak identifier (if multiple)</w:t>
            </w:r>
          </w:p>
        </w:tc>
        <w:tc>
          <w:tcPr>
            <w:tcW w:w="491" w:type="pct"/>
            <w:vAlign w:val="center"/>
          </w:tcPr>
          <w:p w14:paraId="092505A7" w14:textId="77777777" w:rsidR="00725BE2" w:rsidRPr="00A554CB" w:rsidRDefault="00725BE2" w:rsidP="00725BE2">
            <w:pPr>
              <w:jc w:val="center"/>
              <w:rPr>
                <w:sz w:val="18"/>
                <w:szCs w:val="18"/>
              </w:rPr>
            </w:pPr>
            <w:r w:rsidRPr="00A554CB">
              <w:rPr>
                <w:sz w:val="18"/>
                <w:szCs w:val="18"/>
              </w:rPr>
              <w:t>Geographic Area Included</w:t>
            </w:r>
            <w:r>
              <w:rPr>
                <w:sz w:val="18"/>
                <w:szCs w:val="18"/>
              </w:rPr>
              <w:t xml:space="preserve"> in response</w:t>
            </w:r>
          </w:p>
        </w:tc>
        <w:tc>
          <w:tcPr>
            <w:tcW w:w="411" w:type="pct"/>
            <w:vAlign w:val="center"/>
          </w:tcPr>
          <w:p w14:paraId="6C569D93" w14:textId="77777777" w:rsidR="00725BE2" w:rsidRPr="00A554CB" w:rsidRDefault="00725BE2" w:rsidP="00725BE2">
            <w:pPr>
              <w:jc w:val="center"/>
              <w:rPr>
                <w:sz w:val="18"/>
                <w:szCs w:val="18"/>
              </w:rPr>
            </w:pPr>
            <w:r w:rsidRPr="00A554CB">
              <w:rPr>
                <w:sz w:val="18"/>
                <w:szCs w:val="18"/>
              </w:rPr>
              <w:t>Round Number (1,2,3…)</w:t>
            </w:r>
          </w:p>
        </w:tc>
        <w:tc>
          <w:tcPr>
            <w:tcW w:w="376" w:type="pct"/>
            <w:vAlign w:val="center"/>
          </w:tcPr>
          <w:p w14:paraId="51E7FC4C" w14:textId="77777777" w:rsidR="00725BE2" w:rsidRPr="00FC4A91" w:rsidRDefault="00725BE2" w:rsidP="00725BE2">
            <w:pPr>
              <w:jc w:val="center"/>
              <w:rPr>
                <w:sz w:val="18"/>
                <w:szCs w:val="18"/>
              </w:rPr>
            </w:pPr>
            <w:r w:rsidRPr="00C60086">
              <w:rPr>
                <w:sz w:val="18"/>
                <w:szCs w:val="18"/>
              </w:rPr>
              <w:t>Vaccine Type*</w:t>
            </w:r>
          </w:p>
        </w:tc>
        <w:tc>
          <w:tcPr>
            <w:tcW w:w="315" w:type="pct"/>
            <w:vAlign w:val="center"/>
          </w:tcPr>
          <w:p w14:paraId="4BC6DF07" w14:textId="77777777" w:rsidR="00725BE2" w:rsidRPr="00A554CB" w:rsidRDefault="00725BE2" w:rsidP="00725BE2">
            <w:pPr>
              <w:jc w:val="center"/>
              <w:rPr>
                <w:sz w:val="18"/>
                <w:szCs w:val="18"/>
              </w:rPr>
            </w:pPr>
            <w:r w:rsidRPr="00A554CB">
              <w:rPr>
                <w:sz w:val="18"/>
                <w:szCs w:val="18"/>
              </w:rPr>
              <w:t>Age Group</w:t>
            </w:r>
          </w:p>
        </w:tc>
        <w:tc>
          <w:tcPr>
            <w:tcW w:w="318" w:type="pct"/>
            <w:vAlign w:val="center"/>
          </w:tcPr>
          <w:p w14:paraId="2766ED35" w14:textId="77777777" w:rsidR="00725BE2" w:rsidRPr="00A554CB" w:rsidRDefault="00725BE2" w:rsidP="00725BE2">
            <w:pPr>
              <w:jc w:val="center"/>
              <w:rPr>
                <w:sz w:val="18"/>
                <w:szCs w:val="18"/>
              </w:rPr>
            </w:pPr>
            <w:r w:rsidRPr="00A554CB">
              <w:rPr>
                <w:sz w:val="18"/>
                <w:szCs w:val="18"/>
              </w:rPr>
              <w:t>Target Pop.</w:t>
            </w:r>
          </w:p>
          <w:p w14:paraId="32A6BFAE" w14:textId="77777777" w:rsidR="00725BE2" w:rsidRPr="00A554CB" w:rsidRDefault="00725BE2" w:rsidP="00725BE2">
            <w:pPr>
              <w:jc w:val="center"/>
              <w:rPr>
                <w:sz w:val="18"/>
                <w:szCs w:val="18"/>
              </w:rPr>
            </w:pPr>
            <w:r w:rsidRPr="00A554CB">
              <w:rPr>
                <w:sz w:val="18"/>
                <w:szCs w:val="18"/>
              </w:rPr>
              <w:t>Size</w:t>
            </w:r>
          </w:p>
        </w:tc>
        <w:tc>
          <w:tcPr>
            <w:tcW w:w="481" w:type="pct"/>
            <w:vAlign w:val="center"/>
          </w:tcPr>
          <w:p w14:paraId="42143D3E" w14:textId="77777777" w:rsidR="00725BE2" w:rsidRPr="00A554CB" w:rsidRDefault="00725BE2" w:rsidP="00725BE2">
            <w:pPr>
              <w:jc w:val="center"/>
              <w:rPr>
                <w:sz w:val="18"/>
                <w:szCs w:val="18"/>
              </w:rPr>
            </w:pPr>
            <w:r w:rsidRPr="00A554CB">
              <w:rPr>
                <w:sz w:val="18"/>
                <w:szCs w:val="18"/>
              </w:rPr>
              <w:t>Number of households visited</w:t>
            </w:r>
          </w:p>
        </w:tc>
        <w:tc>
          <w:tcPr>
            <w:tcW w:w="477" w:type="pct"/>
          </w:tcPr>
          <w:p w14:paraId="1D7E54DC" w14:textId="77777777" w:rsidR="00725BE2" w:rsidRPr="00A554CB" w:rsidRDefault="00725BE2" w:rsidP="00725BE2">
            <w:pPr>
              <w:jc w:val="center"/>
              <w:rPr>
                <w:sz w:val="18"/>
                <w:szCs w:val="18"/>
              </w:rPr>
            </w:pPr>
            <w:r w:rsidRPr="00A554CB">
              <w:rPr>
                <w:sz w:val="18"/>
                <w:szCs w:val="18"/>
              </w:rPr>
              <w:t xml:space="preserve">Average number of children immunized per </w:t>
            </w:r>
            <w:r w:rsidRPr="00FC4A91">
              <w:rPr>
                <w:sz w:val="18"/>
                <w:szCs w:val="18"/>
              </w:rPr>
              <w:t>household</w:t>
            </w:r>
          </w:p>
        </w:tc>
        <w:tc>
          <w:tcPr>
            <w:tcW w:w="258" w:type="pct"/>
            <w:vAlign w:val="center"/>
          </w:tcPr>
          <w:p w14:paraId="128A2D87" w14:textId="77777777" w:rsidR="00725BE2" w:rsidRPr="00A554CB" w:rsidRDefault="00725BE2" w:rsidP="00725BE2">
            <w:pPr>
              <w:jc w:val="center"/>
              <w:rPr>
                <w:sz w:val="18"/>
                <w:szCs w:val="18"/>
              </w:rPr>
            </w:pPr>
            <w:r w:rsidRPr="00A554CB">
              <w:rPr>
                <w:sz w:val="18"/>
                <w:szCs w:val="18"/>
              </w:rPr>
              <w:t>Date</w:t>
            </w:r>
          </w:p>
        </w:tc>
        <w:tc>
          <w:tcPr>
            <w:tcW w:w="477" w:type="pct"/>
            <w:vAlign w:val="center"/>
          </w:tcPr>
          <w:p w14:paraId="5A0150F5" w14:textId="77777777" w:rsidR="00725BE2" w:rsidRPr="00A554CB" w:rsidRDefault="00725BE2" w:rsidP="00725BE2">
            <w:pPr>
              <w:jc w:val="center"/>
              <w:rPr>
                <w:sz w:val="18"/>
                <w:szCs w:val="18"/>
              </w:rPr>
            </w:pPr>
            <w:r w:rsidRPr="00A554CB">
              <w:rPr>
                <w:sz w:val="18"/>
                <w:szCs w:val="18"/>
              </w:rPr>
              <w:t>Number immunized</w:t>
            </w:r>
          </w:p>
        </w:tc>
        <w:tc>
          <w:tcPr>
            <w:tcW w:w="421" w:type="pct"/>
            <w:vAlign w:val="center"/>
          </w:tcPr>
          <w:p w14:paraId="7F8BBAB1" w14:textId="77777777" w:rsidR="00725BE2" w:rsidRPr="008952EC" w:rsidRDefault="00725BE2" w:rsidP="00725BE2">
            <w:pPr>
              <w:jc w:val="center"/>
            </w:pPr>
            <w:r w:rsidRPr="00C60086">
              <w:rPr>
                <w:sz w:val="18"/>
                <w:szCs w:val="18"/>
              </w:rPr>
              <w:t>Coverage by (%)</w:t>
            </w:r>
          </w:p>
        </w:tc>
        <w:tc>
          <w:tcPr>
            <w:tcW w:w="508" w:type="pct"/>
            <w:vAlign w:val="center"/>
          </w:tcPr>
          <w:p w14:paraId="2E860386" w14:textId="77777777" w:rsidR="00725BE2" w:rsidRPr="00C60086" w:rsidRDefault="00725BE2" w:rsidP="00725BE2">
            <w:pPr>
              <w:tabs>
                <w:tab w:val="center" w:pos="4320"/>
                <w:tab w:val="right" w:pos="8640"/>
              </w:tabs>
              <w:jc w:val="center"/>
              <w:rPr>
                <w:sz w:val="18"/>
                <w:szCs w:val="18"/>
              </w:rPr>
            </w:pPr>
            <w:r w:rsidRPr="00C60086">
              <w:rPr>
                <w:sz w:val="18"/>
                <w:szCs w:val="18"/>
              </w:rPr>
              <w:t>Vaccination Rates</w:t>
            </w:r>
          </w:p>
          <w:p w14:paraId="664202D2" w14:textId="77777777" w:rsidR="00725BE2" w:rsidRPr="008952EC" w:rsidRDefault="00725BE2" w:rsidP="00725BE2">
            <w:pPr>
              <w:jc w:val="center"/>
            </w:pPr>
            <w:r w:rsidRPr="00C60086">
              <w:rPr>
                <w:sz w:val="18"/>
                <w:szCs w:val="18"/>
              </w:rPr>
              <w:t>by Finger Marking**</w:t>
            </w:r>
          </w:p>
        </w:tc>
      </w:tr>
      <w:tr w:rsidR="00725BE2" w:rsidRPr="008952EC" w14:paraId="6C761F37" w14:textId="77777777" w:rsidTr="003D4EBA">
        <w:trPr>
          <w:trHeight w:val="167"/>
          <w:jc w:val="center"/>
        </w:trPr>
        <w:tc>
          <w:tcPr>
            <w:tcW w:w="466" w:type="pct"/>
            <w:tcBorders>
              <w:top w:val="nil"/>
            </w:tcBorders>
          </w:tcPr>
          <w:p w14:paraId="13122F3D" w14:textId="77777777" w:rsidR="00725BE2" w:rsidRPr="008952EC" w:rsidRDefault="00725BE2" w:rsidP="00725BE2"/>
        </w:tc>
        <w:tc>
          <w:tcPr>
            <w:tcW w:w="491" w:type="pct"/>
            <w:tcBorders>
              <w:top w:val="nil"/>
            </w:tcBorders>
          </w:tcPr>
          <w:p w14:paraId="3BAAF7E6" w14:textId="77777777" w:rsidR="00725BE2" w:rsidRPr="008952EC" w:rsidRDefault="00725BE2" w:rsidP="00725BE2"/>
        </w:tc>
        <w:tc>
          <w:tcPr>
            <w:tcW w:w="411" w:type="pct"/>
            <w:tcBorders>
              <w:top w:val="nil"/>
            </w:tcBorders>
          </w:tcPr>
          <w:p w14:paraId="28F509FF" w14:textId="77777777" w:rsidR="00725BE2" w:rsidRPr="008952EC" w:rsidRDefault="00725BE2" w:rsidP="00725BE2"/>
        </w:tc>
        <w:tc>
          <w:tcPr>
            <w:tcW w:w="376" w:type="pct"/>
            <w:tcBorders>
              <w:top w:val="nil"/>
            </w:tcBorders>
          </w:tcPr>
          <w:p w14:paraId="5B8D5480" w14:textId="77777777" w:rsidR="00725BE2" w:rsidRPr="008952EC" w:rsidRDefault="00725BE2" w:rsidP="00725BE2"/>
        </w:tc>
        <w:tc>
          <w:tcPr>
            <w:tcW w:w="315" w:type="pct"/>
            <w:tcBorders>
              <w:top w:val="nil"/>
            </w:tcBorders>
          </w:tcPr>
          <w:p w14:paraId="57EF9CAC" w14:textId="77777777" w:rsidR="00725BE2" w:rsidRPr="008952EC" w:rsidRDefault="00725BE2" w:rsidP="00725BE2"/>
        </w:tc>
        <w:tc>
          <w:tcPr>
            <w:tcW w:w="318" w:type="pct"/>
            <w:tcBorders>
              <w:top w:val="nil"/>
            </w:tcBorders>
          </w:tcPr>
          <w:p w14:paraId="1E5A5B16" w14:textId="77777777" w:rsidR="00725BE2" w:rsidRPr="008952EC" w:rsidRDefault="00725BE2" w:rsidP="00725BE2"/>
        </w:tc>
        <w:tc>
          <w:tcPr>
            <w:tcW w:w="481" w:type="pct"/>
            <w:tcBorders>
              <w:top w:val="nil"/>
            </w:tcBorders>
          </w:tcPr>
          <w:p w14:paraId="0B65245A" w14:textId="77777777" w:rsidR="00725BE2" w:rsidRPr="008952EC" w:rsidRDefault="00725BE2" w:rsidP="00725BE2"/>
        </w:tc>
        <w:tc>
          <w:tcPr>
            <w:tcW w:w="477" w:type="pct"/>
            <w:tcBorders>
              <w:top w:val="nil"/>
            </w:tcBorders>
          </w:tcPr>
          <w:p w14:paraId="42303D81" w14:textId="77777777" w:rsidR="00725BE2" w:rsidRPr="008952EC" w:rsidRDefault="00725BE2" w:rsidP="00725BE2"/>
        </w:tc>
        <w:tc>
          <w:tcPr>
            <w:tcW w:w="258" w:type="pct"/>
            <w:tcBorders>
              <w:top w:val="nil"/>
            </w:tcBorders>
          </w:tcPr>
          <w:p w14:paraId="4FB4492A" w14:textId="77777777" w:rsidR="00725BE2" w:rsidRPr="008952EC" w:rsidRDefault="00725BE2" w:rsidP="00725BE2"/>
        </w:tc>
        <w:tc>
          <w:tcPr>
            <w:tcW w:w="477" w:type="pct"/>
            <w:tcBorders>
              <w:top w:val="nil"/>
            </w:tcBorders>
          </w:tcPr>
          <w:p w14:paraId="5267BF27" w14:textId="77777777" w:rsidR="00725BE2" w:rsidRPr="008952EC" w:rsidRDefault="00725BE2" w:rsidP="00725BE2"/>
        </w:tc>
        <w:tc>
          <w:tcPr>
            <w:tcW w:w="421" w:type="pct"/>
            <w:tcBorders>
              <w:top w:val="nil"/>
            </w:tcBorders>
          </w:tcPr>
          <w:p w14:paraId="711D0E69" w14:textId="77777777" w:rsidR="00725BE2" w:rsidRPr="008952EC" w:rsidRDefault="00725BE2" w:rsidP="00725BE2"/>
        </w:tc>
        <w:tc>
          <w:tcPr>
            <w:tcW w:w="508" w:type="pct"/>
            <w:tcBorders>
              <w:top w:val="nil"/>
            </w:tcBorders>
          </w:tcPr>
          <w:p w14:paraId="02BECAC8" w14:textId="77777777" w:rsidR="00725BE2" w:rsidRPr="008952EC" w:rsidRDefault="00725BE2" w:rsidP="00725BE2"/>
        </w:tc>
      </w:tr>
      <w:tr w:rsidR="00725BE2" w:rsidRPr="008952EC" w14:paraId="539B0934" w14:textId="77777777" w:rsidTr="003D4EBA">
        <w:trPr>
          <w:trHeight w:val="142"/>
          <w:jc w:val="center"/>
        </w:trPr>
        <w:tc>
          <w:tcPr>
            <w:tcW w:w="466" w:type="pct"/>
          </w:tcPr>
          <w:p w14:paraId="0A98628B" w14:textId="77777777" w:rsidR="00725BE2" w:rsidRPr="008952EC" w:rsidRDefault="00725BE2" w:rsidP="00725BE2"/>
        </w:tc>
        <w:tc>
          <w:tcPr>
            <w:tcW w:w="491" w:type="pct"/>
          </w:tcPr>
          <w:p w14:paraId="130925B9" w14:textId="77777777" w:rsidR="00725BE2" w:rsidRPr="008952EC" w:rsidRDefault="00725BE2" w:rsidP="00725BE2"/>
        </w:tc>
        <w:tc>
          <w:tcPr>
            <w:tcW w:w="411" w:type="pct"/>
          </w:tcPr>
          <w:p w14:paraId="60F8D8A9" w14:textId="77777777" w:rsidR="00725BE2" w:rsidRPr="008952EC" w:rsidRDefault="00725BE2" w:rsidP="00725BE2"/>
        </w:tc>
        <w:tc>
          <w:tcPr>
            <w:tcW w:w="376" w:type="pct"/>
          </w:tcPr>
          <w:p w14:paraId="459CBCE9" w14:textId="77777777" w:rsidR="00725BE2" w:rsidRPr="008952EC" w:rsidRDefault="00725BE2" w:rsidP="00725BE2"/>
        </w:tc>
        <w:tc>
          <w:tcPr>
            <w:tcW w:w="315" w:type="pct"/>
          </w:tcPr>
          <w:p w14:paraId="2908179A" w14:textId="77777777" w:rsidR="00725BE2" w:rsidRPr="008952EC" w:rsidRDefault="00725BE2" w:rsidP="00725BE2"/>
        </w:tc>
        <w:tc>
          <w:tcPr>
            <w:tcW w:w="318" w:type="pct"/>
          </w:tcPr>
          <w:p w14:paraId="367E4A6F" w14:textId="77777777" w:rsidR="00725BE2" w:rsidRPr="008952EC" w:rsidRDefault="00725BE2" w:rsidP="00725BE2"/>
        </w:tc>
        <w:tc>
          <w:tcPr>
            <w:tcW w:w="481" w:type="pct"/>
          </w:tcPr>
          <w:p w14:paraId="25FA55D9" w14:textId="77777777" w:rsidR="00725BE2" w:rsidRPr="008952EC" w:rsidRDefault="00725BE2" w:rsidP="00725BE2"/>
        </w:tc>
        <w:tc>
          <w:tcPr>
            <w:tcW w:w="477" w:type="pct"/>
          </w:tcPr>
          <w:p w14:paraId="0FBC314A" w14:textId="77777777" w:rsidR="00725BE2" w:rsidRPr="008952EC" w:rsidRDefault="00725BE2" w:rsidP="00725BE2"/>
        </w:tc>
        <w:tc>
          <w:tcPr>
            <w:tcW w:w="258" w:type="pct"/>
          </w:tcPr>
          <w:p w14:paraId="41BB93FD" w14:textId="77777777" w:rsidR="00725BE2" w:rsidRPr="008952EC" w:rsidRDefault="00725BE2" w:rsidP="00725BE2"/>
        </w:tc>
        <w:tc>
          <w:tcPr>
            <w:tcW w:w="477" w:type="pct"/>
          </w:tcPr>
          <w:p w14:paraId="54291BEA" w14:textId="77777777" w:rsidR="00725BE2" w:rsidRPr="008952EC" w:rsidRDefault="00725BE2" w:rsidP="00725BE2"/>
        </w:tc>
        <w:tc>
          <w:tcPr>
            <w:tcW w:w="421" w:type="pct"/>
          </w:tcPr>
          <w:p w14:paraId="4820B307" w14:textId="77777777" w:rsidR="00725BE2" w:rsidRPr="008952EC" w:rsidRDefault="00725BE2" w:rsidP="00725BE2"/>
        </w:tc>
        <w:tc>
          <w:tcPr>
            <w:tcW w:w="508" w:type="pct"/>
          </w:tcPr>
          <w:p w14:paraId="2980F746" w14:textId="77777777" w:rsidR="00725BE2" w:rsidRPr="008952EC" w:rsidRDefault="00725BE2" w:rsidP="00725BE2"/>
        </w:tc>
      </w:tr>
    </w:tbl>
    <w:p w14:paraId="7DBCE262" w14:textId="77777777" w:rsidR="00725BE2" w:rsidRPr="003D4EBA" w:rsidRDefault="00725BE2" w:rsidP="00725BE2">
      <w:pPr>
        <w:rPr>
          <w:sz w:val="20"/>
        </w:rPr>
      </w:pPr>
      <w:r w:rsidRPr="003D4EBA">
        <w:rPr>
          <w:sz w:val="20"/>
        </w:rPr>
        <w:t xml:space="preserve">Please add rows for different round in the round number in case responses </w:t>
      </w:r>
    </w:p>
    <w:p w14:paraId="5245C947" w14:textId="77777777" w:rsidR="00725BE2" w:rsidRPr="003D4EBA" w:rsidRDefault="00725BE2" w:rsidP="00725BE2">
      <w:pPr>
        <w:rPr>
          <w:sz w:val="20"/>
        </w:rPr>
      </w:pPr>
      <w:r w:rsidRPr="003D4EBA">
        <w:rPr>
          <w:sz w:val="20"/>
        </w:rPr>
        <w:t>* Vaccine Type (</w:t>
      </w:r>
      <w:proofErr w:type="spellStart"/>
      <w:r w:rsidRPr="003D4EBA">
        <w:rPr>
          <w:sz w:val="20"/>
        </w:rPr>
        <w:t>tOPV</w:t>
      </w:r>
      <w:proofErr w:type="spellEnd"/>
      <w:r w:rsidRPr="003D4EBA">
        <w:rPr>
          <w:sz w:val="20"/>
        </w:rPr>
        <w:t xml:space="preserve"> / </w:t>
      </w:r>
      <w:proofErr w:type="spellStart"/>
      <w:r w:rsidRPr="003D4EBA">
        <w:rPr>
          <w:sz w:val="20"/>
        </w:rPr>
        <w:t>bOPV</w:t>
      </w:r>
      <w:proofErr w:type="spellEnd"/>
      <w:r w:rsidRPr="003D4EBA">
        <w:rPr>
          <w:sz w:val="20"/>
        </w:rPr>
        <w:t xml:space="preserve"> / </w:t>
      </w:r>
      <w:proofErr w:type="spellStart"/>
      <w:r w:rsidRPr="003D4EBA">
        <w:rPr>
          <w:sz w:val="20"/>
        </w:rPr>
        <w:t>mOPV</w:t>
      </w:r>
      <w:proofErr w:type="spellEnd"/>
      <w:r w:rsidRPr="003D4EBA">
        <w:rPr>
          <w:sz w:val="20"/>
        </w:rPr>
        <w:t xml:space="preserve"> (1,2,3) / IPV / </w:t>
      </w:r>
      <w:proofErr w:type="spellStart"/>
      <w:r w:rsidRPr="003D4EBA">
        <w:rPr>
          <w:sz w:val="20"/>
        </w:rPr>
        <w:t>nOPV</w:t>
      </w:r>
      <w:proofErr w:type="spellEnd"/>
      <w:r w:rsidRPr="003D4EBA">
        <w:rPr>
          <w:sz w:val="20"/>
        </w:rPr>
        <w:t>)</w:t>
      </w:r>
    </w:p>
    <w:p w14:paraId="5A479669" w14:textId="77777777" w:rsidR="00725BE2" w:rsidRPr="003D4EBA" w:rsidRDefault="00725BE2" w:rsidP="00725BE2">
      <w:pPr>
        <w:rPr>
          <w:sz w:val="20"/>
        </w:rPr>
      </w:pPr>
      <w:r w:rsidRPr="003D4EBA">
        <w:rPr>
          <w:sz w:val="20"/>
        </w:rPr>
        <w:t>** If applicable</w:t>
      </w:r>
    </w:p>
    <w:p w14:paraId="07623063" w14:textId="77777777" w:rsidR="00725BE2" w:rsidRDefault="00725BE2" w:rsidP="00725BE2">
      <w:pPr>
        <w:rPr>
          <w:bCs/>
        </w:rPr>
      </w:pPr>
      <w:r w:rsidRPr="008952EC">
        <w:rPr>
          <w:b/>
          <w:bCs/>
          <w:i/>
          <w:iCs/>
        </w:rPr>
        <w:t>1</w:t>
      </w:r>
      <w:r>
        <w:rPr>
          <w:b/>
          <w:bCs/>
          <w:i/>
          <w:iCs/>
        </w:rPr>
        <w:t>3</w:t>
      </w:r>
      <w:r w:rsidRPr="008952EC">
        <w:rPr>
          <w:b/>
          <w:bCs/>
          <w:i/>
          <w:iCs/>
        </w:rPr>
        <w:t>.</w:t>
      </w:r>
      <w:r>
        <w:rPr>
          <w:b/>
          <w:bCs/>
          <w:i/>
          <w:iCs/>
        </w:rPr>
        <w:t>1.</w:t>
      </w:r>
      <w:r w:rsidR="00A87794">
        <w:rPr>
          <w:b/>
          <w:bCs/>
          <w:i/>
          <w:iCs/>
        </w:rPr>
        <w:t>4</w:t>
      </w:r>
      <w:r>
        <w:rPr>
          <w:b/>
          <w:bCs/>
          <w:i/>
          <w:iCs/>
        </w:rPr>
        <w:t>.1</w:t>
      </w:r>
      <w:r w:rsidRPr="008952EC">
        <w:rPr>
          <w:b/>
          <w:i/>
          <w:iCs/>
        </w:rPr>
        <w:tab/>
        <w:t xml:space="preserve"> </w:t>
      </w:r>
      <w:r w:rsidRPr="008952EC">
        <w:rPr>
          <w:bCs/>
        </w:rPr>
        <w:t xml:space="preserve">Please provide </w:t>
      </w:r>
      <w:r>
        <w:rPr>
          <w:bCs/>
        </w:rPr>
        <w:t xml:space="preserve">a map of the areas targeted by </w:t>
      </w:r>
      <w:r w:rsidRPr="008952EC">
        <w:rPr>
          <w:bCs/>
        </w:rPr>
        <w:t>‘</w:t>
      </w:r>
      <w:r w:rsidR="00533787">
        <w:rPr>
          <w:bCs/>
        </w:rPr>
        <w:t>e</w:t>
      </w:r>
      <w:r>
        <w:rPr>
          <w:bCs/>
        </w:rPr>
        <w:t>vent/outbreak response</w:t>
      </w:r>
      <w:r w:rsidRPr="008952EC">
        <w:rPr>
          <w:bCs/>
        </w:rPr>
        <w:t>’ activities</w:t>
      </w:r>
      <w:r>
        <w:rPr>
          <w:bCs/>
        </w:rPr>
        <w:t xml:space="preserve"> for each round separately</w:t>
      </w:r>
    </w:p>
    <w:p w14:paraId="5CE6EB34" w14:textId="77777777" w:rsidR="00725BE2" w:rsidRDefault="00725BE2" w:rsidP="00725BE2">
      <w:pPr>
        <w:rPr>
          <w:bCs/>
        </w:rPr>
      </w:pPr>
    </w:p>
    <w:p w14:paraId="21DA0E4C" w14:textId="77777777" w:rsidR="002917C1" w:rsidRPr="00E127C6" w:rsidRDefault="002917C1" w:rsidP="002917C1">
      <w:pPr>
        <w:rPr>
          <w:b/>
          <w:bCs/>
        </w:rPr>
      </w:pPr>
      <w:r w:rsidRPr="00E127C6">
        <w:rPr>
          <w:b/>
          <w:bCs/>
        </w:rPr>
        <w:t>13.1.</w:t>
      </w:r>
      <w:r w:rsidR="00A87794" w:rsidRPr="00E127C6">
        <w:rPr>
          <w:b/>
          <w:bCs/>
        </w:rPr>
        <w:t>4</w:t>
      </w:r>
      <w:r w:rsidRPr="00E127C6">
        <w:rPr>
          <w:b/>
          <w:bCs/>
        </w:rPr>
        <w:t>.</w:t>
      </w:r>
      <w:r w:rsidR="00AF3F83" w:rsidRPr="00E127C6">
        <w:rPr>
          <w:b/>
          <w:bCs/>
        </w:rPr>
        <w:t>2</w:t>
      </w:r>
      <w:r w:rsidRPr="00E127C6">
        <w:rPr>
          <w:b/>
          <w:bCs/>
        </w:rPr>
        <w:t xml:space="preserve"> </w:t>
      </w:r>
      <w:r w:rsidRPr="00E127C6">
        <w:rPr>
          <w:b/>
          <w:bCs/>
        </w:rPr>
        <w:tab/>
        <w:t>Were any supplementary activities conducted as a response to the virus isolation?</w:t>
      </w:r>
    </w:p>
    <w:p w14:paraId="45633C5F" w14:textId="77777777" w:rsidR="002917C1" w:rsidRPr="008952EC" w:rsidRDefault="002917C1" w:rsidP="002917C1">
      <w:pPr>
        <w:ind w:left="562" w:firstLine="567"/>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0B0FDC49" w14:textId="77777777" w:rsidR="002917C1" w:rsidRDefault="002917C1" w:rsidP="00725BE2">
      <w:pPr>
        <w:rPr>
          <w:b/>
          <w:bCs/>
          <w:i/>
          <w:iCs/>
        </w:rPr>
      </w:pPr>
    </w:p>
    <w:p w14:paraId="7A8292D7" w14:textId="77777777" w:rsidR="00725BE2" w:rsidRPr="00E127C6" w:rsidRDefault="00725BE2" w:rsidP="002917C1">
      <w:pPr>
        <w:rPr>
          <w:b/>
          <w:bCs/>
        </w:rPr>
      </w:pPr>
      <w:r w:rsidRPr="00E127C6">
        <w:rPr>
          <w:b/>
          <w:bCs/>
        </w:rPr>
        <w:t>13.1.</w:t>
      </w:r>
      <w:r w:rsidR="00AF3F83" w:rsidRPr="00E127C6">
        <w:rPr>
          <w:b/>
          <w:bCs/>
        </w:rPr>
        <w:t>4</w:t>
      </w:r>
      <w:r w:rsidRPr="00E127C6">
        <w:rPr>
          <w:b/>
          <w:bCs/>
        </w:rPr>
        <w:t>.2</w:t>
      </w:r>
      <w:r w:rsidR="00AF3F83" w:rsidRPr="00E127C6">
        <w:rPr>
          <w:b/>
          <w:bCs/>
        </w:rPr>
        <w:t>.1</w:t>
      </w:r>
      <w:r w:rsidRPr="00E127C6">
        <w:rPr>
          <w:b/>
          <w:bCs/>
        </w:rPr>
        <w:tab/>
        <w:t xml:space="preserve"> If </w:t>
      </w:r>
      <w:r w:rsidR="002917C1" w:rsidRPr="00E127C6">
        <w:rPr>
          <w:b/>
          <w:bCs/>
        </w:rPr>
        <w:t>yes, please specify below as well as in the relevant sections according to the conducted activity</w:t>
      </w:r>
      <w:r w:rsidRPr="00E127C6">
        <w:rPr>
          <w:b/>
          <w:bCs/>
        </w:rPr>
        <w:t>.</w:t>
      </w:r>
    </w:p>
    <w:p w14:paraId="7E483664" w14:textId="77777777" w:rsidR="00725BE2" w:rsidRPr="008952EC" w:rsidRDefault="00725BE2" w:rsidP="00725BE2">
      <w:pPr>
        <w:pStyle w:val="NoSpacing"/>
        <w:jc w:val="both"/>
        <w:rPr>
          <w:rFonts w:ascii="Times New Roman" w:hAnsi="Times New Roman"/>
        </w:rPr>
      </w:pPr>
    </w:p>
    <w:tbl>
      <w:tblPr>
        <w:tblW w:w="978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9781"/>
      </w:tblGrid>
      <w:tr w:rsidR="00725BE2" w:rsidRPr="008952EC" w14:paraId="101E4EC7" w14:textId="77777777" w:rsidTr="00B21A36">
        <w:trPr>
          <w:trHeight w:val="440"/>
        </w:trPr>
        <w:tc>
          <w:tcPr>
            <w:tcW w:w="9781" w:type="dxa"/>
            <w:shd w:val="clear" w:color="auto" w:fill="FFFFFF"/>
          </w:tcPr>
          <w:p w14:paraId="335B96EF" w14:textId="77777777" w:rsidR="00725BE2" w:rsidRPr="008952EC" w:rsidRDefault="00725BE2" w:rsidP="00B21A36">
            <w:pPr>
              <w:pStyle w:val="Header"/>
              <w:tabs>
                <w:tab w:val="center" w:pos="840"/>
              </w:tabs>
              <w:spacing w:before="120" w:after="120"/>
              <w:rPr>
                <w:i/>
              </w:rPr>
            </w:pPr>
            <w:r w:rsidRPr="008952EC">
              <w:rPr>
                <w:i/>
              </w:rPr>
              <w:t>Type here</w:t>
            </w:r>
          </w:p>
          <w:p w14:paraId="5BBA2B5C" w14:textId="77777777" w:rsidR="00725BE2" w:rsidRPr="008952EC" w:rsidRDefault="00725BE2" w:rsidP="00B21A36">
            <w:pPr>
              <w:pStyle w:val="Header"/>
              <w:tabs>
                <w:tab w:val="center" w:pos="840"/>
              </w:tabs>
              <w:spacing w:before="120" w:after="120"/>
            </w:pPr>
          </w:p>
        </w:tc>
      </w:tr>
    </w:tbl>
    <w:p w14:paraId="75C0E069" w14:textId="77777777" w:rsidR="00725BE2" w:rsidRPr="008952EC" w:rsidRDefault="00725BE2" w:rsidP="00725BE2"/>
    <w:p w14:paraId="036E1E39" w14:textId="77777777" w:rsidR="00725BE2" w:rsidRPr="008952EC" w:rsidRDefault="00725BE2" w:rsidP="00725BE2">
      <w:pPr>
        <w:pStyle w:val="Heading3"/>
        <w:rPr>
          <w:b/>
          <w:bCs/>
          <w:i/>
          <w:iCs/>
        </w:rPr>
      </w:pPr>
      <w:r w:rsidRPr="008952EC">
        <w:rPr>
          <w:b/>
          <w:bCs/>
          <w:i/>
          <w:iCs/>
        </w:rPr>
        <w:t>1</w:t>
      </w:r>
      <w:r>
        <w:rPr>
          <w:b/>
          <w:bCs/>
          <w:i/>
          <w:iCs/>
        </w:rPr>
        <w:t>3.1.</w:t>
      </w:r>
      <w:r w:rsidR="00AF3F83">
        <w:rPr>
          <w:b/>
          <w:bCs/>
          <w:i/>
          <w:iCs/>
        </w:rPr>
        <w:t>4</w:t>
      </w:r>
      <w:r>
        <w:rPr>
          <w:b/>
          <w:bCs/>
          <w:i/>
          <w:iCs/>
        </w:rPr>
        <w:t>.3</w:t>
      </w:r>
      <w:r w:rsidRPr="008952EC">
        <w:rPr>
          <w:b/>
          <w:bCs/>
          <w:i/>
          <w:iCs/>
        </w:rPr>
        <w:tab/>
        <w:t xml:space="preserve"> Validation of the coverage data </w:t>
      </w:r>
    </w:p>
    <w:p w14:paraId="328A30C6" w14:textId="77777777" w:rsidR="00725BE2" w:rsidRDefault="00725BE2" w:rsidP="00725BE2"/>
    <w:p w14:paraId="7A7DDB04" w14:textId="77777777" w:rsidR="00725BE2" w:rsidRPr="00E127C6" w:rsidRDefault="00725BE2" w:rsidP="00725BE2">
      <w:pPr>
        <w:pStyle w:val="Header"/>
        <w:tabs>
          <w:tab w:val="clear" w:pos="4320"/>
          <w:tab w:val="clear" w:pos="8640"/>
        </w:tabs>
        <w:ind w:left="1134" w:hanging="1134"/>
        <w:jc w:val="both"/>
        <w:rPr>
          <w:b/>
          <w:bCs/>
        </w:rPr>
      </w:pPr>
      <w:r w:rsidRPr="00E127C6">
        <w:rPr>
          <w:b/>
          <w:bCs/>
        </w:rPr>
        <w:t>13.1.</w:t>
      </w:r>
      <w:r w:rsidR="00AF3F83" w:rsidRPr="00E127C6">
        <w:rPr>
          <w:b/>
          <w:bCs/>
        </w:rPr>
        <w:t>4</w:t>
      </w:r>
      <w:r w:rsidRPr="00E127C6">
        <w:rPr>
          <w:b/>
          <w:bCs/>
        </w:rPr>
        <w:t xml:space="preserve">.3.1 </w:t>
      </w:r>
      <w:r w:rsidRPr="00E127C6">
        <w:rPr>
          <w:b/>
          <w:bCs/>
        </w:rPr>
        <w:tab/>
        <w:t>Was vaccination coverage data validated for ‘Event/outbreak response’ activities?</w:t>
      </w:r>
    </w:p>
    <w:p w14:paraId="49482668" w14:textId="77777777" w:rsidR="00725BE2" w:rsidRPr="008952EC" w:rsidRDefault="00725BE2" w:rsidP="00725BE2">
      <w:pPr>
        <w:pStyle w:val="Header"/>
        <w:tabs>
          <w:tab w:val="clear" w:pos="4320"/>
          <w:tab w:val="clear" w:pos="8640"/>
        </w:tabs>
      </w:pPr>
      <w:r w:rsidRPr="008952EC">
        <w:tab/>
      </w:r>
      <w:r w:rsidRPr="008952EC">
        <w:tab/>
      </w:r>
    </w:p>
    <w:p w14:paraId="6FF64AA8" w14:textId="77777777" w:rsidR="00725BE2" w:rsidRPr="008952EC" w:rsidRDefault="00725BE2" w:rsidP="00725BE2">
      <w:pPr>
        <w:ind w:left="562" w:firstLine="567"/>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569AF7EE" w14:textId="77777777" w:rsidR="00725BE2" w:rsidRDefault="00725BE2" w:rsidP="00725BE2"/>
    <w:p w14:paraId="12264AB1" w14:textId="77777777" w:rsidR="00725BE2" w:rsidRPr="00E127C6" w:rsidRDefault="00725BE2" w:rsidP="00725BE2">
      <w:pPr>
        <w:pStyle w:val="Header"/>
        <w:tabs>
          <w:tab w:val="clear" w:pos="4320"/>
          <w:tab w:val="clear" w:pos="8640"/>
        </w:tabs>
        <w:ind w:left="1134" w:hanging="1134"/>
        <w:jc w:val="both"/>
        <w:rPr>
          <w:b/>
          <w:bCs/>
        </w:rPr>
      </w:pPr>
      <w:r w:rsidRPr="00E127C6">
        <w:rPr>
          <w:b/>
          <w:bCs/>
        </w:rPr>
        <w:t>13.1.</w:t>
      </w:r>
      <w:r w:rsidR="00AF3F83" w:rsidRPr="00E127C6">
        <w:rPr>
          <w:b/>
          <w:bCs/>
        </w:rPr>
        <w:t>4</w:t>
      </w:r>
      <w:r w:rsidRPr="00E127C6">
        <w:rPr>
          <w:b/>
          <w:bCs/>
        </w:rPr>
        <w:t xml:space="preserve">.3.2 </w:t>
      </w:r>
      <w:r w:rsidRPr="00E127C6">
        <w:rPr>
          <w:b/>
          <w:bCs/>
        </w:rPr>
        <w:tab/>
      </w:r>
      <w:r w:rsidR="00981289">
        <w:rPr>
          <w:b/>
          <w:bCs/>
        </w:rPr>
        <w:t xml:space="preserve">If yes; </w:t>
      </w:r>
      <w:r w:rsidRPr="00E127C6">
        <w:rPr>
          <w:b/>
          <w:bCs/>
        </w:rPr>
        <w:t>Was this validation done independent of the Polio program?</w:t>
      </w:r>
    </w:p>
    <w:p w14:paraId="620C2AFC" w14:textId="77777777" w:rsidR="00725BE2" w:rsidRPr="008952EC" w:rsidRDefault="00725BE2" w:rsidP="00725BE2">
      <w:pPr>
        <w:pStyle w:val="Header"/>
        <w:tabs>
          <w:tab w:val="clear" w:pos="4320"/>
          <w:tab w:val="clear" w:pos="8640"/>
        </w:tabs>
      </w:pPr>
      <w:r w:rsidRPr="008952EC">
        <w:tab/>
      </w:r>
      <w:r w:rsidRPr="008952EC">
        <w:tab/>
      </w:r>
    </w:p>
    <w:p w14:paraId="07D9F8B7" w14:textId="77777777" w:rsidR="00725BE2" w:rsidRPr="008952EC" w:rsidRDefault="00725BE2" w:rsidP="00725BE2">
      <w:pPr>
        <w:ind w:left="562" w:firstLine="567"/>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50273EED" w14:textId="77777777" w:rsidR="00725BE2" w:rsidRDefault="00725BE2" w:rsidP="00725BE2"/>
    <w:p w14:paraId="0CA5D7A7" w14:textId="77777777" w:rsidR="00725BE2" w:rsidRPr="00E127C6" w:rsidRDefault="00725BE2" w:rsidP="00725BE2">
      <w:pPr>
        <w:pStyle w:val="NoSpacing"/>
        <w:jc w:val="both"/>
        <w:rPr>
          <w:rFonts w:ascii="Times New Roman" w:hAnsi="Times New Roman"/>
          <w:b/>
          <w:bCs/>
        </w:rPr>
      </w:pPr>
      <w:r w:rsidRPr="00E127C6">
        <w:rPr>
          <w:rFonts w:ascii="Times New Roman" w:hAnsi="Times New Roman"/>
          <w:b/>
          <w:bCs/>
        </w:rPr>
        <w:t>13.1.</w:t>
      </w:r>
      <w:r w:rsidR="00AF3F83" w:rsidRPr="00E127C6">
        <w:rPr>
          <w:rFonts w:ascii="Times New Roman" w:hAnsi="Times New Roman"/>
          <w:b/>
          <w:bCs/>
        </w:rPr>
        <w:t>4</w:t>
      </w:r>
      <w:r w:rsidRPr="00E127C6">
        <w:rPr>
          <w:rFonts w:ascii="Times New Roman" w:hAnsi="Times New Roman"/>
          <w:b/>
          <w:bCs/>
        </w:rPr>
        <w:t>.3.</w:t>
      </w:r>
      <w:r w:rsidR="00AF3F83" w:rsidRPr="00E127C6">
        <w:rPr>
          <w:rFonts w:ascii="Times New Roman" w:hAnsi="Times New Roman"/>
          <w:b/>
          <w:bCs/>
        </w:rPr>
        <w:t>3</w:t>
      </w:r>
      <w:r w:rsidRPr="00E127C6">
        <w:rPr>
          <w:rFonts w:ascii="Times New Roman" w:hAnsi="Times New Roman"/>
          <w:b/>
          <w:bCs/>
        </w:rPr>
        <w:t xml:space="preserve"> </w:t>
      </w:r>
      <w:r w:rsidR="00981289">
        <w:rPr>
          <w:rFonts w:ascii="Times New Roman" w:hAnsi="Times New Roman"/>
          <w:b/>
          <w:bCs/>
        </w:rPr>
        <w:t xml:space="preserve">If yes; </w:t>
      </w:r>
      <w:r w:rsidRPr="00E127C6">
        <w:rPr>
          <w:rFonts w:ascii="Times New Roman" w:hAnsi="Times New Roman"/>
          <w:b/>
          <w:bCs/>
        </w:rPr>
        <w:t xml:space="preserve">Please explain how coverage data were validated (ex. Post campaign monitoring, Lot Quality Assurance survey, </w:t>
      </w:r>
      <w:proofErr w:type="gramStart"/>
      <w:r w:rsidRPr="00E127C6">
        <w:rPr>
          <w:rFonts w:ascii="Times New Roman" w:hAnsi="Times New Roman"/>
          <w:b/>
          <w:bCs/>
        </w:rPr>
        <w:t>…..</w:t>
      </w:r>
      <w:proofErr w:type="gramEnd"/>
      <w:r w:rsidRPr="00E127C6">
        <w:rPr>
          <w:rFonts w:ascii="Times New Roman" w:hAnsi="Times New Roman"/>
          <w:b/>
          <w:bCs/>
        </w:rPr>
        <w:t>) and provide validation method and results in the space below (if applicable)</w:t>
      </w:r>
    </w:p>
    <w:p w14:paraId="514ED511" w14:textId="77777777" w:rsidR="00D74C08" w:rsidRPr="008952EC" w:rsidRDefault="00D74C08" w:rsidP="00725BE2">
      <w:pPr>
        <w:pStyle w:val="NoSpacing"/>
        <w:jc w:val="both"/>
        <w:rPr>
          <w:rFonts w:ascii="Times New Roman" w:hAnsi="Times New Roman"/>
        </w:rPr>
      </w:pPr>
    </w:p>
    <w:tbl>
      <w:tblPr>
        <w:tblW w:w="978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9781"/>
      </w:tblGrid>
      <w:tr w:rsidR="00725BE2" w:rsidRPr="008952EC" w14:paraId="696EFD1E" w14:textId="77777777" w:rsidTr="00B21A36">
        <w:trPr>
          <w:trHeight w:val="440"/>
        </w:trPr>
        <w:tc>
          <w:tcPr>
            <w:tcW w:w="9781" w:type="dxa"/>
            <w:shd w:val="clear" w:color="auto" w:fill="FFFFFF"/>
          </w:tcPr>
          <w:p w14:paraId="5850DE3E" w14:textId="77777777" w:rsidR="00725BE2" w:rsidRPr="008952EC" w:rsidRDefault="00725BE2" w:rsidP="00B21A36">
            <w:pPr>
              <w:pStyle w:val="Header"/>
              <w:tabs>
                <w:tab w:val="center" w:pos="840"/>
              </w:tabs>
              <w:spacing w:before="120" w:after="120"/>
              <w:rPr>
                <w:i/>
              </w:rPr>
            </w:pPr>
            <w:r w:rsidRPr="008952EC">
              <w:rPr>
                <w:i/>
              </w:rPr>
              <w:t>Type here</w:t>
            </w:r>
          </w:p>
          <w:p w14:paraId="316ACE09" w14:textId="77777777" w:rsidR="00725BE2" w:rsidRPr="008952EC" w:rsidRDefault="00725BE2" w:rsidP="00B21A36">
            <w:pPr>
              <w:pStyle w:val="Header"/>
              <w:tabs>
                <w:tab w:val="center" w:pos="840"/>
              </w:tabs>
              <w:spacing w:before="120" w:after="120"/>
            </w:pPr>
          </w:p>
        </w:tc>
      </w:tr>
    </w:tbl>
    <w:p w14:paraId="61F15D89" w14:textId="77777777" w:rsidR="00D74C08" w:rsidRDefault="00D74C08" w:rsidP="005224D5"/>
    <w:p w14:paraId="039E315B" w14:textId="77777777" w:rsidR="009755D0" w:rsidRPr="00E127C6" w:rsidRDefault="00725BE2" w:rsidP="005224D5">
      <w:pPr>
        <w:rPr>
          <w:b/>
          <w:bCs/>
        </w:rPr>
      </w:pPr>
      <w:r w:rsidRPr="00E127C6">
        <w:rPr>
          <w:b/>
          <w:bCs/>
        </w:rPr>
        <w:t xml:space="preserve">13.2 </w:t>
      </w:r>
      <w:r w:rsidR="00981289">
        <w:rPr>
          <w:b/>
          <w:bCs/>
        </w:rPr>
        <w:t>If yes; Please p</w:t>
      </w:r>
      <w:r w:rsidR="009755D0" w:rsidRPr="00E127C6">
        <w:rPr>
          <w:b/>
          <w:bCs/>
        </w:rPr>
        <w:t xml:space="preserve">rovide evidence showing that poliovirus circulation has been </w:t>
      </w:r>
      <w:r w:rsidR="0053705C" w:rsidRPr="00E127C6">
        <w:rPr>
          <w:b/>
          <w:bCs/>
        </w:rPr>
        <w:t>interrupted.</w:t>
      </w:r>
      <w:r w:rsidR="00D2715A" w:rsidRPr="00E127C6">
        <w:rPr>
          <w:b/>
          <w:bCs/>
        </w:rPr>
        <w:t xml:space="preserve"> Please attach Outbreak Response Assessment (OBRA) report.</w:t>
      </w:r>
    </w:p>
    <w:p w14:paraId="66D828B4" w14:textId="77777777" w:rsidR="00725BE2" w:rsidRPr="008952EC" w:rsidRDefault="00725BE2" w:rsidP="00725BE2">
      <w:pPr>
        <w:pStyle w:val="NoSpacing"/>
        <w:jc w:val="both"/>
        <w:rPr>
          <w:rFonts w:ascii="Times New Roman" w:hAnsi="Times New Roman"/>
        </w:rPr>
      </w:pPr>
    </w:p>
    <w:tbl>
      <w:tblPr>
        <w:tblW w:w="978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9781"/>
      </w:tblGrid>
      <w:tr w:rsidR="00725BE2" w:rsidRPr="008952EC" w14:paraId="4DA59344" w14:textId="77777777" w:rsidTr="00B21A36">
        <w:trPr>
          <w:trHeight w:val="440"/>
        </w:trPr>
        <w:tc>
          <w:tcPr>
            <w:tcW w:w="9781" w:type="dxa"/>
            <w:shd w:val="clear" w:color="auto" w:fill="FFFFFF"/>
          </w:tcPr>
          <w:p w14:paraId="0D9E6785" w14:textId="77777777" w:rsidR="00725BE2" w:rsidRPr="008952EC" w:rsidRDefault="00725BE2" w:rsidP="00B21A36">
            <w:pPr>
              <w:pStyle w:val="Header"/>
              <w:tabs>
                <w:tab w:val="center" w:pos="840"/>
              </w:tabs>
              <w:spacing w:before="120" w:after="120"/>
              <w:rPr>
                <w:i/>
              </w:rPr>
            </w:pPr>
            <w:r w:rsidRPr="008952EC">
              <w:rPr>
                <w:i/>
              </w:rPr>
              <w:t>Type here</w:t>
            </w:r>
          </w:p>
          <w:p w14:paraId="10F622E6" w14:textId="77777777" w:rsidR="00725BE2" w:rsidRPr="008952EC" w:rsidRDefault="00725BE2" w:rsidP="00B21A36">
            <w:pPr>
              <w:pStyle w:val="Header"/>
              <w:tabs>
                <w:tab w:val="center" w:pos="840"/>
              </w:tabs>
              <w:spacing w:before="120" w:after="120"/>
            </w:pPr>
          </w:p>
        </w:tc>
      </w:tr>
    </w:tbl>
    <w:p w14:paraId="640F7D01" w14:textId="77777777" w:rsidR="00725BE2" w:rsidRPr="008952EC" w:rsidRDefault="00725BE2" w:rsidP="009755D0"/>
    <w:p w14:paraId="413B7F62" w14:textId="77777777" w:rsidR="00E03377" w:rsidRPr="008952EC" w:rsidRDefault="00E03377"/>
    <w:p w14:paraId="22929B49" w14:textId="77777777" w:rsidR="00533787" w:rsidRPr="008952EC" w:rsidRDefault="00261250" w:rsidP="005224D5">
      <w:pPr>
        <w:pStyle w:val="Heading1"/>
        <w:rPr>
          <w:b w:val="0"/>
          <w:sz w:val="28"/>
        </w:rPr>
      </w:pPr>
      <w:bookmarkStart w:id="102" w:name="_Toc515952773"/>
      <w:r w:rsidRPr="008952EC">
        <w:br w:type="page"/>
      </w:r>
      <w:bookmarkStart w:id="103" w:name="_Toc29997532"/>
      <w:r w:rsidR="00533787" w:rsidRPr="005224D5">
        <w:rPr>
          <w:bCs/>
          <w:color w:val="000000"/>
          <w:sz w:val="28"/>
          <w:szCs w:val="28"/>
          <w:u w:val="single"/>
        </w:rPr>
        <w:t>Section 14:</w:t>
      </w:r>
      <w:r w:rsidR="00D76348">
        <w:rPr>
          <w:bCs/>
          <w:color w:val="000000"/>
          <w:sz w:val="28"/>
          <w:szCs w:val="28"/>
          <w:u w:val="single"/>
        </w:rPr>
        <w:tab/>
      </w:r>
      <w:r w:rsidR="00533787" w:rsidRPr="005224D5">
        <w:rPr>
          <w:bCs/>
          <w:color w:val="000000"/>
          <w:sz w:val="28"/>
          <w:szCs w:val="28"/>
          <w:u w:val="single"/>
        </w:rPr>
        <w:t>EMERGENCE OF VDPV</w:t>
      </w:r>
      <w:bookmarkEnd w:id="103"/>
    </w:p>
    <w:p w14:paraId="6D5BFA56" w14:textId="77777777" w:rsidR="00533787" w:rsidRPr="00DE24C6" w:rsidRDefault="00533787" w:rsidP="00533787">
      <w:pPr>
        <w:rPr>
          <w:sz w:val="18"/>
          <w:szCs w:val="14"/>
        </w:rPr>
      </w:pPr>
    </w:p>
    <w:p w14:paraId="7C9FA5A2" w14:textId="77777777" w:rsidR="00533787" w:rsidRDefault="00533787" w:rsidP="003D4EBA">
      <w:pPr>
        <w:ind w:left="567" w:hanging="567"/>
        <w:jc w:val="both"/>
        <w:rPr>
          <w:i/>
          <w:iCs/>
        </w:rPr>
      </w:pPr>
      <w:bookmarkStart w:id="104" w:name="_Hlk27213077"/>
      <w:bookmarkStart w:id="105" w:name="_Hlk29997457"/>
      <w:r w:rsidRPr="008952EC">
        <w:rPr>
          <w:b/>
          <w:bCs/>
          <w:i/>
          <w:iCs/>
        </w:rPr>
        <w:t>1</w:t>
      </w:r>
      <w:r w:rsidR="00BC1ED2">
        <w:rPr>
          <w:b/>
          <w:bCs/>
          <w:i/>
          <w:iCs/>
        </w:rPr>
        <w:t>4</w:t>
      </w:r>
      <w:r w:rsidRPr="008952EC">
        <w:rPr>
          <w:b/>
          <w:bCs/>
          <w:i/>
          <w:iCs/>
        </w:rPr>
        <w:t>.1</w:t>
      </w:r>
      <w:r w:rsidRPr="008952EC">
        <w:rPr>
          <w:i/>
          <w:iCs/>
        </w:rPr>
        <w:t xml:space="preserve"> </w:t>
      </w:r>
      <w:r w:rsidRPr="008952EC">
        <w:rPr>
          <w:i/>
          <w:iCs/>
        </w:rPr>
        <w:tab/>
      </w:r>
      <w:r w:rsidRPr="008952EC">
        <w:rPr>
          <w:b/>
          <w:bCs/>
          <w:i/>
          <w:iCs/>
        </w:rPr>
        <w:t xml:space="preserve">Has there been any </w:t>
      </w:r>
      <w:r>
        <w:rPr>
          <w:b/>
          <w:bCs/>
          <w:i/>
          <w:iCs/>
        </w:rPr>
        <w:t>emergence of VDPV</w:t>
      </w:r>
      <w:r w:rsidRPr="008952EC">
        <w:rPr>
          <w:b/>
          <w:bCs/>
          <w:i/>
          <w:iCs/>
        </w:rPr>
        <w:t xml:space="preserve"> in the country during</w:t>
      </w:r>
      <w:r w:rsidR="003D4EBA">
        <w:rPr>
          <w:b/>
          <w:bCs/>
          <w:i/>
          <w:iCs/>
        </w:rPr>
        <w:t xml:space="preserve"> </w:t>
      </w:r>
      <w:r w:rsidRPr="008952EC">
        <w:rPr>
          <w:b/>
          <w:bCs/>
          <w:i/>
          <w:iCs/>
        </w:rPr>
        <w:t>the period under review?</w:t>
      </w:r>
      <w:r w:rsidRPr="008952EC">
        <w:rPr>
          <w:i/>
          <w:iCs/>
        </w:rPr>
        <w:t xml:space="preserve">  </w:t>
      </w:r>
    </w:p>
    <w:p w14:paraId="13A22360" w14:textId="77777777" w:rsidR="00533787" w:rsidRDefault="00533787" w:rsidP="005224D5">
      <w:pPr>
        <w:jc w:val="both"/>
      </w:pPr>
    </w:p>
    <w:p w14:paraId="4E33E687" w14:textId="77777777" w:rsidR="00533787" w:rsidRDefault="00533787" w:rsidP="00533787">
      <w:pPr>
        <w:ind w:left="562" w:firstLine="567"/>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r>
        <w:t xml:space="preserve">    </w:t>
      </w:r>
    </w:p>
    <w:p w14:paraId="381F9BEA" w14:textId="77777777" w:rsidR="00533787" w:rsidRDefault="00533787" w:rsidP="00533787">
      <w:pPr>
        <w:ind w:left="562" w:firstLine="567"/>
      </w:pPr>
    </w:p>
    <w:p w14:paraId="2FAD35CD" w14:textId="77777777" w:rsidR="00533787" w:rsidRPr="00DC7355" w:rsidRDefault="003D4EBA" w:rsidP="003D4EBA">
      <w:pPr>
        <w:rPr>
          <w:color w:val="000000"/>
        </w:rPr>
      </w:pPr>
      <w:r w:rsidRPr="00DC7355">
        <w:rPr>
          <w:color w:val="000000"/>
        </w:rPr>
        <w:t xml:space="preserve">       </w:t>
      </w:r>
      <w:r w:rsidR="00AF3F83" w:rsidRPr="00DC7355">
        <w:rPr>
          <w:b/>
          <w:bCs/>
          <w:color w:val="000000"/>
        </w:rPr>
        <w:t xml:space="preserve">14.1.1 </w:t>
      </w:r>
      <w:r w:rsidR="00533787" w:rsidRPr="00DC7355">
        <w:rPr>
          <w:b/>
          <w:bCs/>
          <w:color w:val="000000"/>
        </w:rPr>
        <w:t>Please mention type:</w:t>
      </w:r>
      <w:r w:rsidR="00533787" w:rsidRPr="00DC7355">
        <w:rPr>
          <w:color w:val="000000"/>
        </w:rPr>
        <w:t xml:space="preserve">        VDPV1 </w:t>
      </w:r>
      <w:r w:rsidR="00533787" w:rsidRPr="00DC7355">
        <w:rPr>
          <w:color w:val="000000"/>
        </w:rPr>
        <w:fldChar w:fldCharType="begin">
          <w:ffData>
            <w:name w:val="Check15"/>
            <w:enabled/>
            <w:calcOnExit w:val="0"/>
            <w:checkBox>
              <w:sizeAuto/>
              <w:default w:val="0"/>
            </w:checkBox>
          </w:ffData>
        </w:fldChar>
      </w:r>
      <w:r w:rsidR="00533787" w:rsidRPr="00DC7355">
        <w:rPr>
          <w:color w:val="000000"/>
        </w:rPr>
        <w:instrText xml:space="preserve"> FORMCHECKBOX </w:instrText>
      </w:r>
      <w:r w:rsidR="00A860BA">
        <w:rPr>
          <w:color w:val="000000"/>
        </w:rPr>
      </w:r>
      <w:r w:rsidR="00A860BA">
        <w:rPr>
          <w:color w:val="000000"/>
        </w:rPr>
        <w:fldChar w:fldCharType="separate"/>
      </w:r>
      <w:r w:rsidR="00533787" w:rsidRPr="00DC7355">
        <w:rPr>
          <w:color w:val="000000"/>
        </w:rPr>
        <w:fldChar w:fldCharType="end"/>
      </w:r>
      <w:r w:rsidR="00533787" w:rsidRPr="00DC7355">
        <w:rPr>
          <w:color w:val="000000"/>
        </w:rPr>
        <w:softHyphen/>
      </w:r>
      <w:r w:rsidR="00533787" w:rsidRPr="00DC7355">
        <w:rPr>
          <w:color w:val="000000"/>
        </w:rPr>
        <w:softHyphen/>
      </w:r>
      <w:r w:rsidR="00533787" w:rsidRPr="00DC7355">
        <w:rPr>
          <w:color w:val="000000"/>
        </w:rPr>
        <w:softHyphen/>
      </w:r>
      <w:r w:rsidR="00533787" w:rsidRPr="00DC7355">
        <w:rPr>
          <w:color w:val="000000"/>
        </w:rPr>
        <w:softHyphen/>
      </w:r>
      <w:r w:rsidR="00533787" w:rsidRPr="00DC7355">
        <w:rPr>
          <w:color w:val="000000"/>
        </w:rPr>
        <w:softHyphen/>
      </w:r>
      <w:r w:rsidR="00533787" w:rsidRPr="00DC7355">
        <w:rPr>
          <w:color w:val="000000"/>
        </w:rPr>
        <w:softHyphen/>
      </w:r>
      <w:r w:rsidR="00533787" w:rsidRPr="00DC7355">
        <w:rPr>
          <w:color w:val="000000"/>
        </w:rPr>
        <w:softHyphen/>
      </w:r>
      <w:r w:rsidR="00533787" w:rsidRPr="00DC7355">
        <w:rPr>
          <w:color w:val="000000"/>
        </w:rPr>
        <w:softHyphen/>
      </w:r>
      <w:r w:rsidR="00533787" w:rsidRPr="00DC7355">
        <w:rPr>
          <w:color w:val="000000"/>
        </w:rPr>
        <w:softHyphen/>
      </w:r>
      <w:r w:rsidR="00533787" w:rsidRPr="00DC7355">
        <w:rPr>
          <w:color w:val="000000"/>
        </w:rPr>
        <w:softHyphen/>
      </w:r>
      <w:r w:rsidR="00533787" w:rsidRPr="00DC7355">
        <w:rPr>
          <w:color w:val="000000"/>
        </w:rPr>
        <w:softHyphen/>
        <w:t xml:space="preserve">   VDPV2 </w:t>
      </w:r>
      <w:r w:rsidR="00533787" w:rsidRPr="00DC7355">
        <w:rPr>
          <w:color w:val="000000"/>
        </w:rPr>
        <w:fldChar w:fldCharType="begin">
          <w:ffData>
            <w:name w:val="Check16"/>
            <w:enabled/>
            <w:calcOnExit w:val="0"/>
            <w:checkBox>
              <w:sizeAuto/>
              <w:default w:val="0"/>
            </w:checkBox>
          </w:ffData>
        </w:fldChar>
      </w:r>
      <w:r w:rsidR="00533787" w:rsidRPr="00DC7355">
        <w:rPr>
          <w:color w:val="000000"/>
        </w:rPr>
        <w:instrText xml:space="preserve"> FORMCHECKBOX </w:instrText>
      </w:r>
      <w:r w:rsidR="00A860BA">
        <w:rPr>
          <w:color w:val="000000"/>
        </w:rPr>
      </w:r>
      <w:r w:rsidR="00A860BA">
        <w:rPr>
          <w:color w:val="000000"/>
        </w:rPr>
        <w:fldChar w:fldCharType="separate"/>
      </w:r>
      <w:r w:rsidR="00533787" w:rsidRPr="00DC7355">
        <w:rPr>
          <w:color w:val="000000"/>
        </w:rPr>
        <w:fldChar w:fldCharType="end"/>
      </w:r>
      <w:r w:rsidR="00533787" w:rsidRPr="00DC7355">
        <w:rPr>
          <w:color w:val="000000"/>
        </w:rPr>
        <w:t xml:space="preserve">   VDPV3 </w:t>
      </w:r>
      <w:r w:rsidR="00533787" w:rsidRPr="00DC7355">
        <w:rPr>
          <w:color w:val="000000"/>
        </w:rPr>
        <w:fldChar w:fldCharType="begin">
          <w:ffData>
            <w:name w:val="Check16"/>
            <w:enabled/>
            <w:calcOnExit w:val="0"/>
            <w:checkBox>
              <w:sizeAuto/>
              <w:default w:val="0"/>
            </w:checkBox>
          </w:ffData>
        </w:fldChar>
      </w:r>
      <w:r w:rsidR="00533787" w:rsidRPr="00DC7355">
        <w:rPr>
          <w:color w:val="000000"/>
        </w:rPr>
        <w:instrText xml:space="preserve"> FORMCHECKBOX </w:instrText>
      </w:r>
      <w:r w:rsidR="00A860BA">
        <w:rPr>
          <w:color w:val="000000"/>
        </w:rPr>
      </w:r>
      <w:r w:rsidR="00A860BA">
        <w:rPr>
          <w:color w:val="000000"/>
        </w:rPr>
        <w:fldChar w:fldCharType="separate"/>
      </w:r>
      <w:r w:rsidR="00533787" w:rsidRPr="00DC7355">
        <w:rPr>
          <w:color w:val="000000"/>
        </w:rPr>
        <w:fldChar w:fldCharType="end"/>
      </w:r>
      <w:r w:rsidR="00533787" w:rsidRPr="00DC7355">
        <w:rPr>
          <w:color w:val="000000"/>
        </w:rPr>
        <w:t xml:space="preserve">    </w:t>
      </w:r>
    </w:p>
    <w:p w14:paraId="22F5D27D" w14:textId="77777777" w:rsidR="00533787" w:rsidRPr="00DC7355" w:rsidRDefault="00533787" w:rsidP="00533787">
      <w:pPr>
        <w:ind w:left="562" w:firstLine="567"/>
        <w:rPr>
          <w:color w:val="000000"/>
        </w:rPr>
      </w:pPr>
    </w:p>
    <w:p w14:paraId="4B98D728" w14:textId="77777777" w:rsidR="00533787" w:rsidRPr="00DC7355" w:rsidRDefault="00533787" w:rsidP="00533787">
      <w:pPr>
        <w:pStyle w:val="BodyText3"/>
        <w:spacing w:line="240" w:lineRule="auto"/>
        <w:rPr>
          <w:b/>
          <w:bCs/>
          <w:color w:val="000000"/>
        </w:rPr>
      </w:pPr>
      <w:r w:rsidRPr="00DC7355">
        <w:rPr>
          <w:b/>
          <w:bCs/>
          <w:color w:val="000000"/>
        </w:rPr>
        <w:t>1</w:t>
      </w:r>
      <w:r w:rsidR="00BC1ED2" w:rsidRPr="00DC7355">
        <w:rPr>
          <w:b/>
          <w:bCs/>
          <w:color w:val="000000"/>
        </w:rPr>
        <w:t>4</w:t>
      </w:r>
      <w:r w:rsidRPr="00DC7355">
        <w:rPr>
          <w:b/>
          <w:bCs/>
          <w:color w:val="000000"/>
        </w:rPr>
        <w:t>.1.</w:t>
      </w:r>
      <w:r w:rsidR="00AF3F83" w:rsidRPr="00DC7355">
        <w:rPr>
          <w:b/>
          <w:bCs/>
          <w:color w:val="000000"/>
        </w:rPr>
        <w:t>2</w:t>
      </w:r>
      <w:r w:rsidRPr="00DC7355">
        <w:rPr>
          <w:b/>
          <w:bCs/>
          <w:color w:val="000000"/>
        </w:rPr>
        <w:t xml:space="preserve"> If yes, for </w:t>
      </w:r>
      <w:r w:rsidR="00376957" w:rsidRPr="00DC7355">
        <w:rPr>
          <w:b/>
          <w:bCs/>
          <w:color w:val="000000"/>
        </w:rPr>
        <w:t>each VDPV</w:t>
      </w:r>
      <w:r w:rsidRPr="00DC7355">
        <w:rPr>
          <w:b/>
          <w:bCs/>
          <w:color w:val="000000"/>
        </w:rPr>
        <w:t xml:space="preserve"> </w:t>
      </w:r>
      <w:r w:rsidR="00376957" w:rsidRPr="00DC7355">
        <w:rPr>
          <w:b/>
          <w:bCs/>
          <w:color w:val="000000"/>
        </w:rPr>
        <w:t xml:space="preserve">type </w:t>
      </w:r>
      <w:r w:rsidRPr="00DC7355">
        <w:rPr>
          <w:b/>
          <w:bCs/>
          <w:color w:val="000000"/>
        </w:rPr>
        <w:t>please provide the following details</w:t>
      </w:r>
      <w:r w:rsidR="00376957" w:rsidRPr="00DC7355">
        <w:rPr>
          <w:b/>
          <w:bCs/>
          <w:color w:val="00000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873"/>
        <w:gridCol w:w="1228"/>
        <w:gridCol w:w="956"/>
        <w:gridCol w:w="1128"/>
        <w:gridCol w:w="883"/>
        <w:gridCol w:w="1456"/>
        <w:gridCol w:w="1324"/>
      </w:tblGrid>
      <w:tr w:rsidR="005A500B" w:rsidRPr="00DC7355" w14:paraId="327DF33A" w14:textId="77777777" w:rsidTr="005A500B">
        <w:trPr>
          <w:trHeight w:val="216"/>
          <w:jc w:val="center"/>
        </w:trPr>
        <w:tc>
          <w:tcPr>
            <w:tcW w:w="599" w:type="pct"/>
            <w:vMerge w:val="restart"/>
            <w:vAlign w:val="center"/>
          </w:tcPr>
          <w:p w14:paraId="4182F9E4" w14:textId="77777777" w:rsidR="005A500B" w:rsidRPr="00DC7355" w:rsidRDefault="005A500B" w:rsidP="005A500B">
            <w:pPr>
              <w:jc w:val="center"/>
              <w:rPr>
                <w:bCs/>
                <w:color w:val="000000"/>
                <w:sz w:val="16"/>
                <w:szCs w:val="16"/>
              </w:rPr>
            </w:pPr>
            <w:r w:rsidRPr="00DC7355">
              <w:rPr>
                <w:bCs/>
                <w:color w:val="000000"/>
                <w:sz w:val="16"/>
                <w:szCs w:val="16"/>
              </w:rPr>
              <w:t>Date of</w:t>
            </w:r>
          </w:p>
          <w:p w14:paraId="58B969EE" w14:textId="77777777" w:rsidR="005A500B" w:rsidRPr="00DC7355" w:rsidRDefault="005A500B" w:rsidP="005A500B">
            <w:pPr>
              <w:jc w:val="center"/>
              <w:rPr>
                <w:bCs/>
                <w:color w:val="000000"/>
                <w:sz w:val="18"/>
                <w:szCs w:val="18"/>
              </w:rPr>
            </w:pPr>
            <w:r w:rsidRPr="00DC7355">
              <w:rPr>
                <w:bCs/>
                <w:color w:val="000000"/>
                <w:sz w:val="16"/>
                <w:szCs w:val="16"/>
              </w:rPr>
              <w:t>identification</w:t>
            </w:r>
          </w:p>
        </w:tc>
        <w:tc>
          <w:tcPr>
            <w:tcW w:w="493" w:type="pct"/>
            <w:vMerge w:val="restart"/>
            <w:vAlign w:val="center"/>
          </w:tcPr>
          <w:p w14:paraId="5C21C1F3" w14:textId="77777777" w:rsidR="005A500B" w:rsidRPr="00DC7355" w:rsidRDefault="005A500B" w:rsidP="005A500B">
            <w:pPr>
              <w:jc w:val="center"/>
              <w:rPr>
                <w:bCs/>
                <w:color w:val="000000"/>
                <w:sz w:val="16"/>
                <w:szCs w:val="16"/>
              </w:rPr>
            </w:pPr>
            <w:r w:rsidRPr="00DC7355">
              <w:rPr>
                <w:bCs/>
                <w:color w:val="000000"/>
                <w:sz w:val="16"/>
                <w:szCs w:val="16"/>
              </w:rPr>
              <w:t>*Type of VDPV</w:t>
            </w:r>
          </w:p>
        </w:tc>
        <w:tc>
          <w:tcPr>
            <w:tcW w:w="692" w:type="pct"/>
            <w:vMerge w:val="restart"/>
            <w:vAlign w:val="center"/>
          </w:tcPr>
          <w:p w14:paraId="161A7619" w14:textId="77777777" w:rsidR="005A500B" w:rsidRPr="00DC7355" w:rsidRDefault="005A500B" w:rsidP="005A500B">
            <w:pPr>
              <w:jc w:val="center"/>
              <w:rPr>
                <w:bCs/>
                <w:color w:val="000000"/>
                <w:sz w:val="16"/>
                <w:szCs w:val="16"/>
              </w:rPr>
            </w:pPr>
            <w:r w:rsidRPr="00DC7355">
              <w:rPr>
                <w:bCs/>
                <w:color w:val="000000"/>
                <w:sz w:val="16"/>
                <w:szCs w:val="16"/>
              </w:rPr>
              <w:t>Location of case / outbreak or importation</w:t>
            </w:r>
          </w:p>
        </w:tc>
        <w:tc>
          <w:tcPr>
            <w:tcW w:w="539" w:type="pct"/>
            <w:vMerge w:val="restart"/>
            <w:vAlign w:val="center"/>
          </w:tcPr>
          <w:p w14:paraId="1031695D" w14:textId="77777777" w:rsidR="005A500B" w:rsidRPr="00DC7355" w:rsidRDefault="005A500B" w:rsidP="005A500B">
            <w:pPr>
              <w:jc w:val="center"/>
              <w:rPr>
                <w:bCs/>
                <w:color w:val="000000"/>
                <w:sz w:val="16"/>
                <w:szCs w:val="16"/>
              </w:rPr>
            </w:pPr>
            <w:r w:rsidRPr="00DC7355">
              <w:rPr>
                <w:bCs/>
                <w:color w:val="000000"/>
                <w:sz w:val="18"/>
                <w:szCs w:val="18"/>
              </w:rPr>
              <w:t>Number of VDPV cases</w:t>
            </w:r>
          </w:p>
        </w:tc>
        <w:tc>
          <w:tcPr>
            <w:tcW w:w="635" w:type="pct"/>
            <w:vMerge w:val="restart"/>
            <w:vAlign w:val="center"/>
          </w:tcPr>
          <w:p w14:paraId="52A3C4D0" w14:textId="77777777" w:rsidR="005A500B" w:rsidRPr="00DC7355" w:rsidRDefault="005A500B" w:rsidP="005A500B">
            <w:pPr>
              <w:jc w:val="center"/>
              <w:rPr>
                <w:bCs/>
                <w:color w:val="000000"/>
                <w:sz w:val="18"/>
                <w:szCs w:val="18"/>
              </w:rPr>
            </w:pPr>
            <w:r w:rsidRPr="00DC7355">
              <w:rPr>
                <w:bCs/>
                <w:color w:val="000000"/>
                <w:sz w:val="18"/>
                <w:szCs w:val="18"/>
              </w:rPr>
              <w:t>In cases of iVDPV, how many samples are positive</w:t>
            </w:r>
          </w:p>
        </w:tc>
        <w:tc>
          <w:tcPr>
            <w:tcW w:w="498" w:type="pct"/>
            <w:vMerge w:val="restart"/>
            <w:vAlign w:val="center"/>
          </w:tcPr>
          <w:p w14:paraId="6FC249F5" w14:textId="77777777" w:rsidR="005A500B" w:rsidRPr="00DC7355" w:rsidRDefault="005A500B" w:rsidP="005A500B">
            <w:pPr>
              <w:jc w:val="center"/>
              <w:rPr>
                <w:bCs/>
                <w:color w:val="000000"/>
                <w:sz w:val="18"/>
                <w:szCs w:val="18"/>
              </w:rPr>
            </w:pPr>
            <w:r w:rsidRPr="00DC7355">
              <w:rPr>
                <w:bCs/>
                <w:color w:val="000000"/>
                <w:sz w:val="18"/>
                <w:szCs w:val="18"/>
              </w:rPr>
              <w:t>Date of last VDPV isolation</w:t>
            </w:r>
          </w:p>
        </w:tc>
        <w:tc>
          <w:tcPr>
            <w:tcW w:w="799" w:type="pct"/>
            <w:vMerge w:val="restart"/>
            <w:vAlign w:val="center"/>
          </w:tcPr>
          <w:p w14:paraId="0B9C3983" w14:textId="77777777" w:rsidR="005A500B" w:rsidRPr="00DC7355" w:rsidRDefault="005A500B" w:rsidP="005A500B">
            <w:pPr>
              <w:jc w:val="center"/>
              <w:rPr>
                <w:bCs/>
                <w:color w:val="000000"/>
                <w:sz w:val="18"/>
                <w:szCs w:val="18"/>
              </w:rPr>
            </w:pPr>
            <w:r w:rsidRPr="00DC7355">
              <w:rPr>
                <w:bCs/>
                <w:color w:val="000000"/>
                <w:sz w:val="16"/>
                <w:szCs w:val="16"/>
              </w:rPr>
              <w:t>Source (indigenous, importation, immunodeficiency, Env Surv</w:t>
            </w:r>
            <w:r w:rsidR="00376957" w:rsidRPr="00DC7355">
              <w:rPr>
                <w:bCs/>
                <w:color w:val="000000"/>
                <w:sz w:val="16"/>
                <w:szCs w:val="16"/>
              </w:rPr>
              <w:t xml:space="preserve"> (ES)</w:t>
            </w:r>
            <w:r w:rsidRPr="00DC7355">
              <w:rPr>
                <w:bCs/>
                <w:color w:val="000000"/>
                <w:sz w:val="16"/>
                <w:szCs w:val="16"/>
              </w:rPr>
              <w:t>)</w:t>
            </w:r>
          </w:p>
        </w:tc>
        <w:tc>
          <w:tcPr>
            <w:tcW w:w="745" w:type="pct"/>
            <w:vMerge w:val="restart"/>
            <w:vAlign w:val="center"/>
          </w:tcPr>
          <w:p w14:paraId="035713A9" w14:textId="77777777" w:rsidR="005A500B" w:rsidRPr="00DC7355" w:rsidRDefault="005A500B" w:rsidP="005A500B">
            <w:pPr>
              <w:jc w:val="center"/>
              <w:rPr>
                <w:bCs/>
                <w:color w:val="000000"/>
                <w:sz w:val="16"/>
                <w:szCs w:val="16"/>
              </w:rPr>
            </w:pPr>
            <w:r w:rsidRPr="00DC7355">
              <w:rPr>
                <w:bCs/>
                <w:color w:val="000000"/>
                <w:sz w:val="16"/>
                <w:szCs w:val="16"/>
              </w:rPr>
              <w:t xml:space="preserve">Geographic area affected </w:t>
            </w:r>
          </w:p>
          <w:p w14:paraId="3E99EF4B" w14:textId="77777777" w:rsidR="005A500B" w:rsidRPr="00DC7355" w:rsidRDefault="005A500B" w:rsidP="005A500B">
            <w:pPr>
              <w:jc w:val="center"/>
              <w:rPr>
                <w:bCs/>
                <w:color w:val="000000"/>
                <w:sz w:val="16"/>
                <w:szCs w:val="16"/>
              </w:rPr>
            </w:pPr>
            <w:r w:rsidRPr="00DC7355">
              <w:rPr>
                <w:bCs/>
                <w:color w:val="000000"/>
                <w:sz w:val="16"/>
                <w:szCs w:val="16"/>
              </w:rPr>
              <w:t>(for cVDPV only)</w:t>
            </w:r>
          </w:p>
        </w:tc>
      </w:tr>
      <w:tr w:rsidR="005A500B" w:rsidRPr="00DC7355" w14:paraId="34C8236B" w14:textId="77777777" w:rsidTr="005A500B">
        <w:trPr>
          <w:cantSplit/>
          <w:trHeight w:val="1134"/>
          <w:jc w:val="center"/>
        </w:trPr>
        <w:tc>
          <w:tcPr>
            <w:tcW w:w="599" w:type="pct"/>
            <w:vMerge/>
            <w:vAlign w:val="center"/>
          </w:tcPr>
          <w:p w14:paraId="24E8CFE3" w14:textId="77777777" w:rsidR="005A500B" w:rsidRPr="00DC7355" w:rsidRDefault="005A500B" w:rsidP="005A500B">
            <w:pPr>
              <w:jc w:val="center"/>
              <w:rPr>
                <w:bCs/>
                <w:color w:val="000000"/>
                <w:sz w:val="20"/>
              </w:rPr>
            </w:pPr>
          </w:p>
        </w:tc>
        <w:tc>
          <w:tcPr>
            <w:tcW w:w="493" w:type="pct"/>
            <w:vMerge/>
            <w:vAlign w:val="center"/>
          </w:tcPr>
          <w:p w14:paraId="127C0CD0" w14:textId="77777777" w:rsidR="005A500B" w:rsidRPr="00DC7355" w:rsidRDefault="005A500B" w:rsidP="005A500B">
            <w:pPr>
              <w:jc w:val="center"/>
              <w:rPr>
                <w:bCs/>
                <w:color w:val="000000"/>
                <w:sz w:val="20"/>
              </w:rPr>
            </w:pPr>
          </w:p>
        </w:tc>
        <w:tc>
          <w:tcPr>
            <w:tcW w:w="692" w:type="pct"/>
            <w:vMerge/>
            <w:vAlign w:val="center"/>
          </w:tcPr>
          <w:p w14:paraId="3C0436C5" w14:textId="77777777" w:rsidR="005A500B" w:rsidRPr="00DC7355" w:rsidRDefault="005A500B" w:rsidP="005A500B">
            <w:pPr>
              <w:jc w:val="center"/>
              <w:rPr>
                <w:bCs/>
                <w:color w:val="000000"/>
                <w:sz w:val="20"/>
              </w:rPr>
            </w:pPr>
          </w:p>
        </w:tc>
        <w:tc>
          <w:tcPr>
            <w:tcW w:w="539" w:type="pct"/>
            <w:vMerge/>
            <w:vAlign w:val="center"/>
          </w:tcPr>
          <w:p w14:paraId="08B5E7AE" w14:textId="77777777" w:rsidR="005A500B" w:rsidRPr="00DC7355" w:rsidRDefault="005A500B" w:rsidP="005A500B">
            <w:pPr>
              <w:jc w:val="center"/>
              <w:rPr>
                <w:bCs/>
                <w:color w:val="000000"/>
                <w:sz w:val="20"/>
              </w:rPr>
            </w:pPr>
          </w:p>
        </w:tc>
        <w:tc>
          <w:tcPr>
            <w:tcW w:w="635" w:type="pct"/>
            <w:vMerge/>
          </w:tcPr>
          <w:p w14:paraId="4585B5F5" w14:textId="77777777" w:rsidR="005A500B" w:rsidRPr="00DC7355" w:rsidRDefault="005A500B" w:rsidP="005A500B">
            <w:pPr>
              <w:jc w:val="center"/>
              <w:rPr>
                <w:bCs/>
                <w:color w:val="000000"/>
                <w:sz w:val="16"/>
                <w:szCs w:val="16"/>
              </w:rPr>
            </w:pPr>
          </w:p>
        </w:tc>
        <w:tc>
          <w:tcPr>
            <w:tcW w:w="498" w:type="pct"/>
            <w:vMerge/>
          </w:tcPr>
          <w:p w14:paraId="35A2573D" w14:textId="77777777" w:rsidR="005A500B" w:rsidRPr="00DC7355" w:rsidRDefault="005A500B" w:rsidP="005A500B">
            <w:pPr>
              <w:jc w:val="center"/>
              <w:rPr>
                <w:bCs/>
                <w:color w:val="000000"/>
                <w:sz w:val="20"/>
              </w:rPr>
            </w:pPr>
          </w:p>
        </w:tc>
        <w:tc>
          <w:tcPr>
            <w:tcW w:w="799" w:type="pct"/>
            <w:vMerge/>
          </w:tcPr>
          <w:p w14:paraId="2FF993D5" w14:textId="77777777" w:rsidR="005A500B" w:rsidRPr="00DC7355" w:rsidRDefault="005A500B" w:rsidP="005A500B">
            <w:pPr>
              <w:jc w:val="center"/>
              <w:rPr>
                <w:bCs/>
                <w:color w:val="000000"/>
                <w:sz w:val="20"/>
              </w:rPr>
            </w:pPr>
          </w:p>
        </w:tc>
        <w:tc>
          <w:tcPr>
            <w:tcW w:w="745" w:type="pct"/>
            <w:vMerge/>
            <w:vAlign w:val="center"/>
          </w:tcPr>
          <w:p w14:paraId="14A90F99" w14:textId="77777777" w:rsidR="005A500B" w:rsidRPr="00DC7355" w:rsidRDefault="005A500B" w:rsidP="005A500B">
            <w:pPr>
              <w:jc w:val="center"/>
              <w:rPr>
                <w:bCs/>
                <w:color w:val="000000"/>
                <w:sz w:val="20"/>
              </w:rPr>
            </w:pPr>
          </w:p>
        </w:tc>
      </w:tr>
      <w:tr w:rsidR="005A500B" w:rsidRPr="00DC7355" w14:paraId="1D5CFFDD" w14:textId="77777777" w:rsidTr="005A500B">
        <w:trPr>
          <w:trHeight w:val="154"/>
          <w:jc w:val="center"/>
        </w:trPr>
        <w:tc>
          <w:tcPr>
            <w:tcW w:w="599" w:type="pct"/>
            <w:vAlign w:val="center"/>
          </w:tcPr>
          <w:p w14:paraId="7D039A9B" w14:textId="77777777" w:rsidR="005A500B" w:rsidRPr="00DC7355" w:rsidRDefault="005A500B" w:rsidP="005A500B">
            <w:pPr>
              <w:jc w:val="center"/>
              <w:rPr>
                <w:bCs/>
                <w:color w:val="000000"/>
                <w:sz w:val="20"/>
              </w:rPr>
            </w:pPr>
          </w:p>
        </w:tc>
        <w:tc>
          <w:tcPr>
            <w:tcW w:w="493" w:type="pct"/>
            <w:vAlign w:val="center"/>
          </w:tcPr>
          <w:p w14:paraId="0E4F2B3E" w14:textId="77777777" w:rsidR="005A500B" w:rsidRPr="00DC7355" w:rsidRDefault="005A500B" w:rsidP="005A500B">
            <w:pPr>
              <w:jc w:val="center"/>
              <w:rPr>
                <w:bCs/>
                <w:color w:val="000000"/>
                <w:sz w:val="20"/>
              </w:rPr>
            </w:pPr>
          </w:p>
        </w:tc>
        <w:tc>
          <w:tcPr>
            <w:tcW w:w="692" w:type="pct"/>
            <w:vAlign w:val="center"/>
          </w:tcPr>
          <w:p w14:paraId="0E3A919D" w14:textId="77777777" w:rsidR="005A500B" w:rsidRPr="00DC7355" w:rsidRDefault="005A500B" w:rsidP="005A500B">
            <w:pPr>
              <w:jc w:val="center"/>
              <w:rPr>
                <w:bCs/>
                <w:color w:val="000000"/>
                <w:sz w:val="20"/>
              </w:rPr>
            </w:pPr>
          </w:p>
        </w:tc>
        <w:tc>
          <w:tcPr>
            <w:tcW w:w="539" w:type="pct"/>
            <w:vAlign w:val="center"/>
          </w:tcPr>
          <w:p w14:paraId="77F0EE54" w14:textId="77777777" w:rsidR="005A500B" w:rsidRPr="00DC7355" w:rsidRDefault="005A500B" w:rsidP="005A500B">
            <w:pPr>
              <w:jc w:val="center"/>
              <w:rPr>
                <w:bCs/>
                <w:color w:val="000000"/>
                <w:sz w:val="20"/>
              </w:rPr>
            </w:pPr>
          </w:p>
        </w:tc>
        <w:tc>
          <w:tcPr>
            <w:tcW w:w="635" w:type="pct"/>
          </w:tcPr>
          <w:p w14:paraId="70F3F27E" w14:textId="77777777" w:rsidR="005A500B" w:rsidRPr="00DC7355" w:rsidRDefault="005A500B" w:rsidP="005A500B">
            <w:pPr>
              <w:jc w:val="center"/>
              <w:rPr>
                <w:bCs/>
                <w:color w:val="000000"/>
                <w:sz w:val="16"/>
                <w:szCs w:val="16"/>
              </w:rPr>
            </w:pPr>
          </w:p>
        </w:tc>
        <w:tc>
          <w:tcPr>
            <w:tcW w:w="498" w:type="pct"/>
            <w:vAlign w:val="center"/>
          </w:tcPr>
          <w:p w14:paraId="59AAADDA" w14:textId="77777777" w:rsidR="005A500B" w:rsidRPr="00DC7355" w:rsidRDefault="005A500B" w:rsidP="005A500B">
            <w:pPr>
              <w:jc w:val="center"/>
              <w:rPr>
                <w:bCs/>
                <w:color w:val="000000"/>
                <w:sz w:val="20"/>
              </w:rPr>
            </w:pPr>
          </w:p>
        </w:tc>
        <w:tc>
          <w:tcPr>
            <w:tcW w:w="799" w:type="pct"/>
            <w:vAlign w:val="center"/>
          </w:tcPr>
          <w:p w14:paraId="03DC7B8F" w14:textId="77777777" w:rsidR="005A500B" w:rsidRPr="00DC7355" w:rsidRDefault="005A500B" w:rsidP="005A500B">
            <w:pPr>
              <w:jc w:val="center"/>
              <w:rPr>
                <w:bCs/>
                <w:color w:val="000000"/>
                <w:sz w:val="20"/>
              </w:rPr>
            </w:pPr>
          </w:p>
        </w:tc>
        <w:tc>
          <w:tcPr>
            <w:tcW w:w="745" w:type="pct"/>
            <w:vAlign w:val="center"/>
          </w:tcPr>
          <w:p w14:paraId="3C7CDDFD" w14:textId="77777777" w:rsidR="005A500B" w:rsidRPr="00DC7355" w:rsidRDefault="005A500B" w:rsidP="005A500B">
            <w:pPr>
              <w:jc w:val="center"/>
              <w:rPr>
                <w:bCs/>
                <w:color w:val="000000"/>
                <w:sz w:val="20"/>
              </w:rPr>
            </w:pPr>
          </w:p>
        </w:tc>
      </w:tr>
      <w:tr w:rsidR="005A500B" w:rsidRPr="00DC7355" w14:paraId="08B22CA9" w14:textId="77777777" w:rsidTr="005A500B">
        <w:trPr>
          <w:trHeight w:val="161"/>
          <w:jc w:val="center"/>
        </w:trPr>
        <w:tc>
          <w:tcPr>
            <w:tcW w:w="599" w:type="pct"/>
            <w:vAlign w:val="center"/>
          </w:tcPr>
          <w:p w14:paraId="13D089AB" w14:textId="77777777" w:rsidR="005A500B" w:rsidRPr="00DC7355" w:rsidRDefault="005A500B" w:rsidP="005A500B">
            <w:pPr>
              <w:jc w:val="center"/>
              <w:rPr>
                <w:bCs/>
                <w:color w:val="000000"/>
                <w:sz w:val="20"/>
              </w:rPr>
            </w:pPr>
          </w:p>
        </w:tc>
        <w:tc>
          <w:tcPr>
            <w:tcW w:w="493" w:type="pct"/>
            <w:vAlign w:val="center"/>
          </w:tcPr>
          <w:p w14:paraId="423E2A6E" w14:textId="77777777" w:rsidR="005A500B" w:rsidRPr="00DC7355" w:rsidRDefault="005A500B" w:rsidP="005A500B">
            <w:pPr>
              <w:jc w:val="center"/>
              <w:rPr>
                <w:bCs/>
                <w:color w:val="000000"/>
                <w:sz w:val="20"/>
              </w:rPr>
            </w:pPr>
          </w:p>
        </w:tc>
        <w:tc>
          <w:tcPr>
            <w:tcW w:w="692" w:type="pct"/>
            <w:vAlign w:val="center"/>
          </w:tcPr>
          <w:p w14:paraId="65EE9879" w14:textId="77777777" w:rsidR="005A500B" w:rsidRPr="00DC7355" w:rsidRDefault="005A500B" w:rsidP="005A500B">
            <w:pPr>
              <w:jc w:val="center"/>
              <w:rPr>
                <w:bCs/>
                <w:color w:val="000000"/>
                <w:sz w:val="20"/>
              </w:rPr>
            </w:pPr>
          </w:p>
        </w:tc>
        <w:tc>
          <w:tcPr>
            <w:tcW w:w="539" w:type="pct"/>
            <w:vAlign w:val="center"/>
          </w:tcPr>
          <w:p w14:paraId="0D5C43FC" w14:textId="77777777" w:rsidR="005A500B" w:rsidRPr="00DC7355" w:rsidRDefault="005A500B" w:rsidP="005A500B">
            <w:pPr>
              <w:jc w:val="center"/>
              <w:rPr>
                <w:bCs/>
                <w:color w:val="000000"/>
                <w:sz w:val="20"/>
              </w:rPr>
            </w:pPr>
          </w:p>
        </w:tc>
        <w:tc>
          <w:tcPr>
            <w:tcW w:w="635" w:type="pct"/>
          </w:tcPr>
          <w:p w14:paraId="27A8CED9" w14:textId="77777777" w:rsidR="005A500B" w:rsidRPr="00DC7355" w:rsidRDefault="005A500B" w:rsidP="005A500B">
            <w:pPr>
              <w:jc w:val="center"/>
              <w:rPr>
                <w:bCs/>
                <w:color w:val="000000"/>
                <w:sz w:val="16"/>
                <w:szCs w:val="16"/>
              </w:rPr>
            </w:pPr>
          </w:p>
        </w:tc>
        <w:tc>
          <w:tcPr>
            <w:tcW w:w="498" w:type="pct"/>
            <w:vAlign w:val="center"/>
          </w:tcPr>
          <w:p w14:paraId="12142C6F" w14:textId="77777777" w:rsidR="005A500B" w:rsidRPr="00DC7355" w:rsidRDefault="005A500B" w:rsidP="005A500B">
            <w:pPr>
              <w:jc w:val="center"/>
              <w:rPr>
                <w:bCs/>
                <w:color w:val="000000"/>
                <w:sz w:val="20"/>
              </w:rPr>
            </w:pPr>
          </w:p>
        </w:tc>
        <w:tc>
          <w:tcPr>
            <w:tcW w:w="799" w:type="pct"/>
            <w:vAlign w:val="center"/>
          </w:tcPr>
          <w:p w14:paraId="2AF94A62" w14:textId="77777777" w:rsidR="005A500B" w:rsidRPr="00DC7355" w:rsidRDefault="005A500B" w:rsidP="005A500B">
            <w:pPr>
              <w:jc w:val="center"/>
              <w:rPr>
                <w:bCs/>
                <w:color w:val="000000"/>
                <w:sz w:val="20"/>
              </w:rPr>
            </w:pPr>
          </w:p>
        </w:tc>
        <w:tc>
          <w:tcPr>
            <w:tcW w:w="745" w:type="pct"/>
            <w:vAlign w:val="center"/>
          </w:tcPr>
          <w:p w14:paraId="38A763F3" w14:textId="77777777" w:rsidR="005A500B" w:rsidRPr="00DC7355" w:rsidRDefault="005A500B" w:rsidP="005A500B">
            <w:pPr>
              <w:jc w:val="center"/>
              <w:rPr>
                <w:bCs/>
                <w:color w:val="000000"/>
                <w:sz w:val="20"/>
              </w:rPr>
            </w:pPr>
          </w:p>
        </w:tc>
      </w:tr>
    </w:tbl>
    <w:p w14:paraId="3667F888" w14:textId="77777777" w:rsidR="00533787" w:rsidRPr="00DC7355" w:rsidRDefault="005A500B" w:rsidP="00533787">
      <w:pPr>
        <w:pStyle w:val="BodyText3"/>
        <w:spacing w:line="240" w:lineRule="auto"/>
        <w:rPr>
          <w:color w:val="000000"/>
        </w:rPr>
      </w:pPr>
      <w:r w:rsidRPr="00DC7355">
        <w:rPr>
          <w:color w:val="000000"/>
          <w:sz w:val="18"/>
          <w:szCs w:val="18"/>
        </w:rPr>
        <w:t>*</w:t>
      </w:r>
      <w:r w:rsidR="00533787" w:rsidRPr="00DC7355">
        <w:rPr>
          <w:color w:val="000000"/>
          <w:sz w:val="18"/>
          <w:szCs w:val="18"/>
        </w:rPr>
        <w:t xml:space="preserve"> cVDPV 1,2,3 / iVDPV 1,2,</w:t>
      </w:r>
      <w:r w:rsidR="00533787" w:rsidRPr="0008581E">
        <w:rPr>
          <w:color w:val="000000"/>
          <w:sz w:val="18"/>
          <w:szCs w:val="18"/>
        </w:rPr>
        <w:t>3</w:t>
      </w:r>
      <w:r w:rsidR="0091322A" w:rsidRPr="0008581E">
        <w:rPr>
          <w:color w:val="000000"/>
          <w:sz w:val="18"/>
          <w:szCs w:val="18"/>
        </w:rPr>
        <w:t>/aVDPV</w:t>
      </w:r>
      <w:r w:rsidR="0091322A" w:rsidRPr="00DC7355">
        <w:rPr>
          <w:color w:val="000000"/>
          <w:sz w:val="18"/>
          <w:szCs w:val="18"/>
        </w:rPr>
        <w:t xml:space="preserve"> 1,2,3</w:t>
      </w:r>
    </w:p>
    <w:p w14:paraId="4DB64888" w14:textId="77777777" w:rsidR="00533787" w:rsidRPr="00DC7355" w:rsidRDefault="00533787" w:rsidP="00533787">
      <w:pPr>
        <w:pStyle w:val="BodyText3"/>
        <w:spacing w:line="240" w:lineRule="auto"/>
        <w:rPr>
          <w:color w:val="000000"/>
        </w:rPr>
      </w:pPr>
    </w:p>
    <w:p w14:paraId="65095C0D" w14:textId="77777777" w:rsidR="00533787" w:rsidRPr="00DC7355" w:rsidRDefault="00533787" w:rsidP="00E127C6">
      <w:pPr>
        <w:pStyle w:val="BodyText3"/>
        <w:spacing w:line="240" w:lineRule="auto"/>
        <w:rPr>
          <w:b/>
          <w:color w:val="000000"/>
        </w:rPr>
      </w:pPr>
      <w:r w:rsidRPr="00DC7355">
        <w:rPr>
          <w:b/>
          <w:bCs/>
          <w:color w:val="000000"/>
        </w:rPr>
        <w:t>1</w:t>
      </w:r>
      <w:r w:rsidR="00BC1ED2" w:rsidRPr="00DC7355">
        <w:rPr>
          <w:b/>
          <w:bCs/>
          <w:color w:val="000000"/>
        </w:rPr>
        <w:t>4</w:t>
      </w:r>
      <w:r w:rsidRPr="00DC7355">
        <w:rPr>
          <w:b/>
          <w:bCs/>
          <w:color w:val="000000"/>
        </w:rPr>
        <w:t>.1.</w:t>
      </w:r>
      <w:r w:rsidR="00AF3F83" w:rsidRPr="00DC7355">
        <w:rPr>
          <w:b/>
          <w:bCs/>
          <w:color w:val="000000"/>
        </w:rPr>
        <w:t>3</w:t>
      </w:r>
      <w:r w:rsidRPr="00DC7355">
        <w:rPr>
          <w:b/>
          <w:bCs/>
          <w:color w:val="000000"/>
        </w:rPr>
        <w:t xml:space="preserve"> If yes, for each </w:t>
      </w:r>
      <w:r w:rsidR="00376957" w:rsidRPr="00DC7355">
        <w:rPr>
          <w:b/>
          <w:bCs/>
          <w:color w:val="000000"/>
        </w:rPr>
        <w:t>VDPV type</w:t>
      </w:r>
      <w:r w:rsidRPr="00DC7355">
        <w:rPr>
          <w:b/>
          <w:bCs/>
          <w:color w:val="000000"/>
        </w:rPr>
        <w:t xml:space="preserve"> please provide details</w:t>
      </w:r>
      <w:r w:rsidR="00376957" w:rsidRPr="00DC7355">
        <w:rPr>
          <w:b/>
          <w:bCs/>
          <w:color w:val="00000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1196"/>
        <w:gridCol w:w="1483"/>
        <w:gridCol w:w="2096"/>
        <w:gridCol w:w="1262"/>
        <w:gridCol w:w="1046"/>
        <w:gridCol w:w="985"/>
      </w:tblGrid>
      <w:tr w:rsidR="00115C0B" w:rsidRPr="00DC7355" w14:paraId="051246D7" w14:textId="77777777" w:rsidTr="00D83906">
        <w:trPr>
          <w:trHeight w:val="468"/>
          <w:jc w:val="center"/>
        </w:trPr>
        <w:tc>
          <w:tcPr>
            <w:tcW w:w="5000" w:type="pct"/>
            <w:gridSpan w:val="7"/>
            <w:vAlign w:val="center"/>
          </w:tcPr>
          <w:p w14:paraId="331D45FA" w14:textId="77777777" w:rsidR="00D83906" w:rsidRPr="00DC7355" w:rsidRDefault="00D83906" w:rsidP="00B21A36">
            <w:pPr>
              <w:jc w:val="center"/>
              <w:rPr>
                <w:bCs/>
                <w:color w:val="000000"/>
                <w:sz w:val="18"/>
                <w:szCs w:val="18"/>
              </w:rPr>
            </w:pPr>
            <w:r w:rsidRPr="00DC7355">
              <w:rPr>
                <w:bCs/>
                <w:color w:val="000000"/>
                <w:sz w:val="18"/>
                <w:szCs w:val="18"/>
              </w:rPr>
              <w:t>Details of the cases identified in the country under review</w:t>
            </w:r>
          </w:p>
        </w:tc>
      </w:tr>
      <w:tr w:rsidR="00115C0B" w:rsidRPr="00DC7355" w14:paraId="7EB769FF" w14:textId="77777777" w:rsidTr="00D83906">
        <w:trPr>
          <w:trHeight w:val="154"/>
          <w:jc w:val="center"/>
        </w:trPr>
        <w:tc>
          <w:tcPr>
            <w:tcW w:w="465" w:type="pct"/>
            <w:vAlign w:val="center"/>
          </w:tcPr>
          <w:p w14:paraId="2934505E" w14:textId="77777777" w:rsidR="00D83906" w:rsidRPr="00DC7355" w:rsidRDefault="00D83906" w:rsidP="00B21A36">
            <w:pPr>
              <w:jc w:val="center"/>
              <w:rPr>
                <w:bCs/>
                <w:color w:val="000000"/>
                <w:sz w:val="18"/>
                <w:szCs w:val="18"/>
              </w:rPr>
            </w:pPr>
            <w:r w:rsidRPr="00DC7355">
              <w:rPr>
                <w:bCs/>
                <w:color w:val="000000"/>
                <w:sz w:val="18"/>
                <w:szCs w:val="18"/>
              </w:rPr>
              <w:t xml:space="preserve">Index cVDPV or iVDPV or </w:t>
            </w:r>
          </w:p>
          <w:p w14:paraId="56FBEAB5" w14:textId="77777777" w:rsidR="00D83906" w:rsidRPr="00DC7355" w:rsidRDefault="00D83906" w:rsidP="00376957">
            <w:pPr>
              <w:jc w:val="center"/>
              <w:rPr>
                <w:bCs/>
                <w:color w:val="000000"/>
                <w:sz w:val="20"/>
              </w:rPr>
            </w:pPr>
            <w:r w:rsidRPr="00DC7355">
              <w:rPr>
                <w:bCs/>
                <w:color w:val="000000"/>
                <w:sz w:val="20"/>
              </w:rPr>
              <w:t>aVDPV</w:t>
            </w:r>
          </w:p>
        </w:tc>
        <w:tc>
          <w:tcPr>
            <w:tcW w:w="676" w:type="pct"/>
            <w:vAlign w:val="center"/>
          </w:tcPr>
          <w:p w14:paraId="19680350" w14:textId="77777777" w:rsidR="00D83906" w:rsidRPr="00DC7355" w:rsidRDefault="00D83906" w:rsidP="00B21A36">
            <w:pPr>
              <w:jc w:val="center"/>
              <w:rPr>
                <w:bCs/>
                <w:color w:val="000000"/>
                <w:sz w:val="20"/>
              </w:rPr>
            </w:pPr>
            <w:r w:rsidRPr="00DC7355">
              <w:rPr>
                <w:bCs/>
                <w:color w:val="000000"/>
                <w:sz w:val="16"/>
                <w:szCs w:val="16"/>
              </w:rPr>
              <w:t xml:space="preserve">ID Code </w:t>
            </w:r>
          </w:p>
        </w:tc>
        <w:tc>
          <w:tcPr>
            <w:tcW w:w="837" w:type="pct"/>
            <w:vAlign w:val="center"/>
          </w:tcPr>
          <w:p w14:paraId="4653DA92" w14:textId="77777777" w:rsidR="00D83906" w:rsidRPr="00DC7355" w:rsidRDefault="00D83906" w:rsidP="00B21A36">
            <w:pPr>
              <w:jc w:val="center"/>
              <w:rPr>
                <w:bCs/>
                <w:color w:val="000000"/>
                <w:sz w:val="20"/>
              </w:rPr>
            </w:pPr>
            <w:r w:rsidRPr="00DC7355">
              <w:rPr>
                <w:bCs/>
                <w:color w:val="000000"/>
                <w:sz w:val="16"/>
                <w:szCs w:val="16"/>
              </w:rPr>
              <w:t xml:space="preserve"> (AFP case / Contact / PID / ENV / Healthy Child (HC</w:t>
            </w:r>
            <w:proofErr w:type="gramStart"/>
            <w:r w:rsidRPr="00DC7355">
              <w:rPr>
                <w:bCs/>
                <w:color w:val="000000"/>
                <w:sz w:val="16"/>
                <w:szCs w:val="16"/>
              </w:rPr>
              <w:t xml:space="preserve">),  </w:t>
            </w:r>
            <w:proofErr w:type="spellStart"/>
            <w:r w:rsidRPr="00DC7355">
              <w:rPr>
                <w:bCs/>
                <w:color w:val="000000"/>
                <w:sz w:val="16"/>
                <w:szCs w:val="16"/>
              </w:rPr>
              <w:t>etc</w:t>
            </w:r>
            <w:proofErr w:type="spellEnd"/>
            <w:proofErr w:type="gramEnd"/>
          </w:p>
        </w:tc>
        <w:tc>
          <w:tcPr>
            <w:tcW w:w="1181" w:type="pct"/>
            <w:vAlign w:val="center"/>
          </w:tcPr>
          <w:p w14:paraId="19F4E9F5" w14:textId="77777777" w:rsidR="00D83906" w:rsidRPr="00DC7355" w:rsidRDefault="00D83906" w:rsidP="00B21A36">
            <w:pPr>
              <w:jc w:val="center"/>
              <w:rPr>
                <w:bCs/>
                <w:color w:val="000000"/>
                <w:sz w:val="20"/>
              </w:rPr>
            </w:pPr>
            <w:r w:rsidRPr="00DC7355">
              <w:rPr>
                <w:bCs/>
                <w:color w:val="000000"/>
                <w:sz w:val="16"/>
                <w:szCs w:val="16"/>
              </w:rPr>
              <w:t>Date of onset for AFP case / Date of sample collection in ES/PID/HC</w:t>
            </w:r>
          </w:p>
        </w:tc>
        <w:tc>
          <w:tcPr>
            <w:tcW w:w="713" w:type="pct"/>
            <w:vAlign w:val="center"/>
          </w:tcPr>
          <w:p w14:paraId="63C02A74" w14:textId="77777777" w:rsidR="00D83906" w:rsidRPr="00DC7355" w:rsidRDefault="00D83906" w:rsidP="00B21A36">
            <w:pPr>
              <w:jc w:val="center"/>
              <w:rPr>
                <w:bCs/>
                <w:color w:val="000000"/>
                <w:sz w:val="20"/>
              </w:rPr>
            </w:pPr>
            <w:r w:rsidRPr="00DC7355">
              <w:rPr>
                <w:bCs/>
                <w:color w:val="000000"/>
                <w:sz w:val="16"/>
                <w:szCs w:val="16"/>
              </w:rPr>
              <w:t>Linked to another Country (for cVDPV2)</w:t>
            </w:r>
          </w:p>
        </w:tc>
        <w:tc>
          <w:tcPr>
            <w:tcW w:w="570" w:type="pct"/>
            <w:vAlign w:val="center"/>
          </w:tcPr>
          <w:p w14:paraId="5E2984CC" w14:textId="77777777" w:rsidR="00D83906" w:rsidRPr="00DC7355" w:rsidRDefault="00D83906" w:rsidP="00B21A36">
            <w:pPr>
              <w:jc w:val="center"/>
              <w:rPr>
                <w:bCs/>
                <w:color w:val="000000"/>
                <w:sz w:val="20"/>
              </w:rPr>
            </w:pPr>
            <w:r w:rsidRPr="00DC7355">
              <w:rPr>
                <w:bCs/>
                <w:color w:val="000000"/>
                <w:sz w:val="18"/>
                <w:szCs w:val="18"/>
              </w:rPr>
              <w:t>Percent Divergence</w:t>
            </w:r>
          </w:p>
        </w:tc>
        <w:tc>
          <w:tcPr>
            <w:tcW w:w="558" w:type="pct"/>
            <w:vAlign w:val="center"/>
          </w:tcPr>
          <w:p w14:paraId="79D86C15" w14:textId="77777777" w:rsidR="00D83906" w:rsidRPr="00DC7355" w:rsidRDefault="00D83906" w:rsidP="00B21A36">
            <w:pPr>
              <w:jc w:val="center"/>
              <w:rPr>
                <w:bCs/>
                <w:color w:val="000000"/>
                <w:sz w:val="20"/>
              </w:rPr>
            </w:pPr>
            <w:r w:rsidRPr="00DC7355">
              <w:rPr>
                <w:bCs/>
                <w:color w:val="000000"/>
                <w:sz w:val="16"/>
                <w:szCs w:val="16"/>
              </w:rPr>
              <w:t>Cluster</w:t>
            </w:r>
          </w:p>
        </w:tc>
      </w:tr>
      <w:tr w:rsidR="00115C0B" w:rsidRPr="00DC7355" w14:paraId="029A9B81" w14:textId="77777777" w:rsidTr="00D83906">
        <w:trPr>
          <w:trHeight w:val="161"/>
          <w:jc w:val="center"/>
        </w:trPr>
        <w:tc>
          <w:tcPr>
            <w:tcW w:w="465" w:type="pct"/>
          </w:tcPr>
          <w:p w14:paraId="5D6A4BF4" w14:textId="77777777" w:rsidR="00D83906" w:rsidRPr="00DC7355" w:rsidRDefault="00D83906" w:rsidP="00B21A36">
            <w:pPr>
              <w:jc w:val="center"/>
              <w:rPr>
                <w:bCs/>
                <w:color w:val="000000"/>
                <w:sz w:val="20"/>
              </w:rPr>
            </w:pPr>
          </w:p>
        </w:tc>
        <w:tc>
          <w:tcPr>
            <w:tcW w:w="676" w:type="pct"/>
            <w:vAlign w:val="center"/>
          </w:tcPr>
          <w:p w14:paraId="51F0B445" w14:textId="77777777" w:rsidR="00D83906" w:rsidRPr="00DC7355" w:rsidRDefault="00D83906" w:rsidP="00B21A36">
            <w:pPr>
              <w:jc w:val="center"/>
              <w:rPr>
                <w:bCs/>
                <w:color w:val="000000"/>
                <w:sz w:val="20"/>
              </w:rPr>
            </w:pPr>
          </w:p>
        </w:tc>
        <w:tc>
          <w:tcPr>
            <w:tcW w:w="837" w:type="pct"/>
            <w:vAlign w:val="center"/>
          </w:tcPr>
          <w:p w14:paraId="1A4092BC" w14:textId="77777777" w:rsidR="00D83906" w:rsidRPr="00DC7355" w:rsidRDefault="00D83906" w:rsidP="00B21A36">
            <w:pPr>
              <w:jc w:val="center"/>
              <w:rPr>
                <w:bCs/>
                <w:color w:val="000000"/>
                <w:sz w:val="20"/>
              </w:rPr>
            </w:pPr>
          </w:p>
        </w:tc>
        <w:tc>
          <w:tcPr>
            <w:tcW w:w="1181" w:type="pct"/>
            <w:vAlign w:val="center"/>
          </w:tcPr>
          <w:p w14:paraId="3A49FDB4" w14:textId="77777777" w:rsidR="00D83906" w:rsidRPr="00DC7355" w:rsidRDefault="00D83906" w:rsidP="00B21A36">
            <w:pPr>
              <w:jc w:val="center"/>
              <w:rPr>
                <w:bCs/>
                <w:color w:val="000000"/>
                <w:sz w:val="20"/>
              </w:rPr>
            </w:pPr>
          </w:p>
        </w:tc>
        <w:tc>
          <w:tcPr>
            <w:tcW w:w="713" w:type="pct"/>
            <w:vAlign w:val="center"/>
          </w:tcPr>
          <w:p w14:paraId="4396C033" w14:textId="77777777" w:rsidR="00D83906" w:rsidRPr="00DC7355" w:rsidRDefault="00D83906" w:rsidP="00B21A36">
            <w:pPr>
              <w:jc w:val="center"/>
              <w:rPr>
                <w:bCs/>
                <w:color w:val="000000"/>
                <w:sz w:val="20"/>
              </w:rPr>
            </w:pPr>
          </w:p>
        </w:tc>
        <w:tc>
          <w:tcPr>
            <w:tcW w:w="570" w:type="pct"/>
            <w:vAlign w:val="center"/>
          </w:tcPr>
          <w:p w14:paraId="09584E41" w14:textId="77777777" w:rsidR="00D83906" w:rsidRPr="00DC7355" w:rsidRDefault="00D83906" w:rsidP="00B21A36">
            <w:pPr>
              <w:jc w:val="center"/>
              <w:rPr>
                <w:bCs/>
                <w:color w:val="000000"/>
                <w:sz w:val="20"/>
              </w:rPr>
            </w:pPr>
          </w:p>
        </w:tc>
        <w:tc>
          <w:tcPr>
            <w:tcW w:w="558" w:type="pct"/>
          </w:tcPr>
          <w:p w14:paraId="1BBED268" w14:textId="77777777" w:rsidR="00D83906" w:rsidRPr="00DC7355" w:rsidRDefault="00D83906" w:rsidP="00B21A36">
            <w:pPr>
              <w:jc w:val="center"/>
              <w:rPr>
                <w:bCs/>
                <w:color w:val="000000"/>
                <w:sz w:val="20"/>
              </w:rPr>
            </w:pPr>
          </w:p>
        </w:tc>
      </w:tr>
      <w:tr w:rsidR="00115C0B" w:rsidRPr="00DC7355" w14:paraId="78CFEDEB" w14:textId="77777777" w:rsidTr="00D83906">
        <w:trPr>
          <w:trHeight w:val="161"/>
          <w:jc w:val="center"/>
        </w:trPr>
        <w:tc>
          <w:tcPr>
            <w:tcW w:w="465" w:type="pct"/>
          </w:tcPr>
          <w:p w14:paraId="004C4E6D" w14:textId="77777777" w:rsidR="00D83906" w:rsidRPr="00DC7355" w:rsidRDefault="00D83906" w:rsidP="00B21A36">
            <w:pPr>
              <w:jc w:val="center"/>
              <w:rPr>
                <w:bCs/>
                <w:color w:val="000000"/>
                <w:sz w:val="20"/>
              </w:rPr>
            </w:pPr>
          </w:p>
        </w:tc>
        <w:tc>
          <w:tcPr>
            <w:tcW w:w="676" w:type="pct"/>
            <w:vAlign w:val="center"/>
          </w:tcPr>
          <w:p w14:paraId="0A6965AC" w14:textId="77777777" w:rsidR="00D83906" w:rsidRPr="00DC7355" w:rsidRDefault="00D83906" w:rsidP="00B21A36">
            <w:pPr>
              <w:jc w:val="center"/>
              <w:rPr>
                <w:bCs/>
                <w:color w:val="000000"/>
                <w:sz w:val="20"/>
              </w:rPr>
            </w:pPr>
          </w:p>
        </w:tc>
        <w:tc>
          <w:tcPr>
            <w:tcW w:w="837" w:type="pct"/>
            <w:vAlign w:val="center"/>
          </w:tcPr>
          <w:p w14:paraId="086E3932" w14:textId="77777777" w:rsidR="00D83906" w:rsidRPr="00DC7355" w:rsidRDefault="00D83906" w:rsidP="00B21A36">
            <w:pPr>
              <w:jc w:val="center"/>
              <w:rPr>
                <w:bCs/>
                <w:color w:val="000000"/>
                <w:sz w:val="20"/>
              </w:rPr>
            </w:pPr>
          </w:p>
        </w:tc>
        <w:tc>
          <w:tcPr>
            <w:tcW w:w="1181" w:type="pct"/>
            <w:vAlign w:val="center"/>
          </w:tcPr>
          <w:p w14:paraId="0794E1DC" w14:textId="77777777" w:rsidR="00D83906" w:rsidRPr="00DC7355" w:rsidRDefault="00D83906" w:rsidP="00B21A36">
            <w:pPr>
              <w:jc w:val="center"/>
              <w:rPr>
                <w:bCs/>
                <w:color w:val="000000"/>
                <w:sz w:val="20"/>
              </w:rPr>
            </w:pPr>
          </w:p>
        </w:tc>
        <w:tc>
          <w:tcPr>
            <w:tcW w:w="713" w:type="pct"/>
          </w:tcPr>
          <w:p w14:paraId="75A95782" w14:textId="77777777" w:rsidR="00D83906" w:rsidRPr="00DC7355" w:rsidRDefault="00D83906" w:rsidP="00B21A36">
            <w:pPr>
              <w:jc w:val="center"/>
              <w:rPr>
                <w:bCs/>
                <w:color w:val="000000"/>
                <w:sz w:val="20"/>
              </w:rPr>
            </w:pPr>
          </w:p>
        </w:tc>
        <w:tc>
          <w:tcPr>
            <w:tcW w:w="570" w:type="pct"/>
            <w:vAlign w:val="center"/>
          </w:tcPr>
          <w:p w14:paraId="7C8F0BDF" w14:textId="77777777" w:rsidR="00D83906" w:rsidRPr="00DC7355" w:rsidRDefault="00D83906" w:rsidP="00B21A36">
            <w:pPr>
              <w:jc w:val="center"/>
              <w:rPr>
                <w:bCs/>
                <w:color w:val="000000"/>
                <w:sz w:val="20"/>
              </w:rPr>
            </w:pPr>
          </w:p>
        </w:tc>
        <w:tc>
          <w:tcPr>
            <w:tcW w:w="558" w:type="pct"/>
          </w:tcPr>
          <w:p w14:paraId="16C759E2" w14:textId="77777777" w:rsidR="00D83906" w:rsidRPr="00DC7355" w:rsidRDefault="00D83906" w:rsidP="00B21A36">
            <w:pPr>
              <w:jc w:val="center"/>
              <w:rPr>
                <w:bCs/>
                <w:color w:val="000000"/>
                <w:sz w:val="20"/>
              </w:rPr>
            </w:pPr>
          </w:p>
        </w:tc>
      </w:tr>
    </w:tbl>
    <w:p w14:paraId="5BE740C3" w14:textId="77777777" w:rsidR="00533787" w:rsidRPr="00DC7355" w:rsidRDefault="00533787" w:rsidP="00533787">
      <w:pPr>
        <w:rPr>
          <w:bCs/>
          <w:color w:val="000000"/>
          <w:sz w:val="20"/>
        </w:rPr>
      </w:pPr>
      <w:r w:rsidRPr="00DC7355">
        <w:rPr>
          <w:bCs/>
          <w:color w:val="000000"/>
          <w:sz w:val="20"/>
        </w:rPr>
        <w:t xml:space="preserve">Please list the index case as well as secondary cases related to the same importation </w:t>
      </w:r>
    </w:p>
    <w:p w14:paraId="51AC645C" w14:textId="77777777" w:rsidR="00533787" w:rsidRPr="00DC7355" w:rsidRDefault="00533787" w:rsidP="00533787">
      <w:pPr>
        <w:rPr>
          <w:bCs/>
          <w:color w:val="000000"/>
          <w:sz w:val="20"/>
        </w:rPr>
      </w:pPr>
      <w:r w:rsidRPr="00DC7355">
        <w:rPr>
          <w:bCs/>
          <w:color w:val="000000"/>
          <w:sz w:val="20"/>
        </w:rPr>
        <w:t>Please add more tables if more than one importation during the year under review</w:t>
      </w:r>
    </w:p>
    <w:p w14:paraId="5D93105C" w14:textId="77777777" w:rsidR="00533787" w:rsidRPr="00DC7355" w:rsidRDefault="00533787" w:rsidP="00533787">
      <w:pPr>
        <w:pStyle w:val="BodyText3"/>
        <w:spacing w:line="240" w:lineRule="auto"/>
        <w:rPr>
          <w:color w:val="000000"/>
        </w:rPr>
      </w:pPr>
    </w:p>
    <w:p w14:paraId="6DE78BAF" w14:textId="77777777" w:rsidR="00533787" w:rsidRPr="00DC7355" w:rsidRDefault="00533787" w:rsidP="003D4EBA">
      <w:pPr>
        <w:pStyle w:val="BodyText3"/>
        <w:spacing w:line="240" w:lineRule="auto"/>
        <w:rPr>
          <w:b/>
          <w:bCs/>
          <w:color w:val="000000"/>
        </w:rPr>
      </w:pPr>
      <w:r w:rsidRPr="00DC7355">
        <w:rPr>
          <w:b/>
          <w:bCs/>
          <w:color w:val="000000"/>
        </w:rPr>
        <w:t>1</w:t>
      </w:r>
      <w:r w:rsidR="00BC1ED2" w:rsidRPr="00DC7355">
        <w:rPr>
          <w:b/>
          <w:bCs/>
          <w:color w:val="000000"/>
        </w:rPr>
        <w:t>4</w:t>
      </w:r>
      <w:r w:rsidRPr="00DC7355">
        <w:rPr>
          <w:b/>
          <w:bCs/>
          <w:color w:val="000000"/>
        </w:rPr>
        <w:t>.1.</w:t>
      </w:r>
      <w:r w:rsidR="00AF3F83" w:rsidRPr="00DC7355">
        <w:rPr>
          <w:b/>
          <w:bCs/>
          <w:color w:val="000000"/>
        </w:rPr>
        <w:t>4</w:t>
      </w:r>
      <w:r w:rsidRPr="00DC7355">
        <w:rPr>
          <w:b/>
          <w:bCs/>
          <w:color w:val="000000"/>
        </w:rPr>
        <w:t xml:space="preserve"> If yes, for each event/outbreak, please provide the below information about the response:</w:t>
      </w:r>
    </w:p>
    <w:tbl>
      <w:tblPr>
        <w:tblW w:w="5854"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7" w:type="dxa"/>
          <w:right w:w="107" w:type="dxa"/>
        </w:tblCellMar>
        <w:tblLook w:val="0000" w:firstRow="0" w:lastRow="0" w:firstColumn="0" w:lastColumn="0" w:noHBand="0" w:noVBand="0"/>
      </w:tblPr>
      <w:tblGrid>
        <w:gridCol w:w="884"/>
        <w:gridCol w:w="1054"/>
        <w:gridCol w:w="874"/>
        <w:gridCol w:w="804"/>
        <w:gridCol w:w="674"/>
        <w:gridCol w:w="684"/>
        <w:gridCol w:w="1024"/>
        <w:gridCol w:w="1024"/>
        <w:gridCol w:w="554"/>
        <w:gridCol w:w="1024"/>
        <w:gridCol w:w="904"/>
        <w:gridCol w:w="1084"/>
      </w:tblGrid>
      <w:tr w:rsidR="00533787" w:rsidRPr="00DC7355" w14:paraId="25838602" w14:textId="77777777" w:rsidTr="00D74C08">
        <w:trPr>
          <w:jc w:val="center"/>
        </w:trPr>
        <w:tc>
          <w:tcPr>
            <w:tcW w:w="466" w:type="pct"/>
            <w:vAlign w:val="center"/>
          </w:tcPr>
          <w:p w14:paraId="66E6B8D9" w14:textId="77777777" w:rsidR="00533787" w:rsidRPr="00DC7355" w:rsidRDefault="00533787" w:rsidP="00B21A36">
            <w:pPr>
              <w:jc w:val="center"/>
              <w:rPr>
                <w:color w:val="000000"/>
                <w:sz w:val="18"/>
                <w:szCs w:val="18"/>
              </w:rPr>
            </w:pPr>
            <w:r w:rsidRPr="00DC7355">
              <w:rPr>
                <w:color w:val="000000"/>
                <w:sz w:val="18"/>
                <w:szCs w:val="18"/>
              </w:rPr>
              <w:t>Outbreak identifier (if multiple)</w:t>
            </w:r>
          </w:p>
        </w:tc>
        <w:tc>
          <w:tcPr>
            <w:tcW w:w="491" w:type="pct"/>
            <w:vAlign w:val="center"/>
          </w:tcPr>
          <w:p w14:paraId="3C4E5BD6" w14:textId="77777777" w:rsidR="00533787" w:rsidRPr="00DC7355" w:rsidRDefault="00533787" w:rsidP="00B21A36">
            <w:pPr>
              <w:jc w:val="center"/>
              <w:rPr>
                <w:color w:val="000000"/>
                <w:sz w:val="18"/>
                <w:szCs w:val="18"/>
              </w:rPr>
            </w:pPr>
            <w:r w:rsidRPr="00DC7355">
              <w:rPr>
                <w:color w:val="000000"/>
                <w:sz w:val="18"/>
                <w:szCs w:val="18"/>
              </w:rPr>
              <w:t>Geographic Area Included in response</w:t>
            </w:r>
          </w:p>
        </w:tc>
        <w:tc>
          <w:tcPr>
            <w:tcW w:w="411" w:type="pct"/>
            <w:vAlign w:val="center"/>
          </w:tcPr>
          <w:p w14:paraId="2525F603" w14:textId="77777777" w:rsidR="00533787" w:rsidRPr="00DC7355" w:rsidRDefault="00533787" w:rsidP="00B21A36">
            <w:pPr>
              <w:jc w:val="center"/>
              <w:rPr>
                <w:color w:val="000000"/>
                <w:sz w:val="18"/>
                <w:szCs w:val="18"/>
              </w:rPr>
            </w:pPr>
            <w:r w:rsidRPr="00DC7355">
              <w:rPr>
                <w:color w:val="000000"/>
                <w:sz w:val="18"/>
                <w:szCs w:val="18"/>
              </w:rPr>
              <w:t>Round Number (1,2,3…)</w:t>
            </w:r>
          </w:p>
        </w:tc>
        <w:tc>
          <w:tcPr>
            <w:tcW w:w="376" w:type="pct"/>
            <w:vAlign w:val="center"/>
          </w:tcPr>
          <w:p w14:paraId="3C5B9FB1" w14:textId="77777777" w:rsidR="00533787" w:rsidRPr="00DC7355" w:rsidRDefault="00533787" w:rsidP="00B21A36">
            <w:pPr>
              <w:jc w:val="center"/>
              <w:rPr>
                <w:color w:val="000000"/>
                <w:sz w:val="18"/>
                <w:szCs w:val="18"/>
              </w:rPr>
            </w:pPr>
            <w:r w:rsidRPr="00DC7355">
              <w:rPr>
                <w:color w:val="000000"/>
                <w:sz w:val="18"/>
                <w:szCs w:val="18"/>
              </w:rPr>
              <w:t>Vaccine Type*</w:t>
            </w:r>
          </w:p>
        </w:tc>
        <w:tc>
          <w:tcPr>
            <w:tcW w:w="315" w:type="pct"/>
            <w:vAlign w:val="center"/>
          </w:tcPr>
          <w:p w14:paraId="220A1189" w14:textId="77777777" w:rsidR="00533787" w:rsidRPr="00DC7355" w:rsidRDefault="00533787" w:rsidP="00B21A36">
            <w:pPr>
              <w:jc w:val="center"/>
              <w:rPr>
                <w:color w:val="000000"/>
                <w:sz w:val="18"/>
                <w:szCs w:val="18"/>
              </w:rPr>
            </w:pPr>
            <w:r w:rsidRPr="00DC7355">
              <w:rPr>
                <w:color w:val="000000"/>
                <w:sz w:val="18"/>
                <w:szCs w:val="18"/>
              </w:rPr>
              <w:t>Age Group</w:t>
            </w:r>
          </w:p>
        </w:tc>
        <w:tc>
          <w:tcPr>
            <w:tcW w:w="318" w:type="pct"/>
            <w:vAlign w:val="center"/>
          </w:tcPr>
          <w:p w14:paraId="774F6C23" w14:textId="77777777" w:rsidR="00533787" w:rsidRPr="00DC7355" w:rsidRDefault="00533787" w:rsidP="00B21A36">
            <w:pPr>
              <w:jc w:val="center"/>
              <w:rPr>
                <w:color w:val="000000"/>
                <w:sz w:val="18"/>
                <w:szCs w:val="18"/>
              </w:rPr>
            </w:pPr>
            <w:r w:rsidRPr="00DC7355">
              <w:rPr>
                <w:color w:val="000000"/>
                <w:sz w:val="18"/>
                <w:szCs w:val="18"/>
              </w:rPr>
              <w:t>Target Pop.</w:t>
            </w:r>
          </w:p>
          <w:p w14:paraId="3CF483D6" w14:textId="77777777" w:rsidR="00533787" w:rsidRPr="00DC7355" w:rsidRDefault="00533787" w:rsidP="00B21A36">
            <w:pPr>
              <w:jc w:val="center"/>
              <w:rPr>
                <w:color w:val="000000"/>
                <w:sz w:val="18"/>
                <w:szCs w:val="18"/>
              </w:rPr>
            </w:pPr>
            <w:r w:rsidRPr="00DC7355">
              <w:rPr>
                <w:color w:val="000000"/>
                <w:sz w:val="18"/>
                <w:szCs w:val="18"/>
              </w:rPr>
              <w:t>Size</w:t>
            </w:r>
          </w:p>
        </w:tc>
        <w:tc>
          <w:tcPr>
            <w:tcW w:w="481" w:type="pct"/>
            <w:vAlign w:val="center"/>
          </w:tcPr>
          <w:p w14:paraId="0B726BCE" w14:textId="77777777" w:rsidR="00533787" w:rsidRPr="00DC7355" w:rsidRDefault="00533787" w:rsidP="00B21A36">
            <w:pPr>
              <w:jc w:val="center"/>
              <w:rPr>
                <w:color w:val="000000"/>
                <w:sz w:val="18"/>
                <w:szCs w:val="18"/>
              </w:rPr>
            </w:pPr>
            <w:r w:rsidRPr="00DC7355">
              <w:rPr>
                <w:color w:val="000000"/>
                <w:sz w:val="18"/>
                <w:szCs w:val="18"/>
              </w:rPr>
              <w:t>Number of households visited</w:t>
            </w:r>
          </w:p>
        </w:tc>
        <w:tc>
          <w:tcPr>
            <w:tcW w:w="477" w:type="pct"/>
          </w:tcPr>
          <w:p w14:paraId="3F9E871E" w14:textId="77777777" w:rsidR="00533787" w:rsidRPr="00DC7355" w:rsidRDefault="00533787" w:rsidP="00B21A36">
            <w:pPr>
              <w:jc w:val="center"/>
              <w:rPr>
                <w:color w:val="000000"/>
                <w:sz w:val="18"/>
                <w:szCs w:val="18"/>
              </w:rPr>
            </w:pPr>
            <w:r w:rsidRPr="00DC7355">
              <w:rPr>
                <w:color w:val="000000"/>
                <w:sz w:val="18"/>
                <w:szCs w:val="18"/>
              </w:rPr>
              <w:t>Average number of children immunized per household</w:t>
            </w:r>
          </w:p>
        </w:tc>
        <w:tc>
          <w:tcPr>
            <w:tcW w:w="258" w:type="pct"/>
            <w:vAlign w:val="center"/>
          </w:tcPr>
          <w:p w14:paraId="3FB2561A" w14:textId="77777777" w:rsidR="00533787" w:rsidRPr="00DC7355" w:rsidRDefault="00533787" w:rsidP="00B21A36">
            <w:pPr>
              <w:jc w:val="center"/>
              <w:rPr>
                <w:color w:val="000000"/>
                <w:sz w:val="18"/>
                <w:szCs w:val="18"/>
              </w:rPr>
            </w:pPr>
            <w:r w:rsidRPr="00DC7355">
              <w:rPr>
                <w:color w:val="000000"/>
                <w:sz w:val="18"/>
                <w:szCs w:val="18"/>
              </w:rPr>
              <w:t>Date</w:t>
            </w:r>
          </w:p>
        </w:tc>
        <w:tc>
          <w:tcPr>
            <w:tcW w:w="477" w:type="pct"/>
            <w:vAlign w:val="center"/>
          </w:tcPr>
          <w:p w14:paraId="379DF2DF" w14:textId="77777777" w:rsidR="00533787" w:rsidRPr="00DC7355" w:rsidRDefault="00533787" w:rsidP="00B21A36">
            <w:pPr>
              <w:jc w:val="center"/>
              <w:rPr>
                <w:color w:val="000000"/>
                <w:sz w:val="18"/>
                <w:szCs w:val="18"/>
              </w:rPr>
            </w:pPr>
            <w:r w:rsidRPr="00DC7355">
              <w:rPr>
                <w:color w:val="000000"/>
                <w:sz w:val="18"/>
                <w:szCs w:val="18"/>
              </w:rPr>
              <w:t>Number immunized</w:t>
            </w:r>
          </w:p>
        </w:tc>
        <w:tc>
          <w:tcPr>
            <w:tcW w:w="421" w:type="pct"/>
            <w:vAlign w:val="center"/>
          </w:tcPr>
          <w:p w14:paraId="417B1D2B" w14:textId="77777777" w:rsidR="00533787" w:rsidRPr="00DC7355" w:rsidRDefault="00533787" w:rsidP="00B21A36">
            <w:pPr>
              <w:jc w:val="center"/>
              <w:rPr>
                <w:color w:val="000000"/>
              </w:rPr>
            </w:pPr>
            <w:r w:rsidRPr="00DC7355">
              <w:rPr>
                <w:color w:val="000000"/>
                <w:sz w:val="18"/>
                <w:szCs w:val="18"/>
              </w:rPr>
              <w:t>Coverage by (%)</w:t>
            </w:r>
          </w:p>
        </w:tc>
        <w:tc>
          <w:tcPr>
            <w:tcW w:w="508" w:type="pct"/>
            <w:vAlign w:val="center"/>
          </w:tcPr>
          <w:p w14:paraId="2B1AD164" w14:textId="77777777" w:rsidR="00533787" w:rsidRPr="00DC7355" w:rsidRDefault="00533787" w:rsidP="00B21A36">
            <w:pPr>
              <w:tabs>
                <w:tab w:val="center" w:pos="4320"/>
                <w:tab w:val="right" w:pos="8640"/>
              </w:tabs>
              <w:jc w:val="center"/>
              <w:rPr>
                <w:color w:val="000000"/>
                <w:sz w:val="18"/>
                <w:szCs w:val="18"/>
              </w:rPr>
            </w:pPr>
            <w:r w:rsidRPr="00DC7355">
              <w:rPr>
                <w:color w:val="000000"/>
                <w:sz w:val="18"/>
                <w:szCs w:val="18"/>
              </w:rPr>
              <w:t>Vaccination Rates</w:t>
            </w:r>
          </w:p>
          <w:p w14:paraId="3EDFA9D7" w14:textId="77777777" w:rsidR="00533787" w:rsidRPr="00DC7355" w:rsidRDefault="00533787" w:rsidP="00B21A36">
            <w:pPr>
              <w:jc w:val="center"/>
              <w:rPr>
                <w:color w:val="000000"/>
              </w:rPr>
            </w:pPr>
            <w:r w:rsidRPr="00DC7355">
              <w:rPr>
                <w:color w:val="000000"/>
                <w:sz w:val="18"/>
                <w:szCs w:val="18"/>
              </w:rPr>
              <w:t>by Finger Marking**</w:t>
            </w:r>
          </w:p>
        </w:tc>
      </w:tr>
      <w:tr w:rsidR="00533787" w:rsidRPr="00DC7355" w14:paraId="7783CC63" w14:textId="77777777" w:rsidTr="00D74C08">
        <w:trPr>
          <w:trHeight w:val="500"/>
          <w:jc w:val="center"/>
        </w:trPr>
        <w:tc>
          <w:tcPr>
            <w:tcW w:w="466" w:type="pct"/>
            <w:tcBorders>
              <w:top w:val="nil"/>
            </w:tcBorders>
          </w:tcPr>
          <w:p w14:paraId="41B8B997" w14:textId="77777777" w:rsidR="00533787" w:rsidRPr="00DC7355" w:rsidRDefault="00533787" w:rsidP="00B21A36">
            <w:pPr>
              <w:rPr>
                <w:color w:val="000000"/>
              </w:rPr>
            </w:pPr>
          </w:p>
        </w:tc>
        <w:tc>
          <w:tcPr>
            <w:tcW w:w="491" w:type="pct"/>
            <w:tcBorders>
              <w:top w:val="nil"/>
            </w:tcBorders>
          </w:tcPr>
          <w:p w14:paraId="66B4BEE7" w14:textId="77777777" w:rsidR="00533787" w:rsidRPr="00DC7355" w:rsidRDefault="00533787" w:rsidP="00B21A36">
            <w:pPr>
              <w:rPr>
                <w:color w:val="000000"/>
              </w:rPr>
            </w:pPr>
          </w:p>
        </w:tc>
        <w:tc>
          <w:tcPr>
            <w:tcW w:w="411" w:type="pct"/>
            <w:tcBorders>
              <w:top w:val="nil"/>
            </w:tcBorders>
          </w:tcPr>
          <w:p w14:paraId="3F0C9715" w14:textId="77777777" w:rsidR="00533787" w:rsidRPr="00DC7355" w:rsidRDefault="00533787" w:rsidP="00B21A36">
            <w:pPr>
              <w:rPr>
                <w:color w:val="000000"/>
              </w:rPr>
            </w:pPr>
          </w:p>
        </w:tc>
        <w:tc>
          <w:tcPr>
            <w:tcW w:w="376" w:type="pct"/>
            <w:tcBorders>
              <w:top w:val="nil"/>
            </w:tcBorders>
          </w:tcPr>
          <w:p w14:paraId="610CE16F" w14:textId="77777777" w:rsidR="00533787" w:rsidRPr="00DC7355" w:rsidRDefault="00533787" w:rsidP="00B21A36">
            <w:pPr>
              <w:rPr>
                <w:color w:val="000000"/>
              </w:rPr>
            </w:pPr>
          </w:p>
        </w:tc>
        <w:tc>
          <w:tcPr>
            <w:tcW w:w="315" w:type="pct"/>
            <w:tcBorders>
              <w:top w:val="nil"/>
            </w:tcBorders>
          </w:tcPr>
          <w:p w14:paraId="4631533D" w14:textId="77777777" w:rsidR="00533787" w:rsidRPr="00DC7355" w:rsidRDefault="00533787" w:rsidP="00B21A36">
            <w:pPr>
              <w:rPr>
                <w:color w:val="000000"/>
              </w:rPr>
            </w:pPr>
          </w:p>
        </w:tc>
        <w:tc>
          <w:tcPr>
            <w:tcW w:w="318" w:type="pct"/>
            <w:tcBorders>
              <w:top w:val="nil"/>
            </w:tcBorders>
          </w:tcPr>
          <w:p w14:paraId="6D5324EC" w14:textId="77777777" w:rsidR="00533787" w:rsidRPr="00DC7355" w:rsidRDefault="00533787" w:rsidP="00B21A36">
            <w:pPr>
              <w:rPr>
                <w:color w:val="000000"/>
              </w:rPr>
            </w:pPr>
          </w:p>
        </w:tc>
        <w:tc>
          <w:tcPr>
            <w:tcW w:w="481" w:type="pct"/>
            <w:tcBorders>
              <w:top w:val="nil"/>
            </w:tcBorders>
          </w:tcPr>
          <w:p w14:paraId="29BC62CE" w14:textId="77777777" w:rsidR="00533787" w:rsidRPr="00DC7355" w:rsidRDefault="00533787" w:rsidP="00B21A36">
            <w:pPr>
              <w:rPr>
                <w:color w:val="000000"/>
              </w:rPr>
            </w:pPr>
          </w:p>
        </w:tc>
        <w:tc>
          <w:tcPr>
            <w:tcW w:w="477" w:type="pct"/>
            <w:tcBorders>
              <w:top w:val="nil"/>
            </w:tcBorders>
          </w:tcPr>
          <w:p w14:paraId="3B27300F" w14:textId="77777777" w:rsidR="00533787" w:rsidRPr="00DC7355" w:rsidRDefault="00533787" w:rsidP="00B21A36">
            <w:pPr>
              <w:rPr>
                <w:color w:val="000000"/>
              </w:rPr>
            </w:pPr>
          </w:p>
        </w:tc>
        <w:tc>
          <w:tcPr>
            <w:tcW w:w="258" w:type="pct"/>
            <w:tcBorders>
              <w:top w:val="nil"/>
            </w:tcBorders>
          </w:tcPr>
          <w:p w14:paraId="696B8444" w14:textId="77777777" w:rsidR="00533787" w:rsidRPr="00DC7355" w:rsidRDefault="00533787" w:rsidP="00B21A36">
            <w:pPr>
              <w:rPr>
                <w:color w:val="000000"/>
              </w:rPr>
            </w:pPr>
          </w:p>
        </w:tc>
        <w:tc>
          <w:tcPr>
            <w:tcW w:w="477" w:type="pct"/>
            <w:tcBorders>
              <w:top w:val="nil"/>
            </w:tcBorders>
          </w:tcPr>
          <w:p w14:paraId="5CBE1638" w14:textId="77777777" w:rsidR="00533787" w:rsidRPr="00DC7355" w:rsidRDefault="00533787" w:rsidP="00B21A36">
            <w:pPr>
              <w:rPr>
                <w:color w:val="000000"/>
              </w:rPr>
            </w:pPr>
          </w:p>
        </w:tc>
        <w:tc>
          <w:tcPr>
            <w:tcW w:w="421" w:type="pct"/>
            <w:tcBorders>
              <w:top w:val="nil"/>
            </w:tcBorders>
          </w:tcPr>
          <w:p w14:paraId="0367434E" w14:textId="77777777" w:rsidR="00533787" w:rsidRPr="00DC7355" w:rsidRDefault="00533787" w:rsidP="00B21A36">
            <w:pPr>
              <w:rPr>
                <w:color w:val="000000"/>
              </w:rPr>
            </w:pPr>
          </w:p>
        </w:tc>
        <w:tc>
          <w:tcPr>
            <w:tcW w:w="508" w:type="pct"/>
            <w:tcBorders>
              <w:top w:val="nil"/>
            </w:tcBorders>
          </w:tcPr>
          <w:p w14:paraId="2B8DBC76" w14:textId="77777777" w:rsidR="00533787" w:rsidRPr="00DC7355" w:rsidRDefault="00533787" w:rsidP="00B21A36">
            <w:pPr>
              <w:rPr>
                <w:color w:val="000000"/>
              </w:rPr>
            </w:pPr>
          </w:p>
        </w:tc>
      </w:tr>
      <w:tr w:rsidR="00533787" w:rsidRPr="00DC7355" w14:paraId="42364EDA" w14:textId="77777777" w:rsidTr="00D74C08">
        <w:trPr>
          <w:trHeight w:val="500"/>
          <w:jc w:val="center"/>
        </w:trPr>
        <w:tc>
          <w:tcPr>
            <w:tcW w:w="466" w:type="pct"/>
          </w:tcPr>
          <w:p w14:paraId="1644E3C9" w14:textId="77777777" w:rsidR="00533787" w:rsidRPr="00DC7355" w:rsidRDefault="00533787" w:rsidP="00B21A36">
            <w:pPr>
              <w:rPr>
                <w:color w:val="000000"/>
              </w:rPr>
            </w:pPr>
          </w:p>
        </w:tc>
        <w:tc>
          <w:tcPr>
            <w:tcW w:w="491" w:type="pct"/>
          </w:tcPr>
          <w:p w14:paraId="6BE34632" w14:textId="77777777" w:rsidR="00533787" w:rsidRPr="00DC7355" w:rsidRDefault="00533787" w:rsidP="00B21A36">
            <w:pPr>
              <w:rPr>
                <w:color w:val="000000"/>
              </w:rPr>
            </w:pPr>
          </w:p>
        </w:tc>
        <w:tc>
          <w:tcPr>
            <w:tcW w:w="411" w:type="pct"/>
          </w:tcPr>
          <w:p w14:paraId="0908E481" w14:textId="77777777" w:rsidR="00533787" w:rsidRPr="00DC7355" w:rsidRDefault="00533787" w:rsidP="00B21A36">
            <w:pPr>
              <w:rPr>
                <w:color w:val="000000"/>
              </w:rPr>
            </w:pPr>
          </w:p>
        </w:tc>
        <w:tc>
          <w:tcPr>
            <w:tcW w:w="376" w:type="pct"/>
          </w:tcPr>
          <w:p w14:paraId="3532D18D" w14:textId="77777777" w:rsidR="00533787" w:rsidRPr="00DC7355" w:rsidRDefault="00533787" w:rsidP="00B21A36">
            <w:pPr>
              <w:rPr>
                <w:color w:val="000000"/>
              </w:rPr>
            </w:pPr>
          </w:p>
        </w:tc>
        <w:tc>
          <w:tcPr>
            <w:tcW w:w="315" w:type="pct"/>
          </w:tcPr>
          <w:p w14:paraId="799DD9E6" w14:textId="77777777" w:rsidR="00533787" w:rsidRPr="00DC7355" w:rsidRDefault="00533787" w:rsidP="00B21A36">
            <w:pPr>
              <w:rPr>
                <w:color w:val="000000"/>
              </w:rPr>
            </w:pPr>
          </w:p>
        </w:tc>
        <w:tc>
          <w:tcPr>
            <w:tcW w:w="318" w:type="pct"/>
          </w:tcPr>
          <w:p w14:paraId="37BD37EE" w14:textId="77777777" w:rsidR="00533787" w:rsidRPr="00DC7355" w:rsidRDefault="00533787" w:rsidP="00B21A36">
            <w:pPr>
              <w:rPr>
                <w:color w:val="000000"/>
              </w:rPr>
            </w:pPr>
          </w:p>
        </w:tc>
        <w:tc>
          <w:tcPr>
            <w:tcW w:w="481" w:type="pct"/>
          </w:tcPr>
          <w:p w14:paraId="7117642C" w14:textId="77777777" w:rsidR="00533787" w:rsidRPr="00DC7355" w:rsidRDefault="00533787" w:rsidP="00B21A36">
            <w:pPr>
              <w:rPr>
                <w:color w:val="000000"/>
              </w:rPr>
            </w:pPr>
          </w:p>
        </w:tc>
        <w:tc>
          <w:tcPr>
            <w:tcW w:w="477" w:type="pct"/>
          </w:tcPr>
          <w:p w14:paraId="296AED76" w14:textId="77777777" w:rsidR="00533787" w:rsidRPr="00DC7355" w:rsidRDefault="00533787" w:rsidP="00B21A36">
            <w:pPr>
              <w:rPr>
                <w:color w:val="000000"/>
              </w:rPr>
            </w:pPr>
          </w:p>
        </w:tc>
        <w:tc>
          <w:tcPr>
            <w:tcW w:w="258" w:type="pct"/>
          </w:tcPr>
          <w:p w14:paraId="06249CEA" w14:textId="77777777" w:rsidR="00533787" w:rsidRPr="00DC7355" w:rsidRDefault="00533787" w:rsidP="00B21A36">
            <w:pPr>
              <w:rPr>
                <w:color w:val="000000"/>
              </w:rPr>
            </w:pPr>
          </w:p>
        </w:tc>
        <w:tc>
          <w:tcPr>
            <w:tcW w:w="477" w:type="pct"/>
          </w:tcPr>
          <w:p w14:paraId="45A476B4" w14:textId="77777777" w:rsidR="00533787" w:rsidRPr="00DC7355" w:rsidRDefault="00533787" w:rsidP="00B21A36">
            <w:pPr>
              <w:rPr>
                <w:color w:val="000000"/>
              </w:rPr>
            </w:pPr>
          </w:p>
        </w:tc>
        <w:tc>
          <w:tcPr>
            <w:tcW w:w="421" w:type="pct"/>
          </w:tcPr>
          <w:p w14:paraId="516AABFC" w14:textId="77777777" w:rsidR="00533787" w:rsidRPr="00DC7355" w:rsidRDefault="00533787" w:rsidP="00B21A36">
            <w:pPr>
              <w:rPr>
                <w:color w:val="000000"/>
              </w:rPr>
            </w:pPr>
          </w:p>
        </w:tc>
        <w:tc>
          <w:tcPr>
            <w:tcW w:w="508" w:type="pct"/>
          </w:tcPr>
          <w:p w14:paraId="0454BF2A" w14:textId="77777777" w:rsidR="00533787" w:rsidRPr="00DC7355" w:rsidRDefault="00533787" w:rsidP="00B21A36">
            <w:pPr>
              <w:rPr>
                <w:color w:val="000000"/>
              </w:rPr>
            </w:pPr>
          </w:p>
        </w:tc>
      </w:tr>
    </w:tbl>
    <w:p w14:paraId="387BDB8F" w14:textId="77777777" w:rsidR="00533787" w:rsidRPr="00DC7355" w:rsidRDefault="00533787" w:rsidP="00533787">
      <w:pPr>
        <w:rPr>
          <w:color w:val="000000"/>
          <w:sz w:val="20"/>
        </w:rPr>
      </w:pPr>
      <w:r w:rsidRPr="00DC7355">
        <w:rPr>
          <w:color w:val="000000"/>
          <w:sz w:val="20"/>
        </w:rPr>
        <w:t xml:space="preserve">Please add rows for different round in the round number in case responses </w:t>
      </w:r>
    </w:p>
    <w:p w14:paraId="02A2D90A" w14:textId="77777777" w:rsidR="00533787" w:rsidRPr="00DC7355" w:rsidRDefault="00533787" w:rsidP="00533787">
      <w:pPr>
        <w:rPr>
          <w:color w:val="000000"/>
          <w:sz w:val="20"/>
        </w:rPr>
      </w:pPr>
      <w:r w:rsidRPr="00DC7355">
        <w:rPr>
          <w:color w:val="000000"/>
          <w:sz w:val="20"/>
        </w:rPr>
        <w:t>* Vaccine Type (</w:t>
      </w:r>
      <w:proofErr w:type="spellStart"/>
      <w:r w:rsidRPr="00DC7355">
        <w:rPr>
          <w:color w:val="000000"/>
          <w:sz w:val="20"/>
        </w:rPr>
        <w:t>tOPV</w:t>
      </w:r>
      <w:proofErr w:type="spellEnd"/>
      <w:r w:rsidRPr="00DC7355">
        <w:rPr>
          <w:color w:val="000000"/>
          <w:sz w:val="20"/>
        </w:rPr>
        <w:t xml:space="preserve"> / </w:t>
      </w:r>
      <w:proofErr w:type="spellStart"/>
      <w:r w:rsidRPr="00DC7355">
        <w:rPr>
          <w:color w:val="000000"/>
          <w:sz w:val="20"/>
        </w:rPr>
        <w:t>bOPV</w:t>
      </w:r>
      <w:proofErr w:type="spellEnd"/>
      <w:r w:rsidRPr="00DC7355">
        <w:rPr>
          <w:color w:val="000000"/>
          <w:sz w:val="20"/>
        </w:rPr>
        <w:t xml:space="preserve"> / </w:t>
      </w:r>
      <w:proofErr w:type="spellStart"/>
      <w:r w:rsidRPr="00DC7355">
        <w:rPr>
          <w:color w:val="000000"/>
          <w:sz w:val="20"/>
        </w:rPr>
        <w:t>mOPV</w:t>
      </w:r>
      <w:proofErr w:type="spellEnd"/>
      <w:r w:rsidRPr="00DC7355">
        <w:rPr>
          <w:color w:val="000000"/>
          <w:sz w:val="20"/>
        </w:rPr>
        <w:t xml:space="preserve"> (1,2,3) / IPV / </w:t>
      </w:r>
      <w:proofErr w:type="spellStart"/>
      <w:r w:rsidRPr="00DC7355">
        <w:rPr>
          <w:color w:val="000000"/>
          <w:sz w:val="20"/>
        </w:rPr>
        <w:t>nOPV</w:t>
      </w:r>
      <w:proofErr w:type="spellEnd"/>
      <w:r w:rsidRPr="00DC7355">
        <w:rPr>
          <w:color w:val="000000"/>
          <w:sz w:val="20"/>
        </w:rPr>
        <w:t>)</w:t>
      </w:r>
    </w:p>
    <w:p w14:paraId="3C6D112D" w14:textId="77777777" w:rsidR="00533787" w:rsidRPr="00DC7355" w:rsidRDefault="00533787" w:rsidP="00533787">
      <w:pPr>
        <w:rPr>
          <w:color w:val="000000"/>
          <w:sz w:val="20"/>
        </w:rPr>
      </w:pPr>
      <w:r w:rsidRPr="00DC7355">
        <w:rPr>
          <w:color w:val="000000"/>
          <w:sz w:val="20"/>
        </w:rPr>
        <w:t>** If applicable</w:t>
      </w:r>
    </w:p>
    <w:p w14:paraId="3F38BC33" w14:textId="77777777" w:rsidR="00822101" w:rsidRDefault="00822101" w:rsidP="00533787">
      <w:pPr>
        <w:rPr>
          <w:b/>
          <w:bCs/>
          <w:i/>
          <w:iCs/>
          <w:color w:val="000000"/>
        </w:rPr>
      </w:pPr>
    </w:p>
    <w:p w14:paraId="7E98BAA1" w14:textId="77777777" w:rsidR="00533787" w:rsidRPr="00DC7355" w:rsidRDefault="00533787" w:rsidP="00533787">
      <w:pPr>
        <w:rPr>
          <w:bCs/>
          <w:color w:val="000000"/>
        </w:rPr>
      </w:pPr>
      <w:r w:rsidRPr="00DC7355">
        <w:rPr>
          <w:b/>
          <w:bCs/>
          <w:i/>
          <w:iCs/>
          <w:color w:val="000000"/>
        </w:rPr>
        <w:t>1</w:t>
      </w:r>
      <w:r w:rsidR="00BC1ED2" w:rsidRPr="00DC7355">
        <w:rPr>
          <w:b/>
          <w:bCs/>
          <w:i/>
          <w:iCs/>
          <w:color w:val="000000"/>
        </w:rPr>
        <w:t>4</w:t>
      </w:r>
      <w:r w:rsidRPr="00DC7355">
        <w:rPr>
          <w:b/>
          <w:bCs/>
          <w:i/>
          <w:iCs/>
          <w:color w:val="000000"/>
        </w:rPr>
        <w:t>.1.</w:t>
      </w:r>
      <w:r w:rsidR="00AF3F83" w:rsidRPr="00DC7355">
        <w:rPr>
          <w:b/>
          <w:bCs/>
          <w:i/>
          <w:iCs/>
          <w:color w:val="000000"/>
        </w:rPr>
        <w:t>4</w:t>
      </w:r>
      <w:r w:rsidRPr="00DC7355">
        <w:rPr>
          <w:b/>
          <w:bCs/>
          <w:i/>
          <w:iCs/>
          <w:color w:val="000000"/>
        </w:rPr>
        <w:t>.1</w:t>
      </w:r>
      <w:r w:rsidRPr="00DC7355">
        <w:rPr>
          <w:b/>
          <w:i/>
          <w:iCs/>
          <w:color w:val="000000"/>
        </w:rPr>
        <w:tab/>
        <w:t xml:space="preserve"> </w:t>
      </w:r>
      <w:r w:rsidRPr="00DC7355">
        <w:rPr>
          <w:bCs/>
          <w:color w:val="000000"/>
        </w:rPr>
        <w:t>Please provide a map of the areas targeted by ‘Event/outbreak response’ activities for each round separately</w:t>
      </w:r>
    </w:p>
    <w:p w14:paraId="443CA4FB" w14:textId="77777777" w:rsidR="00533787" w:rsidRPr="00E127C6" w:rsidRDefault="00533787" w:rsidP="00533787">
      <w:pPr>
        <w:rPr>
          <w:b/>
          <w:bCs/>
        </w:rPr>
      </w:pPr>
      <w:r w:rsidRPr="00E127C6">
        <w:rPr>
          <w:b/>
          <w:bCs/>
        </w:rPr>
        <w:t>1</w:t>
      </w:r>
      <w:r w:rsidR="00BC1ED2" w:rsidRPr="00E127C6">
        <w:rPr>
          <w:b/>
          <w:bCs/>
        </w:rPr>
        <w:t>4</w:t>
      </w:r>
      <w:r w:rsidRPr="00E127C6">
        <w:rPr>
          <w:b/>
          <w:bCs/>
        </w:rPr>
        <w:t>.1.</w:t>
      </w:r>
      <w:r w:rsidR="00AF3F83" w:rsidRPr="00E127C6">
        <w:rPr>
          <w:b/>
          <w:bCs/>
        </w:rPr>
        <w:t>4.2</w:t>
      </w:r>
      <w:r w:rsidRPr="00E127C6">
        <w:rPr>
          <w:b/>
          <w:bCs/>
        </w:rPr>
        <w:t xml:space="preserve"> </w:t>
      </w:r>
      <w:r w:rsidRPr="00E127C6">
        <w:rPr>
          <w:b/>
          <w:bCs/>
        </w:rPr>
        <w:tab/>
        <w:t>Were any supplementary activities conducted as a response to the virus isolation?</w:t>
      </w:r>
    </w:p>
    <w:p w14:paraId="6591F9A3" w14:textId="77777777" w:rsidR="00533787" w:rsidRPr="008952EC" w:rsidRDefault="00533787" w:rsidP="00533787">
      <w:pPr>
        <w:ind w:left="562" w:firstLine="567"/>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2C22D4DB" w14:textId="77777777" w:rsidR="00533787" w:rsidRDefault="00533787" w:rsidP="00533787">
      <w:pPr>
        <w:rPr>
          <w:b/>
          <w:bCs/>
          <w:i/>
          <w:iCs/>
        </w:rPr>
      </w:pPr>
    </w:p>
    <w:p w14:paraId="4F4CABF3" w14:textId="77777777" w:rsidR="00533787" w:rsidRDefault="00533787" w:rsidP="00533787">
      <w:pPr>
        <w:rPr>
          <w:b/>
          <w:bCs/>
          <w:i/>
          <w:iCs/>
        </w:rPr>
      </w:pPr>
    </w:p>
    <w:p w14:paraId="4B6D73AD" w14:textId="77777777" w:rsidR="00533787" w:rsidRPr="00E127C6" w:rsidRDefault="00533787" w:rsidP="00533787">
      <w:pPr>
        <w:rPr>
          <w:b/>
          <w:bCs/>
        </w:rPr>
      </w:pPr>
      <w:r w:rsidRPr="00E127C6">
        <w:rPr>
          <w:b/>
          <w:bCs/>
        </w:rPr>
        <w:t>1</w:t>
      </w:r>
      <w:r w:rsidR="00BC1ED2" w:rsidRPr="00E127C6">
        <w:rPr>
          <w:b/>
          <w:bCs/>
        </w:rPr>
        <w:t>4</w:t>
      </w:r>
      <w:r w:rsidRPr="00E127C6">
        <w:rPr>
          <w:b/>
          <w:bCs/>
        </w:rPr>
        <w:t>.1.</w:t>
      </w:r>
      <w:r w:rsidR="00AF3F83" w:rsidRPr="00E127C6">
        <w:rPr>
          <w:b/>
          <w:bCs/>
        </w:rPr>
        <w:t>4</w:t>
      </w:r>
      <w:r w:rsidRPr="00E127C6">
        <w:rPr>
          <w:b/>
          <w:bCs/>
        </w:rPr>
        <w:t>.2</w:t>
      </w:r>
      <w:r w:rsidR="00AF3F83" w:rsidRPr="00E127C6">
        <w:rPr>
          <w:b/>
          <w:bCs/>
        </w:rPr>
        <w:t>.1</w:t>
      </w:r>
      <w:r w:rsidRPr="00E127C6">
        <w:rPr>
          <w:b/>
          <w:bCs/>
        </w:rPr>
        <w:tab/>
        <w:t xml:space="preserve"> If yes, please specify below as well as in the relevant sections according to the conducted activity.</w:t>
      </w:r>
    </w:p>
    <w:p w14:paraId="40FB8AFD" w14:textId="77777777" w:rsidR="00533787" w:rsidRPr="008952EC" w:rsidRDefault="00533787" w:rsidP="00533787">
      <w:pPr>
        <w:pStyle w:val="NoSpacing"/>
        <w:jc w:val="both"/>
        <w:rPr>
          <w:rFonts w:ascii="Times New Roman" w:hAnsi="Times New Roman"/>
        </w:rPr>
      </w:pPr>
    </w:p>
    <w:tbl>
      <w:tblPr>
        <w:tblW w:w="978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9781"/>
      </w:tblGrid>
      <w:tr w:rsidR="00533787" w:rsidRPr="008952EC" w14:paraId="331D38BD" w14:textId="77777777" w:rsidTr="00B21A36">
        <w:trPr>
          <w:trHeight w:val="440"/>
        </w:trPr>
        <w:tc>
          <w:tcPr>
            <w:tcW w:w="9781" w:type="dxa"/>
            <w:shd w:val="clear" w:color="auto" w:fill="FFFFFF"/>
          </w:tcPr>
          <w:p w14:paraId="0D0FEF45" w14:textId="77777777" w:rsidR="00533787" w:rsidRDefault="00533787" w:rsidP="00D74C08">
            <w:pPr>
              <w:pStyle w:val="Header"/>
              <w:tabs>
                <w:tab w:val="center" w:pos="840"/>
              </w:tabs>
              <w:spacing w:before="120" w:after="120"/>
              <w:rPr>
                <w:i/>
              </w:rPr>
            </w:pPr>
            <w:r w:rsidRPr="008952EC">
              <w:rPr>
                <w:i/>
              </w:rPr>
              <w:t>Type here</w:t>
            </w:r>
          </w:p>
          <w:p w14:paraId="375AD800" w14:textId="77777777" w:rsidR="00D74C08" w:rsidRPr="008952EC" w:rsidRDefault="00D74C08" w:rsidP="00D74C08">
            <w:pPr>
              <w:pStyle w:val="Header"/>
              <w:tabs>
                <w:tab w:val="center" w:pos="840"/>
              </w:tabs>
              <w:spacing w:before="120" w:after="120"/>
            </w:pPr>
          </w:p>
        </w:tc>
      </w:tr>
    </w:tbl>
    <w:p w14:paraId="0316821B" w14:textId="77777777" w:rsidR="00533787" w:rsidRPr="008952EC" w:rsidRDefault="00533787" w:rsidP="00533787"/>
    <w:p w14:paraId="1189F850" w14:textId="77777777" w:rsidR="00533787" w:rsidRPr="008952EC" w:rsidRDefault="00533787" w:rsidP="00533787">
      <w:pPr>
        <w:pStyle w:val="Heading3"/>
        <w:rPr>
          <w:b/>
          <w:bCs/>
          <w:i/>
          <w:iCs/>
        </w:rPr>
      </w:pPr>
      <w:r w:rsidRPr="008952EC">
        <w:rPr>
          <w:b/>
          <w:bCs/>
          <w:i/>
          <w:iCs/>
        </w:rPr>
        <w:t>1</w:t>
      </w:r>
      <w:r w:rsidR="00BC1ED2">
        <w:rPr>
          <w:b/>
          <w:bCs/>
          <w:i/>
          <w:iCs/>
        </w:rPr>
        <w:t>4</w:t>
      </w:r>
      <w:r>
        <w:rPr>
          <w:b/>
          <w:bCs/>
          <w:i/>
          <w:iCs/>
        </w:rPr>
        <w:t>.1.</w:t>
      </w:r>
      <w:r w:rsidR="00AF3F83">
        <w:rPr>
          <w:b/>
          <w:bCs/>
          <w:i/>
          <w:iCs/>
        </w:rPr>
        <w:t>4</w:t>
      </w:r>
      <w:r>
        <w:rPr>
          <w:b/>
          <w:bCs/>
          <w:i/>
          <w:iCs/>
        </w:rPr>
        <w:t>.3</w:t>
      </w:r>
      <w:r w:rsidRPr="008952EC">
        <w:rPr>
          <w:b/>
          <w:bCs/>
          <w:i/>
          <w:iCs/>
        </w:rPr>
        <w:tab/>
        <w:t xml:space="preserve"> Validation of the coverage data </w:t>
      </w:r>
    </w:p>
    <w:p w14:paraId="7507D8DF" w14:textId="77777777" w:rsidR="00533787" w:rsidRDefault="00533787" w:rsidP="00533787"/>
    <w:p w14:paraId="4917E29D" w14:textId="77777777" w:rsidR="00533787" w:rsidRPr="00E127C6" w:rsidRDefault="00533787" w:rsidP="00533787">
      <w:pPr>
        <w:pStyle w:val="Header"/>
        <w:tabs>
          <w:tab w:val="clear" w:pos="4320"/>
          <w:tab w:val="clear" w:pos="8640"/>
        </w:tabs>
        <w:ind w:left="1134" w:hanging="1134"/>
        <w:jc w:val="both"/>
        <w:rPr>
          <w:b/>
          <w:bCs/>
        </w:rPr>
      </w:pPr>
      <w:r w:rsidRPr="00E127C6">
        <w:rPr>
          <w:b/>
          <w:bCs/>
        </w:rPr>
        <w:t>1</w:t>
      </w:r>
      <w:r w:rsidR="00BC1ED2" w:rsidRPr="00E127C6">
        <w:rPr>
          <w:b/>
          <w:bCs/>
        </w:rPr>
        <w:t>4</w:t>
      </w:r>
      <w:r w:rsidRPr="00E127C6">
        <w:rPr>
          <w:b/>
          <w:bCs/>
        </w:rPr>
        <w:t>.1.</w:t>
      </w:r>
      <w:r w:rsidR="00AF3F83" w:rsidRPr="00E127C6">
        <w:rPr>
          <w:b/>
          <w:bCs/>
        </w:rPr>
        <w:t>4</w:t>
      </w:r>
      <w:r w:rsidRPr="00E127C6">
        <w:rPr>
          <w:b/>
          <w:bCs/>
        </w:rPr>
        <w:t xml:space="preserve">.3.1 </w:t>
      </w:r>
      <w:r w:rsidRPr="00E127C6">
        <w:rPr>
          <w:b/>
          <w:bCs/>
        </w:rPr>
        <w:tab/>
        <w:t>Was vaccination coverage data validated for ‘Event/outbreak response’ activities?</w:t>
      </w:r>
    </w:p>
    <w:p w14:paraId="345D87C3" w14:textId="77777777" w:rsidR="00533787" w:rsidRPr="008952EC" w:rsidRDefault="00533787" w:rsidP="00533787">
      <w:pPr>
        <w:pStyle w:val="Header"/>
        <w:tabs>
          <w:tab w:val="clear" w:pos="4320"/>
          <w:tab w:val="clear" w:pos="8640"/>
        </w:tabs>
      </w:pPr>
      <w:r w:rsidRPr="008952EC">
        <w:tab/>
      </w:r>
      <w:r w:rsidRPr="008952EC">
        <w:tab/>
      </w:r>
    </w:p>
    <w:p w14:paraId="032E1ECF" w14:textId="77777777" w:rsidR="00533787" w:rsidRPr="008952EC" w:rsidRDefault="00533787" w:rsidP="00533787">
      <w:pPr>
        <w:ind w:left="562" w:firstLine="567"/>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1B608BF2" w14:textId="77777777" w:rsidR="00533787" w:rsidRDefault="00533787" w:rsidP="00533787"/>
    <w:p w14:paraId="61E584DA" w14:textId="77777777" w:rsidR="00533787" w:rsidRPr="00E127C6" w:rsidRDefault="00533787" w:rsidP="00533787">
      <w:pPr>
        <w:pStyle w:val="Header"/>
        <w:tabs>
          <w:tab w:val="clear" w:pos="4320"/>
          <w:tab w:val="clear" w:pos="8640"/>
        </w:tabs>
        <w:ind w:left="1134" w:hanging="1134"/>
        <w:jc w:val="both"/>
        <w:rPr>
          <w:b/>
          <w:bCs/>
        </w:rPr>
      </w:pPr>
      <w:r w:rsidRPr="00E127C6">
        <w:rPr>
          <w:b/>
          <w:bCs/>
        </w:rPr>
        <w:t>1</w:t>
      </w:r>
      <w:r w:rsidR="00BC1ED2" w:rsidRPr="00E127C6">
        <w:rPr>
          <w:b/>
          <w:bCs/>
        </w:rPr>
        <w:t>4</w:t>
      </w:r>
      <w:r w:rsidRPr="00E127C6">
        <w:rPr>
          <w:b/>
          <w:bCs/>
        </w:rPr>
        <w:t>.1.</w:t>
      </w:r>
      <w:r w:rsidR="00AF3F83" w:rsidRPr="00E127C6">
        <w:rPr>
          <w:b/>
          <w:bCs/>
        </w:rPr>
        <w:t>4</w:t>
      </w:r>
      <w:r w:rsidRPr="00E127C6">
        <w:rPr>
          <w:b/>
          <w:bCs/>
        </w:rPr>
        <w:t xml:space="preserve">.3.2 </w:t>
      </w:r>
      <w:r w:rsidRPr="00E127C6">
        <w:rPr>
          <w:b/>
          <w:bCs/>
        </w:rPr>
        <w:tab/>
      </w:r>
      <w:r w:rsidR="00981289">
        <w:rPr>
          <w:b/>
          <w:bCs/>
        </w:rPr>
        <w:t xml:space="preserve">If yes; </w:t>
      </w:r>
      <w:r w:rsidRPr="00E127C6">
        <w:rPr>
          <w:b/>
          <w:bCs/>
        </w:rPr>
        <w:t>Was this validation done independent of the Polio program?</w:t>
      </w:r>
    </w:p>
    <w:p w14:paraId="3D268A0B" w14:textId="77777777" w:rsidR="00533787" w:rsidRPr="008952EC" w:rsidRDefault="00533787" w:rsidP="00533787">
      <w:pPr>
        <w:pStyle w:val="Header"/>
        <w:tabs>
          <w:tab w:val="clear" w:pos="4320"/>
          <w:tab w:val="clear" w:pos="8640"/>
        </w:tabs>
      </w:pPr>
      <w:r w:rsidRPr="008952EC">
        <w:tab/>
      </w:r>
      <w:r w:rsidRPr="008952EC">
        <w:tab/>
      </w:r>
    </w:p>
    <w:p w14:paraId="0A8AA297" w14:textId="77777777" w:rsidR="00533787" w:rsidRPr="008952EC" w:rsidRDefault="00533787" w:rsidP="00533787">
      <w:pPr>
        <w:ind w:left="562" w:firstLine="567"/>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038C1F20" w14:textId="77777777" w:rsidR="00533787" w:rsidRDefault="00533787" w:rsidP="00533787"/>
    <w:p w14:paraId="3192BECE" w14:textId="77777777" w:rsidR="00533787" w:rsidRPr="00E127C6" w:rsidRDefault="00533787" w:rsidP="00533787">
      <w:pPr>
        <w:pStyle w:val="NoSpacing"/>
        <w:jc w:val="both"/>
        <w:rPr>
          <w:rFonts w:ascii="Times New Roman" w:hAnsi="Times New Roman"/>
          <w:b/>
          <w:bCs/>
          <w:sz w:val="24"/>
          <w:szCs w:val="24"/>
        </w:rPr>
      </w:pPr>
      <w:r w:rsidRPr="00E127C6">
        <w:rPr>
          <w:rFonts w:ascii="Times New Roman" w:hAnsi="Times New Roman"/>
          <w:b/>
          <w:bCs/>
          <w:sz w:val="24"/>
          <w:szCs w:val="24"/>
        </w:rPr>
        <w:t>1</w:t>
      </w:r>
      <w:r w:rsidR="00BC1ED2" w:rsidRPr="00E127C6">
        <w:rPr>
          <w:rFonts w:ascii="Times New Roman" w:hAnsi="Times New Roman"/>
          <w:b/>
          <w:bCs/>
          <w:sz w:val="24"/>
          <w:szCs w:val="24"/>
        </w:rPr>
        <w:t>4</w:t>
      </w:r>
      <w:r w:rsidRPr="00E127C6">
        <w:rPr>
          <w:rFonts w:ascii="Times New Roman" w:hAnsi="Times New Roman"/>
          <w:b/>
          <w:bCs/>
          <w:sz w:val="24"/>
          <w:szCs w:val="24"/>
        </w:rPr>
        <w:t>.1.</w:t>
      </w:r>
      <w:r w:rsidR="00AF3F83" w:rsidRPr="00E127C6">
        <w:rPr>
          <w:rFonts w:ascii="Times New Roman" w:hAnsi="Times New Roman"/>
          <w:b/>
          <w:bCs/>
          <w:sz w:val="24"/>
          <w:szCs w:val="24"/>
        </w:rPr>
        <w:t>4</w:t>
      </w:r>
      <w:r w:rsidRPr="00E127C6">
        <w:rPr>
          <w:rFonts w:ascii="Times New Roman" w:hAnsi="Times New Roman"/>
          <w:b/>
          <w:bCs/>
          <w:sz w:val="24"/>
          <w:szCs w:val="24"/>
        </w:rPr>
        <w:t>.3.</w:t>
      </w:r>
      <w:r w:rsidR="00AF3F83" w:rsidRPr="00E127C6">
        <w:rPr>
          <w:rFonts w:ascii="Times New Roman" w:hAnsi="Times New Roman"/>
          <w:b/>
          <w:bCs/>
          <w:sz w:val="24"/>
          <w:szCs w:val="24"/>
        </w:rPr>
        <w:t>3</w:t>
      </w:r>
      <w:r w:rsidRPr="00E127C6">
        <w:rPr>
          <w:rFonts w:ascii="Times New Roman" w:hAnsi="Times New Roman"/>
          <w:b/>
          <w:bCs/>
          <w:sz w:val="24"/>
          <w:szCs w:val="24"/>
        </w:rPr>
        <w:t xml:space="preserve"> </w:t>
      </w:r>
      <w:r w:rsidR="00981289">
        <w:rPr>
          <w:rFonts w:ascii="Times New Roman" w:hAnsi="Times New Roman"/>
          <w:b/>
          <w:bCs/>
          <w:sz w:val="24"/>
          <w:szCs w:val="24"/>
        </w:rPr>
        <w:t xml:space="preserve">If yes; </w:t>
      </w:r>
      <w:r w:rsidRPr="00E127C6">
        <w:rPr>
          <w:rFonts w:ascii="Times New Roman" w:hAnsi="Times New Roman"/>
          <w:b/>
          <w:bCs/>
          <w:sz w:val="24"/>
          <w:szCs w:val="24"/>
        </w:rPr>
        <w:t xml:space="preserve">Please explain how coverage data were validated (ex. Post campaign monitoring, Lot Quality Assurance survey, </w:t>
      </w:r>
      <w:proofErr w:type="gramStart"/>
      <w:r w:rsidRPr="00E127C6">
        <w:rPr>
          <w:rFonts w:ascii="Times New Roman" w:hAnsi="Times New Roman"/>
          <w:b/>
          <w:bCs/>
          <w:sz w:val="24"/>
          <w:szCs w:val="24"/>
        </w:rPr>
        <w:t>…..</w:t>
      </w:r>
      <w:proofErr w:type="gramEnd"/>
      <w:r w:rsidRPr="00E127C6">
        <w:rPr>
          <w:rFonts w:ascii="Times New Roman" w:hAnsi="Times New Roman"/>
          <w:b/>
          <w:bCs/>
          <w:sz w:val="24"/>
          <w:szCs w:val="24"/>
        </w:rPr>
        <w:t>) and provide validation method and results in the space below (if applicable)</w:t>
      </w:r>
    </w:p>
    <w:bookmarkEnd w:id="104"/>
    <w:p w14:paraId="65AEB6CE" w14:textId="77777777" w:rsidR="00D74C08" w:rsidRPr="008952EC" w:rsidRDefault="00D74C08" w:rsidP="00533787">
      <w:pPr>
        <w:pStyle w:val="NoSpacing"/>
        <w:jc w:val="both"/>
        <w:rPr>
          <w:rFonts w:ascii="Times New Roman" w:hAnsi="Times New Roman"/>
        </w:rPr>
      </w:pPr>
    </w:p>
    <w:tbl>
      <w:tblPr>
        <w:tblW w:w="978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9781"/>
      </w:tblGrid>
      <w:tr w:rsidR="00533787" w:rsidRPr="008952EC" w14:paraId="41D837B0" w14:textId="77777777" w:rsidTr="00B21A36">
        <w:trPr>
          <w:trHeight w:val="440"/>
        </w:trPr>
        <w:tc>
          <w:tcPr>
            <w:tcW w:w="9781" w:type="dxa"/>
            <w:shd w:val="clear" w:color="auto" w:fill="FFFFFF"/>
          </w:tcPr>
          <w:p w14:paraId="7AA7F218" w14:textId="77777777" w:rsidR="00533787" w:rsidRPr="008952EC" w:rsidRDefault="00533787" w:rsidP="00B21A36">
            <w:pPr>
              <w:pStyle w:val="Header"/>
              <w:tabs>
                <w:tab w:val="center" w:pos="840"/>
              </w:tabs>
              <w:spacing w:before="120" w:after="120"/>
              <w:rPr>
                <w:i/>
              </w:rPr>
            </w:pPr>
            <w:r w:rsidRPr="008952EC">
              <w:rPr>
                <w:i/>
              </w:rPr>
              <w:t>Type here</w:t>
            </w:r>
          </w:p>
          <w:p w14:paraId="17FF8D30" w14:textId="77777777" w:rsidR="00533787" w:rsidRPr="008952EC" w:rsidRDefault="00533787" w:rsidP="00B21A36">
            <w:pPr>
              <w:pStyle w:val="Header"/>
              <w:tabs>
                <w:tab w:val="center" w:pos="840"/>
              </w:tabs>
              <w:spacing w:before="120" w:after="120"/>
            </w:pPr>
          </w:p>
        </w:tc>
      </w:tr>
    </w:tbl>
    <w:p w14:paraId="1EDD3F32" w14:textId="77777777" w:rsidR="003D4EBA" w:rsidRDefault="003D4EBA" w:rsidP="00745964">
      <w:pPr>
        <w:pStyle w:val="Heading3"/>
        <w:rPr>
          <w:b/>
          <w:bCs/>
          <w:i/>
          <w:iCs/>
        </w:rPr>
      </w:pPr>
    </w:p>
    <w:p w14:paraId="28CE15FE" w14:textId="77777777" w:rsidR="00745964" w:rsidRPr="008952EC" w:rsidRDefault="003D4EBA" w:rsidP="003D4EBA">
      <w:pPr>
        <w:rPr>
          <w:b/>
          <w:bCs/>
          <w:i/>
          <w:iCs/>
        </w:rPr>
      </w:pPr>
      <w:r>
        <w:br w:type="page"/>
      </w:r>
      <w:bookmarkEnd w:id="105"/>
      <w:r w:rsidR="00745964" w:rsidRPr="008952EC">
        <w:rPr>
          <w:b/>
          <w:bCs/>
          <w:i/>
          <w:iCs/>
        </w:rPr>
        <w:t>1</w:t>
      </w:r>
      <w:r w:rsidR="00745964">
        <w:rPr>
          <w:b/>
          <w:bCs/>
          <w:i/>
          <w:iCs/>
        </w:rPr>
        <w:t>4.2</w:t>
      </w:r>
      <w:r w:rsidR="00745964" w:rsidRPr="008952EC">
        <w:rPr>
          <w:b/>
          <w:bCs/>
          <w:i/>
          <w:iCs/>
        </w:rPr>
        <w:tab/>
        <w:t xml:space="preserve"> V</w:t>
      </w:r>
      <w:r w:rsidR="00745964">
        <w:rPr>
          <w:b/>
          <w:bCs/>
          <w:i/>
          <w:iCs/>
        </w:rPr>
        <w:t>accine Management (in case of mOPV2 use)</w:t>
      </w:r>
      <w:r w:rsidR="00745964" w:rsidRPr="008952EC">
        <w:rPr>
          <w:b/>
          <w:bCs/>
          <w:i/>
          <w:iCs/>
        </w:rPr>
        <w:t xml:space="preserve"> </w:t>
      </w:r>
    </w:p>
    <w:p w14:paraId="052E66ED" w14:textId="77777777" w:rsidR="00745964" w:rsidRDefault="00745964" w:rsidP="00745964">
      <w:pPr>
        <w:pStyle w:val="Header"/>
        <w:tabs>
          <w:tab w:val="clear" w:pos="4320"/>
          <w:tab w:val="center" w:pos="840"/>
        </w:tabs>
        <w:spacing w:line="276" w:lineRule="auto"/>
        <w:rPr>
          <w:lang w:val="en-GB"/>
        </w:rPr>
      </w:pPr>
      <w:r w:rsidRPr="008952EC">
        <w:rPr>
          <w:lang w:val="en-GB"/>
        </w:rPr>
        <w:t xml:space="preserve">Please provide </w:t>
      </w:r>
      <w:r>
        <w:rPr>
          <w:lang w:val="en-GB"/>
        </w:rPr>
        <w:t xml:space="preserve">details on the </w:t>
      </w:r>
      <w:proofErr w:type="spellStart"/>
      <w:r>
        <w:rPr>
          <w:lang w:val="en-GB"/>
        </w:rPr>
        <w:t>mOPV</w:t>
      </w:r>
      <w:proofErr w:type="spellEnd"/>
      <w:r>
        <w:rPr>
          <w:lang w:val="en-GB"/>
        </w:rPr>
        <w:t xml:space="preserve"> used in the country for any purpose, this section is restricted to mOPV2 use and later will include mOPV3 (in case of switch to mOPV1 at later stages).</w:t>
      </w:r>
    </w:p>
    <w:p w14:paraId="602F47AB" w14:textId="77777777" w:rsidR="00745964" w:rsidRDefault="00745964" w:rsidP="00745964">
      <w:pPr>
        <w:rPr>
          <w:lang w:val="en-GB"/>
        </w:rPr>
      </w:pPr>
    </w:p>
    <w:p w14:paraId="10DD6675" w14:textId="77777777" w:rsidR="00745964" w:rsidRPr="00E127C6" w:rsidRDefault="00745964" w:rsidP="003D4EBA">
      <w:pPr>
        <w:pStyle w:val="Header"/>
        <w:tabs>
          <w:tab w:val="clear" w:pos="4320"/>
          <w:tab w:val="clear" w:pos="8640"/>
        </w:tabs>
        <w:ind w:left="709" w:hanging="709"/>
        <w:jc w:val="both"/>
        <w:rPr>
          <w:b/>
          <w:bCs/>
          <w:i/>
          <w:iCs/>
          <w:lang w:val="en-GB"/>
        </w:rPr>
      </w:pPr>
      <w:r w:rsidRPr="00E127C6">
        <w:rPr>
          <w:b/>
          <w:bCs/>
          <w:i/>
          <w:iCs/>
        </w:rPr>
        <w:t xml:space="preserve">14.2.1 </w:t>
      </w:r>
      <w:r w:rsidRPr="00E127C6">
        <w:rPr>
          <w:b/>
          <w:bCs/>
          <w:i/>
          <w:iCs/>
        </w:rPr>
        <w:tab/>
      </w:r>
      <w:r w:rsidRPr="00E127C6">
        <w:rPr>
          <w:b/>
          <w:bCs/>
          <w:i/>
          <w:iCs/>
          <w:lang w:val="en-GB"/>
        </w:rPr>
        <w:t xml:space="preserve">Please indicate in the table below all campaign types including NID, </w:t>
      </w:r>
      <w:proofErr w:type="spellStart"/>
      <w:r w:rsidRPr="00E127C6">
        <w:rPr>
          <w:b/>
          <w:bCs/>
          <w:i/>
          <w:iCs/>
          <w:lang w:val="en-GB"/>
        </w:rPr>
        <w:t>sNID</w:t>
      </w:r>
      <w:proofErr w:type="spellEnd"/>
      <w:r w:rsidRPr="00E127C6">
        <w:rPr>
          <w:b/>
          <w:bCs/>
          <w:i/>
          <w:iCs/>
          <w:lang w:val="en-GB"/>
        </w:rPr>
        <w:t>, mop-up, case responses, and others which have used any of the stated vaccine types above.</w:t>
      </w:r>
      <w:r w:rsidR="00981289">
        <w:rPr>
          <w:b/>
          <w:bCs/>
          <w:i/>
          <w:iCs/>
          <w:lang w:val="en-GB"/>
        </w:rPr>
        <w:t xml:space="preserve"> Please mention NA in case mOPV2 was not used.</w:t>
      </w:r>
    </w:p>
    <w:p w14:paraId="18B0493C" w14:textId="77777777" w:rsidR="00745964" w:rsidRDefault="00745964" w:rsidP="00745964">
      <w:pPr>
        <w:pStyle w:val="Header"/>
        <w:tabs>
          <w:tab w:val="clear" w:pos="4320"/>
          <w:tab w:val="clear" w:pos="8640"/>
        </w:tabs>
        <w:ind w:left="1134" w:hanging="1134"/>
        <w:jc w:val="both"/>
        <w:rPr>
          <w:lang w:val="en-GB"/>
        </w:rPr>
      </w:pPr>
    </w:p>
    <w:tbl>
      <w:tblPr>
        <w:tblW w:w="55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1039"/>
        <w:gridCol w:w="750"/>
        <w:gridCol w:w="738"/>
        <w:gridCol w:w="989"/>
        <w:gridCol w:w="872"/>
        <w:gridCol w:w="894"/>
        <w:gridCol w:w="1072"/>
        <w:gridCol w:w="459"/>
        <w:gridCol w:w="459"/>
        <w:gridCol w:w="459"/>
        <w:gridCol w:w="459"/>
        <w:gridCol w:w="459"/>
        <w:gridCol w:w="459"/>
      </w:tblGrid>
      <w:tr w:rsidR="00745964" w:rsidRPr="003D4EBA" w14:paraId="7A4A68DC" w14:textId="77777777" w:rsidTr="00E80C3E">
        <w:trPr>
          <w:trHeight w:val="230"/>
          <w:jc w:val="center"/>
        </w:trPr>
        <w:tc>
          <w:tcPr>
            <w:tcW w:w="797" w:type="pct"/>
            <w:vMerge w:val="restart"/>
            <w:tcBorders>
              <w:top w:val="single" w:sz="12" w:space="0" w:color="auto"/>
              <w:left w:val="single" w:sz="12" w:space="0" w:color="auto"/>
            </w:tcBorders>
            <w:vAlign w:val="center"/>
          </w:tcPr>
          <w:p w14:paraId="3DF63526" w14:textId="77777777" w:rsidR="00745964" w:rsidRPr="003D4EBA" w:rsidRDefault="00745964" w:rsidP="002643FF">
            <w:pPr>
              <w:tabs>
                <w:tab w:val="center" w:pos="4320"/>
                <w:tab w:val="right" w:pos="8640"/>
              </w:tabs>
              <w:jc w:val="center"/>
              <w:rPr>
                <w:sz w:val="20"/>
              </w:rPr>
            </w:pPr>
            <w:r w:rsidRPr="003D4EBA">
              <w:rPr>
                <w:sz w:val="20"/>
              </w:rPr>
              <w:t>Type of SIA</w:t>
            </w:r>
          </w:p>
        </w:tc>
        <w:tc>
          <w:tcPr>
            <w:tcW w:w="473" w:type="pct"/>
            <w:vMerge w:val="restart"/>
            <w:tcBorders>
              <w:top w:val="single" w:sz="12" w:space="0" w:color="auto"/>
            </w:tcBorders>
            <w:vAlign w:val="center"/>
          </w:tcPr>
          <w:p w14:paraId="2961CF0B" w14:textId="77777777" w:rsidR="00745964" w:rsidRPr="003D4EBA" w:rsidRDefault="00745964" w:rsidP="002643FF">
            <w:pPr>
              <w:tabs>
                <w:tab w:val="center" w:pos="4320"/>
                <w:tab w:val="right" w:pos="8640"/>
              </w:tabs>
              <w:jc w:val="center"/>
              <w:rPr>
                <w:bCs/>
                <w:sz w:val="20"/>
              </w:rPr>
            </w:pPr>
            <w:r w:rsidRPr="003D4EBA">
              <w:rPr>
                <w:sz w:val="20"/>
              </w:rPr>
              <w:t>Date of Campaign</w:t>
            </w:r>
          </w:p>
        </w:tc>
        <w:tc>
          <w:tcPr>
            <w:tcW w:w="345" w:type="pct"/>
            <w:vMerge w:val="restart"/>
            <w:tcBorders>
              <w:top w:val="single" w:sz="12" w:space="0" w:color="auto"/>
            </w:tcBorders>
            <w:vAlign w:val="center"/>
          </w:tcPr>
          <w:p w14:paraId="2850A37A" w14:textId="77777777" w:rsidR="00745964" w:rsidRPr="003D4EBA" w:rsidRDefault="00745964" w:rsidP="002643FF">
            <w:pPr>
              <w:tabs>
                <w:tab w:val="center" w:pos="4320"/>
                <w:tab w:val="right" w:pos="8640"/>
              </w:tabs>
              <w:jc w:val="center"/>
              <w:rPr>
                <w:sz w:val="20"/>
              </w:rPr>
            </w:pPr>
            <w:r w:rsidRPr="003D4EBA">
              <w:rPr>
                <w:sz w:val="20"/>
              </w:rPr>
              <w:t>Round No.</w:t>
            </w:r>
          </w:p>
        </w:tc>
        <w:tc>
          <w:tcPr>
            <w:tcW w:w="340" w:type="pct"/>
            <w:vMerge w:val="restart"/>
            <w:tcBorders>
              <w:top w:val="single" w:sz="12" w:space="0" w:color="auto"/>
            </w:tcBorders>
            <w:vAlign w:val="center"/>
          </w:tcPr>
          <w:p w14:paraId="389C47ED" w14:textId="77777777" w:rsidR="00745964" w:rsidRPr="003D4EBA" w:rsidRDefault="00745964" w:rsidP="002643FF">
            <w:pPr>
              <w:tabs>
                <w:tab w:val="center" w:pos="4320"/>
                <w:tab w:val="right" w:pos="8640"/>
              </w:tabs>
              <w:jc w:val="center"/>
              <w:rPr>
                <w:sz w:val="20"/>
              </w:rPr>
            </w:pPr>
            <w:r w:rsidRPr="003D4EBA">
              <w:rPr>
                <w:sz w:val="20"/>
              </w:rPr>
              <w:t>Target age group</w:t>
            </w:r>
          </w:p>
        </w:tc>
        <w:tc>
          <w:tcPr>
            <w:tcW w:w="451" w:type="pct"/>
            <w:vMerge w:val="restart"/>
            <w:tcBorders>
              <w:top w:val="single" w:sz="12" w:space="0" w:color="auto"/>
            </w:tcBorders>
            <w:vAlign w:val="center"/>
          </w:tcPr>
          <w:p w14:paraId="5E80294F" w14:textId="77777777" w:rsidR="00745964" w:rsidRPr="003D4EBA" w:rsidRDefault="00745964" w:rsidP="002643FF">
            <w:pPr>
              <w:tabs>
                <w:tab w:val="center" w:pos="4320"/>
                <w:tab w:val="right" w:pos="8640"/>
              </w:tabs>
              <w:jc w:val="center"/>
              <w:rPr>
                <w:bCs/>
                <w:sz w:val="20"/>
              </w:rPr>
            </w:pPr>
            <w:r w:rsidRPr="003D4EBA">
              <w:rPr>
                <w:bCs/>
                <w:sz w:val="20"/>
              </w:rPr>
              <w:t>Antigen type (mOPV2, mOPV3)</w:t>
            </w:r>
          </w:p>
        </w:tc>
        <w:tc>
          <w:tcPr>
            <w:tcW w:w="399" w:type="pct"/>
            <w:vMerge w:val="restart"/>
            <w:tcBorders>
              <w:top w:val="single" w:sz="12" w:space="0" w:color="auto"/>
            </w:tcBorders>
            <w:vAlign w:val="center"/>
          </w:tcPr>
          <w:p w14:paraId="75BDB036" w14:textId="77777777" w:rsidR="00745964" w:rsidRPr="003D4EBA" w:rsidRDefault="00745964" w:rsidP="002643FF">
            <w:pPr>
              <w:tabs>
                <w:tab w:val="center" w:pos="4320"/>
                <w:tab w:val="right" w:pos="8640"/>
              </w:tabs>
              <w:jc w:val="center"/>
              <w:rPr>
                <w:bCs/>
                <w:sz w:val="20"/>
              </w:rPr>
            </w:pPr>
            <w:r w:rsidRPr="003D4EBA">
              <w:rPr>
                <w:bCs/>
                <w:sz w:val="20"/>
              </w:rPr>
              <w:t>Number</w:t>
            </w:r>
            <w:r w:rsidRPr="003D4EBA">
              <w:rPr>
                <w:sz w:val="20"/>
              </w:rPr>
              <w:t xml:space="preserve"> of children targeted</w:t>
            </w:r>
          </w:p>
        </w:tc>
        <w:tc>
          <w:tcPr>
            <w:tcW w:w="409" w:type="pct"/>
            <w:vMerge w:val="restart"/>
            <w:tcBorders>
              <w:top w:val="single" w:sz="12" w:space="0" w:color="auto"/>
            </w:tcBorders>
            <w:vAlign w:val="center"/>
          </w:tcPr>
          <w:p w14:paraId="091DF2C5" w14:textId="77777777" w:rsidR="00745964" w:rsidRPr="003D4EBA" w:rsidRDefault="00745964" w:rsidP="002643FF">
            <w:pPr>
              <w:tabs>
                <w:tab w:val="center" w:pos="4320"/>
                <w:tab w:val="right" w:pos="8640"/>
              </w:tabs>
              <w:jc w:val="center"/>
              <w:rPr>
                <w:sz w:val="20"/>
              </w:rPr>
            </w:pPr>
            <w:r w:rsidRPr="003D4EBA">
              <w:rPr>
                <w:bCs/>
                <w:sz w:val="20"/>
              </w:rPr>
              <w:t>Number of vials received from Global stock</w:t>
            </w:r>
          </w:p>
        </w:tc>
        <w:tc>
          <w:tcPr>
            <w:tcW w:w="488" w:type="pct"/>
            <w:vMerge w:val="restart"/>
            <w:tcBorders>
              <w:top w:val="single" w:sz="12" w:space="0" w:color="auto"/>
            </w:tcBorders>
            <w:vAlign w:val="center"/>
          </w:tcPr>
          <w:p w14:paraId="5CF71973" w14:textId="77777777" w:rsidR="00745964" w:rsidRPr="003D4EBA" w:rsidRDefault="00745964" w:rsidP="002643FF">
            <w:pPr>
              <w:tabs>
                <w:tab w:val="center" w:pos="4320"/>
                <w:tab w:val="right" w:pos="8640"/>
              </w:tabs>
              <w:jc w:val="center"/>
              <w:rPr>
                <w:sz w:val="20"/>
              </w:rPr>
            </w:pPr>
            <w:r w:rsidRPr="003D4EBA">
              <w:rPr>
                <w:bCs/>
                <w:sz w:val="20"/>
              </w:rPr>
              <w:t>Number of vials distributed to the field</w:t>
            </w:r>
          </w:p>
        </w:tc>
        <w:tc>
          <w:tcPr>
            <w:tcW w:w="649" w:type="pct"/>
            <w:gridSpan w:val="3"/>
            <w:tcBorders>
              <w:top w:val="single" w:sz="12" w:space="0" w:color="auto"/>
            </w:tcBorders>
            <w:vAlign w:val="center"/>
          </w:tcPr>
          <w:p w14:paraId="0E983F3A" w14:textId="77777777" w:rsidR="00745964" w:rsidRPr="003D4EBA" w:rsidRDefault="00745964" w:rsidP="002643FF">
            <w:pPr>
              <w:tabs>
                <w:tab w:val="center" w:pos="4320"/>
                <w:tab w:val="right" w:pos="8640"/>
              </w:tabs>
              <w:jc w:val="center"/>
              <w:rPr>
                <w:bCs/>
                <w:sz w:val="20"/>
              </w:rPr>
            </w:pPr>
            <w:r w:rsidRPr="003D4EBA">
              <w:rPr>
                <w:bCs/>
                <w:sz w:val="20"/>
              </w:rPr>
              <w:t>Total vials returned</w:t>
            </w:r>
          </w:p>
        </w:tc>
        <w:tc>
          <w:tcPr>
            <w:tcW w:w="649" w:type="pct"/>
            <w:gridSpan w:val="3"/>
            <w:tcBorders>
              <w:top w:val="single" w:sz="12" w:space="0" w:color="auto"/>
            </w:tcBorders>
            <w:vAlign w:val="center"/>
          </w:tcPr>
          <w:p w14:paraId="01BE3D83" w14:textId="77777777" w:rsidR="00745964" w:rsidRPr="003D4EBA" w:rsidRDefault="00745964" w:rsidP="002643FF">
            <w:pPr>
              <w:tabs>
                <w:tab w:val="center" w:pos="4320"/>
                <w:tab w:val="right" w:pos="8640"/>
              </w:tabs>
              <w:jc w:val="center"/>
              <w:rPr>
                <w:bCs/>
                <w:sz w:val="20"/>
              </w:rPr>
            </w:pPr>
            <w:r w:rsidRPr="003D4EBA">
              <w:rPr>
                <w:bCs/>
                <w:sz w:val="20"/>
              </w:rPr>
              <w:t>Total Vials missed</w:t>
            </w:r>
          </w:p>
        </w:tc>
      </w:tr>
      <w:tr w:rsidR="00745964" w:rsidRPr="003D4EBA" w14:paraId="58696FB8" w14:textId="77777777" w:rsidTr="00E80C3E">
        <w:trPr>
          <w:cantSplit/>
          <w:trHeight w:val="1134"/>
          <w:jc w:val="center"/>
        </w:trPr>
        <w:tc>
          <w:tcPr>
            <w:tcW w:w="797" w:type="pct"/>
            <w:vMerge/>
            <w:tcBorders>
              <w:left w:val="single" w:sz="12" w:space="0" w:color="auto"/>
            </w:tcBorders>
          </w:tcPr>
          <w:p w14:paraId="13A5A874" w14:textId="77777777" w:rsidR="00745964" w:rsidRPr="003D4EBA" w:rsidRDefault="00745964" w:rsidP="002643FF">
            <w:pPr>
              <w:tabs>
                <w:tab w:val="center" w:pos="4320"/>
                <w:tab w:val="right" w:pos="8640"/>
              </w:tabs>
              <w:rPr>
                <w:sz w:val="20"/>
              </w:rPr>
            </w:pPr>
          </w:p>
        </w:tc>
        <w:tc>
          <w:tcPr>
            <w:tcW w:w="473" w:type="pct"/>
            <w:vMerge/>
          </w:tcPr>
          <w:p w14:paraId="553C1D2A" w14:textId="77777777" w:rsidR="00745964" w:rsidRPr="003D4EBA" w:rsidRDefault="00745964" w:rsidP="002643FF">
            <w:pPr>
              <w:tabs>
                <w:tab w:val="center" w:pos="4320"/>
                <w:tab w:val="right" w:pos="8640"/>
              </w:tabs>
              <w:rPr>
                <w:sz w:val="20"/>
              </w:rPr>
            </w:pPr>
          </w:p>
        </w:tc>
        <w:tc>
          <w:tcPr>
            <w:tcW w:w="345" w:type="pct"/>
            <w:vMerge/>
          </w:tcPr>
          <w:p w14:paraId="7E37C8D8" w14:textId="77777777" w:rsidR="00745964" w:rsidRPr="003D4EBA" w:rsidRDefault="00745964" w:rsidP="002643FF">
            <w:pPr>
              <w:tabs>
                <w:tab w:val="center" w:pos="4320"/>
                <w:tab w:val="right" w:pos="8640"/>
              </w:tabs>
              <w:rPr>
                <w:sz w:val="20"/>
              </w:rPr>
            </w:pPr>
          </w:p>
        </w:tc>
        <w:tc>
          <w:tcPr>
            <w:tcW w:w="340" w:type="pct"/>
            <w:vMerge/>
          </w:tcPr>
          <w:p w14:paraId="3D20F896" w14:textId="77777777" w:rsidR="00745964" w:rsidRPr="003D4EBA" w:rsidRDefault="00745964" w:rsidP="002643FF">
            <w:pPr>
              <w:tabs>
                <w:tab w:val="center" w:pos="4320"/>
                <w:tab w:val="right" w:pos="8640"/>
              </w:tabs>
              <w:rPr>
                <w:sz w:val="20"/>
              </w:rPr>
            </w:pPr>
          </w:p>
        </w:tc>
        <w:tc>
          <w:tcPr>
            <w:tcW w:w="451" w:type="pct"/>
            <w:vMerge/>
          </w:tcPr>
          <w:p w14:paraId="34ED5E8C" w14:textId="77777777" w:rsidR="00745964" w:rsidRPr="003D4EBA" w:rsidRDefault="00745964" w:rsidP="002643FF">
            <w:pPr>
              <w:tabs>
                <w:tab w:val="center" w:pos="4320"/>
                <w:tab w:val="right" w:pos="8640"/>
              </w:tabs>
              <w:rPr>
                <w:sz w:val="20"/>
              </w:rPr>
            </w:pPr>
          </w:p>
        </w:tc>
        <w:tc>
          <w:tcPr>
            <w:tcW w:w="399" w:type="pct"/>
            <w:vMerge/>
          </w:tcPr>
          <w:p w14:paraId="1150E25A" w14:textId="77777777" w:rsidR="00745964" w:rsidRPr="003D4EBA" w:rsidRDefault="00745964" w:rsidP="002643FF">
            <w:pPr>
              <w:tabs>
                <w:tab w:val="center" w:pos="4320"/>
                <w:tab w:val="right" w:pos="8640"/>
              </w:tabs>
              <w:rPr>
                <w:sz w:val="20"/>
              </w:rPr>
            </w:pPr>
          </w:p>
        </w:tc>
        <w:tc>
          <w:tcPr>
            <w:tcW w:w="409" w:type="pct"/>
            <w:vMerge/>
          </w:tcPr>
          <w:p w14:paraId="670840BA" w14:textId="77777777" w:rsidR="00745964" w:rsidRPr="003D4EBA" w:rsidRDefault="00745964" w:rsidP="002643FF">
            <w:pPr>
              <w:tabs>
                <w:tab w:val="center" w:pos="4320"/>
                <w:tab w:val="right" w:pos="8640"/>
              </w:tabs>
              <w:rPr>
                <w:sz w:val="20"/>
              </w:rPr>
            </w:pPr>
          </w:p>
        </w:tc>
        <w:tc>
          <w:tcPr>
            <w:tcW w:w="488" w:type="pct"/>
            <w:vMerge/>
          </w:tcPr>
          <w:p w14:paraId="42A81BF4" w14:textId="77777777" w:rsidR="00745964" w:rsidRPr="003D4EBA" w:rsidRDefault="00745964" w:rsidP="002643FF">
            <w:pPr>
              <w:tabs>
                <w:tab w:val="center" w:pos="4320"/>
                <w:tab w:val="right" w:pos="8640"/>
              </w:tabs>
              <w:rPr>
                <w:sz w:val="20"/>
              </w:rPr>
            </w:pPr>
          </w:p>
        </w:tc>
        <w:tc>
          <w:tcPr>
            <w:tcW w:w="216" w:type="pct"/>
            <w:textDirection w:val="btLr"/>
            <w:vAlign w:val="center"/>
          </w:tcPr>
          <w:p w14:paraId="46452732" w14:textId="77777777" w:rsidR="00745964" w:rsidRPr="003D4EBA" w:rsidRDefault="00745964" w:rsidP="002643FF">
            <w:pPr>
              <w:tabs>
                <w:tab w:val="center" w:pos="4320"/>
                <w:tab w:val="right" w:pos="8640"/>
              </w:tabs>
              <w:ind w:left="113" w:right="113"/>
              <w:jc w:val="center"/>
              <w:rPr>
                <w:sz w:val="20"/>
              </w:rPr>
            </w:pPr>
            <w:r w:rsidRPr="003D4EBA">
              <w:rPr>
                <w:sz w:val="20"/>
              </w:rPr>
              <w:t>Empty</w:t>
            </w:r>
          </w:p>
        </w:tc>
        <w:tc>
          <w:tcPr>
            <w:tcW w:w="216" w:type="pct"/>
            <w:textDirection w:val="btLr"/>
            <w:vAlign w:val="center"/>
          </w:tcPr>
          <w:p w14:paraId="65FD94E9" w14:textId="77777777" w:rsidR="00745964" w:rsidRPr="003D4EBA" w:rsidRDefault="00745964" w:rsidP="002643FF">
            <w:pPr>
              <w:tabs>
                <w:tab w:val="center" w:pos="4320"/>
                <w:tab w:val="right" w:pos="8640"/>
              </w:tabs>
              <w:ind w:left="113" w:right="113"/>
              <w:jc w:val="center"/>
              <w:rPr>
                <w:sz w:val="20"/>
              </w:rPr>
            </w:pPr>
            <w:r w:rsidRPr="003D4EBA">
              <w:rPr>
                <w:sz w:val="20"/>
              </w:rPr>
              <w:t>Partial</w:t>
            </w:r>
          </w:p>
        </w:tc>
        <w:tc>
          <w:tcPr>
            <w:tcW w:w="216" w:type="pct"/>
            <w:textDirection w:val="btLr"/>
            <w:vAlign w:val="center"/>
          </w:tcPr>
          <w:p w14:paraId="4C469020" w14:textId="77777777" w:rsidR="00745964" w:rsidRPr="003D4EBA" w:rsidRDefault="00745964" w:rsidP="002643FF">
            <w:pPr>
              <w:tabs>
                <w:tab w:val="center" w:pos="4320"/>
                <w:tab w:val="right" w:pos="8640"/>
              </w:tabs>
              <w:ind w:left="113" w:right="113"/>
              <w:jc w:val="center"/>
              <w:rPr>
                <w:sz w:val="20"/>
              </w:rPr>
            </w:pPr>
            <w:r w:rsidRPr="003D4EBA">
              <w:rPr>
                <w:sz w:val="20"/>
              </w:rPr>
              <w:t>Full</w:t>
            </w:r>
          </w:p>
        </w:tc>
        <w:tc>
          <w:tcPr>
            <w:tcW w:w="216" w:type="pct"/>
            <w:textDirection w:val="btLr"/>
            <w:vAlign w:val="center"/>
          </w:tcPr>
          <w:p w14:paraId="4A140187" w14:textId="77777777" w:rsidR="00745964" w:rsidRPr="003D4EBA" w:rsidRDefault="00745964" w:rsidP="002643FF">
            <w:pPr>
              <w:tabs>
                <w:tab w:val="center" w:pos="4320"/>
                <w:tab w:val="right" w:pos="8640"/>
              </w:tabs>
              <w:ind w:left="113" w:right="113"/>
              <w:jc w:val="center"/>
              <w:rPr>
                <w:sz w:val="20"/>
              </w:rPr>
            </w:pPr>
            <w:r w:rsidRPr="003D4EBA">
              <w:rPr>
                <w:sz w:val="20"/>
              </w:rPr>
              <w:t>Empty</w:t>
            </w:r>
          </w:p>
        </w:tc>
        <w:tc>
          <w:tcPr>
            <w:tcW w:w="216" w:type="pct"/>
            <w:textDirection w:val="btLr"/>
            <w:vAlign w:val="center"/>
          </w:tcPr>
          <w:p w14:paraId="7C8B7314" w14:textId="77777777" w:rsidR="00745964" w:rsidRPr="003D4EBA" w:rsidRDefault="00745964" w:rsidP="002643FF">
            <w:pPr>
              <w:tabs>
                <w:tab w:val="center" w:pos="4320"/>
                <w:tab w:val="right" w:pos="8640"/>
              </w:tabs>
              <w:ind w:left="113" w:right="113"/>
              <w:jc w:val="center"/>
              <w:rPr>
                <w:sz w:val="20"/>
              </w:rPr>
            </w:pPr>
            <w:r w:rsidRPr="003D4EBA">
              <w:rPr>
                <w:sz w:val="20"/>
              </w:rPr>
              <w:t>Partial</w:t>
            </w:r>
          </w:p>
        </w:tc>
        <w:tc>
          <w:tcPr>
            <w:tcW w:w="216" w:type="pct"/>
            <w:textDirection w:val="btLr"/>
            <w:vAlign w:val="center"/>
          </w:tcPr>
          <w:p w14:paraId="0CCABAB5" w14:textId="77777777" w:rsidR="00745964" w:rsidRPr="003D4EBA" w:rsidRDefault="00745964" w:rsidP="002643FF">
            <w:pPr>
              <w:tabs>
                <w:tab w:val="center" w:pos="4320"/>
                <w:tab w:val="right" w:pos="8640"/>
              </w:tabs>
              <w:ind w:left="113" w:right="113"/>
              <w:jc w:val="center"/>
              <w:rPr>
                <w:sz w:val="20"/>
              </w:rPr>
            </w:pPr>
            <w:r w:rsidRPr="003D4EBA">
              <w:rPr>
                <w:sz w:val="20"/>
              </w:rPr>
              <w:t>Full</w:t>
            </w:r>
          </w:p>
        </w:tc>
      </w:tr>
      <w:tr w:rsidR="00745964" w:rsidRPr="003D4EBA" w14:paraId="1A938895" w14:textId="77777777" w:rsidTr="00E80C3E">
        <w:trPr>
          <w:jc w:val="center"/>
        </w:trPr>
        <w:tc>
          <w:tcPr>
            <w:tcW w:w="797" w:type="pct"/>
            <w:tcBorders>
              <w:left w:val="single" w:sz="12" w:space="0" w:color="auto"/>
            </w:tcBorders>
          </w:tcPr>
          <w:p w14:paraId="5FEFC800" w14:textId="77777777" w:rsidR="00745964" w:rsidRPr="003D4EBA" w:rsidRDefault="00745964" w:rsidP="002643FF">
            <w:pPr>
              <w:tabs>
                <w:tab w:val="center" w:pos="4320"/>
                <w:tab w:val="right" w:pos="8640"/>
              </w:tabs>
              <w:rPr>
                <w:sz w:val="20"/>
              </w:rPr>
            </w:pPr>
          </w:p>
        </w:tc>
        <w:tc>
          <w:tcPr>
            <w:tcW w:w="473" w:type="pct"/>
          </w:tcPr>
          <w:p w14:paraId="0CD87FE5" w14:textId="77777777" w:rsidR="00745964" w:rsidRPr="003D4EBA" w:rsidRDefault="00745964" w:rsidP="002643FF">
            <w:pPr>
              <w:tabs>
                <w:tab w:val="center" w:pos="4320"/>
                <w:tab w:val="right" w:pos="8640"/>
              </w:tabs>
              <w:rPr>
                <w:sz w:val="20"/>
              </w:rPr>
            </w:pPr>
          </w:p>
        </w:tc>
        <w:tc>
          <w:tcPr>
            <w:tcW w:w="345" w:type="pct"/>
          </w:tcPr>
          <w:p w14:paraId="68AF2A23" w14:textId="77777777" w:rsidR="00745964" w:rsidRPr="003D4EBA" w:rsidRDefault="00745964" w:rsidP="002643FF">
            <w:pPr>
              <w:tabs>
                <w:tab w:val="center" w:pos="4320"/>
                <w:tab w:val="right" w:pos="8640"/>
              </w:tabs>
              <w:rPr>
                <w:sz w:val="20"/>
              </w:rPr>
            </w:pPr>
          </w:p>
        </w:tc>
        <w:tc>
          <w:tcPr>
            <w:tcW w:w="340" w:type="pct"/>
          </w:tcPr>
          <w:p w14:paraId="22F07887" w14:textId="77777777" w:rsidR="00745964" w:rsidRPr="003D4EBA" w:rsidRDefault="00745964" w:rsidP="002643FF">
            <w:pPr>
              <w:tabs>
                <w:tab w:val="center" w:pos="4320"/>
                <w:tab w:val="right" w:pos="8640"/>
              </w:tabs>
              <w:rPr>
                <w:sz w:val="20"/>
              </w:rPr>
            </w:pPr>
          </w:p>
        </w:tc>
        <w:tc>
          <w:tcPr>
            <w:tcW w:w="451" w:type="pct"/>
          </w:tcPr>
          <w:p w14:paraId="7E4C9786" w14:textId="77777777" w:rsidR="00745964" w:rsidRPr="003D4EBA" w:rsidRDefault="00745964" w:rsidP="002643FF">
            <w:pPr>
              <w:tabs>
                <w:tab w:val="center" w:pos="4320"/>
                <w:tab w:val="right" w:pos="8640"/>
              </w:tabs>
              <w:rPr>
                <w:sz w:val="20"/>
              </w:rPr>
            </w:pPr>
          </w:p>
        </w:tc>
        <w:tc>
          <w:tcPr>
            <w:tcW w:w="399" w:type="pct"/>
          </w:tcPr>
          <w:p w14:paraId="5B5DF0A1" w14:textId="77777777" w:rsidR="00745964" w:rsidRPr="003D4EBA" w:rsidRDefault="00745964" w:rsidP="002643FF">
            <w:pPr>
              <w:tabs>
                <w:tab w:val="center" w:pos="4320"/>
                <w:tab w:val="right" w:pos="8640"/>
              </w:tabs>
              <w:rPr>
                <w:sz w:val="20"/>
              </w:rPr>
            </w:pPr>
          </w:p>
        </w:tc>
        <w:tc>
          <w:tcPr>
            <w:tcW w:w="409" w:type="pct"/>
          </w:tcPr>
          <w:p w14:paraId="3DE5418E" w14:textId="77777777" w:rsidR="00745964" w:rsidRPr="003D4EBA" w:rsidRDefault="00745964" w:rsidP="002643FF">
            <w:pPr>
              <w:tabs>
                <w:tab w:val="center" w:pos="4320"/>
                <w:tab w:val="right" w:pos="8640"/>
              </w:tabs>
              <w:rPr>
                <w:sz w:val="20"/>
              </w:rPr>
            </w:pPr>
          </w:p>
        </w:tc>
        <w:tc>
          <w:tcPr>
            <w:tcW w:w="488" w:type="pct"/>
          </w:tcPr>
          <w:p w14:paraId="1F10C219" w14:textId="77777777" w:rsidR="00745964" w:rsidRPr="003D4EBA" w:rsidRDefault="00745964" w:rsidP="002643FF">
            <w:pPr>
              <w:tabs>
                <w:tab w:val="center" w:pos="4320"/>
                <w:tab w:val="right" w:pos="8640"/>
              </w:tabs>
              <w:rPr>
                <w:sz w:val="20"/>
              </w:rPr>
            </w:pPr>
          </w:p>
        </w:tc>
        <w:tc>
          <w:tcPr>
            <w:tcW w:w="216" w:type="pct"/>
          </w:tcPr>
          <w:p w14:paraId="60F306EE" w14:textId="77777777" w:rsidR="00745964" w:rsidRPr="003D4EBA" w:rsidRDefault="00745964" w:rsidP="002643FF">
            <w:pPr>
              <w:tabs>
                <w:tab w:val="center" w:pos="4320"/>
                <w:tab w:val="right" w:pos="8640"/>
              </w:tabs>
              <w:rPr>
                <w:sz w:val="20"/>
              </w:rPr>
            </w:pPr>
          </w:p>
        </w:tc>
        <w:tc>
          <w:tcPr>
            <w:tcW w:w="216" w:type="pct"/>
          </w:tcPr>
          <w:p w14:paraId="665DCE19" w14:textId="77777777" w:rsidR="00745964" w:rsidRPr="003D4EBA" w:rsidRDefault="00745964" w:rsidP="002643FF">
            <w:pPr>
              <w:tabs>
                <w:tab w:val="center" w:pos="4320"/>
                <w:tab w:val="right" w:pos="8640"/>
              </w:tabs>
              <w:rPr>
                <w:sz w:val="20"/>
              </w:rPr>
            </w:pPr>
          </w:p>
        </w:tc>
        <w:tc>
          <w:tcPr>
            <w:tcW w:w="216" w:type="pct"/>
          </w:tcPr>
          <w:p w14:paraId="37B875AA" w14:textId="77777777" w:rsidR="00745964" w:rsidRPr="003D4EBA" w:rsidRDefault="00745964" w:rsidP="002643FF">
            <w:pPr>
              <w:tabs>
                <w:tab w:val="center" w:pos="4320"/>
                <w:tab w:val="right" w:pos="8640"/>
              </w:tabs>
              <w:rPr>
                <w:sz w:val="20"/>
              </w:rPr>
            </w:pPr>
          </w:p>
        </w:tc>
        <w:tc>
          <w:tcPr>
            <w:tcW w:w="216" w:type="pct"/>
          </w:tcPr>
          <w:p w14:paraId="3A86D9C4" w14:textId="77777777" w:rsidR="00745964" w:rsidRPr="003D4EBA" w:rsidRDefault="00745964" w:rsidP="002643FF">
            <w:pPr>
              <w:tabs>
                <w:tab w:val="center" w:pos="4320"/>
                <w:tab w:val="right" w:pos="8640"/>
              </w:tabs>
              <w:rPr>
                <w:sz w:val="20"/>
              </w:rPr>
            </w:pPr>
          </w:p>
        </w:tc>
        <w:tc>
          <w:tcPr>
            <w:tcW w:w="216" w:type="pct"/>
          </w:tcPr>
          <w:p w14:paraId="625D1A54" w14:textId="77777777" w:rsidR="00745964" w:rsidRPr="003D4EBA" w:rsidRDefault="00745964" w:rsidP="002643FF">
            <w:pPr>
              <w:tabs>
                <w:tab w:val="center" w:pos="4320"/>
                <w:tab w:val="right" w:pos="8640"/>
              </w:tabs>
              <w:rPr>
                <w:sz w:val="20"/>
              </w:rPr>
            </w:pPr>
          </w:p>
        </w:tc>
        <w:tc>
          <w:tcPr>
            <w:tcW w:w="216" w:type="pct"/>
          </w:tcPr>
          <w:p w14:paraId="28C7F876" w14:textId="77777777" w:rsidR="00745964" w:rsidRPr="003D4EBA" w:rsidRDefault="00745964" w:rsidP="002643FF">
            <w:pPr>
              <w:tabs>
                <w:tab w:val="center" w:pos="4320"/>
                <w:tab w:val="right" w:pos="8640"/>
              </w:tabs>
              <w:rPr>
                <w:sz w:val="20"/>
              </w:rPr>
            </w:pPr>
          </w:p>
        </w:tc>
      </w:tr>
      <w:tr w:rsidR="00745964" w:rsidRPr="003D4EBA" w14:paraId="6E2A88BC" w14:textId="77777777" w:rsidTr="00E80C3E">
        <w:trPr>
          <w:jc w:val="center"/>
        </w:trPr>
        <w:tc>
          <w:tcPr>
            <w:tcW w:w="797" w:type="pct"/>
            <w:tcBorders>
              <w:left w:val="single" w:sz="12" w:space="0" w:color="auto"/>
            </w:tcBorders>
          </w:tcPr>
          <w:p w14:paraId="28EB7B12" w14:textId="77777777" w:rsidR="00745964" w:rsidRPr="003D4EBA" w:rsidRDefault="00745964" w:rsidP="002643FF">
            <w:pPr>
              <w:tabs>
                <w:tab w:val="center" w:pos="4320"/>
                <w:tab w:val="right" w:pos="8640"/>
              </w:tabs>
              <w:rPr>
                <w:sz w:val="20"/>
              </w:rPr>
            </w:pPr>
          </w:p>
        </w:tc>
        <w:tc>
          <w:tcPr>
            <w:tcW w:w="473" w:type="pct"/>
          </w:tcPr>
          <w:p w14:paraId="6CDD2B31" w14:textId="77777777" w:rsidR="00745964" w:rsidRPr="003D4EBA" w:rsidRDefault="00745964" w:rsidP="002643FF">
            <w:pPr>
              <w:tabs>
                <w:tab w:val="center" w:pos="4320"/>
                <w:tab w:val="right" w:pos="8640"/>
              </w:tabs>
              <w:rPr>
                <w:sz w:val="20"/>
              </w:rPr>
            </w:pPr>
          </w:p>
        </w:tc>
        <w:tc>
          <w:tcPr>
            <w:tcW w:w="345" w:type="pct"/>
          </w:tcPr>
          <w:p w14:paraId="7BCEE5D7" w14:textId="77777777" w:rsidR="00745964" w:rsidRPr="003D4EBA" w:rsidRDefault="00745964" w:rsidP="002643FF">
            <w:pPr>
              <w:tabs>
                <w:tab w:val="center" w:pos="4320"/>
                <w:tab w:val="right" w:pos="8640"/>
              </w:tabs>
              <w:rPr>
                <w:sz w:val="20"/>
              </w:rPr>
            </w:pPr>
          </w:p>
        </w:tc>
        <w:tc>
          <w:tcPr>
            <w:tcW w:w="340" w:type="pct"/>
          </w:tcPr>
          <w:p w14:paraId="4B5470CD" w14:textId="77777777" w:rsidR="00745964" w:rsidRPr="003D4EBA" w:rsidRDefault="00745964" w:rsidP="002643FF">
            <w:pPr>
              <w:tabs>
                <w:tab w:val="center" w:pos="4320"/>
                <w:tab w:val="right" w:pos="8640"/>
              </w:tabs>
              <w:rPr>
                <w:sz w:val="20"/>
              </w:rPr>
            </w:pPr>
          </w:p>
        </w:tc>
        <w:tc>
          <w:tcPr>
            <w:tcW w:w="451" w:type="pct"/>
          </w:tcPr>
          <w:p w14:paraId="01784084" w14:textId="77777777" w:rsidR="00745964" w:rsidRPr="003D4EBA" w:rsidRDefault="00745964" w:rsidP="002643FF">
            <w:pPr>
              <w:tabs>
                <w:tab w:val="center" w:pos="4320"/>
                <w:tab w:val="right" w:pos="8640"/>
              </w:tabs>
              <w:rPr>
                <w:sz w:val="20"/>
              </w:rPr>
            </w:pPr>
          </w:p>
        </w:tc>
        <w:tc>
          <w:tcPr>
            <w:tcW w:w="399" w:type="pct"/>
          </w:tcPr>
          <w:p w14:paraId="7D4FCBD6" w14:textId="77777777" w:rsidR="00745964" w:rsidRPr="003D4EBA" w:rsidRDefault="00745964" w:rsidP="002643FF">
            <w:pPr>
              <w:tabs>
                <w:tab w:val="center" w:pos="4320"/>
                <w:tab w:val="right" w:pos="8640"/>
              </w:tabs>
              <w:rPr>
                <w:sz w:val="20"/>
              </w:rPr>
            </w:pPr>
          </w:p>
        </w:tc>
        <w:tc>
          <w:tcPr>
            <w:tcW w:w="409" w:type="pct"/>
          </w:tcPr>
          <w:p w14:paraId="794BC04F" w14:textId="77777777" w:rsidR="00745964" w:rsidRPr="003D4EBA" w:rsidRDefault="00745964" w:rsidP="002643FF">
            <w:pPr>
              <w:tabs>
                <w:tab w:val="center" w:pos="4320"/>
                <w:tab w:val="right" w:pos="8640"/>
              </w:tabs>
              <w:rPr>
                <w:sz w:val="20"/>
              </w:rPr>
            </w:pPr>
          </w:p>
        </w:tc>
        <w:tc>
          <w:tcPr>
            <w:tcW w:w="488" w:type="pct"/>
          </w:tcPr>
          <w:p w14:paraId="6A1D8DE8" w14:textId="77777777" w:rsidR="00745964" w:rsidRPr="003D4EBA" w:rsidRDefault="00745964" w:rsidP="002643FF">
            <w:pPr>
              <w:tabs>
                <w:tab w:val="center" w:pos="4320"/>
                <w:tab w:val="right" w:pos="8640"/>
              </w:tabs>
              <w:rPr>
                <w:sz w:val="20"/>
              </w:rPr>
            </w:pPr>
          </w:p>
        </w:tc>
        <w:tc>
          <w:tcPr>
            <w:tcW w:w="216" w:type="pct"/>
          </w:tcPr>
          <w:p w14:paraId="0AD9FD30" w14:textId="77777777" w:rsidR="00745964" w:rsidRPr="003D4EBA" w:rsidRDefault="00745964" w:rsidP="002643FF">
            <w:pPr>
              <w:tabs>
                <w:tab w:val="center" w:pos="4320"/>
                <w:tab w:val="right" w:pos="8640"/>
              </w:tabs>
              <w:rPr>
                <w:sz w:val="20"/>
              </w:rPr>
            </w:pPr>
          </w:p>
        </w:tc>
        <w:tc>
          <w:tcPr>
            <w:tcW w:w="216" w:type="pct"/>
          </w:tcPr>
          <w:p w14:paraId="67D2D03C" w14:textId="77777777" w:rsidR="00745964" w:rsidRPr="003D4EBA" w:rsidRDefault="00745964" w:rsidP="002643FF">
            <w:pPr>
              <w:tabs>
                <w:tab w:val="center" w:pos="4320"/>
                <w:tab w:val="right" w:pos="8640"/>
              </w:tabs>
              <w:rPr>
                <w:sz w:val="20"/>
              </w:rPr>
            </w:pPr>
          </w:p>
        </w:tc>
        <w:tc>
          <w:tcPr>
            <w:tcW w:w="216" w:type="pct"/>
          </w:tcPr>
          <w:p w14:paraId="1D8B77AC" w14:textId="77777777" w:rsidR="00745964" w:rsidRPr="003D4EBA" w:rsidRDefault="00745964" w:rsidP="002643FF">
            <w:pPr>
              <w:tabs>
                <w:tab w:val="center" w:pos="4320"/>
                <w:tab w:val="right" w:pos="8640"/>
              </w:tabs>
              <w:rPr>
                <w:sz w:val="20"/>
              </w:rPr>
            </w:pPr>
          </w:p>
        </w:tc>
        <w:tc>
          <w:tcPr>
            <w:tcW w:w="216" w:type="pct"/>
          </w:tcPr>
          <w:p w14:paraId="0A7ACE37" w14:textId="77777777" w:rsidR="00745964" w:rsidRPr="003D4EBA" w:rsidRDefault="00745964" w:rsidP="002643FF">
            <w:pPr>
              <w:tabs>
                <w:tab w:val="center" w:pos="4320"/>
                <w:tab w:val="right" w:pos="8640"/>
              </w:tabs>
              <w:rPr>
                <w:sz w:val="20"/>
              </w:rPr>
            </w:pPr>
          </w:p>
        </w:tc>
        <w:tc>
          <w:tcPr>
            <w:tcW w:w="216" w:type="pct"/>
          </w:tcPr>
          <w:p w14:paraId="2445C775" w14:textId="77777777" w:rsidR="00745964" w:rsidRPr="003D4EBA" w:rsidRDefault="00745964" w:rsidP="002643FF">
            <w:pPr>
              <w:tabs>
                <w:tab w:val="center" w:pos="4320"/>
                <w:tab w:val="right" w:pos="8640"/>
              </w:tabs>
              <w:rPr>
                <w:sz w:val="20"/>
              </w:rPr>
            </w:pPr>
          </w:p>
        </w:tc>
        <w:tc>
          <w:tcPr>
            <w:tcW w:w="216" w:type="pct"/>
          </w:tcPr>
          <w:p w14:paraId="2401A52E" w14:textId="77777777" w:rsidR="00745964" w:rsidRPr="003D4EBA" w:rsidRDefault="00745964" w:rsidP="002643FF">
            <w:pPr>
              <w:tabs>
                <w:tab w:val="center" w:pos="4320"/>
                <w:tab w:val="right" w:pos="8640"/>
              </w:tabs>
              <w:rPr>
                <w:sz w:val="20"/>
              </w:rPr>
            </w:pPr>
          </w:p>
        </w:tc>
      </w:tr>
      <w:tr w:rsidR="00745964" w:rsidRPr="003D4EBA" w14:paraId="16850059" w14:textId="77777777" w:rsidTr="00E80C3E">
        <w:trPr>
          <w:jc w:val="center"/>
        </w:trPr>
        <w:tc>
          <w:tcPr>
            <w:tcW w:w="797" w:type="pct"/>
            <w:tcBorders>
              <w:left w:val="single" w:sz="12" w:space="0" w:color="auto"/>
            </w:tcBorders>
          </w:tcPr>
          <w:p w14:paraId="70CC88E2" w14:textId="77777777" w:rsidR="00745964" w:rsidRPr="003D4EBA" w:rsidRDefault="00745964" w:rsidP="002643FF">
            <w:pPr>
              <w:tabs>
                <w:tab w:val="center" w:pos="4320"/>
                <w:tab w:val="right" w:pos="8640"/>
              </w:tabs>
              <w:rPr>
                <w:sz w:val="20"/>
              </w:rPr>
            </w:pPr>
          </w:p>
        </w:tc>
        <w:tc>
          <w:tcPr>
            <w:tcW w:w="473" w:type="pct"/>
          </w:tcPr>
          <w:p w14:paraId="71AC3837" w14:textId="77777777" w:rsidR="00745964" w:rsidRPr="003D4EBA" w:rsidRDefault="00745964" w:rsidP="002643FF">
            <w:pPr>
              <w:tabs>
                <w:tab w:val="center" w:pos="4320"/>
                <w:tab w:val="right" w:pos="8640"/>
              </w:tabs>
              <w:rPr>
                <w:sz w:val="20"/>
              </w:rPr>
            </w:pPr>
          </w:p>
        </w:tc>
        <w:tc>
          <w:tcPr>
            <w:tcW w:w="345" w:type="pct"/>
          </w:tcPr>
          <w:p w14:paraId="76F58865" w14:textId="77777777" w:rsidR="00745964" w:rsidRPr="003D4EBA" w:rsidRDefault="00745964" w:rsidP="002643FF">
            <w:pPr>
              <w:tabs>
                <w:tab w:val="center" w:pos="4320"/>
                <w:tab w:val="right" w:pos="8640"/>
              </w:tabs>
              <w:rPr>
                <w:sz w:val="20"/>
              </w:rPr>
            </w:pPr>
          </w:p>
        </w:tc>
        <w:tc>
          <w:tcPr>
            <w:tcW w:w="340" w:type="pct"/>
          </w:tcPr>
          <w:p w14:paraId="447E729E" w14:textId="77777777" w:rsidR="00745964" w:rsidRPr="003D4EBA" w:rsidRDefault="00745964" w:rsidP="002643FF">
            <w:pPr>
              <w:tabs>
                <w:tab w:val="center" w:pos="4320"/>
                <w:tab w:val="right" w:pos="8640"/>
              </w:tabs>
              <w:rPr>
                <w:sz w:val="20"/>
              </w:rPr>
            </w:pPr>
          </w:p>
        </w:tc>
        <w:tc>
          <w:tcPr>
            <w:tcW w:w="451" w:type="pct"/>
          </w:tcPr>
          <w:p w14:paraId="41FFEED7" w14:textId="77777777" w:rsidR="00745964" w:rsidRPr="003D4EBA" w:rsidRDefault="00745964" w:rsidP="002643FF">
            <w:pPr>
              <w:tabs>
                <w:tab w:val="center" w:pos="4320"/>
                <w:tab w:val="right" w:pos="8640"/>
              </w:tabs>
              <w:rPr>
                <w:sz w:val="20"/>
              </w:rPr>
            </w:pPr>
          </w:p>
        </w:tc>
        <w:tc>
          <w:tcPr>
            <w:tcW w:w="399" w:type="pct"/>
          </w:tcPr>
          <w:p w14:paraId="127A86F9" w14:textId="77777777" w:rsidR="00745964" w:rsidRPr="003D4EBA" w:rsidRDefault="00745964" w:rsidP="002643FF">
            <w:pPr>
              <w:tabs>
                <w:tab w:val="center" w:pos="4320"/>
                <w:tab w:val="right" w:pos="8640"/>
              </w:tabs>
              <w:rPr>
                <w:sz w:val="20"/>
              </w:rPr>
            </w:pPr>
          </w:p>
        </w:tc>
        <w:tc>
          <w:tcPr>
            <w:tcW w:w="409" w:type="pct"/>
          </w:tcPr>
          <w:p w14:paraId="0198C245" w14:textId="77777777" w:rsidR="00745964" w:rsidRPr="003D4EBA" w:rsidRDefault="00745964" w:rsidP="002643FF">
            <w:pPr>
              <w:tabs>
                <w:tab w:val="center" w:pos="4320"/>
                <w:tab w:val="right" w:pos="8640"/>
              </w:tabs>
              <w:rPr>
                <w:sz w:val="20"/>
              </w:rPr>
            </w:pPr>
          </w:p>
        </w:tc>
        <w:tc>
          <w:tcPr>
            <w:tcW w:w="488" w:type="pct"/>
          </w:tcPr>
          <w:p w14:paraId="5C61934D" w14:textId="77777777" w:rsidR="00745964" w:rsidRPr="003D4EBA" w:rsidRDefault="00745964" w:rsidP="002643FF">
            <w:pPr>
              <w:tabs>
                <w:tab w:val="center" w:pos="4320"/>
                <w:tab w:val="right" w:pos="8640"/>
              </w:tabs>
              <w:rPr>
                <w:sz w:val="20"/>
              </w:rPr>
            </w:pPr>
          </w:p>
        </w:tc>
        <w:tc>
          <w:tcPr>
            <w:tcW w:w="216" w:type="pct"/>
          </w:tcPr>
          <w:p w14:paraId="265CE0B2" w14:textId="77777777" w:rsidR="00745964" w:rsidRPr="003D4EBA" w:rsidRDefault="00745964" w:rsidP="002643FF">
            <w:pPr>
              <w:tabs>
                <w:tab w:val="center" w:pos="4320"/>
                <w:tab w:val="right" w:pos="8640"/>
              </w:tabs>
              <w:rPr>
                <w:sz w:val="20"/>
              </w:rPr>
            </w:pPr>
          </w:p>
        </w:tc>
        <w:tc>
          <w:tcPr>
            <w:tcW w:w="216" w:type="pct"/>
          </w:tcPr>
          <w:p w14:paraId="5424C4EF" w14:textId="77777777" w:rsidR="00745964" w:rsidRPr="003D4EBA" w:rsidRDefault="00745964" w:rsidP="002643FF">
            <w:pPr>
              <w:tabs>
                <w:tab w:val="center" w:pos="4320"/>
                <w:tab w:val="right" w:pos="8640"/>
              </w:tabs>
              <w:rPr>
                <w:sz w:val="20"/>
              </w:rPr>
            </w:pPr>
          </w:p>
        </w:tc>
        <w:tc>
          <w:tcPr>
            <w:tcW w:w="216" w:type="pct"/>
          </w:tcPr>
          <w:p w14:paraId="21A3EE7A" w14:textId="77777777" w:rsidR="00745964" w:rsidRPr="003D4EBA" w:rsidRDefault="00745964" w:rsidP="002643FF">
            <w:pPr>
              <w:tabs>
                <w:tab w:val="center" w:pos="4320"/>
                <w:tab w:val="right" w:pos="8640"/>
              </w:tabs>
              <w:rPr>
                <w:sz w:val="20"/>
              </w:rPr>
            </w:pPr>
          </w:p>
        </w:tc>
        <w:tc>
          <w:tcPr>
            <w:tcW w:w="216" w:type="pct"/>
          </w:tcPr>
          <w:p w14:paraId="29007625" w14:textId="77777777" w:rsidR="00745964" w:rsidRPr="003D4EBA" w:rsidRDefault="00745964" w:rsidP="002643FF">
            <w:pPr>
              <w:tabs>
                <w:tab w:val="center" w:pos="4320"/>
                <w:tab w:val="right" w:pos="8640"/>
              </w:tabs>
              <w:rPr>
                <w:sz w:val="20"/>
              </w:rPr>
            </w:pPr>
          </w:p>
        </w:tc>
        <w:tc>
          <w:tcPr>
            <w:tcW w:w="216" w:type="pct"/>
          </w:tcPr>
          <w:p w14:paraId="11C12949" w14:textId="77777777" w:rsidR="00745964" w:rsidRPr="003D4EBA" w:rsidRDefault="00745964" w:rsidP="002643FF">
            <w:pPr>
              <w:tabs>
                <w:tab w:val="center" w:pos="4320"/>
                <w:tab w:val="right" w:pos="8640"/>
              </w:tabs>
              <w:rPr>
                <w:sz w:val="20"/>
              </w:rPr>
            </w:pPr>
          </w:p>
        </w:tc>
        <w:tc>
          <w:tcPr>
            <w:tcW w:w="216" w:type="pct"/>
          </w:tcPr>
          <w:p w14:paraId="3A597FB4" w14:textId="77777777" w:rsidR="00745964" w:rsidRPr="003D4EBA" w:rsidRDefault="00745964" w:rsidP="002643FF">
            <w:pPr>
              <w:tabs>
                <w:tab w:val="center" w:pos="4320"/>
                <w:tab w:val="right" w:pos="8640"/>
              </w:tabs>
              <w:rPr>
                <w:sz w:val="20"/>
              </w:rPr>
            </w:pPr>
          </w:p>
        </w:tc>
      </w:tr>
      <w:tr w:rsidR="00745964" w:rsidRPr="003D4EBA" w14:paraId="11CA064B" w14:textId="77777777" w:rsidTr="00E80C3E">
        <w:trPr>
          <w:jc w:val="center"/>
        </w:trPr>
        <w:tc>
          <w:tcPr>
            <w:tcW w:w="797" w:type="pct"/>
            <w:tcBorders>
              <w:left w:val="single" w:sz="12" w:space="0" w:color="auto"/>
            </w:tcBorders>
          </w:tcPr>
          <w:p w14:paraId="076B15A6" w14:textId="77777777" w:rsidR="00745964" w:rsidRPr="003D4EBA" w:rsidRDefault="00745964" w:rsidP="002643FF">
            <w:pPr>
              <w:tabs>
                <w:tab w:val="center" w:pos="4320"/>
                <w:tab w:val="right" w:pos="8640"/>
              </w:tabs>
              <w:rPr>
                <w:sz w:val="20"/>
              </w:rPr>
            </w:pPr>
          </w:p>
        </w:tc>
        <w:tc>
          <w:tcPr>
            <w:tcW w:w="473" w:type="pct"/>
          </w:tcPr>
          <w:p w14:paraId="322A4770" w14:textId="77777777" w:rsidR="00745964" w:rsidRPr="003D4EBA" w:rsidRDefault="00745964" w:rsidP="002643FF">
            <w:pPr>
              <w:tabs>
                <w:tab w:val="center" w:pos="4320"/>
                <w:tab w:val="right" w:pos="8640"/>
              </w:tabs>
              <w:rPr>
                <w:sz w:val="20"/>
              </w:rPr>
            </w:pPr>
          </w:p>
        </w:tc>
        <w:tc>
          <w:tcPr>
            <w:tcW w:w="345" w:type="pct"/>
          </w:tcPr>
          <w:p w14:paraId="1B036E21" w14:textId="77777777" w:rsidR="00745964" w:rsidRPr="003D4EBA" w:rsidRDefault="00745964" w:rsidP="002643FF">
            <w:pPr>
              <w:tabs>
                <w:tab w:val="center" w:pos="4320"/>
                <w:tab w:val="right" w:pos="8640"/>
              </w:tabs>
              <w:rPr>
                <w:sz w:val="20"/>
              </w:rPr>
            </w:pPr>
          </w:p>
        </w:tc>
        <w:tc>
          <w:tcPr>
            <w:tcW w:w="340" w:type="pct"/>
          </w:tcPr>
          <w:p w14:paraId="6DA4A4AE" w14:textId="77777777" w:rsidR="00745964" w:rsidRPr="003D4EBA" w:rsidRDefault="00745964" w:rsidP="002643FF">
            <w:pPr>
              <w:tabs>
                <w:tab w:val="center" w:pos="4320"/>
                <w:tab w:val="right" w:pos="8640"/>
              </w:tabs>
              <w:rPr>
                <w:sz w:val="20"/>
              </w:rPr>
            </w:pPr>
          </w:p>
        </w:tc>
        <w:tc>
          <w:tcPr>
            <w:tcW w:w="451" w:type="pct"/>
          </w:tcPr>
          <w:p w14:paraId="604E85FE" w14:textId="77777777" w:rsidR="00745964" w:rsidRPr="003D4EBA" w:rsidRDefault="00745964" w:rsidP="002643FF">
            <w:pPr>
              <w:tabs>
                <w:tab w:val="center" w:pos="4320"/>
                <w:tab w:val="right" w:pos="8640"/>
              </w:tabs>
              <w:rPr>
                <w:sz w:val="20"/>
              </w:rPr>
            </w:pPr>
          </w:p>
        </w:tc>
        <w:tc>
          <w:tcPr>
            <w:tcW w:w="399" w:type="pct"/>
          </w:tcPr>
          <w:p w14:paraId="3F7758EF" w14:textId="77777777" w:rsidR="00745964" w:rsidRPr="003D4EBA" w:rsidRDefault="00745964" w:rsidP="002643FF">
            <w:pPr>
              <w:tabs>
                <w:tab w:val="center" w:pos="4320"/>
                <w:tab w:val="right" w:pos="8640"/>
              </w:tabs>
              <w:rPr>
                <w:sz w:val="20"/>
              </w:rPr>
            </w:pPr>
          </w:p>
        </w:tc>
        <w:tc>
          <w:tcPr>
            <w:tcW w:w="409" w:type="pct"/>
          </w:tcPr>
          <w:p w14:paraId="609BA5BC" w14:textId="77777777" w:rsidR="00745964" w:rsidRPr="003D4EBA" w:rsidRDefault="00745964" w:rsidP="002643FF">
            <w:pPr>
              <w:tabs>
                <w:tab w:val="center" w:pos="4320"/>
                <w:tab w:val="right" w:pos="8640"/>
              </w:tabs>
              <w:rPr>
                <w:sz w:val="20"/>
              </w:rPr>
            </w:pPr>
          </w:p>
        </w:tc>
        <w:tc>
          <w:tcPr>
            <w:tcW w:w="488" w:type="pct"/>
          </w:tcPr>
          <w:p w14:paraId="4E320020" w14:textId="77777777" w:rsidR="00745964" w:rsidRPr="003D4EBA" w:rsidRDefault="00745964" w:rsidP="002643FF">
            <w:pPr>
              <w:tabs>
                <w:tab w:val="center" w:pos="4320"/>
                <w:tab w:val="right" w:pos="8640"/>
              </w:tabs>
              <w:rPr>
                <w:sz w:val="20"/>
              </w:rPr>
            </w:pPr>
          </w:p>
        </w:tc>
        <w:tc>
          <w:tcPr>
            <w:tcW w:w="216" w:type="pct"/>
          </w:tcPr>
          <w:p w14:paraId="6F3BBBDD" w14:textId="77777777" w:rsidR="00745964" w:rsidRPr="003D4EBA" w:rsidRDefault="00745964" w:rsidP="002643FF">
            <w:pPr>
              <w:tabs>
                <w:tab w:val="center" w:pos="4320"/>
                <w:tab w:val="right" w:pos="8640"/>
              </w:tabs>
              <w:rPr>
                <w:sz w:val="20"/>
              </w:rPr>
            </w:pPr>
          </w:p>
        </w:tc>
        <w:tc>
          <w:tcPr>
            <w:tcW w:w="216" w:type="pct"/>
          </w:tcPr>
          <w:p w14:paraId="61A3113B" w14:textId="77777777" w:rsidR="00745964" w:rsidRPr="003D4EBA" w:rsidRDefault="00745964" w:rsidP="002643FF">
            <w:pPr>
              <w:tabs>
                <w:tab w:val="center" w:pos="4320"/>
                <w:tab w:val="right" w:pos="8640"/>
              </w:tabs>
              <w:rPr>
                <w:sz w:val="20"/>
              </w:rPr>
            </w:pPr>
          </w:p>
        </w:tc>
        <w:tc>
          <w:tcPr>
            <w:tcW w:w="216" w:type="pct"/>
          </w:tcPr>
          <w:p w14:paraId="47D8FFB1" w14:textId="77777777" w:rsidR="00745964" w:rsidRPr="003D4EBA" w:rsidRDefault="00745964" w:rsidP="002643FF">
            <w:pPr>
              <w:tabs>
                <w:tab w:val="center" w:pos="4320"/>
                <w:tab w:val="right" w:pos="8640"/>
              </w:tabs>
              <w:rPr>
                <w:sz w:val="20"/>
              </w:rPr>
            </w:pPr>
          </w:p>
        </w:tc>
        <w:tc>
          <w:tcPr>
            <w:tcW w:w="216" w:type="pct"/>
          </w:tcPr>
          <w:p w14:paraId="6AD5FB6B" w14:textId="77777777" w:rsidR="00745964" w:rsidRPr="003D4EBA" w:rsidRDefault="00745964" w:rsidP="002643FF">
            <w:pPr>
              <w:tabs>
                <w:tab w:val="center" w:pos="4320"/>
                <w:tab w:val="right" w:pos="8640"/>
              </w:tabs>
              <w:rPr>
                <w:sz w:val="20"/>
              </w:rPr>
            </w:pPr>
          </w:p>
        </w:tc>
        <w:tc>
          <w:tcPr>
            <w:tcW w:w="216" w:type="pct"/>
          </w:tcPr>
          <w:p w14:paraId="2E1B3B12" w14:textId="77777777" w:rsidR="00745964" w:rsidRPr="003D4EBA" w:rsidRDefault="00745964" w:rsidP="002643FF">
            <w:pPr>
              <w:tabs>
                <w:tab w:val="center" w:pos="4320"/>
                <w:tab w:val="right" w:pos="8640"/>
              </w:tabs>
              <w:rPr>
                <w:sz w:val="20"/>
              </w:rPr>
            </w:pPr>
          </w:p>
        </w:tc>
        <w:tc>
          <w:tcPr>
            <w:tcW w:w="216" w:type="pct"/>
          </w:tcPr>
          <w:p w14:paraId="65B5FD79" w14:textId="77777777" w:rsidR="00745964" w:rsidRPr="003D4EBA" w:rsidRDefault="00745964" w:rsidP="002643FF">
            <w:pPr>
              <w:tabs>
                <w:tab w:val="center" w:pos="4320"/>
                <w:tab w:val="right" w:pos="8640"/>
              </w:tabs>
              <w:rPr>
                <w:sz w:val="20"/>
              </w:rPr>
            </w:pPr>
          </w:p>
        </w:tc>
      </w:tr>
    </w:tbl>
    <w:p w14:paraId="0E601DFA" w14:textId="77777777" w:rsidR="00745964" w:rsidRDefault="00745964" w:rsidP="00745964"/>
    <w:p w14:paraId="186AB22D" w14:textId="77777777" w:rsidR="00745964" w:rsidRPr="00E127C6" w:rsidRDefault="00745964" w:rsidP="00745964">
      <w:pPr>
        <w:pStyle w:val="Header"/>
        <w:tabs>
          <w:tab w:val="clear" w:pos="4320"/>
          <w:tab w:val="clear" w:pos="8640"/>
        </w:tabs>
        <w:ind w:left="1134" w:hanging="1134"/>
        <w:jc w:val="both"/>
        <w:rPr>
          <w:b/>
          <w:bCs/>
          <w:i/>
          <w:iCs/>
        </w:rPr>
      </w:pPr>
      <w:r w:rsidRPr="00E127C6">
        <w:rPr>
          <w:b/>
          <w:bCs/>
          <w:i/>
          <w:iCs/>
        </w:rPr>
        <w:t xml:space="preserve">14.2.2 </w:t>
      </w:r>
      <w:r w:rsidRPr="00E127C6">
        <w:rPr>
          <w:b/>
          <w:bCs/>
          <w:i/>
          <w:iCs/>
        </w:rPr>
        <w:tab/>
      </w:r>
      <w:r w:rsidR="00981289">
        <w:rPr>
          <w:b/>
          <w:bCs/>
          <w:i/>
          <w:iCs/>
        </w:rPr>
        <w:t xml:space="preserve">If mOPV2 was used; </w:t>
      </w:r>
      <w:r w:rsidRPr="00E127C6">
        <w:rPr>
          <w:b/>
          <w:bCs/>
          <w:i/>
          <w:iCs/>
          <w:lang w:val="en-GB"/>
        </w:rPr>
        <w:t xml:space="preserve">Please provide details in table below on the vaccine management adopted for </w:t>
      </w:r>
      <w:proofErr w:type="spellStart"/>
      <w:r w:rsidRPr="00E127C6">
        <w:rPr>
          <w:b/>
          <w:bCs/>
          <w:i/>
          <w:iCs/>
          <w:lang w:val="en-GB"/>
        </w:rPr>
        <w:t>mOPV</w:t>
      </w:r>
      <w:proofErr w:type="spellEnd"/>
      <w:r w:rsidRPr="00E127C6">
        <w:rPr>
          <w:b/>
          <w:bCs/>
          <w:i/>
          <w:iCs/>
          <w:lang w:val="en-GB"/>
        </w:rPr>
        <w:t xml:space="preserve"> campaigns to ensure that all vials are well managed</w:t>
      </w:r>
      <w:r w:rsidRPr="00E127C6">
        <w:rPr>
          <w:b/>
          <w:bCs/>
          <w:i/>
          <w:iCs/>
        </w:rPr>
        <w:t>?</w:t>
      </w:r>
    </w:p>
    <w:p w14:paraId="50421E38" w14:textId="77777777" w:rsidR="00745964" w:rsidRPr="00E35EC5" w:rsidRDefault="00745964" w:rsidP="00745964">
      <w:pPr>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6"/>
        <w:gridCol w:w="1981"/>
        <w:gridCol w:w="1518"/>
        <w:gridCol w:w="1591"/>
        <w:gridCol w:w="2102"/>
      </w:tblGrid>
      <w:tr w:rsidR="003D4EBA" w:rsidRPr="003D4EBA" w14:paraId="49A7A536" w14:textId="77777777" w:rsidTr="003D4EBA">
        <w:trPr>
          <w:trHeight w:val="536"/>
        </w:trPr>
        <w:tc>
          <w:tcPr>
            <w:tcW w:w="963" w:type="pct"/>
            <w:vMerge w:val="restart"/>
            <w:tcBorders>
              <w:top w:val="single" w:sz="12" w:space="0" w:color="auto"/>
              <w:left w:val="single" w:sz="12" w:space="0" w:color="auto"/>
            </w:tcBorders>
            <w:vAlign w:val="center"/>
          </w:tcPr>
          <w:p w14:paraId="138E3B30" w14:textId="77777777" w:rsidR="003D4EBA" w:rsidRPr="003D4EBA" w:rsidRDefault="003D4EBA" w:rsidP="002643FF">
            <w:pPr>
              <w:tabs>
                <w:tab w:val="center" w:pos="4320"/>
                <w:tab w:val="right" w:pos="8640"/>
              </w:tabs>
              <w:jc w:val="center"/>
              <w:rPr>
                <w:szCs w:val="24"/>
              </w:rPr>
            </w:pPr>
            <w:r w:rsidRPr="003D4EBA">
              <w:rPr>
                <w:szCs w:val="24"/>
              </w:rPr>
              <w:t>Total number for all campaigns by type of vial</w:t>
            </w:r>
          </w:p>
        </w:tc>
        <w:tc>
          <w:tcPr>
            <w:tcW w:w="4037" w:type="pct"/>
            <w:gridSpan w:val="4"/>
            <w:tcBorders>
              <w:top w:val="single" w:sz="12" w:space="0" w:color="auto"/>
            </w:tcBorders>
            <w:vAlign w:val="center"/>
          </w:tcPr>
          <w:p w14:paraId="5281690B" w14:textId="77777777" w:rsidR="003D4EBA" w:rsidRPr="003D4EBA" w:rsidRDefault="003D4EBA" w:rsidP="002643FF">
            <w:pPr>
              <w:tabs>
                <w:tab w:val="center" w:pos="4320"/>
                <w:tab w:val="right" w:pos="8640"/>
              </w:tabs>
              <w:jc w:val="center"/>
              <w:rPr>
                <w:bCs/>
                <w:szCs w:val="24"/>
              </w:rPr>
            </w:pPr>
            <w:r w:rsidRPr="003D4EBA">
              <w:rPr>
                <w:bCs/>
                <w:szCs w:val="24"/>
              </w:rPr>
              <w:t>Total number of vials</w:t>
            </w:r>
          </w:p>
        </w:tc>
      </w:tr>
      <w:tr w:rsidR="003D4EBA" w:rsidRPr="003D4EBA" w14:paraId="6C683040" w14:textId="77777777" w:rsidTr="003D4EBA">
        <w:trPr>
          <w:trHeight w:val="163"/>
        </w:trPr>
        <w:tc>
          <w:tcPr>
            <w:tcW w:w="963" w:type="pct"/>
            <w:vMerge/>
            <w:tcBorders>
              <w:left w:val="single" w:sz="12" w:space="0" w:color="auto"/>
            </w:tcBorders>
            <w:vAlign w:val="center"/>
          </w:tcPr>
          <w:p w14:paraId="3F79D6C5" w14:textId="77777777" w:rsidR="003D4EBA" w:rsidRPr="003D4EBA" w:rsidRDefault="003D4EBA" w:rsidP="002643FF">
            <w:pPr>
              <w:tabs>
                <w:tab w:val="center" w:pos="4320"/>
                <w:tab w:val="right" w:pos="8640"/>
              </w:tabs>
              <w:jc w:val="center"/>
              <w:rPr>
                <w:szCs w:val="24"/>
              </w:rPr>
            </w:pPr>
          </w:p>
        </w:tc>
        <w:tc>
          <w:tcPr>
            <w:tcW w:w="2857" w:type="pct"/>
            <w:gridSpan w:val="3"/>
            <w:vAlign w:val="center"/>
          </w:tcPr>
          <w:p w14:paraId="4031085A" w14:textId="77777777" w:rsidR="003D4EBA" w:rsidRPr="003D4EBA" w:rsidRDefault="003D4EBA" w:rsidP="002643FF">
            <w:pPr>
              <w:tabs>
                <w:tab w:val="center" w:pos="4320"/>
                <w:tab w:val="right" w:pos="8640"/>
              </w:tabs>
              <w:jc w:val="center"/>
              <w:rPr>
                <w:szCs w:val="24"/>
              </w:rPr>
            </w:pPr>
            <w:r w:rsidRPr="003D4EBA">
              <w:rPr>
                <w:szCs w:val="24"/>
              </w:rPr>
              <w:t>National</w:t>
            </w:r>
          </w:p>
        </w:tc>
        <w:tc>
          <w:tcPr>
            <w:tcW w:w="1180" w:type="pct"/>
            <w:vMerge w:val="restart"/>
            <w:vAlign w:val="center"/>
          </w:tcPr>
          <w:p w14:paraId="341A34CB" w14:textId="77777777" w:rsidR="003D4EBA" w:rsidRPr="003D4EBA" w:rsidRDefault="003D4EBA" w:rsidP="002643FF">
            <w:pPr>
              <w:tabs>
                <w:tab w:val="center" w:pos="4320"/>
                <w:tab w:val="right" w:pos="8640"/>
              </w:tabs>
              <w:jc w:val="center"/>
              <w:rPr>
                <w:szCs w:val="24"/>
              </w:rPr>
            </w:pPr>
            <w:r w:rsidRPr="003D4EBA">
              <w:rPr>
                <w:szCs w:val="24"/>
              </w:rPr>
              <w:t>Returned to global stock</w:t>
            </w:r>
          </w:p>
        </w:tc>
      </w:tr>
      <w:tr w:rsidR="003D4EBA" w:rsidRPr="003D4EBA" w14:paraId="1BCB1925" w14:textId="77777777" w:rsidTr="003D4EBA">
        <w:tc>
          <w:tcPr>
            <w:tcW w:w="963" w:type="pct"/>
            <w:vMerge/>
            <w:tcBorders>
              <w:left w:val="single" w:sz="12" w:space="0" w:color="auto"/>
            </w:tcBorders>
          </w:tcPr>
          <w:p w14:paraId="741005A7" w14:textId="77777777" w:rsidR="003D4EBA" w:rsidRPr="003D4EBA" w:rsidRDefault="003D4EBA" w:rsidP="002643FF">
            <w:pPr>
              <w:tabs>
                <w:tab w:val="center" w:pos="4320"/>
                <w:tab w:val="right" w:pos="8640"/>
              </w:tabs>
              <w:rPr>
                <w:szCs w:val="24"/>
              </w:rPr>
            </w:pPr>
          </w:p>
        </w:tc>
        <w:tc>
          <w:tcPr>
            <w:tcW w:w="1112" w:type="pct"/>
            <w:vAlign w:val="center"/>
          </w:tcPr>
          <w:p w14:paraId="25B5C1FE" w14:textId="77777777" w:rsidR="003D4EBA" w:rsidRPr="003D4EBA" w:rsidRDefault="003D4EBA" w:rsidP="002643FF">
            <w:pPr>
              <w:tabs>
                <w:tab w:val="center" w:pos="4320"/>
                <w:tab w:val="right" w:pos="8640"/>
              </w:tabs>
              <w:jc w:val="center"/>
              <w:rPr>
                <w:szCs w:val="24"/>
              </w:rPr>
            </w:pPr>
            <w:r w:rsidRPr="003D4EBA">
              <w:rPr>
                <w:szCs w:val="24"/>
              </w:rPr>
              <w:t>Destructed</w:t>
            </w:r>
          </w:p>
          <w:p w14:paraId="48DFFD85" w14:textId="77777777" w:rsidR="003D4EBA" w:rsidRPr="003D4EBA" w:rsidRDefault="003D4EBA" w:rsidP="002643FF">
            <w:pPr>
              <w:tabs>
                <w:tab w:val="center" w:pos="4320"/>
                <w:tab w:val="right" w:pos="8640"/>
              </w:tabs>
              <w:jc w:val="center"/>
              <w:rPr>
                <w:szCs w:val="24"/>
              </w:rPr>
            </w:pPr>
            <w:r w:rsidRPr="003D4EBA">
              <w:rPr>
                <w:szCs w:val="24"/>
              </w:rPr>
              <w:t>(National/Sub national)</w:t>
            </w:r>
          </w:p>
        </w:tc>
        <w:tc>
          <w:tcPr>
            <w:tcW w:w="852" w:type="pct"/>
            <w:vAlign w:val="center"/>
          </w:tcPr>
          <w:p w14:paraId="540DC5C3" w14:textId="77777777" w:rsidR="003D4EBA" w:rsidRPr="003D4EBA" w:rsidRDefault="003D4EBA" w:rsidP="002643FF">
            <w:pPr>
              <w:tabs>
                <w:tab w:val="center" w:pos="4320"/>
                <w:tab w:val="right" w:pos="8640"/>
              </w:tabs>
              <w:jc w:val="center"/>
              <w:rPr>
                <w:szCs w:val="24"/>
              </w:rPr>
            </w:pPr>
            <w:r w:rsidRPr="003D4EBA">
              <w:rPr>
                <w:szCs w:val="24"/>
              </w:rPr>
              <w:t>Place of destruction</w:t>
            </w:r>
          </w:p>
        </w:tc>
        <w:tc>
          <w:tcPr>
            <w:tcW w:w="893" w:type="pct"/>
            <w:vAlign w:val="center"/>
          </w:tcPr>
          <w:p w14:paraId="2F6899A4" w14:textId="77777777" w:rsidR="003D4EBA" w:rsidRPr="003D4EBA" w:rsidRDefault="003D4EBA" w:rsidP="002643FF">
            <w:pPr>
              <w:tabs>
                <w:tab w:val="center" w:pos="4320"/>
                <w:tab w:val="right" w:pos="8640"/>
              </w:tabs>
              <w:jc w:val="center"/>
              <w:rPr>
                <w:szCs w:val="24"/>
              </w:rPr>
            </w:pPr>
            <w:r w:rsidRPr="003D4EBA">
              <w:rPr>
                <w:szCs w:val="24"/>
              </w:rPr>
              <w:t>Kept in national Store</w:t>
            </w:r>
          </w:p>
        </w:tc>
        <w:tc>
          <w:tcPr>
            <w:tcW w:w="1180" w:type="pct"/>
            <w:vMerge/>
            <w:vAlign w:val="center"/>
          </w:tcPr>
          <w:p w14:paraId="5ADAED36" w14:textId="77777777" w:rsidR="003D4EBA" w:rsidRPr="003D4EBA" w:rsidRDefault="003D4EBA" w:rsidP="002643FF">
            <w:pPr>
              <w:tabs>
                <w:tab w:val="center" w:pos="4320"/>
                <w:tab w:val="right" w:pos="8640"/>
              </w:tabs>
              <w:jc w:val="center"/>
              <w:rPr>
                <w:szCs w:val="24"/>
              </w:rPr>
            </w:pPr>
          </w:p>
        </w:tc>
      </w:tr>
      <w:tr w:rsidR="00745964" w:rsidRPr="003D4EBA" w14:paraId="41D23BF2" w14:textId="77777777" w:rsidTr="003D4EBA">
        <w:tc>
          <w:tcPr>
            <w:tcW w:w="963" w:type="pct"/>
            <w:tcBorders>
              <w:left w:val="single" w:sz="12" w:space="0" w:color="auto"/>
            </w:tcBorders>
          </w:tcPr>
          <w:p w14:paraId="599062D4" w14:textId="77777777" w:rsidR="00745964" w:rsidRPr="003D4EBA" w:rsidRDefault="00745964" w:rsidP="002643FF">
            <w:pPr>
              <w:tabs>
                <w:tab w:val="center" w:pos="4320"/>
                <w:tab w:val="right" w:pos="8640"/>
              </w:tabs>
              <w:rPr>
                <w:szCs w:val="24"/>
              </w:rPr>
            </w:pPr>
            <w:r w:rsidRPr="003D4EBA">
              <w:rPr>
                <w:szCs w:val="24"/>
              </w:rPr>
              <w:t>Empty</w:t>
            </w:r>
          </w:p>
        </w:tc>
        <w:tc>
          <w:tcPr>
            <w:tcW w:w="1112" w:type="pct"/>
          </w:tcPr>
          <w:p w14:paraId="132C364F" w14:textId="77777777" w:rsidR="00745964" w:rsidRPr="003D4EBA" w:rsidRDefault="00745964" w:rsidP="002643FF">
            <w:pPr>
              <w:tabs>
                <w:tab w:val="center" w:pos="4320"/>
                <w:tab w:val="right" w:pos="8640"/>
              </w:tabs>
              <w:rPr>
                <w:szCs w:val="24"/>
              </w:rPr>
            </w:pPr>
          </w:p>
        </w:tc>
        <w:tc>
          <w:tcPr>
            <w:tcW w:w="852" w:type="pct"/>
          </w:tcPr>
          <w:p w14:paraId="222C3FA1" w14:textId="77777777" w:rsidR="00745964" w:rsidRPr="003D4EBA" w:rsidRDefault="00745964" w:rsidP="002643FF">
            <w:pPr>
              <w:tabs>
                <w:tab w:val="center" w:pos="4320"/>
                <w:tab w:val="right" w:pos="8640"/>
              </w:tabs>
              <w:rPr>
                <w:szCs w:val="24"/>
              </w:rPr>
            </w:pPr>
          </w:p>
        </w:tc>
        <w:tc>
          <w:tcPr>
            <w:tcW w:w="893" w:type="pct"/>
          </w:tcPr>
          <w:p w14:paraId="1691CF8B" w14:textId="77777777" w:rsidR="00745964" w:rsidRPr="003D4EBA" w:rsidRDefault="00745964" w:rsidP="002643FF">
            <w:pPr>
              <w:tabs>
                <w:tab w:val="center" w:pos="4320"/>
                <w:tab w:val="right" w:pos="8640"/>
              </w:tabs>
              <w:rPr>
                <w:szCs w:val="24"/>
              </w:rPr>
            </w:pPr>
          </w:p>
        </w:tc>
        <w:tc>
          <w:tcPr>
            <w:tcW w:w="1180" w:type="pct"/>
          </w:tcPr>
          <w:p w14:paraId="72D3C8FB" w14:textId="77777777" w:rsidR="00745964" w:rsidRPr="003D4EBA" w:rsidRDefault="00745964" w:rsidP="002643FF">
            <w:pPr>
              <w:tabs>
                <w:tab w:val="center" w:pos="4320"/>
                <w:tab w:val="right" w:pos="8640"/>
              </w:tabs>
              <w:rPr>
                <w:szCs w:val="24"/>
              </w:rPr>
            </w:pPr>
          </w:p>
        </w:tc>
      </w:tr>
      <w:tr w:rsidR="00745964" w:rsidRPr="003D4EBA" w14:paraId="165AEE5C" w14:textId="77777777" w:rsidTr="003D4EBA">
        <w:tc>
          <w:tcPr>
            <w:tcW w:w="963" w:type="pct"/>
            <w:tcBorders>
              <w:left w:val="single" w:sz="12" w:space="0" w:color="auto"/>
            </w:tcBorders>
          </w:tcPr>
          <w:p w14:paraId="39528902" w14:textId="77777777" w:rsidR="00745964" w:rsidRPr="003D4EBA" w:rsidRDefault="00745964" w:rsidP="002643FF">
            <w:pPr>
              <w:tabs>
                <w:tab w:val="center" w:pos="4320"/>
                <w:tab w:val="right" w:pos="8640"/>
              </w:tabs>
              <w:rPr>
                <w:szCs w:val="24"/>
              </w:rPr>
            </w:pPr>
            <w:r w:rsidRPr="003D4EBA">
              <w:rPr>
                <w:szCs w:val="24"/>
              </w:rPr>
              <w:t>Partial</w:t>
            </w:r>
          </w:p>
        </w:tc>
        <w:tc>
          <w:tcPr>
            <w:tcW w:w="1112" w:type="pct"/>
          </w:tcPr>
          <w:p w14:paraId="2E5EE041" w14:textId="77777777" w:rsidR="00745964" w:rsidRPr="003D4EBA" w:rsidRDefault="00745964" w:rsidP="002643FF">
            <w:pPr>
              <w:tabs>
                <w:tab w:val="center" w:pos="4320"/>
                <w:tab w:val="right" w:pos="8640"/>
              </w:tabs>
              <w:rPr>
                <w:szCs w:val="24"/>
              </w:rPr>
            </w:pPr>
          </w:p>
        </w:tc>
        <w:tc>
          <w:tcPr>
            <w:tcW w:w="852" w:type="pct"/>
          </w:tcPr>
          <w:p w14:paraId="08CDDEE1" w14:textId="77777777" w:rsidR="00745964" w:rsidRPr="003D4EBA" w:rsidRDefault="00745964" w:rsidP="002643FF">
            <w:pPr>
              <w:tabs>
                <w:tab w:val="center" w:pos="4320"/>
                <w:tab w:val="right" w:pos="8640"/>
              </w:tabs>
              <w:rPr>
                <w:szCs w:val="24"/>
              </w:rPr>
            </w:pPr>
          </w:p>
        </w:tc>
        <w:tc>
          <w:tcPr>
            <w:tcW w:w="893" w:type="pct"/>
          </w:tcPr>
          <w:p w14:paraId="5CEC193B" w14:textId="77777777" w:rsidR="00745964" w:rsidRPr="003D4EBA" w:rsidRDefault="00745964" w:rsidP="002643FF">
            <w:pPr>
              <w:tabs>
                <w:tab w:val="center" w:pos="4320"/>
                <w:tab w:val="right" w:pos="8640"/>
              </w:tabs>
              <w:rPr>
                <w:szCs w:val="24"/>
              </w:rPr>
            </w:pPr>
          </w:p>
        </w:tc>
        <w:tc>
          <w:tcPr>
            <w:tcW w:w="1180" w:type="pct"/>
          </w:tcPr>
          <w:p w14:paraId="6890CED0" w14:textId="77777777" w:rsidR="00745964" w:rsidRPr="003D4EBA" w:rsidRDefault="00745964" w:rsidP="002643FF">
            <w:pPr>
              <w:tabs>
                <w:tab w:val="center" w:pos="4320"/>
                <w:tab w:val="right" w:pos="8640"/>
              </w:tabs>
              <w:rPr>
                <w:szCs w:val="24"/>
              </w:rPr>
            </w:pPr>
          </w:p>
        </w:tc>
      </w:tr>
      <w:tr w:rsidR="00745964" w:rsidRPr="003D4EBA" w14:paraId="60FB0C61" w14:textId="77777777" w:rsidTr="003D4EBA">
        <w:tc>
          <w:tcPr>
            <w:tcW w:w="963" w:type="pct"/>
            <w:tcBorders>
              <w:left w:val="single" w:sz="12" w:space="0" w:color="auto"/>
              <w:bottom w:val="single" w:sz="12" w:space="0" w:color="auto"/>
            </w:tcBorders>
          </w:tcPr>
          <w:p w14:paraId="39770F5F" w14:textId="77777777" w:rsidR="00745964" w:rsidRPr="003D4EBA" w:rsidRDefault="00745964" w:rsidP="002643FF">
            <w:pPr>
              <w:tabs>
                <w:tab w:val="center" w:pos="4320"/>
                <w:tab w:val="right" w:pos="8640"/>
              </w:tabs>
              <w:rPr>
                <w:szCs w:val="24"/>
              </w:rPr>
            </w:pPr>
            <w:r w:rsidRPr="003D4EBA">
              <w:rPr>
                <w:szCs w:val="24"/>
              </w:rPr>
              <w:t>Full</w:t>
            </w:r>
          </w:p>
        </w:tc>
        <w:tc>
          <w:tcPr>
            <w:tcW w:w="1112" w:type="pct"/>
            <w:tcBorders>
              <w:bottom w:val="single" w:sz="12" w:space="0" w:color="auto"/>
            </w:tcBorders>
          </w:tcPr>
          <w:p w14:paraId="27958216" w14:textId="77777777" w:rsidR="00745964" w:rsidRPr="003D4EBA" w:rsidRDefault="00745964" w:rsidP="002643FF">
            <w:pPr>
              <w:tabs>
                <w:tab w:val="center" w:pos="4320"/>
                <w:tab w:val="right" w:pos="8640"/>
              </w:tabs>
              <w:rPr>
                <w:szCs w:val="24"/>
              </w:rPr>
            </w:pPr>
          </w:p>
        </w:tc>
        <w:tc>
          <w:tcPr>
            <w:tcW w:w="852" w:type="pct"/>
            <w:tcBorders>
              <w:bottom w:val="single" w:sz="12" w:space="0" w:color="auto"/>
            </w:tcBorders>
          </w:tcPr>
          <w:p w14:paraId="2DAC3FEA" w14:textId="77777777" w:rsidR="00745964" w:rsidRPr="003D4EBA" w:rsidRDefault="00745964" w:rsidP="002643FF">
            <w:pPr>
              <w:tabs>
                <w:tab w:val="center" w:pos="4320"/>
                <w:tab w:val="right" w:pos="8640"/>
              </w:tabs>
              <w:rPr>
                <w:szCs w:val="24"/>
              </w:rPr>
            </w:pPr>
          </w:p>
        </w:tc>
        <w:tc>
          <w:tcPr>
            <w:tcW w:w="893" w:type="pct"/>
            <w:tcBorders>
              <w:bottom w:val="single" w:sz="12" w:space="0" w:color="auto"/>
            </w:tcBorders>
          </w:tcPr>
          <w:p w14:paraId="441CB725" w14:textId="77777777" w:rsidR="00745964" w:rsidRPr="003D4EBA" w:rsidRDefault="00745964" w:rsidP="002643FF">
            <w:pPr>
              <w:tabs>
                <w:tab w:val="center" w:pos="4320"/>
                <w:tab w:val="right" w:pos="8640"/>
              </w:tabs>
              <w:rPr>
                <w:szCs w:val="24"/>
              </w:rPr>
            </w:pPr>
          </w:p>
        </w:tc>
        <w:tc>
          <w:tcPr>
            <w:tcW w:w="1180" w:type="pct"/>
            <w:tcBorders>
              <w:bottom w:val="single" w:sz="12" w:space="0" w:color="auto"/>
            </w:tcBorders>
          </w:tcPr>
          <w:p w14:paraId="1CAAD6B1" w14:textId="77777777" w:rsidR="00745964" w:rsidRPr="003D4EBA" w:rsidRDefault="00745964" w:rsidP="002643FF">
            <w:pPr>
              <w:tabs>
                <w:tab w:val="center" w:pos="4320"/>
                <w:tab w:val="right" w:pos="8640"/>
              </w:tabs>
              <w:rPr>
                <w:szCs w:val="24"/>
              </w:rPr>
            </w:pPr>
          </w:p>
        </w:tc>
      </w:tr>
    </w:tbl>
    <w:p w14:paraId="1A16DB67" w14:textId="77777777" w:rsidR="00745964" w:rsidRDefault="00745964" w:rsidP="00745964">
      <w:pPr>
        <w:rPr>
          <w:i/>
          <w:iCs/>
        </w:rPr>
      </w:pPr>
      <w:r w:rsidRPr="003C6DF3">
        <w:rPr>
          <w:i/>
          <w:iCs/>
        </w:rPr>
        <w:t>Please add a separate table for each type</w:t>
      </w:r>
      <w:r>
        <w:rPr>
          <w:i/>
          <w:iCs/>
        </w:rPr>
        <w:t xml:space="preserve"> of vaccine used</w:t>
      </w:r>
    </w:p>
    <w:p w14:paraId="79EBC30D" w14:textId="77777777" w:rsidR="00745964" w:rsidRDefault="00745964" w:rsidP="00745964">
      <w:pPr>
        <w:rPr>
          <w:i/>
          <w:iCs/>
        </w:rPr>
      </w:pPr>
    </w:p>
    <w:p w14:paraId="64A6B23F" w14:textId="77777777" w:rsidR="00E127C6" w:rsidRDefault="00E127C6" w:rsidP="005224D5">
      <w:pPr>
        <w:rPr>
          <w:b/>
          <w:bCs/>
          <w:i/>
          <w:iCs/>
        </w:rPr>
      </w:pPr>
    </w:p>
    <w:p w14:paraId="6A1103B6" w14:textId="77777777" w:rsidR="00745964" w:rsidRPr="003D4EBA" w:rsidRDefault="00745964" w:rsidP="005224D5">
      <w:pPr>
        <w:rPr>
          <w:b/>
          <w:bCs/>
          <w:i/>
          <w:iCs/>
        </w:rPr>
      </w:pPr>
      <w:r w:rsidRPr="003D4EBA">
        <w:rPr>
          <w:b/>
          <w:bCs/>
          <w:i/>
          <w:iCs/>
        </w:rPr>
        <w:t xml:space="preserve">14.2.3 </w:t>
      </w:r>
      <w:r w:rsidR="00981289">
        <w:rPr>
          <w:b/>
          <w:bCs/>
          <w:i/>
          <w:iCs/>
        </w:rPr>
        <w:t xml:space="preserve">If mOPV2 was used; </w:t>
      </w:r>
      <w:r w:rsidR="00981289" w:rsidRPr="00E127C6">
        <w:rPr>
          <w:b/>
          <w:bCs/>
          <w:i/>
          <w:iCs/>
          <w:lang w:val="en-GB"/>
        </w:rPr>
        <w:t xml:space="preserve">Please </w:t>
      </w:r>
      <w:r w:rsidR="00981289">
        <w:rPr>
          <w:b/>
          <w:bCs/>
          <w:i/>
          <w:iCs/>
        </w:rPr>
        <w:t>a</w:t>
      </w:r>
      <w:r w:rsidRPr="003D4EBA">
        <w:rPr>
          <w:b/>
          <w:bCs/>
          <w:i/>
          <w:iCs/>
        </w:rPr>
        <w:t xml:space="preserve">ttach certificate of destruction, return to global stocks </w:t>
      </w:r>
    </w:p>
    <w:p w14:paraId="29C83B61" w14:textId="77777777" w:rsidR="00745964" w:rsidRDefault="00745964" w:rsidP="00745964"/>
    <w:p w14:paraId="019ABF0D" w14:textId="77777777" w:rsidR="003D4EBA" w:rsidRDefault="003D4EBA" w:rsidP="00745964">
      <w:pPr>
        <w:jc w:val="both"/>
      </w:pPr>
    </w:p>
    <w:p w14:paraId="289FFBCA" w14:textId="77777777" w:rsidR="003D4EBA" w:rsidRDefault="003D4EBA" w:rsidP="00745964">
      <w:pPr>
        <w:jc w:val="both"/>
      </w:pPr>
    </w:p>
    <w:p w14:paraId="1C8B325A" w14:textId="77777777" w:rsidR="003D4EBA" w:rsidRDefault="003D4EBA" w:rsidP="00745964">
      <w:pPr>
        <w:jc w:val="both"/>
      </w:pPr>
    </w:p>
    <w:p w14:paraId="23176DFE" w14:textId="77777777" w:rsidR="003D4EBA" w:rsidRDefault="003D4EBA" w:rsidP="00745964">
      <w:pPr>
        <w:jc w:val="both"/>
      </w:pPr>
    </w:p>
    <w:p w14:paraId="54E36973" w14:textId="77777777" w:rsidR="003D4EBA" w:rsidRDefault="003D4EBA" w:rsidP="00745964">
      <w:pPr>
        <w:jc w:val="both"/>
      </w:pPr>
    </w:p>
    <w:p w14:paraId="33513D81" w14:textId="77777777" w:rsidR="003D4EBA" w:rsidRDefault="003D4EBA" w:rsidP="00745964">
      <w:pPr>
        <w:jc w:val="both"/>
      </w:pPr>
    </w:p>
    <w:p w14:paraId="4EB13C0E" w14:textId="77777777" w:rsidR="003D4EBA" w:rsidRDefault="003D4EBA" w:rsidP="00745964">
      <w:pPr>
        <w:jc w:val="both"/>
      </w:pPr>
    </w:p>
    <w:p w14:paraId="0059B5CA" w14:textId="77777777" w:rsidR="003D4EBA" w:rsidRDefault="003D4EBA" w:rsidP="00745964">
      <w:pPr>
        <w:jc w:val="both"/>
      </w:pPr>
    </w:p>
    <w:p w14:paraId="0C9FAB8D" w14:textId="77777777" w:rsidR="003D4EBA" w:rsidRDefault="003D4EBA" w:rsidP="00745964">
      <w:pPr>
        <w:jc w:val="both"/>
      </w:pPr>
    </w:p>
    <w:p w14:paraId="6484F74B" w14:textId="77777777" w:rsidR="00745964" w:rsidRPr="00E127C6" w:rsidRDefault="00745964" w:rsidP="00745964">
      <w:pPr>
        <w:jc w:val="both"/>
        <w:rPr>
          <w:b/>
          <w:bCs/>
          <w:i/>
          <w:iCs/>
        </w:rPr>
      </w:pPr>
      <w:r w:rsidRPr="00E127C6">
        <w:rPr>
          <w:b/>
          <w:bCs/>
          <w:i/>
          <w:iCs/>
        </w:rPr>
        <w:t xml:space="preserve">14.2.4 </w:t>
      </w:r>
      <w:r w:rsidR="00981289">
        <w:rPr>
          <w:b/>
          <w:bCs/>
          <w:i/>
          <w:iCs/>
        </w:rPr>
        <w:t xml:space="preserve">If mOPV2 was used; </w:t>
      </w:r>
      <w:r w:rsidRPr="00E127C6">
        <w:rPr>
          <w:b/>
          <w:bCs/>
          <w:i/>
          <w:iCs/>
        </w:rPr>
        <w:t xml:space="preserve">Please provide comments/discussion points/additional information, on the detailed description of </w:t>
      </w:r>
      <w:proofErr w:type="spellStart"/>
      <w:r w:rsidRPr="00E127C6">
        <w:rPr>
          <w:b/>
          <w:bCs/>
          <w:i/>
          <w:iCs/>
        </w:rPr>
        <w:t>mOPV</w:t>
      </w:r>
      <w:proofErr w:type="spellEnd"/>
      <w:r w:rsidRPr="00E127C6">
        <w:rPr>
          <w:b/>
          <w:bCs/>
          <w:i/>
          <w:iCs/>
        </w:rPr>
        <w:t xml:space="preserve"> vaccine management activities including any faced challenges. Please provide the country plans and prospective dates of </w:t>
      </w:r>
      <w:proofErr w:type="spellStart"/>
      <w:r w:rsidRPr="00E127C6">
        <w:rPr>
          <w:b/>
          <w:bCs/>
          <w:i/>
          <w:iCs/>
        </w:rPr>
        <w:t>mOPV</w:t>
      </w:r>
      <w:proofErr w:type="spellEnd"/>
      <w:r w:rsidRPr="00E127C6">
        <w:rPr>
          <w:b/>
          <w:bCs/>
          <w:i/>
          <w:iCs/>
        </w:rPr>
        <w:t xml:space="preserve"> destruction in case any balance is remaining within the country </w:t>
      </w:r>
    </w:p>
    <w:p w14:paraId="5C0FF3DE" w14:textId="77777777" w:rsidR="00D74C08" w:rsidRPr="00A26D9D" w:rsidRDefault="00D74C08" w:rsidP="00745964">
      <w:pPr>
        <w:jc w:val="both"/>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8898"/>
      </w:tblGrid>
      <w:tr w:rsidR="00745964" w:rsidRPr="008952EC" w14:paraId="5FD05F14" w14:textId="77777777" w:rsidTr="003D4EBA">
        <w:trPr>
          <w:trHeight w:val="720"/>
        </w:trPr>
        <w:tc>
          <w:tcPr>
            <w:tcW w:w="9144" w:type="dxa"/>
            <w:shd w:val="clear" w:color="auto" w:fill="FFFFFF"/>
          </w:tcPr>
          <w:p w14:paraId="6B0B7153" w14:textId="77777777" w:rsidR="00745964" w:rsidRPr="008952EC" w:rsidRDefault="00745964" w:rsidP="003D4EBA">
            <w:pPr>
              <w:pStyle w:val="Header"/>
              <w:tabs>
                <w:tab w:val="center" w:pos="840"/>
              </w:tabs>
              <w:rPr>
                <w:i/>
              </w:rPr>
            </w:pPr>
            <w:r w:rsidRPr="008952EC">
              <w:rPr>
                <w:i/>
              </w:rPr>
              <w:t>Type here</w:t>
            </w:r>
          </w:p>
          <w:p w14:paraId="310769A6" w14:textId="77777777" w:rsidR="00745964" w:rsidRPr="008952EC" w:rsidRDefault="00745964" w:rsidP="002643FF">
            <w:pPr>
              <w:pStyle w:val="Header"/>
              <w:tabs>
                <w:tab w:val="center" w:pos="840"/>
              </w:tabs>
              <w:rPr>
                <w:i/>
              </w:rPr>
            </w:pPr>
          </w:p>
          <w:p w14:paraId="046CDFBF" w14:textId="77777777" w:rsidR="00745964" w:rsidRPr="008952EC" w:rsidRDefault="00745964" w:rsidP="002643FF">
            <w:pPr>
              <w:pStyle w:val="Header"/>
              <w:tabs>
                <w:tab w:val="center" w:pos="840"/>
              </w:tabs>
            </w:pPr>
          </w:p>
        </w:tc>
      </w:tr>
    </w:tbl>
    <w:p w14:paraId="57DC610C" w14:textId="77777777" w:rsidR="00745964" w:rsidRPr="008952EC" w:rsidRDefault="00745964" w:rsidP="00745964"/>
    <w:p w14:paraId="3C8400F2" w14:textId="77777777" w:rsidR="00745964" w:rsidRDefault="00745964" w:rsidP="00745964">
      <w:pPr>
        <w:pStyle w:val="Header"/>
        <w:tabs>
          <w:tab w:val="clear" w:pos="4320"/>
          <w:tab w:val="clear" w:pos="8640"/>
        </w:tabs>
        <w:spacing w:after="120"/>
      </w:pPr>
      <w:r w:rsidRPr="008952EC">
        <w:rPr>
          <w:b/>
        </w:rPr>
        <w:t xml:space="preserve">GPEI </w:t>
      </w:r>
      <w:r w:rsidRPr="000E6E00">
        <w:rPr>
          <w:b/>
        </w:rPr>
        <w:t>Technical Guidance mOPV2 vaccine management, monitoring, removal and validation</w:t>
      </w:r>
      <w:r>
        <w:rPr>
          <w:b/>
        </w:rPr>
        <w:t xml:space="preserve"> </w:t>
      </w:r>
      <w:hyperlink r:id="rId19" w:history="1">
        <w:r>
          <w:rPr>
            <w:rStyle w:val="Hyperlink"/>
          </w:rPr>
          <w:t>http://polioeradication.org/wp-content/uploads/2016/11/Technical-guidance-mOPV2-management-monitoring-removal-and-validation_Oct2016_EN.pdf</w:t>
        </w:r>
      </w:hyperlink>
    </w:p>
    <w:p w14:paraId="2F2519DC" w14:textId="77777777" w:rsidR="00745964" w:rsidRDefault="00745964" w:rsidP="00533787"/>
    <w:p w14:paraId="3D5DCD83" w14:textId="77777777" w:rsidR="00533787" w:rsidRPr="00CD712E" w:rsidRDefault="00533787" w:rsidP="00CD712E">
      <w:pPr>
        <w:pStyle w:val="Heading3"/>
        <w:rPr>
          <w:b/>
          <w:bCs/>
          <w:i/>
          <w:iCs/>
        </w:rPr>
      </w:pPr>
      <w:r w:rsidRPr="00CD712E">
        <w:rPr>
          <w:b/>
          <w:bCs/>
          <w:i/>
          <w:iCs/>
        </w:rPr>
        <w:t>1</w:t>
      </w:r>
      <w:r w:rsidR="00BC1ED2" w:rsidRPr="00CD712E">
        <w:rPr>
          <w:b/>
          <w:bCs/>
          <w:i/>
          <w:iCs/>
        </w:rPr>
        <w:t>4</w:t>
      </w:r>
      <w:r w:rsidRPr="00CD712E">
        <w:rPr>
          <w:b/>
          <w:bCs/>
          <w:i/>
          <w:iCs/>
        </w:rPr>
        <w:t>.</w:t>
      </w:r>
      <w:r w:rsidR="00745964" w:rsidRPr="00CD712E">
        <w:rPr>
          <w:b/>
          <w:bCs/>
          <w:i/>
          <w:iCs/>
        </w:rPr>
        <w:t>3</w:t>
      </w:r>
      <w:r w:rsidRPr="00CD712E">
        <w:rPr>
          <w:b/>
          <w:bCs/>
          <w:i/>
          <w:iCs/>
        </w:rPr>
        <w:t xml:space="preserve"> </w:t>
      </w:r>
      <w:r w:rsidR="00981289">
        <w:rPr>
          <w:b/>
          <w:bCs/>
          <w:i/>
          <w:iCs/>
        </w:rPr>
        <w:t xml:space="preserve">If mOPV2 was used; </w:t>
      </w:r>
      <w:r w:rsidR="00981289" w:rsidRPr="00E127C6">
        <w:rPr>
          <w:b/>
          <w:bCs/>
          <w:i/>
          <w:iCs/>
          <w:lang w:val="en-GB"/>
        </w:rPr>
        <w:t xml:space="preserve">Please </w:t>
      </w:r>
      <w:r w:rsidR="00981289">
        <w:rPr>
          <w:b/>
          <w:bCs/>
          <w:i/>
          <w:iCs/>
          <w:lang w:val="en-GB"/>
        </w:rPr>
        <w:t>p</w:t>
      </w:r>
      <w:proofErr w:type="spellStart"/>
      <w:r w:rsidRPr="00CD712E">
        <w:rPr>
          <w:b/>
          <w:bCs/>
          <w:i/>
          <w:iCs/>
        </w:rPr>
        <w:t>rovide</w:t>
      </w:r>
      <w:proofErr w:type="spellEnd"/>
      <w:r w:rsidRPr="00CD712E">
        <w:rPr>
          <w:b/>
          <w:bCs/>
          <w:i/>
          <w:iCs/>
        </w:rPr>
        <w:t xml:space="preserve"> evidence showing that </w:t>
      </w:r>
      <w:r w:rsidR="00745964" w:rsidRPr="00CD712E">
        <w:rPr>
          <w:b/>
          <w:bCs/>
          <w:i/>
          <w:iCs/>
        </w:rPr>
        <w:t>VDPV</w:t>
      </w:r>
      <w:r w:rsidRPr="00CD712E">
        <w:rPr>
          <w:b/>
          <w:bCs/>
          <w:i/>
          <w:iCs/>
        </w:rPr>
        <w:t xml:space="preserve"> circulation has been interrupted. Please attach Outbreak Response Assessment (OBRA) report.</w:t>
      </w:r>
    </w:p>
    <w:p w14:paraId="52A1E418" w14:textId="77777777" w:rsidR="00533787" w:rsidRPr="008952EC" w:rsidRDefault="00533787" w:rsidP="00533787">
      <w:pPr>
        <w:pStyle w:val="NoSpacing"/>
        <w:jc w:val="both"/>
        <w:rPr>
          <w:rFonts w:ascii="Times New Roman" w:hAnsi="Times New Roman"/>
        </w:rPr>
      </w:pPr>
    </w:p>
    <w:tbl>
      <w:tblPr>
        <w:tblW w:w="8787"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000" w:firstRow="0" w:lastRow="0" w:firstColumn="0" w:lastColumn="0" w:noHBand="0" w:noVBand="0"/>
      </w:tblPr>
      <w:tblGrid>
        <w:gridCol w:w="8787"/>
      </w:tblGrid>
      <w:tr w:rsidR="00533787" w:rsidRPr="008952EC" w14:paraId="49FAA58C" w14:textId="77777777" w:rsidTr="00E80C3E">
        <w:trPr>
          <w:trHeight w:val="440"/>
        </w:trPr>
        <w:tc>
          <w:tcPr>
            <w:tcW w:w="8787" w:type="dxa"/>
            <w:shd w:val="clear" w:color="auto" w:fill="FFFFFF"/>
          </w:tcPr>
          <w:p w14:paraId="27B84DD4" w14:textId="77777777" w:rsidR="00533787" w:rsidRPr="008952EC" w:rsidRDefault="00533787" w:rsidP="00B21A36">
            <w:pPr>
              <w:pStyle w:val="Header"/>
              <w:tabs>
                <w:tab w:val="center" w:pos="840"/>
              </w:tabs>
              <w:spacing w:before="120" w:after="120"/>
              <w:rPr>
                <w:i/>
              </w:rPr>
            </w:pPr>
            <w:r w:rsidRPr="008952EC">
              <w:rPr>
                <w:i/>
              </w:rPr>
              <w:t>Type here</w:t>
            </w:r>
          </w:p>
          <w:p w14:paraId="648E8113" w14:textId="77777777" w:rsidR="00533787" w:rsidRPr="008952EC" w:rsidRDefault="00533787" w:rsidP="00B21A36">
            <w:pPr>
              <w:pStyle w:val="Header"/>
              <w:tabs>
                <w:tab w:val="center" w:pos="840"/>
              </w:tabs>
              <w:spacing w:before="120" w:after="120"/>
            </w:pPr>
          </w:p>
        </w:tc>
      </w:tr>
    </w:tbl>
    <w:p w14:paraId="2FADB810" w14:textId="77777777" w:rsidR="00533787" w:rsidRPr="008952EC" w:rsidRDefault="00533787" w:rsidP="00533787"/>
    <w:p w14:paraId="367B0D3D" w14:textId="77777777" w:rsidR="00533787" w:rsidRPr="008952EC" w:rsidRDefault="00533787" w:rsidP="00533787"/>
    <w:p w14:paraId="29B7A551" w14:textId="77777777" w:rsidR="00D2715A" w:rsidRPr="005224D5" w:rsidRDefault="00533787" w:rsidP="005224D5">
      <w:pPr>
        <w:pStyle w:val="Heading1"/>
        <w:rPr>
          <w:bCs/>
          <w:color w:val="000000"/>
          <w:sz w:val="28"/>
          <w:szCs w:val="28"/>
          <w:u w:val="single"/>
        </w:rPr>
      </w:pPr>
      <w:r w:rsidRPr="008952EC">
        <w:br w:type="page"/>
      </w:r>
      <w:bookmarkStart w:id="106" w:name="_Toc29997533"/>
      <w:r w:rsidR="007C1155" w:rsidRPr="005224D5">
        <w:rPr>
          <w:bCs/>
          <w:color w:val="000000"/>
          <w:sz w:val="28"/>
          <w:szCs w:val="28"/>
          <w:u w:val="single"/>
        </w:rPr>
        <w:t>Section 1</w:t>
      </w:r>
      <w:r w:rsidR="00BC1ED2" w:rsidRPr="005224D5">
        <w:rPr>
          <w:bCs/>
          <w:color w:val="000000"/>
          <w:sz w:val="28"/>
          <w:szCs w:val="28"/>
          <w:u w:val="single"/>
        </w:rPr>
        <w:t>5</w:t>
      </w:r>
      <w:bookmarkEnd w:id="102"/>
      <w:r w:rsidR="0021273B" w:rsidRPr="005224D5">
        <w:rPr>
          <w:bCs/>
          <w:color w:val="000000"/>
          <w:sz w:val="28"/>
          <w:szCs w:val="28"/>
          <w:u w:val="single"/>
        </w:rPr>
        <w:t>:</w:t>
      </w:r>
      <w:r w:rsidR="00D76348">
        <w:rPr>
          <w:bCs/>
          <w:color w:val="000000"/>
          <w:sz w:val="28"/>
          <w:szCs w:val="28"/>
          <w:u w:val="single"/>
        </w:rPr>
        <w:tab/>
      </w:r>
      <w:r w:rsidR="007C1155" w:rsidRPr="005224D5">
        <w:rPr>
          <w:bCs/>
          <w:color w:val="000000"/>
          <w:sz w:val="28"/>
          <w:szCs w:val="28"/>
          <w:u w:val="single"/>
        </w:rPr>
        <w:t xml:space="preserve">RISK ASSESSMENT </w:t>
      </w:r>
      <w:r w:rsidRPr="005224D5">
        <w:rPr>
          <w:bCs/>
          <w:color w:val="000000"/>
          <w:sz w:val="28"/>
          <w:szCs w:val="28"/>
          <w:u w:val="single"/>
        </w:rPr>
        <w:t xml:space="preserve">(RA) </w:t>
      </w:r>
      <w:r w:rsidR="007C1155" w:rsidRPr="005224D5">
        <w:rPr>
          <w:bCs/>
          <w:color w:val="000000"/>
          <w:sz w:val="28"/>
          <w:szCs w:val="28"/>
          <w:u w:val="single"/>
        </w:rPr>
        <w:t>AND OUTBREAK</w:t>
      </w:r>
      <w:r w:rsidR="00D76348">
        <w:rPr>
          <w:bCs/>
          <w:color w:val="000000"/>
          <w:sz w:val="28"/>
          <w:szCs w:val="28"/>
          <w:u w:val="single"/>
        </w:rPr>
        <w:t xml:space="preserve"> PREPAREDNESS AND RESPONSE</w:t>
      </w:r>
      <w:bookmarkEnd w:id="106"/>
    </w:p>
    <w:p w14:paraId="054DEB32" w14:textId="77777777" w:rsidR="00D2715A" w:rsidRPr="008952EC" w:rsidRDefault="00D2715A" w:rsidP="00D2715A">
      <w:pPr>
        <w:rPr>
          <w:b/>
          <w:bCs/>
          <w:szCs w:val="24"/>
          <w:u w:val="single"/>
        </w:rPr>
      </w:pPr>
    </w:p>
    <w:p w14:paraId="19449DAE" w14:textId="77777777" w:rsidR="00D2715A" w:rsidRPr="008952EC" w:rsidRDefault="007C1155" w:rsidP="00D2715A">
      <w:pPr>
        <w:rPr>
          <w:b/>
          <w:bCs/>
          <w:i/>
          <w:iCs/>
          <w:szCs w:val="24"/>
        </w:rPr>
      </w:pPr>
      <w:r w:rsidRPr="008952EC">
        <w:rPr>
          <w:b/>
          <w:bCs/>
          <w:i/>
          <w:iCs/>
          <w:szCs w:val="24"/>
        </w:rPr>
        <w:t>1</w:t>
      </w:r>
      <w:r w:rsidR="0050172C">
        <w:rPr>
          <w:b/>
          <w:bCs/>
          <w:i/>
          <w:iCs/>
          <w:szCs w:val="24"/>
        </w:rPr>
        <w:t>5</w:t>
      </w:r>
      <w:r w:rsidRPr="008952EC">
        <w:rPr>
          <w:b/>
          <w:bCs/>
          <w:i/>
          <w:iCs/>
          <w:szCs w:val="24"/>
        </w:rPr>
        <w:t>.1</w:t>
      </w:r>
      <w:r w:rsidR="00D2715A" w:rsidRPr="008952EC">
        <w:rPr>
          <w:i/>
          <w:iCs/>
          <w:szCs w:val="24"/>
        </w:rPr>
        <w:tab/>
      </w:r>
      <w:r w:rsidRPr="008952EC">
        <w:rPr>
          <w:i/>
          <w:iCs/>
          <w:szCs w:val="24"/>
        </w:rPr>
        <w:tab/>
      </w:r>
      <w:r w:rsidR="00D2715A" w:rsidRPr="008952EC">
        <w:rPr>
          <w:b/>
          <w:bCs/>
          <w:i/>
          <w:iCs/>
          <w:szCs w:val="24"/>
        </w:rPr>
        <w:t>Was a risk assessment made</w:t>
      </w:r>
      <w:r w:rsidR="0050172C">
        <w:rPr>
          <w:b/>
          <w:bCs/>
          <w:i/>
          <w:iCs/>
          <w:szCs w:val="24"/>
        </w:rPr>
        <w:t xml:space="preserve"> for the year under review</w:t>
      </w:r>
      <w:r w:rsidR="00D2715A" w:rsidRPr="008952EC">
        <w:rPr>
          <w:b/>
          <w:bCs/>
          <w:i/>
          <w:iCs/>
          <w:szCs w:val="24"/>
        </w:rPr>
        <w:t>?</w:t>
      </w:r>
    </w:p>
    <w:p w14:paraId="7861DEBF" w14:textId="77777777" w:rsidR="00D2715A" w:rsidRPr="008952EC" w:rsidRDefault="00D2715A" w:rsidP="00D2715A">
      <w:pPr>
        <w:ind w:left="567"/>
        <w:rPr>
          <w:sz w:val="28"/>
        </w:rPr>
      </w:pPr>
    </w:p>
    <w:p w14:paraId="5DAB2A9D" w14:textId="77777777" w:rsidR="00D2715A" w:rsidRPr="008952EC" w:rsidRDefault="00D2715A" w:rsidP="00D2715A">
      <w:pPr>
        <w:ind w:left="562" w:firstLine="567"/>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0A8EB22A" w14:textId="77777777" w:rsidR="0050172C" w:rsidRDefault="0050172C" w:rsidP="0050172C">
      <w:pPr>
        <w:rPr>
          <w:b/>
          <w:bCs/>
          <w:i/>
          <w:iCs/>
          <w:szCs w:val="24"/>
        </w:rPr>
      </w:pPr>
    </w:p>
    <w:p w14:paraId="1F55A2AB" w14:textId="77777777" w:rsidR="0050172C" w:rsidRPr="008952EC" w:rsidRDefault="0050172C" w:rsidP="0050172C">
      <w:pPr>
        <w:rPr>
          <w:b/>
          <w:bCs/>
          <w:i/>
          <w:iCs/>
          <w:szCs w:val="24"/>
        </w:rPr>
      </w:pPr>
      <w:r w:rsidRPr="008952EC">
        <w:rPr>
          <w:b/>
          <w:bCs/>
          <w:i/>
          <w:iCs/>
          <w:szCs w:val="24"/>
        </w:rPr>
        <w:t>1</w:t>
      </w:r>
      <w:r>
        <w:rPr>
          <w:b/>
          <w:bCs/>
          <w:i/>
          <w:iCs/>
          <w:szCs w:val="24"/>
        </w:rPr>
        <w:t>5</w:t>
      </w:r>
      <w:r w:rsidRPr="008952EC">
        <w:rPr>
          <w:b/>
          <w:bCs/>
          <w:i/>
          <w:iCs/>
          <w:szCs w:val="24"/>
        </w:rPr>
        <w:t>.1</w:t>
      </w:r>
      <w:r>
        <w:rPr>
          <w:b/>
          <w:bCs/>
          <w:i/>
          <w:iCs/>
          <w:szCs w:val="24"/>
        </w:rPr>
        <w:t>.1</w:t>
      </w:r>
      <w:r w:rsidRPr="008952EC">
        <w:rPr>
          <w:i/>
          <w:iCs/>
          <w:szCs w:val="24"/>
        </w:rPr>
        <w:tab/>
      </w:r>
      <w:r w:rsidR="00981289">
        <w:rPr>
          <w:i/>
          <w:iCs/>
          <w:szCs w:val="24"/>
        </w:rPr>
        <w:t xml:space="preserve">If yes; </w:t>
      </w:r>
      <w:r w:rsidRPr="008952EC">
        <w:rPr>
          <w:b/>
          <w:bCs/>
          <w:i/>
          <w:iCs/>
          <w:szCs w:val="24"/>
        </w:rPr>
        <w:t xml:space="preserve">Was </w:t>
      </w:r>
      <w:r>
        <w:rPr>
          <w:b/>
          <w:bCs/>
          <w:i/>
          <w:iCs/>
          <w:szCs w:val="24"/>
        </w:rPr>
        <w:t>the RA done within by the country through National IFA</w:t>
      </w:r>
      <w:r w:rsidRPr="008952EC">
        <w:rPr>
          <w:b/>
          <w:bCs/>
          <w:i/>
          <w:iCs/>
          <w:szCs w:val="24"/>
        </w:rPr>
        <w:t>?</w:t>
      </w:r>
    </w:p>
    <w:p w14:paraId="334E3072" w14:textId="77777777" w:rsidR="0050172C" w:rsidRPr="008952EC" w:rsidRDefault="0050172C" w:rsidP="0050172C">
      <w:pPr>
        <w:ind w:left="567"/>
        <w:rPr>
          <w:sz w:val="28"/>
        </w:rPr>
      </w:pPr>
    </w:p>
    <w:p w14:paraId="59A55357" w14:textId="77777777" w:rsidR="0050172C" w:rsidRPr="008952EC" w:rsidRDefault="0050172C" w:rsidP="0050172C">
      <w:pPr>
        <w:ind w:left="562" w:firstLine="567"/>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367B06D9" w14:textId="77777777" w:rsidR="00D2715A" w:rsidRDefault="00D2715A" w:rsidP="00D2715A">
      <w:pPr>
        <w:ind w:left="567"/>
        <w:rPr>
          <w:sz w:val="28"/>
        </w:rPr>
      </w:pPr>
    </w:p>
    <w:p w14:paraId="28C28F4C" w14:textId="77777777" w:rsidR="0050172C" w:rsidRPr="00E127C6" w:rsidRDefault="0050172C" w:rsidP="0050172C">
      <w:pPr>
        <w:ind w:left="1692" w:hanging="1125"/>
        <w:rPr>
          <w:b/>
          <w:bCs/>
          <w:szCs w:val="24"/>
        </w:rPr>
      </w:pPr>
      <w:r w:rsidRPr="00E127C6">
        <w:rPr>
          <w:b/>
          <w:bCs/>
          <w:szCs w:val="24"/>
        </w:rPr>
        <w:t>15.1.1.1</w:t>
      </w:r>
      <w:r w:rsidRPr="00E127C6">
        <w:rPr>
          <w:b/>
          <w:bCs/>
          <w:szCs w:val="24"/>
        </w:rPr>
        <w:tab/>
        <w:t>If No, please mention why?</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1"/>
      </w:tblGrid>
      <w:tr w:rsidR="0050172C" w:rsidRPr="008952EC" w14:paraId="1513520F" w14:textId="77777777" w:rsidTr="00B21A36">
        <w:tc>
          <w:tcPr>
            <w:tcW w:w="8577" w:type="dxa"/>
            <w:shd w:val="clear" w:color="auto" w:fill="auto"/>
          </w:tcPr>
          <w:p w14:paraId="4B000FA1" w14:textId="77777777" w:rsidR="0050172C" w:rsidRPr="008952EC" w:rsidRDefault="0050172C" w:rsidP="00B21A36">
            <w:pPr>
              <w:spacing w:before="120" w:after="120"/>
              <w:rPr>
                <w:i/>
              </w:rPr>
            </w:pPr>
            <w:r>
              <w:rPr>
                <w:i/>
              </w:rPr>
              <w:t>T</w:t>
            </w:r>
            <w:r w:rsidRPr="008952EC">
              <w:rPr>
                <w:i/>
              </w:rPr>
              <w:t>ype here</w:t>
            </w:r>
          </w:p>
          <w:p w14:paraId="5C647618" w14:textId="77777777" w:rsidR="0050172C" w:rsidRPr="008952EC" w:rsidRDefault="0050172C" w:rsidP="00B21A36">
            <w:pPr>
              <w:rPr>
                <w:szCs w:val="24"/>
              </w:rPr>
            </w:pPr>
          </w:p>
        </w:tc>
      </w:tr>
    </w:tbl>
    <w:p w14:paraId="213FCD09" w14:textId="77777777" w:rsidR="0050172C" w:rsidRDefault="0050172C" w:rsidP="00D2715A">
      <w:pPr>
        <w:ind w:left="567"/>
        <w:rPr>
          <w:sz w:val="28"/>
        </w:rPr>
      </w:pPr>
    </w:p>
    <w:p w14:paraId="27A9A5F7" w14:textId="77777777" w:rsidR="004823D7" w:rsidRPr="00E127C6" w:rsidRDefault="0050172C" w:rsidP="0050172C">
      <w:pPr>
        <w:ind w:left="567"/>
        <w:rPr>
          <w:b/>
          <w:bCs/>
          <w:szCs w:val="24"/>
        </w:rPr>
      </w:pPr>
      <w:r w:rsidRPr="00E127C6">
        <w:rPr>
          <w:b/>
          <w:bCs/>
          <w:szCs w:val="24"/>
        </w:rPr>
        <w:t>15.1.</w:t>
      </w:r>
      <w:r w:rsidR="00E127C6">
        <w:rPr>
          <w:b/>
          <w:bCs/>
          <w:szCs w:val="24"/>
        </w:rPr>
        <w:t>1.</w:t>
      </w:r>
      <w:r w:rsidR="00B21A36" w:rsidRPr="00E127C6">
        <w:rPr>
          <w:b/>
          <w:bCs/>
          <w:szCs w:val="24"/>
        </w:rPr>
        <w:t>2</w:t>
      </w:r>
      <w:r w:rsidRPr="00E127C6">
        <w:rPr>
          <w:b/>
          <w:bCs/>
          <w:szCs w:val="24"/>
        </w:rPr>
        <w:t xml:space="preserve"> </w:t>
      </w:r>
      <w:r w:rsidR="00D2715A" w:rsidRPr="00E127C6">
        <w:rPr>
          <w:b/>
          <w:bCs/>
          <w:szCs w:val="24"/>
        </w:rPr>
        <w:t xml:space="preserve">If </w:t>
      </w:r>
      <w:r w:rsidRPr="00E127C6">
        <w:rPr>
          <w:b/>
          <w:bCs/>
          <w:szCs w:val="24"/>
        </w:rPr>
        <w:t>RA was conducted or communicated</w:t>
      </w:r>
      <w:r w:rsidR="00981289">
        <w:rPr>
          <w:b/>
          <w:bCs/>
          <w:szCs w:val="24"/>
        </w:rPr>
        <w:t>;</w:t>
      </w:r>
      <w:r w:rsidR="00D2715A" w:rsidRPr="00E127C6">
        <w:rPr>
          <w:b/>
          <w:bCs/>
          <w:szCs w:val="24"/>
        </w:rPr>
        <w:t xml:space="preserve"> </w:t>
      </w:r>
      <w:r w:rsidR="004823D7" w:rsidRPr="00E127C6">
        <w:rPr>
          <w:b/>
          <w:bCs/>
          <w:szCs w:val="24"/>
        </w:rPr>
        <w:t>Please mention the scores given for risk assessment by province in the following parameters</w:t>
      </w:r>
      <w:r w:rsidR="00981289">
        <w:rPr>
          <w:b/>
          <w:bCs/>
          <w:szCs w:val="24"/>
        </w:rPr>
        <w:t xml:space="preserve"> for the year under review</w:t>
      </w:r>
    </w:p>
    <w:p w14:paraId="3250CA73" w14:textId="77777777" w:rsidR="00D74C08" w:rsidRDefault="00D74C08" w:rsidP="0050172C">
      <w:pPr>
        <w:ind w:left="567"/>
        <w:rPr>
          <w:szCs w:val="24"/>
        </w:rPr>
      </w:pPr>
    </w:p>
    <w:tbl>
      <w:tblPr>
        <w:tblW w:w="9652" w:type="dxa"/>
        <w:tblInd w:w="113" w:type="dxa"/>
        <w:tblLook w:val="04A0" w:firstRow="1" w:lastRow="0" w:firstColumn="1" w:lastColumn="0" w:noHBand="0" w:noVBand="1"/>
      </w:tblPr>
      <w:tblGrid>
        <w:gridCol w:w="672"/>
        <w:gridCol w:w="1733"/>
        <w:gridCol w:w="1843"/>
        <w:gridCol w:w="1664"/>
        <w:gridCol w:w="1340"/>
        <w:gridCol w:w="2400"/>
      </w:tblGrid>
      <w:tr w:rsidR="0051570B" w:rsidRPr="004823D7" w14:paraId="74F2069C" w14:textId="77777777" w:rsidTr="005224D5">
        <w:trPr>
          <w:trHeight w:val="300"/>
        </w:trPr>
        <w:tc>
          <w:tcPr>
            <w:tcW w:w="672" w:type="dxa"/>
            <w:tcBorders>
              <w:top w:val="single" w:sz="4" w:space="0" w:color="auto"/>
              <w:left w:val="single" w:sz="4" w:space="0" w:color="auto"/>
              <w:bottom w:val="single" w:sz="4" w:space="0" w:color="auto"/>
              <w:right w:val="single" w:sz="4" w:space="0" w:color="auto"/>
            </w:tcBorders>
            <w:shd w:val="clear" w:color="C0C0C0" w:fill="C0C0C0"/>
            <w:noWrap/>
            <w:vAlign w:val="center"/>
            <w:hideMark/>
          </w:tcPr>
          <w:p w14:paraId="60736FD2" w14:textId="77777777" w:rsidR="004823D7" w:rsidRPr="004823D7" w:rsidRDefault="004823D7" w:rsidP="004823D7">
            <w:pPr>
              <w:jc w:val="center"/>
              <w:rPr>
                <w:rFonts w:ascii="Calibri Light" w:hAnsi="Calibri Light" w:cs="Calibri Light"/>
                <w:b/>
                <w:bCs/>
                <w:color w:val="000000"/>
                <w:sz w:val="22"/>
                <w:szCs w:val="22"/>
              </w:rPr>
            </w:pPr>
            <w:r w:rsidRPr="004823D7">
              <w:rPr>
                <w:rFonts w:ascii="Calibri Light" w:hAnsi="Calibri Light" w:cs="Calibri Light"/>
                <w:b/>
                <w:bCs/>
                <w:color w:val="000000"/>
                <w:sz w:val="22"/>
                <w:szCs w:val="22"/>
              </w:rPr>
              <w:t>YEAR</w:t>
            </w:r>
          </w:p>
        </w:tc>
        <w:tc>
          <w:tcPr>
            <w:tcW w:w="1733" w:type="dxa"/>
            <w:tcBorders>
              <w:top w:val="single" w:sz="4" w:space="0" w:color="auto"/>
              <w:left w:val="nil"/>
              <w:bottom w:val="single" w:sz="4" w:space="0" w:color="auto"/>
              <w:right w:val="single" w:sz="4" w:space="0" w:color="auto"/>
            </w:tcBorders>
            <w:shd w:val="clear" w:color="C0C0C0" w:fill="C0C0C0"/>
            <w:noWrap/>
            <w:vAlign w:val="center"/>
            <w:hideMark/>
          </w:tcPr>
          <w:p w14:paraId="4795C785" w14:textId="77777777" w:rsidR="004823D7" w:rsidRPr="004823D7" w:rsidRDefault="004823D7" w:rsidP="004823D7">
            <w:pPr>
              <w:jc w:val="center"/>
              <w:rPr>
                <w:rFonts w:ascii="Calibri" w:hAnsi="Calibri" w:cs="Calibri"/>
                <w:b/>
                <w:bCs/>
                <w:color w:val="000000"/>
                <w:sz w:val="22"/>
                <w:szCs w:val="22"/>
              </w:rPr>
            </w:pPr>
            <w:r w:rsidRPr="004823D7">
              <w:rPr>
                <w:rFonts w:ascii="Calibri" w:hAnsi="Calibri" w:cs="Calibri"/>
                <w:b/>
                <w:bCs/>
                <w:color w:val="000000"/>
                <w:sz w:val="22"/>
                <w:szCs w:val="22"/>
              </w:rPr>
              <w:t>PROVINCE</w:t>
            </w:r>
          </w:p>
        </w:tc>
        <w:tc>
          <w:tcPr>
            <w:tcW w:w="1843" w:type="dxa"/>
            <w:tcBorders>
              <w:top w:val="single" w:sz="4" w:space="0" w:color="auto"/>
              <w:left w:val="nil"/>
              <w:bottom w:val="single" w:sz="4" w:space="0" w:color="auto"/>
              <w:right w:val="single" w:sz="4" w:space="0" w:color="auto"/>
            </w:tcBorders>
            <w:shd w:val="clear" w:color="C0C0C0" w:fill="C0C0C0"/>
            <w:noWrap/>
            <w:vAlign w:val="center"/>
            <w:hideMark/>
          </w:tcPr>
          <w:p w14:paraId="5814194C" w14:textId="77777777" w:rsidR="004823D7" w:rsidRPr="004823D7" w:rsidRDefault="004823D7" w:rsidP="004823D7">
            <w:pPr>
              <w:jc w:val="center"/>
              <w:rPr>
                <w:rFonts w:ascii="Calibri" w:hAnsi="Calibri" w:cs="Calibri"/>
                <w:b/>
                <w:bCs/>
                <w:color w:val="000000"/>
                <w:sz w:val="22"/>
                <w:szCs w:val="22"/>
              </w:rPr>
            </w:pPr>
            <w:r w:rsidRPr="004823D7">
              <w:rPr>
                <w:rFonts w:ascii="Calibri" w:hAnsi="Calibri" w:cs="Calibri"/>
                <w:b/>
                <w:bCs/>
                <w:color w:val="000000"/>
                <w:sz w:val="22"/>
                <w:szCs w:val="22"/>
              </w:rPr>
              <w:t>Susceptibility</w:t>
            </w:r>
            <w:r w:rsidR="0051570B">
              <w:rPr>
                <w:rFonts w:ascii="Calibri" w:hAnsi="Calibri" w:cs="Calibri"/>
                <w:b/>
                <w:bCs/>
                <w:color w:val="000000"/>
                <w:sz w:val="22"/>
                <w:szCs w:val="22"/>
              </w:rPr>
              <w:t xml:space="preserve"> </w:t>
            </w:r>
            <w:r w:rsidRPr="004823D7">
              <w:rPr>
                <w:rFonts w:ascii="Calibri" w:hAnsi="Calibri" w:cs="Calibri"/>
                <w:b/>
                <w:bCs/>
                <w:color w:val="000000"/>
                <w:sz w:val="22"/>
                <w:szCs w:val="22"/>
              </w:rPr>
              <w:t>%</w:t>
            </w:r>
          </w:p>
        </w:tc>
        <w:tc>
          <w:tcPr>
            <w:tcW w:w="1664" w:type="dxa"/>
            <w:tcBorders>
              <w:top w:val="single" w:sz="4" w:space="0" w:color="auto"/>
              <w:left w:val="nil"/>
              <w:bottom w:val="single" w:sz="4" w:space="0" w:color="auto"/>
              <w:right w:val="single" w:sz="4" w:space="0" w:color="auto"/>
            </w:tcBorders>
            <w:shd w:val="clear" w:color="C0C0C0" w:fill="C0C0C0"/>
            <w:noWrap/>
            <w:vAlign w:val="center"/>
            <w:hideMark/>
          </w:tcPr>
          <w:p w14:paraId="161B6C9A" w14:textId="77777777" w:rsidR="004823D7" w:rsidRPr="004823D7" w:rsidRDefault="004823D7" w:rsidP="004823D7">
            <w:pPr>
              <w:jc w:val="center"/>
              <w:rPr>
                <w:rFonts w:ascii="Calibri" w:hAnsi="Calibri" w:cs="Calibri"/>
                <w:b/>
                <w:bCs/>
                <w:color w:val="000000"/>
                <w:sz w:val="22"/>
                <w:szCs w:val="22"/>
              </w:rPr>
            </w:pPr>
            <w:r w:rsidRPr="004823D7">
              <w:rPr>
                <w:rFonts w:ascii="Calibri" w:hAnsi="Calibri" w:cs="Calibri"/>
                <w:b/>
                <w:bCs/>
                <w:color w:val="000000"/>
                <w:sz w:val="22"/>
                <w:szCs w:val="22"/>
              </w:rPr>
              <w:t>Surveillance</w:t>
            </w:r>
            <w:r w:rsidR="0051570B">
              <w:rPr>
                <w:rFonts w:ascii="Calibri" w:hAnsi="Calibri" w:cs="Calibri"/>
                <w:b/>
                <w:bCs/>
                <w:color w:val="000000"/>
                <w:sz w:val="22"/>
                <w:szCs w:val="22"/>
              </w:rPr>
              <w:t xml:space="preserve"> </w:t>
            </w:r>
            <w:r w:rsidRPr="004823D7">
              <w:rPr>
                <w:rFonts w:ascii="Calibri" w:hAnsi="Calibri" w:cs="Calibri"/>
                <w:b/>
                <w:bCs/>
                <w:color w:val="000000"/>
                <w:sz w:val="22"/>
                <w:szCs w:val="22"/>
              </w:rPr>
              <w:t>%</w:t>
            </w:r>
          </w:p>
        </w:tc>
        <w:tc>
          <w:tcPr>
            <w:tcW w:w="1340" w:type="dxa"/>
            <w:tcBorders>
              <w:top w:val="single" w:sz="4" w:space="0" w:color="auto"/>
              <w:left w:val="nil"/>
              <w:bottom w:val="single" w:sz="4" w:space="0" w:color="auto"/>
              <w:right w:val="single" w:sz="4" w:space="0" w:color="auto"/>
            </w:tcBorders>
            <w:shd w:val="clear" w:color="C0C0C0" w:fill="C0C0C0"/>
            <w:noWrap/>
            <w:vAlign w:val="center"/>
            <w:hideMark/>
          </w:tcPr>
          <w:p w14:paraId="35220A51" w14:textId="77777777" w:rsidR="004823D7" w:rsidRPr="004823D7" w:rsidRDefault="0050172C" w:rsidP="004823D7">
            <w:pPr>
              <w:jc w:val="center"/>
              <w:rPr>
                <w:rFonts w:ascii="Calibri" w:hAnsi="Calibri" w:cs="Calibri"/>
                <w:b/>
                <w:bCs/>
                <w:color w:val="000000"/>
                <w:sz w:val="22"/>
                <w:szCs w:val="22"/>
              </w:rPr>
            </w:pPr>
            <w:r>
              <w:rPr>
                <w:rFonts w:ascii="Calibri" w:hAnsi="Calibri" w:cs="Calibri"/>
                <w:b/>
                <w:bCs/>
                <w:color w:val="000000"/>
                <w:sz w:val="22"/>
                <w:szCs w:val="22"/>
              </w:rPr>
              <w:t>Additional factors</w:t>
            </w:r>
            <w:r w:rsidR="0051570B">
              <w:rPr>
                <w:rFonts w:ascii="Calibri" w:hAnsi="Calibri" w:cs="Calibri"/>
                <w:b/>
                <w:bCs/>
                <w:color w:val="000000"/>
                <w:sz w:val="22"/>
                <w:szCs w:val="22"/>
              </w:rPr>
              <w:t xml:space="preserve"> </w:t>
            </w:r>
            <w:r w:rsidR="004823D7" w:rsidRPr="004823D7">
              <w:rPr>
                <w:rFonts w:ascii="Calibri" w:hAnsi="Calibri" w:cs="Calibri"/>
                <w:b/>
                <w:bCs/>
                <w:color w:val="000000"/>
                <w:sz w:val="22"/>
                <w:szCs w:val="22"/>
              </w:rPr>
              <w:t>%</w:t>
            </w:r>
          </w:p>
        </w:tc>
        <w:tc>
          <w:tcPr>
            <w:tcW w:w="2400" w:type="dxa"/>
            <w:tcBorders>
              <w:top w:val="single" w:sz="4" w:space="0" w:color="auto"/>
              <w:left w:val="nil"/>
              <w:bottom w:val="single" w:sz="4" w:space="0" w:color="auto"/>
              <w:right w:val="single" w:sz="4" w:space="0" w:color="auto"/>
            </w:tcBorders>
            <w:shd w:val="clear" w:color="C0C0C0" w:fill="C0C0C0"/>
            <w:noWrap/>
            <w:vAlign w:val="center"/>
            <w:hideMark/>
          </w:tcPr>
          <w:p w14:paraId="75F28C01" w14:textId="77777777" w:rsidR="004823D7" w:rsidRPr="004823D7" w:rsidRDefault="004823D7" w:rsidP="004823D7">
            <w:pPr>
              <w:jc w:val="center"/>
              <w:rPr>
                <w:rFonts w:ascii="Calibri" w:hAnsi="Calibri" w:cs="Calibri"/>
                <w:b/>
                <w:bCs/>
                <w:color w:val="000000"/>
                <w:sz w:val="22"/>
                <w:szCs w:val="22"/>
              </w:rPr>
            </w:pPr>
            <w:r w:rsidRPr="004823D7">
              <w:rPr>
                <w:rFonts w:ascii="Calibri" w:hAnsi="Calibri" w:cs="Calibri"/>
                <w:b/>
                <w:bCs/>
                <w:color w:val="000000"/>
                <w:sz w:val="22"/>
                <w:szCs w:val="22"/>
              </w:rPr>
              <w:t>Total</w:t>
            </w:r>
            <w:r w:rsidR="0051570B">
              <w:rPr>
                <w:rFonts w:ascii="Calibri" w:hAnsi="Calibri" w:cs="Calibri"/>
                <w:b/>
                <w:bCs/>
                <w:color w:val="000000"/>
                <w:sz w:val="22"/>
                <w:szCs w:val="22"/>
              </w:rPr>
              <w:t xml:space="preserve"> </w:t>
            </w:r>
            <w:r w:rsidRPr="004823D7">
              <w:rPr>
                <w:rFonts w:ascii="Calibri" w:hAnsi="Calibri" w:cs="Calibri"/>
                <w:b/>
                <w:bCs/>
                <w:color w:val="000000"/>
                <w:sz w:val="22"/>
                <w:szCs w:val="22"/>
              </w:rPr>
              <w:t>Weighted</w:t>
            </w:r>
            <w:r w:rsidR="0051570B">
              <w:rPr>
                <w:rFonts w:ascii="Calibri" w:hAnsi="Calibri" w:cs="Calibri"/>
                <w:b/>
                <w:bCs/>
                <w:color w:val="000000"/>
                <w:sz w:val="22"/>
                <w:szCs w:val="22"/>
              </w:rPr>
              <w:t xml:space="preserve"> </w:t>
            </w:r>
            <w:r w:rsidRPr="004823D7">
              <w:rPr>
                <w:rFonts w:ascii="Calibri" w:hAnsi="Calibri" w:cs="Calibri"/>
                <w:b/>
                <w:bCs/>
                <w:color w:val="000000"/>
                <w:sz w:val="22"/>
                <w:szCs w:val="22"/>
              </w:rPr>
              <w:t>Score</w:t>
            </w:r>
            <w:r w:rsidR="0051570B">
              <w:rPr>
                <w:rFonts w:ascii="Calibri" w:hAnsi="Calibri" w:cs="Calibri"/>
                <w:b/>
                <w:bCs/>
                <w:color w:val="000000"/>
                <w:sz w:val="22"/>
                <w:szCs w:val="22"/>
              </w:rPr>
              <w:t xml:space="preserve"> </w:t>
            </w:r>
            <w:r w:rsidRPr="004823D7">
              <w:rPr>
                <w:rFonts w:ascii="Calibri" w:hAnsi="Calibri" w:cs="Calibri"/>
                <w:b/>
                <w:bCs/>
                <w:color w:val="000000"/>
                <w:sz w:val="22"/>
                <w:szCs w:val="22"/>
              </w:rPr>
              <w:t>%</w:t>
            </w:r>
          </w:p>
        </w:tc>
      </w:tr>
      <w:tr w:rsidR="004823D7" w:rsidRPr="004823D7" w14:paraId="3ADEB636" w14:textId="77777777" w:rsidTr="005224D5">
        <w:trPr>
          <w:trHeight w:val="255"/>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14:paraId="03F47F71" w14:textId="77777777" w:rsidR="004823D7" w:rsidRPr="004823D7" w:rsidRDefault="004823D7" w:rsidP="004823D7">
            <w:pPr>
              <w:rPr>
                <w:rFonts w:ascii="Calibri Light" w:hAnsi="Calibri Light" w:cs="Calibri Light"/>
                <w:sz w:val="20"/>
              </w:rPr>
            </w:pPr>
            <w:r w:rsidRPr="004823D7">
              <w:rPr>
                <w:rFonts w:ascii="Calibri Light" w:hAnsi="Calibri Light" w:cs="Calibri Light"/>
                <w:sz w:val="20"/>
              </w:rPr>
              <w:t> </w:t>
            </w:r>
          </w:p>
        </w:tc>
        <w:tc>
          <w:tcPr>
            <w:tcW w:w="1733" w:type="dxa"/>
            <w:tcBorders>
              <w:top w:val="nil"/>
              <w:left w:val="nil"/>
              <w:bottom w:val="single" w:sz="4" w:space="0" w:color="auto"/>
              <w:right w:val="single" w:sz="4" w:space="0" w:color="auto"/>
            </w:tcBorders>
            <w:shd w:val="clear" w:color="auto" w:fill="auto"/>
            <w:noWrap/>
            <w:vAlign w:val="bottom"/>
            <w:hideMark/>
          </w:tcPr>
          <w:p w14:paraId="55C9D3C3" w14:textId="77777777" w:rsidR="004823D7" w:rsidRPr="004823D7" w:rsidRDefault="004823D7" w:rsidP="004823D7">
            <w:pPr>
              <w:rPr>
                <w:rFonts w:ascii="Calibri Light" w:hAnsi="Calibri Light" w:cs="Calibri Light"/>
                <w:sz w:val="20"/>
              </w:rPr>
            </w:pPr>
            <w:r w:rsidRPr="004823D7">
              <w:rPr>
                <w:rFonts w:ascii="Calibri Light" w:hAnsi="Calibri Light" w:cs="Calibri Light"/>
                <w:sz w:val="20"/>
              </w:rPr>
              <w:t> </w:t>
            </w:r>
          </w:p>
        </w:tc>
        <w:tc>
          <w:tcPr>
            <w:tcW w:w="1843" w:type="dxa"/>
            <w:tcBorders>
              <w:top w:val="nil"/>
              <w:left w:val="nil"/>
              <w:bottom w:val="single" w:sz="4" w:space="0" w:color="auto"/>
              <w:right w:val="single" w:sz="4" w:space="0" w:color="auto"/>
            </w:tcBorders>
            <w:shd w:val="clear" w:color="auto" w:fill="auto"/>
            <w:noWrap/>
            <w:vAlign w:val="bottom"/>
            <w:hideMark/>
          </w:tcPr>
          <w:p w14:paraId="3ACDC525"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1664" w:type="dxa"/>
            <w:tcBorders>
              <w:top w:val="nil"/>
              <w:left w:val="nil"/>
              <w:bottom w:val="single" w:sz="4" w:space="0" w:color="auto"/>
              <w:right w:val="single" w:sz="4" w:space="0" w:color="auto"/>
            </w:tcBorders>
            <w:shd w:val="clear" w:color="auto" w:fill="auto"/>
            <w:noWrap/>
            <w:vAlign w:val="bottom"/>
            <w:hideMark/>
          </w:tcPr>
          <w:p w14:paraId="0310E61A"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1340" w:type="dxa"/>
            <w:tcBorders>
              <w:top w:val="nil"/>
              <w:left w:val="nil"/>
              <w:bottom w:val="single" w:sz="4" w:space="0" w:color="auto"/>
              <w:right w:val="single" w:sz="4" w:space="0" w:color="auto"/>
            </w:tcBorders>
            <w:shd w:val="clear" w:color="auto" w:fill="auto"/>
            <w:noWrap/>
            <w:vAlign w:val="bottom"/>
            <w:hideMark/>
          </w:tcPr>
          <w:p w14:paraId="3A5815C3"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2400" w:type="dxa"/>
            <w:tcBorders>
              <w:top w:val="nil"/>
              <w:left w:val="nil"/>
              <w:bottom w:val="single" w:sz="4" w:space="0" w:color="auto"/>
              <w:right w:val="single" w:sz="4" w:space="0" w:color="auto"/>
            </w:tcBorders>
            <w:shd w:val="clear" w:color="auto" w:fill="auto"/>
            <w:noWrap/>
            <w:vAlign w:val="bottom"/>
            <w:hideMark/>
          </w:tcPr>
          <w:p w14:paraId="6047BB06"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r>
      <w:tr w:rsidR="004823D7" w:rsidRPr="004823D7" w14:paraId="5B97EC6F" w14:textId="77777777" w:rsidTr="005224D5">
        <w:trPr>
          <w:trHeight w:val="255"/>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14:paraId="0D011814" w14:textId="77777777" w:rsidR="004823D7" w:rsidRPr="004823D7" w:rsidRDefault="004823D7" w:rsidP="004823D7">
            <w:pPr>
              <w:rPr>
                <w:rFonts w:ascii="Calibri Light" w:hAnsi="Calibri Light" w:cs="Calibri Light"/>
                <w:sz w:val="20"/>
              </w:rPr>
            </w:pPr>
            <w:r w:rsidRPr="004823D7">
              <w:rPr>
                <w:rFonts w:ascii="Calibri Light" w:hAnsi="Calibri Light" w:cs="Calibri Light"/>
                <w:sz w:val="20"/>
              </w:rPr>
              <w:t> </w:t>
            </w:r>
          </w:p>
        </w:tc>
        <w:tc>
          <w:tcPr>
            <w:tcW w:w="1733" w:type="dxa"/>
            <w:tcBorders>
              <w:top w:val="nil"/>
              <w:left w:val="nil"/>
              <w:bottom w:val="single" w:sz="4" w:space="0" w:color="auto"/>
              <w:right w:val="single" w:sz="4" w:space="0" w:color="auto"/>
            </w:tcBorders>
            <w:shd w:val="clear" w:color="auto" w:fill="auto"/>
            <w:noWrap/>
            <w:vAlign w:val="bottom"/>
            <w:hideMark/>
          </w:tcPr>
          <w:p w14:paraId="7E055E4D" w14:textId="77777777" w:rsidR="004823D7" w:rsidRPr="004823D7" w:rsidRDefault="004823D7" w:rsidP="004823D7">
            <w:pPr>
              <w:rPr>
                <w:rFonts w:ascii="Calibri Light" w:hAnsi="Calibri Light" w:cs="Calibri Light"/>
                <w:sz w:val="20"/>
              </w:rPr>
            </w:pPr>
            <w:r w:rsidRPr="004823D7">
              <w:rPr>
                <w:rFonts w:ascii="Calibri Light" w:hAnsi="Calibri Light" w:cs="Calibri Light"/>
                <w:sz w:val="20"/>
              </w:rPr>
              <w:t> </w:t>
            </w:r>
          </w:p>
        </w:tc>
        <w:tc>
          <w:tcPr>
            <w:tcW w:w="1843" w:type="dxa"/>
            <w:tcBorders>
              <w:top w:val="nil"/>
              <w:left w:val="nil"/>
              <w:bottom w:val="single" w:sz="4" w:space="0" w:color="auto"/>
              <w:right w:val="single" w:sz="4" w:space="0" w:color="auto"/>
            </w:tcBorders>
            <w:shd w:val="clear" w:color="auto" w:fill="auto"/>
            <w:noWrap/>
            <w:vAlign w:val="bottom"/>
            <w:hideMark/>
          </w:tcPr>
          <w:p w14:paraId="2EFFA22A"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1664" w:type="dxa"/>
            <w:tcBorders>
              <w:top w:val="nil"/>
              <w:left w:val="nil"/>
              <w:bottom w:val="single" w:sz="4" w:space="0" w:color="auto"/>
              <w:right w:val="single" w:sz="4" w:space="0" w:color="auto"/>
            </w:tcBorders>
            <w:shd w:val="clear" w:color="auto" w:fill="auto"/>
            <w:noWrap/>
            <w:vAlign w:val="bottom"/>
            <w:hideMark/>
          </w:tcPr>
          <w:p w14:paraId="1FFCF835"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1340" w:type="dxa"/>
            <w:tcBorders>
              <w:top w:val="nil"/>
              <w:left w:val="nil"/>
              <w:bottom w:val="single" w:sz="4" w:space="0" w:color="auto"/>
              <w:right w:val="single" w:sz="4" w:space="0" w:color="auto"/>
            </w:tcBorders>
            <w:shd w:val="clear" w:color="auto" w:fill="auto"/>
            <w:noWrap/>
            <w:vAlign w:val="bottom"/>
            <w:hideMark/>
          </w:tcPr>
          <w:p w14:paraId="46CABFA7"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2400" w:type="dxa"/>
            <w:tcBorders>
              <w:top w:val="nil"/>
              <w:left w:val="nil"/>
              <w:bottom w:val="single" w:sz="4" w:space="0" w:color="auto"/>
              <w:right w:val="single" w:sz="4" w:space="0" w:color="auto"/>
            </w:tcBorders>
            <w:shd w:val="clear" w:color="auto" w:fill="auto"/>
            <w:noWrap/>
            <w:vAlign w:val="bottom"/>
            <w:hideMark/>
          </w:tcPr>
          <w:p w14:paraId="6B273E8F"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r>
      <w:tr w:rsidR="004823D7" w:rsidRPr="004823D7" w14:paraId="717EA977" w14:textId="77777777" w:rsidTr="005224D5">
        <w:trPr>
          <w:trHeight w:val="255"/>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14:paraId="6E563B28" w14:textId="77777777" w:rsidR="004823D7" w:rsidRPr="004823D7" w:rsidRDefault="004823D7" w:rsidP="004823D7">
            <w:pPr>
              <w:rPr>
                <w:rFonts w:ascii="Calibri Light" w:hAnsi="Calibri Light" w:cs="Calibri Light"/>
                <w:sz w:val="20"/>
              </w:rPr>
            </w:pPr>
            <w:r w:rsidRPr="004823D7">
              <w:rPr>
                <w:rFonts w:ascii="Calibri Light" w:hAnsi="Calibri Light" w:cs="Calibri Light"/>
                <w:sz w:val="20"/>
              </w:rPr>
              <w:t> </w:t>
            </w:r>
          </w:p>
        </w:tc>
        <w:tc>
          <w:tcPr>
            <w:tcW w:w="1733" w:type="dxa"/>
            <w:tcBorders>
              <w:top w:val="nil"/>
              <w:left w:val="nil"/>
              <w:bottom w:val="single" w:sz="4" w:space="0" w:color="auto"/>
              <w:right w:val="single" w:sz="4" w:space="0" w:color="auto"/>
            </w:tcBorders>
            <w:shd w:val="clear" w:color="auto" w:fill="auto"/>
            <w:noWrap/>
            <w:vAlign w:val="bottom"/>
            <w:hideMark/>
          </w:tcPr>
          <w:p w14:paraId="7D286FC1" w14:textId="77777777" w:rsidR="004823D7" w:rsidRPr="004823D7" w:rsidRDefault="004823D7" w:rsidP="004823D7">
            <w:pPr>
              <w:rPr>
                <w:rFonts w:ascii="Calibri Light" w:hAnsi="Calibri Light" w:cs="Calibri Light"/>
                <w:sz w:val="20"/>
              </w:rPr>
            </w:pPr>
            <w:r w:rsidRPr="004823D7">
              <w:rPr>
                <w:rFonts w:ascii="Calibri Light" w:hAnsi="Calibri Light" w:cs="Calibri Light"/>
                <w:sz w:val="20"/>
              </w:rPr>
              <w:t> </w:t>
            </w:r>
          </w:p>
        </w:tc>
        <w:tc>
          <w:tcPr>
            <w:tcW w:w="1843" w:type="dxa"/>
            <w:tcBorders>
              <w:top w:val="nil"/>
              <w:left w:val="nil"/>
              <w:bottom w:val="single" w:sz="4" w:space="0" w:color="auto"/>
              <w:right w:val="single" w:sz="4" w:space="0" w:color="auto"/>
            </w:tcBorders>
            <w:shd w:val="clear" w:color="auto" w:fill="auto"/>
            <w:noWrap/>
            <w:vAlign w:val="bottom"/>
            <w:hideMark/>
          </w:tcPr>
          <w:p w14:paraId="135433A1"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1664" w:type="dxa"/>
            <w:tcBorders>
              <w:top w:val="nil"/>
              <w:left w:val="nil"/>
              <w:bottom w:val="single" w:sz="4" w:space="0" w:color="auto"/>
              <w:right w:val="single" w:sz="4" w:space="0" w:color="auto"/>
            </w:tcBorders>
            <w:shd w:val="clear" w:color="auto" w:fill="auto"/>
            <w:noWrap/>
            <w:vAlign w:val="bottom"/>
            <w:hideMark/>
          </w:tcPr>
          <w:p w14:paraId="204D6C5A"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1340" w:type="dxa"/>
            <w:tcBorders>
              <w:top w:val="nil"/>
              <w:left w:val="nil"/>
              <w:bottom w:val="single" w:sz="4" w:space="0" w:color="auto"/>
              <w:right w:val="single" w:sz="4" w:space="0" w:color="auto"/>
            </w:tcBorders>
            <w:shd w:val="clear" w:color="auto" w:fill="auto"/>
            <w:noWrap/>
            <w:vAlign w:val="bottom"/>
            <w:hideMark/>
          </w:tcPr>
          <w:p w14:paraId="55426966"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2400" w:type="dxa"/>
            <w:tcBorders>
              <w:top w:val="nil"/>
              <w:left w:val="nil"/>
              <w:bottom w:val="single" w:sz="4" w:space="0" w:color="auto"/>
              <w:right w:val="single" w:sz="4" w:space="0" w:color="auto"/>
            </w:tcBorders>
            <w:shd w:val="clear" w:color="auto" w:fill="auto"/>
            <w:noWrap/>
            <w:vAlign w:val="bottom"/>
            <w:hideMark/>
          </w:tcPr>
          <w:p w14:paraId="6FD24A70"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r>
      <w:tr w:rsidR="004823D7" w:rsidRPr="004823D7" w14:paraId="6C4CFB79" w14:textId="77777777" w:rsidTr="005224D5">
        <w:trPr>
          <w:trHeight w:val="255"/>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14:paraId="233820F6" w14:textId="77777777" w:rsidR="004823D7" w:rsidRPr="004823D7" w:rsidRDefault="004823D7" w:rsidP="004823D7">
            <w:pPr>
              <w:rPr>
                <w:rFonts w:ascii="Calibri Light" w:hAnsi="Calibri Light" w:cs="Calibri Light"/>
                <w:sz w:val="20"/>
              </w:rPr>
            </w:pPr>
            <w:r w:rsidRPr="004823D7">
              <w:rPr>
                <w:rFonts w:ascii="Calibri Light" w:hAnsi="Calibri Light" w:cs="Calibri Light"/>
                <w:sz w:val="20"/>
              </w:rPr>
              <w:t> </w:t>
            </w:r>
          </w:p>
        </w:tc>
        <w:tc>
          <w:tcPr>
            <w:tcW w:w="1733" w:type="dxa"/>
            <w:tcBorders>
              <w:top w:val="nil"/>
              <w:left w:val="nil"/>
              <w:bottom w:val="single" w:sz="4" w:space="0" w:color="auto"/>
              <w:right w:val="single" w:sz="4" w:space="0" w:color="auto"/>
            </w:tcBorders>
            <w:shd w:val="clear" w:color="auto" w:fill="auto"/>
            <w:noWrap/>
            <w:vAlign w:val="bottom"/>
            <w:hideMark/>
          </w:tcPr>
          <w:p w14:paraId="3B55320B" w14:textId="77777777" w:rsidR="004823D7" w:rsidRPr="004823D7" w:rsidRDefault="004823D7" w:rsidP="004823D7">
            <w:pPr>
              <w:rPr>
                <w:rFonts w:ascii="Calibri Light" w:hAnsi="Calibri Light" w:cs="Calibri Light"/>
                <w:sz w:val="20"/>
              </w:rPr>
            </w:pPr>
            <w:r w:rsidRPr="004823D7">
              <w:rPr>
                <w:rFonts w:ascii="Calibri Light" w:hAnsi="Calibri Light" w:cs="Calibri Light"/>
                <w:sz w:val="20"/>
              </w:rPr>
              <w:t> </w:t>
            </w:r>
          </w:p>
        </w:tc>
        <w:tc>
          <w:tcPr>
            <w:tcW w:w="1843" w:type="dxa"/>
            <w:tcBorders>
              <w:top w:val="nil"/>
              <w:left w:val="nil"/>
              <w:bottom w:val="single" w:sz="4" w:space="0" w:color="auto"/>
              <w:right w:val="single" w:sz="4" w:space="0" w:color="auto"/>
            </w:tcBorders>
            <w:shd w:val="clear" w:color="auto" w:fill="auto"/>
            <w:noWrap/>
            <w:vAlign w:val="bottom"/>
            <w:hideMark/>
          </w:tcPr>
          <w:p w14:paraId="4E6D9E12"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1664" w:type="dxa"/>
            <w:tcBorders>
              <w:top w:val="nil"/>
              <w:left w:val="nil"/>
              <w:bottom w:val="single" w:sz="4" w:space="0" w:color="auto"/>
              <w:right w:val="single" w:sz="4" w:space="0" w:color="auto"/>
            </w:tcBorders>
            <w:shd w:val="clear" w:color="auto" w:fill="auto"/>
            <w:noWrap/>
            <w:vAlign w:val="bottom"/>
            <w:hideMark/>
          </w:tcPr>
          <w:p w14:paraId="5E55FCB7"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1340" w:type="dxa"/>
            <w:tcBorders>
              <w:top w:val="nil"/>
              <w:left w:val="nil"/>
              <w:bottom w:val="single" w:sz="4" w:space="0" w:color="auto"/>
              <w:right w:val="single" w:sz="4" w:space="0" w:color="auto"/>
            </w:tcBorders>
            <w:shd w:val="clear" w:color="auto" w:fill="auto"/>
            <w:noWrap/>
            <w:vAlign w:val="bottom"/>
            <w:hideMark/>
          </w:tcPr>
          <w:p w14:paraId="23CCF311"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2400" w:type="dxa"/>
            <w:tcBorders>
              <w:top w:val="nil"/>
              <w:left w:val="nil"/>
              <w:bottom w:val="single" w:sz="4" w:space="0" w:color="auto"/>
              <w:right w:val="single" w:sz="4" w:space="0" w:color="auto"/>
            </w:tcBorders>
            <w:shd w:val="clear" w:color="auto" w:fill="auto"/>
            <w:noWrap/>
            <w:vAlign w:val="bottom"/>
            <w:hideMark/>
          </w:tcPr>
          <w:p w14:paraId="08958CF3"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r>
      <w:tr w:rsidR="004823D7" w:rsidRPr="004823D7" w14:paraId="4DA20573" w14:textId="77777777" w:rsidTr="005224D5">
        <w:trPr>
          <w:trHeight w:val="255"/>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14:paraId="60584FCF" w14:textId="77777777" w:rsidR="004823D7" w:rsidRPr="004823D7" w:rsidRDefault="004823D7" w:rsidP="004823D7">
            <w:pPr>
              <w:rPr>
                <w:rFonts w:ascii="Calibri Light" w:hAnsi="Calibri Light" w:cs="Calibri Light"/>
                <w:sz w:val="20"/>
              </w:rPr>
            </w:pPr>
            <w:r w:rsidRPr="004823D7">
              <w:rPr>
                <w:rFonts w:ascii="Calibri Light" w:hAnsi="Calibri Light" w:cs="Calibri Light"/>
                <w:sz w:val="20"/>
              </w:rPr>
              <w:t> </w:t>
            </w:r>
          </w:p>
        </w:tc>
        <w:tc>
          <w:tcPr>
            <w:tcW w:w="1733" w:type="dxa"/>
            <w:tcBorders>
              <w:top w:val="nil"/>
              <w:left w:val="nil"/>
              <w:bottom w:val="single" w:sz="4" w:space="0" w:color="auto"/>
              <w:right w:val="single" w:sz="4" w:space="0" w:color="auto"/>
            </w:tcBorders>
            <w:shd w:val="clear" w:color="auto" w:fill="auto"/>
            <w:noWrap/>
            <w:vAlign w:val="bottom"/>
            <w:hideMark/>
          </w:tcPr>
          <w:p w14:paraId="36FAA5F8" w14:textId="77777777" w:rsidR="004823D7" w:rsidRPr="004823D7" w:rsidRDefault="004823D7" w:rsidP="004823D7">
            <w:pPr>
              <w:rPr>
                <w:rFonts w:ascii="Calibri Light" w:hAnsi="Calibri Light" w:cs="Calibri Light"/>
                <w:sz w:val="20"/>
              </w:rPr>
            </w:pPr>
            <w:r w:rsidRPr="004823D7">
              <w:rPr>
                <w:rFonts w:ascii="Calibri Light" w:hAnsi="Calibri Light" w:cs="Calibri Light"/>
                <w:sz w:val="20"/>
              </w:rPr>
              <w:t> </w:t>
            </w:r>
          </w:p>
        </w:tc>
        <w:tc>
          <w:tcPr>
            <w:tcW w:w="1843" w:type="dxa"/>
            <w:tcBorders>
              <w:top w:val="nil"/>
              <w:left w:val="nil"/>
              <w:bottom w:val="single" w:sz="4" w:space="0" w:color="auto"/>
              <w:right w:val="single" w:sz="4" w:space="0" w:color="auto"/>
            </w:tcBorders>
            <w:shd w:val="clear" w:color="auto" w:fill="auto"/>
            <w:noWrap/>
            <w:vAlign w:val="bottom"/>
            <w:hideMark/>
          </w:tcPr>
          <w:p w14:paraId="48BDF8E7"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1664" w:type="dxa"/>
            <w:tcBorders>
              <w:top w:val="nil"/>
              <w:left w:val="nil"/>
              <w:bottom w:val="single" w:sz="4" w:space="0" w:color="auto"/>
              <w:right w:val="single" w:sz="4" w:space="0" w:color="auto"/>
            </w:tcBorders>
            <w:shd w:val="clear" w:color="auto" w:fill="auto"/>
            <w:noWrap/>
            <w:vAlign w:val="bottom"/>
            <w:hideMark/>
          </w:tcPr>
          <w:p w14:paraId="3B029FA4"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1340" w:type="dxa"/>
            <w:tcBorders>
              <w:top w:val="nil"/>
              <w:left w:val="nil"/>
              <w:bottom w:val="single" w:sz="4" w:space="0" w:color="auto"/>
              <w:right w:val="single" w:sz="4" w:space="0" w:color="auto"/>
            </w:tcBorders>
            <w:shd w:val="clear" w:color="auto" w:fill="auto"/>
            <w:noWrap/>
            <w:vAlign w:val="bottom"/>
            <w:hideMark/>
          </w:tcPr>
          <w:p w14:paraId="6EB33BBB"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2400" w:type="dxa"/>
            <w:tcBorders>
              <w:top w:val="nil"/>
              <w:left w:val="nil"/>
              <w:bottom w:val="single" w:sz="4" w:space="0" w:color="auto"/>
              <w:right w:val="single" w:sz="4" w:space="0" w:color="auto"/>
            </w:tcBorders>
            <w:shd w:val="clear" w:color="auto" w:fill="auto"/>
            <w:noWrap/>
            <w:vAlign w:val="bottom"/>
            <w:hideMark/>
          </w:tcPr>
          <w:p w14:paraId="6D075703"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r>
      <w:tr w:rsidR="004823D7" w:rsidRPr="004823D7" w14:paraId="44FF89C9" w14:textId="77777777" w:rsidTr="005224D5">
        <w:trPr>
          <w:trHeight w:val="255"/>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14:paraId="5BB7F440" w14:textId="77777777" w:rsidR="004823D7" w:rsidRPr="004823D7" w:rsidRDefault="004823D7" w:rsidP="004823D7">
            <w:pPr>
              <w:rPr>
                <w:rFonts w:ascii="Calibri Light" w:hAnsi="Calibri Light" w:cs="Calibri Light"/>
                <w:sz w:val="20"/>
              </w:rPr>
            </w:pPr>
            <w:r w:rsidRPr="004823D7">
              <w:rPr>
                <w:rFonts w:ascii="Calibri Light" w:hAnsi="Calibri Light" w:cs="Calibri Light"/>
                <w:sz w:val="20"/>
              </w:rPr>
              <w:t> </w:t>
            </w:r>
          </w:p>
        </w:tc>
        <w:tc>
          <w:tcPr>
            <w:tcW w:w="1733" w:type="dxa"/>
            <w:tcBorders>
              <w:top w:val="nil"/>
              <w:left w:val="nil"/>
              <w:bottom w:val="single" w:sz="4" w:space="0" w:color="auto"/>
              <w:right w:val="single" w:sz="4" w:space="0" w:color="auto"/>
            </w:tcBorders>
            <w:shd w:val="clear" w:color="auto" w:fill="auto"/>
            <w:noWrap/>
            <w:vAlign w:val="bottom"/>
            <w:hideMark/>
          </w:tcPr>
          <w:p w14:paraId="3B223589" w14:textId="77777777" w:rsidR="004823D7" w:rsidRPr="004823D7" w:rsidRDefault="004823D7" w:rsidP="004823D7">
            <w:pPr>
              <w:rPr>
                <w:rFonts w:ascii="Calibri Light" w:hAnsi="Calibri Light" w:cs="Calibri Light"/>
                <w:sz w:val="20"/>
              </w:rPr>
            </w:pPr>
            <w:r w:rsidRPr="004823D7">
              <w:rPr>
                <w:rFonts w:ascii="Calibri Light" w:hAnsi="Calibri Light" w:cs="Calibri Light"/>
                <w:sz w:val="20"/>
              </w:rPr>
              <w:t> </w:t>
            </w:r>
          </w:p>
        </w:tc>
        <w:tc>
          <w:tcPr>
            <w:tcW w:w="1843" w:type="dxa"/>
            <w:tcBorders>
              <w:top w:val="nil"/>
              <w:left w:val="nil"/>
              <w:bottom w:val="single" w:sz="4" w:space="0" w:color="auto"/>
              <w:right w:val="single" w:sz="4" w:space="0" w:color="auto"/>
            </w:tcBorders>
            <w:shd w:val="clear" w:color="auto" w:fill="auto"/>
            <w:noWrap/>
            <w:vAlign w:val="bottom"/>
            <w:hideMark/>
          </w:tcPr>
          <w:p w14:paraId="2A6C8D08"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1664" w:type="dxa"/>
            <w:tcBorders>
              <w:top w:val="nil"/>
              <w:left w:val="nil"/>
              <w:bottom w:val="single" w:sz="4" w:space="0" w:color="auto"/>
              <w:right w:val="single" w:sz="4" w:space="0" w:color="auto"/>
            </w:tcBorders>
            <w:shd w:val="clear" w:color="auto" w:fill="auto"/>
            <w:noWrap/>
            <w:vAlign w:val="bottom"/>
            <w:hideMark/>
          </w:tcPr>
          <w:p w14:paraId="216B3197"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1340" w:type="dxa"/>
            <w:tcBorders>
              <w:top w:val="nil"/>
              <w:left w:val="nil"/>
              <w:bottom w:val="single" w:sz="4" w:space="0" w:color="auto"/>
              <w:right w:val="single" w:sz="4" w:space="0" w:color="auto"/>
            </w:tcBorders>
            <w:shd w:val="clear" w:color="auto" w:fill="auto"/>
            <w:noWrap/>
            <w:vAlign w:val="bottom"/>
            <w:hideMark/>
          </w:tcPr>
          <w:p w14:paraId="285A44D9"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2400" w:type="dxa"/>
            <w:tcBorders>
              <w:top w:val="nil"/>
              <w:left w:val="nil"/>
              <w:bottom w:val="single" w:sz="4" w:space="0" w:color="auto"/>
              <w:right w:val="single" w:sz="4" w:space="0" w:color="auto"/>
            </w:tcBorders>
            <w:shd w:val="clear" w:color="auto" w:fill="auto"/>
            <w:noWrap/>
            <w:vAlign w:val="bottom"/>
            <w:hideMark/>
          </w:tcPr>
          <w:p w14:paraId="2A100E40"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r>
      <w:tr w:rsidR="004823D7" w:rsidRPr="004823D7" w14:paraId="264AAC87" w14:textId="77777777" w:rsidTr="005224D5">
        <w:trPr>
          <w:trHeight w:val="255"/>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14:paraId="1A55CA60" w14:textId="77777777" w:rsidR="004823D7" w:rsidRPr="004823D7" w:rsidRDefault="004823D7" w:rsidP="004823D7">
            <w:pPr>
              <w:rPr>
                <w:rFonts w:ascii="Calibri Light" w:hAnsi="Calibri Light" w:cs="Calibri Light"/>
                <w:sz w:val="20"/>
              </w:rPr>
            </w:pPr>
            <w:r w:rsidRPr="004823D7">
              <w:rPr>
                <w:rFonts w:ascii="Calibri Light" w:hAnsi="Calibri Light" w:cs="Calibri Light"/>
                <w:sz w:val="20"/>
              </w:rPr>
              <w:t> </w:t>
            </w:r>
          </w:p>
        </w:tc>
        <w:tc>
          <w:tcPr>
            <w:tcW w:w="1733" w:type="dxa"/>
            <w:tcBorders>
              <w:top w:val="nil"/>
              <w:left w:val="nil"/>
              <w:bottom w:val="single" w:sz="4" w:space="0" w:color="auto"/>
              <w:right w:val="single" w:sz="4" w:space="0" w:color="auto"/>
            </w:tcBorders>
            <w:shd w:val="clear" w:color="auto" w:fill="auto"/>
            <w:noWrap/>
            <w:vAlign w:val="bottom"/>
            <w:hideMark/>
          </w:tcPr>
          <w:p w14:paraId="68417CFF" w14:textId="77777777" w:rsidR="004823D7" w:rsidRPr="004823D7" w:rsidRDefault="004823D7" w:rsidP="004823D7">
            <w:pPr>
              <w:rPr>
                <w:rFonts w:ascii="Calibri Light" w:hAnsi="Calibri Light" w:cs="Calibri Light"/>
                <w:sz w:val="20"/>
              </w:rPr>
            </w:pPr>
            <w:r w:rsidRPr="004823D7">
              <w:rPr>
                <w:rFonts w:ascii="Calibri Light" w:hAnsi="Calibri Light" w:cs="Calibri Light"/>
                <w:sz w:val="20"/>
              </w:rPr>
              <w:t> </w:t>
            </w:r>
          </w:p>
        </w:tc>
        <w:tc>
          <w:tcPr>
            <w:tcW w:w="1843" w:type="dxa"/>
            <w:tcBorders>
              <w:top w:val="nil"/>
              <w:left w:val="nil"/>
              <w:bottom w:val="single" w:sz="4" w:space="0" w:color="auto"/>
              <w:right w:val="single" w:sz="4" w:space="0" w:color="auto"/>
            </w:tcBorders>
            <w:shd w:val="clear" w:color="auto" w:fill="auto"/>
            <w:noWrap/>
            <w:vAlign w:val="bottom"/>
            <w:hideMark/>
          </w:tcPr>
          <w:p w14:paraId="33651E5A"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1664" w:type="dxa"/>
            <w:tcBorders>
              <w:top w:val="nil"/>
              <w:left w:val="nil"/>
              <w:bottom w:val="single" w:sz="4" w:space="0" w:color="auto"/>
              <w:right w:val="single" w:sz="4" w:space="0" w:color="auto"/>
            </w:tcBorders>
            <w:shd w:val="clear" w:color="auto" w:fill="auto"/>
            <w:noWrap/>
            <w:vAlign w:val="bottom"/>
            <w:hideMark/>
          </w:tcPr>
          <w:p w14:paraId="494A22C2"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1340" w:type="dxa"/>
            <w:tcBorders>
              <w:top w:val="nil"/>
              <w:left w:val="nil"/>
              <w:bottom w:val="single" w:sz="4" w:space="0" w:color="auto"/>
              <w:right w:val="single" w:sz="4" w:space="0" w:color="auto"/>
            </w:tcBorders>
            <w:shd w:val="clear" w:color="auto" w:fill="auto"/>
            <w:noWrap/>
            <w:vAlign w:val="bottom"/>
            <w:hideMark/>
          </w:tcPr>
          <w:p w14:paraId="3C2451EE"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c>
          <w:tcPr>
            <w:tcW w:w="2400" w:type="dxa"/>
            <w:tcBorders>
              <w:top w:val="nil"/>
              <w:left w:val="nil"/>
              <w:bottom w:val="single" w:sz="4" w:space="0" w:color="auto"/>
              <w:right w:val="single" w:sz="4" w:space="0" w:color="auto"/>
            </w:tcBorders>
            <w:shd w:val="clear" w:color="auto" w:fill="auto"/>
            <w:noWrap/>
            <w:vAlign w:val="bottom"/>
            <w:hideMark/>
          </w:tcPr>
          <w:p w14:paraId="5867EF0D" w14:textId="77777777" w:rsidR="004823D7" w:rsidRPr="004823D7" w:rsidRDefault="004823D7" w:rsidP="004823D7">
            <w:pPr>
              <w:jc w:val="center"/>
              <w:rPr>
                <w:rFonts w:ascii="Calibri Light" w:hAnsi="Calibri Light" w:cs="Calibri Light"/>
                <w:sz w:val="20"/>
              </w:rPr>
            </w:pPr>
            <w:r w:rsidRPr="004823D7">
              <w:rPr>
                <w:rFonts w:ascii="Calibri Light" w:hAnsi="Calibri Light" w:cs="Calibri Light"/>
                <w:sz w:val="20"/>
              </w:rPr>
              <w:t> </w:t>
            </w:r>
          </w:p>
        </w:tc>
      </w:tr>
      <w:tr w:rsidR="004823D7" w:rsidRPr="004823D7" w14:paraId="16E48FEB" w14:textId="77777777" w:rsidTr="005224D5">
        <w:trPr>
          <w:trHeight w:val="255"/>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14:paraId="19C9729D" w14:textId="77777777" w:rsidR="004823D7" w:rsidRPr="00344E96" w:rsidRDefault="004823D7" w:rsidP="00D74C08">
            <w:pPr>
              <w:jc w:val="both"/>
              <w:rPr>
                <w:rFonts w:ascii="Calibri Light" w:hAnsi="Calibri Light" w:cs="Calibri Light"/>
                <w:b/>
                <w:bCs/>
                <w:sz w:val="20"/>
              </w:rPr>
            </w:pPr>
            <w:r w:rsidRPr="00344E96">
              <w:rPr>
                <w:rFonts w:ascii="Calibri Light" w:hAnsi="Calibri Light" w:cs="Calibri Light"/>
                <w:b/>
                <w:bCs/>
                <w:sz w:val="20"/>
              </w:rPr>
              <w:t> </w:t>
            </w:r>
            <w:r w:rsidR="00981289" w:rsidRPr="00344E96">
              <w:rPr>
                <w:rFonts w:ascii="Calibri Light" w:hAnsi="Calibri Light" w:cs="Calibri Light"/>
                <w:b/>
                <w:bCs/>
                <w:sz w:val="20"/>
              </w:rPr>
              <w:t>2020</w:t>
            </w:r>
          </w:p>
        </w:tc>
        <w:tc>
          <w:tcPr>
            <w:tcW w:w="1733" w:type="dxa"/>
            <w:tcBorders>
              <w:top w:val="nil"/>
              <w:left w:val="nil"/>
              <w:bottom w:val="single" w:sz="4" w:space="0" w:color="auto"/>
              <w:right w:val="single" w:sz="4" w:space="0" w:color="auto"/>
            </w:tcBorders>
            <w:shd w:val="clear" w:color="auto" w:fill="auto"/>
            <w:noWrap/>
            <w:vAlign w:val="bottom"/>
            <w:hideMark/>
          </w:tcPr>
          <w:p w14:paraId="603EB405" w14:textId="77777777" w:rsidR="004823D7" w:rsidRPr="00344E96" w:rsidRDefault="004823D7" w:rsidP="00D74C08">
            <w:pPr>
              <w:jc w:val="both"/>
              <w:rPr>
                <w:rFonts w:ascii="Calibri Light" w:hAnsi="Calibri Light" w:cs="Calibri Light"/>
                <w:b/>
                <w:bCs/>
                <w:sz w:val="20"/>
              </w:rPr>
            </w:pPr>
            <w:r w:rsidRPr="00344E96">
              <w:rPr>
                <w:rFonts w:ascii="Calibri Light" w:hAnsi="Calibri Light" w:cs="Calibri Light"/>
                <w:b/>
                <w:bCs/>
                <w:sz w:val="20"/>
              </w:rPr>
              <w:t> </w:t>
            </w:r>
            <w:r w:rsidR="00981289" w:rsidRPr="00344E96">
              <w:rPr>
                <w:rFonts w:ascii="Calibri Light" w:hAnsi="Calibri Light" w:cs="Calibri Light"/>
                <w:b/>
                <w:bCs/>
                <w:sz w:val="20"/>
              </w:rPr>
              <w:t>National total</w:t>
            </w:r>
          </w:p>
        </w:tc>
        <w:tc>
          <w:tcPr>
            <w:tcW w:w="1843" w:type="dxa"/>
            <w:tcBorders>
              <w:top w:val="nil"/>
              <w:left w:val="nil"/>
              <w:bottom w:val="single" w:sz="4" w:space="0" w:color="auto"/>
              <w:right w:val="single" w:sz="4" w:space="0" w:color="auto"/>
            </w:tcBorders>
            <w:shd w:val="clear" w:color="auto" w:fill="auto"/>
            <w:noWrap/>
            <w:vAlign w:val="bottom"/>
            <w:hideMark/>
          </w:tcPr>
          <w:p w14:paraId="608D0C7D" w14:textId="77777777" w:rsidR="004823D7" w:rsidRPr="00344E96" w:rsidRDefault="004823D7" w:rsidP="00D74C08">
            <w:pPr>
              <w:jc w:val="both"/>
              <w:rPr>
                <w:rFonts w:ascii="Calibri Light" w:hAnsi="Calibri Light" w:cs="Calibri Light"/>
                <w:b/>
                <w:bCs/>
                <w:sz w:val="20"/>
              </w:rPr>
            </w:pPr>
            <w:r w:rsidRPr="00344E96">
              <w:rPr>
                <w:rFonts w:ascii="Calibri Light" w:hAnsi="Calibri Light" w:cs="Calibri Light"/>
                <w:b/>
                <w:bCs/>
                <w:sz w:val="20"/>
              </w:rPr>
              <w:t> </w:t>
            </w:r>
          </w:p>
        </w:tc>
        <w:tc>
          <w:tcPr>
            <w:tcW w:w="1664" w:type="dxa"/>
            <w:tcBorders>
              <w:top w:val="nil"/>
              <w:left w:val="nil"/>
              <w:bottom w:val="single" w:sz="4" w:space="0" w:color="auto"/>
              <w:right w:val="single" w:sz="4" w:space="0" w:color="auto"/>
            </w:tcBorders>
            <w:shd w:val="clear" w:color="auto" w:fill="auto"/>
            <w:noWrap/>
            <w:vAlign w:val="bottom"/>
            <w:hideMark/>
          </w:tcPr>
          <w:p w14:paraId="1E250E19" w14:textId="77777777" w:rsidR="004823D7" w:rsidRPr="00344E96" w:rsidRDefault="004823D7" w:rsidP="00D74C08">
            <w:pPr>
              <w:jc w:val="both"/>
              <w:rPr>
                <w:rFonts w:ascii="Calibri Light" w:hAnsi="Calibri Light" w:cs="Calibri Light"/>
                <w:b/>
                <w:bCs/>
                <w:sz w:val="20"/>
              </w:rPr>
            </w:pPr>
            <w:r w:rsidRPr="00344E96">
              <w:rPr>
                <w:rFonts w:ascii="Calibri Light" w:hAnsi="Calibri Light" w:cs="Calibri Light"/>
                <w:b/>
                <w:bCs/>
                <w:sz w:val="20"/>
              </w:rPr>
              <w:t> </w:t>
            </w:r>
          </w:p>
        </w:tc>
        <w:tc>
          <w:tcPr>
            <w:tcW w:w="1340" w:type="dxa"/>
            <w:tcBorders>
              <w:top w:val="nil"/>
              <w:left w:val="nil"/>
              <w:bottom w:val="single" w:sz="4" w:space="0" w:color="auto"/>
              <w:right w:val="single" w:sz="4" w:space="0" w:color="auto"/>
            </w:tcBorders>
            <w:shd w:val="clear" w:color="auto" w:fill="auto"/>
            <w:noWrap/>
            <w:vAlign w:val="bottom"/>
            <w:hideMark/>
          </w:tcPr>
          <w:p w14:paraId="0E9AA422" w14:textId="77777777" w:rsidR="004823D7" w:rsidRPr="00344E96" w:rsidRDefault="004823D7" w:rsidP="00D74C08">
            <w:pPr>
              <w:jc w:val="both"/>
              <w:rPr>
                <w:rFonts w:ascii="Calibri Light" w:hAnsi="Calibri Light" w:cs="Calibri Light"/>
                <w:b/>
                <w:bCs/>
                <w:sz w:val="20"/>
              </w:rPr>
            </w:pPr>
            <w:r w:rsidRPr="00344E96">
              <w:rPr>
                <w:rFonts w:ascii="Calibri Light" w:hAnsi="Calibri Light" w:cs="Calibri Light"/>
                <w:b/>
                <w:bCs/>
                <w:sz w:val="20"/>
              </w:rPr>
              <w:t> </w:t>
            </w:r>
          </w:p>
        </w:tc>
        <w:tc>
          <w:tcPr>
            <w:tcW w:w="2400" w:type="dxa"/>
            <w:tcBorders>
              <w:top w:val="nil"/>
              <w:left w:val="nil"/>
              <w:bottom w:val="single" w:sz="4" w:space="0" w:color="auto"/>
              <w:right w:val="single" w:sz="4" w:space="0" w:color="auto"/>
            </w:tcBorders>
            <w:shd w:val="clear" w:color="auto" w:fill="auto"/>
            <w:noWrap/>
            <w:vAlign w:val="bottom"/>
            <w:hideMark/>
          </w:tcPr>
          <w:p w14:paraId="5D977807" w14:textId="77777777" w:rsidR="004823D7" w:rsidRPr="00344E96" w:rsidRDefault="004823D7" w:rsidP="00D74C08">
            <w:pPr>
              <w:jc w:val="both"/>
              <w:rPr>
                <w:rFonts w:ascii="Calibri Light" w:hAnsi="Calibri Light" w:cs="Calibri Light"/>
                <w:b/>
                <w:bCs/>
                <w:sz w:val="20"/>
              </w:rPr>
            </w:pPr>
            <w:r w:rsidRPr="00344E96">
              <w:rPr>
                <w:rFonts w:ascii="Calibri Light" w:hAnsi="Calibri Light" w:cs="Calibri Light"/>
                <w:b/>
                <w:bCs/>
                <w:sz w:val="20"/>
              </w:rPr>
              <w:t> </w:t>
            </w:r>
          </w:p>
        </w:tc>
      </w:tr>
    </w:tbl>
    <w:p w14:paraId="5971E903" w14:textId="77777777" w:rsidR="00D74C08" w:rsidRDefault="00D74C08" w:rsidP="00D74C08">
      <w:pPr>
        <w:ind w:left="567"/>
        <w:jc w:val="both"/>
        <w:rPr>
          <w:szCs w:val="24"/>
        </w:rPr>
      </w:pPr>
    </w:p>
    <w:p w14:paraId="0204EC3D" w14:textId="77777777" w:rsidR="0050172C" w:rsidRPr="00CD712E" w:rsidRDefault="0050172C" w:rsidP="00CD712E">
      <w:pPr>
        <w:numPr>
          <w:ilvl w:val="0"/>
          <w:numId w:val="31"/>
        </w:numPr>
        <w:tabs>
          <w:tab w:val="clear" w:pos="720"/>
          <w:tab w:val="num" w:pos="567"/>
        </w:tabs>
        <w:ind w:left="567"/>
        <w:jc w:val="both"/>
        <w:rPr>
          <w:sz w:val="20"/>
        </w:rPr>
      </w:pPr>
      <w:r w:rsidRPr="00CD712E">
        <w:rPr>
          <w:sz w:val="20"/>
        </w:rPr>
        <w:t xml:space="preserve">Susceptibility (50% of the total score) and include: OPV3 Routine coverage &gt;=90%, 90% Districts with OPV3 coverage&gt;=80%, No emergence of cVDPV during last 3 years, At least one Zero dose NP AFP (aged 6-59 months), and % </w:t>
      </w:r>
      <w:r w:rsidR="00B85B2D" w:rsidRPr="00CD712E">
        <w:rPr>
          <w:sz w:val="20"/>
        </w:rPr>
        <w:t>n</w:t>
      </w:r>
      <w:r w:rsidRPr="00CD712E">
        <w:rPr>
          <w:sz w:val="20"/>
        </w:rPr>
        <w:t>on</w:t>
      </w:r>
      <w:r w:rsidR="00B85B2D" w:rsidRPr="00CD712E">
        <w:rPr>
          <w:sz w:val="20"/>
        </w:rPr>
        <w:t>-p</w:t>
      </w:r>
      <w:r w:rsidRPr="00CD712E">
        <w:rPr>
          <w:sz w:val="20"/>
        </w:rPr>
        <w:t xml:space="preserve">olio AFP </w:t>
      </w:r>
      <w:r w:rsidR="00B85B2D" w:rsidRPr="00CD712E">
        <w:rPr>
          <w:sz w:val="20"/>
        </w:rPr>
        <w:t>cases with</w:t>
      </w:r>
      <w:r w:rsidRPr="00CD712E">
        <w:rPr>
          <w:sz w:val="20"/>
        </w:rPr>
        <w:t xml:space="preserve"> &gt;=3 OPV doses (aged 6-59 months).</w:t>
      </w:r>
    </w:p>
    <w:p w14:paraId="11E792F7" w14:textId="77777777" w:rsidR="0050172C" w:rsidRPr="00CD712E" w:rsidRDefault="0050172C" w:rsidP="00CD712E">
      <w:pPr>
        <w:numPr>
          <w:ilvl w:val="0"/>
          <w:numId w:val="31"/>
        </w:numPr>
        <w:tabs>
          <w:tab w:val="clear" w:pos="720"/>
          <w:tab w:val="num" w:pos="567"/>
        </w:tabs>
        <w:ind w:left="567"/>
        <w:jc w:val="both"/>
        <w:rPr>
          <w:sz w:val="20"/>
        </w:rPr>
      </w:pPr>
      <w:r w:rsidRPr="00CD712E">
        <w:rPr>
          <w:sz w:val="20"/>
        </w:rPr>
        <w:t>Surveillance (30% of the total score) and include: Non</w:t>
      </w:r>
      <w:r w:rsidR="00B85B2D" w:rsidRPr="00CD712E">
        <w:rPr>
          <w:sz w:val="20"/>
        </w:rPr>
        <w:t>-</w:t>
      </w:r>
      <w:r w:rsidRPr="00CD712E">
        <w:rPr>
          <w:sz w:val="20"/>
        </w:rPr>
        <w:t xml:space="preserve">polio AFP Rate, % AFP cases with adequate specimens, 100% districts achieved target of </w:t>
      </w:r>
      <w:r w:rsidR="00B85B2D" w:rsidRPr="00CD712E">
        <w:rPr>
          <w:sz w:val="20"/>
        </w:rPr>
        <w:t>n</w:t>
      </w:r>
      <w:r w:rsidRPr="00CD712E">
        <w:rPr>
          <w:sz w:val="20"/>
        </w:rPr>
        <w:t>on</w:t>
      </w:r>
      <w:r w:rsidR="00B85B2D" w:rsidRPr="00CD712E">
        <w:rPr>
          <w:sz w:val="20"/>
        </w:rPr>
        <w:t>-</w:t>
      </w:r>
      <w:r w:rsidRPr="00CD712E">
        <w:rPr>
          <w:sz w:val="20"/>
        </w:rPr>
        <w:t>Polio AFP Rate (2.0) and Stool adequacy (&gt;=80%)</w:t>
      </w:r>
      <w:r w:rsidR="00B21A36" w:rsidRPr="00CD712E">
        <w:rPr>
          <w:sz w:val="20"/>
        </w:rPr>
        <w:t xml:space="preserve">, </w:t>
      </w:r>
      <w:r w:rsidRPr="00CD712E">
        <w:rPr>
          <w:sz w:val="20"/>
        </w:rPr>
        <w:t>Lab results available w</w:t>
      </w:r>
      <w:r w:rsidR="00B21A36" w:rsidRPr="00CD712E">
        <w:rPr>
          <w:sz w:val="20"/>
        </w:rPr>
        <w:t xml:space="preserve">ithin </w:t>
      </w:r>
      <w:r w:rsidRPr="00CD712E">
        <w:rPr>
          <w:sz w:val="20"/>
        </w:rPr>
        <w:t>31 days</w:t>
      </w:r>
      <w:r w:rsidR="00B21A36" w:rsidRPr="00CD712E">
        <w:rPr>
          <w:sz w:val="20"/>
        </w:rPr>
        <w:t>, a</w:t>
      </w:r>
      <w:r w:rsidRPr="00CD712E">
        <w:rPr>
          <w:sz w:val="20"/>
        </w:rPr>
        <w:t>vailability of environmental surveillance</w:t>
      </w:r>
      <w:r w:rsidR="00B21A36" w:rsidRPr="00CD712E">
        <w:rPr>
          <w:sz w:val="20"/>
        </w:rPr>
        <w:t xml:space="preserve">, and </w:t>
      </w:r>
      <w:r w:rsidRPr="00CD712E">
        <w:rPr>
          <w:sz w:val="20"/>
        </w:rPr>
        <w:t xml:space="preserve">% Isolation of </w:t>
      </w:r>
      <w:r w:rsidR="00B85B2D" w:rsidRPr="00CD712E">
        <w:rPr>
          <w:sz w:val="20"/>
        </w:rPr>
        <w:t>n</w:t>
      </w:r>
      <w:r w:rsidRPr="00CD712E">
        <w:rPr>
          <w:sz w:val="20"/>
        </w:rPr>
        <w:t>on</w:t>
      </w:r>
      <w:r w:rsidR="00B85B2D" w:rsidRPr="00CD712E">
        <w:rPr>
          <w:sz w:val="20"/>
        </w:rPr>
        <w:t>-p</w:t>
      </w:r>
      <w:r w:rsidRPr="00CD712E">
        <w:rPr>
          <w:sz w:val="20"/>
        </w:rPr>
        <w:t>olio Entero</w:t>
      </w:r>
      <w:r w:rsidR="00C52480" w:rsidRPr="00CD712E">
        <w:rPr>
          <w:sz w:val="20"/>
        </w:rPr>
        <w:t>v</w:t>
      </w:r>
      <w:r w:rsidRPr="00CD712E">
        <w:rPr>
          <w:sz w:val="20"/>
        </w:rPr>
        <w:t>irus</w:t>
      </w:r>
    </w:p>
    <w:p w14:paraId="7BFDC70D" w14:textId="77777777" w:rsidR="0050172C" w:rsidRPr="00CD712E" w:rsidRDefault="0050172C" w:rsidP="00CD712E">
      <w:pPr>
        <w:numPr>
          <w:ilvl w:val="0"/>
          <w:numId w:val="31"/>
        </w:numPr>
        <w:tabs>
          <w:tab w:val="clear" w:pos="720"/>
          <w:tab w:val="num" w:pos="567"/>
        </w:tabs>
        <w:ind w:left="567"/>
        <w:jc w:val="both"/>
        <w:rPr>
          <w:sz w:val="20"/>
        </w:rPr>
      </w:pPr>
      <w:r w:rsidRPr="00CD712E">
        <w:rPr>
          <w:sz w:val="20"/>
        </w:rPr>
        <w:t>Additional factors (20% of the total score) and include:</w:t>
      </w:r>
      <w:r w:rsidR="00B21A36" w:rsidRPr="00CD712E">
        <w:rPr>
          <w:sz w:val="20"/>
        </w:rPr>
        <w:t xml:space="preserve"> </w:t>
      </w:r>
      <w:r w:rsidRPr="00CD712E">
        <w:rPr>
          <w:sz w:val="20"/>
        </w:rPr>
        <w:t>vulnerable/High risk population</w:t>
      </w:r>
      <w:r w:rsidR="00B21A36" w:rsidRPr="00CD712E">
        <w:rPr>
          <w:sz w:val="20"/>
        </w:rPr>
        <w:t xml:space="preserve">, </w:t>
      </w:r>
      <w:r w:rsidRPr="00CD712E">
        <w:rPr>
          <w:sz w:val="20"/>
        </w:rPr>
        <w:t>Sanitation Disease Outbreaks</w:t>
      </w:r>
      <w:r w:rsidR="00B21A36" w:rsidRPr="00CD712E">
        <w:rPr>
          <w:sz w:val="20"/>
        </w:rPr>
        <w:t xml:space="preserve">, </w:t>
      </w:r>
      <w:r w:rsidRPr="00CD712E">
        <w:rPr>
          <w:sz w:val="20"/>
        </w:rPr>
        <w:t>Shared borders with WPV/cVDPV during last 3 years</w:t>
      </w:r>
      <w:r w:rsidR="00B21A36" w:rsidRPr="00CD712E">
        <w:rPr>
          <w:sz w:val="20"/>
        </w:rPr>
        <w:t xml:space="preserve">, </w:t>
      </w:r>
      <w:r w:rsidRPr="00CD712E">
        <w:rPr>
          <w:sz w:val="20"/>
        </w:rPr>
        <w:t>Insecurity Unrest (military or civil)</w:t>
      </w:r>
      <w:r w:rsidR="00B21A36" w:rsidRPr="00CD712E">
        <w:rPr>
          <w:sz w:val="20"/>
        </w:rPr>
        <w:t xml:space="preserve">, and </w:t>
      </w:r>
      <w:r w:rsidRPr="00CD712E">
        <w:rPr>
          <w:sz w:val="20"/>
        </w:rPr>
        <w:t xml:space="preserve">Geographic </w:t>
      </w:r>
      <w:r w:rsidR="00B21A36" w:rsidRPr="00CD712E">
        <w:rPr>
          <w:sz w:val="20"/>
        </w:rPr>
        <w:t>accessibility.</w:t>
      </w:r>
    </w:p>
    <w:p w14:paraId="51CA2CD7" w14:textId="77777777" w:rsidR="00B85B2D" w:rsidRPr="00CD712E" w:rsidRDefault="00B85B2D" w:rsidP="00CD712E">
      <w:pPr>
        <w:numPr>
          <w:ilvl w:val="0"/>
          <w:numId w:val="31"/>
        </w:numPr>
        <w:tabs>
          <w:tab w:val="clear" w:pos="720"/>
          <w:tab w:val="num" w:pos="567"/>
        </w:tabs>
        <w:ind w:left="567"/>
        <w:jc w:val="both"/>
        <w:rPr>
          <w:sz w:val="20"/>
        </w:rPr>
      </w:pPr>
      <w:r w:rsidRPr="00CD712E">
        <w:rPr>
          <w:sz w:val="20"/>
        </w:rPr>
        <w:t>Score are categorized as follow: Low (85% or more), Medium (75%-84%), High (50%-74%), and Very High (&lt; 50%).</w:t>
      </w:r>
    </w:p>
    <w:p w14:paraId="54271C54" w14:textId="77777777" w:rsidR="00D76CBD" w:rsidRDefault="00D76CBD" w:rsidP="00D74C08">
      <w:pPr>
        <w:ind w:left="567"/>
        <w:rPr>
          <w:szCs w:val="24"/>
        </w:rPr>
      </w:pPr>
    </w:p>
    <w:p w14:paraId="7B76B5C1" w14:textId="77777777" w:rsidR="00B85B2D" w:rsidRPr="00B21A36" w:rsidRDefault="00D74C08" w:rsidP="00D74C08">
      <w:pPr>
        <w:ind w:left="567"/>
        <w:rPr>
          <w:szCs w:val="24"/>
        </w:rPr>
      </w:pPr>
      <w:r>
        <w:rPr>
          <w:szCs w:val="24"/>
        </w:rPr>
        <w:br w:type="page"/>
      </w:r>
    </w:p>
    <w:p w14:paraId="142794E4" w14:textId="77777777" w:rsidR="00D2715A" w:rsidRPr="00E127C6" w:rsidRDefault="00B21A36" w:rsidP="00D74C08">
      <w:pPr>
        <w:ind w:left="1692" w:hanging="1125"/>
        <w:jc w:val="both"/>
        <w:rPr>
          <w:b/>
          <w:bCs/>
          <w:szCs w:val="24"/>
        </w:rPr>
      </w:pPr>
      <w:r w:rsidRPr="00E127C6">
        <w:rPr>
          <w:b/>
          <w:bCs/>
          <w:szCs w:val="24"/>
        </w:rPr>
        <w:t>15.1.</w:t>
      </w:r>
      <w:r w:rsidR="00AB3909">
        <w:rPr>
          <w:b/>
          <w:bCs/>
          <w:szCs w:val="24"/>
        </w:rPr>
        <w:t>2</w:t>
      </w:r>
      <w:r w:rsidRPr="00E127C6">
        <w:rPr>
          <w:b/>
          <w:bCs/>
          <w:szCs w:val="24"/>
        </w:rPr>
        <w:t xml:space="preserve"> </w:t>
      </w:r>
      <w:r w:rsidR="00D2715A" w:rsidRPr="00E127C6">
        <w:rPr>
          <w:b/>
          <w:bCs/>
          <w:szCs w:val="24"/>
        </w:rPr>
        <w:t>Please elaborate methodology used for risk assessment, different</w:t>
      </w:r>
      <w:r w:rsidR="00493ED5" w:rsidRPr="00E127C6">
        <w:rPr>
          <w:b/>
          <w:bCs/>
          <w:szCs w:val="24"/>
        </w:rPr>
        <w:t xml:space="preserve"> </w:t>
      </w:r>
      <w:r w:rsidR="00D2715A" w:rsidRPr="00E127C6">
        <w:rPr>
          <w:b/>
          <w:bCs/>
          <w:szCs w:val="24"/>
        </w:rPr>
        <w:t>criteria/</w:t>
      </w:r>
      <w:proofErr w:type="gramStart"/>
      <w:r w:rsidR="00D2715A" w:rsidRPr="00E127C6">
        <w:rPr>
          <w:b/>
          <w:bCs/>
          <w:szCs w:val="24"/>
        </w:rPr>
        <w:t>variables</w:t>
      </w:r>
      <w:proofErr w:type="gramEnd"/>
      <w:r w:rsidR="00D2715A" w:rsidRPr="00E127C6">
        <w:rPr>
          <w:b/>
          <w:bCs/>
          <w:szCs w:val="24"/>
        </w:rPr>
        <w:t xml:space="preserve"> and frequency</w:t>
      </w:r>
      <w:r w:rsidRPr="00E127C6">
        <w:rPr>
          <w:b/>
          <w:bCs/>
          <w:szCs w:val="24"/>
        </w:rPr>
        <w:t xml:space="preserve"> (if different from the above mentioned in 15.4.1.2)</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1"/>
      </w:tblGrid>
      <w:tr w:rsidR="00D2715A" w:rsidRPr="008952EC" w14:paraId="1B362DF9" w14:textId="77777777" w:rsidTr="00493ED5">
        <w:tc>
          <w:tcPr>
            <w:tcW w:w="8577" w:type="dxa"/>
            <w:shd w:val="clear" w:color="auto" w:fill="auto"/>
          </w:tcPr>
          <w:p w14:paraId="4D87B855" w14:textId="77777777" w:rsidR="00D2715A" w:rsidRPr="008952EC" w:rsidRDefault="007A4268" w:rsidP="00E36751">
            <w:pPr>
              <w:spacing w:before="120" w:after="120"/>
              <w:rPr>
                <w:i/>
              </w:rPr>
            </w:pPr>
            <w:r>
              <w:rPr>
                <w:i/>
              </w:rPr>
              <w:t>T</w:t>
            </w:r>
            <w:r w:rsidR="00D2715A" w:rsidRPr="008952EC">
              <w:rPr>
                <w:i/>
              </w:rPr>
              <w:t>ype here</w:t>
            </w:r>
          </w:p>
          <w:p w14:paraId="6AB775FC" w14:textId="77777777" w:rsidR="00D2715A" w:rsidRPr="008952EC" w:rsidRDefault="00D2715A" w:rsidP="00D2715A">
            <w:pPr>
              <w:rPr>
                <w:szCs w:val="24"/>
              </w:rPr>
            </w:pPr>
          </w:p>
        </w:tc>
      </w:tr>
    </w:tbl>
    <w:p w14:paraId="088E72BE" w14:textId="77777777" w:rsidR="00D2715A" w:rsidRPr="008952EC" w:rsidRDefault="00D2715A" w:rsidP="00D2715A">
      <w:pPr>
        <w:ind w:left="567"/>
        <w:rPr>
          <w:szCs w:val="24"/>
        </w:rPr>
      </w:pPr>
    </w:p>
    <w:p w14:paraId="5BD488DC" w14:textId="77777777" w:rsidR="00B21A36" w:rsidRPr="00E127C6" w:rsidRDefault="008C66B0" w:rsidP="00B85B2D">
      <w:pPr>
        <w:ind w:left="567"/>
        <w:rPr>
          <w:b/>
          <w:bCs/>
          <w:szCs w:val="24"/>
        </w:rPr>
      </w:pPr>
      <w:r w:rsidRPr="00E127C6">
        <w:rPr>
          <w:b/>
          <w:bCs/>
          <w:szCs w:val="24"/>
        </w:rPr>
        <w:t>15.1.</w:t>
      </w:r>
      <w:r w:rsidR="00AB3909">
        <w:rPr>
          <w:b/>
          <w:bCs/>
          <w:szCs w:val="24"/>
        </w:rPr>
        <w:t>3</w:t>
      </w:r>
      <w:r w:rsidR="00B21A36" w:rsidRPr="00E127C6">
        <w:rPr>
          <w:b/>
          <w:bCs/>
          <w:szCs w:val="24"/>
        </w:rPr>
        <w:tab/>
        <w:t>Please specify identified high-risk districts</w:t>
      </w:r>
      <w:r w:rsidR="00B85B2D" w:rsidRPr="00E127C6">
        <w:rPr>
          <w:b/>
          <w:bCs/>
          <w:szCs w:val="24"/>
        </w:rPr>
        <w:t xml:space="preserve">, </w:t>
      </w:r>
      <w:proofErr w:type="gramStart"/>
      <w:r w:rsidR="00B85B2D" w:rsidRPr="00E127C6">
        <w:rPr>
          <w:b/>
          <w:bCs/>
          <w:szCs w:val="24"/>
        </w:rPr>
        <w:t>provinces</w:t>
      </w:r>
      <w:proofErr w:type="gramEnd"/>
      <w:r w:rsidR="00B85B2D" w:rsidRPr="00E127C6">
        <w:rPr>
          <w:b/>
          <w:bCs/>
          <w:szCs w:val="24"/>
        </w:rPr>
        <w:t xml:space="preserve"> or subset of the population (scoring less than 75%) </w:t>
      </w:r>
      <w:r w:rsidR="00B21A36" w:rsidRPr="00E127C6">
        <w:rPr>
          <w:b/>
          <w:bCs/>
          <w:szCs w:val="24"/>
        </w:rPr>
        <w:t xml:space="preserve">and </w:t>
      </w:r>
      <w:r w:rsidR="00B85B2D" w:rsidRPr="00E127C6">
        <w:rPr>
          <w:b/>
          <w:bCs/>
          <w:szCs w:val="24"/>
        </w:rPr>
        <w:t xml:space="preserve">elaborate </w:t>
      </w:r>
      <w:r w:rsidR="00B21A36" w:rsidRPr="00E127C6">
        <w:rPr>
          <w:b/>
          <w:bCs/>
          <w:szCs w:val="24"/>
        </w:rPr>
        <w:t>why are they categorized as high-risk?</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0"/>
      </w:tblGrid>
      <w:tr w:rsidR="00B21A36" w:rsidRPr="008952EC" w14:paraId="7B17900A" w14:textId="77777777" w:rsidTr="00B21A36">
        <w:tc>
          <w:tcPr>
            <w:tcW w:w="8586" w:type="dxa"/>
            <w:shd w:val="clear" w:color="auto" w:fill="auto"/>
          </w:tcPr>
          <w:p w14:paraId="039355B7" w14:textId="77777777" w:rsidR="00B21A36" w:rsidRPr="008952EC" w:rsidRDefault="00B21A36" w:rsidP="00B21A36">
            <w:pPr>
              <w:rPr>
                <w:i/>
                <w:iCs/>
                <w:szCs w:val="24"/>
              </w:rPr>
            </w:pPr>
            <w:r>
              <w:rPr>
                <w:i/>
                <w:iCs/>
                <w:szCs w:val="24"/>
              </w:rPr>
              <w:t>T</w:t>
            </w:r>
            <w:r w:rsidRPr="008952EC">
              <w:rPr>
                <w:i/>
                <w:iCs/>
                <w:szCs w:val="24"/>
              </w:rPr>
              <w:t>ype here</w:t>
            </w:r>
          </w:p>
          <w:p w14:paraId="464BEF46" w14:textId="77777777" w:rsidR="00B21A36" w:rsidRPr="008952EC" w:rsidRDefault="00B21A36" w:rsidP="00B21A36"/>
          <w:p w14:paraId="6A272732" w14:textId="77777777" w:rsidR="00B21A36" w:rsidRPr="008952EC" w:rsidRDefault="00B21A36" w:rsidP="00B21A36"/>
        </w:tc>
      </w:tr>
    </w:tbl>
    <w:p w14:paraId="51FDB888" w14:textId="77777777" w:rsidR="00B21A36" w:rsidRPr="008952EC" w:rsidRDefault="00B21A36" w:rsidP="00B21A36">
      <w:pPr>
        <w:ind w:firstLine="426"/>
      </w:pPr>
    </w:p>
    <w:p w14:paraId="0D9D1EA3" w14:textId="77777777" w:rsidR="003A38D0" w:rsidRPr="008952EC" w:rsidRDefault="003A38D0" w:rsidP="00D2715A">
      <w:pPr>
        <w:ind w:left="567"/>
        <w:rPr>
          <w:szCs w:val="24"/>
        </w:rPr>
      </w:pPr>
    </w:p>
    <w:p w14:paraId="5FAD15E6" w14:textId="77777777" w:rsidR="00D2715A" w:rsidRPr="00E127C6" w:rsidRDefault="008C66B0" w:rsidP="00B21A36">
      <w:pPr>
        <w:ind w:left="567"/>
        <w:rPr>
          <w:b/>
          <w:bCs/>
          <w:szCs w:val="24"/>
        </w:rPr>
      </w:pPr>
      <w:r w:rsidRPr="00E127C6">
        <w:rPr>
          <w:b/>
          <w:bCs/>
          <w:szCs w:val="24"/>
        </w:rPr>
        <w:t>15.1.</w:t>
      </w:r>
      <w:r w:rsidR="00AB3909">
        <w:rPr>
          <w:b/>
          <w:bCs/>
          <w:szCs w:val="24"/>
        </w:rPr>
        <w:t>4</w:t>
      </w:r>
      <w:r w:rsidR="00493ED5" w:rsidRPr="00E127C6">
        <w:rPr>
          <w:b/>
          <w:bCs/>
          <w:szCs w:val="24"/>
        </w:rPr>
        <w:tab/>
      </w:r>
      <w:r w:rsidR="00D2715A" w:rsidRPr="00E127C6">
        <w:rPr>
          <w:b/>
          <w:bCs/>
          <w:szCs w:val="24"/>
        </w:rPr>
        <w:t>Please mention overall impression of</w:t>
      </w:r>
      <w:r w:rsidR="004D35EC" w:rsidRPr="00E127C6">
        <w:rPr>
          <w:b/>
          <w:bCs/>
          <w:szCs w:val="24"/>
        </w:rPr>
        <w:t xml:space="preserve"> the NCC on the RA</w:t>
      </w:r>
      <w:r w:rsidR="00D2715A" w:rsidRPr="00E127C6">
        <w:rPr>
          <w:b/>
          <w:bCs/>
          <w:szCs w:val="24"/>
        </w:rPr>
        <w:t xml:space="preserve"> at the national and</w:t>
      </w:r>
      <w:r w:rsidR="00B21A36" w:rsidRPr="00E127C6">
        <w:rPr>
          <w:b/>
          <w:bCs/>
          <w:szCs w:val="24"/>
        </w:rPr>
        <w:t xml:space="preserve"> </w:t>
      </w:r>
      <w:r w:rsidR="00D2715A" w:rsidRPr="00E127C6">
        <w:rPr>
          <w:b/>
          <w:bCs/>
          <w:szCs w:val="24"/>
        </w:rPr>
        <w:t>sub-national levels</w:t>
      </w:r>
    </w:p>
    <w:p w14:paraId="0E2E0BB9" w14:textId="77777777" w:rsidR="00B21A36" w:rsidRDefault="00B21A36" w:rsidP="00B21A36">
      <w:pPr>
        <w:ind w:left="567"/>
        <w:rPr>
          <w:szCs w:val="24"/>
        </w:rPr>
      </w:pPr>
    </w:p>
    <w:p w14:paraId="178472A7" w14:textId="77777777" w:rsidR="00B85B2D" w:rsidRDefault="00B21A36" w:rsidP="00B21A36">
      <w:pPr>
        <w:ind w:left="562" w:firstLine="567"/>
      </w:pPr>
      <w:r>
        <w:t>Low</w:t>
      </w:r>
      <w:r w:rsidR="004D35EC">
        <w:tab/>
      </w:r>
      <w:r w:rsidR="004D35EC">
        <w:tab/>
      </w:r>
      <w:r w:rsidR="00B85B2D">
        <w:tab/>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w:t>
      </w:r>
    </w:p>
    <w:p w14:paraId="4F2F3E38" w14:textId="77777777" w:rsidR="00B85B2D" w:rsidRDefault="00B21A36" w:rsidP="00B21A36">
      <w:pPr>
        <w:ind w:left="562" w:firstLine="567"/>
      </w:pPr>
      <w:r>
        <w:t>Medium</w:t>
      </w:r>
      <w:r w:rsidR="004D35EC">
        <w:tab/>
      </w:r>
      <w:r w:rsidR="004D35EC">
        <w:tab/>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B21A36">
        <w:t xml:space="preserve"> </w:t>
      </w:r>
      <w:r>
        <w:t xml:space="preserve"> </w:t>
      </w:r>
    </w:p>
    <w:p w14:paraId="6272C41B" w14:textId="77777777" w:rsidR="00B85B2D" w:rsidRDefault="00B21A36" w:rsidP="00B21A36">
      <w:pPr>
        <w:ind w:left="562" w:firstLine="567"/>
      </w:pPr>
      <w:r>
        <w:t>High</w:t>
      </w:r>
      <w:r w:rsidR="004D35EC">
        <w:tab/>
      </w:r>
      <w:r w:rsidR="004D35EC">
        <w:tab/>
      </w:r>
      <w:r w:rsidR="004D35EC">
        <w:tab/>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r>
        <w:t xml:space="preserve"> </w:t>
      </w:r>
    </w:p>
    <w:p w14:paraId="67DA30E0" w14:textId="77777777" w:rsidR="00B21A36" w:rsidRPr="008952EC" w:rsidRDefault="00B21A36" w:rsidP="00B21A36">
      <w:pPr>
        <w:ind w:left="562" w:firstLine="567"/>
      </w:pPr>
      <w:r>
        <w:t>Very High</w:t>
      </w:r>
      <w:r w:rsidR="004D35EC">
        <w:tab/>
      </w:r>
      <w:r w:rsidR="004D35EC">
        <w:tab/>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3891DEE3" w14:textId="77777777" w:rsidR="00B21A36" w:rsidRPr="008952EC" w:rsidRDefault="00B21A36" w:rsidP="00B21A36">
      <w:pPr>
        <w:ind w:left="567"/>
        <w:rPr>
          <w:szCs w:val="24"/>
        </w:rPr>
      </w:pPr>
    </w:p>
    <w:p w14:paraId="4F207851" w14:textId="77777777" w:rsidR="00D2715A" w:rsidRDefault="00D2715A" w:rsidP="00D2715A">
      <w:pPr>
        <w:ind w:left="567"/>
        <w:rPr>
          <w:szCs w:val="24"/>
        </w:rPr>
      </w:pPr>
    </w:p>
    <w:p w14:paraId="2BB48AB4" w14:textId="77777777" w:rsidR="004D35EC" w:rsidRPr="00E127C6" w:rsidRDefault="008C66B0" w:rsidP="004D35EC">
      <w:pPr>
        <w:ind w:left="567"/>
        <w:rPr>
          <w:b/>
          <w:bCs/>
          <w:szCs w:val="24"/>
        </w:rPr>
      </w:pPr>
      <w:r w:rsidRPr="00E127C6">
        <w:rPr>
          <w:b/>
          <w:bCs/>
          <w:szCs w:val="24"/>
        </w:rPr>
        <w:t>15.1.</w:t>
      </w:r>
      <w:r w:rsidR="00AB3909">
        <w:rPr>
          <w:b/>
          <w:bCs/>
          <w:szCs w:val="24"/>
        </w:rPr>
        <w:t>4</w:t>
      </w:r>
      <w:r w:rsidRPr="00E127C6">
        <w:rPr>
          <w:b/>
          <w:bCs/>
          <w:szCs w:val="24"/>
        </w:rPr>
        <w:t>.1</w:t>
      </w:r>
      <w:r w:rsidR="004D35EC" w:rsidRPr="00E127C6">
        <w:rPr>
          <w:b/>
          <w:bCs/>
          <w:szCs w:val="24"/>
        </w:rPr>
        <w:tab/>
      </w:r>
      <w:r w:rsidRPr="00E127C6">
        <w:rPr>
          <w:b/>
          <w:bCs/>
          <w:szCs w:val="24"/>
        </w:rPr>
        <w:t xml:space="preserve">What actions are proposed/implemented for areas categorized as medium, </w:t>
      </w:r>
      <w:proofErr w:type="gramStart"/>
      <w:r w:rsidRPr="00E127C6">
        <w:rPr>
          <w:b/>
          <w:bCs/>
          <w:szCs w:val="24"/>
        </w:rPr>
        <w:t>high</w:t>
      </w:r>
      <w:proofErr w:type="gramEnd"/>
      <w:r w:rsidRPr="00E127C6">
        <w:rPr>
          <w:b/>
          <w:bCs/>
          <w:szCs w:val="24"/>
        </w:rPr>
        <w:t xml:space="preserve"> and very high risk</w:t>
      </w:r>
      <w:r w:rsidR="004D35EC" w:rsidRPr="00E127C6">
        <w:rPr>
          <w:b/>
          <w:bCs/>
          <w:szCs w:val="24"/>
        </w:rPr>
        <w:t>?</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0"/>
      </w:tblGrid>
      <w:tr w:rsidR="004D35EC" w:rsidRPr="008952EC" w14:paraId="7AB9E842" w14:textId="77777777" w:rsidTr="002643FF">
        <w:tc>
          <w:tcPr>
            <w:tcW w:w="8586" w:type="dxa"/>
            <w:shd w:val="clear" w:color="auto" w:fill="auto"/>
          </w:tcPr>
          <w:p w14:paraId="4839D59C" w14:textId="77777777" w:rsidR="004D35EC" w:rsidRPr="008952EC" w:rsidRDefault="004D35EC" w:rsidP="002643FF">
            <w:pPr>
              <w:rPr>
                <w:i/>
                <w:iCs/>
                <w:szCs w:val="24"/>
              </w:rPr>
            </w:pPr>
            <w:r>
              <w:rPr>
                <w:i/>
                <w:iCs/>
                <w:szCs w:val="24"/>
              </w:rPr>
              <w:t>T</w:t>
            </w:r>
            <w:r w:rsidRPr="008952EC">
              <w:rPr>
                <w:i/>
                <w:iCs/>
                <w:szCs w:val="24"/>
              </w:rPr>
              <w:t>ype here</w:t>
            </w:r>
          </w:p>
          <w:p w14:paraId="6DC4A0AE" w14:textId="77777777" w:rsidR="004D35EC" w:rsidRPr="008952EC" w:rsidRDefault="004D35EC" w:rsidP="002643FF"/>
          <w:p w14:paraId="2B551957" w14:textId="77777777" w:rsidR="004D35EC" w:rsidRPr="008952EC" w:rsidRDefault="004D35EC" w:rsidP="002643FF"/>
        </w:tc>
      </w:tr>
    </w:tbl>
    <w:p w14:paraId="49101B05" w14:textId="77777777" w:rsidR="004D35EC" w:rsidRPr="008952EC" w:rsidRDefault="004D35EC" w:rsidP="004D35EC">
      <w:pPr>
        <w:ind w:firstLine="426"/>
      </w:pPr>
    </w:p>
    <w:p w14:paraId="09E97027" w14:textId="77777777" w:rsidR="00D2715A" w:rsidRPr="00E127C6" w:rsidRDefault="008C66B0" w:rsidP="00B26F5E">
      <w:pPr>
        <w:ind w:left="567"/>
        <w:rPr>
          <w:b/>
          <w:bCs/>
          <w:szCs w:val="24"/>
        </w:rPr>
      </w:pPr>
      <w:r w:rsidRPr="00E127C6">
        <w:rPr>
          <w:b/>
          <w:bCs/>
          <w:szCs w:val="24"/>
        </w:rPr>
        <w:t>15.1.</w:t>
      </w:r>
      <w:r w:rsidR="00AB3909">
        <w:rPr>
          <w:b/>
          <w:bCs/>
          <w:szCs w:val="24"/>
        </w:rPr>
        <w:t>5</w:t>
      </w:r>
      <w:r w:rsidR="00493ED5" w:rsidRPr="00E127C6">
        <w:rPr>
          <w:b/>
          <w:bCs/>
          <w:szCs w:val="24"/>
        </w:rPr>
        <w:tab/>
      </w:r>
      <w:r w:rsidR="00D2715A" w:rsidRPr="00E127C6">
        <w:rPr>
          <w:b/>
          <w:bCs/>
          <w:szCs w:val="24"/>
        </w:rPr>
        <w:t xml:space="preserve">Please </w:t>
      </w:r>
      <w:r w:rsidRPr="00E127C6">
        <w:rPr>
          <w:b/>
          <w:bCs/>
          <w:szCs w:val="24"/>
        </w:rPr>
        <w:t xml:space="preserve">elaborate on the </w:t>
      </w:r>
      <w:r w:rsidR="00D2715A" w:rsidRPr="00E127C6">
        <w:rPr>
          <w:b/>
          <w:bCs/>
          <w:szCs w:val="24"/>
        </w:rPr>
        <w:t>risks for un-detected poliovirus transmission, risk of</w:t>
      </w:r>
      <w:r w:rsidRPr="00E127C6">
        <w:rPr>
          <w:b/>
          <w:bCs/>
          <w:szCs w:val="24"/>
        </w:rPr>
        <w:t xml:space="preserve"> </w:t>
      </w:r>
      <w:r w:rsidR="00D2715A" w:rsidRPr="00E127C6">
        <w:rPr>
          <w:b/>
          <w:bCs/>
          <w:szCs w:val="24"/>
        </w:rPr>
        <w:t>WPV importation or emergence of VDPVs and capacity of the country /</w:t>
      </w:r>
      <w:r w:rsidR="00B26F5E" w:rsidRPr="00E127C6">
        <w:rPr>
          <w:b/>
          <w:bCs/>
          <w:szCs w:val="24"/>
        </w:rPr>
        <w:t xml:space="preserve"> </w:t>
      </w:r>
      <w:r w:rsidR="00D2715A" w:rsidRPr="00E127C6">
        <w:rPr>
          <w:b/>
          <w:bCs/>
          <w:szCs w:val="24"/>
        </w:rPr>
        <w:t>program to conduct a rapid response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1"/>
      </w:tblGrid>
      <w:tr w:rsidR="00D2715A" w:rsidRPr="008952EC" w14:paraId="60D278C1" w14:textId="77777777" w:rsidTr="00493ED5">
        <w:tc>
          <w:tcPr>
            <w:tcW w:w="8577" w:type="dxa"/>
            <w:shd w:val="clear" w:color="auto" w:fill="auto"/>
          </w:tcPr>
          <w:p w14:paraId="5B8039C5" w14:textId="77777777" w:rsidR="00D2715A" w:rsidRPr="008952EC" w:rsidRDefault="007A4268" w:rsidP="00D2715A">
            <w:pPr>
              <w:rPr>
                <w:i/>
                <w:iCs/>
                <w:szCs w:val="24"/>
              </w:rPr>
            </w:pPr>
            <w:r>
              <w:rPr>
                <w:i/>
                <w:iCs/>
                <w:szCs w:val="24"/>
              </w:rPr>
              <w:t>T</w:t>
            </w:r>
            <w:r w:rsidR="00D2715A" w:rsidRPr="008952EC">
              <w:rPr>
                <w:i/>
                <w:iCs/>
                <w:szCs w:val="24"/>
              </w:rPr>
              <w:t>ype here</w:t>
            </w:r>
          </w:p>
          <w:p w14:paraId="61351DD8" w14:textId="77777777" w:rsidR="00D2715A" w:rsidRPr="008952EC" w:rsidRDefault="00D2715A" w:rsidP="00D2715A">
            <w:pPr>
              <w:rPr>
                <w:szCs w:val="24"/>
              </w:rPr>
            </w:pPr>
          </w:p>
          <w:p w14:paraId="4DC6DB28" w14:textId="77777777" w:rsidR="00D2715A" w:rsidRPr="008952EC" w:rsidRDefault="00D2715A" w:rsidP="00D2715A">
            <w:pPr>
              <w:rPr>
                <w:szCs w:val="24"/>
              </w:rPr>
            </w:pPr>
          </w:p>
        </w:tc>
      </w:tr>
    </w:tbl>
    <w:p w14:paraId="056F5B2F" w14:textId="77777777" w:rsidR="00D2715A" w:rsidRPr="008952EC" w:rsidRDefault="00D2715A" w:rsidP="00D2715A">
      <w:pPr>
        <w:ind w:left="567"/>
        <w:rPr>
          <w:szCs w:val="24"/>
        </w:rPr>
      </w:pPr>
    </w:p>
    <w:p w14:paraId="1C09D01A" w14:textId="77777777" w:rsidR="003A38D0" w:rsidRPr="008952EC" w:rsidRDefault="003A38D0" w:rsidP="00D2715A">
      <w:pPr>
        <w:ind w:left="567"/>
        <w:rPr>
          <w:szCs w:val="24"/>
        </w:rPr>
      </w:pPr>
    </w:p>
    <w:p w14:paraId="3F81277F" w14:textId="77777777" w:rsidR="00D2715A" w:rsidRPr="008952EC" w:rsidRDefault="003A38D0" w:rsidP="003A38D0">
      <w:pPr>
        <w:pStyle w:val="Heading2"/>
        <w:ind w:left="0"/>
        <w:rPr>
          <w:b w:val="0"/>
        </w:rPr>
      </w:pPr>
      <w:bookmarkStart w:id="107" w:name="_Toc515952776"/>
      <w:r w:rsidRPr="008952EC">
        <w:br w:type="page"/>
        <w:t>1</w:t>
      </w:r>
      <w:r w:rsidR="00FA7B12">
        <w:t>5.</w:t>
      </w:r>
      <w:r w:rsidR="00B26F5E">
        <w:t>2</w:t>
      </w:r>
      <w:r w:rsidRPr="008952EC">
        <w:tab/>
      </w:r>
      <w:r w:rsidR="00D2715A" w:rsidRPr="008952EC">
        <w:t xml:space="preserve"> Risk mitigation activities</w:t>
      </w:r>
      <w:bookmarkEnd w:id="107"/>
    </w:p>
    <w:p w14:paraId="58D519DD" w14:textId="77777777" w:rsidR="00D2715A" w:rsidRPr="008952EC" w:rsidRDefault="00D2715A" w:rsidP="004E018D">
      <w:pPr>
        <w:pStyle w:val="NoSpacing"/>
        <w:jc w:val="both"/>
        <w:rPr>
          <w:rFonts w:ascii="Times New Roman" w:hAnsi="Times New Roman"/>
        </w:rPr>
      </w:pPr>
      <w:r w:rsidRPr="008952EC">
        <w:rPr>
          <w:rFonts w:ascii="Times New Roman" w:hAnsi="Times New Roman"/>
        </w:rPr>
        <w:t xml:space="preserve">In the table below, please provide a list of </w:t>
      </w:r>
      <w:proofErr w:type="gramStart"/>
      <w:r w:rsidRPr="008952EC">
        <w:rPr>
          <w:rFonts w:ascii="Times New Roman" w:hAnsi="Times New Roman"/>
        </w:rPr>
        <w:t>programme</w:t>
      </w:r>
      <w:proofErr w:type="gramEnd"/>
      <w:r w:rsidRPr="008952EC">
        <w:rPr>
          <w:rFonts w:ascii="Times New Roman" w:hAnsi="Times New Roman"/>
        </w:rPr>
        <w:t xml:space="preserve">–related activities planned to mitigate risk of poliovirus transmission. This may include supplementary immunization activities, surveillance reviews/assessments, coverage or seroprevalence studies, </w:t>
      </w:r>
      <w:proofErr w:type="gramStart"/>
      <w:r w:rsidRPr="008952EC">
        <w:rPr>
          <w:rFonts w:ascii="Times New Roman" w:hAnsi="Times New Roman"/>
        </w:rPr>
        <w:t>meetings</w:t>
      </w:r>
      <w:proofErr w:type="gramEnd"/>
      <w:r w:rsidRPr="008952EC">
        <w:rPr>
          <w:rFonts w:ascii="Times New Roman" w:hAnsi="Times New Roman"/>
        </w:rPr>
        <w:t xml:space="preserve"> or any other relevant activities you may consider important to downgrade a risk.</w:t>
      </w:r>
    </w:p>
    <w:p w14:paraId="024E0E41" w14:textId="77777777" w:rsidR="00D2715A" w:rsidRPr="008952EC" w:rsidRDefault="00D2715A" w:rsidP="00D2715A">
      <w:pPr>
        <w:pStyle w:val="No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805"/>
        <w:gridCol w:w="1372"/>
        <w:gridCol w:w="1914"/>
        <w:gridCol w:w="1546"/>
        <w:gridCol w:w="2281"/>
      </w:tblGrid>
      <w:tr w:rsidR="00FA7B12" w:rsidRPr="008952EC" w14:paraId="6288E340" w14:textId="77777777" w:rsidTr="005224D5">
        <w:trPr>
          <w:trHeight w:val="608"/>
        </w:trPr>
        <w:tc>
          <w:tcPr>
            <w:tcW w:w="977" w:type="pct"/>
            <w:shd w:val="clear" w:color="auto" w:fill="FFFFFF"/>
            <w:vAlign w:val="center"/>
          </w:tcPr>
          <w:p w14:paraId="0785745C" w14:textId="77777777" w:rsidR="00FA7B12" w:rsidRPr="008952EC" w:rsidRDefault="00FA7B12" w:rsidP="00FA7B12">
            <w:pPr>
              <w:spacing w:after="120"/>
              <w:jc w:val="center"/>
              <w:rPr>
                <w:sz w:val="20"/>
              </w:rPr>
            </w:pPr>
            <w:r w:rsidRPr="008952EC">
              <w:rPr>
                <w:sz w:val="20"/>
              </w:rPr>
              <w:t>Area of work</w:t>
            </w:r>
          </w:p>
        </w:tc>
        <w:tc>
          <w:tcPr>
            <w:tcW w:w="746" w:type="pct"/>
            <w:shd w:val="clear" w:color="auto" w:fill="FFFFFF"/>
            <w:vAlign w:val="center"/>
          </w:tcPr>
          <w:p w14:paraId="25CDAF5D" w14:textId="77777777" w:rsidR="00FA7B12" w:rsidRPr="008952EC" w:rsidRDefault="00FA7B12" w:rsidP="00FA7B12">
            <w:pPr>
              <w:spacing w:after="120"/>
              <w:jc w:val="center"/>
              <w:rPr>
                <w:sz w:val="20"/>
              </w:rPr>
            </w:pPr>
            <w:r w:rsidRPr="008952EC">
              <w:rPr>
                <w:sz w:val="20"/>
              </w:rPr>
              <w:t>Responsibility</w:t>
            </w:r>
          </w:p>
        </w:tc>
        <w:tc>
          <w:tcPr>
            <w:tcW w:w="1093" w:type="pct"/>
            <w:shd w:val="clear" w:color="auto" w:fill="FFFFFF"/>
            <w:vAlign w:val="center"/>
          </w:tcPr>
          <w:p w14:paraId="5ECD4742" w14:textId="77777777" w:rsidR="00FA7B12" w:rsidRPr="008952EC" w:rsidRDefault="00FA7B12" w:rsidP="00FA7B12">
            <w:pPr>
              <w:spacing w:after="120"/>
              <w:jc w:val="center"/>
              <w:rPr>
                <w:sz w:val="20"/>
              </w:rPr>
            </w:pPr>
            <w:r w:rsidRPr="008952EC">
              <w:rPr>
                <w:sz w:val="20"/>
              </w:rPr>
              <w:t>Tentative time frame (month/year)</w:t>
            </w:r>
          </w:p>
        </w:tc>
        <w:tc>
          <w:tcPr>
            <w:tcW w:w="886" w:type="pct"/>
            <w:shd w:val="clear" w:color="auto" w:fill="FFFFFF"/>
          </w:tcPr>
          <w:p w14:paraId="0433A0AF" w14:textId="77777777" w:rsidR="00B340F0" w:rsidRDefault="00B340F0" w:rsidP="00FA7B12">
            <w:pPr>
              <w:spacing w:after="120"/>
              <w:jc w:val="center"/>
              <w:rPr>
                <w:sz w:val="20"/>
              </w:rPr>
            </w:pPr>
          </w:p>
          <w:p w14:paraId="4BA8125F" w14:textId="77777777" w:rsidR="00FA7B12" w:rsidRPr="008952EC" w:rsidRDefault="00FA7B12" w:rsidP="00FA7B12">
            <w:pPr>
              <w:spacing w:after="120"/>
              <w:jc w:val="center"/>
              <w:rPr>
                <w:sz w:val="20"/>
              </w:rPr>
            </w:pPr>
            <w:r w:rsidRPr="008952EC">
              <w:rPr>
                <w:sz w:val="20"/>
              </w:rPr>
              <w:t>Activities</w:t>
            </w:r>
          </w:p>
        </w:tc>
        <w:tc>
          <w:tcPr>
            <w:tcW w:w="1298" w:type="pct"/>
            <w:shd w:val="clear" w:color="auto" w:fill="FFFFFF"/>
          </w:tcPr>
          <w:p w14:paraId="09D59437" w14:textId="77777777" w:rsidR="00FA7B12" w:rsidRDefault="00FA7B12" w:rsidP="00FA7B12">
            <w:pPr>
              <w:spacing w:after="120"/>
              <w:jc w:val="center"/>
              <w:rPr>
                <w:sz w:val="20"/>
              </w:rPr>
            </w:pPr>
            <w:r>
              <w:rPr>
                <w:sz w:val="20"/>
              </w:rPr>
              <w:t>Status of implementation</w:t>
            </w:r>
          </w:p>
          <w:p w14:paraId="61A3C351" w14:textId="77777777" w:rsidR="00FA7B12" w:rsidRPr="008952EC" w:rsidRDefault="00FA7B12" w:rsidP="00FA7B12">
            <w:pPr>
              <w:spacing w:after="120"/>
              <w:jc w:val="center"/>
              <w:rPr>
                <w:sz w:val="20"/>
              </w:rPr>
            </w:pPr>
            <w:r w:rsidRPr="008952EC">
              <w:rPr>
                <w:sz w:val="20"/>
              </w:rPr>
              <w:t>(planned in Italics and implemented in Bold)</w:t>
            </w:r>
          </w:p>
        </w:tc>
      </w:tr>
      <w:tr w:rsidR="00FA7B12" w:rsidRPr="008952EC" w14:paraId="173121C8" w14:textId="77777777" w:rsidTr="005224D5">
        <w:trPr>
          <w:trHeight w:val="597"/>
        </w:trPr>
        <w:tc>
          <w:tcPr>
            <w:tcW w:w="977" w:type="pct"/>
            <w:shd w:val="clear" w:color="auto" w:fill="FFFFFF"/>
          </w:tcPr>
          <w:p w14:paraId="3882EC83" w14:textId="77777777" w:rsidR="00FA7B12" w:rsidRPr="008952EC" w:rsidRDefault="00FA7B12" w:rsidP="00FA7B12">
            <w:pPr>
              <w:spacing w:after="120"/>
              <w:jc w:val="both"/>
              <w:rPr>
                <w:sz w:val="20"/>
              </w:rPr>
            </w:pPr>
            <w:r w:rsidRPr="008952EC">
              <w:rPr>
                <w:sz w:val="20"/>
              </w:rPr>
              <w:t>Immunization</w:t>
            </w:r>
          </w:p>
        </w:tc>
        <w:tc>
          <w:tcPr>
            <w:tcW w:w="746" w:type="pct"/>
            <w:shd w:val="clear" w:color="auto" w:fill="FFFFFF"/>
          </w:tcPr>
          <w:p w14:paraId="11B82466" w14:textId="77777777" w:rsidR="00FA7B12" w:rsidRPr="008952EC" w:rsidRDefault="00FA7B12" w:rsidP="00FA7B12">
            <w:pPr>
              <w:spacing w:after="120"/>
              <w:jc w:val="both"/>
              <w:rPr>
                <w:sz w:val="20"/>
              </w:rPr>
            </w:pPr>
          </w:p>
        </w:tc>
        <w:tc>
          <w:tcPr>
            <w:tcW w:w="1093" w:type="pct"/>
            <w:shd w:val="clear" w:color="auto" w:fill="FFFFFF"/>
          </w:tcPr>
          <w:p w14:paraId="6059297B" w14:textId="77777777" w:rsidR="00FA7B12" w:rsidRPr="008952EC" w:rsidRDefault="00FA7B12" w:rsidP="00FA7B12">
            <w:pPr>
              <w:spacing w:after="120"/>
              <w:jc w:val="both"/>
              <w:rPr>
                <w:sz w:val="20"/>
              </w:rPr>
            </w:pPr>
          </w:p>
        </w:tc>
        <w:tc>
          <w:tcPr>
            <w:tcW w:w="886" w:type="pct"/>
            <w:shd w:val="clear" w:color="auto" w:fill="FFFFFF"/>
          </w:tcPr>
          <w:p w14:paraId="57993803" w14:textId="77777777" w:rsidR="00FA7B12" w:rsidRPr="008952EC" w:rsidRDefault="00FA7B12" w:rsidP="00FA7B12">
            <w:pPr>
              <w:spacing w:after="120"/>
              <w:jc w:val="both"/>
              <w:rPr>
                <w:sz w:val="20"/>
              </w:rPr>
            </w:pPr>
          </w:p>
        </w:tc>
        <w:tc>
          <w:tcPr>
            <w:tcW w:w="1298" w:type="pct"/>
            <w:shd w:val="clear" w:color="auto" w:fill="FFFFFF"/>
          </w:tcPr>
          <w:p w14:paraId="2C06AD3F" w14:textId="77777777" w:rsidR="00FA7B12" w:rsidRPr="008952EC" w:rsidRDefault="00FA7B12" w:rsidP="00FA7B12">
            <w:pPr>
              <w:spacing w:after="120"/>
              <w:jc w:val="both"/>
              <w:rPr>
                <w:sz w:val="20"/>
              </w:rPr>
            </w:pPr>
          </w:p>
        </w:tc>
      </w:tr>
      <w:tr w:rsidR="00FA7B12" w:rsidRPr="008952EC" w14:paraId="75DC49D4" w14:textId="77777777" w:rsidTr="005224D5">
        <w:trPr>
          <w:trHeight w:val="608"/>
        </w:trPr>
        <w:tc>
          <w:tcPr>
            <w:tcW w:w="977" w:type="pct"/>
            <w:shd w:val="clear" w:color="auto" w:fill="FFFFFF"/>
          </w:tcPr>
          <w:p w14:paraId="52E9AB9B" w14:textId="77777777" w:rsidR="00FA7B12" w:rsidRPr="008952EC" w:rsidRDefault="00FA7B12" w:rsidP="00FA7B12">
            <w:pPr>
              <w:spacing w:after="120"/>
              <w:jc w:val="both"/>
              <w:rPr>
                <w:sz w:val="20"/>
              </w:rPr>
            </w:pPr>
            <w:r w:rsidRPr="008952EC">
              <w:rPr>
                <w:sz w:val="20"/>
              </w:rPr>
              <w:t xml:space="preserve">Surveillance </w:t>
            </w:r>
          </w:p>
          <w:p w14:paraId="69692AC1" w14:textId="77777777" w:rsidR="00FA7B12" w:rsidRPr="008952EC" w:rsidRDefault="00FA7B12" w:rsidP="00FA7B12">
            <w:pPr>
              <w:spacing w:after="120"/>
              <w:jc w:val="both"/>
              <w:rPr>
                <w:sz w:val="20"/>
              </w:rPr>
            </w:pPr>
            <w:r w:rsidRPr="008952EC">
              <w:rPr>
                <w:sz w:val="20"/>
              </w:rPr>
              <w:t>(including laboratory network)</w:t>
            </w:r>
          </w:p>
        </w:tc>
        <w:tc>
          <w:tcPr>
            <w:tcW w:w="746" w:type="pct"/>
            <w:shd w:val="clear" w:color="auto" w:fill="FFFFFF"/>
          </w:tcPr>
          <w:p w14:paraId="029A18F7" w14:textId="77777777" w:rsidR="00FA7B12" w:rsidRPr="008952EC" w:rsidRDefault="00FA7B12" w:rsidP="00FA7B12">
            <w:pPr>
              <w:spacing w:after="120"/>
              <w:jc w:val="both"/>
              <w:rPr>
                <w:sz w:val="20"/>
              </w:rPr>
            </w:pPr>
          </w:p>
        </w:tc>
        <w:tc>
          <w:tcPr>
            <w:tcW w:w="1093" w:type="pct"/>
            <w:shd w:val="clear" w:color="auto" w:fill="FFFFFF"/>
          </w:tcPr>
          <w:p w14:paraId="6CBC6FF4" w14:textId="77777777" w:rsidR="00FA7B12" w:rsidRPr="008952EC" w:rsidRDefault="00FA7B12" w:rsidP="00FA7B12">
            <w:pPr>
              <w:spacing w:after="120"/>
              <w:jc w:val="both"/>
              <w:rPr>
                <w:sz w:val="20"/>
              </w:rPr>
            </w:pPr>
          </w:p>
        </w:tc>
        <w:tc>
          <w:tcPr>
            <w:tcW w:w="886" w:type="pct"/>
            <w:shd w:val="clear" w:color="auto" w:fill="FFFFFF"/>
          </w:tcPr>
          <w:p w14:paraId="141FD4A3" w14:textId="77777777" w:rsidR="00FA7B12" w:rsidRPr="008952EC" w:rsidRDefault="00FA7B12" w:rsidP="00FA7B12">
            <w:pPr>
              <w:spacing w:after="120"/>
              <w:jc w:val="both"/>
              <w:rPr>
                <w:sz w:val="20"/>
              </w:rPr>
            </w:pPr>
          </w:p>
        </w:tc>
        <w:tc>
          <w:tcPr>
            <w:tcW w:w="1298" w:type="pct"/>
            <w:shd w:val="clear" w:color="auto" w:fill="FFFFFF"/>
          </w:tcPr>
          <w:p w14:paraId="242D3879" w14:textId="77777777" w:rsidR="00FA7B12" w:rsidRPr="008952EC" w:rsidRDefault="00FA7B12" w:rsidP="00FA7B12">
            <w:pPr>
              <w:spacing w:after="120"/>
              <w:jc w:val="both"/>
              <w:rPr>
                <w:sz w:val="20"/>
              </w:rPr>
            </w:pPr>
          </w:p>
        </w:tc>
      </w:tr>
      <w:tr w:rsidR="00FA7B12" w:rsidRPr="008952EC" w14:paraId="6041FA24" w14:textId="77777777" w:rsidTr="005224D5">
        <w:trPr>
          <w:trHeight w:val="597"/>
        </w:trPr>
        <w:tc>
          <w:tcPr>
            <w:tcW w:w="977" w:type="pct"/>
            <w:shd w:val="clear" w:color="auto" w:fill="FFFFFF"/>
          </w:tcPr>
          <w:p w14:paraId="1F093BFC" w14:textId="77777777" w:rsidR="00FA7B12" w:rsidRPr="008952EC" w:rsidRDefault="00FA7B12" w:rsidP="00FA7B12">
            <w:pPr>
              <w:spacing w:after="120"/>
              <w:jc w:val="both"/>
              <w:rPr>
                <w:sz w:val="20"/>
              </w:rPr>
            </w:pPr>
            <w:r w:rsidRPr="008952EC">
              <w:rPr>
                <w:sz w:val="20"/>
              </w:rPr>
              <w:t>Capacity building</w:t>
            </w:r>
          </w:p>
        </w:tc>
        <w:tc>
          <w:tcPr>
            <w:tcW w:w="746" w:type="pct"/>
            <w:shd w:val="clear" w:color="auto" w:fill="FFFFFF"/>
          </w:tcPr>
          <w:p w14:paraId="404EF0AA" w14:textId="77777777" w:rsidR="00FA7B12" w:rsidRPr="008952EC" w:rsidRDefault="00FA7B12" w:rsidP="00FA7B12">
            <w:pPr>
              <w:spacing w:after="120"/>
              <w:jc w:val="both"/>
              <w:rPr>
                <w:sz w:val="20"/>
              </w:rPr>
            </w:pPr>
          </w:p>
        </w:tc>
        <w:tc>
          <w:tcPr>
            <w:tcW w:w="1093" w:type="pct"/>
            <w:shd w:val="clear" w:color="auto" w:fill="FFFFFF"/>
          </w:tcPr>
          <w:p w14:paraId="2F73737D" w14:textId="77777777" w:rsidR="00FA7B12" w:rsidRPr="008952EC" w:rsidRDefault="00FA7B12" w:rsidP="00FA7B12">
            <w:pPr>
              <w:spacing w:after="120"/>
              <w:jc w:val="both"/>
              <w:rPr>
                <w:sz w:val="20"/>
              </w:rPr>
            </w:pPr>
          </w:p>
        </w:tc>
        <w:tc>
          <w:tcPr>
            <w:tcW w:w="886" w:type="pct"/>
            <w:shd w:val="clear" w:color="auto" w:fill="FFFFFF"/>
          </w:tcPr>
          <w:p w14:paraId="7B22520E" w14:textId="77777777" w:rsidR="00FA7B12" w:rsidRPr="008952EC" w:rsidRDefault="00FA7B12" w:rsidP="00FA7B12">
            <w:pPr>
              <w:spacing w:after="120"/>
              <w:jc w:val="both"/>
              <w:rPr>
                <w:sz w:val="20"/>
              </w:rPr>
            </w:pPr>
          </w:p>
        </w:tc>
        <w:tc>
          <w:tcPr>
            <w:tcW w:w="1298" w:type="pct"/>
            <w:shd w:val="clear" w:color="auto" w:fill="FFFFFF"/>
          </w:tcPr>
          <w:p w14:paraId="6EB2E682" w14:textId="77777777" w:rsidR="00FA7B12" w:rsidRPr="008952EC" w:rsidRDefault="00FA7B12" w:rsidP="00FA7B12">
            <w:pPr>
              <w:spacing w:after="120"/>
              <w:jc w:val="both"/>
              <w:rPr>
                <w:sz w:val="20"/>
              </w:rPr>
            </w:pPr>
          </w:p>
        </w:tc>
      </w:tr>
      <w:tr w:rsidR="00FA7B12" w:rsidRPr="008952EC" w14:paraId="6A38E146" w14:textId="77777777" w:rsidTr="005224D5">
        <w:trPr>
          <w:trHeight w:val="608"/>
        </w:trPr>
        <w:tc>
          <w:tcPr>
            <w:tcW w:w="977" w:type="pct"/>
            <w:shd w:val="clear" w:color="auto" w:fill="FFFFFF"/>
          </w:tcPr>
          <w:p w14:paraId="5E262D17" w14:textId="77777777" w:rsidR="00FA7B12" w:rsidRPr="008952EC" w:rsidRDefault="00FA7B12" w:rsidP="00FA7B12">
            <w:pPr>
              <w:spacing w:after="120"/>
              <w:jc w:val="both"/>
              <w:rPr>
                <w:sz w:val="20"/>
              </w:rPr>
            </w:pPr>
            <w:r w:rsidRPr="008952EC">
              <w:rPr>
                <w:sz w:val="20"/>
              </w:rPr>
              <w:t>Risk assessment/analysis</w:t>
            </w:r>
          </w:p>
        </w:tc>
        <w:tc>
          <w:tcPr>
            <w:tcW w:w="746" w:type="pct"/>
            <w:shd w:val="clear" w:color="auto" w:fill="FFFFFF"/>
          </w:tcPr>
          <w:p w14:paraId="799CA86A" w14:textId="77777777" w:rsidR="00FA7B12" w:rsidRPr="008952EC" w:rsidRDefault="00FA7B12" w:rsidP="00FA7B12">
            <w:pPr>
              <w:spacing w:after="120"/>
              <w:jc w:val="both"/>
              <w:rPr>
                <w:sz w:val="20"/>
              </w:rPr>
            </w:pPr>
          </w:p>
        </w:tc>
        <w:tc>
          <w:tcPr>
            <w:tcW w:w="1093" w:type="pct"/>
            <w:shd w:val="clear" w:color="auto" w:fill="FFFFFF"/>
          </w:tcPr>
          <w:p w14:paraId="09F5DB47" w14:textId="77777777" w:rsidR="00FA7B12" w:rsidRPr="008952EC" w:rsidRDefault="00FA7B12" w:rsidP="00FA7B12">
            <w:pPr>
              <w:spacing w:after="120"/>
              <w:jc w:val="both"/>
              <w:rPr>
                <w:sz w:val="20"/>
              </w:rPr>
            </w:pPr>
          </w:p>
        </w:tc>
        <w:tc>
          <w:tcPr>
            <w:tcW w:w="886" w:type="pct"/>
            <w:shd w:val="clear" w:color="auto" w:fill="FFFFFF"/>
          </w:tcPr>
          <w:p w14:paraId="37E9F482" w14:textId="77777777" w:rsidR="00FA7B12" w:rsidRPr="008952EC" w:rsidRDefault="00FA7B12" w:rsidP="00FA7B12">
            <w:pPr>
              <w:spacing w:after="120"/>
              <w:jc w:val="both"/>
              <w:rPr>
                <w:sz w:val="20"/>
              </w:rPr>
            </w:pPr>
          </w:p>
        </w:tc>
        <w:tc>
          <w:tcPr>
            <w:tcW w:w="1298" w:type="pct"/>
            <w:shd w:val="clear" w:color="auto" w:fill="FFFFFF"/>
          </w:tcPr>
          <w:p w14:paraId="2555DE2B" w14:textId="77777777" w:rsidR="00FA7B12" w:rsidRPr="008952EC" w:rsidRDefault="00FA7B12" w:rsidP="00FA7B12">
            <w:pPr>
              <w:spacing w:after="120"/>
              <w:jc w:val="both"/>
              <w:rPr>
                <w:sz w:val="20"/>
              </w:rPr>
            </w:pPr>
          </w:p>
        </w:tc>
      </w:tr>
      <w:tr w:rsidR="00FA7B12" w:rsidRPr="008952EC" w14:paraId="705E5B67" w14:textId="77777777" w:rsidTr="005224D5">
        <w:trPr>
          <w:trHeight w:val="608"/>
        </w:trPr>
        <w:tc>
          <w:tcPr>
            <w:tcW w:w="977" w:type="pct"/>
            <w:shd w:val="clear" w:color="auto" w:fill="FFFFFF"/>
          </w:tcPr>
          <w:p w14:paraId="2327297A" w14:textId="77777777" w:rsidR="00FA7B12" w:rsidRPr="008952EC" w:rsidRDefault="00FA7B12" w:rsidP="00FA7B12">
            <w:pPr>
              <w:spacing w:after="120"/>
              <w:jc w:val="both"/>
              <w:rPr>
                <w:sz w:val="20"/>
              </w:rPr>
            </w:pPr>
            <w:r w:rsidRPr="008952EC">
              <w:rPr>
                <w:sz w:val="20"/>
              </w:rPr>
              <w:t>Poliovirus containment</w:t>
            </w:r>
          </w:p>
        </w:tc>
        <w:tc>
          <w:tcPr>
            <w:tcW w:w="746" w:type="pct"/>
            <w:shd w:val="clear" w:color="auto" w:fill="FFFFFF"/>
          </w:tcPr>
          <w:p w14:paraId="306EE824" w14:textId="77777777" w:rsidR="00FA7B12" w:rsidRPr="008952EC" w:rsidRDefault="00FA7B12" w:rsidP="00FA7B12">
            <w:pPr>
              <w:spacing w:after="120"/>
              <w:jc w:val="both"/>
              <w:rPr>
                <w:sz w:val="20"/>
              </w:rPr>
            </w:pPr>
          </w:p>
        </w:tc>
        <w:tc>
          <w:tcPr>
            <w:tcW w:w="1093" w:type="pct"/>
            <w:shd w:val="clear" w:color="auto" w:fill="FFFFFF"/>
          </w:tcPr>
          <w:p w14:paraId="29CC771C" w14:textId="77777777" w:rsidR="00FA7B12" w:rsidRPr="008952EC" w:rsidRDefault="00FA7B12" w:rsidP="00FA7B12">
            <w:pPr>
              <w:spacing w:after="120"/>
              <w:jc w:val="both"/>
              <w:rPr>
                <w:sz w:val="20"/>
              </w:rPr>
            </w:pPr>
          </w:p>
        </w:tc>
        <w:tc>
          <w:tcPr>
            <w:tcW w:w="886" w:type="pct"/>
            <w:shd w:val="clear" w:color="auto" w:fill="FFFFFF"/>
          </w:tcPr>
          <w:p w14:paraId="24023255" w14:textId="77777777" w:rsidR="00FA7B12" w:rsidRPr="008952EC" w:rsidRDefault="00FA7B12" w:rsidP="00FA7B12">
            <w:pPr>
              <w:spacing w:after="120"/>
              <w:jc w:val="both"/>
              <w:rPr>
                <w:sz w:val="20"/>
              </w:rPr>
            </w:pPr>
          </w:p>
        </w:tc>
        <w:tc>
          <w:tcPr>
            <w:tcW w:w="1298" w:type="pct"/>
            <w:shd w:val="clear" w:color="auto" w:fill="FFFFFF"/>
          </w:tcPr>
          <w:p w14:paraId="0351B376" w14:textId="77777777" w:rsidR="00FA7B12" w:rsidRPr="008952EC" w:rsidRDefault="00FA7B12" w:rsidP="00FA7B12">
            <w:pPr>
              <w:spacing w:after="120"/>
              <w:jc w:val="both"/>
              <w:rPr>
                <w:sz w:val="20"/>
              </w:rPr>
            </w:pPr>
          </w:p>
        </w:tc>
      </w:tr>
      <w:tr w:rsidR="00FA7B12" w:rsidRPr="008952EC" w14:paraId="335D0CDB" w14:textId="77777777" w:rsidTr="005224D5">
        <w:trPr>
          <w:trHeight w:val="608"/>
        </w:trPr>
        <w:tc>
          <w:tcPr>
            <w:tcW w:w="977" w:type="pct"/>
            <w:shd w:val="clear" w:color="auto" w:fill="FFFFFF"/>
          </w:tcPr>
          <w:p w14:paraId="6EE57EB2" w14:textId="77777777" w:rsidR="00FA7B12" w:rsidRPr="008952EC" w:rsidRDefault="00FA7B12" w:rsidP="00FA7B12">
            <w:pPr>
              <w:spacing w:after="120"/>
              <w:jc w:val="both"/>
              <w:rPr>
                <w:sz w:val="20"/>
              </w:rPr>
            </w:pPr>
            <w:r w:rsidRPr="008952EC">
              <w:rPr>
                <w:sz w:val="20"/>
              </w:rPr>
              <w:t>Outbreak preparedness plan</w:t>
            </w:r>
          </w:p>
        </w:tc>
        <w:tc>
          <w:tcPr>
            <w:tcW w:w="746" w:type="pct"/>
            <w:shd w:val="clear" w:color="auto" w:fill="FFFFFF"/>
          </w:tcPr>
          <w:p w14:paraId="753A6261" w14:textId="77777777" w:rsidR="00FA7B12" w:rsidRPr="008952EC" w:rsidRDefault="00FA7B12" w:rsidP="00FA7B12">
            <w:pPr>
              <w:spacing w:after="120"/>
              <w:jc w:val="both"/>
              <w:rPr>
                <w:sz w:val="20"/>
              </w:rPr>
            </w:pPr>
          </w:p>
        </w:tc>
        <w:tc>
          <w:tcPr>
            <w:tcW w:w="1093" w:type="pct"/>
            <w:shd w:val="clear" w:color="auto" w:fill="FFFFFF"/>
          </w:tcPr>
          <w:p w14:paraId="5BDD1CD8" w14:textId="77777777" w:rsidR="00FA7B12" w:rsidRPr="008952EC" w:rsidRDefault="00FA7B12" w:rsidP="00FA7B12">
            <w:pPr>
              <w:spacing w:after="120"/>
              <w:jc w:val="both"/>
              <w:rPr>
                <w:sz w:val="20"/>
              </w:rPr>
            </w:pPr>
          </w:p>
        </w:tc>
        <w:tc>
          <w:tcPr>
            <w:tcW w:w="886" w:type="pct"/>
            <w:shd w:val="clear" w:color="auto" w:fill="FFFFFF"/>
          </w:tcPr>
          <w:p w14:paraId="4CA8832E" w14:textId="77777777" w:rsidR="00FA7B12" w:rsidRPr="008952EC" w:rsidRDefault="00FA7B12" w:rsidP="00FA7B12">
            <w:pPr>
              <w:spacing w:after="120"/>
              <w:jc w:val="both"/>
              <w:rPr>
                <w:sz w:val="20"/>
              </w:rPr>
            </w:pPr>
          </w:p>
        </w:tc>
        <w:tc>
          <w:tcPr>
            <w:tcW w:w="1298" w:type="pct"/>
            <w:shd w:val="clear" w:color="auto" w:fill="FFFFFF"/>
          </w:tcPr>
          <w:p w14:paraId="77BD4716" w14:textId="77777777" w:rsidR="00FA7B12" w:rsidRPr="008952EC" w:rsidRDefault="00FA7B12" w:rsidP="00FA7B12">
            <w:pPr>
              <w:spacing w:after="120"/>
              <w:jc w:val="both"/>
              <w:rPr>
                <w:sz w:val="20"/>
              </w:rPr>
            </w:pPr>
          </w:p>
        </w:tc>
      </w:tr>
      <w:tr w:rsidR="00FA7B12" w:rsidRPr="008952EC" w14:paraId="26F399B9" w14:textId="77777777" w:rsidTr="005224D5">
        <w:trPr>
          <w:trHeight w:val="608"/>
        </w:trPr>
        <w:tc>
          <w:tcPr>
            <w:tcW w:w="977" w:type="pct"/>
            <w:shd w:val="clear" w:color="auto" w:fill="FFFFFF"/>
          </w:tcPr>
          <w:p w14:paraId="13C2FCC3" w14:textId="77777777" w:rsidR="00FA7B12" w:rsidRPr="008952EC" w:rsidRDefault="00FA7B12" w:rsidP="00FA7B12">
            <w:pPr>
              <w:spacing w:after="120"/>
              <w:jc w:val="both"/>
              <w:rPr>
                <w:sz w:val="20"/>
              </w:rPr>
            </w:pPr>
            <w:r w:rsidRPr="008952EC">
              <w:rPr>
                <w:sz w:val="20"/>
              </w:rPr>
              <w:t>Other</w:t>
            </w:r>
          </w:p>
        </w:tc>
        <w:tc>
          <w:tcPr>
            <w:tcW w:w="746" w:type="pct"/>
            <w:shd w:val="clear" w:color="auto" w:fill="FFFFFF"/>
          </w:tcPr>
          <w:p w14:paraId="3A677817" w14:textId="77777777" w:rsidR="00FA7B12" w:rsidRPr="008952EC" w:rsidRDefault="00FA7B12" w:rsidP="00FA7B12">
            <w:pPr>
              <w:spacing w:after="120"/>
              <w:jc w:val="both"/>
              <w:rPr>
                <w:sz w:val="20"/>
              </w:rPr>
            </w:pPr>
          </w:p>
        </w:tc>
        <w:tc>
          <w:tcPr>
            <w:tcW w:w="1093" w:type="pct"/>
            <w:shd w:val="clear" w:color="auto" w:fill="FFFFFF"/>
          </w:tcPr>
          <w:p w14:paraId="2E76ED7D" w14:textId="77777777" w:rsidR="00FA7B12" w:rsidRPr="008952EC" w:rsidRDefault="00FA7B12" w:rsidP="00FA7B12">
            <w:pPr>
              <w:spacing w:after="120"/>
              <w:jc w:val="both"/>
              <w:rPr>
                <w:sz w:val="20"/>
              </w:rPr>
            </w:pPr>
          </w:p>
        </w:tc>
        <w:tc>
          <w:tcPr>
            <w:tcW w:w="886" w:type="pct"/>
            <w:shd w:val="clear" w:color="auto" w:fill="FFFFFF"/>
          </w:tcPr>
          <w:p w14:paraId="238193CD" w14:textId="77777777" w:rsidR="00FA7B12" w:rsidRPr="008952EC" w:rsidRDefault="00FA7B12" w:rsidP="00FA7B12">
            <w:pPr>
              <w:spacing w:after="120"/>
              <w:jc w:val="both"/>
              <w:rPr>
                <w:sz w:val="20"/>
              </w:rPr>
            </w:pPr>
          </w:p>
        </w:tc>
        <w:tc>
          <w:tcPr>
            <w:tcW w:w="1298" w:type="pct"/>
            <w:shd w:val="clear" w:color="auto" w:fill="FFFFFF"/>
          </w:tcPr>
          <w:p w14:paraId="3D0FEC93" w14:textId="77777777" w:rsidR="00FA7B12" w:rsidRPr="008952EC" w:rsidRDefault="00FA7B12" w:rsidP="00FA7B12">
            <w:pPr>
              <w:spacing w:after="120"/>
              <w:jc w:val="both"/>
              <w:rPr>
                <w:sz w:val="20"/>
              </w:rPr>
            </w:pPr>
          </w:p>
        </w:tc>
      </w:tr>
    </w:tbl>
    <w:p w14:paraId="6A5D0B45" w14:textId="77777777" w:rsidR="004E018D" w:rsidRPr="008952EC" w:rsidRDefault="004E018D" w:rsidP="004E018D">
      <w:pPr>
        <w:ind w:right="382"/>
      </w:pPr>
    </w:p>
    <w:p w14:paraId="0E8657B2" w14:textId="77777777" w:rsidR="004E018D" w:rsidRPr="008952EC" w:rsidRDefault="004E018D" w:rsidP="004E018D">
      <w:pPr>
        <w:ind w:right="382"/>
        <w:rPr>
          <w:b/>
          <w:bCs/>
          <w:i/>
          <w:iCs/>
        </w:rPr>
      </w:pPr>
      <w:r w:rsidRPr="008952EC">
        <w:rPr>
          <w:b/>
          <w:bCs/>
          <w:i/>
          <w:iCs/>
        </w:rPr>
        <w:t>1</w:t>
      </w:r>
      <w:r w:rsidR="003C547E">
        <w:rPr>
          <w:b/>
          <w:bCs/>
          <w:i/>
          <w:iCs/>
        </w:rPr>
        <w:t>5.</w:t>
      </w:r>
      <w:r w:rsidR="00B26F5E">
        <w:rPr>
          <w:b/>
          <w:bCs/>
          <w:i/>
          <w:iCs/>
        </w:rPr>
        <w:t>3</w:t>
      </w:r>
      <w:r w:rsidRPr="008952EC">
        <w:rPr>
          <w:b/>
          <w:bCs/>
          <w:i/>
          <w:iCs/>
        </w:rPr>
        <w:t xml:space="preserve"> </w:t>
      </w:r>
      <w:r w:rsidR="009755D0" w:rsidRPr="008952EC">
        <w:rPr>
          <w:b/>
          <w:bCs/>
          <w:i/>
          <w:iCs/>
        </w:rPr>
        <w:t>Has the National Plan of Action for Preparedness for wild poliovirus</w:t>
      </w:r>
      <w:r w:rsidRPr="008952EC">
        <w:rPr>
          <w:b/>
          <w:bCs/>
          <w:i/>
          <w:iCs/>
        </w:rPr>
        <w:t xml:space="preserve"> importation  </w:t>
      </w:r>
    </w:p>
    <w:p w14:paraId="52DF0448" w14:textId="77777777" w:rsidR="00A65721" w:rsidRPr="008952EC" w:rsidRDefault="004E018D" w:rsidP="004E018D">
      <w:pPr>
        <w:ind w:right="382"/>
        <w:rPr>
          <w:b/>
          <w:bCs/>
          <w:i/>
          <w:iCs/>
        </w:rPr>
      </w:pPr>
      <w:r w:rsidRPr="008952EC">
        <w:rPr>
          <w:b/>
          <w:bCs/>
          <w:i/>
          <w:iCs/>
        </w:rPr>
        <w:t xml:space="preserve">       </w:t>
      </w:r>
      <w:r w:rsidR="009755D0" w:rsidRPr="008952EC">
        <w:rPr>
          <w:b/>
          <w:bCs/>
          <w:i/>
          <w:iCs/>
        </w:rPr>
        <w:t>been updated during the year under review?</w:t>
      </w:r>
      <w:r w:rsidR="009755D0" w:rsidRPr="008952EC">
        <w:rPr>
          <w:b/>
          <w:bCs/>
          <w:i/>
          <w:iCs/>
        </w:rPr>
        <w:tab/>
      </w:r>
    </w:p>
    <w:p w14:paraId="50B415F9" w14:textId="77777777" w:rsidR="00A65721" w:rsidRPr="008952EC" w:rsidRDefault="00A65721" w:rsidP="00511A9E">
      <w:pPr>
        <w:ind w:right="382"/>
        <w:jc w:val="both"/>
      </w:pPr>
    </w:p>
    <w:p w14:paraId="27BBC6CD" w14:textId="77777777" w:rsidR="00D4392A" w:rsidRPr="008952EC" w:rsidRDefault="009755D0" w:rsidP="00D4392A">
      <w:pPr>
        <w:ind w:left="562" w:firstLine="567"/>
      </w:pPr>
      <w:r w:rsidRPr="008952EC">
        <w:tab/>
      </w:r>
      <w:r w:rsidRPr="008952EC">
        <w:tab/>
      </w:r>
      <w:r w:rsidR="00D4392A" w:rsidRPr="008952EC">
        <w:t xml:space="preserve">Yes </w:t>
      </w:r>
      <w:r w:rsidR="00D4392A" w:rsidRPr="008952EC">
        <w:fldChar w:fldCharType="begin">
          <w:ffData>
            <w:name w:val="Check15"/>
            <w:enabled/>
            <w:calcOnExit w:val="0"/>
            <w:checkBox>
              <w:sizeAuto/>
              <w:default w:val="0"/>
            </w:checkBox>
          </w:ffData>
        </w:fldChar>
      </w:r>
      <w:r w:rsidR="00D4392A" w:rsidRPr="008952EC">
        <w:instrText xml:space="preserve"> FORMCHECKBOX </w:instrText>
      </w:r>
      <w:r w:rsidR="00A860BA">
        <w:fldChar w:fldCharType="separate"/>
      </w:r>
      <w:r w:rsidR="00D4392A" w:rsidRPr="008952EC">
        <w:fldChar w:fldCharType="end"/>
      </w:r>
      <w:r w:rsidR="00D4392A" w:rsidRPr="008952EC">
        <w:softHyphen/>
      </w:r>
      <w:r w:rsidR="00D4392A" w:rsidRPr="008952EC">
        <w:softHyphen/>
      </w:r>
      <w:r w:rsidR="00D4392A" w:rsidRPr="008952EC">
        <w:softHyphen/>
      </w:r>
      <w:r w:rsidR="00D4392A" w:rsidRPr="008952EC">
        <w:softHyphen/>
      </w:r>
      <w:r w:rsidR="00D4392A" w:rsidRPr="008952EC">
        <w:softHyphen/>
      </w:r>
      <w:r w:rsidR="00D4392A" w:rsidRPr="008952EC">
        <w:softHyphen/>
      </w:r>
      <w:r w:rsidR="00D4392A" w:rsidRPr="008952EC">
        <w:softHyphen/>
      </w:r>
      <w:r w:rsidR="00D4392A" w:rsidRPr="008952EC">
        <w:softHyphen/>
      </w:r>
      <w:r w:rsidR="00D4392A" w:rsidRPr="008952EC">
        <w:softHyphen/>
      </w:r>
      <w:r w:rsidR="00D4392A" w:rsidRPr="008952EC">
        <w:softHyphen/>
      </w:r>
      <w:r w:rsidR="00D4392A" w:rsidRPr="008952EC">
        <w:softHyphen/>
        <w:t xml:space="preserve">   No </w:t>
      </w:r>
      <w:r w:rsidR="00D4392A" w:rsidRPr="008952EC">
        <w:fldChar w:fldCharType="begin">
          <w:ffData>
            <w:name w:val="Check16"/>
            <w:enabled/>
            <w:calcOnExit w:val="0"/>
            <w:checkBox>
              <w:sizeAuto/>
              <w:default w:val="0"/>
            </w:checkBox>
          </w:ffData>
        </w:fldChar>
      </w:r>
      <w:r w:rsidR="00D4392A" w:rsidRPr="008952EC">
        <w:instrText xml:space="preserve"> FORMCHECKBOX </w:instrText>
      </w:r>
      <w:r w:rsidR="00A860BA">
        <w:fldChar w:fldCharType="separate"/>
      </w:r>
      <w:r w:rsidR="00D4392A" w:rsidRPr="008952EC">
        <w:fldChar w:fldCharType="end"/>
      </w:r>
    </w:p>
    <w:p w14:paraId="69C67C0A" w14:textId="77777777" w:rsidR="009755D0" w:rsidRPr="008952EC" w:rsidRDefault="009755D0" w:rsidP="007957FC">
      <w:pPr>
        <w:ind w:right="382"/>
        <w:jc w:val="both"/>
      </w:pPr>
    </w:p>
    <w:p w14:paraId="7E91761A" w14:textId="77777777" w:rsidR="00D4392A" w:rsidRPr="00E127C6" w:rsidRDefault="00B26F5E" w:rsidP="004E018D">
      <w:pPr>
        <w:ind w:right="382"/>
        <w:jc w:val="both"/>
        <w:rPr>
          <w:b/>
          <w:bCs/>
        </w:rPr>
      </w:pPr>
      <w:r w:rsidRPr="00E127C6">
        <w:rPr>
          <w:b/>
          <w:bCs/>
        </w:rPr>
        <w:t xml:space="preserve">15.3.1 </w:t>
      </w:r>
      <w:r w:rsidR="00D4392A" w:rsidRPr="00E127C6">
        <w:rPr>
          <w:b/>
          <w:bCs/>
        </w:rPr>
        <w:t>Please submit your most recent version of the polio outbreak preparedness and response plan along with this report in an attachment</w:t>
      </w:r>
    </w:p>
    <w:p w14:paraId="2D6CC7EC" w14:textId="77777777" w:rsidR="00D4392A" w:rsidRPr="008952EC" w:rsidRDefault="00D4392A" w:rsidP="002D2BC0">
      <w:pPr>
        <w:rPr>
          <w:lang w:val="en-GB" w:eastAsia="en-GB"/>
        </w:rPr>
      </w:pPr>
    </w:p>
    <w:p w14:paraId="413E619B" w14:textId="77777777" w:rsidR="00D4392A" w:rsidRPr="00E127C6" w:rsidRDefault="003D4EBA" w:rsidP="004E018D">
      <w:pPr>
        <w:pStyle w:val="Quote"/>
        <w:spacing w:after="0" w:line="240" w:lineRule="auto"/>
        <w:rPr>
          <w:rFonts w:ascii="Times New Roman" w:hAnsi="Times New Roman"/>
          <w:b/>
          <w:bCs/>
          <w:i w:val="0"/>
          <w:iCs w:val="0"/>
        </w:rPr>
      </w:pPr>
      <w:r w:rsidRPr="00E127C6">
        <w:rPr>
          <w:rFonts w:ascii="Times New Roman" w:hAnsi="Times New Roman"/>
          <w:b/>
          <w:bCs/>
          <w:i w:val="0"/>
          <w:iCs w:val="0"/>
        </w:rPr>
        <w:br w:type="page"/>
      </w:r>
      <w:r w:rsidR="00B26F5E" w:rsidRPr="00E127C6">
        <w:rPr>
          <w:rFonts w:ascii="Times New Roman" w:hAnsi="Times New Roman"/>
          <w:b/>
          <w:bCs/>
          <w:i w:val="0"/>
          <w:iCs w:val="0"/>
        </w:rPr>
        <w:t xml:space="preserve">15.3.2 </w:t>
      </w:r>
      <w:r w:rsidR="00D4392A" w:rsidRPr="00E127C6">
        <w:rPr>
          <w:rFonts w:ascii="Times New Roman" w:hAnsi="Times New Roman"/>
          <w:b/>
          <w:bCs/>
          <w:i w:val="0"/>
          <w:iCs w:val="0"/>
        </w:rPr>
        <w:t>Please indicate below whether below criteria have been considered in your preparedness plan</w:t>
      </w:r>
    </w:p>
    <w:tbl>
      <w:tblPr>
        <w:tblW w:w="5000"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7"/>
        <w:gridCol w:w="5538"/>
        <w:gridCol w:w="829"/>
        <w:gridCol w:w="774"/>
      </w:tblGrid>
      <w:tr w:rsidR="00D4392A" w:rsidRPr="008952EC" w14:paraId="4F45CC43" w14:textId="77777777" w:rsidTr="003D4EBA">
        <w:trPr>
          <w:trHeight w:val="433"/>
          <w:tblHeader/>
        </w:trPr>
        <w:tc>
          <w:tcPr>
            <w:tcW w:w="996" w:type="pct"/>
            <w:shd w:val="clear" w:color="auto" w:fill="FFFFFF"/>
            <w:vAlign w:val="center"/>
          </w:tcPr>
          <w:p w14:paraId="11334BFB" w14:textId="77777777" w:rsidR="00D4392A" w:rsidRPr="008952EC" w:rsidRDefault="00D4392A" w:rsidP="004E018D">
            <w:pPr>
              <w:pStyle w:val="NoSpacing"/>
              <w:rPr>
                <w:rFonts w:ascii="Times New Roman" w:hAnsi="Times New Roman"/>
                <w:b/>
                <w:bCs/>
              </w:rPr>
            </w:pPr>
            <w:r w:rsidRPr="008952EC">
              <w:rPr>
                <w:rFonts w:ascii="Times New Roman" w:hAnsi="Times New Roman"/>
                <w:b/>
                <w:bCs/>
              </w:rPr>
              <w:t>Criteria</w:t>
            </w:r>
          </w:p>
        </w:tc>
        <w:tc>
          <w:tcPr>
            <w:tcW w:w="3105" w:type="pct"/>
            <w:shd w:val="clear" w:color="auto" w:fill="FFFFFF"/>
            <w:vAlign w:val="center"/>
          </w:tcPr>
          <w:p w14:paraId="77F69966" w14:textId="77777777" w:rsidR="00D4392A" w:rsidRPr="008952EC" w:rsidRDefault="00D4392A" w:rsidP="004E018D">
            <w:pPr>
              <w:pStyle w:val="NoSpacing"/>
              <w:jc w:val="center"/>
              <w:rPr>
                <w:rFonts w:ascii="Times New Roman" w:hAnsi="Times New Roman"/>
                <w:b/>
                <w:bCs/>
              </w:rPr>
            </w:pPr>
            <w:r w:rsidRPr="008952EC">
              <w:rPr>
                <w:rFonts w:ascii="Times New Roman" w:hAnsi="Times New Roman"/>
                <w:b/>
                <w:bCs/>
              </w:rPr>
              <w:t>Description</w:t>
            </w:r>
          </w:p>
        </w:tc>
        <w:tc>
          <w:tcPr>
            <w:tcW w:w="465" w:type="pct"/>
            <w:shd w:val="clear" w:color="auto" w:fill="FFFFFF"/>
            <w:vAlign w:val="center"/>
          </w:tcPr>
          <w:p w14:paraId="4A67C741" w14:textId="77777777" w:rsidR="00D4392A" w:rsidRPr="008952EC" w:rsidRDefault="00D4392A" w:rsidP="003D4EBA">
            <w:pPr>
              <w:pStyle w:val="NoSpacing"/>
              <w:jc w:val="center"/>
              <w:rPr>
                <w:rFonts w:ascii="Times New Roman" w:hAnsi="Times New Roman"/>
                <w:b/>
                <w:bCs/>
              </w:rPr>
            </w:pPr>
            <w:r w:rsidRPr="008952EC">
              <w:rPr>
                <w:rFonts w:ascii="Times New Roman" w:hAnsi="Times New Roman"/>
                <w:b/>
                <w:bCs/>
              </w:rPr>
              <w:t>Yes</w:t>
            </w:r>
          </w:p>
        </w:tc>
        <w:tc>
          <w:tcPr>
            <w:tcW w:w="434" w:type="pct"/>
            <w:shd w:val="clear" w:color="auto" w:fill="FFFFFF"/>
            <w:vAlign w:val="center"/>
          </w:tcPr>
          <w:p w14:paraId="0A53E35B" w14:textId="77777777" w:rsidR="00D4392A" w:rsidRPr="008952EC" w:rsidRDefault="00D4392A" w:rsidP="003D4EBA">
            <w:pPr>
              <w:pStyle w:val="NoSpacing"/>
              <w:jc w:val="center"/>
              <w:rPr>
                <w:rFonts w:ascii="Times New Roman" w:hAnsi="Times New Roman"/>
                <w:b/>
                <w:bCs/>
              </w:rPr>
            </w:pPr>
            <w:r w:rsidRPr="008952EC">
              <w:rPr>
                <w:rFonts w:ascii="Times New Roman" w:hAnsi="Times New Roman"/>
                <w:b/>
                <w:bCs/>
              </w:rPr>
              <w:t>No</w:t>
            </w:r>
          </w:p>
        </w:tc>
      </w:tr>
      <w:tr w:rsidR="00D4392A" w:rsidRPr="008952EC" w14:paraId="313F676E" w14:textId="77777777" w:rsidTr="003D4EBA">
        <w:tc>
          <w:tcPr>
            <w:tcW w:w="996" w:type="pct"/>
            <w:shd w:val="clear" w:color="auto" w:fill="auto"/>
          </w:tcPr>
          <w:p w14:paraId="43B9F4A4" w14:textId="77777777" w:rsidR="00D4392A" w:rsidRPr="008952EC" w:rsidRDefault="00D4392A" w:rsidP="003D4EBA">
            <w:pPr>
              <w:pStyle w:val="NoSpacing"/>
              <w:spacing w:after="120"/>
              <w:rPr>
                <w:rFonts w:ascii="Times New Roman" w:hAnsi="Times New Roman"/>
                <w:b/>
                <w:bCs/>
              </w:rPr>
            </w:pPr>
            <w:r w:rsidRPr="008952EC">
              <w:rPr>
                <w:rFonts w:ascii="Times New Roman" w:hAnsi="Times New Roman"/>
                <w:b/>
                <w:bCs/>
              </w:rPr>
              <w:t>Definitions</w:t>
            </w:r>
          </w:p>
        </w:tc>
        <w:tc>
          <w:tcPr>
            <w:tcW w:w="3105" w:type="pct"/>
            <w:shd w:val="clear" w:color="auto" w:fill="auto"/>
          </w:tcPr>
          <w:p w14:paraId="4FEB0A4C" w14:textId="77777777" w:rsidR="00D4392A" w:rsidRPr="008952EC" w:rsidRDefault="00D4392A" w:rsidP="003D4EBA">
            <w:pPr>
              <w:pStyle w:val="NoSpacing"/>
              <w:spacing w:after="120"/>
              <w:jc w:val="both"/>
              <w:rPr>
                <w:rFonts w:ascii="Times New Roman" w:hAnsi="Times New Roman"/>
                <w:bCs/>
              </w:rPr>
            </w:pPr>
            <w:r w:rsidRPr="008952EC">
              <w:rPr>
                <w:rFonts w:ascii="Times New Roman" w:hAnsi="Times New Roman"/>
                <w:bCs/>
              </w:rPr>
              <w:t>Essential terms – such as “wild poliovirus”, “circulating vaccine-derived poliovirus”, “poliovirus event”, “poliovirus outbreak”, “acute flaccid paralysis (AFP)”, “hot AFP case”, etc. - have been considered to ensure a common understanding.</w:t>
            </w:r>
          </w:p>
        </w:tc>
        <w:tc>
          <w:tcPr>
            <w:tcW w:w="465" w:type="pct"/>
            <w:shd w:val="clear" w:color="auto" w:fill="auto"/>
          </w:tcPr>
          <w:p w14:paraId="06F6F3D5"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c>
          <w:tcPr>
            <w:tcW w:w="434" w:type="pct"/>
            <w:shd w:val="clear" w:color="auto" w:fill="auto"/>
          </w:tcPr>
          <w:p w14:paraId="4AF4ED46"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r>
      <w:tr w:rsidR="00D4392A" w:rsidRPr="008952EC" w14:paraId="004CB9EE" w14:textId="77777777" w:rsidTr="003D4EBA">
        <w:tc>
          <w:tcPr>
            <w:tcW w:w="996" w:type="pct"/>
            <w:shd w:val="clear" w:color="auto" w:fill="auto"/>
          </w:tcPr>
          <w:p w14:paraId="686FA7FF" w14:textId="77777777" w:rsidR="00D4392A" w:rsidRPr="008952EC" w:rsidRDefault="00D4392A" w:rsidP="003D4EBA">
            <w:pPr>
              <w:pStyle w:val="NoSpacing"/>
              <w:spacing w:after="120"/>
              <w:rPr>
                <w:rFonts w:ascii="Times New Roman" w:hAnsi="Times New Roman"/>
                <w:b/>
                <w:bCs/>
              </w:rPr>
            </w:pPr>
            <w:r w:rsidRPr="008952EC">
              <w:rPr>
                <w:rFonts w:ascii="Times New Roman" w:hAnsi="Times New Roman"/>
                <w:b/>
                <w:bCs/>
              </w:rPr>
              <w:t>Notification</w:t>
            </w:r>
          </w:p>
        </w:tc>
        <w:tc>
          <w:tcPr>
            <w:tcW w:w="3105" w:type="pct"/>
            <w:shd w:val="clear" w:color="auto" w:fill="auto"/>
          </w:tcPr>
          <w:p w14:paraId="1E8CD4F4" w14:textId="77777777" w:rsidR="00D4392A" w:rsidRPr="008952EC" w:rsidRDefault="00D4392A" w:rsidP="003D4EBA">
            <w:pPr>
              <w:pStyle w:val="NoSpacing"/>
              <w:spacing w:after="120"/>
              <w:rPr>
                <w:rFonts w:ascii="Times New Roman" w:hAnsi="Times New Roman"/>
                <w:bCs/>
              </w:rPr>
            </w:pPr>
            <w:r w:rsidRPr="008952EC">
              <w:rPr>
                <w:rFonts w:ascii="Times New Roman" w:hAnsi="Times New Roman"/>
                <w:bCs/>
              </w:rPr>
              <w:t xml:space="preserve">The national government will notify it to WHO as </w:t>
            </w:r>
            <w:proofErr w:type="gramStart"/>
            <w:r w:rsidRPr="008952EC">
              <w:rPr>
                <w:rFonts w:ascii="Times New Roman" w:hAnsi="Times New Roman"/>
                <w:bCs/>
              </w:rPr>
              <w:t>an</w:t>
            </w:r>
            <w:proofErr w:type="gramEnd"/>
            <w:r w:rsidRPr="008952EC">
              <w:rPr>
                <w:rFonts w:ascii="Times New Roman" w:hAnsi="Times New Roman"/>
                <w:bCs/>
              </w:rPr>
              <w:t xml:space="preserve"> Public Health Emergency of International Concern (PHEIC) in accordance with IHR, wherever relevant </w:t>
            </w:r>
          </w:p>
        </w:tc>
        <w:tc>
          <w:tcPr>
            <w:tcW w:w="465" w:type="pct"/>
            <w:shd w:val="clear" w:color="auto" w:fill="auto"/>
          </w:tcPr>
          <w:p w14:paraId="1BD25D06"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c>
          <w:tcPr>
            <w:tcW w:w="434" w:type="pct"/>
            <w:shd w:val="clear" w:color="auto" w:fill="auto"/>
          </w:tcPr>
          <w:p w14:paraId="7047747C"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r>
      <w:tr w:rsidR="00D4392A" w:rsidRPr="008952EC" w14:paraId="4AC49FF2" w14:textId="77777777" w:rsidTr="003D4EBA">
        <w:tc>
          <w:tcPr>
            <w:tcW w:w="996" w:type="pct"/>
            <w:shd w:val="clear" w:color="auto" w:fill="auto"/>
          </w:tcPr>
          <w:p w14:paraId="1A857CC3" w14:textId="77777777" w:rsidR="00D4392A" w:rsidRPr="008952EC" w:rsidRDefault="00D4392A" w:rsidP="003D4EBA">
            <w:pPr>
              <w:pStyle w:val="NoSpacing"/>
              <w:spacing w:after="120"/>
              <w:rPr>
                <w:rFonts w:ascii="Times New Roman" w:hAnsi="Times New Roman"/>
                <w:b/>
                <w:bCs/>
              </w:rPr>
            </w:pPr>
            <w:r w:rsidRPr="008952EC">
              <w:rPr>
                <w:rFonts w:ascii="Times New Roman" w:hAnsi="Times New Roman"/>
                <w:b/>
                <w:bCs/>
              </w:rPr>
              <w:t>Surveillance</w:t>
            </w:r>
          </w:p>
        </w:tc>
        <w:tc>
          <w:tcPr>
            <w:tcW w:w="3105" w:type="pct"/>
            <w:shd w:val="clear" w:color="auto" w:fill="auto"/>
          </w:tcPr>
          <w:p w14:paraId="0E0FF925" w14:textId="77777777" w:rsidR="00D4392A" w:rsidRPr="008952EC" w:rsidRDefault="00D4392A" w:rsidP="003D4EBA">
            <w:pPr>
              <w:pStyle w:val="NoSpacing"/>
              <w:spacing w:after="120"/>
              <w:jc w:val="both"/>
              <w:rPr>
                <w:rFonts w:ascii="Times New Roman" w:hAnsi="Times New Roman"/>
                <w:bCs/>
              </w:rPr>
            </w:pPr>
            <w:r w:rsidRPr="008952EC">
              <w:rPr>
                <w:rFonts w:ascii="Times New Roman" w:hAnsi="Times New Roman"/>
                <w:bCs/>
              </w:rPr>
              <w:t>Methods and strategies to strengthen the ability to detect wild poliovirus or circulating vaccine-derived poliovirus in a poliovirus event or poliovirus outbreak (e.g. environmental) are presented in the plan.</w:t>
            </w:r>
          </w:p>
        </w:tc>
        <w:tc>
          <w:tcPr>
            <w:tcW w:w="465" w:type="pct"/>
            <w:shd w:val="clear" w:color="auto" w:fill="auto"/>
          </w:tcPr>
          <w:p w14:paraId="15D5BA0C"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c>
          <w:tcPr>
            <w:tcW w:w="434" w:type="pct"/>
            <w:shd w:val="clear" w:color="auto" w:fill="auto"/>
          </w:tcPr>
          <w:p w14:paraId="434F0D78"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r>
      <w:tr w:rsidR="00D4392A" w:rsidRPr="008952EC" w14:paraId="09672325" w14:textId="77777777" w:rsidTr="003D4EBA">
        <w:tc>
          <w:tcPr>
            <w:tcW w:w="996" w:type="pct"/>
            <w:shd w:val="clear" w:color="auto" w:fill="auto"/>
          </w:tcPr>
          <w:p w14:paraId="7438F3C8" w14:textId="77777777" w:rsidR="00D4392A" w:rsidRPr="008952EC" w:rsidRDefault="00D4392A" w:rsidP="003D4EBA">
            <w:pPr>
              <w:pStyle w:val="NoSpacing"/>
              <w:spacing w:after="120"/>
              <w:rPr>
                <w:rFonts w:ascii="Times New Roman" w:hAnsi="Times New Roman"/>
                <w:b/>
                <w:bCs/>
              </w:rPr>
            </w:pPr>
            <w:r w:rsidRPr="008952EC">
              <w:rPr>
                <w:rFonts w:ascii="Times New Roman" w:hAnsi="Times New Roman"/>
                <w:b/>
                <w:bCs/>
              </w:rPr>
              <w:t>Immunization response</w:t>
            </w:r>
          </w:p>
        </w:tc>
        <w:tc>
          <w:tcPr>
            <w:tcW w:w="3105" w:type="pct"/>
            <w:shd w:val="clear" w:color="auto" w:fill="auto"/>
          </w:tcPr>
          <w:p w14:paraId="47ED3CF0" w14:textId="77777777" w:rsidR="00D4392A" w:rsidRPr="008952EC" w:rsidRDefault="00D4392A" w:rsidP="003D4EBA">
            <w:pPr>
              <w:pStyle w:val="NoSpacing"/>
              <w:spacing w:after="120"/>
              <w:jc w:val="both"/>
              <w:rPr>
                <w:rFonts w:ascii="Times New Roman" w:hAnsi="Times New Roman"/>
                <w:bCs/>
              </w:rPr>
            </w:pPr>
            <w:r w:rsidRPr="008952EC">
              <w:rPr>
                <w:rFonts w:ascii="Times New Roman" w:hAnsi="Times New Roman"/>
                <w:bCs/>
              </w:rPr>
              <w:t>Upon confirmation of a poliovirus outbreak,</w:t>
            </w:r>
            <w:r w:rsidR="003D4EBA">
              <w:rPr>
                <w:rFonts w:ascii="Times New Roman" w:hAnsi="Times New Roman"/>
                <w:bCs/>
              </w:rPr>
              <w:t xml:space="preserve"> </w:t>
            </w:r>
            <w:r w:rsidRPr="008952EC">
              <w:rPr>
                <w:rFonts w:ascii="Times New Roman" w:hAnsi="Times New Roman"/>
                <w:bCs/>
              </w:rPr>
              <w:t>a country will plan a coordinated immunization response; first SIA will be launched within 14 days from confirmation of the poliovirus outbreak</w:t>
            </w:r>
          </w:p>
        </w:tc>
        <w:tc>
          <w:tcPr>
            <w:tcW w:w="465" w:type="pct"/>
            <w:shd w:val="clear" w:color="auto" w:fill="auto"/>
          </w:tcPr>
          <w:p w14:paraId="734791A2"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c>
          <w:tcPr>
            <w:tcW w:w="434" w:type="pct"/>
            <w:shd w:val="clear" w:color="auto" w:fill="auto"/>
          </w:tcPr>
          <w:p w14:paraId="1BAAFAE0"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r>
      <w:tr w:rsidR="00D4392A" w:rsidRPr="008952EC" w14:paraId="0A43117C" w14:textId="77777777" w:rsidTr="003D4EBA">
        <w:tc>
          <w:tcPr>
            <w:tcW w:w="996" w:type="pct"/>
            <w:shd w:val="clear" w:color="auto" w:fill="auto"/>
          </w:tcPr>
          <w:p w14:paraId="54BBE5A8" w14:textId="77777777" w:rsidR="00D4392A" w:rsidRPr="008952EC" w:rsidRDefault="00D4392A" w:rsidP="003D4EBA">
            <w:pPr>
              <w:pStyle w:val="NoSpacing"/>
              <w:spacing w:after="120"/>
              <w:rPr>
                <w:rFonts w:ascii="Times New Roman" w:hAnsi="Times New Roman"/>
                <w:b/>
                <w:bCs/>
              </w:rPr>
            </w:pPr>
            <w:r w:rsidRPr="008952EC">
              <w:rPr>
                <w:rFonts w:ascii="Times New Roman" w:hAnsi="Times New Roman"/>
                <w:b/>
                <w:bCs/>
              </w:rPr>
              <w:t>Internal communication</w:t>
            </w:r>
          </w:p>
        </w:tc>
        <w:tc>
          <w:tcPr>
            <w:tcW w:w="3105" w:type="pct"/>
            <w:shd w:val="clear" w:color="auto" w:fill="auto"/>
          </w:tcPr>
          <w:p w14:paraId="4766461B" w14:textId="77777777" w:rsidR="00D4392A" w:rsidRPr="008952EC" w:rsidRDefault="00D4392A" w:rsidP="003D4EBA">
            <w:pPr>
              <w:pStyle w:val="NoSpacing"/>
              <w:spacing w:after="120"/>
              <w:jc w:val="both"/>
              <w:rPr>
                <w:rFonts w:ascii="Times New Roman" w:hAnsi="Times New Roman"/>
                <w:bCs/>
              </w:rPr>
            </w:pPr>
            <w:r w:rsidRPr="008952EC">
              <w:rPr>
                <w:rFonts w:ascii="Times New Roman" w:hAnsi="Times New Roman"/>
                <w:bCs/>
              </w:rPr>
              <w:t>Formal, informal, and instrumental communication within the structures of an organisational system is considered to share information and coordinate actions (e.g. advocacy activities, informing UN agencies, meetings with key-stakeholder, social mobilization, etc.)</w:t>
            </w:r>
          </w:p>
        </w:tc>
        <w:tc>
          <w:tcPr>
            <w:tcW w:w="465" w:type="pct"/>
            <w:shd w:val="clear" w:color="auto" w:fill="auto"/>
          </w:tcPr>
          <w:p w14:paraId="399C5F1D"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c>
          <w:tcPr>
            <w:tcW w:w="434" w:type="pct"/>
            <w:shd w:val="clear" w:color="auto" w:fill="auto"/>
          </w:tcPr>
          <w:p w14:paraId="3EF9A531"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r>
      <w:tr w:rsidR="00D4392A" w:rsidRPr="008952EC" w14:paraId="16F19D43" w14:textId="77777777" w:rsidTr="003D4EBA">
        <w:tc>
          <w:tcPr>
            <w:tcW w:w="996" w:type="pct"/>
            <w:shd w:val="clear" w:color="auto" w:fill="auto"/>
          </w:tcPr>
          <w:p w14:paraId="4A027CDE" w14:textId="77777777" w:rsidR="00D4392A" w:rsidRPr="008952EC" w:rsidRDefault="00D4392A" w:rsidP="003D4EBA">
            <w:pPr>
              <w:pStyle w:val="NoSpacing"/>
              <w:spacing w:after="120"/>
              <w:rPr>
                <w:rFonts w:ascii="Times New Roman" w:hAnsi="Times New Roman"/>
                <w:b/>
                <w:bCs/>
              </w:rPr>
            </w:pPr>
            <w:r w:rsidRPr="008952EC">
              <w:rPr>
                <w:rFonts w:ascii="Times New Roman" w:hAnsi="Times New Roman"/>
                <w:b/>
                <w:bCs/>
              </w:rPr>
              <w:t>External communication</w:t>
            </w:r>
          </w:p>
        </w:tc>
        <w:tc>
          <w:tcPr>
            <w:tcW w:w="3105" w:type="pct"/>
            <w:shd w:val="clear" w:color="auto" w:fill="auto"/>
          </w:tcPr>
          <w:p w14:paraId="5C7D1AAD" w14:textId="77777777" w:rsidR="00D4392A" w:rsidRPr="008952EC" w:rsidRDefault="00D4392A" w:rsidP="003D4EBA">
            <w:pPr>
              <w:pStyle w:val="NoSpacing"/>
              <w:spacing w:after="120"/>
              <w:jc w:val="both"/>
              <w:rPr>
                <w:rFonts w:ascii="Times New Roman" w:hAnsi="Times New Roman"/>
                <w:bCs/>
              </w:rPr>
            </w:pPr>
            <w:r w:rsidRPr="008952EC">
              <w:rPr>
                <w:rFonts w:ascii="Times New Roman" w:hAnsi="Times New Roman"/>
                <w:bCs/>
              </w:rPr>
              <w:t xml:space="preserve">Providing the public with information about the ongoing situation and the (expected) outcome of poliovirus event or outbreak (e.g. mass media communication, online communication activities, interpersonal communication, media response plan, media focal person, etc.) is considered </w:t>
            </w:r>
          </w:p>
        </w:tc>
        <w:tc>
          <w:tcPr>
            <w:tcW w:w="465" w:type="pct"/>
            <w:shd w:val="clear" w:color="auto" w:fill="auto"/>
          </w:tcPr>
          <w:p w14:paraId="46754A5F"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c>
          <w:tcPr>
            <w:tcW w:w="434" w:type="pct"/>
            <w:shd w:val="clear" w:color="auto" w:fill="auto"/>
          </w:tcPr>
          <w:p w14:paraId="1CB2EB17"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r>
      <w:tr w:rsidR="00D4392A" w:rsidRPr="008952EC" w14:paraId="087F8DB3" w14:textId="77777777" w:rsidTr="003D4EBA">
        <w:tc>
          <w:tcPr>
            <w:tcW w:w="996" w:type="pct"/>
            <w:shd w:val="clear" w:color="auto" w:fill="auto"/>
          </w:tcPr>
          <w:p w14:paraId="4E2AC6E4" w14:textId="77777777" w:rsidR="00D4392A" w:rsidRPr="008952EC" w:rsidRDefault="00D4392A" w:rsidP="003D4EBA">
            <w:pPr>
              <w:pStyle w:val="NoSpacing"/>
              <w:spacing w:after="120"/>
              <w:rPr>
                <w:rFonts w:ascii="Times New Roman" w:hAnsi="Times New Roman"/>
                <w:b/>
                <w:bCs/>
              </w:rPr>
            </w:pPr>
            <w:r w:rsidRPr="008952EC">
              <w:rPr>
                <w:rFonts w:ascii="Times New Roman" w:hAnsi="Times New Roman"/>
                <w:b/>
                <w:bCs/>
              </w:rPr>
              <w:t>Vaccine regulation</w:t>
            </w:r>
          </w:p>
        </w:tc>
        <w:tc>
          <w:tcPr>
            <w:tcW w:w="3105" w:type="pct"/>
            <w:shd w:val="clear" w:color="auto" w:fill="auto"/>
          </w:tcPr>
          <w:p w14:paraId="5A1CF178" w14:textId="77777777" w:rsidR="00D4392A" w:rsidRPr="008952EC" w:rsidRDefault="00D4392A" w:rsidP="003D4EBA">
            <w:pPr>
              <w:pStyle w:val="NoSpacing"/>
              <w:spacing w:after="120"/>
              <w:jc w:val="both"/>
              <w:rPr>
                <w:rFonts w:ascii="Times New Roman" w:hAnsi="Times New Roman"/>
                <w:bCs/>
              </w:rPr>
            </w:pPr>
            <w:r w:rsidRPr="008952EC">
              <w:rPr>
                <w:rFonts w:ascii="Times New Roman" w:hAnsi="Times New Roman"/>
                <w:bCs/>
              </w:rPr>
              <w:t xml:space="preserve">Regulative aspects – such as licensure of vaccines, availability of vaccines, legal framework for importation (particularly for mOPV2), procurement of vaccines – are considered </w:t>
            </w:r>
            <w:proofErr w:type="gramStart"/>
            <w:r w:rsidRPr="008952EC">
              <w:rPr>
                <w:rFonts w:ascii="Times New Roman" w:hAnsi="Times New Roman"/>
                <w:bCs/>
              </w:rPr>
              <w:t>in order to</w:t>
            </w:r>
            <w:proofErr w:type="gramEnd"/>
            <w:r w:rsidRPr="008952EC">
              <w:rPr>
                <w:rFonts w:ascii="Times New Roman" w:hAnsi="Times New Roman"/>
                <w:bCs/>
              </w:rPr>
              <w:t xml:space="preserve"> respond to a poliovirus event or outbreak. </w:t>
            </w:r>
          </w:p>
        </w:tc>
        <w:tc>
          <w:tcPr>
            <w:tcW w:w="465" w:type="pct"/>
            <w:shd w:val="clear" w:color="auto" w:fill="auto"/>
          </w:tcPr>
          <w:p w14:paraId="23685DDD"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c>
          <w:tcPr>
            <w:tcW w:w="434" w:type="pct"/>
            <w:shd w:val="clear" w:color="auto" w:fill="auto"/>
          </w:tcPr>
          <w:p w14:paraId="75E5B5E2"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r>
      <w:tr w:rsidR="00D4392A" w:rsidRPr="008952EC" w14:paraId="13A44D34" w14:textId="77777777" w:rsidTr="003D4EBA">
        <w:tc>
          <w:tcPr>
            <w:tcW w:w="996" w:type="pct"/>
            <w:shd w:val="clear" w:color="auto" w:fill="auto"/>
          </w:tcPr>
          <w:p w14:paraId="206BC367" w14:textId="77777777" w:rsidR="00D4392A" w:rsidRPr="008952EC" w:rsidRDefault="00D4392A" w:rsidP="003D4EBA">
            <w:pPr>
              <w:pStyle w:val="NoSpacing"/>
              <w:spacing w:after="120"/>
              <w:rPr>
                <w:rFonts w:ascii="Times New Roman" w:hAnsi="Times New Roman"/>
                <w:b/>
                <w:bCs/>
              </w:rPr>
            </w:pPr>
            <w:r w:rsidRPr="008952EC">
              <w:rPr>
                <w:rFonts w:ascii="Times New Roman" w:hAnsi="Times New Roman"/>
                <w:b/>
                <w:bCs/>
              </w:rPr>
              <w:t>Funding</w:t>
            </w:r>
          </w:p>
        </w:tc>
        <w:tc>
          <w:tcPr>
            <w:tcW w:w="3105" w:type="pct"/>
            <w:shd w:val="clear" w:color="auto" w:fill="auto"/>
          </w:tcPr>
          <w:p w14:paraId="613402CF" w14:textId="77777777" w:rsidR="00D4392A" w:rsidRPr="008952EC" w:rsidRDefault="00D4392A" w:rsidP="003D4EBA">
            <w:pPr>
              <w:pStyle w:val="NoSpacing"/>
              <w:spacing w:after="120"/>
              <w:jc w:val="both"/>
              <w:rPr>
                <w:rFonts w:ascii="Times New Roman" w:hAnsi="Times New Roman"/>
                <w:bCs/>
              </w:rPr>
            </w:pPr>
            <w:r w:rsidRPr="008952EC">
              <w:rPr>
                <w:rFonts w:ascii="Times New Roman" w:hAnsi="Times New Roman"/>
                <w:bCs/>
              </w:rPr>
              <w:t>Availability of budget and structures of cash-flow for financing the response to a poliovirus event or outbreak, such as paying for equipment, human resources and other financial expenses are considered.</w:t>
            </w:r>
          </w:p>
        </w:tc>
        <w:tc>
          <w:tcPr>
            <w:tcW w:w="465" w:type="pct"/>
            <w:shd w:val="clear" w:color="auto" w:fill="auto"/>
          </w:tcPr>
          <w:p w14:paraId="235CA87A"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c>
          <w:tcPr>
            <w:tcW w:w="434" w:type="pct"/>
            <w:shd w:val="clear" w:color="auto" w:fill="auto"/>
          </w:tcPr>
          <w:p w14:paraId="34B80BAA"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r>
      <w:tr w:rsidR="00D4392A" w:rsidRPr="008952EC" w14:paraId="595FF776" w14:textId="77777777" w:rsidTr="003D4EBA">
        <w:tc>
          <w:tcPr>
            <w:tcW w:w="996" w:type="pct"/>
            <w:shd w:val="clear" w:color="auto" w:fill="auto"/>
          </w:tcPr>
          <w:p w14:paraId="21329291" w14:textId="77777777" w:rsidR="00D4392A" w:rsidRPr="008952EC" w:rsidRDefault="00D4392A" w:rsidP="003D4EBA">
            <w:pPr>
              <w:pStyle w:val="NoSpacing"/>
              <w:spacing w:after="120"/>
              <w:rPr>
                <w:rFonts w:ascii="Times New Roman" w:hAnsi="Times New Roman"/>
                <w:b/>
                <w:bCs/>
              </w:rPr>
            </w:pPr>
            <w:r w:rsidRPr="008952EC">
              <w:rPr>
                <w:rFonts w:ascii="Times New Roman" w:hAnsi="Times New Roman"/>
                <w:b/>
                <w:bCs/>
              </w:rPr>
              <w:t>Management</w:t>
            </w:r>
          </w:p>
        </w:tc>
        <w:tc>
          <w:tcPr>
            <w:tcW w:w="3105" w:type="pct"/>
            <w:shd w:val="clear" w:color="auto" w:fill="auto"/>
          </w:tcPr>
          <w:p w14:paraId="2C2D93E0" w14:textId="77777777" w:rsidR="00D4392A" w:rsidRPr="008952EC" w:rsidRDefault="00D4392A" w:rsidP="003D4EBA">
            <w:pPr>
              <w:pStyle w:val="NoSpacing"/>
              <w:spacing w:after="120"/>
              <w:jc w:val="both"/>
              <w:rPr>
                <w:rFonts w:ascii="Times New Roman" w:hAnsi="Times New Roman"/>
                <w:bCs/>
              </w:rPr>
            </w:pPr>
            <w:r w:rsidRPr="008952EC">
              <w:rPr>
                <w:rFonts w:ascii="Times New Roman" w:hAnsi="Times New Roman"/>
                <w:bCs/>
              </w:rPr>
              <w:t xml:space="preserve">Process is described in a specific, </w:t>
            </w:r>
            <w:proofErr w:type="gramStart"/>
            <w:r w:rsidRPr="008952EC">
              <w:rPr>
                <w:rFonts w:ascii="Times New Roman" w:hAnsi="Times New Roman"/>
                <w:bCs/>
              </w:rPr>
              <w:t>achievable</w:t>
            </w:r>
            <w:proofErr w:type="gramEnd"/>
            <w:r w:rsidRPr="008952EC">
              <w:rPr>
                <w:rFonts w:ascii="Times New Roman" w:hAnsi="Times New Roman"/>
                <w:bCs/>
              </w:rPr>
              <w:t xml:space="preserve"> and time-bond way, with regards to the respective responsibilities of the key stakeholders.</w:t>
            </w:r>
          </w:p>
        </w:tc>
        <w:tc>
          <w:tcPr>
            <w:tcW w:w="465" w:type="pct"/>
            <w:shd w:val="clear" w:color="auto" w:fill="auto"/>
          </w:tcPr>
          <w:p w14:paraId="6B8ED1FD"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c>
          <w:tcPr>
            <w:tcW w:w="434" w:type="pct"/>
            <w:shd w:val="clear" w:color="auto" w:fill="auto"/>
          </w:tcPr>
          <w:p w14:paraId="611ABA0A" w14:textId="77777777" w:rsidR="00D4392A" w:rsidRPr="008952EC" w:rsidRDefault="00D4392A" w:rsidP="003D4EBA">
            <w:pPr>
              <w:pStyle w:val="NoSpacing"/>
              <w:spacing w:after="120"/>
              <w:jc w:val="center"/>
              <w:rPr>
                <w:rFonts w:ascii="Times New Roman" w:hAnsi="Times New Roman"/>
                <w:bCs/>
              </w:rPr>
            </w:pPr>
            <w:r w:rsidRPr="008952EC">
              <w:rPr>
                <w:rFonts w:ascii="Times New Roman" w:hAnsi="Times New Roman"/>
              </w:rPr>
              <w:fldChar w:fldCharType="begin">
                <w:ffData>
                  <w:name w:val=""/>
                  <w:enabled/>
                  <w:calcOnExit w:val="0"/>
                  <w:checkBox>
                    <w:sizeAuto/>
                    <w:default w:val="0"/>
                  </w:checkBox>
                </w:ffData>
              </w:fldChar>
            </w:r>
            <w:r w:rsidRPr="008952EC">
              <w:rPr>
                <w:rFonts w:ascii="Times New Roman" w:hAnsi="Times New Roman"/>
              </w:rPr>
              <w:instrText xml:space="preserve"> FORMCHECKBOX </w:instrText>
            </w:r>
            <w:r w:rsidR="00A860BA">
              <w:rPr>
                <w:rFonts w:ascii="Times New Roman" w:hAnsi="Times New Roman"/>
              </w:rPr>
            </w:r>
            <w:r w:rsidR="00A860BA">
              <w:rPr>
                <w:rFonts w:ascii="Times New Roman" w:hAnsi="Times New Roman"/>
              </w:rPr>
              <w:fldChar w:fldCharType="separate"/>
            </w:r>
            <w:r w:rsidRPr="008952EC">
              <w:rPr>
                <w:rFonts w:ascii="Times New Roman" w:hAnsi="Times New Roman"/>
              </w:rPr>
              <w:fldChar w:fldCharType="end"/>
            </w:r>
          </w:p>
        </w:tc>
      </w:tr>
    </w:tbl>
    <w:p w14:paraId="51A53DF0" w14:textId="77777777" w:rsidR="00D4392A" w:rsidRPr="008952EC" w:rsidRDefault="00D4392A" w:rsidP="00D4392A">
      <w:pPr>
        <w:pStyle w:val="Header"/>
        <w:tabs>
          <w:tab w:val="clear" w:pos="4320"/>
          <w:tab w:val="clear" w:pos="8640"/>
        </w:tabs>
        <w:spacing w:after="120"/>
        <w:ind w:left="360"/>
        <w:rPr>
          <w:b/>
          <w:sz w:val="2"/>
        </w:rPr>
      </w:pPr>
    </w:p>
    <w:p w14:paraId="4B45F262" w14:textId="77777777" w:rsidR="006B701C" w:rsidRPr="008952EC" w:rsidRDefault="00A87860" w:rsidP="006B701C">
      <w:pPr>
        <w:ind w:right="382"/>
        <w:jc w:val="both"/>
        <w:rPr>
          <w:b/>
          <w:bCs/>
          <w:i/>
          <w:iCs/>
          <w:szCs w:val="24"/>
        </w:rPr>
      </w:pPr>
      <w:r w:rsidRPr="008952EC">
        <w:br w:type="page"/>
      </w:r>
      <w:r w:rsidR="006B701C" w:rsidRPr="008952EC">
        <w:rPr>
          <w:b/>
          <w:bCs/>
          <w:i/>
          <w:iCs/>
          <w:szCs w:val="24"/>
        </w:rPr>
        <w:t>1</w:t>
      </w:r>
      <w:r w:rsidR="003C547E">
        <w:rPr>
          <w:b/>
          <w:bCs/>
          <w:i/>
          <w:iCs/>
          <w:szCs w:val="24"/>
        </w:rPr>
        <w:t>5.</w:t>
      </w:r>
      <w:r w:rsidR="00B26F5E">
        <w:rPr>
          <w:b/>
          <w:bCs/>
          <w:i/>
          <w:iCs/>
          <w:szCs w:val="24"/>
        </w:rPr>
        <w:t>4</w:t>
      </w:r>
      <w:r w:rsidR="00A65721" w:rsidRPr="008952EC">
        <w:rPr>
          <w:b/>
          <w:bCs/>
          <w:i/>
          <w:iCs/>
          <w:szCs w:val="24"/>
        </w:rPr>
        <w:tab/>
      </w:r>
      <w:r w:rsidR="006B701C" w:rsidRPr="008952EC">
        <w:rPr>
          <w:b/>
          <w:bCs/>
          <w:i/>
          <w:iCs/>
          <w:szCs w:val="24"/>
        </w:rPr>
        <w:tab/>
      </w:r>
      <w:r w:rsidR="00A65721" w:rsidRPr="008952EC">
        <w:rPr>
          <w:b/>
          <w:bCs/>
          <w:i/>
          <w:iCs/>
          <w:szCs w:val="24"/>
        </w:rPr>
        <w:t xml:space="preserve">Was the plan tested in a simulation exercise to assess national capabilities </w:t>
      </w:r>
    </w:p>
    <w:p w14:paraId="55707D68" w14:textId="77777777" w:rsidR="00A65721" w:rsidRPr="008952EC" w:rsidRDefault="006B701C" w:rsidP="006B701C">
      <w:pPr>
        <w:ind w:right="382"/>
        <w:jc w:val="both"/>
        <w:rPr>
          <w:b/>
          <w:bCs/>
          <w:i/>
          <w:iCs/>
          <w:szCs w:val="24"/>
        </w:rPr>
      </w:pPr>
      <w:r w:rsidRPr="008952EC">
        <w:rPr>
          <w:b/>
          <w:bCs/>
          <w:i/>
          <w:iCs/>
          <w:szCs w:val="24"/>
        </w:rPr>
        <w:tab/>
      </w:r>
      <w:r w:rsidRPr="008952EC">
        <w:rPr>
          <w:b/>
          <w:bCs/>
          <w:i/>
          <w:iCs/>
          <w:szCs w:val="24"/>
        </w:rPr>
        <w:tab/>
      </w:r>
      <w:r w:rsidR="00A65721" w:rsidRPr="008952EC">
        <w:rPr>
          <w:b/>
          <w:bCs/>
          <w:i/>
          <w:iCs/>
          <w:szCs w:val="24"/>
        </w:rPr>
        <w:t xml:space="preserve">to implement the </w:t>
      </w:r>
      <w:proofErr w:type="gramStart"/>
      <w:r w:rsidR="00A65721" w:rsidRPr="008952EC">
        <w:rPr>
          <w:b/>
          <w:bCs/>
          <w:i/>
          <w:iCs/>
          <w:szCs w:val="24"/>
        </w:rPr>
        <w:t>plan?</w:t>
      </w:r>
      <w:proofErr w:type="gramEnd"/>
    </w:p>
    <w:p w14:paraId="5787D685" w14:textId="77777777" w:rsidR="00A65721" w:rsidRPr="008952EC" w:rsidRDefault="00A65721" w:rsidP="009755D0">
      <w:pPr>
        <w:ind w:right="382"/>
        <w:jc w:val="both"/>
      </w:pPr>
    </w:p>
    <w:p w14:paraId="113DA10F" w14:textId="77777777" w:rsidR="00D4392A" w:rsidRPr="008952EC" w:rsidRDefault="00D4392A" w:rsidP="002D2BC0">
      <w:pPr>
        <w:ind w:left="567" w:right="382" w:firstLine="567"/>
        <w:jc w:val="both"/>
      </w:pPr>
      <w:r w:rsidRPr="008952EC">
        <w:t xml:space="preserve">Yes </w:t>
      </w:r>
      <w:r w:rsidRPr="008952EC">
        <w:fldChar w:fldCharType="begin">
          <w:ffData>
            <w:name w:val="Check15"/>
            <w:enabled/>
            <w:calcOnExit w:val="0"/>
            <w:checkBox>
              <w:sizeAuto/>
              <w:default w:val="0"/>
            </w:checkBox>
          </w:ffData>
        </w:fldChar>
      </w:r>
      <w:r w:rsidRPr="008952EC">
        <w:instrText xml:space="preserve"> FORMCHECKBOX </w:instrText>
      </w:r>
      <w:r w:rsidR="00A860BA">
        <w:fldChar w:fldCharType="separate"/>
      </w:r>
      <w:r w:rsidRPr="008952EC">
        <w:fldChar w:fldCharType="end"/>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r>
      <w:r w:rsidRPr="008952EC">
        <w:softHyphen/>
        <w:t xml:space="preserve">   No </w:t>
      </w:r>
      <w:r w:rsidRPr="008952EC">
        <w:fldChar w:fldCharType="begin">
          <w:ffData>
            <w:name w:val="Check16"/>
            <w:enabled/>
            <w:calcOnExit w:val="0"/>
            <w:checkBox>
              <w:sizeAuto/>
              <w:default w:val="0"/>
            </w:checkBox>
          </w:ffData>
        </w:fldChar>
      </w:r>
      <w:r w:rsidRPr="008952EC">
        <w:instrText xml:space="preserve"> FORMCHECKBOX </w:instrText>
      </w:r>
      <w:r w:rsidR="00A860BA">
        <w:fldChar w:fldCharType="separate"/>
      </w:r>
      <w:r w:rsidRPr="008952EC">
        <w:fldChar w:fldCharType="end"/>
      </w:r>
    </w:p>
    <w:p w14:paraId="04586FC7" w14:textId="77777777" w:rsidR="00D4392A" w:rsidRPr="008952EC" w:rsidRDefault="00D4392A" w:rsidP="00D4392A">
      <w:pPr>
        <w:pStyle w:val="Quote"/>
      </w:pPr>
    </w:p>
    <w:p w14:paraId="4FC4E907" w14:textId="77777777" w:rsidR="006D5F76" w:rsidRPr="00E127C6" w:rsidRDefault="006D5F76" w:rsidP="00C36E93">
      <w:pPr>
        <w:rPr>
          <w:b/>
          <w:bCs/>
          <w:lang w:val="en-GB" w:eastAsia="en-GB"/>
        </w:rPr>
      </w:pPr>
      <w:r w:rsidRPr="00E127C6">
        <w:rPr>
          <w:b/>
          <w:bCs/>
          <w:lang w:val="en-GB" w:eastAsia="en-GB"/>
        </w:rPr>
        <w:tab/>
      </w:r>
      <w:r w:rsidR="00B26F5E" w:rsidRPr="00E127C6">
        <w:rPr>
          <w:b/>
          <w:bCs/>
          <w:lang w:val="en-GB" w:eastAsia="en-GB"/>
        </w:rPr>
        <w:t xml:space="preserve">15.4.1 </w:t>
      </w:r>
      <w:r w:rsidRPr="00E127C6">
        <w:rPr>
          <w:b/>
          <w:bCs/>
          <w:lang w:val="en-GB" w:eastAsia="en-GB"/>
        </w:rPr>
        <w:t>If yes, please mention date (dd/mm/yyyy</w:t>
      </w:r>
      <w:r w:rsidR="00C36E93" w:rsidRPr="00E127C6">
        <w:rPr>
          <w:b/>
          <w:bCs/>
          <w:lang w:val="en-GB" w:eastAsia="en-GB"/>
        </w:rPr>
        <w:t>)</w:t>
      </w:r>
      <w:r w:rsidRPr="00E127C6">
        <w:rPr>
          <w:b/>
          <w:bCs/>
          <w:lang w:val="en-GB" w:eastAsia="en-GB"/>
        </w:rPr>
        <w:t>:</w:t>
      </w:r>
      <w:r w:rsidR="00C36E93" w:rsidRPr="00E127C6">
        <w:rPr>
          <w:b/>
          <w:bCs/>
          <w:lang w:val="en-GB" w:eastAsia="en-GB"/>
        </w:rPr>
        <w:t xml:space="preserve"> __________________</w:t>
      </w:r>
      <w:r w:rsidRPr="00E127C6">
        <w:rPr>
          <w:b/>
          <w:bCs/>
          <w:lang w:val="en-GB" w:eastAsia="en-GB"/>
        </w:rPr>
        <w:t xml:space="preserve"> </w:t>
      </w:r>
    </w:p>
    <w:p w14:paraId="502C932D" w14:textId="77777777" w:rsidR="006D5F76" w:rsidRPr="008952EC" w:rsidRDefault="006D5F76" w:rsidP="00C36E93">
      <w:pPr>
        <w:rPr>
          <w:lang w:val="en-GB" w:eastAsia="en-GB"/>
        </w:rPr>
      </w:pPr>
    </w:p>
    <w:p w14:paraId="5916F2D3" w14:textId="77777777" w:rsidR="00D4392A" w:rsidRPr="00E127C6" w:rsidRDefault="00B26F5E" w:rsidP="006B701C">
      <w:pPr>
        <w:pStyle w:val="Quote"/>
        <w:spacing w:after="0" w:line="240" w:lineRule="auto"/>
        <w:rPr>
          <w:rFonts w:ascii="Times New Roman" w:hAnsi="Times New Roman"/>
          <w:b/>
          <w:bCs/>
          <w:sz w:val="24"/>
          <w:szCs w:val="24"/>
        </w:rPr>
      </w:pPr>
      <w:r w:rsidRPr="00E127C6">
        <w:rPr>
          <w:rFonts w:ascii="Times New Roman" w:hAnsi="Times New Roman"/>
          <w:b/>
          <w:bCs/>
          <w:sz w:val="24"/>
          <w:szCs w:val="24"/>
        </w:rPr>
        <w:t xml:space="preserve">15.4.2 </w:t>
      </w:r>
      <w:r w:rsidR="00D4392A" w:rsidRPr="00E127C6">
        <w:rPr>
          <w:rFonts w:ascii="Times New Roman" w:hAnsi="Times New Roman"/>
          <w:b/>
          <w:bCs/>
          <w:sz w:val="24"/>
          <w:szCs w:val="24"/>
        </w:rPr>
        <w:t>Please provide summary conclusions and recommendations from testing your plan</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8898"/>
      </w:tblGrid>
      <w:tr w:rsidR="00D4392A" w:rsidRPr="008952EC" w14:paraId="7F5E0614" w14:textId="77777777" w:rsidTr="00D4392A">
        <w:trPr>
          <w:trHeight w:val="436"/>
        </w:trPr>
        <w:tc>
          <w:tcPr>
            <w:tcW w:w="9855" w:type="dxa"/>
            <w:shd w:val="clear" w:color="auto" w:fill="FFFFFF"/>
          </w:tcPr>
          <w:p w14:paraId="606E5B72" w14:textId="77777777" w:rsidR="00D4392A" w:rsidRPr="008952EC" w:rsidRDefault="00C36E93" w:rsidP="006B701C">
            <w:pPr>
              <w:rPr>
                <w:i/>
              </w:rPr>
            </w:pPr>
            <w:r w:rsidRPr="008952EC">
              <w:rPr>
                <w:i/>
              </w:rPr>
              <w:t>T</w:t>
            </w:r>
            <w:r w:rsidR="00D4392A" w:rsidRPr="008952EC">
              <w:rPr>
                <w:i/>
              </w:rPr>
              <w:t>ype here</w:t>
            </w:r>
          </w:p>
          <w:p w14:paraId="04B7199B" w14:textId="77777777" w:rsidR="00D4392A" w:rsidRPr="008952EC" w:rsidRDefault="00D4392A" w:rsidP="006B701C">
            <w:pPr>
              <w:rPr>
                <w:bCs/>
              </w:rPr>
            </w:pPr>
          </w:p>
        </w:tc>
      </w:tr>
    </w:tbl>
    <w:p w14:paraId="551C2500" w14:textId="77777777" w:rsidR="00D4392A" w:rsidRPr="008952EC" w:rsidRDefault="00D4392A" w:rsidP="00D4392A">
      <w:pPr>
        <w:pStyle w:val="ListParagraph"/>
      </w:pPr>
    </w:p>
    <w:p w14:paraId="33C45508" w14:textId="77777777" w:rsidR="00D4392A" w:rsidRPr="008952EC" w:rsidRDefault="00D4392A" w:rsidP="006B701C">
      <w:pPr>
        <w:pStyle w:val="NoSpacing"/>
        <w:jc w:val="both"/>
        <w:rPr>
          <w:b/>
          <w:shd w:val="clear" w:color="auto" w:fill="FFFFFF"/>
        </w:rPr>
      </w:pPr>
      <w:r w:rsidRPr="008952EC">
        <w:rPr>
          <w:b/>
          <w:shd w:val="clear" w:color="auto" w:fill="FFFFFF"/>
        </w:rPr>
        <w:t>GPEI standard operating procedures (SOPs): responding to a poliovirus event and outbreak:</w:t>
      </w:r>
    </w:p>
    <w:p w14:paraId="0DFEDA31" w14:textId="77777777" w:rsidR="00D4392A" w:rsidRPr="008952EC" w:rsidRDefault="00327EF5" w:rsidP="006B701C">
      <w:pPr>
        <w:pStyle w:val="NoSpacing"/>
        <w:jc w:val="both"/>
        <w:rPr>
          <w:b/>
        </w:rPr>
      </w:pPr>
      <w:r>
        <w:t>G</w:t>
      </w:r>
      <w:r w:rsidR="00D4392A" w:rsidRPr="008952EC">
        <w:t>eneral SOPs -</w:t>
      </w:r>
      <w:r w:rsidR="00D4392A" w:rsidRPr="008952EC">
        <w:rPr>
          <w:b/>
        </w:rPr>
        <w:t xml:space="preserve"> </w:t>
      </w:r>
      <w:hyperlink r:id="rId20" w:history="1">
        <w:r w:rsidR="00D4392A" w:rsidRPr="008952EC">
          <w:rPr>
            <w:rStyle w:val="Hyperlink"/>
            <w:b/>
          </w:rPr>
          <w:t>http://polioeradication.org/wp-content/uploads/2018/01/pol-sop-responding-polio-event-outbreak-part1-20180117.pdf</w:t>
        </w:r>
      </w:hyperlink>
      <w:r w:rsidR="00D4392A" w:rsidRPr="008952EC">
        <w:rPr>
          <w:b/>
        </w:rPr>
        <w:t xml:space="preserve"> </w:t>
      </w:r>
    </w:p>
    <w:p w14:paraId="05054BD1" w14:textId="77777777" w:rsidR="00D4392A" w:rsidRPr="008952EC" w:rsidRDefault="00D4392A" w:rsidP="006B701C">
      <w:pPr>
        <w:pStyle w:val="NoSpacing"/>
        <w:jc w:val="both"/>
        <w:rPr>
          <w:b/>
        </w:rPr>
      </w:pPr>
    </w:p>
    <w:p w14:paraId="373A4560" w14:textId="77777777" w:rsidR="00D4392A" w:rsidRPr="008952EC" w:rsidRDefault="00D4392A" w:rsidP="006B701C">
      <w:pPr>
        <w:pStyle w:val="NoSpacing"/>
        <w:jc w:val="both"/>
        <w:rPr>
          <w:b/>
          <w:shd w:val="clear" w:color="auto" w:fill="FFFFFF"/>
        </w:rPr>
      </w:pPr>
      <w:r w:rsidRPr="008952EC">
        <w:rPr>
          <w:b/>
        </w:rPr>
        <w:t xml:space="preserve">GPEI </w:t>
      </w:r>
      <w:r w:rsidRPr="008952EC">
        <w:rPr>
          <w:b/>
          <w:shd w:val="clear" w:color="auto" w:fill="FFFFFF"/>
        </w:rPr>
        <w:t xml:space="preserve">Guideline for developing a national preparedness plan for a polio outbreak - </w:t>
      </w:r>
      <w:hyperlink r:id="rId21" w:history="1">
        <w:r w:rsidRPr="008952EC">
          <w:rPr>
            <w:rStyle w:val="Hyperlink"/>
            <w:b/>
            <w:shd w:val="clear" w:color="auto" w:fill="FFFFFF"/>
          </w:rPr>
          <w:t>http://polioeradication.org/wp-content/uploads/2016/09/Guideline-for-developing-a-National-Preparedness-Plan-for-a-Polio-Outbreak_Dec2015_EN.doc</w:t>
        </w:r>
      </w:hyperlink>
      <w:r w:rsidRPr="008952EC">
        <w:rPr>
          <w:b/>
          <w:shd w:val="clear" w:color="auto" w:fill="FFFFFF"/>
        </w:rPr>
        <w:t xml:space="preserve"> </w:t>
      </w:r>
    </w:p>
    <w:p w14:paraId="51845368" w14:textId="77777777" w:rsidR="00D4392A" w:rsidRPr="008952EC" w:rsidRDefault="00D4392A" w:rsidP="006B701C">
      <w:pPr>
        <w:pStyle w:val="NoSpacing"/>
        <w:jc w:val="both"/>
        <w:rPr>
          <w:b/>
          <w:shd w:val="clear" w:color="auto" w:fill="FFFFFF"/>
        </w:rPr>
      </w:pPr>
    </w:p>
    <w:p w14:paraId="5C80AD52" w14:textId="77777777" w:rsidR="00A65721" w:rsidRPr="008952EC" w:rsidRDefault="00D4392A" w:rsidP="006B701C">
      <w:pPr>
        <w:ind w:right="382"/>
        <w:jc w:val="both"/>
      </w:pPr>
      <w:r w:rsidRPr="008952EC">
        <w:rPr>
          <w:b/>
          <w:shd w:val="clear" w:color="auto" w:fill="FFFFFF"/>
        </w:rPr>
        <w:t xml:space="preserve">Outbreak Response Plan Template - </w:t>
      </w:r>
      <w:hyperlink r:id="rId22" w:history="1">
        <w:r w:rsidRPr="008952EC">
          <w:rPr>
            <w:rStyle w:val="Hyperlink"/>
            <w:b/>
            <w:shd w:val="clear" w:color="auto" w:fill="FFFFFF"/>
          </w:rPr>
          <w:t>http://polioeradication.org/wp-content/uploads/2017/01/Outbreak-Response-Plan-Template_20Jan2017_ENG.doc</w:t>
        </w:r>
      </w:hyperlink>
    </w:p>
    <w:p w14:paraId="4F861C3F" w14:textId="77777777" w:rsidR="00105688" w:rsidRPr="008952EC" w:rsidRDefault="009755D0" w:rsidP="005224D5">
      <w:pPr>
        <w:pStyle w:val="Heading1"/>
        <w:rPr>
          <w:b w:val="0"/>
          <w:bCs/>
          <w:color w:val="000000"/>
          <w:sz w:val="28"/>
          <w:szCs w:val="28"/>
        </w:rPr>
      </w:pPr>
      <w:r w:rsidRPr="008952EC">
        <w:br w:type="page"/>
      </w:r>
      <w:r w:rsidR="005A109D" w:rsidRPr="005224D5" w:rsidDel="005A109D">
        <w:rPr>
          <w:bCs/>
          <w:color w:val="000000"/>
          <w:sz w:val="28"/>
          <w:szCs w:val="28"/>
          <w:u w:val="single"/>
        </w:rPr>
        <w:t xml:space="preserve"> </w:t>
      </w:r>
      <w:bookmarkStart w:id="108" w:name="_Toc29997534"/>
      <w:r w:rsidR="00543AED" w:rsidRPr="005224D5">
        <w:rPr>
          <w:bCs/>
          <w:color w:val="000000"/>
          <w:sz w:val="28"/>
          <w:szCs w:val="28"/>
          <w:u w:val="single"/>
        </w:rPr>
        <w:t>Section 1</w:t>
      </w:r>
      <w:r w:rsidR="003C547E" w:rsidRPr="005224D5">
        <w:rPr>
          <w:bCs/>
          <w:color w:val="000000"/>
          <w:sz w:val="28"/>
          <w:szCs w:val="28"/>
          <w:u w:val="single"/>
        </w:rPr>
        <w:t>6</w:t>
      </w:r>
      <w:r w:rsidR="0021273B" w:rsidRPr="005224D5">
        <w:rPr>
          <w:bCs/>
          <w:color w:val="000000"/>
          <w:sz w:val="28"/>
          <w:szCs w:val="28"/>
          <w:u w:val="single"/>
        </w:rPr>
        <w:t>:</w:t>
      </w:r>
      <w:r w:rsidR="00D76348">
        <w:rPr>
          <w:bCs/>
          <w:color w:val="000000"/>
          <w:sz w:val="28"/>
          <w:szCs w:val="28"/>
          <w:u w:val="single"/>
        </w:rPr>
        <w:tab/>
      </w:r>
      <w:r w:rsidR="00105688" w:rsidRPr="005224D5">
        <w:rPr>
          <w:bCs/>
          <w:color w:val="000000"/>
          <w:sz w:val="28"/>
          <w:szCs w:val="28"/>
          <w:u w:val="single"/>
        </w:rPr>
        <w:t xml:space="preserve">UPDATE ON </w:t>
      </w:r>
      <w:r w:rsidR="00D05451" w:rsidRPr="005224D5">
        <w:rPr>
          <w:bCs/>
          <w:color w:val="000000"/>
          <w:sz w:val="28"/>
          <w:szCs w:val="28"/>
          <w:u w:val="single"/>
        </w:rPr>
        <w:t>CONTAINMENT</w:t>
      </w:r>
      <w:r w:rsidR="00105688" w:rsidRPr="005224D5">
        <w:rPr>
          <w:bCs/>
          <w:color w:val="000000"/>
          <w:sz w:val="28"/>
          <w:szCs w:val="28"/>
          <w:u w:val="single"/>
        </w:rPr>
        <w:t xml:space="preserve"> OF POLIOVIRUSES</w:t>
      </w:r>
      <w:bookmarkEnd w:id="108"/>
      <w:r w:rsidR="00105688" w:rsidRPr="008952EC">
        <w:rPr>
          <w:b w:val="0"/>
          <w:bCs/>
          <w:sz w:val="28"/>
          <w:szCs w:val="28"/>
        </w:rPr>
        <w:t xml:space="preserve"> </w:t>
      </w:r>
    </w:p>
    <w:p w14:paraId="66F68795" w14:textId="77777777" w:rsidR="00105688" w:rsidRPr="008952EC" w:rsidRDefault="00105688" w:rsidP="00105688">
      <w:pPr>
        <w:autoSpaceDE w:val="0"/>
        <w:autoSpaceDN w:val="0"/>
        <w:adjustRightInd w:val="0"/>
        <w:rPr>
          <w:color w:val="0000FF"/>
        </w:rPr>
      </w:pPr>
    </w:p>
    <w:p w14:paraId="1ABC5225" w14:textId="77777777" w:rsidR="00543AED" w:rsidRPr="008952EC" w:rsidRDefault="00172CD3" w:rsidP="00543AED">
      <w:pPr>
        <w:jc w:val="both"/>
        <w:rPr>
          <w:szCs w:val="24"/>
          <w:u w:val="single"/>
        </w:rPr>
      </w:pPr>
      <w:r w:rsidRPr="008952EC">
        <w:rPr>
          <w:szCs w:val="24"/>
          <w:u w:val="single"/>
        </w:rPr>
        <w:t xml:space="preserve">The Global Commission for the Certification of the Eradication of Poliomyelitis (GCC) made the following recommendations in October 2017 </w:t>
      </w:r>
    </w:p>
    <w:p w14:paraId="45A82850" w14:textId="77777777" w:rsidR="00172CD3" w:rsidRPr="008952EC" w:rsidRDefault="00172CD3" w:rsidP="00543AED">
      <w:pPr>
        <w:jc w:val="both"/>
      </w:pPr>
      <w:r w:rsidRPr="008952EC">
        <w:rPr>
          <w:sz w:val="16"/>
          <w:szCs w:val="16"/>
        </w:rPr>
        <w:t>(</w:t>
      </w:r>
      <w:hyperlink r:id="rId23" w:history="1">
        <w:r w:rsidRPr="008952EC">
          <w:rPr>
            <w:rStyle w:val="Hyperlink"/>
            <w:sz w:val="16"/>
            <w:szCs w:val="16"/>
          </w:rPr>
          <w:t>http://polioeradication.org/wp-content/uploads/2018/03/polio-global-certification-commission-report-2017-10-20180314-en.pdf</w:t>
        </w:r>
      </w:hyperlink>
      <w:r w:rsidRPr="008952EC">
        <w:rPr>
          <w:sz w:val="16"/>
          <w:szCs w:val="16"/>
        </w:rPr>
        <w:t>)</w:t>
      </w:r>
    </w:p>
    <w:p w14:paraId="5F1F5ADB" w14:textId="77777777" w:rsidR="00172CD3" w:rsidRPr="008952EC" w:rsidRDefault="00172CD3" w:rsidP="007957FC"/>
    <w:p w14:paraId="50ED5C93" w14:textId="77777777" w:rsidR="00172CD3" w:rsidRPr="008952EC" w:rsidRDefault="00172CD3" w:rsidP="00543AED">
      <w:pPr>
        <w:jc w:val="both"/>
      </w:pPr>
      <w:r w:rsidRPr="008952EC">
        <w:t xml:space="preserve">- NCC/RCC reports need to clearly indicate where and when activities in Phase I have been completed, </w:t>
      </w:r>
      <w:r w:rsidR="0057212E" w:rsidRPr="008952EC">
        <w:t xml:space="preserve">based </w:t>
      </w:r>
      <w:r w:rsidR="002E33A3" w:rsidRPr="008952EC">
        <w:t>on a</w:t>
      </w:r>
      <w:r w:rsidRPr="008952EC">
        <w:t xml:space="preserve">  standardized  data  collection  and verification mechanism, so that, on the basis of equivalent data quality between regions, the GCC can declare global completion of Phase I.</w:t>
      </w:r>
    </w:p>
    <w:p w14:paraId="3D054526" w14:textId="77777777" w:rsidR="00172CD3" w:rsidRDefault="00172CD3" w:rsidP="00543AED">
      <w:pPr>
        <w:jc w:val="both"/>
      </w:pPr>
    </w:p>
    <w:p w14:paraId="0E3AA32A" w14:textId="77777777" w:rsidR="0057212E" w:rsidRDefault="001B55D3" w:rsidP="001B55D3">
      <w:pPr>
        <w:jc w:val="both"/>
      </w:pPr>
      <w:r w:rsidRPr="008952EC">
        <w:t xml:space="preserve">- </w:t>
      </w:r>
      <w:r w:rsidR="0057212E">
        <w:t>The members of the GCC have concluded on 20</w:t>
      </w:r>
      <w:r w:rsidR="0057212E" w:rsidRPr="005224D5">
        <w:rPr>
          <w:vertAlign w:val="superscript"/>
        </w:rPr>
        <w:t>th</w:t>
      </w:r>
      <w:r w:rsidR="0057212E">
        <w:t xml:space="preserve"> September 2015 that indigenous wild poliovirus type 2 has been eradicated worldwide. In April 2016, switch from </w:t>
      </w:r>
      <w:proofErr w:type="spellStart"/>
      <w:r w:rsidR="0057212E">
        <w:t>tOPV</w:t>
      </w:r>
      <w:proofErr w:type="spellEnd"/>
      <w:r w:rsidR="0057212E">
        <w:t xml:space="preserve"> into </w:t>
      </w:r>
      <w:proofErr w:type="spellStart"/>
      <w:r w:rsidR="0057212E">
        <w:t>bOPV</w:t>
      </w:r>
      <w:proofErr w:type="spellEnd"/>
      <w:r w:rsidR="0057212E">
        <w:t xml:space="preserve"> thus removing type 2 attenuated virus from the vaccine and necessitated speeding up of the containment activities. </w:t>
      </w:r>
    </w:p>
    <w:p w14:paraId="7A924C5C" w14:textId="77777777" w:rsidR="0057212E" w:rsidRDefault="0057212E" w:rsidP="001B55D3">
      <w:pPr>
        <w:jc w:val="both"/>
      </w:pPr>
    </w:p>
    <w:p w14:paraId="598857E9" w14:textId="77777777" w:rsidR="0057212E" w:rsidRDefault="0057212E" w:rsidP="003C547E">
      <w:pPr>
        <w:jc w:val="both"/>
      </w:pPr>
      <w:r w:rsidRPr="008952EC">
        <w:t xml:space="preserve">- </w:t>
      </w:r>
      <w:r>
        <w:t xml:space="preserve">The members of the GCC </w:t>
      </w:r>
      <w:r w:rsidR="003C547E">
        <w:t>in their last meeting conducted in Geneva 17-18 October 2019 have concluded that “With no wild poliovirus type 3 detected anywhere in the world since 2012, the GCC has officially declared this strain as globally eradicated”.</w:t>
      </w:r>
      <w:r>
        <w:t xml:space="preserve"> </w:t>
      </w:r>
    </w:p>
    <w:p w14:paraId="5EA17476" w14:textId="77777777" w:rsidR="001B55D3" w:rsidRPr="008952EC" w:rsidRDefault="001B55D3" w:rsidP="00543AED">
      <w:pPr>
        <w:jc w:val="both"/>
      </w:pPr>
    </w:p>
    <w:p w14:paraId="72FDC581" w14:textId="77777777" w:rsidR="00172CD3" w:rsidRPr="008952EC" w:rsidRDefault="00172CD3" w:rsidP="00543AED">
      <w:pPr>
        <w:jc w:val="both"/>
      </w:pPr>
      <w:r w:rsidRPr="008952EC">
        <w:t xml:space="preserve">- The deadline for completion of Phase I for all PV2 is set at one year after the publication of the WHO </w:t>
      </w:r>
      <w:r w:rsidR="005841F9" w:rsidRPr="008952EC">
        <w:rPr>
          <w:i/>
          <w:iCs/>
        </w:rPr>
        <w:t xml:space="preserve">Guidance </w:t>
      </w:r>
      <w:r w:rsidR="00D05451" w:rsidRPr="008952EC">
        <w:rPr>
          <w:i/>
          <w:iCs/>
        </w:rPr>
        <w:t>to Minimize Risk for</w:t>
      </w:r>
      <w:r w:rsidR="005841F9" w:rsidRPr="008952EC">
        <w:rPr>
          <w:i/>
          <w:iCs/>
        </w:rPr>
        <w:t xml:space="preserve"> Facilities Collecting, Handing, Or Storing Materials</w:t>
      </w:r>
      <w:r w:rsidR="00D05451" w:rsidRPr="008952EC">
        <w:rPr>
          <w:i/>
          <w:iCs/>
        </w:rPr>
        <w:t xml:space="preserve"> Potentially Infectious f</w:t>
      </w:r>
      <w:r w:rsidR="005841F9" w:rsidRPr="008952EC">
        <w:rPr>
          <w:i/>
          <w:iCs/>
        </w:rPr>
        <w:t>or Polioviruses</w:t>
      </w:r>
      <w:r w:rsidRPr="008952EC">
        <w:rPr>
          <w:i/>
          <w:iCs/>
        </w:rPr>
        <w:t xml:space="preserve"> i.e</w:t>
      </w:r>
      <w:r w:rsidR="00543AED" w:rsidRPr="008952EC">
        <w:rPr>
          <w:i/>
          <w:iCs/>
        </w:rPr>
        <w:t>.</w:t>
      </w:r>
      <w:r w:rsidRPr="008952EC">
        <w:rPr>
          <w:i/>
          <w:iCs/>
        </w:rPr>
        <w:t xml:space="preserve"> end April 2019</w:t>
      </w:r>
      <w:r w:rsidRPr="008952EC">
        <w:t>.</w:t>
      </w:r>
    </w:p>
    <w:p w14:paraId="0C8EE29F" w14:textId="77777777" w:rsidR="00172CD3" w:rsidRPr="008952EC" w:rsidRDefault="00172CD3" w:rsidP="00543AED">
      <w:pPr>
        <w:jc w:val="both"/>
      </w:pPr>
    </w:p>
    <w:p w14:paraId="6098B1DF" w14:textId="77777777" w:rsidR="00172CD3" w:rsidRPr="008952EC" w:rsidRDefault="00172CD3" w:rsidP="00543AED">
      <w:pPr>
        <w:jc w:val="both"/>
      </w:pPr>
      <w:r w:rsidRPr="008952EC">
        <w:t xml:space="preserve">- GCC requests RCCs to urge countries to complete the identification, destruction, </w:t>
      </w:r>
      <w:proofErr w:type="gramStart"/>
      <w:r w:rsidRPr="008952EC">
        <w:t>transfer</w:t>
      </w:r>
      <w:proofErr w:type="gramEnd"/>
      <w:r w:rsidRPr="008952EC">
        <w:t xml:space="preserve"> or containment (Phase I) of WPV1 and WPV3 materials by the end of Phase II (before global certification of wild poliovirus eradication).</w:t>
      </w:r>
    </w:p>
    <w:p w14:paraId="5CEC961F" w14:textId="77777777" w:rsidR="00172CD3" w:rsidRPr="008952EC" w:rsidRDefault="00172CD3" w:rsidP="00543AED">
      <w:pPr>
        <w:jc w:val="both"/>
      </w:pPr>
    </w:p>
    <w:p w14:paraId="7B48027E" w14:textId="77777777" w:rsidR="00172CD3" w:rsidRPr="008952EC" w:rsidRDefault="00172CD3" w:rsidP="00543AED">
      <w:pPr>
        <w:jc w:val="both"/>
      </w:pPr>
      <w:r w:rsidRPr="008952EC">
        <w:t>- GCC urges countries planning to designate facilities for the retention of WPV1 and WPV3 materials to weigh the risks and benefits of having such facilities and the commitments that will be required to comply with the primary (facility), secondary (population immunity) and tertiary (sanitation and hygiene) safeguards.</w:t>
      </w:r>
    </w:p>
    <w:p w14:paraId="149496CF" w14:textId="77777777" w:rsidR="00172CD3" w:rsidRPr="008952EC" w:rsidRDefault="00172CD3" w:rsidP="00172CD3">
      <w:pPr>
        <w:pStyle w:val="BodyText"/>
      </w:pPr>
    </w:p>
    <w:p w14:paraId="236A4091" w14:textId="77777777" w:rsidR="003D4EBA" w:rsidRDefault="003D4EBA" w:rsidP="00387437">
      <w:pPr>
        <w:autoSpaceDE w:val="0"/>
        <w:autoSpaceDN w:val="0"/>
        <w:adjustRightInd w:val="0"/>
        <w:rPr>
          <w:b/>
          <w:bCs/>
          <w:i/>
          <w:iCs/>
          <w:szCs w:val="24"/>
        </w:rPr>
      </w:pPr>
    </w:p>
    <w:p w14:paraId="3E3BCB73" w14:textId="77777777" w:rsidR="003D4EBA" w:rsidRDefault="003D4EBA" w:rsidP="00387437">
      <w:pPr>
        <w:autoSpaceDE w:val="0"/>
        <w:autoSpaceDN w:val="0"/>
        <w:adjustRightInd w:val="0"/>
        <w:rPr>
          <w:b/>
          <w:bCs/>
          <w:i/>
          <w:iCs/>
          <w:szCs w:val="24"/>
        </w:rPr>
      </w:pPr>
    </w:p>
    <w:p w14:paraId="16F8CD47" w14:textId="77777777" w:rsidR="003D4EBA" w:rsidRDefault="003D4EBA" w:rsidP="00387437">
      <w:pPr>
        <w:autoSpaceDE w:val="0"/>
        <w:autoSpaceDN w:val="0"/>
        <w:adjustRightInd w:val="0"/>
        <w:rPr>
          <w:b/>
          <w:bCs/>
          <w:i/>
          <w:iCs/>
          <w:szCs w:val="24"/>
        </w:rPr>
      </w:pPr>
    </w:p>
    <w:p w14:paraId="61E7CFBE" w14:textId="77777777" w:rsidR="003D4EBA" w:rsidRDefault="003D4EBA" w:rsidP="00387437">
      <w:pPr>
        <w:autoSpaceDE w:val="0"/>
        <w:autoSpaceDN w:val="0"/>
        <w:adjustRightInd w:val="0"/>
        <w:rPr>
          <w:b/>
          <w:bCs/>
          <w:i/>
          <w:iCs/>
          <w:szCs w:val="24"/>
        </w:rPr>
      </w:pPr>
    </w:p>
    <w:p w14:paraId="151999A5" w14:textId="77777777" w:rsidR="00EF6F03" w:rsidRPr="008952EC" w:rsidRDefault="003D4EBA" w:rsidP="00387437">
      <w:pPr>
        <w:autoSpaceDE w:val="0"/>
        <w:autoSpaceDN w:val="0"/>
        <w:adjustRightInd w:val="0"/>
        <w:rPr>
          <w:b/>
          <w:bCs/>
          <w:i/>
          <w:iCs/>
          <w:szCs w:val="24"/>
        </w:rPr>
      </w:pPr>
      <w:r>
        <w:rPr>
          <w:b/>
          <w:bCs/>
          <w:i/>
          <w:iCs/>
          <w:szCs w:val="24"/>
        </w:rPr>
        <w:br w:type="page"/>
      </w:r>
      <w:r w:rsidR="000F54D0" w:rsidRPr="008952EC">
        <w:rPr>
          <w:b/>
          <w:bCs/>
          <w:i/>
          <w:iCs/>
          <w:szCs w:val="24"/>
        </w:rPr>
        <w:t>1</w:t>
      </w:r>
      <w:r w:rsidR="00F61FB6">
        <w:rPr>
          <w:b/>
          <w:bCs/>
          <w:i/>
          <w:iCs/>
          <w:szCs w:val="24"/>
        </w:rPr>
        <w:t>6</w:t>
      </w:r>
      <w:r w:rsidR="000F54D0" w:rsidRPr="008952EC">
        <w:rPr>
          <w:b/>
          <w:bCs/>
          <w:i/>
          <w:iCs/>
          <w:szCs w:val="24"/>
        </w:rPr>
        <w:t>.1</w:t>
      </w:r>
      <w:r w:rsidR="000F54D0" w:rsidRPr="008952EC">
        <w:rPr>
          <w:b/>
          <w:bCs/>
          <w:i/>
          <w:iCs/>
          <w:szCs w:val="24"/>
        </w:rPr>
        <w:tab/>
      </w:r>
      <w:r w:rsidR="000F54D0" w:rsidRPr="008952EC">
        <w:rPr>
          <w:b/>
          <w:bCs/>
          <w:i/>
          <w:iCs/>
          <w:szCs w:val="24"/>
        </w:rPr>
        <w:tab/>
      </w:r>
      <w:r w:rsidR="00D97174" w:rsidRPr="008952EC">
        <w:rPr>
          <w:b/>
          <w:bCs/>
          <w:i/>
          <w:iCs/>
          <w:szCs w:val="24"/>
        </w:rPr>
        <w:t>Progress in containment</w:t>
      </w:r>
    </w:p>
    <w:p w14:paraId="12281ED1" w14:textId="77777777" w:rsidR="00CD18BE" w:rsidRPr="008952EC" w:rsidRDefault="00CD18BE" w:rsidP="00511A9E">
      <w:pPr>
        <w:autoSpaceDE w:val="0"/>
        <w:autoSpaceDN w:val="0"/>
        <w:adjustRightInd w:val="0"/>
        <w:ind w:left="1134" w:hanging="1134"/>
        <w:jc w:val="both"/>
        <w:rPr>
          <w:b/>
          <w:bCs/>
          <w:color w:val="000000"/>
          <w:szCs w:val="24"/>
          <w:u w:val="single"/>
        </w:rPr>
      </w:pPr>
    </w:p>
    <w:p w14:paraId="28330388" w14:textId="77777777" w:rsidR="00E463B5" w:rsidRPr="00E127C6" w:rsidRDefault="00E463B5" w:rsidP="00E463B5">
      <w:pPr>
        <w:spacing w:line="360" w:lineRule="auto"/>
        <w:rPr>
          <w:b/>
          <w:szCs w:val="24"/>
        </w:rPr>
      </w:pPr>
      <w:r w:rsidRPr="00E127C6">
        <w:rPr>
          <w:b/>
          <w:szCs w:val="24"/>
        </w:rPr>
        <w:t>16.1</w:t>
      </w:r>
      <w:r w:rsidR="002E5B55" w:rsidRPr="00E127C6">
        <w:rPr>
          <w:b/>
          <w:szCs w:val="24"/>
        </w:rPr>
        <w:t>.1</w:t>
      </w:r>
      <w:r w:rsidRPr="00E127C6">
        <w:rPr>
          <w:b/>
          <w:szCs w:val="24"/>
        </w:rPr>
        <w:t xml:space="preserve"> Composition of NTF for </w:t>
      </w:r>
      <w:r w:rsidR="002E5B55" w:rsidRPr="00E127C6">
        <w:rPr>
          <w:b/>
          <w:szCs w:val="24"/>
        </w:rPr>
        <w:t>containment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36"/>
        <w:gridCol w:w="790"/>
        <w:gridCol w:w="1838"/>
        <w:gridCol w:w="1003"/>
        <w:gridCol w:w="1469"/>
        <w:gridCol w:w="936"/>
        <w:gridCol w:w="1306"/>
        <w:gridCol w:w="1230"/>
      </w:tblGrid>
      <w:tr w:rsidR="007B5F49" w:rsidRPr="008952EC" w14:paraId="63B970EE" w14:textId="77777777" w:rsidTr="00344E96">
        <w:trPr>
          <w:trHeight w:val="373"/>
        </w:trPr>
        <w:tc>
          <w:tcPr>
            <w:tcW w:w="184" w:type="pct"/>
            <w:shd w:val="clear" w:color="auto" w:fill="auto"/>
          </w:tcPr>
          <w:p w14:paraId="481B3672" w14:textId="77777777" w:rsidR="00275E46" w:rsidRPr="008952EC" w:rsidRDefault="00275E46" w:rsidP="002643FF">
            <w:pPr>
              <w:pStyle w:val="Header"/>
              <w:spacing w:after="120"/>
              <w:rPr>
                <w:rFonts w:eastAsia="SimSun"/>
                <w:b/>
                <w:sz w:val="28"/>
                <w:szCs w:val="28"/>
              </w:rPr>
            </w:pPr>
          </w:p>
        </w:tc>
        <w:tc>
          <w:tcPr>
            <w:tcW w:w="432" w:type="pct"/>
            <w:shd w:val="clear" w:color="auto" w:fill="auto"/>
            <w:vAlign w:val="center"/>
          </w:tcPr>
          <w:p w14:paraId="57049C8A" w14:textId="77777777" w:rsidR="00275E46" w:rsidRPr="008952EC" w:rsidRDefault="00275E46" w:rsidP="007B5F49">
            <w:pPr>
              <w:pStyle w:val="Header"/>
              <w:spacing w:after="120"/>
              <w:jc w:val="center"/>
              <w:rPr>
                <w:rFonts w:eastAsia="SimSun"/>
                <w:szCs w:val="28"/>
              </w:rPr>
            </w:pPr>
            <w:r w:rsidRPr="008952EC">
              <w:rPr>
                <w:rFonts w:eastAsia="SimSun"/>
                <w:bCs/>
                <w:szCs w:val="28"/>
              </w:rPr>
              <w:t>Name</w:t>
            </w:r>
          </w:p>
        </w:tc>
        <w:tc>
          <w:tcPr>
            <w:tcW w:w="1073" w:type="pct"/>
            <w:shd w:val="clear" w:color="auto" w:fill="auto"/>
            <w:vAlign w:val="center"/>
          </w:tcPr>
          <w:p w14:paraId="66F62DE7" w14:textId="77777777" w:rsidR="00275E46" w:rsidRPr="008952EC" w:rsidRDefault="007B5F49" w:rsidP="007B5F49">
            <w:pPr>
              <w:pStyle w:val="Header"/>
              <w:spacing w:after="120"/>
              <w:jc w:val="center"/>
              <w:rPr>
                <w:rFonts w:eastAsia="SimSun"/>
                <w:szCs w:val="28"/>
              </w:rPr>
            </w:pPr>
            <w:r>
              <w:rPr>
                <w:rFonts w:eastAsia="SimSun"/>
                <w:bCs/>
                <w:szCs w:val="28"/>
              </w:rPr>
              <w:t>NPCC/NTF Status</w:t>
            </w:r>
          </w:p>
        </w:tc>
        <w:tc>
          <w:tcPr>
            <w:tcW w:w="548" w:type="pct"/>
            <w:shd w:val="clear" w:color="auto" w:fill="auto"/>
            <w:vAlign w:val="center"/>
          </w:tcPr>
          <w:p w14:paraId="0D4BD39C" w14:textId="77777777" w:rsidR="00275E46" w:rsidRPr="008952EC" w:rsidRDefault="00275E46" w:rsidP="007B5F49">
            <w:pPr>
              <w:pStyle w:val="Header"/>
              <w:spacing w:after="120"/>
              <w:jc w:val="center"/>
              <w:rPr>
                <w:rFonts w:eastAsia="SimSun"/>
                <w:szCs w:val="28"/>
              </w:rPr>
            </w:pPr>
            <w:r w:rsidRPr="008952EC">
              <w:rPr>
                <w:rFonts w:eastAsia="SimSun"/>
                <w:bCs/>
                <w:szCs w:val="28"/>
              </w:rPr>
              <w:t>Position</w:t>
            </w:r>
          </w:p>
        </w:tc>
        <w:tc>
          <w:tcPr>
            <w:tcW w:w="804" w:type="pct"/>
            <w:shd w:val="clear" w:color="auto" w:fill="auto"/>
            <w:vAlign w:val="center"/>
          </w:tcPr>
          <w:p w14:paraId="3101AF3C" w14:textId="77777777" w:rsidR="00275E46" w:rsidRPr="008952EC" w:rsidRDefault="00275E46" w:rsidP="007B5F49">
            <w:pPr>
              <w:pStyle w:val="Header"/>
              <w:spacing w:after="120"/>
              <w:jc w:val="center"/>
              <w:rPr>
                <w:rFonts w:eastAsia="SimSun"/>
                <w:bCs/>
                <w:szCs w:val="28"/>
              </w:rPr>
            </w:pPr>
            <w:r w:rsidRPr="008952EC">
              <w:rPr>
                <w:rFonts w:eastAsia="SimSun"/>
                <w:bCs/>
                <w:szCs w:val="28"/>
              </w:rPr>
              <w:t>Organization</w:t>
            </w:r>
          </w:p>
        </w:tc>
        <w:tc>
          <w:tcPr>
            <w:tcW w:w="512" w:type="pct"/>
            <w:shd w:val="clear" w:color="auto" w:fill="auto"/>
            <w:vAlign w:val="center"/>
          </w:tcPr>
          <w:p w14:paraId="28AC670B" w14:textId="77777777" w:rsidR="00275E46" w:rsidRPr="008952EC" w:rsidRDefault="00275E46" w:rsidP="007B5F49">
            <w:pPr>
              <w:pStyle w:val="Header"/>
              <w:spacing w:after="120"/>
              <w:jc w:val="center"/>
              <w:rPr>
                <w:rFonts w:eastAsia="SimSun"/>
                <w:bCs/>
                <w:szCs w:val="28"/>
              </w:rPr>
            </w:pPr>
            <w:r>
              <w:rPr>
                <w:rFonts w:eastAsia="SimSun"/>
                <w:bCs/>
                <w:szCs w:val="28"/>
              </w:rPr>
              <w:t>E-mail address</w:t>
            </w:r>
          </w:p>
        </w:tc>
        <w:tc>
          <w:tcPr>
            <w:tcW w:w="774" w:type="pct"/>
            <w:shd w:val="clear" w:color="auto" w:fill="auto"/>
            <w:vAlign w:val="center"/>
          </w:tcPr>
          <w:p w14:paraId="78F9C717" w14:textId="77777777" w:rsidR="00275E46" w:rsidRDefault="00275E46" w:rsidP="00344E96">
            <w:pPr>
              <w:pStyle w:val="Header"/>
              <w:jc w:val="center"/>
              <w:rPr>
                <w:rFonts w:eastAsia="SimSun"/>
                <w:bCs/>
                <w:szCs w:val="28"/>
              </w:rPr>
            </w:pPr>
            <w:r>
              <w:rPr>
                <w:rFonts w:eastAsia="SimSun"/>
                <w:bCs/>
                <w:szCs w:val="28"/>
              </w:rPr>
              <w:t>Telephone Number</w:t>
            </w:r>
          </w:p>
          <w:p w14:paraId="2157C31B" w14:textId="77777777" w:rsidR="00F61555" w:rsidRPr="008952EC" w:rsidRDefault="00F61555" w:rsidP="00344E96">
            <w:pPr>
              <w:pStyle w:val="Header"/>
              <w:jc w:val="center"/>
              <w:rPr>
                <w:rFonts w:eastAsia="SimSun"/>
                <w:szCs w:val="28"/>
              </w:rPr>
            </w:pPr>
            <w:r>
              <w:rPr>
                <w:rFonts w:eastAsia="SimSun"/>
                <w:bCs/>
                <w:szCs w:val="28"/>
              </w:rPr>
              <w:t>(Please include country and area code)</w:t>
            </w:r>
          </w:p>
        </w:tc>
        <w:tc>
          <w:tcPr>
            <w:tcW w:w="673" w:type="pct"/>
            <w:vAlign w:val="center"/>
          </w:tcPr>
          <w:p w14:paraId="3EE49F20" w14:textId="77777777" w:rsidR="00275E46" w:rsidRDefault="00275E46" w:rsidP="007B5F49">
            <w:pPr>
              <w:pStyle w:val="Header"/>
              <w:spacing w:after="120"/>
              <w:jc w:val="center"/>
              <w:rPr>
                <w:rFonts w:eastAsia="SimSun"/>
                <w:bCs/>
                <w:szCs w:val="28"/>
              </w:rPr>
            </w:pPr>
            <w:r>
              <w:rPr>
                <w:rFonts w:eastAsia="SimSun"/>
                <w:bCs/>
                <w:szCs w:val="28"/>
              </w:rPr>
              <w:t>Comment if not nominated</w:t>
            </w:r>
          </w:p>
        </w:tc>
      </w:tr>
      <w:tr w:rsidR="007B5F49" w:rsidRPr="008952EC" w14:paraId="181C9EA8" w14:textId="77777777" w:rsidTr="00344E96">
        <w:trPr>
          <w:trHeight w:val="241"/>
        </w:trPr>
        <w:tc>
          <w:tcPr>
            <w:tcW w:w="184" w:type="pct"/>
            <w:shd w:val="clear" w:color="auto" w:fill="FFFFFF"/>
          </w:tcPr>
          <w:p w14:paraId="5C2E4049" w14:textId="77777777" w:rsidR="00275E46" w:rsidRPr="008952EC" w:rsidRDefault="00275E46" w:rsidP="002643FF">
            <w:pPr>
              <w:pStyle w:val="Header"/>
              <w:rPr>
                <w:rFonts w:eastAsia="SimSun"/>
              </w:rPr>
            </w:pPr>
            <w:r w:rsidRPr="008952EC">
              <w:rPr>
                <w:rFonts w:eastAsia="SimSun"/>
                <w:bCs/>
              </w:rPr>
              <w:t>1</w:t>
            </w:r>
          </w:p>
        </w:tc>
        <w:tc>
          <w:tcPr>
            <w:tcW w:w="432" w:type="pct"/>
            <w:shd w:val="clear" w:color="auto" w:fill="FFFFFF"/>
          </w:tcPr>
          <w:p w14:paraId="75652AF3" w14:textId="77777777" w:rsidR="00275E46" w:rsidRPr="008952EC" w:rsidRDefault="00275E46" w:rsidP="002643FF">
            <w:pPr>
              <w:pStyle w:val="Header"/>
              <w:jc w:val="both"/>
              <w:rPr>
                <w:b/>
              </w:rPr>
            </w:pPr>
          </w:p>
        </w:tc>
        <w:tc>
          <w:tcPr>
            <w:tcW w:w="1073" w:type="pct"/>
            <w:shd w:val="clear" w:color="auto" w:fill="FFFFFF"/>
          </w:tcPr>
          <w:p w14:paraId="452DA4D6" w14:textId="77777777" w:rsidR="00275E46" w:rsidRPr="005224D5" w:rsidRDefault="002E5B55" w:rsidP="002643FF">
            <w:pPr>
              <w:pStyle w:val="Header"/>
              <w:jc w:val="both"/>
              <w:rPr>
                <w:i/>
                <w:sz w:val="20"/>
                <w:szCs w:val="16"/>
              </w:rPr>
            </w:pPr>
            <w:r>
              <w:rPr>
                <w:i/>
                <w:sz w:val="20"/>
                <w:szCs w:val="16"/>
              </w:rPr>
              <w:t>Chair</w:t>
            </w:r>
            <w:r w:rsidR="007B5F49">
              <w:rPr>
                <w:i/>
                <w:sz w:val="20"/>
                <w:szCs w:val="16"/>
              </w:rPr>
              <w:t>person</w:t>
            </w:r>
          </w:p>
        </w:tc>
        <w:tc>
          <w:tcPr>
            <w:tcW w:w="548" w:type="pct"/>
            <w:shd w:val="clear" w:color="auto" w:fill="FFFFFF"/>
          </w:tcPr>
          <w:p w14:paraId="031989A0" w14:textId="77777777" w:rsidR="00275E46" w:rsidRPr="008952EC" w:rsidRDefault="00275E46" w:rsidP="002643FF">
            <w:pPr>
              <w:pStyle w:val="Header"/>
              <w:jc w:val="both"/>
            </w:pPr>
          </w:p>
        </w:tc>
        <w:tc>
          <w:tcPr>
            <w:tcW w:w="804" w:type="pct"/>
            <w:shd w:val="clear" w:color="auto" w:fill="FFFFFF"/>
          </w:tcPr>
          <w:p w14:paraId="05C1777A" w14:textId="77777777" w:rsidR="00275E46" w:rsidRPr="008952EC" w:rsidRDefault="00275E46" w:rsidP="002643FF">
            <w:pPr>
              <w:pStyle w:val="Header"/>
              <w:jc w:val="both"/>
            </w:pPr>
          </w:p>
        </w:tc>
        <w:tc>
          <w:tcPr>
            <w:tcW w:w="512" w:type="pct"/>
            <w:shd w:val="clear" w:color="auto" w:fill="FFFFFF"/>
          </w:tcPr>
          <w:p w14:paraId="6A112736" w14:textId="77777777" w:rsidR="00275E46" w:rsidRPr="008952EC" w:rsidRDefault="00275E46" w:rsidP="002643FF">
            <w:pPr>
              <w:pStyle w:val="Header"/>
              <w:jc w:val="both"/>
            </w:pPr>
          </w:p>
        </w:tc>
        <w:tc>
          <w:tcPr>
            <w:tcW w:w="774" w:type="pct"/>
            <w:shd w:val="clear" w:color="auto" w:fill="FFFFFF"/>
          </w:tcPr>
          <w:p w14:paraId="2F1A33AD" w14:textId="77777777" w:rsidR="00275E46" w:rsidRPr="008952EC" w:rsidRDefault="00275E46" w:rsidP="002643FF">
            <w:pPr>
              <w:pStyle w:val="Header"/>
              <w:jc w:val="both"/>
            </w:pPr>
          </w:p>
        </w:tc>
        <w:tc>
          <w:tcPr>
            <w:tcW w:w="673" w:type="pct"/>
            <w:shd w:val="clear" w:color="auto" w:fill="FFFFFF"/>
          </w:tcPr>
          <w:p w14:paraId="1B3D4213" w14:textId="77777777" w:rsidR="00275E46" w:rsidRPr="008952EC" w:rsidRDefault="00275E46" w:rsidP="002643FF">
            <w:pPr>
              <w:pStyle w:val="Header"/>
              <w:jc w:val="both"/>
            </w:pPr>
          </w:p>
        </w:tc>
      </w:tr>
      <w:tr w:rsidR="007B5F49" w:rsidRPr="008952EC" w14:paraId="6DEF5412" w14:textId="77777777" w:rsidTr="00344E96">
        <w:tc>
          <w:tcPr>
            <w:tcW w:w="184" w:type="pct"/>
            <w:shd w:val="clear" w:color="auto" w:fill="FFFFFF"/>
          </w:tcPr>
          <w:p w14:paraId="1CFF5F03" w14:textId="77777777" w:rsidR="00275E46" w:rsidRPr="008952EC" w:rsidRDefault="00275E46" w:rsidP="002643FF">
            <w:pPr>
              <w:pStyle w:val="Header"/>
              <w:rPr>
                <w:rFonts w:eastAsia="SimSun"/>
              </w:rPr>
            </w:pPr>
            <w:r w:rsidRPr="008952EC">
              <w:rPr>
                <w:rFonts w:eastAsia="SimSun"/>
                <w:bCs/>
              </w:rPr>
              <w:t>2</w:t>
            </w:r>
          </w:p>
        </w:tc>
        <w:tc>
          <w:tcPr>
            <w:tcW w:w="432" w:type="pct"/>
            <w:shd w:val="clear" w:color="auto" w:fill="FFFFFF"/>
          </w:tcPr>
          <w:p w14:paraId="0BECB09D" w14:textId="77777777" w:rsidR="00275E46" w:rsidRPr="008952EC" w:rsidRDefault="00275E46" w:rsidP="002643FF">
            <w:pPr>
              <w:pStyle w:val="Header"/>
              <w:jc w:val="both"/>
              <w:rPr>
                <w:b/>
              </w:rPr>
            </w:pPr>
          </w:p>
        </w:tc>
        <w:tc>
          <w:tcPr>
            <w:tcW w:w="1073" w:type="pct"/>
            <w:shd w:val="clear" w:color="auto" w:fill="FFFFFF"/>
          </w:tcPr>
          <w:p w14:paraId="12402532" w14:textId="77777777" w:rsidR="00275E46" w:rsidRPr="005224D5" w:rsidRDefault="007B5F49" w:rsidP="002643FF">
            <w:pPr>
              <w:pStyle w:val="Header"/>
              <w:jc w:val="both"/>
              <w:rPr>
                <w:i/>
                <w:sz w:val="20"/>
                <w:szCs w:val="16"/>
              </w:rPr>
            </w:pPr>
            <w:r>
              <w:rPr>
                <w:i/>
                <w:sz w:val="20"/>
                <w:szCs w:val="16"/>
              </w:rPr>
              <w:t>M</w:t>
            </w:r>
            <w:r w:rsidR="00275E46" w:rsidRPr="005224D5">
              <w:rPr>
                <w:i/>
                <w:sz w:val="20"/>
                <w:szCs w:val="16"/>
              </w:rPr>
              <w:t>ember</w:t>
            </w:r>
          </w:p>
        </w:tc>
        <w:tc>
          <w:tcPr>
            <w:tcW w:w="548" w:type="pct"/>
            <w:shd w:val="clear" w:color="auto" w:fill="FFFFFF"/>
          </w:tcPr>
          <w:p w14:paraId="41DF9E72" w14:textId="77777777" w:rsidR="00275E46" w:rsidRPr="008952EC" w:rsidRDefault="00275E46" w:rsidP="002643FF">
            <w:pPr>
              <w:pStyle w:val="Header"/>
              <w:jc w:val="both"/>
            </w:pPr>
          </w:p>
        </w:tc>
        <w:tc>
          <w:tcPr>
            <w:tcW w:w="804" w:type="pct"/>
            <w:shd w:val="clear" w:color="auto" w:fill="FFFFFF"/>
          </w:tcPr>
          <w:p w14:paraId="3ACE467E" w14:textId="77777777" w:rsidR="00275E46" w:rsidRPr="008952EC" w:rsidRDefault="00275E46" w:rsidP="002643FF">
            <w:pPr>
              <w:pStyle w:val="Header"/>
              <w:jc w:val="both"/>
            </w:pPr>
          </w:p>
        </w:tc>
        <w:tc>
          <w:tcPr>
            <w:tcW w:w="512" w:type="pct"/>
            <w:shd w:val="clear" w:color="auto" w:fill="FFFFFF"/>
          </w:tcPr>
          <w:p w14:paraId="167329C4" w14:textId="77777777" w:rsidR="00275E46" w:rsidRPr="008952EC" w:rsidRDefault="00275E46" w:rsidP="002643FF">
            <w:pPr>
              <w:pStyle w:val="Header"/>
              <w:jc w:val="both"/>
            </w:pPr>
          </w:p>
        </w:tc>
        <w:tc>
          <w:tcPr>
            <w:tcW w:w="774" w:type="pct"/>
            <w:shd w:val="clear" w:color="auto" w:fill="FFFFFF"/>
          </w:tcPr>
          <w:p w14:paraId="5B15FD72" w14:textId="77777777" w:rsidR="00275E46" w:rsidRPr="008952EC" w:rsidRDefault="00275E46" w:rsidP="002643FF">
            <w:pPr>
              <w:pStyle w:val="Header"/>
              <w:jc w:val="both"/>
            </w:pPr>
          </w:p>
        </w:tc>
        <w:tc>
          <w:tcPr>
            <w:tcW w:w="673" w:type="pct"/>
            <w:shd w:val="clear" w:color="auto" w:fill="FFFFFF"/>
          </w:tcPr>
          <w:p w14:paraId="75A8F5EC" w14:textId="77777777" w:rsidR="00275E46" w:rsidRPr="008952EC" w:rsidRDefault="00275E46" w:rsidP="002643FF">
            <w:pPr>
              <w:pStyle w:val="Header"/>
              <w:jc w:val="both"/>
            </w:pPr>
          </w:p>
        </w:tc>
      </w:tr>
      <w:tr w:rsidR="007B5F49" w:rsidRPr="008952EC" w14:paraId="54F30869" w14:textId="77777777" w:rsidTr="00344E96">
        <w:tc>
          <w:tcPr>
            <w:tcW w:w="184" w:type="pct"/>
            <w:shd w:val="clear" w:color="auto" w:fill="FFFFFF"/>
          </w:tcPr>
          <w:p w14:paraId="117921C4" w14:textId="77777777" w:rsidR="007B5F49" w:rsidRPr="008952EC" w:rsidRDefault="007B5F49" w:rsidP="007B5F49">
            <w:pPr>
              <w:pStyle w:val="Header"/>
              <w:rPr>
                <w:rFonts w:eastAsia="SimSun"/>
              </w:rPr>
            </w:pPr>
            <w:r w:rsidRPr="008952EC">
              <w:rPr>
                <w:rFonts w:eastAsia="SimSun"/>
                <w:bCs/>
              </w:rPr>
              <w:t>3</w:t>
            </w:r>
          </w:p>
        </w:tc>
        <w:tc>
          <w:tcPr>
            <w:tcW w:w="432" w:type="pct"/>
            <w:shd w:val="clear" w:color="auto" w:fill="FFFFFF"/>
          </w:tcPr>
          <w:p w14:paraId="6F110CFB" w14:textId="77777777" w:rsidR="007B5F49" w:rsidRPr="008952EC" w:rsidRDefault="007B5F49" w:rsidP="007B5F49">
            <w:pPr>
              <w:pStyle w:val="Header"/>
              <w:jc w:val="both"/>
              <w:rPr>
                <w:b/>
              </w:rPr>
            </w:pPr>
          </w:p>
        </w:tc>
        <w:tc>
          <w:tcPr>
            <w:tcW w:w="1073" w:type="pct"/>
            <w:shd w:val="clear" w:color="auto" w:fill="FFFFFF"/>
          </w:tcPr>
          <w:p w14:paraId="7C2BDC89" w14:textId="77777777" w:rsidR="007B5F49" w:rsidRPr="005224D5" w:rsidRDefault="007B5F49" w:rsidP="007B5F49">
            <w:pPr>
              <w:pStyle w:val="Header"/>
              <w:jc w:val="both"/>
              <w:rPr>
                <w:sz w:val="20"/>
                <w:szCs w:val="16"/>
              </w:rPr>
            </w:pPr>
            <w:r w:rsidRPr="00104B5B">
              <w:rPr>
                <w:i/>
                <w:sz w:val="20"/>
                <w:szCs w:val="16"/>
              </w:rPr>
              <w:t>Member</w:t>
            </w:r>
          </w:p>
        </w:tc>
        <w:tc>
          <w:tcPr>
            <w:tcW w:w="548" w:type="pct"/>
            <w:shd w:val="clear" w:color="auto" w:fill="FFFFFF"/>
          </w:tcPr>
          <w:p w14:paraId="39B86E94" w14:textId="77777777" w:rsidR="007B5F49" w:rsidRPr="008952EC" w:rsidRDefault="007B5F49" w:rsidP="007B5F49">
            <w:pPr>
              <w:pStyle w:val="Header"/>
              <w:jc w:val="both"/>
            </w:pPr>
          </w:p>
        </w:tc>
        <w:tc>
          <w:tcPr>
            <w:tcW w:w="804" w:type="pct"/>
            <w:shd w:val="clear" w:color="auto" w:fill="FFFFFF"/>
          </w:tcPr>
          <w:p w14:paraId="7376F283" w14:textId="77777777" w:rsidR="007B5F49" w:rsidRPr="008952EC" w:rsidRDefault="007B5F49" w:rsidP="007B5F49">
            <w:pPr>
              <w:pStyle w:val="Header"/>
              <w:jc w:val="both"/>
            </w:pPr>
          </w:p>
        </w:tc>
        <w:tc>
          <w:tcPr>
            <w:tcW w:w="512" w:type="pct"/>
            <w:shd w:val="clear" w:color="auto" w:fill="FFFFFF"/>
          </w:tcPr>
          <w:p w14:paraId="3542881F" w14:textId="77777777" w:rsidR="007B5F49" w:rsidRPr="008952EC" w:rsidRDefault="007B5F49" w:rsidP="007B5F49">
            <w:pPr>
              <w:pStyle w:val="Header"/>
              <w:jc w:val="both"/>
            </w:pPr>
          </w:p>
        </w:tc>
        <w:tc>
          <w:tcPr>
            <w:tcW w:w="774" w:type="pct"/>
            <w:shd w:val="clear" w:color="auto" w:fill="FFFFFF"/>
          </w:tcPr>
          <w:p w14:paraId="546CE2E7" w14:textId="77777777" w:rsidR="007B5F49" w:rsidRPr="008952EC" w:rsidRDefault="007B5F49" w:rsidP="007B5F49">
            <w:pPr>
              <w:pStyle w:val="Header"/>
              <w:jc w:val="both"/>
            </w:pPr>
          </w:p>
        </w:tc>
        <w:tc>
          <w:tcPr>
            <w:tcW w:w="673" w:type="pct"/>
            <w:shd w:val="clear" w:color="auto" w:fill="FFFFFF"/>
          </w:tcPr>
          <w:p w14:paraId="7049A95B" w14:textId="77777777" w:rsidR="007B5F49" w:rsidRPr="008952EC" w:rsidRDefault="007B5F49" w:rsidP="007B5F49">
            <w:pPr>
              <w:pStyle w:val="Header"/>
              <w:jc w:val="both"/>
            </w:pPr>
          </w:p>
        </w:tc>
      </w:tr>
      <w:tr w:rsidR="007B5F49" w:rsidRPr="008952EC" w14:paraId="4DE6A424" w14:textId="77777777" w:rsidTr="00344E96">
        <w:tc>
          <w:tcPr>
            <w:tcW w:w="184" w:type="pct"/>
            <w:shd w:val="clear" w:color="auto" w:fill="FFFFFF"/>
          </w:tcPr>
          <w:p w14:paraId="0A9683D5" w14:textId="77777777" w:rsidR="007B5F49" w:rsidRPr="008952EC" w:rsidRDefault="007B5F49" w:rsidP="007B5F49">
            <w:pPr>
              <w:pStyle w:val="Header"/>
              <w:rPr>
                <w:rFonts w:eastAsia="SimSun"/>
              </w:rPr>
            </w:pPr>
            <w:r w:rsidRPr="008952EC">
              <w:rPr>
                <w:rFonts w:eastAsia="SimSun"/>
                <w:bCs/>
              </w:rPr>
              <w:t>4</w:t>
            </w:r>
          </w:p>
        </w:tc>
        <w:tc>
          <w:tcPr>
            <w:tcW w:w="432" w:type="pct"/>
            <w:shd w:val="clear" w:color="auto" w:fill="FFFFFF"/>
          </w:tcPr>
          <w:p w14:paraId="4B4C3422" w14:textId="77777777" w:rsidR="007B5F49" w:rsidRPr="008952EC" w:rsidRDefault="007B5F49" w:rsidP="007B5F49">
            <w:pPr>
              <w:pStyle w:val="Header"/>
              <w:jc w:val="both"/>
              <w:rPr>
                <w:b/>
              </w:rPr>
            </w:pPr>
          </w:p>
        </w:tc>
        <w:tc>
          <w:tcPr>
            <w:tcW w:w="1073" w:type="pct"/>
            <w:shd w:val="clear" w:color="auto" w:fill="FFFFFF"/>
          </w:tcPr>
          <w:p w14:paraId="4578C734" w14:textId="77777777" w:rsidR="007B5F49" w:rsidRPr="005224D5" w:rsidRDefault="007B5F49" w:rsidP="007B5F49">
            <w:pPr>
              <w:pStyle w:val="Header"/>
              <w:jc w:val="both"/>
              <w:rPr>
                <w:i/>
                <w:sz w:val="20"/>
                <w:szCs w:val="16"/>
              </w:rPr>
            </w:pPr>
            <w:r w:rsidRPr="00104B5B">
              <w:rPr>
                <w:i/>
                <w:sz w:val="20"/>
                <w:szCs w:val="16"/>
              </w:rPr>
              <w:t>Member</w:t>
            </w:r>
          </w:p>
        </w:tc>
        <w:tc>
          <w:tcPr>
            <w:tcW w:w="548" w:type="pct"/>
            <w:shd w:val="clear" w:color="auto" w:fill="FFFFFF"/>
          </w:tcPr>
          <w:p w14:paraId="457F0156" w14:textId="77777777" w:rsidR="007B5F49" w:rsidRPr="008952EC" w:rsidRDefault="007B5F49" w:rsidP="007B5F49">
            <w:pPr>
              <w:pStyle w:val="Header"/>
              <w:jc w:val="both"/>
            </w:pPr>
          </w:p>
        </w:tc>
        <w:tc>
          <w:tcPr>
            <w:tcW w:w="804" w:type="pct"/>
            <w:shd w:val="clear" w:color="auto" w:fill="FFFFFF"/>
          </w:tcPr>
          <w:p w14:paraId="34632C37" w14:textId="77777777" w:rsidR="007B5F49" w:rsidRPr="008952EC" w:rsidRDefault="007B5F49" w:rsidP="007B5F49">
            <w:pPr>
              <w:pStyle w:val="Header"/>
              <w:jc w:val="both"/>
            </w:pPr>
          </w:p>
        </w:tc>
        <w:tc>
          <w:tcPr>
            <w:tcW w:w="512" w:type="pct"/>
            <w:shd w:val="clear" w:color="auto" w:fill="FFFFFF"/>
          </w:tcPr>
          <w:p w14:paraId="5BA40A01" w14:textId="77777777" w:rsidR="007B5F49" w:rsidRPr="008952EC" w:rsidRDefault="007B5F49" w:rsidP="007B5F49">
            <w:pPr>
              <w:pStyle w:val="Header"/>
              <w:jc w:val="both"/>
            </w:pPr>
          </w:p>
        </w:tc>
        <w:tc>
          <w:tcPr>
            <w:tcW w:w="774" w:type="pct"/>
            <w:shd w:val="clear" w:color="auto" w:fill="FFFFFF"/>
          </w:tcPr>
          <w:p w14:paraId="3F20A1E7" w14:textId="77777777" w:rsidR="007B5F49" w:rsidRPr="008952EC" w:rsidRDefault="007B5F49" w:rsidP="007B5F49">
            <w:pPr>
              <w:pStyle w:val="Header"/>
              <w:jc w:val="both"/>
            </w:pPr>
          </w:p>
        </w:tc>
        <w:tc>
          <w:tcPr>
            <w:tcW w:w="673" w:type="pct"/>
            <w:shd w:val="clear" w:color="auto" w:fill="FFFFFF"/>
          </w:tcPr>
          <w:p w14:paraId="61EFF714" w14:textId="77777777" w:rsidR="007B5F49" w:rsidRPr="008952EC" w:rsidRDefault="007B5F49" w:rsidP="007B5F49">
            <w:pPr>
              <w:pStyle w:val="Header"/>
              <w:jc w:val="both"/>
            </w:pPr>
          </w:p>
        </w:tc>
      </w:tr>
      <w:tr w:rsidR="007B5F49" w:rsidRPr="008952EC" w14:paraId="1E97216A" w14:textId="77777777" w:rsidTr="00344E96">
        <w:tc>
          <w:tcPr>
            <w:tcW w:w="184" w:type="pct"/>
            <w:shd w:val="clear" w:color="auto" w:fill="FFFFFF"/>
          </w:tcPr>
          <w:p w14:paraId="2433C5CF" w14:textId="77777777" w:rsidR="007B5F49" w:rsidRPr="008952EC" w:rsidRDefault="007B5F49" w:rsidP="007B5F49">
            <w:pPr>
              <w:pStyle w:val="Header"/>
              <w:rPr>
                <w:rFonts w:eastAsia="SimSun"/>
              </w:rPr>
            </w:pPr>
            <w:r w:rsidRPr="008952EC">
              <w:rPr>
                <w:rFonts w:eastAsia="SimSun"/>
                <w:bCs/>
              </w:rPr>
              <w:t>5</w:t>
            </w:r>
          </w:p>
        </w:tc>
        <w:tc>
          <w:tcPr>
            <w:tcW w:w="432" w:type="pct"/>
            <w:shd w:val="clear" w:color="auto" w:fill="FFFFFF"/>
          </w:tcPr>
          <w:p w14:paraId="713849AC" w14:textId="77777777" w:rsidR="007B5F49" w:rsidRPr="008952EC" w:rsidRDefault="007B5F49" w:rsidP="007B5F49">
            <w:pPr>
              <w:pStyle w:val="Header"/>
              <w:jc w:val="both"/>
              <w:rPr>
                <w:b/>
              </w:rPr>
            </w:pPr>
          </w:p>
        </w:tc>
        <w:tc>
          <w:tcPr>
            <w:tcW w:w="1073" w:type="pct"/>
            <w:shd w:val="clear" w:color="auto" w:fill="FFFFFF"/>
          </w:tcPr>
          <w:p w14:paraId="176F4386" w14:textId="77777777" w:rsidR="007B5F49" w:rsidRPr="005224D5" w:rsidRDefault="007B5F49" w:rsidP="007B5F49">
            <w:pPr>
              <w:pStyle w:val="Header"/>
              <w:jc w:val="both"/>
              <w:rPr>
                <w:i/>
                <w:sz w:val="20"/>
                <w:szCs w:val="16"/>
              </w:rPr>
            </w:pPr>
            <w:r w:rsidRPr="00104B5B">
              <w:rPr>
                <w:i/>
                <w:sz w:val="20"/>
                <w:szCs w:val="16"/>
              </w:rPr>
              <w:t>Member</w:t>
            </w:r>
          </w:p>
        </w:tc>
        <w:tc>
          <w:tcPr>
            <w:tcW w:w="548" w:type="pct"/>
            <w:shd w:val="clear" w:color="auto" w:fill="FFFFFF"/>
          </w:tcPr>
          <w:p w14:paraId="227E1EDC" w14:textId="77777777" w:rsidR="007B5F49" w:rsidRPr="008952EC" w:rsidRDefault="007B5F49" w:rsidP="007B5F49">
            <w:pPr>
              <w:pStyle w:val="Header"/>
              <w:jc w:val="both"/>
            </w:pPr>
          </w:p>
        </w:tc>
        <w:tc>
          <w:tcPr>
            <w:tcW w:w="804" w:type="pct"/>
            <w:shd w:val="clear" w:color="auto" w:fill="FFFFFF"/>
          </w:tcPr>
          <w:p w14:paraId="5B7293B8" w14:textId="77777777" w:rsidR="007B5F49" w:rsidRPr="008952EC" w:rsidRDefault="007B5F49" w:rsidP="007B5F49">
            <w:pPr>
              <w:pStyle w:val="Header"/>
              <w:jc w:val="both"/>
            </w:pPr>
          </w:p>
        </w:tc>
        <w:tc>
          <w:tcPr>
            <w:tcW w:w="512" w:type="pct"/>
            <w:shd w:val="clear" w:color="auto" w:fill="FFFFFF"/>
          </w:tcPr>
          <w:p w14:paraId="5599E3B7" w14:textId="77777777" w:rsidR="007B5F49" w:rsidRPr="008952EC" w:rsidRDefault="007B5F49" w:rsidP="007B5F49">
            <w:pPr>
              <w:pStyle w:val="Header"/>
              <w:jc w:val="both"/>
            </w:pPr>
          </w:p>
        </w:tc>
        <w:tc>
          <w:tcPr>
            <w:tcW w:w="774" w:type="pct"/>
            <w:shd w:val="clear" w:color="auto" w:fill="FFFFFF"/>
          </w:tcPr>
          <w:p w14:paraId="0BC1D693" w14:textId="77777777" w:rsidR="007B5F49" w:rsidRPr="008952EC" w:rsidRDefault="007B5F49" w:rsidP="007B5F49">
            <w:pPr>
              <w:pStyle w:val="Header"/>
              <w:jc w:val="both"/>
            </w:pPr>
          </w:p>
        </w:tc>
        <w:tc>
          <w:tcPr>
            <w:tcW w:w="673" w:type="pct"/>
            <w:shd w:val="clear" w:color="auto" w:fill="FFFFFF"/>
          </w:tcPr>
          <w:p w14:paraId="265178E1" w14:textId="77777777" w:rsidR="007B5F49" w:rsidRPr="008952EC" w:rsidRDefault="007B5F49" w:rsidP="007B5F49">
            <w:pPr>
              <w:pStyle w:val="Header"/>
              <w:jc w:val="both"/>
            </w:pPr>
          </w:p>
        </w:tc>
      </w:tr>
      <w:tr w:rsidR="007B5F49" w:rsidRPr="008952EC" w14:paraId="09AFC254" w14:textId="77777777" w:rsidTr="00344E96">
        <w:tc>
          <w:tcPr>
            <w:tcW w:w="184" w:type="pct"/>
            <w:shd w:val="clear" w:color="auto" w:fill="FFFFFF"/>
          </w:tcPr>
          <w:p w14:paraId="26E99289" w14:textId="77777777" w:rsidR="007B5F49" w:rsidRPr="008952EC" w:rsidRDefault="007B5F49" w:rsidP="007B5F49">
            <w:pPr>
              <w:pStyle w:val="Header"/>
              <w:rPr>
                <w:rFonts w:eastAsia="SimSun"/>
              </w:rPr>
            </w:pPr>
            <w:r w:rsidRPr="008952EC">
              <w:rPr>
                <w:rFonts w:eastAsia="SimSun"/>
                <w:bCs/>
              </w:rPr>
              <w:t>6</w:t>
            </w:r>
          </w:p>
        </w:tc>
        <w:tc>
          <w:tcPr>
            <w:tcW w:w="432" w:type="pct"/>
            <w:shd w:val="clear" w:color="auto" w:fill="FFFFFF"/>
          </w:tcPr>
          <w:p w14:paraId="69A75FFE" w14:textId="77777777" w:rsidR="007B5F49" w:rsidRPr="008952EC" w:rsidRDefault="007B5F49" w:rsidP="007B5F49">
            <w:pPr>
              <w:pStyle w:val="Header"/>
              <w:jc w:val="both"/>
              <w:rPr>
                <w:b/>
              </w:rPr>
            </w:pPr>
          </w:p>
        </w:tc>
        <w:tc>
          <w:tcPr>
            <w:tcW w:w="1073" w:type="pct"/>
            <w:shd w:val="clear" w:color="auto" w:fill="FFFFFF"/>
          </w:tcPr>
          <w:p w14:paraId="551A8563" w14:textId="77777777" w:rsidR="007B5F49" w:rsidRPr="005224D5" w:rsidRDefault="007B5F49" w:rsidP="007B5F49">
            <w:pPr>
              <w:pStyle w:val="Header"/>
              <w:jc w:val="both"/>
              <w:rPr>
                <w:i/>
                <w:sz w:val="20"/>
                <w:szCs w:val="16"/>
              </w:rPr>
            </w:pPr>
            <w:r w:rsidRPr="00104B5B">
              <w:rPr>
                <w:i/>
                <w:sz w:val="20"/>
                <w:szCs w:val="16"/>
              </w:rPr>
              <w:t>Member</w:t>
            </w:r>
          </w:p>
        </w:tc>
        <w:tc>
          <w:tcPr>
            <w:tcW w:w="548" w:type="pct"/>
            <w:shd w:val="clear" w:color="auto" w:fill="FFFFFF"/>
          </w:tcPr>
          <w:p w14:paraId="757C194D" w14:textId="77777777" w:rsidR="007B5F49" w:rsidRPr="008952EC" w:rsidRDefault="007B5F49" w:rsidP="007B5F49">
            <w:pPr>
              <w:pStyle w:val="Header"/>
              <w:jc w:val="both"/>
            </w:pPr>
          </w:p>
        </w:tc>
        <w:tc>
          <w:tcPr>
            <w:tcW w:w="804" w:type="pct"/>
            <w:shd w:val="clear" w:color="auto" w:fill="FFFFFF"/>
          </w:tcPr>
          <w:p w14:paraId="34E3A638" w14:textId="77777777" w:rsidR="007B5F49" w:rsidRPr="008952EC" w:rsidRDefault="007B5F49" w:rsidP="007B5F49">
            <w:pPr>
              <w:pStyle w:val="Header"/>
              <w:jc w:val="both"/>
            </w:pPr>
          </w:p>
        </w:tc>
        <w:tc>
          <w:tcPr>
            <w:tcW w:w="512" w:type="pct"/>
            <w:shd w:val="clear" w:color="auto" w:fill="FFFFFF"/>
          </w:tcPr>
          <w:p w14:paraId="1C6C86F1" w14:textId="77777777" w:rsidR="007B5F49" w:rsidRPr="008952EC" w:rsidRDefault="007B5F49" w:rsidP="007B5F49">
            <w:pPr>
              <w:pStyle w:val="Header"/>
              <w:jc w:val="both"/>
            </w:pPr>
          </w:p>
        </w:tc>
        <w:tc>
          <w:tcPr>
            <w:tcW w:w="774" w:type="pct"/>
            <w:shd w:val="clear" w:color="auto" w:fill="FFFFFF"/>
          </w:tcPr>
          <w:p w14:paraId="0A8181CD" w14:textId="77777777" w:rsidR="007B5F49" w:rsidRPr="008952EC" w:rsidRDefault="007B5F49" w:rsidP="007B5F49">
            <w:pPr>
              <w:pStyle w:val="Header"/>
              <w:jc w:val="both"/>
            </w:pPr>
          </w:p>
        </w:tc>
        <w:tc>
          <w:tcPr>
            <w:tcW w:w="673" w:type="pct"/>
            <w:shd w:val="clear" w:color="auto" w:fill="FFFFFF"/>
          </w:tcPr>
          <w:p w14:paraId="255D5C6F" w14:textId="77777777" w:rsidR="007B5F49" w:rsidRPr="008952EC" w:rsidRDefault="007B5F49" w:rsidP="007B5F49">
            <w:pPr>
              <w:pStyle w:val="Header"/>
              <w:jc w:val="both"/>
            </w:pPr>
          </w:p>
        </w:tc>
      </w:tr>
      <w:tr w:rsidR="007B5F49" w:rsidRPr="008952EC" w14:paraId="1193451B" w14:textId="77777777" w:rsidTr="00344E96">
        <w:tc>
          <w:tcPr>
            <w:tcW w:w="184" w:type="pct"/>
            <w:shd w:val="clear" w:color="auto" w:fill="FFFFFF"/>
          </w:tcPr>
          <w:p w14:paraId="36BEC63D" w14:textId="77777777" w:rsidR="007B5F49" w:rsidRPr="008952EC" w:rsidRDefault="007B5F49" w:rsidP="007B5F49">
            <w:pPr>
              <w:pStyle w:val="Header"/>
              <w:rPr>
                <w:rFonts w:eastAsia="SimSun"/>
                <w:bCs/>
              </w:rPr>
            </w:pPr>
            <w:r w:rsidRPr="008952EC">
              <w:rPr>
                <w:rFonts w:eastAsia="SimSun"/>
                <w:bCs/>
              </w:rPr>
              <w:t>7</w:t>
            </w:r>
          </w:p>
        </w:tc>
        <w:tc>
          <w:tcPr>
            <w:tcW w:w="432" w:type="pct"/>
            <w:shd w:val="clear" w:color="auto" w:fill="FFFFFF"/>
          </w:tcPr>
          <w:p w14:paraId="4FC7F511" w14:textId="77777777" w:rsidR="007B5F49" w:rsidRPr="008952EC" w:rsidRDefault="007B5F49" w:rsidP="007B5F49">
            <w:pPr>
              <w:pStyle w:val="Header"/>
              <w:jc w:val="both"/>
              <w:rPr>
                <w:b/>
              </w:rPr>
            </w:pPr>
          </w:p>
        </w:tc>
        <w:tc>
          <w:tcPr>
            <w:tcW w:w="1073" w:type="pct"/>
            <w:shd w:val="clear" w:color="auto" w:fill="FFFFFF"/>
          </w:tcPr>
          <w:p w14:paraId="45115E06" w14:textId="77777777" w:rsidR="007B5F49" w:rsidRPr="005224D5" w:rsidRDefault="007B5F49" w:rsidP="007B5F49">
            <w:pPr>
              <w:pStyle w:val="Header"/>
              <w:jc w:val="both"/>
              <w:rPr>
                <w:i/>
                <w:sz w:val="20"/>
                <w:szCs w:val="16"/>
              </w:rPr>
            </w:pPr>
            <w:r w:rsidRPr="00104B5B">
              <w:rPr>
                <w:i/>
                <w:sz w:val="20"/>
                <w:szCs w:val="16"/>
              </w:rPr>
              <w:t>Member</w:t>
            </w:r>
          </w:p>
        </w:tc>
        <w:tc>
          <w:tcPr>
            <w:tcW w:w="548" w:type="pct"/>
            <w:shd w:val="clear" w:color="auto" w:fill="FFFFFF"/>
          </w:tcPr>
          <w:p w14:paraId="4650E5A5" w14:textId="77777777" w:rsidR="007B5F49" w:rsidRPr="008952EC" w:rsidRDefault="007B5F49" w:rsidP="007B5F49">
            <w:pPr>
              <w:pStyle w:val="Header"/>
              <w:jc w:val="both"/>
            </w:pPr>
          </w:p>
        </w:tc>
        <w:tc>
          <w:tcPr>
            <w:tcW w:w="804" w:type="pct"/>
            <w:shd w:val="clear" w:color="auto" w:fill="FFFFFF"/>
          </w:tcPr>
          <w:p w14:paraId="2886C023" w14:textId="77777777" w:rsidR="007B5F49" w:rsidRPr="008952EC" w:rsidRDefault="007B5F49" w:rsidP="007B5F49">
            <w:pPr>
              <w:pStyle w:val="Header"/>
              <w:jc w:val="both"/>
            </w:pPr>
          </w:p>
        </w:tc>
        <w:tc>
          <w:tcPr>
            <w:tcW w:w="512" w:type="pct"/>
            <w:shd w:val="clear" w:color="auto" w:fill="FFFFFF"/>
          </w:tcPr>
          <w:p w14:paraId="5485C658" w14:textId="77777777" w:rsidR="007B5F49" w:rsidRPr="008952EC" w:rsidRDefault="007B5F49" w:rsidP="007B5F49">
            <w:pPr>
              <w:pStyle w:val="Header"/>
              <w:jc w:val="both"/>
              <w:rPr>
                <w:rStyle w:val="CommentReference"/>
              </w:rPr>
            </w:pPr>
          </w:p>
        </w:tc>
        <w:tc>
          <w:tcPr>
            <w:tcW w:w="774" w:type="pct"/>
            <w:shd w:val="clear" w:color="auto" w:fill="FFFFFF"/>
          </w:tcPr>
          <w:p w14:paraId="2B1710B0" w14:textId="77777777" w:rsidR="007B5F49" w:rsidRPr="008952EC" w:rsidRDefault="007B5F49" w:rsidP="007B5F49">
            <w:pPr>
              <w:pStyle w:val="Header"/>
              <w:jc w:val="both"/>
            </w:pPr>
          </w:p>
        </w:tc>
        <w:tc>
          <w:tcPr>
            <w:tcW w:w="673" w:type="pct"/>
            <w:shd w:val="clear" w:color="auto" w:fill="FFFFFF"/>
          </w:tcPr>
          <w:p w14:paraId="2EE7E6F0" w14:textId="77777777" w:rsidR="007B5F49" w:rsidRPr="008952EC" w:rsidRDefault="007B5F49" w:rsidP="007B5F49">
            <w:pPr>
              <w:pStyle w:val="Header"/>
              <w:jc w:val="both"/>
            </w:pPr>
          </w:p>
        </w:tc>
      </w:tr>
    </w:tbl>
    <w:p w14:paraId="59CECDF6" w14:textId="77777777" w:rsidR="00275E46" w:rsidRPr="008952EC" w:rsidRDefault="00275E46" w:rsidP="00275E46">
      <w:pPr>
        <w:pStyle w:val="Header"/>
        <w:rPr>
          <w:b/>
          <w:sz w:val="12"/>
          <w:szCs w:val="14"/>
        </w:rPr>
      </w:pPr>
    </w:p>
    <w:p w14:paraId="6DC03633" w14:textId="77777777" w:rsidR="00C368A1" w:rsidRDefault="00C368A1" w:rsidP="00275E46">
      <w:pPr>
        <w:pStyle w:val="Header"/>
        <w:rPr>
          <w:b/>
          <w:szCs w:val="28"/>
        </w:rPr>
      </w:pPr>
    </w:p>
    <w:p w14:paraId="01EC2895" w14:textId="77777777" w:rsidR="00275E46" w:rsidRPr="008952EC" w:rsidRDefault="00E463B5" w:rsidP="00275E46">
      <w:pPr>
        <w:pStyle w:val="Header"/>
        <w:rPr>
          <w:b/>
          <w:szCs w:val="28"/>
        </w:rPr>
      </w:pPr>
      <w:r>
        <w:rPr>
          <w:b/>
          <w:szCs w:val="28"/>
        </w:rPr>
        <w:t>16.</w:t>
      </w:r>
      <w:r w:rsidR="002E5B55">
        <w:rPr>
          <w:b/>
          <w:szCs w:val="28"/>
        </w:rPr>
        <w:t>1.</w:t>
      </w:r>
      <w:r>
        <w:rPr>
          <w:b/>
          <w:szCs w:val="28"/>
        </w:rPr>
        <w:t xml:space="preserve">2 </w:t>
      </w:r>
      <w:r w:rsidR="00275E46" w:rsidRPr="008952EC">
        <w:rPr>
          <w:b/>
          <w:szCs w:val="28"/>
        </w:rPr>
        <w:t>Please provide current terms of reference (</w:t>
      </w:r>
      <w:proofErr w:type="spellStart"/>
      <w:r w:rsidR="00275E46" w:rsidRPr="008952EC">
        <w:rPr>
          <w:b/>
          <w:szCs w:val="28"/>
        </w:rPr>
        <w:t>ToR</w:t>
      </w:r>
      <w:proofErr w:type="spellEnd"/>
      <w:r w:rsidR="00275E46" w:rsidRPr="008952EC">
        <w:rPr>
          <w:b/>
          <w:szCs w:val="28"/>
        </w:rPr>
        <w:t xml:space="preserve">) of the </w:t>
      </w:r>
      <w:r w:rsidR="00275E46">
        <w:rPr>
          <w:b/>
          <w:szCs w:val="28"/>
        </w:rPr>
        <w:t xml:space="preserve">NPCC and </w:t>
      </w:r>
      <w:r w:rsidR="00275E46" w:rsidRPr="008952EC">
        <w:rPr>
          <w:b/>
          <w:szCs w:val="28"/>
        </w:rPr>
        <w:t>N</w:t>
      </w:r>
      <w:r w:rsidR="00275E46">
        <w:rPr>
          <w:b/>
          <w:szCs w:val="28"/>
        </w:rPr>
        <w:t>TF</w:t>
      </w:r>
      <w:r w:rsidR="00275E46" w:rsidRPr="008952EC">
        <w:rPr>
          <w:b/>
          <w:szCs w:val="28"/>
        </w:rPr>
        <w:t xml:space="preserve"> in an attachment</w:t>
      </w:r>
    </w:p>
    <w:p w14:paraId="5BDD9EE3" w14:textId="77777777" w:rsidR="00275E46" w:rsidRPr="008952EC" w:rsidRDefault="00275E46" w:rsidP="00275E46">
      <w:pPr>
        <w:spacing w:line="360" w:lineRule="auto"/>
        <w:rPr>
          <w:bCs/>
          <w:sz w:val="14"/>
          <w:szCs w:val="14"/>
        </w:rPr>
      </w:pPr>
    </w:p>
    <w:p w14:paraId="60256499" w14:textId="77777777" w:rsidR="00E463B5" w:rsidRPr="00E127C6" w:rsidRDefault="00E463B5" w:rsidP="00275E46">
      <w:pPr>
        <w:spacing w:line="360" w:lineRule="auto"/>
        <w:rPr>
          <w:b/>
          <w:szCs w:val="24"/>
        </w:rPr>
      </w:pPr>
      <w:r w:rsidRPr="00E127C6">
        <w:rPr>
          <w:b/>
          <w:szCs w:val="24"/>
        </w:rPr>
        <w:t>16.</w:t>
      </w:r>
      <w:r w:rsidR="002E5B55" w:rsidRPr="00E127C6">
        <w:rPr>
          <w:b/>
          <w:szCs w:val="24"/>
        </w:rPr>
        <w:t>1.</w:t>
      </w:r>
      <w:r w:rsidRPr="00E127C6">
        <w:rPr>
          <w:b/>
          <w:szCs w:val="24"/>
        </w:rPr>
        <w:t xml:space="preserve">3 </w:t>
      </w:r>
      <w:r w:rsidR="00275E46" w:rsidRPr="00E127C6">
        <w:rPr>
          <w:b/>
          <w:szCs w:val="24"/>
        </w:rPr>
        <w:t>Have there been any changes in the composition of the N</w:t>
      </w:r>
      <w:r w:rsidRPr="00E127C6">
        <w:rPr>
          <w:b/>
          <w:szCs w:val="24"/>
        </w:rPr>
        <w:t>PCC/NTF</w:t>
      </w:r>
      <w:r w:rsidR="00275E46" w:rsidRPr="00E127C6">
        <w:rPr>
          <w:b/>
          <w:szCs w:val="24"/>
        </w:rPr>
        <w:t>?</w:t>
      </w:r>
    </w:p>
    <w:p w14:paraId="15913546" w14:textId="77777777" w:rsidR="00275E46" w:rsidRPr="008952EC" w:rsidRDefault="00275E46" w:rsidP="00275E46">
      <w:pPr>
        <w:spacing w:line="360" w:lineRule="auto"/>
        <w:rPr>
          <w:bCs/>
          <w:szCs w:val="24"/>
        </w:rPr>
      </w:pPr>
      <w:r w:rsidRPr="008952EC">
        <w:rPr>
          <w:bCs/>
          <w:szCs w:val="24"/>
        </w:rPr>
        <w:t>Yes</w:t>
      </w:r>
      <w:r w:rsidRPr="008952EC">
        <w:rPr>
          <w:bCs/>
          <w:szCs w:val="24"/>
        </w:rPr>
        <w:tab/>
      </w:r>
      <w:r w:rsidRPr="008952EC">
        <w:rPr>
          <w:bCs/>
          <w:szCs w:val="24"/>
        </w:rPr>
        <w:fldChar w:fldCharType="begin">
          <w:ffData>
            <w:name w:val="Check2"/>
            <w:enabled/>
            <w:calcOnExit w:val="0"/>
            <w:checkBox>
              <w:sizeAuto/>
              <w:default w:val="0"/>
            </w:checkBox>
          </w:ffData>
        </w:fldChar>
      </w:r>
      <w:r w:rsidRPr="008952EC">
        <w:rPr>
          <w:bCs/>
          <w:szCs w:val="24"/>
        </w:rPr>
        <w:instrText xml:space="preserve"> FORMCHECKBOX </w:instrText>
      </w:r>
      <w:r w:rsidR="00A860BA">
        <w:rPr>
          <w:bCs/>
          <w:szCs w:val="24"/>
        </w:rPr>
      </w:r>
      <w:r w:rsidR="00A860BA">
        <w:rPr>
          <w:bCs/>
          <w:szCs w:val="24"/>
        </w:rPr>
        <w:fldChar w:fldCharType="separate"/>
      </w:r>
      <w:r w:rsidRPr="008952EC">
        <w:rPr>
          <w:bCs/>
          <w:szCs w:val="24"/>
        </w:rPr>
        <w:fldChar w:fldCharType="end"/>
      </w:r>
      <w:r w:rsidRPr="008952EC">
        <w:rPr>
          <w:bCs/>
          <w:szCs w:val="24"/>
        </w:rPr>
        <w:tab/>
      </w:r>
      <w:r w:rsidRPr="008952EC">
        <w:rPr>
          <w:bCs/>
          <w:szCs w:val="24"/>
        </w:rPr>
        <w:tab/>
        <w:t>No</w:t>
      </w:r>
      <w:r w:rsidRPr="008952EC">
        <w:rPr>
          <w:bCs/>
          <w:szCs w:val="24"/>
        </w:rPr>
        <w:tab/>
      </w:r>
      <w:r w:rsidRPr="008952EC">
        <w:rPr>
          <w:bCs/>
          <w:szCs w:val="24"/>
        </w:rPr>
        <w:fldChar w:fldCharType="begin">
          <w:ffData>
            <w:name w:val="Check1"/>
            <w:enabled/>
            <w:calcOnExit w:val="0"/>
            <w:checkBox>
              <w:sizeAuto/>
              <w:default w:val="0"/>
            </w:checkBox>
          </w:ffData>
        </w:fldChar>
      </w:r>
      <w:r w:rsidRPr="008952EC">
        <w:rPr>
          <w:bCs/>
          <w:szCs w:val="24"/>
        </w:rPr>
        <w:instrText xml:space="preserve"> FORMCHECKBOX </w:instrText>
      </w:r>
      <w:r w:rsidR="00A860BA">
        <w:rPr>
          <w:bCs/>
          <w:szCs w:val="24"/>
        </w:rPr>
      </w:r>
      <w:r w:rsidR="00A860BA">
        <w:rPr>
          <w:bCs/>
          <w:szCs w:val="24"/>
        </w:rPr>
        <w:fldChar w:fldCharType="separate"/>
      </w:r>
      <w:r w:rsidRPr="008952EC">
        <w:rPr>
          <w:bCs/>
          <w:szCs w:val="24"/>
        </w:rPr>
        <w:fldChar w:fldCharType="end"/>
      </w:r>
    </w:p>
    <w:p w14:paraId="7EB58349" w14:textId="77777777" w:rsidR="00275E46" w:rsidRPr="008952EC" w:rsidRDefault="00275E46" w:rsidP="00275E46">
      <w:pPr>
        <w:rPr>
          <w:bCs/>
          <w:sz w:val="12"/>
          <w:szCs w:val="12"/>
        </w:rPr>
      </w:pPr>
    </w:p>
    <w:p w14:paraId="147A84F4" w14:textId="77777777" w:rsidR="00275E46" w:rsidRPr="00E127C6" w:rsidRDefault="00E463B5" w:rsidP="00275E46">
      <w:pPr>
        <w:rPr>
          <w:b/>
          <w:szCs w:val="24"/>
        </w:rPr>
      </w:pPr>
      <w:r w:rsidRPr="00E127C6">
        <w:rPr>
          <w:b/>
          <w:szCs w:val="24"/>
        </w:rPr>
        <w:t>16.</w:t>
      </w:r>
      <w:r w:rsidR="002E5B55" w:rsidRPr="00E127C6">
        <w:rPr>
          <w:b/>
          <w:szCs w:val="24"/>
        </w:rPr>
        <w:t>1.</w:t>
      </w:r>
      <w:r w:rsidRPr="00E127C6">
        <w:rPr>
          <w:b/>
          <w:szCs w:val="24"/>
        </w:rPr>
        <w:t xml:space="preserve">4 </w:t>
      </w:r>
      <w:r w:rsidR="00275E46" w:rsidRPr="00E127C6">
        <w:rPr>
          <w:b/>
          <w:szCs w:val="24"/>
        </w:rPr>
        <w:t>If Yes, please provide name, title or position and area of expertise of each new member as well as each outgoing member during the reporting period:</w:t>
      </w:r>
    </w:p>
    <w:p w14:paraId="3B4B3AD0" w14:textId="77777777" w:rsidR="00275E46" w:rsidRPr="008952EC" w:rsidRDefault="00275E46" w:rsidP="00275E46">
      <w:pPr>
        <w:spacing w:line="360" w:lineRule="auto"/>
        <w:rPr>
          <w:bCs/>
          <w:sz w:val="10"/>
          <w:szCs w:val="10"/>
        </w:rPr>
      </w:pPr>
    </w:p>
    <w:tbl>
      <w:tblPr>
        <w:tblW w:w="10890" w:type="dxa"/>
        <w:tblInd w:w="-8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50"/>
        <w:gridCol w:w="2970"/>
        <w:gridCol w:w="1620"/>
        <w:gridCol w:w="3240"/>
        <w:gridCol w:w="2610"/>
      </w:tblGrid>
      <w:tr w:rsidR="00275E46" w:rsidRPr="008952EC" w14:paraId="7244E8BC" w14:textId="77777777" w:rsidTr="002643FF">
        <w:trPr>
          <w:trHeight w:val="373"/>
        </w:trPr>
        <w:tc>
          <w:tcPr>
            <w:tcW w:w="450" w:type="dxa"/>
            <w:shd w:val="clear" w:color="auto" w:fill="auto"/>
          </w:tcPr>
          <w:p w14:paraId="501C23EA" w14:textId="77777777" w:rsidR="00275E46" w:rsidRPr="008952EC" w:rsidRDefault="00275E46" w:rsidP="002643FF">
            <w:pPr>
              <w:pStyle w:val="Header"/>
              <w:spacing w:after="120"/>
              <w:rPr>
                <w:rFonts w:eastAsia="SimSun"/>
                <w:b/>
                <w:sz w:val="28"/>
                <w:szCs w:val="28"/>
              </w:rPr>
            </w:pPr>
          </w:p>
        </w:tc>
        <w:tc>
          <w:tcPr>
            <w:tcW w:w="2970" w:type="dxa"/>
            <w:shd w:val="clear" w:color="auto" w:fill="auto"/>
          </w:tcPr>
          <w:p w14:paraId="629AA67E" w14:textId="77777777" w:rsidR="00275E46" w:rsidRPr="008952EC" w:rsidRDefault="00275E46" w:rsidP="002643FF">
            <w:pPr>
              <w:pStyle w:val="Header"/>
              <w:spacing w:after="120"/>
              <w:jc w:val="center"/>
              <w:rPr>
                <w:rFonts w:eastAsia="SimSun"/>
                <w:szCs w:val="28"/>
              </w:rPr>
            </w:pPr>
            <w:r w:rsidRPr="008952EC">
              <w:rPr>
                <w:rFonts w:eastAsia="SimSun"/>
                <w:bCs/>
                <w:szCs w:val="28"/>
              </w:rPr>
              <w:t xml:space="preserve">Name </w:t>
            </w:r>
          </w:p>
        </w:tc>
        <w:tc>
          <w:tcPr>
            <w:tcW w:w="1620" w:type="dxa"/>
            <w:shd w:val="clear" w:color="auto" w:fill="auto"/>
          </w:tcPr>
          <w:p w14:paraId="61F20B7C" w14:textId="77777777" w:rsidR="00275E46" w:rsidRPr="008952EC" w:rsidRDefault="00275E46" w:rsidP="002643FF">
            <w:pPr>
              <w:pStyle w:val="Header"/>
              <w:spacing w:after="120"/>
              <w:jc w:val="center"/>
              <w:rPr>
                <w:rFonts w:eastAsia="SimSun"/>
                <w:szCs w:val="28"/>
              </w:rPr>
            </w:pPr>
            <w:r w:rsidRPr="008952EC">
              <w:rPr>
                <w:rFonts w:eastAsia="SimSun"/>
                <w:bCs/>
                <w:szCs w:val="28"/>
              </w:rPr>
              <w:t>N</w:t>
            </w:r>
            <w:r w:rsidR="007B5F49">
              <w:rPr>
                <w:rFonts w:eastAsia="SimSun"/>
                <w:bCs/>
                <w:szCs w:val="28"/>
              </w:rPr>
              <w:t>P</w:t>
            </w:r>
            <w:r w:rsidRPr="008952EC">
              <w:rPr>
                <w:rFonts w:eastAsia="SimSun"/>
                <w:bCs/>
                <w:szCs w:val="28"/>
              </w:rPr>
              <w:t>CC</w:t>
            </w:r>
            <w:r w:rsidR="007B5F49">
              <w:rPr>
                <w:rFonts w:eastAsia="SimSun"/>
                <w:bCs/>
                <w:szCs w:val="28"/>
              </w:rPr>
              <w:t>/NTF</w:t>
            </w:r>
            <w:r w:rsidRPr="008952EC">
              <w:rPr>
                <w:rFonts w:eastAsia="SimSun"/>
                <w:bCs/>
                <w:szCs w:val="28"/>
              </w:rPr>
              <w:t xml:space="preserve"> Status</w:t>
            </w:r>
          </w:p>
        </w:tc>
        <w:tc>
          <w:tcPr>
            <w:tcW w:w="3240" w:type="dxa"/>
            <w:shd w:val="clear" w:color="auto" w:fill="auto"/>
          </w:tcPr>
          <w:p w14:paraId="1DAF7A7A" w14:textId="77777777" w:rsidR="00275E46" w:rsidRPr="008952EC" w:rsidRDefault="00275E46" w:rsidP="002643FF">
            <w:pPr>
              <w:pStyle w:val="Header"/>
              <w:spacing w:after="120"/>
              <w:jc w:val="center"/>
              <w:rPr>
                <w:rFonts w:eastAsia="SimSun"/>
                <w:szCs w:val="28"/>
              </w:rPr>
            </w:pPr>
            <w:r w:rsidRPr="008952EC">
              <w:rPr>
                <w:rFonts w:eastAsia="SimSun"/>
                <w:bCs/>
                <w:szCs w:val="28"/>
              </w:rPr>
              <w:t>New member</w:t>
            </w:r>
          </w:p>
        </w:tc>
        <w:tc>
          <w:tcPr>
            <w:tcW w:w="2610" w:type="dxa"/>
            <w:shd w:val="clear" w:color="auto" w:fill="auto"/>
          </w:tcPr>
          <w:p w14:paraId="6FFA5968" w14:textId="77777777" w:rsidR="00275E46" w:rsidRPr="008952EC" w:rsidRDefault="00275E46" w:rsidP="002643FF">
            <w:pPr>
              <w:pStyle w:val="Header"/>
              <w:spacing w:after="120"/>
              <w:jc w:val="center"/>
              <w:rPr>
                <w:rFonts w:eastAsia="SimSun"/>
                <w:bCs/>
                <w:szCs w:val="28"/>
              </w:rPr>
            </w:pPr>
            <w:r w:rsidRPr="008952EC">
              <w:rPr>
                <w:rFonts w:eastAsia="SimSun"/>
                <w:bCs/>
                <w:szCs w:val="28"/>
              </w:rPr>
              <w:t>Outgoing member</w:t>
            </w:r>
          </w:p>
        </w:tc>
      </w:tr>
      <w:tr w:rsidR="00275E46" w:rsidRPr="008952EC" w14:paraId="1B02305F" w14:textId="77777777" w:rsidTr="002643FF">
        <w:tc>
          <w:tcPr>
            <w:tcW w:w="450" w:type="dxa"/>
            <w:shd w:val="clear" w:color="auto" w:fill="FFFFFF"/>
          </w:tcPr>
          <w:p w14:paraId="58A15B2C" w14:textId="77777777" w:rsidR="00275E46" w:rsidRPr="008952EC" w:rsidRDefault="00275E46" w:rsidP="00275E46">
            <w:pPr>
              <w:pStyle w:val="Header"/>
              <w:rPr>
                <w:rFonts w:eastAsia="SimSun"/>
              </w:rPr>
            </w:pPr>
            <w:r w:rsidRPr="008952EC">
              <w:rPr>
                <w:rFonts w:eastAsia="SimSun"/>
                <w:bCs/>
              </w:rPr>
              <w:t>1</w:t>
            </w:r>
          </w:p>
        </w:tc>
        <w:tc>
          <w:tcPr>
            <w:tcW w:w="2970" w:type="dxa"/>
            <w:shd w:val="clear" w:color="auto" w:fill="FFFFFF"/>
          </w:tcPr>
          <w:p w14:paraId="41338FF6" w14:textId="77777777" w:rsidR="00275E46" w:rsidRPr="008952EC" w:rsidRDefault="00275E46" w:rsidP="00275E46">
            <w:pPr>
              <w:pStyle w:val="Header"/>
              <w:jc w:val="both"/>
              <w:rPr>
                <w:b/>
              </w:rPr>
            </w:pPr>
          </w:p>
        </w:tc>
        <w:tc>
          <w:tcPr>
            <w:tcW w:w="1620" w:type="dxa"/>
            <w:shd w:val="clear" w:color="auto" w:fill="FFFFFF"/>
          </w:tcPr>
          <w:p w14:paraId="72269633" w14:textId="77777777" w:rsidR="00275E46" w:rsidRPr="008952EC" w:rsidRDefault="00B64A2E" w:rsidP="00275E46">
            <w:pPr>
              <w:pStyle w:val="Header"/>
              <w:jc w:val="both"/>
              <w:rPr>
                <w:i/>
              </w:rPr>
            </w:pPr>
            <w:r>
              <w:rPr>
                <w:i/>
                <w:sz w:val="20"/>
                <w:szCs w:val="16"/>
              </w:rPr>
              <w:t>Chairperson</w:t>
            </w:r>
          </w:p>
        </w:tc>
        <w:tc>
          <w:tcPr>
            <w:tcW w:w="3240" w:type="dxa"/>
            <w:shd w:val="clear" w:color="auto" w:fill="FFFFFF"/>
          </w:tcPr>
          <w:p w14:paraId="4D5D0775" w14:textId="77777777" w:rsidR="00275E46" w:rsidRPr="008952EC" w:rsidRDefault="00275E46" w:rsidP="00275E46">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c>
          <w:tcPr>
            <w:tcW w:w="2610" w:type="dxa"/>
            <w:shd w:val="clear" w:color="auto" w:fill="FFFFFF"/>
          </w:tcPr>
          <w:p w14:paraId="04F3E0C2" w14:textId="77777777" w:rsidR="00275E46" w:rsidRPr="008952EC" w:rsidRDefault="00275E46" w:rsidP="00275E46">
            <w:pPr>
              <w:pStyle w:val="Header"/>
              <w:jc w:val="center"/>
            </w:pPr>
            <w:r w:rsidRPr="008952EC">
              <w:fldChar w:fldCharType="begin">
                <w:ffData>
                  <w:name w:val=""/>
                  <w:enabled/>
                  <w:calcOnExit w:val="0"/>
                  <w:checkBox>
                    <w:sizeAuto/>
                    <w:default w:val="0"/>
                  </w:checkBox>
                </w:ffData>
              </w:fldChar>
            </w:r>
            <w:r w:rsidRPr="008952EC">
              <w:instrText xml:space="preserve"> FORMCHECKBOX </w:instrText>
            </w:r>
            <w:r w:rsidR="00A860BA">
              <w:fldChar w:fldCharType="separate"/>
            </w:r>
            <w:r w:rsidRPr="008952EC">
              <w:fldChar w:fldCharType="end"/>
            </w:r>
          </w:p>
        </w:tc>
      </w:tr>
      <w:tr w:rsidR="00275E46" w:rsidRPr="008952EC" w14:paraId="09E7528C" w14:textId="77777777" w:rsidTr="002643FF">
        <w:tc>
          <w:tcPr>
            <w:tcW w:w="450" w:type="dxa"/>
            <w:shd w:val="clear" w:color="auto" w:fill="FFFFFF"/>
          </w:tcPr>
          <w:p w14:paraId="3E066156" w14:textId="77777777" w:rsidR="00275E46" w:rsidRPr="008952EC" w:rsidRDefault="00275E46" w:rsidP="00275E46">
            <w:pPr>
              <w:pStyle w:val="Header"/>
              <w:rPr>
                <w:rFonts w:eastAsia="SimSun"/>
              </w:rPr>
            </w:pPr>
            <w:r w:rsidRPr="008952EC">
              <w:rPr>
                <w:rFonts w:eastAsia="SimSun"/>
                <w:bCs/>
              </w:rPr>
              <w:t>2</w:t>
            </w:r>
          </w:p>
        </w:tc>
        <w:tc>
          <w:tcPr>
            <w:tcW w:w="2970" w:type="dxa"/>
            <w:shd w:val="clear" w:color="auto" w:fill="FFFFFF"/>
          </w:tcPr>
          <w:p w14:paraId="15D0FC42" w14:textId="77777777" w:rsidR="00275E46" w:rsidRPr="008952EC" w:rsidRDefault="00275E46" w:rsidP="00275E46">
            <w:pPr>
              <w:pStyle w:val="Header"/>
              <w:jc w:val="both"/>
              <w:rPr>
                <w:b/>
              </w:rPr>
            </w:pPr>
          </w:p>
        </w:tc>
        <w:tc>
          <w:tcPr>
            <w:tcW w:w="1620" w:type="dxa"/>
            <w:shd w:val="clear" w:color="auto" w:fill="FFFFFF"/>
          </w:tcPr>
          <w:p w14:paraId="0D6A258E" w14:textId="77777777" w:rsidR="00275E46" w:rsidRPr="008952EC" w:rsidRDefault="00B64A2E" w:rsidP="00275E46">
            <w:pPr>
              <w:pStyle w:val="Header"/>
              <w:jc w:val="both"/>
            </w:pPr>
            <w:r>
              <w:rPr>
                <w:i/>
                <w:sz w:val="20"/>
                <w:szCs w:val="16"/>
              </w:rPr>
              <w:t>M</w:t>
            </w:r>
            <w:r w:rsidR="00275E46" w:rsidRPr="00A554CB">
              <w:rPr>
                <w:i/>
                <w:sz w:val="20"/>
                <w:szCs w:val="16"/>
              </w:rPr>
              <w:t>ember</w:t>
            </w:r>
          </w:p>
        </w:tc>
        <w:tc>
          <w:tcPr>
            <w:tcW w:w="3240" w:type="dxa"/>
            <w:shd w:val="clear" w:color="auto" w:fill="FFFFFF"/>
          </w:tcPr>
          <w:p w14:paraId="3C2F6731" w14:textId="77777777" w:rsidR="00275E46" w:rsidRPr="008952EC" w:rsidRDefault="00275E46" w:rsidP="00275E46">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c>
          <w:tcPr>
            <w:tcW w:w="2610" w:type="dxa"/>
            <w:shd w:val="clear" w:color="auto" w:fill="FFFFFF"/>
          </w:tcPr>
          <w:p w14:paraId="01969BE5" w14:textId="77777777" w:rsidR="00275E46" w:rsidRPr="008952EC" w:rsidRDefault="00275E46" w:rsidP="00275E46">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r>
      <w:tr w:rsidR="00275E46" w:rsidRPr="008952EC" w14:paraId="167604CF" w14:textId="77777777" w:rsidTr="002643FF">
        <w:tc>
          <w:tcPr>
            <w:tcW w:w="450" w:type="dxa"/>
            <w:shd w:val="clear" w:color="auto" w:fill="FFFFFF"/>
          </w:tcPr>
          <w:p w14:paraId="0A567ABD" w14:textId="77777777" w:rsidR="00275E46" w:rsidRPr="008952EC" w:rsidRDefault="00275E46" w:rsidP="00275E46">
            <w:pPr>
              <w:pStyle w:val="Header"/>
              <w:rPr>
                <w:rFonts w:eastAsia="SimSun"/>
              </w:rPr>
            </w:pPr>
            <w:r w:rsidRPr="008952EC">
              <w:rPr>
                <w:rFonts w:eastAsia="SimSun"/>
                <w:bCs/>
              </w:rPr>
              <w:t>3</w:t>
            </w:r>
          </w:p>
        </w:tc>
        <w:tc>
          <w:tcPr>
            <w:tcW w:w="2970" w:type="dxa"/>
            <w:shd w:val="clear" w:color="auto" w:fill="FFFFFF"/>
          </w:tcPr>
          <w:p w14:paraId="32AF5447" w14:textId="77777777" w:rsidR="00275E46" w:rsidRPr="008952EC" w:rsidRDefault="00275E46" w:rsidP="00275E46">
            <w:pPr>
              <w:pStyle w:val="Header"/>
              <w:jc w:val="both"/>
              <w:rPr>
                <w:b/>
              </w:rPr>
            </w:pPr>
          </w:p>
        </w:tc>
        <w:tc>
          <w:tcPr>
            <w:tcW w:w="1620" w:type="dxa"/>
            <w:shd w:val="clear" w:color="auto" w:fill="FFFFFF"/>
          </w:tcPr>
          <w:p w14:paraId="0B40FF0D" w14:textId="77777777" w:rsidR="00275E46" w:rsidRPr="008952EC" w:rsidRDefault="00B64A2E" w:rsidP="00275E46">
            <w:pPr>
              <w:pStyle w:val="Header"/>
              <w:jc w:val="both"/>
              <w:rPr>
                <w:i/>
              </w:rPr>
            </w:pPr>
            <w:r>
              <w:rPr>
                <w:i/>
                <w:sz w:val="20"/>
                <w:szCs w:val="16"/>
              </w:rPr>
              <w:t>M</w:t>
            </w:r>
            <w:r w:rsidR="00275E46" w:rsidRPr="00A554CB">
              <w:rPr>
                <w:i/>
                <w:sz w:val="20"/>
                <w:szCs w:val="16"/>
              </w:rPr>
              <w:t>ember</w:t>
            </w:r>
          </w:p>
        </w:tc>
        <w:tc>
          <w:tcPr>
            <w:tcW w:w="3240" w:type="dxa"/>
            <w:shd w:val="clear" w:color="auto" w:fill="FFFFFF"/>
          </w:tcPr>
          <w:p w14:paraId="578549FC" w14:textId="77777777" w:rsidR="00275E46" w:rsidRPr="008952EC" w:rsidRDefault="00275E46" w:rsidP="00275E46">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c>
          <w:tcPr>
            <w:tcW w:w="2610" w:type="dxa"/>
            <w:shd w:val="clear" w:color="auto" w:fill="FFFFFF"/>
          </w:tcPr>
          <w:p w14:paraId="2F7429D8" w14:textId="77777777" w:rsidR="00275E46" w:rsidRPr="008952EC" w:rsidRDefault="00275E46" w:rsidP="00275E46">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r>
      <w:tr w:rsidR="00275E46" w:rsidRPr="008952EC" w14:paraId="4BB5A274" w14:textId="77777777" w:rsidTr="002643FF">
        <w:tc>
          <w:tcPr>
            <w:tcW w:w="450" w:type="dxa"/>
            <w:shd w:val="clear" w:color="auto" w:fill="FFFFFF"/>
          </w:tcPr>
          <w:p w14:paraId="48A33BA9" w14:textId="77777777" w:rsidR="00275E46" w:rsidRPr="008952EC" w:rsidRDefault="00275E46" w:rsidP="00275E46">
            <w:pPr>
              <w:pStyle w:val="Header"/>
              <w:rPr>
                <w:rFonts w:eastAsia="SimSun"/>
              </w:rPr>
            </w:pPr>
            <w:r w:rsidRPr="008952EC">
              <w:rPr>
                <w:rFonts w:eastAsia="SimSun"/>
                <w:bCs/>
              </w:rPr>
              <w:t>4</w:t>
            </w:r>
          </w:p>
        </w:tc>
        <w:tc>
          <w:tcPr>
            <w:tcW w:w="2970" w:type="dxa"/>
            <w:shd w:val="clear" w:color="auto" w:fill="FFFFFF"/>
          </w:tcPr>
          <w:p w14:paraId="3934A0A8" w14:textId="77777777" w:rsidR="00275E46" w:rsidRPr="008952EC" w:rsidRDefault="00275E46" w:rsidP="00275E46">
            <w:pPr>
              <w:pStyle w:val="Header"/>
              <w:jc w:val="both"/>
              <w:rPr>
                <w:b/>
              </w:rPr>
            </w:pPr>
          </w:p>
        </w:tc>
        <w:tc>
          <w:tcPr>
            <w:tcW w:w="1620" w:type="dxa"/>
            <w:shd w:val="clear" w:color="auto" w:fill="FFFFFF"/>
          </w:tcPr>
          <w:p w14:paraId="330413D7" w14:textId="77777777" w:rsidR="00275E46" w:rsidRPr="008952EC" w:rsidRDefault="00B64A2E" w:rsidP="00275E46">
            <w:pPr>
              <w:pStyle w:val="Header"/>
              <w:jc w:val="both"/>
              <w:rPr>
                <w:i/>
              </w:rPr>
            </w:pPr>
            <w:r>
              <w:rPr>
                <w:i/>
                <w:sz w:val="20"/>
                <w:szCs w:val="16"/>
              </w:rPr>
              <w:t>M</w:t>
            </w:r>
            <w:r w:rsidR="00275E46" w:rsidRPr="00A554CB">
              <w:rPr>
                <w:i/>
                <w:sz w:val="20"/>
                <w:szCs w:val="16"/>
              </w:rPr>
              <w:t>ember</w:t>
            </w:r>
          </w:p>
        </w:tc>
        <w:tc>
          <w:tcPr>
            <w:tcW w:w="3240" w:type="dxa"/>
            <w:shd w:val="clear" w:color="auto" w:fill="FFFFFF"/>
          </w:tcPr>
          <w:p w14:paraId="3E79EB88" w14:textId="77777777" w:rsidR="00275E46" w:rsidRPr="008952EC" w:rsidRDefault="00275E46" w:rsidP="00275E46">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c>
          <w:tcPr>
            <w:tcW w:w="2610" w:type="dxa"/>
            <w:shd w:val="clear" w:color="auto" w:fill="FFFFFF"/>
          </w:tcPr>
          <w:p w14:paraId="664DA4BC" w14:textId="77777777" w:rsidR="00275E46" w:rsidRPr="008952EC" w:rsidRDefault="00275E46" w:rsidP="00275E46">
            <w:pPr>
              <w:pStyle w:val="Header"/>
              <w:jc w:val="center"/>
            </w:pPr>
            <w:r w:rsidRPr="008952EC">
              <w:fldChar w:fldCharType="begin">
                <w:ffData>
                  <w:name w:val="Check3"/>
                  <w:enabled/>
                  <w:calcOnExit w:val="0"/>
                  <w:checkBox>
                    <w:sizeAuto/>
                    <w:default w:val="0"/>
                  </w:checkBox>
                </w:ffData>
              </w:fldChar>
            </w:r>
            <w:r w:rsidRPr="008952EC">
              <w:instrText xml:space="preserve"> FORMCHECKBOX </w:instrText>
            </w:r>
            <w:r w:rsidR="00A860BA">
              <w:fldChar w:fldCharType="separate"/>
            </w:r>
            <w:r w:rsidRPr="008952EC">
              <w:fldChar w:fldCharType="end"/>
            </w:r>
          </w:p>
        </w:tc>
      </w:tr>
    </w:tbl>
    <w:p w14:paraId="12261409" w14:textId="77777777" w:rsidR="00275E46" w:rsidRPr="008952EC" w:rsidRDefault="00275E46" w:rsidP="00275E46">
      <w:pPr>
        <w:spacing w:line="360" w:lineRule="auto"/>
        <w:ind w:left="567" w:hanging="27"/>
        <w:rPr>
          <w:b/>
          <w:sz w:val="14"/>
          <w:szCs w:val="14"/>
        </w:rPr>
      </w:pPr>
    </w:p>
    <w:p w14:paraId="59DB5337" w14:textId="77777777" w:rsidR="00275E46" w:rsidRPr="00E127C6" w:rsidRDefault="002E5B55" w:rsidP="00275E46">
      <w:pPr>
        <w:pStyle w:val="NoSpacing"/>
        <w:jc w:val="both"/>
        <w:rPr>
          <w:rFonts w:ascii="Times New Roman" w:hAnsi="Times New Roman"/>
          <w:b/>
          <w:bCs/>
          <w:sz w:val="24"/>
          <w:szCs w:val="24"/>
        </w:rPr>
      </w:pPr>
      <w:r w:rsidRPr="00E127C6">
        <w:rPr>
          <w:rFonts w:ascii="Times New Roman" w:hAnsi="Times New Roman"/>
          <w:b/>
          <w:bCs/>
          <w:sz w:val="24"/>
          <w:szCs w:val="24"/>
        </w:rPr>
        <w:t>16.1.</w:t>
      </w:r>
      <w:r w:rsidR="00C760F4" w:rsidRPr="00E127C6">
        <w:rPr>
          <w:rFonts w:ascii="Times New Roman" w:hAnsi="Times New Roman"/>
          <w:b/>
          <w:bCs/>
          <w:sz w:val="24"/>
          <w:szCs w:val="24"/>
        </w:rPr>
        <w:t>5</w:t>
      </w:r>
      <w:r w:rsidRPr="00E127C6">
        <w:rPr>
          <w:rFonts w:ascii="Times New Roman" w:hAnsi="Times New Roman"/>
          <w:b/>
          <w:bCs/>
          <w:sz w:val="24"/>
          <w:szCs w:val="24"/>
        </w:rPr>
        <w:t xml:space="preserve"> </w:t>
      </w:r>
      <w:r w:rsidR="00275E46" w:rsidRPr="00E127C6">
        <w:rPr>
          <w:rFonts w:ascii="Times New Roman" w:hAnsi="Times New Roman"/>
          <w:b/>
          <w:bCs/>
          <w:sz w:val="24"/>
          <w:szCs w:val="24"/>
        </w:rPr>
        <w:t xml:space="preserve">Please attach minutes of the National </w:t>
      </w:r>
      <w:r w:rsidRPr="00E127C6">
        <w:rPr>
          <w:rFonts w:ascii="Times New Roman" w:hAnsi="Times New Roman"/>
          <w:b/>
          <w:bCs/>
          <w:sz w:val="24"/>
          <w:szCs w:val="24"/>
        </w:rPr>
        <w:t>Task force meetings</w:t>
      </w:r>
      <w:r w:rsidR="00275E46" w:rsidRPr="00E127C6">
        <w:rPr>
          <w:rFonts w:ascii="Times New Roman" w:hAnsi="Times New Roman"/>
          <w:b/>
          <w:bCs/>
          <w:sz w:val="24"/>
          <w:szCs w:val="24"/>
        </w:rPr>
        <w:t xml:space="preserve">. </w:t>
      </w:r>
    </w:p>
    <w:p w14:paraId="4E145CCA" w14:textId="77777777" w:rsidR="00C368A1" w:rsidRDefault="00C368A1" w:rsidP="00275E46">
      <w:pPr>
        <w:pStyle w:val="NoSpacing"/>
        <w:jc w:val="both"/>
        <w:rPr>
          <w:rFonts w:ascii="Times New Roman" w:hAnsi="Times New Roman"/>
        </w:rPr>
      </w:pPr>
    </w:p>
    <w:p w14:paraId="7E389C3A" w14:textId="77777777" w:rsidR="002E5B55" w:rsidRPr="00E127C6" w:rsidRDefault="002E5B55" w:rsidP="002E5B55">
      <w:pPr>
        <w:autoSpaceDE w:val="0"/>
        <w:autoSpaceDN w:val="0"/>
        <w:adjustRightInd w:val="0"/>
        <w:ind w:left="1134" w:hanging="1134"/>
        <w:jc w:val="both"/>
        <w:rPr>
          <w:b/>
          <w:bCs/>
          <w:i/>
          <w:iCs/>
          <w:color w:val="000000"/>
          <w:szCs w:val="24"/>
        </w:rPr>
      </w:pPr>
      <w:r w:rsidRPr="00E127C6">
        <w:rPr>
          <w:b/>
          <w:bCs/>
          <w:i/>
          <w:iCs/>
          <w:color w:val="000000"/>
          <w:szCs w:val="24"/>
        </w:rPr>
        <w:t xml:space="preserve">16.2 </w:t>
      </w:r>
      <w:r w:rsidRPr="00E127C6">
        <w:rPr>
          <w:b/>
          <w:bCs/>
          <w:i/>
          <w:iCs/>
          <w:color w:val="000000"/>
          <w:szCs w:val="24"/>
        </w:rPr>
        <w:tab/>
        <w:t>National Plan of Action (NAP) for containment of polioviruses and potentially infectious material for completion of Phase 1 of the GAPIII:</w:t>
      </w:r>
    </w:p>
    <w:p w14:paraId="5CCE5E05" w14:textId="77777777" w:rsidR="002E5B55" w:rsidRDefault="002E5B55" w:rsidP="002E5B55">
      <w:pPr>
        <w:autoSpaceDE w:val="0"/>
        <w:autoSpaceDN w:val="0"/>
        <w:adjustRightInd w:val="0"/>
        <w:ind w:left="1134" w:hanging="1134"/>
        <w:jc w:val="both"/>
        <w:rPr>
          <w:b/>
          <w:bCs/>
          <w:color w:val="000000"/>
          <w:szCs w:val="24"/>
        </w:rPr>
      </w:pPr>
    </w:p>
    <w:p w14:paraId="73F9D6E1" w14:textId="77777777" w:rsidR="00EF6F03" w:rsidRPr="00E127C6" w:rsidRDefault="000F54D0" w:rsidP="00D05451">
      <w:pPr>
        <w:autoSpaceDE w:val="0"/>
        <w:autoSpaceDN w:val="0"/>
        <w:adjustRightInd w:val="0"/>
        <w:ind w:left="1134" w:hanging="1134"/>
        <w:jc w:val="both"/>
        <w:rPr>
          <w:b/>
          <w:bCs/>
          <w:color w:val="000000"/>
          <w:szCs w:val="24"/>
        </w:rPr>
      </w:pPr>
      <w:r w:rsidRPr="00E127C6">
        <w:rPr>
          <w:b/>
          <w:bCs/>
          <w:color w:val="000000"/>
          <w:szCs w:val="24"/>
        </w:rPr>
        <w:t>1</w:t>
      </w:r>
      <w:r w:rsidR="002E5B55" w:rsidRPr="00E127C6">
        <w:rPr>
          <w:b/>
          <w:bCs/>
          <w:color w:val="000000"/>
          <w:szCs w:val="24"/>
        </w:rPr>
        <w:t>6.2.1</w:t>
      </w:r>
      <w:r w:rsidR="00806A84" w:rsidRPr="00E127C6">
        <w:rPr>
          <w:b/>
          <w:bCs/>
          <w:color w:val="000000"/>
          <w:szCs w:val="24"/>
        </w:rPr>
        <w:t xml:space="preserve"> </w:t>
      </w:r>
      <w:r w:rsidR="00EF6F03" w:rsidRPr="00E127C6">
        <w:rPr>
          <w:b/>
          <w:bCs/>
          <w:color w:val="000000"/>
          <w:szCs w:val="24"/>
        </w:rPr>
        <w:t>Has a N</w:t>
      </w:r>
      <w:r w:rsidR="002E5B55" w:rsidRPr="00E127C6">
        <w:rPr>
          <w:b/>
          <w:bCs/>
          <w:color w:val="000000"/>
          <w:szCs w:val="24"/>
        </w:rPr>
        <w:t xml:space="preserve">AP </w:t>
      </w:r>
      <w:r w:rsidR="00E07A64" w:rsidRPr="00E127C6">
        <w:rPr>
          <w:b/>
          <w:bCs/>
          <w:color w:val="000000"/>
          <w:szCs w:val="24"/>
        </w:rPr>
        <w:t xml:space="preserve">been </w:t>
      </w:r>
      <w:r w:rsidR="002E5B55" w:rsidRPr="00E127C6">
        <w:rPr>
          <w:b/>
          <w:bCs/>
          <w:color w:val="000000"/>
          <w:szCs w:val="24"/>
        </w:rPr>
        <w:t>developed/revised for the year under review</w:t>
      </w:r>
      <w:r w:rsidR="00EF6F03" w:rsidRPr="00E127C6">
        <w:rPr>
          <w:b/>
          <w:bCs/>
          <w:color w:val="000000"/>
          <w:szCs w:val="24"/>
        </w:rPr>
        <w:t>?</w:t>
      </w:r>
    </w:p>
    <w:p w14:paraId="52B5799C" w14:textId="77777777" w:rsidR="00CD02A9" w:rsidRPr="008952EC" w:rsidRDefault="00CD02A9" w:rsidP="00D05451">
      <w:pPr>
        <w:autoSpaceDE w:val="0"/>
        <w:autoSpaceDN w:val="0"/>
        <w:adjustRightInd w:val="0"/>
        <w:ind w:left="1134" w:hanging="1134"/>
        <w:jc w:val="both"/>
        <w:rPr>
          <w:b/>
          <w:bCs/>
          <w:color w:val="000000"/>
          <w:szCs w:val="24"/>
        </w:rPr>
      </w:pPr>
    </w:p>
    <w:p w14:paraId="170749E3" w14:textId="77777777" w:rsidR="00CD02A9" w:rsidRPr="008952EC" w:rsidRDefault="00CD02A9" w:rsidP="00CD02A9">
      <w:pPr>
        <w:pStyle w:val="Header"/>
        <w:tabs>
          <w:tab w:val="clear" w:pos="4320"/>
          <w:tab w:val="clear" w:pos="8640"/>
        </w:tabs>
        <w:spacing w:after="120"/>
        <w:ind w:left="360"/>
        <w:rPr>
          <w:b/>
        </w:rPr>
      </w:pP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r w:rsidRPr="008952EC">
        <w:rPr>
          <w:szCs w:val="28"/>
        </w:rPr>
        <w:t xml:space="preserve"> Yes </w:t>
      </w:r>
      <w:r w:rsidRPr="008952EC">
        <w:rPr>
          <w:szCs w:val="28"/>
        </w:rPr>
        <w:tab/>
      </w: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r w:rsidRPr="008952EC">
        <w:rPr>
          <w:szCs w:val="28"/>
        </w:rPr>
        <w:t xml:space="preserve"> No</w:t>
      </w:r>
    </w:p>
    <w:p w14:paraId="0DAA58BE" w14:textId="77777777" w:rsidR="00931AEF" w:rsidRDefault="00931AEF" w:rsidP="00931AEF">
      <w:pPr>
        <w:ind w:left="720"/>
        <w:rPr>
          <w:color w:val="000000"/>
          <w:shd w:val="clear" w:color="auto" w:fill="FFFFFF"/>
        </w:rPr>
      </w:pPr>
    </w:p>
    <w:p w14:paraId="5B1B2B3E" w14:textId="77777777" w:rsidR="003D4EBA" w:rsidRDefault="003D4EBA" w:rsidP="00931AEF">
      <w:pPr>
        <w:rPr>
          <w:bCs/>
          <w:szCs w:val="24"/>
        </w:rPr>
      </w:pPr>
    </w:p>
    <w:p w14:paraId="3C56C888" w14:textId="77777777" w:rsidR="002621E0" w:rsidRDefault="002621E0" w:rsidP="00931AEF">
      <w:pPr>
        <w:rPr>
          <w:b/>
          <w:szCs w:val="24"/>
        </w:rPr>
      </w:pPr>
    </w:p>
    <w:p w14:paraId="6857EF88" w14:textId="77777777" w:rsidR="00931AEF" w:rsidRPr="00E127C6" w:rsidRDefault="00931AEF" w:rsidP="00931AEF">
      <w:pPr>
        <w:rPr>
          <w:b/>
          <w:szCs w:val="24"/>
        </w:rPr>
      </w:pPr>
      <w:r w:rsidRPr="00E127C6">
        <w:rPr>
          <w:b/>
          <w:szCs w:val="24"/>
        </w:rPr>
        <w:t>16.2.2 If “NO” please explain why?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931AEF" w:rsidRPr="008952EC" w14:paraId="5AED26A5" w14:textId="77777777" w:rsidTr="002643FF">
        <w:tc>
          <w:tcPr>
            <w:tcW w:w="9036" w:type="dxa"/>
            <w:shd w:val="clear" w:color="auto" w:fill="auto"/>
          </w:tcPr>
          <w:p w14:paraId="108D245A" w14:textId="77777777" w:rsidR="00931AEF" w:rsidRPr="008952EC" w:rsidRDefault="00931AEF" w:rsidP="00C368A1">
            <w:pPr>
              <w:rPr>
                <w:color w:val="000000"/>
                <w:szCs w:val="24"/>
              </w:rPr>
            </w:pPr>
            <w:r>
              <w:rPr>
                <w:i/>
                <w:iCs/>
                <w:color w:val="000000"/>
                <w:szCs w:val="24"/>
              </w:rPr>
              <w:t>T</w:t>
            </w:r>
            <w:r w:rsidRPr="008952EC">
              <w:rPr>
                <w:i/>
                <w:iCs/>
                <w:color w:val="000000"/>
                <w:szCs w:val="24"/>
              </w:rPr>
              <w:t>ype here</w:t>
            </w:r>
          </w:p>
          <w:p w14:paraId="11B85269" w14:textId="77777777" w:rsidR="00931AEF" w:rsidRPr="008952EC" w:rsidRDefault="00931AEF" w:rsidP="002643FF">
            <w:pPr>
              <w:rPr>
                <w:color w:val="000000"/>
                <w:szCs w:val="24"/>
              </w:rPr>
            </w:pPr>
          </w:p>
          <w:p w14:paraId="673E4515" w14:textId="77777777" w:rsidR="00931AEF" w:rsidRPr="008952EC" w:rsidRDefault="00931AEF" w:rsidP="002643FF">
            <w:pPr>
              <w:rPr>
                <w:color w:val="000000"/>
                <w:szCs w:val="24"/>
              </w:rPr>
            </w:pPr>
          </w:p>
        </w:tc>
      </w:tr>
    </w:tbl>
    <w:p w14:paraId="56F076FC" w14:textId="77777777" w:rsidR="00931AEF" w:rsidRPr="008952EC" w:rsidRDefault="00931AEF" w:rsidP="00931AEF">
      <w:pPr>
        <w:ind w:left="720"/>
        <w:rPr>
          <w:color w:val="000000"/>
          <w:szCs w:val="24"/>
        </w:rPr>
      </w:pPr>
    </w:p>
    <w:p w14:paraId="621182BA" w14:textId="77777777" w:rsidR="002E5B55" w:rsidRPr="00E127C6" w:rsidRDefault="002E5B55" w:rsidP="002E5B55">
      <w:pPr>
        <w:autoSpaceDE w:val="0"/>
        <w:autoSpaceDN w:val="0"/>
        <w:adjustRightInd w:val="0"/>
        <w:ind w:left="1134" w:hanging="1134"/>
        <w:jc w:val="both"/>
        <w:rPr>
          <w:b/>
          <w:bCs/>
          <w:color w:val="000000"/>
          <w:szCs w:val="24"/>
        </w:rPr>
      </w:pPr>
      <w:r w:rsidRPr="00E127C6">
        <w:rPr>
          <w:b/>
          <w:bCs/>
          <w:color w:val="000000"/>
          <w:szCs w:val="24"/>
        </w:rPr>
        <w:t>16.2.</w:t>
      </w:r>
      <w:r w:rsidR="00931AEF" w:rsidRPr="00E127C6">
        <w:rPr>
          <w:b/>
          <w:bCs/>
          <w:color w:val="000000"/>
          <w:szCs w:val="24"/>
        </w:rPr>
        <w:t>3</w:t>
      </w:r>
      <w:r w:rsidRPr="00E127C6">
        <w:rPr>
          <w:b/>
          <w:bCs/>
          <w:color w:val="000000"/>
          <w:szCs w:val="24"/>
        </w:rPr>
        <w:t xml:space="preserve"> </w:t>
      </w:r>
      <w:r w:rsidRPr="00E127C6">
        <w:rPr>
          <w:b/>
          <w:bCs/>
          <w:color w:val="000000"/>
          <w:szCs w:val="24"/>
        </w:rPr>
        <w:tab/>
        <w:t>If yes: Please indicate the date: __________</w:t>
      </w:r>
    </w:p>
    <w:p w14:paraId="54D109F6" w14:textId="77777777" w:rsidR="00F808ED" w:rsidRDefault="00F808ED" w:rsidP="002E5B55">
      <w:pPr>
        <w:autoSpaceDE w:val="0"/>
        <w:autoSpaceDN w:val="0"/>
        <w:adjustRightInd w:val="0"/>
        <w:ind w:left="1134" w:hanging="1134"/>
        <w:jc w:val="both"/>
        <w:rPr>
          <w:color w:val="000000"/>
          <w:szCs w:val="24"/>
        </w:rPr>
      </w:pPr>
    </w:p>
    <w:p w14:paraId="72780DE3" w14:textId="77777777" w:rsidR="002E5B55" w:rsidRPr="00E127C6" w:rsidRDefault="002E5B55" w:rsidP="002E5B55">
      <w:pPr>
        <w:autoSpaceDE w:val="0"/>
        <w:autoSpaceDN w:val="0"/>
        <w:adjustRightInd w:val="0"/>
        <w:ind w:left="1134" w:hanging="1134"/>
        <w:jc w:val="both"/>
        <w:rPr>
          <w:b/>
          <w:bCs/>
          <w:color w:val="000000"/>
          <w:szCs w:val="24"/>
        </w:rPr>
      </w:pPr>
      <w:r w:rsidRPr="00E127C6">
        <w:rPr>
          <w:b/>
          <w:bCs/>
          <w:color w:val="000000"/>
          <w:szCs w:val="24"/>
        </w:rPr>
        <w:t>16.2.</w:t>
      </w:r>
      <w:r w:rsidR="00931AEF" w:rsidRPr="00E127C6">
        <w:rPr>
          <w:b/>
          <w:bCs/>
          <w:color w:val="000000"/>
          <w:szCs w:val="24"/>
        </w:rPr>
        <w:t>4</w:t>
      </w:r>
      <w:r w:rsidRPr="00E127C6">
        <w:rPr>
          <w:b/>
          <w:bCs/>
          <w:color w:val="000000"/>
          <w:szCs w:val="24"/>
        </w:rPr>
        <w:t xml:space="preserve"> </w:t>
      </w:r>
      <w:r w:rsidRPr="00E127C6">
        <w:rPr>
          <w:b/>
          <w:bCs/>
          <w:color w:val="000000"/>
          <w:szCs w:val="24"/>
        </w:rPr>
        <w:tab/>
        <w:t>If yes: Please attach a copy of the NAP</w:t>
      </w:r>
    </w:p>
    <w:p w14:paraId="02B9B069" w14:textId="77777777" w:rsidR="00F808ED" w:rsidRDefault="00F808ED" w:rsidP="002E5B55">
      <w:pPr>
        <w:autoSpaceDE w:val="0"/>
        <w:autoSpaceDN w:val="0"/>
        <w:adjustRightInd w:val="0"/>
        <w:ind w:left="1134" w:hanging="1134"/>
        <w:jc w:val="both"/>
        <w:rPr>
          <w:color w:val="000000"/>
          <w:szCs w:val="24"/>
        </w:rPr>
      </w:pPr>
    </w:p>
    <w:p w14:paraId="28B151D6" w14:textId="77777777" w:rsidR="002E5B55" w:rsidRPr="00E127C6" w:rsidRDefault="002E5B55" w:rsidP="00F808ED">
      <w:pPr>
        <w:autoSpaceDE w:val="0"/>
        <w:autoSpaceDN w:val="0"/>
        <w:adjustRightInd w:val="0"/>
        <w:spacing w:line="480" w:lineRule="auto"/>
        <w:ind w:left="1134" w:hanging="1134"/>
        <w:jc w:val="both"/>
        <w:rPr>
          <w:b/>
          <w:bCs/>
          <w:color w:val="000000"/>
          <w:szCs w:val="24"/>
        </w:rPr>
      </w:pPr>
      <w:r w:rsidRPr="00E127C6">
        <w:rPr>
          <w:b/>
          <w:bCs/>
          <w:color w:val="000000"/>
          <w:szCs w:val="24"/>
        </w:rPr>
        <w:t>16.2.</w:t>
      </w:r>
      <w:r w:rsidR="00931AEF" w:rsidRPr="00E127C6">
        <w:rPr>
          <w:b/>
          <w:bCs/>
          <w:color w:val="000000"/>
          <w:szCs w:val="24"/>
        </w:rPr>
        <w:t>5</w:t>
      </w:r>
      <w:r w:rsidRPr="00E127C6">
        <w:rPr>
          <w:b/>
          <w:bCs/>
          <w:color w:val="000000"/>
          <w:szCs w:val="24"/>
        </w:rPr>
        <w:t xml:space="preserve">         Has a NAP been implemented for the year under review?</w:t>
      </w:r>
    </w:p>
    <w:p w14:paraId="359D403C" w14:textId="77777777" w:rsidR="002E5B55" w:rsidRPr="008952EC" w:rsidRDefault="002E5B55" w:rsidP="00F808ED">
      <w:pPr>
        <w:pStyle w:val="Header"/>
        <w:tabs>
          <w:tab w:val="clear" w:pos="4320"/>
          <w:tab w:val="clear" w:pos="8640"/>
        </w:tabs>
        <w:spacing w:after="120" w:line="480" w:lineRule="auto"/>
        <w:ind w:left="1494" w:firstLine="207"/>
        <w:rPr>
          <w:b/>
        </w:rPr>
      </w:pP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r w:rsidRPr="008952EC">
        <w:rPr>
          <w:szCs w:val="28"/>
        </w:rPr>
        <w:t xml:space="preserve"> Yes </w:t>
      </w:r>
      <w:r w:rsidRPr="008952EC">
        <w:rPr>
          <w:szCs w:val="28"/>
        </w:rPr>
        <w:tab/>
      </w: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r w:rsidRPr="008952EC">
        <w:rPr>
          <w:szCs w:val="28"/>
        </w:rPr>
        <w:t xml:space="preserve"> No</w:t>
      </w:r>
    </w:p>
    <w:p w14:paraId="6CB5FED5" w14:textId="77777777" w:rsidR="00931AEF" w:rsidRPr="00E127C6" w:rsidRDefault="00931AEF" w:rsidP="00931AEF">
      <w:pPr>
        <w:rPr>
          <w:b/>
          <w:szCs w:val="24"/>
        </w:rPr>
      </w:pPr>
      <w:r w:rsidRPr="00E127C6">
        <w:rPr>
          <w:b/>
          <w:szCs w:val="24"/>
        </w:rPr>
        <w:t>16.2.6 If “NO” please explain why?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931AEF" w:rsidRPr="008952EC" w14:paraId="0EB02287" w14:textId="77777777" w:rsidTr="002643FF">
        <w:tc>
          <w:tcPr>
            <w:tcW w:w="9036" w:type="dxa"/>
            <w:shd w:val="clear" w:color="auto" w:fill="auto"/>
          </w:tcPr>
          <w:p w14:paraId="1CFE24B2" w14:textId="77777777" w:rsidR="00931AEF" w:rsidRPr="008952EC" w:rsidRDefault="00931AEF" w:rsidP="00C368A1">
            <w:pPr>
              <w:rPr>
                <w:color w:val="000000"/>
                <w:szCs w:val="24"/>
              </w:rPr>
            </w:pPr>
            <w:r>
              <w:rPr>
                <w:i/>
                <w:iCs/>
                <w:color w:val="000000"/>
                <w:szCs w:val="24"/>
              </w:rPr>
              <w:t>T</w:t>
            </w:r>
            <w:r w:rsidRPr="008952EC">
              <w:rPr>
                <w:i/>
                <w:iCs/>
                <w:color w:val="000000"/>
                <w:szCs w:val="24"/>
              </w:rPr>
              <w:t>ype here</w:t>
            </w:r>
          </w:p>
          <w:p w14:paraId="5CD2891E" w14:textId="77777777" w:rsidR="00931AEF" w:rsidRPr="008952EC" w:rsidRDefault="00931AEF" w:rsidP="002643FF">
            <w:pPr>
              <w:rPr>
                <w:color w:val="000000"/>
                <w:szCs w:val="24"/>
              </w:rPr>
            </w:pPr>
          </w:p>
          <w:p w14:paraId="13E3368B" w14:textId="77777777" w:rsidR="00931AEF" w:rsidRPr="008952EC" w:rsidRDefault="00931AEF" w:rsidP="002643FF">
            <w:pPr>
              <w:rPr>
                <w:color w:val="000000"/>
                <w:szCs w:val="24"/>
              </w:rPr>
            </w:pPr>
          </w:p>
        </w:tc>
      </w:tr>
    </w:tbl>
    <w:p w14:paraId="16295915" w14:textId="77777777" w:rsidR="00931AEF" w:rsidRPr="008952EC" w:rsidRDefault="00931AEF" w:rsidP="00931AEF">
      <w:pPr>
        <w:ind w:left="720"/>
        <w:rPr>
          <w:color w:val="000000"/>
          <w:szCs w:val="24"/>
        </w:rPr>
      </w:pPr>
    </w:p>
    <w:p w14:paraId="4B4B2B68" w14:textId="77777777" w:rsidR="00715DEF" w:rsidRPr="005224D5" w:rsidRDefault="00715DEF" w:rsidP="005224D5">
      <w:pPr>
        <w:autoSpaceDE w:val="0"/>
        <w:autoSpaceDN w:val="0"/>
        <w:adjustRightInd w:val="0"/>
        <w:ind w:left="1134" w:hanging="1134"/>
        <w:jc w:val="both"/>
        <w:rPr>
          <w:color w:val="000000"/>
          <w:szCs w:val="24"/>
        </w:rPr>
      </w:pPr>
      <w:r w:rsidRPr="00F808ED">
        <w:rPr>
          <w:b/>
          <w:bCs/>
          <w:color w:val="000000"/>
          <w:szCs w:val="24"/>
        </w:rPr>
        <w:t xml:space="preserve">16.3 Identification </w:t>
      </w:r>
      <w:r w:rsidR="001D367F" w:rsidRPr="00F808ED">
        <w:rPr>
          <w:b/>
          <w:bCs/>
          <w:color w:val="000000"/>
          <w:szCs w:val="24"/>
        </w:rPr>
        <w:t>of facilities</w:t>
      </w:r>
    </w:p>
    <w:p w14:paraId="1DCD1823" w14:textId="77777777" w:rsidR="001D367F" w:rsidRDefault="001D367F" w:rsidP="001D367F">
      <w:pPr>
        <w:pStyle w:val="Heading2"/>
        <w:ind w:left="0"/>
        <w:rPr>
          <w:highlight w:val="yellow"/>
        </w:rPr>
      </w:pPr>
    </w:p>
    <w:p w14:paraId="6023CB02" w14:textId="77777777" w:rsidR="00715DEF" w:rsidRPr="005224D5" w:rsidRDefault="001D367F" w:rsidP="005224D5">
      <w:pPr>
        <w:pStyle w:val="Heading2"/>
        <w:ind w:left="0"/>
      </w:pPr>
      <w:r w:rsidRPr="005224D5">
        <w:t xml:space="preserve">16.3.1 </w:t>
      </w:r>
      <w:r w:rsidR="00715DEF" w:rsidRPr="005224D5">
        <w:t>List of all facilities in the country/territory</w:t>
      </w:r>
    </w:p>
    <w:tbl>
      <w:tblPr>
        <w:tblW w:w="5024" w:type="pct"/>
        <w:tblInd w:w="-5" w:type="dxa"/>
        <w:tblLook w:val="04A0" w:firstRow="1" w:lastRow="0" w:firstColumn="1" w:lastColumn="0" w:noHBand="0" w:noVBand="1"/>
      </w:tblPr>
      <w:tblGrid>
        <w:gridCol w:w="1093"/>
        <w:gridCol w:w="3319"/>
        <w:gridCol w:w="4549"/>
      </w:tblGrid>
      <w:tr w:rsidR="00715DEF" w:rsidRPr="005224D5" w14:paraId="44BC7352" w14:textId="77777777" w:rsidTr="00C608D0">
        <w:trPr>
          <w:trHeight w:val="576"/>
        </w:trPr>
        <w:tc>
          <w:tcPr>
            <w:tcW w:w="246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2FF2D4" w14:textId="77777777" w:rsidR="00715DEF" w:rsidRPr="005224D5" w:rsidRDefault="00715DEF" w:rsidP="00C608D0">
            <w:pPr>
              <w:rPr>
                <w:lang w:val="en-GB"/>
              </w:rPr>
            </w:pPr>
            <w:r w:rsidRPr="005224D5">
              <w:rPr>
                <w:lang w:val="en-GB"/>
              </w:rPr>
              <w:t xml:space="preserve">A current, </w:t>
            </w:r>
            <w:proofErr w:type="gramStart"/>
            <w:r w:rsidRPr="005224D5">
              <w:rPr>
                <w:lang w:val="en-GB"/>
              </w:rPr>
              <w:t>exhaustive</w:t>
            </w:r>
            <w:proofErr w:type="gramEnd"/>
            <w:r w:rsidRPr="005224D5">
              <w:rPr>
                <w:lang w:val="en-GB"/>
              </w:rPr>
              <w:t xml:space="preserve"> and comprehensive list of </w:t>
            </w:r>
            <w:r w:rsidRPr="005224D5">
              <w:rPr>
                <w:b/>
                <w:lang w:val="en-GB"/>
              </w:rPr>
              <w:t xml:space="preserve">all </w:t>
            </w:r>
            <w:r w:rsidRPr="005224D5">
              <w:rPr>
                <w:lang w:val="en-GB"/>
              </w:rPr>
              <w:t>facilities in the country/territory is established and available</w:t>
            </w:r>
          </w:p>
        </w:tc>
        <w:tc>
          <w:tcPr>
            <w:tcW w:w="2538" w:type="pct"/>
            <w:tcBorders>
              <w:top w:val="single" w:sz="4" w:space="0" w:color="auto"/>
              <w:left w:val="single" w:sz="4" w:space="0" w:color="auto"/>
              <w:bottom w:val="single" w:sz="4" w:space="0" w:color="auto"/>
              <w:right w:val="single" w:sz="4" w:space="0" w:color="auto"/>
            </w:tcBorders>
            <w:shd w:val="clear" w:color="auto" w:fill="F2F2F2"/>
            <w:vAlign w:val="center"/>
          </w:tcPr>
          <w:p w14:paraId="42838675" w14:textId="77777777" w:rsidR="00715DEF" w:rsidRPr="005224D5" w:rsidRDefault="00715DEF" w:rsidP="00C608D0">
            <w:pPr>
              <w:rPr>
                <w:rFonts w:cs="Calibri"/>
                <w:szCs w:val="24"/>
              </w:rPr>
            </w:pPr>
            <w:r w:rsidRPr="005224D5">
              <w:rPr>
                <w:rFonts w:cs="Calibri"/>
                <w:szCs w:val="24"/>
              </w:rPr>
              <w:fldChar w:fldCharType="begin">
                <w:ffData>
                  <w:name w:val="Check5"/>
                  <w:enabled/>
                  <w:calcOnExit w:val="0"/>
                  <w:checkBox>
                    <w:sizeAuto/>
                    <w:default w:val="0"/>
                  </w:checkBox>
                </w:ffData>
              </w:fldChar>
            </w:r>
            <w:r w:rsidRPr="005224D5">
              <w:rPr>
                <w:rFonts w:cs="Calibri"/>
                <w:szCs w:val="24"/>
              </w:rPr>
              <w:instrText xml:space="preserve"> FORMCHECKBOX </w:instrText>
            </w:r>
            <w:r w:rsidR="00A860BA">
              <w:rPr>
                <w:rFonts w:cs="Calibri"/>
                <w:szCs w:val="24"/>
              </w:rPr>
            </w:r>
            <w:r w:rsidR="00A860BA">
              <w:rPr>
                <w:rFonts w:cs="Calibri"/>
                <w:szCs w:val="24"/>
              </w:rPr>
              <w:fldChar w:fldCharType="separate"/>
            </w:r>
            <w:r w:rsidRPr="005224D5">
              <w:rPr>
                <w:rFonts w:cs="Calibri"/>
                <w:szCs w:val="24"/>
              </w:rPr>
              <w:fldChar w:fldCharType="end"/>
            </w:r>
            <w:r w:rsidRPr="005224D5">
              <w:rPr>
                <w:rFonts w:cs="Calibri"/>
                <w:szCs w:val="24"/>
              </w:rPr>
              <w:t xml:space="preserve"> Yes</w:t>
            </w:r>
            <w:r w:rsidRPr="005224D5">
              <w:rPr>
                <w:rFonts w:cs="Calibri"/>
                <w:szCs w:val="24"/>
              </w:rPr>
              <w:tab/>
            </w:r>
            <w:r w:rsidRPr="005224D5">
              <w:rPr>
                <w:rFonts w:cs="Calibri"/>
                <w:szCs w:val="24"/>
              </w:rPr>
              <w:tab/>
            </w:r>
            <w:r w:rsidRPr="005224D5">
              <w:rPr>
                <w:rFonts w:cs="Calibri"/>
                <w:szCs w:val="24"/>
              </w:rPr>
              <w:fldChar w:fldCharType="begin">
                <w:ffData>
                  <w:name w:val="Check5"/>
                  <w:enabled/>
                  <w:calcOnExit w:val="0"/>
                  <w:checkBox>
                    <w:sizeAuto/>
                    <w:default w:val="0"/>
                  </w:checkBox>
                </w:ffData>
              </w:fldChar>
            </w:r>
            <w:r w:rsidRPr="005224D5">
              <w:rPr>
                <w:rFonts w:cs="Calibri"/>
                <w:szCs w:val="24"/>
              </w:rPr>
              <w:instrText xml:space="preserve"> FORMCHECKBOX </w:instrText>
            </w:r>
            <w:r w:rsidR="00A860BA">
              <w:rPr>
                <w:rFonts w:cs="Calibri"/>
                <w:szCs w:val="24"/>
              </w:rPr>
            </w:r>
            <w:r w:rsidR="00A860BA">
              <w:rPr>
                <w:rFonts w:cs="Calibri"/>
                <w:szCs w:val="24"/>
              </w:rPr>
              <w:fldChar w:fldCharType="separate"/>
            </w:r>
            <w:r w:rsidRPr="005224D5">
              <w:rPr>
                <w:rFonts w:cs="Calibri"/>
                <w:szCs w:val="24"/>
              </w:rPr>
              <w:fldChar w:fldCharType="end"/>
            </w:r>
            <w:r w:rsidRPr="005224D5">
              <w:rPr>
                <w:rFonts w:cs="Calibri"/>
                <w:szCs w:val="24"/>
              </w:rPr>
              <w:t xml:space="preserve"> No</w:t>
            </w:r>
            <w:r w:rsidRPr="005224D5">
              <w:rPr>
                <w:rFonts w:cs="Calibri"/>
                <w:szCs w:val="24"/>
              </w:rPr>
              <w:tab/>
            </w:r>
            <w:r w:rsidRPr="005224D5">
              <w:rPr>
                <w:rFonts w:cs="Calibri"/>
                <w:szCs w:val="24"/>
              </w:rPr>
              <w:tab/>
            </w:r>
            <w:r w:rsidRPr="005224D5">
              <w:rPr>
                <w:rFonts w:cs="Calibri"/>
                <w:szCs w:val="24"/>
              </w:rPr>
              <w:fldChar w:fldCharType="begin">
                <w:ffData>
                  <w:name w:val="Check5"/>
                  <w:enabled/>
                  <w:calcOnExit w:val="0"/>
                  <w:checkBox>
                    <w:sizeAuto/>
                    <w:default w:val="0"/>
                  </w:checkBox>
                </w:ffData>
              </w:fldChar>
            </w:r>
            <w:r w:rsidRPr="005224D5">
              <w:rPr>
                <w:rFonts w:cs="Calibri"/>
                <w:szCs w:val="24"/>
              </w:rPr>
              <w:instrText xml:space="preserve"> FORMCHECKBOX </w:instrText>
            </w:r>
            <w:r w:rsidR="00A860BA">
              <w:rPr>
                <w:rFonts w:cs="Calibri"/>
                <w:szCs w:val="24"/>
              </w:rPr>
            </w:r>
            <w:r w:rsidR="00A860BA">
              <w:rPr>
                <w:rFonts w:cs="Calibri"/>
                <w:szCs w:val="24"/>
              </w:rPr>
              <w:fldChar w:fldCharType="separate"/>
            </w:r>
            <w:r w:rsidRPr="005224D5">
              <w:rPr>
                <w:rFonts w:cs="Calibri"/>
                <w:szCs w:val="24"/>
              </w:rPr>
              <w:fldChar w:fldCharType="end"/>
            </w:r>
            <w:r w:rsidRPr="005224D5">
              <w:rPr>
                <w:rFonts w:cs="Calibri"/>
                <w:szCs w:val="24"/>
              </w:rPr>
              <w:t xml:space="preserve"> Other</w:t>
            </w:r>
          </w:p>
          <w:p w14:paraId="4ACA0F5E" w14:textId="77777777" w:rsidR="00715DEF" w:rsidRPr="005224D5" w:rsidRDefault="00715DEF" w:rsidP="00C608D0">
            <w:pPr>
              <w:pStyle w:val="ListParagraph"/>
              <w:ind w:left="0"/>
              <w:rPr>
                <w:rFonts w:cs="Arial"/>
              </w:rPr>
            </w:pPr>
            <w:r w:rsidRPr="005224D5">
              <w:rPr>
                <w:rFonts w:cs="Calibri"/>
                <w:szCs w:val="24"/>
              </w:rPr>
              <w:t xml:space="preserve">If other, please specify: </w:t>
            </w:r>
            <w:r w:rsidRPr="005224D5">
              <w:rPr>
                <w:rFonts w:cs="Calibri"/>
                <w:szCs w:val="24"/>
              </w:rPr>
              <w:fldChar w:fldCharType="begin">
                <w:ffData>
                  <w:name w:val=""/>
                  <w:enabled/>
                  <w:calcOnExit w:val="0"/>
                  <w:textInput/>
                </w:ffData>
              </w:fldChar>
            </w:r>
            <w:r w:rsidRPr="005224D5">
              <w:rPr>
                <w:rFonts w:cs="Calibri"/>
                <w:szCs w:val="24"/>
              </w:rPr>
              <w:instrText xml:space="preserve"> FORMTEXT </w:instrText>
            </w:r>
            <w:r w:rsidRPr="005224D5">
              <w:rPr>
                <w:rFonts w:cs="Calibri"/>
                <w:szCs w:val="24"/>
              </w:rPr>
            </w:r>
            <w:r w:rsidRPr="005224D5">
              <w:rPr>
                <w:rFonts w:cs="Calibri"/>
                <w:szCs w:val="24"/>
              </w:rPr>
              <w:fldChar w:fldCharType="separate"/>
            </w:r>
            <w:r w:rsidRPr="005224D5">
              <w:rPr>
                <w:rFonts w:cs="Calibri"/>
                <w:szCs w:val="24"/>
              </w:rPr>
              <w:t> </w:t>
            </w:r>
            <w:r w:rsidRPr="005224D5">
              <w:rPr>
                <w:rFonts w:cs="Calibri"/>
                <w:szCs w:val="24"/>
              </w:rPr>
              <w:t> </w:t>
            </w:r>
            <w:r w:rsidRPr="005224D5">
              <w:rPr>
                <w:rFonts w:cs="Calibri"/>
                <w:szCs w:val="24"/>
              </w:rPr>
              <w:t> </w:t>
            </w:r>
            <w:r w:rsidRPr="005224D5">
              <w:rPr>
                <w:rFonts w:cs="Calibri"/>
                <w:szCs w:val="24"/>
              </w:rPr>
              <w:t> </w:t>
            </w:r>
            <w:r w:rsidRPr="005224D5">
              <w:rPr>
                <w:rFonts w:cs="Calibri"/>
                <w:szCs w:val="24"/>
              </w:rPr>
              <w:t> </w:t>
            </w:r>
            <w:r w:rsidRPr="005224D5">
              <w:rPr>
                <w:rFonts w:cs="Calibri"/>
                <w:szCs w:val="24"/>
              </w:rPr>
              <w:fldChar w:fldCharType="end"/>
            </w:r>
          </w:p>
        </w:tc>
      </w:tr>
      <w:tr w:rsidR="00715DEF" w:rsidRPr="005224D5" w14:paraId="1CB41EBF" w14:textId="77777777" w:rsidTr="00C608D0">
        <w:trPr>
          <w:trHeight w:val="576"/>
        </w:trPr>
        <w:tc>
          <w:tcPr>
            <w:tcW w:w="2462" w:type="pct"/>
            <w:gridSpan w:val="2"/>
            <w:tcBorders>
              <w:top w:val="single" w:sz="4" w:space="0" w:color="auto"/>
              <w:left w:val="single" w:sz="4" w:space="0" w:color="auto"/>
              <w:right w:val="single" w:sz="4" w:space="0" w:color="auto"/>
            </w:tcBorders>
            <w:shd w:val="clear" w:color="auto" w:fill="auto"/>
            <w:vAlign w:val="center"/>
          </w:tcPr>
          <w:p w14:paraId="0CA0F964" w14:textId="77777777" w:rsidR="00715DEF" w:rsidRPr="005224D5" w:rsidRDefault="00715DEF" w:rsidP="00C608D0">
            <w:pPr>
              <w:rPr>
                <w:rFonts w:cs="Calibri"/>
                <w:bCs/>
                <w:lang w:val="en-GB"/>
              </w:rPr>
            </w:pPr>
            <w:r w:rsidRPr="005224D5">
              <w:rPr>
                <w:rFonts w:cs="Calibri"/>
                <w:bCs/>
                <w:lang w:val="en-GB"/>
              </w:rPr>
              <w:t xml:space="preserve">If </w:t>
            </w:r>
            <w:r w:rsidRPr="005224D5">
              <w:rPr>
                <w:rFonts w:cs="Calibri"/>
                <w:b/>
                <w:bCs/>
                <w:lang w:val="en-GB"/>
              </w:rPr>
              <w:t>yes</w:t>
            </w:r>
            <w:r w:rsidRPr="005224D5">
              <w:rPr>
                <w:rFonts w:cs="Calibri"/>
                <w:bCs/>
                <w:lang w:val="en-GB"/>
              </w:rPr>
              <w:t>, how many facilities in total are there in the country/territory?</w:t>
            </w:r>
          </w:p>
        </w:tc>
        <w:tc>
          <w:tcPr>
            <w:tcW w:w="2538" w:type="pct"/>
            <w:tcBorders>
              <w:top w:val="single" w:sz="4" w:space="0" w:color="auto"/>
              <w:left w:val="single" w:sz="4" w:space="0" w:color="auto"/>
              <w:bottom w:val="single" w:sz="4" w:space="0" w:color="auto"/>
              <w:right w:val="single" w:sz="4" w:space="0" w:color="auto"/>
            </w:tcBorders>
            <w:shd w:val="clear" w:color="auto" w:fill="F2F2F2"/>
            <w:vAlign w:val="center"/>
          </w:tcPr>
          <w:p w14:paraId="168C3AB0" w14:textId="77777777" w:rsidR="00715DEF" w:rsidRPr="005224D5" w:rsidRDefault="00715DEF" w:rsidP="00C608D0">
            <w:pPr>
              <w:pStyle w:val="ListParagraph"/>
              <w:ind w:left="0"/>
              <w:rPr>
                <w:rFonts w:cs="Calibri"/>
                <w:bCs/>
                <w:lang w:val="en-GB"/>
              </w:rPr>
            </w:pPr>
            <w:r w:rsidRPr="005224D5">
              <w:rPr>
                <w:rFonts w:cs="Calibri"/>
                <w:bCs/>
                <w:lang w:val="en-GB"/>
              </w:rPr>
              <w:fldChar w:fldCharType="begin">
                <w:ffData>
                  <w:name w:val="Text3"/>
                  <w:enabled/>
                  <w:calcOnExit w:val="0"/>
                  <w:textInput/>
                </w:ffData>
              </w:fldChar>
            </w:r>
            <w:r w:rsidRPr="005224D5">
              <w:rPr>
                <w:rFonts w:cs="Calibri"/>
                <w:bCs/>
                <w:lang w:val="en-GB"/>
              </w:rPr>
              <w:instrText xml:space="preserve"> FORMTEXT </w:instrText>
            </w:r>
            <w:r w:rsidRPr="005224D5">
              <w:rPr>
                <w:rFonts w:cs="Calibri"/>
                <w:bCs/>
                <w:lang w:val="en-GB"/>
              </w:rPr>
            </w:r>
            <w:r w:rsidRPr="005224D5">
              <w:rPr>
                <w:rFonts w:cs="Calibri"/>
                <w:bCs/>
                <w:lang w:val="en-GB"/>
              </w:rPr>
              <w:fldChar w:fldCharType="separate"/>
            </w:r>
            <w:r w:rsidRPr="005224D5">
              <w:rPr>
                <w:rFonts w:cs="Calibri"/>
                <w:bCs/>
                <w:lang w:val="en-GB"/>
              </w:rPr>
              <w:t> </w:t>
            </w:r>
            <w:r w:rsidRPr="005224D5">
              <w:rPr>
                <w:rFonts w:cs="Calibri"/>
                <w:bCs/>
                <w:lang w:val="en-GB"/>
              </w:rPr>
              <w:t> </w:t>
            </w:r>
            <w:r w:rsidRPr="005224D5">
              <w:rPr>
                <w:rFonts w:cs="Calibri"/>
                <w:bCs/>
                <w:lang w:val="en-GB"/>
              </w:rPr>
              <w:t> </w:t>
            </w:r>
            <w:r w:rsidRPr="005224D5">
              <w:rPr>
                <w:rFonts w:cs="Calibri"/>
                <w:bCs/>
                <w:lang w:val="en-GB"/>
              </w:rPr>
              <w:t> </w:t>
            </w:r>
            <w:r w:rsidRPr="005224D5">
              <w:rPr>
                <w:rFonts w:cs="Calibri"/>
                <w:bCs/>
                <w:lang w:val="en-GB"/>
              </w:rPr>
              <w:t> </w:t>
            </w:r>
            <w:r w:rsidRPr="005224D5">
              <w:rPr>
                <w:rFonts w:cs="Calibri"/>
                <w:bCs/>
                <w:lang w:val="en-GB"/>
              </w:rPr>
              <w:fldChar w:fldCharType="end"/>
            </w:r>
          </w:p>
        </w:tc>
      </w:tr>
      <w:tr w:rsidR="00715DEF" w:rsidRPr="005224D5" w14:paraId="0EC9A066" w14:textId="77777777" w:rsidTr="00C608D0">
        <w:trPr>
          <w:trHeight w:val="576"/>
        </w:trPr>
        <w:tc>
          <w:tcPr>
            <w:tcW w:w="610" w:type="pct"/>
            <w:vMerge w:val="restart"/>
            <w:tcBorders>
              <w:top w:val="single" w:sz="4" w:space="0" w:color="auto"/>
              <w:left w:val="single" w:sz="4" w:space="0" w:color="auto"/>
              <w:right w:val="single" w:sz="4" w:space="0" w:color="auto"/>
            </w:tcBorders>
            <w:shd w:val="clear" w:color="auto" w:fill="auto"/>
            <w:vAlign w:val="center"/>
          </w:tcPr>
          <w:p w14:paraId="450C50B1" w14:textId="77777777" w:rsidR="00715DEF" w:rsidRPr="005224D5" w:rsidRDefault="00715DEF" w:rsidP="00C608D0">
            <w:pPr>
              <w:rPr>
                <w:lang w:val="en-GB"/>
              </w:rPr>
            </w:pPr>
            <w:r w:rsidRPr="005224D5">
              <w:rPr>
                <w:lang w:val="en-GB"/>
              </w:rPr>
              <w:t xml:space="preserve">If </w:t>
            </w:r>
            <w:r w:rsidRPr="005224D5">
              <w:rPr>
                <w:b/>
                <w:bCs/>
                <w:lang w:val="en-GB"/>
              </w:rPr>
              <w:t>no</w:t>
            </w:r>
            <w:r w:rsidRPr="005224D5">
              <w:rPr>
                <w:lang w:val="en-GB"/>
              </w:rPr>
              <w:t>:</w:t>
            </w:r>
          </w:p>
        </w:tc>
        <w:tc>
          <w:tcPr>
            <w:tcW w:w="1852" w:type="pct"/>
            <w:tcBorders>
              <w:top w:val="single" w:sz="4" w:space="0" w:color="auto"/>
              <w:left w:val="single" w:sz="4" w:space="0" w:color="auto"/>
              <w:bottom w:val="single" w:sz="4" w:space="0" w:color="auto"/>
              <w:right w:val="single" w:sz="4" w:space="0" w:color="auto"/>
            </w:tcBorders>
            <w:shd w:val="clear" w:color="auto" w:fill="auto"/>
            <w:vAlign w:val="center"/>
          </w:tcPr>
          <w:p w14:paraId="04805ED6" w14:textId="77777777" w:rsidR="00715DEF" w:rsidRPr="005224D5" w:rsidRDefault="00715DEF" w:rsidP="00C608D0">
            <w:pPr>
              <w:rPr>
                <w:lang w:val="en-GB"/>
              </w:rPr>
            </w:pPr>
            <w:r w:rsidRPr="005224D5">
              <w:rPr>
                <w:lang w:val="en-GB"/>
              </w:rPr>
              <w:t>By when is the comprehensive list of facilities expected to be completed?</w:t>
            </w:r>
          </w:p>
        </w:tc>
        <w:tc>
          <w:tcPr>
            <w:tcW w:w="2538" w:type="pct"/>
            <w:tcBorders>
              <w:top w:val="single" w:sz="4" w:space="0" w:color="auto"/>
              <w:left w:val="single" w:sz="4" w:space="0" w:color="auto"/>
              <w:bottom w:val="single" w:sz="4" w:space="0" w:color="auto"/>
              <w:right w:val="single" w:sz="4" w:space="0" w:color="auto"/>
            </w:tcBorders>
            <w:shd w:val="clear" w:color="auto" w:fill="F2F2F2"/>
            <w:vAlign w:val="center"/>
          </w:tcPr>
          <w:p w14:paraId="4BC2E4A0" w14:textId="77777777" w:rsidR="00715DEF" w:rsidRPr="005224D5" w:rsidRDefault="00715DEF" w:rsidP="00C608D0">
            <w:pPr>
              <w:pStyle w:val="ListParagraph"/>
              <w:ind w:left="0"/>
              <w:rPr>
                <w:rFonts w:cs="Arial"/>
              </w:rPr>
            </w:pPr>
            <w:r w:rsidRPr="005224D5">
              <w:rPr>
                <w:rFonts w:cs="Arial"/>
              </w:rPr>
              <w:t xml:space="preserve">Expected date: </w:t>
            </w:r>
            <w:r w:rsidRPr="005224D5">
              <w:rPr>
                <w:rFonts w:cs="Arial"/>
              </w:rPr>
              <w:fldChar w:fldCharType="begin">
                <w:ffData>
                  <w:name w:val="Text3"/>
                  <w:enabled/>
                  <w:calcOnExit w:val="0"/>
                  <w:textInput/>
                </w:ffData>
              </w:fldChar>
            </w:r>
            <w:r w:rsidRPr="005224D5">
              <w:rPr>
                <w:rFonts w:cs="Arial"/>
              </w:rPr>
              <w:instrText xml:space="preserve"> FORMTEXT </w:instrText>
            </w:r>
            <w:r w:rsidRPr="005224D5">
              <w:rPr>
                <w:rFonts w:cs="Arial"/>
              </w:rPr>
            </w:r>
            <w:r w:rsidRPr="005224D5">
              <w:rPr>
                <w:rFonts w:cs="Arial"/>
              </w:rPr>
              <w:fldChar w:fldCharType="separate"/>
            </w:r>
            <w:r w:rsidRPr="005224D5">
              <w:rPr>
                <w:rFonts w:cs="Arial"/>
                <w:noProof/>
              </w:rPr>
              <w:t> </w:t>
            </w:r>
            <w:r w:rsidRPr="005224D5">
              <w:rPr>
                <w:rFonts w:cs="Arial"/>
                <w:noProof/>
              </w:rPr>
              <w:t> </w:t>
            </w:r>
            <w:r w:rsidRPr="005224D5">
              <w:rPr>
                <w:rFonts w:cs="Arial"/>
                <w:noProof/>
              </w:rPr>
              <w:t> </w:t>
            </w:r>
            <w:r w:rsidRPr="005224D5">
              <w:rPr>
                <w:rFonts w:cs="Arial"/>
                <w:noProof/>
              </w:rPr>
              <w:t> </w:t>
            </w:r>
            <w:r w:rsidRPr="005224D5">
              <w:rPr>
                <w:rFonts w:cs="Arial"/>
                <w:noProof/>
              </w:rPr>
              <w:t> </w:t>
            </w:r>
            <w:r w:rsidRPr="005224D5">
              <w:rPr>
                <w:rFonts w:cs="Arial"/>
              </w:rPr>
              <w:fldChar w:fldCharType="end"/>
            </w:r>
          </w:p>
        </w:tc>
      </w:tr>
      <w:tr w:rsidR="00715DEF" w:rsidRPr="005224D5" w14:paraId="5A75D828" w14:textId="77777777" w:rsidTr="00C608D0">
        <w:trPr>
          <w:trHeight w:val="576"/>
        </w:trPr>
        <w:tc>
          <w:tcPr>
            <w:tcW w:w="610" w:type="pct"/>
            <w:vMerge/>
            <w:tcBorders>
              <w:left w:val="single" w:sz="4" w:space="0" w:color="auto"/>
              <w:bottom w:val="single" w:sz="4" w:space="0" w:color="auto"/>
              <w:right w:val="single" w:sz="4" w:space="0" w:color="auto"/>
            </w:tcBorders>
            <w:shd w:val="clear" w:color="auto" w:fill="auto"/>
            <w:vAlign w:val="center"/>
          </w:tcPr>
          <w:p w14:paraId="681B2D76" w14:textId="77777777" w:rsidR="00715DEF" w:rsidRPr="005224D5" w:rsidRDefault="00715DEF" w:rsidP="00C608D0">
            <w:pPr>
              <w:rPr>
                <w:lang w:val="en-GB"/>
              </w:rPr>
            </w:pPr>
          </w:p>
        </w:tc>
        <w:tc>
          <w:tcPr>
            <w:tcW w:w="1852" w:type="pct"/>
            <w:tcBorders>
              <w:top w:val="single" w:sz="4" w:space="0" w:color="auto"/>
              <w:left w:val="single" w:sz="4" w:space="0" w:color="auto"/>
              <w:bottom w:val="single" w:sz="4" w:space="0" w:color="auto"/>
              <w:right w:val="single" w:sz="4" w:space="0" w:color="auto"/>
            </w:tcBorders>
            <w:shd w:val="clear" w:color="auto" w:fill="auto"/>
            <w:vAlign w:val="center"/>
          </w:tcPr>
          <w:p w14:paraId="75AC01D9" w14:textId="77777777" w:rsidR="00715DEF" w:rsidRPr="005224D5" w:rsidRDefault="00715DEF" w:rsidP="00C608D0">
            <w:pPr>
              <w:rPr>
                <w:lang w:val="en-GB"/>
              </w:rPr>
            </w:pPr>
            <w:r w:rsidRPr="005224D5">
              <w:rPr>
                <w:lang w:val="en-GB"/>
              </w:rPr>
              <w:t>By whom is the comprehensive list of facilities expected to be completed?</w:t>
            </w:r>
          </w:p>
        </w:tc>
        <w:tc>
          <w:tcPr>
            <w:tcW w:w="2538" w:type="pct"/>
            <w:tcBorders>
              <w:top w:val="single" w:sz="4" w:space="0" w:color="auto"/>
              <w:left w:val="single" w:sz="4" w:space="0" w:color="auto"/>
              <w:bottom w:val="single" w:sz="4" w:space="0" w:color="auto"/>
              <w:right w:val="single" w:sz="4" w:space="0" w:color="auto"/>
            </w:tcBorders>
            <w:shd w:val="clear" w:color="auto" w:fill="F2F2F2"/>
            <w:vAlign w:val="center"/>
          </w:tcPr>
          <w:p w14:paraId="62CFD6F1" w14:textId="77777777" w:rsidR="00715DEF" w:rsidRPr="005224D5" w:rsidRDefault="00715DEF" w:rsidP="00C608D0">
            <w:pPr>
              <w:pStyle w:val="ListParagraph"/>
              <w:ind w:left="0"/>
              <w:rPr>
                <w:rFonts w:cs="Arial"/>
              </w:rPr>
            </w:pPr>
            <w:r w:rsidRPr="005224D5">
              <w:rPr>
                <w:rFonts w:cs="Arial"/>
              </w:rPr>
              <w:fldChar w:fldCharType="begin">
                <w:ffData>
                  <w:name w:val="Text3"/>
                  <w:enabled/>
                  <w:calcOnExit w:val="0"/>
                  <w:textInput/>
                </w:ffData>
              </w:fldChar>
            </w:r>
            <w:r w:rsidRPr="005224D5">
              <w:rPr>
                <w:rFonts w:cs="Arial"/>
              </w:rPr>
              <w:instrText xml:space="preserve"> FORMTEXT </w:instrText>
            </w:r>
            <w:r w:rsidRPr="005224D5">
              <w:rPr>
                <w:rFonts w:cs="Arial"/>
              </w:rPr>
            </w:r>
            <w:r w:rsidRPr="005224D5">
              <w:rPr>
                <w:rFonts w:cs="Arial"/>
              </w:rPr>
              <w:fldChar w:fldCharType="separate"/>
            </w:r>
            <w:r w:rsidRPr="005224D5">
              <w:rPr>
                <w:rFonts w:cs="Arial"/>
                <w:noProof/>
              </w:rPr>
              <w:t> </w:t>
            </w:r>
            <w:r w:rsidRPr="005224D5">
              <w:rPr>
                <w:rFonts w:cs="Arial"/>
                <w:noProof/>
              </w:rPr>
              <w:t> </w:t>
            </w:r>
            <w:r w:rsidRPr="005224D5">
              <w:rPr>
                <w:rFonts w:cs="Arial"/>
                <w:noProof/>
              </w:rPr>
              <w:t> </w:t>
            </w:r>
            <w:r w:rsidRPr="005224D5">
              <w:rPr>
                <w:rFonts w:cs="Arial"/>
                <w:noProof/>
              </w:rPr>
              <w:t> </w:t>
            </w:r>
            <w:r w:rsidRPr="005224D5">
              <w:rPr>
                <w:rFonts w:cs="Arial"/>
                <w:noProof/>
              </w:rPr>
              <w:t> </w:t>
            </w:r>
            <w:r w:rsidRPr="005224D5">
              <w:rPr>
                <w:rFonts w:cs="Arial"/>
              </w:rPr>
              <w:fldChar w:fldCharType="end"/>
            </w:r>
          </w:p>
        </w:tc>
      </w:tr>
    </w:tbl>
    <w:p w14:paraId="75F252FD" w14:textId="77777777" w:rsidR="00715DEF" w:rsidRPr="005224D5" w:rsidRDefault="00715DEF" w:rsidP="00715DEF">
      <w:pPr>
        <w:pStyle w:val="ListParagraph"/>
        <w:spacing w:before="120" w:after="120"/>
        <w:ind w:left="994" w:hanging="994"/>
        <w:jc w:val="both"/>
        <w:rPr>
          <w:szCs w:val="24"/>
          <w:lang w:val="en-GB"/>
        </w:rPr>
      </w:pPr>
      <w:r w:rsidRPr="005224D5">
        <w:rPr>
          <w:b/>
          <w:szCs w:val="24"/>
          <w:lang w:val="en-GB"/>
        </w:rPr>
        <w:t>NOTE 1</w:t>
      </w:r>
      <w:r w:rsidRPr="005224D5">
        <w:rPr>
          <w:rStyle w:val="FootnoteReference"/>
          <w:b/>
          <w:szCs w:val="24"/>
          <w:lang w:val="en-GB"/>
        </w:rPr>
        <w:footnoteReference w:id="3"/>
      </w:r>
      <w:r w:rsidRPr="005224D5">
        <w:rPr>
          <w:szCs w:val="24"/>
          <w:lang w:val="en-GB"/>
        </w:rPr>
        <w:t>:</w:t>
      </w:r>
      <w:r w:rsidRPr="005224D5">
        <w:rPr>
          <w:szCs w:val="24"/>
          <w:lang w:val="en-GB"/>
        </w:rPr>
        <w:tab/>
        <w:t>GCC set t</w:t>
      </w:r>
      <w:r w:rsidRPr="005224D5">
        <w:rPr>
          <w:szCs w:val="24"/>
        </w:rPr>
        <w:t xml:space="preserve">he deadline for completion of Phase I for all PV2 at one year after the publication of the </w:t>
      </w:r>
      <w:r w:rsidRPr="005224D5">
        <w:rPr>
          <w:i/>
          <w:szCs w:val="24"/>
        </w:rPr>
        <w:t xml:space="preserve">Guidance to minimize risks for facilities collecting, handling or storing materials potentially infectious for polioviruses </w:t>
      </w:r>
      <w:r w:rsidRPr="005224D5">
        <w:rPr>
          <w:szCs w:val="24"/>
          <w:lang w:val="en-GB"/>
        </w:rPr>
        <w:t>(i.e. by 10 April 2019), and for WPV1 &amp; WPV3 before the global declaration of WPV eradication.</w:t>
      </w:r>
    </w:p>
    <w:p w14:paraId="6C66B9A8" w14:textId="77777777" w:rsidR="00715DEF" w:rsidRPr="005224D5" w:rsidRDefault="00715DEF" w:rsidP="00715DEF">
      <w:pPr>
        <w:pStyle w:val="ListParagraph"/>
        <w:spacing w:after="120"/>
        <w:ind w:left="994" w:hanging="994"/>
        <w:jc w:val="both"/>
        <w:rPr>
          <w:szCs w:val="24"/>
          <w:lang w:val="en-GB"/>
        </w:rPr>
      </w:pPr>
      <w:r w:rsidRPr="005224D5">
        <w:rPr>
          <w:b/>
          <w:szCs w:val="24"/>
          <w:lang w:val="en-GB"/>
        </w:rPr>
        <w:t>NOTE 2</w:t>
      </w:r>
      <w:r w:rsidRPr="005224D5">
        <w:rPr>
          <w:b/>
          <w:szCs w:val="24"/>
          <w:vertAlign w:val="superscript"/>
          <w:lang w:val="en-GB"/>
        </w:rPr>
        <w:t>4</w:t>
      </w:r>
      <w:r w:rsidRPr="005224D5">
        <w:rPr>
          <w:szCs w:val="24"/>
          <w:lang w:val="en-GB"/>
        </w:rPr>
        <w:t>:</w:t>
      </w:r>
      <w:r w:rsidRPr="005224D5">
        <w:rPr>
          <w:szCs w:val="24"/>
          <w:lang w:val="en-GB"/>
        </w:rPr>
        <w:tab/>
        <w:t xml:space="preserve">GCC requested RCCs to urge countries to complete the identification, destruction, </w:t>
      </w:r>
      <w:proofErr w:type="gramStart"/>
      <w:r w:rsidRPr="005224D5">
        <w:rPr>
          <w:szCs w:val="24"/>
          <w:lang w:val="en-GB"/>
        </w:rPr>
        <w:t>transfer</w:t>
      </w:r>
      <w:proofErr w:type="gramEnd"/>
      <w:r w:rsidRPr="005224D5">
        <w:rPr>
          <w:szCs w:val="24"/>
          <w:lang w:val="en-GB"/>
        </w:rPr>
        <w:t xml:space="preserve"> or containment (Phase I) of WPV1 and WPV3 materials by the end of Phase II.</w:t>
      </w:r>
    </w:p>
    <w:p w14:paraId="3BED44B6" w14:textId="77777777" w:rsidR="00715DEF" w:rsidRPr="005224D5" w:rsidRDefault="00715DEF" w:rsidP="00715DEF">
      <w:pPr>
        <w:pStyle w:val="ListParagraph"/>
        <w:spacing w:after="120"/>
        <w:ind w:left="994" w:hanging="994"/>
        <w:jc w:val="both"/>
        <w:rPr>
          <w:szCs w:val="24"/>
          <w:lang w:val="en-GB"/>
        </w:rPr>
      </w:pPr>
      <w:r w:rsidRPr="005224D5">
        <w:rPr>
          <w:b/>
          <w:szCs w:val="24"/>
          <w:lang w:val="en-GB"/>
        </w:rPr>
        <w:t>NOTE 3</w:t>
      </w:r>
      <w:r w:rsidRPr="005224D5">
        <w:rPr>
          <w:b/>
          <w:szCs w:val="24"/>
          <w:vertAlign w:val="superscript"/>
          <w:lang w:val="en-GB"/>
        </w:rPr>
        <w:t>4</w:t>
      </w:r>
      <w:r w:rsidRPr="005224D5">
        <w:rPr>
          <w:szCs w:val="24"/>
          <w:lang w:val="en-GB"/>
        </w:rPr>
        <w:t>:</w:t>
      </w:r>
      <w:r w:rsidRPr="005224D5">
        <w:rPr>
          <w:szCs w:val="24"/>
          <w:lang w:val="en-GB"/>
        </w:rPr>
        <w:tab/>
        <w:t>GCC recommended that at the time of WPV eradication, all facilities retaining WPVs should have a certificate of containment (CC), and if not, have a time-limited interim certificate of containment (ICC), with a clear end point for obtaining a CC agreed with the GCC.</w:t>
      </w:r>
    </w:p>
    <w:p w14:paraId="1871DC80" w14:textId="77777777" w:rsidR="00715DEF" w:rsidRDefault="00715DEF" w:rsidP="00F808ED">
      <w:pPr>
        <w:ind w:left="993" w:hanging="993"/>
        <w:rPr>
          <w:szCs w:val="24"/>
        </w:rPr>
      </w:pPr>
      <w:r w:rsidRPr="005224D5">
        <w:rPr>
          <w:b/>
          <w:szCs w:val="24"/>
          <w:lang w:val="en-GB"/>
        </w:rPr>
        <w:t>NOTE 4</w:t>
      </w:r>
      <w:r w:rsidRPr="005224D5">
        <w:rPr>
          <w:rStyle w:val="FootnoteReference"/>
          <w:b/>
          <w:szCs w:val="24"/>
          <w:lang w:val="en-GB"/>
        </w:rPr>
        <w:footnoteReference w:id="4"/>
      </w:r>
      <w:r w:rsidRPr="005224D5">
        <w:rPr>
          <w:szCs w:val="24"/>
          <w:lang w:val="en-GB"/>
        </w:rPr>
        <w:t>:</w:t>
      </w:r>
      <w:r w:rsidRPr="005224D5">
        <w:rPr>
          <w:b/>
          <w:szCs w:val="24"/>
          <w:lang w:val="en-GB"/>
        </w:rPr>
        <w:tab/>
      </w:r>
      <w:r w:rsidRPr="005224D5">
        <w:rPr>
          <w:szCs w:val="24"/>
        </w:rPr>
        <w:t>Certification of WPV eradication should only occur when all WPV materials, in facilities designated for retaining them, are safely and securely contained.</w:t>
      </w:r>
    </w:p>
    <w:p w14:paraId="6324E0EE" w14:textId="77777777" w:rsidR="00715DEF" w:rsidRPr="005224D5" w:rsidRDefault="00715DEF" w:rsidP="00D05451">
      <w:pPr>
        <w:autoSpaceDE w:val="0"/>
        <w:autoSpaceDN w:val="0"/>
        <w:adjustRightInd w:val="0"/>
        <w:ind w:left="1134" w:hanging="1134"/>
        <w:jc w:val="both"/>
        <w:rPr>
          <w:color w:val="000000"/>
          <w:szCs w:val="24"/>
        </w:rPr>
      </w:pPr>
    </w:p>
    <w:p w14:paraId="18D600C7" w14:textId="77777777" w:rsidR="001D367F" w:rsidRPr="005224D5" w:rsidRDefault="001D367F" w:rsidP="00D05451">
      <w:pPr>
        <w:autoSpaceDE w:val="0"/>
        <w:autoSpaceDN w:val="0"/>
        <w:adjustRightInd w:val="0"/>
        <w:ind w:left="1134" w:hanging="1134"/>
        <w:jc w:val="both"/>
        <w:rPr>
          <w:color w:val="000000"/>
          <w:szCs w:val="24"/>
        </w:rPr>
      </w:pPr>
    </w:p>
    <w:p w14:paraId="64E87E80" w14:textId="77777777" w:rsidR="001D367F" w:rsidRPr="00E127C6" w:rsidRDefault="001D367F" w:rsidP="005224D5">
      <w:pPr>
        <w:autoSpaceDE w:val="0"/>
        <w:autoSpaceDN w:val="0"/>
        <w:adjustRightInd w:val="0"/>
        <w:ind w:left="1134" w:hanging="1134"/>
        <w:jc w:val="both"/>
        <w:rPr>
          <w:i/>
          <w:iCs/>
        </w:rPr>
      </w:pPr>
      <w:r w:rsidRPr="00E127C6">
        <w:rPr>
          <w:b/>
          <w:bCs/>
          <w:i/>
          <w:iCs/>
          <w:color w:val="000000"/>
          <w:szCs w:val="24"/>
        </w:rPr>
        <w:t>16.</w:t>
      </w:r>
      <w:r w:rsidR="00B5245A" w:rsidRPr="00E127C6">
        <w:rPr>
          <w:b/>
          <w:bCs/>
          <w:i/>
          <w:iCs/>
          <w:color w:val="000000"/>
          <w:szCs w:val="24"/>
        </w:rPr>
        <w:t>4</w:t>
      </w:r>
      <w:r w:rsidRPr="00E127C6">
        <w:rPr>
          <w:b/>
          <w:bCs/>
          <w:i/>
          <w:iCs/>
          <w:color w:val="000000"/>
          <w:szCs w:val="24"/>
        </w:rPr>
        <w:t xml:space="preserve"> Survey of facilities</w:t>
      </w:r>
    </w:p>
    <w:p w14:paraId="4649D4C8" w14:textId="77777777" w:rsidR="001D367F" w:rsidRDefault="001D367F" w:rsidP="00D05451">
      <w:pPr>
        <w:autoSpaceDE w:val="0"/>
        <w:autoSpaceDN w:val="0"/>
        <w:adjustRightInd w:val="0"/>
        <w:ind w:left="1134" w:hanging="1134"/>
        <w:jc w:val="both"/>
        <w:rPr>
          <w:color w:val="000000"/>
          <w:szCs w:val="24"/>
          <w:shd w:val="clear" w:color="auto" w:fill="FFFFFF"/>
        </w:rPr>
      </w:pPr>
    </w:p>
    <w:p w14:paraId="1974E628" w14:textId="77777777" w:rsidR="00105688" w:rsidRPr="00F808ED" w:rsidRDefault="000F54D0" w:rsidP="00F808ED">
      <w:pPr>
        <w:autoSpaceDE w:val="0"/>
        <w:autoSpaceDN w:val="0"/>
        <w:adjustRightInd w:val="0"/>
        <w:ind w:left="851" w:hanging="851"/>
        <w:jc w:val="both"/>
        <w:rPr>
          <w:b/>
          <w:bCs/>
          <w:color w:val="000000"/>
          <w:szCs w:val="24"/>
          <w:shd w:val="clear" w:color="auto" w:fill="FFFFFF"/>
        </w:rPr>
      </w:pPr>
      <w:r w:rsidRPr="00F808ED">
        <w:rPr>
          <w:b/>
          <w:bCs/>
          <w:color w:val="000000"/>
          <w:szCs w:val="24"/>
          <w:shd w:val="clear" w:color="auto" w:fill="FFFFFF"/>
        </w:rPr>
        <w:t>1</w:t>
      </w:r>
      <w:r w:rsidR="00931AEF" w:rsidRPr="00F808ED">
        <w:rPr>
          <w:b/>
          <w:bCs/>
          <w:color w:val="000000"/>
          <w:szCs w:val="24"/>
          <w:shd w:val="clear" w:color="auto" w:fill="FFFFFF"/>
        </w:rPr>
        <w:t>6.</w:t>
      </w:r>
      <w:r w:rsidR="00B5245A" w:rsidRPr="00F808ED">
        <w:rPr>
          <w:b/>
          <w:bCs/>
          <w:color w:val="000000"/>
          <w:szCs w:val="24"/>
          <w:shd w:val="clear" w:color="auto" w:fill="FFFFFF"/>
        </w:rPr>
        <w:t>4</w:t>
      </w:r>
      <w:r w:rsidR="001D367F" w:rsidRPr="00F808ED">
        <w:rPr>
          <w:b/>
          <w:bCs/>
          <w:color w:val="000000"/>
          <w:szCs w:val="24"/>
          <w:shd w:val="clear" w:color="auto" w:fill="FFFFFF"/>
        </w:rPr>
        <w:t>.1</w:t>
      </w:r>
      <w:r w:rsidRPr="00F808ED">
        <w:rPr>
          <w:b/>
          <w:bCs/>
          <w:color w:val="000000"/>
          <w:szCs w:val="24"/>
          <w:shd w:val="clear" w:color="auto" w:fill="FFFFFF"/>
        </w:rPr>
        <w:tab/>
      </w:r>
      <w:r w:rsidR="00FE102C" w:rsidRPr="00F808ED">
        <w:rPr>
          <w:b/>
          <w:bCs/>
          <w:color w:val="000000"/>
          <w:szCs w:val="24"/>
          <w:shd w:val="clear" w:color="auto" w:fill="FFFFFF"/>
        </w:rPr>
        <w:t xml:space="preserve">Has a national survey of laboratories been completed </w:t>
      </w:r>
      <w:proofErr w:type="gramStart"/>
      <w:r w:rsidR="00FE102C" w:rsidRPr="00F808ED">
        <w:rPr>
          <w:b/>
          <w:bCs/>
          <w:color w:val="000000"/>
          <w:szCs w:val="24"/>
          <w:shd w:val="clear" w:color="auto" w:fill="FFFFFF"/>
        </w:rPr>
        <w:t>in order to</w:t>
      </w:r>
      <w:proofErr w:type="gramEnd"/>
      <w:r w:rsidR="00FE102C" w:rsidRPr="00F808ED">
        <w:rPr>
          <w:b/>
          <w:bCs/>
          <w:color w:val="000000"/>
          <w:szCs w:val="24"/>
          <w:shd w:val="clear" w:color="auto" w:fill="FFFFFF"/>
        </w:rPr>
        <w:t xml:space="preserve"> identify all those laboratories in the country with wild poliovirus</w:t>
      </w:r>
      <w:r w:rsidR="00400652" w:rsidRPr="00F808ED">
        <w:rPr>
          <w:b/>
          <w:bCs/>
          <w:color w:val="000000"/>
          <w:szCs w:val="24"/>
          <w:shd w:val="clear" w:color="auto" w:fill="FFFFFF"/>
        </w:rPr>
        <w:t xml:space="preserve"> type 2</w:t>
      </w:r>
      <w:r w:rsidR="00931AEF" w:rsidRPr="00F808ED">
        <w:rPr>
          <w:b/>
          <w:bCs/>
          <w:color w:val="000000"/>
          <w:szCs w:val="24"/>
          <w:shd w:val="clear" w:color="auto" w:fill="FFFFFF"/>
        </w:rPr>
        <w:t xml:space="preserve"> and 3</w:t>
      </w:r>
      <w:r w:rsidR="00F01F1B" w:rsidRPr="00F808ED">
        <w:rPr>
          <w:b/>
          <w:bCs/>
          <w:color w:val="000000"/>
          <w:szCs w:val="24"/>
          <w:shd w:val="clear" w:color="auto" w:fill="FFFFFF"/>
        </w:rPr>
        <w:t>, vaccine derived poliovirus type 2</w:t>
      </w:r>
      <w:r w:rsidR="00FE102C" w:rsidRPr="00F808ED">
        <w:rPr>
          <w:b/>
          <w:bCs/>
          <w:color w:val="000000"/>
          <w:szCs w:val="24"/>
          <w:shd w:val="clear" w:color="auto" w:fill="FFFFFF"/>
        </w:rPr>
        <w:t xml:space="preserve"> and/or potential infectious material?</w:t>
      </w:r>
      <w:r w:rsidR="00105688" w:rsidRPr="00F808ED">
        <w:rPr>
          <w:b/>
          <w:bCs/>
          <w:color w:val="000000"/>
          <w:szCs w:val="24"/>
        </w:rPr>
        <w:t xml:space="preserve"> </w:t>
      </w:r>
    </w:p>
    <w:p w14:paraId="34AE5CC8" w14:textId="77777777" w:rsidR="00105688" w:rsidRPr="008952EC" w:rsidRDefault="00105688" w:rsidP="00105688">
      <w:pPr>
        <w:autoSpaceDE w:val="0"/>
        <w:autoSpaceDN w:val="0"/>
        <w:adjustRightInd w:val="0"/>
        <w:jc w:val="both"/>
        <w:rPr>
          <w:color w:val="000000"/>
          <w:szCs w:val="24"/>
        </w:rPr>
      </w:pPr>
    </w:p>
    <w:p w14:paraId="202A2CBD" w14:textId="77777777" w:rsidR="00D97174" w:rsidRPr="008952EC" w:rsidRDefault="00D97174" w:rsidP="00F808ED">
      <w:pPr>
        <w:pStyle w:val="Header"/>
        <w:tabs>
          <w:tab w:val="clear" w:pos="4320"/>
          <w:tab w:val="clear" w:pos="8640"/>
        </w:tabs>
        <w:spacing w:after="120"/>
        <w:ind w:left="644" w:firstLine="490"/>
        <w:rPr>
          <w:b/>
        </w:rPr>
      </w:pP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r w:rsidRPr="008952EC">
        <w:rPr>
          <w:szCs w:val="28"/>
        </w:rPr>
        <w:t xml:space="preserve"> Yes </w:t>
      </w:r>
      <w:r w:rsidRPr="008952EC">
        <w:rPr>
          <w:szCs w:val="28"/>
        </w:rPr>
        <w:tab/>
      </w: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r w:rsidRPr="008952EC">
        <w:rPr>
          <w:szCs w:val="28"/>
        </w:rPr>
        <w:t xml:space="preserve"> No</w:t>
      </w:r>
    </w:p>
    <w:p w14:paraId="0D031E76" w14:textId="77777777" w:rsidR="00F808ED" w:rsidRDefault="00F808ED" w:rsidP="001D367F">
      <w:pPr>
        <w:rPr>
          <w:bCs/>
          <w:szCs w:val="24"/>
        </w:rPr>
      </w:pPr>
    </w:p>
    <w:p w14:paraId="4BB45980" w14:textId="77777777" w:rsidR="001D367F" w:rsidRPr="00E127C6" w:rsidRDefault="001D367F" w:rsidP="001D367F">
      <w:pPr>
        <w:rPr>
          <w:b/>
          <w:szCs w:val="24"/>
        </w:rPr>
      </w:pPr>
      <w:r w:rsidRPr="00E127C6">
        <w:rPr>
          <w:b/>
          <w:szCs w:val="24"/>
        </w:rPr>
        <w:t>16.</w:t>
      </w:r>
      <w:r w:rsidR="00B5245A" w:rsidRPr="00E127C6">
        <w:rPr>
          <w:b/>
          <w:szCs w:val="24"/>
        </w:rPr>
        <w:t>4.1.1</w:t>
      </w:r>
      <w:r w:rsidRPr="00E127C6">
        <w:rPr>
          <w:b/>
          <w:szCs w:val="24"/>
        </w:rPr>
        <w:t xml:space="preserve"> If “NO” please explain why?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1D367F" w:rsidRPr="008952EC" w14:paraId="1FAD680D" w14:textId="77777777" w:rsidTr="00C608D0">
        <w:tc>
          <w:tcPr>
            <w:tcW w:w="9036" w:type="dxa"/>
            <w:shd w:val="clear" w:color="auto" w:fill="auto"/>
          </w:tcPr>
          <w:p w14:paraId="60DA6C06" w14:textId="77777777" w:rsidR="001D367F" w:rsidRPr="008952EC" w:rsidRDefault="001D367F" w:rsidP="00C608D0">
            <w:pPr>
              <w:rPr>
                <w:i/>
                <w:iCs/>
                <w:color w:val="000000"/>
                <w:szCs w:val="24"/>
              </w:rPr>
            </w:pPr>
            <w:r w:rsidRPr="008952EC">
              <w:rPr>
                <w:i/>
                <w:iCs/>
                <w:color w:val="000000"/>
                <w:szCs w:val="24"/>
              </w:rPr>
              <w:t>Type here</w:t>
            </w:r>
          </w:p>
          <w:p w14:paraId="366F0AEE" w14:textId="77777777" w:rsidR="001D367F" w:rsidRPr="008952EC" w:rsidRDefault="001D367F" w:rsidP="00C608D0">
            <w:pPr>
              <w:rPr>
                <w:color w:val="000000"/>
                <w:szCs w:val="24"/>
              </w:rPr>
            </w:pPr>
          </w:p>
          <w:p w14:paraId="5D0323C0" w14:textId="77777777" w:rsidR="001D367F" w:rsidRPr="008952EC" w:rsidRDefault="001D367F" w:rsidP="00C608D0">
            <w:pPr>
              <w:rPr>
                <w:color w:val="000000"/>
                <w:szCs w:val="24"/>
              </w:rPr>
            </w:pPr>
          </w:p>
          <w:p w14:paraId="5C7F6E0A" w14:textId="77777777" w:rsidR="001D367F" w:rsidRPr="008952EC" w:rsidRDefault="001D367F" w:rsidP="00C608D0">
            <w:pPr>
              <w:rPr>
                <w:color w:val="000000"/>
                <w:szCs w:val="24"/>
              </w:rPr>
            </w:pPr>
          </w:p>
        </w:tc>
      </w:tr>
    </w:tbl>
    <w:p w14:paraId="5A7D7C35" w14:textId="77777777" w:rsidR="001D367F" w:rsidRPr="008952EC" w:rsidRDefault="001D367F" w:rsidP="001D367F">
      <w:pPr>
        <w:ind w:left="720"/>
        <w:rPr>
          <w:color w:val="000000"/>
          <w:szCs w:val="24"/>
        </w:rPr>
      </w:pPr>
    </w:p>
    <w:p w14:paraId="1B12F405" w14:textId="77777777" w:rsidR="00D97174" w:rsidRPr="00E127C6" w:rsidRDefault="001D367F" w:rsidP="00D97174">
      <w:pPr>
        <w:rPr>
          <w:b/>
          <w:szCs w:val="24"/>
        </w:rPr>
      </w:pPr>
      <w:r w:rsidRPr="00E127C6">
        <w:rPr>
          <w:b/>
          <w:szCs w:val="24"/>
        </w:rPr>
        <w:t>16.</w:t>
      </w:r>
      <w:r w:rsidR="00B5245A" w:rsidRPr="00E127C6">
        <w:rPr>
          <w:b/>
          <w:szCs w:val="24"/>
        </w:rPr>
        <w:t>4.1.2</w:t>
      </w:r>
      <w:r w:rsidRPr="00E127C6">
        <w:rPr>
          <w:b/>
          <w:szCs w:val="24"/>
        </w:rPr>
        <w:t xml:space="preserve"> </w:t>
      </w:r>
      <w:r w:rsidR="00773550" w:rsidRPr="00E127C6">
        <w:rPr>
          <w:b/>
          <w:szCs w:val="24"/>
        </w:rPr>
        <w:t>If</w:t>
      </w:r>
      <w:r w:rsidR="006D5F76" w:rsidRPr="00E127C6">
        <w:rPr>
          <w:b/>
          <w:szCs w:val="24"/>
        </w:rPr>
        <w:t xml:space="preserve"> yes, describe </w:t>
      </w:r>
      <w:r w:rsidR="00931AEF" w:rsidRPr="00E127C6">
        <w:rPr>
          <w:b/>
          <w:szCs w:val="24"/>
        </w:rPr>
        <w:t>details of the survey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D97174" w:rsidRPr="008952EC" w14:paraId="3843982F" w14:textId="77777777" w:rsidTr="00E36751">
        <w:tc>
          <w:tcPr>
            <w:tcW w:w="9036" w:type="dxa"/>
            <w:shd w:val="clear" w:color="auto" w:fill="auto"/>
          </w:tcPr>
          <w:p w14:paraId="41281379" w14:textId="77777777" w:rsidR="00D97174" w:rsidRPr="008952EC" w:rsidRDefault="00773550" w:rsidP="007A4268">
            <w:pPr>
              <w:rPr>
                <w:i/>
                <w:iCs/>
                <w:color w:val="000000"/>
                <w:szCs w:val="24"/>
              </w:rPr>
            </w:pPr>
            <w:r w:rsidRPr="008952EC">
              <w:rPr>
                <w:i/>
                <w:iCs/>
                <w:color w:val="000000"/>
                <w:szCs w:val="24"/>
              </w:rPr>
              <w:t>T</w:t>
            </w:r>
            <w:r w:rsidR="00D97174" w:rsidRPr="008952EC">
              <w:rPr>
                <w:i/>
                <w:iCs/>
                <w:color w:val="000000"/>
                <w:szCs w:val="24"/>
              </w:rPr>
              <w:t>ype here</w:t>
            </w:r>
          </w:p>
          <w:p w14:paraId="397FD084" w14:textId="77777777" w:rsidR="00D97174" w:rsidRPr="008952EC" w:rsidRDefault="00D97174" w:rsidP="00E36751">
            <w:pPr>
              <w:rPr>
                <w:color w:val="000000"/>
                <w:szCs w:val="24"/>
              </w:rPr>
            </w:pPr>
          </w:p>
          <w:p w14:paraId="776F1D55" w14:textId="77777777" w:rsidR="00D97174" w:rsidRPr="008952EC" w:rsidRDefault="00D97174" w:rsidP="00E36751">
            <w:pPr>
              <w:rPr>
                <w:color w:val="000000"/>
                <w:szCs w:val="24"/>
              </w:rPr>
            </w:pPr>
          </w:p>
          <w:p w14:paraId="7CC54DB8" w14:textId="77777777" w:rsidR="00D97174" w:rsidRPr="008952EC" w:rsidRDefault="00D97174" w:rsidP="00E36751">
            <w:pPr>
              <w:rPr>
                <w:color w:val="000000"/>
                <w:szCs w:val="24"/>
              </w:rPr>
            </w:pPr>
          </w:p>
        </w:tc>
      </w:tr>
    </w:tbl>
    <w:p w14:paraId="14322529" w14:textId="77777777" w:rsidR="00D97174" w:rsidRDefault="00D97174" w:rsidP="00D97174">
      <w:pPr>
        <w:ind w:left="720"/>
        <w:rPr>
          <w:color w:val="000000"/>
          <w:szCs w:val="24"/>
        </w:rPr>
      </w:pPr>
    </w:p>
    <w:p w14:paraId="62C84074" w14:textId="77777777" w:rsidR="00050FBF" w:rsidRPr="001D367F" w:rsidRDefault="00F808ED" w:rsidP="005224D5">
      <w:pPr>
        <w:pStyle w:val="Heading2"/>
        <w:ind w:left="0"/>
      </w:pPr>
      <w:r>
        <w:br w:type="page"/>
      </w:r>
      <w:r w:rsidR="001D367F">
        <w:t>16.</w:t>
      </w:r>
      <w:r w:rsidR="00B5245A">
        <w:t>4.1.3</w:t>
      </w:r>
      <w:r w:rsidR="001D367F">
        <w:t xml:space="preserve"> If yes, </w:t>
      </w:r>
      <w:r w:rsidR="00050FBF" w:rsidRPr="001D367F">
        <w:t>Facilities surveyed during the current reporting period</w:t>
      </w:r>
    </w:p>
    <w:tbl>
      <w:tblPr>
        <w:tblW w:w="5100" w:type="pct"/>
        <w:tblInd w:w="-5" w:type="dxa"/>
        <w:tblLook w:val="04A0" w:firstRow="1" w:lastRow="0" w:firstColumn="1" w:lastColumn="0" w:noHBand="0" w:noVBand="1"/>
      </w:tblPr>
      <w:tblGrid>
        <w:gridCol w:w="5081"/>
        <w:gridCol w:w="4015"/>
      </w:tblGrid>
      <w:tr w:rsidR="00050FBF" w:rsidRPr="005224D5" w14:paraId="223C9A54" w14:textId="77777777" w:rsidTr="00344E96">
        <w:trPr>
          <w:trHeight w:val="576"/>
        </w:trPr>
        <w:tc>
          <w:tcPr>
            <w:tcW w:w="2793" w:type="pct"/>
            <w:tcBorders>
              <w:top w:val="single" w:sz="4" w:space="0" w:color="auto"/>
              <w:left w:val="single" w:sz="4" w:space="0" w:color="auto"/>
              <w:bottom w:val="single" w:sz="4" w:space="0" w:color="auto"/>
              <w:right w:val="single" w:sz="4" w:space="0" w:color="auto"/>
            </w:tcBorders>
            <w:shd w:val="clear" w:color="auto" w:fill="auto"/>
            <w:vAlign w:val="center"/>
          </w:tcPr>
          <w:p w14:paraId="375D8293" w14:textId="77777777" w:rsidR="00050FBF" w:rsidRPr="001D367F" w:rsidRDefault="00050FBF" w:rsidP="002643FF">
            <w:pPr>
              <w:rPr>
                <w:lang w:val="en-GB"/>
              </w:rPr>
            </w:pPr>
            <w:r w:rsidRPr="001D367F">
              <w:rPr>
                <w:lang w:val="en-GB"/>
              </w:rPr>
              <w:t xml:space="preserve">Reporting period </w:t>
            </w:r>
            <w:r w:rsidRPr="001D367F">
              <w:rPr>
                <w:rFonts w:cs="Arial"/>
              </w:rPr>
              <w:t>(dd/mm/yyyy – dd/mm/yyyy):</w:t>
            </w:r>
          </w:p>
        </w:tc>
        <w:tc>
          <w:tcPr>
            <w:tcW w:w="2207" w:type="pct"/>
            <w:tcBorders>
              <w:top w:val="single" w:sz="4" w:space="0" w:color="auto"/>
              <w:left w:val="single" w:sz="4" w:space="0" w:color="auto"/>
              <w:bottom w:val="single" w:sz="4" w:space="0" w:color="auto"/>
              <w:right w:val="single" w:sz="4" w:space="0" w:color="auto"/>
            </w:tcBorders>
            <w:shd w:val="clear" w:color="auto" w:fill="F2F2F2"/>
            <w:vAlign w:val="center"/>
          </w:tcPr>
          <w:p w14:paraId="1967127A" w14:textId="77777777" w:rsidR="00050FBF" w:rsidRPr="001D367F" w:rsidRDefault="00050FBF" w:rsidP="002643FF">
            <w:pPr>
              <w:pStyle w:val="ListParagraph"/>
              <w:ind w:left="0"/>
              <w:rPr>
                <w:rFonts w:cs="Arial"/>
              </w:rPr>
            </w:pPr>
            <w:r w:rsidRPr="005224D5">
              <w:rPr>
                <w:rFonts w:cs="Arial"/>
              </w:rPr>
              <w:fldChar w:fldCharType="begin">
                <w:ffData>
                  <w:name w:val="Text3"/>
                  <w:enabled/>
                  <w:calcOnExit w:val="0"/>
                  <w:textInput/>
                </w:ffData>
              </w:fldChar>
            </w:r>
            <w:r w:rsidRPr="005224D5">
              <w:rPr>
                <w:rFonts w:cs="Arial"/>
              </w:rPr>
              <w:instrText xml:space="preserve"> FORMTEXT </w:instrText>
            </w:r>
            <w:r w:rsidRPr="005224D5">
              <w:rPr>
                <w:rFonts w:cs="Arial"/>
              </w:rPr>
            </w:r>
            <w:r w:rsidRPr="005224D5">
              <w:rPr>
                <w:rFonts w:cs="Arial"/>
              </w:rPr>
              <w:fldChar w:fldCharType="separate"/>
            </w:r>
            <w:r w:rsidRPr="005224D5">
              <w:rPr>
                <w:rFonts w:cs="Arial"/>
                <w:noProof/>
              </w:rPr>
              <w:t> </w:t>
            </w:r>
            <w:r w:rsidRPr="005224D5">
              <w:rPr>
                <w:rFonts w:cs="Arial"/>
                <w:noProof/>
              </w:rPr>
              <w:t> </w:t>
            </w:r>
            <w:r w:rsidRPr="005224D5">
              <w:rPr>
                <w:rFonts w:cs="Arial"/>
                <w:noProof/>
              </w:rPr>
              <w:t> </w:t>
            </w:r>
            <w:r w:rsidRPr="005224D5">
              <w:rPr>
                <w:rFonts w:cs="Arial"/>
                <w:noProof/>
              </w:rPr>
              <w:t> </w:t>
            </w:r>
            <w:r w:rsidRPr="005224D5">
              <w:rPr>
                <w:rFonts w:cs="Arial"/>
                <w:noProof/>
              </w:rPr>
              <w:t> </w:t>
            </w:r>
            <w:r w:rsidRPr="005224D5">
              <w:rPr>
                <w:rFonts w:cs="Arial"/>
              </w:rPr>
              <w:fldChar w:fldCharType="end"/>
            </w:r>
          </w:p>
        </w:tc>
      </w:tr>
      <w:tr w:rsidR="00050FBF" w:rsidRPr="005224D5" w14:paraId="45392159" w14:textId="77777777" w:rsidTr="00344E96">
        <w:trPr>
          <w:trHeight w:val="576"/>
        </w:trPr>
        <w:tc>
          <w:tcPr>
            <w:tcW w:w="2793" w:type="pct"/>
            <w:tcBorders>
              <w:top w:val="single" w:sz="4" w:space="0" w:color="auto"/>
              <w:left w:val="single" w:sz="4" w:space="0" w:color="auto"/>
              <w:bottom w:val="single" w:sz="4" w:space="0" w:color="auto"/>
              <w:right w:val="single" w:sz="4" w:space="0" w:color="auto"/>
            </w:tcBorders>
            <w:shd w:val="clear" w:color="auto" w:fill="auto"/>
            <w:vAlign w:val="center"/>
          </w:tcPr>
          <w:p w14:paraId="09F95159" w14:textId="77777777" w:rsidR="00050FBF" w:rsidRPr="001D367F" w:rsidRDefault="00050FBF" w:rsidP="002643FF">
            <w:pPr>
              <w:spacing w:before="120" w:after="120"/>
              <w:rPr>
                <w:lang w:val="en-GB"/>
              </w:rPr>
            </w:pPr>
            <w:r w:rsidRPr="001D367F">
              <w:rPr>
                <w:lang w:val="en-GB"/>
              </w:rPr>
              <w:t>FORM 1</w:t>
            </w:r>
            <w:r w:rsidRPr="001D367F">
              <w:rPr>
                <w:rStyle w:val="FootnoteReference"/>
                <w:lang w:val="en-GB"/>
              </w:rPr>
              <w:footnoteReference w:id="5"/>
            </w:r>
            <w:r w:rsidRPr="001D367F">
              <w:rPr>
                <w:lang w:val="en-GB"/>
              </w:rPr>
              <w:t xml:space="preserve"> (or an equivalent questionnaire) has been supplied to </w:t>
            </w:r>
            <w:r w:rsidRPr="001D367F">
              <w:rPr>
                <w:b/>
                <w:lang w:val="en-GB"/>
              </w:rPr>
              <w:t>all</w:t>
            </w:r>
            <w:r w:rsidRPr="001D367F">
              <w:rPr>
                <w:lang w:val="en-GB"/>
              </w:rPr>
              <w:t xml:space="preserve"> facilities in the country/territory:</w:t>
            </w:r>
          </w:p>
        </w:tc>
        <w:tc>
          <w:tcPr>
            <w:tcW w:w="2207" w:type="pct"/>
            <w:tcBorders>
              <w:top w:val="single" w:sz="4" w:space="0" w:color="auto"/>
              <w:left w:val="single" w:sz="4" w:space="0" w:color="auto"/>
              <w:bottom w:val="single" w:sz="4" w:space="0" w:color="auto"/>
              <w:right w:val="single" w:sz="4" w:space="0" w:color="auto"/>
            </w:tcBorders>
            <w:shd w:val="clear" w:color="auto" w:fill="F2F2F2"/>
            <w:vAlign w:val="center"/>
          </w:tcPr>
          <w:p w14:paraId="3CB28C17" w14:textId="77777777" w:rsidR="00050FBF" w:rsidRPr="001D367F" w:rsidRDefault="00050FBF" w:rsidP="002643FF">
            <w:pPr>
              <w:spacing w:before="60" w:after="60"/>
              <w:rPr>
                <w:rFonts w:cs="Calibri"/>
              </w:rPr>
            </w:pPr>
            <w:r w:rsidRPr="005224D5">
              <w:rPr>
                <w:rFonts w:cs="Calibri"/>
              </w:rPr>
              <w:fldChar w:fldCharType="begin">
                <w:ffData>
                  <w:name w:val="Check5"/>
                  <w:enabled/>
                  <w:calcOnExit w:val="0"/>
                  <w:checkBox>
                    <w:sizeAuto/>
                    <w:default w:val="0"/>
                  </w:checkBox>
                </w:ffData>
              </w:fldChar>
            </w:r>
            <w:r w:rsidRPr="005224D5">
              <w:rPr>
                <w:rFonts w:cs="Calibri"/>
              </w:rPr>
              <w:instrText xml:space="preserve"> FORMCHECKBOX </w:instrText>
            </w:r>
            <w:r w:rsidR="00A860BA">
              <w:rPr>
                <w:rFonts w:cs="Calibri"/>
              </w:rPr>
            </w:r>
            <w:r w:rsidR="00A860BA">
              <w:rPr>
                <w:rFonts w:cs="Calibri"/>
              </w:rPr>
              <w:fldChar w:fldCharType="separate"/>
            </w:r>
            <w:r w:rsidRPr="005224D5">
              <w:rPr>
                <w:rFonts w:cs="Calibri"/>
              </w:rPr>
              <w:fldChar w:fldCharType="end"/>
            </w:r>
            <w:r w:rsidRPr="001D367F">
              <w:rPr>
                <w:rFonts w:cs="Calibri"/>
              </w:rPr>
              <w:t xml:space="preserve"> Yes</w:t>
            </w:r>
            <w:r w:rsidRPr="001D367F">
              <w:rPr>
                <w:rFonts w:cs="Calibri"/>
              </w:rPr>
              <w:tab/>
            </w:r>
            <w:r w:rsidRPr="005224D5">
              <w:rPr>
                <w:rFonts w:cs="Calibri"/>
              </w:rPr>
              <w:fldChar w:fldCharType="begin">
                <w:ffData>
                  <w:name w:val="Check5"/>
                  <w:enabled/>
                  <w:calcOnExit w:val="0"/>
                  <w:checkBox>
                    <w:sizeAuto/>
                    <w:default w:val="0"/>
                  </w:checkBox>
                </w:ffData>
              </w:fldChar>
            </w:r>
            <w:r w:rsidRPr="005224D5">
              <w:rPr>
                <w:rFonts w:cs="Calibri"/>
              </w:rPr>
              <w:instrText xml:space="preserve"> FORMCHECKBOX </w:instrText>
            </w:r>
            <w:r w:rsidR="00A860BA">
              <w:rPr>
                <w:rFonts w:cs="Calibri"/>
              </w:rPr>
            </w:r>
            <w:r w:rsidR="00A860BA">
              <w:rPr>
                <w:rFonts w:cs="Calibri"/>
              </w:rPr>
              <w:fldChar w:fldCharType="separate"/>
            </w:r>
            <w:r w:rsidRPr="005224D5">
              <w:rPr>
                <w:rFonts w:cs="Calibri"/>
              </w:rPr>
              <w:fldChar w:fldCharType="end"/>
            </w:r>
            <w:r w:rsidRPr="001D367F">
              <w:rPr>
                <w:rFonts w:cs="Calibri"/>
              </w:rPr>
              <w:t xml:space="preserve"> No</w:t>
            </w:r>
            <w:r w:rsidRPr="001D367F">
              <w:rPr>
                <w:rFonts w:cs="Calibri"/>
              </w:rPr>
              <w:tab/>
            </w:r>
            <w:r w:rsidRPr="005224D5">
              <w:rPr>
                <w:rFonts w:cs="Calibri"/>
              </w:rPr>
              <w:fldChar w:fldCharType="begin">
                <w:ffData>
                  <w:name w:val="Check5"/>
                  <w:enabled/>
                  <w:calcOnExit w:val="0"/>
                  <w:checkBox>
                    <w:sizeAuto/>
                    <w:default w:val="0"/>
                  </w:checkBox>
                </w:ffData>
              </w:fldChar>
            </w:r>
            <w:r w:rsidRPr="005224D5">
              <w:rPr>
                <w:rFonts w:cs="Calibri"/>
              </w:rPr>
              <w:instrText xml:space="preserve"> FORMCHECKBOX </w:instrText>
            </w:r>
            <w:r w:rsidR="00A860BA">
              <w:rPr>
                <w:rFonts w:cs="Calibri"/>
              </w:rPr>
            </w:r>
            <w:r w:rsidR="00A860BA">
              <w:rPr>
                <w:rFonts w:cs="Calibri"/>
              </w:rPr>
              <w:fldChar w:fldCharType="separate"/>
            </w:r>
            <w:r w:rsidRPr="005224D5">
              <w:rPr>
                <w:rFonts w:cs="Calibri"/>
              </w:rPr>
              <w:fldChar w:fldCharType="end"/>
            </w:r>
            <w:r w:rsidRPr="001D367F">
              <w:rPr>
                <w:rFonts w:cs="Calibri"/>
              </w:rPr>
              <w:t xml:space="preserve"> Other</w:t>
            </w:r>
          </w:p>
          <w:p w14:paraId="28B51025" w14:textId="77777777" w:rsidR="00050FBF" w:rsidRPr="001D367F" w:rsidRDefault="00050FBF" w:rsidP="002643FF">
            <w:pPr>
              <w:pStyle w:val="ListParagraph"/>
              <w:spacing w:before="60" w:after="60"/>
              <w:ind w:left="0"/>
              <w:rPr>
                <w:rFonts w:cs="Arial"/>
              </w:rPr>
            </w:pPr>
            <w:r w:rsidRPr="001D367F">
              <w:rPr>
                <w:rFonts w:cs="Calibri"/>
              </w:rPr>
              <w:t xml:space="preserve">If other, please specify: </w:t>
            </w:r>
            <w:r w:rsidRPr="005224D5">
              <w:rPr>
                <w:rFonts w:cs="Calibri"/>
              </w:rPr>
              <w:fldChar w:fldCharType="begin">
                <w:ffData>
                  <w:name w:val=""/>
                  <w:enabled/>
                  <w:calcOnExit w:val="0"/>
                  <w:textInput/>
                </w:ffData>
              </w:fldChar>
            </w:r>
            <w:r w:rsidRPr="005224D5">
              <w:rPr>
                <w:rFonts w:cs="Calibri"/>
              </w:rPr>
              <w:instrText xml:space="preserve"> FORMTEXT </w:instrText>
            </w:r>
            <w:r w:rsidRPr="005224D5">
              <w:rPr>
                <w:rFonts w:cs="Calibri"/>
              </w:rPr>
            </w:r>
            <w:r w:rsidRPr="005224D5">
              <w:rPr>
                <w:rFonts w:cs="Calibri"/>
              </w:rPr>
              <w:fldChar w:fldCharType="separate"/>
            </w:r>
            <w:r w:rsidRPr="005224D5">
              <w:rPr>
                <w:rFonts w:cs="Calibri"/>
              </w:rPr>
              <w:t> </w:t>
            </w:r>
            <w:r w:rsidRPr="005224D5">
              <w:rPr>
                <w:rFonts w:cs="Calibri"/>
              </w:rPr>
              <w:t> </w:t>
            </w:r>
            <w:r w:rsidRPr="005224D5">
              <w:rPr>
                <w:rFonts w:cs="Calibri"/>
              </w:rPr>
              <w:t> </w:t>
            </w:r>
            <w:r w:rsidRPr="005224D5">
              <w:rPr>
                <w:rFonts w:cs="Calibri"/>
              </w:rPr>
              <w:t> </w:t>
            </w:r>
            <w:r w:rsidRPr="005224D5">
              <w:rPr>
                <w:rFonts w:cs="Calibri"/>
              </w:rPr>
              <w:t> </w:t>
            </w:r>
            <w:r w:rsidRPr="005224D5">
              <w:rPr>
                <w:rFonts w:cs="Calibri"/>
              </w:rPr>
              <w:fldChar w:fldCharType="end"/>
            </w:r>
          </w:p>
        </w:tc>
      </w:tr>
      <w:tr w:rsidR="00050FBF" w:rsidRPr="005224D5" w14:paraId="3EF83012" w14:textId="77777777" w:rsidTr="00344E96">
        <w:trPr>
          <w:trHeight w:val="576"/>
        </w:trPr>
        <w:tc>
          <w:tcPr>
            <w:tcW w:w="2793" w:type="pct"/>
            <w:tcBorders>
              <w:top w:val="single" w:sz="4" w:space="0" w:color="auto"/>
              <w:left w:val="single" w:sz="4" w:space="0" w:color="auto"/>
              <w:bottom w:val="single" w:sz="4" w:space="0" w:color="auto"/>
              <w:right w:val="single" w:sz="4" w:space="0" w:color="auto"/>
            </w:tcBorders>
            <w:shd w:val="clear" w:color="auto" w:fill="auto"/>
            <w:vAlign w:val="center"/>
          </w:tcPr>
          <w:p w14:paraId="3BC13F3B" w14:textId="77777777" w:rsidR="00050FBF" w:rsidRPr="001D367F" w:rsidRDefault="00050FBF" w:rsidP="002643FF">
            <w:pPr>
              <w:spacing w:before="60" w:after="60"/>
              <w:rPr>
                <w:rFonts w:cs="Calibri"/>
                <w:bCs/>
                <w:lang w:val="en-GB"/>
              </w:rPr>
            </w:pPr>
            <w:r w:rsidRPr="001D367F">
              <w:rPr>
                <w:rFonts w:cs="Calibri"/>
                <w:bCs/>
                <w:lang w:val="en-GB"/>
              </w:rPr>
              <w:t>N° of facilities that received FORM 1 (or an equivalent questionnaire):</w:t>
            </w:r>
          </w:p>
        </w:tc>
        <w:tc>
          <w:tcPr>
            <w:tcW w:w="2207" w:type="pct"/>
            <w:tcBorders>
              <w:top w:val="single" w:sz="4" w:space="0" w:color="auto"/>
              <w:left w:val="single" w:sz="4" w:space="0" w:color="auto"/>
              <w:bottom w:val="single" w:sz="4" w:space="0" w:color="auto"/>
              <w:right w:val="single" w:sz="4" w:space="0" w:color="auto"/>
            </w:tcBorders>
            <w:shd w:val="clear" w:color="auto" w:fill="F2F2F2"/>
            <w:vAlign w:val="center"/>
          </w:tcPr>
          <w:p w14:paraId="7FA3837C" w14:textId="77777777" w:rsidR="00050FBF" w:rsidRPr="001D367F" w:rsidRDefault="00050FBF" w:rsidP="002643FF">
            <w:pPr>
              <w:pStyle w:val="ListParagraph"/>
              <w:spacing w:before="60" w:after="60"/>
              <w:ind w:left="0"/>
              <w:rPr>
                <w:rFonts w:cs="Calibri"/>
                <w:bCs/>
                <w:lang w:val="en-GB"/>
              </w:rPr>
            </w:pPr>
            <w:r w:rsidRPr="005224D5">
              <w:rPr>
                <w:rFonts w:cs="Calibri"/>
                <w:bCs/>
                <w:lang w:val="en-GB"/>
              </w:rPr>
              <w:fldChar w:fldCharType="begin">
                <w:ffData>
                  <w:name w:val="Text3"/>
                  <w:enabled/>
                  <w:calcOnExit w:val="0"/>
                  <w:textInput/>
                </w:ffData>
              </w:fldChar>
            </w:r>
            <w:r w:rsidRPr="005224D5">
              <w:rPr>
                <w:rFonts w:cs="Calibri"/>
                <w:bCs/>
                <w:lang w:val="en-GB"/>
              </w:rPr>
              <w:instrText xml:space="preserve"> FORMTEXT </w:instrText>
            </w:r>
            <w:r w:rsidRPr="005224D5">
              <w:rPr>
                <w:rFonts w:cs="Calibri"/>
                <w:bCs/>
                <w:lang w:val="en-GB"/>
              </w:rPr>
            </w:r>
            <w:r w:rsidRPr="005224D5">
              <w:rPr>
                <w:rFonts w:cs="Calibri"/>
                <w:bCs/>
                <w:lang w:val="en-GB"/>
              </w:rPr>
              <w:fldChar w:fldCharType="separate"/>
            </w:r>
            <w:r w:rsidRPr="005224D5">
              <w:rPr>
                <w:rFonts w:cs="Calibri"/>
                <w:bCs/>
                <w:lang w:val="en-GB"/>
              </w:rPr>
              <w:t> </w:t>
            </w:r>
            <w:r w:rsidRPr="005224D5">
              <w:rPr>
                <w:rFonts w:cs="Calibri"/>
                <w:bCs/>
                <w:lang w:val="en-GB"/>
              </w:rPr>
              <w:t> </w:t>
            </w:r>
            <w:r w:rsidRPr="005224D5">
              <w:rPr>
                <w:rFonts w:cs="Calibri"/>
                <w:bCs/>
                <w:lang w:val="en-GB"/>
              </w:rPr>
              <w:t> </w:t>
            </w:r>
            <w:r w:rsidRPr="005224D5">
              <w:rPr>
                <w:rFonts w:cs="Calibri"/>
                <w:bCs/>
                <w:lang w:val="en-GB"/>
              </w:rPr>
              <w:t> </w:t>
            </w:r>
            <w:r w:rsidRPr="005224D5">
              <w:rPr>
                <w:rFonts w:cs="Calibri"/>
                <w:bCs/>
                <w:lang w:val="en-GB"/>
              </w:rPr>
              <w:t> </w:t>
            </w:r>
            <w:r w:rsidRPr="005224D5">
              <w:rPr>
                <w:rFonts w:cs="Calibri"/>
                <w:bCs/>
                <w:lang w:val="en-GB"/>
              </w:rPr>
              <w:fldChar w:fldCharType="end"/>
            </w:r>
          </w:p>
        </w:tc>
      </w:tr>
      <w:tr w:rsidR="00050FBF" w:rsidRPr="005224D5" w14:paraId="7118E6F8" w14:textId="77777777" w:rsidTr="00344E96">
        <w:trPr>
          <w:trHeight w:val="576"/>
        </w:trPr>
        <w:tc>
          <w:tcPr>
            <w:tcW w:w="2793" w:type="pct"/>
            <w:tcBorders>
              <w:top w:val="single" w:sz="4" w:space="0" w:color="auto"/>
              <w:left w:val="single" w:sz="4" w:space="0" w:color="auto"/>
              <w:bottom w:val="single" w:sz="4" w:space="0" w:color="auto"/>
              <w:right w:val="single" w:sz="4" w:space="0" w:color="auto"/>
            </w:tcBorders>
            <w:shd w:val="clear" w:color="auto" w:fill="auto"/>
            <w:vAlign w:val="center"/>
          </w:tcPr>
          <w:p w14:paraId="5258FE7A" w14:textId="77777777" w:rsidR="00050FBF" w:rsidRPr="001D367F" w:rsidRDefault="00050FBF" w:rsidP="002643FF">
            <w:pPr>
              <w:spacing w:before="60" w:after="60"/>
              <w:rPr>
                <w:rFonts w:cs="Calibri"/>
                <w:bCs/>
                <w:lang w:val="en-GB"/>
              </w:rPr>
            </w:pPr>
            <w:r w:rsidRPr="001D367F">
              <w:rPr>
                <w:rFonts w:cs="Calibri"/>
                <w:bCs/>
                <w:lang w:val="en-GB"/>
              </w:rPr>
              <w:t>N° of complete responses obtained from these facilities:</w:t>
            </w:r>
          </w:p>
        </w:tc>
        <w:tc>
          <w:tcPr>
            <w:tcW w:w="2207" w:type="pct"/>
            <w:tcBorders>
              <w:top w:val="single" w:sz="4" w:space="0" w:color="auto"/>
              <w:left w:val="single" w:sz="4" w:space="0" w:color="auto"/>
              <w:bottom w:val="single" w:sz="4" w:space="0" w:color="auto"/>
              <w:right w:val="single" w:sz="4" w:space="0" w:color="auto"/>
            </w:tcBorders>
            <w:shd w:val="clear" w:color="auto" w:fill="F2F2F2"/>
            <w:vAlign w:val="center"/>
          </w:tcPr>
          <w:p w14:paraId="3B27634A" w14:textId="77777777" w:rsidR="00050FBF" w:rsidRPr="001D367F" w:rsidRDefault="00050FBF" w:rsidP="002643FF">
            <w:pPr>
              <w:pStyle w:val="ListParagraph"/>
              <w:spacing w:before="60" w:after="60"/>
              <w:ind w:left="0"/>
              <w:rPr>
                <w:rFonts w:cs="Calibri"/>
                <w:bCs/>
                <w:lang w:val="en-GB"/>
              </w:rPr>
            </w:pPr>
            <w:r w:rsidRPr="005224D5">
              <w:rPr>
                <w:rFonts w:cs="Calibri"/>
                <w:bCs/>
                <w:lang w:val="en-GB"/>
              </w:rPr>
              <w:fldChar w:fldCharType="begin">
                <w:ffData>
                  <w:name w:val="Text3"/>
                  <w:enabled/>
                  <w:calcOnExit w:val="0"/>
                  <w:textInput/>
                </w:ffData>
              </w:fldChar>
            </w:r>
            <w:r w:rsidRPr="005224D5">
              <w:rPr>
                <w:rFonts w:cs="Calibri"/>
                <w:bCs/>
                <w:lang w:val="en-GB"/>
              </w:rPr>
              <w:instrText xml:space="preserve"> FORMTEXT </w:instrText>
            </w:r>
            <w:r w:rsidRPr="005224D5">
              <w:rPr>
                <w:rFonts w:cs="Calibri"/>
                <w:bCs/>
                <w:lang w:val="en-GB"/>
              </w:rPr>
            </w:r>
            <w:r w:rsidRPr="005224D5">
              <w:rPr>
                <w:rFonts w:cs="Calibri"/>
                <w:bCs/>
                <w:lang w:val="en-GB"/>
              </w:rPr>
              <w:fldChar w:fldCharType="separate"/>
            </w:r>
            <w:r w:rsidRPr="005224D5">
              <w:rPr>
                <w:rFonts w:cs="Calibri"/>
                <w:bCs/>
                <w:lang w:val="en-GB"/>
              </w:rPr>
              <w:t> </w:t>
            </w:r>
            <w:r w:rsidRPr="005224D5">
              <w:rPr>
                <w:rFonts w:cs="Calibri"/>
                <w:bCs/>
                <w:lang w:val="en-GB"/>
              </w:rPr>
              <w:t> </w:t>
            </w:r>
            <w:r w:rsidRPr="005224D5">
              <w:rPr>
                <w:rFonts w:cs="Calibri"/>
                <w:bCs/>
                <w:lang w:val="en-GB"/>
              </w:rPr>
              <w:t> </w:t>
            </w:r>
            <w:r w:rsidRPr="005224D5">
              <w:rPr>
                <w:rFonts w:cs="Calibri"/>
                <w:bCs/>
                <w:lang w:val="en-GB"/>
              </w:rPr>
              <w:t> </w:t>
            </w:r>
            <w:r w:rsidRPr="005224D5">
              <w:rPr>
                <w:rFonts w:cs="Calibri"/>
                <w:bCs/>
                <w:lang w:val="en-GB"/>
              </w:rPr>
              <w:t> </w:t>
            </w:r>
            <w:r w:rsidRPr="005224D5">
              <w:rPr>
                <w:rFonts w:cs="Calibri"/>
                <w:bCs/>
                <w:lang w:val="en-GB"/>
              </w:rPr>
              <w:fldChar w:fldCharType="end"/>
            </w:r>
          </w:p>
        </w:tc>
      </w:tr>
      <w:tr w:rsidR="00050FBF" w:rsidRPr="005224D5" w14:paraId="09322830" w14:textId="77777777" w:rsidTr="00344E96">
        <w:trPr>
          <w:trHeight w:val="576"/>
        </w:trPr>
        <w:tc>
          <w:tcPr>
            <w:tcW w:w="2793" w:type="pct"/>
            <w:tcBorders>
              <w:top w:val="single" w:sz="4" w:space="0" w:color="auto"/>
              <w:left w:val="single" w:sz="4" w:space="0" w:color="auto"/>
              <w:bottom w:val="single" w:sz="4" w:space="0" w:color="auto"/>
              <w:right w:val="single" w:sz="4" w:space="0" w:color="auto"/>
            </w:tcBorders>
            <w:shd w:val="clear" w:color="auto" w:fill="auto"/>
            <w:vAlign w:val="center"/>
          </w:tcPr>
          <w:p w14:paraId="6361B72C" w14:textId="77777777" w:rsidR="00050FBF" w:rsidRPr="001D367F" w:rsidRDefault="00050FBF" w:rsidP="002643FF">
            <w:pPr>
              <w:spacing w:before="60" w:after="60"/>
              <w:rPr>
                <w:rFonts w:cs="Calibri"/>
                <w:bCs/>
                <w:lang w:val="en-GB"/>
              </w:rPr>
            </w:pPr>
            <w:r w:rsidRPr="001D367F">
              <w:rPr>
                <w:rFonts w:cs="Calibri"/>
                <w:bCs/>
                <w:lang w:val="en-GB"/>
              </w:rPr>
              <w:t>N° of facilities that sent in an incomplete response:</w:t>
            </w:r>
          </w:p>
        </w:tc>
        <w:tc>
          <w:tcPr>
            <w:tcW w:w="2207" w:type="pct"/>
            <w:tcBorders>
              <w:top w:val="single" w:sz="4" w:space="0" w:color="auto"/>
              <w:left w:val="single" w:sz="4" w:space="0" w:color="auto"/>
              <w:bottom w:val="single" w:sz="4" w:space="0" w:color="auto"/>
              <w:right w:val="single" w:sz="4" w:space="0" w:color="auto"/>
            </w:tcBorders>
            <w:shd w:val="clear" w:color="auto" w:fill="F2F2F2"/>
            <w:vAlign w:val="center"/>
          </w:tcPr>
          <w:p w14:paraId="36BCEF39" w14:textId="77777777" w:rsidR="00050FBF" w:rsidRPr="001D367F" w:rsidRDefault="00050FBF" w:rsidP="002643FF">
            <w:pPr>
              <w:pStyle w:val="ListParagraph"/>
              <w:spacing w:before="60" w:after="60"/>
              <w:ind w:left="0"/>
              <w:rPr>
                <w:rFonts w:cs="Calibri"/>
                <w:bCs/>
                <w:lang w:val="en-GB"/>
              </w:rPr>
            </w:pPr>
            <w:r w:rsidRPr="005224D5">
              <w:rPr>
                <w:rFonts w:cs="Calibri"/>
                <w:bCs/>
                <w:lang w:val="en-GB"/>
              </w:rPr>
              <w:fldChar w:fldCharType="begin">
                <w:ffData>
                  <w:name w:val="Text3"/>
                  <w:enabled/>
                  <w:calcOnExit w:val="0"/>
                  <w:textInput/>
                </w:ffData>
              </w:fldChar>
            </w:r>
            <w:r w:rsidRPr="005224D5">
              <w:rPr>
                <w:rFonts w:cs="Calibri"/>
                <w:bCs/>
                <w:lang w:val="en-GB"/>
              </w:rPr>
              <w:instrText xml:space="preserve"> FORMTEXT </w:instrText>
            </w:r>
            <w:r w:rsidRPr="005224D5">
              <w:rPr>
                <w:rFonts w:cs="Calibri"/>
                <w:bCs/>
                <w:lang w:val="en-GB"/>
              </w:rPr>
            </w:r>
            <w:r w:rsidRPr="005224D5">
              <w:rPr>
                <w:rFonts w:cs="Calibri"/>
                <w:bCs/>
                <w:lang w:val="en-GB"/>
              </w:rPr>
              <w:fldChar w:fldCharType="separate"/>
            </w:r>
            <w:r w:rsidRPr="005224D5">
              <w:rPr>
                <w:rFonts w:cs="Calibri"/>
                <w:bCs/>
                <w:lang w:val="en-GB"/>
              </w:rPr>
              <w:t> </w:t>
            </w:r>
            <w:r w:rsidRPr="005224D5">
              <w:rPr>
                <w:rFonts w:cs="Calibri"/>
                <w:bCs/>
                <w:lang w:val="en-GB"/>
              </w:rPr>
              <w:t> </w:t>
            </w:r>
            <w:r w:rsidRPr="005224D5">
              <w:rPr>
                <w:rFonts w:cs="Calibri"/>
                <w:bCs/>
                <w:lang w:val="en-GB"/>
              </w:rPr>
              <w:t> </w:t>
            </w:r>
            <w:r w:rsidRPr="005224D5">
              <w:rPr>
                <w:rFonts w:cs="Calibri"/>
                <w:bCs/>
                <w:lang w:val="en-GB"/>
              </w:rPr>
              <w:t> </w:t>
            </w:r>
            <w:r w:rsidRPr="005224D5">
              <w:rPr>
                <w:rFonts w:cs="Calibri"/>
                <w:bCs/>
                <w:lang w:val="en-GB"/>
              </w:rPr>
              <w:t> </w:t>
            </w:r>
            <w:r w:rsidRPr="005224D5">
              <w:rPr>
                <w:rFonts w:cs="Calibri"/>
                <w:bCs/>
                <w:lang w:val="en-GB"/>
              </w:rPr>
              <w:fldChar w:fldCharType="end"/>
            </w:r>
          </w:p>
        </w:tc>
      </w:tr>
      <w:tr w:rsidR="00050FBF" w:rsidRPr="005224D5" w14:paraId="73D577C4" w14:textId="77777777" w:rsidTr="00344E96">
        <w:trPr>
          <w:trHeight w:val="576"/>
        </w:trPr>
        <w:tc>
          <w:tcPr>
            <w:tcW w:w="2793" w:type="pct"/>
            <w:tcBorders>
              <w:top w:val="single" w:sz="4" w:space="0" w:color="auto"/>
              <w:left w:val="single" w:sz="4" w:space="0" w:color="auto"/>
              <w:bottom w:val="single" w:sz="4" w:space="0" w:color="auto"/>
              <w:right w:val="single" w:sz="4" w:space="0" w:color="auto"/>
            </w:tcBorders>
            <w:shd w:val="clear" w:color="auto" w:fill="auto"/>
            <w:vAlign w:val="center"/>
          </w:tcPr>
          <w:p w14:paraId="643C820B" w14:textId="77777777" w:rsidR="00050FBF" w:rsidRPr="001D367F" w:rsidRDefault="00050FBF" w:rsidP="002643FF">
            <w:pPr>
              <w:spacing w:before="60" w:after="60"/>
              <w:rPr>
                <w:rFonts w:cs="Calibri"/>
                <w:bCs/>
                <w:lang w:val="en-GB"/>
              </w:rPr>
            </w:pPr>
            <w:r w:rsidRPr="001D367F">
              <w:rPr>
                <w:rFonts w:cs="Calibri"/>
                <w:bCs/>
                <w:lang w:val="en-GB"/>
              </w:rPr>
              <w:t>N° of facilities that did not respond:</w:t>
            </w:r>
          </w:p>
        </w:tc>
        <w:tc>
          <w:tcPr>
            <w:tcW w:w="2207" w:type="pct"/>
            <w:tcBorders>
              <w:top w:val="single" w:sz="4" w:space="0" w:color="auto"/>
              <w:left w:val="single" w:sz="4" w:space="0" w:color="auto"/>
              <w:bottom w:val="single" w:sz="4" w:space="0" w:color="auto"/>
              <w:right w:val="single" w:sz="4" w:space="0" w:color="auto"/>
            </w:tcBorders>
            <w:shd w:val="clear" w:color="auto" w:fill="F2F2F2"/>
            <w:vAlign w:val="center"/>
          </w:tcPr>
          <w:p w14:paraId="0055BA37" w14:textId="77777777" w:rsidR="00050FBF" w:rsidRPr="001D367F" w:rsidRDefault="00050FBF" w:rsidP="002643FF">
            <w:pPr>
              <w:pStyle w:val="ListParagraph"/>
              <w:spacing w:before="60" w:after="60"/>
              <w:ind w:left="0"/>
              <w:rPr>
                <w:rFonts w:cs="Calibri"/>
                <w:bCs/>
                <w:lang w:val="en-GB"/>
              </w:rPr>
            </w:pPr>
            <w:r w:rsidRPr="005224D5">
              <w:rPr>
                <w:rFonts w:cs="Calibri"/>
                <w:bCs/>
                <w:lang w:val="en-GB"/>
              </w:rPr>
              <w:fldChar w:fldCharType="begin">
                <w:ffData>
                  <w:name w:val="Text3"/>
                  <w:enabled/>
                  <w:calcOnExit w:val="0"/>
                  <w:textInput/>
                </w:ffData>
              </w:fldChar>
            </w:r>
            <w:r w:rsidRPr="005224D5">
              <w:rPr>
                <w:rFonts w:cs="Calibri"/>
                <w:bCs/>
                <w:lang w:val="en-GB"/>
              </w:rPr>
              <w:instrText xml:space="preserve"> FORMTEXT </w:instrText>
            </w:r>
            <w:r w:rsidRPr="005224D5">
              <w:rPr>
                <w:rFonts w:cs="Calibri"/>
                <w:bCs/>
                <w:lang w:val="en-GB"/>
              </w:rPr>
            </w:r>
            <w:r w:rsidRPr="005224D5">
              <w:rPr>
                <w:rFonts w:cs="Calibri"/>
                <w:bCs/>
                <w:lang w:val="en-GB"/>
              </w:rPr>
              <w:fldChar w:fldCharType="separate"/>
            </w:r>
            <w:r w:rsidRPr="005224D5">
              <w:rPr>
                <w:rFonts w:cs="Calibri"/>
                <w:bCs/>
                <w:lang w:val="en-GB"/>
              </w:rPr>
              <w:t> </w:t>
            </w:r>
            <w:r w:rsidRPr="005224D5">
              <w:rPr>
                <w:rFonts w:cs="Calibri"/>
                <w:bCs/>
                <w:lang w:val="en-GB"/>
              </w:rPr>
              <w:t> </w:t>
            </w:r>
            <w:r w:rsidRPr="005224D5">
              <w:rPr>
                <w:rFonts w:cs="Calibri"/>
                <w:bCs/>
                <w:lang w:val="en-GB"/>
              </w:rPr>
              <w:t> </w:t>
            </w:r>
            <w:r w:rsidRPr="005224D5">
              <w:rPr>
                <w:rFonts w:cs="Calibri"/>
                <w:bCs/>
                <w:lang w:val="en-GB"/>
              </w:rPr>
              <w:t> </w:t>
            </w:r>
            <w:r w:rsidRPr="005224D5">
              <w:rPr>
                <w:rFonts w:cs="Calibri"/>
                <w:bCs/>
                <w:lang w:val="en-GB"/>
              </w:rPr>
              <w:t> </w:t>
            </w:r>
            <w:r w:rsidRPr="005224D5">
              <w:rPr>
                <w:rFonts w:cs="Calibri"/>
                <w:bCs/>
                <w:lang w:val="en-GB"/>
              </w:rPr>
              <w:fldChar w:fldCharType="end"/>
            </w:r>
          </w:p>
        </w:tc>
      </w:tr>
      <w:tr w:rsidR="00050FBF" w:rsidRPr="005224D5" w14:paraId="3D223C6C" w14:textId="77777777" w:rsidTr="00344E96">
        <w:trPr>
          <w:trHeight w:val="576"/>
        </w:trPr>
        <w:tc>
          <w:tcPr>
            <w:tcW w:w="2793" w:type="pct"/>
            <w:tcBorders>
              <w:top w:val="single" w:sz="4" w:space="0" w:color="auto"/>
              <w:left w:val="single" w:sz="4" w:space="0" w:color="auto"/>
              <w:bottom w:val="single" w:sz="4" w:space="0" w:color="auto"/>
              <w:right w:val="single" w:sz="4" w:space="0" w:color="auto"/>
            </w:tcBorders>
            <w:shd w:val="clear" w:color="auto" w:fill="auto"/>
            <w:vAlign w:val="center"/>
          </w:tcPr>
          <w:p w14:paraId="5F60855A" w14:textId="77777777" w:rsidR="00050FBF" w:rsidRPr="001D367F" w:rsidRDefault="00050FBF" w:rsidP="002643FF">
            <w:pPr>
              <w:spacing w:before="60" w:after="60"/>
              <w:rPr>
                <w:rFonts w:cs="Calibri"/>
                <w:bCs/>
                <w:lang w:val="en-GB"/>
              </w:rPr>
            </w:pPr>
            <w:r w:rsidRPr="001D367F">
              <w:rPr>
                <w:lang w:val="en-GB"/>
              </w:rPr>
              <w:t>PV types addressed in this reporting period:</w:t>
            </w:r>
          </w:p>
        </w:tc>
        <w:tc>
          <w:tcPr>
            <w:tcW w:w="2207" w:type="pct"/>
            <w:tcBorders>
              <w:top w:val="single" w:sz="4" w:space="0" w:color="auto"/>
              <w:left w:val="single" w:sz="4" w:space="0" w:color="auto"/>
              <w:bottom w:val="single" w:sz="4" w:space="0" w:color="auto"/>
              <w:right w:val="single" w:sz="4" w:space="0" w:color="auto"/>
            </w:tcBorders>
            <w:shd w:val="clear" w:color="auto" w:fill="F2F2F2"/>
            <w:vAlign w:val="center"/>
          </w:tcPr>
          <w:p w14:paraId="14E8AC2F" w14:textId="77777777" w:rsidR="00050FBF" w:rsidRPr="001D367F" w:rsidRDefault="00050FBF" w:rsidP="002643FF">
            <w:pPr>
              <w:pStyle w:val="ListParagraph"/>
              <w:spacing w:before="60" w:after="60"/>
              <w:ind w:left="0"/>
              <w:rPr>
                <w:rFonts w:cs="Calibri"/>
                <w:bCs/>
                <w:lang w:val="en-GB"/>
              </w:rPr>
            </w:pPr>
            <w:r w:rsidRPr="005224D5">
              <w:rPr>
                <w:rFonts w:cs="Calibri"/>
              </w:rPr>
              <w:fldChar w:fldCharType="begin">
                <w:ffData>
                  <w:name w:val="Check5"/>
                  <w:enabled/>
                  <w:calcOnExit w:val="0"/>
                  <w:checkBox>
                    <w:sizeAuto/>
                    <w:default w:val="0"/>
                  </w:checkBox>
                </w:ffData>
              </w:fldChar>
            </w:r>
            <w:r w:rsidRPr="005224D5">
              <w:rPr>
                <w:rFonts w:cs="Calibri"/>
              </w:rPr>
              <w:instrText xml:space="preserve"> FORMCHECKBOX </w:instrText>
            </w:r>
            <w:r w:rsidR="00A860BA">
              <w:rPr>
                <w:rFonts w:cs="Calibri"/>
              </w:rPr>
            </w:r>
            <w:r w:rsidR="00A860BA">
              <w:rPr>
                <w:rFonts w:cs="Calibri"/>
              </w:rPr>
              <w:fldChar w:fldCharType="separate"/>
            </w:r>
            <w:r w:rsidRPr="005224D5">
              <w:rPr>
                <w:rFonts w:cs="Calibri"/>
              </w:rPr>
              <w:fldChar w:fldCharType="end"/>
            </w:r>
            <w:r w:rsidRPr="001D367F">
              <w:rPr>
                <w:rFonts w:cs="Calibri"/>
              </w:rPr>
              <w:t xml:space="preserve"> PV1</w:t>
            </w:r>
            <w:r w:rsidRPr="001D367F">
              <w:rPr>
                <w:rFonts w:cs="Calibri"/>
              </w:rPr>
              <w:tab/>
            </w:r>
            <w:r w:rsidRPr="005224D5">
              <w:rPr>
                <w:rFonts w:cs="Calibri"/>
              </w:rPr>
              <w:fldChar w:fldCharType="begin">
                <w:ffData>
                  <w:name w:val="Check5"/>
                  <w:enabled/>
                  <w:calcOnExit w:val="0"/>
                  <w:checkBox>
                    <w:sizeAuto/>
                    <w:default w:val="0"/>
                  </w:checkBox>
                </w:ffData>
              </w:fldChar>
            </w:r>
            <w:r w:rsidRPr="005224D5">
              <w:rPr>
                <w:rFonts w:cs="Calibri"/>
              </w:rPr>
              <w:instrText xml:space="preserve"> FORMCHECKBOX </w:instrText>
            </w:r>
            <w:r w:rsidR="00A860BA">
              <w:rPr>
                <w:rFonts w:cs="Calibri"/>
              </w:rPr>
            </w:r>
            <w:r w:rsidR="00A860BA">
              <w:rPr>
                <w:rFonts w:cs="Calibri"/>
              </w:rPr>
              <w:fldChar w:fldCharType="separate"/>
            </w:r>
            <w:r w:rsidRPr="005224D5">
              <w:rPr>
                <w:rFonts w:cs="Calibri"/>
              </w:rPr>
              <w:fldChar w:fldCharType="end"/>
            </w:r>
            <w:r w:rsidRPr="001D367F">
              <w:rPr>
                <w:rFonts w:cs="Calibri"/>
              </w:rPr>
              <w:t xml:space="preserve"> PV2</w:t>
            </w:r>
            <w:r w:rsidRPr="001D367F">
              <w:rPr>
                <w:rFonts w:cs="Calibri"/>
              </w:rPr>
              <w:tab/>
            </w:r>
            <w:r w:rsidRPr="005224D5">
              <w:rPr>
                <w:rFonts w:cs="Calibri"/>
              </w:rPr>
              <w:fldChar w:fldCharType="begin">
                <w:ffData>
                  <w:name w:val="Check5"/>
                  <w:enabled/>
                  <w:calcOnExit w:val="0"/>
                  <w:checkBox>
                    <w:sizeAuto/>
                    <w:default w:val="0"/>
                  </w:checkBox>
                </w:ffData>
              </w:fldChar>
            </w:r>
            <w:r w:rsidRPr="005224D5">
              <w:rPr>
                <w:rFonts w:cs="Calibri"/>
              </w:rPr>
              <w:instrText xml:space="preserve"> FORMCHECKBOX </w:instrText>
            </w:r>
            <w:r w:rsidR="00A860BA">
              <w:rPr>
                <w:rFonts w:cs="Calibri"/>
              </w:rPr>
            </w:r>
            <w:r w:rsidR="00A860BA">
              <w:rPr>
                <w:rFonts w:cs="Calibri"/>
              </w:rPr>
              <w:fldChar w:fldCharType="separate"/>
            </w:r>
            <w:r w:rsidRPr="005224D5">
              <w:rPr>
                <w:rFonts w:cs="Calibri"/>
              </w:rPr>
              <w:fldChar w:fldCharType="end"/>
            </w:r>
            <w:r w:rsidRPr="001D367F">
              <w:rPr>
                <w:rFonts w:cs="Calibri"/>
              </w:rPr>
              <w:t xml:space="preserve"> PV3</w:t>
            </w:r>
          </w:p>
        </w:tc>
      </w:tr>
    </w:tbl>
    <w:p w14:paraId="6574E1A9" w14:textId="77777777" w:rsidR="00050FBF" w:rsidRPr="005224D5" w:rsidRDefault="00050FBF" w:rsidP="00050FBF">
      <w:pPr>
        <w:spacing w:before="120"/>
        <w:rPr>
          <w:highlight w:val="yellow"/>
        </w:rPr>
      </w:pPr>
    </w:p>
    <w:p w14:paraId="5001F5D9" w14:textId="77777777" w:rsidR="00050FBF" w:rsidRPr="001D367F" w:rsidRDefault="001D367F" w:rsidP="005224D5">
      <w:pPr>
        <w:pStyle w:val="Heading2"/>
        <w:ind w:left="0"/>
      </w:pPr>
      <w:r w:rsidRPr="005224D5">
        <w:t>16.</w:t>
      </w:r>
      <w:r>
        <w:t>5</w:t>
      </w:r>
      <w:r w:rsidRPr="005224D5">
        <w:t xml:space="preserve"> </w:t>
      </w:r>
      <w:r w:rsidR="00050FBF" w:rsidRPr="001D367F">
        <w:t>Facilities that do not retain any PV</w:t>
      </w:r>
    </w:p>
    <w:p w14:paraId="76415D6C" w14:textId="77777777" w:rsidR="00050FBF" w:rsidRPr="001D367F" w:rsidRDefault="00050FBF" w:rsidP="00050FBF">
      <w:pPr>
        <w:spacing w:after="120"/>
        <w:jc w:val="both"/>
        <w:rPr>
          <w:szCs w:val="21"/>
          <w:lang w:val="en-GB"/>
        </w:rPr>
      </w:pPr>
      <w:r w:rsidRPr="001D367F">
        <w:rPr>
          <w:szCs w:val="21"/>
          <w:lang w:val="en-GB"/>
        </w:rPr>
        <w:t>A detailed list of facilities</w:t>
      </w:r>
      <w:r w:rsidRPr="001D367F">
        <w:rPr>
          <w:szCs w:val="21"/>
        </w:rPr>
        <w:t xml:space="preserve"> that never possessed, destroyed, inactivated or transferred to a PEF their poliovirus infectious or potentially infectious materials (PV IM or PIM) </w:t>
      </w:r>
      <w:r w:rsidRPr="001D367F">
        <w:rPr>
          <w:szCs w:val="21"/>
          <w:lang w:val="en-GB"/>
        </w:rPr>
        <w:t>should be maintained as a national inventory and be made available to the RCC</w:t>
      </w:r>
      <w:r w:rsidRPr="001D367F">
        <w:rPr>
          <w:bCs/>
          <w:szCs w:val="21"/>
          <w:lang w:val="en-GB"/>
        </w:rPr>
        <w:t xml:space="preserve"> upon request</w:t>
      </w:r>
      <w:r w:rsidRPr="001D367F">
        <w:rPr>
          <w:szCs w:val="21"/>
          <w:lang w:val="en-GB"/>
        </w:rPr>
        <w:t>.</w:t>
      </w:r>
    </w:p>
    <w:tbl>
      <w:tblPr>
        <w:tblW w:w="5022" w:type="pct"/>
        <w:tblInd w:w="-5" w:type="dxa"/>
        <w:tblLook w:val="04A0" w:firstRow="1" w:lastRow="0" w:firstColumn="1" w:lastColumn="0" w:noHBand="0" w:noVBand="1"/>
      </w:tblPr>
      <w:tblGrid>
        <w:gridCol w:w="7579"/>
        <w:gridCol w:w="1378"/>
      </w:tblGrid>
      <w:tr w:rsidR="00050FBF" w:rsidRPr="005224D5" w14:paraId="400513E0" w14:textId="77777777" w:rsidTr="002643FF">
        <w:trPr>
          <w:trHeight w:val="576"/>
        </w:trPr>
        <w:tc>
          <w:tcPr>
            <w:tcW w:w="4231" w:type="pct"/>
            <w:tcBorders>
              <w:top w:val="single" w:sz="4" w:space="0" w:color="auto"/>
              <w:left w:val="single" w:sz="4" w:space="0" w:color="auto"/>
              <w:bottom w:val="single" w:sz="4" w:space="0" w:color="auto"/>
              <w:right w:val="single" w:sz="4" w:space="0" w:color="auto"/>
            </w:tcBorders>
            <w:shd w:val="clear" w:color="auto" w:fill="auto"/>
            <w:vAlign w:val="center"/>
          </w:tcPr>
          <w:p w14:paraId="44A9DF09" w14:textId="77777777" w:rsidR="00050FBF" w:rsidRPr="001D367F" w:rsidRDefault="00050FBF" w:rsidP="002643FF">
            <w:pPr>
              <w:spacing w:before="60" w:after="60"/>
              <w:rPr>
                <w:rFonts w:cs="Calibri"/>
                <w:bCs/>
                <w:szCs w:val="21"/>
                <w:lang w:val="en-GB"/>
              </w:rPr>
            </w:pPr>
            <w:r w:rsidRPr="001D367F">
              <w:t>N° of facilities that never had any PV IM or PIM:</w:t>
            </w:r>
          </w:p>
        </w:tc>
        <w:tc>
          <w:tcPr>
            <w:tcW w:w="769" w:type="pct"/>
            <w:tcBorders>
              <w:top w:val="single" w:sz="4" w:space="0" w:color="auto"/>
              <w:left w:val="single" w:sz="4" w:space="0" w:color="auto"/>
              <w:bottom w:val="single" w:sz="4" w:space="0" w:color="auto"/>
              <w:right w:val="single" w:sz="4" w:space="0" w:color="auto"/>
            </w:tcBorders>
            <w:shd w:val="clear" w:color="auto" w:fill="F2F2F2"/>
            <w:vAlign w:val="center"/>
          </w:tcPr>
          <w:p w14:paraId="43DE3E33" w14:textId="77777777" w:rsidR="00050FBF" w:rsidRPr="001D367F" w:rsidRDefault="00050FBF" w:rsidP="002643FF">
            <w:pPr>
              <w:pStyle w:val="ListParagraph"/>
              <w:spacing w:before="60" w:after="60"/>
              <w:ind w:left="0"/>
              <w:rPr>
                <w:rFonts w:cs="Calibri"/>
                <w:bCs/>
                <w:szCs w:val="21"/>
                <w:lang w:val="en-GB"/>
              </w:rPr>
            </w:pPr>
            <w:r w:rsidRPr="005224D5">
              <w:rPr>
                <w:rFonts w:cs="Calibri"/>
                <w:bCs/>
                <w:szCs w:val="21"/>
                <w:lang w:val="en-GB"/>
              </w:rPr>
              <w:fldChar w:fldCharType="begin">
                <w:ffData>
                  <w:name w:val="Text3"/>
                  <w:enabled/>
                  <w:calcOnExit w:val="0"/>
                  <w:textInput/>
                </w:ffData>
              </w:fldChar>
            </w:r>
            <w:r w:rsidRPr="005224D5">
              <w:rPr>
                <w:rFonts w:cs="Calibri"/>
                <w:bCs/>
                <w:szCs w:val="21"/>
                <w:lang w:val="en-GB"/>
              </w:rPr>
              <w:instrText xml:space="preserve"> FORMTEXT </w:instrText>
            </w:r>
            <w:r w:rsidRPr="005224D5">
              <w:rPr>
                <w:rFonts w:cs="Calibri"/>
                <w:bCs/>
                <w:szCs w:val="21"/>
                <w:lang w:val="en-GB"/>
              </w:rPr>
            </w:r>
            <w:r w:rsidRPr="005224D5">
              <w:rPr>
                <w:rFonts w:cs="Calibri"/>
                <w:bCs/>
                <w:szCs w:val="21"/>
                <w:lang w:val="en-GB"/>
              </w:rPr>
              <w:fldChar w:fldCharType="separate"/>
            </w:r>
            <w:r w:rsidRPr="005224D5">
              <w:rPr>
                <w:rFonts w:cs="Calibri"/>
                <w:bCs/>
                <w:szCs w:val="21"/>
                <w:lang w:val="en-GB"/>
              </w:rPr>
              <w:t> </w:t>
            </w:r>
            <w:r w:rsidRPr="005224D5">
              <w:rPr>
                <w:rFonts w:cs="Calibri"/>
                <w:bCs/>
                <w:szCs w:val="21"/>
                <w:lang w:val="en-GB"/>
              </w:rPr>
              <w:t> </w:t>
            </w:r>
            <w:r w:rsidRPr="005224D5">
              <w:rPr>
                <w:rFonts w:cs="Calibri"/>
                <w:bCs/>
                <w:szCs w:val="21"/>
                <w:lang w:val="en-GB"/>
              </w:rPr>
              <w:t> </w:t>
            </w:r>
            <w:r w:rsidRPr="005224D5">
              <w:rPr>
                <w:rFonts w:cs="Calibri"/>
                <w:bCs/>
                <w:szCs w:val="21"/>
                <w:lang w:val="en-GB"/>
              </w:rPr>
              <w:t> </w:t>
            </w:r>
            <w:r w:rsidRPr="005224D5">
              <w:rPr>
                <w:rFonts w:cs="Calibri"/>
                <w:bCs/>
                <w:szCs w:val="21"/>
                <w:lang w:val="en-GB"/>
              </w:rPr>
              <w:t> </w:t>
            </w:r>
            <w:r w:rsidRPr="005224D5">
              <w:rPr>
                <w:rFonts w:cs="Calibri"/>
                <w:bCs/>
                <w:szCs w:val="21"/>
                <w:lang w:val="en-GB"/>
              </w:rPr>
              <w:fldChar w:fldCharType="end"/>
            </w:r>
          </w:p>
        </w:tc>
      </w:tr>
      <w:tr w:rsidR="00050FBF" w:rsidRPr="005224D5" w14:paraId="2DDE9B69" w14:textId="77777777" w:rsidTr="002643FF">
        <w:trPr>
          <w:trHeight w:val="576"/>
        </w:trPr>
        <w:tc>
          <w:tcPr>
            <w:tcW w:w="4231" w:type="pct"/>
            <w:tcBorders>
              <w:top w:val="single" w:sz="4" w:space="0" w:color="auto"/>
              <w:left w:val="single" w:sz="4" w:space="0" w:color="auto"/>
              <w:bottom w:val="single" w:sz="4" w:space="0" w:color="auto"/>
              <w:right w:val="single" w:sz="4" w:space="0" w:color="auto"/>
            </w:tcBorders>
            <w:shd w:val="clear" w:color="auto" w:fill="auto"/>
            <w:vAlign w:val="center"/>
          </w:tcPr>
          <w:p w14:paraId="1DD8610D" w14:textId="77777777" w:rsidR="00050FBF" w:rsidRPr="005224D5" w:rsidRDefault="00050FBF" w:rsidP="002643FF">
            <w:pPr>
              <w:spacing w:before="60" w:after="60"/>
              <w:rPr>
                <w:rFonts w:cs="Calibri"/>
                <w:bCs/>
                <w:szCs w:val="21"/>
                <w:lang w:val="en-GB"/>
              </w:rPr>
            </w:pPr>
            <w:r w:rsidRPr="005224D5">
              <w:t xml:space="preserve">N° of facilities that have destroyed, </w:t>
            </w:r>
            <w:proofErr w:type="gramStart"/>
            <w:r w:rsidRPr="005224D5">
              <w:t>inactivated</w:t>
            </w:r>
            <w:proofErr w:type="gramEnd"/>
            <w:r w:rsidRPr="005224D5">
              <w:t xml:space="preserve"> or transferred to a PEF all their PV IM or PIM:</w:t>
            </w:r>
          </w:p>
        </w:tc>
        <w:tc>
          <w:tcPr>
            <w:tcW w:w="769" w:type="pct"/>
            <w:tcBorders>
              <w:top w:val="single" w:sz="4" w:space="0" w:color="auto"/>
              <w:left w:val="single" w:sz="4" w:space="0" w:color="auto"/>
              <w:bottom w:val="single" w:sz="4" w:space="0" w:color="auto"/>
              <w:right w:val="single" w:sz="4" w:space="0" w:color="auto"/>
            </w:tcBorders>
            <w:shd w:val="clear" w:color="auto" w:fill="F2F2F2"/>
            <w:vAlign w:val="center"/>
          </w:tcPr>
          <w:p w14:paraId="1110000D" w14:textId="77777777" w:rsidR="00050FBF" w:rsidRPr="001D367F" w:rsidRDefault="00050FBF" w:rsidP="002643FF">
            <w:pPr>
              <w:pStyle w:val="ListParagraph"/>
              <w:spacing w:before="60" w:after="60"/>
              <w:ind w:left="0"/>
              <w:rPr>
                <w:rFonts w:cs="Calibri"/>
                <w:bCs/>
                <w:szCs w:val="21"/>
                <w:lang w:val="en-GB"/>
              </w:rPr>
            </w:pPr>
            <w:r w:rsidRPr="005224D5">
              <w:rPr>
                <w:rFonts w:cs="Calibri"/>
                <w:bCs/>
                <w:szCs w:val="21"/>
                <w:lang w:val="en-GB"/>
              </w:rPr>
              <w:fldChar w:fldCharType="begin">
                <w:ffData>
                  <w:name w:val="Text3"/>
                  <w:enabled/>
                  <w:calcOnExit w:val="0"/>
                  <w:textInput/>
                </w:ffData>
              </w:fldChar>
            </w:r>
            <w:r w:rsidRPr="005224D5">
              <w:rPr>
                <w:rFonts w:cs="Calibri"/>
                <w:bCs/>
                <w:szCs w:val="21"/>
                <w:lang w:val="en-GB"/>
              </w:rPr>
              <w:instrText xml:space="preserve"> FORMTEXT </w:instrText>
            </w:r>
            <w:r w:rsidRPr="005224D5">
              <w:rPr>
                <w:rFonts w:cs="Calibri"/>
                <w:bCs/>
                <w:szCs w:val="21"/>
                <w:lang w:val="en-GB"/>
              </w:rPr>
            </w:r>
            <w:r w:rsidRPr="005224D5">
              <w:rPr>
                <w:rFonts w:cs="Calibri"/>
                <w:bCs/>
                <w:szCs w:val="21"/>
                <w:lang w:val="en-GB"/>
              </w:rPr>
              <w:fldChar w:fldCharType="separate"/>
            </w:r>
            <w:r w:rsidRPr="005224D5">
              <w:rPr>
                <w:rFonts w:cs="Calibri"/>
                <w:bCs/>
                <w:szCs w:val="21"/>
                <w:lang w:val="en-GB"/>
              </w:rPr>
              <w:t> </w:t>
            </w:r>
            <w:r w:rsidRPr="005224D5">
              <w:rPr>
                <w:rFonts w:cs="Calibri"/>
                <w:bCs/>
                <w:szCs w:val="21"/>
                <w:lang w:val="en-GB"/>
              </w:rPr>
              <w:t> </w:t>
            </w:r>
            <w:r w:rsidRPr="005224D5">
              <w:rPr>
                <w:rFonts w:cs="Calibri"/>
                <w:bCs/>
                <w:szCs w:val="21"/>
                <w:lang w:val="en-GB"/>
              </w:rPr>
              <w:t> </w:t>
            </w:r>
            <w:r w:rsidRPr="005224D5">
              <w:rPr>
                <w:rFonts w:cs="Calibri"/>
                <w:bCs/>
                <w:szCs w:val="21"/>
                <w:lang w:val="en-GB"/>
              </w:rPr>
              <w:t> </w:t>
            </w:r>
            <w:r w:rsidRPr="005224D5">
              <w:rPr>
                <w:rFonts w:cs="Calibri"/>
                <w:bCs/>
                <w:szCs w:val="21"/>
                <w:lang w:val="en-GB"/>
              </w:rPr>
              <w:t> </w:t>
            </w:r>
            <w:r w:rsidRPr="005224D5">
              <w:rPr>
                <w:rFonts w:cs="Calibri"/>
                <w:bCs/>
                <w:szCs w:val="21"/>
                <w:lang w:val="en-GB"/>
              </w:rPr>
              <w:fldChar w:fldCharType="end"/>
            </w:r>
          </w:p>
        </w:tc>
      </w:tr>
      <w:tr w:rsidR="00050FBF" w:rsidRPr="008952EC" w14:paraId="327A3566" w14:textId="77777777" w:rsidTr="002643FF">
        <w:trPr>
          <w:trHeight w:val="576"/>
        </w:trPr>
        <w:tc>
          <w:tcPr>
            <w:tcW w:w="4231" w:type="pct"/>
            <w:tcBorders>
              <w:top w:val="single" w:sz="4" w:space="0" w:color="auto"/>
              <w:left w:val="single" w:sz="4" w:space="0" w:color="auto"/>
              <w:bottom w:val="single" w:sz="4" w:space="0" w:color="auto"/>
              <w:right w:val="single" w:sz="4" w:space="0" w:color="auto"/>
            </w:tcBorders>
            <w:shd w:val="clear" w:color="auto" w:fill="auto"/>
            <w:vAlign w:val="center"/>
          </w:tcPr>
          <w:p w14:paraId="4FFCD6D2" w14:textId="77777777" w:rsidR="00050FBF" w:rsidRPr="005224D5" w:rsidRDefault="00050FBF" w:rsidP="002643FF">
            <w:pPr>
              <w:spacing w:before="60" w:after="60"/>
              <w:rPr>
                <w:rFonts w:cs="Calibri"/>
                <w:bCs/>
                <w:szCs w:val="21"/>
                <w:lang w:val="en-GB"/>
              </w:rPr>
            </w:pPr>
            <w:r w:rsidRPr="005224D5">
              <w:rPr>
                <w:rFonts w:cs="Calibri"/>
                <w:bCs/>
                <w:szCs w:val="21"/>
                <w:lang w:val="en-GB"/>
              </w:rPr>
              <w:t xml:space="preserve">Total N° of facilities that </w:t>
            </w:r>
            <w:r w:rsidRPr="005224D5">
              <w:rPr>
                <w:rFonts w:cs="Calibri"/>
                <w:b/>
                <w:bCs/>
                <w:szCs w:val="21"/>
                <w:lang w:val="en-GB"/>
              </w:rPr>
              <w:t>do not retain</w:t>
            </w:r>
            <w:r w:rsidRPr="005224D5">
              <w:rPr>
                <w:rFonts w:cs="Calibri"/>
                <w:bCs/>
                <w:szCs w:val="21"/>
                <w:lang w:val="en-GB"/>
              </w:rPr>
              <w:t xml:space="preserve"> any PV IM or PIM:</w:t>
            </w:r>
          </w:p>
        </w:tc>
        <w:tc>
          <w:tcPr>
            <w:tcW w:w="769" w:type="pct"/>
            <w:tcBorders>
              <w:top w:val="single" w:sz="4" w:space="0" w:color="auto"/>
              <w:left w:val="single" w:sz="4" w:space="0" w:color="auto"/>
              <w:bottom w:val="single" w:sz="4" w:space="0" w:color="auto"/>
              <w:right w:val="single" w:sz="4" w:space="0" w:color="auto"/>
            </w:tcBorders>
            <w:shd w:val="clear" w:color="auto" w:fill="F2F2F2"/>
            <w:vAlign w:val="center"/>
          </w:tcPr>
          <w:p w14:paraId="31CA21AA" w14:textId="77777777" w:rsidR="00050FBF" w:rsidRPr="008952EC" w:rsidRDefault="00050FBF" w:rsidP="002643FF">
            <w:pPr>
              <w:pStyle w:val="ListParagraph"/>
              <w:spacing w:before="60" w:after="60"/>
              <w:ind w:left="0"/>
              <w:rPr>
                <w:rFonts w:cs="Calibri"/>
                <w:bCs/>
                <w:szCs w:val="21"/>
                <w:lang w:val="en-GB"/>
              </w:rPr>
            </w:pPr>
            <w:r w:rsidRPr="005224D5">
              <w:rPr>
                <w:rFonts w:cs="Calibri"/>
                <w:bCs/>
                <w:szCs w:val="21"/>
                <w:lang w:val="en-GB"/>
              </w:rPr>
              <w:fldChar w:fldCharType="begin">
                <w:ffData>
                  <w:name w:val="Text3"/>
                  <w:enabled/>
                  <w:calcOnExit w:val="0"/>
                  <w:textInput/>
                </w:ffData>
              </w:fldChar>
            </w:r>
            <w:r w:rsidRPr="005224D5">
              <w:rPr>
                <w:rFonts w:cs="Calibri"/>
                <w:bCs/>
                <w:szCs w:val="21"/>
                <w:lang w:val="en-GB"/>
              </w:rPr>
              <w:instrText xml:space="preserve"> FORMTEXT </w:instrText>
            </w:r>
            <w:r w:rsidRPr="005224D5">
              <w:rPr>
                <w:rFonts w:cs="Calibri"/>
                <w:bCs/>
                <w:szCs w:val="21"/>
                <w:lang w:val="en-GB"/>
              </w:rPr>
            </w:r>
            <w:r w:rsidRPr="005224D5">
              <w:rPr>
                <w:rFonts w:cs="Calibri"/>
                <w:bCs/>
                <w:szCs w:val="21"/>
                <w:lang w:val="en-GB"/>
              </w:rPr>
              <w:fldChar w:fldCharType="separate"/>
            </w:r>
            <w:r w:rsidRPr="005224D5">
              <w:rPr>
                <w:rFonts w:cs="Calibri"/>
                <w:bCs/>
                <w:szCs w:val="21"/>
                <w:lang w:val="en-GB"/>
              </w:rPr>
              <w:t> </w:t>
            </w:r>
            <w:r w:rsidRPr="005224D5">
              <w:rPr>
                <w:rFonts w:cs="Calibri"/>
                <w:bCs/>
                <w:szCs w:val="21"/>
                <w:lang w:val="en-GB"/>
              </w:rPr>
              <w:t> </w:t>
            </w:r>
            <w:r w:rsidRPr="005224D5">
              <w:rPr>
                <w:rFonts w:cs="Calibri"/>
                <w:bCs/>
                <w:szCs w:val="21"/>
                <w:lang w:val="en-GB"/>
              </w:rPr>
              <w:t> </w:t>
            </w:r>
            <w:r w:rsidRPr="005224D5">
              <w:rPr>
                <w:rFonts w:cs="Calibri"/>
                <w:bCs/>
                <w:szCs w:val="21"/>
                <w:lang w:val="en-GB"/>
              </w:rPr>
              <w:t> </w:t>
            </w:r>
            <w:r w:rsidRPr="005224D5">
              <w:rPr>
                <w:rFonts w:cs="Calibri"/>
                <w:bCs/>
                <w:szCs w:val="21"/>
                <w:lang w:val="en-GB"/>
              </w:rPr>
              <w:t> </w:t>
            </w:r>
            <w:r w:rsidRPr="005224D5">
              <w:rPr>
                <w:rFonts w:cs="Calibri"/>
                <w:bCs/>
                <w:szCs w:val="21"/>
                <w:lang w:val="en-GB"/>
              </w:rPr>
              <w:fldChar w:fldCharType="end"/>
            </w:r>
          </w:p>
        </w:tc>
      </w:tr>
    </w:tbl>
    <w:p w14:paraId="155F5E34" w14:textId="77777777" w:rsidR="00050FBF" w:rsidRPr="008952EC" w:rsidRDefault="00050FBF" w:rsidP="00050FBF"/>
    <w:p w14:paraId="06ADA3B2" w14:textId="77777777" w:rsidR="0093444F" w:rsidRPr="008952EC" w:rsidRDefault="00F0090C" w:rsidP="00D05451">
      <w:pPr>
        <w:autoSpaceDE w:val="0"/>
        <w:autoSpaceDN w:val="0"/>
        <w:adjustRightInd w:val="0"/>
        <w:ind w:left="1134" w:hanging="1134"/>
        <w:jc w:val="both"/>
        <w:rPr>
          <w:b/>
          <w:bCs/>
          <w:color w:val="000000"/>
          <w:szCs w:val="24"/>
          <w:shd w:val="clear" w:color="auto" w:fill="FFFFFF"/>
        </w:rPr>
      </w:pPr>
      <w:r w:rsidRPr="00182C69">
        <w:rPr>
          <w:b/>
          <w:bCs/>
          <w:color w:val="000000"/>
          <w:szCs w:val="24"/>
          <w:shd w:val="clear" w:color="auto" w:fill="FFFFFF"/>
        </w:rPr>
        <w:t>1</w:t>
      </w:r>
      <w:r w:rsidR="00931AEF" w:rsidRPr="00182C69">
        <w:rPr>
          <w:b/>
          <w:bCs/>
          <w:color w:val="000000"/>
          <w:szCs w:val="24"/>
          <w:shd w:val="clear" w:color="auto" w:fill="FFFFFF"/>
        </w:rPr>
        <w:t>6.</w:t>
      </w:r>
      <w:r w:rsidR="00B5245A" w:rsidRPr="00182C69">
        <w:rPr>
          <w:b/>
          <w:bCs/>
          <w:color w:val="000000"/>
          <w:szCs w:val="24"/>
          <w:shd w:val="clear" w:color="auto" w:fill="FFFFFF"/>
        </w:rPr>
        <w:t>6</w:t>
      </w:r>
      <w:r w:rsidRPr="00182C69">
        <w:rPr>
          <w:b/>
          <w:bCs/>
          <w:color w:val="000000"/>
          <w:szCs w:val="24"/>
          <w:shd w:val="clear" w:color="auto" w:fill="FFFFFF"/>
        </w:rPr>
        <w:tab/>
      </w:r>
      <w:r w:rsidR="0093444F" w:rsidRPr="00182C69">
        <w:rPr>
          <w:b/>
          <w:bCs/>
          <w:color w:val="000000"/>
          <w:szCs w:val="24"/>
          <w:shd w:val="clear" w:color="auto" w:fill="FFFFFF"/>
        </w:rPr>
        <w:t>Is NCC involved in the process of implementation of NAP for</w:t>
      </w:r>
      <w:r w:rsidR="0093444F" w:rsidRPr="008952EC">
        <w:rPr>
          <w:b/>
          <w:bCs/>
          <w:color w:val="000000"/>
          <w:szCs w:val="24"/>
          <w:shd w:val="clear" w:color="auto" w:fill="FFFFFF"/>
        </w:rPr>
        <w:t xml:space="preserve"> implementation of Phase 1 of GAPIII?</w:t>
      </w:r>
      <w:r w:rsidR="0093444F" w:rsidRPr="008952EC">
        <w:rPr>
          <w:color w:val="000000"/>
          <w:szCs w:val="24"/>
        </w:rPr>
        <w:t xml:space="preserve"> </w:t>
      </w:r>
    </w:p>
    <w:p w14:paraId="4E6D9CFC" w14:textId="77777777" w:rsidR="0093444F" w:rsidRPr="008952EC" w:rsidRDefault="0093444F" w:rsidP="00CD18BE">
      <w:pPr>
        <w:shd w:val="clear" w:color="auto" w:fill="FFFFFF"/>
        <w:autoSpaceDE w:val="0"/>
        <w:autoSpaceDN w:val="0"/>
        <w:adjustRightInd w:val="0"/>
        <w:ind w:left="720"/>
        <w:jc w:val="both"/>
        <w:rPr>
          <w:color w:val="000000"/>
          <w:szCs w:val="24"/>
        </w:rPr>
      </w:pPr>
    </w:p>
    <w:p w14:paraId="5E2C47A9" w14:textId="77777777" w:rsidR="007957FC" w:rsidRPr="008952EC" w:rsidRDefault="007957FC" w:rsidP="00F808ED">
      <w:pPr>
        <w:pStyle w:val="Header"/>
        <w:tabs>
          <w:tab w:val="clear" w:pos="4320"/>
          <w:tab w:val="clear" w:pos="8640"/>
        </w:tabs>
        <w:spacing w:after="120"/>
        <w:ind w:left="927" w:firstLine="207"/>
        <w:rPr>
          <w:b/>
        </w:rPr>
      </w:pP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r w:rsidRPr="008952EC">
        <w:rPr>
          <w:szCs w:val="28"/>
        </w:rPr>
        <w:t xml:space="preserve"> Yes </w:t>
      </w:r>
      <w:r w:rsidRPr="008952EC">
        <w:rPr>
          <w:szCs w:val="28"/>
        </w:rPr>
        <w:tab/>
      </w: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r w:rsidRPr="008952EC">
        <w:rPr>
          <w:szCs w:val="28"/>
        </w:rPr>
        <w:t xml:space="preserve"> No</w:t>
      </w:r>
    </w:p>
    <w:p w14:paraId="63C60F9C" w14:textId="77777777" w:rsidR="00CD02A9" w:rsidRPr="008952EC" w:rsidRDefault="00CD02A9" w:rsidP="005224D5">
      <w:pPr>
        <w:ind w:left="153"/>
        <w:rPr>
          <w:bCs/>
          <w:szCs w:val="24"/>
        </w:rPr>
      </w:pPr>
    </w:p>
    <w:p w14:paraId="4051BF1F" w14:textId="77777777" w:rsidR="00D97174" w:rsidRPr="00E127C6" w:rsidRDefault="001D367F" w:rsidP="00D97174">
      <w:pPr>
        <w:rPr>
          <w:b/>
          <w:szCs w:val="24"/>
        </w:rPr>
      </w:pPr>
      <w:r w:rsidRPr="00E127C6">
        <w:rPr>
          <w:b/>
          <w:szCs w:val="24"/>
        </w:rPr>
        <w:t>16.</w:t>
      </w:r>
      <w:r w:rsidR="00B5245A" w:rsidRPr="00E127C6">
        <w:rPr>
          <w:b/>
          <w:szCs w:val="24"/>
        </w:rPr>
        <w:t>6</w:t>
      </w:r>
      <w:r w:rsidRPr="00E127C6">
        <w:rPr>
          <w:b/>
          <w:szCs w:val="24"/>
        </w:rPr>
        <w:t xml:space="preserve">.1 </w:t>
      </w:r>
      <w:r w:rsidR="00D97174" w:rsidRPr="00E127C6">
        <w:rPr>
          <w:b/>
          <w:szCs w:val="24"/>
        </w:rPr>
        <w:t>If “NO” please explain why?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D97174" w:rsidRPr="008952EC" w14:paraId="4F585F5C" w14:textId="77777777" w:rsidTr="00E36751">
        <w:tc>
          <w:tcPr>
            <w:tcW w:w="9036" w:type="dxa"/>
            <w:shd w:val="clear" w:color="auto" w:fill="auto"/>
          </w:tcPr>
          <w:p w14:paraId="1B1DCDDF" w14:textId="77777777" w:rsidR="00D97174" w:rsidRPr="008952EC" w:rsidRDefault="007A4268" w:rsidP="00F808ED">
            <w:pPr>
              <w:rPr>
                <w:color w:val="000000"/>
                <w:szCs w:val="24"/>
              </w:rPr>
            </w:pPr>
            <w:r>
              <w:rPr>
                <w:i/>
                <w:iCs/>
                <w:color w:val="000000"/>
                <w:szCs w:val="24"/>
              </w:rPr>
              <w:t>T</w:t>
            </w:r>
            <w:r w:rsidR="00D97174" w:rsidRPr="008952EC">
              <w:rPr>
                <w:i/>
                <w:iCs/>
                <w:color w:val="000000"/>
                <w:szCs w:val="24"/>
              </w:rPr>
              <w:t>ype here</w:t>
            </w:r>
          </w:p>
          <w:p w14:paraId="616FB409" w14:textId="77777777" w:rsidR="00D97174" w:rsidRPr="008952EC" w:rsidRDefault="00D97174" w:rsidP="00E36751">
            <w:pPr>
              <w:rPr>
                <w:color w:val="000000"/>
                <w:szCs w:val="24"/>
              </w:rPr>
            </w:pPr>
          </w:p>
          <w:p w14:paraId="155A96D0" w14:textId="77777777" w:rsidR="00D97174" w:rsidRPr="008952EC" w:rsidRDefault="00D97174" w:rsidP="00E36751">
            <w:pPr>
              <w:rPr>
                <w:color w:val="000000"/>
                <w:szCs w:val="24"/>
              </w:rPr>
            </w:pPr>
          </w:p>
        </w:tc>
      </w:tr>
    </w:tbl>
    <w:p w14:paraId="0C4F364D" w14:textId="77777777" w:rsidR="00D97174" w:rsidRDefault="00D97174" w:rsidP="00D97174">
      <w:pPr>
        <w:ind w:left="720"/>
        <w:rPr>
          <w:color w:val="000000"/>
          <w:szCs w:val="24"/>
        </w:rPr>
      </w:pPr>
    </w:p>
    <w:p w14:paraId="55E2CE56" w14:textId="77777777" w:rsidR="0093444F" w:rsidRPr="008952EC" w:rsidRDefault="0093444F" w:rsidP="00CD18BE">
      <w:pPr>
        <w:shd w:val="clear" w:color="auto" w:fill="FFFFFF"/>
        <w:autoSpaceDE w:val="0"/>
        <w:autoSpaceDN w:val="0"/>
        <w:adjustRightInd w:val="0"/>
        <w:ind w:left="720"/>
        <w:jc w:val="both"/>
        <w:rPr>
          <w:color w:val="000000"/>
          <w:szCs w:val="24"/>
        </w:rPr>
      </w:pPr>
    </w:p>
    <w:p w14:paraId="79129314" w14:textId="77777777" w:rsidR="00105688" w:rsidRPr="008952EC" w:rsidRDefault="00F0090C" w:rsidP="007957FC">
      <w:pPr>
        <w:shd w:val="clear" w:color="auto" w:fill="FFFFFF"/>
        <w:autoSpaceDE w:val="0"/>
        <w:autoSpaceDN w:val="0"/>
        <w:adjustRightInd w:val="0"/>
        <w:ind w:left="1134" w:hanging="1134"/>
        <w:jc w:val="both"/>
        <w:rPr>
          <w:i/>
          <w:iCs/>
          <w:color w:val="000000"/>
          <w:szCs w:val="24"/>
        </w:rPr>
      </w:pPr>
      <w:r w:rsidRPr="008952EC">
        <w:rPr>
          <w:b/>
          <w:bCs/>
          <w:i/>
          <w:iCs/>
          <w:color w:val="000000"/>
          <w:szCs w:val="24"/>
        </w:rPr>
        <w:t>1</w:t>
      </w:r>
      <w:r w:rsidR="001D367F">
        <w:rPr>
          <w:b/>
          <w:bCs/>
          <w:i/>
          <w:iCs/>
          <w:color w:val="000000"/>
          <w:szCs w:val="24"/>
        </w:rPr>
        <w:t>6.</w:t>
      </w:r>
      <w:r w:rsidR="00B5245A">
        <w:rPr>
          <w:b/>
          <w:bCs/>
          <w:i/>
          <w:iCs/>
          <w:color w:val="000000"/>
          <w:szCs w:val="24"/>
        </w:rPr>
        <w:t>7</w:t>
      </w:r>
      <w:r w:rsidR="00EF1713" w:rsidRPr="008952EC">
        <w:rPr>
          <w:i/>
          <w:iCs/>
          <w:color w:val="000000"/>
          <w:szCs w:val="24"/>
        </w:rPr>
        <w:tab/>
      </w:r>
      <w:r w:rsidR="0093444F" w:rsidRPr="008952EC">
        <w:rPr>
          <w:b/>
          <w:bCs/>
          <w:i/>
          <w:iCs/>
          <w:color w:val="000000"/>
          <w:szCs w:val="24"/>
        </w:rPr>
        <w:t>H</w:t>
      </w:r>
      <w:r w:rsidR="00FE102C" w:rsidRPr="008952EC">
        <w:rPr>
          <w:b/>
          <w:bCs/>
          <w:i/>
          <w:iCs/>
          <w:color w:val="000000"/>
          <w:szCs w:val="24"/>
        </w:rPr>
        <w:t>as a national inventory of laboratories</w:t>
      </w:r>
      <w:r w:rsidR="00A1752F" w:rsidRPr="008952EC">
        <w:rPr>
          <w:b/>
          <w:bCs/>
          <w:i/>
          <w:iCs/>
          <w:color w:val="000000"/>
          <w:szCs w:val="24"/>
        </w:rPr>
        <w:t xml:space="preserve"> holding poliovirus</w:t>
      </w:r>
      <w:r w:rsidR="00400652" w:rsidRPr="008952EC">
        <w:rPr>
          <w:b/>
          <w:bCs/>
          <w:i/>
          <w:iCs/>
          <w:color w:val="000000"/>
          <w:szCs w:val="24"/>
        </w:rPr>
        <w:t xml:space="preserve"> </w:t>
      </w:r>
      <w:r w:rsidR="00931AEF">
        <w:rPr>
          <w:b/>
          <w:bCs/>
          <w:i/>
          <w:iCs/>
          <w:color w:val="000000"/>
          <w:szCs w:val="24"/>
        </w:rPr>
        <w:t xml:space="preserve">(WPV2, WPV3, VDPV2) and Potentially infectious </w:t>
      </w:r>
      <w:r w:rsidR="0093444F" w:rsidRPr="008952EC">
        <w:rPr>
          <w:b/>
          <w:bCs/>
          <w:i/>
          <w:iCs/>
          <w:color w:val="000000"/>
          <w:szCs w:val="24"/>
        </w:rPr>
        <w:t xml:space="preserve">material </w:t>
      </w:r>
      <w:r w:rsidR="00A1752F" w:rsidRPr="008952EC">
        <w:rPr>
          <w:b/>
          <w:bCs/>
          <w:i/>
          <w:iCs/>
          <w:color w:val="000000"/>
          <w:szCs w:val="24"/>
        </w:rPr>
        <w:t>been established?</w:t>
      </w:r>
      <w:r w:rsidR="00FE102C" w:rsidRPr="008952EC">
        <w:rPr>
          <w:i/>
          <w:iCs/>
          <w:color w:val="000000"/>
          <w:szCs w:val="24"/>
        </w:rPr>
        <w:t xml:space="preserve">  </w:t>
      </w:r>
      <w:r w:rsidR="00105688" w:rsidRPr="008952EC">
        <w:rPr>
          <w:i/>
          <w:iCs/>
          <w:color w:val="000000"/>
          <w:szCs w:val="24"/>
        </w:rPr>
        <w:t xml:space="preserve">  </w:t>
      </w:r>
    </w:p>
    <w:p w14:paraId="58A15E4D" w14:textId="77777777" w:rsidR="00105688" w:rsidRPr="008952EC" w:rsidRDefault="00105688" w:rsidP="00193277">
      <w:pPr>
        <w:shd w:val="clear" w:color="auto" w:fill="FFFFFF"/>
        <w:autoSpaceDE w:val="0"/>
        <w:autoSpaceDN w:val="0"/>
        <w:adjustRightInd w:val="0"/>
        <w:jc w:val="both"/>
        <w:rPr>
          <w:color w:val="000000"/>
          <w:szCs w:val="24"/>
        </w:rPr>
      </w:pPr>
    </w:p>
    <w:p w14:paraId="41AB8983" w14:textId="77777777" w:rsidR="007957FC" w:rsidRPr="008952EC" w:rsidRDefault="007957FC" w:rsidP="00F808ED">
      <w:pPr>
        <w:pStyle w:val="Header"/>
        <w:tabs>
          <w:tab w:val="clear" w:pos="4320"/>
          <w:tab w:val="clear" w:pos="8640"/>
        </w:tabs>
        <w:spacing w:after="120"/>
        <w:ind w:left="927" w:firstLine="207"/>
        <w:rPr>
          <w:b/>
        </w:rPr>
      </w:pP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r w:rsidRPr="008952EC">
        <w:rPr>
          <w:szCs w:val="28"/>
        </w:rPr>
        <w:t xml:space="preserve"> Yes </w:t>
      </w:r>
      <w:r w:rsidRPr="008952EC">
        <w:rPr>
          <w:szCs w:val="28"/>
        </w:rPr>
        <w:tab/>
      </w: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r w:rsidRPr="008952EC">
        <w:rPr>
          <w:szCs w:val="28"/>
        </w:rPr>
        <w:t xml:space="preserve"> No</w:t>
      </w:r>
      <w:r w:rsidRPr="008952EC">
        <w:rPr>
          <w:szCs w:val="28"/>
        </w:rPr>
        <w:tab/>
      </w:r>
    </w:p>
    <w:p w14:paraId="6CC742C0" w14:textId="77777777" w:rsidR="007957FC" w:rsidRPr="008952EC" w:rsidRDefault="007957FC" w:rsidP="00193277">
      <w:pPr>
        <w:shd w:val="clear" w:color="auto" w:fill="FFFFFF"/>
        <w:autoSpaceDE w:val="0"/>
        <w:autoSpaceDN w:val="0"/>
        <w:adjustRightInd w:val="0"/>
        <w:jc w:val="both"/>
        <w:rPr>
          <w:color w:val="000000"/>
          <w:szCs w:val="24"/>
        </w:rPr>
      </w:pPr>
    </w:p>
    <w:p w14:paraId="3358A9A0" w14:textId="77777777" w:rsidR="00931AEF" w:rsidRPr="00E127C6" w:rsidRDefault="001D367F" w:rsidP="00931AEF">
      <w:pPr>
        <w:pStyle w:val="Quote"/>
        <w:jc w:val="both"/>
        <w:rPr>
          <w:rFonts w:ascii="Times New Roman" w:hAnsi="Times New Roman"/>
          <w:b/>
          <w:i w:val="0"/>
          <w:iCs w:val="0"/>
        </w:rPr>
      </w:pPr>
      <w:r w:rsidRPr="00E127C6">
        <w:rPr>
          <w:rFonts w:ascii="Times New Roman" w:hAnsi="Times New Roman"/>
          <w:b/>
          <w:i w:val="0"/>
          <w:iCs w:val="0"/>
          <w:szCs w:val="24"/>
        </w:rPr>
        <w:t>16.</w:t>
      </w:r>
      <w:r w:rsidR="00B5245A" w:rsidRPr="00E127C6">
        <w:rPr>
          <w:rFonts w:ascii="Times New Roman" w:hAnsi="Times New Roman"/>
          <w:b/>
          <w:i w:val="0"/>
          <w:iCs w:val="0"/>
          <w:szCs w:val="24"/>
        </w:rPr>
        <w:t>7</w:t>
      </w:r>
      <w:r w:rsidRPr="00E127C6">
        <w:rPr>
          <w:rFonts w:ascii="Times New Roman" w:hAnsi="Times New Roman"/>
          <w:b/>
          <w:i w:val="0"/>
          <w:iCs w:val="0"/>
          <w:szCs w:val="24"/>
        </w:rPr>
        <w:t xml:space="preserve">.1 </w:t>
      </w:r>
      <w:r w:rsidR="00931AEF" w:rsidRPr="00E127C6">
        <w:rPr>
          <w:rFonts w:ascii="Times New Roman" w:hAnsi="Times New Roman"/>
          <w:b/>
          <w:i w:val="0"/>
          <w:iCs w:val="0"/>
          <w:szCs w:val="24"/>
        </w:rPr>
        <w:t xml:space="preserve">If “YES” please </w:t>
      </w:r>
      <w:r w:rsidR="005A4D57" w:rsidRPr="00E127C6">
        <w:rPr>
          <w:rFonts w:ascii="Times New Roman" w:hAnsi="Times New Roman"/>
          <w:b/>
          <w:i w:val="0"/>
          <w:iCs w:val="0"/>
          <w:szCs w:val="24"/>
        </w:rPr>
        <w:t>attach National Inventory of PV material</w:t>
      </w:r>
      <w:r w:rsidR="00931AEF" w:rsidRPr="00E127C6">
        <w:rPr>
          <w:rFonts w:ascii="Times New Roman" w:hAnsi="Times New Roman"/>
          <w:b/>
          <w:i w:val="0"/>
          <w:iCs w:val="0"/>
        </w:rPr>
        <w:t xml:space="preserve"> </w:t>
      </w:r>
    </w:p>
    <w:p w14:paraId="6B702BED" w14:textId="77777777" w:rsidR="00931AEF" w:rsidRDefault="00931AEF" w:rsidP="00F0090C">
      <w:pPr>
        <w:pStyle w:val="Quote"/>
        <w:jc w:val="both"/>
        <w:rPr>
          <w:rFonts w:ascii="Times New Roman" w:hAnsi="Times New Roman"/>
          <w:bCs/>
          <w:i w:val="0"/>
          <w:iCs w:val="0"/>
          <w:szCs w:val="24"/>
        </w:rPr>
      </w:pPr>
    </w:p>
    <w:p w14:paraId="495203E8" w14:textId="77777777" w:rsidR="007957FC" w:rsidRPr="00E127C6" w:rsidRDefault="001D367F" w:rsidP="00F0090C">
      <w:pPr>
        <w:pStyle w:val="Quote"/>
        <w:jc w:val="both"/>
        <w:rPr>
          <w:rFonts w:ascii="Times New Roman" w:hAnsi="Times New Roman"/>
          <w:b/>
          <w:i w:val="0"/>
          <w:iCs w:val="0"/>
        </w:rPr>
      </w:pPr>
      <w:r w:rsidRPr="00E127C6">
        <w:rPr>
          <w:rFonts w:ascii="Times New Roman" w:hAnsi="Times New Roman"/>
          <w:b/>
          <w:i w:val="0"/>
          <w:iCs w:val="0"/>
          <w:szCs w:val="24"/>
        </w:rPr>
        <w:t>16.</w:t>
      </w:r>
      <w:r w:rsidR="00B5245A" w:rsidRPr="00E127C6">
        <w:rPr>
          <w:rFonts w:ascii="Times New Roman" w:hAnsi="Times New Roman"/>
          <w:b/>
          <w:i w:val="0"/>
          <w:iCs w:val="0"/>
          <w:szCs w:val="24"/>
        </w:rPr>
        <w:t>7</w:t>
      </w:r>
      <w:r w:rsidRPr="00E127C6">
        <w:rPr>
          <w:rFonts w:ascii="Times New Roman" w:hAnsi="Times New Roman"/>
          <w:b/>
          <w:i w:val="0"/>
          <w:iCs w:val="0"/>
          <w:szCs w:val="24"/>
        </w:rPr>
        <w:t xml:space="preserve">.2 </w:t>
      </w:r>
      <w:r w:rsidR="007957FC" w:rsidRPr="00E127C6">
        <w:rPr>
          <w:rFonts w:ascii="Times New Roman" w:hAnsi="Times New Roman"/>
          <w:b/>
          <w:i w:val="0"/>
          <w:iCs w:val="0"/>
          <w:szCs w:val="24"/>
        </w:rPr>
        <w:t xml:space="preserve">If “YES” please </w:t>
      </w:r>
      <w:r w:rsidR="007957FC" w:rsidRPr="00E127C6">
        <w:rPr>
          <w:rFonts w:ascii="Times New Roman" w:hAnsi="Times New Roman"/>
          <w:b/>
          <w:i w:val="0"/>
          <w:iCs w:val="0"/>
        </w:rPr>
        <w:t xml:space="preserve">indicate whether all PV2 materials were properly contained, </w:t>
      </w:r>
      <w:proofErr w:type="gramStart"/>
      <w:r w:rsidR="007957FC" w:rsidRPr="00E127C6">
        <w:rPr>
          <w:rFonts w:ascii="Times New Roman" w:hAnsi="Times New Roman"/>
          <w:b/>
          <w:i w:val="0"/>
          <w:iCs w:val="0"/>
        </w:rPr>
        <w:t>transferred</w:t>
      </w:r>
      <w:proofErr w:type="gramEnd"/>
      <w:r w:rsidR="007957FC" w:rsidRPr="00E127C6">
        <w:rPr>
          <w:rFonts w:ascii="Times New Roman" w:hAnsi="Times New Roman"/>
          <w:b/>
          <w:i w:val="0"/>
          <w:iCs w:val="0"/>
        </w:rPr>
        <w:t xml:space="preserve"> or destroyed by end of July 2016 as requested</w:t>
      </w:r>
      <w:r w:rsidR="007957FC" w:rsidRPr="00E127C6">
        <w:rPr>
          <w:rStyle w:val="FootnoteReference"/>
          <w:rFonts w:ascii="Times New Roman" w:hAnsi="Times New Roman"/>
          <w:b/>
          <w:i w:val="0"/>
          <w:iCs w:val="0"/>
        </w:rPr>
        <w:footnoteReference w:id="6"/>
      </w:r>
      <w:r w:rsidR="007957FC" w:rsidRPr="00E127C6">
        <w:rPr>
          <w:rFonts w:ascii="Times New Roman" w:hAnsi="Times New Roman"/>
          <w:b/>
          <w:i w:val="0"/>
          <w:iCs w:val="0"/>
        </w:rPr>
        <w:t xml:space="preserve">? </w:t>
      </w:r>
    </w:p>
    <w:tbl>
      <w:tblPr>
        <w:tblW w:w="1008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0"/>
        <w:gridCol w:w="1710"/>
        <w:gridCol w:w="2790"/>
      </w:tblGrid>
      <w:tr w:rsidR="007957FC" w:rsidRPr="008952EC" w14:paraId="77769BF3" w14:textId="77777777" w:rsidTr="00F0090C">
        <w:tc>
          <w:tcPr>
            <w:tcW w:w="5580" w:type="dxa"/>
            <w:shd w:val="clear" w:color="auto" w:fill="auto"/>
          </w:tcPr>
          <w:p w14:paraId="6A6CA8D4" w14:textId="77777777" w:rsidR="007957FC" w:rsidRPr="008952EC" w:rsidRDefault="007957FC" w:rsidP="007957FC">
            <w:pPr>
              <w:pStyle w:val="Header"/>
              <w:rPr>
                <w:b/>
                <w:bCs/>
                <w:sz w:val="20"/>
              </w:rPr>
            </w:pPr>
            <w:r w:rsidRPr="008952EC">
              <w:rPr>
                <w:b/>
                <w:bCs/>
                <w:sz w:val="20"/>
              </w:rPr>
              <w:t xml:space="preserve">Poliovirus type 2 (WPV, VDPV, Sabin) </w:t>
            </w:r>
          </w:p>
        </w:tc>
        <w:tc>
          <w:tcPr>
            <w:tcW w:w="1710" w:type="dxa"/>
            <w:shd w:val="clear" w:color="auto" w:fill="auto"/>
          </w:tcPr>
          <w:p w14:paraId="6595CD24" w14:textId="77777777" w:rsidR="007957FC" w:rsidRPr="008952EC" w:rsidRDefault="007957FC" w:rsidP="00E36751">
            <w:pPr>
              <w:pStyle w:val="Header"/>
              <w:jc w:val="center"/>
              <w:rPr>
                <w:b/>
                <w:bCs/>
                <w:sz w:val="20"/>
              </w:rPr>
            </w:pPr>
            <w:r w:rsidRPr="008952EC">
              <w:rPr>
                <w:b/>
                <w:bCs/>
                <w:sz w:val="20"/>
              </w:rPr>
              <w:t>YES (</w:t>
            </w:r>
            <w:r w:rsidR="005A4D57">
              <w:rPr>
                <w:b/>
                <w:bCs/>
                <w:sz w:val="20"/>
              </w:rPr>
              <w:t xml:space="preserve">please mention the </w:t>
            </w:r>
            <w:r w:rsidRPr="008952EC">
              <w:rPr>
                <w:b/>
                <w:bCs/>
                <w:sz w:val="20"/>
              </w:rPr>
              <w:t>date)</w:t>
            </w:r>
          </w:p>
        </w:tc>
        <w:tc>
          <w:tcPr>
            <w:tcW w:w="2790" w:type="dxa"/>
            <w:shd w:val="clear" w:color="auto" w:fill="auto"/>
          </w:tcPr>
          <w:p w14:paraId="3EEBCF25" w14:textId="77777777" w:rsidR="007957FC" w:rsidRPr="008952EC" w:rsidRDefault="007957FC" w:rsidP="00E36751">
            <w:pPr>
              <w:pStyle w:val="Header"/>
              <w:jc w:val="center"/>
              <w:rPr>
                <w:b/>
                <w:bCs/>
                <w:sz w:val="20"/>
              </w:rPr>
            </w:pPr>
            <w:r w:rsidRPr="008952EC">
              <w:rPr>
                <w:b/>
                <w:bCs/>
                <w:sz w:val="20"/>
              </w:rPr>
              <w:t>NO (please explain why</w:t>
            </w:r>
            <w:proofErr w:type="gramStart"/>
            <w:r w:rsidR="005A4D57">
              <w:rPr>
                <w:b/>
                <w:bCs/>
                <w:sz w:val="20"/>
              </w:rPr>
              <w:t>?</w:t>
            </w:r>
            <w:r w:rsidRPr="008952EC">
              <w:rPr>
                <w:b/>
                <w:bCs/>
                <w:sz w:val="20"/>
              </w:rPr>
              <w:t>)</w:t>
            </w:r>
            <w:r w:rsidR="00F0090C" w:rsidRPr="008952EC">
              <w:rPr>
                <w:b/>
                <w:bCs/>
                <w:sz w:val="20"/>
              </w:rPr>
              <w:t>*</w:t>
            </w:r>
            <w:proofErr w:type="gramEnd"/>
          </w:p>
        </w:tc>
      </w:tr>
      <w:tr w:rsidR="007957FC" w:rsidRPr="008952EC" w14:paraId="7F7B3C72" w14:textId="77777777" w:rsidTr="00F0090C">
        <w:tc>
          <w:tcPr>
            <w:tcW w:w="5580" w:type="dxa"/>
            <w:shd w:val="clear" w:color="auto" w:fill="auto"/>
          </w:tcPr>
          <w:p w14:paraId="1C49AD7E" w14:textId="77777777" w:rsidR="007957FC" w:rsidRPr="008952EC" w:rsidRDefault="007957FC" w:rsidP="00E36751">
            <w:pPr>
              <w:pStyle w:val="Header"/>
              <w:rPr>
                <w:sz w:val="20"/>
              </w:rPr>
            </w:pPr>
            <w:r w:rsidRPr="008952EC">
              <w:rPr>
                <w:sz w:val="20"/>
              </w:rPr>
              <w:t>PV2 materials contained and PEF designated</w:t>
            </w:r>
          </w:p>
        </w:tc>
        <w:tc>
          <w:tcPr>
            <w:tcW w:w="1710" w:type="dxa"/>
            <w:shd w:val="clear" w:color="auto" w:fill="auto"/>
          </w:tcPr>
          <w:p w14:paraId="51918A1F" w14:textId="77777777" w:rsidR="007957FC" w:rsidRPr="008952EC" w:rsidRDefault="007957FC" w:rsidP="00E36751">
            <w:pPr>
              <w:pStyle w:val="Header"/>
              <w:rPr>
                <w:sz w:val="20"/>
              </w:rPr>
            </w:pPr>
          </w:p>
        </w:tc>
        <w:tc>
          <w:tcPr>
            <w:tcW w:w="2790" w:type="dxa"/>
            <w:shd w:val="clear" w:color="auto" w:fill="auto"/>
          </w:tcPr>
          <w:p w14:paraId="576CAED0" w14:textId="77777777" w:rsidR="007957FC" w:rsidRPr="008952EC" w:rsidRDefault="007957FC" w:rsidP="00E36751">
            <w:pPr>
              <w:pStyle w:val="Header"/>
              <w:rPr>
                <w:sz w:val="20"/>
              </w:rPr>
            </w:pPr>
          </w:p>
        </w:tc>
      </w:tr>
      <w:tr w:rsidR="007957FC" w:rsidRPr="008952EC" w14:paraId="6E0205F3" w14:textId="77777777" w:rsidTr="00F0090C">
        <w:tc>
          <w:tcPr>
            <w:tcW w:w="5580" w:type="dxa"/>
            <w:shd w:val="clear" w:color="auto" w:fill="auto"/>
          </w:tcPr>
          <w:p w14:paraId="35CAEE48" w14:textId="77777777" w:rsidR="007957FC" w:rsidRPr="008952EC" w:rsidRDefault="007957FC" w:rsidP="00E36751">
            <w:pPr>
              <w:pStyle w:val="Header"/>
              <w:rPr>
                <w:sz w:val="20"/>
              </w:rPr>
            </w:pPr>
            <w:r w:rsidRPr="008952EC">
              <w:rPr>
                <w:sz w:val="20"/>
              </w:rPr>
              <w:t xml:space="preserve">PV2 materials transferred. If </w:t>
            </w:r>
            <w:proofErr w:type="gramStart"/>
            <w:r w:rsidRPr="008952EC">
              <w:rPr>
                <w:sz w:val="20"/>
              </w:rPr>
              <w:t>yes</w:t>
            </w:r>
            <w:proofErr w:type="gramEnd"/>
            <w:r w:rsidRPr="008952EC">
              <w:rPr>
                <w:sz w:val="20"/>
              </w:rPr>
              <w:t xml:space="preserve"> please indicate where</w:t>
            </w:r>
          </w:p>
        </w:tc>
        <w:tc>
          <w:tcPr>
            <w:tcW w:w="1710" w:type="dxa"/>
            <w:shd w:val="clear" w:color="auto" w:fill="auto"/>
          </w:tcPr>
          <w:p w14:paraId="45240637" w14:textId="77777777" w:rsidR="007957FC" w:rsidRPr="008952EC" w:rsidRDefault="007957FC" w:rsidP="00E36751">
            <w:pPr>
              <w:pStyle w:val="Header"/>
              <w:rPr>
                <w:sz w:val="20"/>
              </w:rPr>
            </w:pPr>
          </w:p>
        </w:tc>
        <w:tc>
          <w:tcPr>
            <w:tcW w:w="2790" w:type="dxa"/>
            <w:shd w:val="clear" w:color="auto" w:fill="auto"/>
          </w:tcPr>
          <w:p w14:paraId="120F3F74" w14:textId="77777777" w:rsidR="007957FC" w:rsidRPr="008952EC" w:rsidRDefault="007957FC" w:rsidP="00E36751">
            <w:pPr>
              <w:pStyle w:val="Header"/>
              <w:rPr>
                <w:sz w:val="20"/>
              </w:rPr>
            </w:pPr>
          </w:p>
        </w:tc>
      </w:tr>
      <w:tr w:rsidR="007957FC" w:rsidRPr="008952EC" w14:paraId="098D9986" w14:textId="77777777" w:rsidTr="00F0090C">
        <w:tc>
          <w:tcPr>
            <w:tcW w:w="5580" w:type="dxa"/>
            <w:shd w:val="clear" w:color="auto" w:fill="auto"/>
          </w:tcPr>
          <w:p w14:paraId="5EAB400C" w14:textId="77777777" w:rsidR="007957FC" w:rsidRPr="008952EC" w:rsidRDefault="007957FC" w:rsidP="00E36751">
            <w:pPr>
              <w:pStyle w:val="Header"/>
              <w:rPr>
                <w:sz w:val="20"/>
              </w:rPr>
            </w:pPr>
            <w:r w:rsidRPr="008952EC">
              <w:rPr>
                <w:sz w:val="20"/>
              </w:rPr>
              <w:t>PV2 materials destroyed with official record</w:t>
            </w:r>
          </w:p>
        </w:tc>
        <w:tc>
          <w:tcPr>
            <w:tcW w:w="1710" w:type="dxa"/>
            <w:shd w:val="clear" w:color="auto" w:fill="auto"/>
          </w:tcPr>
          <w:p w14:paraId="6AC50777" w14:textId="77777777" w:rsidR="007957FC" w:rsidRPr="008952EC" w:rsidRDefault="007957FC" w:rsidP="00E36751">
            <w:pPr>
              <w:pStyle w:val="Header"/>
              <w:rPr>
                <w:sz w:val="20"/>
                <w:u w:val="single"/>
              </w:rPr>
            </w:pPr>
          </w:p>
        </w:tc>
        <w:tc>
          <w:tcPr>
            <w:tcW w:w="2790" w:type="dxa"/>
            <w:shd w:val="clear" w:color="auto" w:fill="auto"/>
          </w:tcPr>
          <w:p w14:paraId="23BC4AC8" w14:textId="77777777" w:rsidR="007957FC" w:rsidRPr="008952EC" w:rsidRDefault="007957FC" w:rsidP="00E36751">
            <w:pPr>
              <w:pStyle w:val="Header"/>
              <w:rPr>
                <w:sz w:val="20"/>
                <w:u w:val="single"/>
              </w:rPr>
            </w:pPr>
          </w:p>
        </w:tc>
      </w:tr>
    </w:tbl>
    <w:p w14:paraId="18476C5E" w14:textId="77777777" w:rsidR="007957FC" w:rsidRPr="008952EC" w:rsidRDefault="007957FC" w:rsidP="007957FC"/>
    <w:p w14:paraId="07151EF4" w14:textId="77777777" w:rsidR="001D367F" w:rsidRDefault="001D367F" w:rsidP="00701CD9">
      <w:pPr>
        <w:shd w:val="clear" w:color="auto" w:fill="FFFFFF"/>
        <w:autoSpaceDE w:val="0"/>
        <w:autoSpaceDN w:val="0"/>
        <w:adjustRightInd w:val="0"/>
        <w:ind w:left="1134" w:hanging="1134"/>
        <w:jc w:val="both"/>
        <w:rPr>
          <w:b/>
          <w:bCs/>
          <w:i/>
          <w:iCs/>
          <w:color w:val="000000"/>
          <w:szCs w:val="24"/>
        </w:rPr>
      </w:pPr>
    </w:p>
    <w:p w14:paraId="50513116" w14:textId="77777777" w:rsidR="00701CD9" w:rsidRPr="008952EC" w:rsidRDefault="00701CD9" w:rsidP="00701CD9">
      <w:pPr>
        <w:shd w:val="clear" w:color="auto" w:fill="FFFFFF"/>
        <w:autoSpaceDE w:val="0"/>
        <w:autoSpaceDN w:val="0"/>
        <w:adjustRightInd w:val="0"/>
        <w:ind w:left="1134" w:hanging="1134"/>
        <w:jc w:val="both"/>
        <w:rPr>
          <w:i/>
          <w:iCs/>
          <w:color w:val="000000"/>
          <w:szCs w:val="24"/>
        </w:rPr>
      </w:pPr>
      <w:r w:rsidRPr="008952EC">
        <w:rPr>
          <w:b/>
          <w:bCs/>
          <w:i/>
          <w:iCs/>
          <w:color w:val="000000"/>
          <w:szCs w:val="24"/>
        </w:rPr>
        <w:t>1</w:t>
      </w:r>
      <w:r w:rsidR="001D367F">
        <w:rPr>
          <w:b/>
          <w:bCs/>
          <w:i/>
          <w:iCs/>
          <w:color w:val="000000"/>
          <w:szCs w:val="24"/>
        </w:rPr>
        <w:t>6.</w:t>
      </w:r>
      <w:r w:rsidR="00B5245A">
        <w:rPr>
          <w:b/>
          <w:bCs/>
          <w:i/>
          <w:iCs/>
          <w:color w:val="000000"/>
          <w:szCs w:val="24"/>
        </w:rPr>
        <w:t>8</w:t>
      </w:r>
      <w:r w:rsidRPr="008952EC">
        <w:rPr>
          <w:i/>
          <w:iCs/>
          <w:color w:val="000000"/>
          <w:szCs w:val="24"/>
        </w:rPr>
        <w:tab/>
      </w:r>
      <w:r w:rsidRPr="008952EC">
        <w:rPr>
          <w:b/>
          <w:bCs/>
          <w:i/>
          <w:iCs/>
          <w:color w:val="000000"/>
          <w:szCs w:val="24"/>
        </w:rPr>
        <w:t xml:space="preserve">Has </w:t>
      </w:r>
      <w:r>
        <w:rPr>
          <w:b/>
          <w:bCs/>
          <w:i/>
          <w:iCs/>
          <w:color w:val="000000"/>
          <w:szCs w:val="24"/>
        </w:rPr>
        <w:t xml:space="preserve">the </w:t>
      </w:r>
      <w:r w:rsidRPr="008952EC">
        <w:rPr>
          <w:b/>
          <w:bCs/>
          <w:i/>
          <w:iCs/>
          <w:color w:val="000000"/>
          <w:szCs w:val="24"/>
        </w:rPr>
        <w:t>national inventory of laboratories holding poliovirus type 2 material</w:t>
      </w:r>
      <w:r>
        <w:rPr>
          <w:b/>
          <w:bCs/>
          <w:i/>
          <w:iCs/>
          <w:color w:val="000000"/>
          <w:szCs w:val="24"/>
        </w:rPr>
        <w:t xml:space="preserve"> conducted risk assessment </w:t>
      </w:r>
      <w:r w:rsidRPr="008952EC">
        <w:rPr>
          <w:b/>
          <w:bCs/>
          <w:i/>
          <w:iCs/>
        </w:rPr>
        <w:t>during the year under review</w:t>
      </w:r>
      <w:r w:rsidRPr="008952EC">
        <w:rPr>
          <w:b/>
          <w:bCs/>
          <w:i/>
          <w:iCs/>
          <w:color w:val="000000"/>
          <w:szCs w:val="24"/>
        </w:rPr>
        <w:t>?</w:t>
      </w:r>
      <w:r w:rsidRPr="008952EC">
        <w:rPr>
          <w:i/>
          <w:iCs/>
          <w:color w:val="000000"/>
          <w:szCs w:val="24"/>
        </w:rPr>
        <w:t xml:space="preserve">    </w:t>
      </w:r>
    </w:p>
    <w:p w14:paraId="55D4E68B" w14:textId="77777777" w:rsidR="00701CD9" w:rsidRPr="008952EC" w:rsidRDefault="00701CD9" w:rsidP="00701CD9">
      <w:pPr>
        <w:shd w:val="clear" w:color="auto" w:fill="FFFFFF"/>
        <w:autoSpaceDE w:val="0"/>
        <w:autoSpaceDN w:val="0"/>
        <w:adjustRightInd w:val="0"/>
        <w:jc w:val="both"/>
        <w:rPr>
          <w:color w:val="000000"/>
          <w:szCs w:val="24"/>
        </w:rPr>
      </w:pPr>
    </w:p>
    <w:p w14:paraId="639D3C42" w14:textId="77777777" w:rsidR="00701CD9" w:rsidRPr="008952EC" w:rsidRDefault="00701CD9" w:rsidP="00F808ED">
      <w:pPr>
        <w:pStyle w:val="Header"/>
        <w:tabs>
          <w:tab w:val="clear" w:pos="4320"/>
          <w:tab w:val="clear" w:pos="8640"/>
        </w:tabs>
        <w:spacing w:after="120"/>
        <w:ind w:left="927" w:firstLine="207"/>
        <w:rPr>
          <w:b/>
        </w:rPr>
      </w:pP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r w:rsidRPr="008952EC">
        <w:rPr>
          <w:szCs w:val="28"/>
        </w:rPr>
        <w:t xml:space="preserve"> Yes </w:t>
      </w:r>
      <w:r w:rsidRPr="008952EC">
        <w:rPr>
          <w:szCs w:val="28"/>
        </w:rPr>
        <w:tab/>
      </w: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r w:rsidRPr="008952EC">
        <w:rPr>
          <w:szCs w:val="28"/>
        </w:rPr>
        <w:t xml:space="preserve"> No</w:t>
      </w:r>
      <w:r w:rsidRPr="008952EC">
        <w:rPr>
          <w:szCs w:val="28"/>
        </w:rPr>
        <w:tab/>
      </w:r>
    </w:p>
    <w:p w14:paraId="221DA10C" w14:textId="77777777" w:rsidR="00701CD9" w:rsidRPr="008952EC" w:rsidRDefault="00701CD9" w:rsidP="00701CD9">
      <w:pPr>
        <w:shd w:val="clear" w:color="auto" w:fill="FFFFFF"/>
        <w:autoSpaceDE w:val="0"/>
        <w:autoSpaceDN w:val="0"/>
        <w:adjustRightInd w:val="0"/>
        <w:jc w:val="both"/>
        <w:rPr>
          <w:color w:val="000000"/>
          <w:szCs w:val="24"/>
        </w:rPr>
      </w:pPr>
    </w:p>
    <w:p w14:paraId="65B80081" w14:textId="77777777" w:rsidR="00701CD9" w:rsidRPr="00E127C6" w:rsidRDefault="001D367F" w:rsidP="005224D5">
      <w:pPr>
        <w:pStyle w:val="Quote"/>
        <w:jc w:val="both"/>
        <w:rPr>
          <w:b/>
        </w:rPr>
      </w:pPr>
      <w:r w:rsidRPr="00E127C6">
        <w:rPr>
          <w:rFonts w:ascii="Times New Roman" w:hAnsi="Times New Roman"/>
          <w:b/>
          <w:i w:val="0"/>
          <w:iCs w:val="0"/>
          <w:szCs w:val="24"/>
        </w:rPr>
        <w:t>16.</w:t>
      </w:r>
      <w:r w:rsidR="00B5245A" w:rsidRPr="00E127C6">
        <w:rPr>
          <w:rFonts w:ascii="Times New Roman" w:hAnsi="Times New Roman"/>
          <w:b/>
          <w:i w:val="0"/>
          <w:iCs w:val="0"/>
          <w:szCs w:val="24"/>
        </w:rPr>
        <w:t>8</w:t>
      </w:r>
      <w:r w:rsidRPr="00E127C6">
        <w:rPr>
          <w:rFonts w:ascii="Times New Roman" w:hAnsi="Times New Roman"/>
          <w:b/>
          <w:i w:val="0"/>
          <w:iCs w:val="0"/>
          <w:szCs w:val="24"/>
        </w:rPr>
        <w:t xml:space="preserve">.1 </w:t>
      </w:r>
      <w:r w:rsidR="00701CD9" w:rsidRPr="00E127C6">
        <w:rPr>
          <w:rFonts w:ascii="Times New Roman" w:hAnsi="Times New Roman"/>
          <w:b/>
          <w:i w:val="0"/>
          <w:iCs w:val="0"/>
          <w:szCs w:val="24"/>
        </w:rPr>
        <w:t>If “NO” please mention the last date risk assessment was conducted if applicable?</w:t>
      </w:r>
      <w:r w:rsidR="00701CD9" w:rsidRPr="00E127C6">
        <w:rPr>
          <w:rFonts w:ascii="Times New Roman" w:hAnsi="Times New Roman"/>
          <w:b/>
          <w:i w:val="0"/>
          <w:iCs w:val="0"/>
        </w:rPr>
        <w:t xml:space="preserve"> </w:t>
      </w:r>
    </w:p>
    <w:p w14:paraId="5EF84913" w14:textId="77777777" w:rsidR="00701CD9" w:rsidRPr="00E127C6" w:rsidRDefault="001D367F" w:rsidP="00701CD9">
      <w:pPr>
        <w:rPr>
          <w:b/>
          <w:szCs w:val="24"/>
        </w:rPr>
      </w:pPr>
      <w:r w:rsidRPr="00E127C6">
        <w:rPr>
          <w:b/>
          <w:szCs w:val="24"/>
        </w:rPr>
        <w:t>16.</w:t>
      </w:r>
      <w:r w:rsidR="00B5245A" w:rsidRPr="00E127C6">
        <w:rPr>
          <w:b/>
          <w:szCs w:val="24"/>
        </w:rPr>
        <w:t>8</w:t>
      </w:r>
      <w:r w:rsidRPr="00E127C6">
        <w:rPr>
          <w:b/>
          <w:szCs w:val="24"/>
        </w:rPr>
        <w:t xml:space="preserve">.2 </w:t>
      </w:r>
      <w:r w:rsidR="00701CD9" w:rsidRPr="00E127C6">
        <w:rPr>
          <w:b/>
          <w:szCs w:val="24"/>
        </w:rPr>
        <w:t>If “NO” please explain why?</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0"/>
      </w:tblGrid>
      <w:tr w:rsidR="00701CD9" w:rsidRPr="008952EC" w14:paraId="78A5CA9A" w14:textId="77777777" w:rsidTr="002C58FD">
        <w:tc>
          <w:tcPr>
            <w:tcW w:w="9396" w:type="dxa"/>
            <w:shd w:val="clear" w:color="auto" w:fill="auto"/>
          </w:tcPr>
          <w:p w14:paraId="76185389" w14:textId="77777777" w:rsidR="00701CD9" w:rsidRPr="008952EC" w:rsidRDefault="00701CD9" w:rsidP="002C58FD">
            <w:pPr>
              <w:rPr>
                <w:i/>
                <w:iCs/>
                <w:color w:val="000000"/>
                <w:szCs w:val="24"/>
              </w:rPr>
            </w:pPr>
            <w:r>
              <w:rPr>
                <w:i/>
                <w:iCs/>
                <w:color w:val="000000"/>
                <w:szCs w:val="24"/>
              </w:rPr>
              <w:t>T</w:t>
            </w:r>
            <w:r w:rsidRPr="008952EC">
              <w:rPr>
                <w:i/>
                <w:iCs/>
                <w:color w:val="000000"/>
                <w:szCs w:val="24"/>
              </w:rPr>
              <w:t>ype here</w:t>
            </w:r>
          </w:p>
          <w:p w14:paraId="1E49B5B8" w14:textId="77777777" w:rsidR="00701CD9" w:rsidRPr="008952EC" w:rsidRDefault="00701CD9" w:rsidP="002C58FD">
            <w:pPr>
              <w:rPr>
                <w:color w:val="000000"/>
                <w:szCs w:val="24"/>
              </w:rPr>
            </w:pPr>
          </w:p>
          <w:p w14:paraId="0CCD0C91" w14:textId="77777777" w:rsidR="00701CD9" w:rsidRPr="008952EC" w:rsidRDefault="00701CD9" w:rsidP="002C58FD">
            <w:pPr>
              <w:rPr>
                <w:color w:val="000000"/>
                <w:szCs w:val="24"/>
              </w:rPr>
            </w:pPr>
          </w:p>
          <w:p w14:paraId="3167DD69" w14:textId="77777777" w:rsidR="00701CD9" w:rsidRPr="008952EC" w:rsidRDefault="00701CD9" w:rsidP="002C58FD">
            <w:pPr>
              <w:rPr>
                <w:color w:val="000000"/>
                <w:szCs w:val="24"/>
              </w:rPr>
            </w:pPr>
          </w:p>
        </w:tc>
      </w:tr>
    </w:tbl>
    <w:p w14:paraId="0B5A5E66" w14:textId="77777777" w:rsidR="00701CD9" w:rsidRPr="008952EC" w:rsidRDefault="00701CD9" w:rsidP="00701CD9">
      <w:pPr>
        <w:ind w:left="720"/>
        <w:rPr>
          <w:color w:val="000000"/>
          <w:szCs w:val="24"/>
        </w:rPr>
      </w:pPr>
    </w:p>
    <w:p w14:paraId="24E42AA0" w14:textId="77777777" w:rsidR="00C078B8" w:rsidRPr="00E127C6" w:rsidRDefault="001D367F" w:rsidP="00C078B8">
      <w:pPr>
        <w:rPr>
          <w:b/>
          <w:szCs w:val="24"/>
        </w:rPr>
      </w:pPr>
      <w:r w:rsidRPr="00E127C6">
        <w:rPr>
          <w:b/>
          <w:szCs w:val="24"/>
        </w:rPr>
        <w:t>16.</w:t>
      </w:r>
      <w:r w:rsidR="00B5245A" w:rsidRPr="00E127C6">
        <w:rPr>
          <w:b/>
          <w:szCs w:val="24"/>
        </w:rPr>
        <w:t>8</w:t>
      </w:r>
      <w:r w:rsidRPr="00E127C6">
        <w:rPr>
          <w:b/>
          <w:szCs w:val="24"/>
        </w:rPr>
        <w:t xml:space="preserve">.3 </w:t>
      </w:r>
      <w:r w:rsidR="00C078B8" w:rsidRPr="00E127C6">
        <w:rPr>
          <w:b/>
          <w:szCs w:val="24"/>
        </w:rPr>
        <w:t>If “YES” please mention any gaps identified and mitigation measures</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0"/>
      </w:tblGrid>
      <w:tr w:rsidR="00C078B8" w:rsidRPr="008952EC" w14:paraId="198006CF" w14:textId="77777777" w:rsidTr="002C58FD">
        <w:tc>
          <w:tcPr>
            <w:tcW w:w="9396" w:type="dxa"/>
            <w:shd w:val="clear" w:color="auto" w:fill="auto"/>
          </w:tcPr>
          <w:p w14:paraId="6043FF1C" w14:textId="77777777" w:rsidR="00C078B8" w:rsidRPr="008952EC" w:rsidRDefault="00C078B8" w:rsidP="002C58FD">
            <w:pPr>
              <w:rPr>
                <w:i/>
                <w:iCs/>
                <w:color w:val="000000"/>
                <w:szCs w:val="24"/>
              </w:rPr>
            </w:pPr>
            <w:r>
              <w:rPr>
                <w:i/>
                <w:iCs/>
                <w:color w:val="000000"/>
                <w:szCs w:val="24"/>
              </w:rPr>
              <w:t>T</w:t>
            </w:r>
            <w:r w:rsidRPr="008952EC">
              <w:rPr>
                <w:i/>
                <w:iCs/>
                <w:color w:val="000000"/>
                <w:szCs w:val="24"/>
              </w:rPr>
              <w:t>ype here</w:t>
            </w:r>
          </w:p>
          <w:p w14:paraId="2B9EBDD9" w14:textId="77777777" w:rsidR="00C078B8" w:rsidRPr="008952EC" w:rsidRDefault="00C078B8" w:rsidP="002C58FD">
            <w:pPr>
              <w:rPr>
                <w:color w:val="000000"/>
                <w:szCs w:val="24"/>
              </w:rPr>
            </w:pPr>
          </w:p>
          <w:p w14:paraId="03E5FE29" w14:textId="77777777" w:rsidR="00C078B8" w:rsidRPr="008952EC" w:rsidRDefault="00C078B8" w:rsidP="002C58FD">
            <w:pPr>
              <w:rPr>
                <w:color w:val="000000"/>
                <w:szCs w:val="24"/>
              </w:rPr>
            </w:pPr>
          </w:p>
          <w:p w14:paraId="29541395" w14:textId="77777777" w:rsidR="00C078B8" w:rsidRPr="008952EC" w:rsidRDefault="00C078B8" w:rsidP="002C58FD">
            <w:pPr>
              <w:rPr>
                <w:color w:val="000000"/>
                <w:szCs w:val="24"/>
              </w:rPr>
            </w:pPr>
          </w:p>
        </w:tc>
      </w:tr>
    </w:tbl>
    <w:p w14:paraId="5F91F835" w14:textId="77777777" w:rsidR="00C368A1" w:rsidRDefault="00C368A1" w:rsidP="007F530B">
      <w:pPr>
        <w:shd w:val="clear" w:color="auto" w:fill="FFFFFF"/>
        <w:autoSpaceDE w:val="0"/>
        <w:autoSpaceDN w:val="0"/>
        <w:adjustRightInd w:val="0"/>
        <w:jc w:val="both"/>
        <w:rPr>
          <w:b/>
          <w:bCs/>
          <w:i/>
          <w:iCs/>
          <w:color w:val="000000"/>
          <w:szCs w:val="24"/>
        </w:rPr>
      </w:pPr>
    </w:p>
    <w:p w14:paraId="7DEBEE41" w14:textId="77777777" w:rsidR="007957FC" w:rsidRPr="008952EC" w:rsidRDefault="00F808ED" w:rsidP="007F530B">
      <w:pPr>
        <w:shd w:val="clear" w:color="auto" w:fill="FFFFFF"/>
        <w:autoSpaceDE w:val="0"/>
        <w:autoSpaceDN w:val="0"/>
        <w:adjustRightInd w:val="0"/>
        <w:jc w:val="both"/>
        <w:rPr>
          <w:b/>
          <w:bCs/>
          <w:i/>
          <w:iCs/>
          <w:color w:val="000000"/>
          <w:szCs w:val="24"/>
        </w:rPr>
      </w:pPr>
      <w:r>
        <w:rPr>
          <w:b/>
          <w:bCs/>
          <w:i/>
          <w:iCs/>
          <w:color w:val="000000"/>
          <w:szCs w:val="24"/>
        </w:rPr>
        <w:br w:type="page"/>
      </w:r>
      <w:r w:rsidR="00F0090C" w:rsidRPr="008952EC">
        <w:rPr>
          <w:b/>
          <w:bCs/>
          <w:i/>
          <w:iCs/>
          <w:color w:val="000000"/>
          <w:szCs w:val="24"/>
        </w:rPr>
        <w:t>1</w:t>
      </w:r>
      <w:r w:rsidR="002E4A30">
        <w:rPr>
          <w:b/>
          <w:bCs/>
          <w:i/>
          <w:iCs/>
          <w:color w:val="000000"/>
          <w:szCs w:val="24"/>
        </w:rPr>
        <w:t>6.</w:t>
      </w:r>
      <w:r w:rsidR="00B5245A">
        <w:rPr>
          <w:b/>
          <w:bCs/>
          <w:i/>
          <w:iCs/>
          <w:color w:val="000000"/>
          <w:szCs w:val="24"/>
        </w:rPr>
        <w:t>9</w:t>
      </w:r>
      <w:r w:rsidR="00AB293C" w:rsidRPr="008952EC">
        <w:rPr>
          <w:b/>
          <w:bCs/>
          <w:i/>
          <w:iCs/>
          <w:color w:val="000000"/>
          <w:szCs w:val="24"/>
        </w:rPr>
        <w:t xml:space="preserve"> </w:t>
      </w:r>
      <w:r w:rsidR="00F0090C" w:rsidRPr="008952EC">
        <w:rPr>
          <w:b/>
          <w:bCs/>
          <w:i/>
          <w:iCs/>
          <w:color w:val="000000"/>
          <w:szCs w:val="24"/>
        </w:rPr>
        <w:tab/>
      </w:r>
      <w:r w:rsidR="00F0090C" w:rsidRPr="008952EC">
        <w:rPr>
          <w:b/>
          <w:bCs/>
          <w:i/>
          <w:iCs/>
          <w:color w:val="000000"/>
          <w:szCs w:val="24"/>
        </w:rPr>
        <w:tab/>
      </w:r>
      <w:r w:rsidR="007957FC" w:rsidRPr="008952EC">
        <w:rPr>
          <w:b/>
          <w:bCs/>
          <w:i/>
          <w:iCs/>
          <w:color w:val="000000"/>
          <w:szCs w:val="24"/>
        </w:rPr>
        <w:t>Polio Essential Facility (PEF)</w:t>
      </w:r>
    </w:p>
    <w:p w14:paraId="5F202E1F" w14:textId="77777777" w:rsidR="007957FC" w:rsidRPr="008952EC" w:rsidRDefault="007957FC" w:rsidP="007F530B">
      <w:pPr>
        <w:shd w:val="clear" w:color="auto" w:fill="FFFFFF"/>
        <w:autoSpaceDE w:val="0"/>
        <w:autoSpaceDN w:val="0"/>
        <w:adjustRightInd w:val="0"/>
        <w:jc w:val="both"/>
        <w:rPr>
          <w:color w:val="000000"/>
          <w:szCs w:val="24"/>
        </w:rPr>
      </w:pPr>
    </w:p>
    <w:p w14:paraId="70963480" w14:textId="77777777" w:rsidR="00AB293C" w:rsidRPr="00E127C6" w:rsidRDefault="002E4A30" w:rsidP="007F530B">
      <w:pPr>
        <w:shd w:val="clear" w:color="auto" w:fill="FFFFFF"/>
        <w:autoSpaceDE w:val="0"/>
        <w:autoSpaceDN w:val="0"/>
        <w:adjustRightInd w:val="0"/>
        <w:jc w:val="both"/>
        <w:rPr>
          <w:b/>
          <w:bCs/>
          <w:color w:val="000000"/>
          <w:szCs w:val="24"/>
        </w:rPr>
      </w:pPr>
      <w:r w:rsidRPr="00E127C6">
        <w:rPr>
          <w:b/>
          <w:bCs/>
          <w:color w:val="000000"/>
          <w:szCs w:val="24"/>
        </w:rPr>
        <w:t>16.</w:t>
      </w:r>
      <w:r w:rsidR="00B5245A" w:rsidRPr="00E127C6">
        <w:rPr>
          <w:b/>
          <w:bCs/>
          <w:color w:val="000000"/>
          <w:szCs w:val="24"/>
        </w:rPr>
        <w:t>9</w:t>
      </w:r>
      <w:r w:rsidRPr="00E127C6">
        <w:rPr>
          <w:b/>
          <w:bCs/>
          <w:color w:val="000000"/>
          <w:szCs w:val="24"/>
        </w:rPr>
        <w:t xml:space="preserve">.1 </w:t>
      </w:r>
      <w:r w:rsidR="00AB293C" w:rsidRPr="00E127C6">
        <w:rPr>
          <w:b/>
          <w:bCs/>
          <w:color w:val="000000"/>
          <w:szCs w:val="24"/>
        </w:rPr>
        <w:t xml:space="preserve">Is any of the facilities </w:t>
      </w:r>
      <w:r w:rsidR="00152BAB" w:rsidRPr="00E127C6">
        <w:rPr>
          <w:b/>
          <w:bCs/>
          <w:color w:val="000000"/>
          <w:szCs w:val="24"/>
        </w:rPr>
        <w:t xml:space="preserve">in your country </w:t>
      </w:r>
      <w:r w:rsidR="00AB293C" w:rsidRPr="00E127C6">
        <w:rPr>
          <w:b/>
          <w:bCs/>
          <w:color w:val="000000"/>
          <w:szCs w:val="24"/>
        </w:rPr>
        <w:t xml:space="preserve">designated as Polio Essential </w:t>
      </w:r>
      <w:r w:rsidR="00D95F82" w:rsidRPr="00E127C6">
        <w:rPr>
          <w:b/>
          <w:bCs/>
          <w:color w:val="000000"/>
          <w:szCs w:val="24"/>
        </w:rPr>
        <w:t>Facility</w:t>
      </w:r>
      <w:r w:rsidR="00AB293C" w:rsidRPr="00E127C6">
        <w:rPr>
          <w:b/>
          <w:bCs/>
          <w:color w:val="000000"/>
          <w:szCs w:val="24"/>
        </w:rPr>
        <w:t>?</w:t>
      </w:r>
    </w:p>
    <w:p w14:paraId="4D68F927" w14:textId="77777777" w:rsidR="00AB293C" w:rsidRPr="008952EC" w:rsidRDefault="00AB293C" w:rsidP="007F530B">
      <w:pPr>
        <w:shd w:val="clear" w:color="auto" w:fill="FFFFFF"/>
        <w:autoSpaceDE w:val="0"/>
        <w:autoSpaceDN w:val="0"/>
        <w:adjustRightInd w:val="0"/>
        <w:jc w:val="both"/>
        <w:rPr>
          <w:color w:val="000000"/>
          <w:szCs w:val="24"/>
        </w:rPr>
      </w:pPr>
    </w:p>
    <w:p w14:paraId="4F2B2150" w14:textId="77777777" w:rsidR="007957FC" w:rsidRPr="008952EC" w:rsidRDefault="007957FC" w:rsidP="007957FC">
      <w:pPr>
        <w:pStyle w:val="Header"/>
        <w:tabs>
          <w:tab w:val="clear" w:pos="4320"/>
          <w:tab w:val="clear" w:pos="8640"/>
        </w:tabs>
        <w:spacing w:after="120"/>
        <w:ind w:left="360"/>
        <w:rPr>
          <w:b/>
        </w:rPr>
      </w:pP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r w:rsidRPr="008952EC">
        <w:rPr>
          <w:szCs w:val="28"/>
        </w:rPr>
        <w:t xml:space="preserve"> Yes </w:t>
      </w:r>
      <w:r w:rsidRPr="008952EC">
        <w:rPr>
          <w:szCs w:val="28"/>
        </w:rPr>
        <w:tab/>
      </w: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r w:rsidRPr="008952EC">
        <w:rPr>
          <w:szCs w:val="28"/>
        </w:rPr>
        <w:t xml:space="preserve"> No</w:t>
      </w:r>
      <w:r w:rsidRPr="008952EC">
        <w:rPr>
          <w:szCs w:val="28"/>
        </w:rPr>
        <w:tab/>
      </w:r>
    </w:p>
    <w:p w14:paraId="44A9D33A" w14:textId="77777777" w:rsidR="00AB293C" w:rsidRPr="008952EC" w:rsidRDefault="00AB293C" w:rsidP="00AB293C">
      <w:pPr>
        <w:shd w:val="clear" w:color="auto" w:fill="FFFFFF"/>
        <w:autoSpaceDE w:val="0"/>
        <w:autoSpaceDN w:val="0"/>
        <w:adjustRightInd w:val="0"/>
        <w:jc w:val="both"/>
        <w:rPr>
          <w:color w:val="000000"/>
          <w:szCs w:val="24"/>
        </w:rPr>
      </w:pPr>
    </w:p>
    <w:p w14:paraId="421937C1" w14:textId="77777777" w:rsidR="007957FC" w:rsidRPr="00E127C6" w:rsidRDefault="002E4A30" w:rsidP="00C368A1">
      <w:pPr>
        <w:pStyle w:val="Quote"/>
        <w:jc w:val="both"/>
        <w:rPr>
          <w:rFonts w:ascii="Times New Roman" w:hAnsi="Times New Roman"/>
          <w:b/>
          <w:bCs/>
          <w:i w:val="0"/>
          <w:iCs w:val="0"/>
          <w:sz w:val="24"/>
          <w:szCs w:val="24"/>
        </w:rPr>
      </w:pPr>
      <w:r w:rsidRPr="00E127C6">
        <w:rPr>
          <w:rFonts w:ascii="Times New Roman" w:hAnsi="Times New Roman"/>
          <w:b/>
          <w:bCs/>
          <w:i w:val="0"/>
          <w:iCs w:val="0"/>
          <w:sz w:val="24"/>
          <w:szCs w:val="24"/>
        </w:rPr>
        <w:t>16.</w:t>
      </w:r>
      <w:r w:rsidR="00B5245A" w:rsidRPr="00E127C6">
        <w:rPr>
          <w:rFonts w:ascii="Times New Roman" w:hAnsi="Times New Roman"/>
          <w:b/>
          <w:bCs/>
          <w:i w:val="0"/>
          <w:iCs w:val="0"/>
          <w:sz w:val="24"/>
          <w:szCs w:val="24"/>
        </w:rPr>
        <w:t>9</w:t>
      </w:r>
      <w:r w:rsidRPr="00E127C6">
        <w:rPr>
          <w:rFonts w:ascii="Times New Roman" w:hAnsi="Times New Roman"/>
          <w:b/>
          <w:bCs/>
          <w:i w:val="0"/>
          <w:iCs w:val="0"/>
          <w:sz w:val="24"/>
          <w:szCs w:val="24"/>
        </w:rPr>
        <w:t>.2</w:t>
      </w:r>
      <w:r w:rsidRPr="00E127C6">
        <w:rPr>
          <w:b/>
          <w:bCs/>
          <w:sz w:val="24"/>
          <w:szCs w:val="24"/>
        </w:rPr>
        <w:t xml:space="preserve"> </w:t>
      </w:r>
      <w:r w:rsidR="00F61555">
        <w:rPr>
          <w:rFonts w:ascii="Times New Roman" w:hAnsi="Times New Roman"/>
          <w:b/>
          <w:bCs/>
          <w:i w:val="0"/>
          <w:iCs w:val="0"/>
          <w:sz w:val="24"/>
          <w:szCs w:val="24"/>
        </w:rPr>
        <w:t xml:space="preserve">If yes; </w:t>
      </w:r>
      <w:r w:rsidR="007957FC" w:rsidRPr="00E127C6">
        <w:rPr>
          <w:rFonts w:ascii="Times New Roman" w:hAnsi="Times New Roman"/>
          <w:b/>
          <w:bCs/>
          <w:i w:val="0"/>
          <w:iCs w:val="0"/>
          <w:sz w:val="24"/>
          <w:szCs w:val="24"/>
        </w:rPr>
        <w:t xml:space="preserve">Please report the current progress in containment certification for every designated Poliovirus-essential facility (PEF) in the country. If </w:t>
      </w:r>
      <w:r w:rsidR="00F0090C" w:rsidRPr="00E127C6">
        <w:rPr>
          <w:rFonts w:ascii="Times New Roman" w:hAnsi="Times New Roman"/>
          <w:b/>
          <w:bCs/>
          <w:i w:val="0"/>
          <w:iCs w:val="0"/>
          <w:sz w:val="24"/>
          <w:szCs w:val="24"/>
        </w:rPr>
        <w:t xml:space="preserve">there is </w:t>
      </w:r>
      <w:r w:rsidR="007957FC" w:rsidRPr="00E127C6">
        <w:rPr>
          <w:rFonts w:ascii="Times New Roman" w:hAnsi="Times New Roman"/>
          <w:b/>
          <w:bCs/>
          <w:i w:val="0"/>
          <w:iCs w:val="0"/>
          <w:sz w:val="24"/>
          <w:szCs w:val="24"/>
        </w:rPr>
        <w:t xml:space="preserve">no PEF in the </w:t>
      </w:r>
      <w:proofErr w:type="gramStart"/>
      <w:r w:rsidR="007957FC" w:rsidRPr="00E127C6">
        <w:rPr>
          <w:rFonts w:ascii="Times New Roman" w:hAnsi="Times New Roman"/>
          <w:b/>
          <w:bCs/>
          <w:i w:val="0"/>
          <w:iCs w:val="0"/>
          <w:sz w:val="24"/>
          <w:szCs w:val="24"/>
        </w:rPr>
        <w:t>country</w:t>
      </w:r>
      <w:proofErr w:type="gramEnd"/>
      <w:r w:rsidR="007957FC" w:rsidRPr="00E127C6">
        <w:rPr>
          <w:rFonts w:ascii="Times New Roman" w:hAnsi="Times New Roman"/>
          <w:b/>
          <w:bCs/>
          <w:i w:val="0"/>
          <w:iCs w:val="0"/>
          <w:sz w:val="24"/>
          <w:szCs w:val="24"/>
        </w:rPr>
        <w:t xml:space="preserve"> please skip this question: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529"/>
        <w:gridCol w:w="1878"/>
        <w:gridCol w:w="2018"/>
        <w:gridCol w:w="1876"/>
        <w:gridCol w:w="1617"/>
      </w:tblGrid>
      <w:tr w:rsidR="005A4D57" w:rsidRPr="008952EC" w14:paraId="33DCA86A" w14:textId="77777777" w:rsidTr="00E36751">
        <w:tc>
          <w:tcPr>
            <w:tcW w:w="1641" w:type="dxa"/>
            <w:vMerge w:val="restart"/>
            <w:shd w:val="clear" w:color="auto" w:fill="FFFFFF"/>
          </w:tcPr>
          <w:p w14:paraId="5C7CBF3A" w14:textId="77777777" w:rsidR="007957FC" w:rsidRPr="008952EC" w:rsidRDefault="007957FC" w:rsidP="00E36751">
            <w:pPr>
              <w:pStyle w:val="BodyTextIndent"/>
              <w:spacing w:before="240" w:line="240" w:lineRule="auto"/>
              <w:ind w:left="0"/>
              <w:jc w:val="center"/>
              <w:rPr>
                <w:sz w:val="20"/>
              </w:rPr>
            </w:pPr>
            <w:r w:rsidRPr="008952EC">
              <w:rPr>
                <w:sz w:val="20"/>
              </w:rPr>
              <w:t>Designated PEF</w:t>
            </w:r>
          </w:p>
          <w:p w14:paraId="38C1054A" w14:textId="77777777" w:rsidR="007957FC" w:rsidRPr="008952EC" w:rsidRDefault="007957FC" w:rsidP="00E36751">
            <w:pPr>
              <w:pStyle w:val="BodyTextIndent"/>
              <w:spacing w:before="120" w:line="240" w:lineRule="auto"/>
              <w:ind w:left="0"/>
              <w:jc w:val="center"/>
              <w:rPr>
                <w:sz w:val="20"/>
              </w:rPr>
            </w:pPr>
            <w:r w:rsidRPr="008952EC">
              <w:rPr>
                <w:sz w:val="20"/>
              </w:rPr>
              <w:t>(Name)</w:t>
            </w:r>
          </w:p>
        </w:tc>
        <w:tc>
          <w:tcPr>
            <w:tcW w:w="8206" w:type="dxa"/>
            <w:gridSpan w:val="4"/>
            <w:shd w:val="clear" w:color="auto" w:fill="FFFFFF"/>
          </w:tcPr>
          <w:p w14:paraId="5FF4ACF7" w14:textId="77777777" w:rsidR="007957FC" w:rsidRPr="008952EC" w:rsidRDefault="007957FC" w:rsidP="00E36751">
            <w:pPr>
              <w:pStyle w:val="BodyTextIndent"/>
              <w:spacing w:line="240" w:lineRule="auto"/>
              <w:ind w:left="0"/>
              <w:jc w:val="center"/>
              <w:rPr>
                <w:sz w:val="20"/>
              </w:rPr>
            </w:pPr>
            <w:r w:rsidRPr="008952EC">
              <w:rPr>
                <w:sz w:val="20"/>
              </w:rPr>
              <w:t>Current progress with containment certification</w:t>
            </w:r>
          </w:p>
          <w:p w14:paraId="489C6BB4" w14:textId="77777777" w:rsidR="007957FC" w:rsidRPr="008952EC" w:rsidRDefault="007957FC" w:rsidP="00E36751">
            <w:pPr>
              <w:pStyle w:val="BodyTextIndent"/>
              <w:spacing w:line="240" w:lineRule="auto"/>
              <w:ind w:left="0"/>
              <w:jc w:val="center"/>
              <w:rPr>
                <w:sz w:val="20"/>
              </w:rPr>
            </w:pPr>
            <w:r w:rsidRPr="008952EC">
              <w:rPr>
                <w:sz w:val="20"/>
              </w:rPr>
              <w:t>(please indicate dates, even if approximate, for all positive answers)</w:t>
            </w:r>
          </w:p>
        </w:tc>
      </w:tr>
      <w:tr w:rsidR="005A4D57" w:rsidRPr="008952EC" w14:paraId="1017DA3C" w14:textId="77777777" w:rsidTr="00E36751">
        <w:tc>
          <w:tcPr>
            <w:tcW w:w="1641" w:type="dxa"/>
            <w:vMerge/>
            <w:shd w:val="clear" w:color="auto" w:fill="FFFFFF"/>
          </w:tcPr>
          <w:p w14:paraId="3335C40C" w14:textId="77777777" w:rsidR="007957FC" w:rsidRPr="008952EC" w:rsidRDefault="007957FC" w:rsidP="00E36751">
            <w:pPr>
              <w:pStyle w:val="BodyTextIndent"/>
              <w:spacing w:line="240" w:lineRule="auto"/>
              <w:ind w:left="0"/>
              <w:jc w:val="center"/>
              <w:rPr>
                <w:sz w:val="20"/>
              </w:rPr>
            </w:pPr>
          </w:p>
        </w:tc>
        <w:tc>
          <w:tcPr>
            <w:tcW w:w="2067" w:type="dxa"/>
            <w:shd w:val="clear" w:color="auto" w:fill="FFFFFF"/>
          </w:tcPr>
          <w:p w14:paraId="30AEDC86" w14:textId="77777777" w:rsidR="007957FC" w:rsidRPr="008952EC" w:rsidRDefault="005A4D57" w:rsidP="00E36751">
            <w:pPr>
              <w:pStyle w:val="BodyTextIndent"/>
              <w:spacing w:line="240" w:lineRule="auto"/>
              <w:ind w:left="0"/>
              <w:jc w:val="center"/>
              <w:rPr>
                <w:sz w:val="20"/>
              </w:rPr>
            </w:pPr>
            <w:r>
              <w:rPr>
                <w:sz w:val="20"/>
              </w:rPr>
              <w:t xml:space="preserve">If CP application has not been submitted </w:t>
            </w:r>
          </w:p>
          <w:p w14:paraId="3F4EC431" w14:textId="77777777" w:rsidR="007957FC" w:rsidRPr="008952EC" w:rsidRDefault="007957FC" w:rsidP="00E36751">
            <w:pPr>
              <w:pStyle w:val="BodyTextIndent"/>
              <w:spacing w:line="240" w:lineRule="auto"/>
              <w:ind w:left="0"/>
              <w:jc w:val="center"/>
              <w:rPr>
                <w:sz w:val="20"/>
              </w:rPr>
            </w:pPr>
            <w:r w:rsidRPr="008952EC">
              <w:rPr>
                <w:sz w:val="20"/>
              </w:rPr>
              <w:t xml:space="preserve">(please indicate </w:t>
            </w:r>
            <w:r w:rsidR="005A4D57">
              <w:rPr>
                <w:sz w:val="20"/>
              </w:rPr>
              <w:t xml:space="preserve">planned </w:t>
            </w:r>
            <w:r w:rsidRPr="008952EC">
              <w:rPr>
                <w:sz w:val="20"/>
              </w:rPr>
              <w:t>date</w:t>
            </w:r>
            <w:r w:rsidR="005A4D57">
              <w:rPr>
                <w:sz w:val="20"/>
              </w:rPr>
              <w:t xml:space="preserve"> of submission</w:t>
            </w:r>
            <w:r w:rsidRPr="008952EC">
              <w:rPr>
                <w:sz w:val="20"/>
              </w:rPr>
              <w:t>)</w:t>
            </w:r>
          </w:p>
        </w:tc>
        <w:tc>
          <w:tcPr>
            <w:tcW w:w="2250" w:type="dxa"/>
            <w:shd w:val="clear" w:color="auto" w:fill="FFFFFF"/>
          </w:tcPr>
          <w:p w14:paraId="4BC95887" w14:textId="77777777" w:rsidR="007957FC" w:rsidRPr="008952EC" w:rsidRDefault="007957FC" w:rsidP="0097437D">
            <w:pPr>
              <w:pStyle w:val="BodyTextIndent"/>
              <w:spacing w:line="240" w:lineRule="auto"/>
              <w:ind w:left="0"/>
              <w:jc w:val="center"/>
              <w:rPr>
                <w:sz w:val="20"/>
              </w:rPr>
            </w:pPr>
            <w:r w:rsidRPr="008952EC">
              <w:rPr>
                <w:sz w:val="20"/>
              </w:rPr>
              <w:t xml:space="preserve">Application for a CP has been submitted to </w:t>
            </w:r>
            <w:r w:rsidR="0097437D" w:rsidRPr="008952EC">
              <w:rPr>
                <w:sz w:val="20"/>
              </w:rPr>
              <w:t>(N</w:t>
            </w:r>
            <w:r w:rsidRPr="008952EC">
              <w:rPr>
                <w:sz w:val="20"/>
              </w:rPr>
              <w:t>AC</w:t>
            </w:r>
            <w:r w:rsidR="0097437D" w:rsidRPr="008952EC">
              <w:rPr>
                <w:sz w:val="20"/>
              </w:rPr>
              <w:t>)</w:t>
            </w:r>
          </w:p>
          <w:p w14:paraId="06560CE3" w14:textId="77777777" w:rsidR="007957FC" w:rsidRPr="008952EC" w:rsidRDefault="007957FC" w:rsidP="00E36751">
            <w:pPr>
              <w:pStyle w:val="BodyTextIndent"/>
              <w:spacing w:line="240" w:lineRule="auto"/>
              <w:ind w:left="0"/>
              <w:jc w:val="center"/>
              <w:rPr>
                <w:sz w:val="20"/>
              </w:rPr>
            </w:pPr>
            <w:r w:rsidRPr="008952EC">
              <w:rPr>
                <w:sz w:val="20"/>
              </w:rPr>
              <w:t>(</w:t>
            </w:r>
            <w:r w:rsidR="005A4D57">
              <w:rPr>
                <w:sz w:val="20"/>
              </w:rPr>
              <w:t>Please mention the date</w:t>
            </w:r>
            <w:r w:rsidRPr="008952EC">
              <w:rPr>
                <w:sz w:val="20"/>
              </w:rPr>
              <w:t>)</w:t>
            </w:r>
          </w:p>
        </w:tc>
        <w:tc>
          <w:tcPr>
            <w:tcW w:w="2070" w:type="dxa"/>
            <w:shd w:val="clear" w:color="auto" w:fill="FFFFFF"/>
          </w:tcPr>
          <w:p w14:paraId="2E390BC6" w14:textId="77777777" w:rsidR="007957FC" w:rsidRPr="008952EC" w:rsidRDefault="007957FC" w:rsidP="00E36751">
            <w:pPr>
              <w:pStyle w:val="BodyTextIndent"/>
              <w:spacing w:line="240" w:lineRule="auto"/>
              <w:ind w:left="0"/>
              <w:jc w:val="center"/>
              <w:rPr>
                <w:sz w:val="20"/>
              </w:rPr>
            </w:pPr>
            <w:r w:rsidRPr="008952EC">
              <w:rPr>
                <w:sz w:val="20"/>
              </w:rPr>
              <w:t>Application is under review of GCC</w:t>
            </w:r>
          </w:p>
          <w:p w14:paraId="5D858451" w14:textId="77777777" w:rsidR="007957FC" w:rsidRPr="008952EC" w:rsidRDefault="007957FC" w:rsidP="00E36751">
            <w:pPr>
              <w:pStyle w:val="BodyTextIndent"/>
              <w:spacing w:line="240" w:lineRule="auto"/>
              <w:ind w:left="0"/>
              <w:jc w:val="center"/>
              <w:rPr>
                <w:sz w:val="20"/>
              </w:rPr>
            </w:pPr>
            <w:r w:rsidRPr="008952EC">
              <w:rPr>
                <w:sz w:val="20"/>
              </w:rPr>
              <w:t>(</w:t>
            </w:r>
            <w:r w:rsidR="005A4D57">
              <w:rPr>
                <w:sz w:val="20"/>
              </w:rPr>
              <w:t>Please mention the date of submission to GCC</w:t>
            </w:r>
            <w:r w:rsidRPr="008952EC">
              <w:rPr>
                <w:sz w:val="20"/>
              </w:rPr>
              <w:t>)</w:t>
            </w:r>
          </w:p>
        </w:tc>
        <w:tc>
          <w:tcPr>
            <w:tcW w:w="1819" w:type="dxa"/>
            <w:shd w:val="clear" w:color="auto" w:fill="FFFFFF"/>
          </w:tcPr>
          <w:p w14:paraId="66320C03" w14:textId="77777777" w:rsidR="007957FC" w:rsidRPr="008952EC" w:rsidRDefault="007957FC" w:rsidP="00E36751">
            <w:pPr>
              <w:pStyle w:val="BodyTextIndent"/>
              <w:spacing w:line="240" w:lineRule="auto"/>
              <w:ind w:left="0"/>
              <w:jc w:val="center"/>
              <w:rPr>
                <w:sz w:val="20"/>
              </w:rPr>
            </w:pPr>
            <w:r w:rsidRPr="008952EC">
              <w:rPr>
                <w:sz w:val="20"/>
              </w:rPr>
              <w:t>CP is issued by GCC</w:t>
            </w:r>
          </w:p>
          <w:p w14:paraId="2903C135" w14:textId="77777777" w:rsidR="007957FC" w:rsidRPr="008952EC" w:rsidRDefault="007957FC" w:rsidP="00E36751">
            <w:pPr>
              <w:pStyle w:val="BodyTextIndent"/>
              <w:spacing w:line="240" w:lineRule="auto"/>
              <w:ind w:left="0"/>
              <w:jc w:val="center"/>
              <w:rPr>
                <w:sz w:val="20"/>
              </w:rPr>
            </w:pPr>
            <w:r w:rsidRPr="008952EC">
              <w:rPr>
                <w:sz w:val="20"/>
              </w:rPr>
              <w:t>(</w:t>
            </w:r>
            <w:r w:rsidR="005A4D57">
              <w:rPr>
                <w:sz w:val="20"/>
              </w:rPr>
              <w:t>Please mention the date</w:t>
            </w:r>
            <w:r w:rsidRPr="008952EC">
              <w:rPr>
                <w:sz w:val="20"/>
              </w:rPr>
              <w:t>)</w:t>
            </w:r>
          </w:p>
        </w:tc>
      </w:tr>
      <w:tr w:rsidR="005A4D57" w:rsidRPr="008952EC" w14:paraId="6D355603" w14:textId="77777777" w:rsidTr="00E36751">
        <w:tc>
          <w:tcPr>
            <w:tcW w:w="1641" w:type="dxa"/>
            <w:shd w:val="clear" w:color="auto" w:fill="FFFFFF"/>
          </w:tcPr>
          <w:p w14:paraId="7E1BEA50" w14:textId="77777777" w:rsidR="007957FC" w:rsidRPr="008952EC" w:rsidRDefault="007957FC" w:rsidP="00E36751">
            <w:pPr>
              <w:pStyle w:val="BodyTextIndent"/>
              <w:spacing w:line="240" w:lineRule="auto"/>
              <w:ind w:left="0"/>
              <w:jc w:val="center"/>
            </w:pPr>
          </w:p>
        </w:tc>
        <w:tc>
          <w:tcPr>
            <w:tcW w:w="2067" w:type="dxa"/>
            <w:shd w:val="clear" w:color="auto" w:fill="FFFFFF"/>
          </w:tcPr>
          <w:p w14:paraId="0FF8F9F3" w14:textId="77777777" w:rsidR="007957FC" w:rsidRPr="008952EC" w:rsidRDefault="007957FC" w:rsidP="00E36751">
            <w:pPr>
              <w:pStyle w:val="BodyTextIndent"/>
              <w:spacing w:line="240" w:lineRule="auto"/>
              <w:ind w:left="0"/>
              <w:jc w:val="center"/>
            </w:pPr>
          </w:p>
        </w:tc>
        <w:tc>
          <w:tcPr>
            <w:tcW w:w="2250" w:type="dxa"/>
            <w:shd w:val="clear" w:color="auto" w:fill="FFFFFF"/>
          </w:tcPr>
          <w:p w14:paraId="5D998E8E" w14:textId="77777777" w:rsidR="007957FC" w:rsidRPr="008952EC" w:rsidRDefault="007957FC" w:rsidP="00E36751">
            <w:pPr>
              <w:pStyle w:val="BodyTextIndent"/>
              <w:spacing w:line="240" w:lineRule="auto"/>
              <w:ind w:left="0"/>
              <w:jc w:val="center"/>
            </w:pPr>
          </w:p>
        </w:tc>
        <w:tc>
          <w:tcPr>
            <w:tcW w:w="2070" w:type="dxa"/>
            <w:shd w:val="clear" w:color="auto" w:fill="FFFFFF"/>
          </w:tcPr>
          <w:p w14:paraId="66FECF06" w14:textId="77777777" w:rsidR="007957FC" w:rsidRPr="008952EC" w:rsidRDefault="007957FC" w:rsidP="00E36751">
            <w:pPr>
              <w:pStyle w:val="BodyTextIndent"/>
              <w:spacing w:line="240" w:lineRule="auto"/>
              <w:ind w:left="0"/>
              <w:jc w:val="center"/>
            </w:pPr>
          </w:p>
        </w:tc>
        <w:tc>
          <w:tcPr>
            <w:tcW w:w="1819" w:type="dxa"/>
            <w:shd w:val="clear" w:color="auto" w:fill="FFFFFF"/>
          </w:tcPr>
          <w:p w14:paraId="58591988" w14:textId="77777777" w:rsidR="007957FC" w:rsidRPr="008952EC" w:rsidRDefault="007957FC" w:rsidP="00E36751">
            <w:pPr>
              <w:pStyle w:val="BodyTextIndent"/>
              <w:spacing w:line="240" w:lineRule="auto"/>
              <w:ind w:left="0"/>
              <w:jc w:val="center"/>
            </w:pPr>
          </w:p>
        </w:tc>
      </w:tr>
      <w:tr w:rsidR="005A4D57" w:rsidRPr="008952EC" w14:paraId="17D4B1AA" w14:textId="77777777" w:rsidTr="00E36751">
        <w:tc>
          <w:tcPr>
            <w:tcW w:w="1641" w:type="dxa"/>
            <w:shd w:val="clear" w:color="auto" w:fill="FFFFFF"/>
          </w:tcPr>
          <w:p w14:paraId="3231A89A" w14:textId="77777777" w:rsidR="007957FC" w:rsidRPr="008952EC" w:rsidRDefault="007957FC" w:rsidP="00E36751">
            <w:pPr>
              <w:pStyle w:val="BodyTextIndent"/>
              <w:spacing w:line="240" w:lineRule="auto"/>
              <w:ind w:left="0"/>
              <w:jc w:val="center"/>
            </w:pPr>
          </w:p>
        </w:tc>
        <w:tc>
          <w:tcPr>
            <w:tcW w:w="2067" w:type="dxa"/>
            <w:shd w:val="clear" w:color="auto" w:fill="FFFFFF"/>
          </w:tcPr>
          <w:p w14:paraId="361DEAFF" w14:textId="77777777" w:rsidR="007957FC" w:rsidRPr="008952EC" w:rsidRDefault="007957FC" w:rsidP="00E36751">
            <w:pPr>
              <w:pStyle w:val="BodyTextIndent"/>
              <w:spacing w:line="240" w:lineRule="auto"/>
              <w:ind w:left="0"/>
              <w:jc w:val="center"/>
            </w:pPr>
          </w:p>
        </w:tc>
        <w:tc>
          <w:tcPr>
            <w:tcW w:w="2250" w:type="dxa"/>
            <w:shd w:val="clear" w:color="auto" w:fill="FFFFFF"/>
          </w:tcPr>
          <w:p w14:paraId="34CD0451" w14:textId="77777777" w:rsidR="007957FC" w:rsidRPr="008952EC" w:rsidRDefault="007957FC" w:rsidP="00E36751">
            <w:pPr>
              <w:pStyle w:val="BodyTextIndent"/>
              <w:spacing w:line="240" w:lineRule="auto"/>
              <w:ind w:left="0"/>
              <w:jc w:val="center"/>
            </w:pPr>
          </w:p>
        </w:tc>
        <w:tc>
          <w:tcPr>
            <w:tcW w:w="2070" w:type="dxa"/>
            <w:shd w:val="clear" w:color="auto" w:fill="FFFFFF"/>
          </w:tcPr>
          <w:p w14:paraId="382B5C6F" w14:textId="77777777" w:rsidR="007957FC" w:rsidRPr="008952EC" w:rsidRDefault="007957FC" w:rsidP="00E36751">
            <w:pPr>
              <w:pStyle w:val="BodyTextIndent"/>
              <w:spacing w:line="240" w:lineRule="auto"/>
              <w:ind w:left="0"/>
              <w:jc w:val="center"/>
            </w:pPr>
          </w:p>
        </w:tc>
        <w:tc>
          <w:tcPr>
            <w:tcW w:w="1819" w:type="dxa"/>
            <w:shd w:val="clear" w:color="auto" w:fill="FFFFFF"/>
          </w:tcPr>
          <w:p w14:paraId="7285F353" w14:textId="77777777" w:rsidR="007957FC" w:rsidRPr="008952EC" w:rsidRDefault="007957FC" w:rsidP="00E36751">
            <w:pPr>
              <w:pStyle w:val="BodyTextIndent"/>
              <w:spacing w:line="240" w:lineRule="auto"/>
              <w:ind w:left="0"/>
              <w:jc w:val="center"/>
            </w:pPr>
          </w:p>
        </w:tc>
      </w:tr>
      <w:tr w:rsidR="005A4D57" w:rsidRPr="008952EC" w14:paraId="475D8131" w14:textId="77777777" w:rsidTr="00E36751">
        <w:trPr>
          <w:trHeight w:val="211"/>
        </w:trPr>
        <w:tc>
          <w:tcPr>
            <w:tcW w:w="1641" w:type="dxa"/>
            <w:shd w:val="clear" w:color="auto" w:fill="FFFFFF"/>
          </w:tcPr>
          <w:p w14:paraId="55B079A2" w14:textId="77777777" w:rsidR="007957FC" w:rsidRPr="008952EC" w:rsidRDefault="007957FC" w:rsidP="00E36751">
            <w:pPr>
              <w:pStyle w:val="BodyTextIndent"/>
              <w:spacing w:line="240" w:lineRule="auto"/>
              <w:ind w:left="0"/>
              <w:jc w:val="center"/>
            </w:pPr>
          </w:p>
        </w:tc>
        <w:tc>
          <w:tcPr>
            <w:tcW w:w="2067" w:type="dxa"/>
            <w:shd w:val="clear" w:color="auto" w:fill="FFFFFF"/>
          </w:tcPr>
          <w:p w14:paraId="6E372280" w14:textId="77777777" w:rsidR="007957FC" w:rsidRPr="008952EC" w:rsidRDefault="007957FC" w:rsidP="00E36751">
            <w:pPr>
              <w:pStyle w:val="BodyTextIndent"/>
              <w:spacing w:line="240" w:lineRule="auto"/>
              <w:ind w:left="0"/>
              <w:jc w:val="center"/>
            </w:pPr>
          </w:p>
        </w:tc>
        <w:tc>
          <w:tcPr>
            <w:tcW w:w="2250" w:type="dxa"/>
            <w:shd w:val="clear" w:color="auto" w:fill="FFFFFF"/>
          </w:tcPr>
          <w:p w14:paraId="543382DB" w14:textId="77777777" w:rsidR="007957FC" w:rsidRPr="008952EC" w:rsidRDefault="007957FC" w:rsidP="00E36751">
            <w:pPr>
              <w:pStyle w:val="BodyTextIndent"/>
              <w:spacing w:line="240" w:lineRule="auto"/>
              <w:ind w:left="0"/>
              <w:jc w:val="center"/>
            </w:pPr>
          </w:p>
        </w:tc>
        <w:tc>
          <w:tcPr>
            <w:tcW w:w="2070" w:type="dxa"/>
            <w:shd w:val="clear" w:color="auto" w:fill="FFFFFF"/>
          </w:tcPr>
          <w:p w14:paraId="572FFD39" w14:textId="77777777" w:rsidR="007957FC" w:rsidRPr="008952EC" w:rsidRDefault="007957FC" w:rsidP="00E36751">
            <w:pPr>
              <w:pStyle w:val="BodyTextIndent"/>
              <w:spacing w:line="240" w:lineRule="auto"/>
              <w:ind w:left="0"/>
              <w:jc w:val="center"/>
            </w:pPr>
          </w:p>
        </w:tc>
        <w:tc>
          <w:tcPr>
            <w:tcW w:w="1819" w:type="dxa"/>
            <w:shd w:val="clear" w:color="auto" w:fill="FFFFFF"/>
          </w:tcPr>
          <w:p w14:paraId="67126299" w14:textId="77777777" w:rsidR="007957FC" w:rsidRPr="008952EC" w:rsidRDefault="007957FC" w:rsidP="00E36751">
            <w:pPr>
              <w:pStyle w:val="BodyTextIndent"/>
              <w:spacing w:line="240" w:lineRule="auto"/>
              <w:ind w:left="0"/>
              <w:jc w:val="center"/>
            </w:pPr>
          </w:p>
        </w:tc>
      </w:tr>
      <w:tr w:rsidR="005A4D57" w:rsidRPr="008952EC" w14:paraId="0A9398D3" w14:textId="77777777" w:rsidTr="00E36751">
        <w:tc>
          <w:tcPr>
            <w:tcW w:w="1641" w:type="dxa"/>
            <w:shd w:val="clear" w:color="auto" w:fill="FFFFFF"/>
          </w:tcPr>
          <w:p w14:paraId="69320712" w14:textId="77777777" w:rsidR="007957FC" w:rsidRPr="008952EC" w:rsidRDefault="007957FC" w:rsidP="00E36751">
            <w:pPr>
              <w:pStyle w:val="BodyTextIndent"/>
              <w:spacing w:line="240" w:lineRule="auto"/>
              <w:ind w:left="0"/>
              <w:jc w:val="center"/>
            </w:pPr>
          </w:p>
        </w:tc>
        <w:tc>
          <w:tcPr>
            <w:tcW w:w="2067" w:type="dxa"/>
            <w:shd w:val="clear" w:color="auto" w:fill="FFFFFF"/>
          </w:tcPr>
          <w:p w14:paraId="3F462850" w14:textId="77777777" w:rsidR="007957FC" w:rsidRPr="008952EC" w:rsidRDefault="007957FC" w:rsidP="00E36751">
            <w:pPr>
              <w:pStyle w:val="BodyTextIndent"/>
              <w:spacing w:line="240" w:lineRule="auto"/>
              <w:ind w:left="0"/>
              <w:jc w:val="center"/>
            </w:pPr>
          </w:p>
        </w:tc>
        <w:tc>
          <w:tcPr>
            <w:tcW w:w="2250" w:type="dxa"/>
            <w:shd w:val="clear" w:color="auto" w:fill="FFFFFF"/>
          </w:tcPr>
          <w:p w14:paraId="018558B0" w14:textId="77777777" w:rsidR="007957FC" w:rsidRPr="008952EC" w:rsidRDefault="007957FC" w:rsidP="00E36751">
            <w:pPr>
              <w:pStyle w:val="BodyTextIndent"/>
              <w:spacing w:line="240" w:lineRule="auto"/>
              <w:ind w:left="0"/>
              <w:jc w:val="center"/>
            </w:pPr>
          </w:p>
        </w:tc>
        <w:tc>
          <w:tcPr>
            <w:tcW w:w="2070" w:type="dxa"/>
            <w:shd w:val="clear" w:color="auto" w:fill="FFFFFF"/>
          </w:tcPr>
          <w:p w14:paraId="73A80052" w14:textId="77777777" w:rsidR="007957FC" w:rsidRPr="008952EC" w:rsidRDefault="007957FC" w:rsidP="00E36751">
            <w:pPr>
              <w:pStyle w:val="BodyTextIndent"/>
              <w:spacing w:line="240" w:lineRule="auto"/>
              <w:ind w:left="0"/>
              <w:jc w:val="center"/>
            </w:pPr>
          </w:p>
        </w:tc>
        <w:tc>
          <w:tcPr>
            <w:tcW w:w="1819" w:type="dxa"/>
            <w:shd w:val="clear" w:color="auto" w:fill="FFFFFF"/>
          </w:tcPr>
          <w:p w14:paraId="0F214653" w14:textId="77777777" w:rsidR="007957FC" w:rsidRPr="008952EC" w:rsidRDefault="007957FC" w:rsidP="00E36751">
            <w:pPr>
              <w:pStyle w:val="BodyTextIndent"/>
              <w:spacing w:line="240" w:lineRule="auto"/>
              <w:ind w:left="0"/>
              <w:jc w:val="center"/>
            </w:pPr>
          </w:p>
        </w:tc>
      </w:tr>
    </w:tbl>
    <w:p w14:paraId="5B5A92BE" w14:textId="77777777" w:rsidR="007957FC" w:rsidRPr="008952EC" w:rsidRDefault="007957FC" w:rsidP="007957FC">
      <w:pPr>
        <w:pStyle w:val="Quote"/>
        <w:rPr>
          <w:rFonts w:ascii="Times New Roman" w:hAnsi="Times New Roman"/>
          <w:bCs/>
          <w:i w:val="0"/>
          <w:sz w:val="20"/>
          <w:szCs w:val="20"/>
        </w:rPr>
      </w:pPr>
      <w:r w:rsidRPr="008952EC">
        <w:rPr>
          <w:rFonts w:ascii="Times New Roman" w:hAnsi="Times New Roman"/>
          <w:bCs/>
          <w:i w:val="0"/>
          <w:sz w:val="20"/>
          <w:szCs w:val="20"/>
        </w:rPr>
        <w:t>*CP – certificate of participation</w:t>
      </w:r>
      <w:r w:rsidRPr="008952EC">
        <w:rPr>
          <w:rStyle w:val="FootnoteReference"/>
          <w:rFonts w:ascii="Times New Roman" w:hAnsi="Times New Roman"/>
          <w:bCs/>
          <w:i w:val="0"/>
          <w:iCs w:val="0"/>
          <w:smallCaps/>
          <w:sz w:val="20"/>
          <w:szCs w:val="20"/>
        </w:rPr>
        <w:footnoteReference w:id="7"/>
      </w:r>
      <w:r w:rsidRPr="008952EC">
        <w:rPr>
          <w:rFonts w:ascii="Times New Roman" w:hAnsi="Times New Roman"/>
          <w:bCs/>
          <w:i w:val="0"/>
          <w:sz w:val="20"/>
          <w:szCs w:val="20"/>
        </w:rPr>
        <w:t xml:space="preserve"> is issued by </w:t>
      </w:r>
      <w:r w:rsidR="0097437D" w:rsidRPr="008952EC">
        <w:rPr>
          <w:rFonts w:ascii="Times New Roman" w:hAnsi="Times New Roman"/>
          <w:i w:val="0"/>
          <w:iCs w:val="0"/>
          <w:sz w:val="20"/>
          <w:szCs w:val="20"/>
        </w:rPr>
        <w:t>N</w:t>
      </w:r>
      <w:r w:rsidR="0097437D" w:rsidRPr="008952EC">
        <w:rPr>
          <w:rFonts w:ascii="Times New Roman" w:hAnsi="Times New Roman"/>
          <w:i w:val="0"/>
          <w:iCs w:val="0"/>
          <w:sz w:val="20"/>
        </w:rPr>
        <w:t>ational Authority for Containment</w:t>
      </w:r>
      <w:r w:rsidR="0097437D" w:rsidRPr="008952EC">
        <w:rPr>
          <w:rFonts w:ascii="Times New Roman" w:hAnsi="Times New Roman"/>
          <w:bCs/>
          <w:i w:val="0"/>
          <w:sz w:val="20"/>
          <w:szCs w:val="20"/>
        </w:rPr>
        <w:t xml:space="preserve"> (</w:t>
      </w:r>
      <w:r w:rsidRPr="008952EC">
        <w:rPr>
          <w:rFonts w:ascii="Times New Roman" w:hAnsi="Times New Roman"/>
          <w:bCs/>
          <w:i w:val="0"/>
          <w:sz w:val="20"/>
          <w:szCs w:val="20"/>
        </w:rPr>
        <w:t>NAC</w:t>
      </w:r>
      <w:r w:rsidR="0097437D" w:rsidRPr="008952EC">
        <w:rPr>
          <w:rFonts w:ascii="Times New Roman" w:hAnsi="Times New Roman"/>
          <w:bCs/>
          <w:i w:val="0"/>
          <w:sz w:val="20"/>
          <w:szCs w:val="20"/>
        </w:rPr>
        <w:t>)</w:t>
      </w:r>
    </w:p>
    <w:p w14:paraId="3CBC76CA" w14:textId="77777777" w:rsidR="007957FC" w:rsidRPr="00E127C6" w:rsidRDefault="002E4A30" w:rsidP="008635FB">
      <w:pPr>
        <w:pStyle w:val="Quote"/>
        <w:spacing w:after="0" w:line="240" w:lineRule="auto"/>
        <w:rPr>
          <w:rFonts w:ascii="Times New Roman" w:hAnsi="Times New Roman"/>
          <w:b/>
          <w:bCs/>
          <w:i w:val="0"/>
          <w:iCs w:val="0"/>
          <w:sz w:val="24"/>
          <w:szCs w:val="24"/>
        </w:rPr>
      </w:pPr>
      <w:r w:rsidRPr="00E127C6">
        <w:rPr>
          <w:rFonts w:ascii="Times New Roman" w:hAnsi="Times New Roman"/>
          <w:b/>
          <w:bCs/>
          <w:i w:val="0"/>
          <w:iCs w:val="0"/>
          <w:sz w:val="24"/>
          <w:szCs w:val="24"/>
        </w:rPr>
        <w:t>16.</w:t>
      </w:r>
      <w:r w:rsidR="00B5245A" w:rsidRPr="00E127C6">
        <w:rPr>
          <w:rFonts w:ascii="Times New Roman" w:hAnsi="Times New Roman"/>
          <w:b/>
          <w:bCs/>
          <w:i w:val="0"/>
          <w:iCs w:val="0"/>
          <w:sz w:val="24"/>
          <w:szCs w:val="24"/>
        </w:rPr>
        <w:t>9</w:t>
      </w:r>
      <w:r w:rsidRPr="00E127C6">
        <w:rPr>
          <w:rFonts w:ascii="Times New Roman" w:hAnsi="Times New Roman"/>
          <w:b/>
          <w:bCs/>
          <w:i w:val="0"/>
          <w:iCs w:val="0"/>
          <w:sz w:val="24"/>
          <w:szCs w:val="24"/>
        </w:rPr>
        <w:t xml:space="preserve">.3 </w:t>
      </w:r>
      <w:r w:rsidR="007957FC" w:rsidRPr="00E127C6">
        <w:rPr>
          <w:rFonts w:ascii="Times New Roman" w:hAnsi="Times New Roman"/>
          <w:b/>
          <w:bCs/>
          <w:i w:val="0"/>
          <w:iCs w:val="0"/>
          <w:sz w:val="24"/>
          <w:szCs w:val="24"/>
        </w:rPr>
        <w:t xml:space="preserve">Please provide </w:t>
      </w:r>
      <w:proofErr w:type="gramStart"/>
      <w:r w:rsidR="007957FC" w:rsidRPr="00E127C6">
        <w:rPr>
          <w:rFonts w:ascii="Times New Roman" w:hAnsi="Times New Roman"/>
          <w:b/>
          <w:bCs/>
          <w:i w:val="0"/>
          <w:iCs w:val="0"/>
          <w:sz w:val="24"/>
          <w:szCs w:val="24"/>
        </w:rPr>
        <w:t>comments, if</w:t>
      </w:r>
      <w:proofErr w:type="gramEnd"/>
      <w:r w:rsidR="007957FC" w:rsidRPr="00E127C6">
        <w:rPr>
          <w:rFonts w:ascii="Times New Roman" w:hAnsi="Times New Roman"/>
          <w:b/>
          <w:bCs/>
          <w:i w:val="0"/>
          <w:iCs w:val="0"/>
          <w:sz w:val="24"/>
          <w:szCs w:val="24"/>
        </w:rPr>
        <w:t xml:space="preserve"> any</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889"/>
      </w:tblGrid>
      <w:tr w:rsidR="007957FC" w:rsidRPr="008952EC" w14:paraId="36FC1FCC" w14:textId="77777777" w:rsidTr="00E36751">
        <w:trPr>
          <w:trHeight w:val="367"/>
        </w:trPr>
        <w:tc>
          <w:tcPr>
            <w:tcW w:w="9889" w:type="dxa"/>
            <w:shd w:val="clear" w:color="auto" w:fill="FFFFFF"/>
          </w:tcPr>
          <w:p w14:paraId="2525EF36" w14:textId="77777777" w:rsidR="007957FC" w:rsidRDefault="007A4268" w:rsidP="008635FB">
            <w:pPr>
              <w:pStyle w:val="Header"/>
              <w:rPr>
                <w:i/>
              </w:rPr>
            </w:pPr>
            <w:r>
              <w:rPr>
                <w:i/>
              </w:rPr>
              <w:t>T</w:t>
            </w:r>
            <w:r w:rsidR="007957FC" w:rsidRPr="008952EC">
              <w:rPr>
                <w:i/>
              </w:rPr>
              <w:t>ype here</w:t>
            </w:r>
          </w:p>
          <w:p w14:paraId="3B56BD90" w14:textId="77777777" w:rsidR="00F808ED" w:rsidRPr="008952EC" w:rsidRDefault="00F808ED" w:rsidP="008635FB">
            <w:pPr>
              <w:pStyle w:val="Header"/>
              <w:rPr>
                <w:i/>
              </w:rPr>
            </w:pPr>
          </w:p>
          <w:p w14:paraId="09B31A14" w14:textId="77777777" w:rsidR="007957FC" w:rsidRPr="008952EC" w:rsidRDefault="007957FC" w:rsidP="008635FB">
            <w:pPr>
              <w:pStyle w:val="Header"/>
              <w:rPr>
                <w:bCs/>
              </w:rPr>
            </w:pPr>
          </w:p>
        </w:tc>
      </w:tr>
    </w:tbl>
    <w:p w14:paraId="015CA73C" w14:textId="77777777" w:rsidR="007957FC" w:rsidRPr="008952EC" w:rsidRDefault="007957FC" w:rsidP="007957FC">
      <w:pPr>
        <w:pStyle w:val="Header"/>
        <w:rPr>
          <w:b/>
          <w:bCs/>
        </w:rPr>
      </w:pPr>
    </w:p>
    <w:p w14:paraId="5A885F45" w14:textId="77777777" w:rsidR="00AB293C" w:rsidRPr="008952EC" w:rsidRDefault="00AB293C" w:rsidP="007F530B">
      <w:pPr>
        <w:shd w:val="clear" w:color="auto" w:fill="FFFFFF"/>
        <w:autoSpaceDE w:val="0"/>
        <w:autoSpaceDN w:val="0"/>
        <w:adjustRightInd w:val="0"/>
        <w:jc w:val="both"/>
        <w:rPr>
          <w:color w:val="000000"/>
          <w:szCs w:val="24"/>
        </w:rPr>
      </w:pPr>
    </w:p>
    <w:p w14:paraId="3CBBB5EE" w14:textId="77777777" w:rsidR="00AB293C" w:rsidRPr="008952EC" w:rsidRDefault="00F808ED" w:rsidP="007F530B">
      <w:pPr>
        <w:shd w:val="clear" w:color="auto" w:fill="FFFFFF"/>
        <w:autoSpaceDE w:val="0"/>
        <w:autoSpaceDN w:val="0"/>
        <w:adjustRightInd w:val="0"/>
        <w:jc w:val="both"/>
        <w:rPr>
          <w:b/>
          <w:bCs/>
          <w:i/>
          <w:iCs/>
          <w:color w:val="000000"/>
          <w:szCs w:val="24"/>
        </w:rPr>
      </w:pPr>
      <w:r>
        <w:rPr>
          <w:b/>
          <w:bCs/>
          <w:i/>
          <w:iCs/>
          <w:color w:val="000000"/>
          <w:szCs w:val="24"/>
        </w:rPr>
        <w:br w:type="page"/>
      </w:r>
      <w:r w:rsidR="0097437D" w:rsidRPr="008952EC">
        <w:rPr>
          <w:b/>
          <w:bCs/>
          <w:i/>
          <w:iCs/>
          <w:color w:val="000000"/>
          <w:szCs w:val="24"/>
        </w:rPr>
        <w:t>1</w:t>
      </w:r>
      <w:r w:rsidR="002E4A30">
        <w:rPr>
          <w:b/>
          <w:bCs/>
          <w:i/>
          <w:iCs/>
          <w:color w:val="000000"/>
          <w:szCs w:val="24"/>
        </w:rPr>
        <w:t>6.</w:t>
      </w:r>
      <w:r w:rsidR="00182C69">
        <w:rPr>
          <w:b/>
          <w:bCs/>
          <w:i/>
          <w:iCs/>
          <w:color w:val="000000"/>
          <w:szCs w:val="24"/>
        </w:rPr>
        <w:t>10</w:t>
      </w:r>
      <w:r w:rsidR="0097437D" w:rsidRPr="008952EC">
        <w:rPr>
          <w:b/>
          <w:bCs/>
          <w:i/>
          <w:iCs/>
          <w:color w:val="000000"/>
          <w:szCs w:val="24"/>
        </w:rPr>
        <w:tab/>
      </w:r>
      <w:r w:rsidR="00AB293C" w:rsidRPr="008952EC">
        <w:rPr>
          <w:b/>
          <w:bCs/>
          <w:i/>
          <w:iCs/>
          <w:color w:val="000000"/>
          <w:szCs w:val="24"/>
        </w:rPr>
        <w:t xml:space="preserve"> Has a National Authority for Containment (NAC) been nominated?</w:t>
      </w:r>
      <w:r w:rsidR="00CD02A9">
        <w:rPr>
          <w:b/>
          <w:bCs/>
          <w:i/>
          <w:iCs/>
          <w:color w:val="000000"/>
          <w:szCs w:val="24"/>
        </w:rPr>
        <w:t xml:space="preserve"> (only for countries with PEF).</w:t>
      </w:r>
    </w:p>
    <w:p w14:paraId="083F44EE" w14:textId="77777777" w:rsidR="00AB293C" w:rsidRPr="008952EC" w:rsidRDefault="00AB293C" w:rsidP="007F530B">
      <w:pPr>
        <w:shd w:val="clear" w:color="auto" w:fill="FFFFFF"/>
        <w:autoSpaceDE w:val="0"/>
        <w:autoSpaceDN w:val="0"/>
        <w:adjustRightInd w:val="0"/>
        <w:jc w:val="both"/>
        <w:rPr>
          <w:color w:val="000000"/>
          <w:szCs w:val="24"/>
        </w:rPr>
      </w:pPr>
    </w:p>
    <w:p w14:paraId="7E440D4A" w14:textId="77777777" w:rsidR="007957FC" w:rsidRPr="008952EC" w:rsidRDefault="007957FC" w:rsidP="007957FC">
      <w:pPr>
        <w:pStyle w:val="Header"/>
        <w:tabs>
          <w:tab w:val="clear" w:pos="4320"/>
          <w:tab w:val="clear" w:pos="8640"/>
        </w:tabs>
        <w:spacing w:after="120"/>
        <w:ind w:left="360"/>
        <w:rPr>
          <w:b/>
        </w:rPr>
      </w:pP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r w:rsidRPr="008952EC">
        <w:rPr>
          <w:szCs w:val="28"/>
        </w:rPr>
        <w:t xml:space="preserve"> Yes </w:t>
      </w:r>
      <w:r w:rsidRPr="008952EC">
        <w:rPr>
          <w:szCs w:val="28"/>
        </w:rPr>
        <w:tab/>
      </w: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r w:rsidRPr="008952EC">
        <w:rPr>
          <w:szCs w:val="28"/>
        </w:rPr>
        <w:t xml:space="preserve"> No</w:t>
      </w:r>
      <w:r w:rsidRPr="008952EC">
        <w:rPr>
          <w:szCs w:val="28"/>
        </w:rPr>
        <w:tab/>
      </w:r>
      <w:r w:rsidRPr="008952EC">
        <w:rPr>
          <w:color w:val="000000"/>
          <w:shd w:val="clear" w:color="auto" w:fill="FFFFFF"/>
        </w:rPr>
        <w:t xml:space="preserve">Not Applicable </w:t>
      </w:r>
      <w:r w:rsidRPr="008952EC">
        <w:rPr>
          <w:szCs w:val="28"/>
        </w:rPr>
        <w:fldChar w:fldCharType="begin">
          <w:ffData>
            <w:name w:val="R241Y"/>
            <w:enabled/>
            <w:calcOnExit w:val="0"/>
            <w:checkBox>
              <w:sizeAuto/>
              <w:default w:val="0"/>
            </w:checkBox>
          </w:ffData>
        </w:fldChar>
      </w:r>
      <w:r w:rsidRPr="008952EC">
        <w:rPr>
          <w:szCs w:val="28"/>
        </w:rPr>
        <w:instrText xml:space="preserve"> FORMCHECKBOX </w:instrText>
      </w:r>
      <w:r w:rsidR="00A860BA">
        <w:rPr>
          <w:szCs w:val="28"/>
        </w:rPr>
      </w:r>
      <w:r w:rsidR="00A860BA">
        <w:rPr>
          <w:szCs w:val="28"/>
        </w:rPr>
        <w:fldChar w:fldCharType="separate"/>
      </w:r>
      <w:r w:rsidRPr="008952EC">
        <w:rPr>
          <w:szCs w:val="28"/>
        </w:rPr>
        <w:fldChar w:fldCharType="end"/>
      </w:r>
    </w:p>
    <w:p w14:paraId="13BEBDE1" w14:textId="77777777" w:rsidR="00806A84" w:rsidRPr="008952EC" w:rsidRDefault="00806A84" w:rsidP="00B448C3">
      <w:pPr>
        <w:shd w:val="clear" w:color="auto" w:fill="FFFFFF"/>
        <w:autoSpaceDE w:val="0"/>
        <w:autoSpaceDN w:val="0"/>
        <w:adjustRightInd w:val="0"/>
        <w:jc w:val="both"/>
        <w:rPr>
          <w:b/>
          <w:bCs/>
          <w:color w:val="000000"/>
          <w:szCs w:val="24"/>
          <w:u w:val="single"/>
        </w:rPr>
      </w:pPr>
    </w:p>
    <w:p w14:paraId="17872D18" w14:textId="77777777" w:rsidR="00C33E7A" w:rsidRPr="00E127C6" w:rsidRDefault="002E4A30" w:rsidP="00C33E7A">
      <w:pPr>
        <w:jc w:val="both"/>
        <w:rPr>
          <w:b/>
          <w:sz w:val="20"/>
          <w:szCs w:val="16"/>
        </w:rPr>
      </w:pPr>
      <w:r w:rsidRPr="00E127C6">
        <w:rPr>
          <w:b/>
          <w:szCs w:val="24"/>
        </w:rPr>
        <w:t>16.</w:t>
      </w:r>
      <w:r w:rsidR="007413EA">
        <w:rPr>
          <w:b/>
          <w:szCs w:val="24"/>
        </w:rPr>
        <w:t>10</w:t>
      </w:r>
      <w:r w:rsidRPr="00E127C6">
        <w:rPr>
          <w:b/>
          <w:szCs w:val="24"/>
        </w:rPr>
        <w:t xml:space="preserve">.1 </w:t>
      </w:r>
      <w:r w:rsidR="00BA2585" w:rsidRPr="00E127C6">
        <w:rPr>
          <w:b/>
          <w:szCs w:val="24"/>
        </w:rPr>
        <w:t xml:space="preserve">If “Yes” please provide </w:t>
      </w:r>
      <w:r w:rsidR="00C33E7A" w:rsidRPr="00E127C6">
        <w:rPr>
          <w:b/>
          <w:szCs w:val="24"/>
        </w:rPr>
        <w:t>details of the chair</w:t>
      </w:r>
      <w:r w:rsidR="00B64A2E">
        <w:rPr>
          <w:b/>
          <w:szCs w:val="24"/>
        </w:rPr>
        <w:t>person</w:t>
      </w:r>
      <w:r w:rsidR="00C33E7A" w:rsidRPr="00E127C6">
        <w:rPr>
          <w:b/>
          <w:szCs w:val="24"/>
        </w:rPr>
        <w:t xml:space="preserve"> and members in the table below:</w:t>
      </w:r>
    </w:p>
    <w:p w14:paraId="37D9A8B8" w14:textId="77777777" w:rsidR="00C33E7A" w:rsidRPr="008952EC" w:rsidRDefault="00C33E7A" w:rsidP="00C33E7A">
      <w:pPr>
        <w:jc w:val="both"/>
        <w:rPr>
          <w:sz w:val="20"/>
          <w:szCs w:val="16"/>
        </w:rPr>
      </w:pPr>
    </w:p>
    <w:tbl>
      <w:tblPr>
        <w:tblW w:w="509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36"/>
        <w:gridCol w:w="790"/>
        <w:gridCol w:w="1375"/>
        <w:gridCol w:w="1032"/>
        <w:gridCol w:w="1469"/>
        <w:gridCol w:w="1035"/>
        <w:gridCol w:w="1814"/>
        <w:gridCol w:w="1230"/>
      </w:tblGrid>
      <w:tr w:rsidR="007B5F49" w:rsidRPr="008952EC" w14:paraId="697790DF" w14:textId="77777777" w:rsidTr="00344E96">
        <w:trPr>
          <w:trHeight w:val="373"/>
        </w:trPr>
        <w:tc>
          <w:tcPr>
            <w:tcW w:w="180" w:type="pct"/>
            <w:shd w:val="clear" w:color="auto" w:fill="auto"/>
            <w:vAlign w:val="center"/>
          </w:tcPr>
          <w:p w14:paraId="342A5AC2" w14:textId="77777777" w:rsidR="00C33E7A" w:rsidRPr="008952EC" w:rsidRDefault="00C33E7A" w:rsidP="00344E96">
            <w:pPr>
              <w:pStyle w:val="Header"/>
              <w:spacing w:after="120"/>
              <w:jc w:val="center"/>
              <w:rPr>
                <w:rFonts w:eastAsia="SimSun"/>
                <w:b/>
                <w:sz w:val="28"/>
                <w:szCs w:val="28"/>
              </w:rPr>
            </w:pPr>
          </w:p>
        </w:tc>
        <w:tc>
          <w:tcPr>
            <w:tcW w:w="424" w:type="pct"/>
            <w:shd w:val="clear" w:color="auto" w:fill="auto"/>
            <w:vAlign w:val="center"/>
          </w:tcPr>
          <w:p w14:paraId="57E89BFE" w14:textId="77777777" w:rsidR="00C33E7A" w:rsidRPr="008952EC" w:rsidRDefault="00C33E7A" w:rsidP="007B5F49">
            <w:pPr>
              <w:pStyle w:val="Header"/>
              <w:spacing w:after="120"/>
              <w:jc w:val="center"/>
              <w:rPr>
                <w:rFonts w:eastAsia="SimSun"/>
                <w:szCs w:val="28"/>
              </w:rPr>
            </w:pPr>
            <w:r w:rsidRPr="008952EC">
              <w:rPr>
                <w:rFonts w:eastAsia="SimSun"/>
                <w:bCs/>
                <w:szCs w:val="28"/>
              </w:rPr>
              <w:t>Name</w:t>
            </w:r>
          </w:p>
        </w:tc>
        <w:tc>
          <w:tcPr>
            <w:tcW w:w="771" w:type="pct"/>
            <w:shd w:val="clear" w:color="auto" w:fill="auto"/>
            <w:vAlign w:val="center"/>
          </w:tcPr>
          <w:p w14:paraId="11B53F1C" w14:textId="77777777" w:rsidR="00C33E7A" w:rsidRPr="008952EC" w:rsidRDefault="00B64A2E" w:rsidP="00B64A2E">
            <w:pPr>
              <w:pStyle w:val="Header"/>
              <w:spacing w:after="120"/>
              <w:jc w:val="center"/>
              <w:rPr>
                <w:rFonts w:eastAsia="SimSun"/>
                <w:szCs w:val="28"/>
              </w:rPr>
            </w:pPr>
            <w:r>
              <w:rPr>
                <w:rFonts w:eastAsia="SimSun"/>
                <w:bCs/>
                <w:szCs w:val="28"/>
              </w:rPr>
              <w:t>NAC Status</w:t>
            </w:r>
          </w:p>
        </w:tc>
        <w:tc>
          <w:tcPr>
            <w:tcW w:w="582" w:type="pct"/>
            <w:shd w:val="clear" w:color="auto" w:fill="auto"/>
            <w:vAlign w:val="center"/>
          </w:tcPr>
          <w:p w14:paraId="7142D4DC" w14:textId="77777777" w:rsidR="00C33E7A" w:rsidRPr="008952EC" w:rsidRDefault="00C33E7A" w:rsidP="00B64A2E">
            <w:pPr>
              <w:pStyle w:val="Header"/>
              <w:spacing w:after="120"/>
              <w:jc w:val="center"/>
              <w:rPr>
                <w:rFonts w:eastAsia="SimSun"/>
                <w:szCs w:val="28"/>
              </w:rPr>
            </w:pPr>
            <w:r w:rsidRPr="008952EC">
              <w:rPr>
                <w:rFonts w:eastAsia="SimSun"/>
                <w:bCs/>
                <w:szCs w:val="28"/>
              </w:rPr>
              <w:t>Position</w:t>
            </w:r>
          </w:p>
        </w:tc>
        <w:tc>
          <w:tcPr>
            <w:tcW w:w="789" w:type="pct"/>
            <w:shd w:val="clear" w:color="auto" w:fill="auto"/>
            <w:vAlign w:val="center"/>
          </w:tcPr>
          <w:p w14:paraId="2BECE4E6" w14:textId="77777777" w:rsidR="00C33E7A" w:rsidRPr="008952EC" w:rsidRDefault="00C33E7A" w:rsidP="00B64A2E">
            <w:pPr>
              <w:pStyle w:val="Header"/>
              <w:spacing w:after="120"/>
              <w:jc w:val="center"/>
              <w:rPr>
                <w:rFonts w:eastAsia="SimSun"/>
                <w:bCs/>
                <w:szCs w:val="28"/>
              </w:rPr>
            </w:pPr>
            <w:r w:rsidRPr="008952EC">
              <w:rPr>
                <w:rFonts w:eastAsia="SimSun"/>
                <w:bCs/>
                <w:szCs w:val="28"/>
              </w:rPr>
              <w:t>Organization</w:t>
            </w:r>
          </w:p>
        </w:tc>
        <w:tc>
          <w:tcPr>
            <w:tcW w:w="583" w:type="pct"/>
            <w:shd w:val="clear" w:color="auto" w:fill="auto"/>
            <w:vAlign w:val="center"/>
          </w:tcPr>
          <w:p w14:paraId="3A161177" w14:textId="77777777" w:rsidR="00C33E7A" w:rsidRPr="008952EC" w:rsidRDefault="00C33E7A" w:rsidP="00B64A2E">
            <w:pPr>
              <w:pStyle w:val="Header"/>
              <w:spacing w:after="120"/>
              <w:jc w:val="center"/>
              <w:rPr>
                <w:rFonts w:eastAsia="SimSun"/>
                <w:bCs/>
                <w:szCs w:val="28"/>
              </w:rPr>
            </w:pPr>
            <w:r>
              <w:rPr>
                <w:rFonts w:eastAsia="SimSun"/>
                <w:bCs/>
                <w:szCs w:val="28"/>
              </w:rPr>
              <w:t>E-mail address</w:t>
            </w:r>
          </w:p>
        </w:tc>
        <w:tc>
          <w:tcPr>
            <w:tcW w:w="1012" w:type="pct"/>
            <w:shd w:val="clear" w:color="auto" w:fill="auto"/>
            <w:vAlign w:val="center"/>
          </w:tcPr>
          <w:p w14:paraId="7BA8C7C3" w14:textId="77777777" w:rsidR="007B5F49" w:rsidRDefault="00C33E7A" w:rsidP="00B64A2E">
            <w:pPr>
              <w:pStyle w:val="Header"/>
              <w:jc w:val="center"/>
              <w:rPr>
                <w:rFonts w:eastAsia="SimSun"/>
                <w:bCs/>
                <w:szCs w:val="28"/>
              </w:rPr>
            </w:pPr>
            <w:r>
              <w:rPr>
                <w:rFonts w:eastAsia="SimSun"/>
                <w:bCs/>
                <w:szCs w:val="28"/>
              </w:rPr>
              <w:t>Telephone Number</w:t>
            </w:r>
          </w:p>
          <w:p w14:paraId="15047343" w14:textId="77777777" w:rsidR="00C33E7A" w:rsidRPr="008952EC" w:rsidRDefault="00F61555" w:rsidP="00344E96">
            <w:pPr>
              <w:pStyle w:val="Header"/>
              <w:jc w:val="center"/>
              <w:rPr>
                <w:rFonts w:eastAsia="SimSun"/>
                <w:szCs w:val="28"/>
              </w:rPr>
            </w:pPr>
            <w:r>
              <w:rPr>
                <w:rFonts w:eastAsia="SimSun"/>
                <w:bCs/>
                <w:szCs w:val="28"/>
              </w:rPr>
              <w:t>(Please include country and area code)</w:t>
            </w:r>
          </w:p>
        </w:tc>
        <w:tc>
          <w:tcPr>
            <w:tcW w:w="660" w:type="pct"/>
            <w:vAlign w:val="center"/>
          </w:tcPr>
          <w:p w14:paraId="66C688B6" w14:textId="77777777" w:rsidR="00C33E7A" w:rsidRDefault="00C33E7A" w:rsidP="007B5F49">
            <w:pPr>
              <w:pStyle w:val="Header"/>
              <w:spacing w:after="120"/>
              <w:jc w:val="center"/>
              <w:rPr>
                <w:rFonts w:eastAsia="SimSun"/>
                <w:bCs/>
                <w:szCs w:val="28"/>
              </w:rPr>
            </w:pPr>
            <w:r>
              <w:rPr>
                <w:rFonts w:eastAsia="SimSun"/>
                <w:bCs/>
                <w:szCs w:val="28"/>
              </w:rPr>
              <w:t>Comment if not nominated</w:t>
            </w:r>
          </w:p>
        </w:tc>
      </w:tr>
      <w:tr w:rsidR="007B5F49" w:rsidRPr="008952EC" w14:paraId="2DA83C08" w14:textId="77777777" w:rsidTr="00344E96">
        <w:trPr>
          <w:trHeight w:val="241"/>
        </w:trPr>
        <w:tc>
          <w:tcPr>
            <w:tcW w:w="180" w:type="pct"/>
            <w:shd w:val="clear" w:color="auto" w:fill="FFFFFF"/>
          </w:tcPr>
          <w:p w14:paraId="2AFDA44A" w14:textId="77777777" w:rsidR="00C33E7A" w:rsidRPr="008952EC" w:rsidRDefault="00C33E7A" w:rsidP="002643FF">
            <w:pPr>
              <w:pStyle w:val="Header"/>
              <w:rPr>
                <w:rFonts w:eastAsia="SimSun"/>
              </w:rPr>
            </w:pPr>
            <w:r w:rsidRPr="008952EC">
              <w:rPr>
                <w:rFonts w:eastAsia="SimSun"/>
                <w:bCs/>
              </w:rPr>
              <w:t>1</w:t>
            </w:r>
          </w:p>
        </w:tc>
        <w:tc>
          <w:tcPr>
            <w:tcW w:w="424" w:type="pct"/>
            <w:shd w:val="clear" w:color="auto" w:fill="FFFFFF"/>
          </w:tcPr>
          <w:p w14:paraId="5F946639" w14:textId="77777777" w:rsidR="00C33E7A" w:rsidRPr="008952EC" w:rsidRDefault="00C33E7A" w:rsidP="002643FF">
            <w:pPr>
              <w:pStyle w:val="Header"/>
              <w:jc w:val="both"/>
              <w:rPr>
                <w:b/>
              </w:rPr>
            </w:pPr>
          </w:p>
        </w:tc>
        <w:tc>
          <w:tcPr>
            <w:tcW w:w="771" w:type="pct"/>
            <w:shd w:val="clear" w:color="auto" w:fill="FFFFFF"/>
          </w:tcPr>
          <w:p w14:paraId="5B229383" w14:textId="77777777" w:rsidR="00C33E7A" w:rsidRPr="00A554CB" w:rsidRDefault="00C33E7A" w:rsidP="002643FF">
            <w:pPr>
              <w:pStyle w:val="Header"/>
              <w:jc w:val="both"/>
              <w:rPr>
                <w:i/>
                <w:sz w:val="20"/>
                <w:szCs w:val="16"/>
              </w:rPr>
            </w:pPr>
            <w:r>
              <w:rPr>
                <w:i/>
                <w:sz w:val="20"/>
                <w:szCs w:val="16"/>
              </w:rPr>
              <w:t>Chair</w:t>
            </w:r>
            <w:r w:rsidR="00B64A2E">
              <w:rPr>
                <w:i/>
                <w:sz w:val="20"/>
                <w:szCs w:val="16"/>
              </w:rPr>
              <w:t>person</w:t>
            </w:r>
          </w:p>
        </w:tc>
        <w:tc>
          <w:tcPr>
            <w:tcW w:w="582" w:type="pct"/>
            <w:shd w:val="clear" w:color="auto" w:fill="FFFFFF"/>
          </w:tcPr>
          <w:p w14:paraId="5881FDA0" w14:textId="77777777" w:rsidR="00C33E7A" w:rsidRPr="008952EC" w:rsidRDefault="00C33E7A" w:rsidP="002643FF">
            <w:pPr>
              <w:pStyle w:val="Header"/>
              <w:jc w:val="both"/>
            </w:pPr>
          </w:p>
        </w:tc>
        <w:tc>
          <w:tcPr>
            <w:tcW w:w="789" w:type="pct"/>
            <w:shd w:val="clear" w:color="auto" w:fill="FFFFFF"/>
          </w:tcPr>
          <w:p w14:paraId="0DEBD8B1" w14:textId="77777777" w:rsidR="00C33E7A" w:rsidRPr="008952EC" w:rsidRDefault="00C33E7A" w:rsidP="002643FF">
            <w:pPr>
              <w:pStyle w:val="Header"/>
              <w:jc w:val="both"/>
            </w:pPr>
          </w:p>
        </w:tc>
        <w:tc>
          <w:tcPr>
            <w:tcW w:w="583" w:type="pct"/>
            <w:shd w:val="clear" w:color="auto" w:fill="FFFFFF"/>
          </w:tcPr>
          <w:p w14:paraId="2BE4B18E" w14:textId="77777777" w:rsidR="00C33E7A" w:rsidRPr="008952EC" w:rsidRDefault="00C33E7A" w:rsidP="002643FF">
            <w:pPr>
              <w:pStyle w:val="Header"/>
              <w:jc w:val="both"/>
            </w:pPr>
          </w:p>
        </w:tc>
        <w:tc>
          <w:tcPr>
            <w:tcW w:w="1012" w:type="pct"/>
            <w:shd w:val="clear" w:color="auto" w:fill="FFFFFF"/>
          </w:tcPr>
          <w:p w14:paraId="7F7C5159" w14:textId="77777777" w:rsidR="00C33E7A" w:rsidRPr="008952EC" w:rsidRDefault="00C33E7A" w:rsidP="002643FF">
            <w:pPr>
              <w:pStyle w:val="Header"/>
              <w:jc w:val="both"/>
            </w:pPr>
          </w:p>
        </w:tc>
        <w:tc>
          <w:tcPr>
            <w:tcW w:w="660" w:type="pct"/>
            <w:shd w:val="clear" w:color="auto" w:fill="FFFFFF"/>
          </w:tcPr>
          <w:p w14:paraId="5F49CF72" w14:textId="77777777" w:rsidR="00C33E7A" w:rsidRPr="008952EC" w:rsidRDefault="00C33E7A" w:rsidP="002643FF">
            <w:pPr>
              <w:pStyle w:val="Header"/>
              <w:jc w:val="both"/>
            </w:pPr>
          </w:p>
        </w:tc>
      </w:tr>
      <w:tr w:rsidR="007B5F49" w:rsidRPr="008952EC" w14:paraId="260C0A5D" w14:textId="77777777" w:rsidTr="00344E96">
        <w:tc>
          <w:tcPr>
            <w:tcW w:w="180" w:type="pct"/>
            <w:shd w:val="clear" w:color="auto" w:fill="FFFFFF"/>
          </w:tcPr>
          <w:p w14:paraId="2A13BCCC" w14:textId="77777777" w:rsidR="00C33E7A" w:rsidRPr="008952EC" w:rsidRDefault="00C33E7A" w:rsidP="002643FF">
            <w:pPr>
              <w:pStyle w:val="Header"/>
              <w:rPr>
                <w:rFonts w:eastAsia="SimSun"/>
              </w:rPr>
            </w:pPr>
            <w:r w:rsidRPr="008952EC">
              <w:rPr>
                <w:rFonts w:eastAsia="SimSun"/>
                <w:bCs/>
              </w:rPr>
              <w:t>2</w:t>
            </w:r>
          </w:p>
        </w:tc>
        <w:tc>
          <w:tcPr>
            <w:tcW w:w="424" w:type="pct"/>
            <w:shd w:val="clear" w:color="auto" w:fill="FFFFFF"/>
          </w:tcPr>
          <w:p w14:paraId="523EB94C" w14:textId="77777777" w:rsidR="00C33E7A" w:rsidRPr="008952EC" w:rsidRDefault="00C33E7A" w:rsidP="002643FF">
            <w:pPr>
              <w:pStyle w:val="Header"/>
              <w:jc w:val="both"/>
              <w:rPr>
                <w:b/>
              </w:rPr>
            </w:pPr>
          </w:p>
        </w:tc>
        <w:tc>
          <w:tcPr>
            <w:tcW w:w="771" w:type="pct"/>
            <w:shd w:val="clear" w:color="auto" w:fill="FFFFFF"/>
          </w:tcPr>
          <w:p w14:paraId="4B57749F" w14:textId="77777777" w:rsidR="00C33E7A" w:rsidRPr="00A554CB" w:rsidRDefault="00C33E7A" w:rsidP="002643FF">
            <w:pPr>
              <w:pStyle w:val="Header"/>
              <w:jc w:val="both"/>
              <w:rPr>
                <w:i/>
                <w:sz w:val="20"/>
                <w:szCs w:val="16"/>
              </w:rPr>
            </w:pPr>
            <w:r>
              <w:rPr>
                <w:i/>
                <w:sz w:val="20"/>
                <w:szCs w:val="16"/>
              </w:rPr>
              <w:t>M</w:t>
            </w:r>
            <w:r w:rsidRPr="00A554CB">
              <w:rPr>
                <w:i/>
                <w:sz w:val="20"/>
                <w:szCs w:val="16"/>
              </w:rPr>
              <w:t>ember</w:t>
            </w:r>
          </w:p>
        </w:tc>
        <w:tc>
          <w:tcPr>
            <w:tcW w:w="582" w:type="pct"/>
            <w:shd w:val="clear" w:color="auto" w:fill="FFFFFF"/>
          </w:tcPr>
          <w:p w14:paraId="7521D3B2" w14:textId="77777777" w:rsidR="00C33E7A" w:rsidRPr="008952EC" w:rsidRDefault="00C33E7A" w:rsidP="002643FF">
            <w:pPr>
              <w:pStyle w:val="Header"/>
              <w:jc w:val="both"/>
            </w:pPr>
          </w:p>
        </w:tc>
        <w:tc>
          <w:tcPr>
            <w:tcW w:w="789" w:type="pct"/>
            <w:shd w:val="clear" w:color="auto" w:fill="FFFFFF"/>
          </w:tcPr>
          <w:p w14:paraId="2DC34EFF" w14:textId="77777777" w:rsidR="00C33E7A" w:rsidRPr="008952EC" w:rsidRDefault="00C33E7A" w:rsidP="002643FF">
            <w:pPr>
              <w:pStyle w:val="Header"/>
              <w:jc w:val="both"/>
            </w:pPr>
          </w:p>
        </w:tc>
        <w:tc>
          <w:tcPr>
            <w:tcW w:w="583" w:type="pct"/>
            <w:shd w:val="clear" w:color="auto" w:fill="FFFFFF"/>
          </w:tcPr>
          <w:p w14:paraId="38BA65E1" w14:textId="77777777" w:rsidR="00C33E7A" w:rsidRPr="008952EC" w:rsidRDefault="00C33E7A" w:rsidP="002643FF">
            <w:pPr>
              <w:pStyle w:val="Header"/>
              <w:jc w:val="both"/>
            </w:pPr>
          </w:p>
        </w:tc>
        <w:tc>
          <w:tcPr>
            <w:tcW w:w="1012" w:type="pct"/>
            <w:shd w:val="clear" w:color="auto" w:fill="FFFFFF"/>
          </w:tcPr>
          <w:p w14:paraId="61E32906" w14:textId="77777777" w:rsidR="00C33E7A" w:rsidRPr="008952EC" w:rsidRDefault="00C33E7A" w:rsidP="002643FF">
            <w:pPr>
              <w:pStyle w:val="Header"/>
              <w:jc w:val="both"/>
            </w:pPr>
          </w:p>
        </w:tc>
        <w:tc>
          <w:tcPr>
            <w:tcW w:w="660" w:type="pct"/>
            <w:shd w:val="clear" w:color="auto" w:fill="FFFFFF"/>
          </w:tcPr>
          <w:p w14:paraId="62A9C589" w14:textId="77777777" w:rsidR="00C33E7A" w:rsidRPr="008952EC" w:rsidRDefault="00C33E7A" w:rsidP="002643FF">
            <w:pPr>
              <w:pStyle w:val="Header"/>
              <w:jc w:val="both"/>
            </w:pPr>
          </w:p>
        </w:tc>
      </w:tr>
      <w:tr w:rsidR="007B5F49" w:rsidRPr="008952EC" w14:paraId="622CEDC1" w14:textId="77777777" w:rsidTr="00344E96">
        <w:tc>
          <w:tcPr>
            <w:tcW w:w="180" w:type="pct"/>
            <w:shd w:val="clear" w:color="auto" w:fill="FFFFFF"/>
          </w:tcPr>
          <w:p w14:paraId="36F65359" w14:textId="77777777" w:rsidR="00C33E7A" w:rsidRPr="008952EC" w:rsidRDefault="00C33E7A" w:rsidP="00C33E7A">
            <w:pPr>
              <w:pStyle w:val="Header"/>
              <w:rPr>
                <w:rFonts w:eastAsia="SimSun"/>
              </w:rPr>
            </w:pPr>
            <w:r w:rsidRPr="008952EC">
              <w:rPr>
                <w:rFonts w:eastAsia="SimSun"/>
                <w:bCs/>
              </w:rPr>
              <w:t>3</w:t>
            </w:r>
          </w:p>
        </w:tc>
        <w:tc>
          <w:tcPr>
            <w:tcW w:w="424" w:type="pct"/>
            <w:shd w:val="clear" w:color="auto" w:fill="FFFFFF"/>
          </w:tcPr>
          <w:p w14:paraId="22E854B3" w14:textId="77777777" w:rsidR="00C33E7A" w:rsidRPr="008952EC" w:rsidRDefault="00C33E7A" w:rsidP="00C33E7A">
            <w:pPr>
              <w:pStyle w:val="Header"/>
              <w:jc w:val="both"/>
              <w:rPr>
                <w:b/>
              </w:rPr>
            </w:pPr>
          </w:p>
        </w:tc>
        <w:tc>
          <w:tcPr>
            <w:tcW w:w="771" w:type="pct"/>
            <w:shd w:val="clear" w:color="auto" w:fill="FFFFFF"/>
          </w:tcPr>
          <w:p w14:paraId="460628ED" w14:textId="77777777" w:rsidR="00C33E7A" w:rsidRPr="00A554CB" w:rsidRDefault="00C33E7A" w:rsidP="00C33E7A">
            <w:pPr>
              <w:pStyle w:val="Header"/>
              <w:jc w:val="both"/>
              <w:rPr>
                <w:sz w:val="20"/>
                <w:szCs w:val="16"/>
              </w:rPr>
            </w:pPr>
            <w:r>
              <w:rPr>
                <w:i/>
                <w:sz w:val="20"/>
                <w:szCs w:val="16"/>
              </w:rPr>
              <w:t>M</w:t>
            </w:r>
            <w:r w:rsidRPr="00A554CB">
              <w:rPr>
                <w:i/>
                <w:sz w:val="20"/>
                <w:szCs w:val="16"/>
              </w:rPr>
              <w:t>ember</w:t>
            </w:r>
          </w:p>
        </w:tc>
        <w:tc>
          <w:tcPr>
            <w:tcW w:w="582" w:type="pct"/>
            <w:shd w:val="clear" w:color="auto" w:fill="FFFFFF"/>
          </w:tcPr>
          <w:p w14:paraId="755CD407" w14:textId="77777777" w:rsidR="00C33E7A" w:rsidRPr="008952EC" w:rsidRDefault="00C33E7A" w:rsidP="00C33E7A">
            <w:pPr>
              <w:pStyle w:val="Header"/>
              <w:jc w:val="both"/>
            </w:pPr>
          </w:p>
        </w:tc>
        <w:tc>
          <w:tcPr>
            <w:tcW w:w="789" w:type="pct"/>
            <w:shd w:val="clear" w:color="auto" w:fill="FFFFFF"/>
          </w:tcPr>
          <w:p w14:paraId="053EF8C6" w14:textId="77777777" w:rsidR="00C33E7A" w:rsidRPr="008952EC" w:rsidRDefault="00C33E7A" w:rsidP="00C33E7A">
            <w:pPr>
              <w:pStyle w:val="Header"/>
              <w:jc w:val="both"/>
            </w:pPr>
          </w:p>
        </w:tc>
        <w:tc>
          <w:tcPr>
            <w:tcW w:w="583" w:type="pct"/>
            <w:shd w:val="clear" w:color="auto" w:fill="FFFFFF"/>
          </w:tcPr>
          <w:p w14:paraId="5BDA6A84" w14:textId="77777777" w:rsidR="00C33E7A" w:rsidRPr="008952EC" w:rsidRDefault="00C33E7A" w:rsidP="00C33E7A">
            <w:pPr>
              <w:pStyle w:val="Header"/>
              <w:jc w:val="both"/>
            </w:pPr>
          </w:p>
        </w:tc>
        <w:tc>
          <w:tcPr>
            <w:tcW w:w="1012" w:type="pct"/>
            <w:shd w:val="clear" w:color="auto" w:fill="FFFFFF"/>
          </w:tcPr>
          <w:p w14:paraId="653538B2" w14:textId="77777777" w:rsidR="00C33E7A" w:rsidRPr="008952EC" w:rsidRDefault="00C33E7A" w:rsidP="00C33E7A">
            <w:pPr>
              <w:pStyle w:val="Header"/>
              <w:jc w:val="both"/>
            </w:pPr>
          </w:p>
        </w:tc>
        <w:tc>
          <w:tcPr>
            <w:tcW w:w="660" w:type="pct"/>
            <w:shd w:val="clear" w:color="auto" w:fill="FFFFFF"/>
          </w:tcPr>
          <w:p w14:paraId="45CCF056" w14:textId="77777777" w:rsidR="00C33E7A" w:rsidRPr="008952EC" w:rsidRDefault="00C33E7A" w:rsidP="00C33E7A">
            <w:pPr>
              <w:pStyle w:val="Header"/>
              <w:jc w:val="both"/>
            </w:pPr>
          </w:p>
        </w:tc>
      </w:tr>
      <w:tr w:rsidR="007B5F49" w:rsidRPr="008952EC" w14:paraId="305D4085" w14:textId="77777777" w:rsidTr="00344E96">
        <w:tc>
          <w:tcPr>
            <w:tcW w:w="180" w:type="pct"/>
            <w:shd w:val="clear" w:color="auto" w:fill="FFFFFF"/>
          </w:tcPr>
          <w:p w14:paraId="70A9EF22" w14:textId="77777777" w:rsidR="00C33E7A" w:rsidRPr="008952EC" w:rsidRDefault="00C33E7A" w:rsidP="00C33E7A">
            <w:pPr>
              <w:pStyle w:val="Header"/>
              <w:rPr>
                <w:rFonts w:eastAsia="SimSun"/>
              </w:rPr>
            </w:pPr>
            <w:r w:rsidRPr="008952EC">
              <w:rPr>
                <w:rFonts w:eastAsia="SimSun"/>
                <w:bCs/>
              </w:rPr>
              <w:t>4</w:t>
            </w:r>
          </w:p>
        </w:tc>
        <w:tc>
          <w:tcPr>
            <w:tcW w:w="424" w:type="pct"/>
            <w:shd w:val="clear" w:color="auto" w:fill="FFFFFF"/>
          </w:tcPr>
          <w:p w14:paraId="4247EC61" w14:textId="77777777" w:rsidR="00C33E7A" w:rsidRPr="008952EC" w:rsidRDefault="00C33E7A" w:rsidP="00C33E7A">
            <w:pPr>
              <w:pStyle w:val="Header"/>
              <w:jc w:val="both"/>
              <w:rPr>
                <w:b/>
              </w:rPr>
            </w:pPr>
          </w:p>
        </w:tc>
        <w:tc>
          <w:tcPr>
            <w:tcW w:w="771" w:type="pct"/>
            <w:shd w:val="clear" w:color="auto" w:fill="FFFFFF"/>
          </w:tcPr>
          <w:p w14:paraId="5C4416FC" w14:textId="77777777" w:rsidR="00C33E7A" w:rsidRPr="00A554CB" w:rsidRDefault="00C33E7A" w:rsidP="00C33E7A">
            <w:pPr>
              <w:pStyle w:val="Header"/>
              <w:jc w:val="both"/>
              <w:rPr>
                <w:i/>
                <w:sz w:val="20"/>
                <w:szCs w:val="16"/>
              </w:rPr>
            </w:pPr>
            <w:r>
              <w:rPr>
                <w:i/>
                <w:sz w:val="20"/>
                <w:szCs w:val="16"/>
              </w:rPr>
              <w:t>M</w:t>
            </w:r>
            <w:r w:rsidRPr="00A554CB">
              <w:rPr>
                <w:i/>
                <w:sz w:val="20"/>
                <w:szCs w:val="16"/>
              </w:rPr>
              <w:t>ember</w:t>
            </w:r>
          </w:p>
        </w:tc>
        <w:tc>
          <w:tcPr>
            <w:tcW w:w="582" w:type="pct"/>
            <w:shd w:val="clear" w:color="auto" w:fill="FFFFFF"/>
          </w:tcPr>
          <w:p w14:paraId="3B32A1E8" w14:textId="77777777" w:rsidR="00C33E7A" w:rsidRPr="008952EC" w:rsidRDefault="00C33E7A" w:rsidP="00C33E7A">
            <w:pPr>
              <w:pStyle w:val="Header"/>
              <w:jc w:val="both"/>
            </w:pPr>
          </w:p>
        </w:tc>
        <w:tc>
          <w:tcPr>
            <w:tcW w:w="789" w:type="pct"/>
            <w:shd w:val="clear" w:color="auto" w:fill="FFFFFF"/>
          </w:tcPr>
          <w:p w14:paraId="207A0B63" w14:textId="77777777" w:rsidR="00C33E7A" w:rsidRPr="008952EC" w:rsidRDefault="00C33E7A" w:rsidP="00C33E7A">
            <w:pPr>
              <w:pStyle w:val="Header"/>
              <w:jc w:val="both"/>
            </w:pPr>
          </w:p>
        </w:tc>
        <w:tc>
          <w:tcPr>
            <w:tcW w:w="583" w:type="pct"/>
            <w:shd w:val="clear" w:color="auto" w:fill="FFFFFF"/>
          </w:tcPr>
          <w:p w14:paraId="0513A119" w14:textId="77777777" w:rsidR="00C33E7A" w:rsidRPr="008952EC" w:rsidRDefault="00C33E7A" w:rsidP="00C33E7A">
            <w:pPr>
              <w:pStyle w:val="Header"/>
              <w:jc w:val="both"/>
            </w:pPr>
          </w:p>
        </w:tc>
        <w:tc>
          <w:tcPr>
            <w:tcW w:w="1012" w:type="pct"/>
            <w:shd w:val="clear" w:color="auto" w:fill="FFFFFF"/>
          </w:tcPr>
          <w:p w14:paraId="5D17DE2C" w14:textId="77777777" w:rsidR="00C33E7A" w:rsidRPr="008952EC" w:rsidRDefault="00C33E7A" w:rsidP="00C33E7A">
            <w:pPr>
              <w:pStyle w:val="Header"/>
              <w:jc w:val="both"/>
            </w:pPr>
          </w:p>
        </w:tc>
        <w:tc>
          <w:tcPr>
            <w:tcW w:w="660" w:type="pct"/>
            <w:shd w:val="clear" w:color="auto" w:fill="FFFFFF"/>
          </w:tcPr>
          <w:p w14:paraId="77B3309F" w14:textId="77777777" w:rsidR="00C33E7A" w:rsidRPr="008952EC" w:rsidRDefault="00C33E7A" w:rsidP="00C33E7A">
            <w:pPr>
              <w:pStyle w:val="Header"/>
              <w:jc w:val="both"/>
            </w:pPr>
          </w:p>
        </w:tc>
      </w:tr>
      <w:tr w:rsidR="007B5F49" w:rsidRPr="008952EC" w14:paraId="36C13415" w14:textId="77777777" w:rsidTr="00344E96">
        <w:tc>
          <w:tcPr>
            <w:tcW w:w="180" w:type="pct"/>
            <w:shd w:val="clear" w:color="auto" w:fill="FFFFFF"/>
          </w:tcPr>
          <w:p w14:paraId="0480F26E" w14:textId="77777777" w:rsidR="00C33E7A" w:rsidRPr="008952EC" w:rsidRDefault="00C33E7A" w:rsidP="00C33E7A">
            <w:pPr>
              <w:pStyle w:val="Header"/>
              <w:rPr>
                <w:rFonts w:eastAsia="SimSun"/>
              </w:rPr>
            </w:pPr>
            <w:r w:rsidRPr="008952EC">
              <w:rPr>
                <w:rFonts w:eastAsia="SimSun"/>
                <w:bCs/>
              </w:rPr>
              <w:t>5</w:t>
            </w:r>
          </w:p>
        </w:tc>
        <w:tc>
          <w:tcPr>
            <w:tcW w:w="424" w:type="pct"/>
            <w:shd w:val="clear" w:color="auto" w:fill="FFFFFF"/>
          </w:tcPr>
          <w:p w14:paraId="61E11DB5" w14:textId="77777777" w:rsidR="00C33E7A" w:rsidRPr="008952EC" w:rsidRDefault="00C33E7A" w:rsidP="00C33E7A">
            <w:pPr>
              <w:pStyle w:val="Header"/>
              <w:jc w:val="both"/>
              <w:rPr>
                <w:b/>
              </w:rPr>
            </w:pPr>
          </w:p>
        </w:tc>
        <w:tc>
          <w:tcPr>
            <w:tcW w:w="771" w:type="pct"/>
            <w:shd w:val="clear" w:color="auto" w:fill="FFFFFF"/>
          </w:tcPr>
          <w:p w14:paraId="143D87FE" w14:textId="77777777" w:rsidR="00C33E7A" w:rsidRPr="00A554CB" w:rsidRDefault="00C33E7A" w:rsidP="00C33E7A">
            <w:pPr>
              <w:pStyle w:val="Header"/>
              <w:jc w:val="both"/>
              <w:rPr>
                <w:i/>
                <w:sz w:val="20"/>
                <w:szCs w:val="16"/>
              </w:rPr>
            </w:pPr>
            <w:r>
              <w:rPr>
                <w:i/>
                <w:sz w:val="20"/>
                <w:szCs w:val="16"/>
              </w:rPr>
              <w:t>M</w:t>
            </w:r>
            <w:r w:rsidRPr="00A554CB">
              <w:rPr>
                <w:i/>
                <w:sz w:val="20"/>
                <w:szCs w:val="16"/>
              </w:rPr>
              <w:t>ember</w:t>
            </w:r>
          </w:p>
        </w:tc>
        <w:tc>
          <w:tcPr>
            <w:tcW w:w="582" w:type="pct"/>
            <w:shd w:val="clear" w:color="auto" w:fill="FFFFFF"/>
          </w:tcPr>
          <w:p w14:paraId="1796C995" w14:textId="77777777" w:rsidR="00C33E7A" w:rsidRPr="008952EC" w:rsidRDefault="00C33E7A" w:rsidP="00C33E7A">
            <w:pPr>
              <w:pStyle w:val="Header"/>
              <w:jc w:val="both"/>
            </w:pPr>
          </w:p>
        </w:tc>
        <w:tc>
          <w:tcPr>
            <w:tcW w:w="789" w:type="pct"/>
            <w:shd w:val="clear" w:color="auto" w:fill="FFFFFF"/>
          </w:tcPr>
          <w:p w14:paraId="0EC01659" w14:textId="77777777" w:rsidR="00C33E7A" w:rsidRPr="008952EC" w:rsidRDefault="00C33E7A" w:rsidP="00C33E7A">
            <w:pPr>
              <w:pStyle w:val="Header"/>
              <w:jc w:val="both"/>
            </w:pPr>
          </w:p>
        </w:tc>
        <w:tc>
          <w:tcPr>
            <w:tcW w:w="583" w:type="pct"/>
            <w:shd w:val="clear" w:color="auto" w:fill="FFFFFF"/>
          </w:tcPr>
          <w:p w14:paraId="7A26172A" w14:textId="77777777" w:rsidR="00C33E7A" w:rsidRPr="008952EC" w:rsidRDefault="00C33E7A" w:rsidP="00C33E7A">
            <w:pPr>
              <w:pStyle w:val="Header"/>
              <w:jc w:val="both"/>
            </w:pPr>
          </w:p>
        </w:tc>
        <w:tc>
          <w:tcPr>
            <w:tcW w:w="1012" w:type="pct"/>
            <w:shd w:val="clear" w:color="auto" w:fill="FFFFFF"/>
          </w:tcPr>
          <w:p w14:paraId="2253A75D" w14:textId="77777777" w:rsidR="00C33E7A" w:rsidRPr="008952EC" w:rsidRDefault="00C33E7A" w:rsidP="00C33E7A">
            <w:pPr>
              <w:pStyle w:val="Header"/>
              <w:jc w:val="both"/>
            </w:pPr>
          </w:p>
        </w:tc>
        <w:tc>
          <w:tcPr>
            <w:tcW w:w="660" w:type="pct"/>
            <w:shd w:val="clear" w:color="auto" w:fill="FFFFFF"/>
          </w:tcPr>
          <w:p w14:paraId="7E484D0F" w14:textId="77777777" w:rsidR="00C33E7A" w:rsidRPr="008952EC" w:rsidRDefault="00C33E7A" w:rsidP="00C33E7A">
            <w:pPr>
              <w:pStyle w:val="Header"/>
              <w:jc w:val="both"/>
            </w:pPr>
          </w:p>
        </w:tc>
      </w:tr>
      <w:tr w:rsidR="007B5F49" w:rsidRPr="008952EC" w14:paraId="64E138D0" w14:textId="77777777" w:rsidTr="00344E96">
        <w:tc>
          <w:tcPr>
            <w:tcW w:w="180" w:type="pct"/>
            <w:shd w:val="clear" w:color="auto" w:fill="FFFFFF"/>
          </w:tcPr>
          <w:p w14:paraId="2CF7D861" w14:textId="77777777" w:rsidR="00C33E7A" w:rsidRPr="008952EC" w:rsidRDefault="00C33E7A" w:rsidP="00C33E7A">
            <w:pPr>
              <w:pStyle w:val="Header"/>
              <w:rPr>
                <w:rFonts w:eastAsia="SimSun"/>
              </w:rPr>
            </w:pPr>
            <w:r w:rsidRPr="008952EC">
              <w:rPr>
                <w:rFonts w:eastAsia="SimSun"/>
                <w:bCs/>
              </w:rPr>
              <w:t>6</w:t>
            </w:r>
          </w:p>
        </w:tc>
        <w:tc>
          <w:tcPr>
            <w:tcW w:w="424" w:type="pct"/>
            <w:shd w:val="clear" w:color="auto" w:fill="FFFFFF"/>
          </w:tcPr>
          <w:p w14:paraId="3B34D768" w14:textId="77777777" w:rsidR="00C33E7A" w:rsidRPr="008952EC" w:rsidRDefault="00C33E7A" w:rsidP="00C33E7A">
            <w:pPr>
              <w:pStyle w:val="Header"/>
              <w:jc w:val="both"/>
              <w:rPr>
                <w:b/>
              </w:rPr>
            </w:pPr>
          </w:p>
        </w:tc>
        <w:tc>
          <w:tcPr>
            <w:tcW w:w="771" w:type="pct"/>
            <w:shd w:val="clear" w:color="auto" w:fill="FFFFFF"/>
          </w:tcPr>
          <w:p w14:paraId="75388646" w14:textId="77777777" w:rsidR="00C33E7A" w:rsidRPr="00A554CB" w:rsidRDefault="00C33E7A" w:rsidP="00C33E7A">
            <w:pPr>
              <w:pStyle w:val="Header"/>
              <w:jc w:val="both"/>
              <w:rPr>
                <w:i/>
                <w:sz w:val="20"/>
                <w:szCs w:val="16"/>
              </w:rPr>
            </w:pPr>
            <w:r>
              <w:rPr>
                <w:i/>
                <w:sz w:val="20"/>
                <w:szCs w:val="16"/>
              </w:rPr>
              <w:t>M</w:t>
            </w:r>
            <w:r w:rsidRPr="00A554CB">
              <w:rPr>
                <w:i/>
                <w:sz w:val="20"/>
                <w:szCs w:val="16"/>
              </w:rPr>
              <w:t>ember</w:t>
            </w:r>
          </w:p>
        </w:tc>
        <w:tc>
          <w:tcPr>
            <w:tcW w:w="582" w:type="pct"/>
            <w:shd w:val="clear" w:color="auto" w:fill="FFFFFF"/>
          </w:tcPr>
          <w:p w14:paraId="14840EF0" w14:textId="77777777" w:rsidR="00C33E7A" w:rsidRPr="008952EC" w:rsidRDefault="00C33E7A" w:rsidP="00C33E7A">
            <w:pPr>
              <w:pStyle w:val="Header"/>
              <w:jc w:val="both"/>
            </w:pPr>
          </w:p>
        </w:tc>
        <w:tc>
          <w:tcPr>
            <w:tcW w:w="789" w:type="pct"/>
            <w:shd w:val="clear" w:color="auto" w:fill="FFFFFF"/>
          </w:tcPr>
          <w:p w14:paraId="293DC90F" w14:textId="77777777" w:rsidR="00C33E7A" w:rsidRPr="008952EC" w:rsidRDefault="00C33E7A" w:rsidP="00C33E7A">
            <w:pPr>
              <w:pStyle w:val="Header"/>
              <w:jc w:val="both"/>
            </w:pPr>
          </w:p>
        </w:tc>
        <w:tc>
          <w:tcPr>
            <w:tcW w:w="583" w:type="pct"/>
            <w:shd w:val="clear" w:color="auto" w:fill="FFFFFF"/>
          </w:tcPr>
          <w:p w14:paraId="4256FCF2" w14:textId="77777777" w:rsidR="00C33E7A" w:rsidRPr="008952EC" w:rsidRDefault="00C33E7A" w:rsidP="00C33E7A">
            <w:pPr>
              <w:pStyle w:val="Header"/>
              <w:jc w:val="both"/>
            </w:pPr>
          </w:p>
        </w:tc>
        <w:tc>
          <w:tcPr>
            <w:tcW w:w="1012" w:type="pct"/>
            <w:shd w:val="clear" w:color="auto" w:fill="FFFFFF"/>
          </w:tcPr>
          <w:p w14:paraId="1E32A81B" w14:textId="77777777" w:rsidR="00C33E7A" w:rsidRPr="008952EC" w:rsidRDefault="00C33E7A" w:rsidP="00C33E7A">
            <w:pPr>
              <w:pStyle w:val="Header"/>
              <w:jc w:val="both"/>
            </w:pPr>
          </w:p>
        </w:tc>
        <w:tc>
          <w:tcPr>
            <w:tcW w:w="660" w:type="pct"/>
            <w:shd w:val="clear" w:color="auto" w:fill="FFFFFF"/>
          </w:tcPr>
          <w:p w14:paraId="1867E5A2" w14:textId="77777777" w:rsidR="00C33E7A" w:rsidRPr="008952EC" w:rsidRDefault="00C33E7A" w:rsidP="00C33E7A">
            <w:pPr>
              <w:pStyle w:val="Header"/>
              <w:jc w:val="both"/>
            </w:pPr>
          </w:p>
        </w:tc>
      </w:tr>
      <w:tr w:rsidR="007B5F49" w:rsidRPr="008952EC" w14:paraId="67F22244" w14:textId="77777777" w:rsidTr="00344E96">
        <w:tc>
          <w:tcPr>
            <w:tcW w:w="180" w:type="pct"/>
            <w:shd w:val="clear" w:color="auto" w:fill="FFFFFF"/>
          </w:tcPr>
          <w:p w14:paraId="2F4D6FE9" w14:textId="77777777" w:rsidR="00C33E7A" w:rsidRPr="008952EC" w:rsidRDefault="00C33E7A" w:rsidP="00C33E7A">
            <w:pPr>
              <w:pStyle w:val="Header"/>
              <w:rPr>
                <w:rFonts w:eastAsia="SimSun"/>
                <w:bCs/>
              </w:rPr>
            </w:pPr>
            <w:r w:rsidRPr="008952EC">
              <w:rPr>
                <w:rFonts w:eastAsia="SimSun"/>
                <w:bCs/>
              </w:rPr>
              <w:t>7</w:t>
            </w:r>
          </w:p>
        </w:tc>
        <w:tc>
          <w:tcPr>
            <w:tcW w:w="424" w:type="pct"/>
            <w:shd w:val="clear" w:color="auto" w:fill="FFFFFF"/>
          </w:tcPr>
          <w:p w14:paraId="48CB0A25" w14:textId="77777777" w:rsidR="00C33E7A" w:rsidRPr="008952EC" w:rsidRDefault="00C33E7A" w:rsidP="00C33E7A">
            <w:pPr>
              <w:pStyle w:val="Header"/>
              <w:jc w:val="both"/>
              <w:rPr>
                <w:b/>
              </w:rPr>
            </w:pPr>
          </w:p>
        </w:tc>
        <w:tc>
          <w:tcPr>
            <w:tcW w:w="771" w:type="pct"/>
            <w:shd w:val="clear" w:color="auto" w:fill="FFFFFF"/>
          </w:tcPr>
          <w:p w14:paraId="305118BD" w14:textId="77777777" w:rsidR="00C33E7A" w:rsidRPr="00A554CB" w:rsidRDefault="00C33E7A" w:rsidP="00C33E7A">
            <w:pPr>
              <w:pStyle w:val="Header"/>
              <w:jc w:val="both"/>
              <w:rPr>
                <w:i/>
                <w:sz w:val="20"/>
                <w:szCs w:val="16"/>
              </w:rPr>
            </w:pPr>
            <w:r>
              <w:rPr>
                <w:i/>
                <w:sz w:val="20"/>
                <w:szCs w:val="16"/>
              </w:rPr>
              <w:t>M</w:t>
            </w:r>
            <w:r w:rsidRPr="00A554CB">
              <w:rPr>
                <w:i/>
                <w:sz w:val="20"/>
                <w:szCs w:val="16"/>
              </w:rPr>
              <w:t>ember</w:t>
            </w:r>
          </w:p>
        </w:tc>
        <w:tc>
          <w:tcPr>
            <w:tcW w:w="582" w:type="pct"/>
            <w:shd w:val="clear" w:color="auto" w:fill="FFFFFF"/>
          </w:tcPr>
          <w:p w14:paraId="322EE8B2" w14:textId="77777777" w:rsidR="00C33E7A" w:rsidRPr="008952EC" w:rsidRDefault="00C33E7A" w:rsidP="00C33E7A">
            <w:pPr>
              <w:pStyle w:val="Header"/>
              <w:jc w:val="both"/>
            </w:pPr>
          </w:p>
        </w:tc>
        <w:tc>
          <w:tcPr>
            <w:tcW w:w="789" w:type="pct"/>
            <w:shd w:val="clear" w:color="auto" w:fill="FFFFFF"/>
          </w:tcPr>
          <w:p w14:paraId="4CA1CCEE" w14:textId="77777777" w:rsidR="00C33E7A" w:rsidRPr="008952EC" w:rsidRDefault="00C33E7A" w:rsidP="00C33E7A">
            <w:pPr>
              <w:pStyle w:val="Header"/>
              <w:jc w:val="both"/>
            </w:pPr>
          </w:p>
        </w:tc>
        <w:tc>
          <w:tcPr>
            <w:tcW w:w="583" w:type="pct"/>
            <w:shd w:val="clear" w:color="auto" w:fill="FFFFFF"/>
          </w:tcPr>
          <w:p w14:paraId="763F9F3F" w14:textId="77777777" w:rsidR="00C33E7A" w:rsidRPr="008952EC" w:rsidRDefault="00C33E7A" w:rsidP="00C33E7A">
            <w:pPr>
              <w:pStyle w:val="Header"/>
              <w:jc w:val="both"/>
              <w:rPr>
                <w:rStyle w:val="CommentReference"/>
              </w:rPr>
            </w:pPr>
          </w:p>
        </w:tc>
        <w:tc>
          <w:tcPr>
            <w:tcW w:w="1012" w:type="pct"/>
            <w:shd w:val="clear" w:color="auto" w:fill="FFFFFF"/>
          </w:tcPr>
          <w:p w14:paraId="01CD3D76" w14:textId="77777777" w:rsidR="00C33E7A" w:rsidRPr="008952EC" w:rsidRDefault="00C33E7A" w:rsidP="00C33E7A">
            <w:pPr>
              <w:pStyle w:val="Header"/>
              <w:jc w:val="both"/>
            </w:pPr>
          </w:p>
        </w:tc>
        <w:tc>
          <w:tcPr>
            <w:tcW w:w="660" w:type="pct"/>
            <w:shd w:val="clear" w:color="auto" w:fill="FFFFFF"/>
          </w:tcPr>
          <w:p w14:paraId="39BB77DD" w14:textId="77777777" w:rsidR="00C33E7A" w:rsidRPr="008952EC" w:rsidRDefault="00C33E7A" w:rsidP="00C33E7A">
            <w:pPr>
              <w:pStyle w:val="Header"/>
              <w:jc w:val="both"/>
            </w:pPr>
          </w:p>
        </w:tc>
      </w:tr>
    </w:tbl>
    <w:p w14:paraId="4F197866" w14:textId="77777777" w:rsidR="00C33E7A" w:rsidRPr="008952EC" w:rsidRDefault="00C33E7A" w:rsidP="00C33E7A">
      <w:pPr>
        <w:pStyle w:val="Header"/>
        <w:rPr>
          <w:b/>
          <w:sz w:val="12"/>
          <w:szCs w:val="14"/>
        </w:rPr>
      </w:pPr>
    </w:p>
    <w:p w14:paraId="1F2CB7E6" w14:textId="77777777" w:rsidR="00F808ED" w:rsidRDefault="00F808ED" w:rsidP="00C33E7A">
      <w:pPr>
        <w:pStyle w:val="Header"/>
        <w:rPr>
          <w:b/>
          <w:szCs w:val="28"/>
        </w:rPr>
      </w:pPr>
    </w:p>
    <w:p w14:paraId="1197BA0A" w14:textId="77777777" w:rsidR="00C33E7A" w:rsidRPr="008952EC" w:rsidRDefault="00C33E7A" w:rsidP="00C33E7A">
      <w:pPr>
        <w:pStyle w:val="Header"/>
        <w:rPr>
          <w:b/>
          <w:szCs w:val="28"/>
        </w:rPr>
      </w:pPr>
      <w:r>
        <w:rPr>
          <w:b/>
          <w:szCs w:val="28"/>
        </w:rPr>
        <w:t>16.</w:t>
      </w:r>
      <w:r w:rsidR="007413EA">
        <w:rPr>
          <w:b/>
          <w:szCs w:val="28"/>
        </w:rPr>
        <w:t>10</w:t>
      </w:r>
      <w:r w:rsidR="002E4A30">
        <w:rPr>
          <w:b/>
          <w:szCs w:val="28"/>
        </w:rPr>
        <w:t>.2</w:t>
      </w:r>
      <w:r>
        <w:rPr>
          <w:b/>
          <w:szCs w:val="28"/>
        </w:rPr>
        <w:t xml:space="preserve"> </w:t>
      </w:r>
      <w:r w:rsidRPr="008952EC">
        <w:rPr>
          <w:b/>
          <w:szCs w:val="28"/>
        </w:rPr>
        <w:t>Please provide current terms of reference (</w:t>
      </w:r>
      <w:proofErr w:type="spellStart"/>
      <w:r w:rsidRPr="008952EC">
        <w:rPr>
          <w:b/>
          <w:szCs w:val="28"/>
        </w:rPr>
        <w:t>ToR</w:t>
      </w:r>
      <w:proofErr w:type="spellEnd"/>
      <w:r w:rsidRPr="008952EC">
        <w:rPr>
          <w:b/>
          <w:szCs w:val="28"/>
        </w:rPr>
        <w:t xml:space="preserve">) of the </w:t>
      </w:r>
      <w:r>
        <w:rPr>
          <w:b/>
          <w:szCs w:val="28"/>
        </w:rPr>
        <w:t>NAC in</w:t>
      </w:r>
      <w:r w:rsidRPr="008952EC">
        <w:rPr>
          <w:b/>
          <w:szCs w:val="28"/>
        </w:rPr>
        <w:t xml:space="preserve"> an attachment</w:t>
      </w:r>
    </w:p>
    <w:p w14:paraId="04C8D00D" w14:textId="77777777" w:rsidR="00C33E7A" w:rsidRPr="008952EC" w:rsidRDefault="00C33E7A" w:rsidP="00C33E7A">
      <w:pPr>
        <w:spacing w:line="360" w:lineRule="auto"/>
        <w:rPr>
          <w:bCs/>
          <w:sz w:val="14"/>
          <w:szCs w:val="14"/>
        </w:rPr>
      </w:pPr>
    </w:p>
    <w:p w14:paraId="26E241F7" w14:textId="77777777" w:rsidR="00AB293C" w:rsidRPr="008952EC" w:rsidRDefault="00AB293C" w:rsidP="005224D5">
      <w:pPr>
        <w:jc w:val="both"/>
        <w:rPr>
          <w:b/>
          <w:bCs/>
          <w:color w:val="000000"/>
          <w:szCs w:val="24"/>
          <w:u w:val="single"/>
        </w:rPr>
        <w:sectPr w:rsidR="00AB293C" w:rsidRPr="008952EC" w:rsidSect="00387437">
          <w:pgSz w:w="12240" w:h="15840"/>
          <w:pgMar w:top="1440" w:right="1440" w:bottom="1440" w:left="1872" w:header="720" w:footer="720" w:gutter="0"/>
          <w:cols w:space="720"/>
          <w:docGrid w:linePitch="360"/>
        </w:sectPr>
      </w:pPr>
    </w:p>
    <w:p w14:paraId="51095FE5" w14:textId="77777777" w:rsidR="00881CA8" w:rsidRPr="005224D5" w:rsidRDefault="00C368A1" w:rsidP="005224D5">
      <w:pPr>
        <w:pStyle w:val="Heading1"/>
        <w:rPr>
          <w:bCs/>
          <w:color w:val="000000"/>
          <w:sz w:val="28"/>
          <w:szCs w:val="28"/>
          <w:u w:val="single"/>
        </w:rPr>
      </w:pPr>
      <w:r>
        <w:rPr>
          <w:bCs/>
          <w:color w:val="000000"/>
          <w:sz w:val="28"/>
          <w:szCs w:val="28"/>
          <w:u w:val="single"/>
        </w:rPr>
        <w:br w:type="page"/>
      </w:r>
      <w:bookmarkStart w:id="109" w:name="_Toc29997535"/>
      <w:r w:rsidR="00881CA8" w:rsidRPr="005224D5">
        <w:rPr>
          <w:bCs/>
          <w:color w:val="000000"/>
          <w:sz w:val="28"/>
          <w:szCs w:val="28"/>
          <w:u w:val="single"/>
        </w:rPr>
        <w:t>Glossary:</w:t>
      </w:r>
      <w:bookmarkEnd w:id="109"/>
    </w:p>
    <w:p w14:paraId="6FB0B2C0" w14:textId="77777777" w:rsidR="00881CA8" w:rsidRPr="008952EC" w:rsidRDefault="00881CA8" w:rsidP="00881CA8"/>
    <w:p w14:paraId="68C6526E" w14:textId="77777777" w:rsidR="00881CA8" w:rsidRPr="008952EC" w:rsidRDefault="00881CA8" w:rsidP="007F530B">
      <w:pPr>
        <w:jc w:val="both"/>
      </w:pPr>
      <w:r w:rsidRPr="008952EC">
        <w:rPr>
          <w:b/>
        </w:rPr>
        <w:t>Active Surveillance</w:t>
      </w:r>
      <w:r w:rsidRPr="008952EC">
        <w:t>: defined as regular visits (i.e. weekly</w:t>
      </w:r>
      <w:r w:rsidR="00C061D4">
        <w:t>/</w:t>
      </w:r>
      <w:r w:rsidRPr="008952EC">
        <w:t>biweekly</w:t>
      </w:r>
      <w:r w:rsidR="00C061D4">
        <w:t>/or monthly</w:t>
      </w:r>
      <w:r w:rsidRPr="008952EC">
        <w:t>) to principal</w:t>
      </w:r>
      <w:r w:rsidR="00CE5F9B" w:rsidRPr="008952EC">
        <w:t xml:space="preserve"> / prioritized reporting</w:t>
      </w:r>
      <w:r w:rsidRPr="008952EC">
        <w:t xml:space="preserve"> health care facilities </w:t>
      </w:r>
      <w:r w:rsidR="00CE5F9B" w:rsidRPr="008952EC">
        <w:t>that are most likely to admit or attend acute flaccid paralysis patients</w:t>
      </w:r>
      <w:r w:rsidR="00C061D4">
        <w:t>. The purpose is</w:t>
      </w:r>
      <w:r w:rsidR="00CE5F9B" w:rsidRPr="008952EC">
        <w:t xml:space="preserve"> </w:t>
      </w:r>
      <w:r w:rsidRPr="008952EC">
        <w:t>to search for and investigate unreported AFP cases</w:t>
      </w:r>
      <w:r w:rsidR="00CE5F9B" w:rsidRPr="008952EC">
        <w:t>.</w:t>
      </w:r>
      <w:r w:rsidRPr="008952EC">
        <w:t xml:space="preserve"> </w:t>
      </w:r>
      <w:r w:rsidR="00CE5F9B" w:rsidRPr="008952EC">
        <w:t xml:space="preserve">It is carried out through review of </w:t>
      </w:r>
      <w:r w:rsidRPr="008952EC">
        <w:t>admission records, physician</w:t>
      </w:r>
      <w:r w:rsidR="00CE5F9B" w:rsidRPr="008952EC">
        <w:t>s’</w:t>
      </w:r>
      <w:r w:rsidRPr="008952EC">
        <w:t xml:space="preserve"> interviews</w:t>
      </w:r>
      <w:r w:rsidR="00CE5F9B" w:rsidRPr="008952EC">
        <w:t xml:space="preserve"> in p</w:t>
      </w:r>
      <w:r w:rsidRPr="008952EC">
        <w:t xml:space="preserve">ediatric and </w:t>
      </w:r>
      <w:r w:rsidR="00CE5F9B" w:rsidRPr="008952EC">
        <w:t xml:space="preserve">other wards/departments (like </w:t>
      </w:r>
      <w:r w:rsidRPr="008952EC">
        <w:t>neurological ward</w:t>
      </w:r>
      <w:r w:rsidR="00CE5F9B" w:rsidRPr="008952EC">
        <w:t xml:space="preserve">; physiotherapy department). It </w:t>
      </w:r>
      <w:proofErr w:type="gramStart"/>
      <w:r w:rsidR="00CE5F9B" w:rsidRPr="008952EC">
        <w:t>has to</w:t>
      </w:r>
      <w:proofErr w:type="gramEnd"/>
      <w:r w:rsidR="00CE5F9B" w:rsidRPr="008952EC">
        <w:t xml:space="preserve"> be timely, complete and accurate</w:t>
      </w:r>
      <w:r w:rsidRPr="008952EC">
        <w:t>.</w:t>
      </w:r>
    </w:p>
    <w:p w14:paraId="1B552858" w14:textId="77777777" w:rsidR="00881CA8" w:rsidRPr="008952EC" w:rsidRDefault="00881CA8" w:rsidP="00881CA8">
      <w:pPr>
        <w:pStyle w:val="Header"/>
        <w:tabs>
          <w:tab w:val="clear" w:pos="4320"/>
          <w:tab w:val="clear" w:pos="8640"/>
        </w:tabs>
        <w:jc w:val="both"/>
      </w:pPr>
    </w:p>
    <w:p w14:paraId="2CF97E67" w14:textId="77777777" w:rsidR="00881CA8" w:rsidRPr="008952EC" w:rsidRDefault="00881CA8" w:rsidP="005224D5">
      <w:r w:rsidRPr="008952EC">
        <w:rPr>
          <w:b/>
        </w:rPr>
        <w:t>Acute Flaccid Paralysis</w:t>
      </w:r>
      <w:r w:rsidR="00C061D4">
        <w:rPr>
          <w:b/>
        </w:rPr>
        <w:t xml:space="preserve"> Case</w:t>
      </w:r>
      <w:r w:rsidRPr="008952EC">
        <w:t xml:space="preserve"> (AFP</w:t>
      </w:r>
      <w:r w:rsidR="00C061D4">
        <w:t xml:space="preserve"> case</w:t>
      </w:r>
      <w:r w:rsidRPr="008952EC">
        <w:t xml:space="preserve">): </w:t>
      </w:r>
      <w:r w:rsidR="00163707" w:rsidRPr="005224D5">
        <w:t>Acute flaccid paralysis is defined as sudden onset of weakness/floppiness in any part of the body in a child &lt;15 years of age or paralysis in a person of any age in whom polio is suspected</w:t>
      </w:r>
      <w:r w:rsidR="00163707">
        <w:t xml:space="preserve">. </w:t>
      </w:r>
      <w:r w:rsidR="00163707" w:rsidRPr="005224D5">
        <w:t>AFP is a syndromic notification, as there are many diseases that can cause AFP</w:t>
      </w:r>
      <w:r w:rsidR="00163707">
        <w:t xml:space="preserve"> including </w:t>
      </w:r>
      <w:r w:rsidR="00D65E37">
        <w:t>Guillain</w:t>
      </w:r>
      <w:r w:rsidR="00163707">
        <w:t xml:space="preserve"> Barre Syndrome, </w:t>
      </w:r>
      <w:r w:rsidR="00163707" w:rsidRPr="005224D5">
        <w:t xml:space="preserve">traumatic neuritis, transverse myelitis or any other event or disease presented with sign and symptoms matching AFP case definition should be </w:t>
      </w:r>
      <w:r w:rsidR="00163707">
        <w:t xml:space="preserve">included, </w:t>
      </w:r>
      <w:r w:rsidR="00163707" w:rsidRPr="005224D5">
        <w:t>thoroughly investigated irrespective of the cause</w:t>
      </w:r>
      <w:r w:rsidR="00163707">
        <w:t>.</w:t>
      </w:r>
    </w:p>
    <w:p w14:paraId="7A73055D" w14:textId="77777777" w:rsidR="00881CA8" w:rsidRPr="008952EC" w:rsidRDefault="00881CA8" w:rsidP="00881CA8">
      <w:pPr>
        <w:jc w:val="both"/>
      </w:pPr>
    </w:p>
    <w:p w14:paraId="29A1B9B9" w14:textId="77777777" w:rsidR="00881CA8" w:rsidRPr="008952EC" w:rsidRDefault="00881CA8" w:rsidP="007F530B">
      <w:pPr>
        <w:jc w:val="both"/>
      </w:pPr>
      <w:r w:rsidRPr="008952EC">
        <w:rPr>
          <w:b/>
        </w:rPr>
        <w:t>Adequate Stool Specimen</w:t>
      </w:r>
      <w:r w:rsidRPr="008952EC">
        <w:t xml:space="preserve">: 2 stool specimens collected </w:t>
      </w:r>
      <w:r w:rsidR="00F10BCE">
        <w:t xml:space="preserve">(not by rectal swab) </w:t>
      </w:r>
      <w:r w:rsidRPr="008952EC">
        <w:t xml:space="preserve">at least 24 hours apart, </w:t>
      </w:r>
      <w:r w:rsidR="00E916B1">
        <w:t xml:space="preserve">and </w:t>
      </w:r>
      <w:r w:rsidRPr="008952EC">
        <w:t>within 14 days of the onset of paralysis</w:t>
      </w:r>
      <w:r w:rsidR="00CE5F9B" w:rsidRPr="008952EC">
        <w:t>;</w:t>
      </w:r>
      <w:r w:rsidRPr="008952EC">
        <w:t xml:space="preserve"> arriving in the laboratory </w:t>
      </w:r>
      <w:r w:rsidR="00CE5F9B" w:rsidRPr="008952EC">
        <w:t>in good condition within 72 hours of collection; with</w:t>
      </w:r>
      <w:r w:rsidRPr="008952EC">
        <w:t xml:space="preserve"> proper documentation</w:t>
      </w:r>
      <w:r w:rsidR="00CE5F9B" w:rsidRPr="008952EC">
        <w:t>; temperature below 8ºC or</w:t>
      </w:r>
      <w:r w:rsidRPr="008952EC">
        <w:t xml:space="preserve"> ice or cold ice packs present</w:t>
      </w:r>
      <w:r w:rsidR="00CE5F9B" w:rsidRPr="008952EC">
        <w:t>;</w:t>
      </w:r>
      <w:r w:rsidRPr="008952EC">
        <w:t xml:space="preserve"> sufficient quantity for laboratory analysis</w:t>
      </w:r>
      <w:r w:rsidR="00CE5F9B" w:rsidRPr="008952EC">
        <w:t xml:space="preserve"> – at least 8 grams; and</w:t>
      </w:r>
      <w:r w:rsidRPr="008952EC">
        <w:t xml:space="preserve"> without drying or leakage.</w:t>
      </w:r>
    </w:p>
    <w:p w14:paraId="3C5EA847" w14:textId="77777777" w:rsidR="00881CA8" w:rsidRPr="008952EC" w:rsidRDefault="00881CA8" w:rsidP="00881CA8">
      <w:pPr>
        <w:jc w:val="both"/>
      </w:pPr>
    </w:p>
    <w:p w14:paraId="166A7CDE" w14:textId="77777777" w:rsidR="00881CA8" w:rsidRPr="008952EC" w:rsidRDefault="00881CA8" w:rsidP="007F530B">
      <w:pPr>
        <w:jc w:val="both"/>
      </w:pPr>
      <w:r w:rsidRPr="008952EC">
        <w:rPr>
          <w:b/>
        </w:rPr>
        <w:t>Blind Area</w:t>
      </w:r>
      <w:r w:rsidRPr="008952EC">
        <w:t xml:space="preserve">: </w:t>
      </w:r>
      <w:r w:rsidR="009A22AB">
        <w:t xml:space="preserve">are </w:t>
      </w:r>
      <w:r w:rsidRPr="008952EC">
        <w:t xml:space="preserve">geographic areas </w:t>
      </w:r>
      <w:r w:rsidR="009A22AB">
        <w:t xml:space="preserve">(usually </w:t>
      </w:r>
      <w:r w:rsidR="009A22AB">
        <w:rPr>
          <w:sz w:val="22"/>
          <w:szCs w:val="22"/>
        </w:rPr>
        <w:t xml:space="preserve">inaccessible due to conflict and insecurity) </w:t>
      </w:r>
      <w:r w:rsidRPr="008952EC">
        <w:t xml:space="preserve">with lower than expected or no reporting </w:t>
      </w:r>
      <w:r w:rsidR="00CE5F9B" w:rsidRPr="008952EC">
        <w:t>of AFP cases</w:t>
      </w:r>
      <w:r w:rsidR="009A22AB">
        <w:t xml:space="preserve">. These areas </w:t>
      </w:r>
      <w:r w:rsidR="009A22AB">
        <w:rPr>
          <w:sz w:val="22"/>
          <w:szCs w:val="22"/>
        </w:rPr>
        <w:t xml:space="preserve">prevent or limit the ability of AFP surveillance to be conducted. These blinds spots are a threat to polio eradication efforts as they undermine a precise understanding of ongoing virus transmission and hinder the </w:t>
      </w:r>
      <w:proofErr w:type="spellStart"/>
      <w:r w:rsidR="009A22AB">
        <w:rPr>
          <w:sz w:val="22"/>
          <w:szCs w:val="22"/>
        </w:rPr>
        <w:t>programme’s</w:t>
      </w:r>
      <w:proofErr w:type="spellEnd"/>
      <w:r w:rsidR="009A22AB">
        <w:rPr>
          <w:sz w:val="22"/>
          <w:szCs w:val="22"/>
        </w:rPr>
        <w:t xml:space="preserve"> ability to confidently conclude when virus transmission has ceased.</w:t>
      </w:r>
      <w:r w:rsidRPr="008952EC">
        <w:t xml:space="preserve">  </w:t>
      </w:r>
    </w:p>
    <w:p w14:paraId="0E4518A8" w14:textId="77777777" w:rsidR="00881CA8" w:rsidRDefault="00881CA8" w:rsidP="00881CA8">
      <w:pPr>
        <w:jc w:val="both"/>
      </w:pPr>
    </w:p>
    <w:p w14:paraId="0BCFADDD" w14:textId="77777777" w:rsidR="00881CA8" w:rsidRPr="008952EC" w:rsidRDefault="00881CA8" w:rsidP="007F530B">
      <w:pPr>
        <w:jc w:val="both"/>
      </w:pPr>
      <w:r w:rsidRPr="008952EC">
        <w:rPr>
          <w:b/>
        </w:rPr>
        <w:t>Clinically Confirmed Poliomyelitis Case</w:t>
      </w:r>
      <w:r w:rsidRPr="008952EC">
        <w:t xml:space="preserve">: A case that meets the </w:t>
      </w:r>
      <w:r w:rsidR="009A22AB">
        <w:t xml:space="preserve">above definition of AFP case </w:t>
      </w:r>
      <w:r w:rsidRPr="008952EC">
        <w:t>clinical classification scheme for AFP cases (</w:t>
      </w:r>
      <w:r w:rsidR="00521482">
        <w:t>This is no more applicable</w:t>
      </w:r>
      <w:r w:rsidRPr="008952EC">
        <w:t>).</w:t>
      </w:r>
    </w:p>
    <w:p w14:paraId="394DC00B" w14:textId="77777777" w:rsidR="00881CA8" w:rsidRDefault="00881CA8" w:rsidP="00881CA8">
      <w:pPr>
        <w:jc w:val="both"/>
      </w:pPr>
    </w:p>
    <w:p w14:paraId="76CD27C8" w14:textId="77777777" w:rsidR="00C44F29" w:rsidRPr="008952EC" w:rsidRDefault="00C44F29" w:rsidP="00C44F29">
      <w:pPr>
        <w:jc w:val="both"/>
      </w:pPr>
      <w:r w:rsidRPr="008952EC">
        <w:rPr>
          <w:b/>
        </w:rPr>
        <w:t>Confirmed Poliomyelitis Case</w:t>
      </w:r>
      <w:r w:rsidRPr="008952EC">
        <w:t xml:space="preserve">: A case that meets the WHO virologic classification scheme for AFP cases (see </w:t>
      </w:r>
      <w:r>
        <w:t xml:space="preserve">AFP classification </w:t>
      </w:r>
      <w:r w:rsidRPr="008952EC">
        <w:t xml:space="preserve">figure)  </w:t>
      </w:r>
    </w:p>
    <w:p w14:paraId="377C0FEE" w14:textId="77777777" w:rsidR="00C44F29" w:rsidRDefault="00C44F29" w:rsidP="00881CA8">
      <w:pPr>
        <w:jc w:val="both"/>
      </w:pPr>
    </w:p>
    <w:p w14:paraId="2D7BE312" w14:textId="1982F22E" w:rsidR="00140933" w:rsidRDefault="00DC2BA6" w:rsidP="00881CA8">
      <w:pPr>
        <w:jc w:val="both"/>
      </w:pPr>
      <w:r>
        <w:rPr>
          <w:noProof/>
        </w:rPr>
        <w:drawing>
          <wp:anchor distT="0" distB="0" distL="114300" distR="114300" simplePos="0" relativeHeight="251659264" behindDoc="0" locked="0" layoutInCell="1" allowOverlap="1" wp14:anchorId="266FFE1C" wp14:editId="203E850C">
            <wp:simplePos x="0" y="0"/>
            <wp:positionH relativeFrom="column">
              <wp:posOffset>1905</wp:posOffset>
            </wp:positionH>
            <wp:positionV relativeFrom="paragraph">
              <wp:posOffset>-9525</wp:posOffset>
            </wp:positionV>
            <wp:extent cx="4810125" cy="3615055"/>
            <wp:effectExtent l="19050" t="19050" r="9525" b="4445"/>
            <wp:wrapSquare wrapText="bothSides"/>
            <wp:docPr id="26"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810125" cy="3615055"/>
                    </a:xfrm>
                    <a:prstGeom prst="rect">
                      <a:avLst/>
                    </a:prstGeom>
                    <a:noFill/>
                    <a:ln w="952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04C2F991" w14:textId="77777777" w:rsidR="00140933" w:rsidRDefault="00140933" w:rsidP="00881CA8">
      <w:pPr>
        <w:jc w:val="both"/>
      </w:pPr>
    </w:p>
    <w:p w14:paraId="46ECE2DA" w14:textId="77777777" w:rsidR="00140933" w:rsidRPr="008952EC" w:rsidRDefault="00140933" w:rsidP="00881CA8">
      <w:pPr>
        <w:jc w:val="both"/>
      </w:pPr>
    </w:p>
    <w:p w14:paraId="08C7A15C" w14:textId="77777777" w:rsidR="00140933" w:rsidRDefault="00140933" w:rsidP="007F530B">
      <w:pPr>
        <w:jc w:val="both"/>
        <w:rPr>
          <w:b/>
        </w:rPr>
      </w:pPr>
    </w:p>
    <w:p w14:paraId="6D8609EE" w14:textId="77777777" w:rsidR="00140933" w:rsidRDefault="00140933" w:rsidP="007F530B">
      <w:pPr>
        <w:jc w:val="both"/>
        <w:rPr>
          <w:b/>
        </w:rPr>
      </w:pPr>
    </w:p>
    <w:p w14:paraId="4A37E28D" w14:textId="77777777" w:rsidR="00140933" w:rsidRDefault="00140933" w:rsidP="007F530B">
      <w:pPr>
        <w:jc w:val="both"/>
        <w:rPr>
          <w:b/>
        </w:rPr>
      </w:pPr>
    </w:p>
    <w:p w14:paraId="5CFB150F" w14:textId="77777777" w:rsidR="00140933" w:rsidRDefault="00140933" w:rsidP="007F530B">
      <w:pPr>
        <w:jc w:val="both"/>
        <w:rPr>
          <w:b/>
        </w:rPr>
      </w:pPr>
    </w:p>
    <w:p w14:paraId="2763D87C" w14:textId="77777777" w:rsidR="00140933" w:rsidRDefault="00140933" w:rsidP="007F530B">
      <w:pPr>
        <w:jc w:val="both"/>
        <w:rPr>
          <w:b/>
        </w:rPr>
      </w:pPr>
    </w:p>
    <w:p w14:paraId="3C74E670" w14:textId="77777777" w:rsidR="00140933" w:rsidRDefault="00140933" w:rsidP="007F530B">
      <w:pPr>
        <w:jc w:val="both"/>
        <w:rPr>
          <w:b/>
        </w:rPr>
      </w:pPr>
    </w:p>
    <w:p w14:paraId="6BB924E9" w14:textId="77777777" w:rsidR="00140933" w:rsidRDefault="00140933" w:rsidP="007F530B">
      <w:pPr>
        <w:jc w:val="both"/>
        <w:rPr>
          <w:b/>
        </w:rPr>
      </w:pPr>
    </w:p>
    <w:p w14:paraId="38C9F0C3" w14:textId="77777777" w:rsidR="00140933" w:rsidRDefault="00140933" w:rsidP="007F530B">
      <w:pPr>
        <w:jc w:val="both"/>
        <w:rPr>
          <w:b/>
        </w:rPr>
      </w:pPr>
    </w:p>
    <w:p w14:paraId="362634E5" w14:textId="77777777" w:rsidR="00140933" w:rsidRDefault="00140933" w:rsidP="007F530B">
      <w:pPr>
        <w:jc w:val="both"/>
        <w:rPr>
          <w:b/>
        </w:rPr>
      </w:pPr>
    </w:p>
    <w:p w14:paraId="72C7F6AD" w14:textId="77777777" w:rsidR="00140933" w:rsidRDefault="00140933" w:rsidP="007F530B">
      <w:pPr>
        <w:jc w:val="both"/>
        <w:rPr>
          <w:b/>
        </w:rPr>
      </w:pPr>
    </w:p>
    <w:p w14:paraId="7C4F419B" w14:textId="77777777" w:rsidR="00140933" w:rsidRDefault="00140933" w:rsidP="007F530B">
      <w:pPr>
        <w:jc w:val="both"/>
        <w:rPr>
          <w:b/>
        </w:rPr>
      </w:pPr>
    </w:p>
    <w:p w14:paraId="0794D3C5" w14:textId="77777777" w:rsidR="00140933" w:rsidRDefault="00140933" w:rsidP="007F530B">
      <w:pPr>
        <w:jc w:val="both"/>
        <w:rPr>
          <w:b/>
        </w:rPr>
      </w:pPr>
    </w:p>
    <w:p w14:paraId="738CD4CD" w14:textId="77777777" w:rsidR="00140933" w:rsidRDefault="00140933" w:rsidP="007F530B">
      <w:pPr>
        <w:jc w:val="both"/>
        <w:rPr>
          <w:b/>
        </w:rPr>
      </w:pPr>
    </w:p>
    <w:p w14:paraId="7CCCAB10" w14:textId="77777777" w:rsidR="00140933" w:rsidRDefault="00140933" w:rsidP="007F530B">
      <w:pPr>
        <w:jc w:val="both"/>
        <w:rPr>
          <w:b/>
        </w:rPr>
      </w:pPr>
    </w:p>
    <w:p w14:paraId="52CB88E9" w14:textId="77777777" w:rsidR="00140933" w:rsidRDefault="00140933" w:rsidP="007F530B">
      <w:pPr>
        <w:jc w:val="both"/>
        <w:rPr>
          <w:b/>
        </w:rPr>
      </w:pPr>
    </w:p>
    <w:p w14:paraId="65503579" w14:textId="77777777" w:rsidR="00140933" w:rsidRDefault="00140933" w:rsidP="007F530B">
      <w:pPr>
        <w:jc w:val="both"/>
        <w:rPr>
          <w:b/>
        </w:rPr>
      </w:pPr>
    </w:p>
    <w:p w14:paraId="51205333" w14:textId="77777777" w:rsidR="00140933" w:rsidRDefault="00140933" w:rsidP="007F530B">
      <w:pPr>
        <w:jc w:val="both"/>
        <w:rPr>
          <w:b/>
        </w:rPr>
      </w:pPr>
    </w:p>
    <w:p w14:paraId="6024A91C" w14:textId="77777777" w:rsidR="00C44F29" w:rsidRDefault="00C44F29" w:rsidP="007F530B">
      <w:pPr>
        <w:jc w:val="both"/>
        <w:rPr>
          <w:b/>
        </w:rPr>
      </w:pPr>
    </w:p>
    <w:p w14:paraId="7978925A" w14:textId="77777777" w:rsidR="00881CA8" w:rsidRPr="008952EC" w:rsidRDefault="00881CA8" w:rsidP="007F530B">
      <w:pPr>
        <w:jc w:val="both"/>
      </w:pPr>
      <w:r w:rsidRPr="008952EC">
        <w:rPr>
          <w:b/>
        </w:rPr>
        <w:t>Cluster</w:t>
      </w:r>
      <w:r w:rsidRPr="008952EC">
        <w:t xml:space="preserve">: The </w:t>
      </w:r>
      <w:r w:rsidR="00CE5F9B" w:rsidRPr="008952EC">
        <w:t xml:space="preserve">unusual </w:t>
      </w:r>
      <w:r w:rsidRPr="008952EC">
        <w:t xml:space="preserve">occurrence of diseased individuals </w:t>
      </w:r>
      <w:r w:rsidR="00C077EB" w:rsidRPr="008952EC">
        <w:t xml:space="preserve">compared with expected in given locality in a short period of time. For standardization purposes, Polio Eradication Program considers that a cluster of AFP cases occurs when the number of AFP cases reported in </w:t>
      </w:r>
      <w:r w:rsidR="00C44F29">
        <w:t xml:space="preserve">a specific geographic location </w:t>
      </w:r>
      <w:r w:rsidR="00C077EB" w:rsidRPr="008952EC">
        <w:t xml:space="preserve">is more than the expected </w:t>
      </w:r>
      <w:r w:rsidR="00C44F29">
        <w:t xml:space="preserve">AFP </w:t>
      </w:r>
      <w:r w:rsidR="00C077EB" w:rsidRPr="008952EC">
        <w:t>cases for that month or any point in time</w:t>
      </w:r>
      <w:r w:rsidRPr="008952EC">
        <w:t xml:space="preserve">.  </w:t>
      </w:r>
    </w:p>
    <w:p w14:paraId="21937837" w14:textId="77777777" w:rsidR="00881CA8" w:rsidRPr="008952EC" w:rsidRDefault="00881CA8" w:rsidP="00881CA8">
      <w:pPr>
        <w:jc w:val="both"/>
      </w:pPr>
    </w:p>
    <w:p w14:paraId="317790A7" w14:textId="77777777" w:rsidR="00881CA8" w:rsidRPr="008952EC" w:rsidRDefault="00881CA8" w:rsidP="00521482">
      <w:pPr>
        <w:jc w:val="both"/>
      </w:pPr>
      <w:r w:rsidRPr="008952EC">
        <w:rPr>
          <w:b/>
        </w:rPr>
        <w:t>Compatible Case (Poliomyelitis Compatible Case)</w:t>
      </w:r>
      <w:r w:rsidRPr="008952EC">
        <w:t>: A case of AFP</w:t>
      </w:r>
      <w:r w:rsidR="00C44F29">
        <w:t xml:space="preserve"> that cannot be confirmed with contacts and</w:t>
      </w:r>
      <w:r w:rsidR="006907BE" w:rsidRPr="008952EC">
        <w:t xml:space="preserve"> with no or inadequate specimen and presence of residual weakness on 60-day follow up examination (or died before 60-day follow up examination or lost for follow up), </w:t>
      </w:r>
      <w:r w:rsidRPr="008952EC">
        <w:t>in which diagnosis of poliomyelitis cannot be excluded with confidence based on all available information</w:t>
      </w:r>
      <w:r w:rsidR="00521482">
        <w:t>.</w:t>
      </w:r>
    </w:p>
    <w:p w14:paraId="52F512C2" w14:textId="77777777" w:rsidR="00881CA8" w:rsidRPr="008952EC" w:rsidRDefault="00881CA8" w:rsidP="00881CA8">
      <w:pPr>
        <w:jc w:val="both"/>
      </w:pPr>
    </w:p>
    <w:p w14:paraId="1EDD903E" w14:textId="77777777" w:rsidR="00881CA8" w:rsidRPr="008952EC" w:rsidRDefault="00881CA8" w:rsidP="00881CA8">
      <w:pPr>
        <w:jc w:val="both"/>
      </w:pPr>
    </w:p>
    <w:p w14:paraId="34F3665A" w14:textId="77777777" w:rsidR="00881CA8" w:rsidRPr="008952EC" w:rsidRDefault="00881CA8" w:rsidP="00881CA8">
      <w:pPr>
        <w:jc w:val="both"/>
      </w:pPr>
      <w:r w:rsidRPr="008952EC">
        <w:rPr>
          <w:b/>
        </w:rPr>
        <w:t>Endemic</w:t>
      </w:r>
      <w:r w:rsidRPr="008952EC">
        <w:t>:  The constant presence of a disease or infectious agent within a given geographic area or population group.</w:t>
      </w:r>
    </w:p>
    <w:p w14:paraId="78AA5DA3" w14:textId="77777777" w:rsidR="00881CA8" w:rsidRPr="008952EC" w:rsidRDefault="00881CA8" w:rsidP="00881CA8">
      <w:pPr>
        <w:jc w:val="both"/>
      </w:pPr>
    </w:p>
    <w:p w14:paraId="3AD73957" w14:textId="77777777" w:rsidR="00881CA8" w:rsidRPr="008952EC" w:rsidRDefault="00881CA8" w:rsidP="00881CA8">
      <w:pPr>
        <w:jc w:val="both"/>
      </w:pPr>
      <w:r w:rsidRPr="008952EC">
        <w:rPr>
          <w:b/>
        </w:rPr>
        <w:t>Environmental Specimens</w:t>
      </w:r>
      <w:r w:rsidRPr="008952EC">
        <w:t xml:space="preserve">: Samples collected </w:t>
      </w:r>
      <w:r w:rsidR="00720F9B">
        <w:t xml:space="preserve">(Not from cases) </w:t>
      </w:r>
      <w:r w:rsidRPr="008952EC">
        <w:t xml:space="preserve">for virologic </w:t>
      </w:r>
      <w:proofErr w:type="gramStart"/>
      <w:r w:rsidRPr="008952EC">
        <w:t>analysis;</w:t>
      </w:r>
      <w:proofErr w:type="gramEnd"/>
      <w:r w:rsidRPr="008952EC">
        <w:t xml:space="preserve"> e.g. sewage, soil, dirt, or water samples that might be contaminated with virus.  </w:t>
      </w:r>
    </w:p>
    <w:p w14:paraId="6DBF93A6" w14:textId="77777777" w:rsidR="00881CA8" w:rsidRPr="008952EC" w:rsidRDefault="00881CA8" w:rsidP="00881CA8"/>
    <w:p w14:paraId="6990275C" w14:textId="77777777" w:rsidR="00881CA8" w:rsidRPr="008952EC" w:rsidRDefault="00881CA8" w:rsidP="00881CA8">
      <w:pPr>
        <w:jc w:val="both"/>
      </w:pPr>
      <w:r w:rsidRPr="008952EC">
        <w:rPr>
          <w:b/>
        </w:rPr>
        <w:t xml:space="preserve">Facility-based </w:t>
      </w:r>
      <w:r w:rsidR="00720F9B">
        <w:rPr>
          <w:b/>
        </w:rPr>
        <w:t xml:space="preserve">Record </w:t>
      </w:r>
      <w:r w:rsidRPr="008952EC">
        <w:rPr>
          <w:b/>
        </w:rPr>
        <w:t>Review</w:t>
      </w:r>
      <w:r w:rsidRPr="008952EC">
        <w:t xml:space="preserve">: Inspection of a health facility such as neurology wards, pediatric hospitals, or rehabilitation centers as part of a retrospective record review for AFP surveillance.  </w:t>
      </w:r>
    </w:p>
    <w:p w14:paraId="5A42EF87" w14:textId="77777777" w:rsidR="00881CA8" w:rsidRPr="008952EC" w:rsidRDefault="00881CA8" w:rsidP="00881CA8">
      <w:pPr>
        <w:jc w:val="both"/>
      </w:pPr>
    </w:p>
    <w:p w14:paraId="54EBF897" w14:textId="77777777" w:rsidR="00881CA8" w:rsidRPr="008952EC" w:rsidRDefault="00881CA8" w:rsidP="00881CA8">
      <w:pPr>
        <w:jc w:val="both"/>
      </w:pPr>
      <w:r w:rsidRPr="008952EC">
        <w:rPr>
          <w:b/>
        </w:rPr>
        <w:t>Feedback</w:t>
      </w:r>
      <w:r w:rsidRPr="008952EC">
        <w:t xml:space="preserve">:  The regular process of sending results of data analysis and surveillance reports through all levels of the surveillance system so that all participants can be informed of trends and performance. </w:t>
      </w:r>
    </w:p>
    <w:p w14:paraId="7BAC9DEE" w14:textId="77777777" w:rsidR="00881CA8" w:rsidRPr="008952EC" w:rsidRDefault="00881CA8" w:rsidP="00881CA8">
      <w:pPr>
        <w:jc w:val="both"/>
      </w:pPr>
    </w:p>
    <w:p w14:paraId="2833B4F0" w14:textId="77777777" w:rsidR="00881CA8" w:rsidRPr="008952EC" w:rsidRDefault="00881CA8" w:rsidP="00881CA8">
      <w:pPr>
        <w:jc w:val="both"/>
      </w:pPr>
      <w:r w:rsidRPr="008952EC">
        <w:rPr>
          <w:b/>
        </w:rPr>
        <w:t>Immediately Notifiable Disease</w:t>
      </w:r>
      <w:r w:rsidRPr="008952EC">
        <w:t xml:space="preserve">: </w:t>
      </w:r>
      <w:r w:rsidR="005E7ECE">
        <w:t>Any disease that is required by law to be reported immediately to government authorities.</w:t>
      </w:r>
      <w:r w:rsidRPr="008952EC">
        <w:t xml:space="preserve"> Usually these are public health emergencies and require immediate action.</w:t>
      </w:r>
      <w:r w:rsidR="005E7ECE">
        <w:t xml:space="preserve"> </w:t>
      </w:r>
      <w:r w:rsidR="005E7ECE" w:rsidRPr="005224D5">
        <w:t>The collation of information allows the authorities to monitor the disease, and provides early warning of possible outbreaks</w:t>
      </w:r>
      <w:r w:rsidRPr="008952EC">
        <w:t xml:space="preserve">  </w:t>
      </w:r>
    </w:p>
    <w:p w14:paraId="62B1303B" w14:textId="77777777" w:rsidR="0020678E" w:rsidRPr="008952EC" w:rsidRDefault="0020678E" w:rsidP="00881CA8">
      <w:pPr>
        <w:jc w:val="both"/>
      </w:pPr>
    </w:p>
    <w:p w14:paraId="4294277E" w14:textId="77777777" w:rsidR="00881CA8" w:rsidRPr="008952EC" w:rsidRDefault="00881CA8" w:rsidP="00881CA8">
      <w:pPr>
        <w:jc w:val="both"/>
      </w:pPr>
    </w:p>
    <w:p w14:paraId="48BBE15E" w14:textId="77777777" w:rsidR="00881CA8" w:rsidRPr="008952EC" w:rsidRDefault="00881CA8" w:rsidP="007F530B">
      <w:pPr>
        <w:jc w:val="both"/>
      </w:pPr>
      <w:r w:rsidRPr="008952EC">
        <w:rPr>
          <w:b/>
        </w:rPr>
        <w:t>Imported Case of Poliomyelitis</w:t>
      </w:r>
      <w:r w:rsidRPr="008952EC">
        <w:t xml:space="preserve">: </w:t>
      </w:r>
      <w:r w:rsidR="0020678E" w:rsidRPr="008952EC">
        <w:t xml:space="preserve">Detection of WPV in AFP case/contact </w:t>
      </w:r>
      <w:r w:rsidR="00041EB6">
        <w:t xml:space="preserve">genetically </w:t>
      </w:r>
      <w:r w:rsidR="0020678E" w:rsidRPr="008952EC">
        <w:t>related with transmission outside the country of detection. Onset of paralysis may occur outside or inside the country which reports.</w:t>
      </w:r>
      <w:r w:rsidRPr="008952EC">
        <w:t xml:space="preserve">  </w:t>
      </w:r>
    </w:p>
    <w:p w14:paraId="6AC1AFC2" w14:textId="77777777" w:rsidR="00881CA8" w:rsidRPr="008952EC" w:rsidRDefault="00881CA8" w:rsidP="00881CA8">
      <w:pPr>
        <w:jc w:val="both"/>
      </w:pPr>
    </w:p>
    <w:p w14:paraId="238092CD" w14:textId="77777777" w:rsidR="00881CA8" w:rsidRPr="008952EC" w:rsidRDefault="00881CA8" w:rsidP="00881CA8">
      <w:pPr>
        <w:jc w:val="both"/>
      </w:pPr>
      <w:r w:rsidRPr="008952EC">
        <w:rPr>
          <w:b/>
        </w:rPr>
        <w:t>Indigenous Case of Poliomyelitis</w:t>
      </w:r>
      <w:r w:rsidRPr="008952EC">
        <w:t xml:space="preserve">: </w:t>
      </w:r>
      <w:r w:rsidR="00041EB6" w:rsidRPr="008952EC">
        <w:t xml:space="preserve">Detection of WPV in AFP case/contact </w:t>
      </w:r>
      <w:r w:rsidR="00041EB6">
        <w:t xml:space="preserve">genetically </w:t>
      </w:r>
      <w:r w:rsidR="00041EB6" w:rsidRPr="008952EC">
        <w:t xml:space="preserve">related with transmission </w:t>
      </w:r>
      <w:r w:rsidR="00041EB6">
        <w:t xml:space="preserve">within the country. </w:t>
      </w:r>
      <w:r w:rsidRPr="008952EC">
        <w:t xml:space="preserve">Exposure and onset of paralysis </w:t>
      </w:r>
      <w:r w:rsidR="00041EB6">
        <w:t xml:space="preserve">is </w:t>
      </w:r>
      <w:r w:rsidRPr="008952EC">
        <w:t xml:space="preserve">within the country, even if virus was recently imported.  </w:t>
      </w:r>
    </w:p>
    <w:p w14:paraId="168C767A" w14:textId="77777777" w:rsidR="00881CA8" w:rsidRPr="008952EC" w:rsidRDefault="00881CA8" w:rsidP="00881CA8">
      <w:pPr>
        <w:jc w:val="both"/>
      </w:pPr>
    </w:p>
    <w:p w14:paraId="25A9DC0C" w14:textId="77777777" w:rsidR="00881CA8" w:rsidRPr="008952EC" w:rsidRDefault="00881CA8" w:rsidP="00881CA8">
      <w:pPr>
        <w:jc w:val="both"/>
      </w:pPr>
      <w:r w:rsidRPr="008952EC">
        <w:rPr>
          <w:b/>
        </w:rPr>
        <w:t>Intratypic Differentiation</w:t>
      </w:r>
      <w:r w:rsidRPr="008952EC">
        <w:t xml:space="preserve">: </w:t>
      </w:r>
      <w:r w:rsidR="00041EB6">
        <w:t>It is a Laboratory method use to c</w:t>
      </w:r>
      <w:r w:rsidRPr="008952EC">
        <w:t>haracteriz</w:t>
      </w:r>
      <w:r w:rsidR="00041EB6">
        <w:t xml:space="preserve">e/differentiate </w:t>
      </w:r>
      <w:r w:rsidRPr="008952EC">
        <w:t>Poliovirus strain</w:t>
      </w:r>
      <w:r w:rsidR="00041EB6">
        <w:t xml:space="preserve">s into </w:t>
      </w:r>
      <w:r w:rsidRPr="008952EC">
        <w:t>wild</w:t>
      </w:r>
      <w:r w:rsidR="00041EB6">
        <w:t xml:space="preserve"> or </w:t>
      </w:r>
      <w:r w:rsidRPr="008952EC">
        <w:t>vaccine type</w:t>
      </w:r>
      <w:r w:rsidR="00041EB6">
        <w:t xml:space="preserve">s. </w:t>
      </w:r>
      <w:r w:rsidRPr="008952EC">
        <w:t xml:space="preserve">  </w:t>
      </w:r>
    </w:p>
    <w:p w14:paraId="006B74E8" w14:textId="77777777" w:rsidR="00881CA8" w:rsidRPr="008952EC" w:rsidRDefault="00881CA8" w:rsidP="00881CA8">
      <w:pPr>
        <w:jc w:val="both"/>
      </w:pPr>
    </w:p>
    <w:p w14:paraId="357092C4" w14:textId="77777777" w:rsidR="00881CA8" w:rsidRPr="008952EC" w:rsidRDefault="00881CA8" w:rsidP="007F530B">
      <w:pPr>
        <w:jc w:val="both"/>
      </w:pPr>
      <w:r w:rsidRPr="008952EC">
        <w:rPr>
          <w:b/>
        </w:rPr>
        <w:t>Line Listing</w:t>
      </w:r>
      <w:r w:rsidRPr="008952EC">
        <w:t>: Inventory of cases organized so that each row contains all the appropriate clinical</w:t>
      </w:r>
      <w:r w:rsidR="0063174A" w:rsidRPr="008952EC">
        <w:t xml:space="preserve">, </w:t>
      </w:r>
      <w:proofErr w:type="gramStart"/>
      <w:r w:rsidR="0063174A" w:rsidRPr="008952EC">
        <w:t>epidemiological</w:t>
      </w:r>
      <w:proofErr w:type="gramEnd"/>
      <w:r w:rsidRPr="008952EC">
        <w:t xml:space="preserve"> and viral data </w:t>
      </w:r>
      <w:r w:rsidR="0063174A" w:rsidRPr="008952EC">
        <w:t xml:space="preserve">about </w:t>
      </w:r>
      <w:r w:rsidRPr="008952EC">
        <w:t>one case.</w:t>
      </w:r>
    </w:p>
    <w:p w14:paraId="3ABB42AB" w14:textId="77777777" w:rsidR="00881CA8" w:rsidRPr="008952EC" w:rsidRDefault="00881CA8" w:rsidP="00881CA8"/>
    <w:p w14:paraId="3CF97AC7" w14:textId="77777777" w:rsidR="00881CA8" w:rsidRPr="008952EC" w:rsidRDefault="00881CA8" w:rsidP="00B618BB">
      <w:pPr>
        <w:jc w:val="both"/>
        <w:rPr>
          <w:sz w:val="20"/>
        </w:rPr>
      </w:pPr>
      <w:r w:rsidRPr="008952EC">
        <w:rPr>
          <w:b/>
        </w:rPr>
        <w:t>Mopping-up:</w:t>
      </w:r>
      <w:r w:rsidRPr="008952EC">
        <w:t xml:space="preserve"> Refers </w:t>
      </w:r>
      <w:r w:rsidR="00041EB6">
        <w:t xml:space="preserve">to </w:t>
      </w:r>
      <w:r w:rsidR="00B618BB">
        <w:t xml:space="preserve">very high quality </w:t>
      </w:r>
      <w:r w:rsidRPr="008952EC">
        <w:t xml:space="preserve">house-to-house immunization </w:t>
      </w:r>
      <w:r w:rsidR="00041EB6">
        <w:t xml:space="preserve">usually using </w:t>
      </w:r>
      <w:r w:rsidRPr="008952EC">
        <w:t>oral polio vaccine (OPV)</w:t>
      </w:r>
      <w:r w:rsidR="00041EB6">
        <w:t xml:space="preserve">, </w:t>
      </w:r>
      <w:r w:rsidRPr="008952EC">
        <w:t>targeting all children in a specified age group</w:t>
      </w:r>
      <w:r w:rsidR="00041EB6">
        <w:t xml:space="preserve"> in a carefully selected </w:t>
      </w:r>
      <w:r w:rsidR="00B618BB">
        <w:t xml:space="preserve">localized </w:t>
      </w:r>
      <w:r w:rsidR="00041EB6">
        <w:t xml:space="preserve">area </w:t>
      </w:r>
      <w:r w:rsidR="00B618BB">
        <w:t xml:space="preserve">in which the polio virus is </w:t>
      </w:r>
      <w:r w:rsidR="00041EB6">
        <w:t xml:space="preserve">where the virus is </w:t>
      </w:r>
      <w:r w:rsidR="00B618BB">
        <w:t xml:space="preserve">expected or </w:t>
      </w:r>
      <w:r w:rsidR="00B618BB" w:rsidRPr="00925875">
        <w:t>suspected to still be circulating. These campaigns are carried out in areas where the virus was last recorded and where access to health care services is difficult or in areas which are densely populated with poor sanitation and low routine immunization levels</w:t>
      </w:r>
      <w:r w:rsidR="00B618BB">
        <w:t xml:space="preserve">. These campaigns aim </w:t>
      </w:r>
      <w:r w:rsidRPr="008952EC">
        <w:t>to interrupt the last foci of wild poliovirus transmission</w:t>
      </w:r>
      <w:r w:rsidRPr="008952EC">
        <w:rPr>
          <w:sz w:val="20"/>
        </w:rPr>
        <w:t>.</w:t>
      </w:r>
    </w:p>
    <w:p w14:paraId="49E80A45" w14:textId="77777777" w:rsidR="00881CA8" w:rsidRPr="008952EC" w:rsidRDefault="00881CA8" w:rsidP="00881CA8">
      <w:pPr>
        <w:jc w:val="both"/>
      </w:pPr>
    </w:p>
    <w:p w14:paraId="65DEDB12" w14:textId="77777777" w:rsidR="00881CA8" w:rsidRPr="008952EC" w:rsidRDefault="00881CA8" w:rsidP="00881CA8">
      <w:pPr>
        <w:tabs>
          <w:tab w:val="left" w:pos="720"/>
        </w:tabs>
        <w:jc w:val="both"/>
      </w:pPr>
      <w:r w:rsidRPr="008952EC">
        <w:rPr>
          <w:b/>
        </w:rPr>
        <w:t>National Discharge Diagnosis</w:t>
      </w:r>
      <w:r w:rsidRPr="008952EC">
        <w:t>: Database of final diagnosis of patients when released from health facilities.</w:t>
      </w:r>
    </w:p>
    <w:p w14:paraId="318731DC" w14:textId="77777777" w:rsidR="00881CA8" w:rsidRPr="008952EC" w:rsidRDefault="00881CA8" w:rsidP="00881CA8">
      <w:pPr>
        <w:tabs>
          <w:tab w:val="left" w:pos="720"/>
        </w:tabs>
        <w:jc w:val="both"/>
      </w:pPr>
    </w:p>
    <w:p w14:paraId="2A90831D" w14:textId="77777777" w:rsidR="00881CA8" w:rsidRPr="008952EC" w:rsidRDefault="00881CA8" w:rsidP="00881CA8">
      <w:pPr>
        <w:jc w:val="both"/>
      </w:pPr>
      <w:r w:rsidRPr="008952EC">
        <w:rPr>
          <w:b/>
        </w:rPr>
        <w:t>NID</w:t>
      </w:r>
      <w:r w:rsidR="0063174A" w:rsidRPr="008952EC">
        <w:rPr>
          <w:b/>
        </w:rPr>
        <w:t>s</w:t>
      </w:r>
      <w:r w:rsidRPr="008952EC">
        <w:t>: National Immunization Days.  A Mass Campaign conducted over a short period (days) in which two d</w:t>
      </w:r>
      <w:r w:rsidR="00CC013B">
        <w:t>rops</w:t>
      </w:r>
      <w:r w:rsidRPr="008952EC">
        <w:t xml:space="preserve"> of OPV are administered to all children in the target age group (usually less than 5 years) regardless of previous vaccination history</w:t>
      </w:r>
      <w:r w:rsidR="00702683">
        <w:t>.</w:t>
      </w:r>
    </w:p>
    <w:p w14:paraId="0502C03D" w14:textId="77777777" w:rsidR="00881CA8" w:rsidRPr="008952EC" w:rsidRDefault="00881CA8" w:rsidP="00881CA8">
      <w:pPr>
        <w:jc w:val="both"/>
      </w:pPr>
    </w:p>
    <w:p w14:paraId="55958953" w14:textId="77777777" w:rsidR="00881CA8" w:rsidRPr="008952EC" w:rsidRDefault="00881CA8" w:rsidP="007F530B">
      <w:pPr>
        <w:jc w:val="both"/>
      </w:pPr>
      <w:r w:rsidRPr="008952EC">
        <w:rPr>
          <w:b/>
        </w:rPr>
        <w:t>Outbreak</w:t>
      </w:r>
      <w:r w:rsidRPr="008952EC">
        <w:t xml:space="preserve">:  </w:t>
      </w:r>
      <w:r w:rsidR="0063174A" w:rsidRPr="008952EC">
        <w:t>Reporting of a</w:t>
      </w:r>
      <w:r w:rsidR="00702683">
        <w:t xml:space="preserve">t least one case </w:t>
      </w:r>
      <w:r w:rsidR="0063174A" w:rsidRPr="008952EC">
        <w:t xml:space="preserve">of WPV in </w:t>
      </w:r>
      <w:r w:rsidR="00702683">
        <w:t xml:space="preserve">a polio free </w:t>
      </w:r>
      <w:r w:rsidR="0063174A" w:rsidRPr="008952EC">
        <w:t xml:space="preserve">given area or among a specific group of people in a particular </w:t>
      </w:r>
      <w:proofErr w:type="gramStart"/>
      <w:r w:rsidR="0063174A" w:rsidRPr="008952EC">
        <w:t>period of time</w:t>
      </w:r>
      <w:proofErr w:type="gramEnd"/>
      <w:r w:rsidRPr="008952EC">
        <w:t xml:space="preserve">.  </w:t>
      </w:r>
    </w:p>
    <w:p w14:paraId="64C21296" w14:textId="77777777" w:rsidR="00881CA8" w:rsidRPr="008952EC" w:rsidRDefault="00881CA8" w:rsidP="00881CA8">
      <w:pPr>
        <w:jc w:val="both"/>
      </w:pPr>
    </w:p>
    <w:p w14:paraId="044FF1BE" w14:textId="77777777" w:rsidR="00881CA8" w:rsidRPr="008952EC" w:rsidRDefault="00881CA8" w:rsidP="007F530B">
      <w:pPr>
        <w:jc w:val="both"/>
      </w:pPr>
      <w:r w:rsidRPr="008952EC">
        <w:rPr>
          <w:b/>
        </w:rPr>
        <w:t>Potentially Infectious Material</w:t>
      </w:r>
      <w:r w:rsidRPr="008952EC">
        <w:t xml:space="preserve">: </w:t>
      </w:r>
      <w:r w:rsidR="00313C78" w:rsidRPr="008952EC">
        <w:t xml:space="preserve">all clinical and biological materials collected for any purpose in a time and geographic area </w:t>
      </w:r>
      <w:r w:rsidR="00F517CF">
        <w:t>where W</w:t>
      </w:r>
      <w:r w:rsidR="00B72C9E">
        <w:t xml:space="preserve">PV and/or </w:t>
      </w:r>
      <w:r w:rsidR="00F517CF">
        <w:t>VDPV</w:t>
      </w:r>
      <w:r w:rsidR="00B72C9E">
        <w:t xml:space="preserve"> is circulating</w:t>
      </w:r>
      <w:r w:rsidR="00313C78" w:rsidRPr="008952EC">
        <w:t xml:space="preserve">. It includes working with WPV viruses for diagnostic and research purposes: </w:t>
      </w:r>
      <w:r w:rsidRPr="008952EC">
        <w:t xml:space="preserve">clinical materials such as feces, intestinal contents, </w:t>
      </w:r>
      <w:r w:rsidR="00313C78" w:rsidRPr="008952EC">
        <w:t>central nervous system</w:t>
      </w:r>
      <w:r w:rsidRPr="008952EC">
        <w:t xml:space="preserve">, and respiratory secretions collected for other purposes, such as clinical trials, epidemiological studies, and diagnoses of other diseases.  </w:t>
      </w:r>
    </w:p>
    <w:p w14:paraId="09F9B30F" w14:textId="77777777" w:rsidR="00881CA8" w:rsidRPr="008952EC" w:rsidRDefault="00881CA8" w:rsidP="00881CA8">
      <w:pPr>
        <w:jc w:val="both"/>
      </w:pPr>
      <w:r w:rsidRPr="008952EC">
        <w:t xml:space="preserve">Consideration must be given to the country, the year, the last wild indigenous poliovirus isolates in the country, type of specimen (whether feces, respiratory secretions, or cell cultured fluid or animal tissues) and laboratory of origin. Stool samples would likely contain the highest levels of infectious polioviruses. </w:t>
      </w:r>
    </w:p>
    <w:p w14:paraId="4B57004B" w14:textId="77777777" w:rsidR="00881CA8" w:rsidRPr="008952EC" w:rsidRDefault="00881CA8" w:rsidP="00881CA8"/>
    <w:p w14:paraId="63B31FC6" w14:textId="77777777" w:rsidR="00881CA8" w:rsidRPr="008952EC" w:rsidRDefault="00881CA8" w:rsidP="00881CA8">
      <w:pPr>
        <w:jc w:val="both"/>
      </w:pPr>
      <w:r w:rsidRPr="008952EC">
        <w:rPr>
          <w:b/>
        </w:rPr>
        <w:t>Potentially infectious experimental animals</w:t>
      </w:r>
      <w:r w:rsidRPr="008952EC">
        <w:t>: any experimental animal infected with a strain containing capsid sequences derived from a wild poliovirus, especially CD 155 transgenic mice infected with wild poliovirus.</w:t>
      </w:r>
    </w:p>
    <w:p w14:paraId="69D6E9A9" w14:textId="77777777" w:rsidR="00881CA8" w:rsidRPr="008952EC" w:rsidRDefault="00881CA8" w:rsidP="00881CA8">
      <w:pPr>
        <w:jc w:val="both"/>
      </w:pPr>
    </w:p>
    <w:p w14:paraId="74CEE676" w14:textId="77777777" w:rsidR="00881CA8" w:rsidRPr="008952EC" w:rsidRDefault="00881CA8" w:rsidP="007F530B">
      <w:pPr>
        <w:jc w:val="both"/>
      </w:pPr>
      <w:r w:rsidRPr="008952EC">
        <w:rPr>
          <w:b/>
        </w:rPr>
        <w:t>Reporting Completeness</w:t>
      </w:r>
      <w:r w:rsidRPr="008952EC">
        <w:t xml:space="preserve">: </w:t>
      </w:r>
      <w:r w:rsidR="00313C78" w:rsidRPr="008952EC">
        <w:t>i</w:t>
      </w:r>
      <w:r w:rsidRPr="008952EC">
        <w:t xml:space="preserve">s </w:t>
      </w:r>
      <w:r w:rsidR="00313C78" w:rsidRPr="008952EC">
        <w:t xml:space="preserve">an indicator of surveillance performance and is </w:t>
      </w:r>
      <w:r w:rsidRPr="008952EC">
        <w:t>calculated as</w:t>
      </w:r>
      <w:r w:rsidR="00313C78" w:rsidRPr="008952EC">
        <w:t xml:space="preserve">    </w:t>
      </w:r>
      <w:r w:rsidRPr="008952EC">
        <w:t xml:space="preserve"> a proportion of all expected </w:t>
      </w:r>
      <w:r w:rsidR="00313C78" w:rsidRPr="008952EC">
        <w:t xml:space="preserve">monthly or weekly </w:t>
      </w:r>
      <w:r w:rsidRPr="008952EC">
        <w:t xml:space="preserve">reports that were </w:t>
      </w:r>
      <w:proofErr w:type="gramStart"/>
      <w:r w:rsidRPr="008952EC">
        <w:t>actually received</w:t>
      </w:r>
      <w:proofErr w:type="gramEnd"/>
      <w:r w:rsidRPr="008952EC">
        <w:t xml:space="preserve"> (usually stated as “% completeness </w:t>
      </w:r>
      <w:r w:rsidR="0003120E">
        <w:t>for a certain period</w:t>
      </w:r>
      <w:r w:rsidRPr="008952EC">
        <w:t xml:space="preserve">”).  </w:t>
      </w:r>
    </w:p>
    <w:p w14:paraId="406C368D" w14:textId="77777777" w:rsidR="00881CA8" w:rsidRPr="008952EC" w:rsidRDefault="00881CA8" w:rsidP="00881CA8">
      <w:pPr>
        <w:jc w:val="both"/>
      </w:pPr>
    </w:p>
    <w:p w14:paraId="12759877" w14:textId="77777777" w:rsidR="00881CA8" w:rsidRPr="008952EC" w:rsidRDefault="00881CA8" w:rsidP="007F530B">
      <w:pPr>
        <w:jc w:val="both"/>
      </w:pPr>
      <w:r w:rsidRPr="008952EC">
        <w:rPr>
          <w:b/>
        </w:rPr>
        <w:t>Reporting Timeliness</w:t>
      </w:r>
      <w:r w:rsidRPr="008952EC">
        <w:t xml:space="preserve">: </w:t>
      </w:r>
      <w:r w:rsidR="00313C78" w:rsidRPr="008952EC">
        <w:t>is an indicator of surveillance performance and is calculated as p</w:t>
      </w:r>
      <w:r w:rsidRPr="008952EC">
        <w:t xml:space="preserve">roportion of all expected reports that were </w:t>
      </w:r>
      <w:proofErr w:type="gramStart"/>
      <w:r w:rsidR="00313C78" w:rsidRPr="008952EC">
        <w:t xml:space="preserve">actually </w:t>
      </w:r>
      <w:r w:rsidRPr="008952EC">
        <w:t>received</w:t>
      </w:r>
      <w:proofErr w:type="gramEnd"/>
      <w:r w:rsidRPr="008952EC">
        <w:t xml:space="preserve"> by </w:t>
      </w:r>
      <w:r w:rsidR="0003120E">
        <w:t xml:space="preserve">the specified </w:t>
      </w:r>
      <w:r w:rsidRPr="008952EC">
        <w:t>due date</w:t>
      </w:r>
      <w:r w:rsidR="00313C78" w:rsidRPr="008952EC">
        <w:t xml:space="preserve"> (usually stated as “% timeliness </w:t>
      </w:r>
      <w:r w:rsidR="0003120E">
        <w:t>for a certain period</w:t>
      </w:r>
      <w:r w:rsidR="00313C78" w:rsidRPr="008952EC">
        <w:t>”)</w:t>
      </w:r>
      <w:r w:rsidRPr="008952EC">
        <w:t xml:space="preserve">.  </w:t>
      </w:r>
    </w:p>
    <w:p w14:paraId="4466CD85" w14:textId="77777777" w:rsidR="00881CA8" w:rsidRPr="008952EC" w:rsidRDefault="00881CA8" w:rsidP="00881CA8"/>
    <w:p w14:paraId="36E73B50" w14:textId="77777777" w:rsidR="00881CA8" w:rsidRPr="008952EC" w:rsidRDefault="00881CA8" w:rsidP="00881CA8">
      <w:pPr>
        <w:jc w:val="both"/>
      </w:pPr>
      <w:r w:rsidRPr="008952EC">
        <w:rPr>
          <w:b/>
        </w:rPr>
        <w:t>Routine Disease Surveillance</w:t>
      </w:r>
      <w:r w:rsidRPr="008952EC">
        <w:t xml:space="preserve">: The ongoing collection of information on health events and usually includes number of health events by district by months.  It sometimes also includes health events by age group and/or immunization status.  </w:t>
      </w:r>
    </w:p>
    <w:p w14:paraId="5FDB374A" w14:textId="77777777" w:rsidR="00881CA8" w:rsidRPr="008952EC" w:rsidRDefault="00881CA8" w:rsidP="00881CA8">
      <w:pPr>
        <w:jc w:val="both"/>
      </w:pPr>
    </w:p>
    <w:p w14:paraId="77E4F9CE" w14:textId="77777777" w:rsidR="00881CA8" w:rsidRPr="008952EC" w:rsidRDefault="00B811F2" w:rsidP="007F530B">
      <w:pPr>
        <w:jc w:val="both"/>
      </w:pPr>
      <w:r w:rsidRPr="008952EC">
        <w:rPr>
          <w:b/>
        </w:rPr>
        <w:t>Rumor</w:t>
      </w:r>
      <w:r w:rsidR="00881CA8" w:rsidRPr="008952EC">
        <w:rPr>
          <w:b/>
        </w:rPr>
        <w:t xml:space="preserve"> Registry:</w:t>
      </w:r>
      <w:r w:rsidR="00881CA8" w:rsidRPr="008952EC">
        <w:t xml:space="preserve"> </w:t>
      </w:r>
      <w:r w:rsidR="00094419" w:rsidRPr="008952EC">
        <w:t xml:space="preserve">This is a registry (or a log) maintained at </w:t>
      </w:r>
      <w:r w:rsidR="0003120E">
        <w:t>different levels (</w:t>
      </w:r>
      <w:r w:rsidR="00094419" w:rsidRPr="008952EC">
        <w:t>federal/regional/provincial/district</w:t>
      </w:r>
      <w:r w:rsidR="0003120E">
        <w:t xml:space="preserve">) </w:t>
      </w:r>
      <w:r w:rsidR="00094419" w:rsidRPr="008952EC">
        <w:t xml:space="preserve">to document rumors suggesting occurrence of polio cases and outcome of investigation(s). This is practiced in areas with long established polio-free period, especially in sparse </w:t>
      </w:r>
      <w:r w:rsidR="0003120E">
        <w:t xml:space="preserve">populated </w:t>
      </w:r>
      <w:r w:rsidR="00094419" w:rsidRPr="008952EC">
        <w:t>areas</w:t>
      </w:r>
      <w:r w:rsidR="0003120E">
        <w:t xml:space="preserve"> or </w:t>
      </w:r>
      <w:r w:rsidR="00094419" w:rsidRPr="008952EC">
        <w:t>populations</w:t>
      </w:r>
      <w:r w:rsidR="00881CA8" w:rsidRPr="008952EC">
        <w:t>.</w:t>
      </w:r>
    </w:p>
    <w:p w14:paraId="26505191" w14:textId="77777777" w:rsidR="00881CA8" w:rsidRPr="008952EC" w:rsidRDefault="00881CA8" w:rsidP="00881CA8">
      <w:pPr>
        <w:jc w:val="both"/>
      </w:pPr>
    </w:p>
    <w:p w14:paraId="7255F9B8" w14:textId="77777777" w:rsidR="00881CA8" w:rsidRPr="008952EC" w:rsidRDefault="00881CA8" w:rsidP="007F530B">
      <w:pPr>
        <w:jc w:val="both"/>
      </w:pPr>
      <w:r w:rsidRPr="008952EC">
        <w:rPr>
          <w:b/>
        </w:rPr>
        <w:t>Sensitivity of Surveillance</w:t>
      </w:r>
      <w:r w:rsidRPr="008952EC">
        <w:t xml:space="preserve">: The ability of the </w:t>
      </w:r>
      <w:r w:rsidR="00503D8E" w:rsidRPr="008952EC">
        <w:t xml:space="preserve">surveillance </w:t>
      </w:r>
      <w:r w:rsidRPr="008952EC">
        <w:t xml:space="preserve">system to detect </w:t>
      </w:r>
      <w:r w:rsidR="00503D8E" w:rsidRPr="008952EC">
        <w:t xml:space="preserve">all cases of </w:t>
      </w:r>
      <w:r w:rsidRPr="008952EC">
        <w:t xml:space="preserve">a disease, an </w:t>
      </w:r>
      <w:proofErr w:type="gramStart"/>
      <w:r w:rsidRPr="008952EC">
        <w:t>epidemic or other changes</w:t>
      </w:r>
      <w:proofErr w:type="gramEnd"/>
      <w:r w:rsidRPr="008952EC">
        <w:t xml:space="preserve"> in disease.  </w:t>
      </w:r>
    </w:p>
    <w:p w14:paraId="675A0413" w14:textId="77777777" w:rsidR="00881CA8" w:rsidRPr="008952EC" w:rsidRDefault="00881CA8" w:rsidP="00881CA8">
      <w:pPr>
        <w:jc w:val="both"/>
      </w:pPr>
    </w:p>
    <w:p w14:paraId="035B2D0A" w14:textId="77777777" w:rsidR="00881CA8" w:rsidRPr="008952EC" w:rsidRDefault="00881CA8" w:rsidP="00881CA8">
      <w:pPr>
        <w:jc w:val="both"/>
      </w:pPr>
      <w:r w:rsidRPr="008952EC">
        <w:rPr>
          <w:b/>
        </w:rPr>
        <w:t>Sentinel Surveillance</w:t>
      </w:r>
      <w:r w:rsidRPr="008952EC">
        <w:t xml:space="preserve">: The ongoing collection of information on health events from a limited number of </w:t>
      </w:r>
      <w:r w:rsidR="007875CF" w:rsidRPr="008952EC">
        <w:t xml:space="preserve">selected </w:t>
      </w:r>
      <w:r w:rsidRPr="008952EC">
        <w:t xml:space="preserve">reporting sites.  Although these data are not representative of the entire country, they indicate trends and facilitate monitoring of severe diseases. More detailed data is often collected from sentinel surveillance sites than is possible form routine surveillance sites.  </w:t>
      </w:r>
    </w:p>
    <w:p w14:paraId="5BDB8DD5" w14:textId="77777777" w:rsidR="00881CA8" w:rsidRPr="008952EC" w:rsidRDefault="00881CA8" w:rsidP="00881CA8">
      <w:pPr>
        <w:jc w:val="both"/>
      </w:pPr>
    </w:p>
    <w:p w14:paraId="10DCFCDF" w14:textId="77777777" w:rsidR="00881CA8" w:rsidRPr="008952EC" w:rsidRDefault="00881CA8" w:rsidP="00881CA8">
      <w:pPr>
        <w:jc w:val="both"/>
      </w:pPr>
      <w:r w:rsidRPr="008952EC">
        <w:rPr>
          <w:b/>
        </w:rPr>
        <w:t>Spot Map</w:t>
      </w:r>
      <w:r w:rsidRPr="008952EC">
        <w:t xml:space="preserve">: A map that indicates the location of each case of a disease by showing places that are potentially relevant to the health event being investigated, such as where the case lived, worked, or became ill.   </w:t>
      </w:r>
    </w:p>
    <w:p w14:paraId="08DDBE59" w14:textId="77777777" w:rsidR="00881CA8" w:rsidRPr="008952EC" w:rsidRDefault="00881CA8" w:rsidP="00881CA8">
      <w:pPr>
        <w:jc w:val="both"/>
      </w:pPr>
    </w:p>
    <w:p w14:paraId="3DDC0CD0" w14:textId="77777777" w:rsidR="00881CA8" w:rsidRPr="008952EC" w:rsidRDefault="00881CA8" w:rsidP="00881CA8">
      <w:pPr>
        <w:jc w:val="both"/>
      </w:pPr>
      <w:r w:rsidRPr="008952EC">
        <w:rPr>
          <w:b/>
        </w:rPr>
        <w:t>Supplementary Surveillance Activities for Poliomyelitis</w:t>
      </w:r>
      <w:r w:rsidRPr="008952EC">
        <w:t xml:space="preserve">: Ongoing collection of information </w:t>
      </w:r>
      <w:r w:rsidR="0003120E">
        <w:t xml:space="preserve">(other than from AFP cases) </w:t>
      </w:r>
      <w:r w:rsidRPr="008952EC">
        <w:t xml:space="preserve">to demonstrate both the absence of wild poliovirus and the </w:t>
      </w:r>
      <w:r w:rsidR="0003120E">
        <w:t xml:space="preserve">increase the </w:t>
      </w:r>
      <w:r w:rsidRPr="008952EC">
        <w:t>sensitivity of existing surveillance systems to detect both paralytic poliomyelitis cases and wild poliovirus</w:t>
      </w:r>
      <w:r w:rsidR="0003120E">
        <w:t>.</w:t>
      </w:r>
    </w:p>
    <w:p w14:paraId="3DE44F0B" w14:textId="77777777" w:rsidR="00881CA8" w:rsidRPr="008952EC" w:rsidRDefault="00881CA8" w:rsidP="00881CA8"/>
    <w:p w14:paraId="7AB93DC5" w14:textId="77777777" w:rsidR="00881CA8" w:rsidRPr="008952EC" w:rsidRDefault="00881CA8" w:rsidP="005A26E8">
      <w:pPr>
        <w:pStyle w:val="BodyText"/>
        <w:jc w:val="both"/>
      </w:pPr>
      <w:r w:rsidRPr="008952EC">
        <w:rPr>
          <w:bCs/>
        </w:rPr>
        <w:t>Vaccine-associated Paralytic Poliomyelitis</w:t>
      </w:r>
      <w:r w:rsidRPr="008952EC">
        <w:t xml:space="preserve">: </w:t>
      </w:r>
      <w:r w:rsidRPr="008952EC">
        <w:rPr>
          <w:b w:val="0"/>
        </w:rPr>
        <w:t xml:space="preserve">Any case of AFP with onset of paralysis 4-30 days following receipt of OPV and the presence of neurological sequelae compatible with poliomyelitis </w:t>
      </w:r>
      <w:r w:rsidR="0003120E">
        <w:rPr>
          <w:b w:val="0"/>
        </w:rPr>
        <w:t xml:space="preserve">after </w:t>
      </w:r>
      <w:r w:rsidRPr="008952EC">
        <w:rPr>
          <w:b w:val="0"/>
        </w:rPr>
        <w:t>60 days follow</w:t>
      </w:r>
      <w:r w:rsidR="0003120E">
        <w:rPr>
          <w:b w:val="0"/>
        </w:rPr>
        <w:t xml:space="preserve"> up from the onset of</w:t>
      </w:r>
      <w:r w:rsidRPr="008952EC">
        <w:rPr>
          <w:b w:val="0"/>
        </w:rPr>
        <w:t xml:space="preserve"> paralysis, isolation of vaccine poliovirus (Sabin Like virus) from the </w:t>
      </w:r>
      <w:r w:rsidR="00E65F8D" w:rsidRPr="008952EC">
        <w:rPr>
          <w:b w:val="0"/>
        </w:rPr>
        <w:t xml:space="preserve">adequate </w:t>
      </w:r>
      <w:r w:rsidRPr="008952EC">
        <w:rPr>
          <w:b w:val="0"/>
        </w:rPr>
        <w:t xml:space="preserve">stools </w:t>
      </w:r>
      <w:r w:rsidR="00E65F8D" w:rsidRPr="008952EC">
        <w:rPr>
          <w:b w:val="0"/>
        </w:rPr>
        <w:t xml:space="preserve">tested in WHO accredited laboratory (for polioviruses) </w:t>
      </w:r>
      <w:r w:rsidRPr="008952EC">
        <w:rPr>
          <w:b w:val="0"/>
        </w:rPr>
        <w:t>and negative for wild poliovirus</w:t>
      </w:r>
      <w:r w:rsidR="00E65F8D" w:rsidRPr="008952EC">
        <w:rPr>
          <w:b w:val="0"/>
        </w:rPr>
        <w:t>.</w:t>
      </w:r>
      <w:r w:rsidRPr="008952EC">
        <w:rPr>
          <w:b w:val="0"/>
        </w:rPr>
        <w:t xml:space="preserve"> </w:t>
      </w:r>
      <w:r w:rsidR="00E65F8D" w:rsidRPr="008952EC">
        <w:rPr>
          <w:b w:val="0"/>
        </w:rPr>
        <w:t>F</w:t>
      </w:r>
      <w:r w:rsidRPr="008952EC">
        <w:rPr>
          <w:b w:val="0"/>
        </w:rPr>
        <w:t xml:space="preserve">or criteria and further </w:t>
      </w:r>
      <w:r w:rsidR="00E65F8D" w:rsidRPr="008952EC">
        <w:rPr>
          <w:b w:val="0"/>
        </w:rPr>
        <w:t xml:space="preserve">information </w:t>
      </w:r>
      <w:r w:rsidR="00E65F8D" w:rsidRPr="008952EC">
        <w:t>see</w:t>
      </w:r>
      <w:r w:rsidRPr="008952EC">
        <w:t xml:space="preserve"> attached Regional Guidelines on VAPP</w:t>
      </w:r>
      <w:r w:rsidR="001422BD" w:rsidRPr="008952EC">
        <w:t xml:space="preserve"> (</w:t>
      </w:r>
      <w:r w:rsidR="001422BD" w:rsidRPr="00C368A1">
        <w:t xml:space="preserve">page </w:t>
      </w:r>
      <w:r w:rsidR="00C368A1">
        <w:t>65</w:t>
      </w:r>
      <w:r w:rsidR="001422BD" w:rsidRPr="008952EC">
        <w:t>)</w:t>
      </w:r>
      <w:r w:rsidRPr="008952EC">
        <w:t>.</w:t>
      </w:r>
    </w:p>
    <w:p w14:paraId="2F83BA89" w14:textId="77777777" w:rsidR="00881CA8" w:rsidRPr="008952EC" w:rsidRDefault="00881CA8" w:rsidP="00881CA8">
      <w:pPr>
        <w:jc w:val="both"/>
        <w:rPr>
          <w:b/>
          <w:bCs/>
          <w:lang w:val="en-GB"/>
        </w:rPr>
      </w:pPr>
    </w:p>
    <w:p w14:paraId="6B97D8EF" w14:textId="77777777" w:rsidR="00881CA8" w:rsidRPr="008952EC" w:rsidRDefault="00E65F8D" w:rsidP="00881CA8">
      <w:pPr>
        <w:jc w:val="both"/>
        <w:rPr>
          <w:b/>
          <w:bCs/>
          <w:lang w:val="en-GB"/>
        </w:rPr>
      </w:pPr>
      <w:r w:rsidRPr="008952EC">
        <w:rPr>
          <w:b/>
          <w:bCs/>
          <w:szCs w:val="24"/>
        </w:rPr>
        <w:t>Vaccine</w:t>
      </w:r>
      <w:r w:rsidR="00881CA8" w:rsidRPr="008952EC">
        <w:rPr>
          <w:b/>
          <w:bCs/>
          <w:szCs w:val="24"/>
        </w:rPr>
        <w:t>-derived polioviruses</w:t>
      </w:r>
      <w:r w:rsidR="00881CA8" w:rsidRPr="008952EC">
        <w:rPr>
          <w:b/>
          <w:bCs/>
          <w:lang w:val="en-GB"/>
        </w:rPr>
        <w:t xml:space="preserve"> (VDPV</w:t>
      </w:r>
      <w:r w:rsidRPr="008952EC">
        <w:rPr>
          <w:b/>
          <w:bCs/>
          <w:lang w:val="en-GB"/>
        </w:rPr>
        <w:t>s</w:t>
      </w:r>
      <w:r w:rsidR="00881CA8" w:rsidRPr="008952EC">
        <w:rPr>
          <w:b/>
          <w:bCs/>
          <w:lang w:val="en-GB"/>
        </w:rPr>
        <w:t>)</w:t>
      </w:r>
      <w:r w:rsidR="00881CA8" w:rsidRPr="008952EC">
        <w:rPr>
          <w:lang w:val="en-GB"/>
        </w:rPr>
        <w:t>:</w:t>
      </w:r>
    </w:p>
    <w:p w14:paraId="3B6A2762" w14:textId="77777777" w:rsidR="00881CA8" w:rsidRPr="008952EC" w:rsidRDefault="00881CA8" w:rsidP="00881CA8">
      <w:pPr>
        <w:jc w:val="both"/>
        <w:rPr>
          <w:b/>
          <w:bCs/>
          <w:lang w:val="en-GB"/>
        </w:rPr>
      </w:pPr>
    </w:p>
    <w:p w14:paraId="7275BD6E" w14:textId="77777777" w:rsidR="00881CA8" w:rsidRPr="008952EC" w:rsidRDefault="00881CA8" w:rsidP="007F530B">
      <w:pPr>
        <w:numPr>
          <w:ilvl w:val="0"/>
          <w:numId w:val="16"/>
        </w:numPr>
        <w:jc w:val="both"/>
        <w:rPr>
          <w:szCs w:val="24"/>
        </w:rPr>
      </w:pPr>
      <w:r w:rsidRPr="008952EC">
        <w:rPr>
          <w:szCs w:val="24"/>
        </w:rPr>
        <w:t xml:space="preserve">VDPVs </w:t>
      </w:r>
      <w:r w:rsidR="00E65F8D" w:rsidRPr="008952EC">
        <w:rPr>
          <w:szCs w:val="24"/>
        </w:rPr>
        <w:t>are genetic variance of the oral polio vaccine viruses that develops and can cause paralysis indistinguishable from WPV disease in un-immunized or under immunized populations. I</w:t>
      </w:r>
      <w:r w:rsidRPr="008952EC">
        <w:rPr>
          <w:szCs w:val="24"/>
        </w:rPr>
        <w:t>f the sequence diversity in the VP1</w:t>
      </w:r>
      <w:r w:rsidRPr="008952EC">
        <w:rPr>
          <w:szCs w:val="24"/>
          <w:lang w:val="en-GB"/>
        </w:rPr>
        <w:t xml:space="preserve"> of poliovirus genome</w:t>
      </w:r>
      <w:r w:rsidRPr="008952EC">
        <w:rPr>
          <w:szCs w:val="24"/>
        </w:rPr>
        <w:t xml:space="preserve"> is &gt;1% compared with the corresponding parent Sabin strain</w:t>
      </w:r>
      <w:r w:rsidRPr="008952EC">
        <w:rPr>
          <w:szCs w:val="24"/>
          <w:lang w:val="en-GB"/>
        </w:rPr>
        <w:t xml:space="preserve"> i.e. more than 10 nucleotide change, classifies the type 1 and type 3 Sabin virus as VDPV of the same serotype. While for type 2 VDPV it is more than 0.6% </w:t>
      </w:r>
      <w:proofErr w:type="spellStart"/>
      <w:r w:rsidRPr="008952EC">
        <w:rPr>
          <w:szCs w:val="24"/>
          <w:lang w:val="en-GB"/>
        </w:rPr>
        <w:t>i.e</w:t>
      </w:r>
      <w:proofErr w:type="spellEnd"/>
      <w:r w:rsidRPr="008952EC">
        <w:rPr>
          <w:szCs w:val="24"/>
          <w:lang w:val="en-GB"/>
        </w:rPr>
        <w:t xml:space="preserve"> </w:t>
      </w:r>
      <w:r w:rsidRPr="008952EC">
        <w:rPr>
          <w:szCs w:val="24"/>
          <w:u w:val="single"/>
          <w:lang w:val="en-GB"/>
        </w:rPr>
        <w:t>&gt;</w:t>
      </w:r>
      <w:r w:rsidRPr="008952EC">
        <w:rPr>
          <w:szCs w:val="24"/>
          <w:lang w:val="en-GB"/>
        </w:rPr>
        <w:t xml:space="preserve">6 nucleotide </w:t>
      </w:r>
      <w:proofErr w:type="gramStart"/>
      <w:r w:rsidRPr="008952EC">
        <w:rPr>
          <w:szCs w:val="24"/>
          <w:lang w:val="en-GB"/>
        </w:rPr>
        <w:t>change</w:t>
      </w:r>
      <w:proofErr w:type="gramEnd"/>
      <w:r w:rsidRPr="008952EC">
        <w:rPr>
          <w:szCs w:val="24"/>
          <w:lang w:val="en-GB"/>
        </w:rPr>
        <w:t xml:space="preserve"> in in VP1 of polio</w:t>
      </w:r>
      <w:r w:rsidR="00E65F8D" w:rsidRPr="008952EC">
        <w:rPr>
          <w:szCs w:val="24"/>
          <w:lang w:val="en-GB"/>
        </w:rPr>
        <w:t>-</w:t>
      </w:r>
      <w:r w:rsidRPr="008952EC">
        <w:rPr>
          <w:szCs w:val="24"/>
          <w:lang w:val="en-GB"/>
        </w:rPr>
        <w:t>virus genome.</w:t>
      </w:r>
    </w:p>
    <w:p w14:paraId="29F11535" w14:textId="77777777" w:rsidR="00881CA8" w:rsidRPr="008952EC" w:rsidRDefault="00881CA8" w:rsidP="00881CA8">
      <w:pPr>
        <w:ind w:left="720"/>
        <w:jc w:val="both"/>
        <w:rPr>
          <w:szCs w:val="24"/>
        </w:rPr>
      </w:pPr>
    </w:p>
    <w:p w14:paraId="20C749A1" w14:textId="77777777" w:rsidR="00881CA8" w:rsidRPr="008952EC" w:rsidRDefault="00881CA8" w:rsidP="007F530B">
      <w:pPr>
        <w:autoSpaceDE w:val="0"/>
        <w:autoSpaceDN w:val="0"/>
        <w:adjustRightInd w:val="0"/>
        <w:rPr>
          <w:szCs w:val="24"/>
        </w:rPr>
      </w:pPr>
      <w:r w:rsidRPr="008952EC">
        <w:rPr>
          <w:szCs w:val="24"/>
        </w:rPr>
        <w:t xml:space="preserve">  VDPVs can be classified further based on epidemiological grounds, as:</w:t>
      </w:r>
    </w:p>
    <w:p w14:paraId="186061E2" w14:textId="77777777" w:rsidR="00881CA8" w:rsidRPr="008952EC" w:rsidRDefault="00881CA8" w:rsidP="00881CA8">
      <w:pPr>
        <w:autoSpaceDE w:val="0"/>
        <w:autoSpaceDN w:val="0"/>
        <w:adjustRightInd w:val="0"/>
        <w:rPr>
          <w:szCs w:val="24"/>
        </w:rPr>
      </w:pPr>
    </w:p>
    <w:p w14:paraId="4497DE03" w14:textId="77777777" w:rsidR="0038097B" w:rsidRPr="008952EC" w:rsidRDefault="0038097B" w:rsidP="007F530B">
      <w:pPr>
        <w:pStyle w:val="Default"/>
        <w:jc w:val="both"/>
        <w:rPr>
          <w:rFonts w:ascii="Times New Roman" w:hAnsi="Times New Roman" w:cs="Times New Roman"/>
        </w:rPr>
      </w:pPr>
      <w:r w:rsidRPr="008952EC">
        <w:rPr>
          <w:rFonts w:ascii="Times New Roman" w:hAnsi="Times New Roman" w:cs="Times New Roman"/>
          <w:i/>
          <w:iCs/>
        </w:rPr>
        <w:t>1. Circulating VDPV (cVDPV)</w:t>
      </w:r>
      <w:r w:rsidRPr="008952EC">
        <w:rPr>
          <w:rFonts w:ascii="Times New Roman" w:hAnsi="Times New Roman" w:cs="Times New Roman"/>
        </w:rPr>
        <w:t xml:space="preserve">: VDPV isolates for which there is evidence of person-to-person transmission in the community. </w:t>
      </w:r>
    </w:p>
    <w:p w14:paraId="112CFACD" w14:textId="77777777" w:rsidR="0038097B" w:rsidRPr="008952EC" w:rsidRDefault="0038097B" w:rsidP="0038097B">
      <w:pPr>
        <w:pStyle w:val="Default"/>
        <w:jc w:val="both"/>
        <w:rPr>
          <w:rFonts w:ascii="Times New Roman" w:hAnsi="Times New Roman" w:cs="Times New Roman"/>
        </w:rPr>
      </w:pPr>
    </w:p>
    <w:p w14:paraId="059E388F" w14:textId="77777777" w:rsidR="0038097B" w:rsidRPr="008952EC" w:rsidRDefault="00E65F8D" w:rsidP="005A26E8">
      <w:pPr>
        <w:pStyle w:val="Default"/>
        <w:jc w:val="both"/>
        <w:rPr>
          <w:rFonts w:ascii="Times New Roman" w:hAnsi="Times New Roman" w:cs="Times New Roman"/>
          <w:color w:val="auto"/>
        </w:rPr>
      </w:pPr>
      <w:r w:rsidRPr="008952EC">
        <w:rPr>
          <w:rFonts w:ascii="Times New Roman" w:hAnsi="Times New Roman" w:cs="Times New Roman"/>
        </w:rPr>
        <w:t xml:space="preserve">VDPVs will be called as </w:t>
      </w:r>
      <w:proofErr w:type="spellStart"/>
      <w:r w:rsidRPr="008952EC">
        <w:rPr>
          <w:rFonts w:ascii="Times New Roman" w:hAnsi="Times New Roman" w:cs="Times New Roman"/>
        </w:rPr>
        <w:t>cVDPVs</w:t>
      </w:r>
      <w:proofErr w:type="spellEnd"/>
      <w:r w:rsidRPr="008952EC">
        <w:rPr>
          <w:rFonts w:ascii="Times New Roman" w:hAnsi="Times New Roman" w:cs="Times New Roman"/>
        </w:rPr>
        <w:t xml:space="preserve"> when there are genetically linked VDPVs: </w:t>
      </w:r>
      <w:r w:rsidR="0038097B" w:rsidRPr="008952EC">
        <w:rPr>
          <w:rFonts w:ascii="Times New Roman" w:hAnsi="Times New Roman" w:cs="Times New Roman"/>
        </w:rPr>
        <w:t>i) from at least two individuals (not necessarily AFP cases), who are not household contacts</w:t>
      </w:r>
      <w:r w:rsidRPr="008952EC">
        <w:rPr>
          <w:rFonts w:ascii="Times New Roman" w:hAnsi="Times New Roman" w:cs="Times New Roman"/>
        </w:rPr>
        <w:t xml:space="preserve">; or </w:t>
      </w:r>
      <w:r w:rsidR="0038097B" w:rsidRPr="008952EC">
        <w:rPr>
          <w:rFonts w:ascii="Times New Roman" w:hAnsi="Times New Roman" w:cs="Times New Roman"/>
        </w:rPr>
        <w:t xml:space="preserve">ii) from one individual and one or more environmental surveillance (ES) samples, or </w:t>
      </w:r>
      <w:r w:rsidR="0038097B" w:rsidRPr="008952EC">
        <w:rPr>
          <w:rFonts w:ascii="Times New Roman" w:hAnsi="Times New Roman" w:cs="Times New Roman"/>
          <w:color w:val="auto"/>
        </w:rPr>
        <w:t xml:space="preserve">iii) from two or more ES samples if they were collected at more than one distinct ES collection site (no overlapping of catchment areas), or </w:t>
      </w:r>
      <w:r w:rsidRPr="008952EC">
        <w:rPr>
          <w:rFonts w:ascii="Times New Roman" w:hAnsi="Times New Roman" w:cs="Times New Roman"/>
          <w:color w:val="auto"/>
        </w:rPr>
        <w:t xml:space="preserve">iv) </w:t>
      </w:r>
      <w:r w:rsidR="0038097B" w:rsidRPr="008952EC">
        <w:rPr>
          <w:rFonts w:ascii="Times New Roman" w:hAnsi="Times New Roman" w:cs="Times New Roman"/>
          <w:color w:val="auto"/>
        </w:rPr>
        <w:t>from one site if collection was more than two months apart</w:t>
      </w:r>
      <w:r w:rsidR="005C1200">
        <w:rPr>
          <w:rFonts w:ascii="Times New Roman" w:hAnsi="Times New Roman" w:cs="Times New Roman"/>
          <w:color w:val="auto"/>
        </w:rPr>
        <w:t xml:space="preserve">, </w:t>
      </w:r>
      <w:r w:rsidR="0038097B" w:rsidRPr="008952EC">
        <w:rPr>
          <w:rFonts w:ascii="Times New Roman" w:hAnsi="Times New Roman" w:cs="Times New Roman"/>
          <w:color w:val="auto"/>
        </w:rPr>
        <w:t xml:space="preserve">or </w:t>
      </w:r>
      <w:r w:rsidRPr="008952EC">
        <w:rPr>
          <w:rFonts w:ascii="Times New Roman" w:hAnsi="Times New Roman" w:cs="Times New Roman"/>
          <w:color w:val="auto"/>
        </w:rPr>
        <w:t xml:space="preserve">v) </w:t>
      </w:r>
      <w:r w:rsidR="0038097B" w:rsidRPr="008952EC">
        <w:rPr>
          <w:rFonts w:ascii="Times New Roman" w:hAnsi="Times New Roman" w:cs="Times New Roman"/>
          <w:color w:val="auto"/>
        </w:rPr>
        <w:t xml:space="preserve">a single VDPV isolate, with genetic features indicating prolonged circulation (i.e. a number of nucleotide changes suggesting &gt; 1.5 </w:t>
      </w:r>
      <w:r w:rsidRPr="008952EC">
        <w:rPr>
          <w:rFonts w:ascii="Times New Roman" w:hAnsi="Times New Roman" w:cs="Times New Roman"/>
          <w:color w:val="auto"/>
        </w:rPr>
        <w:t xml:space="preserve">years </w:t>
      </w:r>
      <w:r w:rsidR="0038097B" w:rsidRPr="008952EC">
        <w:rPr>
          <w:rFonts w:ascii="Times New Roman" w:hAnsi="Times New Roman" w:cs="Times New Roman"/>
          <w:color w:val="auto"/>
        </w:rPr>
        <w:t xml:space="preserve">of independent circulation). </w:t>
      </w:r>
    </w:p>
    <w:p w14:paraId="21EC6E43" w14:textId="77777777" w:rsidR="0038097B" w:rsidRPr="008952EC" w:rsidRDefault="0038097B" w:rsidP="0038097B">
      <w:pPr>
        <w:pStyle w:val="Default"/>
        <w:jc w:val="both"/>
        <w:rPr>
          <w:rFonts w:ascii="Times New Roman" w:hAnsi="Times New Roman" w:cs="Times New Roman"/>
          <w:color w:val="auto"/>
        </w:rPr>
      </w:pPr>
      <w:r w:rsidRPr="008952EC">
        <w:rPr>
          <w:rFonts w:ascii="Times New Roman" w:hAnsi="Times New Roman" w:cs="Times New Roman"/>
          <w:color w:val="auto"/>
        </w:rPr>
        <w:t xml:space="preserve"> </w:t>
      </w:r>
    </w:p>
    <w:p w14:paraId="064ECF8B" w14:textId="77777777" w:rsidR="0038097B" w:rsidRPr="008952EC" w:rsidRDefault="0038097B" w:rsidP="007F530B">
      <w:pPr>
        <w:pStyle w:val="Default"/>
        <w:jc w:val="both"/>
        <w:rPr>
          <w:rFonts w:ascii="Times New Roman" w:hAnsi="Times New Roman" w:cs="Times New Roman"/>
          <w:color w:val="auto"/>
        </w:rPr>
      </w:pPr>
      <w:r w:rsidRPr="008952EC">
        <w:rPr>
          <w:rFonts w:ascii="Times New Roman" w:hAnsi="Times New Roman" w:cs="Times New Roman"/>
          <w:i/>
          <w:iCs/>
          <w:color w:val="auto"/>
        </w:rPr>
        <w:t>2. Immune-deficiency associated VDPV (iVDPV)</w:t>
      </w:r>
      <w:r w:rsidRPr="008952EC">
        <w:rPr>
          <w:rFonts w:ascii="Times New Roman" w:hAnsi="Times New Roman" w:cs="Times New Roman"/>
          <w:color w:val="auto"/>
        </w:rPr>
        <w:t xml:space="preserve">: VDPVs isolated from persons with </w:t>
      </w:r>
      <w:r w:rsidR="00E65F8D" w:rsidRPr="008952EC">
        <w:rPr>
          <w:rFonts w:ascii="Times New Roman" w:hAnsi="Times New Roman" w:cs="Times New Roman"/>
          <w:color w:val="auto"/>
        </w:rPr>
        <w:t xml:space="preserve">primary </w:t>
      </w:r>
      <w:r w:rsidRPr="008952EC">
        <w:rPr>
          <w:rFonts w:ascii="Times New Roman" w:hAnsi="Times New Roman" w:cs="Times New Roman"/>
          <w:color w:val="auto"/>
        </w:rPr>
        <w:t>immun</w:t>
      </w:r>
      <w:r w:rsidR="00E65F8D" w:rsidRPr="008952EC">
        <w:rPr>
          <w:rFonts w:ascii="Times New Roman" w:hAnsi="Times New Roman" w:cs="Times New Roman"/>
          <w:color w:val="auto"/>
        </w:rPr>
        <w:t>e-</w:t>
      </w:r>
      <w:r w:rsidRPr="008952EC">
        <w:rPr>
          <w:rFonts w:ascii="Times New Roman" w:hAnsi="Times New Roman" w:cs="Times New Roman"/>
          <w:color w:val="auto"/>
        </w:rPr>
        <w:t>deficiencies.</w:t>
      </w:r>
    </w:p>
    <w:p w14:paraId="187CBAC0" w14:textId="77777777" w:rsidR="0038097B" w:rsidRPr="008952EC" w:rsidRDefault="0038097B" w:rsidP="0038097B">
      <w:pPr>
        <w:pStyle w:val="Default"/>
        <w:jc w:val="both"/>
        <w:rPr>
          <w:rFonts w:ascii="Times New Roman" w:hAnsi="Times New Roman" w:cs="Times New Roman"/>
          <w:color w:val="auto"/>
        </w:rPr>
      </w:pPr>
      <w:r w:rsidRPr="008952EC">
        <w:rPr>
          <w:rFonts w:ascii="Times New Roman" w:hAnsi="Times New Roman" w:cs="Times New Roman"/>
          <w:color w:val="auto"/>
        </w:rPr>
        <w:t xml:space="preserve"> </w:t>
      </w:r>
    </w:p>
    <w:p w14:paraId="04151485" w14:textId="77777777" w:rsidR="0038097B" w:rsidRPr="008952EC" w:rsidRDefault="0038097B" w:rsidP="007F530B">
      <w:pPr>
        <w:pStyle w:val="Default"/>
        <w:jc w:val="both"/>
        <w:rPr>
          <w:rFonts w:ascii="Times New Roman" w:hAnsi="Times New Roman" w:cs="Times New Roman"/>
          <w:color w:val="auto"/>
        </w:rPr>
      </w:pPr>
      <w:r w:rsidRPr="008952EC">
        <w:rPr>
          <w:rFonts w:ascii="Times New Roman" w:hAnsi="Times New Roman" w:cs="Times New Roman"/>
          <w:i/>
          <w:iCs/>
          <w:color w:val="auto"/>
        </w:rPr>
        <w:t>3. Ambiguous VDPV (aVDPV)</w:t>
      </w:r>
      <w:r w:rsidRPr="008952EC">
        <w:rPr>
          <w:rFonts w:ascii="Times New Roman" w:hAnsi="Times New Roman" w:cs="Times New Roman"/>
          <w:color w:val="auto"/>
        </w:rPr>
        <w:t>: VDPV isolate</w:t>
      </w:r>
      <w:r w:rsidR="00E65F8D" w:rsidRPr="008952EC">
        <w:rPr>
          <w:rFonts w:ascii="Times New Roman" w:hAnsi="Times New Roman" w:cs="Times New Roman"/>
          <w:color w:val="auto"/>
        </w:rPr>
        <w:t>d</w:t>
      </w:r>
      <w:r w:rsidRPr="008952EC">
        <w:rPr>
          <w:rFonts w:ascii="Times New Roman" w:hAnsi="Times New Roman" w:cs="Times New Roman"/>
          <w:color w:val="auto"/>
        </w:rPr>
        <w:t xml:space="preserve"> from individuals with or without AFP and with no known immunodeficiency, or from environmental samples, without evidence for circulation.</w:t>
      </w:r>
      <w:r w:rsidR="00E65F8D" w:rsidRPr="008952EC">
        <w:rPr>
          <w:rFonts w:ascii="Times New Roman" w:hAnsi="Times New Roman" w:cs="Times New Roman"/>
          <w:color w:val="auto"/>
        </w:rPr>
        <w:t xml:space="preserve"> A VDPV classified as “ambiguous” may need to be reclassified as “c” or “</w:t>
      </w:r>
      <w:r w:rsidR="005C1200">
        <w:rPr>
          <w:rFonts w:ascii="Times New Roman" w:hAnsi="Times New Roman" w:cs="Times New Roman"/>
          <w:color w:val="auto"/>
        </w:rPr>
        <w:t>i</w:t>
      </w:r>
      <w:proofErr w:type="gramStart"/>
      <w:r w:rsidR="00E65F8D" w:rsidRPr="008952EC">
        <w:rPr>
          <w:rFonts w:ascii="Times New Roman" w:hAnsi="Times New Roman" w:cs="Times New Roman"/>
          <w:color w:val="auto"/>
        </w:rPr>
        <w:t>”</w:t>
      </w:r>
      <w:r w:rsidR="00B64109" w:rsidRPr="008952EC">
        <w:rPr>
          <w:rFonts w:ascii="Times New Roman" w:hAnsi="Times New Roman" w:cs="Times New Roman"/>
          <w:color w:val="auto"/>
        </w:rPr>
        <w:t>, if</w:t>
      </w:r>
      <w:proofErr w:type="gramEnd"/>
      <w:r w:rsidR="00B64109" w:rsidRPr="008952EC">
        <w:rPr>
          <w:rFonts w:ascii="Times New Roman" w:hAnsi="Times New Roman" w:cs="Times New Roman"/>
          <w:color w:val="auto"/>
        </w:rPr>
        <w:t xml:space="preserve"> there is subsequent evidence of circulation or of derivation from an immune-deficient individual.</w:t>
      </w:r>
      <w:r w:rsidRPr="008952EC">
        <w:rPr>
          <w:rFonts w:ascii="Times New Roman" w:hAnsi="Times New Roman" w:cs="Times New Roman"/>
          <w:color w:val="auto"/>
        </w:rPr>
        <w:t xml:space="preserve"> </w:t>
      </w:r>
    </w:p>
    <w:p w14:paraId="37C0F1B5" w14:textId="77777777" w:rsidR="0038097B" w:rsidRPr="008952EC" w:rsidRDefault="0038097B" w:rsidP="0038097B">
      <w:pPr>
        <w:pStyle w:val="Default"/>
        <w:jc w:val="both"/>
        <w:rPr>
          <w:rFonts w:ascii="Times New Roman" w:hAnsi="Times New Roman" w:cs="Times New Roman"/>
          <w:color w:val="auto"/>
        </w:rPr>
      </w:pPr>
    </w:p>
    <w:p w14:paraId="000579DC" w14:textId="77777777" w:rsidR="0038097B" w:rsidRPr="008952EC" w:rsidRDefault="0038097B" w:rsidP="0038097B">
      <w:pPr>
        <w:pStyle w:val="Default"/>
        <w:jc w:val="both"/>
        <w:rPr>
          <w:rFonts w:ascii="Times New Roman" w:hAnsi="Times New Roman" w:cs="Times New Roman"/>
          <w:color w:val="auto"/>
        </w:rPr>
      </w:pPr>
      <w:r w:rsidRPr="008952EC">
        <w:rPr>
          <w:rFonts w:ascii="Times New Roman" w:hAnsi="Times New Roman" w:cs="Times New Roman"/>
          <w:color w:val="auto"/>
        </w:rPr>
        <w:t xml:space="preserve">A VDPV isolate should only be classified as 'ambiguous' if additional investigations have excluded that it is derived from an immunodeficient individual ('iVDPV') or that it is part of an ongoing chain of transmission, i.e. a 'circulating VDPV' ('cVDPV'). </w:t>
      </w:r>
    </w:p>
    <w:p w14:paraId="6D209CE0" w14:textId="77777777" w:rsidR="0038097B" w:rsidRPr="008952EC" w:rsidRDefault="0038097B" w:rsidP="0038097B">
      <w:pPr>
        <w:pStyle w:val="Default"/>
        <w:jc w:val="both"/>
        <w:rPr>
          <w:rFonts w:ascii="Times New Roman" w:hAnsi="Times New Roman" w:cs="Times New Roman"/>
          <w:color w:val="auto"/>
        </w:rPr>
      </w:pPr>
    </w:p>
    <w:p w14:paraId="172F20CF" w14:textId="77777777" w:rsidR="00881CA8" w:rsidRPr="008952EC" w:rsidRDefault="00881CA8" w:rsidP="007F530B">
      <w:pPr>
        <w:jc w:val="both"/>
      </w:pPr>
      <w:r w:rsidRPr="008952EC">
        <w:rPr>
          <w:b/>
        </w:rPr>
        <w:t>Virologically Confirmed Poliomyelitis Case:</w:t>
      </w:r>
      <w:r w:rsidRPr="008952EC">
        <w:t xml:space="preserve"> A case of Poliomyelitis confirmed by isolation of wild poliovirus from stool specimen of </w:t>
      </w:r>
      <w:r w:rsidR="00D31BE6" w:rsidRPr="008952EC">
        <w:t xml:space="preserve">an AFP </w:t>
      </w:r>
      <w:r w:rsidRPr="008952EC">
        <w:t>case or from a close contact</w:t>
      </w:r>
      <w:r w:rsidR="005C1200">
        <w:t xml:space="preserve"> of an AFP case and </w:t>
      </w:r>
      <w:r w:rsidR="00D31BE6" w:rsidRPr="008952EC">
        <w:t xml:space="preserve">tested </w:t>
      </w:r>
      <w:r w:rsidR="005C1200">
        <w:t xml:space="preserve">positive for Wild Poliovirus </w:t>
      </w:r>
      <w:r w:rsidR="00D31BE6" w:rsidRPr="008952EC">
        <w:t>in WHO accredited laboratory</w:t>
      </w:r>
      <w:r w:rsidR="005C1200">
        <w:t>.</w:t>
      </w:r>
      <w:r w:rsidR="00D31BE6" w:rsidRPr="008952EC">
        <w:t xml:space="preserve"> </w:t>
      </w:r>
    </w:p>
    <w:p w14:paraId="060A67F7" w14:textId="77777777" w:rsidR="00881CA8" w:rsidRPr="008952EC" w:rsidRDefault="00881CA8" w:rsidP="00881CA8">
      <w:pPr>
        <w:jc w:val="both"/>
      </w:pPr>
    </w:p>
    <w:p w14:paraId="58431C23" w14:textId="77777777" w:rsidR="00881CA8" w:rsidRPr="008952EC" w:rsidRDefault="00881CA8" w:rsidP="007F530B">
      <w:pPr>
        <w:jc w:val="both"/>
      </w:pPr>
      <w:r w:rsidRPr="008952EC">
        <w:rPr>
          <w:b/>
        </w:rPr>
        <w:t>Zero Reporting</w:t>
      </w:r>
      <w:r w:rsidRPr="008952EC">
        <w:t xml:space="preserve">: </w:t>
      </w:r>
      <w:r w:rsidR="00D31BE6" w:rsidRPr="008952EC">
        <w:t xml:space="preserve">Designated reporting sites at all levels should report at a specific frequency (usually weekly or monthly) even if there are zero (no) </w:t>
      </w:r>
      <w:r w:rsidR="005C1200">
        <w:t xml:space="preserve">AFP </w:t>
      </w:r>
      <w:r w:rsidR="00D31BE6" w:rsidRPr="008952EC">
        <w:t>cases; and therefore, often referred to as “zero reporting”</w:t>
      </w:r>
      <w:r w:rsidRPr="008952EC">
        <w:t>. A report of zero cases is to be submitted</w:t>
      </w:r>
      <w:r w:rsidR="00A705FF">
        <w:t xml:space="preserve"> to the surveillance </w:t>
      </w:r>
      <w:proofErr w:type="gramStart"/>
      <w:r w:rsidR="00A705FF">
        <w:t xml:space="preserve">unit </w:t>
      </w:r>
      <w:r w:rsidRPr="008952EC">
        <w:t>.</w:t>
      </w:r>
      <w:proofErr w:type="gramEnd"/>
      <w:r w:rsidRPr="008952EC">
        <w:t xml:space="preserve"> Zero reporting is often required for diseases in the weekly and monthly reporting system.  </w:t>
      </w:r>
    </w:p>
    <w:p w14:paraId="219B4767" w14:textId="77777777" w:rsidR="002405C8" w:rsidRPr="008952EC" w:rsidRDefault="002405C8" w:rsidP="002405C8">
      <w:pPr>
        <w:jc w:val="both"/>
      </w:pPr>
      <w:r w:rsidRPr="008952EC">
        <w:rPr>
          <w:b/>
        </w:rPr>
        <w:br w:type="page"/>
        <w:t>Polio Event</w:t>
      </w:r>
      <w:r w:rsidRPr="008952EC">
        <w:t xml:space="preserve">: denotes that here is isolation of either WPV in a single EV sample with </w:t>
      </w:r>
      <w:r w:rsidRPr="008952EC">
        <w:rPr>
          <w:iCs/>
          <w:u w:val="single"/>
        </w:rPr>
        <w:t xml:space="preserve">no evidence of local </w:t>
      </w:r>
      <w:r w:rsidR="00A55843" w:rsidRPr="008952EC">
        <w:rPr>
          <w:iCs/>
          <w:u w:val="single"/>
        </w:rPr>
        <w:t xml:space="preserve">transmission </w:t>
      </w:r>
      <w:r w:rsidR="00A55843" w:rsidRPr="008952EC">
        <w:t>or</w:t>
      </w:r>
      <w:r w:rsidRPr="008952EC">
        <w:t xml:space="preserve"> detection of VDPV in an AFP case, EV sample or other sample; </w:t>
      </w:r>
      <w:r w:rsidRPr="008952EC">
        <w:rPr>
          <w:i/>
        </w:rPr>
        <w:t xml:space="preserve">but </w:t>
      </w:r>
      <w:r w:rsidRPr="008952EC">
        <w:t xml:space="preserve">with </w:t>
      </w:r>
      <w:r w:rsidRPr="008952EC">
        <w:rPr>
          <w:iCs/>
          <w:u w:val="single"/>
        </w:rPr>
        <w:t xml:space="preserve">no further detection </w:t>
      </w:r>
      <w:r w:rsidR="00A55843" w:rsidRPr="008952EC">
        <w:rPr>
          <w:iCs/>
          <w:u w:val="single"/>
        </w:rPr>
        <w:t>of a</w:t>
      </w:r>
      <w:r w:rsidRPr="008952EC">
        <w:rPr>
          <w:iCs/>
          <w:u w:val="single"/>
        </w:rPr>
        <w:t xml:space="preserve"> related </w:t>
      </w:r>
      <w:r w:rsidR="00A55843" w:rsidRPr="008952EC">
        <w:rPr>
          <w:iCs/>
          <w:u w:val="single"/>
        </w:rPr>
        <w:t>virus or</w:t>
      </w:r>
      <w:r w:rsidRPr="008952EC">
        <w:rPr>
          <w:iCs/>
          <w:u w:val="single"/>
        </w:rPr>
        <w:t xml:space="preserve"> other evidence suggesting established community – level circulation</w:t>
      </w:r>
      <w:r w:rsidRPr="008952EC">
        <w:t>. See Table 1 below.</w:t>
      </w:r>
    </w:p>
    <w:p w14:paraId="5D0F0858" w14:textId="77777777" w:rsidR="002405C8" w:rsidRPr="008952EC" w:rsidRDefault="002405C8" w:rsidP="002405C8">
      <w:pPr>
        <w:jc w:val="both"/>
      </w:pPr>
    </w:p>
    <w:p w14:paraId="24BFEE37" w14:textId="732362CF" w:rsidR="002405C8" w:rsidRPr="008952EC" w:rsidRDefault="00DC2BA6" w:rsidP="002405C8">
      <w:pPr>
        <w:jc w:val="both"/>
      </w:pPr>
      <w:r w:rsidRPr="008952EC">
        <w:rPr>
          <w:noProof/>
        </w:rPr>
        <w:drawing>
          <wp:anchor distT="0" distB="0" distL="114300" distR="114300" simplePos="0" relativeHeight="251656192" behindDoc="0" locked="0" layoutInCell="1" allowOverlap="1" wp14:anchorId="31743F21" wp14:editId="7D099198">
            <wp:simplePos x="0" y="0"/>
            <wp:positionH relativeFrom="column">
              <wp:posOffset>-470535</wp:posOffset>
            </wp:positionH>
            <wp:positionV relativeFrom="paragraph">
              <wp:posOffset>221615</wp:posOffset>
            </wp:positionV>
            <wp:extent cx="6680835" cy="5451475"/>
            <wp:effectExtent l="19050" t="19050" r="5715" b="0"/>
            <wp:wrapSquare wrapText="bothSides"/>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680835" cy="54514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2226A13" w14:textId="77777777" w:rsidR="002405C8" w:rsidRPr="008952EC" w:rsidRDefault="002405C8" w:rsidP="002405C8">
      <w:pPr>
        <w:jc w:val="both"/>
      </w:pPr>
    </w:p>
    <w:p w14:paraId="2D4C60A7" w14:textId="77777777" w:rsidR="002405C8" w:rsidRPr="008952EC" w:rsidRDefault="002405C8" w:rsidP="002405C8">
      <w:pPr>
        <w:jc w:val="both"/>
      </w:pPr>
    </w:p>
    <w:p w14:paraId="6624A2FC" w14:textId="77777777" w:rsidR="002405C8" w:rsidRPr="008952EC" w:rsidRDefault="002405C8" w:rsidP="002405C8"/>
    <w:p w14:paraId="268D7FDB" w14:textId="77777777" w:rsidR="00881CA8" w:rsidRPr="008952EC" w:rsidRDefault="00881CA8" w:rsidP="00881CA8">
      <w:pPr>
        <w:tabs>
          <w:tab w:val="left" w:pos="720"/>
        </w:tabs>
        <w:spacing w:line="360" w:lineRule="auto"/>
        <w:rPr>
          <w:b/>
        </w:rPr>
      </w:pPr>
    </w:p>
    <w:p w14:paraId="1D6EB406" w14:textId="77777777" w:rsidR="00A55843" w:rsidRPr="008952EC" w:rsidRDefault="00A55843" w:rsidP="00881CA8">
      <w:pPr>
        <w:tabs>
          <w:tab w:val="left" w:pos="720"/>
        </w:tabs>
        <w:spacing w:line="360" w:lineRule="auto"/>
        <w:rPr>
          <w:b/>
        </w:rPr>
      </w:pPr>
    </w:p>
    <w:p w14:paraId="3AFD1E40" w14:textId="77777777" w:rsidR="00A55843" w:rsidRPr="008952EC" w:rsidRDefault="00A55843" w:rsidP="00881CA8">
      <w:pPr>
        <w:tabs>
          <w:tab w:val="left" w:pos="720"/>
        </w:tabs>
        <w:spacing w:line="360" w:lineRule="auto"/>
        <w:rPr>
          <w:b/>
        </w:rPr>
      </w:pPr>
    </w:p>
    <w:p w14:paraId="1B7E4F73" w14:textId="77777777" w:rsidR="00A55843" w:rsidRPr="008952EC" w:rsidRDefault="00A55843" w:rsidP="00E30F41">
      <w:pPr>
        <w:jc w:val="both"/>
      </w:pPr>
      <w:r w:rsidRPr="008952EC">
        <w:rPr>
          <w:b/>
        </w:rPr>
        <w:t xml:space="preserve">Polio Outbreak: </w:t>
      </w:r>
      <w:r w:rsidRPr="008952EC">
        <w:t>is considered: a) if there is a single or multiple case (s) due to WPV or cVDPV, OR b) a positive EV sample for WPV/</w:t>
      </w:r>
      <w:proofErr w:type="spellStart"/>
      <w:r w:rsidR="00A705FF">
        <w:t>c</w:t>
      </w:r>
      <w:r w:rsidRPr="008952EC">
        <w:t>VDPV</w:t>
      </w:r>
      <w:proofErr w:type="spellEnd"/>
      <w:r w:rsidRPr="008952EC">
        <w:t xml:space="preserve"> given that i) Two or more separate samples contain WPV/VDPV with genetic sequencing information that indicates </w:t>
      </w:r>
      <w:r w:rsidRPr="008952EC">
        <w:rPr>
          <w:iCs/>
          <w:u w:val="single"/>
        </w:rPr>
        <w:t>sustained local transmission or</w:t>
      </w:r>
      <w:r w:rsidR="00A705FF">
        <w:rPr>
          <w:iCs/>
          <w:u w:val="single"/>
        </w:rPr>
        <w:t>, ii)</w:t>
      </w:r>
      <w:r w:rsidRPr="008952EC">
        <w:rPr>
          <w:iCs/>
          <w:u w:val="single"/>
        </w:rPr>
        <w:t xml:space="preserve"> </w:t>
      </w:r>
      <w:r w:rsidRPr="008952EC">
        <w:t>a single sample is positive for WPV/</w:t>
      </w:r>
      <w:r w:rsidR="00A705FF">
        <w:t>c</w:t>
      </w:r>
      <w:r w:rsidRPr="008952EC">
        <w:t xml:space="preserve">VDPV and follow-up investigation </w:t>
      </w:r>
      <w:r w:rsidRPr="008952EC">
        <w:rPr>
          <w:iCs/>
          <w:u w:val="single"/>
        </w:rPr>
        <w:t xml:space="preserve">identifies polio compatible cases or WPV/VDPV infected persons. See </w:t>
      </w:r>
      <w:r w:rsidR="00722922" w:rsidRPr="008952EC">
        <w:rPr>
          <w:iCs/>
          <w:u w:val="single"/>
        </w:rPr>
        <w:t>t</w:t>
      </w:r>
      <w:r w:rsidRPr="008952EC">
        <w:rPr>
          <w:iCs/>
          <w:u w:val="single"/>
        </w:rPr>
        <w:t>able</w:t>
      </w:r>
      <w:r w:rsidR="00722922" w:rsidRPr="008952EC">
        <w:rPr>
          <w:iCs/>
          <w:u w:val="single"/>
        </w:rPr>
        <w:t>s</w:t>
      </w:r>
      <w:r w:rsidRPr="008952EC">
        <w:rPr>
          <w:iCs/>
          <w:u w:val="single"/>
        </w:rPr>
        <w:t xml:space="preserve"> below</w:t>
      </w:r>
    </w:p>
    <w:p w14:paraId="57BAAC38" w14:textId="734B5028" w:rsidR="00A55843" w:rsidRPr="008952EC" w:rsidRDefault="00DC2BA6" w:rsidP="00881CA8">
      <w:pPr>
        <w:tabs>
          <w:tab w:val="left" w:pos="720"/>
        </w:tabs>
        <w:spacing w:line="360" w:lineRule="auto"/>
        <w:rPr>
          <w:b/>
        </w:rPr>
      </w:pPr>
      <w:r w:rsidRPr="008952EC">
        <w:rPr>
          <w:noProof/>
        </w:rPr>
        <w:drawing>
          <wp:anchor distT="0" distB="0" distL="114300" distR="114300" simplePos="0" relativeHeight="251658240" behindDoc="1" locked="0" layoutInCell="1" allowOverlap="1" wp14:anchorId="53A6AF5A" wp14:editId="57D3CC23">
            <wp:simplePos x="0" y="0"/>
            <wp:positionH relativeFrom="column">
              <wp:posOffset>-453390</wp:posOffset>
            </wp:positionH>
            <wp:positionV relativeFrom="paragraph">
              <wp:posOffset>262890</wp:posOffset>
            </wp:positionV>
            <wp:extent cx="6797040" cy="5566410"/>
            <wp:effectExtent l="19050" t="19050" r="3810" b="0"/>
            <wp:wrapTight wrapText="bothSides">
              <wp:wrapPolygon edited="0">
                <wp:start x="-61" y="-74"/>
                <wp:lineTo x="-61" y="21585"/>
                <wp:lineTo x="21612" y="21585"/>
                <wp:lineTo x="21612" y="-74"/>
                <wp:lineTo x="-61" y="-74"/>
              </wp:wrapPolygon>
            </wp:wrapTight>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797040" cy="556641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F6DB816" w14:textId="673209DE" w:rsidR="00881CA8" w:rsidRPr="008952EC" w:rsidRDefault="00881CA8" w:rsidP="007F530B">
      <w:pPr>
        <w:pStyle w:val="BodyText"/>
        <w:jc w:val="center"/>
      </w:pPr>
      <w:r w:rsidRPr="008952EC">
        <w:rPr>
          <w:b w:val="0"/>
        </w:rPr>
        <w:br w:type="page"/>
      </w:r>
      <w:r w:rsidR="00DC2BA6" w:rsidRPr="008952EC">
        <w:rPr>
          <w:noProof/>
        </w:rPr>
        <w:drawing>
          <wp:anchor distT="0" distB="0" distL="114300" distR="114300" simplePos="0" relativeHeight="251657216" behindDoc="1" locked="0" layoutInCell="1" allowOverlap="1" wp14:anchorId="3CA1EBC8" wp14:editId="3CCB8820">
            <wp:simplePos x="0" y="0"/>
            <wp:positionH relativeFrom="column">
              <wp:posOffset>-467995</wp:posOffset>
            </wp:positionH>
            <wp:positionV relativeFrom="paragraph">
              <wp:posOffset>-219075</wp:posOffset>
            </wp:positionV>
            <wp:extent cx="6715760" cy="4401820"/>
            <wp:effectExtent l="19050" t="19050" r="8890" b="0"/>
            <wp:wrapTight wrapText="bothSides">
              <wp:wrapPolygon edited="0">
                <wp:start x="-61" y="-93"/>
                <wp:lineTo x="-61" y="21594"/>
                <wp:lineTo x="21629" y="21594"/>
                <wp:lineTo x="21629" y="-93"/>
                <wp:lineTo x="-61" y="-93"/>
              </wp:wrapPolygon>
            </wp:wrapTight>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715760" cy="440182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405C8" w:rsidRPr="008952EC">
        <w:rPr>
          <w:b w:val="0"/>
        </w:rPr>
        <w:br w:type="page"/>
      </w:r>
      <w:r w:rsidRPr="008952EC">
        <w:t>Regional Guidelines for Diagnosis and Reporting of Vaccine Associated Paralytic Poliomyelitis (VAPP) Cases</w:t>
      </w:r>
    </w:p>
    <w:p w14:paraId="1F3BF25F" w14:textId="77777777" w:rsidR="00881CA8" w:rsidRPr="008952EC" w:rsidRDefault="00881CA8" w:rsidP="00881CA8">
      <w:pPr>
        <w:jc w:val="center"/>
        <w:rPr>
          <w:b/>
        </w:rPr>
      </w:pPr>
    </w:p>
    <w:p w14:paraId="59CDD9D6" w14:textId="77777777" w:rsidR="00881CA8" w:rsidRPr="008952EC" w:rsidRDefault="00881CA8" w:rsidP="00881CA8">
      <w:pPr>
        <w:rPr>
          <w:b/>
        </w:rPr>
      </w:pPr>
      <w:r w:rsidRPr="008952EC">
        <w:rPr>
          <w:b/>
        </w:rPr>
        <w:t>Background</w:t>
      </w:r>
    </w:p>
    <w:p w14:paraId="492AD0D7" w14:textId="77777777" w:rsidR="00881CA8" w:rsidRPr="008952EC" w:rsidRDefault="00881CA8" w:rsidP="00881CA8">
      <w:pPr>
        <w:rPr>
          <w:b/>
        </w:rPr>
      </w:pPr>
    </w:p>
    <w:p w14:paraId="0A9AA9BE" w14:textId="77777777" w:rsidR="00881CA8" w:rsidRPr="008952EC" w:rsidRDefault="00881CA8" w:rsidP="00881CA8">
      <w:pPr>
        <w:jc w:val="both"/>
      </w:pPr>
      <w:r w:rsidRPr="008952EC">
        <w:t xml:space="preserve">Countries in the EMR have relied primarily on OPV for control and eradication of poliomyelitis through routine and supplementary immunization.  However, one disadvantage associated with OPV is the rare occurrence of VAPP.  The overall risk of VAPP has been estimated at 1 case per 2.5 million doses of OPV distributed in the U.S.A and 1 case per 1.4 million doses administered in England and Wales.  </w:t>
      </w:r>
    </w:p>
    <w:p w14:paraId="6A6E8522" w14:textId="77777777" w:rsidR="00881CA8" w:rsidRPr="008952EC" w:rsidRDefault="00881CA8" w:rsidP="00881CA8">
      <w:pPr>
        <w:jc w:val="both"/>
      </w:pPr>
    </w:p>
    <w:p w14:paraId="2CF66283" w14:textId="77777777" w:rsidR="00881CA8" w:rsidRPr="008952EC" w:rsidRDefault="00881CA8" w:rsidP="00881CA8">
      <w:pPr>
        <w:jc w:val="both"/>
      </w:pPr>
      <w:r w:rsidRPr="008952EC">
        <w:t>In countries of Central and South America that have conducted mass immunization campaigns with OPV, the estimated overall risk for VAPP was not different from that reported from U.S.A</w:t>
      </w:r>
      <w:r w:rsidR="00A705FF">
        <w:t xml:space="preserve">, </w:t>
      </w:r>
      <w:r w:rsidRPr="008952EC">
        <w:t>England</w:t>
      </w:r>
      <w:r w:rsidR="00A705FF">
        <w:t>,</w:t>
      </w:r>
      <w:r w:rsidRPr="008952EC">
        <w:t xml:space="preserve"> and Wales, and ranged from 1 case per 1.5-2.2 million doses of OPV administered. </w:t>
      </w:r>
    </w:p>
    <w:p w14:paraId="032E0A6B" w14:textId="77777777" w:rsidR="00881CA8" w:rsidRPr="008952EC" w:rsidRDefault="00881CA8" w:rsidP="00881CA8">
      <w:pPr>
        <w:jc w:val="both"/>
      </w:pPr>
    </w:p>
    <w:p w14:paraId="185261A5" w14:textId="77777777" w:rsidR="00881CA8" w:rsidRPr="008952EC" w:rsidRDefault="00881CA8" w:rsidP="00881CA8">
      <w:pPr>
        <w:jc w:val="both"/>
      </w:pPr>
      <w:r w:rsidRPr="008952EC">
        <w:t>The best strategy to prevent VAPP is to eradicate wild poliovirus globally and eventually stop immunization against polio. However, until we reach that goal, cases of VAPP are expected to occur in some countries of the Region. The purpose of this document is to:</w:t>
      </w:r>
    </w:p>
    <w:p w14:paraId="2B78C851" w14:textId="77777777" w:rsidR="00881CA8" w:rsidRPr="008952EC" w:rsidRDefault="00881CA8" w:rsidP="00881CA8">
      <w:pPr>
        <w:pStyle w:val="BodyText"/>
        <w:numPr>
          <w:ilvl w:val="0"/>
          <w:numId w:val="14"/>
        </w:numPr>
        <w:ind w:left="720" w:hanging="450"/>
        <w:jc w:val="both"/>
        <w:rPr>
          <w:b w:val="0"/>
        </w:rPr>
      </w:pPr>
      <w:r w:rsidRPr="008952EC">
        <w:rPr>
          <w:b w:val="0"/>
        </w:rPr>
        <w:t>Provide a case definition for VAPP with minimum criteria that must be fulfilled for establishing diagnosis</w:t>
      </w:r>
    </w:p>
    <w:p w14:paraId="53A99FF2" w14:textId="77777777" w:rsidR="00881CA8" w:rsidRPr="008952EC" w:rsidRDefault="00881CA8" w:rsidP="00881CA8">
      <w:pPr>
        <w:pStyle w:val="BodyText"/>
        <w:numPr>
          <w:ilvl w:val="0"/>
          <w:numId w:val="14"/>
        </w:numPr>
        <w:ind w:left="720" w:hanging="450"/>
        <w:jc w:val="both"/>
        <w:rPr>
          <w:b w:val="0"/>
        </w:rPr>
      </w:pPr>
      <w:r w:rsidRPr="008952EC">
        <w:rPr>
          <w:b w:val="0"/>
        </w:rPr>
        <w:t xml:space="preserve">Describe issues related to the process of establishing diagnosis and reporting of VAPP cases in EMR. </w:t>
      </w:r>
    </w:p>
    <w:p w14:paraId="2D69DC8F" w14:textId="77777777" w:rsidR="00881CA8" w:rsidRPr="008952EC" w:rsidRDefault="00881CA8" w:rsidP="00881CA8">
      <w:pPr>
        <w:pStyle w:val="BodyText"/>
        <w:numPr>
          <w:ilvl w:val="0"/>
          <w:numId w:val="14"/>
        </w:numPr>
        <w:ind w:left="720" w:hanging="450"/>
        <w:jc w:val="both"/>
        <w:rPr>
          <w:b w:val="0"/>
        </w:rPr>
      </w:pPr>
      <w:r w:rsidRPr="008952EC">
        <w:rPr>
          <w:b w:val="0"/>
        </w:rPr>
        <w:t xml:space="preserve">Provide background information about VAPP. </w:t>
      </w:r>
    </w:p>
    <w:p w14:paraId="513F2507" w14:textId="77777777" w:rsidR="00881CA8" w:rsidRPr="008952EC" w:rsidRDefault="00881CA8" w:rsidP="00881CA8">
      <w:pPr>
        <w:pStyle w:val="BodyText"/>
        <w:rPr>
          <w:b w:val="0"/>
        </w:rPr>
      </w:pPr>
    </w:p>
    <w:p w14:paraId="7E7C5787" w14:textId="77777777" w:rsidR="00881CA8" w:rsidRPr="008952EC" w:rsidRDefault="00881CA8" w:rsidP="00881CA8">
      <w:pPr>
        <w:pStyle w:val="BodyText"/>
        <w:rPr>
          <w:b w:val="0"/>
        </w:rPr>
      </w:pPr>
      <w:r w:rsidRPr="008952EC">
        <w:rPr>
          <w:b w:val="0"/>
        </w:rPr>
        <w:t xml:space="preserve"> </w:t>
      </w:r>
      <w:r w:rsidRPr="008952EC">
        <w:t>Case Definition and Criteria for Diagnosis of VAPP</w:t>
      </w:r>
    </w:p>
    <w:p w14:paraId="0336DC05" w14:textId="77777777" w:rsidR="00881CA8" w:rsidRPr="008952EC" w:rsidRDefault="00881CA8" w:rsidP="00881CA8">
      <w:pPr>
        <w:pStyle w:val="BodyText"/>
        <w:rPr>
          <w:b w:val="0"/>
        </w:rPr>
      </w:pPr>
    </w:p>
    <w:p w14:paraId="6AA35699" w14:textId="77777777" w:rsidR="00881CA8" w:rsidRPr="008952EC" w:rsidRDefault="00881CA8" w:rsidP="00881CA8">
      <w:pPr>
        <w:pStyle w:val="BodyText"/>
        <w:jc w:val="both"/>
        <w:rPr>
          <w:b w:val="0"/>
        </w:rPr>
      </w:pPr>
      <w:r w:rsidRPr="008952EC">
        <w:rPr>
          <w:b w:val="0"/>
          <w:u w:val="single"/>
        </w:rPr>
        <w:t>Recipient VAPP:</w:t>
      </w:r>
      <w:r w:rsidRPr="008952EC">
        <w:rPr>
          <w:b w:val="0"/>
        </w:rPr>
        <w:t xml:space="preserve">  Any case of AFP with onset of paralysis 4-30 days following receipt of OPV and the presence of neurological </w:t>
      </w:r>
      <w:r w:rsidR="001422BD" w:rsidRPr="008952EC">
        <w:rPr>
          <w:b w:val="0"/>
        </w:rPr>
        <w:t>sequel</w:t>
      </w:r>
      <w:r w:rsidRPr="008952EC">
        <w:rPr>
          <w:b w:val="0"/>
        </w:rPr>
        <w:t xml:space="preserve"> compatible with poliomyelitis </w:t>
      </w:r>
      <w:r w:rsidR="002643FF">
        <w:rPr>
          <w:b w:val="0"/>
        </w:rPr>
        <w:t xml:space="preserve">after </w:t>
      </w:r>
      <w:r w:rsidRPr="008952EC">
        <w:rPr>
          <w:b w:val="0"/>
        </w:rPr>
        <w:t>60 days follow</w:t>
      </w:r>
      <w:r w:rsidR="002643FF">
        <w:rPr>
          <w:b w:val="0"/>
        </w:rPr>
        <w:t xml:space="preserve"> up from the date of </w:t>
      </w:r>
      <w:r w:rsidRPr="008952EC">
        <w:rPr>
          <w:b w:val="0"/>
        </w:rPr>
        <w:t>onset, isolation of vaccine poliovirus (Sabin Like virus)</w:t>
      </w:r>
      <w:r w:rsidR="00A705FF">
        <w:rPr>
          <w:b w:val="0"/>
        </w:rPr>
        <w:t xml:space="preserve"> </w:t>
      </w:r>
      <w:r w:rsidRPr="008952EC">
        <w:rPr>
          <w:b w:val="0"/>
        </w:rPr>
        <w:t xml:space="preserve">from the stools and negative for wild poliovirus </w:t>
      </w:r>
    </w:p>
    <w:p w14:paraId="173E20ED" w14:textId="77777777" w:rsidR="00881CA8" w:rsidRPr="008952EC" w:rsidRDefault="00881CA8" w:rsidP="00881CA8">
      <w:pPr>
        <w:pStyle w:val="BodyText"/>
        <w:jc w:val="both"/>
        <w:rPr>
          <w:b w:val="0"/>
        </w:rPr>
      </w:pPr>
    </w:p>
    <w:p w14:paraId="4581D972" w14:textId="77777777" w:rsidR="00881CA8" w:rsidRPr="008952EC" w:rsidRDefault="00881CA8" w:rsidP="00881CA8">
      <w:pPr>
        <w:pStyle w:val="BodyText"/>
        <w:jc w:val="both"/>
        <w:rPr>
          <w:b w:val="0"/>
        </w:rPr>
      </w:pPr>
      <w:r w:rsidRPr="008952EC">
        <w:rPr>
          <w:b w:val="0"/>
        </w:rPr>
        <w:t>The following criteria must be fulfilled before a diagnosis of VAPP is established:</w:t>
      </w:r>
    </w:p>
    <w:p w14:paraId="217FD0D8" w14:textId="77777777" w:rsidR="00881CA8" w:rsidRPr="008952EC" w:rsidRDefault="00881CA8" w:rsidP="00881CA8">
      <w:pPr>
        <w:pStyle w:val="BodyText"/>
        <w:numPr>
          <w:ilvl w:val="0"/>
          <w:numId w:val="15"/>
        </w:numPr>
        <w:jc w:val="both"/>
        <w:rPr>
          <w:b w:val="0"/>
        </w:rPr>
      </w:pPr>
      <w:r w:rsidRPr="008952EC">
        <w:rPr>
          <w:b w:val="0"/>
        </w:rPr>
        <w:t>The paralytic illness should be clinically compatible with poliomyelitis with residual paralysis at 60 days after paralysis onset and there should be no epidemiological links with wild virus confirmed or outbreak associated cases of poliomyelitis.</w:t>
      </w:r>
    </w:p>
    <w:p w14:paraId="3F7BAD8F" w14:textId="77777777" w:rsidR="00881CA8" w:rsidRPr="008952EC" w:rsidRDefault="00881CA8" w:rsidP="00881CA8">
      <w:pPr>
        <w:pStyle w:val="BodyText"/>
        <w:numPr>
          <w:ilvl w:val="0"/>
          <w:numId w:val="15"/>
        </w:numPr>
        <w:jc w:val="both"/>
        <w:rPr>
          <w:b w:val="0"/>
        </w:rPr>
      </w:pPr>
      <w:r w:rsidRPr="008952EC">
        <w:rPr>
          <w:b w:val="0"/>
        </w:rPr>
        <w:t>Adequate</w:t>
      </w:r>
      <w:r w:rsidRPr="008952EC">
        <w:rPr>
          <w:rStyle w:val="FootnoteReference"/>
          <w:b w:val="0"/>
        </w:rPr>
        <w:footnoteReference w:id="8"/>
      </w:r>
      <w:r w:rsidRPr="008952EC">
        <w:rPr>
          <w:b w:val="0"/>
        </w:rPr>
        <w:t xml:space="preserve"> stool specimens test negative for wild poliovirus in a WHO-accredited laboratory but positive for vaccine-related virus.</w:t>
      </w:r>
    </w:p>
    <w:p w14:paraId="06BE1E8B" w14:textId="77777777" w:rsidR="00881CA8" w:rsidRPr="008952EC" w:rsidRDefault="00881CA8" w:rsidP="00881CA8">
      <w:pPr>
        <w:pStyle w:val="BodyText"/>
        <w:numPr>
          <w:ilvl w:val="0"/>
          <w:numId w:val="15"/>
        </w:numPr>
        <w:jc w:val="both"/>
        <w:rPr>
          <w:b w:val="0"/>
        </w:rPr>
      </w:pPr>
      <w:r w:rsidRPr="008952EC">
        <w:rPr>
          <w:b w:val="0"/>
        </w:rPr>
        <w:t>Other illnesses, which can cause flaccid paralysis, such as Guillain-Barre syndrome (GBS), transverse myelitis, neuritis, tumor, and trauma, have been ruled out.</w:t>
      </w:r>
    </w:p>
    <w:p w14:paraId="46A67AEF" w14:textId="77777777" w:rsidR="00881CA8" w:rsidRPr="008952EC" w:rsidRDefault="00881CA8" w:rsidP="00881CA8">
      <w:pPr>
        <w:pStyle w:val="BodyText"/>
        <w:numPr>
          <w:ilvl w:val="0"/>
          <w:numId w:val="15"/>
        </w:numPr>
        <w:jc w:val="both"/>
        <w:rPr>
          <w:b w:val="0"/>
        </w:rPr>
      </w:pPr>
      <w:r w:rsidRPr="008952EC">
        <w:rPr>
          <w:b w:val="0"/>
        </w:rPr>
        <w:t>The patient is evaluated by an expert committee, which considers additional information, including exposure history, clinical and virological data, and potential epidemiological links to confirmed poliomyelitis cases. The diagnosis must be established or endorsed by the National Expert Committee for Final Classification of AFP cases.</w:t>
      </w:r>
    </w:p>
    <w:p w14:paraId="7BC704C1" w14:textId="77777777" w:rsidR="00881CA8" w:rsidRPr="008952EC" w:rsidRDefault="00881CA8" w:rsidP="00881CA8"/>
    <w:p w14:paraId="1D0E4977" w14:textId="77777777" w:rsidR="00881CA8" w:rsidRPr="005224D5" w:rsidRDefault="00881CA8" w:rsidP="005224D5">
      <w:pPr>
        <w:pStyle w:val="BodyText"/>
        <w:rPr>
          <w:bCs/>
        </w:rPr>
      </w:pPr>
      <w:r w:rsidRPr="005224D5">
        <w:rPr>
          <w:bCs/>
        </w:rPr>
        <w:t>Process of establishing diagnosis of VAPP and reporting cases in EMR</w:t>
      </w:r>
    </w:p>
    <w:p w14:paraId="48251CB1" w14:textId="77777777" w:rsidR="00881CA8" w:rsidRPr="008952EC" w:rsidRDefault="00881CA8" w:rsidP="00881CA8">
      <w:pPr>
        <w:jc w:val="both"/>
      </w:pPr>
    </w:p>
    <w:p w14:paraId="52CA908F" w14:textId="77777777" w:rsidR="00881CA8" w:rsidRPr="008952EC" w:rsidRDefault="00881CA8" w:rsidP="00881CA8">
      <w:pPr>
        <w:jc w:val="both"/>
      </w:pPr>
      <w:r w:rsidRPr="008952EC">
        <w:t>The diagnosis of VAPP must be endorsed by the National Expert Committee for Final Classification of AFP cases. Optimally, the expert committee should include among its members a pediatrician, a neurologist, a virologist, and an epidemiologist or public health professional.</w:t>
      </w:r>
    </w:p>
    <w:p w14:paraId="4018AB1F" w14:textId="77777777" w:rsidR="00881CA8" w:rsidRPr="008952EC" w:rsidRDefault="00881CA8" w:rsidP="00881CA8">
      <w:pPr>
        <w:pStyle w:val="Header"/>
        <w:tabs>
          <w:tab w:val="clear" w:pos="4320"/>
          <w:tab w:val="clear" w:pos="8640"/>
        </w:tabs>
        <w:jc w:val="both"/>
      </w:pPr>
    </w:p>
    <w:p w14:paraId="0D6990B1" w14:textId="77777777" w:rsidR="00881CA8" w:rsidRPr="008952EC" w:rsidRDefault="00881CA8" w:rsidP="00881CA8">
      <w:pPr>
        <w:pStyle w:val="Header"/>
        <w:tabs>
          <w:tab w:val="clear" w:pos="4320"/>
          <w:tab w:val="clear" w:pos="8640"/>
        </w:tabs>
        <w:jc w:val="both"/>
      </w:pPr>
      <w:r w:rsidRPr="008952EC">
        <w:t>Detailed information related to the case should be made available to the expert committee.  This should include an adequate history of exposure to OPV before paralysis onset, clinical findings and course of illness, neurological sequelae, investigations undertaken to rule out other diagnoses, virological findings, and findings of epidemiological investigations.</w:t>
      </w:r>
    </w:p>
    <w:p w14:paraId="25E09445" w14:textId="77777777" w:rsidR="00881CA8" w:rsidRPr="008952EC" w:rsidRDefault="00881CA8" w:rsidP="00881CA8">
      <w:pPr>
        <w:pStyle w:val="Header"/>
        <w:tabs>
          <w:tab w:val="clear" w:pos="4320"/>
          <w:tab w:val="clear" w:pos="8640"/>
        </w:tabs>
        <w:jc w:val="both"/>
      </w:pPr>
    </w:p>
    <w:p w14:paraId="33A4D6DC" w14:textId="77777777" w:rsidR="00881CA8" w:rsidRPr="008952EC" w:rsidRDefault="00881CA8" w:rsidP="00881CA8">
      <w:pPr>
        <w:jc w:val="both"/>
      </w:pPr>
      <w:r w:rsidRPr="008952EC">
        <w:rPr>
          <w:u w:val="single"/>
        </w:rPr>
        <w:t>Reporting a case of VAPP:</w:t>
      </w:r>
      <w:r w:rsidRPr="008952EC">
        <w:t xml:space="preserve"> Since the objective of the polio eradication initiative is to eradicate wild poliovirus, under the WHO AFP Classification System (see Figure), VAPP cases should not be counted as ‘confirmed due to wild poliovirus’. </w:t>
      </w:r>
      <w:proofErr w:type="gramStart"/>
      <w:r w:rsidRPr="008952EC">
        <w:t>For the purpose of</w:t>
      </w:r>
      <w:proofErr w:type="gramEnd"/>
      <w:r w:rsidRPr="008952EC">
        <w:t xml:space="preserve"> standardizing data management and reporting, cases diagnosed as VAPP should be included under the category of ‘Discarded Cases’. VAPP should be reported under the final diagnosis of the AFP case.</w:t>
      </w:r>
    </w:p>
    <w:p w14:paraId="55D38DD0" w14:textId="77777777" w:rsidR="00881CA8" w:rsidRPr="008952EC" w:rsidRDefault="00A860BA" w:rsidP="005224D5">
      <w:pPr>
        <w:pStyle w:val="BodyText"/>
      </w:pPr>
      <w:r>
        <w:rPr>
          <w:noProof/>
          <w:sz w:val="20"/>
        </w:rPr>
        <w:object w:dxaOrig="1440" w:dyaOrig="1440" w14:anchorId="2ADF3A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margin-left:65.35pt;margin-top:7.75pt;width:284.55pt;height:197.85pt;z-index:251655168" o:allowincell="f">
            <v:imagedata r:id="rId28" o:title=""/>
            <w10:wrap type="topAndBottom"/>
          </v:shape>
          <o:OLEObject Type="Embed" ProgID="PowerPoint.Slide.8" ShapeID="_x0000_s1045" DrawAspect="Content" ObjectID="_1676101335" r:id="rId29"/>
        </w:object>
      </w:r>
      <w:r w:rsidR="00881CA8" w:rsidRPr="008952EC">
        <w:br w:type="page"/>
      </w:r>
      <w:r w:rsidR="00881CA8" w:rsidRPr="005224D5">
        <w:rPr>
          <w:bCs/>
        </w:rPr>
        <w:t>Background information on VAPP</w:t>
      </w:r>
    </w:p>
    <w:p w14:paraId="2FF440E0" w14:textId="77777777" w:rsidR="00881CA8" w:rsidRPr="008952EC" w:rsidRDefault="00881CA8" w:rsidP="00881CA8">
      <w:pPr>
        <w:rPr>
          <w:b/>
        </w:rPr>
      </w:pPr>
    </w:p>
    <w:p w14:paraId="4869A2D2" w14:textId="77777777" w:rsidR="00881CA8" w:rsidRPr="008952EC" w:rsidRDefault="00881CA8" w:rsidP="00881CA8">
      <w:pPr>
        <w:jc w:val="both"/>
      </w:pPr>
      <w:r w:rsidRPr="008952EC">
        <w:rPr>
          <w:u w:val="single"/>
        </w:rPr>
        <w:t>Wild poliovirus and VAPP:</w:t>
      </w:r>
      <w:r w:rsidRPr="008952EC">
        <w:t xml:space="preserve"> Clinically VAPP is indistinguishable from wild virus confirmed poliomyelitis. The priority during evaluation of cases suspected of VAPP is to rule out wild poliovirus as the possible etiologic agent. This is best achieved by testing of adequate stool specimens in WHO accredited laboratories. Moreover, the possibility of an epidemiological link with wild virus confirmed or outbreak-associated cases of polio should be thoroughly investigated.</w:t>
      </w:r>
    </w:p>
    <w:p w14:paraId="17983D24" w14:textId="77777777" w:rsidR="00881CA8" w:rsidRPr="008952EC" w:rsidRDefault="00881CA8" w:rsidP="00881CA8">
      <w:pPr>
        <w:jc w:val="both"/>
      </w:pPr>
      <w:r w:rsidRPr="008952EC">
        <w:t xml:space="preserve"> </w:t>
      </w:r>
    </w:p>
    <w:p w14:paraId="466E424E" w14:textId="77777777" w:rsidR="00881CA8" w:rsidRPr="008952EC" w:rsidRDefault="00881CA8" w:rsidP="005224D5">
      <w:pPr>
        <w:jc w:val="both"/>
      </w:pPr>
      <w:r w:rsidRPr="008952EC">
        <w:rPr>
          <w:u w:val="single"/>
        </w:rPr>
        <w:t>Incidence of VAPP:</w:t>
      </w:r>
      <w:r w:rsidRPr="008952EC">
        <w:t xml:space="preserve"> </w:t>
      </w:r>
      <w:proofErr w:type="gramStart"/>
      <w:r w:rsidRPr="008952EC">
        <w:t>A number of</w:t>
      </w:r>
      <w:proofErr w:type="gramEnd"/>
      <w:r w:rsidRPr="008952EC">
        <w:t xml:space="preserve"> studies have described the risk of VAPP in a variety of epidemiological settings. When adjusted for study methodology and system of disease reporting, the estimated risk is remarkably constant in all settings. The table below shows the risk of VAPP reported in various studies</w:t>
      </w:r>
      <w:r w:rsidR="002643FF">
        <w:t xml:space="preserve"> in 1: (x) million doses of OPV</w:t>
      </w:r>
    </w:p>
    <w:p w14:paraId="0EF274F8" w14:textId="77777777" w:rsidR="00881CA8" w:rsidRPr="008952EC" w:rsidRDefault="00881CA8" w:rsidP="00881CA8"/>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468"/>
        <w:gridCol w:w="1469"/>
        <w:gridCol w:w="1469"/>
        <w:gridCol w:w="1469"/>
        <w:gridCol w:w="1469"/>
      </w:tblGrid>
      <w:tr w:rsidR="00881CA8" w:rsidRPr="008952EC" w14:paraId="1AD3215D" w14:textId="77777777" w:rsidTr="00504E16">
        <w:trPr>
          <w:trHeight w:val="400"/>
          <w:jc w:val="center"/>
        </w:trPr>
        <w:tc>
          <w:tcPr>
            <w:tcW w:w="1468" w:type="dxa"/>
            <w:tcBorders>
              <w:top w:val="single" w:sz="6" w:space="0" w:color="auto"/>
              <w:bottom w:val="single" w:sz="6" w:space="0" w:color="auto"/>
            </w:tcBorders>
          </w:tcPr>
          <w:p w14:paraId="067DFE47" w14:textId="77777777" w:rsidR="00881CA8" w:rsidRPr="008952EC" w:rsidRDefault="00881CA8" w:rsidP="005224D5">
            <w:r w:rsidRPr="005224D5">
              <w:rPr>
                <w:b/>
              </w:rPr>
              <w:t>Study</w:t>
            </w:r>
          </w:p>
        </w:tc>
        <w:tc>
          <w:tcPr>
            <w:tcW w:w="1469" w:type="dxa"/>
            <w:tcBorders>
              <w:top w:val="single" w:sz="6" w:space="0" w:color="auto"/>
              <w:bottom w:val="single" w:sz="6" w:space="0" w:color="auto"/>
            </w:tcBorders>
          </w:tcPr>
          <w:p w14:paraId="2A909567" w14:textId="77777777" w:rsidR="00881CA8" w:rsidRPr="008952EC" w:rsidRDefault="00881CA8" w:rsidP="00504E16">
            <w:pPr>
              <w:rPr>
                <w:b/>
              </w:rPr>
            </w:pPr>
            <w:r w:rsidRPr="008952EC">
              <w:rPr>
                <w:b/>
              </w:rPr>
              <w:t>1</w:t>
            </w:r>
            <w:r w:rsidRPr="005224D5">
              <w:rPr>
                <w:b/>
                <w:vertAlign w:val="superscript"/>
              </w:rPr>
              <w:t>st</w:t>
            </w:r>
            <w:r w:rsidRPr="008952EC">
              <w:rPr>
                <w:b/>
              </w:rPr>
              <w:t xml:space="preserve"> dose</w:t>
            </w:r>
          </w:p>
        </w:tc>
        <w:tc>
          <w:tcPr>
            <w:tcW w:w="1469" w:type="dxa"/>
            <w:tcBorders>
              <w:top w:val="single" w:sz="6" w:space="0" w:color="auto"/>
              <w:bottom w:val="single" w:sz="6" w:space="0" w:color="auto"/>
            </w:tcBorders>
          </w:tcPr>
          <w:p w14:paraId="07C05F52" w14:textId="77777777" w:rsidR="00881CA8" w:rsidRPr="008952EC" w:rsidRDefault="00881CA8" w:rsidP="00504E16">
            <w:pPr>
              <w:rPr>
                <w:b/>
              </w:rPr>
            </w:pPr>
            <w:r w:rsidRPr="008952EC">
              <w:rPr>
                <w:b/>
              </w:rPr>
              <w:t>Recipient</w:t>
            </w:r>
          </w:p>
        </w:tc>
        <w:tc>
          <w:tcPr>
            <w:tcW w:w="1469" w:type="dxa"/>
            <w:tcBorders>
              <w:top w:val="single" w:sz="6" w:space="0" w:color="auto"/>
              <w:bottom w:val="single" w:sz="6" w:space="0" w:color="auto"/>
            </w:tcBorders>
          </w:tcPr>
          <w:p w14:paraId="7A158A87" w14:textId="77777777" w:rsidR="00881CA8" w:rsidRPr="008952EC" w:rsidRDefault="00881CA8" w:rsidP="00504E16">
            <w:pPr>
              <w:rPr>
                <w:b/>
              </w:rPr>
            </w:pPr>
            <w:r w:rsidRPr="008952EC">
              <w:rPr>
                <w:b/>
              </w:rPr>
              <w:t>Contact</w:t>
            </w:r>
          </w:p>
        </w:tc>
        <w:tc>
          <w:tcPr>
            <w:tcW w:w="1469" w:type="dxa"/>
            <w:tcBorders>
              <w:top w:val="single" w:sz="6" w:space="0" w:color="auto"/>
              <w:bottom w:val="single" w:sz="6" w:space="0" w:color="auto"/>
            </w:tcBorders>
          </w:tcPr>
          <w:p w14:paraId="277050A9" w14:textId="77777777" w:rsidR="00881CA8" w:rsidRPr="005224D5" w:rsidRDefault="00881CA8" w:rsidP="005224D5">
            <w:pPr>
              <w:rPr>
                <w:b/>
              </w:rPr>
            </w:pPr>
            <w:r w:rsidRPr="005224D5">
              <w:rPr>
                <w:b/>
              </w:rPr>
              <w:t>Overall</w:t>
            </w:r>
          </w:p>
        </w:tc>
      </w:tr>
      <w:tr w:rsidR="00881CA8" w:rsidRPr="008952EC" w14:paraId="323989A6" w14:textId="77777777" w:rsidTr="00504E16">
        <w:trPr>
          <w:trHeight w:val="400"/>
          <w:jc w:val="center"/>
        </w:trPr>
        <w:tc>
          <w:tcPr>
            <w:tcW w:w="1468" w:type="dxa"/>
            <w:tcBorders>
              <w:top w:val="nil"/>
            </w:tcBorders>
          </w:tcPr>
          <w:p w14:paraId="30B3A894" w14:textId="77777777" w:rsidR="00881CA8" w:rsidRPr="008952EC" w:rsidRDefault="00881CA8" w:rsidP="00504E16">
            <w:r w:rsidRPr="008952EC">
              <w:t>Canada</w:t>
            </w:r>
          </w:p>
        </w:tc>
        <w:tc>
          <w:tcPr>
            <w:tcW w:w="1469" w:type="dxa"/>
            <w:tcBorders>
              <w:top w:val="nil"/>
            </w:tcBorders>
          </w:tcPr>
          <w:p w14:paraId="77570DA7" w14:textId="77777777" w:rsidR="00881CA8" w:rsidRPr="008952EC" w:rsidRDefault="00881CA8" w:rsidP="00504E16">
            <w:r w:rsidRPr="008952EC">
              <w:t>--</w:t>
            </w:r>
          </w:p>
        </w:tc>
        <w:tc>
          <w:tcPr>
            <w:tcW w:w="1469" w:type="dxa"/>
            <w:tcBorders>
              <w:top w:val="nil"/>
            </w:tcBorders>
          </w:tcPr>
          <w:p w14:paraId="61B3C257" w14:textId="77777777" w:rsidR="00881CA8" w:rsidRPr="008952EC" w:rsidRDefault="00881CA8" w:rsidP="00504E16">
            <w:r w:rsidRPr="008952EC">
              <w:t>1:9.5</w:t>
            </w:r>
          </w:p>
        </w:tc>
        <w:tc>
          <w:tcPr>
            <w:tcW w:w="1469" w:type="dxa"/>
            <w:tcBorders>
              <w:top w:val="nil"/>
            </w:tcBorders>
          </w:tcPr>
          <w:p w14:paraId="48337B6A" w14:textId="77777777" w:rsidR="00881CA8" w:rsidRPr="008952EC" w:rsidRDefault="00881CA8" w:rsidP="00504E16">
            <w:r w:rsidRPr="008952EC">
              <w:t>1:3.2</w:t>
            </w:r>
          </w:p>
        </w:tc>
        <w:tc>
          <w:tcPr>
            <w:tcW w:w="1469" w:type="dxa"/>
            <w:tcBorders>
              <w:top w:val="nil"/>
            </w:tcBorders>
          </w:tcPr>
          <w:p w14:paraId="7A127C5A" w14:textId="77777777" w:rsidR="00881CA8" w:rsidRPr="008952EC" w:rsidRDefault="00881CA8" w:rsidP="00504E16">
            <w:r w:rsidRPr="008952EC">
              <w:t>--</w:t>
            </w:r>
          </w:p>
        </w:tc>
      </w:tr>
      <w:tr w:rsidR="00881CA8" w:rsidRPr="008952EC" w14:paraId="5165CAE6" w14:textId="77777777" w:rsidTr="00504E16">
        <w:trPr>
          <w:trHeight w:val="400"/>
          <w:jc w:val="center"/>
        </w:trPr>
        <w:tc>
          <w:tcPr>
            <w:tcW w:w="1468" w:type="dxa"/>
          </w:tcPr>
          <w:p w14:paraId="64627002" w14:textId="77777777" w:rsidR="00881CA8" w:rsidRPr="008952EC" w:rsidRDefault="00881CA8" w:rsidP="00504E16">
            <w:r w:rsidRPr="008952EC">
              <w:t>England</w:t>
            </w:r>
          </w:p>
        </w:tc>
        <w:tc>
          <w:tcPr>
            <w:tcW w:w="1469" w:type="dxa"/>
          </w:tcPr>
          <w:p w14:paraId="2F6FDA3D" w14:textId="77777777" w:rsidR="00881CA8" w:rsidRPr="008952EC" w:rsidRDefault="00881CA8" w:rsidP="00504E16">
            <w:r w:rsidRPr="008952EC">
              <w:t>1:0.7</w:t>
            </w:r>
          </w:p>
        </w:tc>
        <w:tc>
          <w:tcPr>
            <w:tcW w:w="1469" w:type="dxa"/>
          </w:tcPr>
          <w:p w14:paraId="71142402" w14:textId="77777777" w:rsidR="00881CA8" w:rsidRPr="008952EC" w:rsidRDefault="00881CA8" w:rsidP="00504E16">
            <w:r w:rsidRPr="008952EC">
              <w:t>1:2.0</w:t>
            </w:r>
          </w:p>
        </w:tc>
        <w:tc>
          <w:tcPr>
            <w:tcW w:w="1469" w:type="dxa"/>
          </w:tcPr>
          <w:p w14:paraId="2CB6565E" w14:textId="77777777" w:rsidR="00881CA8" w:rsidRPr="008952EC" w:rsidRDefault="00881CA8" w:rsidP="00504E16">
            <w:r w:rsidRPr="008952EC">
              <w:t>1</w:t>
            </w:r>
            <w:r w:rsidR="002643FF">
              <w:t>:</w:t>
            </w:r>
            <w:r w:rsidRPr="008952EC">
              <w:t>4.5</w:t>
            </w:r>
          </w:p>
        </w:tc>
        <w:tc>
          <w:tcPr>
            <w:tcW w:w="1469" w:type="dxa"/>
          </w:tcPr>
          <w:p w14:paraId="6A1C0E84" w14:textId="77777777" w:rsidR="00881CA8" w:rsidRPr="008952EC" w:rsidRDefault="00881CA8" w:rsidP="00504E16">
            <w:r w:rsidRPr="008952EC">
              <w:t>1:1.4</w:t>
            </w:r>
          </w:p>
        </w:tc>
      </w:tr>
      <w:tr w:rsidR="00881CA8" w:rsidRPr="008952EC" w14:paraId="1E395276" w14:textId="77777777" w:rsidTr="00504E16">
        <w:trPr>
          <w:trHeight w:val="400"/>
          <w:jc w:val="center"/>
        </w:trPr>
        <w:tc>
          <w:tcPr>
            <w:tcW w:w="1468" w:type="dxa"/>
          </w:tcPr>
          <w:p w14:paraId="4925B771" w14:textId="77777777" w:rsidR="00881CA8" w:rsidRPr="008952EC" w:rsidRDefault="00881CA8" w:rsidP="00504E16">
            <w:r w:rsidRPr="008952EC">
              <w:t>Germany</w:t>
            </w:r>
          </w:p>
        </w:tc>
        <w:tc>
          <w:tcPr>
            <w:tcW w:w="1469" w:type="dxa"/>
          </w:tcPr>
          <w:p w14:paraId="46FB3461" w14:textId="77777777" w:rsidR="00881CA8" w:rsidRPr="008952EC" w:rsidRDefault="00881CA8" w:rsidP="00504E16">
            <w:r w:rsidRPr="008952EC">
              <w:t>--</w:t>
            </w:r>
          </w:p>
        </w:tc>
        <w:tc>
          <w:tcPr>
            <w:tcW w:w="1469" w:type="dxa"/>
          </w:tcPr>
          <w:p w14:paraId="2E154E46" w14:textId="77777777" w:rsidR="00881CA8" w:rsidRPr="008952EC" w:rsidRDefault="00881CA8" w:rsidP="00504E16">
            <w:r w:rsidRPr="008952EC">
              <w:t>1:4.4</w:t>
            </w:r>
          </w:p>
        </w:tc>
        <w:tc>
          <w:tcPr>
            <w:tcW w:w="1469" w:type="dxa"/>
          </w:tcPr>
          <w:p w14:paraId="02688F87" w14:textId="77777777" w:rsidR="00881CA8" w:rsidRPr="008952EC" w:rsidRDefault="00881CA8" w:rsidP="00504E16">
            <w:r w:rsidRPr="008952EC">
              <w:t>1:15.5</w:t>
            </w:r>
          </w:p>
        </w:tc>
        <w:tc>
          <w:tcPr>
            <w:tcW w:w="1469" w:type="dxa"/>
          </w:tcPr>
          <w:p w14:paraId="0056D516" w14:textId="77777777" w:rsidR="00881CA8" w:rsidRPr="008952EC" w:rsidRDefault="00881CA8" w:rsidP="00504E16">
            <w:r w:rsidRPr="008952EC">
              <w:t>1:3.4</w:t>
            </w:r>
          </w:p>
        </w:tc>
      </w:tr>
      <w:tr w:rsidR="00881CA8" w:rsidRPr="008952EC" w14:paraId="069B875D" w14:textId="77777777" w:rsidTr="00504E16">
        <w:trPr>
          <w:trHeight w:val="400"/>
          <w:jc w:val="center"/>
        </w:trPr>
        <w:tc>
          <w:tcPr>
            <w:tcW w:w="1468" w:type="dxa"/>
          </w:tcPr>
          <w:p w14:paraId="181D3C73" w14:textId="77777777" w:rsidR="00881CA8" w:rsidRPr="008952EC" w:rsidRDefault="00881CA8" w:rsidP="00504E16">
            <w:r w:rsidRPr="008952EC">
              <w:t>Italy</w:t>
            </w:r>
          </w:p>
        </w:tc>
        <w:tc>
          <w:tcPr>
            <w:tcW w:w="1469" w:type="dxa"/>
          </w:tcPr>
          <w:p w14:paraId="34A4CB37" w14:textId="77777777" w:rsidR="00881CA8" w:rsidRPr="008952EC" w:rsidRDefault="00881CA8" w:rsidP="00504E16">
            <w:r w:rsidRPr="008952EC">
              <w:t>--</w:t>
            </w:r>
          </w:p>
        </w:tc>
        <w:tc>
          <w:tcPr>
            <w:tcW w:w="1469" w:type="dxa"/>
          </w:tcPr>
          <w:p w14:paraId="3114C2BD" w14:textId="77777777" w:rsidR="00881CA8" w:rsidRPr="008952EC" w:rsidRDefault="00881CA8" w:rsidP="00504E16">
            <w:r w:rsidRPr="008952EC">
              <w:t>1:8.1</w:t>
            </w:r>
          </w:p>
        </w:tc>
        <w:tc>
          <w:tcPr>
            <w:tcW w:w="1469" w:type="dxa"/>
          </w:tcPr>
          <w:p w14:paraId="047FAAA0" w14:textId="77777777" w:rsidR="00881CA8" w:rsidRPr="008952EC" w:rsidRDefault="00881CA8" w:rsidP="00504E16">
            <w:r w:rsidRPr="008952EC">
              <w:t>1:4.1</w:t>
            </w:r>
          </w:p>
        </w:tc>
        <w:tc>
          <w:tcPr>
            <w:tcW w:w="1469" w:type="dxa"/>
          </w:tcPr>
          <w:p w14:paraId="30C1670F" w14:textId="77777777" w:rsidR="00881CA8" w:rsidRPr="008952EC" w:rsidRDefault="00881CA8" w:rsidP="00504E16">
            <w:r w:rsidRPr="008952EC">
              <w:t>1:2.7</w:t>
            </w:r>
          </w:p>
        </w:tc>
      </w:tr>
      <w:tr w:rsidR="00881CA8" w:rsidRPr="008952EC" w14:paraId="1543D9CF" w14:textId="77777777" w:rsidTr="00504E16">
        <w:trPr>
          <w:trHeight w:val="400"/>
          <w:jc w:val="center"/>
        </w:trPr>
        <w:tc>
          <w:tcPr>
            <w:tcW w:w="1468" w:type="dxa"/>
          </w:tcPr>
          <w:p w14:paraId="17A4B741" w14:textId="77777777" w:rsidR="00881CA8" w:rsidRPr="008952EC" w:rsidRDefault="00881CA8" w:rsidP="00504E16">
            <w:r w:rsidRPr="008952EC">
              <w:t>Latin Am</w:t>
            </w:r>
          </w:p>
        </w:tc>
        <w:tc>
          <w:tcPr>
            <w:tcW w:w="1469" w:type="dxa"/>
          </w:tcPr>
          <w:p w14:paraId="2517027F" w14:textId="77777777" w:rsidR="00881CA8" w:rsidRPr="008952EC" w:rsidRDefault="00881CA8" w:rsidP="00504E16">
            <w:r w:rsidRPr="008952EC">
              <w:t>1:1.2</w:t>
            </w:r>
          </w:p>
        </w:tc>
        <w:tc>
          <w:tcPr>
            <w:tcW w:w="1469" w:type="dxa"/>
          </w:tcPr>
          <w:p w14:paraId="7EC7795B" w14:textId="77777777" w:rsidR="00881CA8" w:rsidRPr="008952EC" w:rsidRDefault="00881CA8" w:rsidP="00504E16">
            <w:r w:rsidRPr="008952EC">
              <w:t>1:3.6</w:t>
            </w:r>
          </w:p>
        </w:tc>
        <w:tc>
          <w:tcPr>
            <w:tcW w:w="1469" w:type="dxa"/>
          </w:tcPr>
          <w:p w14:paraId="4587933E" w14:textId="77777777" w:rsidR="00881CA8" w:rsidRPr="008952EC" w:rsidRDefault="00881CA8" w:rsidP="00504E16">
            <w:r w:rsidRPr="008952EC">
              <w:t>1:5.6</w:t>
            </w:r>
          </w:p>
        </w:tc>
        <w:tc>
          <w:tcPr>
            <w:tcW w:w="1469" w:type="dxa"/>
          </w:tcPr>
          <w:p w14:paraId="7D287CAC" w14:textId="77777777" w:rsidR="00881CA8" w:rsidRPr="008952EC" w:rsidRDefault="00881CA8" w:rsidP="00504E16">
            <w:r w:rsidRPr="008952EC">
              <w:t>1:2.2</w:t>
            </w:r>
          </w:p>
        </w:tc>
      </w:tr>
      <w:tr w:rsidR="00881CA8" w:rsidRPr="008952EC" w14:paraId="4D916FFE" w14:textId="77777777" w:rsidTr="00504E16">
        <w:trPr>
          <w:trHeight w:val="400"/>
          <w:jc w:val="center"/>
        </w:trPr>
        <w:tc>
          <w:tcPr>
            <w:tcW w:w="1468" w:type="dxa"/>
          </w:tcPr>
          <w:p w14:paraId="67078F79" w14:textId="77777777" w:rsidR="00881CA8" w:rsidRPr="008952EC" w:rsidRDefault="00881CA8" w:rsidP="00504E16">
            <w:r w:rsidRPr="008952EC">
              <w:t>U.S.</w:t>
            </w:r>
          </w:p>
        </w:tc>
        <w:tc>
          <w:tcPr>
            <w:tcW w:w="1469" w:type="dxa"/>
          </w:tcPr>
          <w:p w14:paraId="2817F46B" w14:textId="77777777" w:rsidR="00881CA8" w:rsidRPr="008952EC" w:rsidRDefault="00881CA8" w:rsidP="00504E16">
            <w:r w:rsidRPr="008952EC">
              <w:t>1:0.7</w:t>
            </w:r>
          </w:p>
        </w:tc>
        <w:tc>
          <w:tcPr>
            <w:tcW w:w="1469" w:type="dxa"/>
          </w:tcPr>
          <w:p w14:paraId="3A087015" w14:textId="77777777" w:rsidR="00881CA8" w:rsidRPr="008952EC" w:rsidRDefault="00881CA8" w:rsidP="00504E16">
            <w:r w:rsidRPr="008952EC">
              <w:t>1:6.8</w:t>
            </w:r>
          </w:p>
        </w:tc>
        <w:tc>
          <w:tcPr>
            <w:tcW w:w="1469" w:type="dxa"/>
          </w:tcPr>
          <w:p w14:paraId="70C0ACD8" w14:textId="77777777" w:rsidR="00881CA8" w:rsidRPr="008952EC" w:rsidRDefault="00881CA8" w:rsidP="00504E16">
            <w:r w:rsidRPr="008952EC">
              <w:t>1:4.1</w:t>
            </w:r>
          </w:p>
        </w:tc>
        <w:tc>
          <w:tcPr>
            <w:tcW w:w="1469" w:type="dxa"/>
          </w:tcPr>
          <w:p w14:paraId="2AB3C4CB" w14:textId="77777777" w:rsidR="00881CA8" w:rsidRPr="008952EC" w:rsidRDefault="00881CA8" w:rsidP="00504E16">
            <w:r w:rsidRPr="008952EC">
              <w:t>1:2.5</w:t>
            </w:r>
          </w:p>
        </w:tc>
      </w:tr>
      <w:tr w:rsidR="00881CA8" w:rsidRPr="008952EC" w14:paraId="1A5FB420" w14:textId="77777777" w:rsidTr="00504E16">
        <w:trPr>
          <w:trHeight w:val="400"/>
          <w:jc w:val="center"/>
        </w:trPr>
        <w:tc>
          <w:tcPr>
            <w:tcW w:w="1468" w:type="dxa"/>
          </w:tcPr>
          <w:p w14:paraId="5F8251B7" w14:textId="77777777" w:rsidR="00881CA8" w:rsidRPr="008952EC" w:rsidRDefault="00881CA8" w:rsidP="00504E16">
            <w:r w:rsidRPr="008952EC">
              <w:t>WHO</w:t>
            </w:r>
          </w:p>
        </w:tc>
        <w:tc>
          <w:tcPr>
            <w:tcW w:w="1469" w:type="dxa"/>
          </w:tcPr>
          <w:p w14:paraId="2585CFA5" w14:textId="77777777" w:rsidR="00881CA8" w:rsidRPr="008952EC" w:rsidRDefault="00881CA8" w:rsidP="00504E16"/>
        </w:tc>
        <w:tc>
          <w:tcPr>
            <w:tcW w:w="1469" w:type="dxa"/>
          </w:tcPr>
          <w:p w14:paraId="197BB194" w14:textId="77777777" w:rsidR="00881CA8" w:rsidRPr="008952EC" w:rsidRDefault="00881CA8" w:rsidP="00504E16">
            <w:r w:rsidRPr="008952EC">
              <w:t>1:5.9</w:t>
            </w:r>
          </w:p>
        </w:tc>
        <w:tc>
          <w:tcPr>
            <w:tcW w:w="1469" w:type="dxa"/>
          </w:tcPr>
          <w:p w14:paraId="39583CEE" w14:textId="77777777" w:rsidR="00881CA8" w:rsidRPr="008952EC" w:rsidRDefault="00881CA8" w:rsidP="00504E16">
            <w:r w:rsidRPr="008952EC">
              <w:t>1:6.7</w:t>
            </w:r>
          </w:p>
        </w:tc>
        <w:tc>
          <w:tcPr>
            <w:tcW w:w="1469" w:type="dxa"/>
          </w:tcPr>
          <w:p w14:paraId="092638DA" w14:textId="77777777" w:rsidR="00881CA8" w:rsidRPr="008952EC" w:rsidRDefault="00881CA8" w:rsidP="00504E16">
            <w:r w:rsidRPr="008952EC">
              <w:t>1:3.2</w:t>
            </w:r>
          </w:p>
        </w:tc>
      </w:tr>
    </w:tbl>
    <w:p w14:paraId="648DFA8D" w14:textId="77777777" w:rsidR="00881CA8" w:rsidRPr="008952EC" w:rsidRDefault="00881CA8" w:rsidP="00881CA8"/>
    <w:p w14:paraId="35D1E5A4" w14:textId="77777777" w:rsidR="00881CA8" w:rsidRPr="008952EC" w:rsidRDefault="00881CA8" w:rsidP="00881CA8">
      <w:pPr>
        <w:jc w:val="both"/>
      </w:pPr>
      <w:r w:rsidRPr="008952EC">
        <w:rPr>
          <w:u w:val="single"/>
        </w:rPr>
        <w:t>Risk of VAPP by OPV dose number:</w:t>
      </w:r>
      <w:r w:rsidRPr="008952EC">
        <w:t xml:space="preserve">  The risk of VAPP is highest following the first OPV dose and declines sharply with each subsequent dose. The risk following the first dose was estimated at 1 case per 700,000 doses of OPV administered in U.S.A and England and 1 case per 1.2 million doses administered in Central and South America. The risk following subsequent doses declined to 1:6.8 million doses administered in the U.S.A and to 1:3.2 million doses administered in Central and South America.</w:t>
      </w:r>
    </w:p>
    <w:p w14:paraId="50638611" w14:textId="77777777" w:rsidR="00881CA8" w:rsidRPr="008952EC" w:rsidRDefault="00881CA8" w:rsidP="00881CA8">
      <w:pPr>
        <w:jc w:val="both"/>
      </w:pPr>
      <w:r w:rsidRPr="008952EC">
        <w:t xml:space="preserve"> </w:t>
      </w:r>
    </w:p>
    <w:p w14:paraId="151B0A94" w14:textId="77777777" w:rsidR="00881CA8" w:rsidRPr="008952EC" w:rsidRDefault="00881CA8" w:rsidP="00881CA8">
      <w:pPr>
        <w:ind w:left="60"/>
        <w:jc w:val="both"/>
      </w:pPr>
      <w:r w:rsidRPr="008952EC">
        <w:rPr>
          <w:u w:val="single"/>
        </w:rPr>
        <w:t>Contact VAPP and AFP surveillance:</w:t>
      </w:r>
      <w:r w:rsidRPr="008952EC">
        <w:t xml:space="preserve">  Approximately half the cases of VAPP reported from Americas are among contacts of vaccinated children. However, data collected in the AFP surveillance system in the region do not permit an adequate assessment of contact history between a case of AFP and an OPV recipient. Since cases of VAPP among contacts of OPV recipients are likely to be detected as AFP in the surveillance system, the minimum criteria for diagnosis of recipient VAPP also apply to the diagnosis of contact VAPP.  However, a case of contact VAPP should have had a known contact with a </w:t>
      </w:r>
      <w:r w:rsidR="00BD4B92">
        <w:t>person</w:t>
      </w:r>
      <w:r w:rsidRPr="008952EC">
        <w:t xml:space="preserve"> that received OPV 7-70 days before onset of paralysis of the patient and the contact between the patient and the vaccinee should have occurred 4-30 days before paralysis onset.</w:t>
      </w:r>
    </w:p>
    <w:p w14:paraId="49717F6B" w14:textId="77777777" w:rsidR="00881CA8" w:rsidRPr="008952EC" w:rsidRDefault="00881CA8" w:rsidP="00881CA8">
      <w:pPr>
        <w:ind w:left="60"/>
        <w:rPr>
          <w:u w:val="single"/>
        </w:rPr>
      </w:pPr>
    </w:p>
    <w:p w14:paraId="223219CB" w14:textId="77777777" w:rsidR="00881CA8" w:rsidRPr="008952EC" w:rsidRDefault="00881CA8" w:rsidP="00881CA8">
      <w:pPr>
        <w:ind w:left="60"/>
        <w:jc w:val="both"/>
      </w:pPr>
      <w:r w:rsidRPr="008952EC">
        <w:rPr>
          <w:u w:val="single"/>
        </w:rPr>
        <w:t xml:space="preserve">Poliovirus Serotypes and VAPP: </w:t>
      </w:r>
      <w:r w:rsidRPr="008952EC">
        <w:t xml:space="preserve"> Serotype 3 is the most frequently isolated poliovirus from patients with VAPP (60%-90% of cases), whereas serotype 1 poliovirus is rarely isolated from VAPP cases. </w:t>
      </w:r>
    </w:p>
    <w:p w14:paraId="77144620" w14:textId="77777777" w:rsidR="00881CA8" w:rsidRPr="008952EC" w:rsidRDefault="00881CA8" w:rsidP="00881CA8">
      <w:pPr>
        <w:ind w:left="60"/>
        <w:jc w:val="both"/>
      </w:pPr>
    </w:p>
    <w:p w14:paraId="5FD34178" w14:textId="77777777" w:rsidR="00881CA8" w:rsidRPr="008952EC" w:rsidRDefault="00881CA8" w:rsidP="00881CA8">
      <w:pPr>
        <w:pStyle w:val="Header"/>
        <w:tabs>
          <w:tab w:val="clear" w:pos="4320"/>
          <w:tab w:val="clear" w:pos="8640"/>
        </w:tabs>
        <w:jc w:val="both"/>
      </w:pPr>
      <w:r w:rsidRPr="008952EC">
        <w:t xml:space="preserve"> </w:t>
      </w:r>
      <w:r w:rsidRPr="008952EC">
        <w:rPr>
          <w:u w:val="single"/>
        </w:rPr>
        <w:t>Other epidemiological features of VAPP:</w:t>
      </w:r>
      <w:r w:rsidRPr="008952EC">
        <w:t xml:space="preserve"> There are no secondary cases of VAPP and thus there is no clustering of VAPP cases. There is generally no seasonality to the occurrence of cases. The age distribution varies, but recipient VAPP occurs most frequently among infants and young children receiving their first dose of OPV.</w:t>
      </w:r>
    </w:p>
    <w:p w14:paraId="46837E92" w14:textId="77777777" w:rsidR="00881CA8" w:rsidRPr="008952EC" w:rsidRDefault="00881CA8" w:rsidP="00881CA8">
      <w:pPr>
        <w:pStyle w:val="Header"/>
        <w:tabs>
          <w:tab w:val="clear" w:pos="4320"/>
          <w:tab w:val="clear" w:pos="8640"/>
        </w:tabs>
        <w:jc w:val="both"/>
      </w:pPr>
    </w:p>
    <w:p w14:paraId="3D9B890C" w14:textId="77777777" w:rsidR="00881CA8" w:rsidRPr="008952EC" w:rsidRDefault="00881CA8" w:rsidP="00881CA8">
      <w:pPr>
        <w:pStyle w:val="Header"/>
        <w:tabs>
          <w:tab w:val="clear" w:pos="4320"/>
          <w:tab w:val="clear" w:pos="8640"/>
        </w:tabs>
        <w:jc w:val="both"/>
      </w:pPr>
      <w:r w:rsidRPr="008952EC">
        <w:rPr>
          <w:u w:val="single"/>
        </w:rPr>
        <w:t>VAPP in immuno-deficient persons</w:t>
      </w:r>
      <w:r w:rsidRPr="008952EC">
        <w:t xml:space="preserve">: The risk of VAPP is greatly increased among persons with conditions associated with immuno-deficiency. However, not all immuno-deficient states appear to be associated with increased risk. For </w:t>
      </w:r>
      <w:proofErr w:type="gramStart"/>
      <w:r w:rsidRPr="008952EC">
        <w:t>example</w:t>
      </w:r>
      <w:proofErr w:type="gramEnd"/>
      <w:r w:rsidRPr="008952EC">
        <w:t xml:space="preserve"> there is no increased risk among persons with HIV infection whereas the risk appears to be highest in patients with agammaglobulinemia. </w:t>
      </w:r>
    </w:p>
    <w:p w14:paraId="12E55B51" w14:textId="77777777" w:rsidR="00881CA8" w:rsidRPr="008952EC" w:rsidRDefault="00881CA8" w:rsidP="00881CA8">
      <w:pPr>
        <w:pStyle w:val="Header"/>
        <w:tabs>
          <w:tab w:val="clear" w:pos="4320"/>
          <w:tab w:val="clear" w:pos="8640"/>
        </w:tabs>
        <w:jc w:val="both"/>
      </w:pPr>
    </w:p>
    <w:p w14:paraId="03ECF09F" w14:textId="77777777" w:rsidR="00881CA8" w:rsidRPr="00A34CC0" w:rsidRDefault="00881CA8" w:rsidP="00881CA8">
      <w:pPr>
        <w:pStyle w:val="Header"/>
        <w:tabs>
          <w:tab w:val="clear" w:pos="4320"/>
          <w:tab w:val="clear" w:pos="8640"/>
        </w:tabs>
        <w:jc w:val="both"/>
        <w:rPr>
          <w:b/>
        </w:rPr>
      </w:pPr>
      <w:r w:rsidRPr="008952EC">
        <w:rPr>
          <w:u w:val="single"/>
        </w:rPr>
        <w:t>Risk of VAPP following NIDs:</w:t>
      </w:r>
      <w:r w:rsidRPr="008952EC">
        <w:t xml:space="preserve"> The risk is mainly determined by the number of children receiving their first OPV dose during the campaign. Since most children have usually already received OPV doses through the routine program and other supplementary mass campaigns, the risk of VAPP from during NIDs is much lower.</w:t>
      </w:r>
      <w:r w:rsidRPr="00A34CC0">
        <w:t xml:space="preserve">  </w:t>
      </w:r>
    </w:p>
    <w:p w14:paraId="33D7AE19" w14:textId="77777777" w:rsidR="00E03377" w:rsidRPr="00A34CC0" w:rsidRDefault="00E03377">
      <w:pPr>
        <w:tabs>
          <w:tab w:val="left" w:pos="720"/>
        </w:tabs>
        <w:spacing w:line="360" w:lineRule="auto"/>
        <w:rPr>
          <w:b/>
        </w:rPr>
      </w:pPr>
    </w:p>
    <w:sectPr w:rsidR="00E03377" w:rsidRPr="00A34CC0" w:rsidSect="002D2BC0">
      <w:footerReference w:type="even" r:id="rId30"/>
      <w:footerReference w:type="default" r:id="rId31"/>
      <w:footnotePr>
        <w:numStart w:val="5"/>
      </w:footnotePr>
      <w:type w:val="continuous"/>
      <w:pgSz w:w="12240" w:h="15840"/>
      <w:pgMar w:top="1440" w:right="1440" w:bottom="1440" w:left="1872" w:header="720" w:footer="115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A187E6" w14:textId="77777777" w:rsidR="00A860BA" w:rsidRDefault="00A860BA">
      <w:r>
        <w:separator/>
      </w:r>
    </w:p>
  </w:endnote>
  <w:endnote w:type="continuationSeparator" w:id="0">
    <w:p w14:paraId="1390CC31" w14:textId="77777777" w:rsidR="00A860BA" w:rsidRDefault="00A86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31F6C" w14:textId="77777777" w:rsidR="00401ADF" w:rsidRDefault="00401A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894747" w14:textId="77777777" w:rsidR="00401ADF" w:rsidRDefault="00401A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2366" w:type="pct"/>
      <w:tblInd w:w="5445" w:type="dxa"/>
      <w:tblBorders>
        <w:top w:val="single" w:sz="18" w:space="0" w:color="808080"/>
        <w:insideV w:val="single" w:sz="18" w:space="0" w:color="808080"/>
      </w:tblBorders>
      <w:tblLook w:val="04A0" w:firstRow="1" w:lastRow="0" w:firstColumn="1" w:lastColumn="0" w:noHBand="0" w:noVBand="1"/>
    </w:tblPr>
    <w:tblGrid>
      <w:gridCol w:w="3688"/>
      <w:gridCol w:w="585"/>
    </w:tblGrid>
    <w:tr w:rsidR="002621E0" w14:paraId="34B41777" w14:textId="77777777" w:rsidTr="009160F9">
      <w:tc>
        <w:tcPr>
          <w:tcW w:w="3783" w:type="dxa"/>
        </w:tcPr>
        <w:p w14:paraId="115DD5CB" w14:textId="77777777" w:rsidR="00401ADF" w:rsidRDefault="00401ADF" w:rsidP="00BD7116">
          <w:pPr>
            <w:pStyle w:val="Footer"/>
            <w:rPr>
              <w:b/>
              <w:color w:val="4F81BD"/>
              <w:sz w:val="32"/>
              <w:szCs w:val="32"/>
            </w:rPr>
          </w:pPr>
          <w:r w:rsidRPr="00FA0AA1">
            <w:rPr>
              <w:b/>
              <w:bCs/>
              <w:sz w:val="18"/>
              <w:szCs w:val="18"/>
              <w:highlight w:val="yellow"/>
            </w:rPr>
            <w:t xml:space="preserve">Annual Update </w:t>
          </w:r>
          <w:r w:rsidR="002621E0">
            <w:rPr>
              <w:b/>
              <w:bCs/>
              <w:sz w:val="18"/>
              <w:szCs w:val="18"/>
              <w:highlight w:val="yellow"/>
            </w:rPr>
            <w:t>format</w:t>
          </w:r>
          <w:r w:rsidRPr="00BD7116">
            <w:rPr>
              <w:b/>
              <w:bCs/>
              <w:sz w:val="18"/>
              <w:szCs w:val="18"/>
              <w:highlight w:val="yellow"/>
            </w:rPr>
            <w:t xml:space="preserve"> </w:t>
          </w:r>
          <w:r w:rsidR="002621E0">
            <w:rPr>
              <w:b/>
              <w:bCs/>
              <w:sz w:val="18"/>
              <w:szCs w:val="18"/>
              <w:highlight w:val="yellow"/>
            </w:rPr>
            <w:t>(</w:t>
          </w:r>
          <w:r w:rsidRPr="00BD7116">
            <w:rPr>
              <w:b/>
              <w:bCs/>
              <w:sz w:val="18"/>
              <w:szCs w:val="18"/>
              <w:highlight w:val="yellow"/>
            </w:rPr>
            <w:t xml:space="preserve">January </w:t>
          </w:r>
          <w:r w:rsidRPr="002621E0">
            <w:rPr>
              <w:b/>
              <w:bCs/>
              <w:sz w:val="18"/>
              <w:szCs w:val="18"/>
              <w:highlight w:val="yellow"/>
            </w:rPr>
            <w:t>202</w:t>
          </w:r>
          <w:r w:rsidR="002621E0" w:rsidRPr="002621E0">
            <w:rPr>
              <w:b/>
              <w:bCs/>
              <w:sz w:val="18"/>
              <w:szCs w:val="18"/>
              <w:highlight w:val="yellow"/>
            </w:rPr>
            <w:t>1)</w:t>
          </w:r>
        </w:p>
      </w:tc>
      <w:tc>
        <w:tcPr>
          <w:tcW w:w="592" w:type="dxa"/>
        </w:tcPr>
        <w:p w14:paraId="57DF8311" w14:textId="77777777" w:rsidR="00401ADF" w:rsidRDefault="00401ADF" w:rsidP="00BB0810">
          <w:pPr>
            <w:pStyle w:val="Footer"/>
            <w:jc w:val="right"/>
          </w:pPr>
          <w:r>
            <w:fldChar w:fldCharType="begin"/>
          </w:r>
          <w:r>
            <w:instrText xml:space="preserve"> PAGE   \* MERGEFORMAT </w:instrText>
          </w:r>
          <w:r>
            <w:fldChar w:fldCharType="separate"/>
          </w:r>
          <w:r w:rsidRPr="007C34DF">
            <w:rPr>
              <w:b/>
              <w:noProof/>
              <w:color w:val="4F81BD"/>
              <w:sz w:val="32"/>
              <w:szCs w:val="32"/>
            </w:rPr>
            <w:t>19</w:t>
          </w:r>
          <w:r>
            <w:fldChar w:fldCharType="end"/>
          </w:r>
        </w:p>
      </w:tc>
    </w:tr>
  </w:tbl>
  <w:p w14:paraId="7BF50678" w14:textId="77777777" w:rsidR="00401ADF" w:rsidRDefault="00401ADF">
    <w:pPr>
      <w:pStyle w:val="Footer"/>
      <w:ind w:right="360"/>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2362" w:type="pct"/>
      <w:tblInd w:w="4878" w:type="dxa"/>
      <w:tblBorders>
        <w:top w:val="single" w:sz="18" w:space="0" w:color="808080"/>
        <w:insideV w:val="single" w:sz="18" w:space="0" w:color="808080"/>
      </w:tblBorders>
      <w:tblLook w:val="04A0" w:firstRow="1" w:lastRow="0" w:firstColumn="1" w:lastColumn="0" w:noHBand="0" w:noVBand="1"/>
    </w:tblPr>
    <w:tblGrid>
      <w:gridCol w:w="3598"/>
      <w:gridCol w:w="667"/>
    </w:tblGrid>
    <w:tr w:rsidR="00401ADF" w14:paraId="2A1847C3" w14:textId="77777777" w:rsidTr="00397165">
      <w:tc>
        <w:tcPr>
          <w:tcW w:w="3690" w:type="dxa"/>
        </w:tcPr>
        <w:p w14:paraId="04134E78" w14:textId="77777777" w:rsidR="00401ADF" w:rsidRDefault="00401ADF" w:rsidP="00EF6F03">
          <w:pPr>
            <w:pStyle w:val="Footer"/>
            <w:jc w:val="center"/>
            <w:rPr>
              <w:b/>
              <w:color w:val="4F81BD"/>
              <w:sz w:val="32"/>
              <w:szCs w:val="32"/>
            </w:rPr>
          </w:pPr>
          <w:r w:rsidRPr="00536FBE">
            <w:rPr>
              <w:b/>
              <w:bCs/>
              <w:sz w:val="18"/>
              <w:szCs w:val="18"/>
              <w:highlight w:val="yellow"/>
            </w:rPr>
            <w:t xml:space="preserve">Annual Update </w:t>
          </w:r>
          <w:r w:rsidRPr="00717FE9">
            <w:rPr>
              <w:b/>
              <w:bCs/>
              <w:sz w:val="18"/>
              <w:szCs w:val="18"/>
              <w:highlight w:val="yellow"/>
            </w:rPr>
            <w:t xml:space="preserve">version </w:t>
          </w:r>
          <w:r>
            <w:rPr>
              <w:b/>
              <w:bCs/>
              <w:sz w:val="18"/>
              <w:szCs w:val="18"/>
              <w:highlight w:val="yellow"/>
            </w:rPr>
            <w:t>December</w:t>
          </w:r>
          <w:r w:rsidRPr="00717FE9">
            <w:rPr>
              <w:b/>
              <w:bCs/>
              <w:sz w:val="18"/>
              <w:szCs w:val="18"/>
              <w:highlight w:val="yellow"/>
            </w:rPr>
            <w:t xml:space="preserve"> 2015</w:t>
          </w:r>
        </w:p>
      </w:tc>
      <w:tc>
        <w:tcPr>
          <w:tcW w:w="677" w:type="dxa"/>
        </w:tcPr>
        <w:p w14:paraId="73B60CDC" w14:textId="77777777" w:rsidR="00401ADF" w:rsidRDefault="00401ADF" w:rsidP="00BB0810">
          <w:pPr>
            <w:pStyle w:val="Footer"/>
            <w:jc w:val="right"/>
          </w:pPr>
          <w:r>
            <w:fldChar w:fldCharType="begin"/>
          </w:r>
          <w:r>
            <w:instrText xml:space="preserve"> PAGE   \* MERGEFORMAT </w:instrText>
          </w:r>
          <w:r>
            <w:fldChar w:fldCharType="separate"/>
          </w:r>
          <w:r w:rsidRPr="00D575F0">
            <w:rPr>
              <w:b/>
              <w:noProof/>
              <w:color w:val="4F81BD"/>
              <w:sz w:val="32"/>
              <w:szCs w:val="32"/>
            </w:rPr>
            <w:t>1</w:t>
          </w:r>
          <w:r>
            <w:fldChar w:fldCharType="end"/>
          </w:r>
        </w:p>
      </w:tc>
    </w:tr>
  </w:tbl>
  <w:p w14:paraId="0085D6CA" w14:textId="77777777" w:rsidR="00401ADF" w:rsidRDefault="00401ADF" w:rsidP="00BB0810">
    <w:pPr>
      <w:pStyle w:val="Footer"/>
      <w:rPr>
        <w: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2366" w:type="pct"/>
      <w:tblInd w:w="5445" w:type="dxa"/>
      <w:tblBorders>
        <w:top w:val="single" w:sz="18" w:space="0" w:color="808080"/>
        <w:insideV w:val="single" w:sz="18" w:space="0" w:color="808080"/>
      </w:tblBorders>
      <w:tblLook w:val="04A0" w:firstRow="1" w:lastRow="0" w:firstColumn="1" w:lastColumn="0" w:noHBand="0" w:noVBand="1"/>
    </w:tblPr>
    <w:tblGrid>
      <w:gridCol w:w="3688"/>
      <w:gridCol w:w="585"/>
    </w:tblGrid>
    <w:tr w:rsidR="002621E0" w14:paraId="667B21EA" w14:textId="77777777" w:rsidTr="009E1776">
      <w:tc>
        <w:tcPr>
          <w:tcW w:w="3783" w:type="dxa"/>
        </w:tcPr>
        <w:p w14:paraId="3D1D028D" w14:textId="77777777" w:rsidR="00401ADF" w:rsidRDefault="002621E0" w:rsidP="00E52566">
          <w:pPr>
            <w:pStyle w:val="Footer"/>
            <w:rPr>
              <w:b/>
              <w:color w:val="4F81BD"/>
              <w:sz w:val="32"/>
              <w:szCs w:val="32"/>
            </w:rPr>
          </w:pPr>
          <w:r w:rsidRPr="00FA0AA1">
            <w:rPr>
              <w:b/>
              <w:bCs/>
              <w:sz w:val="18"/>
              <w:szCs w:val="18"/>
              <w:highlight w:val="yellow"/>
            </w:rPr>
            <w:t xml:space="preserve">Annual </w:t>
          </w:r>
          <w:r>
            <w:rPr>
              <w:b/>
              <w:bCs/>
              <w:sz w:val="18"/>
              <w:szCs w:val="18"/>
              <w:highlight w:val="yellow"/>
            </w:rPr>
            <w:t>Update</w:t>
          </w:r>
          <w:r w:rsidR="00401ADF" w:rsidRPr="00FA0AA1">
            <w:rPr>
              <w:b/>
              <w:bCs/>
              <w:sz w:val="18"/>
              <w:szCs w:val="18"/>
              <w:highlight w:val="yellow"/>
            </w:rPr>
            <w:t xml:space="preserve"> </w:t>
          </w:r>
          <w:r>
            <w:rPr>
              <w:b/>
              <w:bCs/>
              <w:sz w:val="18"/>
              <w:szCs w:val="18"/>
              <w:highlight w:val="yellow"/>
            </w:rPr>
            <w:t>format</w:t>
          </w:r>
          <w:r w:rsidR="00401ADF" w:rsidRPr="00E52566">
            <w:rPr>
              <w:b/>
              <w:bCs/>
              <w:sz w:val="18"/>
              <w:szCs w:val="18"/>
              <w:highlight w:val="yellow"/>
            </w:rPr>
            <w:t xml:space="preserve"> </w:t>
          </w:r>
          <w:r>
            <w:rPr>
              <w:b/>
              <w:bCs/>
              <w:sz w:val="18"/>
              <w:szCs w:val="18"/>
              <w:highlight w:val="yellow"/>
            </w:rPr>
            <w:t>(</w:t>
          </w:r>
          <w:r w:rsidR="00401ADF" w:rsidRPr="004F6020">
            <w:rPr>
              <w:b/>
              <w:bCs/>
              <w:sz w:val="18"/>
              <w:szCs w:val="18"/>
              <w:highlight w:val="yellow"/>
            </w:rPr>
            <w:t xml:space="preserve">January </w:t>
          </w:r>
          <w:r w:rsidR="00401ADF" w:rsidRPr="002621E0">
            <w:rPr>
              <w:b/>
              <w:bCs/>
              <w:sz w:val="18"/>
              <w:szCs w:val="18"/>
              <w:highlight w:val="yellow"/>
            </w:rPr>
            <w:t>202</w:t>
          </w:r>
          <w:r w:rsidRPr="002621E0">
            <w:rPr>
              <w:b/>
              <w:bCs/>
              <w:sz w:val="18"/>
              <w:szCs w:val="18"/>
              <w:highlight w:val="yellow"/>
            </w:rPr>
            <w:t>1)</w:t>
          </w:r>
        </w:p>
      </w:tc>
      <w:tc>
        <w:tcPr>
          <w:tcW w:w="592" w:type="dxa"/>
        </w:tcPr>
        <w:p w14:paraId="1CF7B8D9" w14:textId="77777777" w:rsidR="00401ADF" w:rsidRDefault="00401ADF" w:rsidP="009E1776">
          <w:pPr>
            <w:pStyle w:val="Footer"/>
            <w:jc w:val="right"/>
          </w:pPr>
          <w:r>
            <w:fldChar w:fldCharType="begin"/>
          </w:r>
          <w:r>
            <w:instrText xml:space="preserve"> PAGE   \* MERGEFORMAT </w:instrText>
          </w:r>
          <w:r>
            <w:fldChar w:fldCharType="separate"/>
          </w:r>
          <w:r w:rsidRPr="007A4268">
            <w:rPr>
              <w:b/>
              <w:noProof/>
              <w:color w:val="4F81BD"/>
              <w:sz w:val="32"/>
              <w:szCs w:val="32"/>
            </w:rPr>
            <w:t>42</w:t>
          </w:r>
          <w:r>
            <w:fldChar w:fldCharType="end"/>
          </w:r>
        </w:p>
      </w:tc>
    </w:tr>
  </w:tbl>
  <w:p w14:paraId="1CD0F9FB" w14:textId="77777777" w:rsidR="00401ADF" w:rsidRDefault="00401ADF" w:rsidP="008D5C70">
    <w:pPr>
      <w:pStyle w:val="Footer"/>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CE4CC" w14:textId="77777777" w:rsidR="00401ADF" w:rsidRDefault="00401ADF">
    <w:pPr>
      <w:pStyle w:val="Footer"/>
      <w:jc w:val="right"/>
    </w:pPr>
    <w:r>
      <w:t>9</w:t>
    </w:r>
  </w:p>
  <w:p w14:paraId="7D621BE8" w14:textId="77777777" w:rsidR="00401ADF" w:rsidRDefault="00401AD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F3456" w14:textId="77777777" w:rsidR="00401ADF" w:rsidRDefault="00401A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F781AF" w14:textId="77777777" w:rsidR="00401ADF" w:rsidRDefault="00401ADF">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2313" w:type="pct"/>
      <w:tblInd w:w="4968" w:type="dxa"/>
      <w:tblBorders>
        <w:top w:val="single" w:sz="18" w:space="0" w:color="808080"/>
        <w:insideV w:val="single" w:sz="18" w:space="0" w:color="808080"/>
      </w:tblBorders>
      <w:tblLook w:val="04A0" w:firstRow="1" w:lastRow="0" w:firstColumn="1" w:lastColumn="0" w:noHBand="0" w:noVBand="1"/>
    </w:tblPr>
    <w:tblGrid>
      <w:gridCol w:w="3423"/>
      <w:gridCol w:w="754"/>
    </w:tblGrid>
    <w:tr w:rsidR="00401ADF" w14:paraId="07742E21" w14:textId="77777777" w:rsidTr="005324B7">
      <w:tc>
        <w:tcPr>
          <w:tcW w:w="3510" w:type="dxa"/>
        </w:tcPr>
        <w:p w14:paraId="3D9A3740" w14:textId="77777777" w:rsidR="00401ADF" w:rsidRDefault="00401ADF" w:rsidP="009B529B">
          <w:pPr>
            <w:pStyle w:val="Footer"/>
            <w:rPr>
              <w:b/>
              <w:color w:val="4F81BD"/>
              <w:sz w:val="32"/>
              <w:szCs w:val="32"/>
            </w:rPr>
          </w:pPr>
          <w:r w:rsidRPr="00FA0AA1">
            <w:rPr>
              <w:b/>
              <w:bCs/>
              <w:sz w:val="18"/>
              <w:szCs w:val="18"/>
              <w:highlight w:val="yellow"/>
            </w:rPr>
            <w:t xml:space="preserve">Annual Update </w:t>
          </w:r>
          <w:r w:rsidR="002621E0">
            <w:rPr>
              <w:b/>
              <w:bCs/>
              <w:sz w:val="18"/>
              <w:szCs w:val="18"/>
              <w:highlight w:val="yellow"/>
            </w:rPr>
            <w:t>format</w:t>
          </w:r>
          <w:r w:rsidRPr="009B529B">
            <w:rPr>
              <w:b/>
              <w:bCs/>
              <w:sz w:val="18"/>
              <w:szCs w:val="18"/>
              <w:highlight w:val="yellow"/>
            </w:rPr>
            <w:t xml:space="preserve"> </w:t>
          </w:r>
          <w:r w:rsidR="002621E0">
            <w:rPr>
              <w:b/>
              <w:bCs/>
              <w:sz w:val="18"/>
              <w:szCs w:val="18"/>
              <w:highlight w:val="yellow"/>
            </w:rPr>
            <w:t>(</w:t>
          </w:r>
          <w:r w:rsidRPr="009B529B">
            <w:rPr>
              <w:b/>
              <w:bCs/>
              <w:sz w:val="18"/>
              <w:szCs w:val="18"/>
              <w:highlight w:val="yellow"/>
            </w:rPr>
            <w:t xml:space="preserve">January </w:t>
          </w:r>
          <w:r w:rsidRPr="002621E0">
            <w:rPr>
              <w:b/>
              <w:bCs/>
              <w:sz w:val="18"/>
              <w:szCs w:val="18"/>
              <w:highlight w:val="yellow"/>
            </w:rPr>
            <w:t>202</w:t>
          </w:r>
          <w:r w:rsidR="002621E0" w:rsidRPr="002621E0">
            <w:rPr>
              <w:b/>
              <w:bCs/>
              <w:sz w:val="18"/>
              <w:szCs w:val="18"/>
              <w:highlight w:val="yellow"/>
            </w:rPr>
            <w:t>1)</w:t>
          </w:r>
        </w:p>
      </w:tc>
      <w:tc>
        <w:tcPr>
          <w:tcW w:w="767" w:type="dxa"/>
        </w:tcPr>
        <w:p w14:paraId="604663EC" w14:textId="77777777" w:rsidR="00401ADF" w:rsidRDefault="00401ADF" w:rsidP="00E73AD6">
          <w:pPr>
            <w:pStyle w:val="Footer"/>
            <w:jc w:val="right"/>
          </w:pPr>
          <w:r>
            <w:fldChar w:fldCharType="begin"/>
          </w:r>
          <w:r>
            <w:instrText xml:space="preserve"> PAGE   \* MERGEFORMAT </w:instrText>
          </w:r>
          <w:r>
            <w:fldChar w:fldCharType="separate"/>
          </w:r>
          <w:r w:rsidRPr="007A4268">
            <w:rPr>
              <w:b/>
              <w:noProof/>
              <w:color w:val="4F81BD"/>
              <w:sz w:val="32"/>
              <w:szCs w:val="32"/>
            </w:rPr>
            <w:t>66</w:t>
          </w:r>
          <w:r>
            <w:fldChar w:fldCharType="end"/>
          </w:r>
        </w:p>
      </w:tc>
    </w:tr>
  </w:tbl>
  <w:p w14:paraId="0F1A4FDA" w14:textId="77777777" w:rsidR="00401ADF" w:rsidRDefault="00401ADF">
    <w:pPr>
      <w:pStyle w:val="Footer"/>
      <w:ind w:right="360"/>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A6CB57" w14:textId="77777777" w:rsidR="00A860BA" w:rsidRDefault="00A860BA">
      <w:r>
        <w:separator/>
      </w:r>
    </w:p>
  </w:footnote>
  <w:footnote w:type="continuationSeparator" w:id="0">
    <w:p w14:paraId="13D9087A" w14:textId="77777777" w:rsidR="00A860BA" w:rsidRDefault="00A860BA">
      <w:r>
        <w:continuationSeparator/>
      </w:r>
    </w:p>
  </w:footnote>
  <w:footnote w:id="1">
    <w:p w14:paraId="31066DA6" w14:textId="77777777" w:rsidR="00401ADF" w:rsidRDefault="00401ADF" w:rsidP="003F36D0">
      <w:pPr>
        <w:pStyle w:val="FootnoteText"/>
        <w:spacing w:before="120" w:after="120"/>
      </w:pPr>
      <w:r w:rsidRPr="00E46CC1">
        <w:rPr>
          <w:rStyle w:val="FootnoteReference"/>
          <w:highlight w:val="lightGray"/>
        </w:rPr>
        <w:footnoteRef/>
      </w:r>
      <w:r>
        <w:t xml:space="preserve"> Weekly (W), Biweekly (BW), Monthly (M), Bimonthly (BM), Other (please specify)</w:t>
      </w:r>
    </w:p>
  </w:footnote>
  <w:footnote w:id="2">
    <w:p w14:paraId="5EA93578" w14:textId="77777777" w:rsidR="00401ADF" w:rsidRDefault="00401ADF">
      <w:pPr>
        <w:pStyle w:val="FootnoteText"/>
      </w:pPr>
      <w:r>
        <w:rPr>
          <w:rStyle w:val="FootnoteReference"/>
        </w:rPr>
        <w:footnoteRef/>
      </w:r>
      <w:r>
        <w:t xml:space="preserve"> </w:t>
      </w:r>
      <w:r w:rsidRPr="008952EC">
        <w:t xml:space="preserve">Polio isolates from non-AFP sources (e.g. contact stools, environmental samples, </w:t>
      </w:r>
      <w:r w:rsidRPr="008952EC">
        <w:t>etc) must also be submitted for intra-typic differentiation.</w:t>
      </w:r>
    </w:p>
  </w:footnote>
  <w:footnote w:id="3">
    <w:p w14:paraId="1C753754" w14:textId="77777777" w:rsidR="00401ADF" w:rsidRPr="001A2E22" w:rsidRDefault="00401ADF" w:rsidP="00715DEF">
      <w:pPr>
        <w:pStyle w:val="FootnoteText"/>
        <w:rPr>
          <w:sz w:val="18"/>
          <w:szCs w:val="18"/>
        </w:rPr>
      </w:pPr>
      <w:r w:rsidRPr="001A2E22">
        <w:rPr>
          <w:rStyle w:val="FootnoteReference"/>
          <w:sz w:val="18"/>
          <w:szCs w:val="18"/>
        </w:rPr>
        <w:footnoteRef/>
      </w:r>
      <w:r w:rsidRPr="001A2E22">
        <w:rPr>
          <w:sz w:val="18"/>
          <w:szCs w:val="18"/>
        </w:rPr>
        <w:t xml:space="preserve"> Report of the special meeting of the Global Commission for the Certification of the Eradication of Poliomyelitis on poliovirus containment, Geneva, Switzerland, 23-25 October 2017 (</w:t>
      </w:r>
      <w:hyperlink r:id="rId1" w:history="1">
        <w:r w:rsidRPr="001A2E22">
          <w:rPr>
            <w:rStyle w:val="Hyperlink"/>
            <w:sz w:val="18"/>
            <w:szCs w:val="18"/>
          </w:rPr>
          <w:t>http://polioeradication.org/wp-content/uploads/2018/03/polio-global-certification-commission-report-2017-10-20180314-en.pdf</w:t>
        </w:r>
      </w:hyperlink>
      <w:r w:rsidRPr="001A2E22">
        <w:rPr>
          <w:sz w:val="18"/>
          <w:szCs w:val="18"/>
        </w:rPr>
        <w:t xml:space="preserve">) </w:t>
      </w:r>
    </w:p>
  </w:footnote>
  <w:footnote w:id="4">
    <w:p w14:paraId="57D85939" w14:textId="77777777" w:rsidR="00401ADF" w:rsidRPr="001A2E22" w:rsidRDefault="00401ADF" w:rsidP="00715DEF">
      <w:pPr>
        <w:pStyle w:val="FootnoteText"/>
        <w:rPr>
          <w:sz w:val="18"/>
          <w:szCs w:val="18"/>
        </w:rPr>
      </w:pPr>
      <w:r w:rsidRPr="001A2E22">
        <w:rPr>
          <w:rStyle w:val="FootnoteReference"/>
          <w:sz w:val="18"/>
          <w:szCs w:val="18"/>
        </w:rPr>
        <w:footnoteRef/>
      </w:r>
      <w:r w:rsidRPr="001A2E22">
        <w:rPr>
          <w:sz w:val="18"/>
          <w:szCs w:val="18"/>
        </w:rPr>
        <w:t xml:space="preserve"> Report from the Seventeenth Meeting Global Commission for the Certification of the Eradication of Poliomyelitis, Geneva, Switzerland, 26-27 February 2018 (</w:t>
      </w:r>
      <w:hyperlink r:id="rId2" w:history="1">
        <w:r w:rsidRPr="001A2E22">
          <w:rPr>
            <w:rStyle w:val="Hyperlink"/>
            <w:sz w:val="18"/>
            <w:szCs w:val="18"/>
          </w:rPr>
          <w:t>http://polioeradication.org/wp-content/uploads/2018/04/polio-eradication-certification-17th-meeting-global-commission-for-certification-of-poliomyelitis-eradication-20180412.pdf</w:t>
        </w:r>
      </w:hyperlink>
      <w:r w:rsidRPr="001A2E22">
        <w:rPr>
          <w:sz w:val="18"/>
          <w:szCs w:val="18"/>
        </w:rPr>
        <w:t xml:space="preserve">) </w:t>
      </w:r>
    </w:p>
  </w:footnote>
  <w:footnote w:id="5">
    <w:p w14:paraId="21E3B308" w14:textId="77777777" w:rsidR="00401ADF" w:rsidRDefault="00401ADF" w:rsidP="00050FBF">
      <w:pPr>
        <w:pStyle w:val="FootnoteText"/>
      </w:pPr>
      <w:r w:rsidRPr="00DB75DC">
        <w:rPr>
          <w:rStyle w:val="FootnoteReference"/>
          <w:sz w:val="18"/>
        </w:rPr>
        <w:footnoteRef/>
      </w:r>
      <w:r w:rsidRPr="00DB75DC">
        <w:rPr>
          <w:sz w:val="18"/>
        </w:rPr>
        <w:t xml:space="preserve"> FORM 1: Facility reporting form</w:t>
      </w:r>
      <w:r w:rsidR="00F61555">
        <w:rPr>
          <w:sz w:val="18"/>
        </w:rPr>
        <w:t xml:space="preserve"> and other resources can be found in the resources using the below link</w:t>
      </w:r>
      <w:r w:rsidRPr="00DB75DC">
        <w:rPr>
          <w:sz w:val="18"/>
        </w:rPr>
        <w:t xml:space="preserve"> (</w:t>
      </w:r>
      <w:r w:rsidR="00F61555" w:rsidRPr="00F61555">
        <w:rPr>
          <w:sz w:val="18"/>
        </w:rPr>
        <w:t>https://polmis.emro.who.int/containment/page/resources</w:t>
      </w:r>
      <w:r w:rsidR="00F61555" w:rsidRPr="00F61555">
        <w:rPr>
          <w:sz w:val="18"/>
          <w:highlight w:val="yellow"/>
        </w:rPr>
        <w:t xml:space="preserve"> </w:t>
      </w:r>
      <w:r w:rsidRPr="00DB75DC">
        <w:rPr>
          <w:sz w:val="18"/>
        </w:rPr>
        <w:t>)</w:t>
      </w:r>
    </w:p>
  </w:footnote>
  <w:footnote w:id="6">
    <w:p w14:paraId="3757ECC9" w14:textId="77777777" w:rsidR="00401ADF" w:rsidRPr="005740CB" w:rsidRDefault="00401ADF" w:rsidP="007957FC">
      <w:pPr>
        <w:pStyle w:val="FootnoteText"/>
        <w:rPr>
          <w:sz w:val="16"/>
          <w:szCs w:val="16"/>
        </w:rPr>
      </w:pPr>
      <w:r w:rsidRPr="005740CB">
        <w:rPr>
          <w:rStyle w:val="FootnoteReference"/>
          <w:sz w:val="16"/>
          <w:szCs w:val="16"/>
        </w:rPr>
        <w:footnoteRef/>
      </w:r>
      <w:r w:rsidRPr="005740CB">
        <w:rPr>
          <w:sz w:val="16"/>
          <w:szCs w:val="16"/>
        </w:rPr>
        <w:t xml:space="preserve"> WHO letter to all Member States on </w:t>
      </w:r>
      <w:r w:rsidRPr="00F0090C">
        <w:rPr>
          <w:sz w:val="16"/>
          <w:szCs w:val="16"/>
        </w:rPr>
        <w:t>9 April</w:t>
      </w:r>
      <w:r w:rsidRPr="005740CB">
        <w:rPr>
          <w:sz w:val="16"/>
          <w:szCs w:val="16"/>
        </w:rPr>
        <w:t xml:space="preserve"> </w:t>
      </w:r>
      <w:r w:rsidRPr="005740CB">
        <w:rPr>
          <w:sz w:val="16"/>
          <w:szCs w:val="16"/>
        </w:rPr>
        <w:t>2015</w:t>
      </w:r>
    </w:p>
  </w:footnote>
  <w:footnote w:id="7">
    <w:p w14:paraId="43239B4F" w14:textId="77777777" w:rsidR="00401ADF" w:rsidRPr="00922A6F" w:rsidRDefault="00401ADF" w:rsidP="0097437D">
      <w:pPr>
        <w:pStyle w:val="FootnoteText"/>
        <w:jc w:val="both"/>
      </w:pPr>
      <w:r>
        <w:rPr>
          <w:rStyle w:val="FootnoteReference"/>
        </w:rPr>
        <w:footnoteRef/>
      </w:r>
      <w:r>
        <w:t xml:space="preserve"> A certificate that can only be awarded to facilities in countries that have demonstrated compliance with the required secondary and tertiary safeguards described in GAPIII. A CP indicates that the national authority for containment, in consultation with the GCC, has recognized a facility as a suitable candidate to become a poliovirus-essential facility. A CP formalizes the eligibility of the facility to engage in the GAPIII CCS process and its commitment to achieve an interim certificate of containment/certificate of containment. A GCC-endorsed CP bears the signature of the GCC and a unique certificate of containment number</w:t>
      </w:r>
    </w:p>
  </w:footnote>
  <w:footnote w:id="8">
    <w:p w14:paraId="4809F9B2" w14:textId="77777777" w:rsidR="00401ADF" w:rsidRDefault="00401ADF" w:rsidP="00881CA8">
      <w:pPr>
        <w:pStyle w:val="FootnoteText"/>
      </w:pPr>
      <w:r>
        <w:rPr>
          <w:rStyle w:val="FootnoteReference"/>
        </w:rPr>
        <w:footnoteRef/>
      </w:r>
      <w:r>
        <w:t xml:space="preserve"> adequate specimens: 2 stool specimens collected at least 24 hours apart, within 14 days of the onset of paralysis and arriving at the laboratory with adequate volume and in good condition.  Good condition = no desiccation, adequate </w:t>
      </w:r>
      <w:r>
        <w:t>documentation and evidence that the cold chain was maintained.</w:t>
      </w:r>
    </w:p>
    <w:p w14:paraId="41BCECE4" w14:textId="77777777" w:rsidR="00401ADF" w:rsidRDefault="00401ADF" w:rsidP="00881CA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EA4A8" w14:textId="77777777" w:rsidR="00401ADF" w:rsidRDefault="00401AD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CFC580" w14:textId="77777777" w:rsidR="00401ADF" w:rsidRDefault="00401AD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E24D4" w14:textId="77777777" w:rsidR="00401ADF" w:rsidRDefault="00401ADF">
    <w:pPr>
      <w:pStyle w:val="Header"/>
      <w:framePr w:wrap="around" w:vAnchor="text" w:hAnchor="margin" w:xAlign="right" w:y="1"/>
      <w:rPr>
        <w:rStyle w:val="PageNumber"/>
      </w:rPr>
    </w:pPr>
  </w:p>
  <w:p w14:paraId="65A79D33" w14:textId="77777777" w:rsidR="00401ADF" w:rsidRPr="002D2BC0" w:rsidRDefault="00401ADF" w:rsidP="002D2BC0">
    <w:pPr>
      <w:pStyle w:val="Header"/>
      <w:ind w:right="360"/>
      <w:jc w:val="center"/>
      <w:rPr>
        <w:rFonts w:ascii="Trebuchet MS" w:hAnsi="Trebuchet MS"/>
        <w:color w:val="000000"/>
        <w:sz w:val="18"/>
        <w:szCs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2E468" w14:textId="77777777" w:rsidR="00401ADF" w:rsidRDefault="00401ADF" w:rsidP="00B42676">
    <w:pPr>
      <w:pStyle w:val="Header"/>
      <w:rPr>
        <w:rFonts w:ascii="Trebuchet MS" w:hAnsi="Trebuchet MS"/>
        <w:szCs w:val="24"/>
      </w:rPr>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1B8"/>
    <w:multiLevelType w:val="hybridMultilevel"/>
    <w:tmpl w:val="02A610E2"/>
    <w:lvl w:ilvl="0" w:tplc="EB9443F2">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611CB2"/>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15:restartNumberingAfterBreak="0">
    <w:nsid w:val="01716D2D"/>
    <w:multiLevelType w:val="singleLevel"/>
    <w:tmpl w:val="E6083DEE"/>
    <w:lvl w:ilvl="0">
      <w:numFmt w:val="bullet"/>
      <w:lvlText w:val=""/>
      <w:lvlJc w:val="left"/>
      <w:pPr>
        <w:tabs>
          <w:tab w:val="num" w:pos="0"/>
        </w:tabs>
        <w:ind w:left="0" w:firstLine="0"/>
      </w:pPr>
      <w:rPr>
        <w:rFonts w:ascii="Symbol" w:hAnsi="Symbol" w:hint="default"/>
      </w:rPr>
    </w:lvl>
  </w:abstractNum>
  <w:abstractNum w:abstractNumId="3" w15:restartNumberingAfterBreak="0">
    <w:nsid w:val="04CE0DF9"/>
    <w:multiLevelType w:val="multilevel"/>
    <w:tmpl w:val="52B2F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344F95"/>
    <w:multiLevelType w:val="hybridMultilevel"/>
    <w:tmpl w:val="64F0A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D2704F"/>
    <w:multiLevelType w:val="multilevel"/>
    <w:tmpl w:val="9A566826"/>
    <w:lvl w:ilvl="0">
      <w:start w:val="6"/>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6" w15:restartNumberingAfterBreak="0">
    <w:nsid w:val="082936DE"/>
    <w:multiLevelType w:val="multilevel"/>
    <w:tmpl w:val="AAB677A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8F31072"/>
    <w:multiLevelType w:val="hybridMultilevel"/>
    <w:tmpl w:val="2140124C"/>
    <w:lvl w:ilvl="0" w:tplc="37147864">
      <w:start w:val="1"/>
      <w:numFmt w:val="decimal"/>
      <w:lvlText w:val="5.%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9187C9C"/>
    <w:multiLevelType w:val="multilevel"/>
    <w:tmpl w:val="68FC13C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0BD47F04"/>
    <w:multiLevelType w:val="hybridMultilevel"/>
    <w:tmpl w:val="40BCE2C0"/>
    <w:lvl w:ilvl="0" w:tplc="7D56BF6E">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D7E4DF8"/>
    <w:multiLevelType w:val="multilevel"/>
    <w:tmpl w:val="BDCE31EC"/>
    <w:lvl w:ilvl="0">
      <w:start w:val="6"/>
      <w:numFmt w:val="decimal"/>
      <w:lvlText w:val="%1"/>
      <w:lvlJc w:val="left"/>
      <w:pPr>
        <w:ind w:left="360" w:hanging="360"/>
      </w:pPr>
      <w:rPr>
        <w:rFonts w:hint="default"/>
      </w:rPr>
    </w:lvl>
    <w:lvl w:ilvl="1">
      <w:start w:val="1"/>
      <w:numFmt w:val="decimal"/>
      <w:lvlText w:val="%1.%2"/>
      <w:lvlJc w:val="left"/>
      <w:pPr>
        <w:ind w:left="2055" w:hanging="360"/>
      </w:pPr>
      <w:rPr>
        <w:rFonts w:hint="default"/>
      </w:rPr>
    </w:lvl>
    <w:lvl w:ilvl="2">
      <w:start w:val="1"/>
      <w:numFmt w:val="decimal"/>
      <w:lvlText w:val="%1.%2.%3"/>
      <w:lvlJc w:val="left"/>
      <w:pPr>
        <w:ind w:left="4110" w:hanging="720"/>
      </w:pPr>
      <w:rPr>
        <w:rFonts w:hint="default"/>
      </w:rPr>
    </w:lvl>
    <w:lvl w:ilvl="3">
      <w:start w:val="1"/>
      <w:numFmt w:val="decimal"/>
      <w:lvlText w:val="%1.%2.%3.%4"/>
      <w:lvlJc w:val="left"/>
      <w:pPr>
        <w:ind w:left="5805" w:hanging="720"/>
      </w:pPr>
      <w:rPr>
        <w:rFonts w:hint="default"/>
      </w:rPr>
    </w:lvl>
    <w:lvl w:ilvl="4">
      <w:start w:val="1"/>
      <w:numFmt w:val="decimal"/>
      <w:lvlText w:val="%1.%2.%3.%4.%5"/>
      <w:lvlJc w:val="left"/>
      <w:pPr>
        <w:ind w:left="7860" w:hanging="1080"/>
      </w:pPr>
      <w:rPr>
        <w:rFonts w:hint="default"/>
      </w:rPr>
    </w:lvl>
    <w:lvl w:ilvl="5">
      <w:start w:val="1"/>
      <w:numFmt w:val="decimal"/>
      <w:lvlText w:val="%1.%2.%3.%4.%5.%6"/>
      <w:lvlJc w:val="left"/>
      <w:pPr>
        <w:ind w:left="9555" w:hanging="1080"/>
      </w:pPr>
      <w:rPr>
        <w:rFonts w:hint="default"/>
      </w:rPr>
    </w:lvl>
    <w:lvl w:ilvl="6">
      <w:start w:val="1"/>
      <w:numFmt w:val="decimal"/>
      <w:lvlText w:val="%1.%2.%3.%4.%5.%6.%7"/>
      <w:lvlJc w:val="left"/>
      <w:pPr>
        <w:ind w:left="11610" w:hanging="1440"/>
      </w:pPr>
      <w:rPr>
        <w:rFonts w:hint="default"/>
      </w:rPr>
    </w:lvl>
    <w:lvl w:ilvl="7">
      <w:start w:val="1"/>
      <w:numFmt w:val="decimal"/>
      <w:lvlText w:val="%1.%2.%3.%4.%5.%6.%7.%8"/>
      <w:lvlJc w:val="left"/>
      <w:pPr>
        <w:ind w:left="13305" w:hanging="1440"/>
      </w:pPr>
      <w:rPr>
        <w:rFonts w:hint="default"/>
      </w:rPr>
    </w:lvl>
    <w:lvl w:ilvl="8">
      <w:start w:val="1"/>
      <w:numFmt w:val="decimal"/>
      <w:lvlText w:val="%1.%2.%3.%4.%5.%6.%7.%8.%9"/>
      <w:lvlJc w:val="left"/>
      <w:pPr>
        <w:ind w:left="15360" w:hanging="1800"/>
      </w:pPr>
      <w:rPr>
        <w:rFonts w:hint="default"/>
      </w:rPr>
    </w:lvl>
  </w:abstractNum>
  <w:abstractNum w:abstractNumId="11" w15:restartNumberingAfterBreak="0">
    <w:nsid w:val="102B6A81"/>
    <w:multiLevelType w:val="multilevel"/>
    <w:tmpl w:val="57CE102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5010ACA"/>
    <w:multiLevelType w:val="multilevel"/>
    <w:tmpl w:val="52B2F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271F1E"/>
    <w:multiLevelType w:val="multilevel"/>
    <w:tmpl w:val="422CEAF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158B3601"/>
    <w:multiLevelType w:val="hybridMultilevel"/>
    <w:tmpl w:val="FB3A77BE"/>
    <w:lvl w:ilvl="0" w:tplc="FFFFFFFF">
      <w:start w:val="1"/>
      <w:numFmt w:val="decimal"/>
      <w:lvlText w:val="%1."/>
      <w:lvlJc w:val="left"/>
      <w:pPr>
        <w:tabs>
          <w:tab w:val="num" w:pos="360"/>
        </w:tabs>
        <w:ind w:left="360" w:hanging="360"/>
      </w:pPr>
      <w:rPr>
        <w:rFonts w:cs="Times New Roman"/>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 w15:restartNumberingAfterBreak="0">
    <w:nsid w:val="199E6C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B7C07C6"/>
    <w:multiLevelType w:val="hybridMultilevel"/>
    <w:tmpl w:val="2F74D682"/>
    <w:lvl w:ilvl="0" w:tplc="7D56BF6E">
      <w:start w:val="1"/>
      <w:numFmt w:val="decimal"/>
      <w:lvlText w:val="3.%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7" w15:restartNumberingAfterBreak="0">
    <w:nsid w:val="1B8F61AF"/>
    <w:multiLevelType w:val="hybridMultilevel"/>
    <w:tmpl w:val="8A3213F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CD3755F"/>
    <w:multiLevelType w:val="multilevel"/>
    <w:tmpl w:val="E1A2BAA0"/>
    <w:lvl w:ilvl="0">
      <w:start w:val="1"/>
      <w:numFmt w:val="none"/>
      <w:lvlText w:val="1.3"/>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E9F70B0"/>
    <w:multiLevelType w:val="multilevel"/>
    <w:tmpl w:val="E1D2C2CC"/>
    <w:lvl w:ilvl="0">
      <w:start w:val="6"/>
      <w:numFmt w:val="decimal"/>
      <w:lvlText w:val="%1"/>
      <w:lvlJc w:val="left"/>
      <w:pPr>
        <w:ind w:left="360" w:hanging="360"/>
      </w:pPr>
      <w:rPr>
        <w:rFonts w:hint="default"/>
      </w:rPr>
    </w:lvl>
    <w:lvl w:ilvl="1">
      <w:start w:val="2"/>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0" w15:restartNumberingAfterBreak="0">
    <w:nsid w:val="208E29C3"/>
    <w:multiLevelType w:val="hybridMultilevel"/>
    <w:tmpl w:val="4C64042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1A62326"/>
    <w:multiLevelType w:val="hybridMultilevel"/>
    <w:tmpl w:val="1360A316"/>
    <w:lvl w:ilvl="0" w:tplc="E450729C">
      <w:start w:val="1"/>
      <w:numFmt w:val="decimal"/>
      <w:lvlText w:val="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1B73317"/>
    <w:multiLevelType w:val="hybridMultilevel"/>
    <w:tmpl w:val="C9FE9F6A"/>
    <w:lvl w:ilvl="0" w:tplc="99F6EC9A">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2B543AA"/>
    <w:multiLevelType w:val="hybridMultilevel"/>
    <w:tmpl w:val="325099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D36366"/>
    <w:multiLevelType w:val="singleLevel"/>
    <w:tmpl w:val="0409000F"/>
    <w:lvl w:ilvl="0">
      <w:start w:val="1"/>
      <w:numFmt w:val="decimal"/>
      <w:lvlText w:val="%1."/>
      <w:lvlJc w:val="left"/>
      <w:pPr>
        <w:tabs>
          <w:tab w:val="num" w:pos="360"/>
        </w:tabs>
        <w:ind w:left="360" w:hanging="360"/>
      </w:pPr>
      <w:rPr>
        <w:rFonts w:hint="default"/>
      </w:rPr>
    </w:lvl>
  </w:abstractNum>
  <w:abstractNum w:abstractNumId="25" w15:restartNumberingAfterBreak="0">
    <w:nsid w:val="261662BD"/>
    <w:multiLevelType w:val="hybridMultilevel"/>
    <w:tmpl w:val="0BD69488"/>
    <w:lvl w:ilvl="0" w:tplc="F4260416">
      <w:start w:val="1"/>
      <w:numFmt w:val="decimal"/>
      <w:lvlText w:val="3.%1"/>
      <w:lvlJc w:val="left"/>
      <w:pPr>
        <w:tabs>
          <w:tab w:val="num" w:pos="490"/>
        </w:tabs>
        <w:ind w:left="403" w:hanging="331"/>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76E6526"/>
    <w:multiLevelType w:val="multilevel"/>
    <w:tmpl w:val="4AFE4E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81B5000"/>
    <w:multiLevelType w:val="multilevel"/>
    <w:tmpl w:val="50F67678"/>
    <w:lvl w:ilvl="0">
      <w:start w:val="5"/>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284F21CF"/>
    <w:multiLevelType w:val="hybridMultilevel"/>
    <w:tmpl w:val="78246E30"/>
    <w:lvl w:ilvl="0" w:tplc="2D9AE95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8B865A2"/>
    <w:multiLevelType w:val="hybridMultilevel"/>
    <w:tmpl w:val="861AF354"/>
    <w:lvl w:ilvl="0" w:tplc="3814C4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6C375B"/>
    <w:multiLevelType w:val="hybridMultilevel"/>
    <w:tmpl w:val="FC32B902"/>
    <w:lvl w:ilvl="0" w:tplc="7D56BF6E">
      <w:start w:val="1"/>
      <w:numFmt w:val="decimal"/>
      <w:lvlText w:val="3.%1"/>
      <w:lvlJc w:val="left"/>
      <w:pPr>
        <w:ind w:left="3420"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31" w15:restartNumberingAfterBreak="0">
    <w:nsid w:val="2ACC1E44"/>
    <w:multiLevelType w:val="hybridMultilevel"/>
    <w:tmpl w:val="B1E07054"/>
    <w:lvl w:ilvl="0" w:tplc="E4FE5F4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1B6CF6"/>
    <w:multiLevelType w:val="multilevel"/>
    <w:tmpl w:val="CAFEF0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D5838C9"/>
    <w:multiLevelType w:val="hybridMultilevel"/>
    <w:tmpl w:val="68749E60"/>
    <w:lvl w:ilvl="0" w:tplc="F4260416">
      <w:start w:val="1"/>
      <w:numFmt w:val="decimal"/>
      <w:lvlText w:val="3.%1"/>
      <w:lvlJc w:val="left"/>
      <w:pPr>
        <w:tabs>
          <w:tab w:val="num" w:pos="490"/>
        </w:tabs>
        <w:ind w:left="403" w:hanging="33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F12118A"/>
    <w:multiLevelType w:val="hybridMultilevel"/>
    <w:tmpl w:val="3BA0F61A"/>
    <w:lvl w:ilvl="0" w:tplc="952C5C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06A7CFB"/>
    <w:multiLevelType w:val="multilevel"/>
    <w:tmpl w:val="1D0CDB5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12A4D11"/>
    <w:multiLevelType w:val="hybridMultilevel"/>
    <w:tmpl w:val="AC48C24E"/>
    <w:lvl w:ilvl="0" w:tplc="37147864">
      <w:start w:val="1"/>
      <w:numFmt w:val="decimal"/>
      <w:lvlText w:val="5.%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1FF451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22742D6"/>
    <w:multiLevelType w:val="hybridMultilevel"/>
    <w:tmpl w:val="D0CE13B0"/>
    <w:lvl w:ilvl="0" w:tplc="AFCEE92C">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342064EA"/>
    <w:multiLevelType w:val="hybridMultilevel"/>
    <w:tmpl w:val="40847A02"/>
    <w:lvl w:ilvl="0" w:tplc="7D56BF6E">
      <w:start w:val="1"/>
      <w:numFmt w:val="decimal"/>
      <w:lvlText w:val="3.%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4C94C69"/>
    <w:multiLevelType w:val="hybridMultilevel"/>
    <w:tmpl w:val="2F74D682"/>
    <w:lvl w:ilvl="0" w:tplc="7D56BF6E">
      <w:start w:val="1"/>
      <w:numFmt w:val="decimal"/>
      <w:lvlText w:val="3.%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41" w15:restartNumberingAfterBreak="0">
    <w:nsid w:val="35CB6535"/>
    <w:multiLevelType w:val="multilevel"/>
    <w:tmpl w:val="B7560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5E71D94"/>
    <w:multiLevelType w:val="multilevel"/>
    <w:tmpl w:val="D95083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60816D5"/>
    <w:multiLevelType w:val="hybridMultilevel"/>
    <w:tmpl w:val="34E6BF7E"/>
    <w:lvl w:ilvl="0" w:tplc="99F6EC9A">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7B71FB7"/>
    <w:multiLevelType w:val="hybridMultilevel"/>
    <w:tmpl w:val="BDF01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AAA3AA2"/>
    <w:multiLevelType w:val="hybridMultilevel"/>
    <w:tmpl w:val="D7D211E8"/>
    <w:lvl w:ilvl="0" w:tplc="0DBC4CBA">
      <w:start w:val="1"/>
      <w:numFmt w:val="bullet"/>
      <w:lvlText w:val="-"/>
      <w:lvlJc w:val="left"/>
      <w:pPr>
        <w:ind w:left="930" w:hanging="360"/>
      </w:pPr>
      <w:rPr>
        <w:rFonts w:ascii="Times New Roman" w:eastAsia="Times New Roman" w:hAnsi="Times New Roman" w:cs="Times New Roman"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46" w15:restartNumberingAfterBreak="0">
    <w:nsid w:val="3B3E7F9C"/>
    <w:multiLevelType w:val="hybridMultilevel"/>
    <w:tmpl w:val="59FA5828"/>
    <w:lvl w:ilvl="0" w:tplc="71820AFA">
      <w:start w:val="7"/>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FF56858"/>
    <w:multiLevelType w:val="hybridMultilevel"/>
    <w:tmpl w:val="76AE55BE"/>
    <w:lvl w:ilvl="0" w:tplc="99F6EC9A">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1161EBC"/>
    <w:multiLevelType w:val="hybridMultilevel"/>
    <w:tmpl w:val="6DD603D8"/>
    <w:lvl w:ilvl="0" w:tplc="7D56BF6E">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51D1FDC"/>
    <w:multiLevelType w:val="multilevel"/>
    <w:tmpl w:val="84181724"/>
    <w:lvl w:ilvl="0">
      <w:start w:val="1"/>
      <w:numFmt w:val="none"/>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456C7BD1"/>
    <w:multiLevelType w:val="hybridMultilevel"/>
    <w:tmpl w:val="2F74D682"/>
    <w:lvl w:ilvl="0" w:tplc="7D56BF6E">
      <w:start w:val="1"/>
      <w:numFmt w:val="decimal"/>
      <w:lvlText w:val="3.%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51" w15:restartNumberingAfterBreak="0">
    <w:nsid w:val="46A202F1"/>
    <w:multiLevelType w:val="hybridMultilevel"/>
    <w:tmpl w:val="0BD69488"/>
    <w:lvl w:ilvl="0" w:tplc="F4260416">
      <w:start w:val="1"/>
      <w:numFmt w:val="decimal"/>
      <w:lvlText w:val="3.%1"/>
      <w:lvlJc w:val="left"/>
      <w:pPr>
        <w:tabs>
          <w:tab w:val="num" w:pos="490"/>
        </w:tabs>
        <w:ind w:left="403" w:hanging="331"/>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85115D7"/>
    <w:multiLevelType w:val="hybridMultilevel"/>
    <w:tmpl w:val="7BECAF18"/>
    <w:lvl w:ilvl="0" w:tplc="E450729C">
      <w:start w:val="1"/>
      <w:numFmt w:val="decimal"/>
      <w:lvlText w:val="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8C27DE9"/>
    <w:multiLevelType w:val="hybridMultilevel"/>
    <w:tmpl w:val="43021BFA"/>
    <w:lvl w:ilvl="0" w:tplc="99F6EC9A">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90B0205"/>
    <w:multiLevelType w:val="hybridMultilevel"/>
    <w:tmpl w:val="5B649130"/>
    <w:lvl w:ilvl="0" w:tplc="99F6EC9A">
      <w:numFmt w:val="bullet"/>
      <w:lvlText w:val="•"/>
      <w:lvlJc w:val="left"/>
      <w:pPr>
        <w:ind w:left="1080" w:hanging="360"/>
      </w:pPr>
      <w:rPr>
        <w:rFonts w:ascii="Calibri" w:eastAsia="Times New Roman"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49BC770F"/>
    <w:multiLevelType w:val="hybridMultilevel"/>
    <w:tmpl w:val="C26C4962"/>
    <w:lvl w:ilvl="0" w:tplc="7D56BF6E">
      <w:start w:val="1"/>
      <w:numFmt w:val="decimal"/>
      <w:lvlText w:val="3.%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56" w15:restartNumberingAfterBreak="0">
    <w:nsid w:val="4BAB1DBD"/>
    <w:multiLevelType w:val="singleLevel"/>
    <w:tmpl w:val="E4F8A338"/>
    <w:lvl w:ilvl="0">
      <w:start w:val="1"/>
      <w:numFmt w:val="bullet"/>
      <w:lvlText w:val=""/>
      <w:lvlJc w:val="left"/>
      <w:pPr>
        <w:tabs>
          <w:tab w:val="num" w:pos="360"/>
        </w:tabs>
        <w:ind w:left="360" w:hanging="360"/>
      </w:pPr>
      <w:rPr>
        <w:rFonts w:ascii="Symbol" w:hAnsi="Symbol" w:hint="default"/>
        <w:sz w:val="20"/>
      </w:rPr>
    </w:lvl>
  </w:abstractNum>
  <w:abstractNum w:abstractNumId="57" w15:restartNumberingAfterBreak="0">
    <w:nsid w:val="4BED082C"/>
    <w:multiLevelType w:val="multilevel"/>
    <w:tmpl w:val="422CEAF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4CC14432"/>
    <w:multiLevelType w:val="singleLevel"/>
    <w:tmpl w:val="0409000F"/>
    <w:lvl w:ilvl="0">
      <w:start w:val="10"/>
      <w:numFmt w:val="decimal"/>
      <w:lvlText w:val="%1."/>
      <w:lvlJc w:val="left"/>
      <w:pPr>
        <w:tabs>
          <w:tab w:val="num" w:pos="360"/>
        </w:tabs>
        <w:ind w:left="360" w:hanging="360"/>
      </w:pPr>
      <w:rPr>
        <w:rFonts w:hint="default"/>
      </w:rPr>
    </w:lvl>
  </w:abstractNum>
  <w:abstractNum w:abstractNumId="59" w15:restartNumberingAfterBreak="0">
    <w:nsid w:val="4D394EEF"/>
    <w:multiLevelType w:val="hybridMultilevel"/>
    <w:tmpl w:val="49C8F3C2"/>
    <w:lvl w:ilvl="0" w:tplc="4FF835DA">
      <w:numFmt w:val="bullet"/>
      <w:lvlText w:val=""/>
      <w:lvlJc w:val="left"/>
      <w:pPr>
        <w:ind w:left="2625" w:hanging="360"/>
      </w:pPr>
      <w:rPr>
        <w:rFonts w:ascii="Symbol" w:eastAsia="Times New Roman" w:hAnsi="Symbol" w:cs="Times New Roman" w:hint="default"/>
      </w:rPr>
    </w:lvl>
    <w:lvl w:ilvl="1" w:tplc="04090003" w:tentative="1">
      <w:start w:val="1"/>
      <w:numFmt w:val="bullet"/>
      <w:lvlText w:val="o"/>
      <w:lvlJc w:val="left"/>
      <w:pPr>
        <w:ind w:left="3345" w:hanging="360"/>
      </w:pPr>
      <w:rPr>
        <w:rFonts w:ascii="Courier New" w:hAnsi="Courier New" w:cs="Courier New" w:hint="default"/>
      </w:rPr>
    </w:lvl>
    <w:lvl w:ilvl="2" w:tplc="04090005" w:tentative="1">
      <w:start w:val="1"/>
      <w:numFmt w:val="bullet"/>
      <w:lvlText w:val=""/>
      <w:lvlJc w:val="left"/>
      <w:pPr>
        <w:ind w:left="4065" w:hanging="360"/>
      </w:pPr>
      <w:rPr>
        <w:rFonts w:ascii="Wingdings" w:hAnsi="Wingdings" w:hint="default"/>
      </w:rPr>
    </w:lvl>
    <w:lvl w:ilvl="3" w:tplc="04090001" w:tentative="1">
      <w:start w:val="1"/>
      <w:numFmt w:val="bullet"/>
      <w:lvlText w:val=""/>
      <w:lvlJc w:val="left"/>
      <w:pPr>
        <w:ind w:left="4785" w:hanging="360"/>
      </w:pPr>
      <w:rPr>
        <w:rFonts w:ascii="Symbol" w:hAnsi="Symbol" w:hint="default"/>
      </w:rPr>
    </w:lvl>
    <w:lvl w:ilvl="4" w:tplc="04090003" w:tentative="1">
      <w:start w:val="1"/>
      <w:numFmt w:val="bullet"/>
      <w:lvlText w:val="o"/>
      <w:lvlJc w:val="left"/>
      <w:pPr>
        <w:ind w:left="5505" w:hanging="360"/>
      </w:pPr>
      <w:rPr>
        <w:rFonts w:ascii="Courier New" w:hAnsi="Courier New" w:cs="Courier New" w:hint="default"/>
      </w:rPr>
    </w:lvl>
    <w:lvl w:ilvl="5" w:tplc="04090005" w:tentative="1">
      <w:start w:val="1"/>
      <w:numFmt w:val="bullet"/>
      <w:lvlText w:val=""/>
      <w:lvlJc w:val="left"/>
      <w:pPr>
        <w:ind w:left="6225" w:hanging="360"/>
      </w:pPr>
      <w:rPr>
        <w:rFonts w:ascii="Wingdings" w:hAnsi="Wingdings" w:hint="default"/>
      </w:rPr>
    </w:lvl>
    <w:lvl w:ilvl="6" w:tplc="04090001" w:tentative="1">
      <w:start w:val="1"/>
      <w:numFmt w:val="bullet"/>
      <w:lvlText w:val=""/>
      <w:lvlJc w:val="left"/>
      <w:pPr>
        <w:ind w:left="6945" w:hanging="360"/>
      </w:pPr>
      <w:rPr>
        <w:rFonts w:ascii="Symbol" w:hAnsi="Symbol" w:hint="default"/>
      </w:rPr>
    </w:lvl>
    <w:lvl w:ilvl="7" w:tplc="04090003" w:tentative="1">
      <w:start w:val="1"/>
      <w:numFmt w:val="bullet"/>
      <w:lvlText w:val="o"/>
      <w:lvlJc w:val="left"/>
      <w:pPr>
        <w:ind w:left="7665" w:hanging="360"/>
      </w:pPr>
      <w:rPr>
        <w:rFonts w:ascii="Courier New" w:hAnsi="Courier New" w:cs="Courier New" w:hint="default"/>
      </w:rPr>
    </w:lvl>
    <w:lvl w:ilvl="8" w:tplc="04090005" w:tentative="1">
      <w:start w:val="1"/>
      <w:numFmt w:val="bullet"/>
      <w:lvlText w:val=""/>
      <w:lvlJc w:val="left"/>
      <w:pPr>
        <w:ind w:left="8385" w:hanging="360"/>
      </w:pPr>
      <w:rPr>
        <w:rFonts w:ascii="Wingdings" w:hAnsi="Wingdings" w:hint="default"/>
      </w:rPr>
    </w:lvl>
  </w:abstractNum>
  <w:abstractNum w:abstractNumId="60" w15:restartNumberingAfterBreak="0">
    <w:nsid w:val="4D742D8B"/>
    <w:multiLevelType w:val="hybridMultilevel"/>
    <w:tmpl w:val="EF88D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DC83349"/>
    <w:multiLevelType w:val="singleLevel"/>
    <w:tmpl w:val="0409000F"/>
    <w:lvl w:ilvl="0">
      <w:start w:val="1"/>
      <w:numFmt w:val="decimal"/>
      <w:lvlText w:val="%1."/>
      <w:lvlJc w:val="left"/>
      <w:pPr>
        <w:tabs>
          <w:tab w:val="num" w:pos="360"/>
        </w:tabs>
        <w:ind w:left="360" w:hanging="360"/>
      </w:pPr>
    </w:lvl>
  </w:abstractNum>
  <w:abstractNum w:abstractNumId="62" w15:restartNumberingAfterBreak="0">
    <w:nsid w:val="4E2D65A1"/>
    <w:multiLevelType w:val="hybridMultilevel"/>
    <w:tmpl w:val="3A1CB892"/>
    <w:lvl w:ilvl="0" w:tplc="99F6EC9A">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E4E5333"/>
    <w:multiLevelType w:val="hybridMultilevel"/>
    <w:tmpl w:val="8B0839D0"/>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FD14FB1"/>
    <w:multiLevelType w:val="hybridMultilevel"/>
    <w:tmpl w:val="EB328CCC"/>
    <w:lvl w:ilvl="0" w:tplc="37147864">
      <w:start w:val="1"/>
      <w:numFmt w:val="decimal"/>
      <w:lvlText w:val="5.%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04B16EF"/>
    <w:multiLevelType w:val="hybridMultilevel"/>
    <w:tmpl w:val="752CB18C"/>
    <w:lvl w:ilvl="0" w:tplc="04090013">
      <w:start w:val="1"/>
      <w:numFmt w:val="upperRoman"/>
      <w:lvlText w:val="%1."/>
      <w:lvlJc w:val="righ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1770D96"/>
    <w:multiLevelType w:val="hybridMultilevel"/>
    <w:tmpl w:val="C8DC50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52A41D87"/>
    <w:multiLevelType w:val="multilevel"/>
    <w:tmpl w:val="26E2148C"/>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3F52AEF"/>
    <w:multiLevelType w:val="multilevel"/>
    <w:tmpl w:val="8822273A"/>
    <w:lvl w:ilvl="0">
      <w:start w:val="3"/>
      <w:numFmt w:val="decimal"/>
      <w:lvlText w:val="%1."/>
      <w:lvlJc w:val="left"/>
      <w:pPr>
        <w:ind w:left="1080" w:hanging="360"/>
      </w:pPr>
      <w:rPr>
        <w:rFonts w:hint="default"/>
      </w:rPr>
    </w:lvl>
    <w:lvl w:ilvl="1">
      <w:start w:val="3"/>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69" w15:restartNumberingAfterBreak="0">
    <w:nsid w:val="549E6923"/>
    <w:multiLevelType w:val="multilevel"/>
    <w:tmpl w:val="648232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5A72BDA"/>
    <w:multiLevelType w:val="singleLevel"/>
    <w:tmpl w:val="1C3C6CD0"/>
    <w:lvl w:ilvl="0">
      <w:start w:val="17"/>
      <w:numFmt w:val="decimal"/>
      <w:lvlText w:val="%1."/>
      <w:lvlJc w:val="left"/>
      <w:pPr>
        <w:tabs>
          <w:tab w:val="num" w:pos="495"/>
        </w:tabs>
        <w:ind w:left="495" w:hanging="495"/>
      </w:pPr>
      <w:rPr>
        <w:rFonts w:hint="default"/>
      </w:rPr>
    </w:lvl>
  </w:abstractNum>
  <w:abstractNum w:abstractNumId="71" w15:restartNumberingAfterBreak="0">
    <w:nsid w:val="57186BCE"/>
    <w:multiLevelType w:val="hybridMultilevel"/>
    <w:tmpl w:val="3E66347C"/>
    <w:lvl w:ilvl="0" w:tplc="0409000F">
      <w:start w:val="1"/>
      <w:numFmt w:val="decimal"/>
      <w:lvlText w:val="%1."/>
      <w:lvlJc w:val="left"/>
      <w:pPr>
        <w:ind w:left="360" w:hanging="360"/>
      </w:pPr>
    </w:lvl>
    <w:lvl w:ilvl="1" w:tplc="04090013">
      <w:start w:val="1"/>
      <w:numFmt w:val="upperRoman"/>
      <w:lvlText w:val="%2."/>
      <w:lvlJc w:val="right"/>
      <w:pPr>
        <w:ind w:left="1080" w:hanging="360"/>
      </w:pPr>
    </w:lvl>
    <w:lvl w:ilvl="2" w:tplc="0809001B">
      <w:start w:val="1"/>
      <w:numFmt w:val="lowerRoman"/>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57B760B3"/>
    <w:multiLevelType w:val="hybridMultilevel"/>
    <w:tmpl w:val="1BDE7B92"/>
    <w:lvl w:ilvl="0" w:tplc="0AEE9724">
      <w:start w:val="1"/>
      <w:numFmt w:val="bullet"/>
      <w:lvlText w:val="•"/>
      <w:lvlJc w:val="left"/>
      <w:pPr>
        <w:tabs>
          <w:tab w:val="num" w:pos="360"/>
        </w:tabs>
        <w:ind w:left="360" w:hanging="360"/>
      </w:pPr>
      <w:rPr>
        <w:rFonts w:ascii="Times New Roman" w:hAnsi="Times New Roman" w:hint="default"/>
      </w:rPr>
    </w:lvl>
    <w:lvl w:ilvl="1" w:tplc="B0903934">
      <w:start w:val="1"/>
      <w:numFmt w:val="bullet"/>
      <w:lvlText w:val="•"/>
      <w:lvlJc w:val="left"/>
      <w:pPr>
        <w:tabs>
          <w:tab w:val="num" w:pos="1080"/>
        </w:tabs>
        <w:ind w:left="1080" w:hanging="360"/>
      </w:pPr>
      <w:rPr>
        <w:rFonts w:ascii="Times New Roman" w:hAnsi="Times New Roman" w:hint="default"/>
      </w:rPr>
    </w:lvl>
    <w:lvl w:ilvl="2" w:tplc="0E08BEA0" w:tentative="1">
      <w:start w:val="1"/>
      <w:numFmt w:val="bullet"/>
      <w:lvlText w:val="•"/>
      <w:lvlJc w:val="left"/>
      <w:pPr>
        <w:tabs>
          <w:tab w:val="num" w:pos="1800"/>
        </w:tabs>
        <w:ind w:left="1800" w:hanging="360"/>
      </w:pPr>
      <w:rPr>
        <w:rFonts w:ascii="Times New Roman" w:hAnsi="Times New Roman" w:hint="default"/>
      </w:rPr>
    </w:lvl>
    <w:lvl w:ilvl="3" w:tplc="A4BA1A9C" w:tentative="1">
      <w:start w:val="1"/>
      <w:numFmt w:val="bullet"/>
      <w:lvlText w:val="•"/>
      <w:lvlJc w:val="left"/>
      <w:pPr>
        <w:tabs>
          <w:tab w:val="num" w:pos="2520"/>
        </w:tabs>
        <w:ind w:left="2520" w:hanging="360"/>
      </w:pPr>
      <w:rPr>
        <w:rFonts w:ascii="Times New Roman" w:hAnsi="Times New Roman" w:hint="default"/>
      </w:rPr>
    </w:lvl>
    <w:lvl w:ilvl="4" w:tplc="498E52A4" w:tentative="1">
      <w:start w:val="1"/>
      <w:numFmt w:val="bullet"/>
      <w:lvlText w:val="•"/>
      <w:lvlJc w:val="left"/>
      <w:pPr>
        <w:tabs>
          <w:tab w:val="num" w:pos="3240"/>
        </w:tabs>
        <w:ind w:left="3240" w:hanging="360"/>
      </w:pPr>
      <w:rPr>
        <w:rFonts w:ascii="Times New Roman" w:hAnsi="Times New Roman" w:hint="default"/>
      </w:rPr>
    </w:lvl>
    <w:lvl w:ilvl="5" w:tplc="D5BC09A8" w:tentative="1">
      <w:start w:val="1"/>
      <w:numFmt w:val="bullet"/>
      <w:lvlText w:val="•"/>
      <w:lvlJc w:val="left"/>
      <w:pPr>
        <w:tabs>
          <w:tab w:val="num" w:pos="3960"/>
        </w:tabs>
        <w:ind w:left="3960" w:hanging="360"/>
      </w:pPr>
      <w:rPr>
        <w:rFonts w:ascii="Times New Roman" w:hAnsi="Times New Roman" w:hint="default"/>
      </w:rPr>
    </w:lvl>
    <w:lvl w:ilvl="6" w:tplc="CDDE54A6" w:tentative="1">
      <w:start w:val="1"/>
      <w:numFmt w:val="bullet"/>
      <w:lvlText w:val="•"/>
      <w:lvlJc w:val="left"/>
      <w:pPr>
        <w:tabs>
          <w:tab w:val="num" w:pos="4680"/>
        </w:tabs>
        <w:ind w:left="4680" w:hanging="360"/>
      </w:pPr>
      <w:rPr>
        <w:rFonts w:ascii="Times New Roman" w:hAnsi="Times New Roman" w:hint="default"/>
      </w:rPr>
    </w:lvl>
    <w:lvl w:ilvl="7" w:tplc="B7388DDE" w:tentative="1">
      <w:start w:val="1"/>
      <w:numFmt w:val="bullet"/>
      <w:lvlText w:val="•"/>
      <w:lvlJc w:val="left"/>
      <w:pPr>
        <w:tabs>
          <w:tab w:val="num" w:pos="5400"/>
        </w:tabs>
        <w:ind w:left="5400" w:hanging="360"/>
      </w:pPr>
      <w:rPr>
        <w:rFonts w:ascii="Times New Roman" w:hAnsi="Times New Roman" w:hint="default"/>
      </w:rPr>
    </w:lvl>
    <w:lvl w:ilvl="8" w:tplc="E826BB50" w:tentative="1">
      <w:start w:val="1"/>
      <w:numFmt w:val="bullet"/>
      <w:lvlText w:val="•"/>
      <w:lvlJc w:val="left"/>
      <w:pPr>
        <w:tabs>
          <w:tab w:val="num" w:pos="6120"/>
        </w:tabs>
        <w:ind w:left="6120" w:hanging="360"/>
      </w:pPr>
      <w:rPr>
        <w:rFonts w:ascii="Times New Roman" w:hAnsi="Times New Roman" w:hint="default"/>
      </w:rPr>
    </w:lvl>
  </w:abstractNum>
  <w:abstractNum w:abstractNumId="73" w15:restartNumberingAfterBreak="0">
    <w:nsid w:val="57CD097C"/>
    <w:multiLevelType w:val="hybridMultilevel"/>
    <w:tmpl w:val="E24AF31C"/>
    <w:lvl w:ilvl="0" w:tplc="D5B6487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4" w15:restartNumberingAfterBreak="0">
    <w:nsid w:val="58282DA8"/>
    <w:multiLevelType w:val="hybridMultilevel"/>
    <w:tmpl w:val="C9AE9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844726E"/>
    <w:multiLevelType w:val="hybridMultilevel"/>
    <w:tmpl w:val="5BAA2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8EA5878"/>
    <w:multiLevelType w:val="hybridMultilevel"/>
    <w:tmpl w:val="1360A316"/>
    <w:lvl w:ilvl="0" w:tplc="E450729C">
      <w:start w:val="1"/>
      <w:numFmt w:val="decimal"/>
      <w:lvlText w:val="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58FB6A0F"/>
    <w:multiLevelType w:val="hybridMultilevel"/>
    <w:tmpl w:val="0F442790"/>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9B825F2"/>
    <w:multiLevelType w:val="hybridMultilevel"/>
    <w:tmpl w:val="940E6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A011527"/>
    <w:multiLevelType w:val="multilevel"/>
    <w:tmpl w:val="0D68B3FC"/>
    <w:lvl w:ilvl="0">
      <w:start w:val="1"/>
      <w:numFmt w:val="decimal"/>
      <w:lvlText w:val="1.%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5AD73C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1" w15:restartNumberingAfterBreak="0">
    <w:nsid w:val="5AE70C0C"/>
    <w:multiLevelType w:val="hybridMultilevel"/>
    <w:tmpl w:val="C7268DFE"/>
    <w:lvl w:ilvl="0" w:tplc="2D9AE954">
      <w:start w:val="1"/>
      <w:numFmt w:val="decimal"/>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15:restartNumberingAfterBreak="0">
    <w:nsid w:val="5B00471F"/>
    <w:multiLevelType w:val="hybridMultilevel"/>
    <w:tmpl w:val="710C6D2C"/>
    <w:lvl w:ilvl="0" w:tplc="2D9AE95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BB567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D0E1D8B"/>
    <w:multiLevelType w:val="hybridMultilevel"/>
    <w:tmpl w:val="40A8E3A2"/>
    <w:lvl w:ilvl="0" w:tplc="2D9AE95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D4A3C26"/>
    <w:multiLevelType w:val="hybridMultilevel"/>
    <w:tmpl w:val="8206A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D8E64AE"/>
    <w:multiLevelType w:val="multilevel"/>
    <w:tmpl w:val="63FAE780"/>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F4D51BC"/>
    <w:multiLevelType w:val="hybridMultilevel"/>
    <w:tmpl w:val="C8224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07111C2"/>
    <w:multiLevelType w:val="hybridMultilevel"/>
    <w:tmpl w:val="C5C22658"/>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18B5D66"/>
    <w:multiLevelType w:val="hybridMultilevel"/>
    <w:tmpl w:val="779C3536"/>
    <w:lvl w:ilvl="0" w:tplc="7EAAA02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6501255F"/>
    <w:multiLevelType w:val="hybridMultilevel"/>
    <w:tmpl w:val="2F74D682"/>
    <w:lvl w:ilvl="0" w:tplc="7D56BF6E">
      <w:start w:val="1"/>
      <w:numFmt w:val="decimal"/>
      <w:lvlText w:val="3.%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91" w15:restartNumberingAfterBreak="0">
    <w:nsid w:val="65CD4234"/>
    <w:multiLevelType w:val="multilevel"/>
    <w:tmpl w:val="D1C02A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6481559"/>
    <w:multiLevelType w:val="multilevel"/>
    <w:tmpl w:val="70AE25E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B26686E"/>
    <w:multiLevelType w:val="multilevel"/>
    <w:tmpl w:val="4572AF1C"/>
    <w:lvl w:ilvl="0">
      <w:start w:val="5"/>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6"/>
      <w:numFmt w:val="decimal"/>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4" w15:restartNumberingAfterBreak="0">
    <w:nsid w:val="6BE612FE"/>
    <w:multiLevelType w:val="multilevel"/>
    <w:tmpl w:val="737E2A08"/>
    <w:lvl w:ilvl="0">
      <w:start w:val="1"/>
      <w:numFmt w:val="decimal"/>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6E5B6D32"/>
    <w:multiLevelType w:val="hybridMultilevel"/>
    <w:tmpl w:val="F8BE24B2"/>
    <w:lvl w:ilvl="0" w:tplc="0B227BCE">
      <w:start w:val="1"/>
      <w:numFmt w:val="decimal"/>
      <w:lvlText w:val="%1."/>
      <w:lvlJc w:val="left"/>
      <w:pPr>
        <w:ind w:left="450" w:hanging="360"/>
      </w:pPr>
      <w:rPr>
        <w:rFonts w:cs="Calibri"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6" w15:restartNumberingAfterBreak="0">
    <w:nsid w:val="70216224"/>
    <w:multiLevelType w:val="hybridMultilevel"/>
    <w:tmpl w:val="1E2CE6A4"/>
    <w:lvl w:ilvl="0" w:tplc="04090005">
      <w:start w:val="1"/>
      <w:numFmt w:val="bullet"/>
      <w:lvlText w:val=""/>
      <w:lvlJc w:val="left"/>
      <w:pPr>
        <w:ind w:left="927" w:hanging="360"/>
      </w:pPr>
      <w:rPr>
        <w:rFonts w:ascii="Wingdings" w:hAnsi="Wingdings"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7" w15:restartNumberingAfterBreak="0">
    <w:nsid w:val="711165B0"/>
    <w:multiLevelType w:val="singleLevel"/>
    <w:tmpl w:val="04090017"/>
    <w:lvl w:ilvl="0">
      <w:start w:val="1"/>
      <w:numFmt w:val="lowerLetter"/>
      <w:lvlText w:val="%1)"/>
      <w:lvlJc w:val="left"/>
      <w:pPr>
        <w:tabs>
          <w:tab w:val="num" w:pos="360"/>
        </w:tabs>
        <w:ind w:left="360" w:hanging="360"/>
      </w:pPr>
      <w:rPr>
        <w:rFonts w:hint="default"/>
      </w:rPr>
    </w:lvl>
  </w:abstractNum>
  <w:abstractNum w:abstractNumId="98" w15:restartNumberingAfterBreak="0">
    <w:nsid w:val="72656A88"/>
    <w:multiLevelType w:val="hybridMultilevel"/>
    <w:tmpl w:val="2CA8B540"/>
    <w:lvl w:ilvl="0" w:tplc="FF342970">
      <w:start w:val="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37938F3"/>
    <w:multiLevelType w:val="hybridMultilevel"/>
    <w:tmpl w:val="F62444C2"/>
    <w:lvl w:ilvl="0" w:tplc="2D9AE954">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15:restartNumberingAfterBreak="0">
    <w:nsid w:val="738805B2"/>
    <w:multiLevelType w:val="hybridMultilevel"/>
    <w:tmpl w:val="59904C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9A155AC"/>
    <w:multiLevelType w:val="hybridMultilevel"/>
    <w:tmpl w:val="D3A27CEA"/>
    <w:lvl w:ilvl="0" w:tplc="2D9AE95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C9C4D88"/>
    <w:multiLevelType w:val="hybridMultilevel"/>
    <w:tmpl w:val="4DBCBB86"/>
    <w:lvl w:ilvl="0" w:tplc="A03E0352">
      <w:start w:val="1"/>
      <w:numFmt w:val="bullet"/>
      <w:lvlText w:val="•"/>
      <w:lvlJc w:val="left"/>
      <w:pPr>
        <w:tabs>
          <w:tab w:val="num" w:pos="720"/>
        </w:tabs>
        <w:ind w:left="720" w:hanging="360"/>
      </w:pPr>
      <w:rPr>
        <w:rFonts w:ascii="Times New Roman" w:hAnsi="Times New Roman" w:hint="default"/>
      </w:rPr>
    </w:lvl>
    <w:lvl w:ilvl="1" w:tplc="CDAA8946" w:tentative="1">
      <w:start w:val="1"/>
      <w:numFmt w:val="bullet"/>
      <w:lvlText w:val="•"/>
      <w:lvlJc w:val="left"/>
      <w:pPr>
        <w:tabs>
          <w:tab w:val="num" w:pos="1440"/>
        </w:tabs>
        <w:ind w:left="1440" w:hanging="360"/>
      </w:pPr>
      <w:rPr>
        <w:rFonts w:ascii="Times New Roman" w:hAnsi="Times New Roman" w:hint="default"/>
      </w:rPr>
    </w:lvl>
    <w:lvl w:ilvl="2" w:tplc="C488438C" w:tentative="1">
      <w:start w:val="1"/>
      <w:numFmt w:val="bullet"/>
      <w:lvlText w:val="•"/>
      <w:lvlJc w:val="left"/>
      <w:pPr>
        <w:tabs>
          <w:tab w:val="num" w:pos="2160"/>
        </w:tabs>
        <w:ind w:left="2160" w:hanging="360"/>
      </w:pPr>
      <w:rPr>
        <w:rFonts w:ascii="Times New Roman" w:hAnsi="Times New Roman" w:hint="default"/>
      </w:rPr>
    </w:lvl>
    <w:lvl w:ilvl="3" w:tplc="B28AD9F2" w:tentative="1">
      <w:start w:val="1"/>
      <w:numFmt w:val="bullet"/>
      <w:lvlText w:val="•"/>
      <w:lvlJc w:val="left"/>
      <w:pPr>
        <w:tabs>
          <w:tab w:val="num" w:pos="2880"/>
        </w:tabs>
        <w:ind w:left="2880" w:hanging="360"/>
      </w:pPr>
      <w:rPr>
        <w:rFonts w:ascii="Times New Roman" w:hAnsi="Times New Roman" w:hint="default"/>
      </w:rPr>
    </w:lvl>
    <w:lvl w:ilvl="4" w:tplc="A42E0164" w:tentative="1">
      <w:start w:val="1"/>
      <w:numFmt w:val="bullet"/>
      <w:lvlText w:val="•"/>
      <w:lvlJc w:val="left"/>
      <w:pPr>
        <w:tabs>
          <w:tab w:val="num" w:pos="3600"/>
        </w:tabs>
        <w:ind w:left="3600" w:hanging="360"/>
      </w:pPr>
      <w:rPr>
        <w:rFonts w:ascii="Times New Roman" w:hAnsi="Times New Roman" w:hint="default"/>
      </w:rPr>
    </w:lvl>
    <w:lvl w:ilvl="5" w:tplc="A6E4ED6A" w:tentative="1">
      <w:start w:val="1"/>
      <w:numFmt w:val="bullet"/>
      <w:lvlText w:val="•"/>
      <w:lvlJc w:val="left"/>
      <w:pPr>
        <w:tabs>
          <w:tab w:val="num" w:pos="4320"/>
        </w:tabs>
        <w:ind w:left="4320" w:hanging="360"/>
      </w:pPr>
      <w:rPr>
        <w:rFonts w:ascii="Times New Roman" w:hAnsi="Times New Roman" w:hint="default"/>
      </w:rPr>
    </w:lvl>
    <w:lvl w:ilvl="6" w:tplc="8B3AD01E" w:tentative="1">
      <w:start w:val="1"/>
      <w:numFmt w:val="bullet"/>
      <w:lvlText w:val="•"/>
      <w:lvlJc w:val="left"/>
      <w:pPr>
        <w:tabs>
          <w:tab w:val="num" w:pos="5040"/>
        </w:tabs>
        <w:ind w:left="5040" w:hanging="360"/>
      </w:pPr>
      <w:rPr>
        <w:rFonts w:ascii="Times New Roman" w:hAnsi="Times New Roman" w:hint="default"/>
      </w:rPr>
    </w:lvl>
    <w:lvl w:ilvl="7" w:tplc="986E24A4" w:tentative="1">
      <w:start w:val="1"/>
      <w:numFmt w:val="bullet"/>
      <w:lvlText w:val="•"/>
      <w:lvlJc w:val="left"/>
      <w:pPr>
        <w:tabs>
          <w:tab w:val="num" w:pos="5760"/>
        </w:tabs>
        <w:ind w:left="5760" w:hanging="360"/>
      </w:pPr>
      <w:rPr>
        <w:rFonts w:ascii="Times New Roman" w:hAnsi="Times New Roman" w:hint="default"/>
      </w:rPr>
    </w:lvl>
    <w:lvl w:ilvl="8" w:tplc="F216E9F8" w:tentative="1">
      <w:start w:val="1"/>
      <w:numFmt w:val="bullet"/>
      <w:lvlText w:val="•"/>
      <w:lvlJc w:val="left"/>
      <w:pPr>
        <w:tabs>
          <w:tab w:val="num" w:pos="6480"/>
        </w:tabs>
        <w:ind w:left="6480" w:hanging="360"/>
      </w:pPr>
      <w:rPr>
        <w:rFonts w:ascii="Times New Roman" w:hAnsi="Times New Roman" w:hint="default"/>
      </w:rPr>
    </w:lvl>
  </w:abstractNum>
  <w:abstractNum w:abstractNumId="103" w15:restartNumberingAfterBreak="0">
    <w:nsid w:val="7D474F01"/>
    <w:multiLevelType w:val="hybridMultilevel"/>
    <w:tmpl w:val="35A2DD3C"/>
    <w:lvl w:ilvl="0" w:tplc="288AB67C">
      <w:start w:val="25"/>
      <w:numFmt w:val="decimal"/>
      <w:lvlText w:val="%1."/>
      <w:lvlJc w:val="left"/>
      <w:pPr>
        <w:tabs>
          <w:tab w:val="num" w:pos="480"/>
        </w:tabs>
        <w:ind w:left="480" w:hanging="48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4" w15:restartNumberingAfterBreak="0">
    <w:nsid w:val="7E0977AC"/>
    <w:multiLevelType w:val="hybridMultilevel"/>
    <w:tmpl w:val="A46C39DC"/>
    <w:lvl w:ilvl="0" w:tplc="0409000F">
      <w:start w:val="1"/>
      <w:numFmt w:val="decimal"/>
      <w:lvlText w:val="%1."/>
      <w:lvlJc w:val="left"/>
      <w:pPr>
        <w:ind w:left="1123" w:hanging="360"/>
      </w:pPr>
      <w:rPr>
        <w:rFonts w:hint="default"/>
      </w:rPr>
    </w:lvl>
    <w:lvl w:ilvl="1" w:tplc="04090019" w:tentative="1">
      <w:start w:val="1"/>
      <w:numFmt w:val="lowerLetter"/>
      <w:lvlText w:val="%2."/>
      <w:lvlJc w:val="left"/>
      <w:pPr>
        <w:ind w:left="1843" w:hanging="360"/>
      </w:pPr>
    </w:lvl>
    <w:lvl w:ilvl="2" w:tplc="0409001B" w:tentative="1">
      <w:start w:val="1"/>
      <w:numFmt w:val="lowerRoman"/>
      <w:lvlText w:val="%3."/>
      <w:lvlJc w:val="right"/>
      <w:pPr>
        <w:ind w:left="2563" w:hanging="180"/>
      </w:pPr>
    </w:lvl>
    <w:lvl w:ilvl="3" w:tplc="0409000F" w:tentative="1">
      <w:start w:val="1"/>
      <w:numFmt w:val="decimal"/>
      <w:lvlText w:val="%4."/>
      <w:lvlJc w:val="left"/>
      <w:pPr>
        <w:ind w:left="3283" w:hanging="360"/>
      </w:pPr>
    </w:lvl>
    <w:lvl w:ilvl="4" w:tplc="04090019" w:tentative="1">
      <w:start w:val="1"/>
      <w:numFmt w:val="lowerLetter"/>
      <w:lvlText w:val="%5."/>
      <w:lvlJc w:val="left"/>
      <w:pPr>
        <w:ind w:left="4003" w:hanging="360"/>
      </w:pPr>
    </w:lvl>
    <w:lvl w:ilvl="5" w:tplc="0409001B" w:tentative="1">
      <w:start w:val="1"/>
      <w:numFmt w:val="lowerRoman"/>
      <w:lvlText w:val="%6."/>
      <w:lvlJc w:val="right"/>
      <w:pPr>
        <w:ind w:left="4723" w:hanging="180"/>
      </w:pPr>
    </w:lvl>
    <w:lvl w:ilvl="6" w:tplc="0409000F" w:tentative="1">
      <w:start w:val="1"/>
      <w:numFmt w:val="decimal"/>
      <w:lvlText w:val="%7."/>
      <w:lvlJc w:val="left"/>
      <w:pPr>
        <w:ind w:left="5443" w:hanging="360"/>
      </w:pPr>
    </w:lvl>
    <w:lvl w:ilvl="7" w:tplc="04090019" w:tentative="1">
      <w:start w:val="1"/>
      <w:numFmt w:val="lowerLetter"/>
      <w:lvlText w:val="%8."/>
      <w:lvlJc w:val="left"/>
      <w:pPr>
        <w:ind w:left="6163" w:hanging="360"/>
      </w:pPr>
    </w:lvl>
    <w:lvl w:ilvl="8" w:tplc="0409001B" w:tentative="1">
      <w:start w:val="1"/>
      <w:numFmt w:val="lowerRoman"/>
      <w:lvlText w:val="%9."/>
      <w:lvlJc w:val="right"/>
      <w:pPr>
        <w:ind w:left="6883" w:hanging="180"/>
      </w:pPr>
    </w:lvl>
  </w:abstractNum>
  <w:num w:numId="1">
    <w:abstractNumId w:val="97"/>
  </w:num>
  <w:num w:numId="2">
    <w:abstractNumId w:val="80"/>
  </w:num>
  <w:num w:numId="3">
    <w:abstractNumId w:val="1"/>
  </w:num>
  <w:num w:numId="4">
    <w:abstractNumId w:val="58"/>
  </w:num>
  <w:num w:numId="5">
    <w:abstractNumId w:val="83"/>
  </w:num>
  <w:num w:numId="6">
    <w:abstractNumId w:val="15"/>
  </w:num>
  <w:num w:numId="7">
    <w:abstractNumId w:val="70"/>
  </w:num>
  <w:num w:numId="8">
    <w:abstractNumId w:val="24"/>
  </w:num>
  <w:num w:numId="9">
    <w:abstractNumId w:val="56"/>
  </w:num>
  <w:num w:numId="10">
    <w:abstractNumId w:val="103"/>
  </w:num>
  <w:num w:numId="11">
    <w:abstractNumId w:val="89"/>
  </w:num>
  <w:num w:numId="12">
    <w:abstractNumId w:val="63"/>
  </w:num>
  <w:num w:numId="13">
    <w:abstractNumId w:val="46"/>
  </w:num>
  <w:num w:numId="14">
    <w:abstractNumId w:val="2"/>
  </w:num>
  <w:num w:numId="15">
    <w:abstractNumId w:val="61"/>
  </w:num>
  <w:num w:numId="16">
    <w:abstractNumId w:val="72"/>
  </w:num>
  <w:num w:numId="17">
    <w:abstractNumId w:val="102"/>
  </w:num>
  <w:num w:numId="18">
    <w:abstractNumId w:val="45"/>
  </w:num>
  <w:num w:numId="19">
    <w:abstractNumId w:val="73"/>
  </w:num>
  <w:num w:numId="20">
    <w:abstractNumId w:val="23"/>
  </w:num>
  <w:num w:numId="21">
    <w:abstractNumId w:val="60"/>
  </w:num>
  <w:num w:numId="22">
    <w:abstractNumId w:val="0"/>
  </w:num>
  <w:num w:numId="23">
    <w:abstractNumId w:val="29"/>
  </w:num>
  <w:num w:numId="24">
    <w:abstractNumId w:val="77"/>
  </w:num>
  <w:num w:numId="25">
    <w:abstractNumId w:val="100"/>
  </w:num>
  <w:num w:numId="26">
    <w:abstractNumId w:val="32"/>
  </w:num>
  <w:num w:numId="27">
    <w:abstractNumId w:val="14"/>
  </w:num>
  <w:num w:numId="28">
    <w:abstractNumId w:val="26"/>
  </w:num>
  <w:num w:numId="29">
    <w:abstractNumId w:val="91"/>
  </w:num>
  <w:num w:numId="30">
    <w:abstractNumId w:val="38"/>
  </w:num>
  <w:num w:numId="31">
    <w:abstractNumId w:val="98"/>
  </w:num>
  <w:num w:numId="32">
    <w:abstractNumId w:val="79"/>
  </w:num>
  <w:num w:numId="33">
    <w:abstractNumId w:val="75"/>
  </w:num>
  <w:num w:numId="34">
    <w:abstractNumId w:val="85"/>
  </w:num>
  <w:num w:numId="35">
    <w:abstractNumId w:val="65"/>
  </w:num>
  <w:num w:numId="36">
    <w:abstractNumId w:val="71"/>
  </w:num>
  <w:num w:numId="37">
    <w:abstractNumId w:val="99"/>
  </w:num>
  <w:num w:numId="38">
    <w:abstractNumId w:val="6"/>
  </w:num>
  <w:num w:numId="39">
    <w:abstractNumId w:val="18"/>
  </w:num>
  <w:num w:numId="40">
    <w:abstractNumId w:val="67"/>
  </w:num>
  <w:num w:numId="41">
    <w:abstractNumId w:val="49"/>
  </w:num>
  <w:num w:numId="42">
    <w:abstractNumId w:val="94"/>
  </w:num>
  <w:num w:numId="43">
    <w:abstractNumId w:val="39"/>
  </w:num>
  <w:num w:numId="44">
    <w:abstractNumId w:val="52"/>
  </w:num>
  <w:num w:numId="45">
    <w:abstractNumId w:val="36"/>
  </w:num>
  <w:num w:numId="46">
    <w:abstractNumId w:val="66"/>
  </w:num>
  <w:num w:numId="47">
    <w:abstractNumId w:val="44"/>
  </w:num>
  <w:num w:numId="48">
    <w:abstractNumId w:val="22"/>
  </w:num>
  <w:num w:numId="49">
    <w:abstractNumId w:val="43"/>
  </w:num>
  <w:num w:numId="50">
    <w:abstractNumId w:val="53"/>
  </w:num>
  <w:num w:numId="51">
    <w:abstractNumId w:val="54"/>
  </w:num>
  <w:num w:numId="52">
    <w:abstractNumId w:val="62"/>
  </w:num>
  <w:num w:numId="53">
    <w:abstractNumId w:val="47"/>
  </w:num>
  <w:num w:numId="54">
    <w:abstractNumId w:val="87"/>
  </w:num>
  <w:num w:numId="55">
    <w:abstractNumId w:val="74"/>
  </w:num>
  <w:num w:numId="56">
    <w:abstractNumId w:val="101"/>
  </w:num>
  <w:num w:numId="57">
    <w:abstractNumId w:val="82"/>
  </w:num>
  <w:num w:numId="58">
    <w:abstractNumId w:val="42"/>
  </w:num>
  <w:num w:numId="59">
    <w:abstractNumId w:val="3"/>
  </w:num>
  <w:num w:numId="60">
    <w:abstractNumId w:val="84"/>
  </w:num>
  <w:num w:numId="61">
    <w:abstractNumId w:val="28"/>
  </w:num>
  <w:num w:numId="62">
    <w:abstractNumId w:val="81"/>
  </w:num>
  <w:num w:numId="63">
    <w:abstractNumId w:val="12"/>
  </w:num>
  <w:num w:numId="64">
    <w:abstractNumId w:val="41"/>
  </w:num>
  <w:num w:numId="65">
    <w:abstractNumId w:val="37"/>
  </w:num>
  <w:num w:numId="66">
    <w:abstractNumId w:val="30"/>
  </w:num>
  <w:num w:numId="67">
    <w:abstractNumId w:val="9"/>
  </w:num>
  <w:num w:numId="68">
    <w:abstractNumId w:val="68"/>
  </w:num>
  <w:num w:numId="69">
    <w:abstractNumId w:val="35"/>
  </w:num>
  <w:num w:numId="70">
    <w:abstractNumId w:val="55"/>
  </w:num>
  <w:num w:numId="71">
    <w:abstractNumId w:val="76"/>
  </w:num>
  <w:num w:numId="72">
    <w:abstractNumId w:val="64"/>
  </w:num>
  <w:num w:numId="73">
    <w:abstractNumId w:val="7"/>
  </w:num>
  <w:num w:numId="74">
    <w:abstractNumId w:val="27"/>
  </w:num>
  <w:num w:numId="75">
    <w:abstractNumId w:val="48"/>
  </w:num>
  <w:num w:numId="76">
    <w:abstractNumId w:val="69"/>
  </w:num>
  <w:num w:numId="77">
    <w:abstractNumId w:val="17"/>
  </w:num>
  <w:num w:numId="78">
    <w:abstractNumId w:val="11"/>
  </w:num>
  <w:num w:numId="79">
    <w:abstractNumId w:val="90"/>
  </w:num>
  <w:num w:numId="80">
    <w:abstractNumId w:val="40"/>
  </w:num>
  <w:num w:numId="81">
    <w:abstractNumId w:val="16"/>
  </w:num>
  <w:num w:numId="82">
    <w:abstractNumId w:val="50"/>
  </w:num>
  <w:num w:numId="83">
    <w:abstractNumId w:val="57"/>
  </w:num>
  <w:num w:numId="84">
    <w:abstractNumId w:val="13"/>
  </w:num>
  <w:num w:numId="85">
    <w:abstractNumId w:val="34"/>
  </w:num>
  <w:num w:numId="86">
    <w:abstractNumId w:val="25"/>
  </w:num>
  <w:num w:numId="87">
    <w:abstractNumId w:val="93"/>
  </w:num>
  <w:num w:numId="88">
    <w:abstractNumId w:val="21"/>
  </w:num>
  <w:num w:numId="89">
    <w:abstractNumId w:val="20"/>
  </w:num>
  <w:num w:numId="90">
    <w:abstractNumId w:val="104"/>
  </w:num>
  <w:num w:numId="91">
    <w:abstractNumId w:val="31"/>
  </w:num>
  <w:num w:numId="92">
    <w:abstractNumId w:val="51"/>
  </w:num>
  <w:num w:numId="93">
    <w:abstractNumId w:val="33"/>
  </w:num>
  <w:num w:numId="94">
    <w:abstractNumId w:val="78"/>
  </w:num>
  <w:num w:numId="95">
    <w:abstractNumId w:val="96"/>
  </w:num>
  <w:num w:numId="96">
    <w:abstractNumId w:val="92"/>
  </w:num>
  <w:num w:numId="97">
    <w:abstractNumId w:val="8"/>
  </w:num>
  <w:num w:numId="98">
    <w:abstractNumId w:val="95"/>
  </w:num>
  <w:num w:numId="99">
    <w:abstractNumId w:val="59"/>
  </w:num>
  <w:num w:numId="100">
    <w:abstractNumId w:val="88"/>
  </w:num>
  <w:num w:numId="101">
    <w:abstractNumId w:val="5"/>
  </w:num>
  <w:num w:numId="102">
    <w:abstractNumId w:val="19"/>
  </w:num>
  <w:num w:numId="103">
    <w:abstractNumId w:val="10"/>
  </w:num>
  <w:num w:numId="104">
    <w:abstractNumId w:val="4"/>
  </w:num>
  <w:num w:numId="105">
    <w:abstractNumId w:val="86"/>
  </w:num>
  <w:numIdMacAtCleanup w:val="10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ASSEF, Amira Mohamed">
    <w15:presenceInfo w15:providerId="AD" w15:userId="S::nassefa@who.int::c16328f0-8c5f-4cf7-910e-82677648dc9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numStart w:val="5"/>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688"/>
    <w:rsid w:val="0000293E"/>
    <w:rsid w:val="0000385E"/>
    <w:rsid w:val="00004F18"/>
    <w:rsid w:val="000051AD"/>
    <w:rsid w:val="000064E9"/>
    <w:rsid w:val="0001055F"/>
    <w:rsid w:val="0001087C"/>
    <w:rsid w:val="000243FF"/>
    <w:rsid w:val="00026A89"/>
    <w:rsid w:val="00030025"/>
    <w:rsid w:val="0003120E"/>
    <w:rsid w:val="00041EB6"/>
    <w:rsid w:val="00044340"/>
    <w:rsid w:val="00050FBF"/>
    <w:rsid w:val="00054B69"/>
    <w:rsid w:val="00054F34"/>
    <w:rsid w:val="00061C5F"/>
    <w:rsid w:val="00063CAB"/>
    <w:rsid w:val="000665E7"/>
    <w:rsid w:val="00066C7C"/>
    <w:rsid w:val="00070A5E"/>
    <w:rsid w:val="00075D85"/>
    <w:rsid w:val="000839DA"/>
    <w:rsid w:val="00085568"/>
    <w:rsid w:val="0008581E"/>
    <w:rsid w:val="0008611B"/>
    <w:rsid w:val="00094419"/>
    <w:rsid w:val="00094708"/>
    <w:rsid w:val="000A3989"/>
    <w:rsid w:val="000A5262"/>
    <w:rsid w:val="000A54BE"/>
    <w:rsid w:val="000B326D"/>
    <w:rsid w:val="000B485D"/>
    <w:rsid w:val="000B71DC"/>
    <w:rsid w:val="000C0F12"/>
    <w:rsid w:val="000D1BC1"/>
    <w:rsid w:val="000D51DD"/>
    <w:rsid w:val="000D7099"/>
    <w:rsid w:val="000D70B0"/>
    <w:rsid w:val="000E1F1F"/>
    <w:rsid w:val="000E3BBB"/>
    <w:rsid w:val="000E4F42"/>
    <w:rsid w:val="000E5591"/>
    <w:rsid w:val="000E589B"/>
    <w:rsid w:val="000E65E2"/>
    <w:rsid w:val="000F54D0"/>
    <w:rsid w:val="000F708E"/>
    <w:rsid w:val="000F7ED2"/>
    <w:rsid w:val="00101FC1"/>
    <w:rsid w:val="00103516"/>
    <w:rsid w:val="00105688"/>
    <w:rsid w:val="00107851"/>
    <w:rsid w:val="00107BB1"/>
    <w:rsid w:val="00110235"/>
    <w:rsid w:val="001122C6"/>
    <w:rsid w:val="00112E67"/>
    <w:rsid w:val="00115C0B"/>
    <w:rsid w:val="001210CD"/>
    <w:rsid w:val="0012266A"/>
    <w:rsid w:val="00122BDE"/>
    <w:rsid w:val="001249C8"/>
    <w:rsid w:val="00130647"/>
    <w:rsid w:val="00131901"/>
    <w:rsid w:val="00134596"/>
    <w:rsid w:val="00140933"/>
    <w:rsid w:val="00140CD3"/>
    <w:rsid w:val="001422BD"/>
    <w:rsid w:val="00143454"/>
    <w:rsid w:val="00143AEB"/>
    <w:rsid w:val="0015151A"/>
    <w:rsid w:val="00152BAB"/>
    <w:rsid w:val="00156A7C"/>
    <w:rsid w:val="001571AA"/>
    <w:rsid w:val="00157C39"/>
    <w:rsid w:val="00160A71"/>
    <w:rsid w:val="00160BB1"/>
    <w:rsid w:val="00163707"/>
    <w:rsid w:val="0016678E"/>
    <w:rsid w:val="00167D37"/>
    <w:rsid w:val="0017280C"/>
    <w:rsid w:val="00172CD3"/>
    <w:rsid w:val="00180C31"/>
    <w:rsid w:val="00182C69"/>
    <w:rsid w:val="00185FD1"/>
    <w:rsid w:val="00193277"/>
    <w:rsid w:val="001A08E1"/>
    <w:rsid w:val="001A0B2E"/>
    <w:rsid w:val="001A20E3"/>
    <w:rsid w:val="001A4F0B"/>
    <w:rsid w:val="001B41DB"/>
    <w:rsid w:val="001B55D3"/>
    <w:rsid w:val="001B59D1"/>
    <w:rsid w:val="001D0004"/>
    <w:rsid w:val="001D0F4B"/>
    <w:rsid w:val="001D1ADA"/>
    <w:rsid w:val="001D367F"/>
    <w:rsid w:val="001D5CCA"/>
    <w:rsid w:val="001D6857"/>
    <w:rsid w:val="001E5835"/>
    <w:rsid w:val="001F0AFA"/>
    <w:rsid w:val="002022DB"/>
    <w:rsid w:val="00203045"/>
    <w:rsid w:val="00205F5F"/>
    <w:rsid w:val="0020678E"/>
    <w:rsid w:val="0020765D"/>
    <w:rsid w:val="00207B44"/>
    <w:rsid w:val="00210544"/>
    <w:rsid w:val="00212083"/>
    <w:rsid w:val="0021273B"/>
    <w:rsid w:val="002145BD"/>
    <w:rsid w:val="00226B01"/>
    <w:rsid w:val="00230FCA"/>
    <w:rsid w:val="00231A7B"/>
    <w:rsid w:val="00232528"/>
    <w:rsid w:val="002367AD"/>
    <w:rsid w:val="002405C8"/>
    <w:rsid w:val="00246B18"/>
    <w:rsid w:val="00250E73"/>
    <w:rsid w:val="00250F70"/>
    <w:rsid w:val="00252BC7"/>
    <w:rsid w:val="0026054E"/>
    <w:rsid w:val="00260D0A"/>
    <w:rsid w:val="00261250"/>
    <w:rsid w:val="002621E0"/>
    <w:rsid w:val="002643FF"/>
    <w:rsid w:val="00264F3A"/>
    <w:rsid w:val="00270D6C"/>
    <w:rsid w:val="00273D47"/>
    <w:rsid w:val="00275E46"/>
    <w:rsid w:val="002774B6"/>
    <w:rsid w:val="00282898"/>
    <w:rsid w:val="002906EB"/>
    <w:rsid w:val="0029136D"/>
    <w:rsid w:val="002917C1"/>
    <w:rsid w:val="002A2CD9"/>
    <w:rsid w:val="002A3ABE"/>
    <w:rsid w:val="002A595B"/>
    <w:rsid w:val="002A6D0B"/>
    <w:rsid w:val="002B09EC"/>
    <w:rsid w:val="002B1805"/>
    <w:rsid w:val="002B3C6C"/>
    <w:rsid w:val="002B6CB1"/>
    <w:rsid w:val="002C0B82"/>
    <w:rsid w:val="002C1942"/>
    <w:rsid w:val="002C3BFC"/>
    <w:rsid w:val="002C58FD"/>
    <w:rsid w:val="002C59B9"/>
    <w:rsid w:val="002D01E0"/>
    <w:rsid w:val="002D19C8"/>
    <w:rsid w:val="002D2245"/>
    <w:rsid w:val="002D2BC0"/>
    <w:rsid w:val="002D4A08"/>
    <w:rsid w:val="002D567A"/>
    <w:rsid w:val="002D5730"/>
    <w:rsid w:val="002D5E63"/>
    <w:rsid w:val="002E33A3"/>
    <w:rsid w:val="002E4A30"/>
    <w:rsid w:val="002E5085"/>
    <w:rsid w:val="002E597B"/>
    <w:rsid w:val="002E5B55"/>
    <w:rsid w:val="002F2811"/>
    <w:rsid w:val="002F38C5"/>
    <w:rsid w:val="002F4364"/>
    <w:rsid w:val="002F5B33"/>
    <w:rsid w:val="002F7E10"/>
    <w:rsid w:val="00301FA6"/>
    <w:rsid w:val="0030287C"/>
    <w:rsid w:val="00311A06"/>
    <w:rsid w:val="003127AE"/>
    <w:rsid w:val="00313C78"/>
    <w:rsid w:val="00315FE2"/>
    <w:rsid w:val="00316990"/>
    <w:rsid w:val="0031793C"/>
    <w:rsid w:val="00322838"/>
    <w:rsid w:val="00327EF5"/>
    <w:rsid w:val="00331B40"/>
    <w:rsid w:val="00332CDB"/>
    <w:rsid w:val="003336C1"/>
    <w:rsid w:val="003363D0"/>
    <w:rsid w:val="00337706"/>
    <w:rsid w:val="003418E3"/>
    <w:rsid w:val="00344E96"/>
    <w:rsid w:val="00345C6D"/>
    <w:rsid w:val="00347894"/>
    <w:rsid w:val="00355096"/>
    <w:rsid w:val="00355162"/>
    <w:rsid w:val="00360116"/>
    <w:rsid w:val="003658E1"/>
    <w:rsid w:val="0036726E"/>
    <w:rsid w:val="00370FC9"/>
    <w:rsid w:val="00371C48"/>
    <w:rsid w:val="00375395"/>
    <w:rsid w:val="00376957"/>
    <w:rsid w:val="00376CBD"/>
    <w:rsid w:val="003774DD"/>
    <w:rsid w:val="0038097B"/>
    <w:rsid w:val="00384423"/>
    <w:rsid w:val="00384F59"/>
    <w:rsid w:val="00385E44"/>
    <w:rsid w:val="00385F3E"/>
    <w:rsid w:val="00385FCE"/>
    <w:rsid w:val="00387437"/>
    <w:rsid w:val="00390084"/>
    <w:rsid w:val="00394382"/>
    <w:rsid w:val="003946A9"/>
    <w:rsid w:val="00395670"/>
    <w:rsid w:val="0039648D"/>
    <w:rsid w:val="00397165"/>
    <w:rsid w:val="003A38D0"/>
    <w:rsid w:val="003A57FC"/>
    <w:rsid w:val="003A61BD"/>
    <w:rsid w:val="003B306E"/>
    <w:rsid w:val="003B507F"/>
    <w:rsid w:val="003B6111"/>
    <w:rsid w:val="003C126E"/>
    <w:rsid w:val="003C24D5"/>
    <w:rsid w:val="003C3A68"/>
    <w:rsid w:val="003C533B"/>
    <w:rsid w:val="003C547E"/>
    <w:rsid w:val="003C6581"/>
    <w:rsid w:val="003C6C99"/>
    <w:rsid w:val="003D4EBA"/>
    <w:rsid w:val="003D5F69"/>
    <w:rsid w:val="003E00D2"/>
    <w:rsid w:val="003E2E91"/>
    <w:rsid w:val="003E4798"/>
    <w:rsid w:val="003F36D0"/>
    <w:rsid w:val="003F76EE"/>
    <w:rsid w:val="00400652"/>
    <w:rsid w:val="00401ADF"/>
    <w:rsid w:val="004072DC"/>
    <w:rsid w:val="00410318"/>
    <w:rsid w:val="0041547B"/>
    <w:rsid w:val="0041585E"/>
    <w:rsid w:val="00422938"/>
    <w:rsid w:val="0043155C"/>
    <w:rsid w:val="004349D7"/>
    <w:rsid w:val="00435369"/>
    <w:rsid w:val="004441CB"/>
    <w:rsid w:val="00444AAE"/>
    <w:rsid w:val="004539F7"/>
    <w:rsid w:val="00455F77"/>
    <w:rsid w:val="00456A71"/>
    <w:rsid w:val="00457491"/>
    <w:rsid w:val="00460933"/>
    <w:rsid w:val="00465E72"/>
    <w:rsid w:val="00472A71"/>
    <w:rsid w:val="00472F73"/>
    <w:rsid w:val="00477D6B"/>
    <w:rsid w:val="004823D7"/>
    <w:rsid w:val="0048509A"/>
    <w:rsid w:val="00486814"/>
    <w:rsid w:val="00492BA9"/>
    <w:rsid w:val="00493ED5"/>
    <w:rsid w:val="00495B10"/>
    <w:rsid w:val="00496AAC"/>
    <w:rsid w:val="004A2FAA"/>
    <w:rsid w:val="004A3078"/>
    <w:rsid w:val="004A4433"/>
    <w:rsid w:val="004A4DD3"/>
    <w:rsid w:val="004B5A33"/>
    <w:rsid w:val="004C03B7"/>
    <w:rsid w:val="004C0BB4"/>
    <w:rsid w:val="004C2E47"/>
    <w:rsid w:val="004D08F8"/>
    <w:rsid w:val="004D1292"/>
    <w:rsid w:val="004D2137"/>
    <w:rsid w:val="004D35EC"/>
    <w:rsid w:val="004D3C06"/>
    <w:rsid w:val="004D70E9"/>
    <w:rsid w:val="004E018D"/>
    <w:rsid w:val="004E5D27"/>
    <w:rsid w:val="004E776A"/>
    <w:rsid w:val="004E7C3D"/>
    <w:rsid w:val="004F2516"/>
    <w:rsid w:val="004F6020"/>
    <w:rsid w:val="004F60AE"/>
    <w:rsid w:val="00500417"/>
    <w:rsid w:val="0050172C"/>
    <w:rsid w:val="00501C17"/>
    <w:rsid w:val="00501CC7"/>
    <w:rsid w:val="005039A4"/>
    <w:rsid w:val="00503D8E"/>
    <w:rsid w:val="00504BEA"/>
    <w:rsid w:val="00504E16"/>
    <w:rsid w:val="00506D81"/>
    <w:rsid w:val="0051079D"/>
    <w:rsid w:val="00511A9E"/>
    <w:rsid w:val="00511AB9"/>
    <w:rsid w:val="00514EB7"/>
    <w:rsid w:val="005154FA"/>
    <w:rsid w:val="0051570B"/>
    <w:rsid w:val="00521482"/>
    <w:rsid w:val="005224D5"/>
    <w:rsid w:val="00524EF7"/>
    <w:rsid w:val="00526FF9"/>
    <w:rsid w:val="005324B7"/>
    <w:rsid w:val="0053269E"/>
    <w:rsid w:val="00533787"/>
    <w:rsid w:val="00536FBE"/>
    <w:rsid w:val="0053705C"/>
    <w:rsid w:val="005408B2"/>
    <w:rsid w:val="00540E63"/>
    <w:rsid w:val="0054262E"/>
    <w:rsid w:val="005426FE"/>
    <w:rsid w:val="0054292F"/>
    <w:rsid w:val="00543AED"/>
    <w:rsid w:val="005528D8"/>
    <w:rsid w:val="00554FDB"/>
    <w:rsid w:val="00556497"/>
    <w:rsid w:val="0056507D"/>
    <w:rsid w:val="00566FC7"/>
    <w:rsid w:val="0057212E"/>
    <w:rsid w:val="005773A2"/>
    <w:rsid w:val="005776D0"/>
    <w:rsid w:val="00580CCE"/>
    <w:rsid w:val="005841F9"/>
    <w:rsid w:val="00585B84"/>
    <w:rsid w:val="00591564"/>
    <w:rsid w:val="00591C07"/>
    <w:rsid w:val="005A057F"/>
    <w:rsid w:val="005A109D"/>
    <w:rsid w:val="005A26E8"/>
    <w:rsid w:val="005A4D57"/>
    <w:rsid w:val="005A500B"/>
    <w:rsid w:val="005B5164"/>
    <w:rsid w:val="005C1200"/>
    <w:rsid w:val="005C1287"/>
    <w:rsid w:val="005C360F"/>
    <w:rsid w:val="005C5F0D"/>
    <w:rsid w:val="005C73DF"/>
    <w:rsid w:val="005C7553"/>
    <w:rsid w:val="005D26A4"/>
    <w:rsid w:val="005D2AE9"/>
    <w:rsid w:val="005D376F"/>
    <w:rsid w:val="005D6EF9"/>
    <w:rsid w:val="005E4A5E"/>
    <w:rsid w:val="005E63AE"/>
    <w:rsid w:val="005E7ECE"/>
    <w:rsid w:val="005F1A3C"/>
    <w:rsid w:val="005F3890"/>
    <w:rsid w:val="005F39B6"/>
    <w:rsid w:val="005F6959"/>
    <w:rsid w:val="006000EE"/>
    <w:rsid w:val="00600B64"/>
    <w:rsid w:val="00604064"/>
    <w:rsid w:val="006040F1"/>
    <w:rsid w:val="00610C8F"/>
    <w:rsid w:val="0061701F"/>
    <w:rsid w:val="00625C03"/>
    <w:rsid w:val="006269C0"/>
    <w:rsid w:val="006300E8"/>
    <w:rsid w:val="006303C4"/>
    <w:rsid w:val="0063143A"/>
    <w:rsid w:val="0063174A"/>
    <w:rsid w:val="006441AD"/>
    <w:rsid w:val="006457D3"/>
    <w:rsid w:val="00651169"/>
    <w:rsid w:val="0065481C"/>
    <w:rsid w:val="00655A75"/>
    <w:rsid w:val="00655B35"/>
    <w:rsid w:val="00656442"/>
    <w:rsid w:val="00663B1A"/>
    <w:rsid w:val="00672B27"/>
    <w:rsid w:val="00675207"/>
    <w:rsid w:val="00680497"/>
    <w:rsid w:val="00685FA1"/>
    <w:rsid w:val="00687941"/>
    <w:rsid w:val="006907BE"/>
    <w:rsid w:val="006946E6"/>
    <w:rsid w:val="006A299C"/>
    <w:rsid w:val="006A350F"/>
    <w:rsid w:val="006A72F2"/>
    <w:rsid w:val="006B12FE"/>
    <w:rsid w:val="006B2961"/>
    <w:rsid w:val="006B4BEB"/>
    <w:rsid w:val="006B6A05"/>
    <w:rsid w:val="006B701C"/>
    <w:rsid w:val="006C1031"/>
    <w:rsid w:val="006C77EE"/>
    <w:rsid w:val="006D3761"/>
    <w:rsid w:val="006D3FFD"/>
    <w:rsid w:val="006D5F76"/>
    <w:rsid w:val="006F1070"/>
    <w:rsid w:val="006F11F5"/>
    <w:rsid w:val="006F564A"/>
    <w:rsid w:val="006F7631"/>
    <w:rsid w:val="007007B1"/>
    <w:rsid w:val="00701CD9"/>
    <w:rsid w:val="00702683"/>
    <w:rsid w:val="00704F6B"/>
    <w:rsid w:val="00711DED"/>
    <w:rsid w:val="007121A8"/>
    <w:rsid w:val="00713210"/>
    <w:rsid w:val="00714EB3"/>
    <w:rsid w:val="00715DEF"/>
    <w:rsid w:val="0071657D"/>
    <w:rsid w:val="00717FE9"/>
    <w:rsid w:val="00720B71"/>
    <w:rsid w:val="00720F9B"/>
    <w:rsid w:val="00722922"/>
    <w:rsid w:val="00725BE2"/>
    <w:rsid w:val="007342CE"/>
    <w:rsid w:val="00735074"/>
    <w:rsid w:val="007354DB"/>
    <w:rsid w:val="00735B6D"/>
    <w:rsid w:val="007360E3"/>
    <w:rsid w:val="00736ADA"/>
    <w:rsid w:val="007413EA"/>
    <w:rsid w:val="007425C3"/>
    <w:rsid w:val="00745964"/>
    <w:rsid w:val="0074720A"/>
    <w:rsid w:val="0074798C"/>
    <w:rsid w:val="00752C17"/>
    <w:rsid w:val="0075479D"/>
    <w:rsid w:val="007609B3"/>
    <w:rsid w:val="00761039"/>
    <w:rsid w:val="00763CFE"/>
    <w:rsid w:val="00764D0E"/>
    <w:rsid w:val="00770DD2"/>
    <w:rsid w:val="007711DC"/>
    <w:rsid w:val="00772743"/>
    <w:rsid w:val="00773550"/>
    <w:rsid w:val="007744EB"/>
    <w:rsid w:val="00776B95"/>
    <w:rsid w:val="0077706D"/>
    <w:rsid w:val="00777B02"/>
    <w:rsid w:val="00781AB9"/>
    <w:rsid w:val="0078452F"/>
    <w:rsid w:val="007875CF"/>
    <w:rsid w:val="007902FE"/>
    <w:rsid w:val="00793210"/>
    <w:rsid w:val="007957FC"/>
    <w:rsid w:val="007962D7"/>
    <w:rsid w:val="00796DA9"/>
    <w:rsid w:val="007A1230"/>
    <w:rsid w:val="007A4268"/>
    <w:rsid w:val="007B08E8"/>
    <w:rsid w:val="007B2F3A"/>
    <w:rsid w:val="007B58E8"/>
    <w:rsid w:val="007B5F49"/>
    <w:rsid w:val="007B771D"/>
    <w:rsid w:val="007C1155"/>
    <w:rsid w:val="007C3072"/>
    <w:rsid w:val="007C34DF"/>
    <w:rsid w:val="007C38E3"/>
    <w:rsid w:val="007C4B43"/>
    <w:rsid w:val="007D392A"/>
    <w:rsid w:val="007D5454"/>
    <w:rsid w:val="007E2256"/>
    <w:rsid w:val="007E4287"/>
    <w:rsid w:val="007E5B33"/>
    <w:rsid w:val="007F1E03"/>
    <w:rsid w:val="007F530B"/>
    <w:rsid w:val="007F7936"/>
    <w:rsid w:val="008000BD"/>
    <w:rsid w:val="008028FC"/>
    <w:rsid w:val="00803A82"/>
    <w:rsid w:val="008040C4"/>
    <w:rsid w:val="00806A84"/>
    <w:rsid w:val="00807529"/>
    <w:rsid w:val="008076A3"/>
    <w:rsid w:val="00811DE0"/>
    <w:rsid w:val="00812F3A"/>
    <w:rsid w:val="00814773"/>
    <w:rsid w:val="008163CE"/>
    <w:rsid w:val="0081736C"/>
    <w:rsid w:val="008176FE"/>
    <w:rsid w:val="00822101"/>
    <w:rsid w:val="008259C2"/>
    <w:rsid w:val="00825CE3"/>
    <w:rsid w:val="00826812"/>
    <w:rsid w:val="00831BDF"/>
    <w:rsid w:val="0083520B"/>
    <w:rsid w:val="00836795"/>
    <w:rsid w:val="00837C65"/>
    <w:rsid w:val="00850B67"/>
    <w:rsid w:val="00850FD5"/>
    <w:rsid w:val="00855F89"/>
    <w:rsid w:val="00856506"/>
    <w:rsid w:val="008609A4"/>
    <w:rsid w:val="008615C2"/>
    <w:rsid w:val="008635FB"/>
    <w:rsid w:val="008665D1"/>
    <w:rsid w:val="00881CA8"/>
    <w:rsid w:val="0088588C"/>
    <w:rsid w:val="00892635"/>
    <w:rsid w:val="008952EC"/>
    <w:rsid w:val="00895713"/>
    <w:rsid w:val="00897A21"/>
    <w:rsid w:val="008A283C"/>
    <w:rsid w:val="008A396E"/>
    <w:rsid w:val="008B05C2"/>
    <w:rsid w:val="008B2B43"/>
    <w:rsid w:val="008B359E"/>
    <w:rsid w:val="008B5F3B"/>
    <w:rsid w:val="008B60B5"/>
    <w:rsid w:val="008C66B0"/>
    <w:rsid w:val="008D3684"/>
    <w:rsid w:val="008D5729"/>
    <w:rsid w:val="008D5C70"/>
    <w:rsid w:val="008E13C5"/>
    <w:rsid w:val="008E400C"/>
    <w:rsid w:val="008E4B6D"/>
    <w:rsid w:val="008E6B6D"/>
    <w:rsid w:val="008F4753"/>
    <w:rsid w:val="008F5AF6"/>
    <w:rsid w:val="008F6A13"/>
    <w:rsid w:val="00904721"/>
    <w:rsid w:val="0091322A"/>
    <w:rsid w:val="009160F9"/>
    <w:rsid w:val="00916142"/>
    <w:rsid w:val="00923E82"/>
    <w:rsid w:val="00924FC0"/>
    <w:rsid w:val="00931AEF"/>
    <w:rsid w:val="00934349"/>
    <w:rsid w:val="0093444F"/>
    <w:rsid w:val="00940E61"/>
    <w:rsid w:val="00942E1A"/>
    <w:rsid w:val="00944A01"/>
    <w:rsid w:val="00953051"/>
    <w:rsid w:val="00955B8D"/>
    <w:rsid w:val="009608B2"/>
    <w:rsid w:val="00963B4D"/>
    <w:rsid w:val="00966CAC"/>
    <w:rsid w:val="009678B9"/>
    <w:rsid w:val="00971B73"/>
    <w:rsid w:val="00971C1B"/>
    <w:rsid w:val="0097437D"/>
    <w:rsid w:val="009755D0"/>
    <w:rsid w:val="00981289"/>
    <w:rsid w:val="00982084"/>
    <w:rsid w:val="0098411C"/>
    <w:rsid w:val="00990B38"/>
    <w:rsid w:val="00991911"/>
    <w:rsid w:val="00992CC5"/>
    <w:rsid w:val="00993CDC"/>
    <w:rsid w:val="009A2137"/>
    <w:rsid w:val="009A22AB"/>
    <w:rsid w:val="009A2ECE"/>
    <w:rsid w:val="009A534A"/>
    <w:rsid w:val="009A5AC6"/>
    <w:rsid w:val="009A7590"/>
    <w:rsid w:val="009B529B"/>
    <w:rsid w:val="009B6BA6"/>
    <w:rsid w:val="009B6C86"/>
    <w:rsid w:val="009C49D5"/>
    <w:rsid w:val="009C6A70"/>
    <w:rsid w:val="009E1776"/>
    <w:rsid w:val="009E18D6"/>
    <w:rsid w:val="009E28B2"/>
    <w:rsid w:val="009E293F"/>
    <w:rsid w:val="009E590A"/>
    <w:rsid w:val="009F5A55"/>
    <w:rsid w:val="00A00F26"/>
    <w:rsid w:val="00A02280"/>
    <w:rsid w:val="00A058D6"/>
    <w:rsid w:val="00A13409"/>
    <w:rsid w:val="00A1752F"/>
    <w:rsid w:val="00A262A6"/>
    <w:rsid w:val="00A26E83"/>
    <w:rsid w:val="00A317C3"/>
    <w:rsid w:val="00A34CC0"/>
    <w:rsid w:val="00A3671A"/>
    <w:rsid w:val="00A451A5"/>
    <w:rsid w:val="00A46F9C"/>
    <w:rsid w:val="00A51855"/>
    <w:rsid w:val="00A52FCB"/>
    <w:rsid w:val="00A55843"/>
    <w:rsid w:val="00A65721"/>
    <w:rsid w:val="00A6651B"/>
    <w:rsid w:val="00A705FF"/>
    <w:rsid w:val="00A70B43"/>
    <w:rsid w:val="00A73488"/>
    <w:rsid w:val="00A7579B"/>
    <w:rsid w:val="00A76633"/>
    <w:rsid w:val="00A8181D"/>
    <w:rsid w:val="00A81AC5"/>
    <w:rsid w:val="00A81B80"/>
    <w:rsid w:val="00A860BA"/>
    <w:rsid w:val="00A87794"/>
    <w:rsid w:val="00A87860"/>
    <w:rsid w:val="00A912D8"/>
    <w:rsid w:val="00A9140F"/>
    <w:rsid w:val="00A97BDF"/>
    <w:rsid w:val="00AA2A69"/>
    <w:rsid w:val="00AB05EF"/>
    <w:rsid w:val="00AB293C"/>
    <w:rsid w:val="00AB3909"/>
    <w:rsid w:val="00AC6383"/>
    <w:rsid w:val="00AC7BD6"/>
    <w:rsid w:val="00AD3237"/>
    <w:rsid w:val="00AD5827"/>
    <w:rsid w:val="00AD5A38"/>
    <w:rsid w:val="00AE1D50"/>
    <w:rsid w:val="00AE6AFE"/>
    <w:rsid w:val="00AF0E00"/>
    <w:rsid w:val="00AF0F38"/>
    <w:rsid w:val="00AF1D10"/>
    <w:rsid w:val="00AF3F83"/>
    <w:rsid w:val="00AF4008"/>
    <w:rsid w:val="00AF4CFE"/>
    <w:rsid w:val="00B03329"/>
    <w:rsid w:val="00B04095"/>
    <w:rsid w:val="00B05EF7"/>
    <w:rsid w:val="00B21A36"/>
    <w:rsid w:val="00B23456"/>
    <w:rsid w:val="00B26F5E"/>
    <w:rsid w:val="00B3001B"/>
    <w:rsid w:val="00B340F0"/>
    <w:rsid w:val="00B41E0B"/>
    <w:rsid w:val="00B42676"/>
    <w:rsid w:val="00B448C3"/>
    <w:rsid w:val="00B44CB6"/>
    <w:rsid w:val="00B45FDA"/>
    <w:rsid w:val="00B5245A"/>
    <w:rsid w:val="00B618BB"/>
    <w:rsid w:val="00B62E43"/>
    <w:rsid w:val="00B632E2"/>
    <w:rsid w:val="00B64109"/>
    <w:rsid w:val="00B64A2E"/>
    <w:rsid w:val="00B67F0F"/>
    <w:rsid w:val="00B72C9E"/>
    <w:rsid w:val="00B73C32"/>
    <w:rsid w:val="00B75CEA"/>
    <w:rsid w:val="00B811F2"/>
    <w:rsid w:val="00B85B2D"/>
    <w:rsid w:val="00B87DBA"/>
    <w:rsid w:val="00B913C3"/>
    <w:rsid w:val="00B91A61"/>
    <w:rsid w:val="00B92B11"/>
    <w:rsid w:val="00B9426C"/>
    <w:rsid w:val="00BA2585"/>
    <w:rsid w:val="00BA3C6E"/>
    <w:rsid w:val="00BB0810"/>
    <w:rsid w:val="00BB5F3A"/>
    <w:rsid w:val="00BB789E"/>
    <w:rsid w:val="00BC1ED2"/>
    <w:rsid w:val="00BD26A1"/>
    <w:rsid w:val="00BD2CF6"/>
    <w:rsid w:val="00BD33BA"/>
    <w:rsid w:val="00BD4B92"/>
    <w:rsid w:val="00BD4E52"/>
    <w:rsid w:val="00BD52B3"/>
    <w:rsid w:val="00BD56EF"/>
    <w:rsid w:val="00BD59DA"/>
    <w:rsid w:val="00BD5D5C"/>
    <w:rsid w:val="00BD62CF"/>
    <w:rsid w:val="00BD7116"/>
    <w:rsid w:val="00BE0254"/>
    <w:rsid w:val="00BE2A51"/>
    <w:rsid w:val="00BE3D0E"/>
    <w:rsid w:val="00BE5CC8"/>
    <w:rsid w:val="00BF136C"/>
    <w:rsid w:val="00BF1555"/>
    <w:rsid w:val="00BF2599"/>
    <w:rsid w:val="00BF2789"/>
    <w:rsid w:val="00BF2D8A"/>
    <w:rsid w:val="00BF63B7"/>
    <w:rsid w:val="00C000B3"/>
    <w:rsid w:val="00C01B2E"/>
    <w:rsid w:val="00C061D4"/>
    <w:rsid w:val="00C077EB"/>
    <w:rsid w:val="00C078B8"/>
    <w:rsid w:val="00C20117"/>
    <w:rsid w:val="00C22051"/>
    <w:rsid w:val="00C240BF"/>
    <w:rsid w:val="00C262FF"/>
    <w:rsid w:val="00C30825"/>
    <w:rsid w:val="00C333E5"/>
    <w:rsid w:val="00C33E7A"/>
    <w:rsid w:val="00C34BC5"/>
    <w:rsid w:val="00C351BC"/>
    <w:rsid w:val="00C35FD0"/>
    <w:rsid w:val="00C368A1"/>
    <w:rsid w:val="00C36E51"/>
    <w:rsid w:val="00C36E93"/>
    <w:rsid w:val="00C44F29"/>
    <w:rsid w:val="00C46201"/>
    <w:rsid w:val="00C52480"/>
    <w:rsid w:val="00C546AB"/>
    <w:rsid w:val="00C56785"/>
    <w:rsid w:val="00C60086"/>
    <w:rsid w:val="00C608D0"/>
    <w:rsid w:val="00C608DA"/>
    <w:rsid w:val="00C62524"/>
    <w:rsid w:val="00C62A45"/>
    <w:rsid w:val="00C63CAE"/>
    <w:rsid w:val="00C707AB"/>
    <w:rsid w:val="00C73CF0"/>
    <w:rsid w:val="00C760F4"/>
    <w:rsid w:val="00C81CEB"/>
    <w:rsid w:val="00C828F5"/>
    <w:rsid w:val="00C837DD"/>
    <w:rsid w:val="00C85FC7"/>
    <w:rsid w:val="00C86D7E"/>
    <w:rsid w:val="00C8764F"/>
    <w:rsid w:val="00C93C48"/>
    <w:rsid w:val="00C95DB6"/>
    <w:rsid w:val="00CA2CF6"/>
    <w:rsid w:val="00CA34BE"/>
    <w:rsid w:val="00CA74FD"/>
    <w:rsid w:val="00CB2A01"/>
    <w:rsid w:val="00CB3508"/>
    <w:rsid w:val="00CC013B"/>
    <w:rsid w:val="00CC0E28"/>
    <w:rsid w:val="00CC3F1A"/>
    <w:rsid w:val="00CD020B"/>
    <w:rsid w:val="00CD02A9"/>
    <w:rsid w:val="00CD0482"/>
    <w:rsid w:val="00CD18BE"/>
    <w:rsid w:val="00CD712E"/>
    <w:rsid w:val="00CE04CA"/>
    <w:rsid w:val="00CE3C34"/>
    <w:rsid w:val="00CE4306"/>
    <w:rsid w:val="00CE4BD0"/>
    <w:rsid w:val="00CE5F9B"/>
    <w:rsid w:val="00CF15DB"/>
    <w:rsid w:val="00D02E49"/>
    <w:rsid w:val="00D043CB"/>
    <w:rsid w:val="00D05451"/>
    <w:rsid w:val="00D06AE1"/>
    <w:rsid w:val="00D171B2"/>
    <w:rsid w:val="00D1771D"/>
    <w:rsid w:val="00D2207C"/>
    <w:rsid w:val="00D22841"/>
    <w:rsid w:val="00D2715A"/>
    <w:rsid w:val="00D3092C"/>
    <w:rsid w:val="00D31BE6"/>
    <w:rsid w:val="00D32135"/>
    <w:rsid w:val="00D331FE"/>
    <w:rsid w:val="00D35140"/>
    <w:rsid w:val="00D4392A"/>
    <w:rsid w:val="00D4610A"/>
    <w:rsid w:val="00D517D5"/>
    <w:rsid w:val="00D51EF5"/>
    <w:rsid w:val="00D52ED6"/>
    <w:rsid w:val="00D545E6"/>
    <w:rsid w:val="00D575F0"/>
    <w:rsid w:val="00D601E1"/>
    <w:rsid w:val="00D64C0E"/>
    <w:rsid w:val="00D65E37"/>
    <w:rsid w:val="00D66017"/>
    <w:rsid w:val="00D70F0D"/>
    <w:rsid w:val="00D711CD"/>
    <w:rsid w:val="00D7174A"/>
    <w:rsid w:val="00D728C1"/>
    <w:rsid w:val="00D74C08"/>
    <w:rsid w:val="00D74EC7"/>
    <w:rsid w:val="00D753F0"/>
    <w:rsid w:val="00D76348"/>
    <w:rsid w:val="00D76CBD"/>
    <w:rsid w:val="00D77CBC"/>
    <w:rsid w:val="00D813AC"/>
    <w:rsid w:val="00D81706"/>
    <w:rsid w:val="00D820A6"/>
    <w:rsid w:val="00D83906"/>
    <w:rsid w:val="00D8628D"/>
    <w:rsid w:val="00D91250"/>
    <w:rsid w:val="00D91EE3"/>
    <w:rsid w:val="00D9214C"/>
    <w:rsid w:val="00D95F82"/>
    <w:rsid w:val="00D95FE1"/>
    <w:rsid w:val="00D970B8"/>
    <w:rsid w:val="00D97174"/>
    <w:rsid w:val="00D97554"/>
    <w:rsid w:val="00DA2F47"/>
    <w:rsid w:val="00DA4FEF"/>
    <w:rsid w:val="00DB5821"/>
    <w:rsid w:val="00DB68B4"/>
    <w:rsid w:val="00DB75E5"/>
    <w:rsid w:val="00DB7A87"/>
    <w:rsid w:val="00DC2BA6"/>
    <w:rsid w:val="00DC6862"/>
    <w:rsid w:val="00DC7355"/>
    <w:rsid w:val="00DC764F"/>
    <w:rsid w:val="00DD09C7"/>
    <w:rsid w:val="00DD447B"/>
    <w:rsid w:val="00DD4EDA"/>
    <w:rsid w:val="00DE24C6"/>
    <w:rsid w:val="00DE5C0E"/>
    <w:rsid w:val="00DF4DA0"/>
    <w:rsid w:val="00DF5D72"/>
    <w:rsid w:val="00E0019A"/>
    <w:rsid w:val="00E02162"/>
    <w:rsid w:val="00E02F5A"/>
    <w:rsid w:val="00E03377"/>
    <w:rsid w:val="00E07A64"/>
    <w:rsid w:val="00E10BE5"/>
    <w:rsid w:val="00E127C6"/>
    <w:rsid w:val="00E12A3A"/>
    <w:rsid w:val="00E15440"/>
    <w:rsid w:val="00E17801"/>
    <w:rsid w:val="00E17B7E"/>
    <w:rsid w:val="00E30DBA"/>
    <w:rsid w:val="00E30F41"/>
    <w:rsid w:val="00E318DF"/>
    <w:rsid w:val="00E32018"/>
    <w:rsid w:val="00E3271A"/>
    <w:rsid w:val="00E36751"/>
    <w:rsid w:val="00E463B5"/>
    <w:rsid w:val="00E46CC1"/>
    <w:rsid w:val="00E5101C"/>
    <w:rsid w:val="00E52566"/>
    <w:rsid w:val="00E5759B"/>
    <w:rsid w:val="00E6545C"/>
    <w:rsid w:val="00E65A50"/>
    <w:rsid w:val="00E65F8D"/>
    <w:rsid w:val="00E663AD"/>
    <w:rsid w:val="00E70809"/>
    <w:rsid w:val="00E712A9"/>
    <w:rsid w:val="00E71697"/>
    <w:rsid w:val="00E71E5B"/>
    <w:rsid w:val="00E7330F"/>
    <w:rsid w:val="00E73AD6"/>
    <w:rsid w:val="00E7589D"/>
    <w:rsid w:val="00E80C3E"/>
    <w:rsid w:val="00E83858"/>
    <w:rsid w:val="00E83BCB"/>
    <w:rsid w:val="00E86DCE"/>
    <w:rsid w:val="00E916B1"/>
    <w:rsid w:val="00E94DD9"/>
    <w:rsid w:val="00E96226"/>
    <w:rsid w:val="00E962BC"/>
    <w:rsid w:val="00EA4D53"/>
    <w:rsid w:val="00EA6BD0"/>
    <w:rsid w:val="00EB2CF7"/>
    <w:rsid w:val="00EB5E6B"/>
    <w:rsid w:val="00EB674F"/>
    <w:rsid w:val="00EC13B6"/>
    <w:rsid w:val="00EC6372"/>
    <w:rsid w:val="00ED08F8"/>
    <w:rsid w:val="00ED2D4B"/>
    <w:rsid w:val="00ED48C3"/>
    <w:rsid w:val="00ED5C46"/>
    <w:rsid w:val="00ED6628"/>
    <w:rsid w:val="00ED67EE"/>
    <w:rsid w:val="00EE39CE"/>
    <w:rsid w:val="00EE7782"/>
    <w:rsid w:val="00EF1713"/>
    <w:rsid w:val="00EF6F03"/>
    <w:rsid w:val="00F0090C"/>
    <w:rsid w:val="00F01F1B"/>
    <w:rsid w:val="00F071DD"/>
    <w:rsid w:val="00F10BCE"/>
    <w:rsid w:val="00F12131"/>
    <w:rsid w:val="00F21993"/>
    <w:rsid w:val="00F23412"/>
    <w:rsid w:val="00F271B8"/>
    <w:rsid w:val="00F30B94"/>
    <w:rsid w:val="00F36065"/>
    <w:rsid w:val="00F37ACA"/>
    <w:rsid w:val="00F45A9B"/>
    <w:rsid w:val="00F46FEB"/>
    <w:rsid w:val="00F50086"/>
    <w:rsid w:val="00F517CF"/>
    <w:rsid w:val="00F53B32"/>
    <w:rsid w:val="00F54D41"/>
    <w:rsid w:val="00F61555"/>
    <w:rsid w:val="00F61FB6"/>
    <w:rsid w:val="00F6243C"/>
    <w:rsid w:val="00F6423C"/>
    <w:rsid w:val="00F64AE3"/>
    <w:rsid w:val="00F65AEA"/>
    <w:rsid w:val="00F6771D"/>
    <w:rsid w:val="00F71E08"/>
    <w:rsid w:val="00F808ED"/>
    <w:rsid w:val="00F80F82"/>
    <w:rsid w:val="00F81757"/>
    <w:rsid w:val="00F855EF"/>
    <w:rsid w:val="00F85D2B"/>
    <w:rsid w:val="00F92096"/>
    <w:rsid w:val="00F93FAD"/>
    <w:rsid w:val="00F946BB"/>
    <w:rsid w:val="00F95435"/>
    <w:rsid w:val="00FA0AA1"/>
    <w:rsid w:val="00FA7B12"/>
    <w:rsid w:val="00FB5988"/>
    <w:rsid w:val="00FC4A75"/>
    <w:rsid w:val="00FC4A91"/>
    <w:rsid w:val="00FC54E6"/>
    <w:rsid w:val="00FD02A5"/>
    <w:rsid w:val="00FD2952"/>
    <w:rsid w:val="00FD2DD5"/>
    <w:rsid w:val="00FD3E8B"/>
    <w:rsid w:val="00FD4EC5"/>
    <w:rsid w:val="00FD5264"/>
    <w:rsid w:val="00FD59A4"/>
    <w:rsid w:val="00FE0CB6"/>
    <w:rsid w:val="00FE102C"/>
    <w:rsid w:val="00FE1710"/>
    <w:rsid w:val="00FE171A"/>
    <w:rsid w:val="00FE6750"/>
    <w:rsid w:val="00FF4E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2FBDFA"/>
  <w15:chartTrackingRefBased/>
  <w15:docId w15:val="{1AF39EA3-482A-4FD9-A910-080710E00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1" w:qFormat="1"/>
    <w:lsdException w:name="heading 3" w:uiPriority="1"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uiPriority="10" w:qFormat="1"/>
    <w:lsdException w:name="Subtitle" w:qFormat="1"/>
    <w:lsdException w:name="Hyperlink" w:uiPriority="99"/>
    <w:lsdException w:name="Followed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link w:val="Heading1Char"/>
    <w:uiPriority w:val="9"/>
    <w:qFormat/>
    <w:pPr>
      <w:keepNext/>
      <w:outlineLvl w:val="0"/>
    </w:pPr>
    <w:rPr>
      <w:b/>
    </w:rPr>
  </w:style>
  <w:style w:type="paragraph" w:styleId="Heading2">
    <w:name w:val="heading 2"/>
    <w:basedOn w:val="Normal"/>
    <w:next w:val="Normal"/>
    <w:link w:val="Heading2Char"/>
    <w:uiPriority w:val="1"/>
    <w:qFormat/>
    <w:pPr>
      <w:keepNext/>
      <w:spacing w:line="360" w:lineRule="auto"/>
      <w:ind w:left="567"/>
      <w:outlineLvl w:val="1"/>
    </w:pPr>
    <w:rPr>
      <w:b/>
      <w:i/>
    </w:rPr>
  </w:style>
  <w:style w:type="paragraph" w:styleId="Heading3">
    <w:name w:val="heading 3"/>
    <w:basedOn w:val="Normal"/>
    <w:next w:val="Normal"/>
    <w:link w:val="Heading3Char"/>
    <w:uiPriority w:val="1"/>
    <w:qFormat/>
    <w:pPr>
      <w:keepNext/>
      <w:outlineLvl w:val="2"/>
    </w:pPr>
  </w:style>
  <w:style w:type="paragraph" w:styleId="Heading4">
    <w:name w:val="heading 4"/>
    <w:basedOn w:val="Normal"/>
    <w:next w:val="Normal"/>
    <w:link w:val="Heading4Char"/>
    <w:uiPriority w:val="9"/>
    <w:qFormat/>
    <w:pPr>
      <w:keepNext/>
      <w:spacing w:line="360" w:lineRule="auto"/>
      <w:outlineLvl w:val="3"/>
    </w:pPr>
    <w:rPr>
      <w:b/>
      <w:sz w:val="22"/>
    </w:rPr>
  </w:style>
  <w:style w:type="paragraph" w:styleId="Heading5">
    <w:name w:val="heading 5"/>
    <w:basedOn w:val="Normal"/>
    <w:next w:val="Normal"/>
    <w:qFormat/>
    <w:pPr>
      <w:keepNext/>
      <w:spacing w:line="360" w:lineRule="auto"/>
      <w:jc w:val="center"/>
      <w:outlineLvl w:val="4"/>
    </w:pPr>
    <w:rPr>
      <w:b/>
    </w:rPr>
  </w:style>
  <w:style w:type="paragraph" w:styleId="Heading6">
    <w:name w:val="heading 6"/>
    <w:basedOn w:val="Normal"/>
    <w:next w:val="Normal"/>
    <w:qFormat/>
    <w:pPr>
      <w:keepNext/>
      <w:outlineLvl w:val="5"/>
    </w:pPr>
    <w:rPr>
      <w:u w:val="single"/>
    </w:rPr>
  </w:style>
  <w:style w:type="paragraph" w:styleId="Heading7">
    <w:name w:val="heading 7"/>
    <w:basedOn w:val="Normal"/>
    <w:next w:val="Normal"/>
    <w:qFormat/>
    <w:pPr>
      <w:keepNext/>
      <w:numPr>
        <w:ilvl w:val="12"/>
      </w:numPr>
      <w:outlineLvl w:val="6"/>
    </w:pPr>
    <w:rPr>
      <w:sz w:val="28"/>
      <w:u w:val="single"/>
    </w:rPr>
  </w:style>
  <w:style w:type="paragraph" w:styleId="Heading8">
    <w:name w:val="heading 8"/>
    <w:basedOn w:val="Normal"/>
    <w:next w:val="Normal"/>
    <w:qFormat/>
    <w:pPr>
      <w:keepNext/>
      <w:jc w:val="center"/>
      <w:outlineLvl w:val="7"/>
    </w:pPr>
    <w:rPr>
      <w:b/>
      <w:sz w:val="40"/>
    </w:rPr>
  </w:style>
  <w:style w:type="paragraph" w:styleId="Heading9">
    <w:name w:val="heading 9"/>
    <w:basedOn w:val="Normal"/>
    <w:next w:val="Normal"/>
    <w:qFormat/>
    <w:pPr>
      <w:keepNext/>
      <w:spacing w:line="360" w:lineRule="auto"/>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FootnoteText">
    <w:name w:val="footnote text"/>
    <w:basedOn w:val="Normal"/>
    <w:link w:val="FootnoteTextChar"/>
    <w:uiPriority w:val="99"/>
    <w:pPr>
      <w:pBdr>
        <w:top w:val="single" w:sz="4" w:space="1" w:color="auto"/>
      </w:pBdr>
    </w:pPr>
    <w:rPr>
      <w:sz w:val="20"/>
    </w:rPr>
  </w:style>
  <w:style w:type="character" w:styleId="FootnoteReference">
    <w:name w:val="footnote reference"/>
    <w:uiPriority w:val="99"/>
    <w:rPr>
      <w:vertAlign w:val="superscript"/>
    </w:rPr>
  </w:style>
  <w:style w:type="paragraph" w:styleId="BodyText2">
    <w:name w:val="Body Text 2"/>
    <w:basedOn w:val="Normal"/>
    <w:pPr>
      <w:spacing w:line="360" w:lineRule="auto"/>
      <w:ind w:left="567"/>
    </w:pPr>
  </w:style>
  <w:style w:type="paragraph" w:styleId="BodyText">
    <w:name w:val="Body Text"/>
    <w:basedOn w:val="Normal"/>
    <w:link w:val="BodyTextChar"/>
    <w:rPr>
      <w:b/>
    </w:rPr>
  </w:style>
  <w:style w:type="paragraph" w:styleId="ListBullet">
    <w:name w:val="List Bullet"/>
    <w:basedOn w:val="Normal"/>
    <w:pPr>
      <w:tabs>
        <w:tab w:val="left" w:pos="567"/>
        <w:tab w:val="left" w:pos="1134"/>
        <w:tab w:val="left" w:pos="1701"/>
      </w:tabs>
      <w:spacing w:after="300" w:line="300" w:lineRule="exact"/>
      <w:ind w:left="567" w:hanging="567"/>
      <w:jc w:val="both"/>
    </w:pPr>
    <w:rPr>
      <w:color w:val="000000"/>
      <w:kern w:val="20"/>
      <w:lang w:val="en-GB"/>
    </w:rPr>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pPr>
      <w:tabs>
        <w:tab w:val="left" w:pos="720"/>
      </w:tabs>
      <w:spacing w:line="360" w:lineRule="auto"/>
      <w:ind w:left="720"/>
    </w:pPr>
  </w:style>
  <w:style w:type="paragraph" w:styleId="BodyTextIndent2">
    <w:name w:val="Body Text Indent 2"/>
    <w:basedOn w:val="Normal"/>
    <w:pPr>
      <w:spacing w:line="360" w:lineRule="auto"/>
      <w:ind w:left="630" w:hanging="630"/>
    </w:pPr>
  </w:style>
  <w:style w:type="paragraph" w:styleId="BodyTextIndent3">
    <w:name w:val="Body Text Indent 3"/>
    <w:basedOn w:val="Normal"/>
    <w:pPr>
      <w:spacing w:line="360" w:lineRule="auto"/>
      <w:ind w:left="57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BodyText3">
    <w:name w:val="Body Text 3"/>
    <w:basedOn w:val="Normal"/>
    <w:link w:val="BodyText3Char"/>
    <w:pPr>
      <w:spacing w:line="360" w:lineRule="auto"/>
      <w:jc w:val="both"/>
    </w:pPr>
  </w:style>
  <w:style w:type="paragraph" w:styleId="Caption">
    <w:name w:val="caption"/>
    <w:basedOn w:val="Normal"/>
    <w:next w:val="Normal"/>
    <w:qFormat/>
    <w:pPr>
      <w:spacing w:line="360" w:lineRule="auto"/>
    </w:pPr>
    <w:rPr>
      <w:b/>
      <w:sz w:val="28"/>
    </w:rPr>
  </w:style>
  <w:style w:type="paragraph" w:styleId="Title">
    <w:name w:val="Title"/>
    <w:basedOn w:val="Normal"/>
    <w:link w:val="TitleChar"/>
    <w:uiPriority w:val="10"/>
    <w:qFormat/>
    <w:pPr>
      <w:jc w:val="center"/>
    </w:pPr>
    <w:rPr>
      <w:b/>
      <w:sz w:val="36"/>
    </w:rPr>
  </w:style>
  <w:style w:type="paragraph" w:styleId="Subtitle">
    <w:name w:val="Subtitle"/>
    <w:basedOn w:val="Normal"/>
    <w:qFormat/>
    <w:pPr>
      <w:jc w:val="center"/>
    </w:pPr>
    <w:rPr>
      <w:b/>
      <w:sz w:val="28"/>
    </w:rPr>
  </w:style>
  <w:style w:type="character" w:styleId="Hyperlink">
    <w:name w:val="Hyperlink"/>
    <w:uiPriority w:val="99"/>
    <w:rPr>
      <w:color w:val="0000FF"/>
      <w:u w:val="single"/>
    </w:rPr>
  </w:style>
  <w:style w:type="paragraph" w:styleId="BlockText">
    <w:name w:val="Block Text"/>
    <w:basedOn w:val="Normal"/>
    <w:pPr>
      <w:spacing w:line="360" w:lineRule="auto"/>
      <w:ind w:left="360" w:right="749"/>
      <w:jc w:val="both"/>
    </w:pPr>
  </w:style>
  <w:style w:type="paragraph" w:styleId="BalloonText">
    <w:name w:val="Balloon Text"/>
    <w:basedOn w:val="Normal"/>
    <w:link w:val="BalloonTextChar"/>
    <w:uiPriority w:val="99"/>
    <w:rsid w:val="00A317C3"/>
    <w:rPr>
      <w:rFonts w:ascii="Tahoma" w:hAnsi="Tahoma"/>
      <w:sz w:val="16"/>
      <w:szCs w:val="16"/>
      <w:lang w:val="x-none" w:eastAsia="x-none"/>
    </w:rPr>
  </w:style>
  <w:style w:type="character" w:customStyle="1" w:styleId="BalloonTextChar">
    <w:name w:val="Balloon Text Char"/>
    <w:link w:val="BalloonText"/>
    <w:uiPriority w:val="99"/>
    <w:rsid w:val="00A317C3"/>
    <w:rPr>
      <w:rFonts w:ascii="Tahoma" w:hAnsi="Tahoma" w:cs="Tahoma"/>
      <w:sz w:val="16"/>
      <w:szCs w:val="16"/>
    </w:rPr>
  </w:style>
  <w:style w:type="paragraph" w:styleId="Revision">
    <w:name w:val="Revision"/>
    <w:hidden/>
    <w:uiPriority w:val="99"/>
    <w:semiHidden/>
    <w:rsid w:val="00143AEB"/>
    <w:rPr>
      <w:sz w:val="24"/>
    </w:rPr>
  </w:style>
  <w:style w:type="character" w:customStyle="1" w:styleId="FooterChar">
    <w:name w:val="Footer Char"/>
    <w:link w:val="Footer"/>
    <w:uiPriority w:val="99"/>
    <w:rsid w:val="00BB0810"/>
    <w:rPr>
      <w:sz w:val="24"/>
    </w:rPr>
  </w:style>
  <w:style w:type="table" w:styleId="TableGrid">
    <w:name w:val="Table Grid"/>
    <w:basedOn w:val="TableNormal"/>
    <w:uiPriority w:val="59"/>
    <w:rsid w:val="00975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457491"/>
    <w:rPr>
      <w:sz w:val="24"/>
    </w:rPr>
  </w:style>
  <w:style w:type="character" w:customStyle="1" w:styleId="FootnoteTextChar">
    <w:name w:val="Footnote Text Char"/>
    <w:link w:val="FootnoteText"/>
    <w:uiPriority w:val="99"/>
    <w:rsid w:val="00457491"/>
  </w:style>
  <w:style w:type="character" w:customStyle="1" w:styleId="Heading1Char">
    <w:name w:val="Heading 1 Char"/>
    <w:link w:val="Heading1"/>
    <w:uiPriority w:val="9"/>
    <w:rsid w:val="00E70809"/>
    <w:rPr>
      <w:b/>
      <w:sz w:val="24"/>
    </w:rPr>
  </w:style>
  <w:style w:type="character" w:customStyle="1" w:styleId="BodyTextChar">
    <w:name w:val="Body Text Char"/>
    <w:link w:val="BodyText"/>
    <w:rsid w:val="00E70809"/>
    <w:rPr>
      <w:b/>
      <w:sz w:val="24"/>
    </w:rPr>
  </w:style>
  <w:style w:type="character" w:customStyle="1" w:styleId="BodyText3Char">
    <w:name w:val="Body Text 3 Char"/>
    <w:link w:val="BodyText3"/>
    <w:rsid w:val="00E70809"/>
    <w:rPr>
      <w:sz w:val="24"/>
    </w:rPr>
  </w:style>
  <w:style w:type="paragraph" w:customStyle="1" w:styleId="Default">
    <w:name w:val="Default"/>
    <w:rsid w:val="0038097B"/>
    <w:pPr>
      <w:autoSpaceDE w:val="0"/>
      <w:autoSpaceDN w:val="0"/>
      <w:adjustRightInd w:val="0"/>
    </w:pPr>
    <w:rPr>
      <w:rFonts w:ascii="Calibri" w:hAnsi="Calibri" w:cs="Calibri"/>
      <w:color w:val="000000"/>
      <w:sz w:val="24"/>
      <w:szCs w:val="24"/>
    </w:rPr>
  </w:style>
  <w:style w:type="paragraph" w:styleId="ListParagraph">
    <w:name w:val="List Paragraph"/>
    <w:basedOn w:val="Normal"/>
    <w:link w:val="ListParagraphChar"/>
    <w:uiPriority w:val="34"/>
    <w:qFormat/>
    <w:rsid w:val="00FD59A4"/>
    <w:pPr>
      <w:ind w:left="720"/>
    </w:pPr>
  </w:style>
  <w:style w:type="character" w:styleId="CommentReference">
    <w:name w:val="annotation reference"/>
    <w:uiPriority w:val="99"/>
    <w:unhideWhenUsed/>
    <w:rsid w:val="002405C8"/>
    <w:rPr>
      <w:sz w:val="16"/>
      <w:szCs w:val="16"/>
    </w:rPr>
  </w:style>
  <w:style w:type="paragraph" w:styleId="CommentText">
    <w:name w:val="annotation text"/>
    <w:basedOn w:val="Normal"/>
    <w:link w:val="CommentTextChar"/>
    <w:uiPriority w:val="99"/>
    <w:unhideWhenUsed/>
    <w:rsid w:val="002405C8"/>
    <w:rPr>
      <w:sz w:val="20"/>
    </w:rPr>
  </w:style>
  <w:style w:type="character" w:customStyle="1" w:styleId="CommentTextChar">
    <w:name w:val="Comment Text Char"/>
    <w:basedOn w:val="DefaultParagraphFont"/>
    <w:link w:val="CommentText"/>
    <w:uiPriority w:val="99"/>
    <w:rsid w:val="002405C8"/>
  </w:style>
  <w:style w:type="paragraph" w:styleId="NoSpacing">
    <w:name w:val="No Spacing"/>
    <w:basedOn w:val="Normal"/>
    <w:link w:val="NoSpacingChar"/>
    <w:uiPriority w:val="1"/>
    <w:qFormat/>
    <w:rsid w:val="00D51EF5"/>
    <w:rPr>
      <w:rFonts w:ascii="Cambria" w:eastAsia="SimSun" w:hAnsi="Cambria"/>
      <w:sz w:val="22"/>
      <w:szCs w:val="22"/>
      <w:lang w:val="en-GB" w:eastAsia="en-GB"/>
    </w:rPr>
  </w:style>
  <w:style w:type="character" w:customStyle="1" w:styleId="NoSpacingChar">
    <w:name w:val="No Spacing Char"/>
    <w:link w:val="NoSpacing"/>
    <w:uiPriority w:val="1"/>
    <w:rsid w:val="00D51EF5"/>
    <w:rPr>
      <w:rFonts w:ascii="Cambria" w:eastAsia="SimSun" w:hAnsi="Cambria"/>
      <w:sz w:val="22"/>
      <w:szCs w:val="22"/>
      <w:lang w:val="en-GB" w:eastAsia="en-GB"/>
    </w:rPr>
  </w:style>
  <w:style w:type="table" w:customStyle="1" w:styleId="LightGrid-Accent11">
    <w:name w:val="Light Grid - Accent 11"/>
    <w:basedOn w:val="TableNormal"/>
    <w:uiPriority w:val="62"/>
    <w:rsid w:val="002A3ABE"/>
    <w:pPr>
      <w:spacing w:after="200" w:line="276" w:lineRule="auto"/>
    </w:pPr>
    <w:rPr>
      <w:rFonts w:ascii="Cambria" w:eastAsia="SimSun" w:hAnsi="Cambria"/>
      <w:sz w:val="22"/>
      <w:szCs w:val="22"/>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Verdana" w:eastAsia="Times New Roman" w:hAnsi="Verdan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Verdana" w:eastAsia="Times New Roman" w:hAnsi="Verdan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Verdana" w:eastAsia="Times New Roman" w:hAnsi="Verdana" w:cs="Times New Roman"/>
        <w:b/>
        <w:bCs/>
      </w:rPr>
    </w:tblStylePr>
    <w:tblStylePr w:type="lastCol">
      <w:rPr>
        <w:rFonts w:ascii="Verdana" w:eastAsia="Times New Roman" w:hAnsi="Verdan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ListParagraphChar">
    <w:name w:val="List Paragraph Char"/>
    <w:link w:val="ListParagraph"/>
    <w:uiPriority w:val="34"/>
    <w:rsid w:val="003F36D0"/>
    <w:rPr>
      <w:sz w:val="24"/>
    </w:rPr>
  </w:style>
  <w:style w:type="table" w:customStyle="1" w:styleId="LightGrid-Accent12">
    <w:name w:val="Light Grid - Accent 12"/>
    <w:basedOn w:val="TableNormal"/>
    <w:uiPriority w:val="62"/>
    <w:rsid w:val="003F36D0"/>
    <w:pPr>
      <w:spacing w:after="200" w:line="276" w:lineRule="auto"/>
    </w:pPr>
    <w:rPr>
      <w:rFonts w:ascii="Cambria" w:eastAsia="SimSun" w:hAnsi="Cambria"/>
      <w:sz w:val="22"/>
      <w:szCs w:val="22"/>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Verdana" w:eastAsia="SimSun" w:hAnsi="Verdan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Verdana" w:eastAsia="SimSun" w:hAnsi="Verdan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Verdana" w:eastAsia="SimSun" w:hAnsi="Verdana" w:cs="Times New Roman"/>
        <w:b/>
        <w:bCs/>
      </w:rPr>
    </w:tblStylePr>
    <w:tblStylePr w:type="lastCol">
      <w:rPr>
        <w:rFonts w:ascii="Verdana" w:eastAsia="SimSun" w:hAnsi="Verdan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qFormat/>
    <w:rsid w:val="00D4392A"/>
    <w:pPr>
      <w:spacing w:after="200" w:line="276" w:lineRule="auto"/>
    </w:pPr>
    <w:rPr>
      <w:rFonts w:ascii="Cambria" w:eastAsia="SimSun" w:hAnsi="Cambria"/>
      <w:i/>
      <w:iCs/>
      <w:sz w:val="22"/>
      <w:szCs w:val="22"/>
      <w:lang w:val="en-GB" w:eastAsia="en-GB"/>
    </w:rPr>
  </w:style>
  <w:style w:type="character" w:customStyle="1" w:styleId="QuoteChar">
    <w:name w:val="Quote Char"/>
    <w:link w:val="Quote"/>
    <w:uiPriority w:val="29"/>
    <w:rsid w:val="00D4392A"/>
    <w:rPr>
      <w:rFonts w:ascii="Cambria" w:eastAsia="SimSun" w:hAnsi="Cambria"/>
      <w:i/>
      <w:iCs/>
      <w:sz w:val="22"/>
      <w:szCs w:val="22"/>
      <w:lang w:val="en-GB" w:eastAsia="en-GB"/>
    </w:rPr>
  </w:style>
  <w:style w:type="table" w:customStyle="1" w:styleId="LightList-Accent11">
    <w:name w:val="Light List - Accent 11"/>
    <w:basedOn w:val="TableNormal"/>
    <w:uiPriority w:val="61"/>
    <w:rsid w:val="00D4392A"/>
    <w:pPr>
      <w:spacing w:after="200" w:line="276" w:lineRule="auto"/>
    </w:pPr>
    <w:rPr>
      <w:rFonts w:ascii="Cambria" w:eastAsia="SimSun" w:hAnsi="Cambria"/>
      <w:sz w:val="22"/>
      <w:szCs w:val="22"/>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4" w:space="0" w:color="4F81BD"/>
        <w:insideV w:val="single" w:sz="4"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FollowedHyperlink">
    <w:name w:val="FollowedHyperlink"/>
    <w:uiPriority w:val="99"/>
    <w:unhideWhenUsed/>
    <w:rsid w:val="00CA34BE"/>
    <w:rPr>
      <w:color w:val="800080"/>
      <w:u w:val="single"/>
    </w:rPr>
  </w:style>
  <w:style w:type="paragraph" w:customStyle="1" w:styleId="TableParagraph">
    <w:name w:val="Table Paragraph"/>
    <w:basedOn w:val="Normal"/>
    <w:uiPriority w:val="1"/>
    <w:qFormat/>
    <w:rsid w:val="00CA34BE"/>
    <w:pPr>
      <w:widowControl w:val="0"/>
    </w:pPr>
    <w:rPr>
      <w:rFonts w:ascii="Calibri" w:eastAsia="Calibri" w:hAnsi="Calibri" w:cs="Calibri"/>
      <w:sz w:val="22"/>
      <w:szCs w:val="24"/>
    </w:rPr>
  </w:style>
  <w:style w:type="table" w:styleId="MediumGrid3-Accent5">
    <w:name w:val="Medium Grid 3 Accent 5"/>
    <w:basedOn w:val="TableNormal"/>
    <w:uiPriority w:val="69"/>
    <w:rsid w:val="00CA34BE"/>
    <w:rPr>
      <w:rFonts w:ascii="Calibri" w:eastAsia="Calibri" w:hAnsi="Calibri" w:cs="Arial"/>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1">
    <w:name w:val="Medium Grid 3 Accent 1"/>
    <w:basedOn w:val="TableNormal"/>
    <w:uiPriority w:val="69"/>
    <w:rsid w:val="00CA34BE"/>
    <w:rPr>
      <w:rFonts w:ascii="Calibri" w:eastAsia="SimSun" w:hAnsi="Calibri" w:cs="Arial"/>
      <w:sz w:val="22"/>
      <w:szCs w:val="22"/>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CommentSubject">
    <w:name w:val="annotation subject"/>
    <w:basedOn w:val="CommentText"/>
    <w:next w:val="CommentText"/>
    <w:link w:val="CommentSubjectChar"/>
    <w:uiPriority w:val="99"/>
    <w:unhideWhenUsed/>
    <w:rsid w:val="00CA34BE"/>
    <w:rPr>
      <w:rFonts w:ascii="Calibri" w:eastAsia="SimSun" w:hAnsi="Calibri" w:cs="Arial"/>
      <w:b/>
      <w:bCs/>
      <w:lang w:eastAsia="zh-CN"/>
    </w:rPr>
  </w:style>
  <w:style w:type="character" w:customStyle="1" w:styleId="CommentSubjectChar">
    <w:name w:val="Comment Subject Char"/>
    <w:link w:val="CommentSubject"/>
    <w:uiPriority w:val="99"/>
    <w:rsid w:val="00CA34BE"/>
    <w:rPr>
      <w:rFonts w:ascii="Calibri" w:eastAsia="SimSun" w:hAnsi="Calibri" w:cs="Arial"/>
      <w:b/>
      <w:bCs/>
      <w:lang w:eastAsia="zh-CN"/>
    </w:rPr>
  </w:style>
  <w:style w:type="character" w:customStyle="1" w:styleId="UnresolvedMention1">
    <w:name w:val="Unresolved Mention1"/>
    <w:uiPriority w:val="99"/>
    <w:semiHidden/>
    <w:unhideWhenUsed/>
    <w:rsid w:val="00CA34BE"/>
    <w:rPr>
      <w:color w:val="808080"/>
      <w:shd w:val="clear" w:color="auto" w:fill="E6E6E6"/>
    </w:rPr>
  </w:style>
  <w:style w:type="table" w:customStyle="1" w:styleId="TableGrid1">
    <w:name w:val="Table Grid1"/>
    <w:basedOn w:val="TableNormal"/>
    <w:next w:val="TableGrid"/>
    <w:uiPriority w:val="59"/>
    <w:rsid w:val="00CA34BE"/>
    <w:rPr>
      <w:rFonts w:ascii="Calibri" w:eastAsia="SimSun" w:hAnsi="Calibri" w:cs="Arial"/>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A34BE"/>
    <w:rPr>
      <w:rFonts w:ascii="Calibri" w:eastAsia="SimSun" w:hAnsi="Calibri" w:cs="Arial"/>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34BE"/>
    <w:rPr>
      <w:rFonts w:ascii="Calibri" w:eastAsia="SimSun" w:hAnsi="Calibri" w:cs="Arial"/>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A34BE"/>
    <w:rPr>
      <w:rFonts w:ascii="Calibri" w:eastAsia="SimSun" w:hAnsi="Calibri" w:cs="Arial"/>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uiPriority w:val="10"/>
    <w:rsid w:val="00CA34BE"/>
    <w:rPr>
      <w:b/>
      <w:sz w:val="36"/>
    </w:rPr>
  </w:style>
  <w:style w:type="character" w:customStyle="1" w:styleId="UnresolvedMention2">
    <w:name w:val="Unresolved Mention2"/>
    <w:uiPriority w:val="99"/>
    <w:semiHidden/>
    <w:unhideWhenUsed/>
    <w:rsid w:val="00CA34BE"/>
    <w:rPr>
      <w:color w:val="808080"/>
      <w:shd w:val="clear" w:color="auto" w:fill="E6E6E6"/>
    </w:rPr>
  </w:style>
  <w:style w:type="character" w:styleId="UnresolvedMention">
    <w:name w:val="Unresolved Mention"/>
    <w:uiPriority w:val="99"/>
    <w:semiHidden/>
    <w:unhideWhenUsed/>
    <w:rsid w:val="00CA34BE"/>
    <w:rPr>
      <w:color w:val="808080"/>
      <w:shd w:val="clear" w:color="auto" w:fill="E6E6E6"/>
    </w:rPr>
  </w:style>
  <w:style w:type="character" w:customStyle="1" w:styleId="Heading2Char">
    <w:name w:val="Heading 2 Char"/>
    <w:link w:val="Heading2"/>
    <w:uiPriority w:val="1"/>
    <w:rsid w:val="00CA34BE"/>
    <w:rPr>
      <w:b/>
      <w:i/>
      <w:sz w:val="24"/>
    </w:rPr>
  </w:style>
  <w:style w:type="character" w:customStyle="1" w:styleId="Heading3Char">
    <w:name w:val="Heading 3 Char"/>
    <w:link w:val="Heading3"/>
    <w:uiPriority w:val="1"/>
    <w:rsid w:val="00CA34BE"/>
    <w:rPr>
      <w:sz w:val="24"/>
    </w:rPr>
  </w:style>
  <w:style w:type="paragraph" w:customStyle="1" w:styleId="Title1">
    <w:name w:val="Title1"/>
    <w:basedOn w:val="Normal"/>
    <w:qFormat/>
    <w:rsid w:val="00CA34BE"/>
    <w:pPr>
      <w:pBdr>
        <w:bottom w:val="single" w:sz="12" w:space="1" w:color="0563C1"/>
      </w:pBdr>
      <w:spacing w:after="200"/>
    </w:pPr>
    <w:rPr>
      <w:rFonts w:ascii="Calibri Light" w:eastAsia="SimSun" w:hAnsi="Calibri Light"/>
      <w:b/>
      <w:bCs/>
      <w:smallCaps/>
      <w:color w:val="0563C1"/>
      <w:sz w:val="56"/>
      <w:szCs w:val="28"/>
      <w:lang w:eastAsia="zh-CN"/>
    </w:rPr>
  </w:style>
  <w:style w:type="paragraph" w:customStyle="1" w:styleId="Footnotes">
    <w:name w:val="Footnotes"/>
    <w:basedOn w:val="FootnoteText"/>
    <w:link w:val="FootnotesChar"/>
    <w:qFormat/>
    <w:rsid w:val="00CA34BE"/>
    <w:pPr>
      <w:pBdr>
        <w:top w:val="none" w:sz="0" w:space="0" w:color="auto"/>
      </w:pBdr>
    </w:pPr>
    <w:rPr>
      <w:rFonts w:ascii="Calibri" w:eastAsia="SimSun" w:hAnsi="Calibri" w:cs="Arial"/>
      <w:sz w:val="18"/>
      <w:szCs w:val="18"/>
      <w:lang w:eastAsia="zh-CN"/>
    </w:rPr>
  </w:style>
  <w:style w:type="paragraph" w:styleId="TOC1">
    <w:name w:val="toc 1"/>
    <w:basedOn w:val="Normal"/>
    <w:next w:val="Normal"/>
    <w:autoRedefine/>
    <w:uiPriority w:val="39"/>
    <w:unhideWhenUsed/>
    <w:rsid w:val="00BF63B7"/>
    <w:pPr>
      <w:tabs>
        <w:tab w:val="right" w:leader="dot" w:pos="9318"/>
      </w:tabs>
      <w:spacing w:after="100"/>
    </w:pPr>
    <w:rPr>
      <w:rFonts w:ascii="Calibri" w:eastAsia="SimSun" w:hAnsi="Calibri" w:cs="Arial"/>
      <w:noProof/>
      <w:sz w:val="22"/>
      <w:szCs w:val="22"/>
      <w:lang w:eastAsia="zh-CN"/>
    </w:rPr>
  </w:style>
  <w:style w:type="character" w:customStyle="1" w:styleId="FootnotesChar">
    <w:name w:val="Footnotes Char"/>
    <w:link w:val="Footnotes"/>
    <w:rsid w:val="00CA34BE"/>
    <w:rPr>
      <w:rFonts w:ascii="Calibri" w:eastAsia="SimSun" w:hAnsi="Calibri" w:cs="Arial"/>
      <w:sz w:val="18"/>
      <w:szCs w:val="18"/>
      <w:lang w:eastAsia="zh-CN"/>
    </w:rPr>
  </w:style>
  <w:style w:type="paragraph" w:styleId="TOC2">
    <w:name w:val="toc 2"/>
    <w:basedOn w:val="Normal"/>
    <w:next w:val="Normal"/>
    <w:autoRedefine/>
    <w:uiPriority w:val="39"/>
    <w:unhideWhenUsed/>
    <w:rsid w:val="00CA34BE"/>
    <w:pPr>
      <w:spacing w:after="100"/>
      <w:ind w:left="220"/>
    </w:pPr>
    <w:rPr>
      <w:rFonts w:ascii="Calibri" w:eastAsia="SimSun" w:hAnsi="Calibri" w:cs="Arial"/>
      <w:sz w:val="22"/>
      <w:szCs w:val="22"/>
      <w:lang w:eastAsia="zh-CN"/>
    </w:rPr>
  </w:style>
  <w:style w:type="paragraph" w:styleId="TOCHeading">
    <w:name w:val="TOC Heading"/>
    <w:basedOn w:val="Heading1"/>
    <w:next w:val="Normal"/>
    <w:uiPriority w:val="39"/>
    <w:unhideWhenUsed/>
    <w:qFormat/>
    <w:rsid w:val="00CA34BE"/>
    <w:pPr>
      <w:keepLines/>
      <w:spacing w:before="240"/>
      <w:outlineLvl w:val="9"/>
    </w:pPr>
    <w:rPr>
      <w:rFonts w:ascii="Calibri Light" w:eastAsia="SimSun" w:hAnsi="Calibri Light"/>
      <w:color w:val="365F91"/>
      <w:sz w:val="32"/>
      <w:szCs w:val="32"/>
      <w:lang w:eastAsia="zh-CN"/>
    </w:rPr>
  </w:style>
  <w:style w:type="character" w:styleId="IntenseReference">
    <w:name w:val="Intense Reference"/>
    <w:uiPriority w:val="32"/>
    <w:qFormat/>
    <w:rsid w:val="00CA34BE"/>
    <w:rPr>
      <w:b/>
      <w:bCs/>
      <w:smallCaps/>
      <w:color w:val="4F81BD"/>
      <w:spacing w:val="5"/>
    </w:rPr>
  </w:style>
  <w:style w:type="character" w:styleId="Strong">
    <w:name w:val="Strong"/>
    <w:uiPriority w:val="22"/>
    <w:qFormat/>
    <w:rsid w:val="00CA34BE"/>
    <w:rPr>
      <w:b/>
      <w:bCs/>
    </w:rPr>
  </w:style>
  <w:style w:type="table" w:customStyle="1" w:styleId="TableGrid5">
    <w:name w:val="Table Grid5"/>
    <w:basedOn w:val="TableNormal"/>
    <w:next w:val="TableGrid"/>
    <w:uiPriority w:val="59"/>
    <w:rsid w:val="00CA34BE"/>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rsid w:val="00CA34BE"/>
    <w:rPr>
      <w:b/>
      <w:sz w:val="22"/>
    </w:rPr>
  </w:style>
  <w:style w:type="paragraph" w:styleId="TOC3">
    <w:name w:val="toc 3"/>
    <w:basedOn w:val="Normal"/>
    <w:next w:val="Normal"/>
    <w:autoRedefine/>
    <w:uiPriority w:val="39"/>
    <w:rsid w:val="001A20E3"/>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49748">
      <w:bodyDiv w:val="1"/>
      <w:marLeft w:val="0"/>
      <w:marRight w:val="0"/>
      <w:marTop w:val="0"/>
      <w:marBottom w:val="0"/>
      <w:divBdr>
        <w:top w:val="none" w:sz="0" w:space="0" w:color="auto"/>
        <w:left w:val="none" w:sz="0" w:space="0" w:color="auto"/>
        <w:bottom w:val="none" w:sz="0" w:space="0" w:color="auto"/>
        <w:right w:val="none" w:sz="0" w:space="0" w:color="auto"/>
      </w:divBdr>
    </w:div>
    <w:div w:id="476849407">
      <w:bodyDiv w:val="1"/>
      <w:marLeft w:val="0"/>
      <w:marRight w:val="0"/>
      <w:marTop w:val="0"/>
      <w:marBottom w:val="0"/>
      <w:divBdr>
        <w:top w:val="none" w:sz="0" w:space="0" w:color="auto"/>
        <w:left w:val="none" w:sz="0" w:space="0" w:color="auto"/>
        <w:bottom w:val="none" w:sz="0" w:space="0" w:color="auto"/>
        <w:right w:val="none" w:sz="0" w:space="0" w:color="auto"/>
      </w:divBdr>
    </w:div>
    <w:div w:id="952246120">
      <w:bodyDiv w:val="1"/>
      <w:marLeft w:val="0"/>
      <w:marRight w:val="0"/>
      <w:marTop w:val="0"/>
      <w:marBottom w:val="0"/>
      <w:divBdr>
        <w:top w:val="none" w:sz="0" w:space="0" w:color="auto"/>
        <w:left w:val="none" w:sz="0" w:space="0" w:color="auto"/>
        <w:bottom w:val="none" w:sz="0" w:space="0" w:color="auto"/>
        <w:right w:val="none" w:sz="0" w:space="0" w:color="auto"/>
      </w:divBdr>
    </w:div>
    <w:div w:id="1034117649">
      <w:bodyDiv w:val="1"/>
      <w:marLeft w:val="0"/>
      <w:marRight w:val="0"/>
      <w:marTop w:val="0"/>
      <w:marBottom w:val="0"/>
      <w:divBdr>
        <w:top w:val="none" w:sz="0" w:space="0" w:color="auto"/>
        <w:left w:val="none" w:sz="0" w:space="0" w:color="auto"/>
        <w:bottom w:val="none" w:sz="0" w:space="0" w:color="auto"/>
        <w:right w:val="none" w:sz="0" w:space="0" w:color="auto"/>
      </w:divBdr>
    </w:div>
    <w:div w:id="1043602261">
      <w:bodyDiv w:val="1"/>
      <w:marLeft w:val="0"/>
      <w:marRight w:val="0"/>
      <w:marTop w:val="0"/>
      <w:marBottom w:val="0"/>
      <w:divBdr>
        <w:top w:val="none" w:sz="0" w:space="0" w:color="auto"/>
        <w:left w:val="none" w:sz="0" w:space="0" w:color="auto"/>
        <w:bottom w:val="none" w:sz="0" w:space="0" w:color="auto"/>
        <w:right w:val="none" w:sz="0" w:space="0" w:color="auto"/>
      </w:divBdr>
    </w:div>
    <w:div w:id="1288925954">
      <w:bodyDiv w:val="1"/>
      <w:marLeft w:val="0"/>
      <w:marRight w:val="0"/>
      <w:marTop w:val="0"/>
      <w:marBottom w:val="0"/>
      <w:divBdr>
        <w:top w:val="none" w:sz="0" w:space="0" w:color="auto"/>
        <w:left w:val="none" w:sz="0" w:space="0" w:color="auto"/>
        <w:bottom w:val="none" w:sz="0" w:space="0" w:color="auto"/>
        <w:right w:val="none" w:sz="0" w:space="0" w:color="auto"/>
      </w:divBdr>
    </w:div>
    <w:div w:id="1506087106">
      <w:bodyDiv w:val="1"/>
      <w:marLeft w:val="0"/>
      <w:marRight w:val="0"/>
      <w:marTop w:val="0"/>
      <w:marBottom w:val="0"/>
      <w:divBdr>
        <w:top w:val="none" w:sz="0" w:space="0" w:color="auto"/>
        <w:left w:val="none" w:sz="0" w:space="0" w:color="auto"/>
        <w:bottom w:val="none" w:sz="0" w:space="0" w:color="auto"/>
        <w:right w:val="none" w:sz="0" w:space="0" w:color="auto"/>
      </w:divBdr>
    </w:div>
    <w:div w:id="1735665638">
      <w:bodyDiv w:val="1"/>
      <w:marLeft w:val="0"/>
      <w:marRight w:val="0"/>
      <w:marTop w:val="0"/>
      <w:marBottom w:val="0"/>
      <w:divBdr>
        <w:top w:val="none" w:sz="0" w:space="0" w:color="auto"/>
        <w:left w:val="none" w:sz="0" w:space="0" w:color="auto"/>
        <w:bottom w:val="none" w:sz="0" w:space="0" w:color="auto"/>
        <w:right w:val="none" w:sz="0" w:space="0" w:color="auto"/>
      </w:divBdr>
    </w:div>
    <w:div w:id="1747460017">
      <w:bodyDiv w:val="1"/>
      <w:marLeft w:val="0"/>
      <w:marRight w:val="0"/>
      <w:marTop w:val="0"/>
      <w:marBottom w:val="0"/>
      <w:divBdr>
        <w:top w:val="none" w:sz="0" w:space="0" w:color="auto"/>
        <w:left w:val="none" w:sz="0" w:space="0" w:color="auto"/>
        <w:bottom w:val="none" w:sz="0" w:space="0" w:color="auto"/>
        <w:right w:val="none" w:sz="0" w:space="0" w:color="auto"/>
      </w:divBdr>
    </w:div>
    <w:div w:id="1771394067">
      <w:bodyDiv w:val="1"/>
      <w:marLeft w:val="0"/>
      <w:marRight w:val="0"/>
      <w:marTop w:val="0"/>
      <w:marBottom w:val="0"/>
      <w:divBdr>
        <w:top w:val="none" w:sz="0" w:space="0" w:color="auto"/>
        <w:left w:val="none" w:sz="0" w:space="0" w:color="auto"/>
        <w:bottom w:val="none" w:sz="0" w:space="0" w:color="auto"/>
        <w:right w:val="none" w:sz="0" w:space="0" w:color="auto"/>
      </w:divBdr>
    </w:div>
    <w:div w:id="1985038700">
      <w:bodyDiv w:val="1"/>
      <w:marLeft w:val="0"/>
      <w:marRight w:val="0"/>
      <w:marTop w:val="0"/>
      <w:marBottom w:val="0"/>
      <w:divBdr>
        <w:top w:val="none" w:sz="0" w:space="0" w:color="auto"/>
        <w:left w:val="none" w:sz="0" w:space="0" w:color="auto"/>
        <w:bottom w:val="none" w:sz="0" w:space="0" w:color="auto"/>
        <w:right w:val="none" w:sz="0" w:space="0" w:color="auto"/>
      </w:divBdr>
    </w:div>
    <w:div w:id="211138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hart" Target="charts/chart2.xml"/><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http://polioeradication.org/wp-content/uploads/2016/09/Guideline-for-developing-a-National-Preparedness-Plan-for-a-Polio-Outbreak_Dec2015_EN.doc"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hart" Target="charts/chart1.xml"/><Relationship Id="rId25" Type="http://schemas.openxmlformats.org/officeDocument/2006/relationships/image" Target="media/image2.emf"/><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polioeradication.org/wp-content/uploads/2018/01/pol-sop-responding-polio-event-outbreak-part1-20180117.pdf" TargetMode="Externa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polioeradication.org/wp-content/uploads/2018/03/polio-global-certification-commission-report-2017-10-20180314-en.pdf" TargetMode="External"/><Relationship Id="rId28" Type="http://schemas.openxmlformats.org/officeDocument/2006/relationships/image" Target="media/image5.wmf"/><Relationship Id="rId10" Type="http://schemas.openxmlformats.org/officeDocument/2006/relationships/footer" Target="footer1.xml"/><Relationship Id="rId19" Type="http://schemas.openxmlformats.org/officeDocument/2006/relationships/hyperlink" Target="http://polioeradication.org/wp-content/uploads/2016/11/Technical-guidance-mOPV2-management-monitoring-removal-and-validation_Oct2016_EN.pdf"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oeradication.org/wp-content/uploads/2016/07/WHO_V-B_03.03_eng.pdf" TargetMode="External"/><Relationship Id="rId22" Type="http://schemas.openxmlformats.org/officeDocument/2006/relationships/hyperlink" Target="http://polioeradication.org/wp-content/uploads/2017/01/Outbreak-Response-Plan-Template_20Jan2017_ENG.doc" TargetMode="External"/><Relationship Id="rId27" Type="http://schemas.openxmlformats.org/officeDocument/2006/relationships/image" Target="media/image4.emf"/><Relationship Id="rId30" Type="http://schemas.openxmlformats.org/officeDocument/2006/relationships/footer" Target="footer6.xml"/></Relationships>
</file>

<file path=word/_rels/footnotes.xml.rels><?xml version="1.0" encoding="UTF-8" standalone="yes"?>
<Relationships xmlns="http://schemas.openxmlformats.org/package/2006/relationships"><Relationship Id="rId2" Type="http://schemas.openxmlformats.org/officeDocument/2006/relationships/hyperlink" Target="http://polioeradication.org/wp-content/uploads/2018/04/polio-eradication-certification-17th-meeting-global-commission-for-certification-of-poliomyelitis-eradication-20180412.pdf" TargetMode="External"/><Relationship Id="rId1" Type="http://schemas.openxmlformats.org/officeDocument/2006/relationships/hyperlink" Target="http://polioeradication.org/wp-content/uploads/2018/03/polio-global-certification-commission-report-2017-10-20180314-en.pdf"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en-US"/>
              <a:t>Distribution of Immunity profile for Non-Polio AFP cases aged 6-59 months for the years 2016-2020</a:t>
            </a:r>
          </a:p>
        </c:rich>
      </c:tx>
      <c:layout>
        <c:manualLayout>
          <c:xMode val="edge"/>
          <c:yMode val="edge"/>
          <c:x val="0.11844331641285956"/>
          <c:y val="2.1739130434782608E-2"/>
        </c:manualLayout>
      </c:layout>
      <c:overlay val="0"/>
      <c:spPr>
        <a:noFill/>
        <a:ln w="25402">
          <a:noFill/>
        </a:ln>
      </c:spPr>
    </c:title>
    <c:autoTitleDeleted val="0"/>
    <c:plotArea>
      <c:layout>
        <c:manualLayout>
          <c:layoutTarget val="inner"/>
          <c:xMode val="edge"/>
          <c:yMode val="edge"/>
          <c:x val="0.13705583756345177"/>
          <c:y val="0.29710144927536231"/>
          <c:w val="0.68358714043993229"/>
          <c:h val="0.4891304347826087"/>
        </c:manualLayout>
      </c:layout>
      <c:barChart>
        <c:barDir val="col"/>
        <c:grouping val="percentStacked"/>
        <c:varyColors val="0"/>
        <c:ser>
          <c:idx val="0"/>
          <c:order val="0"/>
          <c:tx>
            <c:strRef>
              <c:f>Sheet1!$A$2</c:f>
              <c:strCache>
                <c:ptCount val="1"/>
                <c:pt idx="0">
                  <c:v>0 Doses</c:v>
                </c:pt>
              </c:strCache>
            </c:strRef>
          </c:tx>
          <c:spPr>
            <a:solidFill>
              <a:srgbClr val="FF0000"/>
            </a:solidFill>
            <a:ln w="12701">
              <a:solidFill>
                <a:srgbClr val="000000"/>
              </a:solidFill>
              <a:prstDash val="solid"/>
            </a:ln>
          </c:spPr>
          <c:invertIfNegative val="0"/>
          <c:dLbls>
            <c:spPr>
              <a:noFill/>
              <a:ln w="25402">
                <a:noFill/>
              </a:ln>
            </c:spPr>
            <c:txPr>
              <a:bodyPr wrap="square" lIns="38100" tIns="19050" rIns="38100" bIns="19050" anchor="ctr">
                <a:spAutoFit/>
              </a:bodyPr>
              <a:lstStyle/>
              <a:p>
                <a:pPr>
                  <a:defRPr sz="800" b="1"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2016</c:v>
                </c:pt>
                <c:pt idx="1">
                  <c:v>2017</c:v>
                </c:pt>
                <c:pt idx="2">
                  <c:v>2018</c:v>
                </c:pt>
                <c:pt idx="3">
                  <c:v>2019</c:v>
                </c:pt>
                <c:pt idx="4">
                  <c:v>2020</c:v>
                </c:pt>
              </c:numCache>
            </c:numRef>
          </c:cat>
          <c:val>
            <c:numRef>
              <c:f>Sheet1!$B$2:$F$2</c:f>
              <c:numCache>
                <c:formatCode>General</c:formatCode>
                <c:ptCount val="5"/>
                <c:pt idx="0">
                  <c:v>1</c:v>
                </c:pt>
                <c:pt idx="1">
                  <c:v>2</c:v>
                </c:pt>
                <c:pt idx="2">
                  <c:v>3</c:v>
                </c:pt>
                <c:pt idx="3">
                  <c:v>4</c:v>
                </c:pt>
                <c:pt idx="4">
                  <c:v>5</c:v>
                </c:pt>
              </c:numCache>
            </c:numRef>
          </c:val>
          <c:extLst>
            <c:ext xmlns:c16="http://schemas.microsoft.com/office/drawing/2014/chart" uri="{C3380CC4-5D6E-409C-BE32-E72D297353CC}">
              <c16:uniqueId val="{00000000-C663-49D2-9FD2-D830BD301483}"/>
            </c:ext>
          </c:extLst>
        </c:ser>
        <c:ser>
          <c:idx val="3"/>
          <c:order val="1"/>
          <c:tx>
            <c:strRef>
              <c:f>Sheet1!$A$3</c:f>
              <c:strCache>
                <c:ptCount val="1"/>
                <c:pt idx="0">
                  <c:v>1-3 Doses</c:v>
                </c:pt>
              </c:strCache>
            </c:strRef>
          </c:tx>
          <c:spPr>
            <a:solidFill>
              <a:srgbClr val="FFFF00"/>
            </a:solidFill>
            <a:ln w="12701">
              <a:solidFill>
                <a:srgbClr val="000000"/>
              </a:solidFill>
              <a:prstDash val="solid"/>
            </a:ln>
          </c:spPr>
          <c:invertIfNegative val="0"/>
          <c:dLbls>
            <c:spPr>
              <a:noFill/>
              <a:ln w="25402">
                <a:noFill/>
              </a:ln>
            </c:spPr>
            <c:txPr>
              <a:bodyPr wrap="square" lIns="38100" tIns="19050" rIns="38100" bIns="19050" anchor="ctr">
                <a:spAutoFit/>
              </a:bodyPr>
              <a:lstStyle/>
              <a:p>
                <a:pPr>
                  <a:defRPr sz="800" b="1"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2016</c:v>
                </c:pt>
                <c:pt idx="1">
                  <c:v>2017</c:v>
                </c:pt>
                <c:pt idx="2">
                  <c:v>2018</c:v>
                </c:pt>
                <c:pt idx="3">
                  <c:v>2019</c:v>
                </c:pt>
                <c:pt idx="4">
                  <c:v>2020</c:v>
                </c:pt>
              </c:numCache>
            </c:numRef>
          </c:cat>
          <c:val>
            <c:numRef>
              <c:f>Sheet1!$B$3:$F$3</c:f>
              <c:numCache>
                <c:formatCode>General</c:formatCode>
                <c:ptCount val="5"/>
                <c:pt idx="0">
                  <c:v>1</c:v>
                </c:pt>
                <c:pt idx="1">
                  <c:v>2</c:v>
                </c:pt>
                <c:pt idx="2">
                  <c:v>3</c:v>
                </c:pt>
                <c:pt idx="3">
                  <c:v>4</c:v>
                </c:pt>
                <c:pt idx="4">
                  <c:v>5</c:v>
                </c:pt>
              </c:numCache>
            </c:numRef>
          </c:val>
          <c:extLst>
            <c:ext xmlns:c16="http://schemas.microsoft.com/office/drawing/2014/chart" uri="{C3380CC4-5D6E-409C-BE32-E72D297353CC}">
              <c16:uniqueId val="{00000001-C663-49D2-9FD2-D830BD301483}"/>
            </c:ext>
          </c:extLst>
        </c:ser>
        <c:ser>
          <c:idx val="1"/>
          <c:order val="2"/>
          <c:tx>
            <c:strRef>
              <c:f>Sheet1!$A$4</c:f>
              <c:strCache>
                <c:ptCount val="1"/>
                <c:pt idx="0">
                  <c:v>4-6 Doses</c:v>
                </c:pt>
              </c:strCache>
            </c:strRef>
          </c:tx>
          <c:spPr>
            <a:solidFill>
              <a:srgbClr val="00FF00"/>
            </a:solidFill>
            <a:ln w="12701">
              <a:solidFill>
                <a:srgbClr val="000000"/>
              </a:solidFill>
              <a:prstDash val="solid"/>
            </a:ln>
          </c:spPr>
          <c:invertIfNegative val="0"/>
          <c:dLbls>
            <c:spPr>
              <a:noFill/>
              <a:ln w="25402">
                <a:noFill/>
              </a:ln>
            </c:spPr>
            <c:txPr>
              <a:bodyPr wrap="square" lIns="38100" tIns="19050" rIns="38100" bIns="19050" anchor="ctr">
                <a:spAutoFit/>
              </a:bodyPr>
              <a:lstStyle/>
              <a:p>
                <a:pPr>
                  <a:defRPr sz="800" b="1"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2016</c:v>
                </c:pt>
                <c:pt idx="1">
                  <c:v>2017</c:v>
                </c:pt>
                <c:pt idx="2">
                  <c:v>2018</c:v>
                </c:pt>
                <c:pt idx="3">
                  <c:v>2019</c:v>
                </c:pt>
                <c:pt idx="4">
                  <c:v>2020</c:v>
                </c:pt>
              </c:numCache>
            </c:numRef>
          </c:cat>
          <c:val>
            <c:numRef>
              <c:f>Sheet1!$B$4:$F$4</c:f>
              <c:numCache>
                <c:formatCode>General</c:formatCode>
                <c:ptCount val="5"/>
                <c:pt idx="0">
                  <c:v>1</c:v>
                </c:pt>
                <c:pt idx="1">
                  <c:v>2</c:v>
                </c:pt>
                <c:pt idx="2">
                  <c:v>3</c:v>
                </c:pt>
                <c:pt idx="3">
                  <c:v>4</c:v>
                </c:pt>
                <c:pt idx="4">
                  <c:v>5</c:v>
                </c:pt>
              </c:numCache>
            </c:numRef>
          </c:val>
          <c:extLst>
            <c:ext xmlns:c16="http://schemas.microsoft.com/office/drawing/2014/chart" uri="{C3380CC4-5D6E-409C-BE32-E72D297353CC}">
              <c16:uniqueId val="{00000002-C663-49D2-9FD2-D830BD301483}"/>
            </c:ext>
          </c:extLst>
        </c:ser>
        <c:ser>
          <c:idx val="2"/>
          <c:order val="3"/>
          <c:tx>
            <c:strRef>
              <c:f>Sheet1!$A$5</c:f>
              <c:strCache>
                <c:ptCount val="1"/>
                <c:pt idx="0">
                  <c:v>7 Doses or more</c:v>
                </c:pt>
              </c:strCache>
            </c:strRef>
          </c:tx>
          <c:spPr>
            <a:solidFill>
              <a:srgbClr val="008000"/>
            </a:solidFill>
            <a:ln w="12701">
              <a:solidFill>
                <a:srgbClr val="000000"/>
              </a:solidFill>
              <a:prstDash val="solid"/>
            </a:ln>
          </c:spPr>
          <c:invertIfNegative val="0"/>
          <c:dLbls>
            <c:spPr>
              <a:noFill/>
              <a:ln w="25402">
                <a:noFill/>
              </a:ln>
            </c:spPr>
            <c:txPr>
              <a:bodyPr wrap="square" lIns="38100" tIns="19050" rIns="38100" bIns="19050" anchor="ctr">
                <a:spAutoFit/>
              </a:bodyPr>
              <a:lstStyle/>
              <a:p>
                <a:pPr>
                  <a:defRPr sz="800" b="1"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2016</c:v>
                </c:pt>
                <c:pt idx="1">
                  <c:v>2017</c:v>
                </c:pt>
                <c:pt idx="2">
                  <c:v>2018</c:v>
                </c:pt>
                <c:pt idx="3">
                  <c:v>2019</c:v>
                </c:pt>
                <c:pt idx="4">
                  <c:v>2020</c:v>
                </c:pt>
              </c:numCache>
            </c:numRef>
          </c:cat>
          <c:val>
            <c:numRef>
              <c:f>Sheet1!$B$5:$F$5</c:f>
              <c:numCache>
                <c:formatCode>General</c:formatCode>
                <c:ptCount val="5"/>
                <c:pt idx="0">
                  <c:v>1</c:v>
                </c:pt>
                <c:pt idx="1">
                  <c:v>2</c:v>
                </c:pt>
                <c:pt idx="2">
                  <c:v>3</c:v>
                </c:pt>
                <c:pt idx="3">
                  <c:v>4</c:v>
                </c:pt>
                <c:pt idx="4">
                  <c:v>5</c:v>
                </c:pt>
              </c:numCache>
            </c:numRef>
          </c:val>
          <c:extLst>
            <c:ext xmlns:c16="http://schemas.microsoft.com/office/drawing/2014/chart" uri="{C3380CC4-5D6E-409C-BE32-E72D297353CC}">
              <c16:uniqueId val="{00000003-C663-49D2-9FD2-D830BD301483}"/>
            </c:ext>
          </c:extLst>
        </c:ser>
        <c:dLbls>
          <c:showLegendKey val="0"/>
          <c:showVal val="0"/>
          <c:showCatName val="0"/>
          <c:showSerName val="0"/>
          <c:showPercent val="0"/>
          <c:showBubbleSize val="0"/>
        </c:dLbls>
        <c:gapWidth val="150"/>
        <c:overlap val="100"/>
        <c:axId val="1180139983"/>
        <c:axId val="1"/>
      </c:barChart>
      <c:catAx>
        <c:axId val="1180139983"/>
        <c:scaling>
          <c:orientation val="minMax"/>
        </c:scaling>
        <c:delete val="0"/>
        <c:axPos val="b"/>
        <c:title>
          <c:tx>
            <c:rich>
              <a:bodyPr/>
              <a:lstStyle/>
              <a:p>
                <a:pPr>
                  <a:defRPr sz="900" b="1" i="0" u="none" strike="noStrike" baseline="0">
                    <a:solidFill>
                      <a:srgbClr val="000000"/>
                    </a:solidFill>
                    <a:latin typeface="Calibri"/>
                    <a:ea typeface="Calibri"/>
                    <a:cs typeface="Calibri"/>
                  </a:defRPr>
                </a:pPr>
                <a:r>
                  <a:rPr lang="en-US"/>
                  <a:t>Year</a:t>
                </a:r>
              </a:p>
            </c:rich>
          </c:tx>
          <c:layout>
            <c:manualLayout>
              <c:xMode val="edge"/>
              <c:yMode val="edge"/>
              <c:x val="0.45516074450084604"/>
              <c:y val="0.88043478260869568"/>
            </c:manualLayout>
          </c:layout>
          <c:overlay val="0"/>
          <c:spPr>
            <a:noFill/>
            <a:ln w="25402">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Calibri"/>
                    <a:ea typeface="Calibri"/>
                    <a:cs typeface="Calibri"/>
                  </a:defRPr>
                </a:pPr>
                <a:r>
                  <a:rPr lang="en-US"/>
                  <a:t>Percentage</a:t>
                </a:r>
              </a:p>
            </c:rich>
          </c:tx>
          <c:layout>
            <c:manualLayout>
              <c:xMode val="edge"/>
              <c:yMode val="edge"/>
              <c:x val="1.8612521150592216E-2"/>
              <c:y val="0.43478260869565216"/>
            </c:manualLayout>
          </c:layout>
          <c:overlay val="0"/>
          <c:spPr>
            <a:noFill/>
            <a:ln w="25402">
              <a:noFill/>
            </a:ln>
          </c:spPr>
        </c:title>
        <c:numFmt formatCode="0%"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n-US"/>
          </a:p>
        </c:txPr>
        <c:crossAx val="1180139983"/>
        <c:crosses val="autoZero"/>
        <c:crossBetween val="between"/>
      </c:valAx>
      <c:spPr>
        <a:solidFill>
          <a:srgbClr val="C0C0C0"/>
        </a:solidFill>
        <a:ln w="12701">
          <a:solidFill>
            <a:srgbClr val="808080"/>
          </a:solidFill>
          <a:prstDash val="solid"/>
        </a:ln>
      </c:spPr>
    </c:plotArea>
    <c:legend>
      <c:legendPos val="r"/>
      <c:legendEntry>
        <c:idx val="0"/>
        <c:txPr>
          <a:bodyPr/>
          <a:lstStyle/>
          <a:p>
            <a:pPr>
              <a:defRPr sz="735" b="1" i="0" u="none" strike="noStrike" baseline="0">
                <a:solidFill>
                  <a:srgbClr val="000000"/>
                </a:solidFill>
                <a:latin typeface="Calibri"/>
                <a:ea typeface="Calibri"/>
                <a:cs typeface="Calibri"/>
              </a:defRPr>
            </a:pPr>
            <a:endParaRPr lang="en-US"/>
          </a:p>
        </c:txPr>
      </c:legendEntry>
      <c:layout>
        <c:manualLayout>
          <c:xMode val="edge"/>
          <c:yMode val="edge"/>
          <c:x val="0.8375634517766497"/>
          <c:y val="0.39855072463768115"/>
          <c:w val="0.155668358714044"/>
          <c:h val="0.27898550724637683"/>
        </c:manualLayout>
      </c:layout>
      <c:overlay val="0"/>
      <c:spPr>
        <a:noFill/>
        <a:ln w="3175">
          <a:solidFill>
            <a:srgbClr val="000000"/>
          </a:solidFill>
          <a:prstDash val="solid"/>
        </a:ln>
      </c:spPr>
      <c:txPr>
        <a:bodyPr/>
        <a:lstStyle/>
        <a:p>
          <a:pPr>
            <a:defRPr sz="735" b="1" i="0" u="none" strike="noStrike" baseline="0">
              <a:solidFill>
                <a:srgbClr val="000000"/>
              </a:solidFill>
              <a:latin typeface="Calibri"/>
              <a:ea typeface="Calibri"/>
              <a:cs typeface="Calibri"/>
            </a:defRPr>
          </a:pPr>
          <a:endParaRPr lang="en-US"/>
        </a:p>
      </c:txPr>
    </c:legend>
    <c:plotVisOnly val="1"/>
    <c:dispBlanksAs val="gap"/>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71" b="1" i="0" u="none" strike="noStrike" baseline="0">
                <a:solidFill>
                  <a:srgbClr val="000000"/>
                </a:solidFill>
                <a:latin typeface="Times New Roman"/>
                <a:ea typeface="Times New Roman"/>
                <a:cs typeface="Times New Roman"/>
              </a:defRPr>
            </a:pPr>
            <a:r>
              <a:rPr lang="en-US"/>
              <a:t>Distribution of Immunity profile for Non-Polio AFP cases aged 6-23 months for the years 2016-2020</a:t>
            </a:r>
          </a:p>
        </c:rich>
      </c:tx>
      <c:layout>
        <c:manualLayout>
          <c:xMode val="edge"/>
          <c:yMode val="edge"/>
          <c:x val="0.11452991452991453"/>
          <c:y val="1.8382352941176471E-2"/>
        </c:manualLayout>
      </c:layout>
      <c:overlay val="0"/>
      <c:spPr>
        <a:noFill/>
        <a:ln w="25312">
          <a:noFill/>
        </a:ln>
      </c:spPr>
    </c:title>
    <c:autoTitleDeleted val="0"/>
    <c:plotArea>
      <c:layout>
        <c:manualLayout>
          <c:layoutTarget val="inner"/>
          <c:xMode val="edge"/>
          <c:yMode val="edge"/>
          <c:x val="0.13846153846153847"/>
          <c:y val="0.3014705882352941"/>
          <c:w val="0.68034188034188037"/>
          <c:h val="0.48161764705882354"/>
        </c:manualLayout>
      </c:layout>
      <c:barChart>
        <c:barDir val="col"/>
        <c:grouping val="percentStacked"/>
        <c:varyColors val="0"/>
        <c:ser>
          <c:idx val="0"/>
          <c:order val="0"/>
          <c:tx>
            <c:strRef>
              <c:f>Sheet1!$A$2</c:f>
              <c:strCache>
                <c:ptCount val="1"/>
                <c:pt idx="0">
                  <c:v>0 Doses</c:v>
                </c:pt>
              </c:strCache>
            </c:strRef>
          </c:tx>
          <c:spPr>
            <a:solidFill>
              <a:srgbClr val="FF0000"/>
            </a:solidFill>
            <a:ln w="12656">
              <a:solidFill>
                <a:srgbClr val="000000"/>
              </a:solidFill>
              <a:prstDash val="solid"/>
            </a:ln>
          </c:spPr>
          <c:invertIfNegative val="0"/>
          <c:dLbls>
            <c:spPr>
              <a:noFill/>
              <a:ln w="25312">
                <a:noFill/>
              </a:ln>
            </c:spPr>
            <c:txPr>
              <a:bodyPr wrap="square" lIns="38100" tIns="19050" rIns="38100" bIns="19050" anchor="ctr">
                <a:spAutoFit/>
              </a:bodyPr>
              <a:lstStyle/>
              <a:p>
                <a:pPr>
                  <a:defRPr sz="797" b="1"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2016</c:v>
                </c:pt>
                <c:pt idx="1">
                  <c:v>2017</c:v>
                </c:pt>
                <c:pt idx="2">
                  <c:v>2018</c:v>
                </c:pt>
                <c:pt idx="3">
                  <c:v>2019</c:v>
                </c:pt>
                <c:pt idx="4">
                  <c:v>2020</c:v>
                </c:pt>
              </c:numCache>
            </c:numRef>
          </c:cat>
          <c:val>
            <c:numRef>
              <c:f>Sheet1!$B$2:$F$2</c:f>
              <c:numCache>
                <c:formatCode>General</c:formatCode>
                <c:ptCount val="5"/>
                <c:pt idx="0">
                  <c:v>1</c:v>
                </c:pt>
                <c:pt idx="1">
                  <c:v>2</c:v>
                </c:pt>
                <c:pt idx="2">
                  <c:v>3</c:v>
                </c:pt>
                <c:pt idx="3">
                  <c:v>4</c:v>
                </c:pt>
                <c:pt idx="4">
                  <c:v>5</c:v>
                </c:pt>
              </c:numCache>
            </c:numRef>
          </c:val>
          <c:extLst>
            <c:ext xmlns:c16="http://schemas.microsoft.com/office/drawing/2014/chart" uri="{C3380CC4-5D6E-409C-BE32-E72D297353CC}">
              <c16:uniqueId val="{00000000-7D10-4964-8F6D-76E40022EE2E}"/>
            </c:ext>
          </c:extLst>
        </c:ser>
        <c:ser>
          <c:idx val="3"/>
          <c:order val="1"/>
          <c:tx>
            <c:strRef>
              <c:f>Sheet1!$A$3</c:f>
              <c:strCache>
                <c:ptCount val="1"/>
                <c:pt idx="0">
                  <c:v>1-3 Doses</c:v>
                </c:pt>
              </c:strCache>
            </c:strRef>
          </c:tx>
          <c:spPr>
            <a:solidFill>
              <a:srgbClr val="FFFF00"/>
            </a:solidFill>
            <a:ln w="12656">
              <a:solidFill>
                <a:srgbClr val="000000"/>
              </a:solidFill>
              <a:prstDash val="solid"/>
            </a:ln>
          </c:spPr>
          <c:invertIfNegative val="0"/>
          <c:dLbls>
            <c:spPr>
              <a:noFill/>
              <a:ln w="25312">
                <a:noFill/>
              </a:ln>
            </c:spPr>
            <c:txPr>
              <a:bodyPr wrap="square" lIns="38100" tIns="19050" rIns="38100" bIns="19050" anchor="ctr">
                <a:spAutoFit/>
              </a:bodyPr>
              <a:lstStyle/>
              <a:p>
                <a:pPr>
                  <a:defRPr sz="797" b="1"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2016</c:v>
                </c:pt>
                <c:pt idx="1">
                  <c:v>2017</c:v>
                </c:pt>
                <c:pt idx="2">
                  <c:v>2018</c:v>
                </c:pt>
                <c:pt idx="3">
                  <c:v>2019</c:v>
                </c:pt>
                <c:pt idx="4">
                  <c:v>2020</c:v>
                </c:pt>
              </c:numCache>
            </c:numRef>
          </c:cat>
          <c:val>
            <c:numRef>
              <c:f>Sheet1!$B$3:$F$3</c:f>
              <c:numCache>
                <c:formatCode>General</c:formatCode>
                <c:ptCount val="5"/>
                <c:pt idx="0">
                  <c:v>1</c:v>
                </c:pt>
                <c:pt idx="1">
                  <c:v>2</c:v>
                </c:pt>
                <c:pt idx="2">
                  <c:v>3</c:v>
                </c:pt>
                <c:pt idx="3">
                  <c:v>4</c:v>
                </c:pt>
                <c:pt idx="4">
                  <c:v>5</c:v>
                </c:pt>
              </c:numCache>
            </c:numRef>
          </c:val>
          <c:extLst>
            <c:ext xmlns:c16="http://schemas.microsoft.com/office/drawing/2014/chart" uri="{C3380CC4-5D6E-409C-BE32-E72D297353CC}">
              <c16:uniqueId val="{00000001-7D10-4964-8F6D-76E40022EE2E}"/>
            </c:ext>
          </c:extLst>
        </c:ser>
        <c:ser>
          <c:idx val="1"/>
          <c:order val="2"/>
          <c:tx>
            <c:strRef>
              <c:f>Sheet1!$A$4</c:f>
              <c:strCache>
                <c:ptCount val="1"/>
                <c:pt idx="0">
                  <c:v>4-6 Doses</c:v>
                </c:pt>
              </c:strCache>
            </c:strRef>
          </c:tx>
          <c:spPr>
            <a:solidFill>
              <a:srgbClr val="00FF00"/>
            </a:solidFill>
            <a:ln w="12656">
              <a:solidFill>
                <a:srgbClr val="000000"/>
              </a:solidFill>
              <a:prstDash val="solid"/>
            </a:ln>
          </c:spPr>
          <c:invertIfNegative val="0"/>
          <c:dLbls>
            <c:spPr>
              <a:noFill/>
              <a:ln w="25312">
                <a:noFill/>
              </a:ln>
            </c:spPr>
            <c:txPr>
              <a:bodyPr wrap="square" lIns="38100" tIns="19050" rIns="38100" bIns="19050" anchor="ctr">
                <a:spAutoFit/>
              </a:bodyPr>
              <a:lstStyle/>
              <a:p>
                <a:pPr>
                  <a:defRPr sz="797" b="1"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2016</c:v>
                </c:pt>
                <c:pt idx="1">
                  <c:v>2017</c:v>
                </c:pt>
                <c:pt idx="2">
                  <c:v>2018</c:v>
                </c:pt>
                <c:pt idx="3">
                  <c:v>2019</c:v>
                </c:pt>
                <c:pt idx="4">
                  <c:v>2020</c:v>
                </c:pt>
              </c:numCache>
            </c:numRef>
          </c:cat>
          <c:val>
            <c:numRef>
              <c:f>Sheet1!$B$4:$F$4</c:f>
              <c:numCache>
                <c:formatCode>General</c:formatCode>
                <c:ptCount val="5"/>
                <c:pt idx="0">
                  <c:v>1</c:v>
                </c:pt>
                <c:pt idx="1">
                  <c:v>2</c:v>
                </c:pt>
                <c:pt idx="2">
                  <c:v>3</c:v>
                </c:pt>
                <c:pt idx="3">
                  <c:v>4</c:v>
                </c:pt>
                <c:pt idx="4">
                  <c:v>5</c:v>
                </c:pt>
              </c:numCache>
            </c:numRef>
          </c:val>
          <c:extLst>
            <c:ext xmlns:c16="http://schemas.microsoft.com/office/drawing/2014/chart" uri="{C3380CC4-5D6E-409C-BE32-E72D297353CC}">
              <c16:uniqueId val="{00000002-7D10-4964-8F6D-76E40022EE2E}"/>
            </c:ext>
          </c:extLst>
        </c:ser>
        <c:ser>
          <c:idx val="2"/>
          <c:order val="3"/>
          <c:tx>
            <c:strRef>
              <c:f>Sheet1!$A$5</c:f>
              <c:strCache>
                <c:ptCount val="1"/>
                <c:pt idx="0">
                  <c:v>7 Doses or more</c:v>
                </c:pt>
              </c:strCache>
            </c:strRef>
          </c:tx>
          <c:spPr>
            <a:solidFill>
              <a:srgbClr val="008000"/>
            </a:solidFill>
            <a:ln w="12656">
              <a:solidFill>
                <a:srgbClr val="000000"/>
              </a:solidFill>
              <a:prstDash val="solid"/>
            </a:ln>
          </c:spPr>
          <c:invertIfNegative val="0"/>
          <c:dLbls>
            <c:spPr>
              <a:noFill/>
              <a:ln w="25312">
                <a:noFill/>
              </a:ln>
            </c:spPr>
            <c:txPr>
              <a:bodyPr wrap="square" lIns="38100" tIns="19050" rIns="38100" bIns="19050" anchor="ctr">
                <a:spAutoFit/>
              </a:bodyPr>
              <a:lstStyle/>
              <a:p>
                <a:pPr>
                  <a:defRPr sz="797" b="1"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2016</c:v>
                </c:pt>
                <c:pt idx="1">
                  <c:v>2017</c:v>
                </c:pt>
                <c:pt idx="2">
                  <c:v>2018</c:v>
                </c:pt>
                <c:pt idx="3">
                  <c:v>2019</c:v>
                </c:pt>
                <c:pt idx="4">
                  <c:v>2020</c:v>
                </c:pt>
              </c:numCache>
            </c:numRef>
          </c:cat>
          <c:val>
            <c:numRef>
              <c:f>Sheet1!$B$5:$F$5</c:f>
              <c:numCache>
                <c:formatCode>General</c:formatCode>
                <c:ptCount val="5"/>
                <c:pt idx="0">
                  <c:v>1</c:v>
                </c:pt>
                <c:pt idx="1">
                  <c:v>2</c:v>
                </c:pt>
                <c:pt idx="2">
                  <c:v>3</c:v>
                </c:pt>
                <c:pt idx="3">
                  <c:v>4</c:v>
                </c:pt>
                <c:pt idx="4">
                  <c:v>5</c:v>
                </c:pt>
              </c:numCache>
            </c:numRef>
          </c:val>
          <c:extLst>
            <c:ext xmlns:c16="http://schemas.microsoft.com/office/drawing/2014/chart" uri="{C3380CC4-5D6E-409C-BE32-E72D297353CC}">
              <c16:uniqueId val="{00000003-7D10-4964-8F6D-76E40022EE2E}"/>
            </c:ext>
          </c:extLst>
        </c:ser>
        <c:dLbls>
          <c:showLegendKey val="0"/>
          <c:showVal val="0"/>
          <c:showCatName val="0"/>
          <c:showSerName val="0"/>
          <c:showPercent val="0"/>
          <c:showBubbleSize val="0"/>
        </c:dLbls>
        <c:gapWidth val="150"/>
        <c:overlap val="100"/>
        <c:axId val="1179826239"/>
        <c:axId val="1"/>
      </c:barChart>
      <c:catAx>
        <c:axId val="1179826239"/>
        <c:scaling>
          <c:orientation val="minMax"/>
        </c:scaling>
        <c:delete val="0"/>
        <c:axPos val="b"/>
        <c:title>
          <c:tx>
            <c:rich>
              <a:bodyPr/>
              <a:lstStyle/>
              <a:p>
                <a:pPr>
                  <a:defRPr sz="897" b="1" i="0" u="none" strike="noStrike" baseline="0">
                    <a:solidFill>
                      <a:srgbClr val="000000"/>
                    </a:solidFill>
                    <a:latin typeface="Calibri"/>
                    <a:ea typeface="Calibri"/>
                    <a:cs typeface="Calibri"/>
                  </a:defRPr>
                </a:pPr>
                <a:r>
                  <a:rPr lang="en-US"/>
                  <a:t>Year</a:t>
                </a:r>
              </a:p>
            </c:rich>
          </c:tx>
          <c:layout>
            <c:manualLayout>
              <c:xMode val="edge"/>
              <c:yMode val="edge"/>
              <c:x val="0.4547008547008547"/>
              <c:y val="0.87867647058823528"/>
            </c:manualLayout>
          </c:layout>
          <c:overlay val="0"/>
          <c:spPr>
            <a:noFill/>
            <a:ln w="25312">
              <a:noFill/>
            </a:ln>
          </c:spPr>
        </c:title>
        <c:numFmt formatCode="General" sourceLinked="1"/>
        <c:majorTickMark val="out"/>
        <c:minorTickMark val="none"/>
        <c:tickLblPos val="nextTo"/>
        <c:spPr>
          <a:ln w="3164">
            <a:solidFill>
              <a:srgbClr val="000000"/>
            </a:solidFill>
            <a:prstDash val="solid"/>
          </a:ln>
        </c:spPr>
        <c:txPr>
          <a:bodyPr rot="0" vert="horz"/>
          <a:lstStyle/>
          <a:p>
            <a:pPr>
              <a:defRPr sz="797" b="1" i="0" u="none" strike="noStrike" baseline="0">
                <a:solidFill>
                  <a:srgbClr val="000000"/>
                </a:solidFill>
                <a:latin typeface="Calibri"/>
                <a:ea typeface="Calibri"/>
                <a:cs typeface="Calibri"/>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64">
              <a:solidFill>
                <a:srgbClr val="000000"/>
              </a:solidFill>
              <a:prstDash val="solid"/>
            </a:ln>
          </c:spPr>
        </c:majorGridlines>
        <c:title>
          <c:tx>
            <c:rich>
              <a:bodyPr/>
              <a:lstStyle/>
              <a:p>
                <a:pPr>
                  <a:defRPr sz="797" b="1" i="0" u="none" strike="noStrike" baseline="0">
                    <a:solidFill>
                      <a:srgbClr val="000000"/>
                    </a:solidFill>
                    <a:latin typeface="Calibri"/>
                    <a:ea typeface="Calibri"/>
                    <a:cs typeface="Calibri"/>
                  </a:defRPr>
                </a:pPr>
                <a:r>
                  <a:rPr lang="en-US"/>
                  <a:t>Percentage</a:t>
                </a:r>
              </a:p>
            </c:rich>
          </c:tx>
          <c:layout>
            <c:manualLayout>
              <c:xMode val="edge"/>
              <c:yMode val="edge"/>
              <c:x val="1.8803418803418803E-2"/>
              <c:y val="0.43382352941176472"/>
            </c:manualLayout>
          </c:layout>
          <c:overlay val="0"/>
          <c:spPr>
            <a:noFill/>
            <a:ln w="25312">
              <a:noFill/>
            </a:ln>
          </c:spPr>
        </c:title>
        <c:numFmt formatCode="0%" sourceLinked="1"/>
        <c:majorTickMark val="out"/>
        <c:minorTickMark val="none"/>
        <c:tickLblPos val="nextTo"/>
        <c:spPr>
          <a:ln w="3164">
            <a:solidFill>
              <a:srgbClr val="000000"/>
            </a:solidFill>
            <a:prstDash val="solid"/>
          </a:ln>
        </c:spPr>
        <c:txPr>
          <a:bodyPr rot="0" vert="horz"/>
          <a:lstStyle/>
          <a:p>
            <a:pPr>
              <a:defRPr sz="797" b="1" i="0" u="none" strike="noStrike" baseline="0">
                <a:solidFill>
                  <a:srgbClr val="000000"/>
                </a:solidFill>
                <a:latin typeface="Calibri"/>
                <a:ea typeface="Calibri"/>
                <a:cs typeface="Calibri"/>
              </a:defRPr>
            </a:pPr>
            <a:endParaRPr lang="en-US"/>
          </a:p>
        </c:txPr>
        <c:crossAx val="1179826239"/>
        <c:crosses val="autoZero"/>
        <c:crossBetween val="between"/>
      </c:valAx>
      <c:spPr>
        <a:solidFill>
          <a:srgbClr val="C0C0C0"/>
        </a:solidFill>
        <a:ln w="12656">
          <a:solidFill>
            <a:srgbClr val="808080"/>
          </a:solidFill>
          <a:prstDash val="solid"/>
        </a:ln>
      </c:spPr>
    </c:plotArea>
    <c:legend>
      <c:legendPos val="r"/>
      <c:legendEntry>
        <c:idx val="0"/>
        <c:txPr>
          <a:bodyPr/>
          <a:lstStyle/>
          <a:p>
            <a:pPr>
              <a:defRPr sz="732" b="1" i="0" u="none" strike="noStrike" baseline="0">
                <a:solidFill>
                  <a:srgbClr val="000000"/>
                </a:solidFill>
                <a:latin typeface="Calibri"/>
                <a:ea typeface="Calibri"/>
                <a:cs typeface="Calibri"/>
              </a:defRPr>
            </a:pPr>
            <a:endParaRPr lang="en-US"/>
          </a:p>
        </c:txPr>
      </c:legendEntry>
      <c:layout>
        <c:manualLayout>
          <c:xMode val="edge"/>
          <c:yMode val="edge"/>
          <c:x val="0.83589743589743593"/>
          <c:y val="0.39705882352941174"/>
          <c:w val="0.15726495726495726"/>
          <c:h val="0.28308823529411764"/>
        </c:manualLayout>
      </c:layout>
      <c:overlay val="0"/>
      <c:spPr>
        <a:noFill/>
        <a:ln w="3164">
          <a:solidFill>
            <a:srgbClr val="000000"/>
          </a:solidFill>
          <a:prstDash val="solid"/>
        </a:ln>
      </c:spPr>
      <c:txPr>
        <a:bodyPr/>
        <a:lstStyle/>
        <a:p>
          <a:pPr>
            <a:defRPr sz="732" b="1" i="0" u="none" strike="noStrike" baseline="0">
              <a:solidFill>
                <a:srgbClr val="000000"/>
              </a:solidFill>
              <a:latin typeface="Calibri"/>
              <a:ea typeface="Calibri"/>
              <a:cs typeface="Calibri"/>
            </a:defRPr>
          </a:pPr>
          <a:endParaRPr lang="en-US"/>
        </a:p>
      </c:txPr>
    </c:legend>
    <c:plotVisOnly val="1"/>
    <c:dispBlanksAs val="gap"/>
    <c:showDLblsOverMax val="0"/>
  </c:chart>
  <c:spPr>
    <a:noFill/>
    <a:ln>
      <a:noFill/>
    </a:ln>
  </c:spPr>
  <c:txPr>
    <a:bodyPr/>
    <a:lstStyle/>
    <a:p>
      <a:pPr>
        <a:defRPr sz="1196" b="1" i="0" u="none" strike="noStrike" baseline="0">
          <a:solidFill>
            <a:srgbClr val="000000"/>
          </a:solidFill>
          <a:latin typeface="Calibri"/>
          <a:ea typeface="Calibri"/>
          <a:cs typeface="Calibri"/>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CC22D-D693-4E03-A86E-3B704959F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13389</Words>
  <Characters>76320</Characters>
  <Application>Microsoft Office Word</Application>
  <DocSecurity>0</DocSecurity>
  <Lines>636</Lines>
  <Paragraphs>179</Paragraphs>
  <ScaleCrop>false</ScaleCrop>
  <HeadingPairs>
    <vt:vector size="4" baseType="variant">
      <vt:variant>
        <vt:lpstr>Title</vt:lpstr>
      </vt:variant>
      <vt:variant>
        <vt:i4>1</vt:i4>
      </vt:variant>
      <vt:variant>
        <vt:lpstr>Headings</vt:lpstr>
      </vt:variant>
      <vt:variant>
        <vt:i4>45</vt:i4>
      </vt:variant>
    </vt:vector>
  </HeadingPairs>
  <TitlesOfParts>
    <vt:vector size="46" baseType="lpstr">
      <vt:lpstr>EURO CERTIFICATION MANUAL</vt:lpstr>
      <vt:lpstr>Abbreviations and Acronyms</vt:lpstr>
      <vt:lpstr>Section 1:	NATIONAL CERTIFICATION COMMITTEE:</vt:lpstr>
      <vt:lpstr>    Membership</vt:lpstr>
      <vt:lpstr>    1.2 National staff involved in polio programme</vt:lpstr>
      <vt:lpstr>    1.3 Activities conducted by the NCC</vt:lpstr>
      <vt:lpstr>Section 2:	EXECUTIVE SUMMARY</vt:lpstr>
      <vt:lpstr>Section 3:	RESPONSE TO COMMENTS OF THE RCC ON THE PREVIOUS REPORT</vt:lpstr>
      <vt:lpstr>Section 4:	BACKGROUND INFORMATION</vt:lpstr>
      <vt:lpstr>    4.1 Population data</vt:lpstr>
      <vt:lpstr>    4.2 Poliovirus history</vt:lpstr>
      <vt:lpstr>Section 5:	PERFORMANCES OF AFP SURVEILLANCE AND ANALYSIS</vt:lpstr>
      <vt:lpstr>    Type of surveillance for polioviruses</vt:lpstr>
      <vt:lpstr>Section 6:	CLASSIFICATION / FINAL DIAGNOSIS OF AFP CASES</vt:lpstr>
      <vt:lpstr>    National Expert Group (NEG)</vt:lpstr>
      <vt:lpstr>        6.4.2 	Polio compatible cases</vt:lpstr>
      <vt:lpstr>        *dd/mm/yyyy 	** Reasons reviewed may include: inadequate AFP cases, AFP cases wi</vt:lpstr>
      <vt:lpstr>        6.6 Actions to improve AFP surveillance</vt:lpstr>
      <vt:lpstr>Section 7:	SUPPLEMENTARY SURVEILLANCE ACTIVITIES </vt:lpstr>
      <vt:lpstr>Section 8:	LABORATORY ACTIVITIES FOR POLIO ERADICATION</vt:lpstr>
      <vt:lpstr>        </vt:lpstr>
      <vt:lpstr>        8.3 	Summary of laboratory investigations for poliovirus 2020 </vt:lpstr>
      <vt:lpstr>Section 9:	ROUTINE POLIO IMMUNIZATION COVERAGE</vt:lpstr>
      <vt:lpstr>    9.1 	Immunization policy</vt:lpstr>
      <vt:lpstr>    9.1.2	 Current polio vaccination schedule (2019-2020)</vt:lpstr>
      <vt:lpstr>        9.4	 Validation of the coverage data </vt:lpstr>
      <vt:lpstr>Section 10:	SUPPLEMENTARY IMMUNIZATION ACTIVITIES FOR POLIO ERADICATION</vt:lpstr>
      <vt:lpstr>        10.1.4	 Validation of the coverage data </vt:lpstr>
      <vt:lpstr>Section 11:	IMMUNITY PROFILE</vt:lpstr>
      <vt:lpstr>        11.1	 Polio Vaccination status of AFP cases</vt:lpstr>
      <vt:lpstr/>
      <vt:lpstr>Section 12:	UPDATE ON ‘HIGH-RISK’ POPULATIONS/AREAS</vt:lpstr>
      <vt:lpstr>Section 13:	WILD POLIOVIRUS IMPORTATION</vt:lpstr>
      <vt:lpstr>        13.1.4.3	 Validation of the coverage data </vt:lpstr>
      <vt:lpstr>Section 14:	EMERGENCE OF VDPV</vt:lpstr>
      <vt:lpstr>        14.1.4.3	 Validation of the coverage data </vt:lpstr>
      <vt:lpstr>        </vt:lpstr>
      <vt:lpstr>        14.3 If mOPV2 was used; Please provide evidence showing that VDPV circulation ha</vt:lpstr>
      <vt:lpstr>Section 15:	RISK ASSESSMENT (RA) AND OUTBREAK PREPAREDNESS AND RESPONSE</vt:lpstr>
      <vt:lpstr>    15.2	 Risk mitigation activities</vt:lpstr>
      <vt:lpstr>Section 16:	UPDATE ON CONTAINMENT OF POLIOVIRUSES </vt:lpstr>
      <vt:lpstr>    </vt:lpstr>
      <vt:lpstr>    16.3.1 List of all facilities in the country/territory</vt:lpstr>
      <vt:lpstr>    16.4.1.3 If yes, Facilities surveyed during the current reporting period</vt:lpstr>
      <vt:lpstr>    16.5 Facilities that do not retain any PV</vt:lpstr>
      <vt:lpstr>Glossary:</vt:lpstr>
    </vt:vector>
  </TitlesOfParts>
  <Company>GPV</Company>
  <LinksUpToDate>false</LinksUpToDate>
  <CharactersWithSpaces>89530</CharactersWithSpaces>
  <SharedDoc>false</SharedDoc>
  <HLinks>
    <vt:vector size="174" baseType="variant">
      <vt:variant>
        <vt:i4>3670134</vt:i4>
      </vt:variant>
      <vt:variant>
        <vt:i4>446</vt:i4>
      </vt:variant>
      <vt:variant>
        <vt:i4>0</vt:i4>
      </vt:variant>
      <vt:variant>
        <vt:i4>5</vt:i4>
      </vt:variant>
      <vt:variant>
        <vt:lpwstr>http://polioeradication.org/wp-content/uploads/2018/03/polio-global-certification-commission-report-2017-10-20180314-en.pdf</vt:lpwstr>
      </vt:variant>
      <vt:variant>
        <vt:lpwstr/>
      </vt:variant>
      <vt:variant>
        <vt:i4>1900567</vt:i4>
      </vt:variant>
      <vt:variant>
        <vt:i4>443</vt:i4>
      </vt:variant>
      <vt:variant>
        <vt:i4>0</vt:i4>
      </vt:variant>
      <vt:variant>
        <vt:i4>5</vt:i4>
      </vt:variant>
      <vt:variant>
        <vt:lpwstr>http://polioeradication.org/wp-content/uploads/2017/01/Outbreak-Response-Plan-Template_20Jan2017_ENG.doc</vt:lpwstr>
      </vt:variant>
      <vt:variant>
        <vt:lpwstr/>
      </vt:variant>
      <vt:variant>
        <vt:i4>786497</vt:i4>
      </vt:variant>
      <vt:variant>
        <vt:i4>440</vt:i4>
      </vt:variant>
      <vt:variant>
        <vt:i4>0</vt:i4>
      </vt:variant>
      <vt:variant>
        <vt:i4>5</vt:i4>
      </vt:variant>
      <vt:variant>
        <vt:lpwstr>http://polioeradication.org/wp-content/uploads/2016/09/Guideline-for-developing-a-National-Preparedness-Plan-for-a-Polio-Outbreak_Dec2015_EN.doc</vt:lpwstr>
      </vt:variant>
      <vt:variant>
        <vt:lpwstr/>
      </vt:variant>
      <vt:variant>
        <vt:i4>1376350</vt:i4>
      </vt:variant>
      <vt:variant>
        <vt:i4>437</vt:i4>
      </vt:variant>
      <vt:variant>
        <vt:i4>0</vt:i4>
      </vt:variant>
      <vt:variant>
        <vt:i4>5</vt:i4>
      </vt:variant>
      <vt:variant>
        <vt:lpwstr>http://polioeradication.org/wp-content/uploads/2018/01/pol-sop-responding-polio-event-outbreak-part1-20180117.pdf</vt:lpwstr>
      </vt:variant>
      <vt:variant>
        <vt:lpwstr/>
      </vt:variant>
      <vt:variant>
        <vt:i4>3604587</vt:i4>
      </vt:variant>
      <vt:variant>
        <vt:i4>356</vt:i4>
      </vt:variant>
      <vt:variant>
        <vt:i4>0</vt:i4>
      </vt:variant>
      <vt:variant>
        <vt:i4>5</vt:i4>
      </vt:variant>
      <vt:variant>
        <vt:lpwstr>http://polioeradication.org/wp-content/uploads/2016/11/Technical-guidance-mOPV2-management-monitoring-removal-and-validation_Oct2016_EN.pdf</vt:lpwstr>
      </vt:variant>
      <vt:variant>
        <vt:lpwstr/>
      </vt:variant>
      <vt:variant>
        <vt:i4>786556</vt:i4>
      </vt:variant>
      <vt:variant>
        <vt:i4>257</vt:i4>
      </vt:variant>
      <vt:variant>
        <vt:i4>0</vt:i4>
      </vt:variant>
      <vt:variant>
        <vt:i4>5</vt:i4>
      </vt:variant>
      <vt:variant>
        <vt:lpwstr>http://polioeradication.org/wp-content/uploads/2016/07/WHO_V-B_03.03_eng.pdf</vt:lpwstr>
      </vt:variant>
      <vt:variant>
        <vt:lpwstr/>
      </vt:variant>
      <vt:variant>
        <vt:i4>1507391</vt:i4>
      </vt:variant>
      <vt:variant>
        <vt:i4>116</vt:i4>
      </vt:variant>
      <vt:variant>
        <vt:i4>0</vt:i4>
      </vt:variant>
      <vt:variant>
        <vt:i4>5</vt:i4>
      </vt:variant>
      <vt:variant>
        <vt:lpwstr/>
      </vt:variant>
      <vt:variant>
        <vt:lpwstr>_Toc29997535</vt:lpwstr>
      </vt:variant>
      <vt:variant>
        <vt:i4>1441855</vt:i4>
      </vt:variant>
      <vt:variant>
        <vt:i4>110</vt:i4>
      </vt:variant>
      <vt:variant>
        <vt:i4>0</vt:i4>
      </vt:variant>
      <vt:variant>
        <vt:i4>5</vt:i4>
      </vt:variant>
      <vt:variant>
        <vt:lpwstr/>
      </vt:variant>
      <vt:variant>
        <vt:lpwstr>_Toc29997534</vt:lpwstr>
      </vt:variant>
      <vt:variant>
        <vt:i4>1114175</vt:i4>
      </vt:variant>
      <vt:variant>
        <vt:i4>104</vt:i4>
      </vt:variant>
      <vt:variant>
        <vt:i4>0</vt:i4>
      </vt:variant>
      <vt:variant>
        <vt:i4>5</vt:i4>
      </vt:variant>
      <vt:variant>
        <vt:lpwstr/>
      </vt:variant>
      <vt:variant>
        <vt:lpwstr>_Toc29997533</vt:lpwstr>
      </vt:variant>
      <vt:variant>
        <vt:i4>1048639</vt:i4>
      </vt:variant>
      <vt:variant>
        <vt:i4>98</vt:i4>
      </vt:variant>
      <vt:variant>
        <vt:i4>0</vt:i4>
      </vt:variant>
      <vt:variant>
        <vt:i4>5</vt:i4>
      </vt:variant>
      <vt:variant>
        <vt:lpwstr/>
      </vt:variant>
      <vt:variant>
        <vt:lpwstr>_Toc29997532</vt:lpwstr>
      </vt:variant>
      <vt:variant>
        <vt:i4>1245247</vt:i4>
      </vt:variant>
      <vt:variant>
        <vt:i4>92</vt:i4>
      </vt:variant>
      <vt:variant>
        <vt:i4>0</vt:i4>
      </vt:variant>
      <vt:variant>
        <vt:i4>5</vt:i4>
      </vt:variant>
      <vt:variant>
        <vt:lpwstr/>
      </vt:variant>
      <vt:variant>
        <vt:lpwstr>_Toc29997531</vt:lpwstr>
      </vt:variant>
      <vt:variant>
        <vt:i4>1179711</vt:i4>
      </vt:variant>
      <vt:variant>
        <vt:i4>86</vt:i4>
      </vt:variant>
      <vt:variant>
        <vt:i4>0</vt:i4>
      </vt:variant>
      <vt:variant>
        <vt:i4>5</vt:i4>
      </vt:variant>
      <vt:variant>
        <vt:lpwstr/>
      </vt:variant>
      <vt:variant>
        <vt:lpwstr>_Toc29997530</vt:lpwstr>
      </vt:variant>
      <vt:variant>
        <vt:i4>1769534</vt:i4>
      </vt:variant>
      <vt:variant>
        <vt:i4>80</vt:i4>
      </vt:variant>
      <vt:variant>
        <vt:i4>0</vt:i4>
      </vt:variant>
      <vt:variant>
        <vt:i4>5</vt:i4>
      </vt:variant>
      <vt:variant>
        <vt:lpwstr/>
      </vt:variant>
      <vt:variant>
        <vt:lpwstr>_Toc29997529</vt:lpwstr>
      </vt:variant>
      <vt:variant>
        <vt:i4>1703998</vt:i4>
      </vt:variant>
      <vt:variant>
        <vt:i4>74</vt:i4>
      </vt:variant>
      <vt:variant>
        <vt:i4>0</vt:i4>
      </vt:variant>
      <vt:variant>
        <vt:i4>5</vt:i4>
      </vt:variant>
      <vt:variant>
        <vt:lpwstr/>
      </vt:variant>
      <vt:variant>
        <vt:lpwstr>_Toc29997528</vt:lpwstr>
      </vt:variant>
      <vt:variant>
        <vt:i4>1376318</vt:i4>
      </vt:variant>
      <vt:variant>
        <vt:i4>68</vt:i4>
      </vt:variant>
      <vt:variant>
        <vt:i4>0</vt:i4>
      </vt:variant>
      <vt:variant>
        <vt:i4>5</vt:i4>
      </vt:variant>
      <vt:variant>
        <vt:lpwstr/>
      </vt:variant>
      <vt:variant>
        <vt:lpwstr>_Toc29997527</vt:lpwstr>
      </vt:variant>
      <vt:variant>
        <vt:i4>1310782</vt:i4>
      </vt:variant>
      <vt:variant>
        <vt:i4>62</vt:i4>
      </vt:variant>
      <vt:variant>
        <vt:i4>0</vt:i4>
      </vt:variant>
      <vt:variant>
        <vt:i4>5</vt:i4>
      </vt:variant>
      <vt:variant>
        <vt:lpwstr/>
      </vt:variant>
      <vt:variant>
        <vt:lpwstr>_Toc29997526</vt:lpwstr>
      </vt:variant>
      <vt:variant>
        <vt:i4>1507390</vt:i4>
      </vt:variant>
      <vt:variant>
        <vt:i4>56</vt:i4>
      </vt:variant>
      <vt:variant>
        <vt:i4>0</vt:i4>
      </vt:variant>
      <vt:variant>
        <vt:i4>5</vt:i4>
      </vt:variant>
      <vt:variant>
        <vt:lpwstr/>
      </vt:variant>
      <vt:variant>
        <vt:lpwstr>_Toc29997525</vt:lpwstr>
      </vt:variant>
      <vt:variant>
        <vt:i4>1441854</vt:i4>
      </vt:variant>
      <vt:variant>
        <vt:i4>50</vt:i4>
      </vt:variant>
      <vt:variant>
        <vt:i4>0</vt:i4>
      </vt:variant>
      <vt:variant>
        <vt:i4>5</vt:i4>
      </vt:variant>
      <vt:variant>
        <vt:lpwstr/>
      </vt:variant>
      <vt:variant>
        <vt:lpwstr>_Toc29997524</vt:lpwstr>
      </vt:variant>
      <vt:variant>
        <vt:i4>1114174</vt:i4>
      </vt:variant>
      <vt:variant>
        <vt:i4>44</vt:i4>
      </vt:variant>
      <vt:variant>
        <vt:i4>0</vt:i4>
      </vt:variant>
      <vt:variant>
        <vt:i4>5</vt:i4>
      </vt:variant>
      <vt:variant>
        <vt:lpwstr/>
      </vt:variant>
      <vt:variant>
        <vt:lpwstr>_Toc29997523</vt:lpwstr>
      </vt:variant>
      <vt:variant>
        <vt:i4>1048638</vt:i4>
      </vt:variant>
      <vt:variant>
        <vt:i4>38</vt:i4>
      </vt:variant>
      <vt:variant>
        <vt:i4>0</vt:i4>
      </vt:variant>
      <vt:variant>
        <vt:i4>5</vt:i4>
      </vt:variant>
      <vt:variant>
        <vt:lpwstr/>
      </vt:variant>
      <vt:variant>
        <vt:lpwstr>_Toc29997522</vt:lpwstr>
      </vt:variant>
      <vt:variant>
        <vt:i4>1245246</vt:i4>
      </vt:variant>
      <vt:variant>
        <vt:i4>32</vt:i4>
      </vt:variant>
      <vt:variant>
        <vt:i4>0</vt:i4>
      </vt:variant>
      <vt:variant>
        <vt:i4>5</vt:i4>
      </vt:variant>
      <vt:variant>
        <vt:lpwstr/>
      </vt:variant>
      <vt:variant>
        <vt:lpwstr>_Toc29997521</vt:lpwstr>
      </vt:variant>
      <vt:variant>
        <vt:i4>1179710</vt:i4>
      </vt:variant>
      <vt:variant>
        <vt:i4>26</vt:i4>
      </vt:variant>
      <vt:variant>
        <vt:i4>0</vt:i4>
      </vt:variant>
      <vt:variant>
        <vt:i4>5</vt:i4>
      </vt:variant>
      <vt:variant>
        <vt:lpwstr/>
      </vt:variant>
      <vt:variant>
        <vt:lpwstr>_Toc29997520</vt:lpwstr>
      </vt:variant>
      <vt:variant>
        <vt:i4>1769533</vt:i4>
      </vt:variant>
      <vt:variant>
        <vt:i4>20</vt:i4>
      </vt:variant>
      <vt:variant>
        <vt:i4>0</vt:i4>
      </vt:variant>
      <vt:variant>
        <vt:i4>5</vt:i4>
      </vt:variant>
      <vt:variant>
        <vt:lpwstr/>
      </vt:variant>
      <vt:variant>
        <vt:lpwstr>_Toc29997519</vt:lpwstr>
      </vt:variant>
      <vt:variant>
        <vt:i4>1703997</vt:i4>
      </vt:variant>
      <vt:variant>
        <vt:i4>14</vt:i4>
      </vt:variant>
      <vt:variant>
        <vt:i4>0</vt:i4>
      </vt:variant>
      <vt:variant>
        <vt:i4>5</vt:i4>
      </vt:variant>
      <vt:variant>
        <vt:lpwstr/>
      </vt:variant>
      <vt:variant>
        <vt:lpwstr>_Toc29997518</vt:lpwstr>
      </vt:variant>
      <vt:variant>
        <vt:i4>1572923</vt:i4>
      </vt:variant>
      <vt:variant>
        <vt:i4>9</vt:i4>
      </vt:variant>
      <vt:variant>
        <vt:i4>0</vt:i4>
      </vt:variant>
      <vt:variant>
        <vt:i4>5</vt:i4>
      </vt:variant>
      <vt:variant>
        <vt:lpwstr>mailto:humayuna@who.int</vt:lpwstr>
      </vt:variant>
      <vt:variant>
        <vt:lpwstr/>
      </vt:variant>
      <vt:variant>
        <vt:i4>7864393</vt:i4>
      </vt:variant>
      <vt:variant>
        <vt:i4>6</vt:i4>
      </vt:variant>
      <vt:variant>
        <vt:i4>0</vt:i4>
      </vt:variant>
      <vt:variant>
        <vt:i4>5</vt:i4>
      </vt:variant>
      <vt:variant>
        <vt:lpwstr>mailto:wahdana@who.int</vt:lpwstr>
      </vt:variant>
      <vt:variant>
        <vt:lpwstr/>
      </vt:variant>
      <vt:variant>
        <vt:i4>7667796</vt:i4>
      </vt:variant>
      <vt:variant>
        <vt:i4>3</vt:i4>
      </vt:variant>
      <vt:variant>
        <vt:i4>0</vt:i4>
      </vt:variant>
      <vt:variant>
        <vt:i4>5</vt:i4>
      </vt:variant>
      <vt:variant>
        <vt:lpwstr>mailto:naguibr@who.int</vt:lpwstr>
      </vt:variant>
      <vt:variant>
        <vt:lpwstr/>
      </vt:variant>
      <vt:variant>
        <vt:i4>2031697</vt:i4>
      </vt:variant>
      <vt:variant>
        <vt:i4>3</vt:i4>
      </vt:variant>
      <vt:variant>
        <vt:i4>0</vt:i4>
      </vt:variant>
      <vt:variant>
        <vt:i4>5</vt:i4>
      </vt:variant>
      <vt:variant>
        <vt:lpwstr>http://polioeradication.org/wp-content/uploads/2018/04/polio-eradication-certification-17th-meeting-global-commission-for-certification-of-poliomyelitis-eradication-20180412.pdf</vt:lpwstr>
      </vt:variant>
      <vt:variant>
        <vt:lpwstr/>
      </vt:variant>
      <vt:variant>
        <vt:i4>3670134</vt:i4>
      </vt:variant>
      <vt:variant>
        <vt:i4>0</vt:i4>
      </vt:variant>
      <vt:variant>
        <vt:i4>0</vt:i4>
      </vt:variant>
      <vt:variant>
        <vt:i4>5</vt:i4>
      </vt:variant>
      <vt:variant>
        <vt:lpwstr>http://polioeradication.org/wp-content/uploads/2018/03/polio-global-certification-commission-report-2017-10-20180314-en.pdf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 CERTIFICATION MANUAL</dc:title>
  <dc:subject/>
  <dc:creator>who-emro</dc:creator>
  <cp:keywords/>
  <cp:lastModifiedBy>NASSEF, Amira Mohamed</cp:lastModifiedBy>
  <cp:revision>3</cp:revision>
  <cp:lastPrinted>2019-11-25T08:02:00Z</cp:lastPrinted>
  <dcterms:created xsi:type="dcterms:W3CDTF">2021-01-24T12:35:00Z</dcterms:created>
  <dcterms:modified xsi:type="dcterms:W3CDTF">2021-03-01T08:56:00Z</dcterms:modified>
</cp:coreProperties>
</file>